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C1D9D" w14:textId="77777777" w:rsidR="00EC178D" w:rsidRPr="008D12BB" w:rsidRDefault="00EC178D" w:rsidP="00EC178D">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 xml:space="preserve">Úrad vlády SR </w:t>
      </w:r>
    </w:p>
    <w:p w14:paraId="42B8BD71" w14:textId="77777777" w:rsidR="00EC178D" w:rsidRPr="008D12BB" w:rsidRDefault="00EC178D" w:rsidP="00EC178D">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SEKCIA OPERAČNÝCH PROGRAMOV</w:t>
      </w:r>
    </w:p>
    <w:p w14:paraId="444874BD" w14:textId="77777777" w:rsidR="00EC178D" w:rsidRPr="008D12BB" w:rsidRDefault="00EC178D" w:rsidP="00EC178D">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2014-2020</w:t>
      </w:r>
    </w:p>
    <w:p w14:paraId="2AB34496" w14:textId="77777777" w:rsidR="00EC178D" w:rsidRDefault="00EC178D" w:rsidP="00EC178D">
      <w:pPr>
        <w:jc w:val="center"/>
      </w:pPr>
    </w:p>
    <w:p w14:paraId="3A5B04BC" w14:textId="77777777" w:rsidR="00EC178D" w:rsidRDefault="00EC178D" w:rsidP="00EC178D">
      <w:pPr>
        <w:jc w:val="center"/>
      </w:pPr>
    </w:p>
    <w:p w14:paraId="50D17CC2" w14:textId="77777777" w:rsidR="00EC178D" w:rsidRPr="00FC0BBD" w:rsidRDefault="00EC178D" w:rsidP="00EC178D">
      <w:pPr>
        <w:jc w:val="center"/>
        <w:rPr>
          <w:rFonts w:asciiTheme="minorHAnsi" w:hAnsiTheme="minorHAnsi" w:cstheme="minorHAnsi"/>
          <w:sz w:val="36"/>
          <w:szCs w:val="36"/>
          <w:lang w:eastAsia="sk-SK"/>
        </w:rPr>
      </w:pPr>
    </w:p>
    <w:p w14:paraId="0FABFDDD" w14:textId="77777777" w:rsidR="00EC178D" w:rsidRPr="00EF103E" w:rsidRDefault="00EC178D" w:rsidP="00EC178D">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prijímateľa</w:t>
      </w:r>
      <w:r w:rsidRPr="00EF103E">
        <w:rPr>
          <w:rFonts w:asciiTheme="minorHAnsi" w:hAnsiTheme="minorHAnsi" w:cstheme="minorHAnsi"/>
          <w:b/>
          <w:spacing w:val="-16"/>
          <w:sz w:val="40"/>
          <w:szCs w:val="40"/>
          <w:lang w:eastAsia="sk-SK"/>
        </w:rPr>
        <w:t xml:space="preserve"> </w:t>
      </w:r>
    </w:p>
    <w:p w14:paraId="5436C387" w14:textId="77777777" w:rsidR="00EC178D" w:rsidRPr="00FC0BBD" w:rsidRDefault="00EC178D" w:rsidP="00EC178D">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pre projekty</w:t>
      </w:r>
      <w:r w:rsidRPr="00FC0BBD">
        <w:rPr>
          <w:rFonts w:asciiTheme="minorHAnsi" w:hAnsiTheme="minorHAnsi" w:cstheme="minorHAnsi"/>
          <w:bCs/>
          <w:sz w:val="28"/>
          <w:szCs w:val="28"/>
          <w:lang w:eastAsia="sk-SK"/>
        </w:rPr>
        <w:t xml:space="preserve"> operačn</w:t>
      </w:r>
      <w:r>
        <w:rPr>
          <w:rFonts w:asciiTheme="minorHAnsi" w:hAnsiTheme="minorHAnsi" w:cstheme="minorHAnsi"/>
          <w:bCs/>
          <w:sz w:val="28"/>
          <w:szCs w:val="28"/>
          <w:lang w:eastAsia="sk-SK"/>
        </w:rPr>
        <w:t>ého</w:t>
      </w:r>
      <w:r w:rsidRPr="00FC0BBD">
        <w:rPr>
          <w:rFonts w:asciiTheme="minorHAnsi" w:hAnsiTheme="minorHAnsi" w:cstheme="minorHAnsi"/>
          <w:bCs/>
          <w:sz w:val="28"/>
          <w:szCs w:val="28"/>
          <w:lang w:eastAsia="sk-SK"/>
        </w:rPr>
        <w:t xml:space="preserve"> program</w:t>
      </w:r>
      <w:r>
        <w:rPr>
          <w:rFonts w:asciiTheme="minorHAnsi" w:hAnsiTheme="minorHAnsi" w:cstheme="minorHAnsi"/>
          <w:bCs/>
          <w:sz w:val="28"/>
          <w:szCs w:val="28"/>
          <w:lang w:eastAsia="sk-SK"/>
        </w:rPr>
        <w:t>u</w:t>
      </w:r>
      <w:r w:rsidRPr="00FC0BBD">
        <w:rPr>
          <w:rFonts w:asciiTheme="minorHAnsi" w:hAnsiTheme="minorHAnsi" w:cstheme="minorHAnsi"/>
          <w:bCs/>
          <w:sz w:val="28"/>
          <w:szCs w:val="28"/>
          <w:lang w:eastAsia="sk-SK"/>
        </w:rPr>
        <w:t xml:space="preserve">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2014-2020</w:t>
      </w:r>
    </w:p>
    <w:p w14:paraId="53F7ED61" w14:textId="77777777" w:rsidR="00EC178D" w:rsidRDefault="00EC178D" w:rsidP="00EC178D">
      <w:pPr>
        <w:rPr>
          <w:rFonts w:asciiTheme="minorHAnsi" w:hAnsiTheme="minorHAnsi" w:cstheme="minorHAnsi"/>
          <w:lang w:eastAsia="sk-SK"/>
        </w:rPr>
      </w:pPr>
    </w:p>
    <w:p w14:paraId="695A8C2F" w14:textId="77777777" w:rsidR="00EC178D" w:rsidRPr="00FC0BBD" w:rsidRDefault="00EC178D" w:rsidP="00EC178D">
      <w:pPr>
        <w:rPr>
          <w:rFonts w:asciiTheme="minorHAnsi" w:hAnsiTheme="minorHAnsi" w:cstheme="minorHAnsi"/>
          <w:lang w:eastAsia="sk-SK"/>
        </w:rPr>
      </w:pPr>
    </w:p>
    <w:p w14:paraId="51C0E122" w14:textId="77777777" w:rsidR="00EC178D" w:rsidRPr="00FC0BBD" w:rsidRDefault="00EC178D" w:rsidP="00EC178D">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ins w:id="0" w:author="Autor">
        <w:r w:rsidR="00D80C9B" w:rsidRPr="00EA64F1">
          <w:rPr>
            <w:rFonts w:asciiTheme="minorHAnsi" w:hAnsiTheme="minorHAnsi" w:cstheme="minorHAnsi"/>
            <w:b/>
            <w:lang w:eastAsia="sk-SK"/>
            <w:rPrChange w:id="1" w:author="Autor">
              <w:rPr>
                <w:rFonts w:asciiTheme="minorHAnsi" w:hAnsiTheme="minorHAnsi" w:cstheme="minorHAnsi"/>
                <w:lang w:eastAsia="sk-SK"/>
              </w:rPr>
            </w:rPrChange>
          </w:rPr>
          <w:t>9</w:t>
        </w:r>
      </w:ins>
      <w:del w:id="2" w:author="Autor">
        <w:r w:rsidDel="00D80C9B">
          <w:rPr>
            <w:rFonts w:asciiTheme="minorHAnsi" w:hAnsiTheme="minorHAnsi" w:cstheme="minorHAnsi"/>
            <w:b/>
            <w:lang w:eastAsia="sk-SK"/>
          </w:rPr>
          <w:delText>8</w:delText>
        </w:r>
      </w:del>
      <w:r>
        <w:rPr>
          <w:rFonts w:asciiTheme="minorHAnsi" w:hAnsiTheme="minorHAnsi" w:cstheme="minorHAnsi"/>
          <w:b/>
          <w:lang w:eastAsia="sk-SK"/>
        </w:rPr>
        <w:t>.0</w:t>
      </w:r>
    </w:p>
    <w:p w14:paraId="6F89AB11" w14:textId="77777777" w:rsidR="00EC178D" w:rsidRPr="00FC0BBD" w:rsidRDefault="00EC178D" w:rsidP="00EC178D">
      <w:pPr>
        <w:rPr>
          <w:rFonts w:asciiTheme="minorHAnsi" w:hAnsiTheme="minorHAnsi" w:cstheme="minorHAnsi"/>
          <w:lang w:eastAsia="sk-SK"/>
        </w:rPr>
      </w:pPr>
    </w:p>
    <w:p w14:paraId="0F74A397" w14:textId="66824064" w:rsidR="00EC178D" w:rsidRPr="00FC0BBD" w:rsidRDefault="00EC178D" w:rsidP="00EC178D">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FC0BBD">
        <w:rPr>
          <w:rFonts w:asciiTheme="minorHAnsi" w:hAnsiTheme="minorHAnsi" w:cstheme="minorHAnsi"/>
          <w:u w:val="single"/>
          <w:lang w:eastAsia="sk-SK"/>
        </w:rPr>
        <w:t>Dátum účinnosti:</w:t>
      </w:r>
      <w:r w:rsidRPr="00FC0BBD">
        <w:rPr>
          <w:rFonts w:asciiTheme="minorHAnsi" w:hAnsiTheme="minorHAnsi" w:cstheme="minorHAnsi"/>
          <w:lang w:eastAsia="sk-SK"/>
        </w:rPr>
        <w:tab/>
      </w:r>
      <w:del w:id="3" w:author="Autor">
        <w:r w:rsidRPr="00CF40BE" w:rsidDel="009E64D8">
          <w:rPr>
            <w:rFonts w:asciiTheme="minorHAnsi" w:hAnsiTheme="minorHAnsi" w:cstheme="minorHAnsi"/>
            <w:b/>
            <w:highlight w:val="yellow"/>
            <w:lang w:eastAsia="sk-SK"/>
            <w:rPrChange w:id="4" w:author="Autor">
              <w:rPr>
                <w:rFonts w:asciiTheme="minorHAnsi" w:hAnsiTheme="minorHAnsi" w:cstheme="minorHAnsi"/>
                <w:b/>
                <w:lang w:eastAsia="sk-SK"/>
              </w:rPr>
            </w:rPrChange>
          </w:rPr>
          <w:delText>19. 02.</w:delText>
        </w:r>
      </w:del>
      <w:ins w:id="5" w:author="Autor">
        <w:r w:rsidR="009E64D8">
          <w:rPr>
            <w:rFonts w:asciiTheme="minorHAnsi" w:hAnsiTheme="minorHAnsi" w:cstheme="minorHAnsi"/>
            <w:b/>
            <w:lang w:eastAsia="sk-SK"/>
          </w:rPr>
          <w:t>01.</w:t>
        </w:r>
        <w:r w:rsidR="00EA64F1">
          <w:rPr>
            <w:rFonts w:asciiTheme="minorHAnsi" w:hAnsiTheme="minorHAnsi" w:cstheme="minorHAnsi"/>
            <w:b/>
            <w:lang w:eastAsia="sk-SK"/>
          </w:rPr>
          <w:t xml:space="preserve"> </w:t>
        </w:r>
        <w:r w:rsidR="009E64D8">
          <w:rPr>
            <w:rFonts w:asciiTheme="minorHAnsi" w:hAnsiTheme="minorHAnsi" w:cstheme="minorHAnsi"/>
            <w:b/>
            <w:lang w:eastAsia="sk-SK"/>
          </w:rPr>
          <w:t>05.</w:t>
        </w:r>
      </w:ins>
      <w:r w:rsidRPr="009F0E52">
        <w:rPr>
          <w:rFonts w:asciiTheme="minorHAnsi" w:hAnsiTheme="minorHAnsi" w:cstheme="minorHAnsi"/>
          <w:b/>
          <w:lang w:eastAsia="sk-SK"/>
        </w:rPr>
        <w:t xml:space="preserve"> 201</w:t>
      </w:r>
      <w:r>
        <w:rPr>
          <w:rFonts w:asciiTheme="minorHAnsi" w:hAnsiTheme="minorHAnsi" w:cstheme="minorHAnsi"/>
          <w:b/>
          <w:lang w:eastAsia="sk-SK"/>
        </w:rPr>
        <w:t>8</w:t>
      </w:r>
    </w:p>
    <w:p w14:paraId="08B48770" w14:textId="77777777" w:rsidR="00EC178D" w:rsidRPr="00FC0BBD" w:rsidRDefault="00EC178D" w:rsidP="00EC178D">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Default="00EC178D" w:rsidP="00EC178D">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Change w:id="6">
          <w:tblGrid>
            <w:gridCol w:w="434"/>
            <w:gridCol w:w="2531"/>
            <w:gridCol w:w="82"/>
            <w:gridCol w:w="1782"/>
            <w:gridCol w:w="132"/>
            <w:gridCol w:w="1458"/>
            <w:gridCol w:w="1881"/>
          </w:tblGrid>
        </w:tblGridChange>
      </w:tblGrid>
      <w:tr w:rsidR="00EC178D"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Default="00EC178D" w:rsidP="005E6275">
            <w:pPr>
              <w:spacing w:line="276" w:lineRule="auto"/>
              <w:rPr>
                <w:rFonts w:asciiTheme="minorHAnsi" w:hAnsiTheme="minorHAnsi" w:cstheme="minorHAnsi"/>
                <w:color w:val="000000"/>
                <w:sz w:val="22"/>
                <w:szCs w:val="22"/>
                <w:lang w:eastAsia="sk-SK"/>
              </w:rPr>
            </w:pPr>
            <w:r>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Pozícia v rámci RO OPTP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Podpis</w:t>
            </w:r>
          </w:p>
        </w:tc>
      </w:tr>
      <w:tr w:rsidR="00EC178D" w14:paraId="63347699" w14:textId="77777777" w:rsidTr="00EA64F1">
        <w:tblPrEx>
          <w:tblW w:w="8300" w:type="dxa"/>
          <w:jc w:val="center"/>
          <w:tblCellMar>
            <w:left w:w="70" w:type="dxa"/>
            <w:right w:w="70" w:type="dxa"/>
          </w:tblCellMar>
          <w:tblPrExChange w:id="7" w:author="Autor">
            <w:tblPrEx>
              <w:tblW w:w="8300" w:type="dxa"/>
              <w:jc w:val="center"/>
              <w:tblCellMar>
                <w:left w:w="70" w:type="dxa"/>
                <w:right w:w="70" w:type="dxa"/>
              </w:tblCellMar>
            </w:tblPrEx>
          </w:tblPrExChange>
        </w:tblPrEx>
        <w:trPr>
          <w:trHeight w:val="420"/>
          <w:jc w:val="center"/>
          <w:trPrChange w:id="8" w:author="Autor">
            <w:trPr>
              <w:trHeight w:val="420"/>
              <w:jc w:val="center"/>
            </w:trPr>
          </w:trPrChange>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Change w:id="9" w:author="Autor">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tcPrChange>
          </w:tcPr>
          <w:p w14:paraId="05D46F66"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Change w:id="10" w:author="Autor">
              <w:tcPr>
                <w:tcW w:w="2726" w:type="dxa"/>
                <w:tcBorders>
                  <w:top w:val="nil"/>
                  <w:left w:val="nil"/>
                  <w:bottom w:val="single" w:sz="4" w:space="0" w:color="auto"/>
                  <w:right w:val="single" w:sz="4" w:space="0" w:color="auto"/>
                </w:tcBorders>
                <w:vAlign w:val="center"/>
              </w:tcPr>
            </w:tcPrChange>
          </w:tcPr>
          <w:p w14:paraId="41C24C75" w14:textId="0DF1CC65" w:rsidR="00EC178D" w:rsidRDefault="00EA64F1" w:rsidP="00EA64F1">
            <w:pPr>
              <w:spacing w:line="276" w:lineRule="auto"/>
              <w:jc w:val="left"/>
              <w:rPr>
                <w:rFonts w:asciiTheme="minorHAnsi" w:hAnsiTheme="minorHAnsi" w:cstheme="minorHAnsi"/>
                <w:color w:val="000000"/>
                <w:sz w:val="20"/>
                <w:szCs w:val="20"/>
                <w:lang w:eastAsia="sk-SK"/>
              </w:rPr>
              <w:pPrChange w:id="11" w:author="Autor">
                <w:pPr>
                  <w:spacing w:line="276" w:lineRule="auto"/>
                </w:pPr>
              </w:pPrChange>
            </w:pPr>
            <w:ins w:id="12" w:author="Autor">
              <w:r>
                <w:rPr>
                  <w:rFonts w:asciiTheme="minorHAnsi" w:hAnsiTheme="minorHAnsi" w:cstheme="minorHAnsi"/>
                  <w:color w:val="000000"/>
                  <w:sz w:val="20"/>
                  <w:szCs w:val="20"/>
                  <w:lang w:eastAsia="sk-SK"/>
                </w:rPr>
                <w:t>Eva Kunská</w:t>
              </w:r>
            </w:ins>
            <w:del w:id="13" w:author="Autor">
              <w:r w:rsidR="00EC178D" w:rsidDel="00EA64F1">
                <w:rPr>
                  <w:rFonts w:asciiTheme="minorHAnsi" w:hAnsiTheme="minorHAnsi" w:cstheme="minorHAnsi"/>
                  <w:color w:val="000000"/>
                  <w:sz w:val="20"/>
                  <w:szCs w:val="20"/>
                  <w:lang w:eastAsia="sk-SK"/>
                </w:rPr>
                <w:delText>Monika Zaťková</w:delText>
              </w:r>
            </w:del>
          </w:p>
        </w:tc>
        <w:tc>
          <w:tcPr>
            <w:tcW w:w="1914" w:type="dxa"/>
            <w:tcBorders>
              <w:top w:val="nil"/>
              <w:left w:val="nil"/>
              <w:bottom w:val="single" w:sz="4" w:space="0" w:color="auto"/>
              <w:right w:val="single" w:sz="4" w:space="0" w:color="auto"/>
            </w:tcBorders>
            <w:vAlign w:val="center"/>
            <w:tcPrChange w:id="14" w:author="Autor">
              <w:tcPr>
                <w:tcW w:w="1983" w:type="dxa"/>
                <w:gridSpan w:val="2"/>
                <w:tcBorders>
                  <w:top w:val="nil"/>
                  <w:left w:val="nil"/>
                  <w:bottom w:val="single" w:sz="4" w:space="0" w:color="auto"/>
                  <w:right w:val="single" w:sz="4" w:space="0" w:color="auto"/>
                </w:tcBorders>
                <w:vAlign w:val="center"/>
              </w:tcPr>
            </w:tcPrChange>
          </w:tcPr>
          <w:p w14:paraId="55FC0B61" w14:textId="403E0F3C" w:rsidR="00EC178D" w:rsidRDefault="00EA64F1" w:rsidP="00EA64F1">
            <w:pPr>
              <w:spacing w:line="276" w:lineRule="auto"/>
              <w:jc w:val="left"/>
              <w:rPr>
                <w:rFonts w:asciiTheme="minorHAnsi" w:hAnsiTheme="minorHAnsi" w:cstheme="minorHAnsi"/>
                <w:color w:val="000000"/>
                <w:sz w:val="20"/>
                <w:szCs w:val="20"/>
                <w:lang w:eastAsia="sk-SK"/>
              </w:rPr>
              <w:pPrChange w:id="15" w:author="Autor">
                <w:pPr>
                  <w:spacing w:line="276" w:lineRule="auto"/>
                  <w:jc w:val="center"/>
                </w:pPr>
              </w:pPrChange>
            </w:pPr>
            <w:ins w:id="16" w:author="Autor">
              <w:r>
                <w:rPr>
                  <w:rFonts w:asciiTheme="minorHAnsi" w:hAnsiTheme="minorHAnsi" w:cstheme="minorHAnsi"/>
                  <w:color w:val="000000"/>
                  <w:sz w:val="20"/>
                  <w:szCs w:val="20"/>
                  <w:lang w:eastAsia="sk-SK"/>
                </w:rPr>
                <w:t>manažér pre metodiku</w:t>
              </w:r>
            </w:ins>
            <w:del w:id="17" w:author="Autor">
              <w:r w:rsidR="00EC178D" w:rsidDel="00EA64F1">
                <w:rPr>
                  <w:rFonts w:asciiTheme="minorHAnsi" w:hAnsiTheme="minorHAnsi" w:cstheme="minorHAnsi"/>
                  <w:color w:val="000000"/>
                  <w:sz w:val="20"/>
                  <w:szCs w:val="20"/>
                  <w:lang w:eastAsia="sk-SK"/>
                </w:rPr>
                <w:delText>manažér pre metodiku</w:delText>
              </w:r>
            </w:del>
          </w:p>
        </w:tc>
        <w:tc>
          <w:tcPr>
            <w:tcW w:w="1458" w:type="dxa"/>
            <w:tcBorders>
              <w:top w:val="nil"/>
              <w:left w:val="nil"/>
              <w:bottom w:val="single" w:sz="4" w:space="0" w:color="auto"/>
              <w:right w:val="nil"/>
            </w:tcBorders>
            <w:vAlign w:val="center"/>
            <w:tcPrChange w:id="18" w:author="Autor">
              <w:tcPr>
                <w:tcW w:w="1276" w:type="dxa"/>
                <w:gridSpan w:val="2"/>
                <w:tcBorders>
                  <w:top w:val="nil"/>
                  <w:left w:val="nil"/>
                  <w:bottom w:val="single" w:sz="4" w:space="0" w:color="auto"/>
                  <w:right w:val="nil"/>
                </w:tcBorders>
              </w:tcPr>
            </w:tcPrChange>
          </w:tcPr>
          <w:p w14:paraId="414D7123" w14:textId="04775C22" w:rsidR="00EC178D" w:rsidRPr="00EA64F1" w:rsidRDefault="00EA64F1" w:rsidP="00EA64F1">
            <w:pPr>
              <w:jc w:val="left"/>
              <w:rPr>
                <w:sz w:val="20"/>
                <w:szCs w:val="20"/>
                <w:highlight w:val="yellow"/>
                <w:rPrChange w:id="19" w:author="Autor">
                  <w:rPr/>
                </w:rPrChange>
              </w:rPr>
              <w:pPrChange w:id="20" w:author="Autor">
                <w:pPr/>
              </w:pPrChange>
            </w:pPr>
            <w:ins w:id="21" w:author="Autor">
              <w:r w:rsidRPr="00CC22A6">
                <w:rPr>
                  <w:rFonts w:asciiTheme="minorHAnsi" w:hAnsiTheme="minorHAnsi" w:cstheme="minorHAnsi"/>
                  <w:color w:val="000000"/>
                  <w:sz w:val="20"/>
                  <w:szCs w:val="20"/>
                  <w:lang w:eastAsia="sk-SK"/>
                </w:rPr>
                <w:t>26.</w:t>
              </w:r>
              <w:r>
                <w:rPr>
                  <w:rFonts w:asciiTheme="minorHAnsi" w:hAnsiTheme="minorHAnsi" w:cstheme="minorHAnsi"/>
                  <w:color w:val="000000"/>
                  <w:sz w:val="20"/>
                  <w:szCs w:val="20"/>
                  <w:lang w:eastAsia="sk-SK"/>
                </w:rPr>
                <w:t xml:space="preserve"> </w:t>
              </w:r>
              <w:r w:rsidRPr="00CC22A6">
                <w:rPr>
                  <w:rFonts w:asciiTheme="minorHAnsi" w:hAnsiTheme="minorHAnsi" w:cstheme="minorHAnsi"/>
                  <w:color w:val="000000"/>
                  <w:sz w:val="20"/>
                  <w:szCs w:val="20"/>
                  <w:lang w:eastAsia="sk-SK"/>
                </w:rPr>
                <w:t>04.</w:t>
              </w:r>
              <w:r>
                <w:rPr>
                  <w:rFonts w:asciiTheme="minorHAnsi" w:hAnsiTheme="minorHAnsi" w:cstheme="minorHAnsi"/>
                  <w:color w:val="000000"/>
                  <w:sz w:val="20"/>
                  <w:szCs w:val="20"/>
                  <w:lang w:eastAsia="sk-SK"/>
                </w:rPr>
                <w:t xml:space="preserve"> </w:t>
              </w:r>
              <w:r w:rsidRPr="00CC22A6">
                <w:rPr>
                  <w:rFonts w:asciiTheme="minorHAnsi" w:hAnsiTheme="minorHAnsi" w:cstheme="minorHAnsi"/>
                  <w:color w:val="000000"/>
                  <w:sz w:val="20"/>
                  <w:szCs w:val="20"/>
                  <w:lang w:eastAsia="sk-SK"/>
                </w:rPr>
                <w:t>2018</w:t>
              </w:r>
            </w:ins>
            <w:del w:id="22" w:author="Autor">
              <w:r w:rsidR="00EC178D" w:rsidRPr="00EA64F1" w:rsidDel="00EA64F1">
                <w:rPr>
                  <w:rFonts w:asciiTheme="minorHAnsi" w:hAnsiTheme="minorHAnsi" w:cstheme="minorHAnsi"/>
                  <w:color w:val="000000"/>
                  <w:sz w:val="20"/>
                  <w:szCs w:val="20"/>
                  <w:highlight w:val="yellow"/>
                  <w:lang w:eastAsia="sk-SK"/>
                  <w:rPrChange w:id="23" w:author="Autor">
                    <w:rPr>
                      <w:rFonts w:asciiTheme="minorHAnsi" w:hAnsiTheme="minorHAnsi" w:cstheme="minorHAnsi"/>
                      <w:color w:val="000000"/>
                      <w:sz w:val="22"/>
                      <w:szCs w:val="22"/>
                      <w:lang w:eastAsia="sk-SK"/>
                    </w:rPr>
                  </w:rPrChange>
                </w:rPr>
                <w:delText>15.02.2018</w:delText>
              </w:r>
            </w:del>
          </w:p>
        </w:tc>
        <w:tc>
          <w:tcPr>
            <w:tcW w:w="1881" w:type="dxa"/>
            <w:tcBorders>
              <w:top w:val="nil"/>
              <w:left w:val="single" w:sz="4" w:space="0" w:color="auto"/>
              <w:bottom w:val="single" w:sz="4" w:space="0" w:color="auto"/>
              <w:right w:val="single" w:sz="8" w:space="0" w:color="auto"/>
            </w:tcBorders>
            <w:noWrap/>
            <w:vAlign w:val="center"/>
            <w:tcPrChange w:id="24" w:author="Autor">
              <w:tcPr>
                <w:tcW w:w="1881" w:type="dxa"/>
                <w:tcBorders>
                  <w:top w:val="nil"/>
                  <w:left w:val="single" w:sz="4" w:space="0" w:color="auto"/>
                  <w:bottom w:val="single" w:sz="4" w:space="0" w:color="auto"/>
                  <w:right w:val="single" w:sz="8" w:space="0" w:color="auto"/>
                </w:tcBorders>
                <w:noWrap/>
                <w:vAlign w:val="bottom"/>
              </w:tcPr>
            </w:tcPrChange>
          </w:tcPr>
          <w:p w14:paraId="52FA30F1" w14:textId="058F537B" w:rsidR="00EC178D" w:rsidRPr="00EA64F1" w:rsidRDefault="00EA64F1" w:rsidP="00EA64F1">
            <w:pPr>
              <w:spacing w:line="276" w:lineRule="auto"/>
              <w:jc w:val="left"/>
              <w:rPr>
                <w:rFonts w:asciiTheme="minorHAnsi" w:hAnsiTheme="minorHAnsi" w:cstheme="minorHAnsi"/>
                <w:color w:val="000000"/>
                <w:sz w:val="20"/>
                <w:szCs w:val="20"/>
                <w:lang w:eastAsia="sk-SK"/>
                <w:rPrChange w:id="25" w:author="Autor">
                  <w:rPr>
                    <w:rFonts w:asciiTheme="minorHAnsi" w:hAnsiTheme="minorHAnsi" w:cstheme="minorHAnsi"/>
                    <w:color w:val="000000"/>
                    <w:sz w:val="22"/>
                    <w:szCs w:val="22"/>
                    <w:lang w:eastAsia="sk-SK"/>
                  </w:rPr>
                </w:rPrChange>
              </w:rPr>
              <w:pPrChange w:id="26" w:author="Autor">
                <w:pPr>
                  <w:spacing w:line="276" w:lineRule="auto"/>
                </w:pPr>
              </w:pPrChange>
            </w:pPr>
            <w:ins w:id="27" w:author="Autor">
              <w:r w:rsidRPr="00A83F90">
                <w:rPr>
                  <w:rFonts w:asciiTheme="minorHAnsi" w:hAnsiTheme="minorHAnsi" w:cstheme="minorHAnsi"/>
                  <w:color w:val="000000"/>
                  <w:sz w:val="20"/>
                  <w:szCs w:val="20"/>
                  <w:lang w:eastAsia="sk-SK"/>
                </w:rPr>
                <w:t>overila</w:t>
              </w:r>
            </w:ins>
            <w:del w:id="28" w:author="Autor">
              <w:r w:rsidR="00EC178D" w:rsidRPr="00EA64F1" w:rsidDel="00EA64F1">
                <w:rPr>
                  <w:rFonts w:asciiTheme="minorHAnsi" w:hAnsiTheme="minorHAnsi" w:cstheme="minorHAnsi"/>
                  <w:color w:val="000000"/>
                  <w:sz w:val="20"/>
                  <w:szCs w:val="20"/>
                  <w:lang w:eastAsia="sk-SK"/>
                  <w:rPrChange w:id="29" w:author="Autor">
                    <w:rPr>
                      <w:rFonts w:asciiTheme="minorHAnsi" w:hAnsiTheme="minorHAnsi" w:cstheme="minorHAnsi"/>
                      <w:color w:val="000000"/>
                      <w:sz w:val="22"/>
                      <w:szCs w:val="22"/>
                      <w:lang w:eastAsia="sk-SK"/>
                    </w:rPr>
                  </w:rPrChange>
                </w:rPr>
                <w:delText> overila</w:delText>
              </w:r>
            </w:del>
          </w:p>
        </w:tc>
      </w:tr>
      <w:tr w:rsidR="00EA64F1" w14:paraId="5EA12A68" w14:textId="77777777" w:rsidTr="00EA64F1">
        <w:tblPrEx>
          <w:tblW w:w="8300" w:type="dxa"/>
          <w:jc w:val="center"/>
          <w:tblCellMar>
            <w:left w:w="70" w:type="dxa"/>
            <w:right w:w="70" w:type="dxa"/>
          </w:tblCellMar>
          <w:tblPrExChange w:id="30" w:author="Autor">
            <w:tblPrEx>
              <w:tblW w:w="8300" w:type="dxa"/>
              <w:jc w:val="center"/>
              <w:tblCellMar>
                <w:left w:w="70" w:type="dxa"/>
                <w:right w:w="70" w:type="dxa"/>
              </w:tblCellMar>
            </w:tblPrEx>
          </w:tblPrExChange>
        </w:tblPrEx>
        <w:trPr>
          <w:trHeight w:val="450"/>
          <w:jc w:val="center"/>
          <w:trPrChange w:id="31" w:author="Autor">
            <w:trPr>
              <w:trHeight w:val="450"/>
              <w:jc w:val="center"/>
            </w:trPr>
          </w:trPrChange>
        </w:trPr>
        <w:tc>
          <w:tcPr>
            <w:tcW w:w="0" w:type="auto"/>
            <w:vMerge/>
            <w:tcBorders>
              <w:top w:val="nil"/>
              <w:left w:val="single" w:sz="8" w:space="0" w:color="auto"/>
              <w:bottom w:val="nil"/>
              <w:right w:val="single" w:sz="8" w:space="0" w:color="auto"/>
            </w:tcBorders>
            <w:vAlign w:val="center"/>
            <w:hideMark/>
            <w:tcPrChange w:id="32" w:author="Autor">
              <w:tcPr>
                <w:tcW w:w="0" w:type="auto"/>
                <w:vMerge/>
                <w:tcBorders>
                  <w:top w:val="nil"/>
                  <w:left w:val="single" w:sz="8" w:space="0" w:color="auto"/>
                  <w:bottom w:val="nil"/>
                  <w:right w:val="single" w:sz="8" w:space="0" w:color="auto"/>
                </w:tcBorders>
                <w:vAlign w:val="center"/>
                <w:hideMark/>
              </w:tcPr>
            </w:tcPrChange>
          </w:tcPr>
          <w:p w14:paraId="6EB6BEBF" w14:textId="77777777" w:rsidR="00EA64F1" w:rsidRDefault="00EA64F1" w:rsidP="005E6275">
            <w:pPr>
              <w:rPr>
                <w:rFonts w:asciiTheme="minorHAnsi" w:hAnsiTheme="minorHAnsi" w:cstheme="minorHAnsi"/>
                <w:b/>
                <w:bCs/>
                <w:color w:val="000000"/>
                <w:sz w:val="20"/>
                <w:szCs w:val="20"/>
                <w:lang w:eastAsia="sk-SK"/>
              </w:rPr>
            </w:pPr>
          </w:p>
        </w:tc>
        <w:tc>
          <w:tcPr>
            <w:tcW w:w="2613" w:type="dxa"/>
            <w:tcBorders>
              <w:top w:val="nil"/>
              <w:left w:val="nil"/>
              <w:bottom w:val="single" w:sz="4" w:space="0" w:color="auto"/>
              <w:right w:val="single" w:sz="4" w:space="0" w:color="auto"/>
            </w:tcBorders>
            <w:vAlign w:val="center"/>
            <w:tcPrChange w:id="33" w:author="Autor">
              <w:tcPr>
                <w:tcW w:w="2726" w:type="dxa"/>
                <w:tcBorders>
                  <w:top w:val="nil"/>
                  <w:left w:val="nil"/>
                  <w:bottom w:val="single" w:sz="4" w:space="0" w:color="auto"/>
                  <w:right w:val="single" w:sz="4" w:space="0" w:color="auto"/>
                </w:tcBorders>
                <w:vAlign w:val="center"/>
              </w:tcPr>
            </w:tcPrChange>
          </w:tcPr>
          <w:p w14:paraId="73C08631" w14:textId="075329D7" w:rsidR="00EA64F1" w:rsidRDefault="00EA64F1" w:rsidP="00EA64F1">
            <w:pPr>
              <w:spacing w:line="276" w:lineRule="auto"/>
              <w:jc w:val="left"/>
              <w:rPr>
                <w:rFonts w:asciiTheme="minorHAnsi" w:hAnsiTheme="minorHAnsi" w:cstheme="minorHAnsi"/>
                <w:color w:val="000000"/>
                <w:sz w:val="20"/>
                <w:szCs w:val="20"/>
                <w:lang w:eastAsia="sk-SK"/>
              </w:rPr>
              <w:pPrChange w:id="34" w:author="Autor">
                <w:pPr>
                  <w:spacing w:line="276" w:lineRule="auto"/>
                </w:pPr>
              </w:pPrChange>
            </w:pPr>
            <w:ins w:id="35" w:author="Autor">
              <w:r>
                <w:rPr>
                  <w:rFonts w:asciiTheme="minorHAnsi" w:hAnsiTheme="minorHAnsi" w:cstheme="minorHAnsi"/>
                  <w:color w:val="000000"/>
                  <w:sz w:val="20"/>
                  <w:szCs w:val="20"/>
                  <w:lang w:eastAsia="sk-SK"/>
                </w:rPr>
                <w:t>Monika Zaťková</w:t>
              </w:r>
            </w:ins>
            <w:del w:id="36" w:author="Autor">
              <w:r w:rsidDel="00EA64F1">
                <w:rPr>
                  <w:rFonts w:asciiTheme="minorHAnsi" w:hAnsiTheme="minorHAnsi" w:cstheme="minorHAnsi"/>
                  <w:color w:val="000000"/>
                  <w:sz w:val="20"/>
                  <w:szCs w:val="20"/>
                  <w:lang w:eastAsia="sk-SK"/>
                </w:rPr>
                <w:delText>Tomáš Niňaj</w:delText>
              </w:r>
            </w:del>
          </w:p>
        </w:tc>
        <w:tc>
          <w:tcPr>
            <w:tcW w:w="1914" w:type="dxa"/>
            <w:tcBorders>
              <w:top w:val="nil"/>
              <w:left w:val="nil"/>
              <w:bottom w:val="single" w:sz="4" w:space="0" w:color="auto"/>
              <w:right w:val="single" w:sz="4" w:space="0" w:color="auto"/>
            </w:tcBorders>
            <w:vAlign w:val="center"/>
            <w:tcPrChange w:id="37" w:author="Autor">
              <w:tcPr>
                <w:tcW w:w="1983" w:type="dxa"/>
                <w:gridSpan w:val="2"/>
                <w:tcBorders>
                  <w:top w:val="nil"/>
                  <w:left w:val="nil"/>
                  <w:bottom w:val="single" w:sz="4" w:space="0" w:color="auto"/>
                  <w:right w:val="single" w:sz="4" w:space="0" w:color="auto"/>
                </w:tcBorders>
                <w:vAlign w:val="center"/>
              </w:tcPr>
            </w:tcPrChange>
          </w:tcPr>
          <w:p w14:paraId="3BE8F9B7" w14:textId="1C78D2C2" w:rsidR="00EA64F1" w:rsidRDefault="00EA64F1" w:rsidP="00EA64F1">
            <w:pPr>
              <w:spacing w:line="276" w:lineRule="auto"/>
              <w:jc w:val="left"/>
              <w:rPr>
                <w:rFonts w:asciiTheme="minorHAnsi" w:hAnsiTheme="minorHAnsi" w:cstheme="minorHAnsi"/>
                <w:color w:val="000000"/>
                <w:sz w:val="20"/>
                <w:szCs w:val="20"/>
                <w:lang w:eastAsia="sk-SK"/>
              </w:rPr>
              <w:pPrChange w:id="38" w:author="Autor">
                <w:pPr>
                  <w:spacing w:line="276" w:lineRule="auto"/>
                  <w:jc w:val="center"/>
                </w:pPr>
              </w:pPrChange>
            </w:pPr>
            <w:ins w:id="39" w:author="Autor">
              <w:r>
                <w:rPr>
                  <w:rFonts w:asciiTheme="minorHAnsi" w:hAnsiTheme="minorHAnsi" w:cstheme="minorHAnsi"/>
                  <w:color w:val="000000"/>
                  <w:sz w:val="20"/>
                  <w:szCs w:val="20"/>
                  <w:lang w:eastAsia="sk-SK"/>
                </w:rPr>
                <w:t>manažér pre metodiku</w:t>
              </w:r>
            </w:ins>
            <w:del w:id="40" w:author="Autor">
              <w:r w:rsidDel="00EA64F1">
                <w:rPr>
                  <w:rFonts w:asciiTheme="minorHAnsi" w:hAnsiTheme="minorHAnsi" w:cstheme="minorHAnsi"/>
                  <w:color w:val="000000"/>
                  <w:sz w:val="20"/>
                  <w:szCs w:val="20"/>
                  <w:lang w:eastAsia="sk-SK"/>
                </w:rPr>
                <w:delText>hlavný manažér riadenia</w:delText>
              </w:r>
            </w:del>
          </w:p>
        </w:tc>
        <w:tc>
          <w:tcPr>
            <w:tcW w:w="1458" w:type="dxa"/>
            <w:tcBorders>
              <w:top w:val="nil"/>
              <w:left w:val="nil"/>
              <w:bottom w:val="single" w:sz="4" w:space="0" w:color="auto"/>
              <w:right w:val="nil"/>
            </w:tcBorders>
            <w:vAlign w:val="center"/>
            <w:tcPrChange w:id="41" w:author="Autor">
              <w:tcPr>
                <w:tcW w:w="1276" w:type="dxa"/>
                <w:gridSpan w:val="2"/>
                <w:tcBorders>
                  <w:top w:val="nil"/>
                  <w:left w:val="nil"/>
                  <w:bottom w:val="single" w:sz="4" w:space="0" w:color="auto"/>
                  <w:right w:val="nil"/>
                </w:tcBorders>
              </w:tcPr>
            </w:tcPrChange>
          </w:tcPr>
          <w:p w14:paraId="73C0BB51" w14:textId="207DDB67" w:rsidR="00EA64F1" w:rsidRPr="00EA64F1" w:rsidRDefault="00EA64F1" w:rsidP="00EA64F1">
            <w:pPr>
              <w:jc w:val="left"/>
              <w:rPr>
                <w:sz w:val="20"/>
                <w:szCs w:val="20"/>
                <w:highlight w:val="yellow"/>
                <w:rPrChange w:id="42" w:author="Autor">
                  <w:rPr/>
                </w:rPrChange>
              </w:rPr>
              <w:pPrChange w:id="43" w:author="Autor">
                <w:pPr/>
              </w:pPrChange>
            </w:pPr>
            <w:ins w:id="44" w:author="Autor">
              <w:r w:rsidRPr="00EA64F1">
                <w:rPr>
                  <w:rFonts w:asciiTheme="minorHAnsi" w:hAnsiTheme="minorHAnsi" w:cstheme="minorHAnsi"/>
                  <w:color w:val="000000"/>
                  <w:sz w:val="20"/>
                  <w:szCs w:val="20"/>
                  <w:lang w:eastAsia="sk-SK"/>
                  <w:rPrChange w:id="45" w:author="Autor">
                    <w:rPr>
                      <w:rFonts w:asciiTheme="minorHAnsi" w:hAnsiTheme="minorHAnsi" w:cstheme="minorHAnsi"/>
                      <w:color w:val="000000"/>
                      <w:sz w:val="20"/>
                      <w:szCs w:val="20"/>
                      <w:highlight w:val="yellow"/>
                      <w:lang w:eastAsia="sk-SK"/>
                    </w:rPr>
                  </w:rPrChange>
                </w:rPr>
                <w:t>26.</w:t>
              </w:r>
              <w:r>
                <w:rPr>
                  <w:rFonts w:asciiTheme="minorHAnsi" w:hAnsiTheme="minorHAnsi" w:cstheme="minorHAnsi"/>
                  <w:color w:val="000000"/>
                  <w:sz w:val="20"/>
                  <w:szCs w:val="20"/>
                  <w:lang w:eastAsia="sk-SK"/>
                </w:rPr>
                <w:t xml:space="preserve"> </w:t>
              </w:r>
              <w:r w:rsidRPr="00EA64F1">
                <w:rPr>
                  <w:rFonts w:asciiTheme="minorHAnsi" w:hAnsiTheme="minorHAnsi" w:cstheme="minorHAnsi"/>
                  <w:color w:val="000000"/>
                  <w:sz w:val="20"/>
                  <w:szCs w:val="20"/>
                  <w:lang w:eastAsia="sk-SK"/>
                  <w:rPrChange w:id="46" w:author="Autor">
                    <w:rPr>
                      <w:rFonts w:asciiTheme="minorHAnsi" w:hAnsiTheme="minorHAnsi" w:cstheme="minorHAnsi"/>
                      <w:color w:val="000000"/>
                      <w:sz w:val="20"/>
                      <w:szCs w:val="20"/>
                      <w:highlight w:val="yellow"/>
                      <w:lang w:eastAsia="sk-SK"/>
                    </w:rPr>
                  </w:rPrChange>
                </w:rPr>
                <w:t>04.</w:t>
              </w:r>
              <w:r>
                <w:rPr>
                  <w:rFonts w:asciiTheme="minorHAnsi" w:hAnsiTheme="minorHAnsi" w:cstheme="minorHAnsi"/>
                  <w:color w:val="000000"/>
                  <w:sz w:val="20"/>
                  <w:szCs w:val="20"/>
                  <w:lang w:eastAsia="sk-SK"/>
                </w:rPr>
                <w:t xml:space="preserve"> </w:t>
              </w:r>
              <w:r w:rsidRPr="00EA64F1">
                <w:rPr>
                  <w:rFonts w:asciiTheme="minorHAnsi" w:hAnsiTheme="minorHAnsi" w:cstheme="minorHAnsi"/>
                  <w:color w:val="000000"/>
                  <w:sz w:val="20"/>
                  <w:szCs w:val="20"/>
                  <w:lang w:eastAsia="sk-SK"/>
                  <w:rPrChange w:id="47" w:author="Autor">
                    <w:rPr>
                      <w:rFonts w:asciiTheme="minorHAnsi" w:hAnsiTheme="minorHAnsi" w:cstheme="minorHAnsi"/>
                      <w:color w:val="000000"/>
                      <w:sz w:val="20"/>
                      <w:szCs w:val="20"/>
                      <w:highlight w:val="yellow"/>
                      <w:lang w:eastAsia="sk-SK"/>
                    </w:rPr>
                  </w:rPrChange>
                </w:rPr>
                <w:t>2018</w:t>
              </w:r>
            </w:ins>
            <w:del w:id="48" w:author="Autor">
              <w:r w:rsidRPr="00EA64F1" w:rsidDel="00EA64F1">
                <w:rPr>
                  <w:rFonts w:asciiTheme="minorHAnsi" w:hAnsiTheme="minorHAnsi" w:cstheme="minorHAnsi"/>
                  <w:color w:val="000000"/>
                  <w:sz w:val="20"/>
                  <w:szCs w:val="20"/>
                  <w:highlight w:val="yellow"/>
                  <w:lang w:eastAsia="sk-SK"/>
                  <w:rPrChange w:id="49" w:author="Autor">
                    <w:rPr>
                      <w:rFonts w:asciiTheme="minorHAnsi" w:hAnsiTheme="minorHAnsi" w:cstheme="minorHAnsi"/>
                      <w:color w:val="000000"/>
                      <w:sz w:val="22"/>
                      <w:szCs w:val="22"/>
                      <w:lang w:eastAsia="sk-SK"/>
                    </w:rPr>
                  </w:rPrChange>
                </w:rPr>
                <w:delText>15.02.2018</w:delText>
              </w:r>
            </w:del>
          </w:p>
        </w:tc>
        <w:tc>
          <w:tcPr>
            <w:tcW w:w="1881" w:type="dxa"/>
            <w:tcBorders>
              <w:top w:val="nil"/>
              <w:left w:val="single" w:sz="4" w:space="0" w:color="auto"/>
              <w:bottom w:val="single" w:sz="4" w:space="0" w:color="auto"/>
              <w:right w:val="single" w:sz="8" w:space="0" w:color="auto"/>
            </w:tcBorders>
            <w:noWrap/>
            <w:vAlign w:val="center"/>
            <w:tcPrChange w:id="50" w:author="Autor">
              <w:tcPr>
                <w:tcW w:w="1881" w:type="dxa"/>
                <w:tcBorders>
                  <w:top w:val="nil"/>
                  <w:left w:val="single" w:sz="4" w:space="0" w:color="auto"/>
                  <w:bottom w:val="single" w:sz="4" w:space="0" w:color="auto"/>
                  <w:right w:val="single" w:sz="8" w:space="0" w:color="auto"/>
                </w:tcBorders>
                <w:noWrap/>
                <w:vAlign w:val="bottom"/>
              </w:tcPr>
            </w:tcPrChange>
          </w:tcPr>
          <w:p w14:paraId="43DF0A76" w14:textId="68D351B0" w:rsidR="00EA64F1" w:rsidRPr="00EA64F1" w:rsidRDefault="00EA64F1" w:rsidP="00EA64F1">
            <w:pPr>
              <w:spacing w:line="276" w:lineRule="auto"/>
              <w:jc w:val="left"/>
              <w:rPr>
                <w:rFonts w:asciiTheme="minorHAnsi" w:hAnsiTheme="minorHAnsi" w:cstheme="minorHAnsi"/>
                <w:color w:val="000000"/>
                <w:sz w:val="20"/>
                <w:szCs w:val="20"/>
                <w:lang w:eastAsia="sk-SK"/>
                <w:rPrChange w:id="51" w:author="Autor">
                  <w:rPr>
                    <w:rFonts w:asciiTheme="minorHAnsi" w:hAnsiTheme="minorHAnsi" w:cstheme="minorHAnsi"/>
                    <w:color w:val="000000"/>
                    <w:sz w:val="22"/>
                    <w:szCs w:val="22"/>
                    <w:lang w:eastAsia="sk-SK"/>
                  </w:rPr>
                </w:rPrChange>
              </w:rPr>
              <w:pPrChange w:id="52" w:author="Autor">
                <w:pPr>
                  <w:spacing w:line="276" w:lineRule="auto"/>
                </w:pPr>
              </w:pPrChange>
            </w:pPr>
            <w:ins w:id="53" w:author="Autor">
              <w:r w:rsidRPr="00A83F90">
                <w:rPr>
                  <w:rFonts w:asciiTheme="minorHAnsi" w:hAnsiTheme="minorHAnsi" w:cstheme="minorHAnsi"/>
                  <w:color w:val="000000"/>
                  <w:sz w:val="20"/>
                  <w:szCs w:val="20"/>
                  <w:lang w:eastAsia="sk-SK"/>
                </w:rPr>
                <w:t> overila</w:t>
              </w:r>
            </w:ins>
            <w:del w:id="54" w:author="Autor">
              <w:r w:rsidRPr="00EA64F1" w:rsidDel="00EA64F1">
                <w:rPr>
                  <w:rFonts w:asciiTheme="minorHAnsi" w:hAnsiTheme="minorHAnsi" w:cstheme="minorHAnsi"/>
                  <w:color w:val="000000"/>
                  <w:sz w:val="20"/>
                  <w:szCs w:val="20"/>
                  <w:lang w:eastAsia="sk-SK"/>
                  <w:rPrChange w:id="55" w:author="Autor">
                    <w:rPr>
                      <w:rFonts w:asciiTheme="minorHAnsi" w:hAnsiTheme="minorHAnsi" w:cstheme="minorHAnsi"/>
                      <w:color w:val="000000"/>
                      <w:sz w:val="22"/>
                      <w:szCs w:val="22"/>
                      <w:lang w:eastAsia="sk-SK"/>
                    </w:rPr>
                  </w:rPrChange>
                </w:rPr>
                <w:delText> overil</w:delText>
              </w:r>
            </w:del>
          </w:p>
        </w:tc>
      </w:tr>
      <w:tr w:rsidR="00EA64F1" w14:paraId="5BF9434D" w14:textId="77777777" w:rsidTr="00EA64F1">
        <w:tblPrEx>
          <w:tblW w:w="8300" w:type="dxa"/>
          <w:jc w:val="center"/>
          <w:tblCellMar>
            <w:left w:w="70" w:type="dxa"/>
            <w:right w:w="70" w:type="dxa"/>
          </w:tblCellMar>
          <w:tblPrExChange w:id="56" w:author="Autor">
            <w:tblPrEx>
              <w:tblW w:w="8300" w:type="dxa"/>
              <w:jc w:val="center"/>
              <w:tblCellMar>
                <w:left w:w="70" w:type="dxa"/>
                <w:right w:w="70" w:type="dxa"/>
              </w:tblCellMar>
            </w:tblPrEx>
          </w:tblPrExChange>
        </w:tblPrEx>
        <w:trPr>
          <w:trHeight w:val="707"/>
          <w:jc w:val="center"/>
          <w:trPrChange w:id="57" w:author="Autor">
            <w:trPr>
              <w:trHeight w:val="707"/>
              <w:jc w:val="center"/>
            </w:trPr>
          </w:trPrChange>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Change w:id="58" w:author="Autor">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tcPrChange>
          </w:tcPr>
          <w:p w14:paraId="67E4B3F1" w14:textId="77777777" w:rsidR="00EA64F1" w:rsidRDefault="00EA64F1"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Change w:id="59" w:author="Autor">
              <w:tcPr>
                <w:tcW w:w="2726" w:type="dxa"/>
                <w:tcBorders>
                  <w:top w:val="nil"/>
                  <w:left w:val="nil"/>
                  <w:bottom w:val="single" w:sz="4" w:space="0" w:color="auto"/>
                  <w:right w:val="single" w:sz="4" w:space="0" w:color="auto"/>
                </w:tcBorders>
                <w:vAlign w:val="center"/>
              </w:tcPr>
            </w:tcPrChange>
          </w:tcPr>
          <w:p w14:paraId="4BD80E6D" w14:textId="071B3160" w:rsidR="00EA64F1" w:rsidRDefault="00EA64F1" w:rsidP="00EA64F1">
            <w:pPr>
              <w:spacing w:line="276" w:lineRule="auto"/>
              <w:jc w:val="left"/>
              <w:rPr>
                <w:rFonts w:asciiTheme="minorHAnsi" w:hAnsiTheme="minorHAnsi" w:cstheme="minorHAnsi"/>
                <w:color w:val="000000"/>
                <w:sz w:val="20"/>
                <w:szCs w:val="20"/>
                <w:lang w:eastAsia="sk-SK"/>
              </w:rPr>
              <w:pPrChange w:id="60" w:author="Autor">
                <w:pPr>
                  <w:spacing w:line="276" w:lineRule="auto"/>
                </w:pPr>
              </w:pPrChange>
            </w:pPr>
            <w:ins w:id="61" w:author="Autor">
              <w:r>
                <w:rPr>
                  <w:rFonts w:asciiTheme="minorHAnsi" w:hAnsiTheme="minorHAnsi" w:cstheme="minorHAnsi"/>
                  <w:color w:val="000000"/>
                  <w:sz w:val="20"/>
                  <w:szCs w:val="20"/>
                  <w:lang w:eastAsia="sk-SK"/>
                </w:rPr>
                <w:t>Tomáš Niňaj</w:t>
              </w:r>
            </w:ins>
          </w:p>
        </w:tc>
        <w:tc>
          <w:tcPr>
            <w:tcW w:w="1914" w:type="dxa"/>
            <w:tcBorders>
              <w:top w:val="nil"/>
              <w:left w:val="nil"/>
              <w:bottom w:val="single" w:sz="4" w:space="0" w:color="auto"/>
              <w:right w:val="single" w:sz="4" w:space="0" w:color="auto"/>
            </w:tcBorders>
            <w:vAlign w:val="center"/>
            <w:tcPrChange w:id="62" w:author="Autor">
              <w:tcPr>
                <w:tcW w:w="1983" w:type="dxa"/>
                <w:gridSpan w:val="2"/>
                <w:tcBorders>
                  <w:top w:val="nil"/>
                  <w:left w:val="nil"/>
                  <w:bottom w:val="single" w:sz="4" w:space="0" w:color="auto"/>
                  <w:right w:val="single" w:sz="4" w:space="0" w:color="auto"/>
                </w:tcBorders>
                <w:vAlign w:val="center"/>
              </w:tcPr>
            </w:tcPrChange>
          </w:tcPr>
          <w:p w14:paraId="3AAE3853" w14:textId="3941EC58" w:rsidR="00EA64F1" w:rsidRDefault="00EA64F1" w:rsidP="00EA64F1">
            <w:pPr>
              <w:spacing w:line="276" w:lineRule="auto"/>
              <w:jc w:val="left"/>
              <w:rPr>
                <w:rFonts w:asciiTheme="minorHAnsi" w:hAnsiTheme="minorHAnsi" w:cstheme="minorHAnsi"/>
                <w:color w:val="000000"/>
                <w:sz w:val="20"/>
                <w:szCs w:val="20"/>
                <w:lang w:eastAsia="sk-SK"/>
              </w:rPr>
              <w:pPrChange w:id="63" w:author="Autor">
                <w:pPr>
                  <w:spacing w:line="276" w:lineRule="auto"/>
                  <w:jc w:val="center"/>
                </w:pPr>
              </w:pPrChange>
            </w:pPr>
            <w:ins w:id="64" w:author="Autor">
              <w:r>
                <w:rPr>
                  <w:rFonts w:asciiTheme="minorHAnsi" w:hAnsiTheme="minorHAnsi" w:cstheme="minorHAnsi"/>
                  <w:color w:val="000000"/>
                  <w:sz w:val="20"/>
                  <w:szCs w:val="20"/>
                  <w:lang w:eastAsia="sk-SK"/>
                </w:rPr>
                <w:t>hlavný manažér riadenia</w:t>
              </w:r>
            </w:ins>
          </w:p>
        </w:tc>
        <w:tc>
          <w:tcPr>
            <w:tcW w:w="1458" w:type="dxa"/>
            <w:tcBorders>
              <w:top w:val="nil"/>
              <w:left w:val="nil"/>
              <w:bottom w:val="single" w:sz="4" w:space="0" w:color="auto"/>
              <w:right w:val="nil"/>
            </w:tcBorders>
            <w:vAlign w:val="center"/>
            <w:tcPrChange w:id="65" w:author="Autor">
              <w:tcPr>
                <w:tcW w:w="1276" w:type="dxa"/>
                <w:gridSpan w:val="2"/>
                <w:tcBorders>
                  <w:top w:val="nil"/>
                  <w:left w:val="nil"/>
                  <w:bottom w:val="single" w:sz="4" w:space="0" w:color="auto"/>
                  <w:right w:val="nil"/>
                </w:tcBorders>
              </w:tcPr>
            </w:tcPrChange>
          </w:tcPr>
          <w:p w14:paraId="48B3A1FE" w14:textId="57F8A23D" w:rsidR="00EA64F1" w:rsidRDefault="00EA64F1" w:rsidP="00EA64F1">
            <w:pPr>
              <w:jc w:val="left"/>
              <w:pPrChange w:id="66" w:author="Autor">
                <w:pPr/>
              </w:pPrChange>
            </w:pPr>
            <w:ins w:id="67" w:author="Autor">
              <w:r w:rsidRPr="00CC22A6">
                <w:rPr>
                  <w:rFonts w:asciiTheme="minorHAnsi" w:hAnsiTheme="minorHAnsi" w:cstheme="minorHAnsi"/>
                  <w:color w:val="000000"/>
                  <w:sz w:val="20"/>
                  <w:szCs w:val="20"/>
                  <w:lang w:eastAsia="sk-SK"/>
                </w:rPr>
                <w:t>26.</w:t>
              </w:r>
              <w:r>
                <w:rPr>
                  <w:rFonts w:asciiTheme="minorHAnsi" w:hAnsiTheme="minorHAnsi" w:cstheme="minorHAnsi"/>
                  <w:color w:val="000000"/>
                  <w:sz w:val="20"/>
                  <w:szCs w:val="20"/>
                  <w:lang w:eastAsia="sk-SK"/>
                </w:rPr>
                <w:t xml:space="preserve"> </w:t>
              </w:r>
              <w:r w:rsidRPr="00CC22A6">
                <w:rPr>
                  <w:rFonts w:asciiTheme="minorHAnsi" w:hAnsiTheme="minorHAnsi" w:cstheme="minorHAnsi"/>
                  <w:color w:val="000000"/>
                  <w:sz w:val="20"/>
                  <w:szCs w:val="20"/>
                  <w:lang w:eastAsia="sk-SK"/>
                </w:rPr>
                <w:t>04.</w:t>
              </w:r>
              <w:r>
                <w:rPr>
                  <w:rFonts w:asciiTheme="minorHAnsi" w:hAnsiTheme="minorHAnsi" w:cstheme="minorHAnsi"/>
                  <w:color w:val="000000"/>
                  <w:sz w:val="20"/>
                  <w:szCs w:val="20"/>
                  <w:lang w:eastAsia="sk-SK"/>
                </w:rPr>
                <w:t xml:space="preserve"> </w:t>
              </w:r>
              <w:r w:rsidRPr="00CC22A6">
                <w:rPr>
                  <w:rFonts w:asciiTheme="minorHAnsi" w:hAnsiTheme="minorHAnsi" w:cstheme="minorHAnsi"/>
                  <w:color w:val="000000"/>
                  <w:sz w:val="20"/>
                  <w:szCs w:val="20"/>
                  <w:lang w:eastAsia="sk-SK"/>
                </w:rPr>
                <w:t>2018</w:t>
              </w:r>
            </w:ins>
          </w:p>
        </w:tc>
        <w:tc>
          <w:tcPr>
            <w:tcW w:w="1881" w:type="dxa"/>
            <w:tcBorders>
              <w:top w:val="nil"/>
              <w:left w:val="single" w:sz="4" w:space="0" w:color="auto"/>
              <w:bottom w:val="single" w:sz="4" w:space="0" w:color="auto"/>
              <w:right w:val="single" w:sz="8" w:space="0" w:color="auto"/>
            </w:tcBorders>
            <w:noWrap/>
            <w:vAlign w:val="center"/>
            <w:hideMark/>
            <w:tcPrChange w:id="68" w:author="Autor">
              <w:tcPr>
                <w:tcW w:w="1881" w:type="dxa"/>
                <w:tcBorders>
                  <w:top w:val="nil"/>
                  <w:left w:val="single" w:sz="4" w:space="0" w:color="auto"/>
                  <w:bottom w:val="single" w:sz="4" w:space="0" w:color="auto"/>
                  <w:right w:val="single" w:sz="8" w:space="0" w:color="auto"/>
                </w:tcBorders>
                <w:noWrap/>
                <w:vAlign w:val="bottom"/>
                <w:hideMark/>
              </w:tcPr>
            </w:tcPrChange>
          </w:tcPr>
          <w:p w14:paraId="2E5A5EF2" w14:textId="150894B1" w:rsidR="00EA64F1" w:rsidRDefault="00EA64F1" w:rsidP="00EA64F1">
            <w:pPr>
              <w:spacing w:line="276" w:lineRule="auto"/>
              <w:jc w:val="left"/>
              <w:rPr>
                <w:rFonts w:asciiTheme="minorHAnsi" w:hAnsiTheme="minorHAnsi" w:cstheme="minorHAnsi"/>
                <w:color w:val="000000"/>
                <w:sz w:val="22"/>
                <w:szCs w:val="22"/>
                <w:lang w:eastAsia="sk-SK"/>
              </w:rPr>
              <w:pPrChange w:id="69" w:author="Autor">
                <w:pPr>
                  <w:spacing w:line="276" w:lineRule="auto"/>
                </w:pPr>
              </w:pPrChange>
            </w:pPr>
            <w:ins w:id="70" w:author="Autor">
              <w:r w:rsidRPr="00C57A22">
                <w:rPr>
                  <w:rFonts w:asciiTheme="minorHAnsi" w:hAnsiTheme="minorHAnsi" w:cstheme="minorHAnsi"/>
                  <w:color w:val="000000"/>
                  <w:sz w:val="20"/>
                  <w:szCs w:val="20"/>
                  <w:lang w:eastAsia="sk-SK"/>
                </w:rPr>
                <w:t> overil</w:t>
              </w:r>
            </w:ins>
            <w:del w:id="71" w:author="Autor">
              <w:r w:rsidDel="00DF4656">
                <w:rPr>
                  <w:rFonts w:asciiTheme="minorHAnsi" w:hAnsiTheme="minorHAnsi" w:cstheme="minorHAnsi"/>
                  <w:color w:val="000000"/>
                  <w:sz w:val="22"/>
                  <w:szCs w:val="22"/>
                  <w:lang w:eastAsia="sk-SK"/>
                </w:rPr>
                <w:delText> </w:delText>
              </w:r>
            </w:del>
          </w:p>
        </w:tc>
      </w:tr>
    </w:tbl>
    <w:p w14:paraId="0497D591" w14:textId="77777777" w:rsidR="00EC178D" w:rsidRPr="00FC0BBD" w:rsidRDefault="00EC178D" w:rsidP="00EC178D">
      <w:pPr>
        <w:rPr>
          <w:rFonts w:asciiTheme="minorHAnsi" w:hAnsiTheme="minorHAnsi" w:cstheme="minorHAnsi"/>
          <w:b/>
          <w:sz w:val="22"/>
          <w:szCs w:val="22"/>
          <w:u w:val="single"/>
          <w:lang w:eastAsia="sk-SK"/>
        </w:rPr>
      </w:pPr>
    </w:p>
    <w:p w14:paraId="4FE8C110" w14:textId="77777777" w:rsidR="00EC178D" w:rsidRPr="00FC0BBD" w:rsidRDefault="00EC178D" w:rsidP="00EC178D">
      <w:pPr>
        <w:rPr>
          <w:rFonts w:asciiTheme="minorHAnsi" w:hAnsiTheme="minorHAnsi" w:cstheme="minorHAnsi"/>
          <w:b/>
          <w:sz w:val="22"/>
          <w:szCs w:val="22"/>
          <w:u w:val="single"/>
          <w:lang w:eastAsia="sk-SK"/>
        </w:rPr>
      </w:pPr>
    </w:p>
    <w:p w14:paraId="2F437528" w14:textId="77777777" w:rsidR="00EC178D" w:rsidRDefault="00EC178D" w:rsidP="00EC178D">
      <w:pPr>
        <w:rPr>
          <w:rFonts w:asciiTheme="minorHAnsi" w:hAnsiTheme="minorHAnsi" w:cstheme="minorHAnsi"/>
          <w:b/>
          <w:sz w:val="22"/>
          <w:szCs w:val="22"/>
          <w:u w:val="single"/>
          <w:lang w:eastAsia="sk-SK"/>
        </w:rPr>
      </w:pPr>
    </w:p>
    <w:p w14:paraId="49F23A0D" w14:textId="77777777" w:rsidR="00EC178D" w:rsidRPr="00EF103E" w:rsidRDefault="00EC178D" w:rsidP="00EC178D">
      <w:pPr>
        <w:rPr>
          <w:rFonts w:asciiTheme="minorHAnsi" w:hAnsiTheme="minorHAnsi" w:cstheme="minorHAnsi"/>
          <w:b/>
          <w:u w:val="single"/>
          <w:lang w:eastAsia="sk-SK"/>
        </w:rPr>
      </w:pPr>
    </w:p>
    <w:p w14:paraId="6CA9D93D" w14:textId="77777777" w:rsidR="00EC178D" w:rsidRDefault="00EC178D" w:rsidP="00EC178D">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Pr>
          <w:rFonts w:asciiTheme="minorHAnsi" w:hAnsiTheme="minorHAnsi" w:cstheme="minorHAnsi"/>
          <w:lang w:eastAsia="sk-SK"/>
        </w:rPr>
        <w:tab/>
      </w:r>
      <w:r>
        <w:rPr>
          <w:rFonts w:asciiTheme="minorHAnsi" w:hAnsiTheme="minorHAnsi" w:cstheme="minorHAnsi"/>
          <w:lang w:eastAsia="sk-SK"/>
        </w:rPr>
        <w:tab/>
      </w:r>
    </w:p>
    <w:p w14:paraId="4AFFF52B" w14:textId="77777777" w:rsidR="00EC178D" w:rsidRDefault="00EC178D" w:rsidP="00EC178D">
      <w:pPr>
        <w:rPr>
          <w:rFonts w:asciiTheme="minorHAnsi" w:hAnsiTheme="minorHAnsi" w:cstheme="minorHAnsi"/>
          <w:lang w:eastAsia="sk-SK"/>
        </w:rPr>
      </w:pPr>
    </w:p>
    <w:p w14:paraId="586D3DC6" w14:textId="77777777" w:rsidR="00EC178D" w:rsidRDefault="00EC178D" w:rsidP="00EC178D">
      <w:pPr>
        <w:ind w:left="1416" w:firstLine="708"/>
        <w:rPr>
          <w:rFonts w:asciiTheme="minorHAnsi" w:hAnsiTheme="minorHAnsi" w:cstheme="minorHAnsi"/>
          <w:lang w:eastAsia="sk-SK"/>
        </w:rPr>
      </w:pPr>
      <w:r>
        <w:rPr>
          <w:rFonts w:asciiTheme="minorHAnsi" w:hAnsiTheme="minorHAnsi" w:cstheme="minorHAnsi"/>
          <w:lang w:eastAsia="sk-SK"/>
        </w:rPr>
        <w:t>Peter Kostolný</w:t>
      </w:r>
    </w:p>
    <w:p w14:paraId="71E7B5E2" w14:textId="77777777" w:rsidR="00EC178D" w:rsidRPr="00EF103E" w:rsidRDefault="00EC178D" w:rsidP="00EC178D">
      <w:pPr>
        <w:ind w:left="708" w:firstLine="708"/>
        <w:rPr>
          <w:rFonts w:asciiTheme="minorHAnsi" w:hAnsiTheme="minorHAnsi" w:cstheme="minorHAnsi"/>
          <w:lang w:eastAsia="sk-SK"/>
        </w:rPr>
      </w:pPr>
      <w:r>
        <w:rPr>
          <w:rFonts w:asciiTheme="minorHAnsi" w:hAnsiTheme="minorHAnsi" w:cstheme="minorHAnsi"/>
          <w:lang w:eastAsia="sk-SK"/>
        </w:rPr>
        <w:t>generálny manažér RO OP TP</w:t>
      </w:r>
    </w:p>
    <w:p w14:paraId="6139A0F3" w14:textId="77777777" w:rsidR="00EC178D" w:rsidRPr="00FC0BBD" w:rsidRDefault="00EC178D" w:rsidP="00EC178D">
      <w:pPr>
        <w:rPr>
          <w:rFonts w:asciiTheme="minorHAnsi" w:hAnsiTheme="minorHAnsi" w:cstheme="minorHAnsi"/>
          <w:lang w:eastAsia="sk-SK"/>
        </w:rPr>
      </w:pPr>
    </w:p>
    <w:p w14:paraId="7AE0823C" w14:textId="77777777" w:rsidR="00EC178D" w:rsidRDefault="00EC178D" w:rsidP="00EC178D">
      <w:pPr>
        <w:rPr>
          <w:rFonts w:asciiTheme="minorHAnsi" w:hAnsiTheme="minorHAnsi" w:cstheme="minorHAnsi"/>
          <w:lang w:eastAsia="sk-SK"/>
        </w:rPr>
      </w:pPr>
    </w:p>
    <w:p w14:paraId="11F13096" w14:textId="77777777" w:rsidR="00EC178D" w:rsidRDefault="00EC178D" w:rsidP="00EC178D">
      <w:pPr>
        <w:rPr>
          <w:rFonts w:asciiTheme="minorHAnsi" w:hAnsiTheme="minorHAnsi" w:cstheme="minorHAnsi"/>
          <w:lang w:eastAsia="sk-SK"/>
        </w:rPr>
      </w:pPr>
    </w:p>
    <w:p w14:paraId="6CE19679" w14:textId="77777777" w:rsidR="00EC178D" w:rsidRDefault="00EC178D" w:rsidP="00EC178D">
      <w:pPr>
        <w:rPr>
          <w:rFonts w:asciiTheme="minorHAnsi" w:hAnsiTheme="minorHAnsi" w:cstheme="minorHAnsi"/>
          <w:lang w:eastAsia="sk-SK"/>
        </w:rPr>
      </w:pPr>
    </w:p>
    <w:p w14:paraId="255691B3" w14:textId="77777777" w:rsidR="00EC178D" w:rsidRDefault="00EC178D" w:rsidP="00EC178D">
      <w:pPr>
        <w:rPr>
          <w:rFonts w:asciiTheme="minorHAnsi" w:hAnsiTheme="minorHAnsi" w:cstheme="minorHAnsi"/>
          <w:lang w:eastAsia="sk-SK"/>
        </w:rPr>
      </w:pPr>
    </w:p>
    <w:p w14:paraId="05204FAE" w14:textId="77777777" w:rsidR="00EC178D" w:rsidRDefault="00EC178D" w:rsidP="00EC178D">
      <w:pPr>
        <w:rPr>
          <w:rFonts w:asciiTheme="minorHAnsi" w:hAnsiTheme="minorHAnsi" w:cstheme="minorHAnsi"/>
          <w:lang w:eastAsia="sk-SK"/>
        </w:rPr>
      </w:pPr>
    </w:p>
    <w:p w14:paraId="439D7CE9" w14:textId="77777777" w:rsidR="00EC178D" w:rsidRDefault="00EC178D" w:rsidP="00EC178D">
      <w:pPr>
        <w:rPr>
          <w:rFonts w:asciiTheme="minorHAnsi" w:hAnsiTheme="minorHAnsi" w:cstheme="minorHAnsi"/>
          <w:lang w:eastAsia="sk-SK"/>
        </w:rPr>
      </w:pPr>
    </w:p>
    <w:p w14:paraId="0BCDC10D" w14:textId="77777777" w:rsidR="00EC178D" w:rsidRPr="00FC0BBD" w:rsidRDefault="00EC178D" w:rsidP="00EC178D">
      <w:pPr>
        <w:rPr>
          <w:rFonts w:asciiTheme="minorHAnsi" w:hAnsiTheme="minorHAnsi" w:cstheme="minorHAnsi"/>
          <w:lang w:eastAsia="sk-SK"/>
        </w:rPr>
      </w:pPr>
    </w:p>
    <w:p w14:paraId="6F73D15B" w14:textId="77777777" w:rsidR="00EC178D" w:rsidRPr="00EF103E" w:rsidRDefault="00EC178D" w:rsidP="00EC178D">
      <w:pPr>
        <w:tabs>
          <w:tab w:val="center" w:pos="6096"/>
        </w:tabs>
        <w:rPr>
          <w:rFonts w:asciiTheme="minorHAnsi" w:hAnsiTheme="minorHAnsi" w:cstheme="minorHAnsi"/>
          <w:lang w:eastAsia="sk-SK"/>
        </w:rPr>
      </w:pPr>
    </w:p>
    <w:p w14:paraId="493394C2" w14:textId="77777777" w:rsidR="00EC178D" w:rsidRPr="00EF103E" w:rsidRDefault="00EC178D" w:rsidP="00EC178D">
      <w:pPr>
        <w:tabs>
          <w:tab w:val="center" w:pos="6096"/>
        </w:tabs>
        <w:rPr>
          <w:rFonts w:asciiTheme="minorHAnsi" w:hAnsiTheme="minorHAnsi" w:cstheme="minorHAnsi"/>
          <w:lang w:eastAsia="sk-SK"/>
        </w:rPr>
      </w:pPr>
    </w:p>
    <w:p w14:paraId="5ADEA453" w14:textId="77777777" w:rsidR="00EC178D" w:rsidRPr="002F374B" w:rsidRDefault="00EC178D" w:rsidP="00EC178D">
      <w:pPr>
        <w:tabs>
          <w:tab w:val="center" w:pos="6096"/>
        </w:tabs>
        <w:rPr>
          <w:rFonts w:asciiTheme="minorHAnsi" w:hAnsiTheme="minorHAnsi" w:cstheme="minorHAnsi"/>
          <w:lang w:eastAsia="sk-SK"/>
        </w:rPr>
      </w:pPr>
      <w:r w:rsidRPr="00F6701F">
        <w:rPr>
          <w:rFonts w:asciiTheme="minorHAnsi" w:hAnsiTheme="minorHAnsi" w:cstheme="minorHAnsi"/>
          <w:lang w:eastAsia="sk-SK"/>
        </w:rPr>
        <w:t>Podpísané zaručenou elektronickou pečaťou v zmysle zákona č. 272/2016 Z. z.</w:t>
      </w: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Del="00E811E8" w14:paraId="2F24DAF7" w14:textId="3E240066" w:rsidTr="00375F6A">
        <w:trPr>
          <w:trHeight w:val="1459"/>
        </w:trPr>
        <w:tc>
          <w:tcPr>
            <w:tcW w:w="6923" w:type="dxa"/>
          </w:tcPr>
          <w:p w14:paraId="2A52F9CB" w14:textId="07D8F64E" w:rsidR="00451F43" w:rsidDel="00E811E8" w:rsidRDefault="00EC178D" w:rsidP="00A80CBE">
            <w:pPr>
              <w:pStyle w:val="Bezriadkovania"/>
              <w:rPr>
                <w:moveFrom w:id="72" w:author="Autor"/>
                <w:rFonts w:asciiTheme="minorHAnsi" w:hAnsiTheme="minorHAnsi" w:cs="Arial"/>
                <w:b/>
                <w:color w:val="1F497D" w:themeColor="text2"/>
                <w:sz w:val="28"/>
                <w:szCs w:val="38"/>
              </w:rPr>
            </w:pPr>
            <w:moveFromRangeStart w:id="73" w:author="Autor" w:name="move512496740"/>
            <w:moveFrom w:id="74" w:author="Autor">
              <w:r w:rsidDel="00E811E8">
                <w:lastRenderedPageBreak/>
                <w:br w:type="page"/>
              </w:r>
              <w:r w:rsidR="00375F6A" w:rsidRPr="00602D56" w:rsidDel="00E811E8">
                <w:rPr>
                  <w:rFonts w:cs="Arial"/>
                  <w:b/>
                  <w:color w:val="365F91"/>
                  <w:sz w:val="38"/>
                  <w:szCs w:val="38"/>
                </w:rPr>
                <w:t xml:space="preserve">PRÍRUČKA PRE PRIJÍMATEĽA </w:t>
              </w:r>
              <w:r w:rsidR="00375F6A" w:rsidRPr="00602D56" w:rsidDel="00E811E8">
                <w:rPr>
                  <w:rFonts w:cs="Arial"/>
                  <w:b/>
                  <w:color w:val="365F91"/>
                  <w:sz w:val="38"/>
                  <w:szCs w:val="38"/>
                </w:rPr>
                <w:br/>
              </w:r>
              <w:r w:rsidR="00451F43" w:rsidRPr="008E7538" w:rsidDel="00E811E8">
                <w:rPr>
                  <w:rFonts w:asciiTheme="minorHAnsi" w:hAnsiTheme="minorHAnsi" w:cs="Arial"/>
                  <w:b/>
                  <w:color w:val="1F497D" w:themeColor="text2"/>
                  <w:sz w:val="28"/>
                  <w:szCs w:val="38"/>
                </w:rPr>
                <w:t xml:space="preserve"> </w:t>
              </w:r>
            </w:moveFrom>
          </w:p>
          <w:p w14:paraId="4C459AF7" w14:textId="296DD36C" w:rsidR="00451F43" w:rsidDel="00E811E8" w:rsidRDefault="00451F43" w:rsidP="00A80CBE">
            <w:pPr>
              <w:pStyle w:val="Bezriadkovania"/>
              <w:rPr>
                <w:moveFrom w:id="75" w:author="Autor"/>
                <w:rFonts w:asciiTheme="minorHAnsi" w:hAnsiTheme="minorHAnsi" w:cs="Arial"/>
                <w:b/>
                <w:color w:val="1F497D" w:themeColor="text2"/>
                <w:sz w:val="28"/>
                <w:szCs w:val="38"/>
              </w:rPr>
            </w:pPr>
          </w:p>
          <w:p w14:paraId="2556D4BE" w14:textId="75549BD7" w:rsidR="00451F43" w:rsidDel="00E811E8" w:rsidRDefault="00451F43" w:rsidP="00A80CBE">
            <w:pPr>
              <w:pStyle w:val="Bezriadkovania"/>
              <w:rPr>
                <w:moveFrom w:id="76" w:author="Autor"/>
                <w:rFonts w:asciiTheme="minorHAnsi" w:hAnsiTheme="minorHAnsi" w:cs="Arial"/>
                <w:b/>
                <w:color w:val="1F497D" w:themeColor="text2"/>
                <w:sz w:val="28"/>
                <w:szCs w:val="38"/>
              </w:rPr>
            </w:pPr>
          </w:p>
          <w:p w14:paraId="0F2C3CCA" w14:textId="522059DB" w:rsidR="00375F6A" w:rsidRPr="00EB2412" w:rsidDel="00E811E8" w:rsidRDefault="00451F43" w:rsidP="00A80CBE">
            <w:pPr>
              <w:pStyle w:val="Bezriadkovania"/>
              <w:rPr>
                <w:moveFrom w:id="77" w:author="Autor"/>
                <w:rFonts w:cs="Arial"/>
                <w:b/>
                <w:color w:val="808080"/>
                <w:sz w:val="36"/>
                <w:szCs w:val="36"/>
              </w:rPr>
            </w:pPr>
            <w:moveFrom w:id="78" w:author="Autor">
              <w:r w:rsidRPr="008E7538" w:rsidDel="00E811E8">
                <w:rPr>
                  <w:rFonts w:asciiTheme="minorHAnsi" w:hAnsiTheme="minorHAnsi" w:cs="Arial"/>
                  <w:b/>
                  <w:color w:val="1F497D" w:themeColor="text2"/>
                  <w:sz w:val="28"/>
                  <w:szCs w:val="38"/>
                </w:rPr>
                <w:t>PRE PROJEKTY OPERAČNÉHO PROGRAMU</w:t>
              </w:r>
              <w:r w:rsidR="00206EC8" w:rsidDel="00E811E8">
                <w:rPr>
                  <w:rFonts w:asciiTheme="minorHAnsi" w:hAnsiTheme="minorHAnsi" w:cs="Arial"/>
                  <w:b/>
                  <w:color w:val="1F497D" w:themeColor="text2"/>
                  <w:sz w:val="28"/>
                  <w:szCs w:val="38"/>
                </w:rPr>
                <w:br/>
              </w:r>
              <w:r w:rsidRPr="008E7538" w:rsidDel="00E811E8">
                <w:rPr>
                  <w:rFonts w:asciiTheme="minorHAnsi" w:hAnsiTheme="minorHAnsi" w:cs="Arial"/>
                  <w:b/>
                  <w:color w:val="1F497D" w:themeColor="text2"/>
                  <w:sz w:val="28"/>
                  <w:szCs w:val="38"/>
                </w:rPr>
                <w:t>TECHNICKÁ POMOC</w:t>
              </w:r>
              <w:r w:rsidDel="00E811E8">
                <w:rPr>
                  <w:rFonts w:asciiTheme="minorHAnsi" w:hAnsiTheme="minorHAnsi" w:cs="Arial"/>
                  <w:b/>
                  <w:color w:val="1F497D" w:themeColor="text2"/>
                  <w:sz w:val="28"/>
                  <w:szCs w:val="38"/>
                </w:rPr>
                <w:t xml:space="preserve"> 2014-2020</w:t>
              </w:r>
            </w:moveFrom>
          </w:p>
        </w:tc>
      </w:tr>
      <w:moveFromRangeEnd w:id="73"/>
    </w:tbl>
    <w:p w14:paraId="33F0F772" w14:textId="28C14C29" w:rsidR="00375F6A" w:rsidRPr="00C32732" w:rsidDel="00E811E8" w:rsidRDefault="00375F6A" w:rsidP="00E42172">
      <w:pPr>
        <w:rPr>
          <w:del w:id="79" w:author="Autor"/>
          <w:rFonts w:ascii="Calibri" w:hAnsi="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80" w:author="Autor">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162"/>
        <w:gridCol w:w="3483"/>
        <w:gridCol w:w="2837"/>
        <w:gridCol w:w="1806"/>
        <w:tblGridChange w:id="81">
          <w:tblGrid>
            <w:gridCol w:w="1277"/>
            <w:gridCol w:w="3827"/>
            <w:gridCol w:w="3118"/>
            <w:gridCol w:w="1985"/>
          </w:tblGrid>
        </w:tblGridChange>
      </w:tblGrid>
      <w:tr w:rsidR="00E811E8" w:rsidRPr="00E811E8" w14:paraId="57261570" w14:textId="77777777" w:rsidTr="00193490">
        <w:trPr>
          <w:trHeight w:val="607"/>
          <w:ins w:id="82" w:author="Autor"/>
          <w:trPrChange w:id="83" w:author="Autor">
            <w:trPr>
              <w:trHeight w:val="607"/>
            </w:trPr>
          </w:trPrChange>
        </w:trPr>
        <w:tc>
          <w:tcPr>
            <w:tcW w:w="5000" w:type="pct"/>
            <w:gridSpan w:val="4"/>
            <w:shd w:val="clear" w:color="auto" w:fill="FBD4B4" w:themeFill="accent6" w:themeFillTint="66"/>
            <w:vAlign w:val="center"/>
            <w:tcPrChange w:id="84" w:author="Autor">
              <w:tcPr>
                <w:tcW w:w="10207" w:type="dxa"/>
                <w:gridSpan w:val="4"/>
                <w:shd w:val="clear" w:color="auto" w:fill="FBD4B4" w:themeFill="accent6" w:themeFillTint="66"/>
                <w:vAlign w:val="center"/>
              </w:tcPr>
            </w:tcPrChange>
          </w:tcPr>
          <w:p w14:paraId="2CDDE1A4" w14:textId="77777777" w:rsidR="00E811E8" w:rsidRPr="00E811E8" w:rsidRDefault="00E811E8" w:rsidP="00E811E8">
            <w:pPr>
              <w:keepNext/>
              <w:keepLines/>
              <w:jc w:val="center"/>
              <w:rPr>
                <w:ins w:id="85" w:author="Autor"/>
                <w:rFonts w:ascii="Calibri" w:eastAsia="Times New Roman" w:hAnsi="Calibri" w:cs="Calibri"/>
                <w:b/>
                <w:sz w:val="28"/>
                <w:szCs w:val="28"/>
                <w:lang w:eastAsia="en-US"/>
              </w:rPr>
            </w:pPr>
            <w:ins w:id="86" w:author="Autor">
              <w:r w:rsidRPr="00E811E8">
                <w:rPr>
                  <w:rFonts w:ascii="Calibri" w:eastAsia="Times New Roman" w:hAnsi="Calibri" w:cs="Calibri"/>
                  <w:b/>
                  <w:sz w:val="28"/>
                  <w:szCs w:val="28"/>
                  <w:lang w:eastAsia="en-US"/>
                </w:rPr>
                <w:t>Kontrolný list k Príručke pre prijímateľa, verzia č. 9.0</w:t>
              </w:r>
            </w:ins>
          </w:p>
        </w:tc>
      </w:tr>
      <w:tr w:rsidR="00E811E8" w:rsidRPr="00E811E8" w14:paraId="50FF0A26" w14:textId="77777777" w:rsidTr="00193490">
        <w:trPr>
          <w:trHeight w:val="607"/>
          <w:ins w:id="87" w:author="Autor"/>
          <w:trPrChange w:id="88" w:author="Autor">
            <w:trPr>
              <w:trHeight w:val="607"/>
            </w:trPr>
          </w:trPrChange>
        </w:trPr>
        <w:tc>
          <w:tcPr>
            <w:tcW w:w="626" w:type="pct"/>
            <w:shd w:val="clear" w:color="auto" w:fill="FBD4B4" w:themeFill="accent6" w:themeFillTint="66"/>
            <w:vAlign w:val="center"/>
            <w:tcPrChange w:id="89" w:author="Autor">
              <w:tcPr>
                <w:tcW w:w="1277" w:type="dxa"/>
                <w:shd w:val="clear" w:color="auto" w:fill="FBD4B4" w:themeFill="accent6" w:themeFillTint="66"/>
                <w:vAlign w:val="center"/>
              </w:tcPr>
            </w:tcPrChange>
          </w:tcPr>
          <w:p w14:paraId="6B1140C0" w14:textId="77777777" w:rsidR="00E811E8" w:rsidRPr="00E811E8" w:rsidRDefault="00E811E8" w:rsidP="00E811E8">
            <w:pPr>
              <w:keepNext/>
              <w:keepLines/>
              <w:jc w:val="center"/>
              <w:rPr>
                <w:ins w:id="90" w:author="Autor"/>
                <w:rFonts w:ascii="Calibri" w:eastAsia="Times New Roman" w:hAnsi="Calibri" w:cs="Calibri"/>
                <w:b/>
                <w:sz w:val="20"/>
                <w:szCs w:val="20"/>
                <w:lang w:eastAsia="en-US"/>
              </w:rPr>
            </w:pPr>
            <w:ins w:id="91" w:author="Autor">
              <w:r w:rsidRPr="00E811E8">
                <w:rPr>
                  <w:rFonts w:ascii="Calibri" w:eastAsia="Times New Roman" w:hAnsi="Calibri" w:cs="Calibri"/>
                  <w:b/>
                  <w:sz w:val="20"/>
                  <w:szCs w:val="20"/>
                  <w:lang w:eastAsia="en-US"/>
                </w:rPr>
                <w:t>Číslo kapitoly</w:t>
              </w:r>
            </w:ins>
          </w:p>
        </w:tc>
        <w:tc>
          <w:tcPr>
            <w:tcW w:w="1875" w:type="pct"/>
            <w:shd w:val="clear" w:color="auto" w:fill="FBD4B4" w:themeFill="accent6" w:themeFillTint="66"/>
            <w:vAlign w:val="center"/>
            <w:tcPrChange w:id="92" w:author="Autor">
              <w:tcPr>
                <w:tcW w:w="3827" w:type="dxa"/>
                <w:shd w:val="clear" w:color="auto" w:fill="FBD4B4" w:themeFill="accent6" w:themeFillTint="66"/>
                <w:vAlign w:val="center"/>
              </w:tcPr>
            </w:tcPrChange>
          </w:tcPr>
          <w:p w14:paraId="0FEE0881" w14:textId="77777777" w:rsidR="00E811E8" w:rsidRPr="00E811E8" w:rsidRDefault="00E811E8" w:rsidP="00E811E8">
            <w:pPr>
              <w:keepNext/>
              <w:keepLines/>
              <w:jc w:val="center"/>
              <w:rPr>
                <w:ins w:id="93" w:author="Autor"/>
                <w:rFonts w:ascii="Calibri" w:eastAsia="Times New Roman" w:hAnsi="Calibri" w:cs="Calibri"/>
                <w:b/>
                <w:sz w:val="20"/>
                <w:szCs w:val="20"/>
                <w:lang w:eastAsia="en-US"/>
              </w:rPr>
            </w:pPr>
            <w:ins w:id="94" w:author="Autor">
              <w:r w:rsidRPr="00E811E8">
                <w:rPr>
                  <w:rFonts w:ascii="Calibri" w:eastAsia="Times New Roman" w:hAnsi="Calibri" w:cs="Calibri"/>
                  <w:b/>
                  <w:sz w:val="20"/>
                  <w:szCs w:val="20"/>
                  <w:lang w:eastAsia="en-US"/>
                </w:rPr>
                <w:t>Popis zmeny</w:t>
              </w:r>
            </w:ins>
          </w:p>
        </w:tc>
        <w:tc>
          <w:tcPr>
            <w:tcW w:w="1527" w:type="pct"/>
            <w:shd w:val="clear" w:color="auto" w:fill="FBD4B4" w:themeFill="accent6" w:themeFillTint="66"/>
            <w:vAlign w:val="center"/>
            <w:tcPrChange w:id="95" w:author="Autor">
              <w:tcPr>
                <w:tcW w:w="3118" w:type="dxa"/>
                <w:shd w:val="clear" w:color="auto" w:fill="FBD4B4" w:themeFill="accent6" w:themeFillTint="66"/>
                <w:vAlign w:val="center"/>
              </w:tcPr>
            </w:tcPrChange>
          </w:tcPr>
          <w:p w14:paraId="39C8EEFE" w14:textId="77777777" w:rsidR="00E811E8" w:rsidRPr="00E811E8" w:rsidRDefault="00E811E8" w:rsidP="00E811E8">
            <w:pPr>
              <w:keepNext/>
              <w:keepLines/>
              <w:jc w:val="center"/>
              <w:rPr>
                <w:ins w:id="96" w:author="Autor"/>
                <w:rFonts w:ascii="Calibri" w:eastAsia="Times New Roman" w:hAnsi="Calibri" w:cs="Calibri"/>
                <w:b/>
                <w:sz w:val="20"/>
                <w:szCs w:val="20"/>
                <w:lang w:eastAsia="en-US"/>
              </w:rPr>
            </w:pPr>
            <w:ins w:id="97" w:author="Autor">
              <w:r w:rsidRPr="00E811E8">
                <w:rPr>
                  <w:rFonts w:ascii="Calibri" w:eastAsia="Times New Roman" w:hAnsi="Calibri" w:cs="Calibri"/>
                  <w:b/>
                  <w:sz w:val="20"/>
                  <w:szCs w:val="20"/>
                  <w:lang w:eastAsia="en-US"/>
                </w:rPr>
                <w:t>Zdôvodnenie</w:t>
              </w:r>
            </w:ins>
          </w:p>
        </w:tc>
        <w:tc>
          <w:tcPr>
            <w:tcW w:w="972" w:type="pct"/>
            <w:shd w:val="clear" w:color="auto" w:fill="FBD4B4" w:themeFill="accent6" w:themeFillTint="66"/>
            <w:vAlign w:val="center"/>
            <w:tcPrChange w:id="98" w:author="Autor">
              <w:tcPr>
                <w:tcW w:w="1985" w:type="dxa"/>
                <w:shd w:val="clear" w:color="auto" w:fill="FBD4B4" w:themeFill="accent6" w:themeFillTint="66"/>
                <w:vAlign w:val="center"/>
              </w:tcPr>
            </w:tcPrChange>
          </w:tcPr>
          <w:p w14:paraId="6C854D9A" w14:textId="77777777" w:rsidR="00E811E8" w:rsidRPr="00E811E8" w:rsidRDefault="00E811E8" w:rsidP="00E811E8">
            <w:pPr>
              <w:keepNext/>
              <w:keepLines/>
              <w:jc w:val="center"/>
              <w:rPr>
                <w:ins w:id="99" w:author="Autor"/>
                <w:rFonts w:ascii="Calibri" w:eastAsia="Times New Roman" w:hAnsi="Calibri" w:cs="Calibri"/>
                <w:b/>
                <w:sz w:val="20"/>
                <w:szCs w:val="20"/>
                <w:lang w:eastAsia="en-US"/>
              </w:rPr>
            </w:pPr>
            <w:ins w:id="100" w:author="Autor">
              <w:r w:rsidRPr="00E811E8">
                <w:rPr>
                  <w:rFonts w:ascii="Calibri" w:eastAsia="Times New Roman" w:hAnsi="Calibri" w:cs="Calibri"/>
                  <w:b/>
                  <w:sz w:val="20"/>
                  <w:szCs w:val="20"/>
                  <w:lang w:eastAsia="en-US"/>
                </w:rPr>
                <w:t>Dátum platnosti zmeny</w:t>
              </w:r>
            </w:ins>
          </w:p>
        </w:tc>
      </w:tr>
      <w:tr w:rsidR="00E811E8" w:rsidRPr="00E811E8" w14:paraId="739D6C4B" w14:textId="77777777" w:rsidTr="00193490">
        <w:trPr>
          <w:trHeight w:val="428"/>
          <w:ins w:id="101" w:author="Autor"/>
          <w:trPrChange w:id="102" w:author="Autor">
            <w:trPr>
              <w:trHeight w:val="428"/>
            </w:trPr>
          </w:trPrChange>
        </w:trPr>
        <w:tc>
          <w:tcPr>
            <w:tcW w:w="626" w:type="pct"/>
            <w:tcPrChange w:id="103" w:author="Autor">
              <w:tcPr>
                <w:tcW w:w="1277" w:type="dxa"/>
              </w:tcPr>
            </w:tcPrChange>
          </w:tcPr>
          <w:p w14:paraId="633541B9" w14:textId="77777777" w:rsidR="00E811E8" w:rsidRPr="00E811E8" w:rsidRDefault="00E811E8" w:rsidP="00E811E8">
            <w:pPr>
              <w:keepNext/>
              <w:keepLines/>
              <w:spacing w:before="60"/>
              <w:jc w:val="left"/>
              <w:rPr>
                <w:ins w:id="104" w:author="Autor"/>
                <w:rFonts w:ascii="Calibri" w:eastAsia="Times New Roman" w:hAnsi="Calibri" w:cs="Calibri"/>
                <w:bCs/>
                <w:sz w:val="18"/>
                <w:szCs w:val="18"/>
                <w:lang w:eastAsia="en-US"/>
              </w:rPr>
            </w:pPr>
            <w:ins w:id="105" w:author="Autor">
              <w:r w:rsidRPr="00E811E8">
                <w:rPr>
                  <w:rFonts w:ascii="Calibri" w:eastAsia="Times New Roman" w:hAnsi="Calibri" w:cs="Calibri"/>
                  <w:bCs/>
                  <w:sz w:val="18"/>
                  <w:szCs w:val="18"/>
                  <w:lang w:eastAsia="en-US"/>
                </w:rPr>
                <w:t>Celý dokument</w:t>
              </w:r>
            </w:ins>
          </w:p>
        </w:tc>
        <w:tc>
          <w:tcPr>
            <w:tcW w:w="1875" w:type="pct"/>
            <w:tcPrChange w:id="106" w:author="Autor">
              <w:tcPr>
                <w:tcW w:w="3827" w:type="dxa"/>
              </w:tcPr>
            </w:tcPrChange>
          </w:tcPr>
          <w:p w14:paraId="0D2741F5" w14:textId="77777777" w:rsidR="00E811E8" w:rsidRPr="00E811E8" w:rsidRDefault="00E811E8" w:rsidP="00E811E8">
            <w:pPr>
              <w:keepNext/>
              <w:keepLines/>
              <w:spacing w:before="60"/>
              <w:jc w:val="left"/>
              <w:rPr>
                <w:ins w:id="107" w:author="Autor"/>
                <w:rFonts w:ascii="Calibri" w:eastAsia="Times New Roman" w:hAnsi="Calibri" w:cs="Calibri"/>
                <w:bCs/>
                <w:sz w:val="18"/>
                <w:szCs w:val="18"/>
                <w:lang w:eastAsia="en-US"/>
              </w:rPr>
            </w:pPr>
            <w:ins w:id="108" w:author="Autor">
              <w:r w:rsidRPr="00E811E8">
                <w:rPr>
                  <w:rFonts w:ascii="Calibri" w:eastAsia="Times New Roman" w:hAnsi="Calibri" w:cs="Calibri"/>
                  <w:bCs/>
                  <w:sz w:val="18"/>
                  <w:szCs w:val="18"/>
                  <w:lang w:eastAsia="en-US"/>
                </w:rPr>
                <w:t xml:space="preserve">Zosúladenie skratiek na Zmluva o NFP, Prijímateľ a Poskytovateľ </w:t>
              </w:r>
            </w:ins>
          </w:p>
        </w:tc>
        <w:tc>
          <w:tcPr>
            <w:tcW w:w="1527" w:type="pct"/>
            <w:tcPrChange w:id="109" w:author="Autor">
              <w:tcPr>
                <w:tcW w:w="3118" w:type="dxa"/>
              </w:tcPr>
            </w:tcPrChange>
          </w:tcPr>
          <w:p w14:paraId="361A0F20" w14:textId="77777777" w:rsidR="00E811E8" w:rsidRPr="00E811E8" w:rsidRDefault="00E811E8" w:rsidP="00E811E8">
            <w:pPr>
              <w:keepNext/>
              <w:keepLines/>
              <w:spacing w:before="60"/>
              <w:jc w:val="left"/>
              <w:rPr>
                <w:ins w:id="110" w:author="Autor"/>
                <w:rFonts w:ascii="Calibri" w:eastAsia="Times New Roman" w:hAnsi="Calibri" w:cs="Calibri"/>
                <w:bCs/>
                <w:sz w:val="18"/>
                <w:szCs w:val="18"/>
                <w:lang w:eastAsia="en-US"/>
              </w:rPr>
            </w:pPr>
            <w:ins w:id="111" w:author="Autor">
              <w:r w:rsidRPr="00E811E8">
                <w:rPr>
                  <w:rFonts w:ascii="Calibri" w:eastAsia="Times New Roman" w:hAnsi="Calibri" w:cs="Calibri"/>
                  <w:bCs/>
                  <w:sz w:val="18"/>
                  <w:szCs w:val="18"/>
                  <w:lang w:eastAsia="en-US"/>
                </w:rPr>
                <w:t>v zmysle potreby RO OP TP</w:t>
              </w:r>
            </w:ins>
          </w:p>
        </w:tc>
        <w:tc>
          <w:tcPr>
            <w:tcW w:w="972" w:type="pct"/>
            <w:tcPrChange w:id="112" w:author="Autor">
              <w:tcPr>
                <w:tcW w:w="1985" w:type="dxa"/>
              </w:tcPr>
            </w:tcPrChange>
          </w:tcPr>
          <w:p w14:paraId="20C2FE2B" w14:textId="77777777" w:rsidR="00E811E8" w:rsidRPr="00E811E8" w:rsidRDefault="00E811E8" w:rsidP="00E811E8">
            <w:pPr>
              <w:keepNext/>
              <w:keepLines/>
              <w:spacing w:before="60"/>
              <w:jc w:val="left"/>
              <w:rPr>
                <w:ins w:id="113" w:author="Autor"/>
                <w:rFonts w:ascii="Calibri" w:eastAsia="Times New Roman" w:hAnsi="Calibri" w:cs="Calibri"/>
                <w:bCs/>
                <w:sz w:val="18"/>
                <w:szCs w:val="18"/>
                <w:lang w:eastAsia="en-US"/>
              </w:rPr>
            </w:pPr>
            <w:ins w:id="114" w:author="Autor">
              <w:r w:rsidRPr="00E811E8">
                <w:rPr>
                  <w:rFonts w:ascii="Calibri" w:eastAsia="Times New Roman" w:hAnsi="Calibri" w:cs="Calibri"/>
                  <w:bCs/>
                  <w:sz w:val="18"/>
                  <w:szCs w:val="18"/>
                  <w:lang w:eastAsia="en-US"/>
                </w:rPr>
                <w:t>1.5.2018</w:t>
              </w:r>
            </w:ins>
          </w:p>
        </w:tc>
      </w:tr>
      <w:tr w:rsidR="00E811E8" w:rsidRPr="00E811E8" w14:paraId="1FFFAFF3" w14:textId="77777777" w:rsidTr="00193490">
        <w:trPr>
          <w:trHeight w:val="428"/>
          <w:ins w:id="115" w:author="Autor"/>
          <w:trPrChange w:id="116" w:author="Autor">
            <w:trPr>
              <w:trHeight w:val="428"/>
            </w:trPr>
          </w:trPrChange>
        </w:trPr>
        <w:tc>
          <w:tcPr>
            <w:tcW w:w="626" w:type="pct"/>
            <w:tcPrChange w:id="117" w:author="Autor">
              <w:tcPr>
                <w:tcW w:w="1277" w:type="dxa"/>
              </w:tcPr>
            </w:tcPrChange>
          </w:tcPr>
          <w:p w14:paraId="79506DAE" w14:textId="77777777" w:rsidR="00E811E8" w:rsidRPr="00E811E8" w:rsidRDefault="00E811E8" w:rsidP="00E811E8">
            <w:pPr>
              <w:keepNext/>
              <w:keepLines/>
              <w:spacing w:before="60"/>
              <w:jc w:val="left"/>
              <w:rPr>
                <w:ins w:id="118" w:author="Autor"/>
                <w:rFonts w:ascii="Calibri" w:eastAsia="Times New Roman" w:hAnsi="Calibri" w:cs="Calibri"/>
                <w:bCs/>
                <w:sz w:val="18"/>
                <w:szCs w:val="18"/>
                <w:lang w:eastAsia="en-US"/>
              </w:rPr>
            </w:pPr>
            <w:ins w:id="119" w:author="Autor">
              <w:r w:rsidRPr="00E811E8">
                <w:rPr>
                  <w:rFonts w:ascii="Calibri" w:eastAsia="Times New Roman" w:hAnsi="Calibri" w:cs="Calibri"/>
                  <w:bCs/>
                  <w:sz w:val="18"/>
                  <w:szCs w:val="18"/>
                  <w:lang w:eastAsia="en-US"/>
                </w:rPr>
                <w:t>2.</w:t>
              </w:r>
            </w:ins>
          </w:p>
        </w:tc>
        <w:tc>
          <w:tcPr>
            <w:tcW w:w="1875" w:type="pct"/>
            <w:tcPrChange w:id="120" w:author="Autor">
              <w:tcPr>
                <w:tcW w:w="3827" w:type="dxa"/>
              </w:tcPr>
            </w:tcPrChange>
          </w:tcPr>
          <w:p w14:paraId="1D8CB6E8" w14:textId="77777777" w:rsidR="00E811E8" w:rsidRPr="00E811E8" w:rsidRDefault="00E811E8" w:rsidP="00E811E8">
            <w:pPr>
              <w:keepNext/>
              <w:keepLines/>
              <w:spacing w:before="60"/>
              <w:jc w:val="left"/>
              <w:rPr>
                <w:ins w:id="121" w:author="Autor"/>
                <w:rFonts w:ascii="Calibri" w:eastAsia="Times New Roman" w:hAnsi="Calibri" w:cs="Calibri"/>
                <w:b/>
                <w:bCs/>
                <w:i/>
                <w:sz w:val="18"/>
                <w:szCs w:val="18"/>
                <w:lang w:eastAsia="en-US"/>
              </w:rPr>
            </w:pPr>
            <w:ins w:id="122" w:author="Autor">
              <w:r w:rsidRPr="00E811E8">
                <w:rPr>
                  <w:rFonts w:ascii="Calibri" w:eastAsia="Times New Roman" w:hAnsi="Calibri" w:cs="Calibri"/>
                  <w:bCs/>
                  <w:sz w:val="18"/>
                  <w:szCs w:val="18"/>
                  <w:lang w:eastAsia="en-US"/>
                </w:rPr>
                <w:t xml:space="preserve">Zoznam skratiek – doplnenie skratky ŠPO, ÚVA a Zmluva o NFP a úprava vysvetlenia skratky </w:t>
              </w:r>
              <w:proofErr w:type="spellStart"/>
              <w:r w:rsidRPr="00E811E8">
                <w:rPr>
                  <w:rFonts w:ascii="Calibri" w:eastAsia="Times New Roman" w:hAnsi="Calibri" w:cs="Calibri"/>
                  <w:bCs/>
                  <w:sz w:val="18"/>
                  <w:szCs w:val="18"/>
                  <w:lang w:eastAsia="en-US"/>
                </w:rPr>
                <w:t>ŽoNFP</w:t>
              </w:r>
              <w:proofErr w:type="spellEnd"/>
            </w:ins>
          </w:p>
        </w:tc>
        <w:tc>
          <w:tcPr>
            <w:tcW w:w="1527" w:type="pct"/>
            <w:tcPrChange w:id="123" w:author="Autor">
              <w:tcPr>
                <w:tcW w:w="3118" w:type="dxa"/>
              </w:tcPr>
            </w:tcPrChange>
          </w:tcPr>
          <w:p w14:paraId="3A519E26" w14:textId="77777777" w:rsidR="00E811E8" w:rsidRPr="00E811E8" w:rsidRDefault="00E811E8" w:rsidP="00E811E8">
            <w:pPr>
              <w:keepNext/>
              <w:keepLines/>
              <w:spacing w:before="60"/>
              <w:jc w:val="left"/>
              <w:rPr>
                <w:ins w:id="124" w:author="Autor"/>
                <w:rFonts w:ascii="Calibri" w:eastAsia="Times New Roman" w:hAnsi="Calibri" w:cs="Calibri"/>
                <w:bCs/>
                <w:sz w:val="18"/>
                <w:szCs w:val="18"/>
                <w:lang w:eastAsia="en-US"/>
              </w:rPr>
            </w:pPr>
            <w:ins w:id="125" w:author="Autor">
              <w:r w:rsidRPr="00E811E8">
                <w:rPr>
                  <w:rFonts w:ascii="Calibri" w:eastAsia="Times New Roman" w:hAnsi="Calibri" w:cs="Calibri"/>
                  <w:bCs/>
                  <w:sz w:val="18"/>
                  <w:szCs w:val="18"/>
                  <w:lang w:eastAsia="en-US"/>
                </w:rPr>
                <w:t>v zmysle potreby RO OP TP</w:t>
              </w:r>
            </w:ins>
          </w:p>
        </w:tc>
        <w:tc>
          <w:tcPr>
            <w:tcW w:w="972" w:type="pct"/>
            <w:tcPrChange w:id="126" w:author="Autor">
              <w:tcPr>
                <w:tcW w:w="1985" w:type="dxa"/>
              </w:tcPr>
            </w:tcPrChange>
          </w:tcPr>
          <w:p w14:paraId="682CF6A9" w14:textId="77777777" w:rsidR="00E811E8" w:rsidRPr="00E811E8" w:rsidRDefault="00E811E8" w:rsidP="00E811E8">
            <w:pPr>
              <w:keepNext/>
              <w:keepLines/>
              <w:spacing w:before="120"/>
              <w:jc w:val="left"/>
              <w:rPr>
                <w:ins w:id="127" w:author="Autor"/>
                <w:rFonts w:ascii="Calibri" w:eastAsia="Times New Roman" w:hAnsi="Calibri" w:cs="Calibri"/>
                <w:bCs/>
                <w:sz w:val="18"/>
                <w:szCs w:val="18"/>
                <w:lang w:eastAsia="en-US"/>
              </w:rPr>
            </w:pPr>
            <w:ins w:id="128" w:author="Autor">
              <w:r w:rsidRPr="00E811E8">
                <w:rPr>
                  <w:rFonts w:ascii="Calibri" w:eastAsia="Times New Roman" w:hAnsi="Calibri" w:cs="Calibri"/>
                  <w:bCs/>
                  <w:sz w:val="18"/>
                  <w:szCs w:val="18"/>
                  <w:lang w:eastAsia="en-US"/>
                </w:rPr>
                <w:t>1.5.2018</w:t>
              </w:r>
            </w:ins>
          </w:p>
        </w:tc>
      </w:tr>
      <w:tr w:rsidR="00E811E8" w:rsidRPr="00E811E8" w14:paraId="19B3FBC9" w14:textId="77777777" w:rsidTr="00193490">
        <w:trPr>
          <w:trHeight w:val="428"/>
          <w:ins w:id="129" w:author="Autor"/>
          <w:trPrChange w:id="130" w:author="Autor">
            <w:trPr>
              <w:trHeight w:val="428"/>
            </w:trPr>
          </w:trPrChange>
        </w:trPr>
        <w:tc>
          <w:tcPr>
            <w:tcW w:w="626" w:type="pct"/>
            <w:tcPrChange w:id="131" w:author="Autor">
              <w:tcPr>
                <w:tcW w:w="1277" w:type="dxa"/>
              </w:tcPr>
            </w:tcPrChange>
          </w:tcPr>
          <w:p w14:paraId="2F0DCF1A" w14:textId="77777777" w:rsidR="00E811E8" w:rsidRPr="00E811E8" w:rsidRDefault="00E811E8" w:rsidP="00E811E8">
            <w:pPr>
              <w:keepNext/>
              <w:keepLines/>
              <w:spacing w:before="60"/>
              <w:jc w:val="left"/>
              <w:rPr>
                <w:ins w:id="132" w:author="Autor"/>
                <w:rFonts w:ascii="Calibri" w:eastAsia="Times New Roman" w:hAnsi="Calibri" w:cs="Calibri"/>
                <w:bCs/>
                <w:sz w:val="18"/>
                <w:szCs w:val="18"/>
                <w:lang w:eastAsia="en-US"/>
              </w:rPr>
            </w:pPr>
            <w:ins w:id="133" w:author="Autor">
              <w:r w:rsidRPr="00E811E8">
                <w:rPr>
                  <w:rFonts w:ascii="Calibri" w:eastAsia="Times New Roman" w:hAnsi="Calibri" w:cs="Calibri"/>
                  <w:bCs/>
                  <w:sz w:val="18"/>
                  <w:szCs w:val="18"/>
                  <w:lang w:eastAsia="en-US"/>
                </w:rPr>
                <w:t>4.3.3</w:t>
              </w:r>
            </w:ins>
          </w:p>
        </w:tc>
        <w:tc>
          <w:tcPr>
            <w:tcW w:w="1875" w:type="pct"/>
            <w:tcPrChange w:id="134" w:author="Autor">
              <w:tcPr>
                <w:tcW w:w="3827" w:type="dxa"/>
              </w:tcPr>
            </w:tcPrChange>
          </w:tcPr>
          <w:p w14:paraId="3FCED969" w14:textId="77777777" w:rsidR="00E811E8" w:rsidRPr="00E811E8" w:rsidRDefault="00E811E8" w:rsidP="00E811E8">
            <w:pPr>
              <w:keepNext/>
              <w:keepLines/>
              <w:spacing w:before="60"/>
              <w:jc w:val="left"/>
              <w:rPr>
                <w:ins w:id="135" w:author="Autor"/>
                <w:rFonts w:ascii="Calibri" w:eastAsia="Times New Roman" w:hAnsi="Calibri" w:cs="Calibri"/>
                <w:bCs/>
                <w:sz w:val="18"/>
                <w:szCs w:val="18"/>
                <w:lang w:eastAsia="en-US"/>
              </w:rPr>
            </w:pPr>
            <w:ins w:id="136" w:author="Autor">
              <w:r w:rsidRPr="00E811E8">
                <w:rPr>
                  <w:rFonts w:ascii="Calibri" w:eastAsia="Times New Roman" w:hAnsi="Calibri" w:cs="Calibri"/>
                  <w:bCs/>
                  <w:sz w:val="18"/>
                  <w:szCs w:val="18"/>
                  <w:lang w:eastAsia="en-US"/>
                </w:rPr>
                <w:t xml:space="preserve">Žiadosť o platbu – </w:t>
              </w:r>
              <w:proofErr w:type="spellStart"/>
              <w:r w:rsidRPr="00E811E8">
                <w:rPr>
                  <w:rFonts w:ascii="Calibri" w:eastAsia="Times New Roman" w:hAnsi="Calibri" w:cs="Calibri"/>
                  <w:bCs/>
                  <w:sz w:val="18"/>
                  <w:szCs w:val="18"/>
                  <w:lang w:eastAsia="en-US"/>
                </w:rPr>
                <w:t>upresnenie</w:t>
              </w:r>
              <w:proofErr w:type="spellEnd"/>
              <w:r w:rsidRPr="00E811E8">
                <w:rPr>
                  <w:rFonts w:ascii="Calibri" w:eastAsia="Times New Roman" w:hAnsi="Calibri" w:cs="Calibri"/>
                  <w:bCs/>
                  <w:sz w:val="18"/>
                  <w:szCs w:val="18"/>
                  <w:lang w:eastAsia="en-US"/>
                </w:rPr>
                <w:t xml:space="preserve"> textu ohľadne predkladania </w:t>
              </w:r>
              <w:proofErr w:type="spellStart"/>
              <w:r w:rsidRPr="00E811E8">
                <w:rPr>
                  <w:rFonts w:ascii="Calibri" w:eastAsia="Times New Roman" w:hAnsi="Calibri" w:cs="Calibri"/>
                  <w:bCs/>
                  <w:sz w:val="18"/>
                  <w:szCs w:val="18"/>
                  <w:lang w:eastAsia="en-US"/>
                </w:rPr>
                <w:t>ŽoP</w:t>
              </w:r>
              <w:proofErr w:type="spellEnd"/>
              <w:r w:rsidRPr="00E811E8">
                <w:rPr>
                  <w:rFonts w:ascii="Calibri" w:eastAsia="Times New Roman" w:hAnsi="Calibri" w:cs="Calibri"/>
                  <w:bCs/>
                  <w:sz w:val="18"/>
                  <w:szCs w:val="18"/>
                  <w:lang w:eastAsia="en-US"/>
                </w:rPr>
                <w:t xml:space="preserve"> (spôsob predkladania, minimálna výška) a doplnenie spôsobu financovania </w:t>
              </w:r>
              <w:proofErr w:type="spellStart"/>
              <w:r w:rsidRPr="00E811E8">
                <w:rPr>
                  <w:rFonts w:ascii="Calibri" w:eastAsia="Times New Roman" w:hAnsi="Calibri" w:cs="Calibri"/>
                  <w:bCs/>
                  <w:sz w:val="18"/>
                  <w:szCs w:val="18"/>
                  <w:lang w:eastAsia="en-US"/>
                </w:rPr>
                <w:t>ŽoP</w:t>
              </w:r>
              <w:proofErr w:type="spellEnd"/>
              <w:r w:rsidRPr="00E811E8">
                <w:rPr>
                  <w:rFonts w:ascii="Calibri" w:eastAsia="Times New Roman" w:hAnsi="Calibri" w:cs="Calibri"/>
                  <w:bCs/>
                  <w:sz w:val="18"/>
                  <w:szCs w:val="18"/>
                  <w:lang w:eastAsia="en-US"/>
                </w:rPr>
                <w:t xml:space="preserve"> pre partnera, aktualizácia textu poznámok pod čiarou (odkazy na prílohu č. 1a a 1b SFR)</w:t>
              </w:r>
            </w:ins>
          </w:p>
        </w:tc>
        <w:tc>
          <w:tcPr>
            <w:tcW w:w="1527" w:type="pct"/>
            <w:tcPrChange w:id="137" w:author="Autor">
              <w:tcPr>
                <w:tcW w:w="3118" w:type="dxa"/>
              </w:tcPr>
            </w:tcPrChange>
          </w:tcPr>
          <w:p w14:paraId="7D775720" w14:textId="77777777" w:rsidR="00E811E8" w:rsidRPr="00E811E8" w:rsidRDefault="00E811E8" w:rsidP="00E811E8">
            <w:pPr>
              <w:keepNext/>
              <w:keepLines/>
              <w:spacing w:before="60"/>
              <w:jc w:val="left"/>
              <w:rPr>
                <w:ins w:id="138" w:author="Autor"/>
                <w:rFonts w:ascii="Calibri" w:eastAsia="Times New Roman" w:hAnsi="Calibri" w:cs="Calibri"/>
                <w:bCs/>
                <w:sz w:val="18"/>
                <w:szCs w:val="18"/>
                <w:lang w:eastAsia="en-US"/>
              </w:rPr>
            </w:pPr>
            <w:ins w:id="139" w:author="Autor">
              <w:r w:rsidRPr="00E811E8">
                <w:rPr>
                  <w:rFonts w:ascii="Calibri" w:eastAsia="Times New Roman" w:hAnsi="Calibri" w:cs="Calibri"/>
                  <w:bCs/>
                  <w:sz w:val="18"/>
                  <w:szCs w:val="18"/>
                  <w:lang w:eastAsia="en-US"/>
                </w:rPr>
                <w:t>v zmysle verzie 2.0 Systému finančného riadenia</w:t>
              </w:r>
            </w:ins>
          </w:p>
        </w:tc>
        <w:tc>
          <w:tcPr>
            <w:tcW w:w="972" w:type="pct"/>
            <w:tcPrChange w:id="140" w:author="Autor">
              <w:tcPr>
                <w:tcW w:w="1985" w:type="dxa"/>
              </w:tcPr>
            </w:tcPrChange>
          </w:tcPr>
          <w:p w14:paraId="6656597D" w14:textId="77777777" w:rsidR="00E811E8" w:rsidRPr="00E811E8" w:rsidRDefault="00E811E8" w:rsidP="00E811E8">
            <w:pPr>
              <w:keepNext/>
              <w:keepLines/>
              <w:spacing w:before="120"/>
              <w:jc w:val="left"/>
              <w:rPr>
                <w:ins w:id="141" w:author="Autor"/>
                <w:rFonts w:ascii="Calibri" w:eastAsia="Times New Roman" w:hAnsi="Calibri" w:cs="Calibri"/>
                <w:bCs/>
                <w:sz w:val="18"/>
                <w:szCs w:val="18"/>
                <w:lang w:eastAsia="en-US"/>
              </w:rPr>
            </w:pPr>
            <w:ins w:id="142" w:author="Autor">
              <w:r w:rsidRPr="00E811E8">
                <w:rPr>
                  <w:rFonts w:ascii="Calibri" w:eastAsia="Times New Roman" w:hAnsi="Calibri" w:cs="Calibri"/>
                  <w:bCs/>
                  <w:caps/>
                  <w:sz w:val="18"/>
                  <w:szCs w:val="18"/>
                  <w:lang w:eastAsia="en-US"/>
                </w:rPr>
                <w:t>1.3.2018</w:t>
              </w:r>
            </w:ins>
          </w:p>
        </w:tc>
      </w:tr>
      <w:tr w:rsidR="00E811E8" w:rsidRPr="00E811E8" w14:paraId="6DEBFA6F" w14:textId="77777777" w:rsidTr="00193490">
        <w:trPr>
          <w:trHeight w:val="428"/>
          <w:ins w:id="143" w:author="Autor"/>
          <w:trPrChange w:id="144" w:author="Autor">
            <w:trPr>
              <w:trHeight w:val="428"/>
            </w:trPr>
          </w:trPrChange>
        </w:trPr>
        <w:tc>
          <w:tcPr>
            <w:tcW w:w="626" w:type="pct"/>
            <w:tcPrChange w:id="145" w:author="Autor">
              <w:tcPr>
                <w:tcW w:w="1277" w:type="dxa"/>
              </w:tcPr>
            </w:tcPrChange>
          </w:tcPr>
          <w:p w14:paraId="28CF0CA9" w14:textId="77777777" w:rsidR="00E811E8" w:rsidRPr="00E811E8" w:rsidRDefault="00E811E8" w:rsidP="00E811E8">
            <w:pPr>
              <w:keepNext/>
              <w:keepLines/>
              <w:spacing w:before="60"/>
              <w:jc w:val="left"/>
              <w:rPr>
                <w:ins w:id="146" w:author="Autor"/>
                <w:rFonts w:ascii="Calibri" w:eastAsia="Times New Roman" w:hAnsi="Calibri" w:cs="Calibri"/>
                <w:bCs/>
                <w:sz w:val="18"/>
                <w:szCs w:val="18"/>
                <w:lang w:eastAsia="en-US"/>
              </w:rPr>
            </w:pPr>
            <w:ins w:id="147" w:author="Autor">
              <w:r w:rsidRPr="00E811E8">
                <w:rPr>
                  <w:rFonts w:ascii="Calibri" w:eastAsia="Times New Roman" w:hAnsi="Calibri" w:cs="Calibri"/>
                  <w:bCs/>
                  <w:sz w:val="18"/>
                  <w:szCs w:val="18"/>
                  <w:lang w:eastAsia="en-US"/>
                </w:rPr>
                <w:t>4.3.5</w:t>
              </w:r>
            </w:ins>
          </w:p>
        </w:tc>
        <w:tc>
          <w:tcPr>
            <w:tcW w:w="1875" w:type="pct"/>
            <w:tcPrChange w:id="148" w:author="Autor">
              <w:tcPr>
                <w:tcW w:w="3827" w:type="dxa"/>
              </w:tcPr>
            </w:tcPrChange>
          </w:tcPr>
          <w:p w14:paraId="2A25838A" w14:textId="77777777" w:rsidR="00E811E8" w:rsidRPr="00E811E8" w:rsidRDefault="00E811E8" w:rsidP="00E811E8">
            <w:pPr>
              <w:keepNext/>
              <w:keepLines/>
              <w:spacing w:before="60"/>
              <w:jc w:val="left"/>
              <w:rPr>
                <w:ins w:id="149" w:author="Autor"/>
                <w:rFonts w:ascii="Calibri" w:eastAsia="Times New Roman" w:hAnsi="Calibri" w:cs="Calibri"/>
                <w:bCs/>
                <w:sz w:val="18"/>
                <w:szCs w:val="18"/>
                <w:lang w:eastAsia="en-US"/>
              </w:rPr>
            </w:pPr>
            <w:ins w:id="150" w:author="Autor">
              <w:r w:rsidRPr="00E811E8">
                <w:rPr>
                  <w:rFonts w:ascii="Calibri" w:eastAsia="Times New Roman" w:hAnsi="Calibri" w:cs="Calibri"/>
                  <w:bCs/>
                  <w:sz w:val="18"/>
                  <w:szCs w:val="18"/>
                  <w:lang w:eastAsia="en-US"/>
                </w:rPr>
                <w:t xml:space="preserve">Spôsoby financovania projektov - aktualizácia celej kapitoly pre jednotlivé systémy financovania </w:t>
              </w:r>
            </w:ins>
          </w:p>
        </w:tc>
        <w:tc>
          <w:tcPr>
            <w:tcW w:w="1527" w:type="pct"/>
            <w:tcPrChange w:id="151" w:author="Autor">
              <w:tcPr>
                <w:tcW w:w="3118" w:type="dxa"/>
              </w:tcPr>
            </w:tcPrChange>
          </w:tcPr>
          <w:p w14:paraId="7C341E4B" w14:textId="77777777" w:rsidR="00E811E8" w:rsidRPr="00E811E8" w:rsidRDefault="00E811E8" w:rsidP="00E811E8">
            <w:pPr>
              <w:keepNext/>
              <w:keepLines/>
              <w:spacing w:before="60"/>
              <w:jc w:val="left"/>
              <w:rPr>
                <w:ins w:id="152" w:author="Autor"/>
                <w:rFonts w:ascii="Calibri" w:eastAsia="Times New Roman" w:hAnsi="Calibri" w:cs="Calibri"/>
                <w:bCs/>
                <w:sz w:val="18"/>
                <w:szCs w:val="18"/>
                <w:lang w:eastAsia="en-US"/>
              </w:rPr>
            </w:pPr>
            <w:ins w:id="153" w:author="Autor">
              <w:r w:rsidRPr="00E811E8">
                <w:rPr>
                  <w:rFonts w:ascii="Calibri" w:eastAsia="Times New Roman" w:hAnsi="Calibri" w:cs="Calibri"/>
                  <w:bCs/>
                  <w:sz w:val="18"/>
                  <w:szCs w:val="18"/>
                  <w:lang w:eastAsia="en-US"/>
                </w:rPr>
                <w:t>v zmysle verzie 2.0 Systému finančného riadenia</w:t>
              </w:r>
            </w:ins>
          </w:p>
        </w:tc>
        <w:tc>
          <w:tcPr>
            <w:tcW w:w="972" w:type="pct"/>
            <w:tcPrChange w:id="154" w:author="Autor">
              <w:tcPr>
                <w:tcW w:w="1985" w:type="dxa"/>
              </w:tcPr>
            </w:tcPrChange>
          </w:tcPr>
          <w:p w14:paraId="767B294A" w14:textId="77777777" w:rsidR="00E811E8" w:rsidRPr="00E811E8" w:rsidRDefault="00E811E8" w:rsidP="00E811E8">
            <w:pPr>
              <w:keepNext/>
              <w:keepLines/>
              <w:spacing w:before="120"/>
              <w:jc w:val="left"/>
              <w:rPr>
                <w:ins w:id="155" w:author="Autor"/>
                <w:rFonts w:ascii="Calibri" w:eastAsia="Times New Roman" w:hAnsi="Calibri" w:cs="Calibri"/>
                <w:bCs/>
                <w:sz w:val="18"/>
                <w:szCs w:val="18"/>
                <w:lang w:eastAsia="en-US"/>
              </w:rPr>
            </w:pPr>
            <w:ins w:id="156" w:author="Autor">
              <w:r w:rsidRPr="00E811E8">
                <w:rPr>
                  <w:rFonts w:ascii="Calibri" w:eastAsia="Times New Roman" w:hAnsi="Calibri" w:cs="Calibri"/>
                  <w:bCs/>
                  <w:caps/>
                  <w:sz w:val="18"/>
                  <w:szCs w:val="18"/>
                  <w:lang w:eastAsia="en-US"/>
                </w:rPr>
                <w:t>1.3.2018</w:t>
              </w:r>
            </w:ins>
          </w:p>
        </w:tc>
      </w:tr>
      <w:tr w:rsidR="00E811E8" w:rsidRPr="00E811E8" w14:paraId="2C0BE501" w14:textId="77777777" w:rsidTr="00193490">
        <w:trPr>
          <w:trHeight w:val="428"/>
          <w:ins w:id="157" w:author="Autor"/>
          <w:trPrChange w:id="158" w:author="Autor">
            <w:trPr>
              <w:trHeight w:val="428"/>
            </w:trPr>
          </w:trPrChange>
        </w:trPr>
        <w:tc>
          <w:tcPr>
            <w:tcW w:w="626" w:type="pct"/>
            <w:tcPrChange w:id="159" w:author="Autor">
              <w:tcPr>
                <w:tcW w:w="1277" w:type="dxa"/>
              </w:tcPr>
            </w:tcPrChange>
          </w:tcPr>
          <w:p w14:paraId="10F36C96" w14:textId="77777777" w:rsidR="00E811E8" w:rsidRPr="00E811E8" w:rsidRDefault="00E811E8" w:rsidP="00E811E8">
            <w:pPr>
              <w:keepNext/>
              <w:keepLines/>
              <w:spacing w:before="60"/>
              <w:jc w:val="left"/>
              <w:rPr>
                <w:ins w:id="160" w:author="Autor"/>
                <w:rFonts w:ascii="Calibri" w:eastAsia="Times New Roman" w:hAnsi="Calibri" w:cs="Calibri"/>
                <w:bCs/>
                <w:sz w:val="18"/>
                <w:szCs w:val="18"/>
                <w:lang w:eastAsia="en-US"/>
              </w:rPr>
            </w:pPr>
            <w:ins w:id="161" w:author="Autor">
              <w:r w:rsidRPr="00E811E8">
                <w:rPr>
                  <w:rFonts w:ascii="Calibri" w:eastAsia="Times New Roman" w:hAnsi="Calibri" w:cs="Calibri"/>
                  <w:bCs/>
                  <w:sz w:val="18"/>
                  <w:szCs w:val="18"/>
                  <w:lang w:eastAsia="en-US"/>
                </w:rPr>
                <w:t>4.3.6</w:t>
              </w:r>
            </w:ins>
          </w:p>
        </w:tc>
        <w:tc>
          <w:tcPr>
            <w:tcW w:w="1875" w:type="pct"/>
            <w:tcPrChange w:id="162" w:author="Autor">
              <w:tcPr>
                <w:tcW w:w="3827" w:type="dxa"/>
              </w:tcPr>
            </w:tcPrChange>
          </w:tcPr>
          <w:p w14:paraId="65997E7F" w14:textId="77777777" w:rsidR="00E811E8" w:rsidRPr="00E811E8" w:rsidRDefault="00E811E8" w:rsidP="00E811E8">
            <w:pPr>
              <w:keepNext/>
              <w:keepLines/>
              <w:spacing w:before="60"/>
              <w:jc w:val="left"/>
              <w:rPr>
                <w:ins w:id="163" w:author="Autor"/>
                <w:rFonts w:ascii="Calibri" w:eastAsia="Times New Roman" w:hAnsi="Calibri" w:cs="Calibri"/>
                <w:bCs/>
                <w:sz w:val="18"/>
                <w:szCs w:val="18"/>
                <w:lang w:eastAsia="en-US"/>
              </w:rPr>
            </w:pPr>
            <w:ins w:id="164" w:author="Autor">
              <w:r w:rsidRPr="00E811E8">
                <w:rPr>
                  <w:rFonts w:ascii="Calibri" w:eastAsia="Times New Roman" w:hAnsi="Calibri" w:cs="Calibri"/>
                  <w:bCs/>
                  <w:sz w:val="18"/>
                  <w:szCs w:val="18"/>
                  <w:lang w:eastAsia="en-US"/>
                </w:rPr>
                <w:t>Nezrovnalosti a vrátenie finančných prostriedkov - aktualizácia celej kapitoly</w:t>
              </w:r>
            </w:ins>
          </w:p>
        </w:tc>
        <w:tc>
          <w:tcPr>
            <w:tcW w:w="1527" w:type="pct"/>
            <w:tcPrChange w:id="165" w:author="Autor">
              <w:tcPr>
                <w:tcW w:w="3118" w:type="dxa"/>
              </w:tcPr>
            </w:tcPrChange>
          </w:tcPr>
          <w:p w14:paraId="4C96BD54" w14:textId="77777777" w:rsidR="00E811E8" w:rsidRPr="00E811E8" w:rsidRDefault="00E811E8" w:rsidP="00E811E8">
            <w:pPr>
              <w:keepNext/>
              <w:keepLines/>
              <w:spacing w:before="60"/>
              <w:jc w:val="left"/>
              <w:rPr>
                <w:ins w:id="166" w:author="Autor"/>
                <w:rFonts w:ascii="Calibri" w:eastAsia="Times New Roman" w:hAnsi="Calibri" w:cs="Calibri"/>
                <w:bCs/>
                <w:sz w:val="18"/>
                <w:szCs w:val="18"/>
                <w:lang w:eastAsia="en-US"/>
              </w:rPr>
            </w:pPr>
            <w:ins w:id="167" w:author="Autor">
              <w:r w:rsidRPr="00E811E8">
                <w:rPr>
                  <w:rFonts w:ascii="Calibri" w:eastAsia="Times New Roman" w:hAnsi="Calibri" w:cs="Calibri"/>
                  <w:bCs/>
                  <w:sz w:val="18"/>
                  <w:szCs w:val="18"/>
                  <w:lang w:eastAsia="en-US"/>
                </w:rPr>
                <w:t>v zmysle verzie 2.0 Systému finančného riadenia</w:t>
              </w:r>
            </w:ins>
          </w:p>
        </w:tc>
        <w:tc>
          <w:tcPr>
            <w:tcW w:w="972" w:type="pct"/>
            <w:tcPrChange w:id="168" w:author="Autor">
              <w:tcPr>
                <w:tcW w:w="1985" w:type="dxa"/>
              </w:tcPr>
            </w:tcPrChange>
          </w:tcPr>
          <w:p w14:paraId="4DEA2EA2" w14:textId="77777777" w:rsidR="00E811E8" w:rsidRPr="00E811E8" w:rsidRDefault="00E811E8" w:rsidP="00E811E8">
            <w:pPr>
              <w:keepNext/>
              <w:keepLines/>
              <w:spacing w:before="120"/>
              <w:jc w:val="left"/>
              <w:rPr>
                <w:ins w:id="169" w:author="Autor"/>
                <w:rFonts w:ascii="Calibri" w:eastAsia="Times New Roman" w:hAnsi="Calibri" w:cs="Calibri"/>
                <w:bCs/>
                <w:sz w:val="18"/>
                <w:szCs w:val="18"/>
                <w:lang w:eastAsia="en-US"/>
              </w:rPr>
            </w:pPr>
            <w:ins w:id="170" w:author="Autor">
              <w:r w:rsidRPr="00E811E8">
                <w:rPr>
                  <w:rFonts w:ascii="Calibri" w:eastAsia="Times New Roman" w:hAnsi="Calibri" w:cs="Calibri"/>
                  <w:bCs/>
                  <w:caps/>
                  <w:sz w:val="18"/>
                  <w:szCs w:val="18"/>
                  <w:lang w:eastAsia="en-US"/>
                </w:rPr>
                <w:t>1.3.2018</w:t>
              </w:r>
            </w:ins>
          </w:p>
        </w:tc>
      </w:tr>
      <w:tr w:rsidR="00E811E8" w:rsidRPr="00E811E8" w14:paraId="37959E00" w14:textId="77777777" w:rsidTr="00193490">
        <w:trPr>
          <w:trHeight w:val="428"/>
          <w:ins w:id="171" w:author="Autor"/>
          <w:trPrChange w:id="172" w:author="Autor">
            <w:trPr>
              <w:trHeight w:val="428"/>
            </w:trPr>
          </w:trPrChange>
        </w:trPr>
        <w:tc>
          <w:tcPr>
            <w:tcW w:w="626" w:type="pct"/>
            <w:tcPrChange w:id="173" w:author="Autor">
              <w:tcPr>
                <w:tcW w:w="1277" w:type="dxa"/>
              </w:tcPr>
            </w:tcPrChange>
          </w:tcPr>
          <w:p w14:paraId="5F5D1D45" w14:textId="77777777" w:rsidR="00E811E8" w:rsidRPr="00E811E8" w:rsidRDefault="00E811E8" w:rsidP="00E811E8">
            <w:pPr>
              <w:keepNext/>
              <w:keepLines/>
              <w:spacing w:before="60"/>
              <w:jc w:val="left"/>
              <w:rPr>
                <w:ins w:id="174" w:author="Autor"/>
                <w:rFonts w:ascii="Calibri" w:eastAsia="Times New Roman" w:hAnsi="Calibri" w:cs="Calibri"/>
                <w:bCs/>
                <w:sz w:val="18"/>
                <w:szCs w:val="18"/>
                <w:lang w:eastAsia="en-US"/>
              </w:rPr>
            </w:pPr>
            <w:ins w:id="175" w:author="Autor">
              <w:r w:rsidRPr="00E811E8">
                <w:rPr>
                  <w:rFonts w:ascii="Calibri" w:eastAsia="Times New Roman" w:hAnsi="Calibri" w:cs="Calibri"/>
                  <w:bCs/>
                  <w:sz w:val="18"/>
                  <w:szCs w:val="18"/>
                  <w:lang w:eastAsia="en-US"/>
                </w:rPr>
                <w:t>4.4</w:t>
              </w:r>
            </w:ins>
          </w:p>
        </w:tc>
        <w:tc>
          <w:tcPr>
            <w:tcW w:w="1875" w:type="pct"/>
            <w:tcPrChange w:id="176" w:author="Autor">
              <w:tcPr>
                <w:tcW w:w="3827" w:type="dxa"/>
              </w:tcPr>
            </w:tcPrChange>
          </w:tcPr>
          <w:p w14:paraId="1238CBF7" w14:textId="77777777" w:rsidR="00E811E8" w:rsidRPr="00E811E8" w:rsidRDefault="00E811E8" w:rsidP="00E811E8">
            <w:pPr>
              <w:keepNext/>
              <w:keepLines/>
              <w:spacing w:before="60"/>
              <w:jc w:val="left"/>
              <w:rPr>
                <w:ins w:id="177" w:author="Autor"/>
                <w:rFonts w:ascii="Calibri" w:eastAsia="Times New Roman" w:hAnsi="Calibri" w:cs="Calibri"/>
                <w:bCs/>
                <w:sz w:val="18"/>
                <w:szCs w:val="18"/>
                <w:lang w:eastAsia="en-US"/>
              </w:rPr>
            </w:pPr>
            <w:ins w:id="178" w:author="Autor">
              <w:r w:rsidRPr="00E811E8">
                <w:rPr>
                  <w:rFonts w:ascii="Calibri" w:eastAsia="Times New Roman" w:hAnsi="Calibri" w:cs="Calibri"/>
                  <w:bCs/>
                  <w:sz w:val="18"/>
                  <w:szCs w:val="18"/>
                  <w:lang w:eastAsia="en-US"/>
                </w:rPr>
                <w:t>Monitorovanie projektov – predkladanie monitorovacích správ – doplnenie písmena c) Mimoriadna monitorovacia správa</w:t>
              </w:r>
            </w:ins>
          </w:p>
        </w:tc>
        <w:tc>
          <w:tcPr>
            <w:tcW w:w="1527" w:type="pct"/>
            <w:tcPrChange w:id="179" w:author="Autor">
              <w:tcPr>
                <w:tcW w:w="3118" w:type="dxa"/>
              </w:tcPr>
            </w:tcPrChange>
          </w:tcPr>
          <w:p w14:paraId="27F58BCA" w14:textId="77777777" w:rsidR="00E811E8" w:rsidRPr="00E811E8" w:rsidRDefault="00E811E8" w:rsidP="00E811E8">
            <w:pPr>
              <w:keepNext/>
              <w:keepLines/>
              <w:spacing w:before="60"/>
              <w:jc w:val="left"/>
              <w:rPr>
                <w:ins w:id="180" w:author="Autor"/>
                <w:rFonts w:ascii="Calibri" w:eastAsia="Times New Roman" w:hAnsi="Calibri" w:cs="Calibri"/>
                <w:bCs/>
                <w:sz w:val="18"/>
                <w:szCs w:val="18"/>
                <w:lang w:eastAsia="en-US"/>
              </w:rPr>
            </w:pPr>
            <w:ins w:id="181" w:author="Autor">
              <w:r w:rsidRPr="00E811E8">
                <w:rPr>
                  <w:rFonts w:ascii="Calibri" w:eastAsia="Times New Roman" w:hAnsi="Calibri" w:cs="Calibri"/>
                  <w:bCs/>
                  <w:sz w:val="18"/>
                  <w:szCs w:val="18"/>
                  <w:lang w:eastAsia="en-US"/>
                </w:rPr>
                <w:t>v zmysle potreby RO OP TP</w:t>
              </w:r>
            </w:ins>
          </w:p>
        </w:tc>
        <w:tc>
          <w:tcPr>
            <w:tcW w:w="972" w:type="pct"/>
            <w:tcPrChange w:id="182" w:author="Autor">
              <w:tcPr>
                <w:tcW w:w="1985" w:type="dxa"/>
              </w:tcPr>
            </w:tcPrChange>
          </w:tcPr>
          <w:p w14:paraId="12007BAF" w14:textId="77777777" w:rsidR="00E811E8" w:rsidRPr="00E811E8" w:rsidRDefault="00E811E8" w:rsidP="00E811E8">
            <w:pPr>
              <w:keepNext/>
              <w:keepLines/>
              <w:spacing w:before="120"/>
              <w:jc w:val="left"/>
              <w:rPr>
                <w:ins w:id="183" w:author="Autor"/>
                <w:rFonts w:ascii="Calibri" w:eastAsia="Times New Roman" w:hAnsi="Calibri" w:cs="Calibri"/>
                <w:bCs/>
                <w:caps/>
                <w:sz w:val="18"/>
                <w:szCs w:val="18"/>
                <w:lang w:eastAsia="en-US"/>
              </w:rPr>
            </w:pPr>
            <w:ins w:id="184" w:author="Autor">
              <w:r w:rsidRPr="00E811E8">
                <w:rPr>
                  <w:rFonts w:ascii="Calibri" w:eastAsia="Times New Roman" w:hAnsi="Calibri" w:cs="Calibri"/>
                  <w:bCs/>
                  <w:sz w:val="18"/>
                  <w:szCs w:val="18"/>
                  <w:lang w:eastAsia="en-US"/>
                </w:rPr>
                <w:t>1.5.2018</w:t>
              </w:r>
            </w:ins>
          </w:p>
        </w:tc>
      </w:tr>
      <w:tr w:rsidR="00E811E8" w:rsidRPr="00E811E8" w14:paraId="6D223CE7" w14:textId="77777777" w:rsidTr="00193490">
        <w:trPr>
          <w:trHeight w:val="428"/>
          <w:ins w:id="185" w:author="Autor"/>
          <w:trPrChange w:id="186" w:author="Autor">
            <w:trPr>
              <w:trHeight w:val="428"/>
            </w:trPr>
          </w:trPrChange>
        </w:trPr>
        <w:tc>
          <w:tcPr>
            <w:tcW w:w="626" w:type="pct"/>
            <w:tcPrChange w:id="187" w:author="Autor">
              <w:tcPr>
                <w:tcW w:w="1277" w:type="dxa"/>
              </w:tcPr>
            </w:tcPrChange>
          </w:tcPr>
          <w:p w14:paraId="01DB2D09" w14:textId="77777777" w:rsidR="00E811E8" w:rsidRPr="00E811E8" w:rsidRDefault="00E811E8" w:rsidP="00E811E8">
            <w:pPr>
              <w:keepNext/>
              <w:keepLines/>
              <w:spacing w:before="60"/>
              <w:jc w:val="left"/>
              <w:rPr>
                <w:ins w:id="188" w:author="Autor"/>
                <w:rFonts w:ascii="Calibri" w:eastAsia="Times New Roman" w:hAnsi="Calibri" w:cs="Calibri"/>
                <w:bCs/>
                <w:sz w:val="18"/>
                <w:szCs w:val="18"/>
                <w:lang w:eastAsia="en-US"/>
              </w:rPr>
            </w:pPr>
            <w:ins w:id="189" w:author="Autor">
              <w:r w:rsidRPr="00E811E8">
                <w:rPr>
                  <w:rFonts w:ascii="Calibri" w:eastAsia="Times New Roman" w:hAnsi="Calibri" w:cs="Calibri"/>
                  <w:bCs/>
                  <w:sz w:val="18"/>
                  <w:szCs w:val="18"/>
                  <w:lang w:eastAsia="en-US"/>
                </w:rPr>
                <w:t>4.5.1.3</w:t>
              </w:r>
            </w:ins>
          </w:p>
        </w:tc>
        <w:tc>
          <w:tcPr>
            <w:tcW w:w="1875" w:type="pct"/>
            <w:tcPrChange w:id="190" w:author="Autor">
              <w:tcPr>
                <w:tcW w:w="3827" w:type="dxa"/>
              </w:tcPr>
            </w:tcPrChange>
          </w:tcPr>
          <w:p w14:paraId="505B6D3D" w14:textId="77777777" w:rsidR="00E811E8" w:rsidRPr="00E811E8" w:rsidRDefault="00E811E8" w:rsidP="00E811E8">
            <w:pPr>
              <w:keepNext/>
              <w:keepLines/>
              <w:spacing w:before="60"/>
              <w:jc w:val="left"/>
              <w:rPr>
                <w:ins w:id="191" w:author="Autor"/>
                <w:rFonts w:ascii="Calibri" w:eastAsia="Times New Roman" w:hAnsi="Calibri" w:cs="Calibri"/>
                <w:bCs/>
                <w:sz w:val="18"/>
                <w:szCs w:val="18"/>
                <w:lang w:eastAsia="en-US"/>
              </w:rPr>
            </w:pPr>
            <w:ins w:id="192" w:author="Autor">
              <w:r w:rsidRPr="00E811E8">
                <w:rPr>
                  <w:rFonts w:ascii="Calibri" w:eastAsia="Times New Roman" w:hAnsi="Calibri" w:cs="Calibri"/>
                  <w:bCs/>
                  <w:sz w:val="18"/>
                  <w:szCs w:val="18"/>
                  <w:lang w:eastAsia="en-US"/>
                </w:rPr>
                <w:t xml:space="preserve">Významnejšia zmena projektu – doplnený termín oprávnenosti výdavkov pri ex </w:t>
              </w:r>
              <w:proofErr w:type="spellStart"/>
              <w:r w:rsidRPr="00E811E8">
                <w:rPr>
                  <w:rFonts w:ascii="Calibri" w:eastAsia="Times New Roman" w:hAnsi="Calibri" w:cs="Calibri"/>
                  <w:bCs/>
                  <w:sz w:val="18"/>
                  <w:szCs w:val="18"/>
                  <w:lang w:eastAsia="en-US"/>
                </w:rPr>
                <w:t>ante</w:t>
              </w:r>
              <w:proofErr w:type="spellEnd"/>
              <w:r w:rsidRPr="00E811E8">
                <w:rPr>
                  <w:rFonts w:ascii="Calibri" w:eastAsia="Times New Roman" w:hAnsi="Calibri" w:cs="Calibri"/>
                  <w:bCs/>
                  <w:sz w:val="18"/>
                  <w:szCs w:val="18"/>
                  <w:lang w:eastAsia="en-US"/>
                </w:rPr>
                <w:t xml:space="preserve"> a ex post zmenách</w:t>
              </w:r>
            </w:ins>
          </w:p>
        </w:tc>
        <w:tc>
          <w:tcPr>
            <w:tcW w:w="1527" w:type="pct"/>
            <w:tcPrChange w:id="193" w:author="Autor">
              <w:tcPr>
                <w:tcW w:w="3118" w:type="dxa"/>
              </w:tcPr>
            </w:tcPrChange>
          </w:tcPr>
          <w:p w14:paraId="5E7A9520" w14:textId="77777777" w:rsidR="00E811E8" w:rsidRPr="00E811E8" w:rsidRDefault="00E811E8" w:rsidP="00E811E8">
            <w:pPr>
              <w:keepNext/>
              <w:keepLines/>
              <w:spacing w:before="60"/>
              <w:jc w:val="left"/>
              <w:rPr>
                <w:ins w:id="194" w:author="Autor"/>
                <w:rFonts w:ascii="Calibri" w:eastAsia="Times New Roman" w:hAnsi="Calibri" w:cs="Calibri"/>
                <w:bCs/>
                <w:sz w:val="18"/>
                <w:szCs w:val="18"/>
                <w:lang w:eastAsia="en-US"/>
              </w:rPr>
            </w:pPr>
            <w:ins w:id="195" w:author="Autor">
              <w:r w:rsidRPr="00E811E8">
                <w:rPr>
                  <w:rFonts w:ascii="Calibri" w:eastAsia="Times New Roman" w:hAnsi="Calibri" w:cs="Calibri"/>
                  <w:bCs/>
                  <w:sz w:val="18"/>
                  <w:szCs w:val="18"/>
                  <w:lang w:eastAsia="en-US"/>
                </w:rPr>
                <w:t>v zmysle potreby RO OP TP</w:t>
              </w:r>
            </w:ins>
          </w:p>
        </w:tc>
        <w:tc>
          <w:tcPr>
            <w:tcW w:w="972" w:type="pct"/>
            <w:tcPrChange w:id="196" w:author="Autor">
              <w:tcPr>
                <w:tcW w:w="1985" w:type="dxa"/>
              </w:tcPr>
            </w:tcPrChange>
          </w:tcPr>
          <w:p w14:paraId="1FB7E6E9" w14:textId="77777777" w:rsidR="00E811E8" w:rsidRPr="00E811E8" w:rsidRDefault="00E811E8" w:rsidP="00E811E8">
            <w:pPr>
              <w:keepNext/>
              <w:keepLines/>
              <w:spacing w:before="120"/>
              <w:jc w:val="left"/>
              <w:rPr>
                <w:ins w:id="197" w:author="Autor"/>
                <w:rFonts w:ascii="Calibri" w:eastAsia="Times New Roman" w:hAnsi="Calibri" w:cs="Calibri"/>
                <w:bCs/>
                <w:sz w:val="18"/>
                <w:szCs w:val="18"/>
                <w:lang w:eastAsia="en-US"/>
              </w:rPr>
            </w:pPr>
            <w:ins w:id="198" w:author="Autor">
              <w:r w:rsidRPr="00E811E8">
                <w:rPr>
                  <w:rFonts w:ascii="Calibri" w:eastAsia="Times New Roman" w:hAnsi="Calibri" w:cs="Calibri"/>
                  <w:bCs/>
                  <w:sz w:val="18"/>
                  <w:szCs w:val="18"/>
                  <w:lang w:eastAsia="en-US"/>
                </w:rPr>
                <w:t>1.5.2018</w:t>
              </w:r>
            </w:ins>
          </w:p>
        </w:tc>
      </w:tr>
      <w:tr w:rsidR="00E811E8" w:rsidRPr="00E811E8" w14:paraId="3A8ABD27" w14:textId="77777777" w:rsidTr="00193490">
        <w:trPr>
          <w:trHeight w:val="428"/>
          <w:ins w:id="199" w:author="Autor"/>
          <w:trPrChange w:id="200" w:author="Autor">
            <w:trPr>
              <w:trHeight w:val="428"/>
            </w:trPr>
          </w:trPrChange>
        </w:trPr>
        <w:tc>
          <w:tcPr>
            <w:tcW w:w="626" w:type="pct"/>
            <w:tcPrChange w:id="201" w:author="Autor">
              <w:tcPr>
                <w:tcW w:w="1277" w:type="dxa"/>
              </w:tcPr>
            </w:tcPrChange>
          </w:tcPr>
          <w:p w14:paraId="558755F7" w14:textId="77777777" w:rsidR="00E811E8" w:rsidRPr="00E811E8" w:rsidRDefault="00E811E8" w:rsidP="00E811E8">
            <w:pPr>
              <w:keepNext/>
              <w:keepLines/>
              <w:spacing w:before="60"/>
              <w:jc w:val="left"/>
              <w:rPr>
                <w:ins w:id="202" w:author="Autor"/>
                <w:rFonts w:ascii="Calibri" w:eastAsia="Times New Roman" w:hAnsi="Calibri" w:cs="Calibri"/>
                <w:bCs/>
                <w:sz w:val="18"/>
                <w:szCs w:val="18"/>
                <w:lang w:eastAsia="en-US"/>
              </w:rPr>
            </w:pPr>
            <w:ins w:id="203" w:author="Autor">
              <w:r w:rsidRPr="00E811E8">
                <w:rPr>
                  <w:rFonts w:ascii="Calibri" w:eastAsia="Times New Roman" w:hAnsi="Calibri" w:cs="Calibri"/>
                  <w:bCs/>
                  <w:sz w:val="18"/>
                  <w:szCs w:val="18"/>
                  <w:lang w:eastAsia="en-US"/>
                </w:rPr>
                <w:t>4.9</w:t>
              </w:r>
            </w:ins>
          </w:p>
        </w:tc>
        <w:tc>
          <w:tcPr>
            <w:tcW w:w="1875" w:type="pct"/>
            <w:tcPrChange w:id="204" w:author="Autor">
              <w:tcPr>
                <w:tcW w:w="3827" w:type="dxa"/>
              </w:tcPr>
            </w:tcPrChange>
          </w:tcPr>
          <w:p w14:paraId="43F9BBDF" w14:textId="77777777" w:rsidR="00E811E8" w:rsidRPr="00E811E8" w:rsidRDefault="00E811E8" w:rsidP="00E811E8">
            <w:pPr>
              <w:keepNext/>
              <w:keepLines/>
              <w:spacing w:before="60"/>
              <w:jc w:val="left"/>
              <w:rPr>
                <w:ins w:id="205" w:author="Autor"/>
                <w:rFonts w:ascii="Calibri" w:eastAsia="Times New Roman" w:hAnsi="Calibri" w:cs="Calibri"/>
                <w:bCs/>
                <w:sz w:val="18"/>
                <w:szCs w:val="18"/>
                <w:lang w:eastAsia="en-US"/>
              </w:rPr>
            </w:pPr>
            <w:ins w:id="206" w:author="Autor">
              <w:r w:rsidRPr="00E811E8">
                <w:rPr>
                  <w:rFonts w:ascii="Calibri" w:eastAsia="Times New Roman" w:hAnsi="Calibri" w:cs="Calibri"/>
                  <w:bCs/>
                  <w:sz w:val="18"/>
                  <w:szCs w:val="18"/>
                  <w:lang w:eastAsia="en-US"/>
                </w:rPr>
                <w:t>Najčastejšie chyby v priebehu implementácie projektov – doplnenie príkladu, kedy Prijímateľ ignoruje pokyny Poskytovateľa pri implementácii projektov - napr. nenahráva dokumentáciu do ITMS a podobne</w:t>
              </w:r>
            </w:ins>
          </w:p>
        </w:tc>
        <w:tc>
          <w:tcPr>
            <w:tcW w:w="1527" w:type="pct"/>
            <w:tcPrChange w:id="207" w:author="Autor">
              <w:tcPr>
                <w:tcW w:w="3118" w:type="dxa"/>
              </w:tcPr>
            </w:tcPrChange>
          </w:tcPr>
          <w:p w14:paraId="5EA93D5D" w14:textId="77777777" w:rsidR="00E811E8" w:rsidRPr="00E811E8" w:rsidRDefault="00E811E8" w:rsidP="00E811E8">
            <w:pPr>
              <w:keepNext/>
              <w:keepLines/>
              <w:spacing w:before="60"/>
              <w:jc w:val="left"/>
              <w:rPr>
                <w:ins w:id="208" w:author="Autor"/>
                <w:rFonts w:ascii="Calibri" w:eastAsia="Times New Roman" w:hAnsi="Calibri" w:cs="Calibri"/>
                <w:bCs/>
                <w:sz w:val="18"/>
                <w:szCs w:val="18"/>
                <w:lang w:eastAsia="en-US"/>
              </w:rPr>
            </w:pPr>
            <w:ins w:id="209" w:author="Autor">
              <w:r w:rsidRPr="00E811E8">
                <w:rPr>
                  <w:rFonts w:ascii="Calibri" w:eastAsia="Times New Roman" w:hAnsi="Calibri" w:cs="Calibri"/>
                  <w:bCs/>
                  <w:sz w:val="18"/>
                  <w:szCs w:val="18"/>
                  <w:lang w:eastAsia="en-US"/>
                </w:rPr>
                <w:t>v zmysle potreby RO OP TP</w:t>
              </w:r>
            </w:ins>
          </w:p>
        </w:tc>
        <w:tc>
          <w:tcPr>
            <w:tcW w:w="972" w:type="pct"/>
            <w:tcPrChange w:id="210" w:author="Autor">
              <w:tcPr>
                <w:tcW w:w="1985" w:type="dxa"/>
              </w:tcPr>
            </w:tcPrChange>
          </w:tcPr>
          <w:p w14:paraId="1DA41372" w14:textId="77777777" w:rsidR="00E811E8" w:rsidRPr="00E811E8" w:rsidRDefault="00E811E8" w:rsidP="00E811E8">
            <w:pPr>
              <w:keepNext/>
              <w:keepLines/>
              <w:spacing w:before="120"/>
              <w:jc w:val="left"/>
              <w:rPr>
                <w:ins w:id="211" w:author="Autor"/>
                <w:rFonts w:ascii="Calibri" w:eastAsia="Times New Roman" w:hAnsi="Calibri" w:cs="Calibri"/>
                <w:bCs/>
                <w:sz w:val="18"/>
                <w:szCs w:val="18"/>
                <w:lang w:eastAsia="en-US"/>
              </w:rPr>
            </w:pPr>
            <w:ins w:id="212" w:author="Autor">
              <w:r w:rsidRPr="00E811E8">
                <w:rPr>
                  <w:rFonts w:ascii="Calibri" w:eastAsia="Times New Roman" w:hAnsi="Calibri" w:cs="Calibri"/>
                  <w:bCs/>
                  <w:sz w:val="18"/>
                  <w:szCs w:val="18"/>
                  <w:lang w:eastAsia="en-US"/>
                </w:rPr>
                <w:t>1.5.2018</w:t>
              </w:r>
            </w:ins>
          </w:p>
        </w:tc>
      </w:tr>
      <w:tr w:rsidR="00E811E8" w:rsidRPr="00E811E8" w14:paraId="4525514E" w14:textId="77777777" w:rsidTr="00193490">
        <w:trPr>
          <w:trHeight w:val="428"/>
          <w:ins w:id="213" w:author="Autor"/>
          <w:trPrChange w:id="214" w:author="Autor">
            <w:trPr>
              <w:trHeight w:val="428"/>
            </w:trPr>
          </w:trPrChange>
        </w:trPr>
        <w:tc>
          <w:tcPr>
            <w:tcW w:w="626" w:type="pct"/>
            <w:tcPrChange w:id="215" w:author="Autor">
              <w:tcPr>
                <w:tcW w:w="1277" w:type="dxa"/>
              </w:tcPr>
            </w:tcPrChange>
          </w:tcPr>
          <w:p w14:paraId="7787589B" w14:textId="77777777" w:rsidR="00E811E8" w:rsidRPr="00E811E8" w:rsidRDefault="00E811E8" w:rsidP="00E811E8">
            <w:pPr>
              <w:keepNext/>
              <w:keepLines/>
              <w:spacing w:before="60"/>
              <w:jc w:val="left"/>
              <w:rPr>
                <w:ins w:id="216" w:author="Autor"/>
                <w:rFonts w:ascii="Calibri" w:eastAsia="Times New Roman" w:hAnsi="Calibri" w:cs="Calibri"/>
                <w:bCs/>
                <w:sz w:val="18"/>
                <w:szCs w:val="18"/>
                <w:lang w:eastAsia="en-US"/>
              </w:rPr>
            </w:pPr>
            <w:ins w:id="217" w:author="Autor">
              <w:r w:rsidRPr="00E811E8">
                <w:rPr>
                  <w:rFonts w:ascii="Calibri" w:eastAsia="Times New Roman" w:hAnsi="Calibri" w:cs="Calibri"/>
                  <w:bCs/>
                  <w:sz w:val="18"/>
                  <w:szCs w:val="18"/>
                  <w:lang w:eastAsia="en-US"/>
                </w:rPr>
                <w:t>Príloha č. 13a, 13b</w:t>
              </w:r>
            </w:ins>
          </w:p>
        </w:tc>
        <w:tc>
          <w:tcPr>
            <w:tcW w:w="1875" w:type="pct"/>
            <w:tcPrChange w:id="218" w:author="Autor">
              <w:tcPr>
                <w:tcW w:w="3827" w:type="dxa"/>
              </w:tcPr>
            </w:tcPrChange>
          </w:tcPr>
          <w:p w14:paraId="1E5F318A" w14:textId="77777777" w:rsidR="00E811E8" w:rsidRPr="00E811E8" w:rsidRDefault="00E811E8" w:rsidP="00E811E8">
            <w:pPr>
              <w:keepNext/>
              <w:keepLines/>
              <w:spacing w:before="60"/>
              <w:jc w:val="left"/>
              <w:rPr>
                <w:ins w:id="219" w:author="Autor"/>
                <w:rFonts w:ascii="Calibri" w:eastAsia="Times New Roman" w:hAnsi="Calibri" w:cs="Calibri"/>
                <w:bCs/>
                <w:sz w:val="18"/>
                <w:szCs w:val="18"/>
                <w:lang w:eastAsia="en-US"/>
              </w:rPr>
            </w:pPr>
            <w:ins w:id="220" w:author="Autor">
              <w:r w:rsidRPr="00E811E8">
                <w:rPr>
                  <w:rFonts w:ascii="Calibri" w:eastAsia="Times New Roman" w:hAnsi="Calibri" w:cs="Calibri"/>
                  <w:bCs/>
                  <w:sz w:val="18"/>
                  <w:szCs w:val="18"/>
                  <w:lang w:eastAsia="en-US"/>
                </w:rPr>
                <w:t>Žiadosť o platbu – VZOR a Pokyny k vypĺňaniu žiadosti o platbu – zrušenie príloh, nahradenie odkazom na prílohy SFR</w:t>
              </w:r>
            </w:ins>
          </w:p>
        </w:tc>
        <w:tc>
          <w:tcPr>
            <w:tcW w:w="1527" w:type="pct"/>
            <w:tcPrChange w:id="221" w:author="Autor">
              <w:tcPr>
                <w:tcW w:w="3118" w:type="dxa"/>
              </w:tcPr>
            </w:tcPrChange>
          </w:tcPr>
          <w:p w14:paraId="44FC3F18" w14:textId="77777777" w:rsidR="00E811E8" w:rsidRPr="00E811E8" w:rsidRDefault="00E811E8" w:rsidP="00E811E8">
            <w:pPr>
              <w:keepNext/>
              <w:keepLines/>
              <w:spacing w:before="60"/>
              <w:jc w:val="left"/>
              <w:rPr>
                <w:ins w:id="222" w:author="Autor"/>
                <w:rFonts w:ascii="Calibri" w:eastAsia="Times New Roman" w:hAnsi="Calibri" w:cs="Calibri"/>
                <w:bCs/>
                <w:sz w:val="18"/>
                <w:szCs w:val="18"/>
                <w:lang w:eastAsia="en-US"/>
              </w:rPr>
            </w:pPr>
            <w:ins w:id="223" w:author="Autor">
              <w:r w:rsidRPr="00E811E8">
                <w:rPr>
                  <w:rFonts w:ascii="Calibri" w:eastAsia="Times New Roman" w:hAnsi="Calibri" w:cs="Calibri"/>
                  <w:bCs/>
                  <w:sz w:val="18"/>
                  <w:szCs w:val="18"/>
                  <w:lang w:eastAsia="en-US"/>
                </w:rPr>
                <w:t>v zmysle potreby RO OP TP</w:t>
              </w:r>
            </w:ins>
          </w:p>
        </w:tc>
        <w:tc>
          <w:tcPr>
            <w:tcW w:w="972" w:type="pct"/>
            <w:tcPrChange w:id="224" w:author="Autor">
              <w:tcPr>
                <w:tcW w:w="1985" w:type="dxa"/>
              </w:tcPr>
            </w:tcPrChange>
          </w:tcPr>
          <w:p w14:paraId="1C0D4BE5" w14:textId="77777777" w:rsidR="00E811E8" w:rsidRPr="00E811E8" w:rsidRDefault="00E811E8" w:rsidP="00E811E8">
            <w:pPr>
              <w:keepNext/>
              <w:keepLines/>
              <w:spacing w:before="120"/>
              <w:jc w:val="left"/>
              <w:rPr>
                <w:ins w:id="225" w:author="Autor"/>
                <w:rFonts w:ascii="Calibri" w:eastAsia="Times New Roman" w:hAnsi="Calibri" w:cs="Calibri"/>
                <w:bCs/>
                <w:sz w:val="18"/>
                <w:szCs w:val="18"/>
                <w:lang w:eastAsia="en-US"/>
              </w:rPr>
            </w:pPr>
            <w:ins w:id="226" w:author="Autor">
              <w:r w:rsidRPr="00E811E8">
                <w:rPr>
                  <w:rFonts w:ascii="Calibri" w:eastAsia="Times New Roman" w:hAnsi="Calibri" w:cs="Calibri"/>
                  <w:bCs/>
                  <w:sz w:val="18"/>
                  <w:szCs w:val="18"/>
                  <w:lang w:eastAsia="en-US"/>
                </w:rPr>
                <w:t>1.5.2018</w:t>
              </w:r>
            </w:ins>
          </w:p>
        </w:tc>
      </w:tr>
    </w:tbl>
    <w:p w14:paraId="6E8CDC40" w14:textId="77777777" w:rsidR="00E811E8" w:rsidRDefault="00E811E8" w:rsidP="00193490">
      <w:pPr>
        <w:keepNext/>
        <w:keepLines/>
        <w:spacing w:before="360" w:after="120"/>
        <w:jc w:val="center"/>
        <w:rPr>
          <w:ins w:id="227" w:author="Autor"/>
          <w:rFonts w:ascii="Calibri" w:eastAsia="Times New Roman" w:hAnsi="Calibri" w:cs="Calibri"/>
          <w:b/>
          <w:sz w:val="28"/>
          <w:szCs w:val="28"/>
          <w:lang w:eastAsia="en-US"/>
        </w:rPr>
      </w:pPr>
    </w:p>
    <w:p w14:paraId="36DF6312" w14:textId="77777777" w:rsidR="00E811E8" w:rsidRDefault="00E811E8">
      <w:pPr>
        <w:jc w:val="left"/>
        <w:rPr>
          <w:ins w:id="228" w:author="Autor"/>
          <w:rFonts w:ascii="Calibri" w:eastAsia="Times New Roman" w:hAnsi="Calibri" w:cs="Calibri"/>
          <w:b/>
          <w:sz w:val="28"/>
          <w:szCs w:val="28"/>
          <w:lang w:eastAsia="en-US"/>
        </w:rPr>
      </w:pPr>
      <w:ins w:id="229" w:author="Autor">
        <w:r>
          <w:rPr>
            <w:rFonts w:ascii="Calibri" w:eastAsia="Times New Roman" w:hAnsi="Calibri" w:cs="Calibri"/>
            <w:b/>
            <w:sz w:val="28"/>
            <w:szCs w:val="28"/>
            <w:lang w:eastAsia="en-US"/>
          </w:rPr>
          <w:br w:type="page"/>
        </w:r>
      </w:ins>
    </w:p>
    <w:p w14:paraId="354EEB1C" w14:textId="2CEA62DC" w:rsidR="00E811E8" w:rsidRDefault="00E811E8" w:rsidP="00193490">
      <w:pPr>
        <w:keepNext/>
        <w:keepLines/>
        <w:spacing w:before="360" w:after="120"/>
        <w:jc w:val="center"/>
        <w:rPr>
          <w:ins w:id="230" w:author="Autor"/>
          <w:rFonts w:ascii="Calibri" w:eastAsia="Times New Roman" w:hAnsi="Calibri" w:cs="Calibri"/>
          <w:b/>
          <w:sz w:val="28"/>
          <w:szCs w:val="28"/>
          <w:lang w:eastAsia="en-US"/>
        </w:rPr>
        <w:pPrChange w:id="231" w:author="Autor">
          <w:pPr/>
        </w:pPrChange>
      </w:pPr>
      <w:ins w:id="232" w:author="Autor">
        <w:r w:rsidRPr="00E811E8">
          <w:rPr>
            <w:rFonts w:ascii="Calibri" w:eastAsia="Times New Roman" w:hAnsi="Calibri" w:cs="Calibri"/>
            <w:b/>
            <w:sz w:val="28"/>
            <w:szCs w:val="28"/>
            <w:lang w:eastAsia="en-US"/>
          </w:rPr>
          <w:lastRenderedPageBreak/>
          <w:t>Zoznam verzií  Príručky pre prijímateľa</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233" w:author="Autor">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167"/>
        <w:gridCol w:w="4315"/>
        <w:gridCol w:w="1928"/>
        <w:gridCol w:w="1878"/>
        <w:tblGridChange w:id="234">
          <w:tblGrid>
            <w:gridCol w:w="1087"/>
            <w:gridCol w:w="4017"/>
            <w:gridCol w:w="1795"/>
            <w:gridCol w:w="1749"/>
          </w:tblGrid>
        </w:tblGridChange>
      </w:tblGrid>
      <w:tr w:rsidR="00E811E8" w:rsidRPr="00E811E8" w14:paraId="518465E7" w14:textId="77777777" w:rsidTr="00193490">
        <w:trPr>
          <w:trHeight w:val="607"/>
          <w:jc w:val="center"/>
          <w:ins w:id="235" w:author="Autor"/>
          <w:trPrChange w:id="236" w:author="Autor">
            <w:trPr>
              <w:trHeight w:val="607"/>
              <w:jc w:val="center"/>
            </w:trPr>
          </w:trPrChange>
        </w:trPr>
        <w:tc>
          <w:tcPr>
            <w:tcW w:w="628" w:type="pct"/>
            <w:shd w:val="clear" w:color="auto" w:fill="FBD4B4" w:themeFill="accent6" w:themeFillTint="66"/>
            <w:vAlign w:val="center"/>
            <w:tcPrChange w:id="237" w:author="Autor">
              <w:tcPr>
                <w:tcW w:w="1087" w:type="dxa"/>
                <w:shd w:val="clear" w:color="auto" w:fill="FBD4B4" w:themeFill="accent6" w:themeFillTint="66"/>
                <w:vAlign w:val="center"/>
              </w:tcPr>
            </w:tcPrChange>
          </w:tcPr>
          <w:p w14:paraId="7F5E2F25" w14:textId="77777777" w:rsidR="00E811E8" w:rsidRPr="00E811E8" w:rsidRDefault="00E811E8" w:rsidP="00E811E8">
            <w:pPr>
              <w:keepNext/>
              <w:keepLines/>
              <w:jc w:val="center"/>
              <w:rPr>
                <w:ins w:id="238" w:author="Autor"/>
                <w:rFonts w:ascii="Calibri" w:eastAsia="Times New Roman" w:hAnsi="Calibri" w:cs="Calibri"/>
                <w:b/>
                <w:sz w:val="20"/>
                <w:szCs w:val="20"/>
                <w:lang w:eastAsia="en-US"/>
              </w:rPr>
            </w:pPr>
            <w:ins w:id="239" w:author="Autor">
              <w:r w:rsidRPr="00E811E8">
                <w:rPr>
                  <w:rFonts w:ascii="Calibri" w:eastAsia="Times New Roman" w:hAnsi="Calibri" w:cs="Calibri"/>
                  <w:b/>
                  <w:sz w:val="20"/>
                  <w:szCs w:val="20"/>
                  <w:lang w:eastAsia="en-US"/>
                </w:rPr>
                <w:t>Poradové číslo zmeny</w:t>
              </w:r>
            </w:ins>
          </w:p>
        </w:tc>
        <w:tc>
          <w:tcPr>
            <w:tcW w:w="2323" w:type="pct"/>
            <w:shd w:val="clear" w:color="auto" w:fill="FBD4B4" w:themeFill="accent6" w:themeFillTint="66"/>
            <w:vAlign w:val="center"/>
            <w:tcPrChange w:id="240" w:author="Autor">
              <w:tcPr>
                <w:tcW w:w="4017" w:type="dxa"/>
                <w:shd w:val="clear" w:color="auto" w:fill="FBD4B4" w:themeFill="accent6" w:themeFillTint="66"/>
                <w:vAlign w:val="center"/>
              </w:tcPr>
            </w:tcPrChange>
          </w:tcPr>
          <w:p w14:paraId="5B439E58" w14:textId="77777777" w:rsidR="00E811E8" w:rsidRPr="00E811E8" w:rsidRDefault="00E811E8" w:rsidP="00E811E8">
            <w:pPr>
              <w:keepNext/>
              <w:keepLines/>
              <w:jc w:val="center"/>
              <w:rPr>
                <w:ins w:id="241" w:author="Autor"/>
                <w:rFonts w:ascii="Calibri" w:eastAsia="Times New Roman" w:hAnsi="Calibri" w:cs="Calibri"/>
                <w:b/>
                <w:sz w:val="20"/>
                <w:szCs w:val="20"/>
                <w:lang w:eastAsia="en-US"/>
              </w:rPr>
            </w:pPr>
            <w:ins w:id="242" w:author="Autor">
              <w:r w:rsidRPr="00E811E8">
                <w:rPr>
                  <w:rFonts w:ascii="Calibri" w:eastAsia="Times New Roman" w:hAnsi="Calibri" w:cs="Calibri"/>
                  <w:b/>
                  <w:sz w:val="20"/>
                  <w:szCs w:val="20"/>
                  <w:lang w:eastAsia="en-US"/>
                </w:rPr>
                <w:t xml:space="preserve">Popis zmeny </w:t>
              </w:r>
            </w:ins>
          </w:p>
        </w:tc>
        <w:tc>
          <w:tcPr>
            <w:tcW w:w="1038" w:type="pct"/>
            <w:shd w:val="clear" w:color="auto" w:fill="FBD4B4" w:themeFill="accent6" w:themeFillTint="66"/>
            <w:vAlign w:val="center"/>
            <w:tcPrChange w:id="243" w:author="Autor">
              <w:tcPr>
                <w:tcW w:w="1795" w:type="dxa"/>
                <w:shd w:val="clear" w:color="auto" w:fill="FBD4B4" w:themeFill="accent6" w:themeFillTint="66"/>
                <w:vAlign w:val="center"/>
              </w:tcPr>
            </w:tcPrChange>
          </w:tcPr>
          <w:p w14:paraId="4C1E7234" w14:textId="77777777" w:rsidR="00E811E8" w:rsidRPr="00E811E8" w:rsidRDefault="00E811E8" w:rsidP="00E811E8">
            <w:pPr>
              <w:keepNext/>
              <w:keepLines/>
              <w:jc w:val="center"/>
              <w:rPr>
                <w:ins w:id="244" w:author="Autor"/>
                <w:rFonts w:ascii="Calibri" w:eastAsia="Times New Roman" w:hAnsi="Calibri" w:cs="Calibri"/>
                <w:b/>
                <w:sz w:val="20"/>
                <w:szCs w:val="20"/>
                <w:lang w:eastAsia="en-US"/>
              </w:rPr>
            </w:pPr>
            <w:ins w:id="245" w:author="Autor">
              <w:r w:rsidRPr="00E811E8">
                <w:rPr>
                  <w:rFonts w:ascii="Calibri" w:eastAsia="Times New Roman" w:hAnsi="Calibri" w:cs="Calibri"/>
                  <w:b/>
                  <w:sz w:val="20"/>
                  <w:szCs w:val="20"/>
                  <w:lang w:eastAsia="en-US"/>
                </w:rPr>
                <w:t xml:space="preserve">Číslo verzie </w:t>
              </w:r>
            </w:ins>
          </w:p>
        </w:tc>
        <w:tc>
          <w:tcPr>
            <w:tcW w:w="1011" w:type="pct"/>
            <w:shd w:val="clear" w:color="auto" w:fill="FBD4B4" w:themeFill="accent6" w:themeFillTint="66"/>
            <w:vAlign w:val="center"/>
            <w:tcPrChange w:id="246" w:author="Autor">
              <w:tcPr>
                <w:tcW w:w="1749" w:type="dxa"/>
                <w:shd w:val="clear" w:color="auto" w:fill="FBD4B4" w:themeFill="accent6" w:themeFillTint="66"/>
                <w:vAlign w:val="center"/>
              </w:tcPr>
            </w:tcPrChange>
          </w:tcPr>
          <w:p w14:paraId="471025BC" w14:textId="77777777" w:rsidR="00E811E8" w:rsidRPr="00E811E8" w:rsidRDefault="00E811E8" w:rsidP="00E811E8">
            <w:pPr>
              <w:keepNext/>
              <w:keepLines/>
              <w:jc w:val="center"/>
              <w:rPr>
                <w:ins w:id="247" w:author="Autor"/>
                <w:rFonts w:ascii="Calibri" w:eastAsia="Times New Roman" w:hAnsi="Calibri" w:cs="Calibri"/>
                <w:b/>
                <w:sz w:val="20"/>
                <w:szCs w:val="20"/>
                <w:lang w:eastAsia="en-US"/>
              </w:rPr>
            </w:pPr>
            <w:ins w:id="248" w:author="Autor">
              <w:r w:rsidRPr="00E811E8">
                <w:rPr>
                  <w:rFonts w:ascii="Calibri" w:eastAsia="Times New Roman" w:hAnsi="Calibri" w:cs="Calibri"/>
                  <w:b/>
                  <w:sz w:val="20"/>
                  <w:szCs w:val="20"/>
                  <w:lang w:eastAsia="en-US"/>
                </w:rPr>
                <w:t>Dátum účinnosti dokumentu</w:t>
              </w:r>
            </w:ins>
          </w:p>
        </w:tc>
      </w:tr>
      <w:tr w:rsidR="00E811E8" w:rsidRPr="00E811E8" w14:paraId="6D65D7EC" w14:textId="77777777" w:rsidTr="00193490">
        <w:trPr>
          <w:jc w:val="center"/>
          <w:ins w:id="249" w:author="Autor"/>
          <w:trPrChange w:id="250" w:author="Autor">
            <w:trPr>
              <w:jc w:val="center"/>
            </w:trPr>
          </w:trPrChange>
        </w:trPr>
        <w:tc>
          <w:tcPr>
            <w:tcW w:w="628" w:type="pct"/>
            <w:tcPrChange w:id="251" w:author="Autor">
              <w:tcPr>
                <w:tcW w:w="1087" w:type="dxa"/>
              </w:tcPr>
            </w:tcPrChange>
          </w:tcPr>
          <w:p w14:paraId="5F462921" w14:textId="77777777" w:rsidR="00E811E8" w:rsidRPr="00E811E8" w:rsidRDefault="00E811E8" w:rsidP="00E811E8">
            <w:pPr>
              <w:keepNext/>
              <w:keepLines/>
              <w:spacing w:before="60"/>
              <w:jc w:val="left"/>
              <w:rPr>
                <w:ins w:id="252" w:author="Autor"/>
                <w:rFonts w:ascii="Calibri" w:eastAsia="Times New Roman" w:hAnsi="Calibri" w:cs="Calibri"/>
                <w:bCs/>
                <w:sz w:val="20"/>
                <w:szCs w:val="20"/>
                <w:lang w:eastAsia="en-US"/>
              </w:rPr>
            </w:pPr>
            <w:ins w:id="253" w:author="Autor">
              <w:r w:rsidRPr="00E811E8">
                <w:rPr>
                  <w:rFonts w:ascii="Calibri" w:eastAsia="Times New Roman" w:hAnsi="Calibri" w:cs="Calibri"/>
                  <w:bCs/>
                  <w:sz w:val="20"/>
                  <w:szCs w:val="20"/>
                  <w:lang w:eastAsia="en-US"/>
                </w:rPr>
                <w:t>1</w:t>
              </w:r>
            </w:ins>
          </w:p>
        </w:tc>
        <w:tc>
          <w:tcPr>
            <w:tcW w:w="2323" w:type="pct"/>
            <w:tcPrChange w:id="254" w:author="Autor">
              <w:tcPr>
                <w:tcW w:w="4017" w:type="dxa"/>
              </w:tcPr>
            </w:tcPrChange>
          </w:tcPr>
          <w:p w14:paraId="21A4CB81" w14:textId="77777777" w:rsidR="00E811E8" w:rsidRPr="00E811E8" w:rsidRDefault="00E811E8" w:rsidP="00E811E8">
            <w:pPr>
              <w:keepNext/>
              <w:keepLines/>
              <w:jc w:val="left"/>
              <w:rPr>
                <w:ins w:id="255" w:author="Autor"/>
                <w:rFonts w:ascii="Calibri" w:eastAsia="Times New Roman" w:hAnsi="Calibri" w:cs="Calibri"/>
                <w:bCs/>
                <w:sz w:val="20"/>
                <w:szCs w:val="20"/>
                <w:lang w:eastAsia="en-US"/>
              </w:rPr>
            </w:pPr>
            <w:ins w:id="256" w:author="Autor">
              <w:r w:rsidRPr="00E811E8">
                <w:rPr>
                  <w:rFonts w:ascii="Calibri" w:eastAsia="Times New Roman" w:hAnsi="Calibri" w:cs="Calibri"/>
                  <w:bCs/>
                  <w:sz w:val="20"/>
                  <w:szCs w:val="20"/>
                  <w:lang w:eastAsia="en-US"/>
                </w:rPr>
                <w:t>Aktualizácia SR EŠIF, verzia 2.0 , zákon 357/2015 o finančnej kontrole a audite</w:t>
              </w:r>
            </w:ins>
          </w:p>
        </w:tc>
        <w:tc>
          <w:tcPr>
            <w:tcW w:w="1038" w:type="pct"/>
            <w:tcPrChange w:id="257" w:author="Autor">
              <w:tcPr>
                <w:tcW w:w="1795" w:type="dxa"/>
              </w:tcPr>
            </w:tcPrChange>
          </w:tcPr>
          <w:p w14:paraId="4A1FD8A6" w14:textId="77777777" w:rsidR="00E811E8" w:rsidRPr="00E811E8" w:rsidRDefault="00E811E8" w:rsidP="00E811E8">
            <w:pPr>
              <w:keepNext/>
              <w:keepLines/>
              <w:spacing w:before="60"/>
              <w:jc w:val="left"/>
              <w:rPr>
                <w:ins w:id="258" w:author="Autor"/>
                <w:rFonts w:ascii="Calibri" w:eastAsia="Times New Roman" w:hAnsi="Calibri" w:cs="Calibri"/>
                <w:bCs/>
                <w:sz w:val="20"/>
                <w:szCs w:val="20"/>
                <w:lang w:eastAsia="en-US"/>
              </w:rPr>
            </w:pPr>
            <w:ins w:id="259" w:author="Autor">
              <w:r w:rsidRPr="00E811E8">
                <w:rPr>
                  <w:rFonts w:ascii="Calibri" w:eastAsia="Times New Roman" w:hAnsi="Calibri" w:cs="Calibri"/>
                  <w:bCs/>
                  <w:sz w:val="20"/>
                  <w:szCs w:val="20"/>
                  <w:lang w:eastAsia="en-US"/>
                </w:rPr>
                <w:t>2.0</w:t>
              </w:r>
            </w:ins>
          </w:p>
        </w:tc>
        <w:tc>
          <w:tcPr>
            <w:tcW w:w="1011" w:type="pct"/>
            <w:tcPrChange w:id="260" w:author="Autor">
              <w:tcPr>
                <w:tcW w:w="1749" w:type="dxa"/>
              </w:tcPr>
            </w:tcPrChange>
          </w:tcPr>
          <w:p w14:paraId="42C72867" w14:textId="77777777" w:rsidR="00E811E8" w:rsidRPr="00E811E8" w:rsidRDefault="00E811E8" w:rsidP="00E811E8">
            <w:pPr>
              <w:keepNext/>
              <w:keepLines/>
              <w:spacing w:before="60"/>
              <w:jc w:val="left"/>
              <w:rPr>
                <w:ins w:id="261" w:author="Autor"/>
                <w:rFonts w:ascii="Calibri" w:eastAsia="Times New Roman" w:hAnsi="Calibri" w:cs="Calibri"/>
                <w:bCs/>
                <w:sz w:val="20"/>
                <w:szCs w:val="20"/>
                <w:lang w:eastAsia="en-US"/>
              </w:rPr>
            </w:pPr>
            <w:ins w:id="262" w:author="Autor">
              <w:r w:rsidRPr="00E811E8">
                <w:rPr>
                  <w:rFonts w:ascii="Calibri" w:eastAsia="Times New Roman" w:hAnsi="Calibri" w:cs="Calibri"/>
                  <w:bCs/>
                  <w:sz w:val="20"/>
                  <w:szCs w:val="20"/>
                  <w:lang w:eastAsia="en-US"/>
                </w:rPr>
                <w:t>1.2.2016</w:t>
              </w:r>
            </w:ins>
          </w:p>
        </w:tc>
      </w:tr>
      <w:tr w:rsidR="00E811E8" w:rsidRPr="00E811E8" w14:paraId="044723E0" w14:textId="77777777" w:rsidTr="00193490">
        <w:trPr>
          <w:jc w:val="center"/>
          <w:ins w:id="263" w:author="Autor"/>
          <w:trPrChange w:id="264" w:author="Autor">
            <w:trPr>
              <w:jc w:val="center"/>
            </w:trPr>
          </w:trPrChange>
        </w:trPr>
        <w:tc>
          <w:tcPr>
            <w:tcW w:w="628" w:type="pct"/>
            <w:tcPrChange w:id="265" w:author="Autor">
              <w:tcPr>
                <w:tcW w:w="1087" w:type="dxa"/>
              </w:tcPr>
            </w:tcPrChange>
          </w:tcPr>
          <w:p w14:paraId="77197723" w14:textId="77777777" w:rsidR="00E811E8" w:rsidRPr="00E811E8" w:rsidRDefault="00E811E8" w:rsidP="00E811E8">
            <w:pPr>
              <w:keepNext/>
              <w:keepLines/>
              <w:spacing w:before="60"/>
              <w:jc w:val="left"/>
              <w:rPr>
                <w:ins w:id="266" w:author="Autor"/>
                <w:rFonts w:ascii="Calibri" w:eastAsia="Times New Roman" w:hAnsi="Calibri" w:cs="Calibri"/>
                <w:bCs/>
                <w:sz w:val="20"/>
                <w:szCs w:val="20"/>
                <w:lang w:eastAsia="en-US"/>
              </w:rPr>
            </w:pPr>
            <w:ins w:id="267" w:author="Autor">
              <w:r w:rsidRPr="00E811E8">
                <w:rPr>
                  <w:rFonts w:ascii="Calibri" w:eastAsia="Times New Roman" w:hAnsi="Calibri" w:cs="Calibri"/>
                  <w:bCs/>
                  <w:sz w:val="20"/>
                  <w:szCs w:val="20"/>
                  <w:lang w:eastAsia="en-US"/>
                </w:rPr>
                <w:t>2</w:t>
              </w:r>
            </w:ins>
          </w:p>
        </w:tc>
        <w:tc>
          <w:tcPr>
            <w:tcW w:w="2323" w:type="pct"/>
            <w:tcPrChange w:id="268" w:author="Autor">
              <w:tcPr>
                <w:tcW w:w="4017" w:type="dxa"/>
              </w:tcPr>
            </w:tcPrChange>
          </w:tcPr>
          <w:p w14:paraId="26FC640A" w14:textId="77777777" w:rsidR="00E811E8" w:rsidRPr="00E811E8" w:rsidRDefault="00E811E8" w:rsidP="00E811E8">
            <w:pPr>
              <w:keepNext/>
              <w:keepLines/>
              <w:jc w:val="left"/>
              <w:rPr>
                <w:ins w:id="269" w:author="Autor"/>
                <w:rFonts w:ascii="Calibri" w:eastAsia="Times New Roman" w:hAnsi="Calibri" w:cs="Calibri"/>
                <w:bCs/>
                <w:sz w:val="20"/>
                <w:szCs w:val="20"/>
                <w:lang w:eastAsia="en-US"/>
              </w:rPr>
            </w:pPr>
            <w:ins w:id="270" w:author="Autor">
              <w:r w:rsidRPr="00E811E8">
                <w:rPr>
                  <w:rFonts w:ascii="Calibri" w:eastAsia="Times New Roman" w:hAnsi="Calibri" w:cs="Calibri"/>
                  <w:bCs/>
                  <w:sz w:val="20"/>
                  <w:szCs w:val="20"/>
                  <w:lang w:eastAsia="en-US"/>
                </w:rPr>
                <w:t>Aktualizácia Systému finančného riadenia 1.2, SR EŠIF, verzia 3.0, zákona 357/2015 o finančnej kontrole a audite</w:t>
              </w:r>
            </w:ins>
          </w:p>
        </w:tc>
        <w:tc>
          <w:tcPr>
            <w:tcW w:w="1038" w:type="pct"/>
            <w:tcPrChange w:id="271" w:author="Autor">
              <w:tcPr>
                <w:tcW w:w="1795" w:type="dxa"/>
              </w:tcPr>
            </w:tcPrChange>
          </w:tcPr>
          <w:p w14:paraId="3B96A3E2" w14:textId="77777777" w:rsidR="00E811E8" w:rsidRPr="00E811E8" w:rsidRDefault="00E811E8" w:rsidP="00E811E8">
            <w:pPr>
              <w:keepNext/>
              <w:keepLines/>
              <w:spacing w:before="60"/>
              <w:jc w:val="left"/>
              <w:rPr>
                <w:ins w:id="272" w:author="Autor"/>
                <w:rFonts w:ascii="Calibri" w:eastAsia="Times New Roman" w:hAnsi="Calibri" w:cs="Calibri"/>
                <w:bCs/>
                <w:sz w:val="20"/>
                <w:szCs w:val="20"/>
                <w:lang w:eastAsia="en-US"/>
              </w:rPr>
            </w:pPr>
            <w:ins w:id="273" w:author="Autor">
              <w:r w:rsidRPr="00E811E8">
                <w:rPr>
                  <w:rFonts w:ascii="Calibri" w:eastAsia="Times New Roman" w:hAnsi="Calibri" w:cs="Calibri"/>
                  <w:bCs/>
                  <w:sz w:val="20"/>
                  <w:szCs w:val="20"/>
                  <w:lang w:eastAsia="en-US"/>
                </w:rPr>
                <w:t>3.0</w:t>
              </w:r>
            </w:ins>
          </w:p>
        </w:tc>
        <w:tc>
          <w:tcPr>
            <w:tcW w:w="1011" w:type="pct"/>
            <w:tcPrChange w:id="274" w:author="Autor">
              <w:tcPr>
                <w:tcW w:w="1749" w:type="dxa"/>
              </w:tcPr>
            </w:tcPrChange>
          </w:tcPr>
          <w:p w14:paraId="1D19DD2F" w14:textId="77777777" w:rsidR="00E811E8" w:rsidRPr="00E811E8" w:rsidRDefault="00E811E8" w:rsidP="00E811E8">
            <w:pPr>
              <w:keepNext/>
              <w:keepLines/>
              <w:spacing w:before="60"/>
              <w:jc w:val="left"/>
              <w:rPr>
                <w:ins w:id="275" w:author="Autor"/>
                <w:rFonts w:ascii="Calibri" w:eastAsia="Times New Roman" w:hAnsi="Calibri" w:cs="Calibri"/>
                <w:bCs/>
                <w:sz w:val="20"/>
                <w:szCs w:val="20"/>
                <w:lang w:eastAsia="en-US"/>
              </w:rPr>
            </w:pPr>
            <w:ins w:id="276" w:author="Autor">
              <w:r w:rsidRPr="00E811E8">
                <w:rPr>
                  <w:rFonts w:ascii="Calibri" w:eastAsia="Times New Roman" w:hAnsi="Calibri" w:cs="Calibri"/>
                  <w:bCs/>
                  <w:sz w:val="20"/>
                  <w:szCs w:val="20"/>
                  <w:lang w:eastAsia="en-US"/>
                </w:rPr>
                <w:t>23.3.2016</w:t>
              </w:r>
            </w:ins>
          </w:p>
        </w:tc>
      </w:tr>
      <w:tr w:rsidR="00E811E8" w:rsidRPr="00E811E8" w14:paraId="527E492C" w14:textId="77777777" w:rsidTr="00193490">
        <w:trPr>
          <w:jc w:val="center"/>
          <w:ins w:id="277" w:author="Autor"/>
          <w:trPrChange w:id="278" w:author="Autor">
            <w:trPr>
              <w:jc w:val="center"/>
            </w:trPr>
          </w:trPrChange>
        </w:trPr>
        <w:tc>
          <w:tcPr>
            <w:tcW w:w="628" w:type="pct"/>
            <w:tcPrChange w:id="279" w:author="Autor">
              <w:tcPr>
                <w:tcW w:w="1087" w:type="dxa"/>
              </w:tcPr>
            </w:tcPrChange>
          </w:tcPr>
          <w:p w14:paraId="38380D03" w14:textId="77777777" w:rsidR="00E811E8" w:rsidRPr="00E811E8" w:rsidRDefault="00E811E8" w:rsidP="00E811E8">
            <w:pPr>
              <w:keepNext/>
              <w:keepLines/>
              <w:spacing w:before="60"/>
              <w:jc w:val="left"/>
              <w:rPr>
                <w:ins w:id="280" w:author="Autor"/>
                <w:rFonts w:ascii="Calibri" w:eastAsia="Times New Roman" w:hAnsi="Calibri" w:cs="Calibri"/>
                <w:bCs/>
                <w:sz w:val="18"/>
                <w:szCs w:val="18"/>
                <w:lang w:eastAsia="en-US"/>
              </w:rPr>
            </w:pPr>
            <w:ins w:id="281" w:author="Autor">
              <w:r w:rsidRPr="00E811E8">
                <w:rPr>
                  <w:rFonts w:ascii="Calibri" w:eastAsia="Times New Roman" w:hAnsi="Calibri" w:cs="Calibri"/>
                  <w:bCs/>
                  <w:sz w:val="18"/>
                  <w:szCs w:val="18"/>
                  <w:lang w:eastAsia="en-US"/>
                </w:rPr>
                <w:t>3</w:t>
              </w:r>
            </w:ins>
          </w:p>
        </w:tc>
        <w:tc>
          <w:tcPr>
            <w:tcW w:w="2323" w:type="pct"/>
            <w:tcPrChange w:id="282" w:author="Autor">
              <w:tcPr>
                <w:tcW w:w="4017" w:type="dxa"/>
              </w:tcPr>
            </w:tcPrChange>
          </w:tcPr>
          <w:p w14:paraId="5957EE40" w14:textId="77777777" w:rsidR="00E811E8" w:rsidRPr="00E811E8" w:rsidRDefault="00E811E8" w:rsidP="00E811E8">
            <w:pPr>
              <w:keepNext/>
              <w:keepLines/>
              <w:jc w:val="left"/>
              <w:rPr>
                <w:ins w:id="283" w:author="Autor"/>
                <w:rFonts w:ascii="Calibri" w:eastAsia="Times New Roman" w:hAnsi="Calibri" w:cs="Calibri"/>
                <w:bCs/>
                <w:sz w:val="18"/>
                <w:szCs w:val="18"/>
                <w:lang w:eastAsia="en-US"/>
              </w:rPr>
            </w:pPr>
            <w:ins w:id="284" w:author="Autor">
              <w:r w:rsidRPr="00E811E8">
                <w:rPr>
                  <w:rFonts w:ascii="Calibri" w:eastAsia="Times New Roman" w:hAnsi="Calibri" w:cs="Calibri"/>
                  <w:bCs/>
                  <w:sz w:val="20"/>
                  <w:szCs w:val="20"/>
                  <w:lang w:eastAsia="en-US"/>
                </w:rPr>
                <w:t xml:space="preserve">Aktualizácia SR EŠIF, verzia 4.0, zákon č. 343/2015 </w:t>
              </w:r>
              <w:proofErr w:type="spellStart"/>
              <w:r w:rsidRPr="00E811E8">
                <w:rPr>
                  <w:rFonts w:ascii="Calibri" w:eastAsia="Times New Roman" w:hAnsi="Calibri" w:cs="Calibri"/>
                  <w:bCs/>
                  <w:sz w:val="20"/>
                  <w:szCs w:val="20"/>
                  <w:lang w:eastAsia="en-US"/>
                </w:rPr>
                <w:t>Z.z</w:t>
              </w:r>
              <w:proofErr w:type="spellEnd"/>
              <w:r w:rsidRPr="00E811E8">
                <w:rPr>
                  <w:rFonts w:ascii="Calibri" w:eastAsia="Times New Roman" w:hAnsi="Calibri" w:cs="Calibri"/>
                  <w:bCs/>
                  <w:sz w:val="20"/>
                  <w:szCs w:val="20"/>
                  <w:lang w:eastAsia="en-US"/>
                </w:rPr>
                <w:t>. o VO, potreby RO OP TP</w:t>
              </w:r>
            </w:ins>
          </w:p>
        </w:tc>
        <w:tc>
          <w:tcPr>
            <w:tcW w:w="1038" w:type="pct"/>
            <w:tcPrChange w:id="285" w:author="Autor">
              <w:tcPr>
                <w:tcW w:w="1795" w:type="dxa"/>
              </w:tcPr>
            </w:tcPrChange>
          </w:tcPr>
          <w:p w14:paraId="1D5BF601" w14:textId="77777777" w:rsidR="00E811E8" w:rsidRPr="00E811E8" w:rsidRDefault="00E811E8" w:rsidP="00E811E8">
            <w:pPr>
              <w:keepNext/>
              <w:keepLines/>
              <w:spacing w:before="60"/>
              <w:jc w:val="left"/>
              <w:rPr>
                <w:ins w:id="286" w:author="Autor"/>
                <w:rFonts w:ascii="Calibri" w:eastAsia="Times New Roman" w:hAnsi="Calibri" w:cs="Calibri"/>
                <w:bCs/>
                <w:sz w:val="18"/>
                <w:szCs w:val="18"/>
                <w:lang w:eastAsia="en-US"/>
              </w:rPr>
            </w:pPr>
            <w:ins w:id="287" w:author="Autor">
              <w:r w:rsidRPr="00E811E8">
                <w:rPr>
                  <w:rFonts w:ascii="Calibri" w:eastAsia="Times New Roman" w:hAnsi="Calibri" w:cs="Calibri"/>
                  <w:bCs/>
                  <w:sz w:val="18"/>
                  <w:szCs w:val="18"/>
                  <w:lang w:eastAsia="en-US"/>
                </w:rPr>
                <w:t>4.0</w:t>
              </w:r>
            </w:ins>
          </w:p>
        </w:tc>
        <w:tc>
          <w:tcPr>
            <w:tcW w:w="1011" w:type="pct"/>
            <w:tcPrChange w:id="288" w:author="Autor">
              <w:tcPr>
                <w:tcW w:w="1749" w:type="dxa"/>
              </w:tcPr>
            </w:tcPrChange>
          </w:tcPr>
          <w:p w14:paraId="6BF9354A" w14:textId="77777777" w:rsidR="00E811E8" w:rsidRPr="00E811E8" w:rsidRDefault="00E811E8" w:rsidP="00E811E8">
            <w:pPr>
              <w:keepNext/>
              <w:keepLines/>
              <w:spacing w:before="60"/>
              <w:jc w:val="left"/>
              <w:rPr>
                <w:ins w:id="289" w:author="Autor"/>
                <w:rFonts w:ascii="Calibri" w:eastAsia="Times New Roman" w:hAnsi="Calibri" w:cs="Calibri"/>
                <w:bCs/>
                <w:sz w:val="18"/>
                <w:szCs w:val="18"/>
                <w:lang w:eastAsia="en-US"/>
              </w:rPr>
            </w:pPr>
            <w:ins w:id="290" w:author="Autor">
              <w:r w:rsidRPr="00E811E8">
                <w:rPr>
                  <w:rFonts w:ascii="Calibri" w:eastAsia="Times New Roman" w:hAnsi="Calibri" w:cs="Calibri"/>
                  <w:bCs/>
                  <w:sz w:val="18"/>
                  <w:szCs w:val="18"/>
                  <w:lang w:eastAsia="en-US"/>
                </w:rPr>
                <w:t>2.11.2016</w:t>
              </w:r>
            </w:ins>
          </w:p>
        </w:tc>
      </w:tr>
      <w:tr w:rsidR="00E811E8" w:rsidRPr="00E811E8" w14:paraId="3279A6FE" w14:textId="77777777" w:rsidTr="00193490">
        <w:trPr>
          <w:jc w:val="center"/>
          <w:ins w:id="291" w:author="Autor"/>
          <w:trPrChange w:id="292" w:author="Autor">
            <w:trPr>
              <w:jc w:val="center"/>
            </w:trPr>
          </w:trPrChange>
        </w:trPr>
        <w:tc>
          <w:tcPr>
            <w:tcW w:w="628" w:type="pct"/>
            <w:tcPrChange w:id="293" w:author="Autor">
              <w:tcPr>
                <w:tcW w:w="1087" w:type="dxa"/>
              </w:tcPr>
            </w:tcPrChange>
          </w:tcPr>
          <w:p w14:paraId="51CA0F66" w14:textId="77777777" w:rsidR="00E811E8" w:rsidRPr="00E811E8" w:rsidRDefault="00E811E8" w:rsidP="00E811E8">
            <w:pPr>
              <w:keepNext/>
              <w:keepLines/>
              <w:spacing w:before="60"/>
              <w:jc w:val="left"/>
              <w:rPr>
                <w:ins w:id="294" w:author="Autor"/>
                <w:rFonts w:ascii="Calibri" w:eastAsia="Times New Roman" w:hAnsi="Calibri" w:cs="Calibri"/>
                <w:bCs/>
                <w:sz w:val="18"/>
                <w:szCs w:val="18"/>
                <w:lang w:eastAsia="en-US"/>
              </w:rPr>
            </w:pPr>
            <w:ins w:id="295" w:author="Autor">
              <w:r w:rsidRPr="00E811E8">
                <w:rPr>
                  <w:rFonts w:ascii="Calibri" w:eastAsia="Times New Roman" w:hAnsi="Calibri" w:cs="Calibri"/>
                  <w:bCs/>
                  <w:sz w:val="18"/>
                  <w:szCs w:val="18"/>
                  <w:lang w:eastAsia="en-US"/>
                </w:rPr>
                <w:t>4</w:t>
              </w:r>
            </w:ins>
          </w:p>
        </w:tc>
        <w:tc>
          <w:tcPr>
            <w:tcW w:w="2323" w:type="pct"/>
            <w:tcPrChange w:id="296" w:author="Autor">
              <w:tcPr>
                <w:tcW w:w="4017" w:type="dxa"/>
              </w:tcPr>
            </w:tcPrChange>
          </w:tcPr>
          <w:p w14:paraId="4FBDA3E8" w14:textId="77777777" w:rsidR="00E811E8" w:rsidRPr="00E811E8" w:rsidRDefault="00E811E8" w:rsidP="00E811E8">
            <w:pPr>
              <w:keepNext/>
              <w:keepLines/>
              <w:jc w:val="left"/>
              <w:rPr>
                <w:ins w:id="297" w:author="Autor"/>
                <w:rFonts w:ascii="Calibri" w:eastAsia="Times New Roman" w:hAnsi="Calibri" w:cs="Calibri"/>
                <w:bCs/>
                <w:sz w:val="18"/>
                <w:szCs w:val="18"/>
                <w:lang w:eastAsia="en-US"/>
              </w:rPr>
            </w:pPr>
            <w:ins w:id="298" w:author="Autor">
              <w:r w:rsidRPr="00E811E8">
                <w:rPr>
                  <w:rFonts w:ascii="Calibri" w:eastAsia="Times New Roman" w:hAnsi="Calibri" w:cs="Calibri"/>
                  <w:bCs/>
                  <w:sz w:val="20"/>
                  <w:szCs w:val="20"/>
                  <w:lang w:eastAsia="en-US"/>
                </w:rPr>
                <w:t>Aktualizácia v zmysle potreby RO OP TP a zosúladenia s ďalšou riadiacou dokumentáciou</w:t>
              </w:r>
            </w:ins>
          </w:p>
        </w:tc>
        <w:tc>
          <w:tcPr>
            <w:tcW w:w="1038" w:type="pct"/>
            <w:tcPrChange w:id="299" w:author="Autor">
              <w:tcPr>
                <w:tcW w:w="1795" w:type="dxa"/>
              </w:tcPr>
            </w:tcPrChange>
          </w:tcPr>
          <w:p w14:paraId="3945CBAE" w14:textId="77777777" w:rsidR="00E811E8" w:rsidRPr="00E811E8" w:rsidRDefault="00E811E8" w:rsidP="00E811E8">
            <w:pPr>
              <w:keepNext/>
              <w:keepLines/>
              <w:spacing w:before="60"/>
              <w:jc w:val="left"/>
              <w:rPr>
                <w:ins w:id="300" w:author="Autor"/>
                <w:rFonts w:ascii="Calibri" w:eastAsia="Times New Roman" w:hAnsi="Calibri" w:cs="Calibri"/>
                <w:bCs/>
                <w:sz w:val="18"/>
                <w:szCs w:val="18"/>
                <w:lang w:eastAsia="en-US"/>
              </w:rPr>
            </w:pPr>
            <w:ins w:id="301" w:author="Autor">
              <w:r w:rsidRPr="00E811E8">
                <w:rPr>
                  <w:rFonts w:ascii="Calibri" w:eastAsia="Times New Roman" w:hAnsi="Calibri" w:cs="Calibri"/>
                  <w:bCs/>
                  <w:sz w:val="18"/>
                  <w:szCs w:val="18"/>
                  <w:lang w:eastAsia="en-US"/>
                </w:rPr>
                <w:t>5.0</w:t>
              </w:r>
            </w:ins>
          </w:p>
        </w:tc>
        <w:tc>
          <w:tcPr>
            <w:tcW w:w="1011" w:type="pct"/>
            <w:tcPrChange w:id="302" w:author="Autor">
              <w:tcPr>
                <w:tcW w:w="1749" w:type="dxa"/>
              </w:tcPr>
            </w:tcPrChange>
          </w:tcPr>
          <w:p w14:paraId="45A3A83B" w14:textId="77777777" w:rsidR="00E811E8" w:rsidRPr="00E811E8" w:rsidRDefault="00E811E8" w:rsidP="00E811E8">
            <w:pPr>
              <w:keepNext/>
              <w:keepLines/>
              <w:spacing w:before="60"/>
              <w:jc w:val="left"/>
              <w:rPr>
                <w:ins w:id="303" w:author="Autor"/>
                <w:rFonts w:ascii="Calibri" w:eastAsia="Times New Roman" w:hAnsi="Calibri" w:cs="Calibri"/>
                <w:bCs/>
                <w:sz w:val="18"/>
                <w:szCs w:val="18"/>
                <w:lang w:eastAsia="en-US"/>
              </w:rPr>
            </w:pPr>
            <w:ins w:id="304" w:author="Autor">
              <w:r w:rsidRPr="00E811E8">
                <w:rPr>
                  <w:rFonts w:ascii="Calibri" w:eastAsia="Times New Roman" w:hAnsi="Calibri" w:cs="Calibri"/>
                  <w:bCs/>
                  <w:sz w:val="18"/>
                  <w:szCs w:val="18"/>
                  <w:lang w:eastAsia="en-US"/>
                </w:rPr>
                <w:t>13.4.2017</w:t>
              </w:r>
            </w:ins>
          </w:p>
        </w:tc>
      </w:tr>
      <w:tr w:rsidR="00E811E8" w:rsidRPr="00E811E8" w14:paraId="3043461A" w14:textId="77777777" w:rsidTr="00193490">
        <w:trPr>
          <w:jc w:val="center"/>
          <w:ins w:id="305" w:author="Autor"/>
          <w:trPrChange w:id="306" w:author="Autor">
            <w:trPr>
              <w:jc w:val="center"/>
            </w:trPr>
          </w:trPrChange>
        </w:trPr>
        <w:tc>
          <w:tcPr>
            <w:tcW w:w="628" w:type="pct"/>
            <w:tcPrChange w:id="307" w:author="Autor">
              <w:tcPr>
                <w:tcW w:w="1087" w:type="dxa"/>
              </w:tcPr>
            </w:tcPrChange>
          </w:tcPr>
          <w:p w14:paraId="000823A9" w14:textId="77777777" w:rsidR="00E811E8" w:rsidRPr="00E811E8" w:rsidRDefault="00E811E8" w:rsidP="00E811E8">
            <w:pPr>
              <w:keepNext/>
              <w:keepLines/>
              <w:spacing w:before="60"/>
              <w:jc w:val="left"/>
              <w:rPr>
                <w:ins w:id="308" w:author="Autor"/>
                <w:rFonts w:ascii="Calibri" w:eastAsia="Times New Roman" w:hAnsi="Calibri" w:cs="Calibri"/>
                <w:bCs/>
                <w:sz w:val="18"/>
                <w:szCs w:val="18"/>
                <w:lang w:eastAsia="en-US"/>
              </w:rPr>
            </w:pPr>
            <w:ins w:id="309" w:author="Autor">
              <w:r w:rsidRPr="00E811E8">
                <w:rPr>
                  <w:rFonts w:ascii="Calibri" w:eastAsia="Times New Roman" w:hAnsi="Calibri" w:cs="Calibri"/>
                  <w:bCs/>
                  <w:sz w:val="18"/>
                  <w:szCs w:val="18"/>
                  <w:lang w:eastAsia="en-US"/>
                </w:rPr>
                <w:t>5</w:t>
              </w:r>
            </w:ins>
          </w:p>
        </w:tc>
        <w:tc>
          <w:tcPr>
            <w:tcW w:w="2323" w:type="pct"/>
            <w:tcPrChange w:id="310" w:author="Autor">
              <w:tcPr>
                <w:tcW w:w="4017" w:type="dxa"/>
              </w:tcPr>
            </w:tcPrChange>
          </w:tcPr>
          <w:p w14:paraId="534CC583" w14:textId="77777777" w:rsidR="00E811E8" w:rsidRPr="00E811E8" w:rsidRDefault="00E811E8" w:rsidP="00E811E8">
            <w:pPr>
              <w:keepNext/>
              <w:keepLines/>
              <w:jc w:val="left"/>
              <w:rPr>
                <w:ins w:id="311" w:author="Autor"/>
                <w:rFonts w:ascii="Calibri" w:eastAsia="Times New Roman" w:hAnsi="Calibri" w:cs="Calibri"/>
                <w:bCs/>
                <w:sz w:val="18"/>
                <w:szCs w:val="18"/>
                <w:lang w:eastAsia="en-US"/>
              </w:rPr>
            </w:pPr>
            <w:ins w:id="312" w:author="Autor">
              <w:r w:rsidRPr="00E811E8">
                <w:rPr>
                  <w:rFonts w:ascii="Calibri" w:eastAsia="Times New Roman" w:hAnsi="Calibri" w:cs="Calibri"/>
                  <w:bCs/>
                  <w:sz w:val="20"/>
                  <w:szCs w:val="20"/>
                  <w:lang w:eastAsia="en-US"/>
                </w:rPr>
                <w:t>Aktualizácia v zmysle potreby RO OP TP a zosúladenia s ďalšou riadiacou dokumentáciou</w:t>
              </w:r>
            </w:ins>
          </w:p>
        </w:tc>
        <w:tc>
          <w:tcPr>
            <w:tcW w:w="1038" w:type="pct"/>
            <w:tcPrChange w:id="313" w:author="Autor">
              <w:tcPr>
                <w:tcW w:w="1795" w:type="dxa"/>
              </w:tcPr>
            </w:tcPrChange>
          </w:tcPr>
          <w:p w14:paraId="4342187E" w14:textId="77777777" w:rsidR="00E811E8" w:rsidRPr="00E811E8" w:rsidRDefault="00E811E8" w:rsidP="00E811E8">
            <w:pPr>
              <w:keepNext/>
              <w:keepLines/>
              <w:spacing w:before="60"/>
              <w:jc w:val="left"/>
              <w:rPr>
                <w:ins w:id="314" w:author="Autor"/>
                <w:rFonts w:ascii="Calibri" w:eastAsia="Times New Roman" w:hAnsi="Calibri" w:cs="Calibri"/>
                <w:bCs/>
                <w:sz w:val="18"/>
                <w:szCs w:val="18"/>
                <w:lang w:eastAsia="en-US"/>
              </w:rPr>
            </w:pPr>
            <w:ins w:id="315" w:author="Autor">
              <w:r w:rsidRPr="00E811E8">
                <w:rPr>
                  <w:rFonts w:ascii="Calibri" w:eastAsia="Times New Roman" w:hAnsi="Calibri" w:cs="Calibri"/>
                  <w:bCs/>
                  <w:sz w:val="18"/>
                  <w:szCs w:val="18"/>
                  <w:lang w:eastAsia="en-US"/>
                </w:rPr>
                <w:t>6.0</w:t>
              </w:r>
            </w:ins>
          </w:p>
        </w:tc>
        <w:tc>
          <w:tcPr>
            <w:tcW w:w="1011" w:type="pct"/>
            <w:tcPrChange w:id="316" w:author="Autor">
              <w:tcPr>
                <w:tcW w:w="1749" w:type="dxa"/>
              </w:tcPr>
            </w:tcPrChange>
          </w:tcPr>
          <w:p w14:paraId="59B28272" w14:textId="77777777" w:rsidR="00E811E8" w:rsidRPr="00E811E8" w:rsidRDefault="00E811E8" w:rsidP="00E811E8">
            <w:pPr>
              <w:keepNext/>
              <w:keepLines/>
              <w:spacing w:before="60"/>
              <w:jc w:val="left"/>
              <w:rPr>
                <w:ins w:id="317" w:author="Autor"/>
                <w:rFonts w:ascii="Calibri" w:eastAsia="Times New Roman" w:hAnsi="Calibri" w:cs="Calibri"/>
                <w:bCs/>
                <w:sz w:val="18"/>
                <w:szCs w:val="18"/>
                <w:lang w:eastAsia="en-US"/>
              </w:rPr>
            </w:pPr>
            <w:ins w:id="318" w:author="Autor">
              <w:r w:rsidRPr="00E811E8">
                <w:rPr>
                  <w:rFonts w:ascii="Calibri" w:eastAsia="Times New Roman" w:hAnsi="Calibri" w:cs="Calibri"/>
                  <w:bCs/>
                  <w:sz w:val="18"/>
                  <w:szCs w:val="18"/>
                  <w:lang w:eastAsia="en-US"/>
                </w:rPr>
                <w:t>28.6.2017</w:t>
              </w:r>
            </w:ins>
          </w:p>
        </w:tc>
      </w:tr>
      <w:tr w:rsidR="00E811E8" w:rsidRPr="00E811E8" w14:paraId="4ACD8129" w14:textId="77777777" w:rsidTr="00193490">
        <w:trPr>
          <w:jc w:val="center"/>
          <w:ins w:id="319" w:author="Autor"/>
          <w:trPrChange w:id="320" w:author="Autor">
            <w:trPr>
              <w:jc w:val="center"/>
            </w:trPr>
          </w:trPrChange>
        </w:trPr>
        <w:tc>
          <w:tcPr>
            <w:tcW w:w="628" w:type="pct"/>
            <w:tcPrChange w:id="321" w:author="Autor">
              <w:tcPr>
                <w:tcW w:w="1087" w:type="dxa"/>
              </w:tcPr>
            </w:tcPrChange>
          </w:tcPr>
          <w:p w14:paraId="1FE5227F" w14:textId="77777777" w:rsidR="00E811E8" w:rsidRPr="00E811E8" w:rsidRDefault="00E811E8" w:rsidP="00E811E8">
            <w:pPr>
              <w:keepNext/>
              <w:keepLines/>
              <w:spacing w:before="60"/>
              <w:jc w:val="left"/>
              <w:rPr>
                <w:ins w:id="322" w:author="Autor"/>
                <w:rFonts w:ascii="Calibri" w:eastAsia="Times New Roman" w:hAnsi="Calibri" w:cs="Calibri"/>
                <w:bCs/>
                <w:sz w:val="18"/>
                <w:szCs w:val="18"/>
                <w:lang w:eastAsia="en-US"/>
              </w:rPr>
            </w:pPr>
            <w:ins w:id="323" w:author="Autor">
              <w:r w:rsidRPr="00E811E8">
                <w:rPr>
                  <w:rFonts w:ascii="Calibri" w:eastAsia="Times New Roman" w:hAnsi="Calibri" w:cs="Calibri"/>
                  <w:bCs/>
                  <w:sz w:val="18"/>
                  <w:szCs w:val="18"/>
                  <w:lang w:eastAsia="en-US"/>
                </w:rPr>
                <w:t>6</w:t>
              </w:r>
            </w:ins>
          </w:p>
        </w:tc>
        <w:tc>
          <w:tcPr>
            <w:tcW w:w="2323" w:type="pct"/>
            <w:tcPrChange w:id="324" w:author="Autor">
              <w:tcPr>
                <w:tcW w:w="4017" w:type="dxa"/>
              </w:tcPr>
            </w:tcPrChange>
          </w:tcPr>
          <w:p w14:paraId="34692DD1" w14:textId="77777777" w:rsidR="00E811E8" w:rsidRPr="00E811E8" w:rsidRDefault="00E811E8" w:rsidP="00E811E8">
            <w:pPr>
              <w:keepNext/>
              <w:keepLines/>
              <w:jc w:val="left"/>
              <w:rPr>
                <w:ins w:id="325" w:author="Autor"/>
                <w:rFonts w:ascii="Calibri" w:eastAsia="Times New Roman" w:hAnsi="Calibri" w:cs="Calibri"/>
                <w:bCs/>
                <w:sz w:val="18"/>
                <w:szCs w:val="18"/>
                <w:lang w:eastAsia="en-US"/>
              </w:rPr>
            </w:pPr>
            <w:ins w:id="326" w:author="Autor">
              <w:r w:rsidRPr="00E811E8">
                <w:rPr>
                  <w:rFonts w:ascii="Calibri" w:eastAsia="Times New Roman" w:hAnsi="Calibri" w:cs="Calibri"/>
                  <w:bCs/>
                  <w:sz w:val="20"/>
                  <w:szCs w:val="20"/>
                  <w:lang w:eastAsia="en-US"/>
                </w:rPr>
                <w:t>Aktualizácia v zmysle potreby RO OP TP, certifikačných overovaní a auditov</w:t>
              </w:r>
            </w:ins>
          </w:p>
        </w:tc>
        <w:tc>
          <w:tcPr>
            <w:tcW w:w="1038" w:type="pct"/>
            <w:tcPrChange w:id="327" w:author="Autor">
              <w:tcPr>
                <w:tcW w:w="1795" w:type="dxa"/>
              </w:tcPr>
            </w:tcPrChange>
          </w:tcPr>
          <w:p w14:paraId="420F6FEF" w14:textId="77777777" w:rsidR="00E811E8" w:rsidRPr="00E811E8" w:rsidRDefault="00E811E8" w:rsidP="00E811E8">
            <w:pPr>
              <w:keepNext/>
              <w:keepLines/>
              <w:spacing w:before="60"/>
              <w:jc w:val="left"/>
              <w:rPr>
                <w:ins w:id="328" w:author="Autor"/>
                <w:rFonts w:ascii="Calibri" w:eastAsia="Times New Roman" w:hAnsi="Calibri" w:cs="Calibri"/>
                <w:bCs/>
                <w:sz w:val="18"/>
                <w:szCs w:val="18"/>
                <w:lang w:eastAsia="en-US"/>
              </w:rPr>
            </w:pPr>
            <w:ins w:id="329" w:author="Autor">
              <w:r w:rsidRPr="00E811E8">
                <w:rPr>
                  <w:rFonts w:ascii="Calibri" w:eastAsia="Times New Roman" w:hAnsi="Calibri" w:cs="Calibri"/>
                  <w:bCs/>
                  <w:sz w:val="18"/>
                  <w:szCs w:val="18"/>
                  <w:lang w:eastAsia="en-US"/>
                </w:rPr>
                <w:t>7.0</w:t>
              </w:r>
            </w:ins>
          </w:p>
        </w:tc>
        <w:tc>
          <w:tcPr>
            <w:tcW w:w="1011" w:type="pct"/>
            <w:tcPrChange w:id="330" w:author="Autor">
              <w:tcPr>
                <w:tcW w:w="1749" w:type="dxa"/>
              </w:tcPr>
            </w:tcPrChange>
          </w:tcPr>
          <w:p w14:paraId="654608D3" w14:textId="77777777" w:rsidR="00E811E8" w:rsidRPr="00E811E8" w:rsidRDefault="00E811E8" w:rsidP="00E811E8">
            <w:pPr>
              <w:keepNext/>
              <w:keepLines/>
              <w:spacing w:before="60"/>
              <w:jc w:val="left"/>
              <w:rPr>
                <w:ins w:id="331" w:author="Autor"/>
                <w:rFonts w:ascii="Calibri" w:eastAsia="Times New Roman" w:hAnsi="Calibri" w:cs="Calibri"/>
                <w:bCs/>
                <w:sz w:val="18"/>
                <w:szCs w:val="18"/>
                <w:lang w:eastAsia="en-US"/>
              </w:rPr>
            </w:pPr>
            <w:ins w:id="332" w:author="Autor">
              <w:r w:rsidRPr="00E811E8">
                <w:rPr>
                  <w:rFonts w:ascii="Calibri" w:eastAsia="Times New Roman" w:hAnsi="Calibri" w:cs="Calibri"/>
                  <w:bCs/>
                  <w:sz w:val="18"/>
                  <w:szCs w:val="18"/>
                  <w:lang w:eastAsia="en-US"/>
                </w:rPr>
                <w:t>25.8.2017</w:t>
              </w:r>
            </w:ins>
          </w:p>
        </w:tc>
      </w:tr>
      <w:tr w:rsidR="00E811E8" w:rsidRPr="00E811E8" w14:paraId="5228C4DC" w14:textId="77777777" w:rsidTr="00193490">
        <w:trPr>
          <w:jc w:val="center"/>
          <w:ins w:id="333" w:author="Autor"/>
          <w:trPrChange w:id="334" w:author="Autor">
            <w:trPr>
              <w:jc w:val="center"/>
            </w:trPr>
          </w:trPrChange>
        </w:trPr>
        <w:tc>
          <w:tcPr>
            <w:tcW w:w="628" w:type="pct"/>
            <w:tcPrChange w:id="335" w:author="Autor">
              <w:tcPr>
                <w:tcW w:w="1087" w:type="dxa"/>
              </w:tcPr>
            </w:tcPrChange>
          </w:tcPr>
          <w:p w14:paraId="48E0DB0F" w14:textId="77777777" w:rsidR="00E811E8" w:rsidRPr="00E811E8" w:rsidRDefault="00E811E8" w:rsidP="00E811E8">
            <w:pPr>
              <w:keepNext/>
              <w:keepLines/>
              <w:spacing w:before="60"/>
              <w:rPr>
                <w:ins w:id="336" w:author="Autor"/>
                <w:rFonts w:ascii="Calibri" w:eastAsia="Times New Roman" w:hAnsi="Calibri" w:cs="Calibri"/>
                <w:bCs/>
                <w:sz w:val="18"/>
                <w:szCs w:val="18"/>
                <w:lang w:eastAsia="en-US"/>
              </w:rPr>
            </w:pPr>
            <w:ins w:id="337" w:author="Autor">
              <w:r w:rsidRPr="00E811E8">
                <w:rPr>
                  <w:rFonts w:ascii="Calibri" w:eastAsia="Times New Roman" w:hAnsi="Calibri" w:cs="Calibri"/>
                  <w:bCs/>
                  <w:sz w:val="18"/>
                  <w:szCs w:val="18"/>
                  <w:lang w:eastAsia="en-US"/>
                </w:rPr>
                <w:t>7</w:t>
              </w:r>
            </w:ins>
          </w:p>
        </w:tc>
        <w:tc>
          <w:tcPr>
            <w:tcW w:w="2323" w:type="pct"/>
            <w:tcPrChange w:id="338" w:author="Autor">
              <w:tcPr>
                <w:tcW w:w="4017" w:type="dxa"/>
              </w:tcPr>
            </w:tcPrChange>
          </w:tcPr>
          <w:p w14:paraId="7540AE21" w14:textId="77777777" w:rsidR="00E811E8" w:rsidRPr="00E811E8" w:rsidRDefault="00E811E8" w:rsidP="00E811E8">
            <w:pPr>
              <w:keepNext/>
              <w:keepLines/>
              <w:jc w:val="left"/>
              <w:rPr>
                <w:ins w:id="339" w:author="Autor"/>
                <w:rFonts w:ascii="Calibri" w:eastAsia="Times New Roman" w:hAnsi="Calibri" w:cs="Calibri"/>
                <w:bCs/>
                <w:sz w:val="18"/>
                <w:szCs w:val="18"/>
                <w:lang w:eastAsia="en-US"/>
              </w:rPr>
            </w:pPr>
            <w:ins w:id="340" w:author="Autor">
              <w:r w:rsidRPr="00E811E8">
                <w:rPr>
                  <w:rFonts w:ascii="Calibri" w:eastAsia="Times New Roman" w:hAnsi="Calibri" w:cs="Calibri"/>
                  <w:bCs/>
                  <w:sz w:val="20"/>
                  <w:szCs w:val="20"/>
                  <w:lang w:eastAsia="en-US"/>
                </w:rPr>
                <w:t>Aktualizácia v zmysle potreby RO OP TP, aktualizácie vzorov CKO</w:t>
              </w:r>
            </w:ins>
          </w:p>
        </w:tc>
        <w:tc>
          <w:tcPr>
            <w:tcW w:w="1038" w:type="pct"/>
            <w:tcPrChange w:id="341" w:author="Autor">
              <w:tcPr>
                <w:tcW w:w="1795" w:type="dxa"/>
              </w:tcPr>
            </w:tcPrChange>
          </w:tcPr>
          <w:p w14:paraId="4D652677" w14:textId="77777777" w:rsidR="00E811E8" w:rsidRPr="00E811E8" w:rsidRDefault="00E811E8" w:rsidP="00E811E8">
            <w:pPr>
              <w:keepNext/>
              <w:keepLines/>
              <w:spacing w:before="60"/>
              <w:jc w:val="left"/>
              <w:rPr>
                <w:ins w:id="342" w:author="Autor"/>
                <w:rFonts w:ascii="Calibri" w:eastAsia="Times New Roman" w:hAnsi="Calibri" w:cs="Calibri"/>
                <w:bCs/>
                <w:sz w:val="18"/>
                <w:szCs w:val="18"/>
                <w:lang w:eastAsia="en-US"/>
              </w:rPr>
            </w:pPr>
            <w:ins w:id="343" w:author="Autor">
              <w:r w:rsidRPr="00E811E8">
                <w:rPr>
                  <w:rFonts w:ascii="Calibri" w:eastAsia="Times New Roman" w:hAnsi="Calibri" w:cs="Calibri"/>
                  <w:bCs/>
                  <w:sz w:val="18"/>
                  <w:szCs w:val="18"/>
                  <w:lang w:eastAsia="en-US"/>
                </w:rPr>
                <w:t>8.0</w:t>
              </w:r>
            </w:ins>
          </w:p>
        </w:tc>
        <w:tc>
          <w:tcPr>
            <w:tcW w:w="1011" w:type="pct"/>
            <w:tcPrChange w:id="344" w:author="Autor">
              <w:tcPr>
                <w:tcW w:w="1749" w:type="dxa"/>
              </w:tcPr>
            </w:tcPrChange>
          </w:tcPr>
          <w:p w14:paraId="3C819473" w14:textId="77777777" w:rsidR="00E811E8" w:rsidRPr="00E811E8" w:rsidRDefault="00E811E8" w:rsidP="00E811E8">
            <w:pPr>
              <w:keepNext/>
              <w:keepLines/>
              <w:spacing w:before="60"/>
              <w:jc w:val="left"/>
              <w:rPr>
                <w:ins w:id="345" w:author="Autor"/>
                <w:rFonts w:ascii="Calibri" w:eastAsia="Times New Roman" w:hAnsi="Calibri" w:cs="Calibri"/>
                <w:bCs/>
                <w:sz w:val="18"/>
                <w:szCs w:val="18"/>
                <w:lang w:eastAsia="en-US"/>
              </w:rPr>
            </w:pPr>
            <w:ins w:id="346" w:author="Autor">
              <w:r w:rsidRPr="00E811E8">
                <w:rPr>
                  <w:rFonts w:ascii="Calibri" w:eastAsia="Times New Roman" w:hAnsi="Calibri" w:cs="Calibri"/>
                  <w:bCs/>
                  <w:sz w:val="18"/>
                  <w:szCs w:val="18"/>
                  <w:lang w:eastAsia="en-US"/>
                </w:rPr>
                <w:t>19.2.2018</w:t>
              </w:r>
            </w:ins>
          </w:p>
        </w:tc>
      </w:tr>
      <w:tr w:rsidR="00E811E8" w:rsidRPr="00E811E8" w14:paraId="1F744B58" w14:textId="77777777" w:rsidTr="00193490">
        <w:trPr>
          <w:jc w:val="center"/>
          <w:ins w:id="347" w:author="Autor"/>
          <w:trPrChange w:id="348" w:author="Autor">
            <w:trPr>
              <w:jc w:val="center"/>
            </w:trPr>
          </w:trPrChange>
        </w:trPr>
        <w:tc>
          <w:tcPr>
            <w:tcW w:w="628" w:type="pct"/>
            <w:tcPrChange w:id="349" w:author="Autor">
              <w:tcPr>
                <w:tcW w:w="1087" w:type="dxa"/>
              </w:tcPr>
            </w:tcPrChange>
          </w:tcPr>
          <w:p w14:paraId="011517E6" w14:textId="77777777" w:rsidR="00E811E8" w:rsidRPr="00E811E8" w:rsidRDefault="00E811E8" w:rsidP="00E811E8">
            <w:pPr>
              <w:keepNext/>
              <w:keepLines/>
              <w:spacing w:before="60"/>
              <w:jc w:val="left"/>
              <w:rPr>
                <w:ins w:id="350" w:author="Autor"/>
                <w:rFonts w:ascii="Calibri" w:eastAsia="Times New Roman" w:hAnsi="Calibri" w:cs="Calibri"/>
                <w:bCs/>
                <w:sz w:val="18"/>
                <w:szCs w:val="18"/>
                <w:lang w:eastAsia="en-US"/>
              </w:rPr>
            </w:pPr>
            <w:ins w:id="351" w:author="Autor">
              <w:r w:rsidRPr="00E811E8">
                <w:rPr>
                  <w:rFonts w:ascii="Calibri" w:eastAsia="Times New Roman" w:hAnsi="Calibri" w:cs="Calibri"/>
                  <w:bCs/>
                  <w:sz w:val="18"/>
                  <w:szCs w:val="18"/>
                  <w:lang w:eastAsia="en-US"/>
                </w:rPr>
                <w:t>8</w:t>
              </w:r>
            </w:ins>
          </w:p>
        </w:tc>
        <w:tc>
          <w:tcPr>
            <w:tcW w:w="2323" w:type="pct"/>
            <w:tcPrChange w:id="352" w:author="Autor">
              <w:tcPr>
                <w:tcW w:w="4017" w:type="dxa"/>
              </w:tcPr>
            </w:tcPrChange>
          </w:tcPr>
          <w:p w14:paraId="21427C38" w14:textId="77777777" w:rsidR="00E811E8" w:rsidRPr="00E811E8" w:rsidRDefault="00E811E8" w:rsidP="00E811E8">
            <w:pPr>
              <w:keepNext/>
              <w:keepLines/>
              <w:jc w:val="left"/>
              <w:rPr>
                <w:ins w:id="353" w:author="Autor"/>
                <w:rFonts w:ascii="Calibri" w:eastAsia="Times New Roman" w:hAnsi="Calibri" w:cs="Calibri"/>
                <w:bCs/>
                <w:sz w:val="18"/>
                <w:szCs w:val="18"/>
                <w:highlight w:val="yellow"/>
                <w:lang w:eastAsia="en-US"/>
              </w:rPr>
            </w:pPr>
            <w:ins w:id="354" w:author="Autor">
              <w:r w:rsidRPr="00E811E8">
                <w:rPr>
                  <w:rFonts w:ascii="Calibri" w:eastAsia="Times New Roman" w:hAnsi="Calibri" w:cs="Calibri"/>
                  <w:bCs/>
                  <w:sz w:val="20"/>
                  <w:szCs w:val="20"/>
                  <w:lang w:eastAsia="en-US"/>
                </w:rPr>
                <w:t>Aktualizácia Systému finančného riadenia 2.0, aktualizácia v zmysle potreby RO OP TP a zosúladenia s ďalšou riadiacou dokumentáciou</w:t>
              </w:r>
            </w:ins>
          </w:p>
        </w:tc>
        <w:tc>
          <w:tcPr>
            <w:tcW w:w="1038" w:type="pct"/>
            <w:tcPrChange w:id="355" w:author="Autor">
              <w:tcPr>
                <w:tcW w:w="1795" w:type="dxa"/>
              </w:tcPr>
            </w:tcPrChange>
          </w:tcPr>
          <w:p w14:paraId="0EA42386" w14:textId="77777777" w:rsidR="00E811E8" w:rsidRPr="00E811E8" w:rsidRDefault="00E811E8" w:rsidP="00E811E8">
            <w:pPr>
              <w:keepNext/>
              <w:keepLines/>
              <w:spacing w:before="60"/>
              <w:jc w:val="left"/>
              <w:rPr>
                <w:ins w:id="356" w:author="Autor"/>
                <w:rFonts w:ascii="Calibri" w:eastAsia="Times New Roman" w:hAnsi="Calibri" w:cs="Calibri"/>
                <w:bCs/>
                <w:sz w:val="18"/>
                <w:szCs w:val="18"/>
                <w:lang w:eastAsia="en-US"/>
              </w:rPr>
            </w:pPr>
            <w:ins w:id="357" w:author="Autor">
              <w:r w:rsidRPr="00E811E8">
                <w:rPr>
                  <w:rFonts w:ascii="Calibri" w:eastAsia="Times New Roman" w:hAnsi="Calibri" w:cs="Calibri"/>
                  <w:bCs/>
                  <w:sz w:val="18"/>
                  <w:szCs w:val="18"/>
                  <w:lang w:eastAsia="en-US"/>
                </w:rPr>
                <w:t>9.0</w:t>
              </w:r>
            </w:ins>
          </w:p>
        </w:tc>
        <w:tc>
          <w:tcPr>
            <w:tcW w:w="1011" w:type="pct"/>
            <w:tcPrChange w:id="358" w:author="Autor">
              <w:tcPr>
                <w:tcW w:w="1749" w:type="dxa"/>
              </w:tcPr>
            </w:tcPrChange>
          </w:tcPr>
          <w:p w14:paraId="49F38CFB" w14:textId="77777777" w:rsidR="00E811E8" w:rsidRPr="00E811E8" w:rsidRDefault="00E811E8" w:rsidP="00E811E8">
            <w:pPr>
              <w:keepNext/>
              <w:keepLines/>
              <w:spacing w:before="60"/>
              <w:jc w:val="left"/>
              <w:rPr>
                <w:ins w:id="359" w:author="Autor"/>
                <w:rFonts w:ascii="Calibri" w:eastAsia="Times New Roman" w:hAnsi="Calibri" w:cs="Calibri"/>
                <w:bCs/>
                <w:sz w:val="18"/>
                <w:szCs w:val="18"/>
                <w:lang w:eastAsia="en-US"/>
              </w:rPr>
            </w:pPr>
            <w:ins w:id="360" w:author="Autor">
              <w:r w:rsidRPr="00193490">
                <w:rPr>
                  <w:rFonts w:ascii="Calibri" w:eastAsia="Times New Roman" w:hAnsi="Calibri" w:cs="Calibri"/>
                  <w:bCs/>
                  <w:sz w:val="18"/>
                  <w:szCs w:val="18"/>
                  <w:lang w:eastAsia="en-US"/>
                  <w:rPrChange w:id="361" w:author="Autor">
                    <w:rPr>
                      <w:rFonts w:ascii="Calibri" w:eastAsia="Times New Roman" w:hAnsi="Calibri" w:cs="Calibri"/>
                      <w:bCs/>
                      <w:sz w:val="18"/>
                      <w:szCs w:val="18"/>
                      <w:highlight w:val="yellow"/>
                      <w:lang w:eastAsia="en-US"/>
                    </w:rPr>
                  </w:rPrChange>
                </w:rPr>
                <w:t>1.5.2018</w:t>
              </w:r>
            </w:ins>
          </w:p>
        </w:tc>
      </w:tr>
    </w:tbl>
    <w:p w14:paraId="5119558E" w14:textId="77777777" w:rsidR="00E811E8" w:rsidRDefault="00E811E8" w:rsidP="00193490">
      <w:pPr>
        <w:keepNext/>
        <w:keepLines/>
        <w:spacing w:before="360" w:after="120"/>
        <w:jc w:val="center"/>
        <w:rPr>
          <w:ins w:id="362" w:author="Autor"/>
          <w:rFonts w:ascii="Calibri" w:eastAsia="Times New Roman" w:hAnsi="Calibri" w:cs="Calibri"/>
          <w:b/>
          <w:sz w:val="28"/>
          <w:szCs w:val="28"/>
          <w:lang w:eastAsia="en-US"/>
        </w:rPr>
        <w:pPrChange w:id="363" w:author="Autor">
          <w:pPr/>
        </w:pPrChange>
      </w:pPr>
    </w:p>
    <w:p w14:paraId="36A44F27" w14:textId="77777777" w:rsidR="00E811E8" w:rsidRPr="00193490" w:rsidRDefault="00E811E8" w:rsidP="00193490">
      <w:pPr>
        <w:keepNext/>
        <w:keepLines/>
        <w:spacing w:before="360" w:after="120"/>
        <w:rPr>
          <w:ins w:id="364" w:author="Autor"/>
          <w:rFonts w:ascii="Calibri" w:eastAsia="Times New Roman" w:hAnsi="Calibri" w:cs="Calibri"/>
          <w:b/>
          <w:sz w:val="28"/>
          <w:szCs w:val="28"/>
          <w:lang w:eastAsia="en-US"/>
          <w:rPrChange w:id="365" w:author="Autor">
            <w:rPr>
              <w:ins w:id="366" w:author="Autor"/>
              <w:rFonts w:ascii="Calibri" w:hAnsi="Calibri"/>
            </w:rPr>
          </w:rPrChange>
        </w:rPr>
        <w:sectPr w:rsidR="00E811E8" w:rsidRPr="00193490" w:rsidSect="003027C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Change w:id="369" w:author="Autor">
          <w:pPr/>
        </w:pPrChange>
      </w:pPr>
    </w:p>
    <w:p w14:paraId="3E518F5B" w14:textId="781DA260" w:rsidR="00375F6A" w:rsidRDefault="00375F6A" w:rsidP="00E42172">
      <w:pPr>
        <w:rPr>
          <w:rFonts w:ascii="Calibri" w:hAnsi="Calibri"/>
        </w:rPr>
      </w:pPr>
    </w:p>
    <w:p w14:paraId="59F55FB6" w14:textId="77777777" w:rsidR="00EC178D" w:rsidRPr="00C32732" w:rsidRDefault="00EC178D" w:rsidP="00E42172">
      <w:pPr>
        <w:rPr>
          <w:rFonts w:ascii="Calibri" w:hAnsi="Calibri"/>
        </w:rPr>
      </w:pPr>
    </w:p>
    <w:p w14:paraId="3565B829" w14:textId="77777777" w:rsidR="00375F6A" w:rsidRPr="00C32732" w:rsidRDefault="00375F6A" w:rsidP="00E42172">
      <w:pPr>
        <w:rPr>
          <w:rFonts w:ascii="Calibri" w:hAnsi="Calibri"/>
        </w:rPr>
      </w:pPr>
    </w:p>
    <w:p w14:paraId="1A56DE14" w14:textId="77777777" w:rsidR="00375F6A" w:rsidRPr="00C32732" w:rsidRDefault="00375F6A" w:rsidP="00E42172">
      <w:pPr>
        <w:rPr>
          <w:rFonts w:ascii="Calibri" w:hAnsi="Calibri"/>
        </w:rPr>
      </w:pPr>
    </w:p>
    <w:p w14:paraId="11926F4C" w14:textId="77777777" w:rsidR="00375F6A" w:rsidRPr="00C32732" w:rsidRDefault="00375F6A" w:rsidP="00E42172">
      <w:pPr>
        <w:rPr>
          <w:rFonts w:ascii="Calibri" w:hAnsi="Calibri"/>
        </w:rPr>
      </w:pPr>
    </w:p>
    <w:p w14:paraId="39C47BC5" w14:textId="77777777" w:rsidR="00375F6A" w:rsidRPr="00C32732" w:rsidRDefault="00375F6A" w:rsidP="00E42172">
      <w:pPr>
        <w:rPr>
          <w:rFonts w:ascii="Calibri" w:hAnsi="Calibri"/>
        </w:rPr>
      </w:pPr>
    </w:p>
    <w:p w14:paraId="41CD0125" w14:textId="77777777" w:rsidR="00375F6A" w:rsidRPr="00C32732" w:rsidRDefault="00375F6A" w:rsidP="00E42172">
      <w:pPr>
        <w:rPr>
          <w:rFonts w:ascii="Calibri" w:hAnsi="Calibri"/>
        </w:rPr>
      </w:pPr>
    </w:p>
    <w:p w14:paraId="70B1B457" w14:textId="77777777" w:rsidR="00375F6A" w:rsidRPr="00C32732" w:rsidRDefault="00375F6A" w:rsidP="00E42172">
      <w:pPr>
        <w:rPr>
          <w:rFonts w:ascii="Calibri" w:hAnsi="Calibri"/>
        </w:rPr>
      </w:pPr>
    </w:p>
    <w:p w14:paraId="6C606DE1" w14:textId="77777777" w:rsidR="00375F6A" w:rsidRPr="00C32732" w:rsidRDefault="00375F6A" w:rsidP="00E42172">
      <w:pPr>
        <w:rPr>
          <w:rFonts w:ascii="Calibri" w:hAnsi="Calibri"/>
        </w:rPr>
      </w:pPr>
    </w:p>
    <w:p w14:paraId="4A644FBE" w14:textId="77777777" w:rsidR="00375F6A" w:rsidRPr="00C32732" w:rsidRDefault="00375F6A" w:rsidP="00E42172">
      <w:pPr>
        <w:rPr>
          <w:rFonts w:ascii="Calibri" w:hAnsi="Calibri"/>
        </w:rPr>
      </w:pPr>
    </w:p>
    <w:p w14:paraId="0554015F" w14:textId="77777777" w:rsidR="00375F6A" w:rsidRPr="00C32732" w:rsidRDefault="00375F6A" w:rsidP="00E42172">
      <w:pPr>
        <w:rPr>
          <w:rFonts w:ascii="Calibri" w:hAnsi="Calibri"/>
        </w:rPr>
      </w:pPr>
    </w:p>
    <w:p w14:paraId="02C548B8" w14:textId="77777777" w:rsidR="00375F6A" w:rsidRPr="00C32732" w:rsidRDefault="00375F6A" w:rsidP="00E42172">
      <w:pPr>
        <w:rPr>
          <w:rFonts w:ascii="Calibri" w:hAnsi="Calibri"/>
        </w:rPr>
      </w:pPr>
    </w:p>
    <w:p w14:paraId="65837EF4" w14:textId="77777777" w:rsidR="00375F6A" w:rsidRPr="00C32732" w:rsidRDefault="00375F6A" w:rsidP="00E42172">
      <w:pPr>
        <w:rPr>
          <w:rFonts w:ascii="Calibri" w:hAnsi="Calibri"/>
        </w:rPr>
      </w:pPr>
    </w:p>
    <w:p w14:paraId="00AA34C2" w14:textId="77777777"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14:paraId="1CB69FFD" w14:textId="77777777"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14:paraId="25247884" w14:textId="65C09F26"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ins w:id="370" w:author="Autor">
        <w:r w:rsidR="008D0123">
          <w:rPr>
            <w:rFonts w:cs="Arial"/>
            <w:color w:val="365F91"/>
            <w:sz w:val="24"/>
            <w:szCs w:val="24"/>
            <w:lang w:eastAsia="en-US"/>
          </w:rPr>
          <w:t>9</w:t>
        </w:r>
      </w:ins>
      <w:del w:id="371" w:author="Autor">
        <w:r w:rsidR="00F56985" w:rsidDel="008D0123">
          <w:rPr>
            <w:rFonts w:cs="Arial"/>
            <w:color w:val="365F91"/>
            <w:sz w:val="24"/>
            <w:szCs w:val="24"/>
            <w:lang w:eastAsia="en-US"/>
          </w:rPr>
          <w:delText>8</w:delText>
        </w:r>
      </w:del>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od </w:t>
      </w:r>
      <w:del w:id="372" w:author="Autor">
        <w:r w:rsidR="00F56985" w:rsidRPr="00CF40BE" w:rsidDel="009E64D8">
          <w:rPr>
            <w:rFonts w:cs="Arial"/>
            <w:color w:val="365F91"/>
            <w:sz w:val="24"/>
            <w:szCs w:val="24"/>
            <w:highlight w:val="yellow"/>
            <w:lang w:eastAsia="en-US"/>
            <w:rPrChange w:id="373" w:author="Autor">
              <w:rPr>
                <w:rFonts w:cs="Arial"/>
                <w:color w:val="365F91"/>
                <w:sz w:val="24"/>
                <w:szCs w:val="24"/>
                <w:lang w:eastAsia="en-US"/>
              </w:rPr>
            </w:rPrChange>
          </w:rPr>
          <w:delText>1</w:delText>
        </w:r>
        <w:r w:rsidR="0067223C" w:rsidRPr="00CF40BE" w:rsidDel="009E64D8">
          <w:rPr>
            <w:rFonts w:cs="Arial"/>
            <w:color w:val="365F91"/>
            <w:sz w:val="24"/>
            <w:szCs w:val="24"/>
            <w:highlight w:val="yellow"/>
            <w:lang w:eastAsia="en-US"/>
            <w:rPrChange w:id="374" w:author="Autor">
              <w:rPr>
                <w:rFonts w:cs="Arial"/>
                <w:color w:val="365F91"/>
                <w:sz w:val="24"/>
                <w:szCs w:val="24"/>
                <w:lang w:eastAsia="en-US"/>
              </w:rPr>
            </w:rPrChange>
          </w:rPr>
          <w:delText>9</w:delText>
        </w:r>
        <w:r w:rsidRPr="00CF40BE" w:rsidDel="009E64D8">
          <w:rPr>
            <w:rFonts w:cs="Arial"/>
            <w:color w:val="365F91"/>
            <w:sz w:val="24"/>
            <w:szCs w:val="24"/>
            <w:highlight w:val="yellow"/>
            <w:lang w:eastAsia="en-US"/>
            <w:rPrChange w:id="375" w:author="Autor">
              <w:rPr>
                <w:rFonts w:cs="Arial"/>
                <w:color w:val="365F91"/>
                <w:sz w:val="24"/>
                <w:szCs w:val="24"/>
                <w:lang w:eastAsia="en-US"/>
              </w:rPr>
            </w:rPrChange>
          </w:rPr>
          <w:delText xml:space="preserve">. </w:delText>
        </w:r>
        <w:r w:rsidR="0067223C" w:rsidRPr="00CF40BE" w:rsidDel="009E64D8">
          <w:rPr>
            <w:rFonts w:cs="Arial"/>
            <w:color w:val="365F91"/>
            <w:sz w:val="24"/>
            <w:szCs w:val="24"/>
            <w:highlight w:val="yellow"/>
            <w:lang w:eastAsia="en-US"/>
            <w:rPrChange w:id="376" w:author="Autor">
              <w:rPr>
                <w:rFonts w:cs="Arial"/>
                <w:color w:val="365F91"/>
                <w:sz w:val="24"/>
                <w:szCs w:val="24"/>
                <w:lang w:eastAsia="en-US"/>
              </w:rPr>
            </w:rPrChange>
          </w:rPr>
          <w:delText>februára</w:delText>
        </w:r>
      </w:del>
      <w:ins w:id="377" w:author="Autor">
        <w:del w:id="378" w:author="Autor">
          <w:r w:rsidR="009E64D8" w:rsidDel="00EA64F1">
            <w:rPr>
              <w:rFonts w:cs="Arial"/>
              <w:color w:val="365F91"/>
              <w:sz w:val="24"/>
              <w:szCs w:val="24"/>
              <w:lang w:eastAsia="en-US"/>
            </w:rPr>
            <w:delText>0</w:delText>
          </w:r>
        </w:del>
        <w:r w:rsidR="009E64D8">
          <w:rPr>
            <w:rFonts w:cs="Arial"/>
            <w:color w:val="365F91"/>
            <w:sz w:val="24"/>
            <w:szCs w:val="24"/>
            <w:lang w:eastAsia="en-US"/>
          </w:rPr>
          <w:t>1. mája</w:t>
        </w:r>
      </w:ins>
      <w:r w:rsidR="009E64D8">
        <w:rPr>
          <w:rFonts w:cs="Arial"/>
          <w:color w:val="365F91"/>
          <w:sz w:val="24"/>
          <w:szCs w:val="24"/>
          <w:lang w:eastAsia="en-US"/>
        </w:rPr>
        <w:t xml:space="preserve"> </w:t>
      </w:r>
      <w:r w:rsidR="0067223C" w:rsidRPr="00944791">
        <w:rPr>
          <w:rFonts w:cs="Arial"/>
          <w:color w:val="365F91"/>
          <w:sz w:val="24"/>
          <w:szCs w:val="24"/>
          <w:lang w:eastAsia="en-US"/>
        </w:rPr>
        <w:t>201</w:t>
      </w:r>
      <w:r w:rsidR="0067223C">
        <w:rPr>
          <w:rFonts w:cs="Arial"/>
          <w:color w:val="365F91"/>
          <w:sz w:val="24"/>
          <w:szCs w:val="24"/>
          <w:lang w:eastAsia="en-US"/>
        </w:rPr>
        <w:t>8</w:t>
      </w:r>
    </w:p>
    <w:p w14:paraId="03302980" w14:textId="77777777"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14:paraId="69B4BE8B" w14:textId="77777777" w:rsidR="00375F6A" w:rsidRPr="00C32732" w:rsidRDefault="00375F6A" w:rsidP="00E42172">
      <w:pPr>
        <w:rPr>
          <w:rFonts w:ascii="Calibri" w:hAnsi="Calibri"/>
        </w:rPr>
      </w:pPr>
    </w:p>
    <w:p w14:paraId="55FED50B" w14:textId="77777777" w:rsidR="00375F6A" w:rsidRPr="00C32732" w:rsidRDefault="00375F6A" w:rsidP="00E42172">
      <w:pPr>
        <w:rPr>
          <w:rFonts w:ascii="Calibri" w:hAnsi="Calibri"/>
        </w:rPr>
      </w:pPr>
    </w:p>
    <w:p w14:paraId="2C3FE76E" w14:textId="77777777" w:rsidR="00EB2412" w:rsidRDefault="00A0757C" w:rsidP="00602D56">
      <w:pPr>
        <w:pStyle w:val="Nadpis1"/>
        <w:rPr>
          <w:rFonts w:ascii="Calibri" w:hAnsi="Calibri"/>
          <w:lang w:val="sk-SK"/>
        </w:rPr>
      </w:pPr>
      <w:bookmarkStart w:id="379" w:name="_Toc506451564"/>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E811E8" w:rsidRDefault="00E811E8"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E811E8" w:rsidRDefault="00E811E8"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E811E8" w:rsidRDefault="00E811E8"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5"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14:paraId="37DF636D" w14:textId="77777777" w:rsidR="00E811E8" w:rsidRDefault="00E811E8"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E811E8" w:rsidRDefault="00E811E8"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E811E8" w:rsidRDefault="00E811E8"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6" o:title=""/>
                  <v:shadow color="#eeece1 [3214]"/>
                </v:shape>
              </v:group>
            </w:pict>
          </mc:Fallback>
        </mc:AlternateContent>
      </w:r>
      <w:bookmarkEnd w:id="379"/>
    </w:p>
    <w:p w14:paraId="2A9E3809" w14:textId="77777777" w:rsidR="00EB2412" w:rsidRDefault="00EB2412" w:rsidP="00602D56">
      <w:pPr>
        <w:pStyle w:val="Nadpis1"/>
        <w:rPr>
          <w:rFonts w:ascii="Calibri" w:hAnsi="Calibri"/>
          <w:lang w:val="sk-SK"/>
        </w:rPr>
      </w:pPr>
    </w:p>
    <w:p w14:paraId="12D87947" w14:textId="77777777" w:rsidR="00EB2412" w:rsidRDefault="00EB2412" w:rsidP="00602D56">
      <w:pPr>
        <w:pStyle w:val="Nadpis1"/>
        <w:rPr>
          <w:rFonts w:ascii="Calibri" w:hAnsi="Calibri"/>
          <w:lang w:val="sk-SK"/>
        </w:rPr>
      </w:pPr>
    </w:p>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Change w:id="380" w:author="Autor">
          <w:tblPr>
            <w:tblpPr w:leftFromText="187" w:rightFromText="187" w:vertAnchor="page" w:horzAnchor="page" w:tblpX="1821" w:tblpY="8603"/>
            <w:tblW w:w="6923" w:type="dxa"/>
            <w:tblBorders>
              <w:left w:val="single" w:sz="18" w:space="0" w:color="808080"/>
            </w:tblBorders>
            <w:tblLayout w:type="fixed"/>
            <w:tblLook w:val="04A0" w:firstRow="1" w:lastRow="0" w:firstColumn="1" w:lastColumn="0" w:noHBand="0" w:noVBand="1"/>
          </w:tblPr>
        </w:tblPrChange>
      </w:tblPr>
      <w:tblGrid>
        <w:gridCol w:w="6923"/>
        <w:tblGridChange w:id="381">
          <w:tblGrid>
            <w:gridCol w:w="6923"/>
          </w:tblGrid>
        </w:tblGridChange>
      </w:tblGrid>
      <w:tr w:rsidR="00E811E8" w:rsidRPr="00C32732" w14:paraId="1803AFC7" w14:textId="77777777" w:rsidTr="00193490">
        <w:trPr>
          <w:trHeight w:val="1459"/>
          <w:trPrChange w:id="382" w:author="Autor">
            <w:trPr>
              <w:trHeight w:val="1459"/>
            </w:trPr>
          </w:trPrChange>
        </w:trPr>
        <w:tc>
          <w:tcPr>
            <w:tcW w:w="6923" w:type="dxa"/>
            <w:tcPrChange w:id="383" w:author="Autor">
              <w:tcPr>
                <w:tcW w:w="6923" w:type="dxa"/>
              </w:tcPr>
            </w:tcPrChange>
          </w:tcPr>
          <w:p w14:paraId="4942ED98" w14:textId="77777777" w:rsidR="00E811E8" w:rsidRDefault="00E811E8" w:rsidP="00E811E8">
            <w:pPr>
              <w:pStyle w:val="Bezriadkovania"/>
              <w:rPr>
                <w:moveTo w:id="384" w:author="Autor"/>
                <w:rFonts w:asciiTheme="minorHAnsi" w:hAnsiTheme="minorHAnsi" w:cs="Arial"/>
                <w:b/>
                <w:color w:val="1F497D" w:themeColor="text2"/>
                <w:sz w:val="28"/>
                <w:szCs w:val="38"/>
              </w:rPr>
            </w:pPr>
            <w:moveToRangeStart w:id="385" w:author="Autor" w:name="move512496740"/>
            <w:moveTo w:id="386" w:author="Autor">
              <w:r>
                <w:br w:type="page"/>
              </w:r>
              <w:r w:rsidRPr="00602D56">
                <w:rPr>
                  <w:rFonts w:cs="Arial"/>
                  <w:b/>
                  <w:color w:val="365F91"/>
                  <w:sz w:val="38"/>
                  <w:szCs w:val="38"/>
                </w:rPr>
                <w:t xml:space="preserve">PRÍRUČKA PRE PRIJÍMATEĽA </w:t>
              </w:r>
              <w:r w:rsidRPr="00602D56">
                <w:rPr>
                  <w:rFonts w:cs="Arial"/>
                  <w:b/>
                  <w:color w:val="365F91"/>
                  <w:sz w:val="38"/>
                  <w:szCs w:val="38"/>
                </w:rPr>
                <w:br/>
              </w:r>
              <w:r w:rsidRPr="008E7538">
                <w:rPr>
                  <w:rFonts w:asciiTheme="minorHAnsi" w:hAnsiTheme="minorHAnsi" w:cs="Arial"/>
                  <w:b/>
                  <w:color w:val="1F497D" w:themeColor="text2"/>
                  <w:sz w:val="28"/>
                  <w:szCs w:val="38"/>
                </w:rPr>
                <w:t xml:space="preserve"> </w:t>
              </w:r>
            </w:moveTo>
          </w:p>
          <w:p w14:paraId="27A1ABF9" w14:textId="77777777" w:rsidR="00E811E8" w:rsidRDefault="00E811E8" w:rsidP="00E811E8">
            <w:pPr>
              <w:pStyle w:val="Bezriadkovania"/>
              <w:rPr>
                <w:moveTo w:id="387" w:author="Autor"/>
                <w:rFonts w:asciiTheme="minorHAnsi" w:hAnsiTheme="minorHAnsi" w:cs="Arial"/>
                <w:b/>
                <w:color w:val="1F497D" w:themeColor="text2"/>
                <w:sz w:val="28"/>
                <w:szCs w:val="38"/>
              </w:rPr>
            </w:pPr>
          </w:p>
          <w:p w14:paraId="004F3B70" w14:textId="77777777" w:rsidR="00E811E8" w:rsidRDefault="00E811E8" w:rsidP="00E811E8">
            <w:pPr>
              <w:pStyle w:val="Bezriadkovania"/>
              <w:rPr>
                <w:moveTo w:id="388" w:author="Autor"/>
                <w:rFonts w:asciiTheme="minorHAnsi" w:hAnsiTheme="minorHAnsi" w:cs="Arial"/>
                <w:b/>
                <w:color w:val="1F497D" w:themeColor="text2"/>
                <w:sz w:val="28"/>
                <w:szCs w:val="38"/>
              </w:rPr>
            </w:pPr>
          </w:p>
          <w:p w14:paraId="7AA7F234" w14:textId="77777777" w:rsidR="00E811E8" w:rsidRPr="00EB2412" w:rsidRDefault="00E811E8" w:rsidP="00E811E8">
            <w:pPr>
              <w:pStyle w:val="Bezriadkovania"/>
              <w:rPr>
                <w:moveTo w:id="389" w:author="Autor"/>
                <w:rFonts w:cs="Arial"/>
                <w:b/>
                <w:color w:val="808080"/>
                <w:sz w:val="36"/>
                <w:szCs w:val="36"/>
              </w:rPr>
            </w:pPr>
            <w:moveTo w:id="390" w:author="Autor">
              <w:r w:rsidRPr="008E7538">
                <w:rPr>
                  <w:rFonts w:asciiTheme="minorHAnsi" w:hAnsiTheme="minorHAnsi" w:cs="Arial"/>
                  <w:b/>
                  <w:color w:val="1F497D" w:themeColor="text2"/>
                  <w:sz w:val="28"/>
                  <w:szCs w:val="38"/>
                </w:rPr>
                <w:t>PRE PROJEKTY OPERAČNÉHO PROGRAMU</w:t>
              </w:r>
              <w:r>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moveTo>
          </w:p>
        </w:tc>
      </w:tr>
      <w:moveToRangeEnd w:id="385"/>
    </w:tbl>
    <w:p w14:paraId="15B161A0" w14:textId="77777777" w:rsidR="00EB2412" w:rsidRDefault="00EB2412" w:rsidP="00602D56">
      <w:pPr>
        <w:pStyle w:val="Nadpis1"/>
        <w:rPr>
          <w:rFonts w:ascii="Calibri" w:hAnsi="Calibri"/>
          <w:lang w:val="sk-SK"/>
        </w:rPr>
      </w:pPr>
    </w:p>
    <w:p w14:paraId="50FAFFE1" w14:textId="77777777" w:rsidR="00EB2412" w:rsidRDefault="00EB2412" w:rsidP="00602D56">
      <w:pPr>
        <w:pStyle w:val="Nadpis1"/>
        <w:rPr>
          <w:rFonts w:ascii="Calibri" w:hAnsi="Calibri"/>
          <w:lang w:val="sk-SK"/>
        </w:rPr>
      </w:pPr>
    </w:p>
    <w:p w14:paraId="483742E3" w14:textId="77777777" w:rsidR="00EB2412" w:rsidRDefault="00EB2412" w:rsidP="00602D56">
      <w:pPr>
        <w:pStyle w:val="Nadpis1"/>
        <w:rPr>
          <w:rFonts w:ascii="Calibri" w:hAnsi="Calibri"/>
          <w:lang w:val="sk-SK"/>
        </w:rPr>
      </w:pPr>
    </w:p>
    <w:p w14:paraId="0B0DEABD" w14:textId="77777777" w:rsidR="00EB2412" w:rsidRDefault="00EB2412" w:rsidP="00EB2412"/>
    <w:p w14:paraId="2FF31A32" w14:textId="77777777" w:rsidR="00EB2412" w:rsidRDefault="00EB2412" w:rsidP="00EB2412"/>
    <w:p w14:paraId="1C40B939" w14:textId="77777777" w:rsidR="00EB2412" w:rsidRDefault="00EB2412" w:rsidP="00EB2412"/>
    <w:p w14:paraId="7A0E7700" w14:textId="77777777" w:rsidR="00EB2412" w:rsidRDefault="00EB2412" w:rsidP="00EB2412"/>
    <w:p w14:paraId="17F83D27" w14:textId="77777777" w:rsidR="00EB2412" w:rsidRPr="00EB2412" w:rsidRDefault="00EB2412" w:rsidP="00EB2412"/>
    <w:p w14:paraId="6EF8FDA6" w14:textId="77777777" w:rsidR="00E811E8" w:rsidRDefault="00E811E8">
      <w:pPr>
        <w:jc w:val="left"/>
        <w:rPr>
          <w:ins w:id="391" w:author="Autor"/>
          <w:rFonts w:ascii="Calibri" w:hAnsi="Calibri"/>
          <w:b/>
          <w:color w:val="365F91"/>
          <w:sz w:val="28"/>
          <w:szCs w:val="20"/>
          <w:lang w:val="x-none"/>
        </w:rPr>
      </w:pPr>
      <w:bookmarkStart w:id="392" w:name="_Toc506451565"/>
      <w:ins w:id="393" w:author="Autor">
        <w:r>
          <w:rPr>
            <w:rFonts w:ascii="Calibri" w:hAnsi="Calibri"/>
          </w:rPr>
          <w:lastRenderedPageBreak/>
          <w:br w:type="page"/>
        </w:r>
      </w:ins>
    </w:p>
    <w:p w14:paraId="294EC847" w14:textId="607B22F5" w:rsidR="008207C0" w:rsidRPr="00602D56" w:rsidRDefault="008207C0" w:rsidP="00602D56">
      <w:pPr>
        <w:pStyle w:val="Nadpis1"/>
        <w:rPr>
          <w:rFonts w:ascii="Calibri" w:hAnsi="Calibri"/>
        </w:rPr>
      </w:pPr>
      <w:r w:rsidRPr="00C32732">
        <w:rPr>
          <w:rFonts w:ascii="Calibri" w:hAnsi="Calibri"/>
        </w:rPr>
        <w:lastRenderedPageBreak/>
        <w:t>Obsah</w:t>
      </w:r>
      <w:bookmarkEnd w:id="392"/>
    </w:p>
    <w:p w14:paraId="4E660DBB" w14:textId="77777777" w:rsidR="00C578B1"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r w:rsidR="00E811E8">
        <w:rPr>
          <w:noProof/>
        </w:rPr>
        <w:fldChar w:fldCharType="begin"/>
      </w:r>
      <w:r w:rsidR="00E811E8">
        <w:rPr>
          <w:noProof/>
        </w:rPr>
        <w:instrText xml:space="preserve"> HYPERLINK \l "_Toc506451564" </w:instrText>
      </w:r>
      <w:ins w:id="394" w:author="Autor">
        <w:r w:rsidR="00E811E8">
          <w:rPr>
            <w:noProof/>
          </w:rPr>
        </w:r>
      </w:ins>
      <w:r w:rsidR="00E811E8">
        <w:rPr>
          <w:noProof/>
        </w:rPr>
        <w:fldChar w:fldCharType="separate"/>
      </w:r>
      <w:r w:rsidR="00C578B1">
        <w:rPr>
          <w:noProof/>
          <w:webHidden/>
        </w:rPr>
        <w:tab/>
      </w:r>
      <w:r w:rsidR="00C578B1">
        <w:rPr>
          <w:noProof/>
          <w:webHidden/>
        </w:rPr>
        <w:fldChar w:fldCharType="begin"/>
      </w:r>
      <w:r w:rsidR="00C578B1">
        <w:rPr>
          <w:noProof/>
          <w:webHidden/>
        </w:rPr>
        <w:instrText xml:space="preserve"> PAGEREF _Toc506451564 \h </w:instrText>
      </w:r>
      <w:r w:rsidR="00C578B1">
        <w:rPr>
          <w:noProof/>
          <w:webHidden/>
        </w:rPr>
      </w:r>
      <w:r w:rsidR="00C578B1">
        <w:rPr>
          <w:noProof/>
          <w:webHidden/>
        </w:rPr>
        <w:fldChar w:fldCharType="separate"/>
      </w:r>
      <w:ins w:id="395" w:author="Autor">
        <w:r w:rsidR="00EA64F1">
          <w:rPr>
            <w:noProof/>
            <w:webHidden/>
          </w:rPr>
          <w:t>4</w:t>
        </w:r>
        <w:del w:id="396" w:author="Autor">
          <w:r w:rsidR="00E811E8" w:rsidDel="00EA64F1">
            <w:rPr>
              <w:noProof/>
              <w:webHidden/>
            </w:rPr>
            <w:delText>4</w:delText>
          </w:r>
        </w:del>
      </w:ins>
      <w:del w:id="397" w:author="Autor">
        <w:r w:rsidR="00F05892" w:rsidDel="00EA64F1">
          <w:rPr>
            <w:noProof/>
            <w:webHidden/>
          </w:rPr>
          <w:delText>2</w:delText>
        </w:r>
      </w:del>
      <w:r w:rsidR="00C578B1">
        <w:rPr>
          <w:noProof/>
          <w:webHidden/>
        </w:rPr>
        <w:fldChar w:fldCharType="end"/>
      </w:r>
      <w:r w:rsidR="00E811E8">
        <w:rPr>
          <w:noProof/>
        </w:rPr>
        <w:fldChar w:fldCharType="end"/>
      </w:r>
    </w:p>
    <w:p w14:paraId="3C2992C7" w14:textId="77777777" w:rsidR="00C578B1" w:rsidRDefault="00E811E8">
      <w:pPr>
        <w:pStyle w:val="Obsah1"/>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"_Toc506451565" </w:instrText>
      </w:r>
      <w:ins w:id="398" w:author="Autor">
        <w:r>
          <w:rPr>
            <w:noProof/>
          </w:rPr>
        </w:r>
      </w:ins>
      <w:r>
        <w:rPr>
          <w:noProof/>
        </w:rPr>
        <w:fldChar w:fldCharType="separate"/>
      </w:r>
      <w:r w:rsidR="00C578B1" w:rsidRPr="008C7BA6">
        <w:rPr>
          <w:rStyle w:val="Hypertextovprepojenie"/>
          <w:rFonts w:ascii="Calibri" w:hAnsi="Calibri"/>
          <w:noProof/>
        </w:rPr>
        <w:t>Obsah</w:t>
      </w:r>
      <w:r w:rsidR="00C578B1">
        <w:rPr>
          <w:noProof/>
          <w:webHidden/>
        </w:rPr>
        <w:tab/>
      </w:r>
      <w:r w:rsidR="00C578B1">
        <w:rPr>
          <w:noProof/>
          <w:webHidden/>
        </w:rPr>
        <w:fldChar w:fldCharType="begin"/>
      </w:r>
      <w:r w:rsidR="00C578B1">
        <w:rPr>
          <w:noProof/>
          <w:webHidden/>
        </w:rPr>
        <w:instrText xml:space="preserve"> PAGEREF _Toc506451565 \h </w:instrText>
      </w:r>
      <w:r w:rsidR="00C578B1">
        <w:rPr>
          <w:noProof/>
          <w:webHidden/>
        </w:rPr>
      </w:r>
      <w:r w:rsidR="00C578B1">
        <w:rPr>
          <w:noProof/>
          <w:webHidden/>
        </w:rPr>
        <w:fldChar w:fldCharType="separate"/>
      </w:r>
      <w:ins w:id="399" w:author="Autor">
        <w:r w:rsidR="00EA64F1">
          <w:rPr>
            <w:noProof/>
            <w:webHidden/>
          </w:rPr>
          <w:t>5</w:t>
        </w:r>
        <w:del w:id="400" w:author="Autor">
          <w:r w:rsidDel="00EA64F1">
            <w:rPr>
              <w:noProof/>
              <w:webHidden/>
            </w:rPr>
            <w:delText>5</w:delText>
          </w:r>
        </w:del>
      </w:ins>
      <w:del w:id="401" w:author="Autor">
        <w:r w:rsidR="00F05892" w:rsidDel="00EA64F1">
          <w:rPr>
            <w:noProof/>
            <w:webHidden/>
          </w:rPr>
          <w:delText>3</w:delText>
        </w:r>
      </w:del>
      <w:r w:rsidR="00C578B1">
        <w:rPr>
          <w:noProof/>
          <w:webHidden/>
        </w:rPr>
        <w:fldChar w:fldCharType="end"/>
      </w:r>
      <w:r>
        <w:rPr>
          <w:noProof/>
        </w:rPr>
        <w:fldChar w:fldCharType="end"/>
      </w:r>
    </w:p>
    <w:p w14:paraId="21F0BFF3" w14:textId="77777777" w:rsidR="00C578B1" w:rsidRDefault="00E811E8">
      <w:pPr>
        <w:pStyle w:val="Obsah1"/>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"_Toc506451566" </w:instrText>
      </w:r>
      <w:ins w:id="402" w:author="Autor">
        <w:r>
          <w:rPr>
            <w:noProof/>
          </w:rPr>
        </w:r>
      </w:ins>
      <w:r>
        <w:rPr>
          <w:noProof/>
        </w:rPr>
        <w:fldChar w:fldCharType="separate"/>
      </w:r>
      <w:r w:rsidR="00C578B1" w:rsidRPr="008C7BA6">
        <w:rPr>
          <w:rStyle w:val="Hypertextovprepojenie"/>
          <w:rFonts w:ascii="Calibri" w:hAnsi="Calibri"/>
          <w:noProof/>
        </w:rPr>
        <w:t>Úvod</w:t>
      </w:r>
      <w:r w:rsidR="00C578B1">
        <w:rPr>
          <w:noProof/>
          <w:webHidden/>
        </w:rPr>
        <w:tab/>
      </w:r>
      <w:r w:rsidR="00C578B1">
        <w:rPr>
          <w:noProof/>
          <w:webHidden/>
        </w:rPr>
        <w:fldChar w:fldCharType="begin"/>
      </w:r>
      <w:r w:rsidR="00C578B1">
        <w:rPr>
          <w:noProof/>
          <w:webHidden/>
        </w:rPr>
        <w:instrText xml:space="preserve"> PAGEREF _Toc506451566 \h </w:instrText>
      </w:r>
      <w:r w:rsidR="00C578B1">
        <w:rPr>
          <w:noProof/>
          <w:webHidden/>
        </w:rPr>
      </w:r>
      <w:r w:rsidR="00C578B1">
        <w:rPr>
          <w:noProof/>
          <w:webHidden/>
        </w:rPr>
        <w:fldChar w:fldCharType="separate"/>
      </w:r>
      <w:ins w:id="403" w:author="Autor">
        <w:r w:rsidR="00EA64F1">
          <w:rPr>
            <w:noProof/>
            <w:webHidden/>
          </w:rPr>
          <w:t>7</w:t>
        </w:r>
        <w:del w:id="404" w:author="Autor">
          <w:r w:rsidDel="00EA64F1">
            <w:rPr>
              <w:noProof/>
              <w:webHidden/>
            </w:rPr>
            <w:delText>7</w:delText>
          </w:r>
        </w:del>
      </w:ins>
      <w:del w:id="405" w:author="Autor">
        <w:r w:rsidR="00F05892" w:rsidDel="00EA64F1">
          <w:rPr>
            <w:noProof/>
            <w:webHidden/>
          </w:rPr>
          <w:delText>5</w:delText>
        </w:r>
      </w:del>
      <w:r w:rsidR="00C578B1">
        <w:rPr>
          <w:noProof/>
          <w:webHidden/>
        </w:rPr>
        <w:fldChar w:fldCharType="end"/>
      </w:r>
      <w:r>
        <w:rPr>
          <w:noProof/>
        </w:rPr>
        <w:fldChar w:fldCharType="end"/>
      </w:r>
    </w:p>
    <w:p w14:paraId="2C009715" w14:textId="77777777" w:rsidR="00C578B1" w:rsidRDefault="00E811E8">
      <w:pPr>
        <w:pStyle w:val="Obsah1"/>
        <w:tabs>
          <w:tab w:val="left" w:pos="480"/>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"_Toc506451567" </w:instrText>
      </w:r>
      <w:ins w:id="406" w:author="Autor">
        <w:r>
          <w:rPr>
            <w:noProof/>
          </w:rPr>
        </w:r>
      </w:ins>
      <w:r>
        <w:rPr>
          <w:noProof/>
        </w:rPr>
        <w:fldChar w:fldCharType="separate"/>
      </w:r>
      <w:r w:rsidR="00C578B1" w:rsidRPr="008C7BA6">
        <w:rPr>
          <w:rStyle w:val="Hypertextovprepojenie"/>
          <w:rFonts w:ascii="Calibri" w:hAnsi="Calibri"/>
          <w:noProof/>
        </w:rPr>
        <w:t>1.</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Cieľ  a platnosť príručky</w:t>
      </w:r>
      <w:r w:rsidR="00C578B1">
        <w:rPr>
          <w:noProof/>
          <w:webHidden/>
        </w:rPr>
        <w:tab/>
      </w:r>
      <w:r w:rsidR="00C578B1">
        <w:rPr>
          <w:noProof/>
          <w:webHidden/>
        </w:rPr>
        <w:fldChar w:fldCharType="begin"/>
      </w:r>
      <w:r w:rsidR="00C578B1">
        <w:rPr>
          <w:noProof/>
          <w:webHidden/>
        </w:rPr>
        <w:instrText xml:space="preserve"> PAGEREF _Toc506451567 \h </w:instrText>
      </w:r>
      <w:r w:rsidR="00C578B1">
        <w:rPr>
          <w:noProof/>
          <w:webHidden/>
        </w:rPr>
      </w:r>
      <w:r w:rsidR="00C578B1">
        <w:rPr>
          <w:noProof/>
          <w:webHidden/>
        </w:rPr>
        <w:fldChar w:fldCharType="separate"/>
      </w:r>
      <w:ins w:id="407" w:author="Autor">
        <w:r w:rsidR="00EA64F1">
          <w:rPr>
            <w:noProof/>
            <w:webHidden/>
          </w:rPr>
          <w:t>8</w:t>
        </w:r>
        <w:del w:id="408" w:author="Autor">
          <w:r w:rsidDel="00EA64F1">
            <w:rPr>
              <w:noProof/>
              <w:webHidden/>
            </w:rPr>
            <w:delText>8</w:delText>
          </w:r>
        </w:del>
      </w:ins>
      <w:del w:id="409" w:author="Autor">
        <w:r w:rsidR="00F05892" w:rsidDel="00EA64F1">
          <w:rPr>
            <w:noProof/>
            <w:webHidden/>
          </w:rPr>
          <w:delText>6</w:delText>
        </w:r>
      </w:del>
      <w:r w:rsidR="00C578B1">
        <w:rPr>
          <w:noProof/>
          <w:webHidden/>
        </w:rPr>
        <w:fldChar w:fldCharType="end"/>
      </w:r>
      <w:r>
        <w:rPr>
          <w:noProof/>
        </w:rPr>
        <w:fldChar w:fldCharType="end"/>
      </w:r>
    </w:p>
    <w:p w14:paraId="2DB0D73F" w14:textId="77777777" w:rsidR="00C578B1" w:rsidRDefault="00E811E8">
      <w:pPr>
        <w:pStyle w:val="Obsah1"/>
        <w:tabs>
          <w:tab w:val="left" w:pos="480"/>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"_Toc506451568" </w:instrText>
      </w:r>
      <w:ins w:id="410" w:author="Autor">
        <w:r>
          <w:rPr>
            <w:noProof/>
          </w:rPr>
        </w:r>
      </w:ins>
      <w:r>
        <w:rPr>
          <w:noProof/>
        </w:rPr>
        <w:fldChar w:fldCharType="separate"/>
      </w:r>
      <w:r w:rsidR="00C578B1" w:rsidRPr="008C7BA6">
        <w:rPr>
          <w:rStyle w:val="Hypertextovprepojenie"/>
          <w:rFonts w:ascii="Calibri" w:hAnsi="Calibri"/>
          <w:noProof/>
        </w:rPr>
        <w:t>2.</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Zoznam  skratiek</w:t>
      </w:r>
      <w:r w:rsidR="00C578B1">
        <w:rPr>
          <w:noProof/>
          <w:webHidden/>
        </w:rPr>
        <w:tab/>
      </w:r>
      <w:r w:rsidR="00C578B1">
        <w:rPr>
          <w:noProof/>
          <w:webHidden/>
        </w:rPr>
        <w:fldChar w:fldCharType="begin"/>
      </w:r>
      <w:r w:rsidR="00C578B1">
        <w:rPr>
          <w:noProof/>
          <w:webHidden/>
        </w:rPr>
        <w:instrText xml:space="preserve"> PAGEREF _Toc506451568 \h </w:instrText>
      </w:r>
      <w:r w:rsidR="00C578B1">
        <w:rPr>
          <w:noProof/>
          <w:webHidden/>
        </w:rPr>
      </w:r>
      <w:r w:rsidR="00C578B1">
        <w:rPr>
          <w:noProof/>
          <w:webHidden/>
        </w:rPr>
        <w:fldChar w:fldCharType="separate"/>
      </w:r>
      <w:ins w:id="411" w:author="Autor">
        <w:r w:rsidR="00EA64F1">
          <w:rPr>
            <w:noProof/>
            <w:webHidden/>
          </w:rPr>
          <w:t>10</w:t>
        </w:r>
        <w:del w:id="412" w:author="Autor">
          <w:r w:rsidDel="00EA64F1">
            <w:rPr>
              <w:noProof/>
              <w:webHidden/>
            </w:rPr>
            <w:delText>10</w:delText>
          </w:r>
        </w:del>
      </w:ins>
      <w:del w:id="413" w:author="Autor">
        <w:r w:rsidR="00F05892" w:rsidDel="00EA64F1">
          <w:rPr>
            <w:noProof/>
            <w:webHidden/>
          </w:rPr>
          <w:delText>8</w:delText>
        </w:r>
      </w:del>
      <w:r w:rsidR="00C578B1">
        <w:rPr>
          <w:noProof/>
          <w:webHidden/>
        </w:rPr>
        <w:fldChar w:fldCharType="end"/>
      </w:r>
      <w:r>
        <w:rPr>
          <w:noProof/>
        </w:rPr>
        <w:fldChar w:fldCharType="end"/>
      </w:r>
    </w:p>
    <w:p w14:paraId="743E64D3" w14:textId="77777777" w:rsidR="00C578B1" w:rsidRDefault="00E811E8">
      <w:pPr>
        <w:pStyle w:val="Obsah1"/>
        <w:tabs>
          <w:tab w:val="left" w:pos="480"/>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"_Toc506451569" </w:instrText>
      </w:r>
      <w:ins w:id="414" w:author="Autor">
        <w:r>
          <w:rPr>
            <w:noProof/>
          </w:rPr>
        </w:r>
      </w:ins>
      <w:r>
        <w:rPr>
          <w:noProof/>
        </w:rPr>
        <w:fldChar w:fldCharType="separate"/>
      </w:r>
      <w:r w:rsidR="00C578B1" w:rsidRPr="008C7BA6">
        <w:rPr>
          <w:rStyle w:val="Hypertextovprepojenie"/>
          <w:rFonts w:ascii="Calibri" w:hAnsi="Calibri"/>
          <w:noProof/>
        </w:rPr>
        <w:t>3.</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Spôsob komunikácie medzi Prijímateľom a  Poskytovateľom počas implementácie projektov</w:t>
      </w:r>
      <w:r w:rsidR="00C578B1">
        <w:rPr>
          <w:noProof/>
          <w:webHidden/>
        </w:rPr>
        <w:tab/>
      </w:r>
      <w:r w:rsidR="00C578B1">
        <w:rPr>
          <w:noProof/>
          <w:webHidden/>
        </w:rPr>
        <w:fldChar w:fldCharType="begin"/>
      </w:r>
      <w:r w:rsidR="00C578B1">
        <w:rPr>
          <w:noProof/>
          <w:webHidden/>
        </w:rPr>
        <w:instrText xml:space="preserve"> PAGEREF _Toc506451569 \h </w:instrText>
      </w:r>
      <w:r w:rsidR="00C578B1">
        <w:rPr>
          <w:noProof/>
          <w:webHidden/>
        </w:rPr>
      </w:r>
      <w:r w:rsidR="00C578B1">
        <w:rPr>
          <w:noProof/>
          <w:webHidden/>
        </w:rPr>
        <w:fldChar w:fldCharType="separate"/>
      </w:r>
      <w:ins w:id="415" w:author="Autor">
        <w:r w:rsidR="00EA64F1">
          <w:rPr>
            <w:noProof/>
            <w:webHidden/>
          </w:rPr>
          <w:t>12</w:t>
        </w:r>
        <w:del w:id="416" w:author="Autor">
          <w:r w:rsidDel="00EA64F1">
            <w:rPr>
              <w:noProof/>
              <w:webHidden/>
            </w:rPr>
            <w:delText>11</w:delText>
          </w:r>
        </w:del>
      </w:ins>
      <w:del w:id="417" w:author="Autor">
        <w:r w:rsidR="00F05892" w:rsidDel="00EA64F1">
          <w:rPr>
            <w:noProof/>
            <w:webHidden/>
          </w:rPr>
          <w:delText>9</w:delText>
        </w:r>
      </w:del>
      <w:r w:rsidR="00C578B1">
        <w:rPr>
          <w:noProof/>
          <w:webHidden/>
        </w:rPr>
        <w:fldChar w:fldCharType="end"/>
      </w:r>
      <w:r>
        <w:rPr>
          <w:noProof/>
        </w:rPr>
        <w:fldChar w:fldCharType="end"/>
      </w:r>
    </w:p>
    <w:p w14:paraId="18AEE3CC"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"_Toc506451570" </w:instrText>
      </w:r>
      <w:ins w:id="418" w:author="Autor">
        <w:r>
          <w:rPr>
            <w:noProof/>
          </w:rPr>
        </w:r>
      </w:ins>
      <w:r>
        <w:rPr>
          <w:noProof/>
        </w:rPr>
        <w:fldChar w:fldCharType="separate"/>
      </w:r>
      <w:r w:rsidR="00C578B1" w:rsidRPr="008C7BA6">
        <w:rPr>
          <w:rStyle w:val="Hypertextovprepojenie"/>
          <w:rFonts w:ascii="Calibri" w:hAnsi="Calibri"/>
          <w:noProof/>
        </w:rPr>
        <w:t>3.1 Elektronická komunikácia</w:t>
      </w:r>
      <w:r w:rsidR="00C578B1">
        <w:rPr>
          <w:noProof/>
          <w:webHidden/>
        </w:rPr>
        <w:tab/>
      </w:r>
      <w:r w:rsidR="00C578B1">
        <w:rPr>
          <w:noProof/>
          <w:webHidden/>
        </w:rPr>
        <w:fldChar w:fldCharType="begin"/>
      </w:r>
      <w:r w:rsidR="00C578B1">
        <w:rPr>
          <w:noProof/>
          <w:webHidden/>
        </w:rPr>
        <w:instrText xml:space="preserve"> PAGEREF _Toc506451570 \h </w:instrText>
      </w:r>
      <w:r w:rsidR="00C578B1">
        <w:rPr>
          <w:noProof/>
          <w:webHidden/>
        </w:rPr>
      </w:r>
      <w:r w:rsidR="00C578B1">
        <w:rPr>
          <w:noProof/>
          <w:webHidden/>
        </w:rPr>
        <w:fldChar w:fldCharType="separate"/>
      </w:r>
      <w:ins w:id="419" w:author="Autor">
        <w:r w:rsidR="00EA64F1">
          <w:rPr>
            <w:noProof/>
            <w:webHidden/>
          </w:rPr>
          <w:t>13</w:t>
        </w:r>
        <w:del w:id="420" w:author="Autor">
          <w:r w:rsidDel="00EA64F1">
            <w:rPr>
              <w:noProof/>
              <w:webHidden/>
            </w:rPr>
            <w:delText>12</w:delText>
          </w:r>
        </w:del>
      </w:ins>
      <w:del w:id="421" w:author="Autor">
        <w:r w:rsidR="00F05892" w:rsidDel="00EA64F1">
          <w:rPr>
            <w:noProof/>
            <w:webHidden/>
          </w:rPr>
          <w:delText>10</w:delText>
        </w:r>
      </w:del>
      <w:r w:rsidR="00C578B1">
        <w:rPr>
          <w:noProof/>
          <w:webHidden/>
        </w:rPr>
        <w:fldChar w:fldCharType="end"/>
      </w:r>
      <w:r>
        <w:rPr>
          <w:noProof/>
        </w:rPr>
        <w:fldChar w:fldCharType="end"/>
      </w:r>
    </w:p>
    <w:p w14:paraId="0865C761"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"_Toc506451571" </w:instrText>
      </w:r>
      <w:ins w:id="422" w:author="Autor">
        <w:r>
          <w:rPr>
            <w:noProof/>
          </w:rPr>
        </w:r>
      </w:ins>
      <w:r>
        <w:rPr>
          <w:noProof/>
        </w:rPr>
        <w:fldChar w:fldCharType="separate"/>
      </w:r>
      <w:r w:rsidR="00C578B1" w:rsidRPr="008C7BA6">
        <w:rPr>
          <w:rStyle w:val="Hypertextovprepojenie"/>
          <w:rFonts w:ascii="Calibri" w:hAnsi="Calibri"/>
          <w:noProof/>
        </w:rPr>
        <w:t>3.2 Poskytovanie informácií</w:t>
      </w:r>
      <w:r w:rsidR="00C578B1">
        <w:rPr>
          <w:noProof/>
          <w:webHidden/>
        </w:rPr>
        <w:tab/>
      </w:r>
      <w:r w:rsidR="00C578B1">
        <w:rPr>
          <w:noProof/>
          <w:webHidden/>
        </w:rPr>
        <w:fldChar w:fldCharType="begin"/>
      </w:r>
      <w:r w:rsidR="00C578B1">
        <w:rPr>
          <w:noProof/>
          <w:webHidden/>
        </w:rPr>
        <w:instrText xml:space="preserve"> PAGEREF _Toc506451571 \h </w:instrText>
      </w:r>
      <w:r w:rsidR="00C578B1">
        <w:rPr>
          <w:noProof/>
          <w:webHidden/>
        </w:rPr>
      </w:r>
      <w:r w:rsidR="00C578B1">
        <w:rPr>
          <w:noProof/>
          <w:webHidden/>
        </w:rPr>
        <w:fldChar w:fldCharType="separate"/>
      </w:r>
      <w:ins w:id="423" w:author="Autor">
        <w:r w:rsidR="00EA64F1">
          <w:rPr>
            <w:noProof/>
            <w:webHidden/>
          </w:rPr>
          <w:t>13</w:t>
        </w:r>
        <w:del w:id="424" w:author="Autor">
          <w:r w:rsidDel="00EA64F1">
            <w:rPr>
              <w:noProof/>
              <w:webHidden/>
            </w:rPr>
            <w:delText>12</w:delText>
          </w:r>
        </w:del>
      </w:ins>
      <w:del w:id="425" w:author="Autor">
        <w:r w:rsidR="00F05892" w:rsidDel="00EA64F1">
          <w:rPr>
            <w:noProof/>
            <w:webHidden/>
          </w:rPr>
          <w:delText>10</w:delText>
        </w:r>
      </w:del>
      <w:r w:rsidR="00C578B1">
        <w:rPr>
          <w:noProof/>
          <w:webHidden/>
        </w:rPr>
        <w:fldChar w:fldCharType="end"/>
      </w:r>
      <w:r>
        <w:rPr>
          <w:noProof/>
        </w:rPr>
        <w:fldChar w:fldCharType="end"/>
      </w:r>
    </w:p>
    <w:p w14:paraId="439E858B" w14:textId="77777777" w:rsidR="00C578B1" w:rsidRDefault="00E811E8">
      <w:pPr>
        <w:pStyle w:val="Obsah1"/>
        <w:tabs>
          <w:tab w:val="left" w:pos="480"/>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"_Toc506451572" </w:instrText>
      </w:r>
      <w:ins w:id="426" w:author="Autor">
        <w:r>
          <w:rPr>
            <w:noProof/>
          </w:rPr>
        </w:r>
      </w:ins>
      <w:r>
        <w:rPr>
          <w:noProof/>
        </w:rPr>
        <w:fldChar w:fldCharType="separate"/>
      </w:r>
      <w:r w:rsidR="00C578B1" w:rsidRPr="008C7BA6">
        <w:rPr>
          <w:rStyle w:val="Hypertextovprepojenie"/>
          <w:rFonts w:ascii="Calibri" w:hAnsi="Calibri"/>
          <w:noProof/>
        </w:rPr>
        <w:t>4.</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Implementácia projektov</w:t>
      </w:r>
      <w:r w:rsidR="00C578B1">
        <w:rPr>
          <w:noProof/>
          <w:webHidden/>
        </w:rPr>
        <w:tab/>
      </w:r>
      <w:r w:rsidR="00C578B1">
        <w:rPr>
          <w:noProof/>
          <w:webHidden/>
        </w:rPr>
        <w:fldChar w:fldCharType="begin"/>
      </w:r>
      <w:r w:rsidR="00C578B1">
        <w:rPr>
          <w:noProof/>
          <w:webHidden/>
        </w:rPr>
        <w:instrText xml:space="preserve"> PAGEREF _Toc506451572 \h </w:instrText>
      </w:r>
      <w:r w:rsidR="00C578B1">
        <w:rPr>
          <w:noProof/>
          <w:webHidden/>
        </w:rPr>
      </w:r>
      <w:r w:rsidR="00C578B1">
        <w:rPr>
          <w:noProof/>
          <w:webHidden/>
        </w:rPr>
        <w:fldChar w:fldCharType="separate"/>
      </w:r>
      <w:ins w:id="427" w:author="Autor">
        <w:r w:rsidR="00EA64F1">
          <w:rPr>
            <w:noProof/>
            <w:webHidden/>
          </w:rPr>
          <w:t>15</w:t>
        </w:r>
        <w:del w:id="428" w:author="Autor">
          <w:r w:rsidDel="00EA64F1">
            <w:rPr>
              <w:noProof/>
              <w:webHidden/>
            </w:rPr>
            <w:delText>13</w:delText>
          </w:r>
        </w:del>
      </w:ins>
      <w:del w:id="429" w:author="Autor">
        <w:r w:rsidR="00F05892" w:rsidDel="00EA64F1">
          <w:rPr>
            <w:noProof/>
            <w:webHidden/>
          </w:rPr>
          <w:delText>11</w:delText>
        </w:r>
      </w:del>
      <w:r w:rsidR="00C578B1">
        <w:rPr>
          <w:noProof/>
          <w:webHidden/>
        </w:rPr>
        <w:fldChar w:fldCharType="end"/>
      </w:r>
      <w:r>
        <w:rPr>
          <w:noProof/>
        </w:rPr>
        <w:fldChar w:fldCharType="end"/>
      </w:r>
    </w:p>
    <w:p w14:paraId="3375ECE7"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"_Toc506451573" </w:instrText>
      </w:r>
      <w:ins w:id="430" w:author="Autor">
        <w:r>
          <w:rPr>
            <w:noProof/>
          </w:rPr>
        </w:r>
      </w:ins>
      <w:r>
        <w:rPr>
          <w:noProof/>
        </w:rPr>
        <w:fldChar w:fldCharType="separate"/>
      </w:r>
      <w:r w:rsidR="00C578B1" w:rsidRPr="008C7BA6">
        <w:rPr>
          <w:rStyle w:val="Hypertextovprepojenie"/>
          <w:rFonts w:ascii="Calibri" w:hAnsi="Calibri"/>
          <w:noProof/>
        </w:rPr>
        <w:t>4.1 Príprava verejného obstarávania</w:t>
      </w:r>
      <w:r w:rsidR="00C578B1">
        <w:rPr>
          <w:noProof/>
          <w:webHidden/>
        </w:rPr>
        <w:tab/>
      </w:r>
      <w:r w:rsidR="00C578B1">
        <w:rPr>
          <w:noProof/>
          <w:webHidden/>
        </w:rPr>
        <w:fldChar w:fldCharType="begin"/>
      </w:r>
      <w:r w:rsidR="00C578B1">
        <w:rPr>
          <w:noProof/>
          <w:webHidden/>
        </w:rPr>
        <w:instrText xml:space="preserve"> PAGEREF _Toc506451573 \h </w:instrText>
      </w:r>
      <w:r w:rsidR="00C578B1">
        <w:rPr>
          <w:noProof/>
          <w:webHidden/>
        </w:rPr>
      </w:r>
      <w:r w:rsidR="00C578B1">
        <w:rPr>
          <w:noProof/>
          <w:webHidden/>
        </w:rPr>
        <w:fldChar w:fldCharType="separate"/>
      </w:r>
      <w:ins w:id="431" w:author="Autor">
        <w:r w:rsidR="00EA64F1">
          <w:rPr>
            <w:noProof/>
            <w:webHidden/>
          </w:rPr>
          <w:t>15</w:t>
        </w:r>
        <w:del w:id="432" w:author="Autor">
          <w:r w:rsidDel="00EA64F1">
            <w:rPr>
              <w:noProof/>
              <w:webHidden/>
            </w:rPr>
            <w:delText>13</w:delText>
          </w:r>
        </w:del>
      </w:ins>
      <w:del w:id="433" w:author="Autor">
        <w:r w:rsidR="00F05892" w:rsidDel="00EA64F1">
          <w:rPr>
            <w:noProof/>
            <w:webHidden/>
          </w:rPr>
          <w:delText>11</w:delText>
        </w:r>
      </w:del>
      <w:r w:rsidR="00C578B1">
        <w:rPr>
          <w:noProof/>
          <w:webHidden/>
        </w:rPr>
        <w:fldChar w:fldCharType="end"/>
      </w:r>
      <w:r>
        <w:rPr>
          <w:noProof/>
        </w:rPr>
        <w:fldChar w:fldCharType="end"/>
      </w:r>
    </w:p>
    <w:p w14:paraId="4E0E37BA"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"_Toc506451574" </w:instrText>
      </w:r>
      <w:ins w:id="434" w:author="Autor">
        <w:r>
          <w:rPr>
            <w:noProof/>
          </w:rPr>
        </w:r>
      </w:ins>
      <w:r>
        <w:rPr>
          <w:noProof/>
        </w:rPr>
        <w:fldChar w:fldCharType="separate"/>
      </w:r>
      <w:r w:rsidR="00C578B1" w:rsidRPr="008C7BA6">
        <w:rPr>
          <w:rStyle w:val="Hypertextovprepojenie"/>
          <w:rFonts w:ascii="Calibri" w:hAnsi="Calibri"/>
          <w:noProof/>
        </w:rPr>
        <w:t>4.2 Začatie realizácie hlavných aktivít projektu</w:t>
      </w:r>
      <w:r w:rsidR="00C578B1">
        <w:rPr>
          <w:noProof/>
          <w:webHidden/>
        </w:rPr>
        <w:tab/>
      </w:r>
      <w:r w:rsidR="00C578B1">
        <w:rPr>
          <w:noProof/>
          <w:webHidden/>
        </w:rPr>
        <w:fldChar w:fldCharType="begin"/>
      </w:r>
      <w:r w:rsidR="00C578B1">
        <w:rPr>
          <w:noProof/>
          <w:webHidden/>
        </w:rPr>
        <w:instrText xml:space="preserve"> PAGEREF _Toc506451574 \h </w:instrText>
      </w:r>
      <w:r w:rsidR="00C578B1">
        <w:rPr>
          <w:noProof/>
          <w:webHidden/>
        </w:rPr>
      </w:r>
      <w:r w:rsidR="00C578B1">
        <w:rPr>
          <w:noProof/>
          <w:webHidden/>
        </w:rPr>
        <w:fldChar w:fldCharType="separate"/>
      </w:r>
      <w:ins w:id="435" w:author="Autor">
        <w:r w:rsidR="00EA64F1">
          <w:rPr>
            <w:noProof/>
            <w:webHidden/>
          </w:rPr>
          <w:t>15</w:t>
        </w:r>
        <w:del w:id="436" w:author="Autor">
          <w:r w:rsidDel="00EA64F1">
            <w:rPr>
              <w:noProof/>
              <w:webHidden/>
            </w:rPr>
            <w:delText>14</w:delText>
          </w:r>
        </w:del>
      </w:ins>
      <w:del w:id="437" w:author="Autor">
        <w:r w:rsidR="00F05892" w:rsidDel="00EA64F1">
          <w:rPr>
            <w:noProof/>
            <w:webHidden/>
          </w:rPr>
          <w:delText>11</w:delText>
        </w:r>
      </w:del>
      <w:r w:rsidR="00C578B1">
        <w:rPr>
          <w:noProof/>
          <w:webHidden/>
        </w:rPr>
        <w:fldChar w:fldCharType="end"/>
      </w:r>
      <w:r>
        <w:rPr>
          <w:noProof/>
        </w:rPr>
        <w:fldChar w:fldCharType="end"/>
      </w:r>
    </w:p>
    <w:p w14:paraId="127CC44C"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"_Toc506451575" </w:instrText>
      </w:r>
      <w:ins w:id="438" w:author="Autor">
        <w:r>
          <w:rPr>
            <w:noProof/>
          </w:rPr>
        </w:r>
      </w:ins>
      <w:r>
        <w:rPr>
          <w:noProof/>
        </w:rPr>
        <w:fldChar w:fldCharType="separate"/>
      </w:r>
      <w:r w:rsidR="00C578B1" w:rsidRPr="008C7BA6">
        <w:rPr>
          <w:rStyle w:val="Hypertextovprepojenie"/>
          <w:rFonts w:ascii="Calibri" w:hAnsi="Calibri"/>
          <w:noProof/>
        </w:rPr>
        <w:t>4.3 Financovanie projektu</w:t>
      </w:r>
      <w:r w:rsidR="00C578B1">
        <w:rPr>
          <w:noProof/>
          <w:webHidden/>
        </w:rPr>
        <w:tab/>
      </w:r>
      <w:r w:rsidR="00C578B1">
        <w:rPr>
          <w:noProof/>
          <w:webHidden/>
        </w:rPr>
        <w:fldChar w:fldCharType="begin"/>
      </w:r>
      <w:r w:rsidR="00C578B1">
        <w:rPr>
          <w:noProof/>
          <w:webHidden/>
        </w:rPr>
        <w:instrText xml:space="preserve"> PAGEREF _Toc506451575 \h </w:instrText>
      </w:r>
      <w:r w:rsidR="00C578B1">
        <w:rPr>
          <w:noProof/>
          <w:webHidden/>
        </w:rPr>
      </w:r>
      <w:r w:rsidR="00C578B1">
        <w:rPr>
          <w:noProof/>
          <w:webHidden/>
        </w:rPr>
        <w:fldChar w:fldCharType="separate"/>
      </w:r>
      <w:ins w:id="439" w:author="Autor">
        <w:r w:rsidR="00EA64F1">
          <w:rPr>
            <w:noProof/>
            <w:webHidden/>
          </w:rPr>
          <w:t>17</w:t>
        </w:r>
        <w:del w:id="440" w:author="Autor">
          <w:r w:rsidDel="00EA64F1">
            <w:rPr>
              <w:noProof/>
              <w:webHidden/>
            </w:rPr>
            <w:delText>15</w:delText>
          </w:r>
        </w:del>
      </w:ins>
      <w:del w:id="441" w:author="Autor">
        <w:r w:rsidR="00F05892" w:rsidDel="00EA64F1">
          <w:rPr>
            <w:noProof/>
            <w:webHidden/>
          </w:rPr>
          <w:delText>13</w:delText>
        </w:r>
      </w:del>
      <w:r w:rsidR="00C578B1">
        <w:rPr>
          <w:noProof/>
          <w:webHidden/>
        </w:rPr>
        <w:fldChar w:fldCharType="end"/>
      </w:r>
      <w:r>
        <w:rPr>
          <w:noProof/>
        </w:rPr>
        <w:fldChar w:fldCharType="end"/>
      </w:r>
    </w:p>
    <w:p w14:paraId="57835666"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"_Toc506451576" </w:instrText>
      </w:r>
      <w:ins w:id="442" w:author="Autor">
        <w:r>
          <w:rPr>
            <w:noProof/>
          </w:rPr>
        </w:r>
      </w:ins>
      <w:r>
        <w:rPr>
          <w:noProof/>
        </w:rPr>
        <w:fldChar w:fldCharType="separate"/>
      </w:r>
      <w:r w:rsidR="00C578B1" w:rsidRPr="008C7BA6">
        <w:rPr>
          <w:rStyle w:val="Hypertextovprepojenie"/>
          <w:rFonts w:ascii="Calibri" w:hAnsi="Calibri"/>
          <w:noProof/>
        </w:rPr>
        <w:t>4.3.1 Oprávnenosť výdavkov</w:t>
      </w:r>
      <w:r w:rsidR="00C578B1">
        <w:rPr>
          <w:noProof/>
          <w:webHidden/>
        </w:rPr>
        <w:tab/>
      </w:r>
      <w:r w:rsidR="00C578B1">
        <w:rPr>
          <w:noProof/>
          <w:webHidden/>
        </w:rPr>
        <w:fldChar w:fldCharType="begin"/>
      </w:r>
      <w:r w:rsidR="00C578B1">
        <w:rPr>
          <w:noProof/>
          <w:webHidden/>
        </w:rPr>
        <w:instrText xml:space="preserve"> PAGEREF _Toc506451576 \h </w:instrText>
      </w:r>
      <w:r w:rsidR="00C578B1">
        <w:rPr>
          <w:noProof/>
          <w:webHidden/>
        </w:rPr>
      </w:r>
      <w:r w:rsidR="00C578B1">
        <w:rPr>
          <w:noProof/>
          <w:webHidden/>
        </w:rPr>
        <w:fldChar w:fldCharType="separate"/>
      </w:r>
      <w:ins w:id="443" w:author="Autor">
        <w:r w:rsidR="00EA64F1">
          <w:rPr>
            <w:noProof/>
            <w:webHidden/>
          </w:rPr>
          <w:t>17</w:t>
        </w:r>
        <w:del w:id="444" w:author="Autor">
          <w:r w:rsidDel="00EA64F1">
            <w:rPr>
              <w:noProof/>
              <w:webHidden/>
            </w:rPr>
            <w:delText>15</w:delText>
          </w:r>
        </w:del>
      </w:ins>
      <w:del w:id="445" w:author="Autor">
        <w:r w:rsidR="00F05892" w:rsidDel="00EA64F1">
          <w:rPr>
            <w:noProof/>
            <w:webHidden/>
          </w:rPr>
          <w:delText>13</w:delText>
        </w:r>
      </w:del>
      <w:r w:rsidR="00C578B1">
        <w:rPr>
          <w:noProof/>
          <w:webHidden/>
        </w:rPr>
        <w:fldChar w:fldCharType="end"/>
      </w:r>
      <w:r>
        <w:rPr>
          <w:noProof/>
        </w:rPr>
        <w:fldChar w:fldCharType="end"/>
      </w:r>
    </w:p>
    <w:p w14:paraId="64966922"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"_Toc506451577" </w:instrText>
      </w:r>
      <w:ins w:id="446" w:author="Autor">
        <w:r>
          <w:rPr>
            <w:noProof/>
          </w:rPr>
        </w:r>
      </w:ins>
      <w:r>
        <w:rPr>
          <w:noProof/>
        </w:rPr>
        <w:fldChar w:fldCharType="separate"/>
      </w:r>
      <w:r w:rsidR="00C578B1" w:rsidRPr="008C7BA6">
        <w:rPr>
          <w:rStyle w:val="Hypertextovprepojenie"/>
          <w:rFonts w:ascii="Calibri" w:hAnsi="Calibri"/>
          <w:noProof/>
        </w:rPr>
        <w:t>4.3.2 Všeobecné podmienky pre úhradu prostriedkov EÚ a ŠR</w:t>
      </w:r>
      <w:r w:rsidR="00C578B1">
        <w:rPr>
          <w:noProof/>
          <w:webHidden/>
        </w:rPr>
        <w:tab/>
      </w:r>
      <w:r w:rsidR="00C578B1">
        <w:rPr>
          <w:noProof/>
          <w:webHidden/>
        </w:rPr>
        <w:fldChar w:fldCharType="begin"/>
      </w:r>
      <w:r w:rsidR="00C578B1">
        <w:rPr>
          <w:noProof/>
          <w:webHidden/>
        </w:rPr>
        <w:instrText xml:space="preserve"> PAGEREF _Toc506451577 \h </w:instrText>
      </w:r>
      <w:r w:rsidR="00C578B1">
        <w:rPr>
          <w:noProof/>
          <w:webHidden/>
        </w:rPr>
      </w:r>
      <w:r w:rsidR="00C578B1">
        <w:rPr>
          <w:noProof/>
          <w:webHidden/>
        </w:rPr>
        <w:fldChar w:fldCharType="separate"/>
      </w:r>
      <w:ins w:id="447" w:author="Autor">
        <w:r w:rsidR="00EA64F1">
          <w:rPr>
            <w:noProof/>
            <w:webHidden/>
          </w:rPr>
          <w:t>19</w:t>
        </w:r>
        <w:del w:id="448" w:author="Autor">
          <w:r w:rsidDel="00EA64F1">
            <w:rPr>
              <w:noProof/>
              <w:webHidden/>
            </w:rPr>
            <w:delText>17</w:delText>
          </w:r>
        </w:del>
      </w:ins>
      <w:del w:id="449" w:author="Autor">
        <w:r w:rsidR="00F05892" w:rsidDel="00EA64F1">
          <w:rPr>
            <w:noProof/>
            <w:webHidden/>
          </w:rPr>
          <w:delText>15</w:delText>
        </w:r>
      </w:del>
      <w:r w:rsidR="00C578B1">
        <w:rPr>
          <w:noProof/>
          <w:webHidden/>
        </w:rPr>
        <w:fldChar w:fldCharType="end"/>
      </w:r>
      <w:r>
        <w:rPr>
          <w:noProof/>
        </w:rPr>
        <w:fldChar w:fldCharType="end"/>
      </w:r>
    </w:p>
    <w:p w14:paraId="794C34A2"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"_Toc506451578" </w:instrText>
      </w:r>
      <w:ins w:id="450" w:author="Autor">
        <w:r>
          <w:rPr>
            <w:noProof/>
          </w:rPr>
        </w:r>
      </w:ins>
      <w:r>
        <w:rPr>
          <w:noProof/>
        </w:rPr>
        <w:fldChar w:fldCharType="separate"/>
      </w:r>
      <w:r w:rsidR="00C578B1" w:rsidRPr="008C7BA6">
        <w:rPr>
          <w:rStyle w:val="Hypertextovprepojenie"/>
          <w:rFonts w:ascii="Calibri" w:hAnsi="Calibri"/>
          <w:noProof/>
        </w:rPr>
        <w:t>4.3.3 Žiadosť o platbu</w:t>
      </w:r>
      <w:r w:rsidR="00C578B1">
        <w:rPr>
          <w:noProof/>
          <w:webHidden/>
        </w:rPr>
        <w:tab/>
      </w:r>
      <w:r w:rsidR="00C578B1">
        <w:rPr>
          <w:noProof/>
          <w:webHidden/>
        </w:rPr>
        <w:fldChar w:fldCharType="begin"/>
      </w:r>
      <w:r w:rsidR="00C578B1">
        <w:rPr>
          <w:noProof/>
          <w:webHidden/>
        </w:rPr>
        <w:instrText xml:space="preserve"> PAGEREF _Toc506451578 \h </w:instrText>
      </w:r>
      <w:r w:rsidR="00C578B1">
        <w:rPr>
          <w:noProof/>
          <w:webHidden/>
        </w:rPr>
      </w:r>
      <w:r w:rsidR="00C578B1">
        <w:rPr>
          <w:noProof/>
          <w:webHidden/>
        </w:rPr>
        <w:fldChar w:fldCharType="separate"/>
      </w:r>
      <w:ins w:id="451" w:author="Autor">
        <w:r w:rsidR="00EA64F1">
          <w:rPr>
            <w:noProof/>
            <w:webHidden/>
          </w:rPr>
          <w:t>20</w:t>
        </w:r>
        <w:del w:id="452" w:author="Autor">
          <w:r w:rsidDel="00EA64F1">
            <w:rPr>
              <w:noProof/>
              <w:webHidden/>
            </w:rPr>
            <w:delText>19</w:delText>
          </w:r>
        </w:del>
      </w:ins>
      <w:del w:id="453" w:author="Autor">
        <w:r w:rsidR="00F05892" w:rsidDel="00EA64F1">
          <w:rPr>
            <w:noProof/>
            <w:webHidden/>
          </w:rPr>
          <w:delText>16</w:delText>
        </w:r>
      </w:del>
      <w:r w:rsidR="00C578B1">
        <w:rPr>
          <w:noProof/>
          <w:webHidden/>
        </w:rPr>
        <w:fldChar w:fldCharType="end"/>
      </w:r>
      <w:r>
        <w:rPr>
          <w:noProof/>
        </w:rPr>
        <w:fldChar w:fldCharType="end"/>
      </w:r>
    </w:p>
    <w:p w14:paraId="7B8C31A5"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"_Toc506451579" </w:instrText>
      </w:r>
      <w:ins w:id="454" w:author="Autor">
        <w:r>
          <w:rPr>
            <w:noProof/>
          </w:rPr>
        </w:r>
      </w:ins>
      <w:r>
        <w:rPr>
          <w:noProof/>
        </w:rPr>
        <w:fldChar w:fldCharType="separate"/>
      </w:r>
      <w:r w:rsidR="00C578B1" w:rsidRPr="008C7BA6">
        <w:rPr>
          <w:rStyle w:val="Hypertextovprepojenie"/>
          <w:rFonts w:ascii="Calibri" w:hAnsi="Calibri"/>
          <w:i/>
          <w:noProof/>
        </w:rPr>
        <w:t>4.3.3.1 Vyplnenie žiadosti o</w:t>
      </w:r>
      <w:r w:rsidR="00C578B1" w:rsidRPr="008C7BA6">
        <w:rPr>
          <w:rStyle w:val="Hypertextovprepojenie"/>
          <w:rFonts w:ascii="Calibri" w:eastAsia="Times New Roman" w:hAnsi="Calibri"/>
          <w:i/>
          <w:noProof/>
        </w:rPr>
        <w:t> </w:t>
      </w:r>
      <w:r w:rsidR="00C578B1" w:rsidRPr="008C7BA6">
        <w:rPr>
          <w:rStyle w:val="Hypertextovprepojenie"/>
          <w:rFonts w:ascii="Calibri" w:hAnsi="Calibri"/>
          <w:i/>
          <w:noProof/>
        </w:rPr>
        <w:t>platbu</w:t>
      </w:r>
      <w:r w:rsidR="00C578B1">
        <w:rPr>
          <w:noProof/>
          <w:webHidden/>
        </w:rPr>
        <w:tab/>
      </w:r>
      <w:r w:rsidR="00C578B1">
        <w:rPr>
          <w:noProof/>
          <w:webHidden/>
        </w:rPr>
        <w:fldChar w:fldCharType="begin"/>
      </w:r>
      <w:r w:rsidR="00C578B1">
        <w:rPr>
          <w:noProof/>
          <w:webHidden/>
        </w:rPr>
        <w:instrText xml:space="preserve"> PAGEREF _Toc506451579 \h </w:instrText>
      </w:r>
      <w:r w:rsidR="00C578B1">
        <w:rPr>
          <w:noProof/>
          <w:webHidden/>
        </w:rPr>
      </w:r>
      <w:r w:rsidR="00C578B1">
        <w:rPr>
          <w:noProof/>
          <w:webHidden/>
        </w:rPr>
        <w:fldChar w:fldCharType="separate"/>
      </w:r>
      <w:ins w:id="455" w:author="Autor">
        <w:r w:rsidR="00EA64F1">
          <w:rPr>
            <w:noProof/>
            <w:webHidden/>
          </w:rPr>
          <w:t>23</w:t>
        </w:r>
        <w:del w:id="456" w:author="Autor">
          <w:r w:rsidDel="00EA64F1">
            <w:rPr>
              <w:noProof/>
              <w:webHidden/>
            </w:rPr>
            <w:delText>21</w:delText>
          </w:r>
        </w:del>
      </w:ins>
      <w:del w:id="457" w:author="Autor">
        <w:r w:rsidR="00F05892" w:rsidDel="00EA64F1">
          <w:rPr>
            <w:noProof/>
            <w:webHidden/>
          </w:rPr>
          <w:delText>18</w:delText>
        </w:r>
      </w:del>
      <w:r w:rsidR="00C578B1">
        <w:rPr>
          <w:noProof/>
          <w:webHidden/>
        </w:rPr>
        <w:fldChar w:fldCharType="end"/>
      </w:r>
      <w:r>
        <w:rPr>
          <w:noProof/>
        </w:rPr>
        <w:fldChar w:fldCharType="end"/>
      </w:r>
    </w:p>
    <w:p w14:paraId="4C597E74"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"_Toc506451580" </w:instrText>
      </w:r>
      <w:ins w:id="458" w:author="Autor">
        <w:r>
          <w:rPr>
            <w:noProof/>
          </w:rPr>
        </w:r>
      </w:ins>
      <w:r>
        <w:rPr>
          <w:noProof/>
        </w:rPr>
        <w:fldChar w:fldCharType="separate"/>
      </w:r>
      <w:r w:rsidR="00C578B1" w:rsidRPr="008C7BA6">
        <w:rPr>
          <w:rStyle w:val="Hypertextovprepojenie"/>
          <w:rFonts w:ascii="Calibri" w:hAnsi="Calibri"/>
          <w:i/>
          <w:noProof/>
        </w:rPr>
        <w:t>4.3.3.2 Dokumentácia k žiadosti o platbu</w:t>
      </w:r>
      <w:r w:rsidR="00C578B1">
        <w:rPr>
          <w:noProof/>
          <w:webHidden/>
        </w:rPr>
        <w:tab/>
      </w:r>
      <w:r w:rsidR="00C578B1">
        <w:rPr>
          <w:noProof/>
          <w:webHidden/>
        </w:rPr>
        <w:fldChar w:fldCharType="begin"/>
      </w:r>
      <w:r w:rsidR="00C578B1">
        <w:rPr>
          <w:noProof/>
          <w:webHidden/>
        </w:rPr>
        <w:instrText xml:space="preserve"> PAGEREF _Toc506451580 \h </w:instrText>
      </w:r>
      <w:r w:rsidR="00C578B1">
        <w:rPr>
          <w:noProof/>
          <w:webHidden/>
        </w:rPr>
      </w:r>
      <w:r w:rsidR="00C578B1">
        <w:rPr>
          <w:noProof/>
          <w:webHidden/>
        </w:rPr>
        <w:fldChar w:fldCharType="separate"/>
      </w:r>
      <w:ins w:id="459" w:author="Autor">
        <w:r w:rsidR="00EA64F1">
          <w:rPr>
            <w:noProof/>
            <w:webHidden/>
          </w:rPr>
          <w:t>23</w:t>
        </w:r>
        <w:del w:id="460" w:author="Autor">
          <w:r w:rsidDel="00EA64F1">
            <w:rPr>
              <w:noProof/>
              <w:webHidden/>
            </w:rPr>
            <w:delText>22</w:delText>
          </w:r>
        </w:del>
      </w:ins>
      <w:del w:id="461" w:author="Autor">
        <w:r w:rsidR="00F05892" w:rsidDel="00EA64F1">
          <w:rPr>
            <w:noProof/>
            <w:webHidden/>
          </w:rPr>
          <w:delText>18</w:delText>
        </w:r>
      </w:del>
      <w:r w:rsidR="00C578B1">
        <w:rPr>
          <w:noProof/>
          <w:webHidden/>
        </w:rPr>
        <w:fldChar w:fldCharType="end"/>
      </w:r>
      <w:r>
        <w:rPr>
          <w:noProof/>
        </w:rPr>
        <w:fldChar w:fldCharType="end"/>
      </w:r>
    </w:p>
    <w:p w14:paraId="2054F731"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"_Toc506451581" </w:instrText>
      </w:r>
      <w:ins w:id="462" w:author="Autor">
        <w:r>
          <w:rPr>
            <w:noProof/>
          </w:rPr>
        </w:r>
      </w:ins>
      <w:r>
        <w:rPr>
          <w:noProof/>
        </w:rPr>
        <w:fldChar w:fldCharType="separate"/>
      </w:r>
      <w:r w:rsidR="00C578B1" w:rsidRPr="008C7BA6">
        <w:rPr>
          <w:rStyle w:val="Hypertextovprepojenie"/>
          <w:rFonts w:ascii="Calibri" w:hAnsi="Calibri"/>
          <w:noProof/>
        </w:rPr>
        <w:t>4.3.4 Účty Prijímateľa</w:t>
      </w:r>
      <w:r w:rsidR="00C578B1">
        <w:rPr>
          <w:noProof/>
          <w:webHidden/>
        </w:rPr>
        <w:tab/>
      </w:r>
      <w:r w:rsidR="00C578B1">
        <w:rPr>
          <w:noProof/>
          <w:webHidden/>
        </w:rPr>
        <w:fldChar w:fldCharType="begin"/>
      </w:r>
      <w:r w:rsidR="00C578B1">
        <w:rPr>
          <w:noProof/>
          <w:webHidden/>
        </w:rPr>
        <w:instrText xml:space="preserve"> PAGEREF _Toc506451581 \h </w:instrText>
      </w:r>
      <w:r w:rsidR="00C578B1">
        <w:rPr>
          <w:noProof/>
          <w:webHidden/>
        </w:rPr>
      </w:r>
      <w:r w:rsidR="00C578B1">
        <w:rPr>
          <w:noProof/>
          <w:webHidden/>
        </w:rPr>
        <w:fldChar w:fldCharType="separate"/>
      </w:r>
      <w:ins w:id="463" w:author="Autor">
        <w:r w:rsidR="00EA64F1">
          <w:rPr>
            <w:noProof/>
            <w:webHidden/>
          </w:rPr>
          <w:t>34</w:t>
        </w:r>
        <w:del w:id="464" w:author="Autor">
          <w:r w:rsidDel="00EA64F1">
            <w:rPr>
              <w:noProof/>
              <w:webHidden/>
            </w:rPr>
            <w:delText>33</w:delText>
          </w:r>
        </w:del>
      </w:ins>
      <w:del w:id="465" w:author="Autor">
        <w:r w:rsidR="00F05892" w:rsidDel="00EA64F1">
          <w:rPr>
            <w:noProof/>
            <w:webHidden/>
          </w:rPr>
          <w:delText>28</w:delText>
        </w:r>
      </w:del>
      <w:r w:rsidR="00C578B1">
        <w:rPr>
          <w:noProof/>
          <w:webHidden/>
        </w:rPr>
        <w:fldChar w:fldCharType="end"/>
      </w:r>
      <w:r>
        <w:rPr>
          <w:noProof/>
        </w:rPr>
        <w:fldChar w:fldCharType="end"/>
      </w:r>
    </w:p>
    <w:p w14:paraId="769BDE7A"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"_Toc506451582" </w:instrText>
      </w:r>
      <w:ins w:id="466" w:author="Autor">
        <w:r>
          <w:rPr>
            <w:noProof/>
          </w:rPr>
        </w:r>
      </w:ins>
      <w:r>
        <w:rPr>
          <w:noProof/>
        </w:rPr>
        <w:fldChar w:fldCharType="separate"/>
      </w:r>
      <w:r w:rsidR="00C578B1" w:rsidRPr="008C7BA6">
        <w:rPr>
          <w:rStyle w:val="Hypertextovprepojenie"/>
          <w:rFonts w:ascii="Calibri" w:hAnsi="Calibri"/>
          <w:noProof/>
        </w:rPr>
        <w:t>4.3.5 Spôsoby financovania projektov</w:t>
      </w:r>
      <w:r w:rsidR="00C578B1">
        <w:rPr>
          <w:noProof/>
          <w:webHidden/>
        </w:rPr>
        <w:tab/>
      </w:r>
      <w:r w:rsidR="00C578B1">
        <w:rPr>
          <w:noProof/>
          <w:webHidden/>
        </w:rPr>
        <w:fldChar w:fldCharType="begin"/>
      </w:r>
      <w:r w:rsidR="00C578B1">
        <w:rPr>
          <w:noProof/>
          <w:webHidden/>
        </w:rPr>
        <w:instrText xml:space="preserve"> PAGEREF _Toc506451582 \h </w:instrText>
      </w:r>
      <w:r w:rsidR="00C578B1">
        <w:rPr>
          <w:noProof/>
          <w:webHidden/>
        </w:rPr>
      </w:r>
      <w:r w:rsidR="00C578B1">
        <w:rPr>
          <w:noProof/>
          <w:webHidden/>
        </w:rPr>
        <w:fldChar w:fldCharType="separate"/>
      </w:r>
      <w:ins w:id="467" w:author="Autor">
        <w:r w:rsidR="00EA64F1">
          <w:rPr>
            <w:noProof/>
            <w:webHidden/>
          </w:rPr>
          <w:t>35</w:t>
        </w:r>
        <w:del w:id="468" w:author="Autor">
          <w:r w:rsidDel="00EA64F1">
            <w:rPr>
              <w:noProof/>
              <w:webHidden/>
            </w:rPr>
            <w:delText>34</w:delText>
          </w:r>
        </w:del>
      </w:ins>
      <w:del w:id="469" w:author="Autor">
        <w:r w:rsidR="00F05892" w:rsidDel="00EA64F1">
          <w:rPr>
            <w:noProof/>
            <w:webHidden/>
          </w:rPr>
          <w:delText>29</w:delText>
        </w:r>
      </w:del>
      <w:r w:rsidR="00C578B1">
        <w:rPr>
          <w:noProof/>
          <w:webHidden/>
        </w:rPr>
        <w:fldChar w:fldCharType="end"/>
      </w:r>
      <w:r>
        <w:rPr>
          <w:noProof/>
        </w:rPr>
        <w:fldChar w:fldCharType="end"/>
      </w:r>
    </w:p>
    <w:p w14:paraId="54B2D9B1"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"_Toc506451583" </w:instrText>
      </w:r>
      <w:ins w:id="470" w:author="Autor">
        <w:r>
          <w:rPr>
            <w:noProof/>
          </w:rPr>
        </w:r>
      </w:ins>
      <w:r>
        <w:rPr>
          <w:noProof/>
        </w:rPr>
        <w:fldChar w:fldCharType="separate"/>
      </w:r>
      <w:r w:rsidR="00C578B1" w:rsidRPr="008C7BA6">
        <w:rPr>
          <w:rStyle w:val="Hypertextovprepojenie"/>
          <w:rFonts w:ascii="Calibri" w:hAnsi="Calibri"/>
          <w:i/>
          <w:noProof/>
        </w:rPr>
        <w:t>4.3.5.1 Systém predfinancovania</w:t>
      </w:r>
      <w:r w:rsidR="00C578B1">
        <w:rPr>
          <w:noProof/>
          <w:webHidden/>
        </w:rPr>
        <w:tab/>
      </w:r>
      <w:r w:rsidR="00C578B1">
        <w:rPr>
          <w:noProof/>
          <w:webHidden/>
        </w:rPr>
        <w:fldChar w:fldCharType="begin"/>
      </w:r>
      <w:r w:rsidR="00C578B1">
        <w:rPr>
          <w:noProof/>
          <w:webHidden/>
        </w:rPr>
        <w:instrText xml:space="preserve"> PAGEREF _Toc506451583 \h </w:instrText>
      </w:r>
      <w:r w:rsidR="00C578B1">
        <w:rPr>
          <w:noProof/>
          <w:webHidden/>
        </w:rPr>
      </w:r>
      <w:r w:rsidR="00C578B1">
        <w:rPr>
          <w:noProof/>
          <w:webHidden/>
        </w:rPr>
        <w:fldChar w:fldCharType="separate"/>
      </w:r>
      <w:ins w:id="471" w:author="Autor">
        <w:r w:rsidR="00EA64F1">
          <w:rPr>
            <w:noProof/>
            <w:webHidden/>
          </w:rPr>
          <w:t>35</w:t>
        </w:r>
        <w:del w:id="472" w:author="Autor">
          <w:r w:rsidDel="00EA64F1">
            <w:rPr>
              <w:noProof/>
              <w:webHidden/>
            </w:rPr>
            <w:delText>34</w:delText>
          </w:r>
        </w:del>
      </w:ins>
      <w:del w:id="473" w:author="Autor">
        <w:r w:rsidR="00F05892" w:rsidDel="00EA64F1">
          <w:rPr>
            <w:noProof/>
            <w:webHidden/>
          </w:rPr>
          <w:delText>30</w:delText>
        </w:r>
      </w:del>
      <w:r w:rsidR="00C578B1">
        <w:rPr>
          <w:noProof/>
          <w:webHidden/>
        </w:rPr>
        <w:fldChar w:fldCharType="end"/>
      </w:r>
      <w:r>
        <w:rPr>
          <w:noProof/>
        </w:rPr>
        <w:fldChar w:fldCharType="end"/>
      </w:r>
    </w:p>
    <w:p w14:paraId="6C564060"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"_Toc506451584" </w:instrText>
      </w:r>
      <w:ins w:id="474" w:author="Autor">
        <w:r>
          <w:rPr>
            <w:noProof/>
          </w:rPr>
        </w:r>
      </w:ins>
      <w:r>
        <w:rPr>
          <w:noProof/>
        </w:rPr>
        <w:fldChar w:fldCharType="separate"/>
      </w:r>
      <w:r w:rsidR="00C578B1" w:rsidRPr="008C7BA6">
        <w:rPr>
          <w:rStyle w:val="Hypertextovprepojenie"/>
          <w:rFonts w:ascii="Calibri" w:hAnsi="Calibri"/>
          <w:i/>
          <w:noProof/>
        </w:rPr>
        <w:t>4.3.5.2 Systém zálohových platieb</w:t>
      </w:r>
      <w:r w:rsidR="00C578B1">
        <w:rPr>
          <w:noProof/>
          <w:webHidden/>
        </w:rPr>
        <w:tab/>
      </w:r>
      <w:r w:rsidR="00C578B1">
        <w:rPr>
          <w:noProof/>
          <w:webHidden/>
        </w:rPr>
        <w:fldChar w:fldCharType="begin"/>
      </w:r>
      <w:r w:rsidR="00C578B1">
        <w:rPr>
          <w:noProof/>
          <w:webHidden/>
        </w:rPr>
        <w:instrText xml:space="preserve"> PAGEREF _Toc506451584 \h </w:instrText>
      </w:r>
      <w:r w:rsidR="00C578B1">
        <w:rPr>
          <w:noProof/>
          <w:webHidden/>
        </w:rPr>
      </w:r>
      <w:r w:rsidR="00C578B1">
        <w:rPr>
          <w:noProof/>
          <w:webHidden/>
        </w:rPr>
        <w:fldChar w:fldCharType="separate"/>
      </w:r>
      <w:ins w:id="475" w:author="Autor">
        <w:r w:rsidR="00EA64F1">
          <w:rPr>
            <w:noProof/>
            <w:webHidden/>
          </w:rPr>
          <w:t>37</w:t>
        </w:r>
        <w:del w:id="476" w:author="Autor">
          <w:r w:rsidDel="00EA64F1">
            <w:rPr>
              <w:noProof/>
              <w:webHidden/>
            </w:rPr>
            <w:delText>36</w:delText>
          </w:r>
        </w:del>
      </w:ins>
      <w:del w:id="477" w:author="Autor">
        <w:r w:rsidR="00F05892" w:rsidDel="00EA64F1">
          <w:rPr>
            <w:noProof/>
            <w:webHidden/>
          </w:rPr>
          <w:delText>32</w:delText>
        </w:r>
      </w:del>
      <w:r w:rsidR="00C578B1">
        <w:rPr>
          <w:noProof/>
          <w:webHidden/>
        </w:rPr>
        <w:fldChar w:fldCharType="end"/>
      </w:r>
      <w:r>
        <w:rPr>
          <w:noProof/>
        </w:rPr>
        <w:fldChar w:fldCharType="end"/>
      </w:r>
    </w:p>
    <w:p w14:paraId="43F0A45A"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"_Toc506451585" </w:instrText>
      </w:r>
      <w:ins w:id="478" w:author="Autor">
        <w:r>
          <w:rPr>
            <w:noProof/>
          </w:rPr>
        </w:r>
      </w:ins>
      <w:r>
        <w:rPr>
          <w:noProof/>
        </w:rPr>
        <w:fldChar w:fldCharType="separate"/>
      </w:r>
      <w:r w:rsidR="00C578B1" w:rsidRPr="008C7BA6">
        <w:rPr>
          <w:rStyle w:val="Hypertextovprepojenie"/>
          <w:rFonts w:ascii="Calibri" w:hAnsi="Calibri"/>
          <w:i/>
          <w:noProof/>
        </w:rPr>
        <w:t>4.3.5.3 Systém refundácie</w:t>
      </w:r>
      <w:r w:rsidR="00C578B1">
        <w:rPr>
          <w:noProof/>
          <w:webHidden/>
        </w:rPr>
        <w:tab/>
      </w:r>
      <w:r w:rsidR="00C578B1">
        <w:rPr>
          <w:noProof/>
          <w:webHidden/>
        </w:rPr>
        <w:fldChar w:fldCharType="begin"/>
      </w:r>
      <w:r w:rsidR="00C578B1">
        <w:rPr>
          <w:noProof/>
          <w:webHidden/>
        </w:rPr>
        <w:instrText xml:space="preserve"> PAGEREF _Toc506451585 \h </w:instrText>
      </w:r>
      <w:r w:rsidR="00C578B1">
        <w:rPr>
          <w:noProof/>
          <w:webHidden/>
        </w:rPr>
      </w:r>
      <w:r w:rsidR="00C578B1">
        <w:rPr>
          <w:noProof/>
          <w:webHidden/>
        </w:rPr>
        <w:fldChar w:fldCharType="separate"/>
      </w:r>
      <w:ins w:id="479" w:author="Autor">
        <w:r w:rsidR="00EA64F1">
          <w:rPr>
            <w:noProof/>
            <w:webHidden/>
          </w:rPr>
          <w:t>40</w:t>
        </w:r>
        <w:del w:id="480" w:author="Autor">
          <w:r w:rsidDel="00EA64F1">
            <w:rPr>
              <w:noProof/>
              <w:webHidden/>
            </w:rPr>
            <w:delText>39</w:delText>
          </w:r>
        </w:del>
      </w:ins>
      <w:del w:id="481" w:author="Autor">
        <w:r w:rsidR="00F05892" w:rsidDel="00EA64F1">
          <w:rPr>
            <w:noProof/>
            <w:webHidden/>
          </w:rPr>
          <w:delText>34</w:delText>
        </w:r>
      </w:del>
      <w:r w:rsidR="00C578B1">
        <w:rPr>
          <w:noProof/>
          <w:webHidden/>
        </w:rPr>
        <w:fldChar w:fldCharType="end"/>
      </w:r>
      <w:r>
        <w:rPr>
          <w:noProof/>
        </w:rPr>
        <w:fldChar w:fldCharType="end"/>
      </w:r>
    </w:p>
    <w:p w14:paraId="01DDE5BE"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"_Toc506451586" </w:instrText>
      </w:r>
      <w:ins w:id="482" w:author="Autor">
        <w:r>
          <w:rPr>
            <w:noProof/>
          </w:rPr>
        </w:r>
      </w:ins>
      <w:r>
        <w:rPr>
          <w:noProof/>
        </w:rPr>
        <w:fldChar w:fldCharType="separate"/>
      </w:r>
      <w:r w:rsidR="00C578B1" w:rsidRPr="008C7BA6">
        <w:rPr>
          <w:rStyle w:val="Hypertextovprepojenie"/>
          <w:rFonts w:ascii="Calibri" w:hAnsi="Calibri"/>
          <w:i/>
          <w:noProof/>
        </w:rPr>
        <w:t>4.3.5.4 Systém financovania projektov – kombinácia systémov predfinancovania, zálohových platieb a refundácie</w:t>
      </w:r>
      <w:bookmarkStart w:id="483" w:name="_GoBack"/>
      <w:bookmarkEnd w:id="483"/>
      <w:r w:rsidR="00C578B1">
        <w:rPr>
          <w:noProof/>
          <w:webHidden/>
        </w:rPr>
        <w:tab/>
      </w:r>
      <w:r w:rsidR="00C578B1">
        <w:rPr>
          <w:noProof/>
          <w:webHidden/>
        </w:rPr>
        <w:fldChar w:fldCharType="begin"/>
      </w:r>
      <w:r w:rsidR="00C578B1">
        <w:rPr>
          <w:noProof/>
          <w:webHidden/>
        </w:rPr>
        <w:instrText xml:space="preserve"> PAGEREF _Toc506451586 \h </w:instrText>
      </w:r>
      <w:r w:rsidR="00C578B1">
        <w:rPr>
          <w:noProof/>
          <w:webHidden/>
        </w:rPr>
      </w:r>
      <w:r w:rsidR="00C578B1">
        <w:rPr>
          <w:noProof/>
          <w:webHidden/>
        </w:rPr>
        <w:fldChar w:fldCharType="separate"/>
      </w:r>
      <w:ins w:id="484" w:author="Autor">
        <w:r w:rsidR="00EA64F1">
          <w:rPr>
            <w:noProof/>
            <w:webHidden/>
          </w:rPr>
          <w:t>41</w:t>
        </w:r>
        <w:del w:id="485" w:author="Autor">
          <w:r w:rsidDel="00EA64F1">
            <w:rPr>
              <w:noProof/>
              <w:webHidden/>
            </w:rPr>
            <w:delText>40</w:delText>
          </w:r>
        </w:del>
      </w:ins>
      <w:del w:id="486" w:author="Autor">
        <w:r w:rsidR="00F05892" w:rsidDel="00EA64F1">
          <w:rPr>
            <w:noProof/>
            <w:webHidden/>
          </w:rPr>
          <w:delText>34</w:delText>
        </w:r>
      </w:del>
      <w:r w:rsidR="00C578B1">
        <w:rPr>
          <w:noProof/>
          <w:webHidden/>
        </w:rPr>
        <w:fldChar w:fldCharType="end"/>
      </w:r>
      <w:r>
        <w:rPr>
          <w:noProof/>
        </w:rPr>
        <w:fldChar w:fldCharType="end"/>
      </w:r>
    </w:p>
    <w:p w14:paraId="38C363B8"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"_Toc506451587" </w:instrText>
      </w:r>
      <w:ins w:id="487" w:author="Autor">
        <w:r>
          <w:rPr>
            <w:noProof/>
          </w:rPr>
        </w:r>
      </w:ins>
      <w:r>
        <w:rPr>
          <w:noProof/>
        </w:rPr>
        <w:fldChar w:fldCharType="separate"/>
      </w:r>
      <w:r w:rsidR="00C578B1" w:rsidRPr="008C7BA6">
        <w:rPr>
          <w:rStyle w:val="Hypertextovprepojenie"/>
          <w:rFonts w:ascii="Calibri" w:hAnsi="Calibri"/>
          <w:noProof/>
        </w:rPr>
        <w:t>4.3.6 Nezrovnalosti a vrátenie finančných prostriedkov</w:t>
      </w:r>
      <w:r w:rsidR="00C578B1">
        <w:rPr>
          <w:noProof/>
          <w:webHidden/>
        </w:rPr>
        <w:tab/>
      </w:r>
      <w:r w:rsidR="00C578B1">
        <w:rPr>
          <w:noProof/>
          <w:webHidden/>
        </w:rPr>
        <w:fldChar w:fldCharType="begin"/>
      </w:r>
      <w:r w:rsidR="00C578B1">
        <w:rPr>
          <w:noProof/>
          <w:webHidden/>
        </w:rPr>
        <w:instrText xml:space="preserve"> PAGEREF _Toc506451587 \h </w:instrText>
      </w:r>
      <w:r w:rsidR="00C578B1">
        <w:rPr>
          <w:noProof/>
          <w:webHidden/>
        </w:rPr>
      </w:r>
      <w:r w:rsidR="00C578B1">
        <w:rPr>
          <w:noProof/>
          <w:webHidden/>
        </w:rPr>
        <w:fldChar w:fldCharType="separate"/>
      </w:r>
      <w:ins w:id="488" w:author="Autor">
        <w:r w:rsidR="00EA64F1">
          <w:rPr>
            <w:noProof/>
            <w:webHidden/>
          </w:rPr>
          <w:t>41</w:t>
        </w:r>
        <w:del w:id="489" w:author="Autor">
          <w:r w:rsidDel="00EA64F1">
            <w:rPr>
              <w:noProof/>
              <w:webHidden/>
            </w:rPr>
            <w:delText>40</w:delText>
          </w:r>
        </w:del>
      </w:ins>
      <w:del w:id="490" w:author="Autor">
        <w:r w:rsidR="00F05892" w:rsidDel="00EA64F1">
          <w:rPr>
            <w:noProof/>
            <w:webHidden/>
          </w:rPr>
          <w:delText>34</w:delText>
        </w:r>
      </w:del>
      <w:r w:rsidR="00C578B1">
        <w:rPr>
          <w:noProof/>
          <w:webHidden/>
        </w:rPr>
        <w:fldChar w:fldCharType="end"/>
      </w:r>
      <w:r>
        <w:rPr>
          <w:noProof/>
        </w:rPr>
        <w:fldChar w:fldCharType="end"/>
      </w:r>
    </w:p>
    <w:p w14:paraId="3AD55E71"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"_Toc506451588" </w:instrText>
      </w:r>
      <w:ins w:id="491" w:author="Autor">
        <w:r>
          <w:rPr>
            <w:noProof/>
          </w:rPr>
        </w:r>
      </w:ins>
      <w:r>
        <w:rPr>
          <w:noProof/>
        </w:rPr>
        <w:fldChar w:fldCharType="separate"/>
      </w:r>
      <w:r w:rsidR="00C578B1" w:rsidRPr="008C7BA6">
        <w:rPr>
          <w:rStyle w:val="Hypertextovprepojenie"/>
          <w:rFonts w:ascii="Calibri" w:hAnsi="Calibri"/>
          <w:i/>
          <w:noProof/>
        </w:rPr>
        <w:t>4.3.6.1 Nezrovnalosť</w:t>
      </w:r>
      <w:r w:rsidR="00C578B1">
        <w:rPr>
          <w:noProof/>
          <w:webHidden/>
        </w:rPr>
        <w:tab/>
      </w:r>
      <w:r w:rsidR="00C578B1">
        <w:rPr>
          <w:noProof/>
          <w:webHidden/>
        </w:rPr>
        <w:fldChar w:fldCharType="begin"/>
      </w:r>
      <w:r w:rsidR="00C578B1">
        <w:rPr>
          <w:noProof/>
          <w:webHidden/>
        </w:rPr>
        <w:instrText xml:space="preserve"> PAGEREF _Toc506451588 \h </w:instrText>
      </w:r>
      <w:r w:rsidR="00C578B1">
        <w:rPr>
          <w:noProof/>
          <w:webHidden/>
        </w:rPr>
      </w:r>
      <w:r w:rsidR="00C578B1">
        <w:rPr>
          <w:noProof/>
          <w:webHidden/>
        </w:rPr>
        <w:fldChar w:fldCharType="separate"/>
      </w:r>
      <w:ins w:id="492" w:author="Autor">
        <w:r w:rsidR="00EA64F1">
          <w:rPr>
            <w:noProof/>
            <w:webHidden/>
          </w:rPr>
          <w:t>41</w:t>
        </w:r>
        <w:del w:id="493" w:author="Autor">
          <w:r w:rsidDel="00EA64F1">
            <w:rPr>
              <w:noProof/>
              <w:webHidden/>
            </w:rPr>
            <w:delText>40</w:delText>
          </w:r>
        </w:del>
      </w:ins>
      <w:del w:id="494" w:author="Autor">
        <w:r w:rsidR="00F05892" w:rsidDel="00EA64F1">
          <w:rPr>
            <w:noProof/>
            <w:webHidden/>
          </w:rPr>
          <w:delText>34</w:delText>
        </w:r>
      </w:del>
      <w:r w:rsidR="00C578B1">
        <w:rPr>
          <w:noProof/>
          <w:webHidden/>
        </w:rPr>
        <w:fldChar w:fldCharType="end"/>
      </w:r>
      <w:r>
        <w:rPr>
          <w:noProof/>
        </w:rPr>
        <w:fldChar w:fldCharType="end"/>
      </w:r>
    </w:p>
    <w:p w14:paraId="2694E24E"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"_Toc506451589" </w:instrText>
      </w:r>
      <w:ins w:id="495" w:author="Autor">
        <w:r>
          <w:rPr>
            <w:noProof/>
          </w:rPr>
        </w:r>
      </w:ins>
      <w:r>
        <w:rPr>
          <w:noProof/>
        </w:rPr>
        <w:fldChar w:fldCharType="separate"/>
      </w:r>
      <w:r w:rsidR="00C578B1" w:rsidRPr="008C7BA6">
        <w:rPr>
          <w:rStyle w:val="Hypertextovprepojenie"/>
          <w:rFonts w:ascii="Calibri" w:hAnsi="Calibri"/>
          <w:i/>
          <w:noProof/>
        </w:rPr>
        <w:t>4.3.6.2 Vysporiadanie finančných vzťahov</w:t>
      </w:r>
      <w:r w:rsidR="00C578B1">
        <w:rPr>
          <w:noProof/>
          <w:webHidden/>
        </w:rPr>
        <w:tab/>
      </w:r>
      <w:r w:rsidR="00C578B1">
        <w:rPr>
          <w:noProof/>
          <w:webHidden/>
        </w:rPr>
        <w:fldChar w:fldCharType="begin"/>
      </w:r>
      <w:r w:rsidR="00C578B1">
        <w:rPr>
          <w:noProof/>
          <w:webHidden/>
        </w:rPr>
        <w:instrText xml:space="preserve"> PAGEREF _Toc506451589 \h </w:instrText>
      </w:r>
      <w:r w:rsidR="00C578B1">
        <w:rPr>
          <w:noProof/>
          <w:webHidden/>
        </w:rPr>
      </w:r>
      <w:r w:rsidR="00C578B1">
        <w:rPr>
          <w:noProof/>
          <w:webHidden/>
        </w:rPr>
        <w:fldChar w:fldCharType="separate"/>
      </w:r>
      <w:ins w:id="496" w:author="Autor">
        <w:r w:rsidR="00EA64F1">
          <w:rPr>
            <w:noProof/>
            <w:webHidden/>
          </w:rPr>
          <w:t>44</w:t>
        </w:r>
        <w:del w:id="497" w:author="Autor">
          <w:r w:rsidDel="00EA64F1">
            <w:rPr>
              <w:noProof/>
              <w:webHidden/>
            </w:rPr>
            <w:delText>44</w:delText>
          </w:r>
        </w:del>
      </w:ins>
      <w:del w:id="498" w:author="Autor">
        <w:r w:rsidR="00F05892" w:rsidDel="00EA64F1">
          <w:rPr>
            <w:noProof/>
            <w:webHidden/>
          </w:rPr>
          <w:delText>37</w:delText>
        </w:r>
      </w:del>
      <w:r w:rsidR="00C578B1">
        <w:rPr>
          <w:noProof/>
          <w:webHidden/>
        </w:rPr>
        <w:fldChar w:fldCharType="end"/>
      </w:r>
      <w:r>
        <w:rPr>
          <w:noProof/>
        </w:rPr>
        <w:fldChar w:fldCharType="end"/>
      </w:r>
    </w:p>
    <w:p w14:paraId="38BA883A"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"_Toc506451590" </w:instrText>
      </w:r>
      <w:ins w:id="499" w:author="Autor">
        <w:r>
          <w:rPr>
            <w:noProof/>
          </w:rPr>
        </w:r>
      </w:ins>
      <w:r>
        <w:rPr>
          <w:noProof/>
        </w:rPr>
        <w:fldChar w:fldCharType="separate"/>
      </w:r>
      <w:r w:rsidR="00C578B1" w:rsidRPr="008C7BA6">
        <w:rPr>
          <w:rStyle w:val="Hypertextovprepojenie"/>
          <w:rFonts w:ascii="Calibri" w:hAnsi="Calibri"/>
          <w:noProof/>
        </w:rPr>
        <w:t>4.3.7 Odvod výnosov</w:t>
      </w:r>
      <w:r w:rsidR="00C578B1">
        <w:rPr>
          <w:noProof/>
          <w:webHidden/>
        </w:rPr>
        <w:tab/>
      </w:r>
      <w:r w:rsidR="00C578B1">
        <w:rPr>
          <w:noProof/>
          <w:webHidden/>
        </w:rPr>
        <w:fldChar w:fldCharType="begin"/>
      </w:r>
      <w:r w:rsidR="00C578B1">
        <w:rPr>
          <w:noProof/>
          <w:webHidden/>
        </w:rPr>
        <w:instrText xml:space="preserve"> PAGEREF _Toc506451590 \h </w:instrText>
      </w:r>
      <w:r w:rsidR="00C578B1">
        <w:rPr>
          <w:noProof/>
          <w:webHidden/>
        </w:rPr>
      </w:r>
      <w:r w:rsidR="00C578B1">
        <w:rPr>
          <w:noProof/>
          <w:webHidden/>
        </w:rPr>
        <w:fldChar w:fldCharType="separate"/>
      </w:r>
      <w:ins w:id="500" w:author="Autor">
        <w:r w:rsidR="00EA64F1">
          <w:rPr>
            <w:noProof/>
            <w:webHidden/>
          </w:rPr>
          <w:t>47</w:t>
        </w:r>
        <w:del w:id="501" w:author="Autor">
          <w:r w:rsidDel="00EA64F1">
            <w:rPr>
              <w:noProof/>
              <w:webHidden/>
            </w:rPr>
            <w:delText>47</w:delText>
          </w:r>
        </w:del>
      </w:ins>
      <w:del w:id="502" w:author="Autor">
        <w:r w:rsidR="00F05892" w:rsidDel="00EA64F1">
          <w:rPr>
            <w:noProof/>
            <w:webHidden/>
          </w:rPr>
          <w:delText>39</w:delText>
        </w:r>
      </w:del>
      <w:r w:rsidR="00C578B1">
        <w:rPr>
          <w:noProof/>
          <w:webHidden/>
        </w:rPr>
        <w:fldChar w:fldCharType="end"/>
      </w:r>
      <w:r>
        <w:rPr>
          <w:noProof/>
        </w:rPr>
        <w:fldChar w:fldCharType="end"/>
      </w:r>
    </w:p>
    <w:p w14:paraId="6708F442"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"_Toc506451591" </w:instrText>
      </w:r>
      <w:ins w:id="503" w:author="Autor">
        <w:r>
          <w:rPr>
            <w:noProof/>
          </w:rPr>
        </w:r>
      </w:ins>
      <w:r>
        <w:rPr>
          <w:noProof/>
        </w:rPr>
        <w:fldChar w:fldCharType="separate"/>
      </w:r>
      <w:r w:rsidR="00C578B1" w:rsidRPr="008C7BA6">
        <w:rPr>
          <w:rStyle w:val="Hypertextovprepojenie"/>
          <w:rFonts w:ascii="Calibri" w:hAnsi="Calibri"/>
          <w:noProof/>
        </w:rPr>
        <w:t>4.3.8 Účtovníctvo projektu</w:t>
      </w:r>
      <w:r w:rsidR="00C578B1">
        <w:rPr>
          <w:noProof/>
          <w:webHidden/>
        </w:rPr>
        <w:tab/>
      </w:r>
      <w:r w:rsidR="00C578B1">
        <w:rPr>
          <w:noProof/>
          <w:webHidden/>
        </w:rPr>
        <w:fldChar w:fldCharType="begin"/>
      </w:r>
      <w:r w:rsidR="00C578B1">
        <w:rPr>
          <w:noProof/>
          <w:webHidden/>
        </w:rPr>
        <w:instrText xml:space="preserve"> PAGEREF _Toc506451591 \h </w:instrText>
      </w:r>
      <w:r w:rsidR="00C578B1">
        <w:rPr>
          <w:noProof/>
          <w:webHidden/>
        </w:rPr>
      </w:r>
      <w:r w:rsidR="00C578B1">
        <w:rPr>
          <w:noProof/>
          <w:webHidden/>
        </w:rPr>
        <w:fldChar w:fldCharType="separate"/>
      </w:r>
      <w:ins w:id="504" w:author="Autor">
        <w:r w:rsidR="00EA64F1">
          <w:rPr>
            <w:noProof/>
            <w:webHidden/>
          </w:rPr>
          <w:t>49</w:t>
        </w:r>
        <w:del w:id="505" w:author="Autor">
          <w:r w:rsidDel="00EA64F1">
            <w:rPr>
              <w:noProof/>
              <w:webHidden/>
            </w:rPr>
            <w:delText>48</w:delText>
          </w:r>
        </w:del>
      </w:ins>
      <w:del w:id="506" w:author="Autor">
        <w:r w:rsidR="00F05892" w:rsidDel="00EA64F1">
          <w:rPr>
            <w:noProof/>
            <w:webHidden/>
          </w:rPr>
          <w:delText>40</w:delText>
        </w:r>
      </w:del>
      <w:r w:rsidR="00C578B1">
        <w:rPr>
          <w:noProof/>
          <w:webHidden/>
        </w:rPr>
        <w:fldChar w:fldCharType="end"/>
      </w:r>
      <w:r>
        <w:rPr>
          <w:noProof/>
        </w:rPr>
        <w:fldChar w:fldCharType="end"/>
      </w:r>
    </w:p>
    <w:p w14:paraId="5D8F63FD"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"_Toc506451592" </w:instrText>
      </w:r>
      <w:ins w:id="507" w:author="Autor">
        <w:r>
          <w:rPr>
            <w:noProof/>
          </w:rPr>
        </w:r>
      </w:ins>
      <w:r>
        <w:rPr>
          <w:noProof/>
        </w:rPr>
        <w:fldChar w:fldCharType="separate"/>
      </w:r>
      <w:r w:rsidR="00C578B1" w:rsidRPr="008C7BA6">
        <w:rPr>
          <w:rStyle w:val="Hypertextovprepojenie"/>
          <w:rFonts w:ascii="Calibri" w:hAnsi="Calibri"/>
          <w:noProof/>
        </w:rPr>
        <w:t>4.4 Monitorovanie projektov</w:t>
      </w:r>
      <w:r w:rsidR="00C578B1">
        <w:rPr>
          <w:noProof/>
          <w:webHidden/>
        </w:rPr>
        <w:tab/>
      </w:r>
      <w:r w:rsidR="00C578B1">
        <w:rPr>
          <w:noProof/>
          <w:webHidden/>
        </w:rPr>
        <w:fldChar w:fldCharType="begin"/>
      </w:r>
      <w:r w:rsidR="00C578B1">
        <w:rPr>
          <w:noProof/>
          <w:webHidden/>
        </w:rPr>
        <w:instrText xml:space="preserve"> PAGEREF _Toc506451592 \h </w:instrText>
      </w:r>
      <w:r w:rsidR="00C578B1">
        <w:rPr>
          <w:noProof/>
          <w:webHidden/>
        </w:rPr>
      </w:r>
      <w:r w:rsidR="00C578B1">
        <w:rPr>
          <w:noProof/>
          <w:webHidden/>
        </w:rPr>
        <w:fldChar w:fldCharType="separate"/>
      </w:r>
      <w:ins w:id="508" w:author="Autor">
        <w:r w:rsidR="00EA64F1">
          <w:rPr>
            <w:noProof/>
            <w:webHidden/>
          </w:rPr>
          <w:t>50</w:t>
        </w:r>
        <w:del w:id="509" w:author="Autor">
          <w:r w:rsidDel="00EA64F1">
            <w:rPr>
              <w:noProof/>
              <w:webHidden/>
            </w:rPr>
            <w:delText>50</w:delText>
          </w:r>
        </w:del>
      </w:ins>
      <w:del w:id="510" w:author="Autor">
        <w:r w:rsidR="00F05892" w:rsidDel="00EA64F1">
          <w:rPr>
            <w:noProof/>
            <w:webHidden/>
          </w:rPr>
          <w:delText>42</w:delText>
        </w:r>
      </w:del>
      <w:r w:rsidR="00C578B1">
        <w:rPr>
          <w:noProof/>
          <w:webHidden/>
        </w:rPr>
        <w:fldChar w:fldCharType="end"/>
      </w:r>
      <w:r>
        <w:rPr>
          <w:noProof/>
        </w:rPr>
        <w:fldChar w:fldCharType="end"/>
      </w:r>
    </w:p>
    <w:p w14:paraId="60FBBCD8" w14:textId="77777777" w:rsidR="00C578B1" w:rsidRDefault="00E811E8">
      <w:pPr>
        <w:pStyle w:val="Obsah3"/>
        <w:tabs>
          <w:tab w:val="left" w:pos="1320"/>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"_Toc506451593" </w:instrText>
      </w:r>
      <w:ins w:id="511" w:author="Autor">
        <w:r>
          <w:rPr>
            <w:noProof/>
          </w:rPr>
        </w:r>
      </w:ins>
      <w:r>
        <w:rPr>
          <w:noProof/>
        </w:rPr>
        <w:fldChar w:fldCharType="separate"/>
      </w:r>
      <w:r w:rsidR="00C578B1" w:rsidRPr="008C7BA6">
        <w:rPr>
          <w:rStyle w:val="Hypertextovprepojenie"/>
          <w:rFonts w:ascii="Calibri" w:hAnsi="Calibri"/>
          <w:noProof/>
        </w:rPr>
        <w:t>4.4.1</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Monitorovanie počas realizácie projektov</w:t>
      </w:r>
      <w:r w:rsidR="00C578B1">
        <w:rPr>
          <w:noProof/>
          <w:webHidden/>
        </w:rPr>
        <w:tab/>
      </w:r>
      <w:r w:rsidR="00C578B1">
        <w:rPr>
          <w:noProof/>
          <w:webHidden/>
        </w:rPr>
        <w:fldChar w:fldCharType="begin"/>
      </w:r>
      <w:r w:rsidR="00C578B1">
        <w:rPr>
          <w:noProof/>
          <w:webHidden/>
        </w:rPr>
        <w:instrText xml:space="preserve"> PAGEREF _Toc506451593 \h </w:instrText>
      </w:r>
      <w:r w:rsidR="00C578B1">
        <w:rPr>
          <w:noProof/>
          <w:webHidden/>
        </w:rPr>
      </w:r>
      <w:r w:rsidR="00C578B1">
        <w:rPr>
          <w:noProof/>
          <w:webHidden/>
        </w:rPr>
        <w:fldChar w:fldCharType="separate"/>
      </w:r>
      <w:ins w:id="512" w:author="Autor">
        <w:r w:rsidR="00EA64F1">
          <w:rPr>
            <w:noProof/>
            <w:webHidden/>
          </w:rPr>
          <w:t>51</w:t>
        </w:r>
        <w:del w:id="513" w:author="Autor">
          <w:r w:rsidDel="00EA64F1">
            <w:rPr>
              <w:noProof/>
              <w:webHidden/>
            </w:rPr>
            <w:delText>51</w:delText>
          </w:r>
        </w:del>
      </w:ins>
      <w:del w:id="514" w:author="Autor">
        <w:r w:rsidR="00F05892" w:rsidDel="00EA64F1">
          <w:rPr>
            <w:noProof/>
            <w:webHidden/>
          </w:rPr>
          <w:delText>43</w:delText>
        </w:r>
      </w:del>
      <w:r w:rsidR="00C578B1">
        <w:rPr>
          <w:noProof/>
          <w:webHidden/>
        </w:rPr>
        <w:fldChar w:fldCharType="end"/>
      </w:r>
      <w:r>
        <w:rPr>
          <w:noProof/>
        </w:rPr>
        <w:fldChar w:fldCharType="end"/>
      </w:r>
    </w:p>
    <w:p w14:paraId="3488A5CD"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"_Toc506451594" </w:instrText>
      </w:r>
      <w:ins w:id="515" w:author="Autor">
        <w:r>
          <w:rPr>
            <w:noProof/>
          </w:rPr>
        </w:r>
      </w:ins>
      <w:r>
        <w:rPr>
          <w:noProof/>
        </w:rPr>
        <w:fldChar w:fldCharType="separate"/>
      </w:r>
      <w:r w:rsidR="00C578B1" w:rsidRPr="008C7BA6">
        <w:rPr>
          <w:rStyle w:val="Hypertextovprepojenie"/>
          <w:rFonts w:ascii="Calibri" w:hAnsi="Calibri"/>
          <w:noProof/>
        </w:rPr>
        <w:t>4.4.2 Monitorovanie pri ukončení realizácie projektov</w:t>
      </w:r>
      <w:r w:rsidR="00C578B1">
        <w:rPr>
          <w:noProof/>
          <w:webHidden/>
        </w:rPr>
        <w:tab/>
      </w:r>
      <w:r w:rsidR="00C578B1">
        <w:rPr>
          <w:noProof/>
          <w:webHidden/>
        </w:rPr>
        <w:fldChar w:fldCharType="begin"/>
      </w:r>
      <w:r w:rsidR="00C578B1">
        <w:rPr>
          <w:noProof/>
          <w:webHidden/>
        </w:rPr>
        <w:instrText xml:space="preserve"> PAGEREF _Toc506451594 \h </w:instrText>
      </w:r>
      <w:r w:rsidR="00C578B1">
        <w:rPr>
          <w:noProof/>
          <w:webHidden/>
        </w:rPr>
      </w:r>
      <w:r w:rsidR="00C578B1">
        <w:rPr>
          <w:noProof/>
          <w:webHidden/>
        </w:rPr>
        <w:fldChar w:fldCharType="separate"/>
      </w:r>
      <w:ins w:id="516" w:author="Autor">
        <w:r w:rsidR="00EA64F1">
          <w:rPr>
            <w:noProof/>
            <w:webHidden/>
          </w:rPr>
          <w:t>53</w:t>
        </w:r>
        <w:del w:id="517" w:author="Autor">
          <w:r w:rsidDel="00EA64F1">
            <w:rPr>
              <w:noProof/>
              <w:webHidden/>
            </w:rPr>
            <w:delText>52</w:delText>
          </w:r>
        </w:del>
      </w:ins>
      <w:del w:id="518" w:author="Autor">
        <w:r w:rsidR="00F05892" w:rsidDel="00EA64F1">
          <w:rPr>
            <w:noProof/>
            <w:webHidden/>
          </w:rPr>
          <w:delText>44</w:delText>
        </w:r>
      </w:del>
      <w:r w:rsidR="00C578B1">
        <w:rPr>
          <w:noProof/>
          <w:webHidden/>
        </w:rPr>
        <w:fldChar w:fldCharType="end"/>
      </w:r>
      <w:r>
        <w:rPr>
          <w:noProof/>
        </w:rPr>
        <w:fldChar w:fldCharType="end"/>
      </w:r>
    </w:p>
    <w:p w14:paraId="794D828F"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"_Toc506451595" </w:instrText>
      </w:r>
      <w:ins w:id="519" w:author="Autor">
        <w:r>
          <w:rPr>
            <w:noProof/>
          </w:rPr>
        </w:r>
      </w:ins>
      <w:r>
        <w:rPr>
          <w:noProof/>
        </w:rPr>
        <w:fldChar w:fldCharType="separate"/>
      </w:r>
      <w:r w:rsidR="00C578B1" w:rsidRPr="008C7BA6">
        <w:rPr>
          <w:rStyle w:val="Hypertextovprepojenie"/>
          <w:rFonts w:ascii="Calibri" w:hAnsi="Calibri"/>
          <w:noProof/>
        </w:rPr>
        <w:t>4.5 Zmeny projektu</w:t>
      </w:r>
      <w:r w:rsidR="00C578B1">
        <w:rPr>
          <w:noProof/>
          <w:webHidden/>
        </w:rPr>
        <w:tab/>
      </w:r>
      <w:r w:rsidR="00C578B1">
        <w:rPr>
          <w:noProof/>
          <w:webHidden/>
        </w:rPr>
        <w:fldChar w:fldCharType="begin"/>
      </w:r>
      <w:r w:rsidR="00C578B1">
        <w:rPr>
          <w:noProof/>
          <w:webHidden/>
        </w:rPr>
        <w:instrText xml:space="preserve"> PAGEREF _Toc506451595 \h </w:instrText>
      </w:r>
      <w:r w:rsidR="00C578B1">
        <w:rPr>
          <w:noProof/>
          <w:webHidden/>
        </w:rPr>
      </w:r>
      <w:r w:rsidR="00C578B1">
        <w:rPr>
          <w:noProof/>
          <w:webHidden/>
        </w:rPr>
        <w:fldChar w:fldCharType="separate"/>
      </w:r>
      <w:ins w:id="520" w:author="Autor">
        <w:r w:rsidR="00EA64F1">
          <w:rPr>
            <w:noProof/>
            <w:webHidden/>
          </w:rPr>
          <w:t>54</w:t>
        </w:r>
        <w:del w:id="521" w:author="Autor">
          <w:r w:rsidDel="00EA64F1">
            <w:rPr>
              <w:noProof/>
              <w:webHidden/>
            </w:rPr>
            <w:delText>53</w:delText>
          </w:r>
        </w:del>
      </w:ins>
      <w:del w:id="522" w:author="Autor">
        <w:r w:rsidR="00F05892" w:rsidDel="00EA64F1">
          <w:rPr>
            <w:noProof/>
            <w:webHidden/>
          </w:rPr>
          <w:delText>45</w:delText>
        </w:r>
      </w:del>
      <w:r w:rsidR="00C578B1">
        <w:rPr>
          <w:noProof/>
          <w:webHidden/>
        </w:rPr>
        <w:fldChar w:fldCharType="end"/>
      </w:r>
      <w:r>
        <w:rPr>
          <w:noProof/>
        </w:rPr>
        <w:fldChar w:fldCharType="end"/>
      </w:r>
    </w:p>
    <w:p w14:paraId="2D96A707"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"_Toc506451596" </w:instrText>
      </w:r>
      <w:ins w:id="523" w:author="Autor">
        <w:r>
          <w:rPr>
            <w:noProof/>
          </w:rPr>
        </w:r>
      </w:ins>
      <w:r>
        <w:rPr>
          <w:noProof/>
        </w:rPr>
        <w:fldChar w:fldCharType="separate"/>
      </w:r>
      <w:r w:rsidR="00C578B1" w:rsidRPr="008C7BA6">
        <w:rPr>
          <w:rStyle w:val="Hypertextovprepojenie"/>
          <w:rFonts w:ascii="Calibri" w:hAnsi="Calibri"/>
          <w:noProof/>
        </w:rPr>
        <w:t>4.5.1 Zmenové konanie z iniciatívy Prijímateľa</w:t>
      </w:r>
      <w:r w:rsidR="00C578B1">
        <w:rPr>
          <w:noProof/>
          <w:webHidden/>
        </w:rPr>
        <w:tab/>
      </w:r>
      <w:r w:rsidR="00C578B1">
        <w:rPr>
          <w:noProof/>
          <w:webHidden/>
        </w:rPr>
        <w:fldChar w:fldCharType="begin"/>
      </w:r>
      <w:r w:rsidR="00C578B1">
        <w:rPr>
          <w:noProof/>
          <w:webHidden/>
        </w:rPr>
        <w:instrText xml:space="preserve"> PAGEREF _Toc506451596 \h </w:instrText>
      </w:r>
      <w:r w:rsidR="00C578B1">
        <w:rPr>
          <w:noProof/>
          <w:webHidden/>
        </w:rPr>
      </w:r>
      <w:r w:rsidR="00C578B1">
        <w:rPr>
          <w:noProof/>
          <w:webHidden/>
        </w:rPr>
        <w:fldChar w:fldCharType="separate"/>
      </w:r>
      <w:ins w:id="524" w:author="Autor">
        <w:r w:rsidR="00EA64F1">
          <w:rPr>
            <w:noProof/>
            <w:webHidden/>
          </w:rPr>
          <w:t>57</w:t>
        </w:r>
        <w:del w:id="525" w:author="Autor">
          <w:r w:rsidDel="00EA64F1">
            <w:rPr>
              <w:noProof/>
              <w:webHidden/>
            </w:rPr>
            <w:delText>56</w:delText>
          </w:r>
        </w:del>
      </w:ins>
      <w:del w:id="526" w:author="Autor">
        <w:r w:rsidR="00F05892" w:rsidDel="00EA64F1">
          <w:rPr>
            <w:noProof/>
            <w:webHidden/>
          </w:rPr>
          <w:delText>48</w:delText>
        </w:r>
      </w:del>
      <w:r w:rsidR="00C578B1">
        <w:rPr>
          <w:noProof/>
          <w:webHidden/>
        </w:rPr>
        <w:fldChar w:fldCharType="end"/>
      </w:r>
      <w:r>
        <w:rPr>
          <w:noProof/>
        </w:rPr>
        <w:fldChar w:fldCharType="end"/>
      </w:r>
    </w:p>
    <w:p w14:paraId="079293C9"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"_Toc506451597" </w:instrText>
      </w:r>
      <w:ins w:id="527" w:author="Autor">
        <w:r>
          <w:rPr>
            <w:noProof/>
          </w:rPr>
        </w:r>
      </w:ins>
      <w:r>
        <w:rPr>
          <w:noProof/>
        </w:rPr>
        <w:fldChar w:fldCharType="separate"/>
      </w:r>
      <w:r w:rsidR="00C578B1" w:rsidRPr="008C7BA6">
        <w:rPr>
          <w:rStyle w:val="Hypertextovprepojenie"/>
          <w:rFonts w:ascii="Calibri" w:hAnsi="Calibri"/>
          <w:i/>
          <w:noProof/>
        </w:rPr>
        <w:t>4.5.1.1 Formálna zmena</w:t>
      </w:r>
      <w:r w:rsidR="00C578B1">
        <w:rPr>
          <w:noProof/>
          <w:webHidden/>
        </w:rPr>
        <w:tab/>
      </w:r>
      <w:r w:rsidR="00C578B1">
        <w:rPr>
          <w:noProof/>
          <w:webHidden/>
        </w:rPr>
        <w:fldChar w:fldCharType="begin"/>
      </w:r>
      <w:r w:rsidR="00C578B1">
        <w:rPr>
          <w:noProof/>
          <w:webHidden/>
        </w:rPr>
        <w:instrText xml:space="preserve"> PAGEREF _Toc506451597 \h </w:instrText>
      </w:r>
      <w:r w:rsidR="00C578B1">
        <w:rPr>
          <w:noProof/>
          <w:webHidden/>
        </w:rPr>
      </w:r>
      <w:r w:rsidR="00C578B1">
        <w:rPr>
          <w:noProof/>
          <w:webHidden/>
        </w:rPr>
        <w:fldChar w:fldCharType="separate"/>
      </w:r>
      <w:ins w:id="528" w:author="Autor">
        <w:r w:rsidR="00EA64F1">
          <w:rPr>
            <w:noProof/>
            <w:webHidden/>
          </w:rPr>
          <w:t>57</w:t>
        </w:r>
        <w:del w:id="529" w:author="Autor">
          <w:r w:rsidDel="00EA64F1">
            <w:rPr>
              <w:noProof/>
              <w:webHidden/>
            </w:rPr>
            <w:delText>56</w:delText>
          </w:r>
        </w:del>
      </w:ins>
      <w:del w:id="530" w:author="Autor">
        <w:r w:rsidR="00F05892" w:rsidDel="00EA64F1">
          <w:rPr>
            <w:noProof/>
            <w:webHidden/>
          </w:rPr>
          <w:delText>48</w:delText>
        </w:r>
      </w:del>
      <w:r w:rsidR="00C578B1">
        <w:rPr>
          <w:noProof/>
          <w:webHidden/>
        </w:rPr>
        <w:fldChar w:fldCharType="end"/>
      </w:r>
      <w:r>
        <w:rPr>
          <w:noProof/>
        </w:rPr>
        <w:fldChar w:fldCharType="end"/>
      </w:r>
    </w:p>
    <w:p w14:paraId="1D3C2A23"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"_Toc506451598" </w:instrText>
      </w:r>
      <w:ins w:id="531" w:author="Autor">
        <w:r>
          <w:rPr>
            <w:noProof/>
          </w:rPr>
        </w:r>
      </w:ins>
      <w:r>
        <w:rPr>
          <w:noProof/>
        </w:rPr>
        <w:fldChar w:fldCharType="separate"/>
      </w:r>
      <w:r w:rsidR="00C578B1" w:rsidRPr="008C7BA6">
        <w:rPr>
          <w:rStyle w:val="Hypertextovprepojenie"/>
          <w:rFonts w:ascii="Calibri" w:hAnsi="Calibri"/>
          <w:i/>
          <w:noProof/>
        </w:rPr>
        <w:t>4.5.1.2 Menej významná zmena projektu</w:t>
      </w:r>
      <w:r w:rsidR="00C578B1">
        <w:rPr>
          <w:noProof/>
          <w:webHidden/>
        </w:rPr>
        <w:tab/>
      </w:r>
      <w:r w:rsidR="00C578B1">
        <w:rPr>
          <w:noProof/>
          <w:webHidden/>
        </w:rPr>
        <w:fldChar w:fldCharType="begin"/>
      </w:r>
      <w:r w:rsidR="00C578B1">
        <w:rPr>
          <w:noProof/>
          <w:webHidden/>
        </w:rPr>
        <w:instrText xml:space="preserve"> PAGEREF _Toc506451598 \h </w:instrText>
      </w:r>
      <w:r w:rsidR="00C578B1">
        <w:rPr>
          <w:noProof/>
          <w:webHidden/>
        </w:rPr>
      </w:r>
      <w:r w:rsidR="00C578B1">
        <w:rPr>
          <w:noProof/>
          <w:webHidden/>
        </w:rPr>
        <w:fldChar w:fldCharType="separate"/>
      </w:r>
      <w:ins w:id="532" w:author="Autor">
        <w:r w:rsidR="00EA64F1">
          <w:rPr>
            <w:noProof/>
            <w:webHidden/>
          </w:rPr>
          <w:t>58</w:t>
        </w:r>
        <w:del w:id="533" w:author="Autor">
          <w:r w:rsidDel="00EA64F1">
            <w:rPr>
              <w:noProof/>
              <w:webHidden/>
            </w:rPr>
            <w:delText>58</w:delText>
          </w:r>
        </w:del>
      </w:ins>
      <w:del w:id="534" w:author="Autor">
        <w:r w:rsidR="00F05892" w:rsidDel="00EA64F1">
          <w:rPr>
            <w:noProof/>
            <w:webHidden/>
          </w:rPr>
          <w:delText>49</w:delText>
        </w:r>
      </w:del>
      <w:r w:rsidR="00C578B1">
        <w:rPr>
          <w:noProof/>
          <w:webHidden/>
        </w:rPr>
        <w:fldChar w:fldCharType="end"/>
      </w:r>
      <w:r>
        <w:rPr>
          <w:noProof/>
        </w:rPr>
        <w:fldChar w:fldCharType="end"/>
      </w:r>
    </w:p>
    <w:p w14:paraId="28294952"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"_Toc506451599" </w:instrText>
      </w:r>
      <w:ins w:id="535" w:author="Autor">
        <w:r>
          <w:rPr>
            <w:noProof/>
          </w:rPr>
        </w:r>
      </w:ins>
      <w:r>
        <w:rPr>
          <w:noProof/>
        </w:rPr>
        <w:fldChar w:fldCharType="separate"/>
      </w:r>
      <w:r w:rsidR="00C578B1" w:rsidRPr="008C7BA6">
        <w:rPr>
          <w:rStyle w:val="Hypertextovprepojenie"/>
          <w:rFonts w:ascii="Calibri" w:hAnsi="Calibri"/>
          <w:i/>
          <w:noProof/>
        </w:rPr>
        <w:t>4.5.1.3 Významnejšia zmena projektu</w:t>
      </w:r>
      <w:r w:rsidR="00C578B1">
        <w:rPr>
          <w:noProof/>
          <w:webHidden/>
        </w:rPr>
        <w:tab/>
      </w:r>
      <w:r w:rsidR="00C578B1">
        <w:rPr>
          <w:noProof/>
          <w:webHidden/>
        </w:rPr>
        <w:fldChar w:fldCharType="begin"/>
      </w:r>
      <w:r w:rsidR="00C578B1">
        <w:rPr>
          <w:noProof/>
          <w:webHidden/>
        </w:rPr>
        <w:instrText xml:space="preserve"> PAGEREF _Toc506451599 \h </w:instrText>
      </w:r>
      <w:r w:rsidR="00C578B1">
        <w:rPr>
          <w:noProof/>
          <w:webHidden/>
        </w:rPr>
      </w:r>
      <w:r w:rsidR="00C578B1">
        <w:rPr>
          <w:noProof/>
          <w:webHidden/>
        </w:rPr>
        <w:fldChar w:fldCharType="separate"/>
      </w:r>
      <w:ins w:id="536" w:author="Autor">
        <w:r w:rsidR="00EA64F1">
          <w:rPr>
            <w:noProof/>
            <w:webHidden/>
          </w:rPr>
          <w:t>59</w:t>
        </w:r>
        <w:del w:id="537" w:author="Autor">
          <w:r w:rsidDel="00EA64F1">
            <w:rPr>
              <w:noProof/>
              <w:webHidden/>
            </w:rPr>
            <w:delText>58</w:delText>
          </w:r>
        </w:del>
      </w:ins>
      <w:del w:id="538" w:author="Autor">
        <w:r w:rsidR="00F05892" w:rsidDel="00EA64F1">
          <w:rPr>
            <w:noProof/>
            <w:webHidden/>
          </w:rPr>
          <w:delText>50</w:delText>
        </w:r>
      </w:del>
      <w:r w:rsidR="00C578B1">
        <w:rPr>
          <w:noProof/>
          <w:webHidden/>
        </w:rPr>
        <w:fldChar w:fldCharType="end"/>
      </w:r>
      <w:r>
        <w:rPr>
          <w:noProof/>
        </w:rPr>
        <w:fldChar w:fldCharType="end"/>
      </w:r>
    </w:p>
    <w:p w14:paraId="52EEA900"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"_Toc506451600" </w:instrText>
      </w:r>
      <w:ins w:id="539" w:author="Autor">
        <w:r>
          <w:rPr>
            <w:noProof/>
          </w:rPr>
        </w:r>
      </w:ins>
      <w:r>
        <w:rPr>
          <w:noProof/>
        </w:rPr>
        <w:fldChar w:fldCharType="separate"/>
      </w:r>
      <w:r w:rsidR="00C578B1" w:rsidRPr="008C7BA6">
        <w:rPr>
          <w:rStyle w:val="Hypertextovprepojenie"/>
          <w:rFonts w:ascii="Calibri" w:hAnsi="Calibri"/>
          <w:i/>
          <w:noProof/>
        </w:rPr>
        <w:t>4.5.1.3.1 Zmena miesta realizácie projektu</w:t>
      </w:r>
      <w:r w:rsidR="00C578B1">
        <w:rPr>
          <w:noProof/>
          <w:webHidden/>
        </w:rPr>
        <w:tab/>
      </w:r>
      <w:r w:rsidR="00C578B1">
        <w:rPr>
          <w:noProof/>
          <w:webHidden/>
        </w:rPr>
        <w:fldChar w:fldCharType="begin"/>
      </w:r>
      <w:r w:rsidR="00C578B1">
        <w:rPr>
          <w:noProof/>
          <w:webHidden/>
        </w:rPr>
        <w:instrText xml:space="preserve"> PAGEREF _Toc506451600 \h </w:instrText>
      </w:r>
      <w:r w:rsidR="00C578B1">
        <w:rPr>
          <w:noProof/>
          <w:webHidden/>
        </w:rPr>
      </w:r>
      <w:r w:rsidR="00C578B1">
        <w:rPr>
          <w:noProof/>
          <w:webHidden/>
        </w:rPr>
        <w:fldChar w:fldCharType="separate"/>
      </w:r>
      <w:ins w:id="540" w:author="Autor">
        <w:r w:rsidR="00EA64F1">
          <w:rPr>
            <w:noProof/>
            <w:webHidden/>
          </w:rPr>
          <w:t>61</w:t>
        </w:r>
        <w:del w:id="541" w:author="Autor">
          <w:r w:rsidDel="00EA64F1">
            <w:rPr>
              <w:noProof/>
              <w:webHidden/>
            </w:rPr>
            <w:delText>60</w:delText>
          </w:r>
        </w:del>
      </w:ins>
      <w:del w:id="542" w:author="Autor">
        <w:r w:rsidR="00F05892" w:rsidDel="00EA64F1">
          <w:rPr>
            <w:noProof/>
            <w:webHidden/>
          </w:rPr>
          <w:delText>52</w:delText>
        </w:r>
      </w:del>
      <w:r w:rsidR="00C578B1">
        <w:rPr>
          <w:noProof/>
          <w:webHidden/>
        </w:rPr>
        <w:fldChar w:fldCharType="end"/>
      </w:r>
      <w:r>
        <w:rPr>
          <w:noProof/>
        </w:rPr>
        <w:fldChar w:fldCharType="end"/>
      </w:r>
    </w:p>
    <w:p w14:paraId="28D65984"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"_Toc506451601" </w:instrText>
      </w:r>
      <w:ins w:id="543" w:author="Autor">
        <w:r>
          <w:rPr>
            <w:noProof/>
          </w:rPr>
        </w:r>
      </w:ins>
      <w:r>
        <w:rPr>
          <w:noProof/>
        </w:rPr>
        <w:fldChar w:fldCharType="separate"/>
      </w:r>
      <w:r w:rsidR="00C578B1" w:rsidRPr="008C7BA6">
        <w:rPr>
          <w:rStyle w:val="Hypertextovprepojenie"/>
          <w:rFonts w:ascii="Calibri" w:hAnsi="Calibri"/>
          <w:i/>
          <w:noProof/>
        </w:rPr>
        <w:t>4.5.1.3.2 Zmena merateľných ukazovateľov projektu</w:t>
      </w:r>
      <w:r w:rsidR="00C578B1">
        <w:rPr>
          <w:noProof/>
          <w:webHidden/>
        </w:rPr>
        <w:tab/>
      </w:r>
      <w:r w:rsidR="00C578B1">
        <w:rPr>
          <w:noProof/>
          <w:webHidden/>
        </w:rPr>
        <w:fldChar w:fldCharType="begin"/>
      </w:r>
      <w:r w:rsidR="00C578B1">
        <w:rPr>
          <w:noProof/>
          <w:webHidden/>
        </w:rPr>
        <w:instrText xml:space="preserve"> PAGEREF _Toc506451601 \h </w:instrText>
      </w:r>
      <w:r w:rsidR="00C578B1">
        <w:rPr>
          <w:noProof/>
          <w:webHidden/>
        </w:rPr>
      </w:r>
      <w:r w:rsidR="00C578B1">
        <w:rPr>
          <w:noProof/>
          <w:webHidden/>
        </w:rPr>
        <w:fldChar w:fldCharType="separate"/>
      </w:r>
      <w:ins w:id="544" w:author="Autor">
        <w:r w:rsidR="00EA64F1">
          <w:rPr>
            <w:noProof/>
            <w:webHidden/>
          </w:rPr>
          <w:t>61</w:t>
        </w:r>
        <w:del w:id="545" w:author="Autor">
          <w:r w:rsidDel="00EA64F1">
            <w:rPr>
              <w:noProof/>
              <w:webHidden/>
            </w:rPr>
            <w:delText>60</w:delText>
          </w:r>
        </w:del>
      </w:ins>
      <w:del w:id="546" w:author="Autor">
        <w:r w:rsidR="00F05892" w:rsidDel="00EA64F1">
          <w:rPr>
            <w:noProof/>
            <w:webHidden/>
          </w:rPr>
          <w:delText>52</w:delText>
        </w:r>
      </w:del>
      <w:r w:rsidR="00C578B1">
        <w:rPr>
          <w:noProof/>
          <w:webHidden/>
        </w:rPr>
        <w:fldChar w:fldCharType="end"/>
      </w:r>
      <w:r>
        <w:rPr>
          <w:noProof/>
        </w:rPr>
        <w:fldChar w:fldCharType="end"/>
      </w:r>
    </w:p>
    <w:p w14:paraId="4234E1BD"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"_Toc506451602" </w:instrText>
      </w:r>
      <w:ins w:id="547" w:author="Autor">
        <w:r>
          <w:rPr>
            <w:noProof/>
          </w:rPr>
        </w:r>
      </w:ins>
      <w:r>
        <w:rPr>
          <w:noProof/>
        </w:rPr>
        <w:fldChar w:fldCharType="separate"/>
      </w:r>
      <w:r w:rsidR="00C578B1" w:rsidRPr="008C7BA6">
        <w:rPr>
          <w:rStyle w:val="Hypertextovprepojenie"/>
          <w:rFonts w:ascii="Calibri" w:hAnsi="Calibri"/>
          <w:i/>
          <w:noProof/>
        </w:rPr>
        <w:t>4.5.1.3.3 Zmena začatia realizácie hlavných aktivít projektu</w:t>
      </w:r>
      <w:r w:rsidR="00C578B1">
        <w:rPr>
          <w:noProof/>
          <w:webHidden/>
        </w:rPr>
        <w:tab/>
      </w:r>
      <w:r w:rsidR="00C578B1">
        <w:rPr>
          <w:noProof/>
          <w:webHidden/>
        </w:rPr>
        <w:fldChar w:fldCharType="begin"/>
      </w:r>
      <w:r w:rsidR="00C578B1">
        <w:rPr>
          <w:noProof/>
          <w:webHidden/>
        </w:rPr>
        <w:instrText xml:space="preserve"> PAGEREF _Toc506451602 \h </w:instrText>
      </w:r>
      <w:r w:rsidR="00C578B1">
        <w:rPr>
          <w:noProof/>
          <w:webHidden/>
        </w:rPr>
      </w:r>
      <w:r w:rsidR="00C578B1">
        <w:rPr>
          <w:noProof/>
          <w:webHidden/>
        </w:rPr>
        <w:fldChar w:fldCharType="separate"/>
      </w:r>
      <w:ins w:id="548" w:author="Autor">
        <w:r w:rsidR="00EA64F1">
          <w:rPr>
            <w:noProof/>
            <w:webHidden/>
          </w:rPr>
          <w:t>62</w:t>
        </w:r>
        <w:del w:id="549" w:author="Autor">
          <w:r w:rsidDel="00EA64F1">
            <w:rPr>
              <w:noProof/>
              <w:webHidden/>
            </w:rPr>
            <w:delText>61</w:delText>
          </w:r>
        </w:del>
      </w:ins>
      <w:del w:id="550" w:author="Autor">
        <w:r w:rsidR="00F05892" w:rsidDel="00EA64F1">
          <w:rPr>
            <w:noProof/>
            <w:webHidden/>
          </w:rPr>
          <w:delText>53</w:delText>
        </w:r>
      </w:del>
      <w:r w:rsidR="00C578B1">
        <w:rPr>
          <w:noProof/>
          <w:webHidden/>
        </w:rPr>
        <w:fldChar w:fldCharType="end"/>
      </w:r>
      <w:r>
        <w:rPr>
          <w:noProof/>
        </w:rPr>
        <w:fldChar w:fldCharType="end"/>
      </w:r>
    </w:p>
    <w:p w14:paraId="01C4DFC3"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"_Toc506451603" </w:instrText>
      </w:r>
      <w:ins w:id="551" w:author="Autor">
        <w:r>
          <w:rPr>
            <w:noProof/>
          </w:rPr>
        </w:r>
      </w:ins>
      <w:r>
        <w:rPr>
          <w:noProof/>
        </w:rPr>
        <w:fldChar w:fldCharType="separate"/>
      </w:r>
      <w:r w:rsidR="00C578B1" w:rsidRPr="008C7BA6">
        <w:rPr>
          <w:rStyle w:val="Hypertextovprepojenie"/>
          <w:rFonts w:ascii="Calibri" w:hAnsi="Calibri"/>
          <w:i/>
          <w:noProof/>
        </w:rPr>
        <w:t>4.5.1.3.4 Predĺženie realizácie hlavných aktivít projektu</w:t>
      </w:r>
      <w:r w:rsidR="00C578B1">
        <w:rPr>
          <w:noProof/>
          <w:webHidden/>
        </w:rPr>
        <w:tab/>
      </w:r>
      <w:r w:rsidR="00C578B1">
        <w:rPr>
          <w:noProof/>
          <w:webHidden/>
        </w:rPr>
        <w:fldChar w:fldCharType="begin"/>
      </w:r>
      <w:r w:rsidR="00C578B1">
        <w:rPr>
          <w:noProof/>
          <w:webHidden/>
        </w:rPr>
        <w:instrText xml:space="preserve"> PAGEREF _Toc506451603 \h </w:instrText>
      </w:r>
      <w:r w:rsidR="00C578B1">
        <w:rPr>
          <w:noProof/>
          <w:webHidden/>
        </w:rPr>
      </w:r>
      <w:r w:rsidR="00C578B1">
        <w:rPr>
          <w:noProof/>
          <w:webHidden/>
        </w:rPr>
        <w:fldChar w:fldCharType="separate"/>
      </w:r>
      <w:ins w:id="552" w:author="Autor">
        <w:r w:rsidR="00EA64F1">
          <w:rPr>
            <w:noProof/>
            <w:webHidden/>
          </w:rPr>
          <w:t>62</w:t>
        </w:r>
        <w:del w:id="553" w:author="Autor">
          <w:r w:rsidDel="00EA64F1">
            <w:rPr>
              <w:noProof/>
              <w:webHidden/>
            </w:rPr>
            <w:delText>62</w:delText>
          </w:r>
        </w:del>
      </w:ins>
      <w:del w:id="554" w:author="Autor">
        <w:r w:rsidR="00F05892" w:rsidDel="00EA64F1">
          <w:rPr>
            <w:noProof/>
            <w:webHidden/>
          </w:rPr>
          <w:delText>53</w:delText>
        </w:r>
      </w:del>
      <w:r w:rsidR="00C578B1">
        <w:rPr>
          <w:noProof/>
          <w:webHidden/>
        </w:rPr>
        <w:fldChar w:fldCharType="end"/>
      </w:r>
      <w:r>
        <w:rPr>
          <w:noProof/>
        </w:rPr>
        <w:fldChar w:fldCharType="end"/>
      </w:r>
    </w:p>
    <w:p w14:paraId="78C8F5FB"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"_Toc506451604" </w:instrText>
      </w:r>
      <w:ins w:id="555" w:author="Autor">
        <w:r>
          <w:rPr>
            <w:noProof/>
          </w:rPr>
        </w:r>
      </w:ins>
      <w:r>
        <w:rPr>
          <w:noProof/>
        </w:rPr>
        <w:fldChar w:fldCharType="separate"/>
      </w:r>
      <w:r w:rsidR="00C578B1" w:rsidRPr="008C7BA6">
        <w:rPr>
          <w:rStyle w:val="Hypertextovprepojenie"/>
          <w:rFonts w:ascii="Calibri" w:hAnsi="Calibri"/>
          <w:i/>
          <w:noProof/>
        </w:rPr>
        <w:t>4.5.1.3.5 Zmeny počtu alebo charakteru hlavných aktivít projektu a zmena rozsahu hlavných aktivít projektu</w:t>
      </w:r>
      <w:r w:rsidR="00C578B1">
        <w:rPr>
          <w:noProof/>
          <w:webHidden/>
        </w:rPr>
        <w:tab/>
      </w:r>
      <w:r w:rsidR="00C578B1">
        <w:rPr>
          <w:noProof/>
          <w:webHidden/>
        </w:rPr>
        <w:fldChar w:fldCharType="begin"/>
      </w:r>
      <w:r w:rsidR="00C578B1">
        <w:rPr>
          <w:noProof/>
          <w:webHidden/>
        </w:rPr>
        <w:instrText xml:space="preserve"> PAGEREF _Toc506451604 \h </w:instrText>
      </w:r>
      <w:r w:rsidR="00C578B1">
        <w:rPr>
          <w:noProof/>
          <w:webHidden/>
        </w:rPr>
      </w:r>
      <w:r w:rsidR="00C578B1">
        <w:rPr>
          <w:noProof/>
          <w:webHidden/>
        </w:rPr>
        <w:fldChar w:fldCharType="separate"/>
      </w:r>
      <w:ins w:id="556" w:author="Autor">
        <w:r w:rsidR="00EA64F1">
          <w:rPr>
            <w:noProof/>
            <w:webHidden/>
          </w:rPr>
          <w:t>63</w:t>
        </w:r>
        <w:del w:id="557" w:author="Autor">
          <w:r w:rsidDel="00EA64F1">
            <w:rPr>
              <w:noProof/>
              <w:webHidden/>
            </w:rPr>
            <w:delText>63</w:delText>
          </w:r>
        </w:del>
      </w:ins>
      <w:del w:id="558" w:author="Autor">
        <w:r w:rsidR="00F05892" w:rsidDel="00EA64F1">
          <w:rPr>
            <w:noProof/>
            <w:webHidden/>
          </w:rPr>
          <w:delText>54</w:delText>
        </w:r>
      </w:del>
      <w:r w:rsidR="00C578B1">
        <w:rPr>
          <w:noProof/>
          <w:webHidden/>
        </w:rPr>
        <w:fldChar w:fldCharType="end"/>
      </w:r>
      <w:r>
        <w:rPr>
          <w:noProof/>
        </w:rPr>
        <w:fldChar w:fldCharType="end"/>
      </w:r>
    </w:p>
    <w:p w14:paraId="50919C97"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lastRenderedPageBreak/>
        <w:fldChar w:fldCharType="begin"/>
      </w:r>
      <w:r>
        <w:rPr>
          <w:noProof/>
        </w:rPr>
        <w:instrText xml:space="preserve"> HYPERLINK \l "_Toc506451605" </w:instrText>
      </w:r>
      <w:ins w:id="559" w:author="Autor">
        <w:r>
          <w:rPr>
            <w:noProof/>
          </w:rPr>
        </w:r>
      </w:ins>
      <w:r>
        <w:rPr>
          <w:noProof/>
        </w:rPr>
        <w:fldChar w:fldCharType="separate"/>
      </w:r>
      <w:r w:rsidR="00C578B1" w:rsidRPr="008C7BA6">
        <w:rPr>
          <w:rStyle w:val="Hypertextovprepojenie"/>
          <w:rFonts w:ascii="Calibri" w:hAnsi="Calibri"/>
          <w:i/>
          <w:noProof/>
        </w:rPr>
        <w:t>4.5.1.3.6 Zmena majetkovo - právnych pomerov týkajúcich sa predmetu projektu</w:t>
      </w:r>
      <w:r w:rsidR="00C578B1">
        <w:rPr>
          <w:noProof/>
          <w:webHidden/>
        </w:rPr>
        <w:tab/>
      </w:r>
      <w:r w:rsidR="00C578B1">
        <w:rPr>
          <w:noProof/>
          <w:webHidden/>
        </w:rPr>
        <w:fldChar w:fldCharType="begin"/>
      </w:r>
      <w:r w:rsidR="00C578B1">
        <w:rPr>
          <w:noProof/>
          <w:webHidden/>
        </w:rPr>
        <w:instrText xml:space="preserve"> PAGEREF _Toc506451605 \h </w:instrText>
      </w:r>
      <w:r w:rsidR="00C578B1">
        <w:rPr>
          <w:noProof/>
          <w:webHidden/>
        </w:rPr>
      </w:r>
      <w:r w:rsidR="00C578B1">
        <w:rPr>
          <w:noProof/>
          <w:webHidden/>
        </w:rPr>
        <w:fldChar w:fldCharType="separate"/>
      </w:r>
      <w:ins w:id="560" w:author="Autor">
        <w:r w:rsidR="00EA64F1">
          <w:rPr>
            <w:noProof/>
            <w:webHidden/>
          </w:rPr>
          <w:t>64</w:t>
        </w:r>
        <w:del w:id="561" w:author="Autor">
          <w:r w:rsidDel="00EA64F1">
            <w:rPr>
              <w:noProof/>
              <w:webHidden/>
            </w:rPr>
            <w:delText>63</w:delText>
          </w:r>
        </w:del>
      </w:ins>
      <w:del w:id="562" w:author="Autor">
        <w:r w:rsidR="00F05892" w:rsidDel="00EA64F1">
          <w:rPr>
            <w:noProof/>
            <w:webHidden/>
          </w:rPr>
          <w:delText>54</w:delText>
        </w:r>
      </w:del>
      <w:r w:rsidR="00C578B1">
        <w:rPr>
          <w:noProof/>
          <w:webHidden/>
        </w:rPr>
        <w:fldChar w:fldCharType="end"/>
      </w:r>
      <w:r>
        <w:rPr>
          <w:noProof/>
        </w:rPr>
        <w:fldChar w:fldCharType="end"/>
      </w:r>
    </w:p>
    <w:p w14:paraId="7D3127BD"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"_Toc506451606" </w:instrText>
      </w:r>
      <w:ins w:id="563" w:author="Autor">
        <w:r>
          <w:rPr>
            <w:noProof/>
          </w:rPr>
        </w:r>
      </w:ins>
      <w:r>
        <w:rPr>
          <w:noProof/>
        </w:rPr>
        <w:fldChar w:fldCharType="separate"/>
      </w:r>
      <w:r w:rsidR="00C578B1" w:rsidRPr="008C7BA6">
        <w:rPr>
          <w:rStyle w:val="Hypertextovprepojenie"/>
          <w:rFonts w:ascii="Calibri" w:hAnsi="Calibri"/>
          <w:noProof/>
        </w:rPr>
        <w:t>4.5.2 Zmenové konanie z iniciatívy Poskytovateľa</w:t>
      </w:r>
      <w:r w:rsidR="00C578B1">
        <w:rPr>
          <w:noProof/>
          <w:webHidden/>
        </w:rPr>
        <w:tab/>
      </w:r>
      <w:r w:rsidR="00C578B1">
        <w:rPr>
          <w:noProof/>
          <w:webHidden/>
        </w:rPr>
        <w:fldChar w:fldCharType="begin"/>
      </w:r>
      <w:r w:rsidR="00C578B1">
        <w:rPr>
          <w:noProof/>
          <w:webHidden/>
        </w:rPr>
        <w:instrText xml:space="preserve"> PAGEREF _Toc506451606 \h </w:instrText>
      </w:r>
      <w:r w:rsidR="00C578B1">
        <w:rPr>
          <w:noProof/>
          <w:webHidden/>
        </w:rPr>
      </w:r>
      <w:r w:rsidR="00C578B1">
        <w:rPr>
          <w:noProof/>
          <w:webHidden/>
        </w:rPr>
        <w:fldChar w:fldCharType="separate"/>
      </w:r>
      <w:ins w:id="564" w:author="Autor">
        <w:r w:rsidR="00EA64F1">
          <w:rPr>
            <w:noProof/>
            <w:webHidden/>
          </w:rPr>
          <w:t>64</w:t>
        </w:r>
        <w:del w:id="565" w:author="Autor">
          <w:r w:rsidDel="00EA64F1">
            <w:rPr>
              <w:noProof/>
              <w:webHidden/>
            </w:rPr>
            <w:delText>63</w:delText>
          </w:r>
        </w:del>
      </w:ins>
      <w:del w:id="566" w:author="Autor">
        <w:r w:rsidR="00F05892" w:rsidDel="00EA64F1">
          <w:rPr>
            <w:noProof/>
            <w:webHidden/>
          </w:rPr>
          <w:delText>54</w:delText>
        </w:r>
      </w:del>
      <w:r w:rsidR="00C578B1">
        <w:rPr>
          <w:noProof/>
          <w:webHidden/>
        </w:rPr>
        <w:fldChar w:fldCharType="end"/>
      </w:r>
      <w:r>
        <w:rPr>
          <w:noProof/>
        </w:rPr>
        <w:fldChar w:fldCharType="end"/>
      </w:r>
    </w:p>
    <w:p w14:paraId="61CE8A86"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"_Toc506451607" </w:instrText>
      </w:r>
      <w:ins w:id="567" w:author="Autor">
        <w:r>
          <w:rPr>
            <w:noProof/>
          </w:rPr>
        </w:r>
      </w:ins>
      <w:r>
        <w:rPr>
          <w:noProof/>
        </w:rPr>
        <w:fldChar w:fldCharType="separate"/>
      </w:r>
      <w:r w:rsidR="00C578B1" w:rsidRPr="008C7BA6">
        <w:rPr>
          <w:rStyle w:val="Hypertextovprepojenie"/>
          <w:rFonts w:ascii="Calibri" w:hAnsi="Calibri"/>
          <w:i/>
          <w:noProof/>
        </w:rPr>
        <w:t>4.5.2.1 Zmena VZP</w:t>
      </w:r>
      <w:r w:rsidR="00C578B1">
        <w:rPr>
          <w:noProof/>
          <w:webHidden/>
        </w:rPr>
        <w:tab/>
      </w:r>
      <w:r w:rsidR="00C578B1">
        <w:rPr>
          <w:noProof/>
          <w:webHidden/>
        </w:rPr>
        <w:fldChar w:fldCharType="begin"/>
      </w:r>
      <w:r w:rsidR="00C578B1">
        <w:rPr>
          <w:noProof/>
          <w:webHidden/>
        </w:rPr>
        <w:instrText xml:space="preserve"> PAGEREF _Toc506451607 \h </w:instrText>
      </w:r>
      <w:r w:rsidR="00C578B1">
        <w:rPr>
          <w:noProof/>
          <w:webHidden/>
        </w:rPr>
      </w:r>
      <w:r w:rsidR="00C578B1">
        <w:rPr>
          <w:noProof/>
          <w:webHidden/>
        </w:rPr>
        <w:fldChar w:fldCharType="separate"/>
      </w:r>
      <w:ins w:id="568" w:author="Autor">
        <w:r w:rsidR="00EA64F1">
          <w:rPr>
            <w:noProof/>
            <w:webHidden/>
          </w:rPr>
          <w:t>64</w:t>
        </w:r>
        <w:del w:id="569" w:author="Autor">
          <w:r w:rsidDel="00EA64F1">
            <w:rPr>
              <w:noProof/>
              <w:webHidden/>
            </w:rPr>
            <w:delText>64</w:delText>
          </w:r>
        </w:del>
      </w:ins>
      <w:del w:id="570" w:author="Autor">
        <w:r w:rsidR="00F05892" w:rsidDel="00EA64F1">
          <w:rPr>
            <w:noProof/>
            <w:webHidden/>
          </w:rPr>
          <w:delText>55</w:delText>
        </w:r>
      </w:del>
      <w:r w:rsidR="00C578B1">
        <w:rPr>
          <w:noProof/>
          <w:webHidden/>
        </w:rPr>
        <w:fldChar w:fldCharType="end"/>
      </w:r>
      <w:r>
        <w:rPr>
          <w:noProof/>
        </w:rPr>
        <w:fldChar w:fldCharType="end"/>
      </w:r>
    </w:p>
    <w:p w14:paraId="4BA5231A"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"_Toc506451608" </w:instrText>
      </w:r>
      <w:ins w:id="571" w:author="Autor">
        <w:r>
          <w:rPr>
            <w:noProof/>
          </w:rPr>
        </w:r>
      </w:ins>
      <w:r>
        <w:rPr>
          <w:noProof/>
        </w:rPr>
        <w:fldChar w:fldCharType="separate"/>
      </w:r>
      <w:r w:rsidR="00C578B1" w:rsidRPr="008C7BA6">
        <w:rPr>
          <w:rStyle w:val="Hypertextovprepojenie"/>
          <w:rFonts w:ascii="Calibri" w:hAnsi="Calibri"/>
          <w:noProof/>
        </w:rPr>
        <w:t>4.6 Kontrola projektu</w:t>
      </w:r>
      <w:r w:rsidR="00C578B1">
        <w:rPr>
          <w:noProof/>
          <w:webHidden/>
        </w:rPr>
        <w:tab/>
      </w:r>
      <w:r w:rsidR="00C578B1">
        <w:rPr>
          <w:noProof/>
          <w:webHidden/>
        </w:rPr>
        <w:fldChar w:fldCharType="begin"/>
      </w:r>
      <w:r w:rsidR="00C578B1">
        <w:rPr>
          <w:noProof/>
          <w:webHidden/>
        </w:rPr>
        <w:instrText xml:space="preserve"> PAGEREF _Toc506451608 \h </w:instrText>
      </w:r>
      <w:r w:rsidR="00C578B1">
        <w:rPr>
          <w:noProof/>
          <w:webHidden/>
        </w:rPr>
      </w:r>
      <w:r w:rsidR="00C578B1">
        <w:rPr>
          <w:noProof/>
          <w:webHidden/>
        </w:rPr>
        <w:fldChar w:fldCharType="separate"/>
      </w:r>
      <w:ins w:id="572" w:author="Autor">
        <w:r w:rsidR="00EA64F1">
          <w:rPr>
            <w:noProof/>
            <w:webHidden/>
          </w:rPr>
          <w:t>65</w:t>
        </w:r>
        <w:del w:id="573" w:author="Autor">
          <w:r w:rsidDel="00EA64F1">
            <w:rPr>
              <w:noProof/>
              <w:webHidden/>
            </w:rPr>
            <w:delText>64</w:delText>
          </w:r>
        </w:del>
      </w:ins>
      <w:del w:id="574" w:author="Autor">
        <w:r w:rsidR="00F05892" w:rsidDel="00EA64F1">
          <w:rPr>
            <w:noProof/>
            <w:webHidden/>
          </w:rPr>
          <w:delText>55</w:delText>
        </w:r>
      </w:del>
      <w:r w:rsidR="00C578B1">
        <w:rPr>
          <w:noProof/>
          <w:webHidden/>
        </w:rPr>
        <w:fldChar w:fldCharType="end"/>
      </w:r>
      <w:r>
        <w:rPr>
          <w:noProof/>
        </w:rPr>
        <w:fldChar w:fldCharType="end"/>
      </w:r>
    </w:p>
    <w:p w14:paraId="19406FEB"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"_Toc506451609" </w:instrText>
      </w:r>
      <w:ins w:id="575" w:author="Autor">
        <w:r>
          <w:rPr>
            <w:noProof/>
          </w:rPr>
        </w:r>
      </w:ins>
      <w:r>
        <w:rPr>
          <w:noProof/>
        </w:rPr>
        <w:fldChar w:fldCharType="separate"/>
      </w:r>
      <w:r w:rsidR="00C578B1" w:rsidRPr="008C7BA6">
        <w:rPr>
          <w:rStyle w:val="Hypertextovprepojenie"/>
          <w:rFonts w:ascii="Calibri" w:hAnsi="Calibri"/>
          <w:noProof/>
        </w:rPr>
        <w:t>4.6.1 Administratívna finančná kontrola Prijímateľa</w:t>
      </w:r>
      <w:r w:rsidR="00C578B1">
        <w:rPr>
          <w:noProof/>
          <w:webHidden/>
        </w:rPr>
        <w:tab/>
      </w:r>
      <w:r w:rsidR="00C578B1">
        <w:rPr>
          <w:noProof/>
          <w:webHidden/>
        </w:rPr>
        <w:fldChar w:fldCharType="begin"/>
      </w:r>
      <w:r w:rsidR="00C578B1">
        <w:rPr>
          <w:noProof/>
          <w:webHidden/>
        </w:rPr>
        <w:instrText xml:space="preserve"> PAGEREF _Toc506451609 \h </w:instrText>
      </w:r>
      <w:r w:rsidR="00C578B1">
        <w:rPr>
          <w:noProof/>
          <w:webHidden/>
        </w:rPr>
      </w:r>
      <w:r w:rsidR="00C578B1">
        <w:rPr>
          <w:noProof/>
          <w:webHidden/>
        </w:rPr>
        <w:fldChar w:fldCharType="separate"/>
      </w:r>
      <w:ins w:id="576" w:author="Autor">
        <w:r w:rsidR="00EA64F1">
          <w:rPr>
            <w:noProof/>
            <w:webHidden/>
          </w:rPr>
          <w:t>67</w:t>
        </w:r>
        <w:del w:id="577" w:author="Autor">
          <w:r w:rsidDel="00EA64F1">
            <w:rPr>
              <w:noProof/>
              <w:webHidden/>
            </w:rPr>
            <w:delText>67</w:delText>
          </w:r>
        </w:del>
      </w:ins>
      <w:del w:id="578" w:author="Autor">
        <w:r w:rsidR="00F05892" w:rsidDel="00EA64F1">
          <w:rPr>
            <w:noProof/>
            <w:webHidden/>
          </w:rPr>
          <w:delText>58</w:delText>
        </w:r>
      </w:del>
      <w:r w:rsidR="00C578B1">
        <w:rPr>
          <w:noProof/>
          <w:webHidden/>
        </w:rPr>
        <w:fldChar w:fldCharType="end"/>
      </w:r>
      <w:r>
        <w:rPr>
          <w:noProof/>
        </w:rPr>
        <w:fldChar w:fldCharType="end"/>
      </w:r>
    </w:p>
    <w:p w14:paraId="58124B2F"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"_Toc506451610" </w:instrText>
      </w:r>
      <w:ins w:id="579" w:author="Autor">
        <w:r>
          <w:rPr>
            <w:noProof/>
          </w:rPr>
        </w:r>
      </w:ins>
      <w:r>
        <w:rPr>
          <w:noProof/>
        </w:rPr>
        <w:fldChar w:fldCharType="separate"/>
      </w:r>
      <w:r w:rsidR="00C578B1" w:rsidRPr="008C7BA6">
        <w:rPr>
          <w:rStyle w:val="Hypertextovprepojenie"/>
          <w:rFonts w:ascii="Calibri" w:hAnsi="Calibri"/>
          <w:i/>
          <w:noProof/>
        </w:rPr>
        <w:t>4.6.1.1 Kontrola verejného obstarávania</w:t>
      </w:r>
      <w:r w:rsidR="00C578B1">
        <w:rPr>
          <w:noProof/>
          <w:webHidden/>
        </w:rPr>
        <w:tab/>
      </w:r>
      <w:r w:rsidR="00C578B1">
        <w:rPr>
          <w:noProof/>
          <w:webHidden/>
        </w:rPr>
        <w:fldChar w:fldCharType="begin"/>
      </w:r>
      <w:r w:rsidR="00C578B1">
        <w:rPr>
          <w:noProof/>
          <w:webHidden/>
        </w:rPr>
        <w:instrText xml:space="preserve"> PAGEREF _Toc506451610 \h </w:instrText>
      </w:r>
      <w:r w:rsidR="00C578B1">
        <w:rPr>
          <w:noProof/>
          <w:webHidden/>
        </w:rPr>
      </w:r>
      <w:r w:rsidR="00C578B1">
        <w:rPr>
          <w:noProof/>
          <w:webHidden/>
        </w:rPr>
        <w:fldChar w:fldCharType="separate"/>
      </w:r>
      <w:ins w:id="580" w:author="Autor">
        <w:r w:rsidR="00EA64F1">
          <w:rPr>
            <w:noProof/>
            <w:webHidden/>
          </w:rPr>
          <w:t>68</w:t>
        </w:r>
        <w:del w:id="581" w:author="Autor">
          <w:r w:rsidDel="00EA64F1">
            <w:rPr>
              <w:noProof/>
              <w:webHidden/>
            </w:rPr>
            <w:delText>68</w:delText>
          </w:r>
        </w:del>
      </w:ins>
      <w:del w:id="582" w:author="Autor">
        <w:r w:rsidR="00F05892" w:rsidDel="00EA64F1">
          <w:rPr>
            <w:noProof/>
            <w:webHidden/>
          </w:rPr>
          <w:delText>59</w:delText>
        </w:r>
      </w:del>
      <w:r w:rsidR="00C578B1">
        <w:rPr>
          <w:noProof/>
          <w:webHidden/>
        </w:rPr>
        <w:fldChar w:fldCharType="end"/>
      </w:r>
      <w:r>
        <w:rPr>
          <w:noProof/>
        </w:rPr>
        <w:fldChar w:fldCharType="end"/>
      </w:r>
    </w:p>
    <w:p w14:paraId="50DB287C"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"_Toc506451611" </w:instrText>
      </w:r>
      <w:ins w:id="583" w:author="Autor">
        <w:r>
          <w:rPr>
            <w:noProof/>
          </w:rPr>
        </w:r>
      </w:ins>
      <w:r>
        <w:rPr>
          <w:noProof/>
        </w:rPr>
        <w:fldChar w:fldCharType="separate"/>
      </w:r>
      <w:r w:rsidR="00C578B1" w:rsidRPr="008C7BA6">
        <w:rPr>
          <w:rStyle w:val="Hypertextovprepojenie"/>
          <w:rFonts w:ascii="Calibri" w:hAnsi="Calibri"/>
          <w:i/>
          <w:noProof/>
        </w:rPr>
        <w:t>4.6.1.2 Kontrola žiadosti o platbu</w:t>
      </w:r>
      <w:r w:rsidR="00C578B1">
        <w:rPr>
          <w:noProof/>
          <w:webHidden/>
        </w:rPr>
        <w:tab/>
      </w:r>
      <w:r w:rsidR="00C578B1">
        <w:rPr>
          <w:noProof/>
          <w:webHidden/>
        </w:rPr>
        <w:fldChar w:fldCharType="begin"/>
      </w:r>
      <w:r w:rsidR="00C578B1">
        <w:rPr>
          <w:noProof/>
          <w:webHidden/>
        </w:rPr>
        <w:instrText xml:space="preserve"> PAGEREF _Toc506451611 \h </w:instrText>
      </w:r>
      <w:r w:rsidR="00C578B1">
        <w:rPr>
          <w:noProof/>
          <w:webHidden/>
        </w:rPr>
      </w:r>
      <w:r w:rsidR="00C578B1">
        <w:rPr>
          <w:noProof/>
          <w:webHidden/>
        </w:rPr>
        <w:fldChar w:fldCharType="separate"/>
      </w:r>
      <w:ins w:id="584" w:author="Autor">
        <w:r w:rsidR="00EA64F1">
          <w:rPr>
            <w:noProof/>
            <w:webHidden/>
          </w:rPr>
          <w:t>69</w:t>
        </w:r>
        <w:del w:id="585" w:author="Autor">
          <w:r w:rsidDel="00EA64F1">
            <w:rPr>
              <w:noProof/>
              <w:webHidden/>
            </w:rPr>
            <w:delText>68</w:delText>
          </w:r>
        </w:del>
      </w:ins>
      <w:del w:id="586" w:author="Autor">
        <w:r w:rsidR="00F05892" w:rsidDel="00EA64F1">
          <w:rPr>
            <w:noProof/>
            <w:webHidden/>
          </w:rPr>
          <w:delText>59</w:delText>
        </w:r>
      </w:del>
      <w:r w:rsidR="00C578B1">
        <w:rPr>
          <w:noProof/>
          <w:webHidden/>
        </w:rPr>
        <w:fldChar w:fldCharType="end"/>
      </w:r>
      <w:r>
        <w:rPr>
          <w:noProof/>
        </w:rPr>
        <w:fldChar w:fldCharType="end"/>
      </w:r>
    </w:p>
    <w:p w14:paraId="02ACF1CB"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"_Toc506451612" </w:instrText>
      </w:r>
      <w:ins w:id="587" w:author="Autor">
        <w:r>
          <w:rPr>
            <w:noProof/>
          </w:rPr>
        </w:r>
      </w:ins>
      <w:r>
        <w:rPr>
          <w:noProof/>
        </w:rPr>
        <w:fldChar w:fldCharType="separate"/>
      </w:r>
      <w:r w:rsidR="00C578B1" w:rsidRPr="008C7BA6">
        <w:rPr>
          <w:rStyle w:val="Hypertextovprepojenie"/>
          <w:rFonts w:ascii="Calibri" w:hAnsi="Calibri"/>
          <w:noProof/>
        </w:rPr>
        <w:t>4.6.2 Finančná kontrola na mieste</w:t>
      </w:r>
      <w:r w:rsidR="00C578B1">
        <w:rPr>
          <w:noProof/>
          <w:webHidden/>
        </w:rPr>
        <w:tab/>
      </w:r>
      <w:r w:rsidR="00C578B1">
        <w:rPr>
          <w:noProof/>
          <w:webHidden/>
        </w:rPr>
        <w:fldChar w:fldCharType="begin"/>
      </w:r>
      <w:r w:rsidR="00C578B1">
        <w:rPr>
          <w:noProof/>
          <w:webHidden/>
        </w:rPr>
        <w:instrText xml:space="preserve"> PAGEREF _Toc506451612 \h </w:instrText>
      </w:r>
      <w:r w:rsidR="00C578B1">
        <w:rPr>
          <w:noProof/>
          <w:webHidden/>
        </w:rPr>
      </w:r>
      <w:r w:rsidR="00C578B1">
        <w:rPr>
          <w:noProof/>
          <w:webHidden/>
        </w:rPr>
        <w:fldChar w:fldCharType="separate"/>
      </w:r>
      <w:ins w:id="588" w:author="Autor">
        <w:r w:rsidR="00EA64F1">
          <w:rPr>
            <w:noProof/>
            <w:webHidden/>
          </w:rPr>
          <w:t>69</w:t>
        </w:r>
        <w:del w:id="589" w:author="Autor">
          <w:r w:rsidDel="00EA64F1">
            <w:rPr>
              <w:noProof/>
              <w:webHidden/>
            </w:rPr>
            <w:delText>68</w:delText>
          </w:r>
        </w:del>
      </w:ins>
      <w:del w:id="590" w:author="Autor">
        <w:r w:rsidR="00F05892" w:rsidDel="00EA64F1">
          <w:rPr>
            <w:noProof/>
            <w:webHidden/>
          </w:rPr>
          <w:delText>59</w:delText>
        </w:r>
      </w:del>
      <w:r w:rsidR="00C578B1">
        <w:rPr>
          <w:noProof/>
          <w:webHidden/>
        </w:rPr>
        <w:fldChar w:fldCharType="end"/>
      </w:r>
      <w:r>
        <w:rPr>
          <w:noProof/>
        </w:rPr>
        <w:fldChar w:fldCharType="end"/>
      </w:r>
    </w:p>
    <w:p w14:paraId="3FC4BCEE"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"_Toc506451613" </w:instrText>
      </w:r>
      <w:ins w:id="591" w:author="Autor">
        <w:r>
          <w:rPr>
            <w:noProof/>
          </w:rPr>
        </w:r>
      </w:ins>
      <w:r>
        <w:rPr>
          <w:noProof/>
        </w:rPr>
        <w:fldChar w:fldCharType="separate"/>
      </w:r>
      <w:r w:rsidR="00C578B1" w:rsidRPr="008C7BA6">
        <w:rPr>
          <w:rStyle w:val="Hypertextovprepojenie"/>
          <w:rFonts w:ascii="Calibri" w:hAnsi="Calibri"/>
          <w:noProof/>
        </w:rPr>
        <w:t>4.7 Sankčný mechanizmus</w:t>
      </w:r>
      <w:r w:rsidR="00C578B1">
        <w:rPr>
          <w:noProof/>
          <w:webHidden/>
        </w:rPr>
        <w:tab/>
      </w:r>
      <w:r w:rsidR="00C578B1">
        <w:rPr>
          <w:noProof/>
          <w:webHidden/>
        </w:rPr>
        <w:fldChar w:fldCharType="begin"/>
      </w:r>
      <w:r w:rsidR="00C578B1">
        <w:rPr>
          <w:noProof/>
          <w:webHidden/>
        </w:rPr>
        <w:instrText xml:space="preserve"> PAGEREF _Toc506451613 \h </w:instrText>
      </w:r>
      <w:r w:rsidR="00C578B1">
        <w:rPr>
          <w:noProof/>
          <w:webHidden/>
        </w:rPr>
      </w:r>
      <w:r w:rsidR="00C578B1">
        <w:rPr>
          <w:noProof/>
          <w:webHidden/>
        </w:rPr>
        <w:fldChar w:fldCharType="separate"/>
      </w:r>
      <w:ins w:id="592" w:author="Autor">
        <w:r w:rsidR="00EA64F1">
          <w:rPr>
            <w:noProof/>
            <w:webHidden/>
          </w:rPr>
          <w:t>73</w:t>
        </w:r>
        <w:del w:id="593" w:author="Autor">
          <w:r w:rsidDel="00EA64F1">
            <w:rPr>
              <w:noProof/>
              <w:webHidden/>
            </w:rPr>
            <w:delText>72</w:delText>
          </w:r>
        </w:del>
      </w:ins>
      <w:del w:id="594" w:author="Autor">
        <w:r w:rsidR="00F05892" w:rsidDel="00EA64F1">
          <w:rPr>
            <w:noProof/>
            <w:webHidden/>
          </w:rPr>
          <w:delText>63</w:delText>
        </w:r>
      </w:del>
      <w:r w:rsidR="00C578B1">
        <w:rPr>
          <w:noProof/>
          <w:webHidden/>
        </w:rPr>
        <w:fldChar w:fldCharType="end"/>
      </w:r>
      <w:r>
        <w:rPr>
          <w:noProof/>
        </w:rPr>
        <w:fldChar w:fldCharType="end"/>
      </w:r>
    </w:p>
    <w:p w14:paraId="7990DB8A"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"_Toc506451614" </w:instrText>
      </w:r>
      <w:ins w:id="595" w:author="Autor">
        <w:r>
          <w:rPr>
            <w:noProof/>
          </w:rPr>
        </w:r>
      </w:ins>
      <w:r>
        <w:rPr>
          <w:noProof/>
        </w:rPr>
        <w:fldChar w:fldCharType="separate"/>
      </w:r>
      <w:r w:rsidR="00C578B1" w:rsidRPr="008C7BA6">
        <w:rPr>
          <w:rStyle w:val="Hypertextovprepojenie"/>
          <w:rFonts w:ascii="Calibri" w:hAnsi="Calibri"/>
          <w:noProof/>
        </w:rPr>
        <w:t>4.7.1 Sankčný mechanizmus k verejnému obstarávaniu</w:t>
      </w:r>
      <w:r w:rsidR="00C578B1">
        <w:rPr>
          <w:noProof/>
          <w:webHidden/>
        </w:rPr>
        <w:tab/>
      </w:r>
      <w:r w:rsidR="00C578B1">
        <w:rPr>
          <w:noProof/>
          <w:webHidden/>
        </w:rPr>
        <w:fldChar w:fldCharType="begin"/>
      </w:r>
      <w:r w:rsidR="00C578B1">
        <w:rPr>
          <w:noProof/>
          <w:webHidden/>
        </w:rPr>
        <w:instrText xml:space="preserve"> PAGEREF _Toc506451614 \h </w:instrText>
      </w:r>
      <w:r w:rsidR="00C578B1">
        <w:rPr>
          <w:noProof/>
          <w:webHidden/>
        </w:rPr>
      </w:r>
      <w:r w:rsidR="00C578B1">
        <w:rPr>
          <w:noProof/>
          <w:webHidden/>
        </w:rPr>
        <w:fldChar w:fldCharType="separate"/>
      </w:r>
      <w:ins w:id="596" w:author="Autor">
        <w:r w:rsidR="00EA64F1">
          <w:rPr>
            <w:noProof/>
            <w:webHidden/>
          </w:rPr>
          <w:t>73</w:t>
        </w:r>
        <w:del w:id="597" w:author="Autor">
          <w:r w:rsidDel="00EA64F1">
            <w:rPr>
              <w:noProof/>
              <w:webHidden/>
            </w:rPr>
            <w:delText>72</w:delText>
          </w:r>
        </w:del>
      </w:ins>
      <w:del w:id="598" w:author="Autor">
        <w:r w:rsidR="00F05892" w:rsidDel="00EA64F1">
          <w:rPr>
            <w:noProof/>
            <w:webHidden/>
          </w:rPr>
          <w:delText>63</w:delText>
        </w:r>
      </w:del>
      <w:r w:rsidR="00C578B1">
        <w:rPr>
          <w:noProof/>
          <w:webHidden/>
        </w:rPr>
        <w:fldChar w:fldCharType="end"/>
      </w:r>
      <w:r>
        <w:rPr>
          <w:noProof/>
        </w:rPr>
        <w:fldChar w:fldCharType="end"/>
      </w:r>
    </w:p>
    <w:p w14:paraId="45432F40" w14:textId="77777777" w:rsidR="00C578B1" w:rsidRDefault="00E811E8">
      <w:pPr>
        <w:pStyle w:val="Obsah3"/>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"_Toc506451615" </w:instrText>
      </w:r>
      <w:ins w:id="599" w:author="Autor">
        <w:r>
          <w:rPr>
            <w:noProof/>
          </w:rPr>
        </w:r>
      </w:ins>
      <w:r>
        <w:rPr>
          <w:noProof/>
        </w:rPr>
        <w:fldChar w:fldCharType="separate"/>
      </w:r>
      <w:r w:rsidR="00C578B1" w:rsidRPr="008C7BA6">
        <w:rPr>
          <w:rStyle w:val="Hypertextovprepojenie"/>
          <w:rFonts w:ascii="Calibri" w:hAnsi="Calibri"/>
          <w:noProof/>
        </w:rPr>
        <w:t>4.7.4 Sankčný mechanizmus pri nenapĺňaní merateľných ukazovateľov</w:t>
      </w:r>
      <w:r w:rsidR="00C578B1">
        <w:rPr>
          <w:noProof/>
          <w:webHidden/>
        </w:rPr>
        <w:tab/>
      </w:r>
      <w:r w:rsidR="00C578B1">
        <w:rPr>
          <w:noProof/>
          <w:webHidden/>
        </w:rPr>
        <w:fldChar w:fldCharType="begin"/>
      </w:r>
      <w:r w:rsidR="00C578B1">
        <w:rPr>
          <w:noProof/>
          <w:webHidden/>
        </w:rPr>
        <w:instrText xml:space="preserve"> PAGEREF _Toc506451615 \h </w:instrText>
      </w:r>
      <w:r w:rsidR="00C578B1">
        <w:rPr>
          <w:noProof/>
          <w:webHidden/>
        </w:rPr>
      </w:r>
      <w:r w:rsidR="00C578B1">
        <w:rPr>
          <w:noProof/>
          <w:webHidden/>
        </w:rPr>
        <w:fldChar w:fldCharType="separate"/>
      </w:r>
      <w:ins w:id="600" w:author="Autor">
        <w:r w:rsidR="00EA64F1">
          <w:rPr>
            <w:noProof/>
            <w:webHidden/>
          </w:rPr>
          <w:t>73</w:t>
        </w:r>
        <w:del w:id="601" w:author="Autor">
          <w:r w:rsidDel="00EA64F1">
            <w:rPr>
              <w:noProof/>
              <w:webHidden/>
            </w:rPr>
            <w:delText>73</w:delText>
          </w:r>
        </w:del>
      </w:ins>
      <w:del w:id="602" w:author="Autor">
        <w:r w:rsidR="00F05892" w:rsidDel="00EA64F1">
          <w:rPr>
            <w:noProof/>
            <w:webHidden/>
          </w:rPr>
          <w:delText>63</w:delText>
        </w:r>
      </w:del>
      <w:r w:rsidR="00C578B1">
        <w:rPr>
          <w:noProof/>
          <w:webHidden/>
        </w:rPr>
        <w:fldChar w:fldCharType="end"/>
      </w:r>
      <w:r>
        <w:rPr>
          <w:noProof/>
        </w:rPr>
        <w:fldChar w:fldCharType="end"/>
      </w:r>
    </w:p>
    <w:p w14:paraId="3D78764D"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"_Toc506451616" </w:instrText>
      </w:r>
      <w:ins w:id="603" w:author="Autor">
        <w:r>
          <w:rPr>
            <w:noProof/>
          </w:rPr>
        </w:r>
      </w:ins>
      <w:r>
        <w:rPr>
          <w:noProof/>
        </w:rPr>
        <w:fldChar w:fldCharType="separate"/>
      </w:r>
      <w:r w:rsidR="00C578B1" w:rsidRPr="008C7BA6">
        <w:rPr>
          <w:rStyle w:val="Hypertextovprepojenie"/>
          <w:rFonts w:ascii="Calibri" w:hAnsi="Calibri"/>
          <w:noProof/>
        </w:rPr>
        <w:t>4.8 Ukončenie realizácie projektu</w:t>
      </w:r>
      <w:r w:rsidR="00C578B1">
        <w:rPr>
          <w:noProof/>
          <w:webHidden/>
        </w:rPr>
        <w:tab/>
      </w:r>
      <w:r w:rsidR="00C578B1">
        <w:rPr>
          <w:noProof/>
          <w:webHidden/>
        </w:rPr>
        <w:fldChar w:fldCharType="begin"/>
      </w:r>
      <w:r w:rsidR="00C578B1">
        <w:rPr>
          <w:noProof/>
          <w:webHidden/>
        </w:rPr>
        <w:instrText xml:space="preserve"> PAGEREF _Toc506451616 \h </w:instrText>
      </w:r>
      <w:r w:rsidR="00C578B1">
        <w:rPr>
          <w:noProof/>
          <w:webHidden/>
        </w:rPr>
      </w:r>
      <w:r w:rsidR="00C578B1">
        <w:rPr>
          <w:noProof/>
          <w:webHidden/>
        </w:rPr>
        <w:fldChar w:fldCharType="separate"/>
      </w:r>
      <w:ins w:id="604" w:author="Autor">
        <w:r w:rsidR="00EA64F1">
          <w:rPr>
            <w:noProof/>
            <w:webHidden/>
          </w:rPr>
          <w:t>75</w:t>
        </w:r>
        <w:del w:id="605" w:author="Autor">
          <w:r w:rsidDel="00EA64F1">
            <w:rPr>
              <w:noProof/>
              <w:webHidden/>
            </w:rPr>
            <w:delText>75</w:delText>
          </w:r>
        </w:del>
      </w:ins>
      <w:del w:id="606" w:author="Autor">
        <w:r w:rsidR="00F05892" w:rsidDel="00EA64F1">
          <w:rPr>
            <w:noProof/>
            <w:webHidden/>
          </w:rPr>
          <w:delText>65</w:delText>
        </w:r>
      </w:del>
      <w:r w:rsidR="00C578B1">
        <w:rPr>
          <w:noProof/>
          <w:webHidden/>
        </w:rPr>
        <w:fldChar w:fldCharType="end"/>
      </w:r>
      <w:r>
        <w:rPr>
          <w:noProof/>
        </w:rPr>
        <w:fldChar w:fldCharType="end"/>
      </w:r>
    </w:p>
    <w:p w14:paraId="515F4FD3" w14:textId="77777777" w:rsidR="00C578B1" w:rsidRDefault="00E811E8">
      <w:pPr>
        <w:pStyle w:val="Obsah2"/>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"_Toc506451617" </w:instrText>
      </w:r>
      <w:ins w:id="607" w:author="Autor">
        <w:r>
          <w:rPr>
            <w:noProof/>
          </w:rPr>
        </w:r>
      </w:ins>
      <w:r>
        <w:rPr>
          <w:noProof/>
        </w:rPr>
        <w:fldChar w:fldCharType="separate"/>
      </w:r>
      <w:r w:rsidR="00C578B1" w:rsidRPr="008C7BA6">
        <w:rPr>
          <w:rStyle w:val="Hypertextovprepojenie"/>
          <w:rFonts w:ascii="Calibri" w:hAnsi="Calibri"/>
          <w:noProof/>
        </w:rPr>
        <w:t>4.9  Najčastejšie chyby v priebehu implementácie projektov</w:t>
      </w:r>
      <w:r w:rsidR="00C578B1">
        <w:rPr>
          <w:noProof/>
          <w:webHidden/>
        </w:rPr>
        <w:tab/>
      </w:r>
      <w:r w:rsidR="00C578B1">
        <w:rPr>
          <w:noProof/>
          <w:webHidden/>
        </w:rPr>
        <w:fldChar w:fldCharType="begin"/>
      </w:r>
      <w:r w:rsidR="00C578B1">
        <w:rPr>
          <w:noProof/>
          <w:webHidden/>
        </w:rPr>
        <w:instrText xml:space="preserve"> PAGEREF _Toc506451617 \h </w:instrText>
      </w:r>
      <w:r w:rsidR="00C578B1">
        <w:rPr>
          <w:noProof/>
          <w:webHidden/>
        </w:rPr>
      </w:r>
      <w:r w:rsidR="00C578B1">
        <w:rPr>
          <w:noProof/>
          <w:webHidden/>
        </w:rPr>
        <w:fldChar w:fldCharType="separate"/>
      </w:r>
      <w:ins w:id="608" w:author="Autor">
        <w:r w:rsidR="00EA64F1">
          <w:rPr>
            <w:noProof/>
            <w:webHidden/>
          </w:rPr>
          <w:t>76</w:t>
        </w:r>
        <w:del w:id="609" w:author="Autor">
          <w:r w:rsidDel="00EA64F1">
            <w:rPr>
              <w:noProof/>
              <w:webHidden/>
            </w:rPr>
            <w:delText>76</w:delText>
          </w:r>
        </w:del>
      </w:ins>
      <w:del w:id="610" w:author="Autor">
        <w:r w:rsidR="00F05892" w:rsidDel="00EA64F1">
          <w:rPr>
            <w:noProof/>
            <w:webHidden/>
          </w:rPr>
          <w:delText>66</w:delText>
        </w:r>
      </w:del>
      <w:r w:rsidR="00C578B1">
        <w:rPr>
          <w:noProof/>
          <w:webHidden/>
        </w:rPr>
        <w:fldChar w:fldCharType="end"/>
      </w:r>
      <w:r>
        <w:rPr>
          <w:noProof/>
        </w:rPr>
        <w:fldChar w:fldCharType="end"/>
      </w:r>
    </w:p>
    <w:p w14:paraId="5086220D" w14:textId="77777777" w:rsidR="00C578B1" w:rsidRDefault="00E811E8">
      <w:pPr>
        <w:pStyle w:val="Obsah1"/>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"_Toc506451618" </w:instrText>
      </w:r>
      <w:ins w:id="611" w:author="Autor">
        <w:r>
          <w:rPr>
            <w:noProof/>
          </w:rPr>
        </w:r>
      </w:ins>
      <w:r>
        <w:rPr>
          <w:noProof/>
        </w:rPr>
        <w:fldChar w:fldCharType="separate"/>
      </w:r>
      <w:r w:rsidR="00C578B1" w:rsidRPr="008C7BA6">
        <w:rPr>
          <w:rStyle w:val="Hypertextovprepojenie"/>
          <w:rFonts w:ascii="Calibri" w:hAnsi="Calibri"/>
          <w:noProof/>
        </w:rPr>
        <w:t>5. Informovanie a komunikácia</w:t>
      </w:r>
      <w:r w:rsidR="00C578B1">
        <w:rPr>
          <w:noProof/>
          <w:webHidden/>
        </w:rPr>
        <w:tab/>
      </w:r>
      <w:r w:rsidR="00C578B1">
        <w:rPr>
          <w:noProof/>
          <w:webHidden/>
        </w:rPr>
        <w:fldChar w:fldCharType="begin"/>
      </w:r>
      <w:r w:rsidR="00C578B1">
        <w:rPr>
          <w:noProof/>
          <w:webHidden/>
        </w:rPr>
        <w:instrText xml:space="preserve"> PAGEREF _Toc506451618 \h </w:instrText>
      </w:r>
      <w:r w:rsidR="00C578B1">
        <w:rPr>
          <w:noProof/>
          <w:webHidden/>
        </w:rPr>
      </w:r>
      <w:r w:rsidR="00C578B1">
        <w:rPr>
          <w:noProof/>
          <w:webHidden/>
        </w:rPr>
        <w:fldChar w:fldCharType="separate"/>
      </w:r>
      <w:ins w:id="612" w:author="Autor">
        <w:r w:rsidR="00EA64F1">
          <w:rPr>
            <w:noProof/>
            <w:webHidden/>
          </w:rPr>
          <w:t>78</w:t>
        </w:r>
        <w:del w:id="613" w:author="Autor">
          <w:r w:rsidDel="00EA64F1">
            <w:rPr>
              <w:noProof/>
              <w:webHidden/>
            </w:rPr>
            <w:delText>77</w:delText>
          </w:r>
        </w:del>
      </w:ins>
      <w:del w:id="614" w:author="Autor">
        <w:r w:rsidR="00F05892" w:rsidDel="00EA64F1">
          <w:rPr>
            <w:noProof/>
            <w:webHidden/>
          </w:rPr>
          <w:delText>68</w:delText>
        </w:r>
      </w:del>
      <w:r w:rsidR="00C578B1">
        <w:rPr>
          <w:noProof/>
          <w:webHidden/>
        </w:rPr>
        <w:fldChar w:fldCharType="end"/>
      </w:r>
      <w:r>
        <w:rPr>
          <w:noProof/>
        </w:rPr>
        <w:fldChar w:fldCharType="end"/>
      </w:r>
    </w:p>
    <w:p w14:paraId="44D522BE" w14:textId="77777777" w:rsidR="00C578B1" w:rsidRDefault="00E811E8">
      <w:pPr>
        <w:pStyle w:val="Obsah1"/>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"_Toc506451619" </w:instrText>
      </w:r>
      <w:ins w:id="615" w:author="Autor">
        <w:r>
          <w:rPr>
            <w:noProof/>
          </w:rPr>
        </w:r>
      </w:ins>
      <w:r>
        <w:rPr>
          <w:noProof/>
        </w:rPr>
        <w:fldChar w:fldCharType="separate"/>
      </w:r>
      <w:r w:rsidR="00C578B1" w:rsidRPr="008C7BA6">
        <w:rPr>
          <w:rStyle w:val="Hypertextovprepojenie"/>
          <w:rFonts w:ascii="Calibri" w:hAnsi="Calibri"/>
          <w:noProof/>
        </w:rPr>
        <w:t>6. ITMS</w:t>
      </w:r>
      <w:r w:rsidR="00C578B1">
        <w:rPr>
          <w:noProof/>
          <w:webHidden/>
        </w:rPr>
        <w:tab/>
      </w:r>
      <w:r w:rsidR="00C578B1">
        <w:rPr>
          <w:noProof/>
          <w:webHidden/>
        </w:rPr>
        <w:fldChar w:fldCharType="begin"/>
      </w:r>
      <w:r w:rsidR="00C578B1">
        <w:rPr>
          <w:noProof/>
          <w:webHidden/>
        </w:rPr>
        <w:instrText xml:space="preserve"> PAGEREF _Toc506451619 \h </w:instrText>
      </w:r>
      <w:r w:rsidR="00C578B1">
        <w:rPr>
          <w:noProof/>
          <w:webHidden/>
        </w:rPr>
      </w:r>
      <w:r w:rsidR="00C578B1">
        <w:rPr>
          <w:noProof/>
          <w:webHidden/>
        </w:rPr>
        <w:fldChar w:fldCharType="separate"/>
      </w:r>
      <w:ins w:id="616" w:author="Autor">
        <w:r w:rsidR="00EA64F1">
          <w:rPr>
            <w:noProof/>
            <w:webHidden/>
          </w:rPr>
          <w:t>79</w:t>
        </w:r>
        <w:del w:id="617" w:author="Autor">
          <w:r w:rsidDel="00EA64F1">
            <w:rPr>
              <w:noProof/>
              <w:webHidden/>
            </w:rPr>
            <w:delText>78</w:delText>
          </w:r>
        </w:del>
      </w:ins>
      <w:del w:id="618" w:author="Autor">
        <w:r w:rsidR="00F05892" w:rsidDel="00EA64F1">
          <w:rPr>
            <w:noProof/>
            <w:webHidden/>
          </w:rPr>
          <w:delText>69</w:delText>
        </w:r>
      </w:del>
      <w:r w:rsidR="00C578B1">
        <w:rPr>
          <w:noProof/>
          <w:webHidden/>
        </w:rPr>
        <w:fldChar w:fldCharType="end"/>
      </w:r>
      <w:r>
        <w:rPr>
          <w:noProof/>
        </w:rPr>
        <w:fldChar w:fldCharType="end"/>
      </w:r>
    </w:p>
    <w:p w14:paraId="3FA29A95" w14:textId="77777777" w:rsidR="00C578B1" w:rsidRDefault="00E811E8">
      <w:pPr>
        <w:pStyle w:val="Obsah1"/>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"_Toc506451620" </w:instrText>
      </w:r>
      <w:ins w:id="619" w:author="Autor">
        <w:r>
          <w:rPr>
            <w:noProof/>
          </w:rPr>
        </w:r>
      </w:ins>
      <w:r>
        <w:rPr>
          <w:noProof/>
        </w:rPr>
        <w:fldChar w:fldCharType="separate"/>
      </w:r>
      <w:r w:rsidR="00C578B1" w:rsidRPr="008C7BA6">
        <w:rPr>
          <w:rStyle w:val="Hypertextovprepojenie"/>
          <w:rFonts w:ascii="Calibri" w:hAnsi="Calibri"/>
          <w:noProof/>
        </w:rPr>
        <w:t>7. Uchovávanie dokumentácie</w:t>
      </w:r>
      <w:r w:rsidR="00C578B1">
        <w:rPr>
          <w:noProof/>
          <w:webHidden/>
        </w:rPr>
        <w:tab/>
      </w:r>
      <w:r w:rsidR="00C578B1">
        <w:rPr>
          <w:noProof/>
          <w:webHidden/>
        </w:rPr>
        <w:fldChar w:fldCharType="begin"/>
      </w:r>
      <w:r w:rsidR="00C578B1">
        <w:rPr>
          <w:noProof/>
          <w:webHidden/>
        </w:rPr>
        <w:instrText xml:space="preserve"> PAGEREF _Toc506451620 \h </w:instrText>
      </w:r>
      <w:r w:rsidR="00C578B1">
        <w:rPr>
          <w:noProof/>
          <w:webHidden/>
        </w:rPr>
      </w:r>
      <w:r w:rsidR="00C578B1">
        <w:rPr>
          <w:noProof/>
          <w:webHidden/>
        </w:rPr>
        <w:fldChar w:fldCharType="separate"/>
      </w:r>
      <w:ins w:id="620" w:author="Autor">
        <w:r w:rsidR="00EA64F1">
          <w:rPr>
            <w:noProof/>
            <w:webHidden/>
          </w:rPr>
          <w:t>80</w:t>
        </w:r>
        <w:del w:id="621" w:author="Autor">
          <w:r w:rsidDel="00EA64F1">
            <w:rPr>
              <w:noProof/>
              <w:webHidden/>
            </w:rPr>
            <w:delText>79</w:delText>
          </w:r>
        </w:del>
      </w:ins>
      <w:del w:id="622" w:author="Autor">
        <w:r w:rsidR="00F05892" w:rsidDel="00EA64F1">
          <w:rPr>
            <w:noProof/>
            <w:webHidden/>
          </w:rPr>
          <w:delText>70</w:delText>
        </w:r>
      </w:del>
      <w:r w:rsidR="00C578B1">
        <w:rPr>
          <w:noProof/>
          <w:webHidden/>
        </w:rPr>
        <w:fldChar w:fldCharType="end"/>
      </w:r>
      <w:r>
        <w:rPr>
          <w:noProof/>
        </w:rPr>
        <w:fldChar w:fldCharType="end"/>
      </w:r>
    </w:p>
    <w:p w14:paraId="5C110B83" w14:textId="77777777" w:rsidR="00C578B1" w:rsidRDefault="00E811E8">
      <w:pPr>
        <w:pStyle w:val="Obsah1"/>
        <w:tabs>
          <w:tab w:val="right" w:leader="dot" w:pos="9062"/>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"_Toc506451621" </w:instrText>
      </w:r>
      <w:ins w:id="623" w:author="Autor">
        <w:r>
          <w:rPr>
            <w:noProof/>
          </w:rPr>
        </w:r>
      </w:ins>
      <w:r>
        <w:rPr>
          <w:noProof/>
        </w:rPr>
        <w:fldChar w:fldCharType="separate"/>
      </w:r>
      <w:r w:rsidR="00C578B1" w:rsidRPr="008C7BA6">
        <w:rPr>
          <w:rStyle w:val="Hypertextovprepojenie"/>
          <w:rFonts w:ascii="Calibri" w:hAnsi="Calibri"/>
          <w:noProof/>
        </w:rPr>
        <w:t>8. Zoznam príloh</w:t>
      </w:r>
      <w:r w:rsidR="00C578B1">
        <w:rPr>
          <w:noProof/>
          <w:webHidden/>
        </w:rPr>
        <w:tab/>
      </w:r>
      <w:r w:rsidR="00C578B1">
        <w:rPr>
          <w:noProof/>
          <w:webHidden/>
        </w:rPr>
        <w:fldChar w:fldCharType="begin"/>
      </w:r>
      <w:r w:rsidR="00C578B1">
        <w:rPr>
          <w:noProof/>
          <w:webHidden/>
        </w:rPr>
        <w:instrText xml:space="preserve"> PAGEREF _Toc506451621 \h </w:instrText>
      </w:r>
      <w:r w:rsidR="00C578B1">
        <w:rPr>
          <w:noProof/>
          <w:webHidden/>
        </w:rPr>
      </w:r>
      <w:r w:rsidR="00C578B1">
        <w:rPr>
          <w:noProof/>
          <w:webHidden/>
        </w:rPr>
        <w:fldChar w:fldCharType="separate"/>
      </w:r>
      <w:ins w:id="624" w:author="Autor">
        <w:r w:rsidR="00EA64F1">
          <w:rPr>
            <w:noProof/>
            <w:webHidden/>
          </w:rPr>
          <w:t>82</w:t>
        </w:r>
        <w:del w:id="625" w:author="Autor">
          <w:r w:rsidDel="00EA64F1">
            <w:rPr>
              <w:noProof/>
              <w:webHidden/>
            </w:rPr>
            <w:delText>80</w:delText>
          </w:r>
        </w:del>
      </w:ins>
      <w:del w:id="626" w:author="Autor">
        <w:r w:rsidR="00F05892" w:rsidDel="00EA64F1">
          <w:rPr>
            <w:noProof/>
            <w:webHidden/>
          </w:rPr>
          <w:delText>71</w:delText>
        </w:r>
      </w:del>
      <w:r w:rsidR="00C578B1">
        <w:rPr>
          <w:noProof/>
          <w:webHidden/>
        </w:rPr>
        <w:fldChar w:fldCharType="end"/>
      </w:r>
      <w:r>
        <w:rPr>
          <w:noProof/>
        </w:rPr>
        <w:fldChar w:fldCharType="end"/>
      </w:r>
    </w:p>
    <w:p w14:paraId="14F38213" w14:textId="77777777"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627" w:name="_Toc218591646"/>
      <w:bookmarkStart w:id="628" w:name="_Toc218653585"/>
      <w:bookmarkStart w:id="629" w:name="_Toc218591647"/>
      <w:bookmarkStart w:id="630" w:name="_Toc218653586"/>
      <w:bookmarkStart w:id="631" w:name="_Toc218591648"/>
      <w:bookmarkStart w:id="632" w:name="_Toc218653587"/>
      <w:bookmarkStart w:id="633" w:name="_Toc218591649"/>
      <w:bookmarkStart w:id="634" w:name="_Toc218653588"/>
      <w:bookmarkStart w:id="635" w:name="_Toc218591650"/>
      <w:bookmarkStart w:id="636" w:name="_Toc218653589"/>
      <w:bookmarkStart w:id="637" w:name="_Toc213493703"/>
      <w:bookmarkStart w:id="638" w:name="_Toc506451566"/>
      <w:bookmarkStart w:id="639" w:name="_Toc264980897"/>
      <w:bookmarkStart w:id="640" w:name="_Toc286911111"/>
      <w:bookmarkStart w:id="641" w:name="_Toc406485281"/>
      <w:bookmarkStart w:id="642" w:name="_Toc195864876"/>
      <w:bookmarkStart w:id="643" w:name="_Toc195864945"/>
      <w:bookmarkStart w:id="644" w:name="_Toc195865334"/>
      <w:bookmarkEnd w:id="627"/>
      <w:bookmarkEnd w:id="628"/>
      <w:bookmarkEnd w:id="629"/>
      <w:bookmarkEnd w:id="630"/>
      <w:bookmarkEnd w:id="631"/>
      <w:bookmarkEnd w:id="632"/>
      <w:bookmarkEnd w:id="633"/>
      <w:bookmarkEnd w:id="634"/>
      <w:bookmarkEnd w:id="635"/>
      <w:bookmarkEnd w:id="636"/>
      <w:bookmarkEnd w:id="637"/>
      <w:r w:rsidRPr="00C32732">
        <w:rPr>
          <w:rFonts w:ascii="Calibri" w:hAnsi="Calibri"/>
        </w:rPr>
        <w:lastRenderedPageBreak/>
        <w:t>Úvod</w:t>
      </w:r>
      <w:bookmarkEnd w:id="638"/>
      <w:r w:rsidRPr="00C32732">
        <w:rPr>
          <w:rFonts w:ascii="Calibri" w:hAnsi="Calibri"/>
        </w:rPr>
        <w:t xml:space="preserve"> </w:t>
      </w:r>
      <w:bookmarkEnd w:id="639"/>
      <w:bookmarkEnd w:id="640"/>
      <w:bookmarkEnd w:id="641"/>
    </w:p>
    <w:p w14:paraId="5CD1D271" w14:textId="77777777" w:rsidR="008207C0" w:rsidRPr="00C32732" w:rsidRDefault="008207C0" w:rsidP="00E42172">
      <w:pPr>
        <w:rPr>
          <w:rFonts w:ascii="Calibri" w:hAnsi="Calibri"/>
        </w:rPr>
      </w:pPr>
    </w:p>
    <w:p w14:paraId="78831416" w14:textId="77777777"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14:paraId="57A6846E" w14:textId="77777777" w:rsidR="008207C0" w:rsidRPr="00C32732" w:rsidRDefault="008207C0" w:rsidP="00E42172">
      <w:pPr>
        <w:rPr>
          <w:rFonts w:ascii="Calibri" w:hAnsi="Calibri"/>
        </w:rPr>
      </w:pPr>
    </w:p>
    <w:p w14:paraId="2A33544B" w14:textId="694797D7"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w:t>
      </w:r>
      <w:del w:id="645" w:author="Autor">
        <w:r w:rsidRPr="00602D56" w:rsidDel="008D0123">
          <w:rPr>
            <w:rFonts w:ascii="Calibri" w:hAnsi="Calibri"/>
            <w:b/>
            <w:bCs/>
            <w:color w:val="365F91"/>
          </w:rPr>
          <w:delText>poskytnutí</w:delText>
        </w:r>
      </w:del>
      <w:r w:rsidRPr="00602D56">
        <w:rPr>
          <w:rFonts w:ascii="Calibri" w:hAnsi="Calibri"/>
          <w:b/>
          <w:bCs/>
          <w:color w:val="365F91"/>
        </w:rPr>
        <w:t xml:space="preserve">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w:t>
      </w:r>
      <w:del w:id="646" w:author="Autor">
        <w:r w:rsidRPr="00602D56" w:rsidDel="008D0123">
          <w:rPr>
            <w:rFonts w:ascii="Calibri" w:hAnsi="Calibri"/>
            <w:b/>
            <w:bCs/>
            <w:color w:val="365F91"/>
          </w:rPr>
          <w:delText>poskytnutí</w:delText>
        </w:r>
      </w:del>
      <w:r w:rsidRPr="00602D56">
        <w:rPr>
          <w:rFonts w:ascii="Calibri" w:hAnsi="Calibri"/>
          <w:b/>
          <w:bCs/>
          <w:color w:val="365F91"/>
        </w:rPr>
        <w:t xml:space="preserve">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14:paraId="0E357D0B" w14:textId="77777777" w:rsidR="008207C0" w:rsidRPr="00C32732" w:rsidRDefault="008207C0" w:rsidP="00E42172">
      <w:pPr>
        <w:pStyle w:val="Odsekzoznamu1"/>
        <w:ind w:left="0"/>
        <w:rPr>
          <w:rFonts w:ascii="Calibri" w:hAnsi="Calibri"/>
        </w:rPr>
      </w:pPr>
    </w:p>
    <w:p w14:paraId="350AC086" w14:textId="77777777"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14:paraId="7888B0FD" w14:textId="77777777" w:rsidR="008207C0" w:rsidRPr="00C32732" w:rsidRDefault="008207C0" w:rsidP="006C1E34">
      <w:pPr>
        <w:pStyle w:val="Default"/>
        <w:jc w:val="both"/>
        <w:rPr>
          <w:rFonts w:ascii="Calibri" w:hAnsi="Calibri"/>
        </w:rPr>
      </w:pPr>
    </w:p>
    <w:p w14:paraId="2EFAD1B9" w14:textId="77777777"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7" w:history="1">
        <w:r w:rsidR="00B60843" w:rsidRPr="00C47571">
          <w:rPr>
            <w:rStyle w:val="Hypertextovprepojenie"/>
          </w:rPr>
          <w:t>http://www.optp.vlada.gov.sk</w:t>
        </w:r>
      </w:hyperlink>
      <w:r w:rsidR="00B60843">
        <w:t xml:space="preserve"> </w:t>
      </w:r>
      <w:r w:rsidR="00AE67A5">
        <w:t>.</w:t>
      </w:r>
      <w:r w:rsidR="00F51121">
        <w:t xml:space="preserve"> </w:t>
      </w:r>
    </w:p>
    <w:p w14:paraId="674C6AC4" w14:textId="77777777" w:rsidR="008207C0" w:rsidRPr="00C32732" w:rsidRDefault="008207C0" w:rsidP="006C1E34">
      <w:pPr>
        <w:pStyle w:val="Default"/>
        <w:jc w:val="both"/>
        <w:rPr>
          <w:rFonts w:ascii="Calibri" w:hAnsi="Calibri"/>
          <w:b/>
          <w:bCs/>
        </w:rPr>
      </w:pPr>
    </w:p>
    <w:p w14:paraId="79A8C2C2" w14:textId="77777777" w:rsidR="008207C0" w:rsidRPr="00C32732" w:rsidRDefault="008207C0" w:rsidP="006C1E34">
      <w:pPr>
        <w:rPr>
          <w:rFonts w:ascii="Calibri" w:hAnsi="Calibri"/>
        </w:rPr>
      </w:pPr>
    </w:p>
    <w:p w14:paraId="5A447959" w14:textId="77777777" w:rsidR="008207C0" w:rsidRPr="00C32732" w:rsidRDefault="008207C0" w:rsidP="00BA1FC2">
      <w:pPr>
        <w:pStyle w:val="Default"/>
        <w:jc w:val="both"/>
        <w:rPr>
          <w:rFonts w:ascii="Calibri" w:hAnsi="Calibri"/>
        </w:rPr>
      </w:pPr>
    </w:p>
    <w:p w14:paraId="0FF02254" w14:textId="77777777" w:rsidR="008207C0" w:rsidRPr="00C32732" w:rsidRDefault="008207C0" w:rsidP="00E0448F">
      <w:pPr>
        <w:pStyle w:val="Default"/>
        <w:jc w:val="both"/>
        <w:rPr>
          <w:rFonts w:ascii="Calibri" w:hAnsi="Calibri"/>
          <w:b/>
          <w:bCs/>
        </w:rPr>
      </w:pPr>
    </w:p>
    <w:p w14:paraId="0A619F93" w14:textId="77777777" w:rsidR="008207C0" w:rsidRPr="00C32732" w:rsidRDefault="008207C0" w:rsidP="00E42172">
      <w:pPr>
        <w:pStyle w:val="Odsekzoznamu1"/>
        <w:ind w:left="0"/>
        <w:rPr>
          <w:rFonts w:ascii="Calibri" w:hAnsi="Calibri"/>
        </w:rPr>
      </w:pPr>
    </w:p>
    <w:p w14:paraId="5E338093" w14:textId="77777777" w:rsidR="008207C0" w:rsidRPr="00C32732" w:rsidRDefault="008207C0" w:rsidP="00E42172">
      <w:pPr>
        <w:rPr>
          <w:rFonts w:ascii="Calibri" w:hAnsi="Calibri"/>
        </w:rPr>
      </w:pPr>
    </w:p>
    <w:p w14:paraId="78D86DC0" w14:textId="77777777" w:rsidR="008207C0" w:rsidRPr="00C32732" w:rsidRDefault="008207C0" w:rsidP="00E42172">
      <w:pPr>
        <w:rPr>
          <w:rFonts w:ascii="Calibri" w:hAnsi="Calibri"/>
        </w:rPr>
      </w:pPr>
    </w:p>
    <w:p w14:paraId="21F7639A" w14:textId="77777777" w:rsidR="008207C0" w:rsidRPr="00C32732" w:rsidRDefault="008207C0" w:rsidP="00E42172">
      <w:pPr>
        <w:rPr>
          <w:rFonts w:ascii="Calibri" w:hAnsi="Calibri"/>
        </w:rPr>
      </w:pPr>
    </w:p>
    <w:p w14:paraId="2AB4C05F" w14:textId="77777777" w:rsidR="008207C0" w:rsidRPr="00C32732" w:rsidRDefault="008207C0" w:rsidP="00E42172">
      <w:pPr>
        <w:rPr>
          <w:rFonts w:ascii="Calibri" w:hAnsi="Calibri"/>
        </w:rPr>
      </w:pPr>
    </w:p>
    <w:p w14:paraId="7344C38A" w14:textId="77777777" w:rsidR="008207C0" w:rsidRPr="00C32732" w:rsidRDefault="008207C0" w:rsidP="00E42172">
      <w:pPr>
        <w:rPr>
          <w:rFonts w:ascii="Calibri" w:hAnsi="Calibri"/>
        </w:rPr>
      </w:pPr>
    </w:p>
    <w:p w14:paraId="300E8CD4" w14:textId="77777777" w:rsidR="008207C0" w:rsidRPr="00C32732" w:rsidRDefault="008207C0" w:rsidP="00E42172">
      <w:pPr>
        <w:rPr>
          <w:rFonts w:ascii="Calibri" w:hAnsi="Calibri"/>
        </w:rPr>
      </w:pPr>
    </w:p>
    <w:p w14:paraId="393D790F" w14:textId="77777777" w:rsidR="008207C0" w:rsidRPr="00C32732" w:rsidRDefault="008207C0" w:rsidP="00E42172">
      <w:pPr>
        <w:rPr>
          <w:rFonts w:ascii="Calibri" w:hAnsi="Calibri"/>
        </w:rPr>
      </w:pPr>
    </w:p>
    <w:p w14:paraId="0659F857" w14:textId="77777777" w:rsidR="008207C0" w:rsidRPr="00C32732" w:rsidRDefault="008207C0" w:rsidP="00E42172">
      <w:pPr>
        <w:rPr>
          <w:rFonts w:ascii="Calibri" w:hAnsi="Calibri"/>
        </w:rPr>
      </w:pPr>
    </w:p>
    <w:p w14:paraId="4498C472" w14:textId="77777777" w:rsidR="008207C0" w:rsidRPr="00C32732" w:rsidRDefault="008207C0" w:rsidP="00E42172">
      <w:pPr>
        <w:rPr>
          <w:rFonts w:ascii="Calibri" w:hAnsi="Calibri"/>
        </w:rPr>
      </w:pPr>
    </w:p>
    <w:p w14:paraId="33B53503" w14:textId="77777777" w:rsidR="008207C0" w:rsidRPr="00C32732" w:rsidRDefault="008207C0" w:rsidP="00E42172">
      <w:pPr>
        <w:rPr>
          <w:rFonts w:ascii="Calibri" w:hAnsi="Calibri"/>
        </w:rPr>
      </w:pPr>
    </w:p>
    <w:p w14:paraId="49BF87A2" w14:textId="77777777" w:rsidR="008207C0" w:rsidRPr="00C32732" w:rsidRDefault="008207C0" w:rsidP="00E42172">
      <w:pPr>
        <w:rPr>
          <w:rFonts w:ascii="Calibri" w:hAnsi="Calibri"/>
        </w:rPr>
      </w:pPr>
    </w:p>
    <w:p w14:paraId="53C33FFF" w14:textId="77777777" w:rsidR="008207C0" w:rsidRPr="00C32732" w:rsidRDefault="008207C0" w:rsidP="00E42172">
      <w:pPr>
        <w:rPr>
          <w:rFonts w:ascii="Calibri" w:hAnsi="Calibri"/>
        </w:rPr>
      </w:pPr>
    </w:p>
    <w:p w14:paraId="047AF3EE" w14:textId="77777777" w:rsidR="008207C0" w:rsidRPr="00C32732" w:rsidRDefault="008207C0" w:rsidP="00E42172">
      <w:pPr>
        <w:rPr>
          <w:rFonts w:ascii="Calibri" w:hAnsi="Calibri"/>
        </w:rPr>
      </w:pPr>
    </w:p>
    <w:p w14:paraId="7BECA036" w14:textId="77777777" w:rsidR="008207C0" w:rsidRPr="00C32732" w:rsidRDefault="008207C0" w:rsidP="00E42172">
      <w:pPr>
        <w:rPr>
          <w:rFonts w:ascii="Calibri" w:hAnsi="Calibri"/>
        </w:rPr>
      </w:pPr>
    </w:p>
    <w:p w14:paraId="3FCB4502" w14:textId="77777777" w:rsidR="008207C0" w:rsidRPr="00C32732" w:rsidRDefault="008207C0" w:rsidP="00E42172">
      <w:pPr>
        <w:rPr>
          <w:rFonts w:ascii="Calibri" w:hAnsi="Calibri"/>
        </w:rPr>
      </w:pPr>
    </w:p>
    <w:p w14:paraId="74232E46" w14:textId="77777777" w:rsidR="001F6A32" w:rsidRPr="00C32732" w:rsidRDefault="001F6A32" w:rsidP="00E42172">
      <w:pPr>
        <w:rPr>
          <w:rFonts w:ascii="Calibri" w:hAnsi="Calibri"/>
        </w:rPr>
      </w:pPr>
    </w:p>
    <w:p w14:paraId="04B31763" w14:textId="77777777" w:rsidR="001F6A32" w:rsidRPr="00C32732" w:rsidRDefault="001F6A32" w:rsidP="00E42172">
      <w:pPr>
        <w:rPr>
          <w:rFonts w:ascii="Calibri" w:hAnsi="Calibri"/>
        </w:rPr>
      </w:pPr>
    </w:p>
    <w:p w14:paraId="6594F06D" w14:textId="77777777" w:rsidR="001F6A32" w:rsidRPr="00C32732" w:rsidRDefault="001F6A32" w:rsidP="00E42172">
      <w:pPr>
        <w:rPr>
          <w:rFonts w:ascii="Calibri" w:hAnsi="Calibri"/>
        </w:rPr>
      </w:pPr>
    </w:p>
    <w:p w14:paraId="1DD88008" w14:textId="77777777" w:rsidR="001F6A32" w:rsidRPr="00C32732" w:rsidRDefault="001F6A32" w:rsidP="00E42172">
      <w:pPr>
        <w:rPr>
          <w:rFonts w:ascii="Calibri" w:hAnsi="Calibri"/>
        </w:rPr>
      </w:pPr>
    </w:p>
    <w:p w14:paraId="15B4851B" w14:textId="77777777" w:rsidR="008207C0" w:rsidRPr="00C32732" w:rsidRDefault="008207C0" w:rsidP="0062583D">
      <w:pPr>
        <w:pStyle w:val="Nadpis1"/>
        <w:numPr>
          <w:ilvl w:val="0"/>
          <w:numId w:val="21"/>
        </w:numPr>
        <w:rPr>
          <w:rFonts w:ascii="Calibri" w:hAnsi="Calibri"/>
        </w:rPr>
      </w:pPr>
      <w:bookmarkStart w:id="647" w:name="_Toc506451567"/>
      <w:r w:rsidRPr="00C32732">
        <w:rPr>
          <w:rFonts w:ascii="Calibri" w:hAnsi="Calibri"/>
        </w:rPr>
        <w:t>Cieľ  a platnosť príručky</w:t>
      </w:r>
      <w:bookmarkEnd w:id="647"/>
    </w:p>
    <w:bookmarkEnd w:id="642"/>
    <w:bookmarkEnd w:id="643"/>
    <w:bookmarkEnd w:id="644"/>
    <w:p w14:paraId="49631A40" w14:textId="77777777" w:rsidR="008207C0" w:rsidRPr="00C32732" w:rsidRDefault="008207C0" w:rsidP="00E42172">
      <w:pPr>
        <w:pStyle w:val="Default"/>
        <w:jc w:val="both"/>
        <w:rPr>
          <w:rFonts w:ascii="Calibri" w:hAnsi="Calibri"/>
        </w:rPr>
      </w:pPr>
    </w:p>
    <w:p w14:paraId="79F2E0FD" w14:textId="55FF1BA7" w:rsidR="008207C0" w:rsidRPr="00C32732" w:rsidRDefault="008207C0" w:rsidP="00E42172">
      <w:pPr>
        <w:pStyle w:val="Default"/>
        <w:jc w:val="both"/>
        <w:rPr>
          <w:rFonts w:ascii="Calibri" w:hAnsi="Calibri"/>
        </w:rPr>
      </w:pPr>
      <w:r w:rsidRPr="00C32732">
        <w:rPr>
          <w:rFonts w:ascii="Calibri" w:hAnsi="Calibri"/>
        </w:rPr>
        <w:t>Cieľom Príručky je najmä usmerniť Prijímateľa, ako postupovať v procese implementácie projektu napr. pri príprave žiadostí o platbu, žiadosti o zmenu Zmluvy o </w:t>
      </w:r>
      <w:del w:id="648" w:author="Autor">
        <w:r w:rsidRPr="00C32732" w:rsidDel="008D0123">
          <w:rPr>
            <w:rFonts w:ascii="Calibri" w:hAnsi="Calibri"/>
          </w:rPr>
          <w:delText>poskytnutí</w:delText>
        </w:r>
      </w:del>
      <w:r w:rsidRPr="00C32732">
        <w:rPr>
          <w:rFonts w:ascii="Calibri" w:hAnsi="Calibri"/>
        </w:rPr>
        <w:t xml:space="preserve">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14:paraId="75AE3EA5" w14:textId="77777777" w:rsidR="008207C0" w:rsidRPr="00C32732" w:rsidRDefault="008207C0" w:rsidP="00E42172">
      <w:pPr>
        <w:pStyle w:val="Odsekzoznamu1"/>
        <w:ind w:left="0"/>
        <w:rPr>
          <w:rFonts w:ascii="Calibri" w:hAnsi="Calibri"/>
        </w:rPr>
      </w:pPr>
    </w:p>
    <w:p w14:paraId="38A64025" w14:textId="77777777"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14:paraId="5CF79D30" w14:textId="77777777" w:rsidR="008207C0" w:rsidRPr="00C32732" w:rsidRDefault="008207C0" w:rsidP="00E42172">
      <w:pPr>
        <w:pStyle w:val="Default"/>
        <w:jc w:val="both"/>
        <w:rPr>
          <w:rFonts w:ascii="Calibri" w:hAnsi="Calibri"/>
        </w:rPr>
      </w:pPr>
    </w:p>
    <w:p w14:paraId="22561ACC" w14:textId="22BE3981"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Zmluva o </w:t>
      </w:r>
      <w:del w:id="649" w:author="Autor">
        <w:r w:rsidRPr="00C32732" w:rsidDel="008D0123">
          <w:rPr>
            <w:rFonts w:ascii="Calibri" w:hAnsi="Calibri"/>
          </w:rPr>
          <w:delText>poskytnutí</w:delText>
        </w:r>
      </w:del>
      <w:r w:rsidRPr="00C32732">
        <w:rPr>
          <w:rFonts w:ascii="Calibri" w:hAnsi="Calibri"/>
        </w:rPr>
        <w:t xml:space="preserve">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14:paraId="5C4ECE36" w14:textId="77777777" w:rsidR="008207C0" w:rsidRPr="00C32732" w:rsidRDefault="008207C0" w:rsidP="00E42172">
      <w:pPr>
        <w:pStyle w:val="Default"/>
        <w:jc w:val="both"/>
        <w:rPr>
          <w:rFonts w:ascii="Calibri" w:hAnsi="Calibri"/>
        </w:rPr>
      </w:pPr>
    </w:p>
    <w:p w14:paraId="5649E01B" w14:textId="5730F44A"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w:t>
      </w:r>
      <w:del w:id="650" w:author="Autor">
        <w:r w:rsidRPr="00C32732" w:rsidDel="008D0123">
          <w:rPr>
            <w:rFonts w:ascii="Calibri" w:hAnsi="Calibri"/>
          </w:rPr>
          <w:delText>poskytnutí</w:delText>
        </w:r>
      </w:del>
      <w:r w:rsidRPr="00C32732">
        <w:rPr>
          <w:rFonts w:ascii="Calibri" w:hAnsi="Calibri"/>
        </w:rPr>
        <w:t xml:space="preserve">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w:t>
      </w:r>
      <w:del w:id="651" w:author="Autor">
        <w:r w:rsidRPr="00C32732" w:rsidDel="008D0123">
          <w:rPr>
            <w:rFonts w:ascii="Calibri" w:hAnsi="Calibri"/>
            <w:bCs/>
          </w:rPr>
          <w:delText>poskytnutí</w:delText>
        </w:r>
      </w:del>
      <w:r w:rsidRPr="00C32732">
        <w:rPr>
          <w:rFonts w:ascii="Calibri" w:hAnsi="Calibri"/>
          <w:bCs/>
        </w:rPr>
        <w:t xml:space="preserve">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14:paraId="6B275AA0" w14:textId="77777777" w:rsidR="008207C0" w:rsidRPr="00C32732" w:rsidRDefault="008207C0" w:rsidP="00E42172">
      <w:pPr>
        <w:pStyle w:val="Default"/>
        <w:jc w:val="both"/>
        <w:rPr>
          <w:rFonts w:ascii="Calibri" w:hAnsi="Calibri"/>
        </w:rPr>
      </w:pPr>
    </w:p>
    <w:p w14:paraId="5FCC9EC4" w14:textId="77777777"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lastRenderedPageBreak/>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preklepy a pod.), ktoré nemenia postupy uvedené v príručke, si Poskytovateľ vyhradzuje právo na ich opravu, bez potreby informovať Prijímateľov o vykonaných opravách. </w:t>
      </w:r>
    </w:p>
    <w:p w14:paraId="47F39BBF" w14:textId="77777777"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14:paraId="67AAC05B" w14:textId="77777777" w:rsidR="008207C0" w:rsidRPr="00C32732" w:rsidRDefault="008207C0" w:rsidP="00472DDF">
      <w:pPr>
        <w:rPr>
          <w:rFonts w:ascii="Calibri" w:hAnsi="Calibri"/>
        </w:rPr>
      </w:pPr>
    </w:p>
    <w:p w14:paraId="1CA25853" w14:textId="77777777"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14:paraId="1B2325E5" w14:textId="77777777" w:rsidR="008207C0" w:rsidRPr="00C32732" w:rsidRDefault="008207C0" w:rsidP="00E42172">
      <w:pPr>
        <w:pStyle w:val="Default"/>
        <w:jc w:val="both"/>
        <w:rPr>
          <w:rFonts w:ascii="Calibri" w:hAnsi="Calibri"/>
        </w:rPr>
      </w:pPr>
      <w:r w:rsidRPr="00C32732">
        <w:rPr>
          <w:rFonts w:ascii="Calibri" w:hAnsi="Calibri"/>
        </w:rPr>
        <w:br w:type="page"/>
      </w:r>
    </w:p>
    <w:p w14:paraId="2E718F72" w14:textId="77777777" w:rsidR="008207C0" w:rsidRPr="00C32732" w:rsidRDefault="008207C0" w:rsidP="0062583D">
      <w:pPr>
        <w:pStyle w:val="Nadpis1"/>
        <w:numPr>
          <w:ilvl w:val="0"/>
          <w:numId w:val="21"/>
        </w:numPr>
        <w:rPr>
          <w:rFonts w:ascii="Calibri" w:hAnsi="Calibri"/>
        </w:rPr>
      </w:pPr>
      <w:bookmarkStart w:id="652" w:name="_Toc506451568"/>
      <w:r w:rsidRPr="00C32732">
        <w:rPr>
          <w:rFonts w:ascii="Calibri" w:hAnsi="Calibri"/>
        </w:rPr>
        <w:lastRenderedPageBreak/>
        <w:t>Zoznam  skratiek</w:t>
      </w:r>
      <w:bookmarkEnd w:id="652"/>
    </w:p>
    <w:p w14:paraId="5598C64E" w14:textId="77777777" w:rsidR="008207C0" w:rsidRPr="00C32732" w:rsidRDefault="008207C0" w:rsidP="00B1462D">
      <w:pPr>
        <w:rPr>
          <w:rFonts w:ascii="Calibri" w:hAnsi="Calibri"/>
        </w:rPr>
      </w:pPr>
    </w:p>
    <w:p w14:paraId="60FC7986" w14:textId="77777777"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14:paraId="50CEE5B1" w14:textId="77777777"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14:paraId="2E3BAB14" w14:textId="77777777" w:rsidTr="00BC7134">
        <w:trPr>
          <w:trHeight w:val="330"/>
        </w:trPr>
        <w:tc>
          <w:tcPr>
            <w:tcW w:w="1951" w:type="dxa"/>
            <w:noWrap/>
          </w:tcPr>
          <w:p w14:paraId="2C4E933D"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14:paraId="5D736021" w14:textId="77777777"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14:paraId="4A5614B6" w14:textId="77777777" w:rsidTr="00BC7134">
        <w:trPr>
          <w:trHeight w:val="330"/>
        </w:trPr>
        <w:tc>
          <w:tcPr>
            <w:tcW w:w="1951" w:type="dxa"/>
            <w:noWrap/>
          </w:tcPr>
          <w:p w14:paraId="421EF6FB"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14:paraId="38F5D76C" w14:textId="77777777"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14:paraId="11978E68" w14:textId="77777777" w:rsidTr="00BC7134">
        <w:trPr>
          <w:trHeight w:val="330"/>
        </w:trPr>
        <w:tc>
          <w:tcPr>
            <w:tcW w:w="1951" w:type="dxa"/>
            <w:noWrap/>
          </w:tcPr>
          <w:p w14:paraId="63657916"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14:paraId="46E31B35" w14:textId="77777777"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14:paraId="3DCD1E83" w14:textId="77777777" w:rsidTr="00BC7134">
        <w:trPr>
          <w:trHeight w:val="330"/>
        </w:trPr>
        <w:tc>
          <w:tcPr>
            <w:tcW w:w="1951" w:type="dxa"/>
            <w:noWrap/>
          </w:tcPr>
          <w:p w14:paraId="7E3EF090"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14:paraId="4F9FBAC6" w14:textId="77777777"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14:paraId="41F3CCB3" w14:textId="77777777" w:rsidTr="00BC7134">
        <w:trPr>
          <w:trHeight w:val="330"/>
        </w:trPr>
        <w:tc>
          <w:tcPr>
            <w:tcW w:w="1951" w:type="dxa"/>
            <w:noWrap/>
          </w:tcPr>
          <w:p w14:paraId="0118669A" w14:textId="77777777"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14:paraId="2024E1B6" w14:textId="77777777"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14:paraId="1208E68A" w14:textId="77777777" w:rsidTr="00BC7134">
        <w:trPr>
          <w:trHeight w:val="330"/>
        </w:trPr>
        <w:tc>
          <w:tcPr>
            <w:tcW w:w="1951" w:type="dxa"/>
            <w:noWrap/>
          </w:tcPr>
          <w:p w14:paraId="4100BC3E" w14:textId="77777777"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14:paraId="54426426" w14:textId="77777777"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14:paraId="5F7E548D" w14:textId="77777777" w:rsidTr="00BC7134">
        <w:trPr>
          <w:trHeight w:val="330"/>
        </w:trPr>
        <w:tc>
          <w:tcPr>
            <w:tcW w:w="1951" w:type="dxa"/>
            <w:noWrap/>
          </w:tcPr>
          <w:p w14:paraId="7A8102B6"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14:paraId="4252045E" w14:textId="77777777"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14:paraId="0FE14DC6" w14:textId="77777777" w:rsidTr="00BC7134">
        <w:trPr>
          <w:trHeight w:val="384"/>
        </w:trPr>
        <w:tc>
          <w:tcPr>
            <w:tcW w:w="1951" w:type="dxa"/>
            <w:noWrap/>
          </w:tcPr>
          <w:p w14:paraId="0C7E8D3A" w14:textId="77777777"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14:paraId="6DFCA20A" w14:textId="77777777"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14:paraId="10B38FEB" w14:textId="77777777" w:rsidTr="00BC7134">
        <w:trPr>
          <w:trHeight w:val="330"/>
        </w:trPr>
        <w:tc>
          <w:tcPr>
            <w:tcW w:w="1951" w:type="dxa"/>
            <w:noWrap/>
          </w:tcPr>
          <w:p w14:paraId="51716D62"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14:paraId="077E3B3F" w14:textId="77777777"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14:paraId="2EC05B17" w14:textId="77777777" w:rsidTr="00BC7134">
        <w:trPr>
          <w:trHeight w:val="330"/>
        </w:trPr>
        <w:tc>
          <w:tcPr>
            <w:tcW w:w="1951" w:type="dxa"/>
            <w:noWrap/>
          </w:tcPr>
          <w:p w14:paraId="53A4EE68"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14:paraId="795AE2EB" w14:textId="77777777"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14:paraId="1F3B4902" w14:textId="77777777" w:rsidTr="00BC7134">
        <w:trPr>
          <w:trHeight w:val="330"/>
        </w:trPr>
        <w:tc>
          <w:tcPr>
            <w:tcW w:w="1951" w:type="dxa"/>
            <w:noWrap/>
          </w:tcPr>
          <w:p w14:paraId="247355CD"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14:paraId="77AF6825" w14:textId="77777777"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14:paraId="129FB2EC" w14:textId="77777777" w:rsidTr="00BC7134">
        <w:trPr>
          <w:trHeight w:val="330"/>
        </w:trPr>
        <w:tc>
          <w:tcPr>
            <w:tcW w:w="1951" w:type="dxa"/>
            <w:noWrap/>
          </w:tcPr>
          <w:p w14:paraId="406C850E"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14:paraId="1E392DD3" w14:textId="77777777"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14:paraId="6030F055" w14:textId="77777777" w:rsidTr="00BC7134">
        <w:trPr>
          <w:trHeight w:val="330"/>
        </w:trPr>
        <w:tc>
          <w:tcPr>
            <w:tcW w:w="1951" w:type="dxa"/>
            <w:noWrap/>
          </w:tcPr>
          <w:p w14:paraId="139FD537"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14:paraId="75C34B69" w14:textId="77777777"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14:paraId="6D089E88" w14:textId="77777777" w:rsidTr="00BC7134">
        <w:trPr>
          <w:trHeight w:val="330"/>
        </w:trPr>
        <w:tc>
          <w:tcPr>
            <w:tcW w:w="1951" w:type="dxa"/>
            <w:noWrap/>
          </w:tcPr>
          <w:p w14:paraId="5080CA04" w14:textId="77777777"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14:paraId="77D2CCD2" w14:textId="77777777"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14:paraId="64B88C94" w14:textId="77777777" w:rsidTr="00BC7134">
        <w:trPr>
          <w:trHeight w:val="330"/>
        </w:trPr>
        <w:tc>
          <w:tcPr>
            <w:tcW w:w="1951" w:type="dxa"/>
            <w:noWrap/>
          </w:tcPr>
          <w:p w14:paraId="7EB6A630" w14:textId="77777777"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14:paraId="40127719" w14:textId="77777777"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14:paraId="1F6FD712" w14:textId="77777777" w:rsidR="00EA4E2B" w:rsidRDefault="008207C0" w:rsidP="00BC7134">
            <w:pPr>
              <w:rPr>
                <w:rFonts w:ascii="Calibri" w:hAnsi="Calibri"/>
                <w:lang w:eastAsia="en-US"/>
              </w:rPr>
            </w:pPr>
            <w:r w:rsidRPr="00C32732">
              <w:rPr>
                <w:rFonts w:ascii="Calibri" w:hAnsi="Calibri"/>
                <w:lang w:eastAsia="en-US"/>
              </w:rPr>
              <w:t>Riadiaci orgán</w:t>
            </w:r>
          </w:p>
          <w:p w14:paraId="209A90FA" w14:textId="77777777"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14:paraId="6EB3708F" w14:textId="77777777" w:rsidTr="002C1293">
        <w:trPr>
          <w:trHeight w:val="330"/>
        </w:trPr>
        <w:tc>
          <w:tcPr>
            <w:tcW w:w="1951" w:type="dxa"/>
            <w:noWrap/>
          </w:tcPr>
          <w:p w14:paraId="16F5E7BB" w14:textId="77777777"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14:paraId="72C79BDD" w14:textId="77777777"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14:paraId="4E7ABF4D" w14:textId="77777777" w:rsidTr="00BC7134">
        <w:trPr>
          <w:trHeight w:val="330"/>
        </w:trPr>
        <w:tc>
          <w:tcPr>
            <w:tcW w:w="1951" w:type="dxa"/>
            <w:noWrap/>
          </w:tcPr>
          <w:p w14:paraId="74F200C7" w14:textId="423AEC1C" w:rsidR="003613A0" w:rsidRDefault="008207C0" w:rsidP="00E42172">
            <w:pPr>
              <w:jc w:val="left"/>
              <w:rPr>
                <w:ins w:id="653" w:author="Autor"/>
                <w:rFonts w:ascii="Calibri" w:hAnsi="Calibri"/>
                <w:b/>
                <w:color w:val="365F91"/>
                <w:lang w:eastAsia="en-US"/>
              </w:rPr>
            </w:pPr>
            <w:r w:rsidRPr="00602D56">
              <w:rPr>
                <w:rFonts w:ascii="Calibri" w:hAnsi="Calibri"/>
                <w:b/>
                <w:color w:val="365F91"/>
                <w:lang w:eastAsia="en-US"/>
              </w:rPr>
              <w:t>ŠRO</w:t>
            </w:r>
          </w:p>
          <w:p w14:paraId="6980BC78" w14:textId="0ACB40AE" w:rsidR="008207C0" w:rsidRPr="003613A0" w:rsidRDefault="003613A0">
            <w:pPr>
              <w:rPr>
                <w:rFonts w:ascii="Calibri" w:hAnsi="Calibri"/>
                <w:lang w:eastAsia="en-US"/>
                <w:rPrChange w:id="654" w:author="Autor">
                  <w:rPr>
                    <w:rFonts w:ascii="Calibri" w:hAnsi="Calibri"/>
                    <w:b/>
                    <w:color w:val="365F91"/>
                    <w:lang w:eastAsia="en-US"/>
                  </w:rPr>
                </w:rPrChange>
              </w:rPr>
              <w:pPrChange w:id="655" w:author="Autor">
                <w:pPr>
                  <w:jc w:val="left"/>
                </w:pPr>
              </w:pPrChange>
            </w:pPr>
            <w:ins w:id="656" w:author="Autor">
              <w:r w:rsidRPr="003613A0">
                <w:rPr>
                  <w:rFonts w:ascii="Calibri" w:hAnsi="Calibri"/>
                  <w:b/>
                  <w:color w:val="365F91"/>
                  <w:lang w:eastAsia="en-US"/>
                  <w:rPrChange w:id="657" w:author="Autor">
                    <w:rPr>
                      <w:rFonts w:ascii="Calibri" w:hAnsi="Calibri"/>
                      <w:lang w:eastAsia="en-US"/>
                    </w:rPr>
                  </w:rPrChange>
                </w:rPr>
                <w:t>ŠPO</w:t>
              </w:r>
            </w:ins>
          </w:p>
        </w:tc>
        <w:tc>
          <w:tcPr>
            <w:tcW w:w="7244" w:type="dxa"/>
            <w:noWrap/>
          </w:tcPr>
          <w:p w14:paraId="04A9E0D3" w14:textId="77777777" w:rsidR="008207C0" w:rsidRDefault="008207C0" w:rsidP="00BC7134">
            <w:pPr>
              <w:rPr>
                <w:ins w:id="658" w:author="Autor"/>
                <w:rFonts w:ascii="Calibri" w:hAnsi="Calibri"/>
                <w:lang w:eastAsia="en-US"/>
              </w:rPr>
            </w:pPr>
            <w:r w:rsidRPr="00C32732">
              <w:rPr>
                <w:rFonts w:ascii="Calibri" w:hAnsi="Calibri"/>
                <w:lang w:eastAsia="en-US"/>
              </w:rPr>
              <w:t>Štátna rozpočtová organizácia</w:t>
            </w:r>
          </w:p>
          <w:p w14:paraId="0314C29D" w14:textId="0422B308" w:rsidR="003613A0" w:rsidRPr="00C32732" w:rsidRDefault="003613A0" w:rsidP="00BC7134">
            <w:pPr>
              <w:rPr>
                <w:rFonts w:ascii="Calibri" w:hAnsi="Calibri"/>
                <w:lang w:eastAsia="en-US"/>
              </w:rPr>
            </w:pPr>
            <w:ins w:id="659" w:author="Autor">
              <w:r>
                <w:rPr>
                  <w:rFonts w:ascii="Calibri" w:hAnsi="Calibri"/>
                  <w:lang w:eastAsia="en-US"/>
                </w:rPr>
                <w:t>Štátna príspevková organizácia</w:t>
              </w:r>
            </w:ins>
          </w:p>
        </w:tc>
      </w:tr>
      <w:tr w:rsidR="008207C0" w:rsidRPr="00C32732" w14:paraId="05F1AFA8" w14:textId="77777777" w:rsidTr="00BC7134">
        <w:trPr>
          <w:trHeight w:val="330"/>
        </w:trPr>
        <w:tc>
          <w:tcPr>
            <w:tcW w:w="1951" w:type="dxa"/>
            <w:noWrap/>
          </w:tcPr>
          <w:p w14:paraId="5609C4A4"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14:paraId="4FC9A5FD" w14:textId="77777777"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14:paraId="6316758F" w14:textId="77777777" w:rsidTr="00BC7134">
        <w:trPr>
          <w:trHeight w:val="330"/>
        </w:trPr>
        <w:tc>
          <w:tcPr>
            <w:tcW w:w="1951" w:type="dxa"/>
            <w:noWrap/>
          </w:tcPr>
          <w:p w14:paraId="23EC8438"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14:paraId="4399170F" w14:textId="77777777"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14:paraId="5986A4A4" w14:textId="77777777" w:rsidTr="00BC7134">
        <w:trPr>
          <w:trHeight w:val="330"/>
        </w:trPr>
        <w:tc>
          <w:tcPr>
            <w:tcW w:w="1951" w:type="dxa"/>
            <w:noWrap/>
          </w:tcPr>
          <w:p w14:paraId="1391F2D4" w14:textId="77777777" w:rsidR="008207C0" w:rsidRDefault="008207C0" w:rsidP="00057FE5">
            <w:pPr>
              <w:jc w:val="left"/>
              <w:rPr>
                <w:ins w:id="660" w:author="Autor"/>
                <w:rFonts w:ascii="Calibri" w:hAnsi="Calibri"/>
                <w:b/>
                <w:color w:val="365F91"/>
                <w:lang w:eastAsia="en-US"/>
              </w:rPr>
            </w:pPr>
            <w:r w:rsidRPr="00602D56">
              <w:rPr>
                <w:rFonts w:ascii="Calibri" w:hAnsi="Calibri"/>
                <w:b/>
                <w:color w:val="365F91"/>
                <w:lang w:eastAsia="en-US"/>
              </w:rPr>
              <w:t xml:space="preserve">Úhrada NFP </w:t>
            </w:r>
          </w:p>
          <w:p w14:paraId="5EDEEAB7" w14:textId="77777777" w:rsidR="006A07DC" w:rsidRDefault="006A07DC" w:rsidP="00057FE5">
            <w:pPr>
              <w:jc w:val="left"/>
              <w:rPr>
                <w:ins w:id="661" w:author="Autor"/>
                <w:rFonts w:ascii="Calibri" w:hAnsi="Calibri"/>
                <w:b/>
                <w:color w:val="365F91"/>
                <w:lang w:eastAsia="en-US"/>
              </w:rPr>
            </w:pPr>
          </w:p>
          <w:p w14:paraId="6FA8EA5B" w14:textId="1436C98A" w:rsidR="006A07DC" w:rsidRPr="00602D56" w:rsidRDefault="006A07DC" w:rsidP="00057FE5">
            <w:pPr>
              <w:jc w:val="left"/>
              <w:rPr>
                <w:rFonts w:ascii="Calibri" w:hAnsi="Calibri"/>
                <w:b/>
                <w:color w:val="365F91"/>
                <w:lang w:eastAsia="en-US"/>
              </w:rPr>
            </w:pPr>
            <w:ins w:id="662" w:author="Autor">
              <w:r>
                <w:rPr>
                  <w:rFonts w:ascii="Calibri" w:hAnsi="Calibri"/>
                  <w:b/>
                  <w:color w:val="365F91"/>
                  <w:lang w:eastAsia="en-US"/>
                </w:rPr>
                <w:t>ÚVA</w:t>
              </w:r>
            </w:ins>
          </w:p>
        </w:tc>
        <w:tc>
          <w:tcPr>
            <w:tcW w:w="7244" w:type="dxa"/>
            <w:noWrap/>
          </w:tcPr>
          <w:p w14:paraId="525F731F" w14:textId="77777777" w:rsidR="006A07DC" w:rsidRDefault="008207C0" w:rsidP="00BC7134">
            <w:pPr>
              <w:rPr>
                <w:ins w:id="663" w:author="Autor"/>
                <w:rFonts w:ascii="Calibri" w:hAnsi="Calibri"/>
                <w:lang w:eastAsia="en-US"/>
              </w:rPr>
            </w:pPr>
            <w:r w:rsidRPr="00C32732">
              <w:rPr>
                <w:rFonts w:ascii="Calibri" w:hAnsi="Calibri"/>
                <w:lang w:eastAsia="en-US"/>
              </w:rPr>
              <w:t>úhrada prostriedkov EÚ a ŠR na spolufinancovanie z účtu platobnej jednotky</w:t>
            </w:r>
          </w:p>
          <w:p w14:paraId="3E33851E" w14:textId="243EA3FA" w:rsidR="006A07DC" w:rsidRPr="00C32732" w:rsidRDefault="006A07DC" w:rsidP="00BC7134">
            <w:pPr>
              <w:rPr>
                <w:rFonts w:ascii="Calibri" w:hAnsi="Calibri"/>
                <w:lang w:eastAsia="en-US"/>
              </w:rPr>
            </w:pPr>
            <w:ins w:id="664" w:author="Autor">
              <w:r>
                <w:rPr>
                  <w:rFonts w:ascii="Calibri" w:hAnsi="Calibri"/>
                  <w:lang w:eastAsia="en-US"/>
                </w:rPr>
                <w:t>Úrad vládneho auditu</w:t>
              </w:r>
            </w:ins>
          </w:p>
        </w:tc>
      </w:tr>
      <w:tr w:rsidR="008207C0" w:rsidRPr="00C32732" w14:paraId="2CEBE681" w14:textId="77777777" w:rsidTr="00BC7134">
        <w:trPr>
          <w:trHeight w:val="330"/>
        </w:trPr>
        <w:tc>
          <w:tcPr>
            <w:tcW w:w="1951" w:type="dxa"/>
            <w:noWrap/>
          </w:tcPr>
          <w:p w14:paraId="1D671221"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14:paraId="162F3AB5" w14:textId="77777777"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14:paraId="6D912159" w14:textId="77777777" w:rsidTr="00BC7134">
        <w:trPr>
          <w:trHeight w:val="330"/>
        </w:trPr>
        <w:tc>
          <w:tcPr>
            <w:tcW w:w="1951" w:type="dxa"/>
            <w:noWrap/>
          </w:tcPr>
          <w:p w14:paraId="70F6B7E7"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14:paraId="43FA1F57" w14:textId="77777777"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14:paraId="07C27DDC" w14:textId="77777777" w:rsidTr="00BC7134">
        <w:trPr>
          <w:trHeight w:val="330"/>
        </w:trPr>
        <w:tc>
          <w:tcPr>
            <w:tcW w:w="1951" w:type="dxa"/>
            <w:noWrap/>
          </w:tcPr>
          <w:p w14:paraId="73B93DE1" w14:textId="77777777"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14:paraId="2487C5F8" w14:textId="77777777"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14:paraId="7E815DD0" w14:textId="77777777" w:rsidTr="00BC7134">
        <w:trPr>
          <w:trHeight w:val="330"/>
        </w:trPr>
        <w:tc>
          <w:tcPr>
            <w:tcW w:w="1951" w:type="dxa"/>
            <w:noWrap/>
          </w:tcPr>
          <w:p w14:paraId="4B630E54"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14:paraId="32298934" w14:textId="77777777"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14:paraId="74E330DA" w14:textId="77777777" w:rsidTr="00BC7134">
        <w:trPr>
          <w:trHeight w:val="330"/>
        </w:trPr>
        <w:tc>
          <w:tcPr>
            <w:tcW w:w="1951" w:type="dxa"/>
            <w:noWrap/>
          </w:tcPr>
          <w:p w14:paraId="43F8F12B" w14:textId="77777777" w:rsidR="00772802" w:rsidRDefault="008207C0" w:rsidP="00610491">
            <w:pPr>
              <w:jc w:val="left"/>
              <w:rPr>
                <w:ins w:id="665" w:author="Auto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14:paraId="4048DB28" w14:textId="77777777" w:rsidR="00EE4C67" w:rsidRDefault="00EE4C67" w:rsidP="00610491">
            <w:pPr>
              <w:jc w:val="left"/>
              <w:rPr>
                <w:ins w:id="666" w:author="Autor"/>
                <w:rFonts w:ascii="Calibri" w:hAnsi="Calibri"/>
                <w:b/>
                <w:color w:val="365F91"/>
                <w:lang w:eastAsia="en-US"/>
              </w:rPr>
            </w:pPr>
            <w:ins w:id="667" w:author="Autor">
              <w:r>
                <w:rPr>
                  <w:rFonts w:ascii="Calibri" w:hAnsi="Calibri"/>
                  <w:b/>
                  <w:color w:val="365F91"/>
                  <w:lang w:eastAsia="en-US"/>
                </w:rPr>
                <w:t>Zmluva o NFP</w:t>
              </w:r>
            </w:ins>
          </w:p>
          <w:p w14:paraId="460C73E2" w14:textId="77777777" w:rsidR="00EE4C67" w:rsidRDefault="00EE4C67" w:rsidP="00610491">
            <w:pPr>
              <w:jc w:val="left"/>
              <w:rPr>
                <w:ins w:id="668" w:author="Autor"/>
                <w:rFonts w:ascii="Calibri" w:hAnsi="Calibri"/>
                <w:b/>
                <w:color w:val="365F91"/>
                <w:lang w:eastAsia="en-US"/>
              </w:rPr>
            </w:pPr>
          </w:p>
          <w:p w14:paraId="66C68396" w14:textId="77777777" w:rsidR="00EE4C67" w:rsidRDefault="00EE4C67" w:rsidP="00610491">
            <w:pPr>
              <w:jc w:val="left"/>
              <w:rPr>
                <w:ins w:id="669" w:author="Autor"/>
                <w:rFonts w:ascii="Calibri" w:hAnsi="Calibri"/>
                <w:b/>
                <w:color w:val="365F91"/>
                <w:lang w:eastAsia="en-US"/>
              </w:rPr>
            </w:pPr>
          </w:p>
          <w:p w14:paraId="68B2ED34" w14:textId="77777777" w:rsidR="00EE4C67" w:rsidRDefault="00EE4C67" w:rsidP="00610491">
            <w:pPr>
              <w:jc w:val="left"/>
              <w:rPr>
                <w:ins w:id="670" w:author="Autor"/>
                <w:rFonts w:ascii="Calibri" w:hAnsi="Calibri"/>
                <w:b/>
                <w:color w:val="365F91"/>
                <w:lang w:eastAsia="en-US"/>
              </w:rPr>
            </w:pPr>
          </w:p>
          <w:p w14:paraId="3342CA52" w14:textId="77777777" w:rsidR="00EE4C67" w:rsidRDefault="00EE4C67" w:rsidP="00610491">
            <w:pPr>
              <w:jc w:val="left"/>
              <w:rPr>
                <w:ins w:id="671" w:author="Autor"/>
                <w:rFonts w:ascii="Calibri" w:hAnsi="Calibri"/>
                <w:b/>
                <w:color w:val="365F91"/>
                <w:lang w:eastAsia="en-US"/>
              </w:rPr>
            </w:pPr>
          </w:p>
          <w:p w14:paraId="24586AE1" w14:textId="77777777" w:rsidR="00EE4C67" w:rsidRDefault="00EE4C67" w:rsidP="00610491">
            <w:pPr>
              <w:jc w:val="left"/>
              <w:rPr>
                <w:ins w:id="672" w:author="Autor"/>
                <w:rFonts w:ascii="Calibri" w:hAnsi="Calibri"/>
                <w:b/>
                <w:color w:val="365F91"/>
                <w:lang w:eastAsia="en-US"/>
              </w:rPr>
            </w:pPr>
          </w:p>
          <w:p w14:paraId="6F091154" w14:textId="77777777" w:rsidR="00EE4C67" w:rsidRDefault="00EE4C67" w:rsidP="00610491">
            <w:pPr>
              <w:jc w:val="left"/>
              <w:rPr>
                <w:rFonts w:ascii="Calibri" w:hAnsi="Calibri"/>
                <w:b/>
                <w:color w:val="365F91"/>
                <w:lang w:eastAsia="en-US"/>
              </w:rPr>
            </w:pPr>
          </w:p>
          <w:p w14:paraId="49EAAA51" w14:textId="77777777" w:rsidR="008207C0" w:rsidRDefault="00772802" w:rsidP="00610491">
            <w:pPr>
              <w:jc w:val="left"/>
              <w:rPr>
                <w:ins w:id="673" w:author="Autor"/>
                <w:rFonts w:ascii="Calibri" w:hAnsi="Calibri"/>
                <w:b/>
                <w:color w:val="365F91"/>
                <w:lang w:eastAsia="en-US"/>
              </w:rPr>
            </w:pPr>
            <w:r w:rsidRPr="00246C33">
              <w:rPr>
                <w:rFonts w:ascii="Calibri" w:hAnsi="Calibri"/>
                <w:b/>
                <w:color w:val="365F91"/>
                <w:lang w:eastAsia="en-US"/>
              </w:rPr>
              <w:t>ZVO</w:t>
            </w:r>
          </w:p>
          <w:p w14:paraId="4A94C75B" w14:textId="77777777" w:rsidR="00EE4C67" w:rsidRDefault="00EE4C67" w:rsidP="00610491">
            <w:pPr>
              <w:jc w:val="left"/>
              <w:rPr>
                <w:ins w:id="674" w:author="Autor"/>
                <w:rFonts w:ascii="Calibri" w:hAnsi="Calibri"/>
                <w:b/>
                <w:color w:val="365F91"/>
                <w:lang w:eastAsia="en-US"/>
              </w:rPr>
            </w:pPr>
          </w:p>
          <w:p w14:paraId="48B0D768" w14:textId="77777777" w:rsidR="00EE4C67" w:rsidRPr="00602D56" w:rsidRDefault="00EE4C67" w:rsidP="00610491">
            <w:pPr>
              <w:jc w:val="left"/>
              <w:rPr>
                <w:rFonts w:ascii="Calibri" w:hAnsi="Calibri"/>
                <w:b/>
                <w:color w:val="365F91"/>
                <w:lang w:eastAsia="en-US"/>
              </w:rPr>
            </w:pPr>
          </w:p>
        </w:tc>
        <w:tc>
          <w:tcPr>
            <w:tcW w:w="7244" w:type="dxa"/>
            <w:noWrap/>
          </w:tcPr>
          <w:p w14:paraId="43449975" w14:textId="77777777" w:rsidR="00772802" w:rsidRDefault="008207C0" w:rsidP="00772802">
            <w:pPr>
              <w:rPr>
                <w:ins w:id="675" w:author="Autor"/>
                <w:rFonts w:ascii="Calibri" w:hAnsi="Calibri"/>
                <w:lang w:eastAsia="en-US"/>
              </w:rPr>
            </w:pPr>
            <w:r w:rsidRPr="00C32732">
              <w:rPr>
                <w:rFonts w:ascii="Calibri" w:hAnsi="Calibri"/>
                <w:lang w:eastAsia="en-US"/>
              </w:rPr>
              <w:lastRenderedPageBreak/>
              <w:t>zahraničná pracovná cesta</w:t>
            </w:r>
          </w:p>
          <w:p w14:paraId="39BFEDD4" w14:textId="77777777" w:rsidR="00EE4C67" w:rsidDel="00EE4C67" w:rsidRDefault="00EE4C67" w:rsidP="00772802">
            <w:pPr>
              <w:rPr>
                <w:del w:id="676" w:author="Autor"/>
                <w:rFonts w:ascii="Calibri" w:hAnsi="Calibri"/>
                <w:lang w:eastAsia="en-US"/>
              </w:rPr>
            </w:pPr>
            <w:ins w:id="677" w:author="Autor">
              <w:r w:rsidRPr="00EE4C67">
                <w:rPr>
                  <w:rFonts w:ascii="Calibri" w:hAnsi="Calibri"/>
                  <w:lang w:eastAsia="en-US"/>
                  <w:rPrChange w:id="678" w:author="Autor">
                    <w:rPr>
                      <w:rFonts w:eastAsia="Times New Roman" w:cs="Calibri"/>
                      <w:sz w:val="20"/>
                      <w:szCs w:val="20"/>
                    </w:rPr>
                  </w:rPrChange>
                </w:rPr>
                <w:t xml:space="preserve">Zmluva o poskytnutí nenávratného finančného príspevku (v prípade, ak pri schválenom projekte je osoba RO a prijímateľa totožná, práva a povinnosti sú upravené v rozhodnutí o schválení </w:t>
              </w:r>
              <w:proofErr w:type="spellStart"/>
              <w:r w:rsidRPr="00EE4C67">
                <w:rPr>
                  <w:rFonts w:ascii="Calibri" w:hAnsi="Calibri"/>
                  <w:lang w:eastAsia="en-US"/>
                  <w:rPrChange w:id="679" w:author="Autor">
                    <w:rPr>
                      <w:rFonts w:eastAsia="Times New Roman" w:cs="Calibri"/>
                      <w:sz w:val="20"/>
                      <w:szCs w:val="20"/>
                    </w:rPr>
                  </w:rPrChange>
                </w:rPr>
                <w:t>ŽoNFP</w:t>
              </w:r>
              <w:proofErr w:type="spellEnd"/>
              <w:r w:rsidRPr="00EE4C67">
                <w:rPr>
                  <w:rFonts w:ascii="Calibri" w:hAnsi="Calibri"/>
                  <w:lang w:eastAsia="en-US"/>
                  <w:rPrChange w:id="680" w:author="Autor">
                    <w:rPr>
                      <w:rFonts w:eastAsia="Times New Roman" w:cs="Calibri"/>
                      <w:sz w:val="20"/>
                      <w:szCs w:val="20"/>
                    </w:rPr>
                  </w:rPrChange>
                </w:rPr>
                <w:t xml:space="preserve"> a zmluva o NFP sa neuzatvára. Ustanovenia Systému riadenia EŠIF týkajúce sa zmluvy o NFP sa rovnako vzťahujú aj na rozhodnutie o schválení </w:t>
              </w:r>
              <w:proofErr w:type="spellStart"/>
              <w:r w:rsidRPr="00EE4C67">
                <w:rPr>
                  <w:rFonts w:ascii="Calibri" w:hAnsi="Calibri"/>
                  <w:lang w:eastAsia="en-US"/>
                  <w:rPrChange w:id="681" w:author="Autor">
                    <w:rPr>
                      <w:rFonts w:eastAsia="Times New Roman" w:cs="Calibri"/>
                      <w:sz w:val="20"/>
                      <w:szCs w:val="20"/>
                    </w:rPr>
                  </w:rPrChange>
                </w:rPr>
                <w:t>ŽoNFP</w:t>
              </w:r>
              <w:proofErr w:type="spellEnd"/>
              <w:r w:rsidRPr="00EE4C67">
                <w:rPr>
                  <w:rFonts w:ascii="Calibri" w:hAnsi="Calibri"/>
                  <w:lang w:eastAsia="en-US"/>
                  <w:rPrChange w:id="682" w:author="Autor">
                    <w:rPr>
                      <w:rFonts w:eastAsia="Times New Roman" w:cs="Calibri"/>
                      <w:sz w:val="20"/>
                      <w:szCs w:val="20"/>
                    </w:rPr>
                  </w:rPrChange>
                </w:rPr>
                <w:t xml:space="preserve"> </w:t>
              </w:r>
              <w:r w:rsidRPr="00EE4C67">
                <w:rPr>
                  <w:rFonts w:ascii="Calibri" w:hAnsi="Calibri"/>
                  <w:lang w:eastAsia="en-US"/>
                  <w:rPrChange w:id="683" w:author="Autor">
                    <w:rPr>
                      <w:rFonts w:eastAsia="Times New Roman" w:cs="Calibri"/>
                      <w:sz w:val="20"/>
                      <w:szCs w:val="20"/>
                    </w:rPr>
                  </w:rPrChange>
                </w:rPr>
                <w:lastRenderedPageBreak/>
                <w:t>v prípade totožnosti RO a prijímateľa, ak v konkrétnom ustanovení nie je uvedené inak)</w:t>
              </w:r>
            </w:ins>
          </w:p>
          <w:p w14:paraId="1313AD11" w14:textId="77777777"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14:paraId="58D0403A" w14:textId="77777777" w:rsidTr="00BC7134">
        <w:trPr>
          <w:trHeight w:val="330"/>
        </w:trPr>
        <w:tc>
          <w:tcPr>
            <w:tcW w:w="1951" w:type="dxa"/>
            <w:noWrap/>
          </w:tcPr>
          <w:p w14:paraId="4AD60691" w14:textId="77777777"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lastRenderedPageBreak/>
              <w:t>ŽoNFP</w:t>
            </w:r>
            <w:proofErr w:type="spellEnd"/>
          </w:p>
        </w:tc>
        <w:tc>
          <w:tcPr>
            <w:tcW w:w="7244" w:type="dxa"/>
            <w:noWrap/>
          </w:tcPr>
          <w:p w14:paraId="0FC6CDC2" w14:textId="77777777" w:rsidR="008207C0" w:rsidRPr="00C32732" w:rsidRDefault="008207C0" w:rsidP="005E6275">
            <w:pPr>
              <w:rPr>
                <w:rFonts w:ascii="Calibri" w:hAnsi="Calibri"/>
                <w:lang w:eastAsia="en-US"/>
              </w:rPr>
            </w:pPr>
            <w:r w:rsidRPr="00C32732">
              <w:rPr>
                <w:rFonts w:ascii="Calibri" w:hAnsi="Calibri"/>
                <w:lang w:eastAsia="en-US"/>
              </w:rPr>
              <w:t>žiadosť o</w:t>
            </w:r>
            <w:ins w:id="684" w:author="Autor">
              <w:r w:rsidR="005E6275">
                <w:rPr>
                  <w:rFonts w:ascii="Calibri" w:hAnsi="Calibri"/>
                  <w:lang w:eastAsia="en-US"/>
                </w:rPr>
                <w:t xml:space="preserve"> </w:t>
              </w:r>
              <w:r w:rsidR="005E6275" w:rsidRPr="00D17941">
                <w:rPr>
                  <w:rFonts w:ascii="Calibri" w:hAnsi="Calibri"/>
                  <w:lang w:eastAsia="en-US"/>
                  <w:rPrChange w:id="685" w:author="Autor">
                    <w:rPr>
                      <w:rFonts w:eastAsia="Times New Roman" w:cs="Calibri"/>
                      <w:sz w:val="20"/>
                      <w:szCs w:val="20"/>
                    </w:rPr>
                  </w:rPrChange>
                </w:rPr>
                <w:t>poskytnutie nenávratného finančného príspevku</w:t>
              </w:r>
            </w:ins>
            <w:r w:rsidRPr="00C32732">
              <w:rPr>
                <w:rFonts w:ascii="Calibri" w:hAnsi="Calibri"/>
                <w:lang w:eastAsia="en-US"/>
              </w:rPr>
              <w:t> </w:t>
            </w:r>
            <w:del w:id="686" w:author="Autor">
              <w:r w:rsidRPr="00C32732" w:rsidDel="005E6275">
                <w:rPr>
                  <w:rFonts w:ascii="Calibri" w:hAnsi="Calibri"/>
                  <w:lang w:eastAsia="en-US"/>
                </w:rPr>
                <w:delText>nenávratný finančný príspevok</w:delText>
              </w:r>
            </w:del>
          </w:p>
        </w:tc>
      </w:tr>
      <w:tr w:rsidR="008207C0" w:rsidRPr="00C32732" w14:paraId="4E9A69D0" w14:textId="77777777" w:rsidTr="00BC7134">
        <w:trPr>
          <w:trHeight w:val="330"/>
        </w:trPr>
        <w:tc>
          <w:tcPr>
            <w:tcW w:w="1951" w:type="dxa"/>
            <w:noWrap/>
          </w:tcPr>
          <w:p w14:paraId="483CC61D" w14:textId="77777777"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14:paraId="5E892697" w14:textId="77777777"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14:paraId="0B1F7E72" w14:textId="77777777" w:rsidTr="00BC7134">
        <w:trPr>
          <w:trHeight w:val="330"/>
        </w:trPr>
        <w:tc>
          <w:tcPr>
            <w:tcW w:w="1951" w:type="dxa"/>
            <w:noWrap/>
          </w:tcPr>
          <w:p w14:paraId="14DA2D2D" w14:textId="77777777"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14:paraId="1103DE4F" w14:textId="77777777" w:rsidR="008207C0" w:rsidRDefault="008207C0" w:rsidP="00023783">
            <w:pPr>
              <w:rPr>
                <w:rFonts w:ascii="Calibri" w:hAnsi="Calibri"/>
                <w:lang w:eastAsia="en-US"/>
              </w:rPr>
            </w:pPr>
            <w:r w:rsidRPr="00C32732">
              <w:rPr>
                <w:rFonts w:ascii="Calibri" w:hAnsi="Calibri"/>
                <w:lang w:eastAsia="en-US"/>
              </w:rPr>
              <w:t xml:space="preserve">žiadosť o zmenu </w:t>
            </w:r>
          </w:p>
          <w:p w14:paraId="5C7430B3" w14:textId="77777777" w:rsidR="00443267" w:rsidRDefault="00443267" w:rsidP="00023783">
            <w:pPr>
              <w:rPr>
                <w:rFonts w:ascii="Calibri" w:hAnsi="Calibri"/>
                <w:lang w:eastAsia="en-US"/>
              </w:rPr>
            </w:pPr>
          </w:p>
          <w:p w14:paraId="707D1F1D" w14:textId="77777777" w:rsidR="00443267" w:rsidRPr="00C32732" w:rsidRDefault="00443267" w:rsidP="00023783">
            <w:pPr>
              <w:rPr>
                <w:rFonts w:ascii="Calibri" w:hAnsi="Calibri"/>
                <w:lang w:eastAsia="en-US"/>
              </w:rPr>
            </w:pPr>
          </w:p>
        </w:tc>
      </w:tr>
    </w:tbl>
    <w:p w14:paraId="5AB3D9CA" w14:textId="77777777" w:rsidR="00E811E8" w:rsidRDefault="00E811E8" w:rsidP="00193490">
      <w:pPr>
        <w:pStyle w:val="Nadpis1"/>
        <w:rPr>
          <w:ins w:id="687" w:author="Autor"/>
          <w:rFonts w:ascii="Calibri" w:hAnsi="Calibri"/>
        </w:rPr>
        <w:pPrChange w:id="688" w:author="Autor">
          <w:pPr>
            <w:pStyle w:val="Nadpis1"/>
            <w:numPr>
              <w:numId w:val="21"/>
            </w:numPr>
            <w:ind w:left="720" w:hanging="360"/>
          </w:pPr>
        </w:pPrChange>
      </w:pPr>
      <w:bookmarkStart w:id="689" w:name="_Toc506451569"/>
    </w:p>
    <w:p w14:paraId="4A250DF1" w14:textId="77777777" w:rsidR="00E811E8" w:rsidRDefault="00E811E8">
      <w:pPr>
        <w:jc w:val="left"/>
        <w:rPr>
          <w:ins w:id="690" w:author="Autor"/>
          <w:rFonts w:ascii="Calibri" w:hAnsi="Calibri"/>
          <w:b/>
          <w:color w:val="365F91"/>
          <w:sz w:val="28"/>
          <w:szCs w:val="20"/>
          <w:lang w:val="x-none"/>
        </w:rPr>
      </w:pPr>
      <w:ins w:id="691" w:author="Autor">
        <w:r>
          <w:rPr>
            <w:rFonts w:ascii="Calibri" w:hAnsi="Calibri"/>
          </w:rPr>
          <w:br w:type="page"/>
        </w:r>
      </w:ins>
    </w:p>
    <w:p w14:paraId="524285E6" w14:textId="40B71172" w:rsidR="008207C0" w:rsidRPr="00C32732" w:rsidRDefault="008207C0" w:rsidP="0062583D">
      <w:pPr>
        <w:pStyle w:val="Nadpis1"/>
        <w:numPr>
          <w:ilvl w:val="0"/>
          <w:numId w:val="21"/>
        </w:numPr>
        <w:rPr>
          <w:rFonts w:ascii="Calibri" w:hAnsi="Calibri"/>
        </w:rPr>
      </w:pPr>
      <w:r w:rsidRPr="00C32732">
        <w:rPr>
          <w:rFonts w:ascii="Calibri" w:hAnsi="Calibri"/>
        </w:rPr>
        <w:lastRenderedPageBreak/>
        <w:t>Spôsob komunikácie medzi Prijímateľom a  Poskytovateľom počas implementácie projektov</w:t>
      </w:r>
      <w:bookmarkEnd w:id="689"/>
    </w:p>
    <w:p w14:paraId="5D17A205" w14:textId="77777777" w:rsidR="008207C0" w:rsidRPr="00C32732" w:rsidRDefault="008207C0" w:rsidP="00E42172">
      <w:pPr>
        <w:rPr>
          <w:rFonts w:ascii="Calibri" w:hAnsi="Calibri"/>
        </w:rPr>
      </w:pPr>
    </w:p>
    <w:p w14:paraId="6EAF6F02" w14:textId="44FBF4C7"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vrátane iných záležitostí súvisiacich s plnením zmluvných podmienok vyplývajúcich z uzatvorenej Zmluvy o </w:t>
      </w:r>
      <w:del w:id="692" w:author="Autor">
        <w:r w:rsidRPr="00C32732" w:rsidDel="008D0123">
          <w:rPr>
            <w:rFonts w:ascii="Calibri" w:hAnsi="Calibri"/>
          </w:rPr>
          <w:delText>poskytnut</w:delText>
        </w:r>
      </w:del>
      <w:r w:rsidRPr="00C32732">
        <w:rPr>
          <w:rFonts w:ascii="Calibri" w:hAnsi="Calibri"/>
        </w:rPr>
        <w:t xml:space="preserve">í NFP bude prebiehať </w:t>
      </w:r>
      <w:r w:rsidRPr="00C32732">
        <w:rPr>
          <w:rFonts w:ascii="Calibri" w:hAnsi="Calibri"/>
          <w:b/>
          <w:bCs/>
          <w:i/>
          <w:iCs/>
        </w:rPr>
        <w:t>písomnou  formou</w:t>
      </w:r>
      <w:r w:rsidRPr="00C32732">
        <w:rPr>
          <w:rFonts w:ascii="Calibri" w:hAnsi="Calibri"/>
        </w:rPr>
        <w:t xml:space="preserve">, v rámci ktorej je nevyhnutné v akomkoľvek type dokumentu uvádzať ITMS2014+ kód projektu a názov projektu. </w:t>
      </w:r>
    </w:p>
    <w:p w14:paraId="5B428DB8" w14:textId="4AD36088" w:rsidR="00C91AB9" w:rsidRPr="00C32732" w:rsidRDefault="00C91AB9" w:rsidP="00C91AB9">
      <w:pPr>
        <w:spacing w:before="120" w:line="252" w:lineRule="auto"/>
        <w:rPr>
          <w:rFonts w:ascii="Calibri" w:hAnsi="Calibri"/>
        </w:rPr>
      </w:pPr>
      <w:r w:rsidRPr="002851B2">
        <w:rPr>
          <w:rFonts w:ascii="Calibri" w:hAnsi="Calibri"/>
        </w:rPr>
        <w:t xml:space="preserve">V zmysle § 60 ods. 7 zákona č. 305/2013 Z. z. o elektronickej podobe výkonu pôsobnosti orgánov verejnej moci a o zmene a doplnení niektorých zákonov (zákon o </w:t>
      </w:r>
      <w:proofErr w:type="spellStart"/>
      <w:r w:rsidRPr="002851B2">
        <w:rPr>
          <w:rFonts w:ascii="Calibri" w:hAnsi="Calibri"/>
        </w:rPr>
        <w:t>e-Governmente</w:t>
      </w:r>
      <w:proofErr w:type="spellEnd"/>
      <w:r w:rsidRPr="002851B2">
        <w:rPr>
          <w:rFonts w:ascii="Calibri" w:hAnsi="Calibri"/>
        </w:rPr>
        <w:t xml:space="preserve">) komunikácia </w:t>
      </w:r>
      <w:r w:rsidRPr="00C32732">
        <w:rPr>
          <w:rFonts w:ascii="Calibri" w:hAnsi="Calibri"/>
        </w:rPr>
        <w:t xml:space="preserve">medzi Prijímateľom a Poskytovateľom </w:t>
      </w:r>
      <w:r w:rsidRPr="002851B2">
        <w:rPr>
          <w:rFonts w:ascii="Calibri" w:hAnsi="Calibri"/>
        </w:rPr>
        <w:t>týkajúca sa Projektu a iných záležitostí súvisiacich so Zmluvou o </w:t>
      </w:r>
      <w:del w:id="693" w:author="Autor">
        <w:r w:rsidRPr="002851B2" w:rsidDel="008D0123">
          <w:rPr>
            <w:rFonts w:ascii="Calibri" w:hAnsi="Calibri"/>
          </w:rPr>
          <w:delText>poskytnutí</w:delText>
        </w:r>
      </w:del>
      <w:r w:rsidRPr="002851B2">
        <w:rPr>
          <w:rFonts w:ascii="Calibri" w:hAnsi="Calibri"/>
        </w:rPr>
        <w:t xml:space="preserve"> NFP prebieha </w:t>
      </w:r>
      <w:r w:rsidRPr="00F05892">
        <w:rPr>
          <w:rFonts w:ascii="Calibri" w:hAnsi="Calibri"/>
          <w:b/>
        </w:rPr>
        <w:t>prioritne v elektronickej forme prostredníctvom</w:t>
      </w:r>
      <w:r w:rsidRPr="002851B2">
        <w:rPr>
          <w:rFonts w:ascii="Calibri" w:hAnsi="Calibri"/>
        </w:rPr>
        <w:t xml:space="preserve"> </w:t>
      </w:r>
      <w:r w:rsidRPr="00F05892">
        <w:rPr>
          <w:rFonts w:ascii="Calibri" w:hAnsi="Calibri"/>
          <w:b/>
        </w:rPr>
        <w:t>Ústredného portálu verejnej správy (ÚPVS)</w:t>
      </w:r>
      <w:r w:rsidRPr="00E9618D">
        <w:rPr>
          <w:rFonts w:ascii="Calibri" w:hAnsi="Calibri"/>
        </w:rPr>
        <w:t>.</w:t>
      </w:r>
    </w:p>
    <w:p w14:paraId="2343BE90" w14:textId="4B6D43EE"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w:t>
      </w:r>
      <w:r w:rsidR="00C91AB9">
        <w:rPr>
          <w:rFonts w:ascii="Calibri" w:hAnsi="Calibri"/>
        </w:rPr>
        <w:t xml:space="preserve">v listinnej podobe </w:t>
      </w:r>
      <w:r w:rsidRPr="00C32732">
        <w:rPr>
          <w:rFonts w:ascii="Calibri" w:hAnsi="Calibri"/>
        </w:rPr>
        <w:t xml:space="preserve">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w:t>
      </w:r>
      <w:del w:id="694" w:author="Autor">
        <w:r w:rsidRPr="00C32732" w:rsidDel="008D0123">
          <w:rPr>
            <w:rFonts w:ascii="Calibri" w:hAnsi="Calibri"/>
          </w:rPr>
          <w:delText>poskytnutí</w:delText>
        </w:r>
      </w:del>
      <w:r w:rsidRPr="00C32732">
        <w:rPr>
          <w:rFonts w:ascii="Calibri" w:hAnsi="Calibri"/>
        </w:rPr>
        <w:t xml:space="preserve">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r w:rsidR="00C91AB9" w:rsidRPr="00C91AB9">
        <w:rPr>
          <w:rFonts w:ascii="Calibri" w:hAnsi="Calibri"/>
        </w:rPr>
        <w:t xml:space="preserve"> </w:t>
      </w:r>
      <w:r w:rsidR="00C91AB9" w:rsidRPr="00C32732">
        <w:rPr>
          <w:rFonts w:ascii="Calibri" w:hAnsi="Calibri"/>
        </w:rPr>
        <w:t xml:space="preserve">Pre vzájomnú písomnú komunikáciu </w:t>
      </w:r>
      <w:r w:rsidR="00C91AB9">
        <w:rPr>
          <w:rFonts w:ascii="Calibri" w:hAnsi="Calibri"/>
        </w:rPr>
        <w:t xml:space="preserve">v listinnej podobe </w:t>
      </w:r>
      <w:r w:rsidR="00C91AB9" w:rsidRPr="00C32732">
        <w:rPr>
          <w:rFonts w:ascii="Calibri" w:hAnsi="Calibri"/>
        </w:rPr>
        <w:t xml:space="preserve">je </w:t>
      </w:r>
      <w:r w:rsidR="00C91AB9">
        <w:rPr>
          <w:rFonts w:ascii="Calibri" w:hAnsi="Calibri"/>
        </w:rPr>
        <w:t>potrebné</w:t>
      </w:r>
      <w:r w:rsidR="00C91AB9" w:rsidRPr="00C32732">
        <w:rPr>
          <w:rFonts w:ascii="Calibri" w:hAnsi="Calibri"/>
        </w:rPr>
        <w:t xml:space="preserve"> používať poštové adresy uvedené v záhlaví uzatvorenej Zmluvy o </w:t>
      </w:r>
      <w:del w:id="695" w:author="Autor">
        <w:r w:rsidR="00C91AB9" w:rsidRPr="00C32732" w:rsidDel="008D0123">
          <w:rPr>
            <w:rFonts w:ascii="Calibri" w:hAnsi="Calibri"/>
          </w:rPr>
          <w:delText>poskytnutí</w:delText>
        </w:r>
      </w:del>
      <w:r w:rsidR="00C91AB9" w:rsidRPr="00C32732">
        <w:rPr>
          <w:rFonts w:ascii="Calibri" w:hAnsi="Calibri"/>
        </w:rPr>
        <w:t xml:space="preserve"> NFP, ak nedošlo k oznámeniu zmeny adresy spôsobom v nej uvedenom.  </w:t>
      </w:r>
    </w:p>
    <w:p w14:paraId="78F2514F" w14:textId="77777777" w:rsidR="008207C0" w:rsidRPr="00E9618D"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w:t>
      </w:r>
      <w:r w:rsidR="00C91AB9">
        <w:rPr>
          <w:rFonts w:ascii="Calibri" w:hAnsi="Calibri"/>
        </w:rPr>
        <w:t>,</w:t>
      </w:r>
      <w:r w:rsidRPr="00C32732">
        <w:rPr>
          <w:rFonts w:ascii="Calibri" w:hAnsi="Calibri"/>
        </w:rPr>
        <w:t xml:space="preserve"> </w:t>
      </w:r>
      <w:r w:rsidR="00C91AB9" w:rsidRPr="00F05892">
        <w:rPr>
          <w:rFonts w:ascii="Calibri" w:hAnsi="Calibri"/>
        </w:rPr>
        <w:t xml:space="preserve">ak Poskytovateľ neoznámi Prijímateľovi, že komunikácia bude prebiehať prioritne v elektronickej forme prostredníctvom ITMS2014+. </w:t>
      </w:r>
    </w:p>
    <w:p w14:paraId="032629FB" w14:textId="14E39E22"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v Zmluve o </w:t>
      </w:r>
      <w:del w:id="696" w:author="Autor">
        <w:r w:rsidRPr="00C32732" w:rsidDel="008D0123">
          <w:rPr>
            <w:rFonts w:ascii="Calibri" w:hAnsi="Calibri"/>
          </w:rPr>
          <w:delText>poskytnutí</w:delText>
        </w:r>
      </w:del>
      <w:r w:rsidRPr="00C32732">
        <w:rPr>
          <w:rFonts w:ascii="Calibri" w:hAnsi="Calibri"/>
        </w:rPr>
        <w:t xml:space="preserve"> NFP v čl. 4. KOMUNIKÁCIA ZMLUVNÝCH STRÁN A DORUČOVANIE. </w:t>
      </w:r>
    </w:p>
    <w:p w14:paraId="6A253369" w14:textId="77777777"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14:paraId="303229F3" w14:textId="77777777"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14:paraId="0F8021DA" w14:textId="77777777" w:rsidR="008207C0" w:rsidRDefault="008207C0" w:rsidP="00B176EA">
      <w:pPr>
        <w:pStyle w:val="Odsekzoznamu11"/>
        <w:ind w:left="0"/>
        <w:rPr>
          <w:rFonts w:ascii="Calibri" w:hAnsi="Calibri"/>
        </w:rPr>
      </w:pPr>
      <w:r w:rsidRPr="00C32732">
        <w:rPr>
          <w:rFonts w:ascii="Calibri" w:hAnsi="Calibri"/>
        </w:rPr>
        <w:t xml:space="preserve">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w:t>
      </w:r>
      <w:r w:rsidRPr="00C32732">
        <w:rPr>
          <w:rFonts w:ascii="Calibri" w:hAnsi="Calibri"/>
        </w:rPr>
        <w:lastRenderedPageBreak/>
        <w:t>oznámiť Poskytovateľovi tento technický problém, v dôsledku čoho sa bude elektronická zásielka považovať za doručenú momentom odoslania elektronickej správy Prijímateľovi.</w:t>
      </w:r>
    </w:p>
    <w:p w14:paraId="419F621D" w14:textId="77777777" w:rsidR="00443267" w:rsidRDefault="00443267" w:rsidP="00B176EA">
      <w:pPr>
        <w:pStyle w:val="Odsekzoznamu11"/>
        <w:ind w:left="0"/>
        <w:rPr>
          <w:rFonts w:ascii="Calibri" w:hAnsi="Calibri"/>
        </w:rPr>
      </w:pPr>
    </w:p>
    <w:p w14:paraId="1A83DC09" w14:textId="77777777" w:rsidR="00D2464A" w:rsidRPr="00543F32" w:rsidRDefault="00D2464A" w:rsidP="00543F32">
      <w:pPr>
        <w:pStyle w:val="Nadpis2"/>
        <w:spacing w:before="0" w:after="0"/>
        <w:rPr>
          <w:rFonts w:ascii="Calibri" w:hAnsi="Calibri"/>
          <w:color w:val="365F91"/>
        </w:rPr>
      </w:pPr>
      <w:bookmarkStart w:id="697" w:name="_Toc479237756"/>
      <w:bookmarkStart w:id="698" w:name="_Toc506451570"/>
      <w:r>
        <w:rPr>
          <w:rFonts w:ascii="Calibri" w:hAnsi="Calibri"/>
          <w:color w:val="365F91"/>
          <w:lang w:val="sk-SK"/>
        </w:rPr>
        <w:t xml:space="preserve">3.1 </w:t>
      </w:r>
      <w:r w:rsidRPr="00543F32">
        <w:rPr>
          <w:rFonts w:ascii="Calibri" w:hAnsi="Calibri"/>
          <w:color w:val="365F91"/>
        </w:rPr>
        <w:t>Elektronická komunikácia</w:t>
      </w:r>
      <w:bookmarkEnd w:id="697"/>
      <w:bookmarkEnd w:id="698"/>
    </w:p>
    <w:p w14:paraId="4F9D1584" w14:textId="77777777" w:rsidR="00D2464A" w:rsidRDefault="00D2464A" w:rsidP="00543F32">
      <w:pPr>
        <w:pStyle w:val="Odsekzoznamu11"/>
        <w:ind w:left="0"/>
        <w:rPr>
          <w:rFonts w:ascii="Calibri" w:hAnsi="Calibri"/>
        </w:rPr>
      </w:pPr>
    </w:p>
    <w:p w14:paraId="584F5765" w14:textId="77777777" w:rsidR="00D2464A" w:rsidRPr="00543F32" w:rsidRDefault="00D2464A" w:rsidP="00543F32">
      <w:pPr>
        <w:pStyle w:val="Odsekzoznamu11"/>
        <w:ind w:left="0"/>
        <w:rPr>
          <w:rFonts w:ascii="Calibri" w:hAnsi="Calibri"/>
        </w:rPr>
      </w:pPr>
      <w:r w:rsidRPr="00543F32">
        <w:rPr>
          <w:rFonts w:ascii="Calibri" w:hAnsi="Calibri"/>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14:paraId="76D8B3DA" w14:textId="77777777"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povinný postupovať a komunikovať elektronickým</w:t>
      </w:r>
      <w:r w:rsidR="00EC178D">
        <w:rPr>
          <w:rFonts w:ascii="Calibri" w:hAnsi="Calibri"/>
        </w:rPr>
        <w:t>i prostriedkami v zmysle zákona</w:t>
      </w:r>
      <w:r w:rsidR="00EC178D">
        <w:rPr>
          <w:rFonts w:ascii="Calibri" w:hAnsi="Calibri"/>
        </w:rPr>
        <w:br/>
      </w:r>
      <w:r w:rsidRPr="00543F32">
        <w:rPr>
          <w:rFonts w:ascii="Calibri" w:hAnsi="Calibri"/>
        </w:rPr>
        <w:t xml:space="preserve">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14:paraId="72789D31" w14:textId="77777777"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14:paraId="18334954" w14:textId="77777777" w:rsidR="00EA4E2B" w:rsidRDefault="00EA4E2B" w:rsidP="00543F32">
      <w:pPr>
        <w:pStyle w:val="Odsekzoznamu11"/>
        <w:ind w:left="0"/>
        <w:rPr>
          <w:rFonts w:ascii="Calibri" w:hAnsi="Calibri"/>
          <w:b/>
        </w:rPr>
      </w:pPr>
    </w:p>
    <w:p w14:paraId="0290DDFB" w14:textId="77777777" w:rsidR="003D553C" w:rsidRPr="00543F32" w:rsidRDefault="00D2464A" w:rsidP="00543F32">
      <w:pPr>
        <w:pStyle w:val="Nadpis2"/>
        <w:spacing w:before="0" w:after="0"/>
        <w:rPr>
          <w:rFonts w:ascii="Calibri" w:hAnsi="Calibri"/>
          <w:color w:val="365F91"/>
          <w:lang w:val="sk-SK"/>
        </w:rPr>
      </w:pPr>
      <w:bookmarkStart w:id="699" w:name="_Toc506451571"/>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699"/>
    </w:p>
    <w:p w14:paraId="0AA09E15" w14:textId="77777777" w:rsidR="003D553C" w:rsidRDefault="003D553C" w:rsidP="00B176EA">
      <w:pPr>
        <w:pStyle w:val="Odsekzoznamu11"/>
        <w:ind w:left="0"/>
        <w:rPr>
          <w:rFonts w:ascii="Calibri" w:hAnsi="Calibri"/>
        </w:rPr>
      </w:pPr>
    </w:p>
    <w:p w14:paraId="4EDD5270" w14:textId="77777777"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14:paraId="1BB0761C" w14:textId="77777777" w:rsidR="003D553C" w:rsidRPr="00EB2412" w:rsidRDefault="003D553C" w:rsidP="003D553C">
      <w:pPr>
        <w:rPr>
          <w:rFonts w:ascii="Calibri" w:eastAsia="Times New Roman" w:hAnsi="Calibri"/>
          <w:lang w:eastAsia="en-GB"/>
        </w:rPr>
      </w:pPr>
    </w:p>
    <w:p w14:paraId="5BAFDC26" w14:textId="77777777"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14:paraId="049D7EB1" w14:textId="77777777"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14:paraId="2911FA75" w14:textId="77777777"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14:paraId="31C23026" w14:textId="77777777"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14:paraId="01BDECE3" w14:textId="77777777" w:rsidR="00B13C69" w:rsidRPr="00EB2412" w:rsidRDefault="00B13C69" w:rsidP="003D553C">
      <w:pPr>
        <w:pStyle w:val="Odsekzoznamu"/>
        <w:ind w:left="4248" w:firstLine="708"/>
        <w:rPr>
          <w:rFonts w:ascii="Calibri" w:hAnsi="Calibri"/>
          <w:lang w:eastAsia="en-GB"/>
        </w:rPr>
      </w:pPr>
    </w:p>
    <w:p w14:paraId="6E357417" w14:textId="77777777"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8" w:history="1">
        <w:r w:rsidR="00BE31A4" w:rsidRPr="008E654A">
          <w:rPr>
            <w:rStyle w:val="Hypertextovprepojenie"/>
          </w:rPr>
          <w:t>projektyoptp@vlada.gov.sk</w:t>
        </w:r>
      </w:hyperlink>
    </w:p>
    <w:p w14:paraId="13B375F8" w14:textId="77777777" w:rsidR="00B13C69" w:rsidRPr="00EB2412" w:rsidRDefault="00E811E8" w:rsidP="00A77D47">
      <w:pPr>
        <w:ind w:left="4248" w:firstLine="708"/>
        <w:rPr>
          <w:rFonts w:ascii="Calibri" w:hAnsi="Calibri"/>
          <w:lang w:eastAsia="en-GB"/>
        </w:rPr>
      </w:pPr>
      <w:hyperlink r:id="rId19" w:history="1">
        <w:r w:rsidR="00BE31A4" w:rsidRPr="008E654A">
          <w:rPr>
            <w:rStyle w:val="Hypertextovprepojenie"/>
          </w:rPr>
          <w:t>optp@vlada.gov.sk</w:t>
        </w:r>
      </w:hyperlink>
    </w:p>
    <w:p w14:paraId="66C16CF4" w14:textId="77777777" w:rsidR="00B13C69" w:rsidRPr="00EB2412" w:rsidRDefault="00B13C69" w:rsidP="003D553C">
      <w:pPr>
        <w:ind w:left="4248" w:firstLine="708"/>
        <w:rPr>
          <w:rFonts w:ascii="Calibri" w:eastAsia="Times New Roman" w:hAnsi="Calibri"/>
          <w:lang w:eastAsia="en-GB"/>
        </w:rPr>
      </w:pPr>
    </w:p>
    <w:p w14:paraId="257DBFE2" w14:textId="77777777"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14:paraId="64370283" w14:textId="77777777"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14:paraId="2D684B62" w14:textId="77777777"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14:paraId="1520C8BE" w14:textId="77777777"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14:paraId="25C1E835" w14:textId="77777777"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14:paraId="1AF60229" w14:textId="77777777" w:rsidR="00B13C69" w:rsidRPr="00EB2412" w:rsidRDefault="00B13C69" w:rsidP="003D553C">
      <w:pPr>
        <w:ind w:left="4247" w:firstLine="709"/>
        <w:rPr>
          <w:rFonts w:ascii="Calibri" w:eastAsia="Times New Roman" w:hAnsi="Calibri"/>
          <w:lang w:eastAsia="en-GB"/>
        </w:rPr>
      </w:pPr>
    </w:p>
    <w:p w14:paraId="6ABDAE9E" w14:textId="77777777"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14:paraId="09E0C76E"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14:paraId="0F4F8D3F"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14:paraId="79EA6BE5" w14:textId="77777777"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14:paraId="313A315E"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14:paraId="2084C2AF"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14:paraId="202D7DC1" w14:textId="77777777" w:rsidR="003D553C" w:rsidRPr="00EB2412" w:rsidRDefault="003D553C" w:rsidP="003D553C">
      <w:pPr>
        <w:rPr>
          <w:rFonts w:ascii="Calibri" w:eastAsia="Times New Roman" w:hAnsi="Calibri"/>
          <w:lang w:eastAsia="en-GB"/>
        </w:rPr>
      </w:pPr>
    </w:p>
    <w:p w14:paraId="0C3E2836" w14:textId="77777777"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lastRenderedPageBreak/>
        <w:t>V prípade osobnej konzultácie s pracovníkmi RO OP TP je nutné dohodnúť si vopred termín stretnutia.</w:t>
      </w:r>
    </w:p>
    <w:p w14:paraId="479963F4" w14:textId="77777777"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14:paraId="629C544A" w14:textId="77777777"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hyperlink r:id="rId20" w:history="1">
        <w:r w:rsidR="0056003E" w:rsidRPr="0020510B">
          <w:rPr>
            <w:rStyle w:val="Hypertextovprepojenie"/>
            <w:rFonts w:ascii="Calibri" w:eastAsia="Times New Roman" w:hAnsi="Calibri"/>
            <w:lang w:eastAsia="en-GB"/>
          </w:rPr>
          <w:t>http://www.optp.vlada.gov.sk</w:t>
        </w:r>
      </w:hyperlink>
      <w:r w:rsidR="0056003E">
        <w:rPr>
          <w:rFonts w:ascii="Calibri" w:eastAsia="Times New Roman" w:hAnsi="Calibri"/>
          <w:lang w:eastAsia="en-GB"/>
        </w:rPr>
        <w:t xml:space="preserve"> </w:t>
      </w:r>
    </w:p>
    <w:p w14:paraId="05C9B7CC" w14:textId="77777777" w:rsidR="00E811E8" w:rsidRDefault="00E811E8">
      <w:pPr>
        <w:jc w:val="left"/>
        <w:rPr>
          <w:ins w:id="700" w:author="Autor"/>
          <w:rFonts w:ascii="Calibri" w:hAnsi="Calibri"/>
          <w:b/>
          <w:color w:val="365F91"/>
          <w:sz w:val="28"/>
          <w:szCs w:val="20"/>
          <w:lang w:val="x-none"/>
        </w:rPr>
      </w:pPr>
      <w:bookmarkStart w:id="701" w:name="_Toc506451572"/>
      <w:ins w:id="702" w:author="Autor">
        <w:r>
          <w:rPr>
            <w:rFonts w:ascii="Calibri" w:hAnsi="Calibri"/>
          </w:rPr>
          <w:br w:type="page"/>
        </w:r>
      </w:ins>
    </w:p>
    <w:p w14:paraId="225A941E" w14:textId="0A94B3FD" w:rsidR="008207C0" w:rsidRPr="00C32732" w:rsidRDefault="008207C0" w:rsidP="00B176EA">
      <w:pPr>
        <w:pStyle w:val="Nadpis1"/>
        <w:numPr>
          <w:ilvl w:val="0"/>
          <w:numId w:val="21"/>
        </w:numPr>
        <w:spacing w:before="0"/>
        <w:rPr>
          <w:rFonts w:ascii="Calibri" w:hAnsi="Calibri"/>
        </w:rPr>
      </w:pPr>
      <w:r w:rsidRPr="00C32732">
        <w:rPr>
          <w:rFonts w:ascii="Calibri" w:hAnsi="Calibri"/>
        </w:rPr>
        <w:lastRenderedPageBreak/>
        <w:t>Implementácia projektov</w:t>
      </w:r>
      <w:bookmarkEnd w:id="701"/>
    </w:p>
    <w:p w14:paraId="07F118B2" w14:textId="77777777" w:rsidR="00B176EA" w:rsidRPr="00C32732" w:rsidRDefault="00B176EA" w:rsidP="00B176EA">
      <w:pPr>
        <w:rPr>
          <w:rFonts w:ascii="Calibri" w:hAnsi="Calibri"/>
          <w:lang w:val="x-none"/>
        </w:rPr>
      </w:pPr>
    </w:p>
    <w:p w14:paraId="474D1751" w14:textId="77777777" w:rsidR="008207C0" w:rsidRPr="00602D56" w:rsidRDefault="008207C0" w:rsidP="00B176EA">
      <w:pPr>
        <w:pStyle w:val="Nadpis2"/>
        <w:spacing w:before="0" w:after="0"/>
        <w:rPr>
          <w:rFonts w:ascii="Calibri" w:hAnsi="Calibri"/>
          <w:color w:val="365F91"/>
        </w:rPr>
      </w:pPr>
      <w:bookmarkStart w:id="703" w:name="_Toc506451573"/>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703"/>
    </w:p>
    <w:p w14:paraId="7384502B" w14:textId="49E9C628"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w:t>
      </w:r>
      <w:del w:id="704" w:author="Autor">
        <w:r w:rsidRPr="00C32732" w:rsidDel="008D0123">
          <w:rPr>
            <w:rFonts w:ascii="Calibri" w:hAnsi="Calibri"/>
          </w:rPr>
          <w:delText xml:space="preserve">poskytnutí </w:delText>
        </w:r>
      </w:del>
      <w:r w:rsidRPr="00C32732">
        <w:rPr>
          <w:rFonts w:ascii="Calibri" w:hAnsi="Calibri"/>
        </w:rPr>
        <w:t>NFP.</w:t>
      </w:r>
    </w:p>
    <w:p w14:paraId="36048858" w14:textId="77777777" w:rsidR="008207C0" w:rsidRPr="00C32732" w:rsidRDefault="008207C0" w:rsidP="00846E71">
      <w:pPr>
        <w:autoSpaceDE w:val="0"/>
        <w:autoSpaceDN w:val="0"/>
        <w:adjustRightInd w:val="0"/>
        <w:rPr>
          <w:rFonts w:ascii="Calibri" w:hAnsi="Calibri"/>
          <w:spacing w:val="-5"/>
        </w:rPr>
      </w:pPr>
    </w:p>
    <w:p w14:paraId="66EF6238" w14:textId="77777777"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p>
    <w:p w14:paraId="0897FEC6" w14:textId="77777777" w:rsidR="008207C0" w:rsidRPr="00C32732" w:rsidRDefault="008207C0" w:rsidP="00846E71">
      <w:pPr>
        <w:rPr>
          <w:rFonts w:ascii="Calibri" w:hAnsi="Calibri"/>
          <w:spacing w:val="-5"/>
        </w:rPr>
      </w:pPr>
    </w:p>
    <w:p w14:paraId="4A15B225" w14:textId="7FE72DFF"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w:t>
      </w:r>
      <w:del w:id="705" w:author="Autor">
        <w:r w:rsidRPr="00C32732" w:rsidDel="008D0123">
          <w:rPr>
            <w:rFonts w:ascii="Calibri" w:hAnsi="Calibri"/>
            <w:spacing w:val="-5"/>
          </w:rPr>
          <w:delText>poskytnutí</w:delText>
        </w:r>
      </w:del>
      <w:r w:rsidRPr="00C32732">
        <w:rPr>
          <w:rFonts w:ascii="Calibri" w:hAnsi="Calibri"/>
          <w:spacing w:val="-5"/>
        </w:rPr>
        <w:t xml:space="preserve">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14:paraId="3D600278" w14:textId="77777777"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14:paraId="274B84F2" w14:textId="77777777"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14:paraId="1737F91B" w14:textId="77777777"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14:paraId="595C3555"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14:paraId="4176E462"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14:paraId="092449AA"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14:paraId="502AABDD"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14:paraId="10102477" w14:textId="77777777" w:rsidR="008207C0" w:rsidRPr="00C32732" w:rsidRDefault="008207C0" w:rsidP="00846E71">
      <w:pPr>
        <w:rPr>
          <w:rFonts w:ascii="Calibri" w:hAnsi="Calibri"/>
          <w:spacing w:val="-5"/>
        </w:rPr>
      </w:pPr>
    </w:p>
    <w:p w14:paraId="5653A147" w14:textId="77777777"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14:paraId="615EF589" w14:textId="77777777" w:rsidR="008207C0" w:rsidRPr="00C32732" w:rsidRDefault="008207C0" w:rsidP="00B176EA">
      <w:pPr>
        <w:rPr>
          <w:rFonts w:ascii="Calibri" w:hAnsi="Calibri"/>
        </w:rPr>
      </w:pPr>
    </w:p>
    <w:p w14:paraId="12FE7352" w14:textId="77777777" w:rsidR="008207C0" w:rsidRPr="00602D56" w:rsidRDefault="008207C0" w:rsidP="00B176EA">
      <w:pPr>
        <w:pStyle w:val="Nadpis2"/>
        <w:spacing w:before="0" w:after="0"/>
        <w:rPr>
          <w:rFonts w:ascii="Calibri" w:hAnsi="Calibri"/>
          <w:color w:val="365F91"/>
        </w:rPr>
      </w:pPr>
      <w:bookmarkStart w:id="706" w:name="_Toc506451574"/>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706"/>
    </w:p>
    <w:p w14:paraId="469ACF81" w14:textId="77777777" w:rsidR="008207C0" w:rsidRPr="00C32732" w:rsidRDefault="008207C0" w:rsidP="00E80CB3">
      <w:pPr>
        <w:spacing w:before="120"/>
        <w:rPr>
          <w:rFonts w:ascii="Calibri" w:hAnsi="Calibri"/>
        </w:rPr>
      </w:pPr>
      <w:r w:rsidRPr="00C32732">
        <w:rPr>
          <w:rFonts w:ascii="Calibri" w:hAnsi="Calibri"/>
        </w:rPr>
        <w:t>Zmluva o </w:t>
      </w:r>
      <w:del w:id="707" w:author="Autor">
        <w:r w:rsidRPr="00C32732" w:rsidDel="00346ED3">
          <w:rPr>
            <w:rFonts w:ascii="Calibri" w:hAnsi="Calibri"/>
          </w:rPr>
          <w:delText xml:space="preserve">poskytnutí </w:delText>
        </w:r>
      </w:del>
      <w:r w:rsidRPr="00C32732">
        <w:rPr>
          <w:rFonts w:ascii="Calibri" w:hAnsi="Calibri"/>
        </w:rPr>
        <w:t>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14:paraId="3C1762FA" w14:textId="77777777"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w:t>
      </w:r>
      <w:del w:id="708" w:author="Autor">
        <w:r w:rsidRPr="00C32732" w:rsidDel="00346ED3">
          <w:rPr>
            <w:rFonts w:ascii="Calibri" w:eastAsia="Times New Roman" w:hAnsi="Calibri"/>
            <w:sz w:val="24"/>
            <w:szCs w:val="24"/>
          </w:rPr>
          <w:delText>poskytnutí</w:delText>
        </w:r>
      </w:del>
      <w:r w:rsidRPr="00C32732">
        <w:rPr>
          <w:rFonts w:ascii="Calibri" w:eastAsia="Times New Roman" w:hAnsi="Calibri"/>
          <w:sz w:val="24"/>
          <w:szCs w:val="24"/>
        </w:rPr>
        <w:t xml:space="preserve">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w:t>
      </w:r>
      <w:del w:id="709" w:author="Autor">
        <w:r w:rsidR="0056003E" w:rsidRPr="00986F7D" w:rsidDel="00346ED3">
          <w:rPr>
            <w:rFonts w:ascii="Calibri" w:eastAsia="Times New Roman" w:hAnsi="Calibri"/>
            <w:sz w:val="24"/>
            <w:szCs w:val="24"/>
          </w:rPr>
          <w:delText xml:space="preserve">poskytnutí </w:delText>
        </w:r>
      </w:del>
      <w:r w:rsidR="0056003E" w:rsidRPr="00986F7D">
        <w:rPr>
          <w:rFonts w:ascii="Calibri" w:eastAsia="Times New Roman" w:hAnsi="Calibri"/>
          <w:sz w:val="24"/>
          <w:szCs w:val="24"/>
        </w:rPr>
        <w:t xml:space="preserve">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14:paraId="683CE5DD" w14:textId="77777777"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 xml:space="preserve">V prípade, že Poskytovateľ aj Prijímateľ sú povinné osoby podľa zákona č. 211/2000 Z. z. o slobodnom prístupe k informáciám v znení neskorších predpisov, je pre nadobudnutie </w:t>
      </w:r>
      <w:r w:rsidRPr="00C32732">
        <w:rPr>
          <w:rFonts w:ascii="Calibri" w:eastAsia="Times New Roman" w:hAnsi="Calibri"/>
          <w:sz w:val="24"/>
          <w:szCs w:val="24"/>
        </w:rPr>
        <w:lastRenderedPageBreak/>
        <w:t>účinnosti rozhodujúce prvé zverejnenie Zmluvy o </w:t>
      </w:r>
      <w:del w:id="710" w:author="Autor">
        <w:r w:rsidRPr="00C32732" w:rsidDel="00346ED3">
          <w:rPr>
            <w:rFonts w:ascii="Calibri" w:eastAsia="Times New Roman" w:hAnsi="Calibri"/>
            <w:sz w:val="24"/>
            <w:szCs w:val="24"/>
          </w:rPr>
          <w:delText xml:space="preserve">poskytnutí </w:delText>
        </w:r>
      </w:del>
      <w:r w:rsidRPr="00C32732">
        <w:rPr>
          <w:rFonts w:ascii="Calibri" w:eastAsia="Times New Roman" w:hAnsi="Calibri"/>
          <w:sz w:val="24"/>
          <w:szCs w:val="24"/>
        </w:rPr>
        <w:t>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w:t>
      </w:r>
      <w:del w:id="711" w:author="Autor">
        <w:r w:rsidR="000F6950" w:rsidRPr="00C32732" w:rsidDel="00346ED3">
          <w:rPr>
            <w:rFonts w:ascii="Calibri" w:eastAsia="Times New Roman" w:hAnsi="Calibri"/>
            <w:sz w:val="24"/>
            <w:szCs w:val="24"/>
          </w:rPr>
          <w:delText>poskytnutí</w:delText>
        </w:r>
      </w:del>
      <w:r w:rsidR="000F6950" w:rsidRPr="00C32732">
        <w:rPr>
          <w:rFonts w:ascii="Calibri" w:eastAsia="Times New Roman" w:hAnsi="Calibri"/>
          <w:sz w:val="24"/>
          <w:szCs w:val="24"/>
        </w:rPr>
        <w:t xml:space="preserve"> NFP informuje Prijímateľa</w:t>
      </w:r>
      <w:r w:rsidRPr="00C32732">
        <w:rPr>
          <w:rFonts w:ascii="Calibri" w:eastAsia="Times New Roman" w:hAnsi="Calibri"/>
          <w:sz w:val="24"/>
          <w:szCs w:val="24"/>
        </w:rPr>
        <w:t xml:space="preserve">. </w:t>
      </w:r>
    </w:p>
    <w:p w14:paraId="034B2F59" w14:textId="77777777"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w:t>
      </w:r>
      <w:del w:id="712" w:author="Autor">
        <w:r w:rsidRPr="00C32732" w:rsidDel="00346ED3">
          <w:rPr>
            <w:rFonts w:ascii="Calibri" w:eastAsia="Times New Roman" w:hAnsi="Calibri"/>
            <w:lang w:eastAsia="en-US"/>
          </w:rPr>
          <w:delText xml:space="preserve">poskytnutí </w:delText>
        </w:r>
      </w:del>
      <w:r w:rsidRPr="00C32732">
        <w:rPr>
          <w:rFonts w:ascii="Calibri" w:eastAsia="Times New Roman" w:hAnsi="Calibri"/>
          <w:lang w:eastAsia="en-US"/>
        </w:rPr>
        <w:t xml:space="preserve">NFP a NFP poskytuje na základe Rozhodnutia o schválení, ktoré obsahuje podmienky poskytnutia NFP a s nimi súvisiace povinnosti prijímateľa pri implementácii projektu. </w:t>
      </w:r>
    </w:p>
    <w:p w14:paraId="7664178F" w14:textId="77777777"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14:paraId="78E8CBEC" w14:textId="77777777"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w:t>
      </w:r>
      <w:del w:id="713" w:author="Autor">
        <w:r w:rsidRPr="00C32732" w:rsidDel="00346ED3">
          <w:rPr>
            <w:rFonts w:ascii="Calibri" w:hAnsi="Calibri"/>
          </w:rPr>
          <w:delText>poskytnutí</w:delText>
        </w:r>
      </w:del>
      <w:r w:rsidRPr="00C32732">
        <w:rPr>
          <w:rFonts w:ascii="Calibri" w:hAnsi="Calibri"/>
        </w:rPr>
        <w:t xml:space="preserve">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14:paraId="15E42123" w14:textId="77777777"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w:t>
      </w:r>
      <w:del w:id="714" w:author="Autor">
        <w:r w:rsidRPr="00C32732" w:rsidDel="00346ED3">
          <w:rPr>
            <w:rFonts w:ascii="Calibri" w:hAnsi="Calibri"/>
          </w:rPr>
          <w:delText>poskytnutí</w:delText>
        </w:r>
      </w:del>
      <w:r w:rsidRPr="00C32732">
        <w:rPr>
          <w:rFonts w:ascii="Calibri" w:hAnsi="Calibri"/>
        </w:rPr>
        <w:t xml:space="preserve">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w:t>
      </w:r>
      <w:del w:id="715" w:author="Autor">
        <w:r w:rsidRPr="00C32732" w:rsidDel="00346ED3">
          <w:rPr>
            <w:rFonts w:ascii="Calibri" w:hAnsi="Calibri"/>
          </w:rPr>
          <w:delText xml:space="preserve">o poskytnutí </w:delText>
        </w:r>
      </w:del>
      <w:r w:rsidRPr="00C32732">
        <w:rPr>
          <w:rFonts w:ascii="Calibri" w:hAnsi="Calibri"/>
        </w:rPr>
        <w:t>NFP.</w:t>
      </w:r>
    </w:p>
    <w:p w14:paraId="6BD7EDB1" w14:textId="77777777"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14:paraId="55C67F0F" w14:textId="77777777"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14:paraId="3B0541AF" w14:textId="77777777"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14:paraId="53B5AB3E" w14:textId="77777777"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14:paraId="7B774D1A" w14:textId="77777777"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14:paraId="2AD5C7A5" w14:textId="73143D32"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a ktorá je ako hlavná aktivity uvedená v prílohe č. 2 Zmluvy o </w:t>
      </w:r>
      <w:del w:id="716" w:author="Autor">
        <w:r w:rsidRPr="00C32732" w:rsidDel="008D0123">
          <w:rPr>
            <w:rFonts w:ascii="Calibri" w:eastAsia="Times New Roman" w:hAnsi="Calibri"/>
            <w:sz w:val="24"/>
            <w:szCs w:val="24"/>
          </w:rPr>
          <w:delText xml:space="preserve">poskytnutí </w:delText>
        </w:r>
      </w:del>
      <w:r w:rsidRPr="00C32732">
        <w:rPr>
          <w:rFonts w:ascii="Calibri" w:eastAsia="Times New Roman" w:hAnsi="Calibri"/>
          <w:sz w:val="24"/>
          <w:szCs w:val="24"/>
        </w:rPr>
        <w:t xml:space="preserve">NFP. </w:t>
      </w:r>
    </w:p>
    <w:p w14:paraId="6658DFAD" w14:textId="77777777"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14:paraId="7A89EEC6" w14:textId="77777777"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w:t>
      </w:r>
      <w:del w:id="717" w:author="Autor">
        <w:r w:rsidRPr="00C32732" w:rsidDel="00346ED3">
          <w:rPr>
            <w:rFonts w:ascii="Calibri" w:eastAsia="Times New Roman" w:hAnsi="Calibri"/>
            <w:sz w:val="24"/>
            <w:szCs w:val="24"/>
            <w:lang w:eastAsia="cs-CZ"/>
          </w:rPr>
          <w:delText>poskytnutí</w:delText>
        </w:r>
      </w:del>
      <w:r w:rsidRPr="00C32732">
        <w:rPr>
          <w:rFonts w:ascii="Calibri" w:eastAsia="Times New Roman" w:hAnsi="Calibri"/>
          <w:sz w:val="24"/>
          <w:szCs w:val="24"/>
          <w:lang w:eastAsia="cs-CZ"/>
        </w:rPr>
        <w:t xml:space="preserve">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14:paraId="189A1699" w14:textId="77777777" w:rsidR="008207C0" w:rsidRPr="00C32732" w:rsidRDefault="008207C0" w:rsidP="00DF4D2B">
      <w:pPr>
        <w:spacing w:before="120"/>
        <w:rPr>
          <w:rFonts w:ascii="Calibri" w:eastAsia="Times New Roman" w:hAnsi="Calibri"/>
          <w:i/>
        </w:rPr>
      </w:pPr>
      <w:r w:rsidRPr="00C32732">
        <w:rPr>
          <w:rFonts w:ascii="Calibri" w:eastAsia="Times New Roman" w:hAnsi="Calibri"/>
        </w:rPr>
        <w:lastRenderedPageBreak/>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w:t>
      </w:r>
      <w:del w:id="718" w:author="Autor">
        <w:r w:rsidR="00CF0E35" w:rsidRPr="00C32732" w:rsidDel="00346ED3">
          <w:rPr>
            <w:rFonts w:ascii="Calibri" w:eastAsia="Times New Roman" w:hAnsi="Calibri"/>
          </w:rPr>
          <w:delText>poskytnutí</w:delText>
        </w:r>
      </w:del>
      <w:r w:rsidR="00CF0E35" w:rsidRPr="00C32732">
        <w:rPr>
          <w:rFonts w:ascii="Calibri" w:eastAsia="Times New Roman" w:hAnsi="Calibri"/>
        </w:rPr>
        <w:t xml:space="preserve">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w:t>
      </w:r>
      <w:del w:id="719" w:author="Autor">
        <w:r w:rsidR="00880016" w:rsidRPr="00C32732" w:rsidDel="00346ED3">
          <w:rPr>
            <w:rFonts w:ascii="Calibri" w:eastAsia="Times New Roman" w:hAnsi="Calibri"/>
          </w:rPr>
          <w:delText>poskytnutí</w:delText>
        </w:r>
        <w:r w:rsidRPr="00C32732" w:rsidDel="00346ED3">
          <w:rPr>
            <w:rFonts w:ascii="Calibri" w:eastAsia="Times New Roman" w:hAnsi="Calibri"/>
          </w:rPr>
          <w:delText> </w:delText>
        </w:r>
      </w:del>
      <w:r w:rsidRPr="00C32732">
        <w:rPr>
          <w:rFonts w:ascii="Calibri" w:eastAsia="Times New Roman" w:hAnsi="Calibri"/>
        </w:rPr>
        <w:t xml:space="preserve">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w:t>
      </w:r>
      <w:del w:id="720" w:author="Autor">
        <w:r w:rsidRPr="00C32732" w:rsidDel="00346ED3">
          <w:rPr>
            <w:rFonts w:ascii="Calibri" w:eastAsia="Times New Roman" w:hAnsi="Calibri"/>
          </w:rPr>
          <w:delText>poskytnutí </w:delText>
        </w:r>
      </w:del>
      <w:r w:rsidRPr="00C32732">
        <w:rPr>
          <w:rFonts w:ascii="Calibri" w:eastAsia="Times New Roman" w:hAnsi="Calibri"/>
        </w:rPr>
        <w:t xml:space="preserve">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14:paraId="6A619803" w14:textId="77777777" w:rsidR="00880016" w:rsidRPr="00C32732" w:rsidRDefault="00880016" w:rsidP="00DF4D2B">
      <w:pPr>
        <w:spacing w:before="120"/>
        <w:rPr>
          <w:rFonts w:ascii="Calibri" w:hAnsi="Calibri"/>
        </w:rPr>
      </w:pPr>
      <w:r w:rsidRPr="00C32732">
        <w:rPr>
          <w:rFonts w:ascii="Calibri" w:hAnsi="Calibri"/>
        </w:rPr>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w:t>
      </w:r>
      <w:del w:id="721" w:author="Autor">
        <w:r w:rsidR="00CF0E35" w:rsidRPr="00C32732" w:rsidDel="00346ED3">
          <w:rPr>
            <w:rFonts w:ascii="Calibri" w:eastAsia="Times New Roman" w:hAnsi="Calibri"/>
          </w:rPr>
          <w:delText>poskytnutí</w:delText>
        </w:r>
      </w:del>
      <w:r w:rsidR="00CF0E35" w:rsidRPr="00C32732">
        <w:rPr>
          <w:rFonts w:ascii="Calibri" w:eastAsia="Times New Roman" w:hAnsi="Calibri"/>
        </w:rPr>
        <w:t xml:space="preserve">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w:t>
      </w:r>
      <w:del w:id="722" w:author="Autor">
        <w:r w:rsidRPr="00C32732" w:rsidDel="00346ED3">
          <w:rPr>
            <w:rFonts w:ascii="Calibri" w:hAnsi="Calibri"/>
          </w:rPr>
          <w:delText>poskytnutí</w:delText>
        </w:r>
      </w:del>
      <w:r w:rsidRPr="00C32732">
        <w:rPr>
          <w:rFonts w:ascii="Calibri" w:hAnsi="Calibri"/>
        </w:rPr>
        <w:t xml:space="preserve">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w:t>
      </w:r>
      <w:del w:id="723" w:author="Autor">
        <w:r w:rsidR="00CF0E35" w:rsidRPr="00C32732" w:rsidDel="00346ED3">
          <w:rPr>
            <w:rFonts w:ascii="Calibri" w:eastAsia="Times New Roman" w:hAnsi="Calibri"/>
          </w:rPr>
          <w:delText>poskytnutí</w:delText>
        </w:r>
      </w:del>
      <w:r w:rsidR="00CF0E35" w:rsidRPr="00C32732">
        <w:rPr>
          <w:rFonts w:ascii="Calibri" w:eastAsia="Times New Roman" w:hAnsi="Calibri"/>
        </w:rPr>
        <w:t xml:space="preserve">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w:t>
      </w:r>
      <w:del w:id="724" w:author="Autor">
        <w:r w:rsidR="00CF0E35" w:rsidRPr="00C32732" w:rsidDel="00346ED3">
          <w:rPr>
            <w:rFonts w:ascii="Calibri" w:eastAsia="Times New Roman" w:hAnsi="Calibri"/>
          </w:rPr>
          <w:delText>poskytnutí</w:delText>
        </w:r>
      </w:del>
      <w:r w:rsidR="00CF0E35" w:rsidRPr="00C32732">
        <w:rPr>
          <w:rFonts w:ascii="Calibri" w:eastAsia="Times New Roman" w:hAnsi="Calibri"/>
        </w:rPr>
        <w:t xml:space="preserve">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w:t>
      </w:r>
      <w:del w:id="725" w:author="Autor">
        <w:r w:rsidR="00CF0E35" w:rsidRPr="00C32732" w:rsidDel="00346ED3">
          <w:rPr>
            <w:rFonts w:ascii="Calibri" w:eastAsia="Times New Roman" w:hAnsi="Calibri"/>
          </w:rPr>
          <w:delText>poskytnutí</w:delText>
        </w:r>
      </w:del>
      <w:r w:rsidR="00CF0E35" w:rsidRPr="00C32732">
        <w:rPr>
          <w:rFonts w:ascii="Calibri" w:eastAsia="Times New Roman" w:hAnsi="Calibri"/>
        </w:rPr>
        <w:t xml:space="preserve">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14:paraId="3D11A047" w14:textId="77777777"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Zmluvy o </w:t>
      </w:r>
      <w:del w:id="726" w:author="Autor">
        <w:r w:rsidRPr="00C32732" w:rsidDel="00346ED3">
          <w:rPr>
            <w:rFonts w:ascii="Calibri" w:hAnsi="Calibri"/>
          </w:rPr>
          <w:delText>poskytnutí</w:delText>
        </w:r>
      </w:del>
      <w:r w:rsidRPr="00C32732">
        <w:rPr>
          <w:rFonts w:ascii="Calibri" w:hAnsi="Calibri"/>
        </w:rPr>
        <w:t xml:space="preserve">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w:t>
      </w:r>
      <w:del w:id="727" w:author="Autor">
        <w:r w:rsidR="00CF0E35" w:rsidRPr="00C32732" w:rsidDel="00346ED3">
          <w:rPr>
            <w:rFonts w:ascii="Calibri" w:eastAsia="Times New Roman" w:hAnsi="Calibri"/>
          </w:rPr>
          <w:delText xml:space="preserve">poskytnutí </w:delText>
        </w:r>
      </w:del>
      <w:r w:rsidR="00CF0E35" w:rsidRPr="00C32732">
        <w:rPr>
          <w:rFonts w:ascii="Calibri" w:eastAsia="Times New Roman" w:hAnsi="Calibri"/>
        </w:rPr>
        <w:t>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w:t>
      </w:r>
      <w:del w:id="728" w:author="Autor">
        <w:r w:rsidR="00CF0E35" w:rsidRPr="00C32732" w:rsidDel="00346ED3">
          <w:rPr>
            <w:rFonts w:ascii="Calibri" w:eastAsia="Times New Roman" w:hAnsi="Calibri"/>
          </w:rPr>
          <w:delText>poskytnutí</w:delText>
        </w:r>
      </w:del>
      <w:r w:rsidR="00CF0E35" w:rsidRPr="00C32732">
        <w:rPr>
          <w:rFonts w:ascii="Calibri" w:eastAsia="Times New Roman" w:hAnsi="Calibri"/>
        </w:rPr>
        <w:t xml:space="preserve"> NFP/</w:t>
      </w:r>
      <w:r w:rsidR="00180723" w:rsidRPr="00543F32">
        <w:rPr>
          <w:rFonts w:ascii="Calibri" w:hAnsi="Calibri"/>
        </w:rPr>
        <w:t>pozastaviť poskytovanie NFP</w:t>
      </w:r>
      <w:r w:rsidRPr="00C32732">
        <w:rPr>
          <w:rFonts w:ascii="Calibri" w:hAnsi="Calibri"/>
        </w:rPr>
        <w:t xml:space="preserve">. </w:t>
      </w:r>
    </w:p>
    <w:p w14:paraId="683EA0ED" w14:textId="77777777" w:rsidR="00537561" w:rsidRPr="00C32732" w:rsidRDefault="00537561" w:rsidP="00537561">
      <w:pPr>
        <w:tabs>
          <w:tab w:val="left" w:pos="6480"/>
        </w:tabs>
        <w:rPr>
          <w:rFonts w:ascii="Calibri" w:hAnsi="Calibri"/>
        </w:rPr>
      </w:pPr>
    </w:p>
    <w:p w14:paraId="45B09BD5" w14:textId="77777777" w:rsidR="008207C0" w:rsidRPr="00602D56" w:rsidRDefault="008207C0" w:rsidP="00537561">
      <w:pPr>
        <w:pStyle w:val="Nadpis2"/>
        <w:spacing w:before="0" w:after="0"/>
        <w:rPr>
          <w:rFonts w:ascii="Calibri" w:hAnsi="Calibri"/>
          <w:color w:val="365F91"/>
        </w:rPr>
      </w:pPr>
      <w:bookmarkStart w:id="729" w:name="_Toc506451575"/>
      <w:r w:rsidRPr="00602D56">
        <w:rPr>
          <w:rFonts w:ascii="Calibri" w:hAnsi="Calibri"/>
          <w:color w:val="365F91"/>
        </w:rPr>
        <w:t>4.3 Financovanie projektu</w:t>
      </w:r>
      <w:bookmarkEnd w:id="729"/>
    </w:p>
    <w:p w14:paraId="23571E43" w14:textId="77777777" w:rsidR="008207C0" w:rsidRPr="00602D56" w:rsidRDefault="008207C0" w:rsidP="005701D0">
      <w:pPr>
        <w:pStyle w:val="Nadpis3"/>
        <w:rPr>
          <w:rFonts w:ascii="Calibri" w:hAnsi="Calibri"/>
          <w:color w:val="365F91"/>
        </w:rPr>
      </w:pPr>
      <w:bookmarkStart w:id="730" w:name="_Toc506451576"/>
      <w:r w:rsidRPr="00602D56">
        <w:rPr>
          <w:rFonts w:ascii="Calibri" w:hAnsi="Calibri"/>
          <w:color w:val="365F91"/>
        </w:rPr>
        <w:t>4.3.1 Oprávnenosť výdavkov</w:t>
      </w:r>
      <w:bookmarkEnd w:id="730"/>
    </w:p>
    <w:p w14:paraId="6030A8AF" w14:textId="77777777"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14:paraId="45C43231" w14:textId="77777777"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14:paraId="12C65BDE" w14:textId="77777777"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14:paraId="5EBF13DC" w14:textId="19154592"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xml:space="preserve">) schválený Poskytovateľom v súlade so zmluvou o </w:t>
      </w:r>
      <w:del w:id="731" w:author="Autor">
        <w:r w:rsidRPr="00C32732" w:rsidDel="00B3381C">
          <w:rPr>
            <w:rFonts w:ascii="Calibri" w:hAnsi="Calibri"/>
            <w:color w:val="000000"/>
          </w:rPr>
          <w:delText>poskytnutí </w:delText>
        </w:r>
      </w:del>
      <w:r w:rsidRPr="00C32732">
        <w:rPr>
          <w:rFonts w:ascii="Calibri" w:hAnsi="Calibri"/>
          <w:color w:val="000000"/>
        </w:rPr>
        <w:t>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 xml:space="preserve">o schválení v prípadoch, ak RO a </w:t>
      </w:r>
      <w:ins w:id="732" w:author="Autor">
        <w:r w:rsidR="003212B8">
          <w:rPr>
            <w:rFonts w:ascii="Calibri" w:hAnsi="Calibri"/>
          </w:rPr>
          <w:t>P</w:t>
        </w:r>
      </w:ins>
      <w:del w:id="733" w:author="Autor">
        <w:r w:rsidR="00136158" w:rsidRPr="00C32732" w:rsidDel="003212B8">
          <w:rPr>
            <w:rFonts w:ascii="Calibri" w:hAnsi="Calibri"/>
          </w:rPr>
          <w:delText>p</w:delText>
        </w:r>
      </w:del>
      <w:r w:rsidR="00136158" w:rsidRPr="00C32732">
        <w:rPr>
          <w:rFonts w:ascii="Calibri" w:hAnsi="Calibri"/>
        </w:rPr>
        <w:t>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14:paraId="6369D24F"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14:paraId="6DB61669"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lastRenderedPageBreak/>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14:paraId="7D86A1B1" w14:textId="77777777"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14:paraId="30F604B4" w14:textId="77777777"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14:paraId="691F3B8A"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14:paraId="6E3C0847"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14:paraId="10168242"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14:paraId="4A8FD832"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14:paraId="0B65D52D"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14:paraId="5CAFDF1C"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14:paraId="620F251D"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14:paraId="7A0FB19B" w14:textId="77777777"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14:paraId="471D92FA" w14:textId="77777777"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14:paraId="549C4A79" w14:textId="77777777" w:rsidR="008207C0" w:rsidRPr="00C32732" w:rsidRDefault="008207C0" w:rsidP="005B4030">
      <w:pPr>
        <w:pStyle w:val="Odsekzoznamu2"/>
        <w:spacing w:after="0" w:line="240" w:lineRule="auto"/>
        <w:ind w:left="0"/>
        <w:jc w:val="both"/>
        <w:rPr>
          <w:sz w:val="24"/>
          <w:szCs w:val="24"/>
        </w:rPr>
      </w:pPr>
    </w:p>
    <w:p w14:paraId="0AE1F301" w14:textId="77777777"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1934282F" w14:textId="77777777" w:rsidR="00214467" w:rsidRDefault="00214467" w:rsidP="005B4030">
      <w:pPr>
        <w:pStyle w:val="Odsekzoznamu2"/>
        <w:spacing w:after="0" w:line="240" w:lineRule="auto"/>
        <w:ind w:left="0"/>
        <w:jc w:val="both"/>
        <w:rPr>
          <w:sz w:val="24"/>
          <w:szCs w:val="24"/>
          <w:lang w:val="sk-SK"/>
        </w:rPr>
      </w:pPr>
    </w:p>
    <w:p w14:paraId="00F65D1C" w14:textId="77777777"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14:paraId="065E99F9" w14:textId="77777777" w:rsidR="00214467" w:rsidRPr="00EB2412" w:rsidRDefault="00214467" w:rsidP="00214467">
      <w:pPr>
        <w:rPr>
          <w:rFonts w:ascii="Calibri" w:hAnsi="Calibri"/>
          <w:lang w:val="x-none" w:eastAsia="en-US"/>
        </w:rPr>
      </w:pPr>
    </w:p>
    <w:p w14:paraId="76458BAB" w14:textId="77777777"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14:paraId="650C1CE2" w14:textId="77777777" w:rsidR="00214467" w:rsidRPr="00EB2412" w:rsidRDefault="00214467" w:rsidP="005B4030">
      <w:pPr>
        <w:pStyle w:val="Odsekzoznamu2"/>
        <w:spacing w:after="0" w:line="240" w:lineRule="auto"/>
        <w:ind w:left="0"/>
        <w:jc w:val="both"/>
        <w:rPr>
          <w:sz w:val="24"/>
          <w:szCs w:val="24"/>
        </w:rPr>
      </w:pPr>
    </w:p>
    <w:p w14:paraId="1CBCEB23" w14:textId="77777777" w:rsidR="008207C0" w:rsidRPr="00C32732" w:rsidRDefault="008207C0" w:rsidP="00537561">
      <w:pPr>
        <w:spacing w:before="120"/>
        <w:rPr>
          <w:rFonts w:ascii="Calibri" w:hAnsi="Calibri"/>
        </w:rPr>
      </w:pPr>
      <w:r w:rsidRPr="00C32732">
        <w:rPr>
          <w:rFonts w:ascii="Calibri" w:hAnsi="Calibri"/>
        </w:rPr>
        <w:lastRenderedPageBreak/>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14:paraId="169559CF" w14:textId="77777777"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14:paraId="7AA32799" w14:textId="77777777"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14:paraId="60330AC5" w14:textId="77777777"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14:paraId="213120E1" w14:textId="77777777"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14:paraId="74C70E22" w14:textId="77777777"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14:paraId="1376299D" w14:textId="77777777"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14:paraId="372717DE" w14:textId="77777777"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14:paraId="71CB8373" w14:textId="77777777"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daň z pridanej hodnoty a iné dane</w:t>
      </w:r>
      <w:r w:rsidR="00EF0AC4" w:rsidRPr="00C32732">
        <w:rPr>
          <w:rFonts w:ascii="Calibri" w:hAnsi="Calibri"/>
          <w:lang w:eastAsia="en-US"/>
        </w:rPr>
        <w:t>.</w:t>
      </w:r>
    </w:p>
    <w:p w14:paraId="277ED0E2" w14:textId="77777777" w:rsidR="00FA6454" w:rsidRPr="00C32732" w:rsidRDefault="00FA6454" w:rsidP="00543F32">
      <w:pPr>
        <w:spacing w:before="120"/>
        <w:jc w:val="left"/>
        <w:rPr>
          <w:rFonts w:ascii="Calibri" w:hAnsi="Calibri"/>
          <w:lang w:eastAsia="en-US"/>
        </w:rPr>
      </w:pPr>
    </w:p>
    <w:p w14:paraId="47203C8D" w14:textId="77777777" w:rsidR="008207C0" w:rsidRPr="00602D56" w:rsidRDefault="008207C0" w:rsidP="00537561">
      <w:pPr>
        <w:pStyle w:val="Nadpis3"/>
        <w:spacing w:before="120"/>
        <w:rPr>
          <w:rFonts w:ascii="Calibri" w:hAnsi="Calibri"/>
          <w:color w:val="365F91"/>
        </w:rPr>
      </w:pPr>
      <w:bookmarkStart w:id="734" w:name="_Toc506451577"/>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734"/>
      <w:r w:rsidRPr="00602D56">
        <w:rPr>
          <w:rFonts w:ascii="Calibri" w:hAnsi="Calibri"/>
          <w:color w:val="365F91"/>
        </w:rPr>
        <w:t xml:space="preserve"> </w:t>
      </w:r>
    </w:p>
    <w:p w14:paraId="3ABFCDE1" w14:textId="77777777"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14:paraId="6B4A16B7" w14:textId="77777777" w:rsidR="008207C0" w:rsidRPr="00C32732" w:rsidRDefault="008207C0" w:rsidP="005B4030">
      <w:pPr>
        <w:pStyle w:val="Odsekzoznamu11"/>
        <w:ind w:left="0"/>
        <w:rPr>
          <w:rFonts w:ascii="Calibri" w:hAnsi="Calibri"/>
        </w:rPr>
      </w:pPr>
    </w:p>
    <w:p w14:paraId="14564C7D" w14:textId="372BBD9B"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w:t>
      </w:r>
      <w:del w:id="735" w:author="Autor">
        <w:r w:rsidRPr="00C32732" w:rsidDel="00B3381C">
          <w:rPr>
            <w:rFonts w:ascii="Calibri" w:hAnsi="Calibri"/>
            <w:b/>
          </w:rPr>
          <w:delText>poskytnutí</w:delText>
        </w:r>
      </w:del>
      <w:r w:rsidRPr="00C32732">
        <w:rPr>
          <w:rFonts w:ascii="Calibri" w:hAnsi="Calibri"/>
          <w:b/>
        </w:rPr>
        <w:t xml:space="preserve">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K úhrade prostriedkov dochádza v súlade s príslušnými ustanoveniami článku č. 17a) až 17c) prílohy č. 1 VZP k zmluve o </w:t>
      </w:r>
      <w:del w:id="736" w:author="Autor">
        <w:r w:rsidRPr="00C32732" w:rsidDel="008D0123">
          <w:rPr>
            <w:rFonts w:ascii="Calibri" w:hAnsi="Calibri"/>
          </w:rPr>
          <w:delText>poskytnutí</w:delText>
        </w:r>
      </w:del>
      <w:r w:rsidRPr="00C32732">
        <w:rPr>
          <w:rFonts w:ascii="Calibri" w:hAnsi="Calibri"/>
        </w:rPr>
        <w:t xml:space="preserve"> NFP</w:t>
      </w:r>
      <w:r w:rsidR="00034790">
        <w:rPr>
          <w:rFonts w:ascii="Calibri" w:hAnsi="Calibri"/>
        </w:rPr>
        <w:t>, resp. čl. 20 Rozhodnutia o schválení</w:t>
      </w:r>
      <w:r w:rsidRPr="00C32732">
        <w:rPr>
          <w:rFonts w:ascii="Calibri" w:hAnsi="Calibri"/>
        </w:rPr>
        <w:t>;</w:t>
      </w:r>
    </w:p>
    <w:p w14:paraId="4DC1215D" w14:textId="77777777"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w:t>
      </w:r>
      <w:del w:id="737" w:author="Autor">
        <w:r w:rsidRPr="00103373" w:rsidDel="00B3381C">
          <w:rPr>
            <w:rFonts w:ascii="Calibri" w:hAnsi="Calibri"/>
          </w:rPr>
          <w:delText>poskytnutí</w:delText>
        </w:r>
      </w:del>
      <w:r w:rsidRPr="00103373">
        <w:rPr>
          <w:rFonts w:ascii="Calibri" w:hAnsi="Calibri"/>
        </w:rPr>
        <w:t xml:space="preserve"> NFP;</w:t>
      </w:r>
    </w:p>
    <w:p w14:paraId="0529D158" w14:textId="77777777"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14:paraId="3050C74E" w14:textId="77777777"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14:paraId="25FAC6DE" w14:textId="77777777"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14:paraId="20ABE9B9" w14:textId="77777777"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lastRenderedPageBreak/>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14:paraId="7E322516" w14:textId="77777777"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14:paraId="64C5B6C0" w14:textId="77777777"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14:paraId="1000C409" w14:textId="77777777"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14:paraId="086D5069" w14:textId="77777777"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14:paraId="64B27607" w14:textId="77777777"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14:paraId="2D66D8FD" w14:textId="77777777" w:rsidR="008207C0" w:rsidRPr="00C32732" w:rsidRDefault="008207C0" w:rsidP="005B4030">
      <w:pPr>
        <w:pStyle w:val="pkodsek1"/>
        <w:spacing w:after="0"/>
        <w:rPr>
          <w:rFonts w:ascii="Calibri" w:hAnsi="Calibri" w:cs="Arial"/>
          <w:szCs w:val="16"/>
        </w:rPr>
      </w:pPr>
    </w:p>
    <w:p w14:paraId="5D9F31B5" w14:textId="77777777"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14:paraId="3F42D7C0" w14:textId="77777777" w:rsidR="008207C0" w:rsidRPr="00C32732" w:rsidRDefault="008207C0" w:rsidP="005B4030">
      <w:pPr>
        <w:pStyle w:val="Odsekzoznamu2"/>
      </w:pPr>
    </w:p>
    <w:p w14:paraId="025BC947" w14:textId="77777777" w:rsidR="008207C0" w:rsidRPr="00602D56" w:rsidRDefault="008207C0" w:rsidP="00537561">
      <w:pPr>
        <w:pStyle w:val="Nadpis3"/>
        <w:spacing w:before="120"/>
        <w:rPr>
          <w:rFonts w:ascii="Calibri" w:hAnsi="Calibri"/>
          <w:color w:val="365F91"/>
        </w:rPr>
      </w:pPr>
      <w:bookmarkStart w:id="738" w:name="_Toc506451578"/>
      <w:r w:rsidRPr="00602D56">
        <w:rPr>
          <w:rFonts w:ascii="Calibri" w:hAnsi="Calibri"/>
          <w:color w:val="365F91"/>
        </w:rPr>
        <w:t>4.3.3 Žiadosť o platbu</w:t>
      </w:r>
      <w:bookmarkEnd w:id="738"/>
      <w:r w:rsidRPr="00602D56">
        <w:rPr>
          <w:rFonts w:ascii="Calibri" w:hAnsi="Calibri"/>
          <w:color w:val="365F91"/>
        </w:rPr>
        <w:t xml:space="preserve"> </w:t>
      </w:r>
    </w:p>
    <w:p w14:paraId="16456B2F" w14:textId="77777777"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w:t>
      </w:r>
      <w:del w:id="739" w:author="Autor">
        <w:r w:rsidRPr="00C32732" w:rsidDel="00B3381C">
          <w:rPr>
            <w:rFonts w:ascii="Calibri" w:hAnsi="Calibri"/>
          </w:rPr>
          <w:delText xml:space="preserve">poskytnutí </w:delText>
        </w:r>
      </w:del>
      <w:r w:rsidRPr="00C32732">
        <w:rPr>
          <w:rFonts w:ascii="Calibri" w:hAnsi="Calibri"/>
        </w:rPr>
        <w:t>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ins w:id="740" w:author="Autor">
        <w:r w:rsidR="00B3381C">
          <w:rPr>
            <w:rFonts w:ascii="Calibri" w:hAnsi="Calibri"/>
          </w:rPr>
          <w:t>Z</w:t>
        </w:r>
      </w:ins>
      <w:del w:id="741" w:author="Autor">
        <w:r w:rsidRPr="00C32732" w:rsidDel="00B3381C">
          <w:rPr>
            <w:rFonts w:ascii="Calibri" w:hAnsi="Calibri"/>
          </w:rPr>
          <w:delText>z</w:delText>
        </w:r>
      </w:del>
      <w:r w:rsidRPr="00C32732">
        <w:rPr>
          <w:rFonts w:ascii="Calibri" w:hAnsi="Calibri"/>
        </w:rPr>
        <w:t>mluvy o </w:t>
      </w:r>
      <w:del w:id="742" w:author="Autor">
        <w:r w:rsidRPr="00C32732" w:rsidDel="00B3381C">
          <w:rPr>
            <w:rFonts w:ascii="Calibri" w:hAnsi="Calibri"/>
          </w:rPr>
          <w:delText xml:space="preserve">poskytnutí </w:delText>
        </w:r>
      </w:del>
      <w:r w:rsidRPr="00C32732">
        <w:rPr>
          <w:rFonts w:ascii="Calibri" w:hAnsi="Calibri"/>
        </w:rPr>
        <w:t xml:space="preserve">NFP. </w:t>
      </w:r>
      <w:r w:rsidR="00856957" w:rsidRPr="00C32732">
        <w:rPr>
          <w:rFonts w:ascii="Calibri" w:hAnsi="Calibri"/>
        </w:rPr>
        <w:t xml:space="preserve">  </w:t>
      </w:r>
    </w:p>
    <w:p w14:paraId="002D9B02" w14:textId="77777777" w:rsidR="008207C0" w:rsidRDefault="008207C0" w:rsidP="005B4030">
      <w:pPr>
        <w:spacing w:after="120"/>
        <w:rPr>
          <w:rFonts w:ascii="Calibri" w:hAnsi="Calibri"/>
        </w:rPr>
      </w:pPr>
      <w:r w:rsidRPr="00C32732">
        <w:rPr>
          <w:rFonts w:ascii="Calibri" w:hAnsi="Calibri"/>
        </w:rPr>
        <w:lastRenderedPageBreak/>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a odošle prostredníctvom elektronického formulára v rámci verejnej časti ITMS2014+ a následne ju predkladá v originálnom vyhotovení v písomnej forme spolu s povinnými prílohami</w:t>
      </w:r>
      <w:ins w:id="747" w:author="Autor">
        <w:r w:rsidR="003D4006">
          <w:rPr>
            <w:rFonts w:ascii="Calibri" w:hAnsi="Calibri"/>
          </w:rPr>
          <w:t xml:space="preserve"> </w:t>
        </w:r>
        <w:r w:rsidR="003D4006" w:rsidRPr="003D4006">
          <w:rPr>
            <w:rFonts w:ascii="Calibri" w:hAnsi="Calibri"/>
          </w:rPr>
          <w:t>(tzn. v listinnej podobe, alebo elektronicky prostredníctvom Ústredného portálu verejnej správy, podpísanú kvalifikovaným elektronickým podpisom, kvalifikovaným elektronickým podpisom s mandátnym certifikátom alebo kvalifikovanou elektronickou pečaťou)</w:t>
        </w:r>
      </w:ins>
      <w:r w:rsidRPr="00C32732">
        <w:rPr>
          <w:rFonts w:ascii="Calibri" w:hAnsi="Calibri"/>
        </w:rPr>
        <w:t xml:space="preserve">. </w:t>
      </w:r>
      <w:r w:rsidR="008401FC">
        <w:rPr>
          <w:rFonts w:ascii="Calibri" w:hAnsi="Calibri"/>
        </w:rPr>
        <w:t>Listinnú</w:t>
      </w:r>
      <w:r w:rsidR="008401FC" w:rsidRPr="00C32732">
        <w:rPr>
          <w:rFonts w:ascii="Calibri" w:hAnsi="Calibri"/>
        </w:rPr>
        <w:t xml:space="preserve"> </w:t>
      </w:r>
      <w:r w:rsidRPr="00C32732">
        <w:rPr>
          <w:rFonts w:ascii="Calibri" w:hAnsi="Calibri"/>
        </w:rPr>
        <w:t xml:space="preserve">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14:paraId="70A0574B" w14:textId="77777777"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14:paraId="5241C199" w14:textId="77777777"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14:paraId="3FACDB48" w14:textId="77777777" w:rsidR="008207C0" w:rsidRPr="00C32732" w:rsidRDefault="008207C0" w:rsidP="005B4030">
      <w:pPr>
        <w:spacing w:after="120"/>
        <w:rPr>
          <w:rFonts w:ascii="Calibri" w:hAnsi="Calibri"/>
        </w:rPr>
      </w:pPr>
      <w:r w:rsidRPr="00C32732">
        <w:rPr>
          <w:rFonts w:ascii="Calibri" w:hAnsi="Calibri"/>
        </w:rPr>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w:t>
      </w:r>
      <w:del w:id="748" w:author="Autor">
        <w:r w:rsidR="0046171A" w:rsidRPr="00EF4AA5" w:rsidDel="006F12F3">
          <w:rPr>
            <w:rFonts w:ascii="Calibri" w:hAnsi="Calibri"/>
            <w:b/>
          </w:rPr>
          <w:delText xml:space="preserve">poskytnutí </w:delText>
        </w:r>
      </w:del>
      <w:r w:rsidR="0046171A" w:rsidRPr="00EF4AA5">
        <w:rPr>
          <w:rFonts w:ascii="Calibri" w:hAnsi="Calibri"/>
          <w:b/>
        </w:rPr>
        <w:t>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14:paraId="656524AF" w14:textId="77777777" w:rsidR="008207C0" w:rsidRDefault="008207C0" w:rsidP="005B4030">
      <w:pPr>
        <w:spacing w:after="120"/>
        <w:rPr>
          <w:ins w:id="749" w:author="Auto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14:paraId="743D2B02" w14:textId="77777777" w:rsidR="00983311" w:rsidRDefault="00825C55" w:rsidP="00825C55">
      <w:pPr>
        <w:spacing w:after="120"/>
        <w:rPr>
          <w:ins w:id="750" w:author="Autor"/>
          <w:rFonts w:ascii="Calibri" w:hAnsi="Calibri"/>
        </w:rPr>
      </w:pPr>
      <w:ins w:id="751" w:author="Autor">
        <w:r w:rsidRPr="00716482">
          <w:rPr>
            <w:rFonts w:ascii="Calibri" w:hAnsi="Calibri"/>
            <w:rPrChange w:id="752" w:author="Autor">
              <w:rPr>
                <w:rFonts w:cs="Arial"/>
                <w:szCs w:val="16"/>
              </w:rPr>
            </w:rPrChange>
          </w:rPr>
          <w:t>Minimálna výška žiadosti o platbu, ktorú predkladá prijímateľ, je 40,00 EUR</w:t>
        </w:r>
        <w:del w:id="753" w:author="Autor">
          <w:r w:rsidRPr="00716482">
            <w:rPr>
              <w:rFonts w:ascii="Calibri" w:hAnsi="Calibri"/>
              <w:rPrChange w:id="754" w:author="Autor">
                <w:rPr>
                  <w:rFonts w:cs="Arial"/>
                  <w:szCs w:val="16"/>
                </w:rPr>
              </w:rPrChange>
            </w:rPr>
            <w:delText>,</w:delText>
          </w:r>
        </w:del>
        <w:r w:rsidRPr="00716482">
          <w:rPr>
            <w:rFonts w:ascii="Calibri" w:hAnsi="Calibri"/>
            <w:rPrChange w:id="755" w:author="Autor">
              <w:rPr>
                <w:rFonts w:cs="Arial"/>
                <w:szCs w:val="16"/>
              </w:rPr>
            </w:rPrChange>
          </w:rPr>
          <w:t xml:space="preserve"> (vrátane prostriedkov EÚ, štátneho rozpočtu na spolufinancovanie, vrátane vlastných zdrojov prijímateľa, ak relevantné), s výnimkou žiadosti o platbu (zúčtovanie </w:t>
        </w:r>
        <w:proofErr w:type="spellStart"/>
        <w:r w:rsidRPr="00716482">
          <w:rPr>
            <w:rFonts w:ascii="Calibri" w:hAnsi="Calibri"/>
            <w:rPrChange w:id="756" w:author="Autor">
              <w:rPr>
                <w:rFonts w:cs="Arial"/>
                <w:szCs w:val="16"/>
              </w:rPr>
            </w:rPrChange>
          </w:rPr>
          <w:t>predfinancovania</w:t>
        </w:r>
        <w:proofErr w:type="spellEnd"/>
        <w:r w:rsidRPr="00716482">
          <w:rPr>
            <w:rFonts w:ascii="Calibri" w:hAnsi="Calibri"/>
            <w:rPrChange w:id="757" w:author="Autor">
              <w:rPr>
                <w:rFonts w:cs="Arial"/>
                <w:szCs w:val="16"/>
              </w:rPr>
            </w:rPrChange>
          </w:rPr>
          <w:t xml:space="preserve"> / zálohovej platby) v prípadoch nevyhnutných pre splnenie podmienok zúčtovania.</w:t>
        </w:r>
      </w:ins>
    </w:p>
    <w:p w14:paraId="69A7D8F8" w14:textId="2DA72D5A" w:rsidR="00825C55" w:rsidRPr="00FB40EB" w:rsidDel="00825C55" w:rsidRDefault="00B738CB">
      <w:pPr>
        <w:autoSpaceDE w:val="0"/>
        <w:autoSpaceDN w:val="0"/>
        <w:adjustRightInd w:val="0"/>
        <w:spacing w:before="120"/>
        <w:rPr>
          <w:del w:id="758" w:author="Autor"/>
          <w:rFonts w:ascii="Calibri" w:hAnsi="Calibri"/>
          <w:rPrChange w:id="759" w:author="Autor">
            <w:rPr>
              <w:del w:id="760" w:author="Autor"/>
              <w:rFonts w:cs="Arial"/>
              <w:szCs w:val="16"/>
            </w:rPr>
          </w:rPrChange>
        </w:rPr>
        <w:pPrChange w:id="761" w:author="Autor">
          <w:pPr>
            <w:spacing w:after="120"/>
          </w:pPr>
        </w:pPrChange>
      </w:pPr>
      <w:ins w:id="762" w:author="Autor">
        <w:r w:rsidRPr="00FB40EB">
          <w:rPr>
            <w:rFonts w:ascii="Calibri" w:hAnsi="Calibri"/>
            <w:rPrChange w:id="763" w:author="Autor">
              <w:rPr>
                <w:rFonts w:cs="Arial"/>
                <w:szCs w:val="16"/>
              </w:rPr>
            </w:rPrChange>
          </w:rPr>
          <w:t>Poskytovateľ</w:t>
        </w:r>
        <w:r w:rsidR="00825C55" w:rsidRPr="00FB40EB">
          <w:rPr>
            <w:rFonts w:ascii="Calibri" w:hAnsi="Calibri"/>
            <w:rPrChange w:id="764" w:author="Autor">
              <w:rPr>
                <w:rFonts w:cs="Arial"/>
                <w:szCs w:val="16"/>
              </w:rPr>
            </w:rPrChange>
          </w:rPr>
          <w:t xml:space="preserve"> je oprávnený zvýšiť alebo znížiť výšku žiadosti o platbu z technických dôvodov na strane </w:t>
        </w:r>
        <w:r w:rsidRPr="00FB40EB">
          <w:rPr>
            <w:rFonts w:ascii="Calibri" w:hAnsi="Calibri"/>
            <w:rPrChange w:id="765" w:author="Autor">
              <w:rPr>
                <w:rFonts w:cs="Arial"/>
                <w:szCs w:val="16"/>
              </w:rPr>
            </w:rPrChange>
          </w:rPr>
          <w:t>Poskytovateľa</w:t>
        </w:r>
        <w:r w:rsidR="00825C55" w:rsidRPr="00FB40EB">
          <w:rPr>
            <w:rFonts w:ascii="Calibri" w:hAnsi="Calibri"/>
            <w:rPrChange w:id="766" w:author="Autor">
              <w:rPr>
                <w:rFonts w:cs="Arial"/>
                <w:szCs w:val="16"/>
              </w:rPr>
            </w:rPrChange>
          </w:rPr>
          <w:t xml:space="preserve"> maximálne vo výške 0,01% z maximálnej výšky nenávratného finančného príspevku uvedeného v zmluve o poskytnutí nenávratného finančného príspevku. </w:t>
        </w:r>
      </w:ins>
    </w:p>
    <w:p w14:paraId="673B9C00" w14:textId="77777777" w:rsidR="00825C55" w:rsidRPr="00FB40EB" w:rsidRDefault="00825C55">
      <w:pPr>
        <w:autoSpaceDE w:val="0"/>
        <w:autoSpaceDN w:val="0"/>
        <w:adjustRightInd w:val="0"/>
        <w:spacing w:before="120"/>
        <w:rPr>
          <w:ins w:id="767" w:author="Autor"/>
          <w:rFonts w:ascii="Calibri" w:hAnsi="Calibri"/>
          <w:rPrChange w:id="768" w:author="Autor">
            <w:rPr>
              <w:ins w:id="769" w:author="Autor"/>
              <w:rFonts w:cs="Arial"/>
            </w:rPr>
          </w:rPrChange>
        </w:rPr>
        <w:pPrChange w:id="770" w:author="Autor">
          <w:pPr>
            <w:spacing w:after="120"/>
          </w:pPr>
        </w:pPrChange>
      </w:pPr>
      <w:ins w:id="771" w:author="Autor">
        <w:r w:rsidRPr="00FB40EB">
          <w:rPr>
            <w:rFonts w:ascii="Calibri" w:hAnsi="Calibri"/>
            <w:rPrChange w:id="772" w:author="Autor">
              <w:rPr>
                <w:rFonts w:cs="Arial"/>
                <w:szCs w:val="16"/>
              </w:rPr>
            </w:rPrChange>
          </w:rPr>
          <w:lastRenderedPageBreak/>
          <w:t>Systém financovania partnera prijímateľa sa uplatňuje podľa využívaného systému financovania prijímateľom</w:t>
        </w:r>
        <w:del w:id="773" w:author="Autor">
          <w:r w:rsidRPr="00FB40EB">
            <w:rPr>
              <w:rFonts w:ascii="Calibri" w:hAnsi="Calibri"/>
              <w:rPrChange w:id="774" w:author="Autor">
                <w:rPr>
                  <w:rFonts w:cs="Arial"/>
                  <w:szCs w:val="16"/>
                </w:rPr>
              </w:rPrChange>
            </w:rPr>
            <w:delText>,</w:delText>
          </w:r>
        </w:del>
        <w:r w:rsidRPr="00FB40EB">
          <w:rPr>
            <w:rFonts w:ascii="Calibri" w:hAnsi="Calibri"/>
            <w:rPrChange w:id="775" w:author="Autor">
              <w:rPr/>
            </w:rPrChange>
          </w:rPr>
          <w:t xml:space="preserve"> zohľadňujúc pravidlá financovania definované v Stratégii financovania EŠIF pre programové obdobie 2014 – 2020. V prípade, ak je partner účastníkom zmluvného vzťahu podľa § 25 ods. 3 zákona č. 292/2014 Z. z. o EŠIF, môže platobná jednotka realizovať poskytnutie príspevku alebo jeho časti priamo partnerovi alebo prostredníctvom prijímateľa.</w:t>
        </w:r>
      </w:ins>
    </w:p>
    <w:p w14:paraId="74DC9A24" w14:textId="77777777" w:rsidR="00A5609B" w:rsidRPr="00FB40EB" w:rsidRDefault="00A5609B">
      <w:pPr>
        <w:autoSpaceDE w:val="0"/>
        <w:autoSpaceDN w:val="0"/>
        <w:adjustRightInd w:val="0"/>
        <w:spacing w:before="120"/>
        <w:rPr>
          <w:ins w:id="776" w:author="Autor"/>
          <w:rFonts w:asciiTheme="minorHAnsi" w:hAnsiTheme="minorHAnsi" w:cs="Arial"/>
          <w:bCs/>
          <w:szCs w:val="16"/>
          <w:rPrChange w:id="777" w:author="Autor">
            <w:rPr>
              <w:ins w:id="778" w:author="Autor"/>
              <w:rFonts w:cs="Arial"/>
              <w:bCs/>
              <w:szCs w:val="16"/>
            </w:rPr>
          </w:rPrChange>
        </w:rPr>
        <w:pPrChange w:id="779" w:author="Autor">
          <w:pPr>
            <w:spacing w:after="120"/>
          </w:pPr>
        </w:pPrChange>
      </w:pPr>
      <w:ins w:id="780" w:author="Autor">
        <w:r w:rsidRPr="00FB40EB">
          <w:rPr>
            <w:rFonts w:asciiTheme="minorHAnsi" w:hAnsiTheme="minorHAnsi" w:cs="Arial"/>
            <w:szCs w:val="16"/>
            <w:rPrChange w:id="781" w:author="Autor">
              <w:rPr>
                <w:rFonts w:cs="Arial"/>
                <w:szCs w:val="16"/>
              </w:rPr>
            </w:rPrChange>
          </w:rPr>
          <w:t xml:space="preserve">V prípade projektov, ktoré okrem prijímateľa realizuje aj </w:t>
        </w:r>
        <w:r w:rsidRPr="00FB40EB">
          <w:rPr>
            <w:rFonts w:asciiTheme="minorHAnsi" w:hAnsiTheme="minorHAnsi" w:cs="Arial"/>
            <w:b/>
            <w:szCs w:val="16"/>
            <w:rPrChange w:id="782" w:author="Autor">
              <w:rPr>
                <w:rFonts w:cs="Arial"/>
                <w:b/>
                <w:szCs w:val="16"/>
              </w:rPr>
            </w:rPrChange>
          </w:rPr>
          <w:t>partner, ktorý je účastník</w:t>
        </w:r>
        <w:r w:rsidRPr="00FB40EB">
          <w:rPr>
            <w:rFonts w:asciiTheme="minorHAnsi" w:hAnsiTheme="minorHAnsi" w:cs="Arial"/>
            <w:szCs w:val="16"/>
            <w:rPrChange w:id="783" w:author="Autor">
              <w:rPr>
                <w:rFonts w:cs="Arial"/>
                <w:szCs w:val="16"/>
              </w:rPr>
            </w:rPrChange>
          </w:rPr>
          <w:t xml:space="preserve"> </w:t>
        </w:r>
        <w:r w:rsidRPr="00FB40EB">
          <w:rPr>
            <w:rFonts w:asciiTheme="minorHAnsi" w:hAnsiTheme="minorHAnsi" w:cs="Arial"/>
            <w:b/>
            <w:szCs w:val="16"/>
            <w:rPrChange w:id="784" w:author="Autor">
              <w:rPr>
                <w:rFonts w:cs="Arial"/>
                <w:b/>
                <w:szCs w:val="16"/>
              </w:rPr>
            </w:rPrChange>
          </w:rPr>
          <w:t>zmluvného vzťahu</w:t>
        </w:r>
        <w:r w:rsidRPr="00FB40EB">
          <w:rPr>
            <w:rFonts w:asciiTheme="minorHAnsi" w:hAnsiTheme="minorHAnsi" w:cs="Arial"/>
            <w:bCs/>
            <w:szCs w:val="16"/>
            <w:rPrChange w:id="785" w:author="Autor">
              <w:rPr>
                <w:rFonts w:cs="Arial"/>
                <w:bCs/>
                <w:szCs w:val="16"/>
              </w:rPr>
            </w:rPrChange>
          </w:rPr>
          <w:t xml:space="preserve"> podľa § 25 ods. 3 zákona č. 292/2014 Z. z. o EŠIF platí, že</w:t>
        </w:r>
        <w:r w:rsidRPr="00FB40EB">
          <w:rPr>
            <w:rFonts w:asciiTheme="minorHAnsi" w:hAnsiTheme="minorHAnsi" w:cs="Arial"/>
            <w:szCs w:val="16"/>
            <w:rPrChange w:id="786" w:author="Autor">
              <w:rPr>
                <w:rFonts w:cs="Arial"/>
                <w:szCs w:val="16"/>
              </w:rPr>
            </w:rPrChange>
          </w:rPr>
          <w:t xml:space="preserve"> žiadosť o platbu je predkladaná vždy samostatne za nárokované finančné prostriedky / deklarované výdavky prijímateľa a samostatne za nárokované finančné prostriedky / deklarované výdavky partnera, a to aj v prípade, ak </w:t>
        </w:r>
        <w:r w:rsidRPr="00FB40EB">
          <w:rPr>
            <w:rFonts w:asciiTheme="minorHAnsi" w:hAnsiTheme="minorHAnsi" w:cs="Arial"/>
            <w:bCs/>
            <w:szCs w:val="16"/>
            <w:rPrChange w:id="787" w:author="Autor">
              <w:rPr>
                <w:rFonts w:cs="Arial"/>
                <w:bCs/>
                <w:szCs w:val="16"/>
              </w:rPr>
            </w:rPrChange>
          </w:rPr>
          <w:t xml:space="preserve">platobná </w:t>
        </w:r>
        <w:r w:rsidRPr="00FB40EB">
          <w:rPr>
            <w:rFonts w:asciiTheme="minorHAnsi" w:hAnsiTheme="minorHAnsi" w:cs="Arial"/>
            <w:szCs w:val="16"/>
            <w:rPrChange w:id="788" w:author="Autor">
              <w:rPr>
                <w:rFonts w:cs="Arial"/>
                <w:szCs w:val="16"/>
              </w:rPr>
            </w:rPrChange>
          </w:rPr>
          <w:t>jednotka</w:t>
        </w:r>
        <w:r w:rsidRPr="00FB40EB">
          <w:rPr>
            <w:rFonts w:asciiTheme="minorHAnsi" w:hAnsiTheme="minorHAnsi" w:cs="Arial"/>
            <w:bCs/>
            <w:szCs w:val="16"/>
            <w:rPrChange w:id="789" w:author="Autor">
              <w:rPr>
                <w:rFonts w:cs="Arial"/>
                <w:bCs/>
                <w:szCs w:val="16"/>
              </w:rPr>
            </w:rPrChange>
          </w:rPr>
          <w:t xml:space="preserve"> </w:t>
        </w:r>
        <w:r w:rsidRPr="00FB40EB">
          <w:rPr>
            <w:rFonts w:asciiTheme="minorHAnsi" w:hAnsiTheme="minorHAnsi" w:cs="Arial"/>
            <w:b/>
            <w:bCs/>
            <w:szCs w:val="16"/>
            <w:rPrChange w:id="790" w:author="Autor">
              <w:rPr>
                <w:rFonts w:cs="Arial"/>
                <w:b/>
                <w:bCs/>
                <w:szCs w:val="16"/>
              </w:rPr>
            </w:rPrChange>
          </w:rPr>
          <w:t>realizuje, resp. nerealizuje poskytnutie príspevku alebo jeho časti priamo partnerovi</w:t>
        </w:r>
        <w:r w:rsidRPr="00FB40EB">
          <w:rPr>
            <w:rFonts w:asciiTheme="minorHAnsi" w:hAnsiTheme="minorHAnsi" w:cs="Arial"/>
            <w:bCs/>
            <w:szCs w:val="16"/>
            <w:rPrChange w:id="791" w:author="Autor">
              <w:rPr>
                <w:rFonts w:cs="Arial"/>
                <w:bCs/>
                <w:szCs w:val="16"/>
              </w:rPr>
            </w:rPrChange>
          </w:rPr>
          <w:t>.</w:t>
        </w:r>
      </w:ins>
    </w:p>
    <w:p w14:paraId="4E1257BB" w14:textId="77777777" w:rsidR="00A5609B" w:rsidRPr="00FB40EB" w:rsidRDefault="00A5609B">
      <w:pPr>
        <w:widowControl w:val="0"/>
        <w:tabs>
          <w:tab w:val="left" w:pos="284"/>
        </w:tabs>
        <w:autoSpaceDE w:val="0"/>
        <w:autoSpaceDN w:val="0"/>
        <w:adjustRightInd w:val="0"/>
        <w:spacing w:before="120" w:after="120"/>
        <w:rPr>
          <w:ins w:id="792" w:author="Autor"/>
          <w:rFonts w:asciiTheme="minorHAnsi" w:hAnsiTheme="minorHAnsi" w:cs="Arial"/>
          <w:szCs w:val="16"/>
          <w:rPrChange w:id="793" w:author="Autor">
            <w:rPr>
              <w:ins w:id="794" w:author="Autor"/>
              <w:rFonts w:cs="Arial"/>
              <w:szCs w:val="16"/>
            </w:rPr>
          </w:rPrChange>
        </w:rPr>
        <w:pPrChange w:id="795" w:author="Autor">
          <w:pPr>
            <w:widowControl w:val="0"/>
            <w:numPr>
              <w:numId w:val="16"/>
            </w:numPr>
            <w:tabs>
              <w:tab w:val="left" w:pos="284"/>
            </w:tabs>
            <w:autoSpaceDE w:val="0"/>
            <w:autoSpaceDN w:val="0"/>
            <w:adjustRightInd w:val="0"/>
            <w:spacing w:before="120" w:after="120"/>
            <w:ind w:left="720" w:hanging="360"/>
          </w:pPr>
        </w:pPrChange>
      </w:pPr>
      <w:ins w:id="796" w:author="Autor">
        <w:r w:rsidRPr="00FB40EB">
          <w:rPr>
            <w:rFonts w:asciiTheme="minorHAnsi" w:hAnsiTheme="minorHAnsi" w:cs="Arial"/>
            <w:szCs w:val="16"/>
            <w:rPrChange w:id="797" w:author="Autor">
              <w:rPr>
                <w:rFonts w:cs="Arial"/>
                <w:szCs w:val="16"/>
              </w:rPr>
            </w:rPrChange>
          </w:rPr>
          <w:t xml:space="preserve">V prípade projektov, ktoré okrem prijímateľa realizuje aj </w:t>
        </w:r>
        <w:r w:rsidRPr="00FB40EB">
          <w:rPr>
            <w:rFonts w:asciiTheme="minorHAnsi" w:hAnsiTheme="minorHAnsi" w:cs="Arial"/>
            <w:b/>
            <w:szCs w:val="16"/>
            <w:rPrChange w:id="798" w:author="Autor">
              <w:rPr>
                <w:rFonts w:cs="Arial"/>
                <w:b/>
                <w:szCs w:val="16"/>
              </w:rPr>
            </w:rPrChange>
          </w:rPr>
          <w:t xml:space="preserve">partner, </w:t>
        </w:r>
        <w:r w:rsidRPr="00FB40EB">
          <w:rPr>
            <w:rFonts w:asciiTheme="minorHAnsi" w:hAnsiTheme="minorHAnsi" w:cs="Arial"/>
            <w:b/>
            <w:bCs/>
            <w:szCs w:val="16"/>
            <w:rPrChange w:id="799" w:author="Autor">
              <w:rPr>
                <w:rFonts w:cs="Arial"/>
                <w:b/>
                <w:bCs/>
                <w:szCs w:val="16"/>
              </w:rPr>
            </w:rPrChange>
          </w:rPr>
          <w:t xml:space="preserve">ktorý </w:t>
        </w:r>
        <w:r w:rsidRPr="00FB40EB">
          <w:rPr>
            <w:rFonts w:asciiTheme="minorHAnsi" w:hAnsiTheme="minorHAnsi" w:cs="Arial"/>
            <w:b/>
            <w:szCs w:val="16"/>
            <w:rPrChange w:id="800" w:author="Autor">
              <w:rPr>
                <w:rFonts w:cs="Arial"/>
                <w:b/>
                <w:szCs w:val="16"/>
              </w:rPr>
            </w:rPrChange>
          </w:rPr>
          <w:t>nie je účastník zmluvného vzťahu</w:t>
        </w:r>
        <w:r w:rsidRPr="00FB40EB">
          <w:rPr>
            <w:rFonts w:asciiTheme="minorHAnsi" w:hAnsiTheme="minorHAnsi" w:cs="Arial"/>
            <w:bCs/>
            <w:szCs w:val="16"/>
            <w:rPrChange w:id="801" w:author="Autor">
              <w:rPr>
                <w:rFonts w:cs="Arial"/>
                <w:bCs/>
                <w:szCs w:val="16"/>
              </w:rPr>
            </w:rPrChange>
          </w:rPr>
          <w:t xml:space="preserve"> podľa § 25 ods. 3 zákona č. 292/2014 Z. z. o EŠIF, platí, že:</w:t>
        </w:r>
      </w:ins>
    </w:p>
    <w:p w14:paraId="30BC7621" w14:textId="77777777" w:rsidR="00A5609B" w:rsidRPr="00FB40EB" w:rsidRDefault="00A5609B" w:rsidP="00A5609B">
      <w:pPr>
        <w:numPr>
          <w:ilvl w:val="1"/>
          <w:numId w:val="127"/>
        </w:numPr>
        <w:autoSpaceDE w:val="0"/>
        <w:autoSpaceDN w:val="0"/>
        <w:adjustRightInd w:val="0"/>
        <w:spacing w:before="120"/>
        <w:ind w:left="567" w:hanging="283"/>
        <w:rPr>
          <w:ins w:id="802" w:author="Autor"/>
          <w:rFonts w:asciiTheme="minorHAnsi" w:hAnsiTheme="minorHAnsi" w:cs="Arial"/>
          <w:szCs w:val="16"/>
          <w:rPrChange w:id="803" w:author="Autor">
            <w:rPr>
              <w:ins w:id="804" w:author="Autor"/>
              <w:rFonts w:cs="Arial"/>
              <w:szCs w:val="16"/>
            </w:rPr>
          </w:rPrChange>
        </w:rPr>
      </w:pPr>
      <w:ins w:id="805" w:author="Autor">
        <w:r w:rsidRPr="00FB40EB">
          <w:rPr>
            <w:rFonts w:asciiTheme="minorHAnsi" w:hAnsiTheme="minorHAnsi" w:cs="Arial"/>
            <w:bCs/>
            <w:szCs w:val="16"/>
            <w:rPrChange w:id="806" w:author="Autor">
              <w:rPr>
                <w:rFonts w:cs="Arial"/>
                <w:bCs/>
                <w:szCs w:val="16"/>
              </w:rPr>
            </w:rPrChange>
          </w:rPr>
          <w:t>v prípade využívania systému zálohových platieb je</w:t>
        </w:r>
        <w:r w:rsidRPr="00FB40EB">
          <w:rPr>
            <w:rFonts w:asciiTheme="minorHAnsi" w:hAnsiTheme="minorHAnsi" w:cs="Arial"/>
            <w:szCs w:val="16"/>
            <w:rPrChange w:id="807" w:author="Autor">
              <w:rPr>
                <w:rFonts w:cs="Arial"/>
                <w:szCs w:val="16"/>
              </w:rPr>
            </w:rPrChange>
          </w:rPr>
          <w:t xml:space="preserve"> žiadosť o platbu (poskytnutie zálohovej platby, zúčtovanie zálohovej platby) predkladaná vždy samostatne za prijímateľa a samostatne za partnera (t. j. v jednej žiadosti o platbu nie je možné kombinovať nárokované finančné prostriedky / deklarované výdavky prijímateľa a nárokované finančné prostriedky / deklarované výdavky partnera);</w:t>
        </w:r>
      </w:ins>
    </w:p>
    <w:p w14:paraId="490C979F" w14:textId="77777777" w:rsidR="00A5609B" w:rsidRPr="00FB40EB" w:rsidRDefault="00A5609B">
      <w:pPr>
        <w:numPr>
          <w:ilvl w:val="1"/>
          <w:numId w:val="127"/>
        </w:numPr>
        <w:autoSpaceDE w:val="0"/>
        <w:autoSpaceDN w:val="0"/>
        <w:adjustRightInd w:val="0"/>
        <w:spacing w:before="120"/>
        <w:ind w:left="567" w:hanging="283"/>
        <w:rPr>
          <w:ins w:id="808" w:author="Autor"/>
          <w:rFonts w:asciiTheme="minorHAnsi" w:hAnsiTheme="minorHAnsi"/>
          <w:rPrChange w:id="809" w:author="Autor">
            <w:rPr>
              <w:ins w:id="810" w:author="Autor"/>
              <w:rFonts w:ascii="Calibri" w:hAnsi="Calibri"/>
            </w:rPr>
          </w:rPrChange>
        </w:rPr>
        <w:pPrChange w:id="811" w:author="Autor">
          <w:pPr>
            <w:spacing w:after="120"/>
          </w:pPr>
        </w:pPrChange>
      </w:pPr>
      <w:ins w:id="812" w:author="Autor">
        <w:r w:rsidRPr="00FB40EB">
          <w:rPr>
            <w:rFonts w:asciiTheme="minorHAnsi" w:hAnsiTheme="minorHAnsi" w:cs="Arial"/>
            <w:szCs w:val="16"/>
            <w:rPrChange w:id="813" w:author="Autor">
              <w:rPr>
                <w:rFonts w:cs="Arial"/>
                <w:szCs w:val="16"/>
              </w:rPr>
            </w:rPrChange>
          </w:rPr>
          <w:t xml:space="preserve">v prípade využívania systému </w:t>
        </w:r>
        <w:proofErr w:type="spellStart"/>
        <w:r w:rsidRPr="00FB40EB">
          <w:rPr>
            <w:rFonts w:asciiTheme="minorHAnsi" w:hAnsiTheme="minorHAnsi" w:cs="Arial"/>
            <w:szCs w:val="16"/>
            <w:rPrChange w:id="814" w:author="Autor">
              <w:rPr>
                <w:rFonts w:cs="Arial"/>
                <w:szCs w:val="16"/>
              </w:rPr>
            </w:rPrChange>
          </w:rPr>
          <w:t>predfinancovania</w:t>
        </w:r>
        <w:proofErr w:type="spellEnd"/>
        <w:r w:rsidRPr="00FB40EB">
          <w:rPr>
            <w:rFonts w:asciiTheme="minorHAnsi" w:hAnsiTheme="minorHAnsi" w:cs="Arial"/>
            <w:szCs w:val="16"/>
            <w:rPrChange w:id="815" w:author="Autor">
              <w:rPr>
                <w:rFonts w:cs="Arial"/>
                <w:szCs w:val="16"/>
              </w:rPr>
            </w:rPrChange>
          </w:rPr>
          <w:t xml:space="preserve"> a systému refundácie nemusí byť žiadosť o platbu (poskytnutie </w:t>
        </w:r>
        <w:proofErr w:type="spellStart"/>
        <w:r w:rsidRPr="00FB40EB">
          <w:rPr>
            <w:rFonts w:asciiTheme="minorHAnsi" w:hAnsiTheme="minorHAnsi" w:cs="Arial"/>
            <w:szCs w:val="16"/>
            <w:rPrChange w:id="816" w:author="Autor">
              <w:rPr>
                <w:rFonts w:cs="Arial"/>
                <w:szCs w:val="16"/>
              </w:rPr>
            </w:rPrChange>
          </w:rPr>
          <w:t>predfinancovania</w:t>
        </w:r>
        <w:proofErr w:type="spellEnd"/>
        <w:r w:rsidRPr="00FB40EB">
          <w:rPr>
            <w:rFonts w:asciiTheme="minorHAnsi" w:hAnsiTheme="minorHAnsi" w:cs="Arial"/>
            <w:szCs w:val="16"/>
            <w:rPrChange w:id="817" w:author="Autor">
              <w:rPr>
                <w:rFonts w:cs="Arial"/>
                <w:szCs w:val="16"/>
              </w:rPr>
            </w:rPrChange>
          </w:rPr>
          <w:t xml:space="preserve">, zúčtovanie </w:t>
        </w:r>
        <w:proofErr w:type="spellStart"/>
        <w:r w:rsidRPr="00FB40EB">
          <w:rPr>
            <w:rFonts w:asciiTheme="minorHAnsi" w:hAnsiTheme="minorHAnsi" w:cs="Arial"/>
            <w:szCs w:val="16"/>
            <w:rPrChange w:id="818" w:author="Autor">
              <w:rPr>
                <w:rFonts w:cs="Arial"/>
                <w:szCs w:val="16"/>
              </w:rPr>
            </w:rPrChange>
          </w:rPr>
          <w:t>predfinancovania</w:t>
        </w:r>
        <w:proofErr w:type="spellEnd"/>
        <w:r w:rsidRPr="00FB40EB">
          <w:rPr>
            <w:rFonts w:asciiTheme="minorHAnsi" w:hAnsiTheme="minorHAnsi" w:cs="Arial"/>
            <w:szCs w:val="16"/>
            <w:rPrChange w:id="819" w:author="Autor">
              <w:rPr>
                <w:rFonts w:cs="Arial"/>
                <w:szCs w:val="16"/>
              </w:rPr>
            </w:rPrChange>
          </w:rPr>
          <w:t>, priebežná platba) predkladaná samostatne za prijímateľa a samostatne za partnera (t. j. v jednej žiadosti o platbu je možné kombinovať nárokované finančné prostriedky / deklarované výdavky prijímateľa a nárokované finančné prostriedky / deklarované výdavky partnera);</w:t>
        </w:r>
      </w:ins>
    </w:p>
    <w:p w14:paraId="03217B1E" w14:textId="77777777" w:rsidR="008207C0" w:rsidRPr="00C32732" w:rsidRDefault="008207C0">
      <w:pPr>
        <w:spacing w:before="240"/>
        <w:rPr>
          <w:rFonts w:ascii="Calibri" w:hAnsi="Calibri"/>
          <w:b/>
        </w:rPr>
        <w:pPrChange w:id="820" w:author="Autor">
          <w:pPr>
            <w:spacing w:before="120"/>
          </w:pPr>
        </w:pPrChange>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14:paraId="367CE4E6" w14:textId="77777777"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14:paraId="70660B78" w14:textId="77777777"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14:paraId="15D2E91E" w14:textId="77777777"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sidRPr="00CA6A61">
        <w:rPr>
          <w:rFonts w:ascii="Calibri" w:hAnsi="Calibri"/>
          <w:b/>
          <w:rPrChange w:id="821" w:author="Autor">
            <w:rPr>
              <w:rFonts w:ascii="Calibri" w:hAnsi="Calibri"/>
            </w:rPr>
          </w:rPrChange>
        </w:rPr>
        <w:t>čiastková správa z kontroly/</w:t>
      </w:r>
      <w:r w:rsidRPr="006F12F3">
        <w:rPr>
          <w:rFonts w:ascii="Calibri" w:hAnsi="Calibri"/>
          <w:b/>
        </w:rPr>
        <w:t>s</w:t>
      </w:r>
      <w:r w:rsidRPr="00C32732">
        <w:rPr>
          <w:rFonts w:ascii="Calibri" w:hAnsi="Calibri"/>
          <w:b/>
        </w:rPr>
        <w:t>práva z kontroly.</w:t>
      </w:r>
    </w:p>
    <w:p w14:paraId="5745D460" w14:textId="77777777" w:rsidR="00856957" w:rsidRPr="00C32732" w:rsidRDefault="008207C0" w:rsidP="00856957">
      <w:pPr>
        <w:spacing w:before="120"/>
        <w:rPr>
          <w:rFonts w:ascii="Calibri" w:hAnsi="Calibri"/>
        </w:rPr>
      </w:pPr>
      <w:r w:rsidRPr="00C32732">
        <w:rPr>
          <w:rFonts w:ascii="Calibri" w:hAnsi="Calibri"/>
        </w:rPr>
        <w:lastRenderedPageBreak/>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sidRPr="00CA6A61">
        <w:rPr>
          <w:rFonts w:ascii="Calibri" w:hAnsi="Calibri"/>
          <w:b/>
          <w:rPrChange w:id="822" w:author="Autor">
            <w:rPr>
              <w:rFonts w:ascii="Calibri" w:hAnsi="Calibri"/>
            </w:rPr>
          </w:rPrChange>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14:paraId="2CF154B9" w14:textId="77777777"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14:paraId="414BFB9F" w14:textId="77777777"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14:paraId="1B00E85E" w14:textId="77777777"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14:paraId="0CDF1D51" w14:textId="77777777" w:rsidR="00BA7B3B" w:rsidRPr="00C32732" w:rsidRDefault="00BA7B3B" w:rsidP="006550C6">
      <w:pPr>
        <w:pStyle w:val="Default"/>
        <w:spacing w:before="120"/>
        <w:jc w:val="both"/>
        <w:rPr>
          <w:rFonts w:ascii="Calibri" w:hAnsi="Calibri"/>
        </w:rPr>
      </w:pPr>
    </w:p>
    <w:p w14:paraId="6674649F" w14:textId="77777777"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dní na predloženie ďalšej žiadosti o platbu v rámci jedného projektu zo strany prijímateľa. Zároveň môže žiadosť o platbu obsahovať maximálne 100 položiek (napr. pri refundácii ZPC a pod.).</w:t>
      </w:r>
    </w:p>
    <w:p w14:paraId="1A450A72" w14:textId="77777777"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14:paraId="65AE735B" w14:textId="77777777" w:rsidR="00DC7C16" w:rsidRDefault="00DC7C16">
      <w:pPr>
        <w:jc w:val="left"/>
        <w:rPr>
          <w:rStyle w:val="Nadpis3Char"/>
          <w:rFonts w:ascii="Calibri" w:hAnsi="Calibri"/>
          <w:i/>
          <w:color w:val="365F91"/>
          <w:szCs w:val="20"/>
          <w:lang w:val="sk-SK"/>
        </w:rPr>
      </w:pPr>
    </w:p>
    <w:p w14:paraId="708C4FE2" w14:textId="77777777"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823" w:name="_Toc506451579"/>
      <w:r w:rsidRPr="00602D56">
        <w:rPr>
          <w:rStyle w:val="Nadpis3Char"/>
          <w:rFonts w:ascii="Calibri" w:hAnsi="Calibri"/>
          <w:b/>
          <w:color w:val="365F91"/>
          <w:lang w:val="sk-SK"/>
        </w:rPr>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823"/>
    </w:p>
    <w:p w14:paraId="51E18B89" w14:textId="77777777"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14:paraId="54B2D91D" w14:textId="77777777"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14:paraId="6C401F46" w14:textId="77777777"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w:t>
      </w:r>
      <w:r w:rsidRPr="00C32732">
        <w:rPr>
          <w:rFonts w:ascii="Calibri" w:hAnsi="Calibri"/>
        </w:rPr>
        <w:lastRenderedPageBreak/>
        <w:t xml:space="preserve">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14:paraId="72FCB64A" w14:textId="77777777" w:rsidR="008207C0" w:rsidRPr="00C32732" w:rsidRDefault="008207C0" w:rsidP="005B4030">
      <w:pPr>
        <w:rPr>
          <w:rStyle w:val="Nadpis2Char"/>
          <w:rFonts w:ascii="Calibri" w:hAnsi="Calibri"/>
          <w:b w:val="0"/>
          <w:iCs/>
          <w:sz w:val="24"/>
          <w:lang w:val="sk-SK"/>
        </w:rPr>
      </w:pPr>
    </w:p>
    <w:p w14:paraId="63EA2A72" w14:textId="77777777" w:rsidR="008207C0" w:rsidRPr="00602D56" w:rsidRDefault="008207C0" w:rsidP="00537561">
      <w:pPr>
        <w:pStyle w:val="Nadpis3"/>
        <w:spacing w:before="120"/>
        <w:rPr>
          <w:rStyle w:val="Nadpis2Char"/>
          <w:rFonts w:ascii="Calibri" w:hAnsi="Calibri"/>
          <w:b/>
          <w:color w:val="365F91"/>
          <w:sz w:val="26"/>
          <w:lang w:val="sk-SK"/>
        </w:rPr>
      </w:pPr>
      <w:bookmarkStart w:id="827" w:name="_Toc506451580"/>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827"/>
    </w:p>
    <w:p w14:paraId="296B311B" w14:textId="77777777"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r w:rsidR="001103BB">
        <w:rPr>
          <w:rFonts w:ascii="Calibri" w:hAnsi="Calibri"/>
          <w:b/>
        </w:rPr>
        <w:t>dvoch</w:t>
      </w:r>
      <w:r w:rsidR="001103BB" w:rsidRPr="00EF4AA5">
        <w:rPr>
          <w:rFonts w:ascii="Calibri" w:hAnsi="Calibri"/>
          <w:b/>
        </w:rPr>
        <w:t xml:space="preserve"> </w:t>
      </w:r>
      <w:r w:rsidRPr="00EF4AA5">
        <w:rPr>
          <w:rFonts w:ascii="Calibri" w:hAnsi="Calibri"/>
          <w:b/>
        </w:rPr>
        <w:t>rovnopisoch</w:t>
      </w:r>
      <w:r w:rsidRPr="00C32732">
        <w:rPr>
          <w:rFonts w:ascii="Calibri" w:hAnsi="Calibri"/>
        </w:rPr>
        <w:t>, pričom jeden zostáva u Prijímateľa a </w:t>
      </w:r>
      <w:r w:rsidR="001103BB">
        <w:rPr>
          <w:rFonts w:ascii="Calibri" w:hAnsi="Calibri"/>
        </w:rPr>
        <w:t>jeden</w:t>
      </w:r>
      <w:r w:rsidR="001103BB" w:rsidRPr="00C32732">
        <w:rPr>
          <w:rFonts w:ascii="Calibri" w:hAnsi="Calibri"/>
        </w:rPr>
        <w:t xml:space="preserve"> </w:t>
      </w:r>
      <w:r w:rsidRPr="00C32732">
        <w:rPr>
          <w:rFonts w:ascii="Calibri" w:hAnsi="Calibri"/>
        </w:rPr>
        <w:t>rovnopis (</w:t>
      </w:r>
      <w:r w:rsidR="001103BB" w:rsidRPr="00C32732">
        <w:rPr>
          <w:rFonts w:ascii="Calibri" w:hAnsi="Calibri"/>
        </w:rPr>
        <w:t>označen</w:t>
      </w:r>
      <w:r w:rsidR="001103BB">
        <w:rPr>
          <w:rFonts w:ascii="Calibri" w:hAnsi="Calibri"/>
        </w:rPr>
        <w:t>ý</w:t>
      </w:r>
      <w:r w:rsidR="001103BB" w:rsidRPr="00C32732">
        <w:rPr>
          <w:rFonts w:ascii="Calibri" w:hAnsi="Calibri"/>
        </w:rPr>
        <w:t xml:space="preserve"> </w:t>
      </w:r>
      <w:r w:rsidRPr="00C32732">
        <w:rPr>
          <w:rFonts w:ascii="Calibri" w:hAnsi="Calibri"/>
        </w:rPr>
        <w:t>podpisom štatutárneho orgánu Prijímateľa) spolu s účtovnými dokladmi a ostatnou podpornou dokumentáciou predkladá Poskytovateľovi, ktorý je povinný zaevidovať doručenie žiadosti o platbu v ITMS2014+ až po prijatí písomnej verzie žiadosti o platbu.</w:t>
      </w:r>
    </w:p>
    <w:p w14:paraId="10479C8C" w14:textId="77777777" w:rsidR="008207C0" w:rsidRPr="00C32732" w:rsidRDefault="008207C0" w:rsidP="005B4030">
      <w:pPr>
        <w:rPr>
          <w:rFonts w:ascii="Calibri" w:hAnsi="Calibri"/>
        </w:rPr>
      </w:pPr>
    </w:p>
    <w:p w14:paraId="264D6221" w14:textId="77777777"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14:paraId="01BA5978" w14:textId="77777777"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r w:rsidR="00231D2C">
        <w:rPr>
          <w:rFonts w:ascii="Calibri" w:hAnsi="Calibri"/>
        </w:rPr>
        <w:t>dvoch</w:t>
      </w:r>
      <w:r w:rsidR="00231D2C" w:rsidRPr="00C32732">
        <w:rPr>
          <w:rFonts w:ascii="Calibri" w:hAnsi="Calibri"/>
        </w:rPr>
        <w:t xml:space="preserve"> </w:t>
      </w:r>
      <w:r w:rsidRPr="00C32732">
        <w:rPr>
          <w:rFonts w:ascii="Calibri" w:hAnsi="Calibri"/>
        </w:rPr>
        <w:t>rovnopisoch),</w:t>
      </w:r>
    </w:p>
    <w:p w14:paraId="6506FD06" w14:textId="77777777"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14:paraId="5825C45E" w14:textId="77777777"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14:paraId="3BEB3E4A" w14:textId="77777777" w:rsidR="00537561" w:rsidRPr="00C32732" w:rsidRDefault="00537561" w:rsidP="00A72CDB">
      <w:pPr>
        <w:rPr>
          <w:rFonts w:ascii="Calibri" w:hAnsi="Calibri"/>
          <w:b/>
          <w:u w:val="single"/>
        </w:rPr>
      </w:pPr>
    </w:p>
    <w:p w14:paraId="4AC16530" w14:textId="77777777"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14:paraId="7853C723" w14:textId="77777777"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14:paraId="410B8EB6" w14:textId="77777777"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w:t>
      </w:r>
      <w:r w:rsidR="00231D2C">
        <w:rPr>
          <w:rFonts w:ascii="Calibri" w:hAnsi="Calibri"/>
        </w:rPr>
        <w:t>1 vyhotovenie</w:t>
      </w:r>
    </w:p>
    <w:p w14:paraId="736EC5D7" w14:textId="77777777"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14:paraId="7BA8AE41" w14:textId="77777777"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 xml:space="preserve">) - </w:t>
      </w:r>
      <w:r w:rsidR="00231D2C">
        <w:rPr>
          <w:rFonts w:ascii="Calibri" w:hAnsi="Calibri"/>
        </w:rPr>
        <w:t>1</w:t>
      </w:r>
      <w:r w:rsidR="00231D2C" w:rsidRPr="00C32732">
        <w:rPr>
          <w:rFonts w:ascii="Calibri" w:hAnsi="Calibri"/>
        </w:rPr>
        <w:t xml:space="preserve"> </w:t>
      </w:r>
      <w:r w:rsidR="00231D2C">
        <w:rPr>
          <w:rFonts w:ascii="Calibri" w:hAnsi="Calibri"/>
        </w:rPr>
        <w:t>vyhotovenie</w:t>
      </w:r>
    </w:p>
    <w:p w14:paraId="1131FC36" w14:textId="77777777"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xml:space="preserve">) - </w:t>
      </w:r>
      <w:r w:rsidR="00231D2C">
        <w:rPr>
          <w:rFonts w:ascii="Calibri" w:hAnsi="Calibri"/>
        </w:rPr>
        <w:t>1</w:t>
      </w:r>
      <w:r w:rsidR="00231D2C" w:rsidRPr="00C32732">
        <w:rPr>
          <w:rFonts w:ascii="Calibri" w:hAnsi="Calibri"/>
        </w:rPr>
        <w:t xml:space="preserve"> </w:t>
      </w:r>
      <w:r w:rsidR="00231D2C">
        <w:rPr>
          <w:rFonts w:ascii="Calibri" w:hAnsi="Calibri"/>
        </w:rPr>
        <w:t>vyhotovenie</w:t>
      </w:r>
    </w:p>
    <w:p w14:paraId="45A55C30" w14:textId="77777777"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14:paraId="73CE7C98" w14:textId="77777777"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r w:rsidR="000C4369">
        <w:rPr>
          <w:rFonts w:ascii="Calibri" w:hAnsi="Calibri"/>
        </w:rPr>
        <w:t xml:space="preserve"> - </w:t>
      </w:r>
      <w:r w:rsidR="00231D2C">
        <w:rPr>
          <w:rFonts w:ascii="Calibri" w:hAnsi="Calibri"/>
        </w:rPr>
        <w:t>1</w:t>
      </w:r>
      <w:r w:rsidR="00231D2C" w:rsidRPr="000C4369">
        <w:rPr>
          <w:rFonts w:ascii="Calibri" w:hAnsi="Calibri"/>
        </w:rPr>
        <w:t xml:space="preserve"> </w:t>
      </w:r>
      <w:r w:rsidR="00231D2C">
        <w:rPr>
          <w:rFonts w:ascii="Calibri" w:hAnsi="Calibri"/>
        </w:rPr>
        <w:t>vyhotovenie</w:t>
      </w:r>
      <w:r w:rsidR="0076364C">
        <w:rPr>
          <w:rFonts w:ascii="Calibri" w:hAnsi="Calibri"/>
        </w:rPr>
        <w:t>.</w:t>
      </w: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14:paraId="538EC748" w14:textId="77777777" w:rsidR="001E52DB" w:rsidRPr="00EF4AA5" w:rsidRDefault="001E52DB" w:rsidP="00EF4AA5">
      <w:pPr>
        <w:rPr>
          <w:rFonts w:ascii="Calibri" w:hAnsi="Calibri"/>
        </w:rPr>
      </w:pPr>
    </w:p>
    <w:p w14:paraId="277FFCEF" w14:textId="041A4F28" w:rsidR="008207C0" w:rsidRPr="00C32732" w:rsidRDefault="008207C0" w:rsidP="005B4030">
      <w:pPr>
        <w:rPr>
          <w:rFonts w:ascii="Calibri" w:hAnsi="Calibri"/>
        </w:rPr>
      </w:pPr>
      <w:r w:rsidRPr="00C32732">
        <w:rPr>
          <w:rFonts w:ascii="Calibri" w:hAnsi="Calibri"/>
        </w:rPr>
        <w:lastRenderedPageBreak/>
        <w:t xml:space="preserve">Účtovné </w:t>
      </w:r>
      <w:r w:rsidR="005214CB">
        <w:rPr>
          <w:rFonts w:ascii="Calibri" w:hAnsi="Calibri"/>
        </w:rPr>
        <w:t xml:space="preserve">a daňové </w:t>
      </w:r>
      <w:r w:rsidRPr="00C32732">
        <w:rPr>
          <w:rFonts w:ascii="Calibri" w:hAnsi="Calibri"/>
        </w:rPr>
        <w:t>doklady Prijímateľ zasiela Poskytovateľovi</w:t>
      </w:r>
      <w:r w:rsidR="00DA69AE">
        <w:rPr>
          <w:rFonts w:ascii="Calibri" w:hAnsi="Calibri"/>
        </w:rPr>
        <w:t xml:space="preserve"> v</w:t>
      </w:r>
      <w:r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Pr="00C32732">
        <w:rPr>
          <w:rFonts w:ascii="Calibri" w:hAnsi="Calibri"/>
        </w:rPr>
        <w:t>, resp. v  kópii</w:t>
      </w:r>
      <w:r w:rsidRPr="00C32732">
        <w:rPr>
          <w:rStyle w:val="Odkaznapoznmkupodiarou"/>
          <w:rFonts w:ascii="Calibri" w:hAnsi="Calibri"/>
        </w:rPr>
        <w:footnoteReference w:id="6"/>
      </w:r>
      <w:r w:rsidRPr="00C32732">
        <w:rPr>
          <w:rFonts w:ascii="Calibri" w:hAnsi="Calibri"/>
        </w:rPr>
        <w:t>.</w:t>
      </w:r>
      <w:r w:rsidR="00231D2C">
        <w:rPr>
          <w:rFonts w:ascii="Calibri" w:hAnsi="Calibri"/>
        </w:rPr>
        <w:t xml:space="preserve"> </w:t>
      </w:r>
      <w:r w:rsidR="00897148">
        <w:rPr>
          <w:rFonts w:ascii="Calibri" w:hAnsi="Calibri"/>
        </w:rPr>
        <w:t xml:space="preserve">Prijímateľ </w:t>
      </w:r>
      <w:r w:rsidR="00231D2C">
        <w:rPr>
          <w:rFonts w:ascii="Calibri" w:hAnsi="Calibri"/>
        </w:rPr>
        <w:t xml:space="preserve"> je </w:t>
      </w:r>
      <w:r w:rsidR="00897148">
        <w:rPr>
          <w:rFonts w:ascii="Calibri" w:hAnsi="Calibri"/>
        </w:rPr>
        <w:t xml:space="preserve">zároveň </w:t>
      </w:r>
      <w:r w:rsidR="00231D2C">
        <w:rPr>
          <w:rFonts w:ascii="Calibri" w:hAnsi="Calibri"/>
        </w:rPr>
        <w:t xml:space="preserve">povinný nahrať </w:t>
      </w:r>
      <w:r w:rsidR="00897148">
        <w:rPr>
          <w:rFonts w:ascii="Calibri" w:hAnsi="Calibri"/>
        </w:rPr>
        <w:t>účtovné</w:t>
      </w:r>
      <w:r w:rsidR="00231D2C">
        <w:rPr>
          <w:rFonts w:ascii="Calibri" w:hAnsi="Calibri"/>
        </w:rPr>
        <w:t xml:space="preserve"> </w:t>
      </w:r>
      <w:ins w:id="832" w:author="Autor">
        <w:r w:rsidR="00F851E8">
          <w:rPr>
            <w:rFonts w:ascii="Calibri" w:hAnsi="Calibri"/>
          </w:rPr>
          <w:t xml:space="preserve">a daňové </w:t>
        </w:r>
      </w:ins>
      <w:r w:rsidR="00231D2C">
        <w:rPr>
          <w:rFonts w:ascii="Calibri" w:hAnsi="Calibri"/>
        </w:rPr>
        <w:t xml:space="preserve">doklady </w:t>
      </w:r>
      <w:r w:rsidR="00897148">
        <w:rPr>
          <w:rFonts w:ascii="Calibri" w:hAnsi="Calibri"/>
        </w:rPr>
        <w:t xml:space="preserve">ako aj časť podpornej dokumentácie </w:t>
      </w:r>
      <w:r w:rsidR="00231D2C">
        <w:rPr>
          <w:rFonts w:ascii="Calibri" w:hAnsi="Calibri"/>
        </w:rPr>
        <w:t>do ITMS.</w:t>
      </w:r>
      <w:r w:rsidR="00897148">
        <w:rPr>
          <w:rFonts w:ascii="Calibri" w:hAnsi="Calibri"/>
        </w:rPr>
        <w:t xml:space="preserve"> </w:t>
      </w:r>
    </w:p>
    <w:p w14:paraId="74172640" w14:textId="77777777" w:rsidR="008207C0" w:rsidRPr="00C32732" w:rsidRDefault="008207C0" w:rsidP="005B4030">
      <w:pPr>
        <w:rPr>
          <w:rFonts w:ascii="Calibri" w:hAnsi="Calibri"/>
        </w:rPr>
      </w:pPr>
    </w:p>
    <w:p w14:paraId="372365C1" w14:textId="77777777" w:rsidR="008207C0" w:rsidRPr="00602D56" w:rsidRDefault="008207C0" w:rsidP="002F08B4">
      <w:pPr>
        <w:shd w:val="clear" w:color="auto" w:fill="FBD4B4" w:themeFill="accent6" w:themeFillTint="66"/>
        <w:spacing w:after="120"/>
        <w:rPr>
          <w:rFonts w:ascii="Calibri" w:hAnsi="Calibri"/>
          <w:color w:val="365F91"/>
        </w:rPr>
      </w:pPr>
      <w:bookmarkStart w:id="833" w:name="_Toc394576138"/>
      <w:bookmarkStart w:id="834" w:name="_Toc286911130"/>
      <w:bookmarkStart w:id="835" w:name="_Toc286267640"/>
      <w:bookmarkStart w:id="836" w:name="_Toc286255230"/>
      <w:bookmarkStart w:id="837" w:name="_Toc244589857"/>
      <w:r w:rsidRPr="00602D56">
        <w:rPr>
          <w:rFonts w:ascii="Calibri" w:hAnsi="Calibri"/>
          <w:b/>
          <w:color w:val="365F91"/>
        </w:rPr>
        <w:t>Náležitosti účtovných a daňových dokladov</w:t>
      </w:r>
      <w:bookmarkEnd w:id="833"/>
      <w:bookmarkEnd w:id="834"/>
      <w:bookmarkEnd w:id="835"/>
      <w:bookmarkEnd w:id="836"/>
      <w:bookmarkEnd w:id="837"/>
    </w:p>
    <w:p w14:paraId="6403645E" w14:textId="77777777"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14:paraId="712E6062" w14:textId="77777777"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14:paraId="1B348192" w14:textId="77777777" w:rsidR="004F15D7" w:rsidRDefault="004F15D7" w:rsidP="00925060">
      <w:pPr>
        <w:rPr>
          <w:rFonts w:ascii="Calibri" w:hAnsi="Calibri"/>
        </w:rPr>
      </w:pPr>
    </w:p>
    <w:p w14:paraId="485B7C28" w14:textId="77777777"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14:paraId="78B6D442"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14:paraId="18F9DDFE"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14:paraId="44C6100C"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14:paraId="7D626DBA"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14:paraId="441882D0"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14:paraId="7B5F4458"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14:paraId="10CDDB8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14:paraId="446CAC87"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14:paraId="18239DF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14:paraId="29710925"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výška dane spolu </w:t>
      </w:r>
      <w:r w:rsidR="00925060" w:rsidRPr="00C32732">
        <w:rPr>
          <w:rFonts w:ascii="Calibri" w:hAnsi="Calibri"/>
        </w:rPr>
        <w:t>,</w:t>
      </w:r>
    </w:p>
    <w:p w14:paraId="70788B2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14:paraId="5B80737F" w14:textId="77777777" w:rsidR="003F0B1A" w:rsidRPr="00C32732" w:rsidRDefault="003F0B1A" w:rsidP="00925060">
      <w:pPr>
        <w:rPr>
          <w:rFonts w:ascii="Calibri" w:hAnsi="Calibri"/>
        </w:rPr>
      </w:pPr>
    </w:p>
    <w:p w14:paraId="69DBBEDA" w14:textId="77777777"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14:paraId="2E35AABB"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14:paraId="5BE3933C"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14:paraId="449453B1"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14:paraId="095B808D"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14:paraId="165F4D22"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14:paraId="611ED5C2"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14:paraId="76FB6D75" w14:textId="77777777" w:rsidR="008207C0" w:rsidRPr="00C32732" w:rsidRDefault="008207C0" w:rsidP="007F289D">
      <w:pPr>
        <w:rPr>
          <w:rFonts w:ascii="Calibri" w:hAnsi="Calibri"/>
        </w:rPr>
      </w:pPr>
    </w:p>
    <w:p w14:paraId="26A3169E" w14:textId="77777777"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lastRenderedPageBreak/>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14:paraId="59A781A4" w14:textId="77777777"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14:paraId="0A254D0B" w14:textId="77777777"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14:paraId="54095804" w14:textId="77777777"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14:paraId="05827410" w14:textId="77777777"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14:paraId="78AB3EC9" w14:textId="77777777"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14:paraId="5C948EF7" w14:textId="77777777"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14:paraId="4A3D93F0" w14:textId="77777777"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14:paraId="376141D8" w14:textId="77777777"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14:paraId="2927C546" w14:textId="77777777"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14:paraId="75C7E50B" w14:textId="77777777"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r w:rsidR="00897148">
        <w:rPr>
          <w:rFonts w:ascii="Calibri" w:hAnsi="Calibri"/>
          <w:lang w:val="sk-SK"/>
        </w:rPr>
        <w:t xml:space="preserve"> (uvedenú prílohu je prijímateľ povinný nahrať aj do ITMS)</w:t>
      </w:r>
      <w:r w:rsidRPr="00C32732">
        <w:rPr>
          <w:rFonts w:ascii="Calibri" w:hAnsi="Calibri"/>
          <w:lang w:val="sk-SK"/>
        </w:rPr>
        <w:t>,</w:t>
      </w:r>
    </w:p>
    <w:p w14:paraId="10AAD64D" w14:textId="77777777"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14:paraId="04EC12D4" w14:textId="77777777"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14:paraId="6F9B1419" w14:textId="77777777"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14:paraId="2B5EEF0E" w14:textId="77777777" w:rsidR="00602D56" w:rsidRPr="00602D56" w:rsidRDefault="00602D56" w:rsidP="00602D56">
      <w:pPr>
        <w:pStyle w:val="Odsekzoznamu"/>
        <w:ind w:left="568"/>
        <w:jc w:val="both"/>
        <w:rPr>
          <w:rFonts w:ascii="Calibri" w:hAnsi="Calibri"/>
        </w:rPr>
      </w:pPr>
    </w:p>
    <w:p w14:paraId="7405BC2E" w14:textId="77777777"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14:paraId="1B113796" w14:textId="77777777"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v prípade, že zamestnanci sú refundovaní na 100% alebo využívajú alokačné kritérium</w:t>
      </w:r>
      <w:r w:rsidR="00391544">
        <w:rPr>
          <w:rStyle w:val="Odkaznapoznmkupodiarou"/>
          <w:rFonts w:ascii="Calibri" w:hAnsi="Calibri"/>
          <w:lang w:val="sk-SK"/>
        </w:rPr>
        <w:footnoteReference w:id="7"/>
      </w:r>
      <w:r w:rsidR="00E7587E">
        <w:rPr>
          <w:rFonts w:ascii="Calibri" w:hAnsi="Calibri"/>
          <w:lang w:val="sk-SK"/>
        </w:rPr>
        <w:t xml:space="preserve">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14:paraId="7E8E272B" w14:textId="77777777"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14:paraId="2E8186DF" w14:textId="77777777"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14:paraId="3A1FE25E" w14:textId="77777777"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14:paraId="743C0351" w14:textId="77777777"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14:paraId="3D582C18" w14:textId="77777777"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8"/>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14:paraId="7AA05D52" w14:textId="77777777" w:rsidR="00443267" w:rsidRPr="00C32732" w:rsidRDefault="00443267" w:rsidP="00443267">
      <w:pPr>
        <w:pStyle w:val="Zkladntext"/>
        <w:spacing w:after="0"/>
        <w:ind w:left="284"/>
        <w:rPr>
          <w:rFonts w:ascii="Calibri" w:hAnsi="Calibri"/>
          <w:b/>
        </w:rPr>
      </w:pPr>
    </w:p>
    <w:p w14:paraId="7529135D" w14:textId="77777777"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14:paraId="43D8CB4C" w14:textId="77777777"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14:paraId="6EFC0DD4" w14:textId="77777777"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14:paraId="56AB7B72" w14:textId="77777777"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14:paraId="0BABA0F4" w14:textId="77777777"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14:paraId="524A70A1" w14:textId="77777777" w:rsidR="00211FE0" w:rsidRPr="00C32732"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14:paraId="0CCFAEFA" w14:textId="77777777" w:rsidR="007759A8" w:rsidRPr="00C32732" w:rsidRDefault="007759A8" w:rsidP="007759A8">
      <w:pPr>
        <w:pStyle w:val="Zkladntext"/>
        <w:autoSpaceDN w:val="0"/>
        <w:spacing w:after="0"/>
        <w:ind w:left="567"/>
        <w:rPr>
          <w:rFonts w:ascii="Calibri" w:hAnsi="Calibri"/>
        </w:rPr>
      </w:pPr>
    </w:p>
    <w:p w14:paraId="1678622C" w14:textId="77777777"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14:paraId="235AF20D"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9"/>
      </w:r>
      <w:r w:rsidRPr="00C32732">
        <w:rPr>
          <w:rFonts w:ascii="Calibri" w:hAnsi="Calibri"/>
        </w:rPr>
        <w:t xml:space="preserve">, </w:t>
      </w:r>
    </w:p>
    <w:p w14:paraId="73049BCF"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14:paraId="12DA5228"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14:paraId="5C8E890B"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14:paraId="632C53E5" w14:textId="77777777"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14:paraId="369B5D6C" w14:textId="77777777"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14:paraId="015BBAED" w14:textId="77777777"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14:paraId="371EBC89" w14:textId="77777777"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14:paraId="3133B494" w14:textId="77777777"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14:paraId="27A36AC8" w14:textId="77777777"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14:paraId="43444C67" w14:textId="77777777" w:rsidR="0092359B" w:rsidRPr="00F03FB0"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14:paraId="2E33EBC7" w14:textId="77777777" w:rsidR="00914301" w:rsidRPr="00C32732" w:rsidRDefault="00914301" w:rsidP="00F03FB0">
      <w:pPr>
        <w:pStyle w:val="Zkladntext"/>
        <w:spacing w:after="0"/>
        <w:ind w:left="567"/>
        <w:rPr>
          <w:rFonts w:ascii="Calibri" w:hAnsi="Calibri"/>
        </w:rPr>
      </w:pPr>
    </w:p>
    <w:p w14:paraId="18E8FB66" w14:textId="77777777" w:rsidR="001103BB" w:rsidRPr="00F03FB0" w:rsidRDefault="001103BB" w:rsidP="00F03FB0">
      <w:pPr>
        <w:rPr>
          <w:rFonts w:ascii="Calibri" w:hAnsi="Calibri"/>
        </w:rPr>
      </w:pPr>
      <w:r w:rsidRPr="00F03FB0">
        <w:rPr>
          <w:rFonts w:ascii="Calibri" w:hAnsi="Calibri"/>
        </w:rPr>
        <w:t>Pri faktúre je prijímateľ povinný v rámci podpornej dokumentácie k </w:t>
      </w:r>
      <w:proofErr w:type="spellStart"/>
      <w:r w:rsidRPr="00F03FB0">
        <w:rPr>
          <w:rFonts w:ascii="Calibri" w:hAnsi="Calibri"/>
        </w:rPr>
        <w:t>ŽoP</w:t>
      </w:r>
      <w:proofErr w:type="spellEnd"/>
      <w:r w:rsidRPr="00F03FB0">
        <w:rPr>
          <w:rFonts w:ascii="Calibri" w:hAnsi="Calibri"/>
        </w:rPr>
        <w:t xml:space="preserve"> predložiť na RO OPTP  v elektronickej podobe</w:t>
      </w:r>
      <w:r>
        <w:rPr>
          <w:rFonts w:ascii="Calibri" w:hAnsi="Calibri"/>
        </w:rPr>
        <w:t xml:space="preserve"> </w:t>
      </w:r>
      <w:r w:rsidR="00914301">
        <w:rPr>
          <w:rFonts w:ascii="Calibri" w:hAnsi="Calibri"/>
        </w:rPr>
        <w:t xml:space="preserve">v </w:t>
      </w:r>
      <w:r w:rsidRPr="00F03FB0">
        <w:rPr>
          <w:rFonts w:ascii="Calibri" w:hAnsi="Calibri"/>
        </w:rPr>
        <w:t>súbor</w:t>
      </w:r>
      <w:r w:rsidR="00914301">
        <w:rPr>
          <w:rFonts w:ascii="Calibri" w:hAnsi="Calibri"/>
        </w:rPr>
        <w:t>e</w:t>
      </w:r>
      <w:r w:rsidRPr="00F03FB0">
        <w:rPr>
          <w:rFonts w:ascii="Calibri" w:hAnsi="Calibri"/>
        </w:rPr>
        <w:t xml:space="preserve"> Excel:</w:t>
      </w:r>
    </w:p>
    <w:p w14:paraId="3D01442F" w14:textId="77777777" w:rsidR="001103BB" w:rsidRPr="00F03FB0" w:rsidRDefault="003206A2" w:rsidP="00F03FB0">
      <w:pPr>
        <w:pStyle w:val="Zkladntext"/>
        <w:numPr>
          <w:ilvl w:val="1"/>
          <w:numId w:val="78"/>
        </w:numPr>
        <w:tabs>
          <w:tab w:val="clear" w:pos="720"/>
          <w:tab w:val="num" w:pos="567"/>
        </w:tabs>
        <w:spacing w:after="0"/>
        <w:ind w:left="567" w:hanging="283"/>
        <w:rPr>
          <w:rFonts w:ascii="Calibri" w:hAnsi="Calibri"/>
        </w:rPr>
      </w:pPr>
      <w:r>
        <w:rPr>
          <w:rFonts w:ascii="Calibri" w:hAnsi="Calibri"/>
          <w:lang w:val="sk-SK"/>
        </w:rPr>
        <w:t xml:space="preserve">zoznam </w:t>
      </w:r>
      <w:r w:rsidR="001103BB" w:rsidRPr="00F03FB0">
        <w:rPr>
          <w:rFonts w:ascii="Calibri" w:hAnsi="Calibri"/>
        </w:rPr>
        <w:t>uplatňovan</w:t>
      </w:r>
      <w:r>
        <w:rPr>
          <w:rFonts w:ascii="Calibri" w:hAnsi="Calibri"/>
          <w:lang w:val="sk-SK"/>
        </w:rPr>
        <w:t>ých</w:t>
      </w:r>
      <w:r w:rsidR="001103BB" w:rsidRPr="00F03FB0">
        <w:rPr>
          <w:rFonts w:ascii="Calibri" w:hAnsi="Calibri"/>
        </w:rPr>
        <w:t xml:space="preserve"> polož</w:t>
      </w:r>
      <w:r>
        <w:rPr>
          <w:rFonts w:ascii="Calibri" w:hAnsi="Calibri"/>
          <w:lang w:val="sk-SK"/>
        </w:rPr>
        <w:t>iek</w:t>
      </w:r>
      <w:r w:rsidR="001103BB" w:rsidRPr="00F03FB0">
        <w:rPr>
          <w:rFonts w:ascii="Calibri" w:hAnsi="Calibri"/>
        </w:rPr>
        <w:t xml:space="preserve"> na základe účtovného dokladu (pri poč</w:t>
      </w:r>
      <w:r w:rsidR="001103BB">
        <w:rPr>
          <w:rFonts w:ascii="Calibri" w:hAnsi="Calibri"/>
          <w:lang w:val="sk-SK"/>
        </w:rPr>
        <w:t>te</w:t>
      </w:r>
      <w:r w:rsidR="001103BB" w:rsidRPr="00F03FB0">
        <w:rPr>
          <w:rFonts w:ascii="Calibri" w:hAnsi="Calibri"/>
        </w:rPr>
        <w:t xml:space="preserve"> položiek väčšom ako 10) </w:t>
      </w:r>
      <w:r w:rsidR="00B576E6">
        <w:rPr>
          <w:rFonts w:ascii="Calibri" w:hAnsi="Calibri"/>
        </w:rPr>
        <w:t>- nepredkladá sa cez  portál ITMS</w:t>
      </w:r>
      <w:r w:rsidR="00B576E6" w:rsidRPr="00F03FB0">
        <w:rPr>
          <w:rFonts w:ascii="Calibri" w:hAnsi="Calibri"/>
        </w:rPr>
        <w:t>:</w:t>
      </w:r>
    </w:p>
    <w:p w14:paraId="74A18787" w14:textId="77777777" w:rsidR="001103BB" w:rsidRPr="00F03FB0" w:rsidRDefault="001103BB" w:rsidP="00F03FB0">
      <w:pPr>
        <w:pStyle w:val="Zkladntext"/>
        <w:numPr>
          <w:ilvl w:val="1"/>
          <w:numId w:val="78"/>
        </w:numPr>
        <w:tabs>
          <w:tab w:val="clear" w:pos="720"/>
          <w:tab w:val="num" w:pos="567"/>
        </w:tabs>
        <w:spacing w:after="0"/>
        <w:ind w:left="567" w:hanging="283"/>
        <w:rPr>
          <w:rFonts w:ascii="Calibri" w:hAnsi="Calibri"/>
        </w:rPr>
      </w:pPr>
      <w:r w:rsidRPr="00F03FB0">
        <w:rPr>
          <w:rFonts w:ascii="Calibri" w:hAnsi="Calibri"/>
        </w:rPr>
        <w:t>resp. výkazy prác na mesačnej báze  jednotlivých expertov a sumárne výkaz</w:t>
      </w:r>
      <w:r>
        <w:rPr>
          <w:rFonts w:ascii="Calibri" w:hAnsi="Calibri"/>
          <w:lang w:val="sk-SK"/>
        </w:rPr>
        <w:t>y</w:t>
      </w:r>
      <w:r w:rsidRPr="00F03FB0">
        <w:rPr>
          <w:rFonts w:ascii="Calibri" w:hAnsi="Calibri"/>
        </w:rPr>
        <w:t xml:space="preserve"> prác,  slúžiace  ako podklad pre fakturáciu  výkonov v rámci dodávateľskej zmluvy</w:t>
      </w:r>
      <w:r>
        <w:rPr>
          <w:rFonts w:ascii="Calibri" w:hAnsi="Calibri"/>
          <w:lang w:val="sk-SK"/>
        </w:rPr>
        <w:t>.</w:t>
      </w:r>
    </w:p>
    <w:p w14:paraId="73D938AE" w14:textId="77777777" w:rsidR="001103BB" w:rsidRPr="00F03FB0" w:rsidRDefault="001103BB" w:rsidP="00F03FB0">
      <w:pPr>
        <w:rPr>
          <w:rFonts w:ascii="Calibri" w:hAnsi="Calibri"/>
        </w:rPr>
      </w:pPr>
      <w:r w:rsidRPr="00F03FB0">
        <w:rPr>
          <w:rFonts w:ascii="Calibri" w:hAnsi="Calibri"/>
        </w:rPr>
        <w:lastRenderedPageBreak/>
        <w:t xml:space="preserve">Zároveň je prijímateľ povinný predložiť ním vypracovaný  prepočet v súbore Excel  preukazujúci matematickú a finančnú správnosť výpočtu výdavkov (napr. súčet  položiek účtovného dokladu, resp. sledovanie neprekročenia čerpania osobohodín, resp. </w:t>
      </w:r>
      <w:proofErr w:type="spellStart"/>
      <w:r w:rsidRPr="00F03FB0">
        <w:rPr>
          <w:rFonts w:ascii="Calibri" w:hAnsi="Calibri"/>
        </w:rPr>
        <w:t>osobodní</w:t>
      </w:r>
      <w:proofErr w:type="spellEnd"/>
      <w:r w:rsidRPr="00F03FB0">
        <w:rPr>
          <w:rFonts w:ascii="Calibri" w:hAnsi="Calibri"/>
        </w:rPr>
        <w:t xml:space="preserve">  v zmysle zmluvy a preukázateľnú  kontrolu súčtu osobohodín vo vzťahu k účtovnému dokladu v rámci predloženej </w:t>
      </w:r>
      <w:proofErr w:type="spellStart"/>
      <w:r w:rsidRPr="00F03FB0">
        <w:rPr>
          <w:rFonts w:ascii="Calibri" w:hAnsi="Calibri"/>
        </w:rPr>
        <w:t>ŽoP</w:t>
      </w:r>
      <w:proofErr w:type="spellEnd"/>
      <w:r w:rsidRPr="00F03FB0">
        <w:rPr>
          <w:rFonts w:ascii="Calibri" w:hAnsi="Calibri"/>
        </w:rPr>
        <w:t>)</w:t>
      </w:r>
      <w:r w:rsidR="00B576E6" w:rsidRPr="00B576E6">
        <w:rPr>
          <w:rFonts w:ascii="Calibri" w:hAnsi="Calibri"/>
        </w:rPr>
        <w:t xml:space="preserve"> </w:t>
      </w:r>
      <w:r w:rsidR="00B576E6">
        <w:rPr>
          <w:rFonts w:ascii="Calibri" w:hAnsi="Calibri"/>
        </w:rPr>
        <w:t>– nepredkladá sa cez portál ITMS</w:t>
      </w:r>
    </w:p>
    <w:p w14:paraId="6F60681D" w14:textId="77777777" w:rsidR="008207C0" w:rsidRPr="00C32732" w:rsidRDefault="008207C0" w:rsidP="005B4030">
      <w:pPr>
        <w:rPr>
          <w:rFonts w:ascii="Calibri" w:hAnsi="Calibri"/>
        </w:rPr>
      </w:pPr>
    </w:p>
    <w:p w14:paraId="608718F1" w14:textId="77777777" w:rsidR="000D1457"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14:paraId="39D4D1DC" w14:textId="269CBA25" w:rsidR="00E811E8" w:rsidRDefault="00E811E8">
      <w:pPr>
        <w:jc w:val="left"/>
        <w:rPr>
          <w:ins w:id="840" w:author="Autor"/>
          <w:rFonts w:ascii="Calibri" w:hAnsi="Calibri"/>
        </w:rPr>
      </w:pPr>
      <w:ins w:id="841" w:author="Autor">
        <w:r>
          <w:rPr>
            <w:rFonts w:ascii="Calibri" w:hAnsi="Calibri"/>
          </w:rPr>
          <w:br w:type="page"/>
        </w:r>
      </w:ins>
    </w:p>
    <w:p w14:paraId="659DD749" w14:textId="77777777" w:rsidR="00304630" w:rsidRPr="00C32732" w:rsidRDefault="00304630" w:rsidP="005B4030">
      <w:pPr>
        <w:rPr>
          <w:rFonts w:ascii="Calibri" w:hAnsi="Calibri"/>
        </w:rPr>
      </w:pPr>
    </w:p>
    <w:p w14:paraId="3483A583" w14:textId="77777777"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14:paraId="39715C18" w14:textId="77777777" w:rsidR="008207C0" w:rsidRPr="00C32732" w:rsidRDefault="008207C0" w:rsidP="005B4030">
      <w:pPr>
        <w:rPr>
          <w:rFonts w:ascii="Calibri" w:hAnsi="Calibri"/>
          <w:b/>
        </w:rPr>
      </w:pPr>
    </w:p>
    <w:p w14:paraId="4CE6E5D3" w14:textId="77777777"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14:paraId="510BB913" w14:textId="77777777"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10"/>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14:paraId="49C7FD8C"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14:paraId="1856B010"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14:paraId="50AD253C" w14:textId="77777777"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14:paraId="1D7A5D52"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14:paraId="7A5AC331" w14:textId="77777777"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14:paraId="06FF15AE" w14:textId="77777777"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14:paraId="02EF76D4" w14:textId="77777777" w:rsidR="008207C0" w:rsidRPr="00C32732" w:rsidRDefault="008207C0" w:rsidP="005B4030">
      <w:pPr>
        <w:rPr>
          <w:rStyle w:val="Nadpis2Char"/>
          <w:rFonts w:ascii="Calibri" w:hAnsi="Calibri"/>
          <w:bCs/>
          <w:iCs/>
          <w:sz w:val="24"/>
          <w:u w:val="single"/>
          <w:lang w:val="sk-SK"/>
        </w:rPr>
      </w:pPr>
    </w:p>
    <w:p w14:paraId="37AE427D" w14:textId="77777777"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14:paraId="333973FB" w14:textId="77777777"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ovné zmluvy a dohody o práci vykonávanej mimo pracovného pomeru sú uzatvorené na základe zákonníka práce, zákona o výkone práce vo verejnom záujme, resp. zákona o štátnej službe a obsahujú všetky náležitosti pracovnej zmluvy/dohody podľa týchto zákonov.</w:t>
      </w:r>
      <w:r w:rsidRPr="00C32732">
        <w:rPr>
          <w:rFonts w:ascii="Calibri" w:hAnsi="Calibri"/>
        </w:rPr>
        <w:t xml:space="preserve"> </w:t>
      </w:r>
    </w:p>
    <w:p w14:paraId="3E232200" w14:textId="77777777"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14:paraId="64DC2E38" w14:textId="77777777"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14:paraId="6DE5FA79" w14:textId="77777777"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14:paraId="2AC6F5E2" w14:textId="77777777"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14:paraId="2DD3B7BE"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14:paraId="2E3CC94B"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14:paraId="6D0310D8"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14:paraId="29AA1D11"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14:paraId="7E29CC8B"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14:paraId="2498F99E"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14:paraId="1BACE576" w14:textId="77777777" w:rsidR="00304630" w:rsidRPr="00C32732" w:rsidRDefault="00304630" w:rsidP="00304630">
      <w:pPr>
        <w:rPr>
          <w:rFonts w:ascii="Calibri" w:hAnsi="Calibri"/>
        </w:rPr>
      </w:pPr>
    </w:p>
    <w:p w14:paraId="52EBA925" w14:textId="77777777" w:rsidR="00304630" w:rsidRPr="002F08B4" w:rsidRDefault="00304630" w:rsidP="00EF4AA5">
      <w:pPr>
        <w:rPr>
          <w:rFonts w:ascii="Calibri" w:hAnsi="Calibri"/>
          <w:b/>
          <w:color w:val="365F91"/>
        </w:rPr>
      </w:pPr>
      <w:r w:rsidRPr="002F08B4">
        <w:rPr>
          <w:rFonts w:ascii="Calibri" w:hAnsi="Calibri"/>
          <w:b/>
          <w:color w:val="365F91"/>
        </w:rPr>
        <w:lastRenderedPageBreak/>
        <w:t>Dohody o práci vykonávanej mimo pracovného pomeru</w:t>
      </w:r>
    </w:p>
    <w:p w14:paraId="35C4E302" w14:textId="77777777"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14:paraId="5D459326" w14:textId="77777777"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14:paraId="512B0753" w14:textId="77777777"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14:paraId="7AC4D1EB" w14:textId="77777777"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14:paraId="6BB60B3F" w14:textId="77777777"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14:paraId="41DA58DD" w14:textId="77777777"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14:paraId="708FDC31" w14:textId="77777777"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w:t>
      </w:r>
      <w:proofErr w:type="spellStart"/>
      <w:r w:rsidRPr="00EF4AA5">
        <w:rPr>
          <w:rFonts w:ascii="Calibri" w:hAnsi="Calibri"/>
        </w:rPr>
        <w:t>o</w:t>
      </w:r>
      <w:proofErr w:type="spellEnd"/>
      <w:r w:rsidRPr="00EF4AA5">
        <w:rPr>
          <w:rFonts w:ascii="Calibri" w:hAnsi="Calibri"/>
        </w:rPr>
        <w:t>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 xml:space="preserve">podľa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14:paraId="59FF2FB2" w14:textId="77777777" w:rsidR="000554F7" w:rsidRDefault="000554F7" w:rsidP="00C31EA1">
      <w:pPr>
        <w:spacing w:before="120"/>
        <w:rPr>
          <w:rFonts w:ascii="Calibri" w:hAnsi="Calibri"/>
        </w:rPr>
      </w:pPr>
    </w:p>
    <w:p w14:paraId="2DD5AF15" w14:textId="77777777"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14:paraId="79AA9649" w14:textId="77777777" w:rsidR="00C31EA1" w:rsidRPr="00C32732" w:rsidRDefault="00423C8D" w:rsidP="00C31EA1">
      <w:pPr>
        <w:spacing w:before="120"/>
        <w:rPr>
          <w:rFonts w:ascii="Calibri" w:hAnsi="Calibri"/>
        </w:rPr>
      </w:pPr>
      <w:r w:rsidRPr="00C32732">
        <w:rPr>
          <w:rFonts w:ascii="Calibri" w:hAnsi="Calibri"/>
        </w:rPr>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14:paraId="205470AC" w14:textId="77777777"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1"/>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14:paraId="62733D97" w14:textId="77777777"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2"/>
      </w:r>
      <w:r w:rsidR="00423C8D" w:rsidRPr="00C32732">
        <w:rPr>
          <w:rFonts w:ascii="Calibri" w:hAnsi="Calibri"/>
        </w:rPr>
        <w:t>:</w:t>
      </w:r>
    </w:p>
    <w:p w14:paraId="7A0EB227" w14:textId="77777777"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14:paraId="20D57C61" w14:textId="77777777" w:rsidR="00C31EA1" w:rsidRPr="00EB2412" w:rsidRDefault="00C31EA1" w:rsidP="00467BBF">
      <w:pPr>
        <w:spacing w:before="120"/>
        <w:rPr>
          <w:rFonts w:ascii="Calibri" w:hAnsi="Calibri"/>
          <w:szCs w:val="20"/>
        </w:rPr>
      </w:pPr>
      <w:r w:rsidRPr="00EB2412">
        <w:rPr>
          <w:rFonts w:ascii="Calibri" w:hAnsi="Calibri"/>
          <w:szCs w:val="20"/>
        </w:rPr>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lastRenderedPageBreak/>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14:paraId="3911529B" w14:textId="77777777"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14:paraId="689AD514" w14:textId="77777777"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14:paraId="16ED5921" w14:textId="77777777"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14:paraId="2A80F9F1" w14:textId="77777777"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14:paraId="310159CF" w14:textId="77777777" w:rsidR="00C31EA1"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14:paraId="1BDF2A13" w14:textId="77777777" w:rsidR="00FF2CFE" w:rsidRPr="00C32732" w:rsidRDefault="00FF2CFE" w:rsidP="00E32679">
      <w:pPr>
        <w:spacing w:before="120"/>
        <w:rPr>
          <w:rFonts w:ascii="Calibri" w:hAnsi="Calibri"/>
          <w:szCs w:val="20"/>
        </w:rPr>
      </w:pPr>
    </w:p>
    <w:p w14:paraId="5B5DE681" w14:textId="77777777"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14:paraId="3C60C745" w14:textId="77777777"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14:paraId="67C964D3" w14:textId="77777777" w:rsidR="00407137" w:rsidRDefault="00407137" w:rsidP="00366F62">
      <w:pPr>
        <w:spacing w:after="120"/>
        <w:rPr>
          <w:rFonts w:ascii="Calibri" w:hAnsi="Calibri"/>
          <w:b/>
          <w:u w:val="single"/>
        </w:rPr>
      </w:pPr>
    </w:p>
    <w:p w14:paraId="342DECC9" w14:textId="77777777"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14:paraId="60E1B7B4" w14:textId="77777777"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14:paraId="4E5168AE" w14:textId="77777777"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xml:space="preserve">), pričom výdavky na podporné AK musia byť efektívne vynaložené , pomerne k sume deklarovanej za skupinu zamestnancov </w:t>
      </w:r>
      <w:r>
        <w:rPr>
          <w:rFonts w:ascii="Calibri" w:hAnsi="Calibri"/>
          <w:szCs w:val="20"/>
        </w:rPr>
        <w:lastRenderedPageBreak/>
        <w:t>v bode 1). RO OP TP odporúča prijímateľom zaslať vopred na odsúhlasenie RO OP TP plánované výdavky na podporné AK.</w:t>
      </w:r>
    </w:p>
    <w:p w14:paraId="2429B175" w14:textId="77777777" w:rsidR="00D9421A" w:rsidRPr="00986F7D" w:rsidRDefault="00D9421A" w:rsidP="00D9421A">
      <w:pPr>
        <w:spacing w:after="120"/>
        <w:rPr>
          <w:rFonts w:ascii="Calibri" w:hAnsi="Calibri"/>
          <w:szCs w:val="20"/>
          <w:lang w:val="x-none"/>
        </w:rPr>
      </w:pPr>
      <w:r w:rsidRPr="00986F7D">
        <w:rPr>
          <w:rFonts w:ascii="Calibri" w:hAnsi="Calibri"/>
          <w:szCs w:val="20"/>
          <w:lang w:val="x-none"/>
        </w:rPr>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14:paraId="6E898B9A" w14:textId="35B13D18" w:rsidR="00C3679D" w:rsidDel="00E811E8" w:rsidRDefault="00C3679D">
      <w:pPr>
        <w:jc w:val="left"/>
        <w:rPr>
          <w:del w:id="842" w:author="Autor"/>
          <w:rFonts w:ascii="Calibri" w:hAnsi="Calibri"/>
          <w:b/>
          <w:u w:val="single"/>
        </w:rPr>
      </w:pPr>
      <w:del w:id="843" w:author="Autor">
        <w:r w:rsidDel="00E811E8">
          <w:rPr>
            <w:rFonts w:ascii="Calibri" w:hAnsi="Calibri"/>
            <w:b/>
            <w:u w:val="single"/>
          </w:rPr>
          <w:br w:type="page"/>
        </w:r>
      </w:del>
    </w:p>
    <w:p w14:paraId="2DBD7255" w14:textId="77777777" w:rsidR="00D9421A" w:rsidRDefault="00D9421A" w:rsidP="00193490">
      <w:pPr>
        <w:jc w:val="left"/>
        <w:rPr>
          <w:rFonts w:ascii="Calibri" w:hAnsi="Calibri"/>
          <w:b/>
          <w:u w:val="single"/>
        </w:rPr>
        <w:pPrChange w:id="844" w:author="Autor">
          <w:pPr>
            <w:spacing w:after="120"/>
          </w:pPr>
        </w:pPrChange>
      </w:pPr>
    </w:p>
    <w:p w14:paraId="57D7E332" w14:textId="77777777"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14:paraId="1033D779" w14:textId="77777777" w:rsidR="008207C0" w:rsidRPr="00C32732" w:rsidRDefault="008207C0" w:rsidP="00366F62">
      <w:pPr>
        <w:spacing w:after="120"/>
        <w:rPr>
          <w:rFonts w:ascii="Calibri" w:hAnsi="Calibri"/>
          <w:b/>
        </w:rPr>
      </w:pPr>
      <w:r w:rsidRPr="00C32732">
        <w:rPr>
          <w:rFonts w:ascii="Calibri" w:hAnsi="Calibri"/>
          <w:b/>
        </w:rPr>
        <w:t>Tuzemské pracovné cesty (TPC)</w:t>
      </w:r>
    </w:p>
    <w:p w14:paraId="2FDDFC6C" w14:textId="77777777"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3"/>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14:paraId="72298F4D" w14:textId="77777777"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14:paraId="3F6B7588" w14:textId="77777777"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14:paraId="1888C64A" w14:textId="77777777"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14:paraId="522BBD3A" w14:textId="77777777"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14:paraId="73074AAF" w14:textId="77777777"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14:paraId="79C91C00" w14:textId="77777777"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4"/>
      </w:r>
      <w:r w:rsidRPr="00C32732">
        <w:rPr>
          <w:sz w:val="24"/>
          <w:szCs w:val="24"/>
          <w:lang w:eastAsia="cs-CZ"/>
        </w:rPr>
        <w:t>;</w:t>
      </w:r>
    </w:p>
    <w:p w14:paraId="334412BA" w14:textId="77777777" w:rsidR="00FA06AE" w:rsidRPr="00C32732" w:rsidRDefault="00FA06AE" w:rsidP="00FA06AE">
      <w:pPr>
        <w:ind w:left="284"/>
        <w:rPr>
          <w:rFonts w:ascii="Calibri" w:hAnsi="Calibri"/>
          <w:b/>
        </w:rPr>
      </w:pPr>
    </w:p>
    <w:p w14:paraId="558F449B" w14:textId="77777777" w:rsidR="008207C0" w:rsidRPr="00C32732" w:rsidRDefault="008207C0" w:rsidP="005B4030">
      <w:pPr>
        <w:rPr>
          <w:rFonts w:ascii="Calibri" w:hAnsi="Calibri"/>
          <w:b/>
        </w:rPr>
      </w:pPr>
      <w:r w:rsidRPr="00C32732">
        <w:rPr>
          <w:rFonts w:ascii="Calibri" w:hAnsi="Calibri"/>
          <w:b/>
        </w:rPr>
        <w:t>Zahraničné pracovné cesty (ZPC)</w:t>
      </w:r>
    </w:p>
    <w:p w14:paraId="7447E2BF" w14:textId="77777777"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14:paraId="04D29D92" w14:textId="77777777"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14:paraId="1EF397F9" w14:textId="77777777"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14:paraId="0219EC33" w14:textId="77777777"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14:paraId="3787119B" w14:textId="77777777"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14:paraId="53BB402D" w14:textId="77777777"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14:paraId="5199D929" w14:textId="77777777" w:rsidR="008207C0" w:rsidRPr="00C32732" w:rsidRDefault="008207C0" w:rsidP="005B4030">
      <w:pPr>
        <w:rPr>
          <w:rFonts w:ascii="Calibri" w:hAnsi="Calibri"/>
        </w:rPr>
      </w:pPr>
    </w:p>
    <w:p w14:paraId="162CD96E" w14:textId="77777777"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14:paraId="519E1B24" w14:textId="77777777"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14:paraId="3984072D" w14:textId="77777777" w:rsidR="008207C0" w:rsidRDefault="008207C0" w:rsidP="005B4030">
      <w:pPr>
        <w:rPr>
          <w:rFonts w:ascii="Calibri" w:hAnsi="Calibri"/>
        </w:rPr>
      </w:pPr>
    </w:p>
    <w:p w14:paraId="19140DAF" w14:textId="77777777" w:rsidR="00B576E6" w:rsidRDefault="00B576E6" w:rsidP="00543F32">
      <w:pPr>
        <w:spacing w:after="120"/>
        <w:rPr>
          <w:rFonts w:ascii="Calibri" w:hAnsi="Calibri"/>
        </w:rPr>
      </w:pPr>
      <w:r>
        <w:rPr>
          <w:rFonts w:ascii="Calibri" w:hAnsi="Calibri"/>
        </w:rPr>
        <w:t>Sumarizačný hárok slúži ako účtovný doklad, ktorý je prijímateľ povinný zadávať do ITMS ako jeden deklarovaný výdavok. Prijímateľ predkladá sumarizačný hárok zvlášť pre TPC a zvlášť pre ZPC. V sumarizačnom hárku sú zahrnuté iba výdavky, ktoré vznikli na základe cestovného príkazu (s výnimkou vreckového</w:t>
      </w:r>
      <w:r w:rsidR="0069218C">
        <w:rPr>
          <w:rStyle w:val="Odkaznapoznmkupodiarou"/>
          <w:rFonts w:ascii="Calibri" w:hAnsi="Calibri"/>
        </w:rPr>
        <w:footnoteReference w:id="15"/>
      </w:r>
      <w:r>
        <w:rPr>
          <w:rFonts w:ascii="Calibri" w:hAnsi="Calibri"/>
        </w:rPr>
        <w:t xml:space="preserve">), teda nie výdavky, ktoré boli hradené </w:t>
      </w:r>
      <w:r w:rsidRPr="005C0157">
        <w:rPr>
          <w:rFonts w:ascii="Calibri" w:hAnsi="Calibri"/>
        </w:rPr>
        <w:t>samostatne pr</w:t>
      </w:r>
      <w:r>
        <w:rPr>
          <w:rFonts w:ascii="Calibri" w:hAnsi="Calibri"/>
        </w:rPr>
        <w:t xml:space="preserve">ed uskutočnením pracovnej cesty - tieto sú v rámci </w:t>
      </w:r>
      <w:proofErr w:type="spellStart"/>
      <w:r>
        <w:rPr>
          <w:rFonts w:ascii="Calibri" w:hAnsi="Calibri"/>
        </w:rPr>
        <w:t>ŽoP</w:t>
      </w:r>
      <w:proofErr w:type="spellEnd"/>
      <w:r>
        <w:rPr>
          <w:rFonts w:ascii="Calibri" w:hAnsi="Calibri"/>
        </w:rPr>
        <w:t xml:space="preserve"> deklarované ako samostatné účtovné </w:t>
      </w:r>
      <w:r>
        <w:rPr>
          <w:rFonts w:ascii="Calibri" w:hAnsi="Calibri"/>
        </w:rPr>
        <w:lastRenderedPageBreak/>
        <w:t xml:space="preserve">doklady napr. faktúry za obstarané letenky, on </w:t>
      </w:r>
      <w:proofErr w:type="spellStart"/>
      <w:r>
        <w:rPr>
          <w:rFonts w:ascii="Calibri" w:hAnsi="Calibri"/>
        </w:rPr>
        <w:t>line</w:t>
      </w:r>
      <w:proofErr w:type="spellEnd"/>
      <w:r>
        <w:rPr>
          <w:rFonts w:ascii="Calibri" w:hAnsi="Calibri"/>
        </w:rPr>
        <w:t xml:space="preserve"> poplatky, ubytovanie, účastnícke poplatky a pod.</w:t>
      </w:r>
    </w:p>
    <w:p w14:paraId="315DBF3A" w14:textId="77777777" w:rsidR="005418CC" w:rsidRDefault="005418CC" w:rsidP="00543F32">
      <w:pPr>
        <w:spacing w:after="120"/>
        <w:rPr>
          <w:rFonts w:ascii="Calibri" w:hAnsi="Calibri"/>
        </w:rPr>
      </w:pPr>
      <w:r w:rsidRPr="00543F32">
        <w:rPr>
          <w:rFonts w:ascii="Calibri" w:hAnsi="Calibri"/>
        </w:rPr>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14:paraId="747DE6F0" w14:textId="77777777" w:rsidR="005418CC" w:rsidRDefault="005418CC" w:rsidP="005B4030">
      <w:pPr>
        <w:rPr>
          <w:rFonts w:ascii="Calibri" w:hAnsi="Calibri"/>
        </w:rPr>
      </w:pPr>
    </w:p>
    <w:p w14:paraId="1D118159" w14:textId="77777777" w:rsidR="005418CC" w:rsidRPr="00C32732" w:rsidRDefault="005418CC" w:rsidP="005B4030">
      <w:pPr>
        <w:rPr>
          <w:rFonts w:ascii="Calibri" w:hAnsi="Calibri"/>
        </w:rPr>
      </w:pPr>
    </w:p>
    <w:p w14:paraId="439BE60F" w14:textId="77777777"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14:paraId="4ED5A62A" w14:textId="77777777"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14:paraId="7554757E" w14:textId="77777777"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14:paraId="442C539E" w14:textId="77777777"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14:paraId="73909D27" w14:textId="77777777"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14:paraId="0DE9C952" w14:textId="77777777"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14:paraId="5CDD14D8" w14:textId="77777777"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14:paraId="28759C4E" w14:textId="77777777"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14:paraId="42FA1D26" w14:textId="77777777"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14:paraId="103D1938" w14:textId="77777777" w:rsidR="00EA4E2B" w:rsidRPr="00C32732" w:rsidRDefault="00EA4E2B" w:rsidP="00447E7F">
      <w:pPr>
        <w:spacing w:after="120"/>
        <w:rPr>
          <w:rFonts w:ascii="Calibri" w:hAnsi="Calibri"/>
          <w:b/>
          <w:u w:val="single"/>
        </w:rPr>
      </w:pPr>
    </w:p>
    <w:p w14:paraId="12FD27BA" w14:textId="77777777"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14:paraId="14E9CEC2" w14:textId="77777777"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14:paraId="68ADA730" w14:textId="77777777"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14:paraId="68F3DDE9" w14:textId="77777777"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6"/>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14:paraId="6E952F0D" w14:textId="77777777"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14:paraId="6C3AE5C7" w14:textId="77777777"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14:paraId="2A8DFE67" w14:textId="77777777"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14:paraId="246579AE" w14:textId="77777777"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lastRenderedPageBreak/>
        <w:t>podací lístok alebo výpis z podacieho hárku s adresami (v prípade poštovného),</w:t>
      </w:r>
    </w:p>
    <w:p w14:paraId="63F9CDE4" w14:textId="77777777"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7"/>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14:paraId="015CA130" w14:textId="77777777"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14:paraId="59A05D7E" w14:textId="77777777"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14:paraId="782F874F" w14:textId="77777777"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14:paraId="5266D384" w14:textId="77777777"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8"/>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14:paraId="4DCD457F" w14:textId="77777777"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spôsob výpočtu oprávnenej výšky výdavku (nájomné, elektrická energia, voda, plyn, teplo a iné), ak relevantné,</w:t>
      </w:r>
    </w:p>
    <w:p w14:paraId="56EFEB1B" w14:textId="77777777"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14:paraId="4D1B6012" w14:textId="77777777" w:rsidR="008207C0" w:rsidRPr="00C32732" w:rsidRDefault="008207C0" w:rsidP="00BA5746">
      <w:pPr>
        <w:rPr>
          <w:rFonts w:ascii="Calibri" w:hAnsi="Calibri"/>
          <w:b/>
        </w:rPr>
      </w:pPr>
      <w:r w:rsidRPr="00C32732">
        <w:rPr>
          <w:rFonts w:ascii="Calibri" w:hAnsi="Calibri"/>
          <w:b/>
        </w:rPr>
        <w:t>Pohonné hmoty</w:t>
      </w:r>
    </w:p>
    <w:p w14:paraId="2E4176A5" w14:textId="77777777"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14:paraId="20716532" w14:textId="77777777"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14:paraId="3943ED0E"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14:paraId="7DEA0D45"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14:paraId="170C1272"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9"/>
      </w:r>
      <w:r w:rsidR="00BA5746" w:rsidRPr="00C32732">
        <w:rPr>
          <w:rFonts w:ascii="Calibri" w:hAnsi="Calibri"/>
        </w:rPr>
        <w:t>,</w:t>
      </w:r>
    </w:p>
    <w:p w14:paraId="452C54FD"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14:paraId="50C542E1"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14:paraId="3AA38AD4"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14:paraId="2F11BFBB" w14:textId="77777777" w:rsidR="008207C0" w:rsidRDefault="008207C0" w:rsidP="005B4030">
      <w:pPr>
        <w:rPr>
          <w:rFonts w:ascii="Calibri" w:hAnsi="Calibri"/>
        </w:rPr>
      </w:pPr>
    </w:p>
    <w:p w14:paraId="56F5452B" w14:textId="77777777"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14:paraId="1A6B7377" w14:textId="77777777" w:rsidR="00581F9E" w:rsidRPr="00C32732" w:rsidRDefault="00581F9E" w:rsidP="005B4030">
      <w:pPr>
        <w:rPr>
          <w:rFonts w:ascii="Calibri" w:hAnsi="Calibri"/>
        </w:rPr>
      </w:pPr>
    </w:p>
    <w:p w14:paraId="273964D6" w14:textId="77777777" w:rsidR="00581F9E" w:rsidRDefault="00581F9E" w:rsidP="00EF4AA5">
      <w:pPr>
        <w:pStyle w:val="Odsekzoznamu"/>
        <w:numPr>
          <w:ilvl w:val="0"/>
          <w:numId w:val="72"/>
        </w:numPr>
        <w:ind w:left="284" w:hanging="284"/>
        <w:rPr>
          <w:rFonts w:ascii="Calibri" w:hAnsi="Calibri"/>
        </w:rPr>
      </w:pPr>
      <w:r>
        <w:rPr>
          <w:rFonts w:ascii="Calibri" w:hAnsi="Calibri"/>
        </w:rPr>
        <w:t>objednávka</w:t>
      </w:r>
    </w:p>
    <w:p w14:paraId="5FDE3FF4"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14:paraId="6C486827"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14:paraId="30D08B51"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14:paraId="4B7D72AC"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14:paraId="26A51EEE"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14:paraId="27A06043" w14:textId="77777777"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14:paraId="4E99AEF9" w14:textId="77777777" w:rsidR="00537561" w:rsidRPr="00C32732" w:rsidRDefault="00537561" w:rsidP="00537561">
      <w:pPr>
        <w:spacing w:before="120"/>
        <w:rPr>
          <w:rFonts w:ascii="Calibri" w:hAnsi="Calibri"/>
        </w:rPr>
      </w:pPr>
    </w:p>
    <w:p w14:paraId="78DA6EFB" w14:textId="77777777" w:rsidR="008207C0" w:rsidRPr="00DD586D" w:rsidRDefault="008207C0" w:rsidP="00537561">
      <w:pPr>
        <w:pStyle w:val="Nadpis3"/>
        <w:spacing w:before="120"/>
        <w:rPr>
          <w:rFonts w:ascii="Calibri" w:hAnsi="Calibri"/>
          <w:color w:val="365F91"/>
        </w:rPr>
      </w:pPr>
      <w:bookmarkStart w:id="851" w:name="_Toc286911125"/>
      <w:bookmarkStart w:id="852" w:name="_Toc406485301"/>
      <w:bookmarkStart w:id="853" w:name="_Toc506451581"/>
      <w:r w:rsidRPr="00DD586D">
        <w:rPr>
          <w:rFonts w:ascii="Calibri" w:hAnsi="Calibri"/>
          <w:color w:val="365F91"/>
        </w:rPr>
        <w:lastRenderedPageBreak/>
        <w:t>4.3.4 Účty Prijímateľa</w:t>
      </w:r>
      <w:bookmarkEnd w:id="851"/>
      <w:bookmarkEnd w:id="852"/>
      <w:bookmarkEnd w:id="853"/>
    </w:p>
    <w:p w14:paraId="6EE07BEE" w14:textId="77777777"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w:t>
      </w:r>
      <w:del w:id="854" w:author="Autor">
        <w:r w:rsidRPr="00C32732" w:rsidDel="00133A91">
          <w:rPr>
            <w:rFonts w:ascii="Calibri" w:hAnsi="Calibri"/>
          </w:rPr>
          <w:delText>poskytnutí </w:delText>
        </w:r>
      </w:del>
      <w:r w:rsidRPr="00C32732">
        <w:rPr>
          <w:rFonts w:ascii="Calibri" w:hAnsi="Calibri"/>
        </w:rPr>
        <w:t xml:space="preserve">NFP otvorený účet, ktorý slúži na príjem prostriedkov EÚ a ŠR na spolufinancovanie. Číslo účtu Prijímateľa  je uvedené v Prílohe č. 2 Zmluvy o </w:t>
      </w:r>
      <w:del w:id="855" w:author="Autor">
        <w:r w:rsidRPr="00C32732" w:rsidDel="00133A91">
          <w:rPr>
            <w:rFonts w:ascii="Calibri" w:hAnsi="Calibri"/>
          </w:rPr>
          <w:delText>poskytnutí</w:delText>
        </w:r>
      </w:del>
      <w:r w:rsidRPr="00C32732">
        <w:rPr>
          <w:rFonts w:ascii="Calibri" w:hAnsi="Calibri"/>
        </w:rPr>
        <w:t xml:space="preserve"> NFP (Predmet podpory) a Prijímateľ je povinný udržiavať tento účet až do prijatia záverečnej platby NFP otvorený. V prípade zmeny čísla tohto účtu je Prijímateľ povinný postupovať v zmysle čl. 6 Zmluvy o </w:t>
      </w:r>
      <w:del w:id="856" w:author="Autor">
        <w:r w:rsidRPr="00C32732" w:rsidDel="00133A91">
          <w:rPr>
            <w:rFonts w:ascii="Calibri" w:hAnsi="Calibri"/>
          </w:rPr>
          <w:delText>poskytnutí</w:delText>
        </w:r>
      </w:del>
      <w:r w:rsidRPr="00C32732">
        <w:rPr>
          <w:rFonts w:ascii="Calibri" w:hAnsi="Calibri"/>
        </w:rPr>
        <w:t xml:space="preserve"> NFP. Účet </w:t>
      </w:r>
      <w:r w:rsidR="00756DD9">
        <w:rPr>
          <w:rFonts w:ascii="Calibri" w:hAnsi="Calibri"/>
        </w:rPr>
        <w:br/>
      </w:r>
      <w:r w:rsidRPr="00C32732">
        <w:rPr>
          <w:rFonts w:ascii="Calibri" w:hAnsi="Calibri"/>
        </w:rPr>
        <w:t>je vedený v mene euro.</w:t>
      </w:r>
    </w:p>
    <w:p w14:paraId="34FF5744" w14:textId="77777777"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14:paraId="42C3A4A5" w14:textId="77777777" w:rsidR="008207C0" w:rsidRPr="00C32732" w:rsidRDefault="008207C0" w:rsidP="0062583D">
      <w:pPr>
        <w:pStyle w:val="Nadpis7"/>
        <w:numPr>
          <w:ilvl w:val="0"/>
          <w:numId w:val="10"/>
        </w:numPr>
        <w:jc w:val="left"/>
        <w:rPr>
          <w:b/>
        </w:rPr>
      </w:pPr>
      <w:r w:rsidRPr="00C32732">
        <w:rPr>
          <w:b/>
        </w:rPr>
        <w:t>Systém refundácie</w:t>
      </w:r>
    </w:p>
    <w:p w14:paraId="669018B8"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14:paraId="41112F53"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14:paraId="4B514CE2"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Účet môže byť úročený.</w:t>
      </w:r>
    </w:p>
    <w:p w14:paraId="08FF49C1" w14:textId="77777777"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14:paraId="44BD27D0"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14:paraId="27AD20F8"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14:paraId="37D68BBB"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14:paraId="3CBB6345" w14:textId="77777777"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14:paraId="7BDC1BD7" w14:textId="77777777"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14:paraId="4624F5C6" w14:textId="77777777"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14:paraId="12F591B6" w14:textId="77777777" w:rsidR="008207C0" w:rsidRPr="00C32732" w:rsidRDefault="008207C0" w:rsidP="005B4030">
      <w:pPr>
        <w:pStyle w:val="Nadpis7"/>
        <w:jc w:val="left"/>
        <w:rPr>
          <w:i/>
        </w:rPr>
      </w:pPr>
      <w:r w:rsidRPr="00C32732">
        <w:rPr>
          <w:i/>
        </w:rPr>
        <w:t>Špecifické znaky účtov pre jednotlivé typy Prijímateľov:</w:t>
      </w:r>
    </w:p>
    <w:p w14:paraId="71E3B25B" w14:textId="77777777" w:rsidR="008207C0" w:rsidRPr="00C32732" w:rsidRDefault="008207C0" w:rsidP="005B4030">
      <w:pPr>
        <w:pStyle w:val="Nadpis7"/>
        <w:jc w:val="left"/>
        <w:rPr>
          <w:b/>
        </w:rPr>
      </w:pPr>
      <w:bookmarkStart w:id="857" w:name="_Toc402361093"/>
      <w:bookmarkStart w:id="858" w:name="_Toc392616958"/>
      <w:r w:rsidRPr="00C32732">
        <w:rPr>
          <w:b/>
        </w:rPr>
        <w:t>Účty Prijímateľa – štátna rozpočtová organizácia</w:t>
      </w:r>
      <w:bookmarkEnd w:id="857"/>
      <w:bookmarkEnd w:id="858"/>
    </w:p>
    <w:p w14:paraId="473E3296" w14:textId="77777777"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14:paraId="38278321" w14:textId="77777777"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14:paraId="5EDE4C46" w14:textId="77777777"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14:paraId="1120F79E" w14:textId="79C21D49" w:rsidR="008207C0" w:rsidRPr="00C32732" w:rsidRDefault="008207C0" w:rsidP="005B4030">
      <w:pPr>
        <w:pStyle w:val="Nadpis7"/>
        <w:jc w:val="left"/>
        <w:rPr>
          <w:b/>
        </w:rPr>
      </w:pPr>
      <w:bookmarkStart w:id="859" w:name="_Toc402361096"/>
      <w:bookmarkStart w:id="860" w:name="_Toc392616961"/>
      <w:r w:rsidRPr="00C32732">
        <w:rPr>
          <w:b/>
        </w:rPr>
        <w:lastRenderedPageBreak/>
        <w:t xml:space="preserve">Účty Prijímateľa – </w:t>
      </w:r>
      <w:del w:id="861" w:author="Autor">
        <w:r w:rsidRPr="00C32732" w:rsidDel="00F10DE9">
          <w:rPr>
            <w:b/>
          </w:rPr>
          <w:delText>štátna príspevková organizácia</w:delText>
        </w:r>
      </w:del>
      <w:ins w:id="862" w:author="Autor">
        <w:r w:rsidR="00F10DE9">
          <w:rPr>
            <w:b/>
            <w:lang w:val="sk-SK"/>
          </w:rPr>
          <w:t>ŠRO</w:t>
        </w:r>
      </w:ins>
      <w:r w:rsidRPr="00C32732">
        <w:rPr>
          <w:b/>
        </w:rPr>
        <w:t xml:space="preserve"> </w:t>
      </w:r>
      <w:bookmarkEnd w:id="859"/>
      <w:bookmarkEnd w:id="860"/>
    </w:p>
    <w:p w14:paraId="38C8283D" w14:textId="77777777"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14:paraId="71BC7CB5" w14:textId="77777777" w:rsidR="008207C0" w:rsidRPr="00C32732" w:rsidRDefault="008207C0" w:rsidP="005B4030">
      <w:pPr>
        <w:autoSpaceDE w:val="0"/>
        <w:autoSpaceDN w:val="0"/>
        <w:adjustRightInd w:val="0"/>
        <w:rPr>
          <w:rFonts w:ascii="Calibri" w:hAnsi="Calibri"/>
        </w:rPr>
      </w:pPr>
      <w:bookmarkStart w:id="863" w:name="_Toc406485299"/>
      <w:bookmarkStart w:id="864" w:name="_Toc286911123"/>
    </w:p>
    <w:p w14:paraId="67090FB5" w14:textId="77777777" w:rsidR="008207C0" w:rsidRPr="00DD586D" w:rsidRDefault="008207C0" w:rsidP="00537561">
      <w:pPr>
        <w:pStyle w:val="Nadpis3"/>
        <w:spacing w:before="120"/>
        <w:rPr>
          <w:rFonts w:ascii="Calibri" w:hAnsi="Calibri"/>
          <w:color w:val="365F91"/>
        </w:rPr>
      </w:pPr>
      <w:bookmarkStart w:id="865" w:name="_Toc506451582"/>
      <w:r w:rsidRPr="00DD586D">
        <w:rPr>
          <w:rFonts w:ascii="Calibri" w:hAnsi="Calibri"/>
          <w:color w:val="365F91"/>
        </w:rPr>
        <w:t>4.3.5 Spôsoby financovania projektov</w:t>
      </w:r>
      <w:bookmarkEnd w:id="863"/>
      <w:bookmarkEnd w:id="864"/>
      <w:r w:rsidRPr="00DD586D">
        <w:rPr>
          <w:rStyle w:val="Odkaznapoznmkupodiarou"/>
          <w:rFonts w:ascii="Calibri" w:hAnsi="Calibri"/>
          <w:color w:val="365F91"/>
        </w:rPr>
        <w:footnoteReference w:id="20"/>
      </w:r>
      <w:bookmarkEnd w:id="865"/>
    </w:p>
    <w:p w14:paraId="61AC7894" w14:textId="77777777"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14:paraId="309AC033"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14:paraId="3BCC36B9" w14:textId="133629F6" w:rsidR="008207C0" w:rsidRPr="007635F0" w:rsidRDefault="008207C0" w:rsidP="0062583D">
      <w:pPr>
        <w:pStyle w:val="PKodsek"/>
        <w:numPr>
          <w:ilvl w:val="0"/>
          <w:numId w:val="13"/>
        </w:numPr>
        <w:ind w:left="284" w:hanging="284"/>
        <w:rPr>
          <w:rFonts w:asciiTheme="minorHAnsi" w:hAnsiTheme="minorHAnsi"/>
          <w:rPrChange w:id="867" w:author="Autor">
            <w:rPr>
              <w:rFonts w:ascii="Calibri" w:hAnsi="Calibri"/>
            </w:rPr>
          </w:rPrChange>
        </w:rPr>
      </w:pPr>
      <w:r w:rsidRPr="00C32732">
        <w:rPr>
          <w:rFonts w:ascii="Calibri" w:hAnsi="Calibri"/>
        </w:rPr>
        <w:t>systémom zálohových platieb (</w:t>
      </w:r>
      <w:del w:id="868" w:author="Autor">
        <w:r w:rsidRPr="00C32732" w:rsidDel="00636B22">
          <w:rPr>
            <w:rFonts w:ascii="Calibri" w:hAnsi="Calibri"/>
          </w:rPr>
          <w:delText xml:space="preserve">len </w:delText>
        </w:r>
      </w:del>
      <w:r w:rsidRPr="00C32732">
        <w:rPr>
          <w:rFonts w:ascii="Calibri" w:hAnsi="Calibri"/>
        </w:rPr>
        <w:t>v prípade, že Prijímateľom je ŠRO</w:t>
      </w:r>
      <w:ins w:id="869" w:author="Autor">
        <w:r w:rsidR="00636B22">
          <w:rPr>
            <w:rFonts w:ascii="Calibri" w:hAnsi="Calibri"/>
          </w:rPr>
          <w:t xml:space="preserve"> </w:t>
        </w:r>
        <w:r w:rsidR="00636B22" w:rsidRPr="007635F0">
          <w:rPr>
            <w:rFonts w:asciiTheme="minorHAnsi" w:hAnsiTheme="minorHAnsi"/>
            <w:rPrChange w:id="870" w:author="Autor">
              <w:rPr>
                <w:rFonts w:ascii="Calibri" w:hAnsi="Calibri"/>
              </w:rPr>
            </w:rPrChange>
          </w:rPr>
          <w:t xml:space="preserve">a </w:t>
        </w:r>
        <w:r w:rsidR="00636B22" w:rsidRPr="007635F0">
          <w:rPr>
            <w:rFonts w:asciiTheme="minorHAnsi" w:hAnsiTheme="minorHAnsi" w:cs="Arial"/>
            <w:szCs w:val="16"/>
            <w:rPrChange w:id="871" w:author="Autor">
              <w:rPr>
                <w:rFonts w:cs="Arial"/>
                <w:szCs w:val="16"/>
              </w:rPr>
            </w:rPrChange>
          </w:rPr>
          <w:t> </w:t>
        </w:r>
        <w:r w:rsidR="00F10DE9" w:rsidRPr="00F10DE9">
          <w:rPr>
            <w:rFonts w:ascii="Calibri" w:hAnsi="Calibri"/>
            <w:rPrChange w:id="872" w:author="Autor">
              <w:rPr>
                <w:rFonts w:asciiTheme="minorHAnsi" w:hAnsiTheme="minorHAnsi" w:cs="Arial"/>
                <w:szCs w:val="16"/>
              </w:rPr>
            </w:rPrChange>
          </w:rPr>
          <w:t>ŠPO</w:t>
        </w:r>
      </w:ins>
      <w:r w:rsidRPr="007635F0">
        <w:rPr>
          <w:rFonts w:asciiTheme="minorHAnsi" w:hAnsiTheme="minorHAnsi"/>
          <w:rPrChange w:id="873" w:author="Autor">
            <w:rPr>
              <w:rFonts w:ascii="Calibri" w:hAnsi="Calibri"/>
            </w:rPr>
          </w:rPrChange>
        </w:rPr>
        <w:t>),</w:t>
      </w:r>
    </w:p>
    <w:p w14:paraId="245C3B03"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14:paraId="0150B9D6"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14:paraId="10F5EEC2" w14:textId="77777777"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14:paraId="45D53BCE" w14:textId="0EB29F2F"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w:t>
      </w:r>
      <w:del w:id="874" w:author="Autor">
        <w:r w:rsidR="00DE3820" w:rsidRPr="00C32732" w:rsidDel="00636B22">
          <w:rPr>
            <w:rFonts w:ascii="Calibri" w:hAnsi="Calibri"/>
          </w:rPr>
          <w:delText xml:space="preserve">len </w:delText>
        </w:r>
      </w:del>
      <w:r w:rsidR="00DE3820" w:rsidRPr="00C32732">
        <w:rPr>
          <w:rFonts w:ascii="Calibri" w:hAnsi="Calibri"/>
        </w:rPr>
        <w:t xml:space="preserve">v prípade, </w:t>
      </w:r>
      <w:r w:rsidR="00756DD9">
        <w:rPr>
          <w:rFonts w:ascii="Calibri" w:hAnsi="Calibri"/>
        </w:rPr>
        <w:br/>
      </w:r>
      <w:r w:rsidR="00DE3820" w:rsidRPr="00C32732">
        <w:rPr>
          <w:rFonts w:ascii="Calibri" w:hAnsi="Calibri"/>
        </w:rPr>
        <w:t>že Prijímateľom je ŠRO</w:t>
      </w:r>
      <w:ins w:id="875" w:author="Autor">
        <w:r w:rsidR="00636B22">
          <w:rPr>
            <w:rFonts w:ascii="Calibri" w:hAnsi="Calibri"/>
          </w:rPr>
          <w:t xml:space="preserve"> a </w:t>
        </w:r>
        <w:r w:rsidR="00636B22" w:rsidRPr="003A2FA6">
          <w:rPr>
            <w:rFonts w:cs="Arial"/>
            <w:szCs w:val="16"/>
          </w:rPr>
          <w:t> </w:t>
        </w:r>
        <w:r w:rsidR="00F10DE9" w:rsidRPr="00F10DE9">
          <w:rPr>
            <w:rFonts w:ascii="Calibri" w:hAnsi="Calibri"/>
            <w:rPrChange w:id="876" w:author="Autor">
              <w:rPr>
                <w:rFonts w:asciiTheme="minorHAnsi" w:hAnsiTheme="minorHAnsi" w:cs="Arial"/>
                <w:szCs w:val="16"/>
              </w:rPr>
            </w:rPrChange>
          </w:rPr>
          <w:t>ŠPO</w:t>
        </w:r>
      </w:ins>
      <w:r w:rsidR="00DE3820" w:rsidRPr="00C32732">
        <w:rPr>
          <w:rFonts w:ascii="Calibri" w:hAnsi="Calibri"/>
        </w:rPr>
        <w:t>)</w:t>
      </w:r>
      <w:r w:rsidRPr="00C32732">
        <w:rPr>
          <w:rFonts w:ascii="Calibri" w:hAnsi="Calibri"/>
        </w:rPr>
        <w:t>,</w:t>
      </w:r>
    </w:p>
    <w:p w14:paraId="20641D13" w14:textId="3FE52DE0"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w:t>
      </w:r>
      <w:del w:id="877" w:author="Autor">
        <w:r w:rsidR="00C51333" w:rsidRPr="00C32732" w:rsidDel="00636B22">
          <w:rPr>
            <w:rFonts w:ascii="Calibri" w:hAnsi="Calibri"/>
          </w:rPr>
          <w:delText xml:space="preserve">len </w:delText>
        </w:r>
      </w:del>
      <w:r w:rsidR="00756DD9">
        <w:rPr>
          <w:rFonts w:ascii="Calibri" w:hAnsi="Calibri"/>
        </w:rPr>
        <w:br/>
      </w:r>
      <w:r w:rsidR="00C51333" w:rsidRPr="00C32732">
        <w:rPr>
          <w:rFonts w:ascii="Calibri" w:hAnsi="Calibri"/>
        </w:rPr>
        <w:t>v prípade, že Prijímateľom je ŠRO</w:t>
      </w:r>
      <w:ins w:id="878" w:author="Autor">
        <w:r w:rsidR="00636B22">
          <w:rPr>
            <w:rFonts w:ascii="Calibri" w:hAnsi="Calibri"/>
          </w:rPr>
          <w:t xml:space="preserve"> a </w:t>
        </w:r>
        <w:r w:rsidR="00636B22" w:rsidRPr="003A2FA6">
          <w:rPr>
            <w:rFonts w:cs="Arial"/>
            <w:szCs w:val="16"/>
          </w:rPr>
          <w:t> </w:t>
        </w:r>
        <w:r w:rsidR="00F10DE9" w:rsidRPr="00F10DE9">
          <w:rPr>
            <w:rFonts w:ascii="Calibri" w:hAnsi="Calibri"/>
            <w:rPrChange w:id="879" w:author="Autor">
              <w:rPr>
                <w:rFonts w:asciiTheme="minorHAnsi" w:hAnsiTheme="minorHAnsi" w:cs="Arial"/>
                <w:szCs w:val="16"/>
              </w:rPr>
            </w:rPrChange>
          </w:rPr>
          <w:t>ŠPO</w:t>
        </w:r>
      </w:ins>
      <w:r w:rsidR="00C51333" w:rsidRPr="00C32732">
        <w:rPr>
          <w:rFonts w:ascii="Calibri" w:hAnsi="Calibri"/>
        </w:rPr>
        <w:t>).</w:t>
      </w:r>
    </w:p>
    <w:p w14:paraId="3BBC2BC8" w14:textId="7975600B" w:rsidR="00AC37CF" w:rsidRPr="00AC37CF" w:rsidRDefault="00AC37CF" w:rsidP="00EF4AA5">
      <w:pPr>
        <w:pStyle w:val="ListParagraph2"/>
        <w:spacing w:before="120"/>
        <w:ind w:left="0"/>
        <w:rPr>
          <w:rFonts w:ascii="Calibri" w:hAnsi="Calibri"/>
        </w:rPr>
      </w:pPr>
      <w:r w:rsidRPr="00AC37CF">
        <w:rPr>
          <w:rFonts w:ascii="Calibri" w:hAnsi="Calibri"/>
        </w:rPr>
        <w:t>V</w:t>
      </w:r>
      <w:r w:rsidRPr="000B24A6">
        <w:rPr>
          <w:rFonts w:ascii="Calibri" w:hAnsi="Calibri"/>
        </w:rPr>
        <w:t xml:space="preserve"> rámci každého systému financovania môže </w:t>
      </w:r>
      <w:ins w:id="880" w:author="Autor">
        <w:r w:rsidR="003058F8">
          <w:rPr>
            <w:rFonts w:ascii="Calibri" w:hAnsi="Calibri"/>
          </w:rPr>
          <w:t>P</w:t>
        </w:r>
      </w:ins>
      <w:del w:id="881" w:author="Autor">
        <w:r w:rsidRPr="000B24A6" w:rsidDel="003058F8">
          <w:rPr>
            <w:rFonts w:ascii="Calibri" w:hAnsi="Calibri"/>
          </w:rPr>
          <w:delText>p</w:delText>
        </w:r>
      </w:del>
      <w:r w:rsidRPr="000B24A6">
        <w:rPr>
          <w:rFonts w:ascii="Calibri" w:hAnsi="Calibri"/>
        </w:rPr>
        <w:t xml:space="preserve">rijímateľ využiť </w:t>
      </w:r>
      <w:r w:rsidRPr="00E30277">
        <w:rPr>
          <w:rFonts w:ascii="Calibri" w:hAnsi="Calibri"/>
        </w:rPr>
        <w:t>v rámci</w:t>
      </w:r>
      <w:r w:rsidRPr="00377AF0">
        <w:rPr>
          <w:rFonts w:ascii="Calibri" w:hAnsi="Calibri"/>
        </w:rPr>
        <w:t xml:space="preserve"> obchodných vzťahov medzi </w:t>
      </w:r>
      <w:ins w:id="882" w:author="Autor">
        <w:r w:rsidR="003058F8">
          <w:rPr>
            <w:rFonts w:ascii="Calibri" w:hAnsi="Calibri"/>
          </w:rPr>
          <w:t>P</w:t>
        </w:r>
      </w:ins>
      <w:del w:id="883" w:author="Autor">
        <w:r w:rsidRPr="00377AF0" w:rsidDel="003058F8">
          <w:rPr>
            <w:rFonts w:ascii="Calibri" w:hAnsi="Calibri"/>
          </w:rPr>
          <w:delText>p</w:delText>
        </w:r>
      </w:del>
      <w:r w:rsidRPr="00377AF0">
        <w:rPr>
          <w:rFonts w:ascii="Calibri" w:hAnsi="Calibri"/>
        </w:rPr>
        <w:t xml:space="preserve">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w:t>
      </w:r>
      <w:ins w:id="884" w:author="Autor">
        <w:r w:rsidR="003058F8">
          <w:rPr>
            <w:rFonts w:ascii="Calibri" w:hAnsi="Calibri"/>
          </w:rPr>
          <w:t>P</w:t>
        </w:r>
      </w:ins>
      <w:del w:id="885" w:author="Autor">
        <w:r w:rsidRPr="00EF4AA5" w:rsidDel="003058F8">
          <w:rPr>
            <w:rFonts w:ascii="Calibri" w:hAnsi="Calibri"/>
          </w:rPr>
          <w:delText>p</w:delText>
        </w:r>
      </w:del>
      <w:r w:rsidRPr="00EF4AA5">
        <w:rPr>
          <w:rFonts w:ascii="Calibri" w:hAnsi="Calibri"/>
        </w:rPr>
        <w:t xml:space="preserve">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14:paraId="3CE8753E" w14:textId="77777777"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21"/>
      </w:r>
      <w:r w:rsidRPr="00EF4AA5">
        <w:rPr>
          <w:rFonts w:ascii="Calibri" w:hAnsi="Calibri"/>
        </w:rPr>
        <w:t>;</w:t>
      </w:r>
    </w:p>
    <w:p w14:paraId="3CE6A058" w14:textId="0C51A72E" w:rsidR="00AC37CF" w:rsidRPr="00EF4AA5" w:rsidRDefault="00AC37CF" w:rsidP="00EF4AA5">
      <w:pPr>
        <w:pStyle w:val="ListParagraph2"/>
        <w:spacing w:before="120"/>
        <w:ind w:left="0"/>
        <w:rPr>
          <w:rFonts w:ascii="Calibri" w:hAnsi="Calibri"/>
        </w:rPr>
      </w:pPr>
      <w:r w:rsidRPr="00EF4AA5">
        <w:rPr>
          <w:rFonts w:ascii="Calibri" w:hAnsi="Calibri"/>
        </w:rPr>
        <w:t xml:space="preserve">Prijímateľ predkladá </w:t>
      </w:r>
      <w:del w:id="886" w:author="Autor">
        <w:r w:rsidRPr="00EF4AA5" w:rsidDel="00B738CB">
          <w:rPr>
            <w:rFonts w:ascii="Calibri" w:hAnsi="Calibri"/>
          </w:rPr>
          <w:delText>riadiacemu orgánu</w:delText>
        </w:r>
      </w:del>
      <w:ins w:id="887" w:author="Autor">
        <w:r w:rsidR="00B738CB">
          <w:rPr>
            <w:rFonts w:ascii="Calibri" w:hAnsi="Calibri"/>
          </w:rPr>
          <w:t>Poskytovateľovi</w:t>
        </w:r>
      </w:ins>
      <w:r w:rsidRPr="00EF4AA5">
        <w:rPr>
          <w:rFonts w:ascii="Calibri" w:hAnsi="Calibri"/>
        </w:rPr>
        <w:t xml:space="preserve"> zúčtovanie preddavkovej platby na formulári, prílohy č.12 - Doplňujúce údaje k preukázaniu predmetu plnenia, spolu s ďalšími relevantnými povinnými prílohami;</w:t>
      </w:r>
    </w:p>
    <w:p w14:paraId="76A21B1E" w14:textId="77777777"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14:paraId="0F6201F8" w14:textId="77777777" w:rsidR="008207C0" w:rsidRPr="00DD586D" w:rsidRDefault="008207C0" w:rsidP="00181B24">
      <w:pPr>
        <w:pStyle w:val="Nadpis3"/>
        <w:rPr>
          <w:rFonts w:ascii="Calibri" w:hAnsi="Calibri"/>
          <w:i/>
          <w:color w:val="365F91"/>
          <w:lang w:eastAsia="sk-SK"/>
        </w:rPr>
      </w:pPr>
      <w:bookmarkStart w:id="888" w:name="_Toc402361105"/>
      <w:bookmarkStart w:id="889" w:name="_Toc392616970"/>
      <w:bookmarkStart w:id="890" w:name="_Toc506451583"/>
      <w:r w:rsidRPr="00DD586D">
        <w:rPr>
          <w:rFonts w:ascii="Calibri" w:hAnsi="Calibri"/>
          <w:i/>
          <w:color w:val="365F91"/>
        </w:rPr>
        <w:t xml:space="preserve">4.3.5.1 Systém </w:t>
      </w:r>
      <w:proofErr w:type="spellStart"/>
      <w:r w:rsidRPr="00DD586D">
        <w:rPr>
          <w:rFonts w:ascii="Calibri" w:hAnsi="Calibri"/>
          <w:i/>
          <w:color w:val="365F91"/>
        </w:rPr>
        <w:t>predfinancovania</w:t>
      </w:r>
      <w:bookmarkEnd w:id="888"/>
      <w:bookmarkEnd w:id="889"/>
      <w:bookmarkEnd w:id="890"/>
      <w:proofErr w:type="spellEnd"/>
    </w:p>
    <w:p w14:paraId="3DF23254" w14:textId="77777777"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14:paraId="0F8192F1" w14:textId="7F297E17"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w:t>
      </w:r>
      <w:del w:id="891" w:author="Autor">
        <w:r w:rsidRPr="00C32732" w:rsidDel="00636B22">
          <w:rPr>
            <w:rFonts w:ascii="Calibri" w:hAnsi="Calibri"/>
          </w:rPr>
          <w:delText> </w:delText>
        </w:r>
      </w:del>
      <w:ins w:id="892" w:author="Autor">
        <w:r w:rsidR="00636B22">
          <w:rPr>
            <w:rFonts w:ascii="Calibri" w:hAnsi="Calibri"/>
          </w:rPr>
          <w:t xml:space="preserve"> dvoch </w:t>
        </w:r>
      </w:ins>
      <w:del w:id="893" w:author="Autor">
        <w:r w:rsidRPr="00C32732" w:rsidDel="00636B22">
          <w:rPr>
            <w:rFonts w:ascii="Calibri" w:hAnsi="Calibri"/>
          </w:rPr>
          <w:delText>troch</w:delText>
        </w:r>
      </w:del>
      <w:r w:rsidRPr="00C32732">
        <w:rPr>
          <w:rFonts w:ascii="Calibri" w:hAnsi="Calibri"/>
        </w:rPr>
        <w:t xml:space="preserve"> etapách:</w:t>
      </w:r>
    </w:p>
    <w:p w14:paraId="78EED388" w14:textId="77777777"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14:paraId="7D35FA25" w14:textId="26C8C2F1"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del w:id="894" w:author="Autor">
        <w:r w:rsidRPr="00C32732" w:rsidDel="00636B22">
          <w:rPr>
            <w:rFonts w:ascii="Calibri" w:hAnsi="Calibri"/>
          </w:rPr>
          <w:delText xml:space="preserve">, </w:delText>
        </w:r>
      </w:del>
      <w:ins w:id="895" w:author="Autor">
        <w:r w:rsidR="00636B22">
          <w:rPr>
            <w:rFonts w:ascii="Calibri" w:hAnsi="Calibri"/>
          </w:rPr>
          <w:t>.</w:t>
        </w:r>
      </w:ins>
    </w:p>
    <w:p w14:paraId="6387ADA8" w14:textId="77777777" w:rsidR="00E811E8" w:rsidRDefault="00E811E8">
      <w:pPr>
        <w:jc w:val="left"/>
        <w:rPr>
          <w:ins w:id="896" w:author="Autor"/>
          <w:rFonts w:ascii="Calibri" w:hAnsi="Calibri"/>
        </w:rPr>
      </w:pPr>
      <w:ins w:id="897" w:author="Autor">
        <w:r>
          <w:rPr>
            <w:rFonts w:ascii="Calibri" w:hAnsi="Calibri"/>
          </w:rPr>
          <w:br w:type="page"/>
        </w:r>
      </w:ins>
    </w:p>
    <w:p w14:paraId="1ACA5375" w14:textId="6B818993" w:rsidR="008207C0" w:rsidRPr="00C32732" w:rsidDel="00636B22" w:rsidRDefault="008207C0" w:rsidP="0062583D">
      <w:pPr>
        <w:numPr>
          <w:ilvl w:val="0"/>
          <w:numId w:val="43"/>
        </w:numPr>
        <w:autoSpaceDE w:val="0"/>
        <w:autoSpaceDN w:val="0"/>
        <w:adjustRightInd w:val="0"/>
        <w:rPr>
          <w:del w:id="898" w:author="Autor"/>
          <w:rFonts w:ascii="Calibri" w:hAnsi="Calibri"/>
          <w:b/>
        </w:rPr>
      </w:pPr>
      <w:del w:id="899" w:author="Autor">
        <w:r w:rsidRPr="00C32732" w:rsidDel="00636B22">
          <w:rPr>
            <w:rFonts w:ascii="Calibri" w:hAnsi="Calibri"/>
          </w:rPr>
          <w:lastRenderedPageBreak/>
          <w:delText>refundácia.</w:delText>
        </w:r>
      </w:del>
    </w:p>
    <w:p w14:paraId="5EF06646" w14:textId="77777777" w:rsidR="002E4297" w:rsidRPr="00C32732" w:rsidRDefault="002E4297" w:rsidP="005B4030">
      <w:pPr>
        <w:autoSpaceDE w:val="0"/>
        <w:autoSpaceDN w:val="0"/>
        <w:adjustRightInd w:val="0"/>
        <w:spacing w:before="120"/>
        <w:rPr>
          <w:rFonts w:ascii="Calibri" w:hAnsi="Calibri"/>
          <w:b/>
        </w:rPr>
      </w:pPr>
    </w:p>
    <w:p w14:paraId="4790832A" w14:textId="77777777"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14:paraId="0E04C624" w14:textId="50B310F2"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w:t>
      </w:r>
      <w:ins w:id="900" w:author="Autor">
        <w:r w:rsidR="00356F88">
          <w:rPr>
            <w:rFonts w:ascii="Calibri" w:hAnsi="Calibri"/>
          </w:rPr>
          <w:t xml:space="preserve"> (</w:t>
        </w:r>
        <w:r w:rsidR="00356F88" w:rsidRPr="003D4006">
          <w:rPr>
            <w:rFonts w:ascii="Calibri" w:hAnsi="Calibri"/>
          </w:rPr>
          <w:t>tzn. v listinnej podobe, alebo elektronicky prostredníctvom Ústredného portálu verejnej správy, podpísanú kvalifikovaným elektronickým podpisom, kvalifikovaným elektronickým podpisom s mandátnym certifikátom alebo kvalifikovanou elektronickou pečaťou)</w:t>
        </w:r>
        <w:r w:rsidR="00356F88" w:rsidRPr="00C32732">
          <w:rPr>
            <w:rFonts w:ascii="Calibri" w:hAnsi="Calibri"/>
          </w:rPr>
          <w:t>.</w:t>
        </w:r>
      </w:ins>
      <w:del w:id="901" w:author="Autor">
        <w:r w:rsidRPr="00C32732" w:rsidDel="00E74B65">
          <w:rPr>
            <w:rFonts w:ascii="Calibri" w:hAnsi="Calibri"/>
          </w:rPr>
          <w:delText>.</w:delText>
        </w:r>
      </w:del>
      <w:r w:rsidRPr="00C32732">
        <w:rPr>
          <w:rFonts w:ascii="Calibri" w:hAnsi="Calibri"/>
        </w:rPr>
        <w:t xml:space="preserve"> V rámci formulára žiadosti o platbu Prijímateľ uvedie nárokované finančné prostriedky projektu podľa skupiny oprávnených výdavkov v zmysle </w:t>
      </w:r>
      <w:del w:id="902" w:author="Autor">
        <w:r w:rsidRPr="00C32732" w:rsidDel="00356F88">
          <w:rPr>
            <w:rFonts w:ascii="Calibri" w:hAnsi="Calibri"/>
          </w:rPr>
          <w:delText xml:space="preserve">zmluvy </w:delText>
        </w:r>
      </w:del>
      <w:ins w:id="903" w:author="Autor">
        <w:r w:rsidR="00356F88">
          <w:rPr>
            <w:rFonts w:ascii="Calibri" w:hAnsi="Calibri"/>
          </w:rPr>
          <w:t>Z</w:t>
        </w:r>
        <w:r w:rsidR="00356F88" w:rsidRPr="00C32732">
          <w:rPr>
            <w:rFonts w:ascii="Calibri" w:hAnsi="Calibri"/>
          </w:rPr>
          <w:t xml:space="preserve">mluvy </w:t>
        </w:r>
      </w:ins>
      <w:r w:rsidRPr="00C32732">
        <w:rPr>
          <w:rFonts w:ascii="Calibri" w:hAnsi="Calibri"/>
        </w:rPr>
        <w:t>o </w:t>
      </w:r>
      <w:del w:id="904" w:author="Autor">
        <w:r w:rsidRPr="00C32732" w:rsidDel="00356F88">
          <w:rPr>
            <w:rFonts w:ascii="Calibri" w:hAnsi="Calibri"/>
          </w:rPr>
          <w:delText>poskytnutí</w:delText>
        </w:r>
      </w:del>
      <w:r w:rsidRPr="00C32732">
        <w:rPr>
          <w:rFonts w:ascii="Calibri" w:hAnsi="Calibri"/>
        </w:rPr>
        <w:t xml:space="preserve">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14:paraId="68320B6C"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14:paraId="62ED1EDA"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14:paraId="3DC56B42"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14:paraId="59B0A98D" w14:textId="77777777"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14:paraId="6965799C" w14:textId="384D7359" w:rsidR="0028107A" w:rsidRPr="00C32732" w:rsidDel="00FD0E9A" w:rsidRDefault="00FD0E9A" w:rsidP="005B4030">
      <w:pPr>
        <w:tabs>
          <w:tab w:val="left" w:pos="360"/>
        </w:tabs>
        <w:autoSpaceDE w:val="0"/>
        <w:autoSpaceDN w:val="0"/>
        <w:adjustRightInd w:val="0"/>
        <w:spacing w:before="120"/>
        <w:rPr>
          <w:del w:id="905" w:author="Autor"/>
          <w:rFonts w:ascii="Calibri" w:hAnsi="Calibri"/>
        </w:rPr>
      </w:pPr>
      <w:ins w:id="906" w:author="Autor">
        <w:r w:rsidRPr="00FD0E9A">
          <w:rPr>
            <w:rFonts w:ascii="Calibri" w:hAnsi="Calibri"/>
            <w:rPrChange w:id="907" w:author="Autor">
              <w:rPr>
                <w:rFonts w:cs="Arial"/>
                <w:szCs w:val="16"/>
              </w:rPr>
            </w:rPrChange>
          </w:rPr>
          <w:t>Prijímateľ je povinný bezodkladne</w:t>
        </w:r>
        <w:del w:id="908" w:author="Autor">
          <w:r w:rsidRPr="00FD0E9A" w:rsidDel="006A07DC">
            <w:rPr>
              <w:rFonts w:ascii="Calibri" w:hAnsi="Calibri"/>
              <w:rPrChange w:id="909" w:author="Autor">
                <w:rPr>
                  <w:rFonts w:cs="Arial"/>
                  <w:szCs w:val="16"/>
                </w:rPr>
              </w:rPrChange>
            </w:rPr>
            <w:delText>,</w:delText>
          </w:r>
        </w:del>
        <w:r w:rsidR="006A07DC">
          <w:rPr>
            <w:rFonts w:ascii="Calibri" w:hAnsi="Calibri"/>
          </w:rPr>
          <w:t xml:space="preserve"> (najneskôr do 3 pracovných dní)</w:t>
        </w:r>
        <w:r w:rsidRPr="00FD0E9A">
          <w:rPr>
            <w:rFonts w:ascii="Calibri" w:hAnsi="Calibri"/>
            <w:rPrChange w:id="910" w:author="Autor">
              <w:rPr>
                <w:rFonts w:cs="Arial"/>
                <w:szCs w:val="16"/>
              </w:rPr>
            </w:rPrChange>
          </w:rPr>
          <w:t xml:space="preserve"> odo dňa aktivácie rozpočtového opatrenia / pripísania prostriedkov poskytnutého </w:t>
        </w:r>
        <w:proofErr w:type="spellStart"/>
        <w:r w:rsidRPr="00FD0E9A">
          <w:rPr>
            <w:rFonts w:ascii="Calibri" w:hAnsi="Calibri"/>
            <w:rPrChange w:id="911" w:author="Autor">
              <w:rPr>
                <w:rFonts w:cs="Arial"/>
                <w:szCs w:val="16"/>
              </w:rPr>
            </w:rPrChange>
          </w:rPr>
          <w:t>predfinancovania</w:t>
        </w:r>
        <w:proofErr w:type="spellEnd"/>
        <w:r w:rsidRPr="00FD0E9A">
          <w:rPr>
            <w:rFonts w:ascii="Calibri" w:hAnsi="Calibri"/>
            <w:rPrChange w:id="912" w:author="Autor">
              <w:rPr>
                <w:rFonts w:cs="Arial"/>
                <w:szCs w:val="16"/>
              </w:rPr>
            </w:rPrChange>
          </w:rPr>
          <w:t xml:space="preserve"> na jeho účte, previesť prostriedky EÚ, štátneho rozpočtu na spolufinancovanie a vlastných zdrojov dodávateľovi / zhotoviteľovi na úhradu nezaplatených účtovných dokladov.</w:t>
        </w:r>
        <w:r w:rsidR="00437447">
          <w:rPr>
            <w:rFonts w:ascii="Calibri" w:hAnsi="Calibri"/>
          </w:rPr>
          <w:t xml:space="preserve"> </w:t>
        </w:r>
      </w:ins>
      <w:del w:id="913" w:author="Autor">
        <w:r w:rsidR="008207C0" w:rsidRPr="00C32732" w:rsidDel="00FD0E9A">
          <w:rPr>
            <w:rFonts w:ascii="Calibri" w:hAnsi="Calibri"/>
          </w:rPr>
          <w:delText xml:space="preserve">Prijímateľ je povinný najneskôr do 3 pracovných dní odo dňa príjmu prostriedkov </w:delText>
        </w:r>
        <w:r w:rsidR="00756DD9" w:rsidDel="00FD0E9A">
          <w:rPr>
            <w:rFonts w:ascii="Calibri" w:hAnsi="Calibri"/>
          </w:rPr>
          <w:br/>
        </w:r>
        <w:r w:rsidR="008207C0" w:rsidRPr="00C32732" w:rsidDel="00FD0E9A">
          <w:rPr>
            <w:rFonts w:ascii="Calibri" w:hAnsi="Calibri"/>
          </w:rPr>
          <w:delText>NFP/aktivácie rozpočtového opatrenia na účet uvedený v zmluve o poskytnutí NFP uhradiť celú sumu účtovného dokladu dodávateľovi/zhotoviteľov</w:delText>
        </w:r>
        <w:r w:rsidR="0028107A" w:rsidRPr="00C32732" w:rsidDel="00FD0E9A">
          <w:rPr>
            <w:rFonts w:ascii="Calibri" w:hAnsi="Calibri"/>
          </w:rPr>
          <w:delText>i, t.j. aj neoprávnené výdavky.</w:delText>
        </w:r>
      </w:del>
    </w:p>
    <w:p w14:paraId="74F74B62"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14:paraId="4E13D627" w14:textId="4CFD394D" w:rsidR="008207C0" w:rsidRPr="00C32732" w:rsidRDefault="008207C0" w:rsidP="005B4030">
      <w:pPr>
        <w:tabs>
          <w:tab w:val="left" w:pos="360"/>
        </w:tabs>
        <w:autoSpaceDE w:val="0"/>
        <w:autoSpaceDN w:val="0"/>
        <w:adjustRightInd w:val="0"/>
        <w:spacing w:before="120"/>
        <w:rPr>
          <w:rFonts w:ascii="Calibri" w:hAnsi="Calibri"/>
        </w:rPr>
      </w:pPr>
      <w:r w:rsidRPr="006A07DC">
        <w:rPr>
          <w:rFonts w:ascii="Calibri" w:hAnsi="Calibri"/>
        </w:rPr>
        <w:t xml:space="preserve">V prípade nedodržania lehoty na úhradu účtovných dokladov dodávateľovi/zhotoviteľovi </w:t>
      </w:r>
      <w:r w:rsidR="00756DD9" w:rsidRPr="006A07DC">
        <w:rPr>
          <w:rFonts w:ascii="Calibri" w:hAnsi="Calibri"/>
        </w:rPr>
        <w:br/>
      </w:r>
      <w:r w:rsidRPr="00650EC7">
        <w:rPr>
          <w:rFonts w:ascii="Calibri" w:hAnsi="Calibri"/>
        </w:rPr>
        <w:t>(3 pracovné dni) od pripísania prostriedkov na jeho účte s</w:t>
      </w:r>
      <w:r w:rsidRPr="00F13A84">
        <w:rPr>
          <w:rFonts w:ascii="Calibri" w:hAnsi="Calibri"/>
        </w:rPr>
        <w:t xml:space="preserve">a Prijímateľ dopustil porušenia finančnej disciplíny § 31 ods. 1 písm. e) zákona č. 523/2004 Z. z. o rozpočtových pravidlách verejnej správy. O porušení bude Prijímateľ informovaný zaslaním návrhu správy z kontroly </w:t>
      </w:r>
      <w:proofErr w:type="spellStart"/>
      <w:r w:rsidRPr="00F13A84">
        <w:rPr>
          <w:rFonts w:ascii="Calibri" w:hAnsi="Calibri"/>
        </w:rPr>
        <w:t>ŽoP</w:t>
      </w:r>
      <w:proofErr w:type="spellEnd"/>
      <w:r w:rsidRPr="00F13A84">
        <w:rPr>
          <w:rFonts w:ascii="Calibri" w:hAnsi="Calibri"/>
        </w:rPr>
        <w:t xml:space="preserve"> s požiadavkou v zmysle § 51 článok 2 bod 29 zákona 292/2014 Z. z. o príspevku z EŠIF  </w:t>
      </w:r>
      <w:r w:rsidR="00756DD9" w:rsidRPr="00854881">
        <w:rPr>
          <w:rFonts w:ascii="Calibri" w:hAnsi="Calibri"/>
        </w:rPr>
        <w:br/>
      </w:r>
      <w:r w:rsidRPr="00854881">
        <w:rPr>
          <w:rFonts w:ascii="Calibri" w:hAnsi="Calibri"/>
        </w:rPr>
        <w:t xml:space="preserve">o vyjadrenie k uvedenému zisteniu z administratívnej kontroly  </w:t>
      </w:r>
      <w:proofErr w:type="spellStart"/>
      <w:r w:rsidRPr="00854881">
        <w:rPr>
          <w:rFonts w:ascii="Calibri" w:hAnsi="Calibri"/>
        </w:rPr>
        <w:t>ŽoP</w:t>
      </w:r>
      <w:proofErr w:type="spellEnd"/>
      <w:r w:rsidRPr="00854881">
        <w:rPr>
          <w:rFonts w:ascii="Calibri" w:hAnsi="Calibri"/>
        </w:rPr>
        <w:t xml:space="preserve"> v lehote do 10 dní </w:t>
      </w:r>
      <w:r w:rsidR="00756DD9" w:rsidRPr="00E74B65">
        <w:rPr>
          <w:rFonts w:ascii="Calibri" w:hAnsi="Calibri"/>
        </w:rPr>
        <w:br/>
      </w:r>
      <w:r w:rsidRPr="00E74B65">
        <w:rPr>
          <w:rFonts w:ascii="Calibri" w:hAnsi="Calibri"/>
        </w:rPr>
        <w:lastRenderedPageBreak/>
        <w:t xml:space="preserve">od doručenia návrhu správy. Po </w:t>
      </w:r>
      <w:r w:rsidR="0017586F" w:rsidRPr="00E74B65">
        <w:rPr>
          <w:rFonts w:ascii="Calibri" w:hAnsi="Calibri"/>
        </w:rPr>
        <w:t>ne</w:t>
      </w:r>
      <w:r w:rsidRPr="00E74B65">
        <w:rPr>
          <w:rFonts w:ascii="Calibri" w:hAnsi="Calibri"/>
        </w:rPr>
        <w:t>zaslaní vyjadrenia, resp. uplynutí lehoty na vyjadrenie, bude porušenie finančnej disc</w:t>
      </w:r>
      <w:r w:rsidRPr="003E545F">
        <w:rPr>
          <w:rFonts w:ascii="Calibri" w:hAnsi="Calibri"/>
        </w:rPr>
        <w:t xml:space="preserve">iplíny riešené postúpením dokumentácie na </w:t>
      </w:r>
      <w:del w:id="914" w:author="Autor">
        <w:r w:rsidRPr="00650EC7" w:rsidDel="006A07DC">
          <w:rPr>
            <w:rFonts w:ascii="Calibri" w:hAnsi="Calibri"/>
          </w:rPr>
          <w:delText>územne príslušnú správu finančnej kontroly</w:delText>
        </w:r>
      </w:del>
      <w:ins w:id="915" w:author="Autor">
        <w:r w:rsidR="006A07DC" w:rsidRPr="00650EC7">
          <w:rPr>
            <w:rFonts w:ascii="Calibri" w:hAnsi="Calibri"/>
            <w:rPrChange w:id="916" w:author="Autor">
              <w:rPr>
                <w:rFonts w:ascii="Calibri" w:hAnsi="Calibri"/>
                <w:highlight w:val="yellow"/>
              </w:rPr>
            </w:rPrChange>
          </w:rPr>
          <w:t>ÚVA</w:t>
        </w:r>
      </w:ins>
      <w:r w:rsidRPr="006A07DC">
        <w:rPr>
          <w:rFonts w:ascii="Calibri" w:hAnsi="Calibri"/>
        </w:rPr>
        <w:t>.</w:t>
      </w:r>
      <w:r w:rsidRPr="00C32732">
        <w:rPr>
          <w:rFonts w:ascii="Calibri" w:hAnsi="Calibri"/>
        </w:rPr>
        <w:t xml:space="preserve"> </w:t>
      </w:r>
    </w:p>
    <w:p w14:paraId="6A0B7134" w14:textId="3703777D"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w:t>
      </w:r>
      <w:ins w:id="917" w:author="Autor">
        <w:r w:rsidR="0040718F" w:rsidRPr="00035F33">
          <w:rPr>
            <w:rFonts w:ascii="Calibri" w:hAnsi="Calibri"/>
            <w:rPrChange w:id="918" w:author="Autor">
              <w:rPr>
                <w:rFonts w:cs="Calibri"/>
                <w:b/>
                <w:sz w:val="20"/>
                <w:szCs w:val="20"/>
              </w:rPr>
            </w:rPrChange>
          </w:rPr>
          <w:t>zúčtovať 100 % každého</w:t>
        </w:r>
        <w:r w:rsidR="0040718F" w:rsidRPr="003A2FA6">
          <w:rPr>
            <w:rFonts w:cs="Arial"/>
            <w:szCs w:val="16"/>
          </w:rPr>
          <w:t xml:space="preserve"> </w:t>
        </w:r>
      </w:ins>
      <w:del w:id="919" w:author="Autor">
        <w:r w:rsidRPr="00C32732" w:rsidDel="0040718F">
          <w:rPr>
            <w:rFonts w:ascii="Calibri" w:hAnsi="Calibri"/>
          </w:rPr>
          <w:delText xml:space="preserve">celú výšku </w:delText>
        </w:r>
      </w:del>
      <w:r w:rsidRPr="00C32732">
        <w:rPr>
          <w:rFonts w:ascii="Calibri" w:hAnsi="Calibri"/>
        </w:rPr>
        <w:t xml:space="preserve">poskytnutého </w:t>
      </w:r>
      <w:proofErr w:type="spellStart"/>
      <w:r w:rsidRPr="00C32732">
        <w:rPr>
          <w:rFonts w:ascii="Calibri" w:hAnsi="Calibri"/>
        </w:rPr>
        <w:t>predfinancovania</w:t>
      </w:r>
      <w:proofErr w:type="spellEnd"/>
      <w:r w:rsidRPr="00C32732">
        <w:rPr>
          <w:rFonts w:ascii="Calibri" w:hAnsi="Calibri"/>
        </w:rPr>
        <w:t xml:space="preserve"> </w:t>
      </w:r>
      <w:del w:id="920" w:author="Autor">
        <w:r w:rsidRPr="00C32732" w:rsidDel="0040718F">
          <w:rPr>
            <w:rFonts w:ascii="Calibri" w:hAnsi="Calibri"/>
          </w:rPr>
          <w:delText xml:space="preserve">zúčtovať </w:delText>
        </w:r>
      </w:del>
      <w:r w:rsidRPr="00C32732">
        <w:rPr>
          <w:rFonts w:ascii="Calibri" w:hAnsi="Calibri"/>
        </w:rPr>
        <w:t xml:space="preserve">najneskôr do 10 pracovných dní odo dňa </w:t>
      </w:r>
      <w:ins w:id="921" w:author="Autor">
        <w:r w:rsidR="0040718F" w:rsidRPr="00035F33">
          <w:rPr>
            <w:rFonts w:ascii="Calibri" w:hAnsi="Calibri"/>
            <w:rPrChange w:id="922" w:author="Autor">
              <w:rPr>
                <w:rFonts w:cs="Calibri"/>
                <w:sz w:val="20"/>
                <w:szCs w:val="20"/>
              </w:rPr>
            </w:rPrChange>
          </w:rPr>
          <w:t>aktivácie rozpočtového opatrenia</w:t>
        </w:r>
        <w:r w:rsidR="0040718F">
          <w:rPr>
            <w:rFonts w:ascii="Calibri" w:hAnsi="Calibri"/>
          </w:rPr>
          <w:t>/</w:t>
        </w:r>
      </w:ins>
      <w:r w:rsidRPr="00C32732">
        <w:rPr>
          <w:rFonts w:ascii="Calibri" w:hAnsi="Calibri"/>
        </w:rPr>
        <w:t>pripísania týchto prostriedkov na jeho účet.</w:t>
      </w:r>
      <w:ins w:id="923" w:author="Autor">
        <w:r w:rsidR="0040718F">
          <w:rPr>
            <w:rFonts w:ascii="Calibri" w:hAnsi="Calibri"/>
          </w:rPr>
          <w:t xml:space="preserve"> </w:t>
        </w:r>
        <w:r w:rsidR="0040718F" w:rsidRPr="00035F33">
          <w:rPr>
            <w:rFonts w:ascii="Calibri" w:hAnsi="Calibri"/>
            <w:rPrChange w:id="924" w:author="Autor">
              <w:rPr>
                <w:rFonts w:cs="Arial"/>
                <w:bCs/>
                <w:szCs w:val="16"/>
              </w:rPr>
            </w:rPrChange>
          </w:rPr>
          <w:t xml:space="preserve">V prípade, ak bolo </w:t>
        </w:r>
        <w:proofErr w:type="spellStart"/>
        <w:r w:rsidR="0040718F" w:rsidRPr="00035F33">
          <w:rPr>
            <w:rFonts w:ascii="Calibri" w:hAnsi="Calibri"/>
            <w:rPrChange w:id="925" w:author="Autor">
              <w:rPr>
                <w:rFonts w:cs="Arial"/>
                <w:bCs/>
                <w:szCs w:val="16"/>
              </w:rPr>
            </w:rPrChange>
          </w:rPr>
          <w:t>predfinancovanie</w:t>
        </w:r>
        <w:proofErr w:type="spellEnd"/>
        <w:r w:rsidR="0040718F" w:rsidRPr="00035F33">
          <w:rPr>
            <w:rFonts w:ascii="Calibri" w:hAnsi="Calibri"/>
            <w:rPrChange w:id="926" w:author="Autor">
              <w:rPr>
                <w:rFonts w:cs="Arial"/>
                <w:bCs/>
                <w:szCs w:val="16"/>
              </w:rPr>
            </w:rPrChange>
          </w:rPr>
          <w:t xml:space="preserve"> poskytnuté vo viacerých platbách, z dôvodu vyčlenenej časti nárokovaných finančných prostriedkov z predloženej žiadosti o platbu (poskytnutie </w:t>
        </w:r>
        <w:proofErr w:type="spellStart"/>
        <w:r w:rsidR="0040718F" w:rsidRPr="00035F33">
          <w:rPr>
            <w:rFonts w:ascii="Calibri" w:hAnsi="Calibri"/>
            <w:rPrChange w:id="927" w:author="Autor">
              <w:rPr>
                <w:rFonts w:cs="Arial"/>
                <w:bCs/>
                <w:szCs w:val="16"/>
              </w:rPr>
            </w:rPrChange>
          </w:rPr>
          <w:t>predfinancovania</w:t>
        </w:r>
        <w:proofErr w:type="spellEnd"/>
        <w:r w:rsidR="0040718F" w:rsidRPr="00035F33">
          <w:rPr>
            <w:rFonts w:ascii="Calibri" w:hAnsi="Calibri"/>
            <w:rPrChange w:id="928" w:author="Autor">
              <w:rPr>
                <w:rFonts w:cs="Arial"/>
                <w:bCs/>
                <w:szCs w:val="16"/>
              </w:rPr>
            </w:rPrChange>
          </w:rPr>
          <w:t xml:space="preserve">) na úrovni </w:t>
        </w:r>
        <w:r w:rsidR="0040718F">
          <w:rPr>
            <w:rFonts w:ascii="Calibri" w:hAnsi="Calibri"/>
          </w:rPr>
          <w:t>RO OP TP</w:t>
        </w:r>
        <w:r w:rsidR="0040718F" w:rsidRPr="00035F33">
          <w:rPr>
            <w:rFonts w:ascii="Calibri" w:hAnsi="Calibri"/>
            <w:rPrChange w:id="929" w:author="Autor">
              <w:rPr>
                <w:rFonts w:cs="Arial"/>
                <w:bCs/>
                <w:szCs w:val="16"/>
              </w:rPr>
            </w:rPrChange>
          </w:rPr>
          <w:t xml:space="preserve">, je </w:t>
        </w:r>
        <w:r w:rsidR="003058F8">
          <w:rPr>
            <w:rFonts w:ascii="Calibri" w:hAnsi="Calibri"/>
          </w:rPr>
          <w:t>P</w:t>
        </w:r>
        <w:del w:id="930" w:author="Autor">
          <w:r w:rsidR="0040718F" w:rsidRPr="00035F33" w:rsidDel="003058F8">
            <w:rPr>
              <w:rFonts w:ascii="Calibri" w:hAnsi="Calibri"/>
              <w:rPrChange w:id="931" w:author="Autor">
                <w:rPr>
                  <w:rFonts w:cs="Arial"/>
                  <w:bCs/>
                  <w:szCs w:val="16"/>
                </w:rPr>
              </w:rPrChange>
            </w:rPr>
            <w:delText>p</w:delText>
          </w:r>
        </w:del>
        <w:r w:rsidR="0040718F" w:rsidRPr="00035F33">
          <w:rPr>
            <w:rFonts w:ascii="Calibri" w:hAnsi="Calibri"/>
            <w:rPrChange w:id="932" w:author="Autor">
              <w:rPr>
                <w:rFonts w:cs="Arial"/>
                <w:bCs/>
                <w:szCs w:val="16"/>
              </w:rPr>
            </w:rPrChange>
          </w:rPr>
          <w:t xml:space="preserve">rijímateľ povinný zúčtovať každú jednu poskytnutú platbu </w:t>
        </w:r>
        <w:proofErr w:type="spellStart"/>
        <w:r w:rsidR="0040718F" w:rsidRPr="00035F33">
          <w:rPr>
            <w:rFonts w:ascii="Calibri" w:hAnsi="Calibri"/>
            <w:rPrChange w:id="933" w:author="Autor">
              <w:rPr>
                <w:rFonts w:cs="Arial"/>
                <w:bCs/>
                <w:szCs w:val="16"/>
              </w:rPr>
            </w:rPrChange>
          </w:rPr>
          <w:t>predfinancovania</w:t>
        </w:r>
        <w:proofErr w:type="spellEnd"/>
        <w:r w:rsidR="0040718F" w:rsidRPr="00035F33">
          <w:rPr>
            <w:rFonts w:ascii="Calibri" w:hAnsi="Calibri"/>
            <w:rPrChange w:id="934" w:author="Autor">
              <w:rPr>
                <w:rFonts w:cs="Arial"/>
                <w:bCs/>
                <w:szCs w:val="16"/>
              </w:rPr>
            </w:rPrChange>
          </w:rPr>
          <w:t xml:space="preserve"> samostatne (t. j. predložiť samostatnú žiadosť o platbu (zúčtovanie </w:t>
        </w:r>
        <w:proofErr w:type="spellStart"/>
        <w:r w:rsidR="0040718F" w:rsidRPr="00035F33">
          <w:rPr>
            <w:rFonts w:ascii="Calibri" w:hAnsi="Calibri"/>
            <w:rPrChange w:id="935" w:author="Autor">
              <w:rPr>
                <w:rFonts w:cs="Arial"/>
                <w:bCs/>
                <w:szCs w:val="16"/>
              </w:rPr>
            </w:rPrChange>
          </w:rPr>
          <w:t>predfinancovania</w:t>
        </w:r>
        <w:proofErr w:type="spellEnd"/>
        <w:r w:rsidR="0040718F" w:rsidRPr="00035F33">
          <w:rPr>
            <w:rFonts w:ascii="Calibri" w:hAnsi="Calibri"/>
            <w:rPrChange w:id="936" w:author="Autor">
              <w:rPr>
                <w:rFonts w:cs="Arial"/>
                <w:bCs/>
                <w:szCs w:val="16"/>
              </w:rPr>
            </w:rPrChange>
          </w:rPr>
          <w:t>)).</w:t>
        </w:r>
      </w:ins>
      <w:r w:rsidRPr="00C32732">
        <w:rPr>
          <w:rFonts w:ascii="Calibri" w:hAnsi="Calibri"/>
        </w:rPr>
        <w:t xml:space="preserve">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w:t>
      </w:r>
      <w:ins w:id="937" w:author="Autor">
        <w:r w:rsidR="0040718F">
          <w:rPr>
            <w:rFonts w:ascii="Calibri" w:hAnsi="Calibri"/>
          </w:rPr>
          <w:t>(</w:t>
        </w:r>
      </w:ins>
      <w:r w:rsidRPr="00C32732">
        <w:rPr>
          <w:rFonts w:ascii="Calibri" w:hAnsi="Calibri"/>
        </w:rPr>
        <w:t xml:space="preserve">zúčtovanie </w:t>
      </w:r>
      <w:proofErr w:type="spellStart"/>
      <w:r w:rsidRPr="00C32732">
        <w:rPr>
          <w:rFonts w:ascii="Calibri" w:hAnsi="Calibri"/>
        </w:rPr>
        <w:t>predfinancovania</w:t>
      </w:r>
      <w:proofErr w:type="spellEnd"/>
      <w:ins w:id="938" w:author="Autor">
        <w:r w:rsidR="0040718F">
          <w:rPr>
            <w:rFonts w:ascii="Calibri" w:hAnsi="Calibri"/>
          </w:rPr>
          <w:t>)</w:t>
        </w:r>
        <w:r w:rsidR="00397CD4" w:rsidRPr="00397CD4">
          <w:rPr>
            <w:rFonts w:cs="Arial"/>
            <w:szCs w:val="16"/>
          </w:rPr>
          <w:t xml:space="preserve"> </w:t>
        </w:r>
        <w:r w:rsidR="00397CD4" w:rsidRPr="00035F33">
          <w:rPr>
            <w:rFonts w:ascii="Calibri" w:hAnsi="Calibri"/>
            <w:rPrChange w:id="939" w:author="Autor">
              <w:rPr>
                <w:rFonts w:cs="Arial"/>
                <w:szCs w:val="16"/>
              </w:rPr>
            </w:rPrChange>
          </w:rPr>
          <w:t>elektronicky prostredníctvom ITMS</w:t>
        </w:r>
        <w:r w:rsidR="0040718F" w:rsidRPr="00035F33">
          <w:rPr>
            <w:rFonts w:ascii="Calibri" w:hAnsi="Calibri"/>
            <w:rPrChange w:id="940" w:author="Autor">
              <w:rPr>
                <w:rFonts w:cs="Arial"/>
                <w:szCs w:val="16"/>
              </w:rPr>
            </w:rPrChange>
          </w:rPr>
          <w:t xml:space="preserve"> </w:t>
        </w:r>
      </w:ins>
      <w:r w:rsidRPr="00C32732">
        <w:rPr>
          <w:rFonts w:ascii="Calibri" w:hAnsi="Calibri"/>
        </w:rPr>
        <w:t>.</w:t>
      </w:r>
    </w:p>
    <w:p w14:paraId="52814F15" w14:textId="5A638E0D" w:rsidR="00AC3AD8" w:rsidRPr="00035F33" w:rsidRDefault="008207C0">
      <w:pPr>
        <w:tabs>
          <w:tab w:val="left" w:pos="360"/>
        </w:tabs>
        <w:autoSpaceDE w:val="0"/>
        <w:autoSpaceDN w:val="0"/>
        <w:adjustRightInd w:val="0"/>
        <w:spacing w:before="120"/>
        <w:rPr>
          <w:ins w:id="941" w:author="Autor"/>
          <w:rFonts w:ascii="Calibri" w:hAnsi="Calibri"/>
          <w:rPrChange w:id="942" w:author="Autor">
            <w:rPr>
              <w:ins w:id="943" w:author="Autor"/>
              <w:rFonts w:cs="Arial"/>
              <w:szCs w:val="16"/>
            </w:rPr>
          </w:rPrChange>
        </w:rPr>
        <w:pPrChange w:id="944" w:author="Autor">
          <w:pPr>
            <w:tabs>
              <w:tab w:val="left" w:pos="360"/>
            </w:tabs>
            <w:autoSpaceDE w:val="0"/>
            <w:autoSpaceDN w:val="0"/>
            <w:adjustRightInd w:val="0"/>
            <w:spacing w:before="120"/>
            <w:ind w:left="360"/>
          </w:pPr>
        </w:pPrChange>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del w:id="945" w:author="Autor">
        <w:r w:rsidRPr="00C32732" w:rsidDel="00437447">
          <w:rPr>
            <w:rFonts w:ascii="Calibri" w:hAnsi="Calibri"/>
          </w:rPr>
          <w:delText xml:space="preserve"> </w:delText>
        </w:r>
      </w:del>
      <w:r w:rsidRPr="00C32732">
        <w:rPr>
          <w:rFonts w:ascii="Calibri" w:hAnsi="Calibri"/>
        </w:rPr>
        <w:t xml:space="preserve">,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w:t>
      </w:r>
      <w:r w:rsidRPr="004E0367">
        <w:rPr>
          <w:rFonts w:ascii="Calibri" w:hAnsi="Calibri"/>
          <w:b/>
          <w:rPrChange w:id="946" w:author="Autor">
            <w:rPr>
              <w:rFonts w:ascii="Calibri" w:hAnsi="Calibri"/>
            </w:rPr>
          </w:rPrChange>
        </w:rPr>
        <w:t>výpis z bankového účtu</w:t>
      </w:r>
      <w:r w:rsidRPr="00C32732">
        <w:rPr>
          <w:rFonts w:ascii="Calibri" w:hAnsi="Calibri"/>
        </w:rPr>
        <w:t> (originál alebo kópiu označenú podpisom štatutárneho orgánu Prijímateľa</w:t>
      </w:r>
      <w:ins w:id="947" w:author="Autor">
        <w:r w:rsidR="00397CD4" w:rsidRPr="00035F33">
          <w:rPr>
            <w:rFonts w:ascii="Calibri" w:hAnsi="Calibri"/>
            <w:rPrChange w:id="948" w:author="Autor">
              <w:rPr>
                <w:rFonts w:cs="Arial"/>
                <w:szCs w:val="16"/>
              </w:rPr>
            </w:rPrChange>
          </w:rPr>
          <w:t xml:space="preserve"> alebo ním poverenej osoby</w:t>
        </w:r>
      </w:ins>
      <w:r w:rsidRPr="00C32732">
        <w:rPr>
          <w:rFonts w:ascii="Calibri" w:hAnsi="Calibri"/>
        </w:rPr>
        <w:t xml:space="preserve">) </w:t>
      </w:r>
      <w:ins w:id="949" w:author="Autor">
        <w:r w:rsidR="00AC3AD8" w:rsidRPr="00035F33">
          <w:rPr>
            <w:rFonts w:ascii="Calibri" w:hAnsi="Calibri"/>
            <w:rPrChange w:id="950" w:author="Autor">
              <w:rPr>
                <w:rFonts w:cs="Arial"/>
                <w:szCs w:val="16"/>
              </w:rPr>
            </w:rPrChange>
          </w:rPr>
          <w:t>potvrdzujúci príjem prostriedkov EÚ a štátneho rozpočtu na spolufinancovanie, ako aj doklady preukazujúce skutočnú úhradu výdavkov deklarovaných v žiadosti o platbu (výpis z bankového účtu</w:t>
        </w:r>
        <w:del w:id="951" w:author="Autor">
          <w:r w:rsidR="00AC3AD8" w:rsidRPr="00035F33" w:rsidDel="00437447">
            <w:rPr>
              <w:rFonts w:ascii="Calibri" w:hAnsi="Calibri"/>
              <w:rPrChange w:id="952" w:author="Autor">
                <w:rPr>
                  <w:rFonts w:cs="Arial"/>
                  <w:szCs w:val="16"/>
                </w:rPr>
              </w:rPrChange>
            </w:rPr>
            <w:delText>1</w:delText>
          </w:r>
        </w:del>
        <w:r w:rsidR="00AC3AD8" w:rsidRPr="00035F33">
          <w:rPr>
            <w:rFonts w:ascii="Calibri" w:hAnsi="Calibri"/>
            <w:rPrChange w:id="953" w:author="Autor">
              <w:rPr>
                <w:rFonts w:cs="Arial"/>
                <w:szCs w:val="16"/>
              </w:rPr>
            </w:rPrChange>
          </w:rPr>
          <w:t>, resp. vyhlásenie banky o úhrade výdavkov – originál alebo kópiu</w:t>
        </w:r>
        <w:r w:rsidR="00AC3AD8">
          <w:rPr>
            <w:rFonts w:ascii="Calibri" w:hAnsi="Calibri"/>
          </w:rPr>
          <w:t xml:space="preserve"> </w:t>
        </w:r>
        <w:r w:rsidR="00AC3AD8" w:rsidRPr="00035F33">
          <w:rPr>
            <w:rFonts w:ascii="Calibri" w:hAnsi="Calibri"/>
            <w:rPrChange w:id="954" w:author="Autor">
              <w:rPr>
                <w:rFonts w:cs="Arial"/>
                <w:szCs w:val="16"/>
              </w:rPr>
            </w:rPrChange>
          </w:rPr>
          <w:t xml:space="preserve">označenú podpisom štatutárneho orgánu </w:t>
        </w:r>
        <w:r w:rsidR="003058F8">
          <w:rPr>
            <w:rFonts w:ascii="Calibri" w:hAnsi="Calibri"/>
          </w:rPr>
          <w:t>P</w:t>
        </w:r>
        <w:del w:id="955" w:author="Autor">
          <w:r w:rsidR="00AC3AD8" w:rsidRPr="00035F33" w:rsidDel="003058F8">
            <w:rPr>
              <w:rFonts w:ascii="Calibri" w:hAnsi="Calibri"/>
              <w:rPrChange w:id="956" w:author="Autor">
                <w:rPr>
                  <w:rFonts w:cs="Arial"/>
                  <w:szCs w:val="16"/>
                </w:rPr>
              </w:rPrChange>
            </w:rPr>
            <w:delText>p</w:delText>
          </w:r>
        </w:del>
        <w:r w:rsidR="00AC3AD8" w:rsidRPr="00035F33">
          <w:rPr>
            <w:rFonts w:ascii="Calibri" w:hAnsi="Calibri"/>
            <w:rPrChange w:id="957" w:author="Autor">
              <w:rPr>
                <w:rFonts w:cs="Arial"/>
                <w:szCs w:val="16"/>
              </w:rPr>
            </w:rPrChange>
          </w:rPr>
          <w:t xml:space="preserve">rijímateľa alebo ním poverenej osoby). </w:t>
        </w:r>
      </w:ins>
    </w:p>
    <w:p w14:paraId="5402CC54" w14:textId="7F148D65" w:rsidR="00537561" w:rsidRPr="00C32732" w:rsidDel="00AC3AD8" w:rsidRDefault="008207C0" w:rsidP="00537561">
      <w:pPr>
        <w:tabs>
          <w:tab w:val="left" w:pos="360"/>
        </w:tabs>
        <w:autoSpaceDE w:val="0"/>
        <w:autoSpaceDN w:val="0"/>
        <w:adjustRightInd w:val="0"/>
        <w:spacing w:before="120"/>
        <w:rPr>
          <w:del w:id="958" w:author="Autor"/>
          <w:rFonts w:ascii="Calibri" w:hAnsi="Calibri"/>
        </w:rPr>
      </w:pPr>
      <w:del w:id="959" w:author="Autor">
        <w:r w:rsidRPr="00C32732" w:rsidDel="00AC3AD8">
          <w:rPr>
            <w:rFonts w:ascii="Calibri" w:hAnsi="Calibri"/>
          </w:rPr>
          <w:delText xml:space="preserve">potvrdzujúci príjem NFP, ako aj výpis z bankového účtu, resp. prehlásenie banky o úhrade výdavkov. </w:delText>
        </w:r>
      </w:del>
    </w:p>
    <w:p w14:paraId="54052367" w14:textId="31A17851" w:rsidR="00AC3AD8" w:rsidRPr="00035F33" w:rsidRDefault="008207C0">
      <w:pPr>
        <w:autoSpaceDE w:val="0"/>
        <w:autoSpaceDN w:val="0"/>
        <w:adjustRightInd w:val="0"/>
        <w:spacing w:before="120"/>
        <w:rPr>
          <w:ins w:id="960" w:author="Autor"/>
          <w:rFonts w:ascii="Calibri" w:hAnsi="Calibri"/>
          <w:rPrChange w:id="961" w:author="Autor">
            <w:rPr>
              <w:ins w:id="962" w:author="Autor"/>
              <w:rFonts w:cs="Arial"/>
              <w:szCs w:val="16"/>
            </w:rPr>
          </w:rPrChange>
        </w:rPr>
        <w:pPrChange w:id="963" w:author="Autor">
          <w:pPr>
            <w:tabs>
              <w:tab w:val="left" w:pos="360"/>
            </w:tabs>
            <w:autoSpaceDE w:val="0"/>
            <w:autoSpaceDN w:val="0"/>
            <w:adjustRightInd w:val="0"/>
            <w:spacing w:before="120"/>
            <w:ind w:left="360"/>
          </w:pPr>
        </w:pPrChange>
      </w:pPr>
      <w:r w:rsidRPr="00C32732">
        <w:rPr>
          <w:rFonts w:ascii="Calibri" w:hAnsi="Calibri"/>
        </w:rPr>
        <w:t xml:space="preserve">Ak Prijímateľ v rámci </w:t>
      </w:r>
      <w:del w:id="964" w:author="Autor">
        <w:r w:rsidRPr="00C32732" w:rsidDel="00AC3AD8">
          <w:rPr>
            <w:rFonts w:ascii="Calibri" w:hAnsi="Calibri"/>
          </w:rPr>
          <w:delText>zúčtovania</w:delText>
        </w:r>
      </w:del>
      <w:ins w:id="965" w:author="Autor">
        <w:r w:rsidR="00AC3AD8" w:rsidRPr="00035F33">
          <w:rPr>
            <w:rFonts w:ascii="Calibri" w:hAnsi="Calibri"/>
            <w:rPrChange w:id="966" w:author="Autor">
              <w:rPr>
                <w:rFonts w:cs="Arial"/>
                <w:szCs w:val="16"/>
              </w:rPr>
            </w:rPrChange>
          </w:rPr>
          <w:t xml:space="preserve"> žiadosti o platbu (zúčtovanie </w:t>
        </w:r>
        <w:proofErr w:type="spellStart"/>
        <w:r w:rsidR="00AC3AD8" w:rsidRPr="00035F33">
          <w:rPr>
            <w:rFonts w:ascii="Calibri" w:hAnsi="Calibri"/>
            <w:rPrChange w:id="967" w:author="Autor">
              <w:rPr>
                <w:rFonts w:cs="Arial"/>
                <w:szCs w:val="16"/>
              </w:rPr>
            </w:rPrChange>
          </w:rPr>
          <w:t>predfinancovania</w:t>
        </w:r>
        <w:proofErr w:type="spellEnd"/>
        <w:r w:rsidR="00AC3AD8" w:rsidRPr="00035F33">
          <w:rPr>
            <w:rFonts w:ascii="Calibri" w:hAnsi="Calibri"/>
            <w:rPrChange w:id="968" w:author="Autor">
              <w:rPr>
                <w:rFonts w:cs="Arial"/>
                <w:szCs w:val="16"/>
              </w:rPr>
            </w:rPrChange>
          </w:rPr>
          <w:t>)</w:t>
        </w:r>
      </w:ins>
      <w:r w:rsidRPr="00C32732">
        <w:rPr>
          <w:rFonts w:ascii="Calibri" w:hAnsi="Calibri"/>
        </w:rPr>
        <w:t xml:space="preserve"> </w:t>
      </w:r>
      <w:del w:id="969" w:author="Autor">
        <w:r w:rsidRPr="00C32732" w:rsidDel="00AC3AD8">
          <w:rPr>
            <w:rFonts w:ascii="Calibri" w:hAnsi="Calibri"/>
          </w:rPr>
          <w:delText xml:space="preserve">predfinancovania </w:delText>
        </w:r>
      </w:del>
      <w:ins w:id="970" w:author="Autor">
        <w:r w:rsidR="00437447">
          <w:rPr>
            <w:rFonts w:ascii="Calibri" w:hAnsi="Calibri"/>
          </w:rPr>
          <w:t xml:space="preserve">predkladá </w:t>
        </w:r>
        <w:r w:rsidR="00AC3AD8" w:rsidRPr="00035F33">
          <w:rPr>
            <w:rFonts w:ascii="Calibri" w:hAnsi="Calibri"/>
            <w:rPrChange w:id="971" w:author="Autor">
              <w:rPr>
                <w:rFonts w:cs="Arial"/>
                <w:szCs w:val="16"/>
              </w:rPr>
            </w:rPrChange>
          </w:rPr>
          <w:t xml:space="preserve">aj výdavky viažuce sa na hotovostné a bezhotovostné úhrady, ktoré boli zahrnuté v žiadosti o platbu (poskytnutie </w:t>
        </w:r>
        <w:proofErr w:type="spellStart"/>
        <w:r w:rsidR="00AC3AD8" w:rsidRPr="00035F33">
          <w:rPr>
            <w:rFonts w:ascii="Calibri" w:hAnsi="Calibri"/>
            <w:rPrChange w:id="972" w:author="Autor">
              <w:rPr>
                <w:rFonts w:cs="Arial"/>
                <w:szCs w:val="16"/>
              </w:rPr>
            </w:rPrChange>
          </w:rPr>
          <w:t>predfinancovania</w:t>
        </w:r>
        <w:proofErr w:type="spellEnd"/>
        <w:r w:rsidR="00AC3AD8" w:rsidRPr="00035F33">
          <w:rPr>
            <w:rFonts w:ascii="Calibri" w:hAnsi="Calibri"/>
            <w:rPrChange w:id="973" w:author="Autor">
              <w:rPr>
                <w:rFonts w:cs="Arial"/>
                <w:szCs w:val="16"/>
              </w:rPr>
            </w:rPrChange>
          </w:rPr>
          <w:t>), nie je povinný opätovne predkladať tie isté účtovné doklady potvrdzujúce hotovostnú úhradu</w:t>
        </w:r>
        <w:del w:id="974" w:author="Autor">
          <w:r w:rsidR="00AC3AD8" w:rsidRPr="00035F33">
            <w:rPr>
              <w:rFonts w:ascii="Calibri" w:hAnsi="Calibri"/>
              <w:rPrChange w:id="975" w:author="Autor">
                <w:rPr>
                  <w:rFonts w:cs="Arial"/>
                  <w:szCs w:val="16"/>
                </w:rPr>
              </w:rPrChange>
            </w:rPr>
            <w:delText>.</w:delText>
          </w:r>
        </w:del>
        <w:r w:rsidR="00AC3AD8" w:rsidRPr="00035F33">
          <w:rPr>
            <w:rFonts w:ascii="Calibri" w:hAnsi="Calibri"/>
            <w:rPrChange w:id="976" w:author="Autor">
              <w:rPr>
                <w:rFonts w:cs="Arial"/>
                <w:szCs w:val="16"/>
              </w:rPr>
            </w:rPrChange>
          </w:rPr>
          <w:t xml:space="preserve">, ktoré predložil v žiadosti o platbu (poskytnutie </w:t>
        </w:r>
        <w:proofErr w:type="spellStart"/>
        <w:r w:rsidR="00AC3AD8" w:rsidRPr="00035F33">
          <w:rPr>
            <w:rFonts w:ascii="Calibri" w:hAnsi="Calibri"/>
            <w:rPrChange w:id="977" w:author="Autor">
              <w:rPr>
                <w:rFonts w:cs="Arial"/>
                <w:szCs w:val="16"/>
              </w:rPr>
            </w:rPrChange>
          </w:rPr>
          <w:t>predfinancovania</w:t>
        </w:r>
        <w:proofErr w:type="spellEnd"/>
        <w:r w:rsidR="00AC3AD8" w:rsidRPr="00035F33">
          <w:rPr>
            <w:rFonts w:ascii="Calibri" w:hAnsi="Calibri"/>
            <w:rPrChange w:id="978" w:author="Autor">
              <w:rPr>
                <w:rFonts w:cs="Arial"/>
                <w:szCs w:val="16"/>
              </w:rPr>
            </w:rPrChange>
          </w:rPr>
          <w:t xml:space="preserve">). </w:t>
        </w:r>
      </w:ins>
    </w:p>
    <w:p w14:paraId="0A6596B3" w14:textId="26382C38" w:rsidR="008207C0" w:rsidRPr="00C32732" w:rsidDel="00AC3AD8" w:rsidRDefault="008207C0" w:rsidP="00AC3AD8">
      <w:pPr>
        <w:pStyle w:val="ListParagraph2"/>
        <w:spacing w:before="120"/>
        <w:ind w:left="0"/>
        <w:rPr>
          <w:del w:id="979" w:author="Autor"/>
        </w:rPr>
      </w:pPr>
      <w:del w:id="980" w:author="Autor">
        <w:r w:rsidRPr="00C32732" w:rsidDel="00AC3AD8">
          <w:delText xml:space="preserve">predkladá výdavky viažuce </w:delText>
        </w:r>
        <w:r w:rsidR="00756DD9" w:rsidDel="00AC3AD8">
          <w:br/>
        </w:r>
        <w:r w:rsidRPr="00C32732" w:rsidDel="00AC3AD8">
          <w:delText xml:space="preserve">sa na hotovostné úhrady, nie je povinný opätovne predkladať tie isté overené kópie príslušných účtovných dokladov potvrdzujúce hotovostnú úhradu. </w:delText>
        </w:r>
      </w:del>
    </w:p>
    <w:p w14:paraId="27796A19" w14:textId="43940463" w:rsidR="006C6D24" w:rsidRDefault="008207C0">
      <w:pPr>
        <w:autoSpaceDE w:val="0"/>
        <w:autoSpaceDN w:val="0"/>
        <w:adjustRightInd w:val="0"/>
        <w:spacing w:before="120"/>
        <w:rPr>
          <w:ins w:id="981" w:author="Autor"/>
          <w:rFonts w:ascii="Calibri" w:hAnsi="Calibri"/>
        </w:rPr>
        <w:pPrChange w:id="982" w:author="Autor">
          <w:pPr>
            <w:tabs>
              <w:tab w:val="left" w:pos="360"/>
            </w:tabs>
            <w:autoSpaceDE w:val="0"/>
            <w:autoSpaceDN w:val="0"/>
            <w:adjustRightInd w:val="0"/>
            <w:spacing w:before="120"/>
            <w:ind w:left="360"/>
          </w:pPr>
        </w:pPrChange>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ins w:id="983" w:author="Autor">
        <w:r w:rsidR="006C6D24" w:rsidRPr="00035F33">
          <w:rPr>
            <w:rFonts w:ascii="Calibri" w:hAnsi="Calibri"/>
            <w:rPrChange w:id="984" w:author="Autor">
              <w:rPr>
                <w:rFonts w:cs="Arial"/>
                <w:b/>
                <w:szCs w:val="16"/>
              </w:rPr>
            </w:rPrChange>
          </w:rPr>
          <w:t xml:space="preserve">Prijímateľ vráti nezúčtovaný rozdiel každej jednej poskytnutej platby </w:t>
        </w:r>
        <w:proofErr w:type="spellStart"/>
        <w:r w:rsidR="006C6D24" w:rsidRPr="00035F33">
          <w:rPr>
            <w:rFonts w:ascii="Calibri" w:hAnsi="Calibri"/>
            <w:rPrChange w:id="985" w:author="Autor">
              <w:rPr>
                <w:rFonts w:cs="Arial"/>
                <w:b/>
                <w:szCs w:val="16"/>
              </w:rPr>
            </w:rPrChange>
          </w:rPr>
          <w:t>predfinancovania</w:t>
        </w:r>
        <w:proofErr w:type="spellEnd"/>
        <w:r w:rsidR="006C6D24" w:rsidRPr="00035F33">
          <w:rPr>
            <w:rFonts w:ascii="Calibri" w:hAnsi="Calibri"/>
            <w:rPrChange w:id="986" w:author="Autor">
              <w:rPr>
                <w:rFonts w:cs="Arial"/>
                <w:b/>
                <w:szCs w:val="16"/>
              </w:rPr>
            </w:rPrChange>
          </w:rPr>
          <w:t xml:space="preserve"> samostatne. V prípade vrátenia sumy nezúčtovaného rozdielu z vlastnej iniciatívy </w:t>
        </w:r>
        <w:r w:rsidR="003058F8">
          <w:rPr>
            <w:rFonts w:ascii="Calibri" w:hAnsi="Calibri"/>
          </w:rPr>
          <w:t>P</w:t>
        </w:r>
        <w:del w:id="987" w:author="Autor">
          <w:r w:rsidR="006C6D24" w:rsidRPr="00035F33" w:rsidDel="003058F8">
            <w:rPr>
              <w:rFonts w:ascii="Calibri" w:hAnsi="Calibri"/>
              <w:rPrChange w:id="988" w:author="Autor">
                <w:rPr>
                  <w:rFonts w:cs="Arial"/>
                  <w:b/>
                  <w:szCs w:val="16"/>
                </w:rPr>
              </w:rPrChange>
            </w:rPr>
            <w:delText>p</w:delText>
          </w:r>
        </w:del>
        <w:r w:rsidR="006C6D24" w:rsidRPr="00035F33">
          <w:rPr>
            <w:rFonts w:ascii="Calibri" w:hAnsi="Calibri"/>
            <w:rPrChange w:id="989" w:author="Autor">
              <w:rPr>
                <w:rFonts w:cs="Arial"/>
                <w:b/>
                <w:szCs w:val="16"/>
              </w:rPr>
            </w:rPrChange>
          </w:rPr>
          <w:t xml:space="preserve">rijímateľa, </w:t>
        </w:r>
        <w:r w:rsidR="003058F8">
          <w:rPr>
            <w:rFonts w:ascii="Calibri" w:hAnsi="Calibri"/>
          </w:rPr>
          <w:t>P</w:t>
        </w:r>
        <w:del w:id="990" w:author="Autor">
          <w:r w:rsidR="006C6D24" w:rsidRPr="00035F33" w:rsidDel="003058F8">
            <w:rPr>
              <w:rFonts w:ascii="Calibri" w:hAnsi="Calibri"/>
              <w:rPrChange w:id="991" w:author="Autor">
                <w:rPr>
                  <w:rFonts w:cs="Arial"/>
                  <w:b/>
                  <w:szCs w:val="16"/>
                </w:rPr>
              </w:rPrChange>
            </w:rPr>
            <w:delText>p</w:delText>
          </w:r>
        </w:del>
        <w:r w:rsidR="006C6D24" w:rsidRPr="00035F33">
          <w:rPr>
            <w:rFonts w:ascii="Calibri" w:hAnsi="Calibri"/>
            <w:rPrChange w:id="992" w:author="Autor">
              <w:rPr>
                <w:rFonts w:cs="Arial"/>
                <w:b/>
                <w:szCs w:val="16"/>
              </w:rPr>
            </w:rPrChange>
          </w:rPr>
          <w:t xml:space="preserve">rijímateľ pred zrealizovaním úhrady finančných prostriedkov oznámi </w:t>
        </w:r>
        <w:r w:rsidR="006C6D24">
          <w:rPr>
            <w:rFonts w:ascii="Calibri" w:hAnsi="Calibri"/>
          </w:rPr>
          <w:t>RO OP TP</w:t>
        </w:r>
        <w:r w:rsidR="006C6D24" w:rsidRPr="00035F33">
          <w:rPr>
            <w:rFonts w:ascii="Calibri" w:hAnsi="Calibri"/>
            <w:rPrChange w:id="993" w:author="Autor">
              <w:rPr>
                <w:rFonts w:cs="Arial"/>
                <w:b/>
                <w:szCs w:val="16"/>
              </w:rPr>
            </w:rPrChange>
          </w:rPr>
          <w:t xml:space="preserve"> výšku vrátenia nezúčtovaného rozdielu prostredníctvom verejnej časti ITMS. Zároveň najneskôr do 5 pracovných dní od ukončenia lehoty na zúčtovanie poskytnutého </w:t>
        </w:r>
        <w:proofErr w:type="spellStart"/>
        <w:r w:rsidR="006C6D24" w:rsidRPr="00035F33">
          <w:rPr>
            <w:rFonts w:ascii="Calibri" w:hAnsi="Calibri"/>
            <w:rPrChange w:id="994" w:author="Autor">
              <w:rPr>
                <w:rFonts w:cs="Arial"/>
                <w:b/>
                <w:szCs w:val="16"/>
              </w:rPr>
            </w:rPrChange>
          </w:rPr>
          <w:t>predfinancovania</w:t>
        </w:r>
        <w:proofErr w:type="spellEnd"/>
        <w:r w:rsidR="006C6D24" w:rsidRPr="00035F33">
          <w:rPr>
            <w:rFonts w:ascii="Calibri" w:hAnsi="Calibri"/>
            <w:rPrChange w:id="995" w:author="Autor">
              <w:rPr>
                <w:rFonts w:cs="Arial"/>
                <w:b/>
                <w:szCs w:val="16"/>
              </w:rPr>
            </w:rPrChange>
          </w:rPr>
          <w:t xml:space="preserve"> vráti sumu nezúčtovaného rozdielu platobnej jednotke. Pri realizácii úhrady </w:t>
        </w:r>
        <w:r w:rsidR="003058F8">
          <w:rPr>
            <w:rFonts w:ascii="Calibri" w:hAnsi="Calibri"/>
          </w:rPr>
          <w:t>P</w:t>
        </w:r>
        <w:del w:id="996" w:author="Autor">
          <w:r w:rsidR="006C6D24" w:rsidRPr="00035F33" w:rsidDel="003058F8">
            <w:rPr>
              <w:rFonts w:ascii="Calibri" w:hAnsi="Calibri"/>
              <w:rPrChange w:id="997" w:author="Autor">
                <w:rPr>
                  <w:rFonts w:cs="Arial"/>
                  <w:b/>
                  <w:szCs w:val="16"/>
                </w:rPr>
              </w:rPrChange>
            </w:rPr>
            <w:delText>p</w:delText>
          </w:r>
        </w:del>
        <w:r w:rsidR="006C6D24" w:rsidRPr="00035F33">
          <w:rPr>
            <w:rFonts w:ascii="Calibri" w:hAnsi="Calibri"/>
            <w:rPrChange w:id="998" w:author="Autor">
              <w:rPr>
                <w:rFonts w:cs="Arial"/>
                <w:b/>
                <w:szCs w:val="16"/>
              </w:rPr>
            </w:rPrChange>
          </w:rPr>
          <w:t xml:space="preserve">rijímateľ uvedie správny variabilný symbol </w:t>
        </w:r>
        <w:r w:rsidR="006C6D24" w:rsidRPr="00035F33">
          <w:rPr>
            <w:rFonts w:ascii="Calibri" w:hAnsi="Calibri"/>
            <w:rPrChange w:id="999" w:author="Autor">
              <w:rPr>
                <w:rFonts w:cs="Arial"/>
                <w:b/>
                <w:szCs w:val="16"/>
              </w:rPr>
            </w:rPrChange>
          </w:rPr>
          <w:lastRenderedPageBreak/>
          <w:t xml:space="preserve">automaticky generovaný ITMS. Pri realizovaní vrátenia </w:t>
        </w:r>
        <w:r w:rsidR="003058F8">
          <w:rPr>
            <w:rFonts w:ascii="Calibri" w:hAnsi="Calibri"/>
          </w:rPr>
          <w:t>P</w:t>
        </w:r>
        <w:del w:id="1000" w:author="Autor">
          <w:r w:rsidR="006C6D24" w:rsidRPr="00035F33" w:rsidDel="003058F8">
            <w:rPr>
              <w:rFonts w:ascii="Calibri" w:hAnsi="Calibri"/>
              <w:rPrChange w:id="1001" w:author="Autor">
                <w:rPr>
                  <w:rFonts w:cs="Arial"/>
                  <w:b/>
                  <w:szCs w:val="16"/>
                </w:rPr>
              </w:rPrChange>
            </w:rPr>
            <w:delText>p</w:delText>
          </w:r>
        </w:del>
        <w:r w:rsidR="006C6D24" w:rsidRPr="00035F33">
          <w:rPr>
            <w:rFonts w:ascii="Calibri" w:hAnsi="Calibri"/>
            <w:rPrChange w:id="1002" w:author="Autor">
              <w:rPr>
                <w:rFonts w:cs="Arial"/>
                <w:b/>
                <w:szCs w:val="16"/>
              </w:rPr>
            </w:rPrChange>
          </w:rPr>
          <w:t>rijímateľ postupuje v zmysle zmluvy o poskytnutí nenávratného finančného príspevku.</w:t>
        </w:r>
      </w:ins>
    </w:p>
    <w:p w14:paraId="4E9C0FA7" w14:textId="266509FF" w:rsidR="004E0367" w:rsidRPr="00035F33" w:rsidDel="004E0367" w:rsidRDefault="004E0367">
      <w:pPr>
        <w:autoSpaceDE w:val="0"/>
        <w:autoSpaceDN w:val="0"/>
        <w:adjustRightInd w:val="0"/>
        <w:spacing w:before="120"/>
        <w:rPr>
          <w:ins w:id="1003" w:author="Autor"/>
          <w:del w:id="1004" w:author="Autor"/>
          <w:rFonts w:ascii="Calibri" w:hAnsi="Calibri"/>
          <w:rPrChange w:id="1005" w:author="Autor">
            <w:rPr>
              <w:ins w:id="1006" w:author="Autor"/>
              <w:del w:id="1007" w:author="Autor"/>
              <w:rFonts w:cs="Arial"/>
              <w:b/>
              <w:szCs w:val="16"/>
            </w:rPr>
          </w:rPrChange>
        </w:rPr>
        <w:pPrChange w:id="1008" w:author="Autor">
          <w:pPr>
            <w:tabs>
              <w:tab w:val="left" w:pos="360"/>
            </w:tabs>
            <w:autoSpaceDE w:val="0"/>
            <w:autoSpaceDN w:val="0"/>
            <w:adjustRightInd w:val="0"/>
            <w:spacing w:before="120"/>
            <w:ind w:left="360"/>
          </w:pPr>
        </w:pPrChange>
      </w:pPr>
      <w:ins w:id="1009" w:author="Autor">
        <w:r w:rsidRPr="000D55CB">
          <w:rPr>
            <w:rFonts w:ascii="Calibri" w:hAnsi="Calibri"/>
          </w:rPr>
          <w:t xml:space="preserve">Prijímateľ, ktorý je </w:t>
        </w:r>
        <w:r>
          <w:rPr>
            <w:rFonts w:ascii="Calibri" w:hAnsi="Calibri"/>
          </w:rPr>
          <w:t>ŠRO</w:t>
        </w:r>
        <w:r w:rsidRPr="000D55CB">
          <w:rPr>
            <w:rFonts w:ascii="Calibri" w:hAnsi="Calibri"/>
          </w:rPr>
          <w:t xml:space="preserve"> </w:t>
        </w:r>
        <w:r>
          <w:rPr>
            <w:rFonts w:ascii="Calibri" w:hAnsi="Calibri"/>
          </w:rPr>
          <w:t xml:space="preserve">vráti nezúčtovaný rozdiel priamo v ITMS. V evidencii pohľadávkových dokladov vytvorí „Doklad vlastnej iniciatívy“ a následne zvolí možnosť </w:t>
        </w:r>
        <w:r w:rsidRPr="00F03FB0">
          <w:rPr>
            <w:rFonts w:ascii="Calibri" w:hAnsi="Calibri"/>
          </w:rPr>
          <w:t>„Vrátenie rozpočtovým opatrením“, ktorá umožňuje vrátiť prostriedky rozpočtovým opatrením priamo z ITMS2014+.</w:t>
        </w:r>
        <w:r>
          <w:rPr>
            <w:rFonts w:ascii="Calibri" w:hAnsi="Calibri"/>
          </w:rPr>
          <w:t xml:space="preserve"> </w:t>
        </w:r>
      </w:ins>
    </w:p>
    <w:p w14:paraId="7652FEE1" w14:textId="5BF79B68" w:rsidR="008207C0" w:rsidRPr="00C32732" w:rsidRDefault="004E0367">
      <w:pPr>
        <w:autoSpaceDE w:val="0"/>
        <w:autoSpaceDN w:val="0"/>
        <w:adjustRightInd w:val="0"/>
        <w:spacing w:before="120"/>
        <w:rPr>
          <w:rFonts w:ascii="Calibri" w:hAnsi="Calibri"/>
        </w:rPr>
        <w:pPrChange w:id="1010" w:author="Autor">
          <w:pPr>
            <w:tabs>
              <w:tab w:val="left" w:pos="360"/>
            </w:tabs>
            <w:autoSpaceDE w:val="0"/>
            <w:autoSpaceDN w:val="0"/>
            <w:adjustRightInd w:val="0"/>
            <w:spacing w:before="120"/>
          </w:pPr>
        </w:pPrChange>
      </w:pPr>
      <w:ins w:id="1011" w:author="Autor">
        <w:r>
          <w:rPr>
            <w:rFonts w:ascii="Calibri" w:hAnsi="Calibri"/>
          </w:rPr>
          <w:t>Podrobný postup vrátenia je uvedený v kapitole 4.3.5.2.</w:t>
        </w:r>
      </w:ins>
    </w:p>
    <w:p w14:paraId="6909043B" w14:textId="041A3832" w:rsidR="008207C0" w:rsidRPr="002F08B4" w:rsidDel="00035F33" w:rsidRDefault="008207C0" w:rsidP="002F08B4">
      <w:pPr>
        <w:pStyle w:val="Nadpis7"/>
        <w:shd w:val="clear" w:color="auto" w:fill="FBD4B4" w:themeFill="accent6" w:themeFillTint="66"/>
        <w:jc w:val="left"/>
        <w:rPr>
          <w:del w:id="1012" w:author="Autor"/>
          <w:b/>
          <w:color w:val="365F91"/>
        </w:rPr>
      </w:pPr>
      <w:del w:id="1013" w:author="Autor">
        <w:r w:rsidRPr="002F08B4" w:rsidDel="00035F33">
          <w:rPr>
            <w:b/>
            <w:color w:val="365F91"/>
          </w:rPr>
          <w:delText>Etapa refundácie:</w:delText>
        </w:r>
      </w:del>
    </w:p>
    <w:p w14:paraId="19F44D70" w14:textId="43517D0E" w:rsidR="008207C0" w:rsidRPr="00C32732" w:rsidDel="00035F33" w:rsidRDefault="008207C0" w:rsidP="005B4030">
      <w:pPr>
        <w:tabs>
          <w:tab w:val="left" w:pos="360"/>
        </w:tabs>
        <w:autoSpaceDE w:val="0"/>
        <w:autoSpaceDN w:val="0"/>
        <w:adjustRightInd w:val="0"/>
        <w:spacing w:before="120"/>
        <w:rPr>
          <w:del w:id="1014" w:author="Autor"/>
          <w:rFonts w:ascii="Calibri" w:hAnsi="Calibri"/>
        </w:rPr>
      </w:pPr>
      <w:del w:id="1015" w:author="Autor">
        <w:r w:rsidRPr="00C32732" w:rsidDel="00035F33">
          <w:rPr>
            <w:rFonts w:ascii="Calibri" w:hAnsi="Calibri"/>
          </w:rPr>
          <w:delText xml:space="preserve">Po vyčerpaní maximálne 95 % NFP (suma každej uhradenej ŽoP Prijímateľa sa napočítava do jednej spoločnej sumy) je Prijímateľ povinný zostávajúcich minimálne 5 % z NFP, </w:delText>
        </w:r>
        <w:r w:rsidR="00756DD9" w:rsidDel="00035F33">
          <w:rPr>
            <w:rFonts w:ascii="Calibri" w:hAnsi="Calibri"/>
          </w:rPr>
          <w:br/>
        </w:r>
        <w:r w:rsidRPr="00C32732" w:rsidDel="00035F33">
          <w:rPr>
            <w:rFonts w:ascii="Calibri" w:hAnsi="Calibri"/>
          </w:rPr>
          <w:delText>aj za podiel prostriedkov EÚ a ŠR na spolufinancovanie, uhradiť najskôr z vlastných zdrojov. Až po uskutočnení tejto úhrady a ukončení realizácie aktivít projektu je Prijímateľ oprávnený požiadať o platbu zostatku zo zdrojov EÚ a ŠR na spolufinancovanie.</w:delText>
        </w:r>
      </w:del>
    </w:p>
    <w:p w14:paraId="4C4B7AC8" w14:textId="21BB5D68" w:rsidR="008207C0" w:rsidRPr="00C32732" w:rsidDel="00035F33" w:rsidRDefault="008207C0" w:rsidP="005B4030">
      <w:pPr>
        <w:tabs>
          <w:tab w:val="left" w:pos="360"/>
        </w:tabs>
        <w:autoSpaceDE w:val="0"/>
        <w:autoSpaceDN w:val="0"/>
        <w:adjustRightInd w:val="0"/>
        <w:spacing w:before="120"/>
        <w:rPr>
          <w:del w:id="1016" w:author="Autor"/>
          <w:rFonts w:ascii="Calibri" w:hAnsi="Calibri"/>
        </w:rPr>
      </w:pPr>
      <w:del w:id="1017" w:author="Autor">
        <w:r w:rsidRPr="00C32732" w:rsidDel="00035F33">
          <w:rPr>
            <w:rFonts w:ascii="Calibri" w:hAnsi="Calibri"/>
          </w:rPr>
          <w:delText xml:space="preserve">V prípade poskytovania prostriedkov NFP formou predfinancovania Prijímateľovi, ktorý </w:delText>
        </w:r>
        <w:r w:rsidR="00756DD9" w:rsidDel="00035F33">
          <w:rPr>
            <w:rFonts w:ascii="Calibri" w:hAnsi="Calibri"/>
          </w:rPr>
          <w:br/>
        </w:r>
        <w:r w:rsidRPr="00C32732" w:rsidDel="00035F33">
          <w:rPr>
            <w:rFonts w:ascii="Calibri" w:hAnsi="Calibri"/>
          </w:rPr>
          <w:delText>je ŠRO sa etapa refundácie – záverečná platba neuplatňuje. Posledná ŽoP – zúčtovanie predfinancovania (do 100% NFP) plní funkciu záverečnej ŽoP s príznakom záverečná.</w:delText>
        </w:r>
      </w:del>
    </w:p>
    <w:p w14:paraId="06B2343C" w14:textId="77777777" w:rsidR="008207C0" w:rsidRPr="00DD586D" w:rsidRDefault="008207C0" w:rsidP="00181B24">
      <w:pPr>
        <w:pStyle w:val="Nadpis3"/>
        <w:rPr>
          <w:rFonts w:ascii="Calibri" w:hAnsi="Calibri"/>
          <w:i/>
          <w:color w:val="365F91"/>
        </w:rPr>
      </w:pPr>
      <w:bookmarkStart w:id="1018" w:name="_Toc402361108"/>
      <w:bookmarkStart w:id="1019" w:name="_Toc392616973"/>
      <w:bookmarkStart w:id="1020" w:name="_Toc506451584"/>
      <w:r w:rsidRPr="00DD586D">
        <w:rPr>
          <w:rFonts w:ascii="Calibri" w:hAnsi="Calibri"/>
          <w:i/>
          <w:color w:val="365F91"/>
        </w:rPr>
        <w:t>4.3.5.2 Systém zálohových platieb</w:t>
      </w:r>
      <w:bookmarkEnd w:id="1018"/>
      <w:bookmarkEnd w:id="1019"/>
      <w:bookmarkEnd w:id="1020"/>
    </w:p>
    <w:p w14:paraId="7D8A92A6" w14:textId="0F58D531" w:rsidR="008207C0" w:rsidRPr="00FB40EB" w:rsidRDefault="008207C0" w:rsidP="005B4030">
      <w:pPr>
        <w:autoSpaceDE w:val="0"/>
        <w:autoSpaceDN w:val="0"/>
        <w:adjustRightInd w:val="0"/>
        <w:spacing w:before="120"/>
        <w:rPr>
          <w:rFonts w:asciiTheme="minorHAnsi" w:hAnsiTheme="minorHAnsi"/>
          <w:rPrChange w:id="1021" w:author="Autor">
            <w:rPr>
              <w:rFonts w:ascii="Calibri" w:hAnsi="Calibri"/>
            </w:rPr>
          </w:rPrChange>
        </w:rPr>
      </w:pPr>
      <w:r w:rsidRPr="00C32732">
        <w:rPr>
          <w:rFonts w:ascii="Calibri" w:hAnsi="Calibri"/>
        </w:rPr>
        <w:t xml:space="preserve">Je určený </w:t>
      </w:r>
      <w:del w:id="1022" w:author="Autor">
        <w:r w:rsidRPr="00C32732" w:rsidDel="003667E6">
          <w:rPr>
            <w:rFonts w:ascii="Calibri" w:hAnsi="Calibri"/>
          </w:rPr>
          <w:delText xml:space="preserve">len </w:delText>
        </w:r>
      </w:del>
      <w:r w:rsidRPr="00C32732">
        <w:rPr>
          <w:rFonts w:ascii="Calibri" w:hAnsi="Calibri"/>
        </w:rPr>
        <w:t xml:space="preserve">pre Prijímateľov – </w:t>
      </w:r>
      <w:del w:id="1023" w:author="Autor">
        <w:r w:rsidRPr="00C32732" w:rsidDel="00F10DE9">
          <w:rPr>
            <w:rFonts w:ascii="Calibri" w:hAnsi="Calibri"/>
          </w:rPr>
          <w:delText>štátne rozpočtové organizácie</w:delText>
        </w:r>
      </w:del>
      <w:ins w:id="1024" w:author="Autor">
        <w:r w:rsidR="00F10DE9">
          <w:rPr>
            <w:rFonts w:ascii="Calibri" w:hAnsi="Calibri"/>
          </w:rPr>
          <w:t>ŠRO a ŠPO</w:t>
        </w:r>
        <w:r w:rsidR="003667E6">
          <w:rPr>
            <w:rFonts w:ascii="Calibri" w:hAnsi="Calibri"/>
          </w:rPr>
          <w:t xml:space="preserve"> </w:t>
        </w:r>
      </w:ins>
      <w:r w:rsidRPr="00FB40EB">
        <w:rPr>
          <w:rFonts w:asciiTheme="minorHAnsi" w:hAnsiTheme="minorHAnsi"/>
          <w:rPrChange w:id="1025" w:author="Autor">
            <w:rPr>
              <w:rFonts w:ascii="Calibri" w:hAnsi="Calibri"/>
            </w:rPr>
          </w:rPrChange>
        </w:rPr>
        <w:t>.</w:t>
      </w:r>
    </w:p>
    <w:p w14:paraId="1EBFC807" w14:textId="423A217A" w:rsidR="00CA065E" w:rsidRPr="00FB40EB" w:rsidRDefault="00CA065E" w:rsidP="00CA065E">
      <w:pPr>
        <w:autoSpaceDE w:val="0"/>
        <w:autoSpaceDN w:val="0"/>
        <w:adjustRightInd w:val="0"/>
        <w:spacing w:before="120"/>
        <w:rPr>
          <w:ins w:id="1026" w:author="Autor"/>
          <w:rFonts w:asciiTheme="minorHAnsi" w:hAnsiTheme="minorHAnsi" w:cs="Arial"/>
          <w:szCs w:val="16"/>
          <w:rPrChange w:id="1027" w:author="Autor">
            <w:rPr>
              <w:ins w:id="1028" w:author="Autor"/>
              <w:rFonts w:cs="Arial"/>
              <w:szCs w:val="16"/>
            </w:rPr>
          </w:rPrChange>
        </w:rPr>
      </w:pPr>
      <w:ins w:id="1029" w:author="Autor">
        <w:r w:rsidRPr="00FB40EB">
          <w:rPr>
            <w:rFonts w:asciiTheme="minorHAnsi" w:hAnsiTheme="minorHAnsi" w:cs="Arial"/>
            <w:szCs w:val="16"/>
            <w:rPrChange w:id="1030" w:author="Autor">
              <w:rPr>
                <w:rFonts w:cs="Arial"/>
                <w:szCs w:val="16"/>
              </w:rPr>
            </w:rPrChange>
          </w:rPr>
          <w:t xml:space="preserve">Prijímateľ môže systém zálohových platieb kombinovať so systémom </w:t>
        </w:r>
        <w:proofErr w:type="spellStart"/>
        <w:r w:rsidRPr="00FB40EB">
          <w:rPr>
            <w:rFonts w:asciiTheme="minorHAnsi" w:hAnsiTheme="minorHAnsi" w:cs="Arial"/>
            <w:szCs w:val="16"/>
            <w:rPrChange w:id="1031" w:author="Autor">
              <w:rPr>
                <w:rFonts w:cs="Arial"/>
                <w:szCs w:val="16"/>
              </w:rPr>
            </w:rPrChange>
          </w:rPr>
          <w:t>predfinancovania</w:t>
        </w:r>
        <w:proofErr w:type="spellEnd"/>
        <w:r w:rsidRPr="00FB40EB">
          <w:rPr>
            <w:rFonts w:asciiTheme="minorHAnsi" w:hAnsiTheme="minorHAnsi" w:cs="Arial"/>
            <w:szCs w:val="16"/>
            <w:rPrChange w:id="1032" w:author="Autor">
              <w:rPr>
                <w:rFonts w:cs="Arial"/>
                <w:szCs w:val="16"/>
              </w:rPr>
            </w:rPrChange>
          </w:rPr>
          <w:t xml:space="preserve"> a / alebo so systémom refundácie. </w:t>
        </w:r>
        <w:r w:rsidR="00F13A84" w:rsidRPr="00FB40EB">
          <w:rPr>
            <w:rFonts w:asciiTheme="minorHAnsi" w:hAnsiTheme="minorHAnsi" w:cs="Arial"/>
            <w:szCs w:val="16"/>
            <w:rPrChange w:id="1033" w:author="Autor">
              <w:rPr>
                <w:rFonts w:cs="Arial"/>
                <w:szCs w:val="16"/>
              </w:rPr>
            </w:rPrChange>
          </w:rPr>
          <w:t>Poskytovateľ</w:t>
        </w:r>
        <w:r w:rsidRPr="00FB40EB">
          <w:rPr>
            <w:rFonts w:asciiTheme="minorHAnsi" w:hAnsiTheme="minorHAnsi" w:cs="Arial"/>
            <w:szCs w:val="16"/>
            <w:rPrChange w:id="1034" w:author="Autor">
              <w:rPr>
                <w:rFonts w:cs="Arial"/>
                <w:szCs w:val="16"/>
              </w:rPr>
            </w:rPrChange>
          </w:rPr>
          <w:t xml:space="preserve"> a </w:t>
        </w:r>
        <w:r w:rsidR="003058F8" w:rsidRPr="00FB40EB">
          <w:rPr>
            <w:rFonts w:asciiTheme="minorHAnsi" w:hAnsiTheme="minorHAnsi" w:cs="Arial"/>
            <w:szCs w:val="16"/>
            <w:rPrChange w:id="1035" w:author="Autor">
              <w:rPr>
                <w:rFonts w:cs="Arial"/>
                <w:szCs w:val="16"/>
              </w:rPr>
            </w:rPrChange>
          </w:rPr>
          <w:t>P</w:t>
        </w:r>
        <w:del w:id="1036" w:author="Autor">
          <w:r w:rsidRPr="00FB40EB" w:rsidDel="003058F8">
            <w:rPr>
              <w:rFonts w:asciiTheme="minorHAnsi" w:hAnsiTheme="minorHAnsi" w:cs="Arial"/>
              <w:szCs w:val="16"/>
              <w:rPrChange w:id="1037" w:author="Autor">
                <w:rPr>
                  <w:rFonts w:cs="Arial"/>
                  <w:szCs w:val="16"/>
                </w:rPr>
              </w:rPrChange>
            </w:rPr>
            <w:delText>p</w:delText>
          </w:r>
        </w:del>
        <w:r w:rsidRPr="00FB40EB">
          <w:rPr>
            <w:rFonts w:asciiTheme="minorHAnsi" w:hAnsiTheme="minorHAnsi" w:cs="Arial"/>
            <w:szCs w:val="16"/>
            <w:rPrChange w:id="1038" w:author="Autor">
              <w:rPr>
                <w:rFonts w:cs="Arial"/>
                <w:szCs w:val="16"/>
              </w:rPr>
            </w:rPrChange>
          </w:rPr>
          <w:t>rijímateľ sú povinní zvážiť vhodnosť využívania kombinácie jednotlivých systémov financovania predovšetkým vo vzťahu k typu výdavkov a charakteru projektových aktivít.</w:t>
        </w:r>
      </w:ins>
    </w:p>
    <w:p w14:paraId="4828D4A1" w14:textId="0898ED13"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w:t>
      </w:r>
      <w:ins w:id="1039" w:author="Autor">
        <w:r w:rsidR="00650EC7" w:rsidRPr="00650EC7">
          <w:rPr>
            <w:rFonts w:ascii="Calibri" w:hAnsi="Calibri"/>
            <w:rPrChange w:id="1040" w:author="Autor">
              <w:rPr>
                <w:rFonts w:cs="Arial"/>
                <w:szCs w:val="16"/>
              </w:rPr>
            </w:rPrChange>
          </w:rPr>
          <w:t>systém</w:t>
        </w:r>
        <w:r w:rsidR="00650EC7" w:rsidRPr="00650EC7" w:rsidDel="00DD30B2">
          <w:rPr>
            <w:rFonts w:ascii="Calibri" w:hAnsi="Calibri"/>
            <w:rPrChange w:id="1041" w:author="Autor">
              <w:rPr>
                <w:rFonts w:cs="Arial"/>
                <w:szCs w:val="16"/>
              </w:rPr>
            </w:rPrChange>
          </w:rPr>
          <w:t xml:space="preserve"> </w:t>
        </w:r>
        <w:r w:rsidR="00650EC7" w:rsidRPr="00650EC7">
          <w:rPr>
            <w:rFonts w:ascii="Calibri" w:hAnsi="Calibri"/>
            <w:rPrChange w:id="1042" w:author="Autor">
              <w:rPr>
                <w:rFonts w:cs="Arial"/>
                <w:szCs w:val="16"/>
              </w:rPr>
            </w:rPrChange>
          </w:rPr>
          <w:t xml:space="preserve">zálohových platieb a systém </w:t>
        </w:r>
        <w:proofErr w:type="spellStart"/>
        <w:r w:rsidR="00650EC7" w:rsidRPr="00650EC7">
          <w:rPr>
            <w:rFonts w:ascii="Calibri" w:hAnsi="Calibri"/>
            <w:rPrChange w:id="1043" w:author="Autor">
              <w:rPr>
                <w:rFonts w:cs="Arial"/>
                <w:szCs w:val="16"/>
              </w:rPr>
            </w:rPrChange>
          </w:rPr>
          <w:t>predfinancovania</w:t>
        </w:r>
        <w:proofErr w:type="spellEnd"/>
        <w:r w:rsidR="00650EC7" w:rsidRPr="00650EC7">
          <w:rPr>
            <w:rFonts w:ascii="Calibri" w:hAnsi="Calibri"/>
            <w:rPrChange w:id="1044" w:author="Autor">
              <w:rPr>
                <w:rFonts w:cs="Arial"/>
                <w:szCs w:val="16"/>
              </w:rPr>
            </w:rPrChange>
          </w:rPr>
          <w:t xml:space="preserve">, </w:t>
        </w:r>
      </w:ins>
      <w:del w:id="1045" w:author="Autor">
        <w:r w:rsidRPr="00C32732" w:rsidDel="00650EC7">
          <w:rPr>
            <w:rFonts w:ascii="Calibri" w:hAnsi="Calibri"/>
          </w:rPr>
          <w:delText>jednotlivé systémy financovania,</w:delText>
        </w:r>
      </w:del>
      <w:r w:rsidRPr="00C32732">
        <w:rPr>
          <w:rFonts w:ascii="Calibri" w:hAnsi="Calibri"/>
        </w:rPr>
        <w:t xml:space="preserve"> bez rizika vzájomného </w:t>
      </w:r>
      <w:ins w:id="1046" w:author="Autor">
        <w:r w:rsidR="00650EC7" w:rsidRPr="00650EC7">
          <w:rPr>
            <w:rFonts w:ascii="Calibri" w:hAnsi="Calibri"/>
            <w:rPrChange w:id="1047" w:author="Autor">
              <w:rPr>
                <w:rFonts w:cs="Arial"/>
                <w:szCs w:val="16"/>
              </w:rPr>
            </w:rPrChange>
          </w:rPr>
          <w:t>prekrývania sa</w:t>
        </w:r>
      </w:ins>
      <w:del w:id="1048" w:author="Autor">
        <w:r w:rsidRPr="00C32732" w:rsidDel="00650EC7">
          <w:rPr>
            <w:rFonts w:ascii="Calibri" w:hAnsi="Calibri"/>
          </w:rPr>
          <w:delText>prelínania</w:delText>
        </w:r>
      </w:del>
      <w:r w:rsidRPr="00C32732">
        <w:rPr>
          <w:rFonts w:ascii="Calibri" w:hAnsi="Calibri"/>
        </w:rPr>
        <w:t xml:space="preserve">,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w:t>
      </w:r>
      <w:del w:id="1049" w:author="Autor">
        <w:r w:rsidRPr="00C32732" w:rsidDel="00854881">
          <w:rPr>
            <w:rFonts w:ascii="Calibri" w:hAnsi="Calibri"/>
          </w:rPr>
          <w:delText xml:space="preserve">/ systému refundácie </w:delText>
        </w:r>
      </w:del>
      <w:r w:rsidRPr="00C32732">
        <w:rPr>
          <w:rFonts w:ascii="Calibri" w:hAnsi="Calibri"/>
        </w:rPr>
        <w:t xml:space="preserve">a naopak. </w:t>
      </w:r>
    </w:p>
    <w:p w14:paraId="6171F4BC" w14:textId="06A42DE0" w:rsidR="008207C0" w:rsidRPr="00C32732" w:rsidRDefault="008207C0" w:rsidP="005B4030">
      <w:pPr>
        <w:autoSpaceDE w:val="0"/>
        <w:autoSpaceDN w:val="0"/>
        <w:adjustRightInd w:val="0"/>
        <w:spacing w:before="120"/>
        <w:rPr>
          <w:rFonts w:ascii="Calibri" w:hAnsi="Calibri"/>
        </w:rPr>
      </w:pPr>
      <w:r w:rsidRPr="00C32732">
        <w:rPr>
          <w:rFonts w:ascii="Calibri" w:hAnsi="Calibri"/>
        </w:rPr>
        <w:t>Poskytovateľ v spolupráci s Prijímateľom v Zmluve o </w:t>
      </w:r>
      <w:del w:id="1050" w:author="Autor">
        <w:r w:rsidRPr="00C32732" w:rsidDel="008D0123">
          <w:rPr>
            <w:rFonts w:ascii="Calibri" w:hAnsi="Calibri"/>
          </w:rPr>
          <w:delText>poskytnutí</w:delText>
        </w:r>
      </w:del>
      <w:r w:rsidRPr="00C32732">
        <w:rPr>
          <w:rFonts w:ascii="Calibri" w:hAnsi="Calibri"/>
        </w:rPr>
        <w:t xml:space="preserve">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del w:id="1051" w:author="Autor">
        <w:r w:rsidRPr="00C32732" w:rsidDel="00854881">
          <w:rPr>
            <w:rFonts w:ascii="Calibri" w:hAnsi="Calibri"/>
          </w:rPr>
          <w:delText>, resp. ktoré systémom refundácie</w:delText>
        </w:r>
      </w:del>
      <w:r w:rsidRPr="00C32732">
        <w:rPr>
          <w:rFonts w:ascii="Calibri" w:hAnsi="Calibri"/>
        </w:rPr>
        <w:t>.</w:t>
      </w:r>
    </w:p>
    <w:p w14:paraId="7F72BB69" w14:textId="77777777" w:rsidR="00E74B65" w:rsidRDefault="008207C0" w:rsidP="005B4030">
      <w:pPr>
        <w:autoSpaceDE w:val="0"/>
        <w:autoSpaceDN w:val="0"/>
        <w:adjustRightInd w:val="0"/>
        <w:spacing w:before="120"/>
        <w:rPr>
          <w:ins w:id="1052" w:author="Autor"/>
          <w:rFonts w:ascii="Calibri" w:hAnsi="Calibri"/>
        </w:rPr>
      </w:pPr>
      <w:r w:rsidRPr="00C32732">
        <w:rPr>
          <w:rFonts w:ascii="Calibri" w:hAnsi="Calibri"/>
        </w:rPr>
        <w:t xml:space="preserve">Zálohové platby sú Prijímateľovi poskytované maximálne do výšky 40 % relevantnej časti rozpočtu projektu zodpovedajúcej 12 mesiacom realizácie aktivít projektu. </w:t>
      </w:r>
    </w:p>
    <w:p w14:paraId="2AF3B9C4" w14:textId="77777777" w:rsidR="00E74B65" w:rsidRPr="003E545F" w:rsidRDefault="00E74B65" w:rsidP="00E74B65">
      <w:pPr>
        <w:autoSpaceDE w:val="0"/>
        <w:autoSpaceDN w:val="0"/>
        <w:adjustRightInd w:val="0"/>
        <w:spacing w:before="120"/>
        <w:rPr>
          <w:ins w:id="1053" w:author="Autor"/>
          <w:rFonts w:ascii="Calibri" w:hAnsi="Calibri"/>
          <w:rPrChange w:id="1054" w:author="Autor">
            <w:rPr>
              <w:ins w:id="1055" w:author="Autor"/>
              <w:rFonts w:cs="Arial"/>
              <w:szCs w:val="16"/>
            </w:rPr>
          </w:rPrChange>
        </w:rPr>
      </w:pPr>
      <w:ins w:id="1056" w:author="Autor">
        <w:r w:rsidRPr="003E545F">
          <w:rPr>
            <w:rFonts w:ascii="Calibri" w:hAnsi="Calibri"/>
            <w:rPrChange w:id="1057" w:author="Autor">
              <w:rPr>
                <w:rFonts w:cs="Arial"/>
                <w:szCs w:val="16"/>
              </w:rPr>
            </w:rPrChange>
          </w:rPr>
          <w:t xml:space="preserve">Zálohové platby sú poskytované pomerne za prostriedky EÚ a štátneho rozpočtu na spolufinancovanie, a to najskôr po nadobudnutí účinnosti zmluvy o poskytnutí nenávratného finančného príspevku a začatí realizácie aktivít projektu, resp. na základe zúčtovania poskytnutej zálohovej platby. </w:t>
        </w:r>
      </w:ins>
    </w:p>
    <w:p w14:paraId="632A5CF5" w14:textId="77777777" w:rsidR="00E74B65" w:rsidRPr="003E545F" w:rsidRDefault="00E74B65" w:rsidP="00E74B65">
      <w:pPr>
        <w:autoSpaceDE w:val="0"/>
        <w:autoSpaceDN w:val="0"/>
        <w:adjustRightInd w:val="0"/>
        <w:spacing w:before="120"/>
        <w:rPr>
          <w:ins w:id="1058" w:author="Autor"/>
          <w:rFonts w:ascii="Calibri" w:hAnsi="Calibri"/>
          <w:rPrChange w:id="1059" w:author="Autor">
            <w:rPr>
              <w:ins w:id="1060" w:author="Autor"/>
              <w:rFonts w:cs="Arial"/>
              <w:szCs w:val="16"/>
            </w:rPr>
          </w:rPrChange>
        </w:rPr>
      </w:pPr>
      <w:ins w:id="1061" w:author="Autor">
        <w:r w:rsidRPr="003E545F">
          <w:rPr>
            <w:rFonts w:ascii="Calibri" w:hAnsi="Calibri"/>
            <w:rPrChange w:id="1062" w:author="Autor">
              <w:rPr>
                <w:rFonts w:cs="Arial"/>
                <w:szCs w:val="16"/>
              </w:rPr>
            </w:rPrChange>
          </w:rPr>
          <w:lastRenderedPageBreak/>
          <w:t>Prijímateľ je povinný zálohové platby zúčtovať v rovnakom pomere a za rovnaké kategórie regiónov, v akom / za ktoré mu boli prostriedky EÚ a štátneho rozpočtu na spolufinancovanie poskytnuté.</w:t>
        </w:r>
      </w:ins>
    </w:p>
    <w:p w14:paraId="6BC6BEBD" w14:textId="366C9A93" w:rsidR="008207C0" w:rsidRPr="00C32732" w:rsidRDefault="008207C0" w:rsidP="005B4030">
      <w:pPr>
        <w:autoSpaceDE w:val="0"/>
        <w:autoSpaceDN w:val="0"/>
        <w:adjustRightInd w:val="0"/>
        <w:spacing w:before="120"/>
        <w:rPr>
          <w:rFonts w:ascii="Calibri" w:hAnsi="Calibri"/>
        </w:rPr>
      </w:pPr>
      <w:del w:id="1063" w:author="Autor">
        <w:r w:rsidRPr="00C32732" w:rsidDel="00E74B65">
          <w:rPr>
            <w:rFonts w:ascii="Calibri" w:hAnsi="Calibri"/>
          </w:rPr>
          <w:delText>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delText>
        </w:r>
      </w:del>
    </w:p>
    <w:p w14:paraId="42904ED2" w14:textId="570CF4C4" w:rsidR="008207C0" w:rsidRDefault="008207C0" w:rsidP="006C6B9D">
      <w:pPr>
        <w:autoSpaceDE w:val="0"/>
        <w:autoSpaceDN w:val="0"/>
        <w:adjustRightInd w:val="0"/>
        <w:spacing w:before="120"/>
        <w:rPr>
          <w:ins w:id="1064" w:author="Autor"/>
          <w:rFonts w:ascii="Calibri" w:hAnsi="Calibri"/>
        </w:rPr>
      </w:pPr>
      <w:r w:rsidRPr="00C32732">
        <w:rPr>
          <w:rFonts w:ascii="Calibri" w:hAnsi="Calibri"/>
        </w:rPr>
        <w:t xml:space="preserve">Zálohové platby sú Prijímateľovi poskytované až do momentu dosiahnutia maximálne 100 % celkových oprávnených výdavkov na projekt </w:t>
      </w:r>
      <w:ins w:id="1065" w:author="Autor">
        <w:r w:rsidR="00E74B65" w:rsidRPr="003E545F">
          <w:rPr>
            <w:rFonts w:ascii="Calibri" w:hAnsi="Calibri"/>
            <w:rPrChange w:id="1066" w:author="Autor">
              <w:rPr>
                <w:rFonts w:cs="Arial"/>
                <w:szCs w:val="16"/>
              </w:rPr>
            </w:rPrChange>
          </w:rPr>
          <w:t xml:space="preserve">(v prípade kombinácie systému zálohových platieb a refundácie alebo v prípade kombinácie systému zálohových platieb, systému </w:t>
        </w:r>
        <w:proofErr w:type="spellStart"/>
        <w:r w:rsidR="00E74B65" w:rsidRPr="003E545F">
          <w:rPr>
            <w:rFonts w:ascii="Calibri" w:hAnsi="Calibri"/>
            <w:rPrChange w:id="1067" w:author="Autor">
              <w:rPr>
                <w:rFonts w:cs="Arial"/>
                <w:szCs w:val="16"/>
              </w:rPr>
            </w:rPrChange>
          </w:rPr>
          <w:t>predfinancovania</w:t>
        </w:r>
        <w:proofErr w:type="spellEnd"/>
        <w:r w:rsidR="00E74B65" w:rsidRPr="003E545F">
          <w:rPr>
            <w:rFonts w:ascii="Calibri" w:hAnsi="Calibri"/>
            <w:rPrChange w:id="1068" w:author="Autor">
              <w:rPr>
                <w:rFonts w:cs="Arial"/>
                <w:szCs w:val="16"/>
              </w:rPr>
            </w:rPrChange>
          </w:rPr>
          <w:t xml:space="preserve">, a prípadne aj systému refundácie sa zohľadňuje celková výška finančných prostriedkov poskytnutá všetkými využívanými systémami financovania, t. j. suma každej uhradenej žiadosti o platbu </w:t>
        </w:r>
        <w:r w:rsidR="003058F8">
          <w:rPr>
            <w:rFonts w:ascii="Calibri" w:hAnsi="Calibri"/>
          </w:rPr>
          <w:t>P</w:t>
        </w:r>
        <w:del w:id="1069" w:author="Autor">
          <w:r w:rsidR="00E74B65" w:rsidRPr="003E545F" w:rsidDel="003058F8">
            <w:rPr>
              <w:rFonts w:ascii="Calibri" w:hAnsi="Calibri"/>
              <w:rPrChange w:id="1070" w:author="Autor">
                <w:rPr>
                  <w:rFonts w:cs="Arial"/>
                  <w:szCs w:val="16"/>
                </w:rPr>
              </w:rPrChange>
            </w:rPr>
            <w:delText>p</w:delText>
          </w:r>
        </w:del>
        <w:r w:rsidR="00E74B65" w:rsidRPr="003E545F">
          <w:rPr>
            <w:rFonts w:ascii="Calibri" w:hAnsi="Calibri"/>
            <w:rPrChange w:id="1071" w:author="Autor">
              <w:rPr>
                <w:rFonts w:cs="Arial"/>
                <w:szCs w:val="16"/>
              </w:rPr>
            </w:rPrChange>
          </w:rPr>
          <w:t xml:space="preserve">rijímateľa sa </w:t>
        </w:r>
        <w:proofErr w:type="spellStart"/>
        <w:r w:rsidR="00E74B65" w:rsidRPr="003E545F">
          <w:rPr>
            <w:rFonts w:ascii="Calibri" w:hAnsi="Calibri"/>
            <w:rPrChange w:id="1072" w:author="Autor">
              <w:rPr>
                <w:rFonts w:cs="Arial"/>
                <w:szCs w:val="16"/>
              </w:rPr>
            </w:rPrChange>
          </w:rPr>
          <w:t>napočítava</w:t>
        </w:r>
        <w:proofErr w:type="spellEnd"/>
        <w:r w:rsidR="00E74B65" w:rsidRPr="003E545F">
          <w:rPr>
            <w:rFonts w:ascii="Calibri" w:hAnsi="Calibri"/>
            <w:rPrChange w:id="1073" w:author="Autor">
              <w:rPr>
                <w:rFonts w:cs="Arial"/>
                <w:szCs w:val="16"/>
              </w:rPr>
            </w:rPrChange>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ins>
      <w:del w:id="1074" w:author="Autor">
        <w:r w:rsidRPr="00C32732" w:rsidDel="00E74B65">
          <w:rPr>
            <w:rFonts w:ascii="Calibri" w:hAnsi="Calibri"/>
          </w:rPr>
          <w:delText xml:space="preserve">s výnimkou prípadov, keď bola suma znížená Poskytovateľom. </w:delText>
        </w:r>
      </w:del>
    </w:p>
    <w:p w14:paraId="6F849080" w14:textId="77777777" w:rsidR="00E74B65" w:rsidRPr="00C32732" w:rsidRDefault="00E74B65" w:rsidP="006C6B9D">
      <w:pPr>
        <w:autoSpaceDE w:val="0"/>
        <w:autoSpaceDN w:val="0"/>
        <w:adjustRightInd w:val="0"/>
        <w:spacing w:before="120"/>
        <w:rPr>
          <w:rFonts w:ascii="Calibri" w:hAnsi="Calibri"/>
        </w:rPr>
      </w:pPr>
    </w:p>
    <w:p w14:paraId="352CB95D" w14:textId="77777777"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14:paraId="0FCFEDEB" w14:textId="77777777"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14:paraId="36E70EA3" w14:textId="77777777"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14:paraId="59295AE1" w14:textId="77777777"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14:paraId="22905783" w14:textId="69D02B78"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ins w:id="1075" w:author="Autor">
        <w:r w:rsidR="003E545F">
          <w:rPr>
            <w:rFonts w:ascii="Calibri" w:hAnsi="Calibri"/>
          </w:rPr>
          <w:t xml:space="preserve"> (</w:t>
        </w:r>
        <w:r w:rsidR="003E545F" w:rsidRPr="003D4006">
          <w:rPr>
            <w:rFonts w:ascii="Calibri" w:hAnsi="Calibri"/>
          </w:rPr>
          <w:t>tzn. v listinnej podobe, alebo elektronicky prostredníctvom Ústredného portálu verejnej správy, podpísanú kvalifikovaným elektronickým podpisom, kvalifikovaným elektronickým podpisom s mandátnym certifikátom alebo kvalifikovanou elektronickou pečaťou)</w:t>
        </w:r>
      </w:ins>
      <w:r w:rsidRPr="00C32732">
        <w:rPr>
          <w:rFonts w:ascii="Calibri" w:hAnsi="Calibri"/>
        </w:rPr>
        <w:t>.</w:t>
      </w:r>
    </w:p>
    <w:p w14:paraId="1679F40A" w14:textId="77777777"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14:paraId="5F93E6FE" w14:textId="5A2739A4" w:rsidR="008207C0" w:rsidRDefault="002809E7" w:rsidP="005B4030">
      <w:pPr>
        <w:tabs>
          <w:tab w:val="left" w:pos="360"/>
        </w:tabs>
        <w:autoSpaceDE w:val="0"/>
        <w:autoSpaceDN w:val="0"/>
        <w:adjustRightInd w:val="0"/>
        <w:spacing w:before="120"/>
        <w:rPr>
          <w:ins w:id="1076" w:author="Autor"/>
          <w:rFonts w:ascii="Calibri" w:hAnsi="Calibri"/>
        </w:rPr>
      </w:pPr>
      <w:ins w:id="1077" w:author="Autor">
        <w:r>
          <w:rPr>
            <w:rFonts w:ascii="Calibri" w:hAnsi="Calibri"/>
          </w:rPr>
          <w:t xml:space="preserve">Pravidlá výpočtu maximálnej </w:t>
        </w:r>
      </w:ins>
      <w:del w:id="1078" w:author="Autor">
        <w:r w:rsidR="008207C0" w:rsidRPr="00C32732" w:rsidDel="002809E7">
          <w:rPr>
            <w:rFonts w:ascii="Calibri" w:hAnsi="Calibri"/>
          </w:rPr>
          <w:delText xml:space="preserve">Spôsob výpočtu </w:delText>
        </w:r>
      </w:del>
      <w:r w:rsidR="008207C0" w:rsidRPr="00C32732">
        <w:rPr>
          <w:rFonts w:ascii="Calibri" w:hAnsi="Calibri"/>
        </w:rPr>
        <w:t xml:space="preserve">výšky zálohovej platby </w:t>
      </w:r>
      <w:ins w:id="1079" w:author="Autor">
        <w:r>
          <w:rPr>
            <w:rFonts w:ascii="Calibri" w:hAnsi="Calibri"/>
          </w:rPr>
          <w:t xml:space="preserve"> a podmienky jej poskytnutia </w:t>
        </w:r>
      </w:ins>
      <w:del w:id="1080" w:author="Autor">
        <w:r w:rsidR="008207C0" w:rsidRPr="00C32732" w:rsidDel="003A0A8C">
          <w:rPr>
            <w:rFonts w:ascii="Calibri" w:hAnsi="Calibri"/>
          </w:rPr>
          <w:delText xml:space="preserve">v prípade kombinácie systému zálohových platieb </w:delText>
        </w:r>
        <w:r w:rsidR="00756DD9" w:rsidDel="003A0A8C">
          <w:rPr>
            <w:rFonts w:ascii="Calibri" w:hAnsi="Calibri"/>
          </w:rPr>
          <w:br/>
        </w:r>
        <w:r w:rsidR="008207C0" w:rsidRPr="00C32732" w:rsidDel="003A0A8C">
          <w:rPr>
            <w:rFonts w:ascii="Calibri" w:hAnsi="Calibri"/>
          </w:rPr>
          <w:delText xml:space="preserve">a systému refundácie, resp. kombinácie systému zálohových platieb, systému refundácie </w:delText>
        </w:r>
        <w:r w:rsidR="00756DD9" w:rsidDel="003A0A8C">
          <w:rPr>
            <w:rFonts w:ascii="Calibri" w:hAnsi="Calibri"/>
          </w:rPr>
          <w:br/>
        </w:r>
        <w:r w:rsidR="008207C0" w:rsidRPr="00C32732" w:rsidDel="003A0A8C">
          <w:rPr>
            <w:rFonts w:ascii="Calibri" w:hAnsi="Calibri"/>
          </w:rPr>
          <w:delText xml:space="preserve">a systému predfinancovania je </w:delText>
        </w:r>
      </w:del>
      <w:ins w:id="1081" w:author="Autor">
        <w:r w:rsidR="003A0A8C">
          <w:rPr>
            <w:rFonts w:ascii="Calibri" w:hAnsi="Calibri"/>
          </w:rPr>
          <w:t xml:space="preserve"> sú </w:t>
        </w:r>
      </w:ins>
      <w:r w:rsidR="008207C0" w:rsidRPr="00C32732">
        <w:rPr>
          <w:rFonts w:ascii="Calibri" w:hAnsi="Calibri"/>
        </w:rPr>
        <w:t>podrobne spracovan</w:t>
      </w:r>
      <w:ins w:id="1082" w:author="Autor">
        <w:r w:rsidR="003A0A8C">
          <w:rPr>
            <w:rFonts w:ascii="Calibri" w:hAnsi="Calibri"/>
          </w:rPr>
          <w:t>é</w:t>
        </w:r>
      </w:ins>
      <w:del w:id="1083" w:author="Autor">
        <w:r w:rsidR="008207C0" w:rsidRPr="00C32732" w:rsidDel="003A0A8C">
          <w:rPr>
            <w:rFonts w:ascii="Calibri" w:hAnsi="Calibri"/>
          </w:rPr>
          <w:delText>ý</w:delText>
        </w:r>
      </w:del>
      <w:r w:rsidR="008207C0" w:rsidRPr="00C32732">
        <w:rPr>
          <w:rFonts w:ascii="Calibri" w:hAnsi="Calibri"/>
        </w:rPr>
        <w:t xml:space="preserve"> v čl. 17b VZP ako aj v aktuálnej verzii Systému finančného riadenia.</w:t>
      </w:r>
    </w:p>
    <w:p w14:paraId="3930E3A8" w14:textId="77777777" w:rsidR="00C36EC4" w:rsidRPr="00AE2F9F" w:rsidRDefault="00C36EC4">
      <w:pPr>
        <w:tabs>
          <w:tab w:val="left" w:pos="360"/>
        </w:tabs>
        <w:autoSpaceDE w:val="0"/>
        <w:autoSpaceDN w:val="0"/>
        <w:adjustRightInd w:val="0"/>
        <w:spacing w:before="120"/>
        <w:rPr>
          <w:ins w:id="1084" w:author="Autor"/>
          <w:rFonts w:ascii="Calibri" w:hAnsi="Calibri"/>
          <w:rPrChange w:id="1085" w:author="Autor">
            <w:rPr>
              <w:ins w:id="1086" w:author="Autor"/>
              <w:sz w:val="22"/>
              <w:szCs w:val="22"/>
            </w:rPr>
          </w:rPrChange>
        </w:rPr>
        <w:pPrChange w:id="1087" w:author="Autor">
          <w:pPr>
            <w:pStyle w:val="Odsekzoznamu1"/>
            <w:numPr>
              <w:numId w:val="128"/>
            </w:numPr>
            <w:spacing w:after="120" w:line="276" w:lineRule="auto"/>
            <w:ind w:left="720" w:hanging="360"/>
            <w:contextualSpacing/>
          </w:pPr>
        </w:pPrChange>
      </w:pPr>
      <w:ins w:id="1088" w:author="Autor">
        <w:r w:rsidRPr="00AE2F9F">
          <w:rPr>
            <w:rFonts w:ascii="Calibri" w:hAnsi="Calibri"/>
            <w:rPrChange w:id="1089" w:author="Autor">
              <w:rPr>
                <w:sz w:val="22"/>
                <w:szCs w:val="22"/>
              </w:rPr>
            </w:rPrChange>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ins>
    </w:p>
    <w:p w14:paraId="78548BC2" w14:textId="279E25C6" w:rsidR="00C36EC4" w:rsidRDefault="00C36EC4">
      <w:pPr>
        <w:tabs>
          <w:tab w:val="left" w:pos="360"/>
        </w:tabs>
        <w:autoSpaceDE w:val="0"/>
        <w:autoSpaceDN w:val="0"/>
        <w:adjustRightInd w:val="0"/>
        <w:spacing w:before="120"/>
        <w:rPr>
          <w:ins w:id="1090" w:author="Autor"/>
          <w:rFonts w:ascii="Calibri" w:hAnsi="Calibri"/>
        </w:rPr>
        <w:pPrChange w:id="1091" w:author="Autor">
          <w:pPr>
            <w:pStyle w:val="Odsekzoznamu1"/>
            <w:numPr>
              <w:numId w:val="128"/>
            </w:numPr>
            <w:spacing w:line="276" w:lineRule="auto"/>
            <w:ind w:left="720" w:hanging="360"/>
            <w:contextualSpacing/>
          </w:pPr>
        </w:pPrChange>
      </w:pPr>
      <w:ins w:id="1092" w:author="Autor">
        <w:r w:rsidRPr="00AE2F9F">
          <w:rPr>
            <w:rFonts w:ascii="Calibri" w:hAnsi="Calibri"/>
            <w:rPrChange w:id="1093" w:author="Autor">
              <w:rPr>
                <w:sz w:val="22"/>
                <w:szCs w:val="22"/>
              </w:rPr>
            </w:rPrChange>
          </w:rPr>
          <w:lastRenderedPageBreak/>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ins>
    </w:p>
    <w:p w14:paraId="3E4A6AC8" w14:textId="1D9BCF1F" w:rsidR="00C36EC4" w:rsidDel="002809E7" w:rsidRDefault="002809E7">
      <w:pPr>
        <w:pStyle w:val="Odsekzoznamu1"/>
        <w:spacing w:before="240" w:after="120" w:line="276" w:lineRule="auto"/>
        <w:ind w:left="0"/>
        <w:contextualSpacing/>
        <w:rPr>
          <w:del w:id="1094" w:author="Autor"/>
          <w:rFonts w:ascii="Calibri" w:hAnsi="Calibri"/>
        </w:rPr>
        <w:pPrChange w:id="1095" w:author="Autor">
          <w:pPr>
            <w:tabs>
              <w:tab w:val="left" w:pos="360"/>
            </w:tabs>
            <w:autoSpaceDE w:val="0"/>
            <w:autoSpaceDN w:val="0"/>
            <w:adjustRightInd w:val="0"/>
            <w:spacing w:before="120"/>
          </w:pPr>
        </w:pPrChange>
      </w:pPr>
      <w:ins w:id="1096" w:author="Autor">
        <w:r w:rsidRPr="00AE2F9F">
          <w:rPr>
            <w:rFonts w:ascii="Calibri" w:hAnsi="Calibri"/>
            <w:rPrChange w:id="1097" w:author="Autor">
              <w:rPr>
                <w:sz w:val="22"/>
                <w:szCs w:val="22"/>
              </w:rPr>
            </w:rPrChange>
          </w:rPr>
          <w:t xml:space="preserve">Zálohové platby sa Prijímateľovi poskytujú až do dosiahnutia maximálne 100 % aktuálnej výšky Oprávnených výdavkov Projektu. Po poskytnutí poslednej zálohovej platby je Prijímateľ povinný zúčtovať celý zostatok NFP.  Posledná Žiadosť o platbu (zúčtovanie zálohovej platby) predložená v rámci Realizácie aktivít Projektu plní funkciu Žiadosti o platbu (s príznakom záverečná). </w:t>
        </w:r>
      </w:ins>
    </w:p>
    <w:p w14:paraId="4811836D" w14:textId="77777777" w:rsidR="00EC178D" w:rsidRPr="00C32732" w:rsidRDefault="00EC178D">
      <w:pPr>
        <w:pStyle w:val="Odsekzoznamu1"/>
        <w:spacing w:before="240" w:after="120" w:line="276" w:lineRule="auto"/>
        <w:ind w:left="0"/>
        <w:contextualSpacing/>
        <w:rPr>
          <w:rFonts w:ascii="Calibri" w:hAnsi="Calibri"/>
        </w:rPr>
        <w:pPrChange w:id="1098" w:author="Autor">
          <w:pPr>
            <w:tabs>
              <w:tab w:val="left" w:pos="360"/>
            </w:tabs>
            <w:autoSpaceDE w:val="0"/>
            <w:autoSpaceDN w:val="0"/>
            <w:adjustRightInd w:val="0"/>
            <w:spacing w:before="120"/>
          </w:pPr>
        </w:pPrChange>
      </w:pPr>
    </w:p>
    <w:p w14:paraId="62EBCEAD" w14:textId="77777777"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14:paraId="301DF5BA" w14:textId="7158917D" w:rsidR="00C36EC4" w:rsidRDefault="008207C0" w:rsidP="00DB4566">
      <w:pPr>
        <w:tabs>
          <w:tab w:val="left" w:pos="360"/>
        </w:tabs>
        <w:autoSpaceDE w:val="0"/>
        <w:autoSpaceDN w:val="0"/>
        <w:adjustRightInd w:val="0"/>
        <w:spacing w:before="120"/>
        <w:rPr>
          <w:ins w:id="1099" w:author="Auto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w:t>
      </w:r>
      <w:ins w:id="1100" w:author="Autor">
        <w:r w:rsidR="00391266" w:rsidRPr="0072243C">
          <w:rPr>
            <w:rFonts w:ascii="Calibri" w:hAnsi="Calibri"/>
            <w:rPrChange w:id="1101" w:author="Autor">
              <w:rPr>
                <w:rFonts w:cs="Arial"/>
                <w:szCs w:val="16"/>
              </w:rPr>
            </w:rPrChange>
          </w:rPr>
          <w:t xml:space="preserve">/pripísania finančných prostriedkov na účte </w:t>
        </w:r>
        <w:r w:rsidR="003058F8">
          <w:rPr>
            <w:rFonts w:ascii="Calibri" w:hAnsi="Calibri"/>
          </w:rPr>
          <w:t>P</w:t>
        </w:r>
        <w:del w:id="1102" w:author="Autor">
          <w:r w:rsidR="00391266" w:rsidRPr="0072243C" w:rsidDel="003058F8">
            <w:rPr>
              <w:rFonts w:ascii="Calibri" w:hAnsi="Calibri"/>
              <w:rPrChange w:id="1103" w:author="Autor">
                <w:rPr>
                  <w:rFonts w:cs="Arial"/>
                  <w:szCs w:val="16"/>
                </w:rPr>
              </w:rPrChange>
            </w:rPr>
            <w:delText>p</w:delText>
          </w:r>
        </w:del>
        <w:r w:rsidR="00391266" w:rsidRPr="0072243C">
          <w:rPr>
            <w:rFonts w:ascii="Calibri" w:hAnsi="Calibri"/>
            <w:rPrChange w:id="1104" w:author="Autor">
              <w:rPr>
                <w:rFonts w:cs="Arial"/>
                <w:szCs w:val="16"/>
              </w:rPr>
            </w:rPrChange>
          </w:rPr>
          <w:t>rijímateľa</w:t>
        </w:r>
      </w:ins>
      <w:r w:rsidRPr="00C32732">
        <w:rPr>
          <w:rFonts w:ascii="Calibri" w:hAnsi="Calibri"/>
        </w:rPr>
        <w:t xml:space="preserve"> je povinný zúčtovať 100 % </w:t>
      </w:r>
      <w:ins w:id="1105" w:author="Autor">
        <w:r w:rsidR="00391266" w:rsidRPr="003A2FA6">
          <w:rPr>
            <w:rFonts w:cs="Arial"/>
            <w:szCs w:val="16"/>
          </w:rPr>
          <w:t xml:space="preserve">sumy každej jednej poskytnutej zálohovej platby. </w:t>
        </w:r>
      </w:ins>
      <w:del w:id="1106" w:author="Autor">
        <w:r w:rsidRPr="00C32732" w:rsidDel="00391266">
          <w:rPr>
            <w:rFonts w:ascii="Calibri" w:hAnsi="Calibri"/>
          </w:rPr>
          <w:delText xml:space="preserve">z poskytnutej ZP (sumy každej poskytnutej ZP). </w:delText>
        </w:r>
      </w:del>
      <w:r w:rsidRPr="00C32732">
        <w:rPr>
          <w:rFonts w:ascii="Calibri" w:hAnsi="Calibri"/>
        </w:rPr>
        <w:t>V prípade nedodržania tejto podmienky je Prijímateľ povinný 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ins w:id="1107" w:author="Autor">
        <w:r w:rsidR="00C36EC4">
          <w:rPr>
            <w:rFonts w:ascii="Calibri" w:hAnsi="Calibri"/>
          </w:rPr>
          <w:t>.</w:t>
        </w:r>
      </w:ins>
      <w:del w:id="1108" w:author="Autor">
        <w:r w:rsidR="00C32BF4" w:rsidDel="00024912">
          <w:rPr>
            <w:rStyle w:val="Odkaznapoznmkupodiarou"/>
            <w:rFonts w:ascii="Calibri" w:hAnsi="Calibri"/>
          </w:rPr>
          <w:footnoteReference w:id="22"/>
        </w:r>
      </w:del>
      <w:r w:rsidR="00B560A5">
        <w:rPr>
          <w:rFonts w:ascii="Calibri" w:hAnsi="Calibri"/>
        </w:rPr>
        <w:t>.</w:t>
      </w:r>
      <w:r w:rsidR="00DB4566" w:rsidRPr="00DB4566">
        <w:rPr>
          <w:rFonts w:ascii="Calibri" w:hAnsi="Calibri"/>
        </w:rPr>
        <w:t xml:space="preserve"> </w:t>
      </w:r>
      <w:ins w:id="1111" w:author="Autor">
        <w:r w:rsidR="00C36EC4" w:rsidRPr="00AE2F9F">
          <w:rPr>
            <w:rFonts w:ascii="Calibri" w:hAnsi="Calibri"/>
            <w:rPrChange w:id="1112" w:author="Autor">
              <w:rPr>
                <w:sz w:val="22"/>
                <w:szCs w:val="22"/>
              </w:rPr>
            </w:rPrChange>
          </w:rPr>
          <w:t>Ak Prijímateľ nevráti sumu nezúčtovaného rozdielu podľa predchádzajúcej vety, okrem povinnosti vrátenia tejto sumy sa Prijímateľovi o túto sumu zároveň znižuje NFP ako celok</w:t>
        </w:r>
        <w:r w:rsidR="003A0A8C">
          <w:rPr>
            <w:rFonts w:ascii="Calibri" w:hAnsi="Calibri"/>
          </w:rPr>
          <w:t>.</w:t>
        </w:r>
      </w:ins>
    </w:p>
    <w:p w14:paraId="48D9BD13" w14:textId="370BBAA9" w:rsidR="003A0A8C" w:rsidRPr="00FB40EB" w:rsidDel="003A0A8C" w:rsidRDefault="003A0A8C">
      <w:pPr>
        <w:autoSpaceDE w:val="0"/>
        <w:autoSpaceDN w:val="0"/>
        <w:adjustRightInd w:val="0"/>
        <w:spacing w:before="120"/>
        <w:rPr>
          <w:del w:id="1113" w:author="Autor"/>
          <w:rFonts w:asciiTheme="minorHAnsi" w:hAnsiTheme="minorHAnsi"/>
          <w:rPrChange w:id="1114" w:author="Autor">
            <w:rPr>
              <w:del w:id="1115" w:author="Autor"/>
              <w:rFonts w:ascii="Calibri" w:hAnsi="Calibri"/>
            </w:rPr>
          </w:rPrChange>
        </w:rPr>
        <w:pPrChange w:id="1116" w:author="Autor">
          <w:pPr>
            <w:tabs>
              <w:tab w:val="left" w:pos="360"/>
            </w:tabs>
            <w:autoSpaceDE w:val="0"/>
            <w:autoSpaceDN w:val="0"/>
            <w:adjustRightInd w:val="0"/>
            <w:spacing w:before="120"/>
          </w:pPr>
        </w:pPrChange>
      </w:pPr>
      <w:ins w:id="1117" w:author="Autor">
        <w:r w:rsidRPr="00FB40EB">
          <w:rPr>
            <w:rFonts w:asciiTheme="minorHAnsi" w:hAnsiTheme="minorHAnsi" w:cs="Arial"/>
            <w:rPrChange w:id="1118" w:author="Autor">
              <w:rPr>
                <w:rFonts w:cs="Arial"/>
              </w:rPr>
            </w:rPrChange>
          </w:rPr>
          <w:t xml:space="preserve">Povinnosť vrátenia nezúčtovaného rozdielu zálohovej platby do </w:t>
        </w:r>
        <w:r w:rsidRPr="00FB40EB">
          <w:rPr>
            <w:rFonts w:asciiTheme="minorHAnsi" w:hAnsiTheme="minorHAnsi" w:cs="Arial"/>
            <w:b/>
            <w:rPrChange w:id="1119" w:author="Autor">
              <w:rPr>
                <w:rFonts w:cs="Arial"/>
                <w:b/>
              </w:rPr>
            </w:rPrChange>
          </w:rPr>
          <w:t>5 pracovných dní</w:t>
        </w:r>
        <w:r w:rsidRPr="00FB40EB">
          <w:rPr>
            <w:rFonts w:asciiTheme="minorHAnsi" w:hAnsiTheme="minorHAnsi" w:cs="Arial"/>
            <w:rPrChange w:id="1120" w:author="Autor">
              <w:rPr>
                <w:rFonts w:cs="Arial"/>
              </w:rPr>
            </w:rPrChange>
          </w:rPr>
          <w:t xml:space="preserve"> od ukončenia lehoty na zúčtovanie poskytnutej zálohovej platby sa vzťahuje aj na preddavkové platby, a to aj v prípade, ak vznikol preplatok zo zúčtovania preddavkovej platby a zo strany </w:t>
        </w:r>
        <w:r w:rsidR="003058F8" w:rsidRPr="00FB40EB">
          <w:rPr>
            <w:rFonts w:asciiTheme="minorHAnsi" w:hAnsiTheme="minorHAnsi" w:cs="Arial"/>
            <w:rPrChange w:id="1121" w:author="Autor">
              <w:rPr>
                <w:rFonts w:cs="Arial"/>
              </w:rPr>
            </w:rPrChange>
          </w:rPr>
          <w:t>P</w:t>
        </w:r>
        <w:del w:id="1122" w:author="Autor">
          <w:r w:rsidRPr="00FB40EB" w:rsidDel="003058F8">
            <w:rPr>
              <w:rFonts w:asciiTheme="minorHAnsi" w:hAnsiTheme="minorHAnsi" w:cs="Arial"/>
              <w:rPrChange w:id="1123" w:author="Autor">
                <w:rPr>
                  <w:rFonts w:cs="Arial"/>
                </w:rPr>
              </w:rPrChange>
            </w:rPr>
            <w:delText>p</w:delText>
          </w:r>
        </w:del>
        <w:r w:rsidRPr="00FB40EB">
          <w:rPr>
            <w:rFonts w:asciiTheme="minorHAnsi" w:hAnsiTheme="minorHAnsi" w:cs="Arial"/>
            <w:rPrChange w:id="1124" w:author="Autor">
              <w:rPr>
                <w:rFonts w:cs="Arial"/>
              </w:rPr>
            </w:rPrChange>
          </w:rPr>
          <w:t xml:space="preserve">rijímateľa ešte nedošlo k predloženiu doplňujúcich údajov k preukázaniu dodania predmetu plnenia v súlade so Systémom riadenia EŠIF. V prípade, ak už zo strany </w:t>
        </w:r>
        <w:r w:rsidR="003058F8" w:rsidRPr="00FB40EB">
          <w:rPr>
            <w:rFonts w:asciiTheme="minorHAnsi" w:hAnsiTheme="minorHAnsi" w:cs="Arial"/>
            <w:rPrChange w:id="1125" w:author="Autor">
              <w:rPr>
                <w:rFonts w:cs="Arial"/>
              </w:rPr>
            </w:rPrChange>
          </w:rPr>
          <w:t>P</w:t>
        </w:r>
        <w:del w:id="1126" w:author="Autor">
          <w:r w:rsidRPr="00FB40EB" w:rsidDel="003058F8">
            <w:rPr>
              <w:rFonts w:asciiTheme="minorHAnsi" w:hAnsiTheme="minorHAnsi" w:cs="Arial"/>
              <w:rPrChange w:id="1127" w:author="Autor">
                <w:rPr>
                  <w:rFonts w:cs="Arial"/>
                </w:rPr>
              </w:rPrChange>
            </w:rPr>
            <w:delText>p</w:delText>
          </w:r>
        </w:del>
        <w:r w:rsidRPr="00FB40EB">
          <w:rPr>
            <w:rFonts w:asciiTheme="minorHAnsi" w:hAnsiTheme="minorHAnsi" w:cs="Arial"/>
            <w:rPrChange w:id="1128" w:author="Autor">
              <w:rPr>
                <w:rFonts w:cs="Arial"/>
              </w:rPr>
            </w:rPrChange>
          </w:rPr>
          <w:t xml:space="preserve">rijímateľa došlo k predloženiu doplňujúcich údajov k preukázaniu dodania predmetu plnenia, </w:t>
        </w:r>
        <w:r w:rsidR="003058F8" w:rsidRPr="00FB40EB">
          <w:rPr>
            <w:rFonts w:asciiTheme="minorHAnsi" w:hAnsiTheme="minorHAnsi" w:cs="Arial"/>
            <w:rPrChange w:id="1129" w:author="Autor">
              <w:rPr>
                <w:rFonts w:cs="Arial"/>
              </w:rPr>
            </w:rPrChange>
          </w:rPr>
          <w:t>P</w:t>
        </w:r>
        <w:del w:id="1130" w:author="Autor">
          <w:r w:rsidRPr="00FB40EB" w:rsidDel="003058F8">
            <w:rPr>
              <w:rFonts w:asciiTheme="minorHAnsi" w:hAnsiTheme="minorHAnsi" w:cs="Arial"/>
              <w:rPrChange w:id="1131" w:author="Autor">
                <w:rPr>
                  <w:rFonts w:cs="Arial"/>
                </w:rPr>
              </w:rPrChange>
            </w:rPr>
            <w:delText>p</w:delText>
          </w:r>
        </w:del>
        <w:r w:rsidRPr="00FB40EB">
          <w:rPr>
            <w:rFonts w:asciiTheme="minorHAnsi" w:hAnsiTheme="minorHAnsi" w:cs="Arial"/>
            <w:rPrChange w:id="1132" w:author="Autor">
              <w:rPr>
                <w:rFonts w:cs="Arial"/>
              </w:rPr>
            </w:rPrChange>
          </w:rPr>
          <w:t xml:space="preserve">rijímateľ postupuje v súlade so Systémom riadenia EŠIF, t. j. </w:t>
        </w:r>
        <w:r w:rsidR="003058F8" w:rsidRPr="00FB40EB">
          <w:rPr>
            <w:rFonts w:asciiTheme="minorHAnsi" w:hAnsiTheme="minorHAnsi" w:cs="Arial"/>
            <w:rPrChange w:id="1133" w:author="Autor">
              <w:rPr>
                <w:rFonts w:cs="Arial"/>
              </w:rPr>
            </w:rPrChange>
          </w:rPr>
          <w:t>P</w:t>
        </w:r>
        <w:del w:id="1134" w:author="Autor">
          <w:r w:rsidRPr="00FB40EB" w:rsidDel="003058F8">
            <w:rPr>
              <w:rFonts w:asciiTheme="minorHAnsi" w:hAnsiTheme="minorHAnsi" w:cs="Arial"/>
              <w:rPrChange w:id="1135" w:author="Autor">
                <w:rPr>
                  <w:rFonts w:cs="Arial"/>
                </w:rPr>
              </w:rPrChange>
            </w:rPr>
            <w:delText>p</w:delText>
          </w:r>
        </w:del>
        <w:r w:rsidRPr="00FB40EB">
          <w:rPr>
            <w:rFonts w:asciiTheme="minorHAnsi" w:hAnsiTheme="minorHAnsi" w:cs="Arial"/>
            <w:rPrChange w:id="1136" w:author="Autor">
              <w:rPr>
                <w:rFonts w:cs="Arial"/>
              </w:rPr>
            </w:rPrChange>
          </w:rPr>
          <w:t xml:space="preserve">rijímateľ je povinný vzniknutý preplatok vrátiť najneskôr spolu s predložením doplňujúcich údajov k preukázaniu dodania predmetu plnenia, nie však neskôr ako </w:t>
        </w:r>
        <w:r w:rsidRPr="00FB40EB">
          <w:rPr>
            <w:rFonts w:asciiTheme="minorHAnsi" w:hAnsiTheme="minorHAnsi" w:cs="Arial"/>
            <w:b/>
            <w:rPrChange w:id="1137" w:author="Autor">
              <w:rPr>
                <w:rFonts w:cs="Arial"/>
                <w:b/>
              </w:rPr>
            </w:rPrChange>
          </w:rPr>
          <w:t>5 pracovných dní</w:t>
        </w:r>
        <w:r w:rsidRPr="00FB40EB">
          <w:rPr>
            <w:rFonts w:asciiTheme="minorHAnsi" w:hAnsiTheme="minorHAnsi" w:cs="Arial"/>
            <w:rPrChange w:id="1138" w:author="Autor">
              <w:rPr>
                <w:rFonts w:cs="Arial"/>
              </w:rPr>
            </w:rPrChange>
          </w:rPr>
          <w:t xml:space="preserve"> od ukončenia lehoty na zúčtovanie poskytnutej zálohovej </w:t>
        </w:r>
        <w:proofErr w:type="spellStart"/>
        <w:r w:rsidRPr="00FB40EB">
          <w:rPr>
            <w:rFonts w:asciiTheme="minorHAnsi" w:hAnsiTheme="minorHAnsi" w:cs="Arial"/>
            <w:rPrChange w:id="1139" w:author="Autor">
              <w:rPr>
                <w:rFonts w:cs="Arial"/>
              </w:rPr>
            </w:rPrChange>
          </w:rPr>
          <w:t>platby.</w:t>
        </w:r>
      </w:ins>
    </w:p>
    <w:p w14:paraId="784C5BE0" w14:textId="246DA347" w:rsidR="00391266" w:rsidRPr="00FB40EB" w:rsidRDefault="00391266" w:rsidP="00391266">
      <w:pPr>
        <w:tabs>
          <w:tab w:val="left" w:pos="360"/>
        </w:tabs>
        <w:autoSpaceDE w:val="0"/>
        <w:autoSpaceDN w:val="0"/>
        <w:adjustRightInd w:val="0"/>
        <w:spacing w:before="120"/>
        <w:rPr>
          <w:ins w:id="1140" w:author="Autor"/>
          <w:rFonts w:asciiTheme="minorHAnsi" w:hAnsiTheme="minorHAnsi"/>
          <w:rPrChange w:id="1141" w:author="Autor">
            <w:rPr>
              <w:ins w:id="1142" w:author="Autor"/>
              <w:rFonts w:ascii="Calibri" w:hAnsi="Calibri"/>
            </w:rPr>
          </w:rPrChange>
        </w:rPr>
      </w:pPr>
      <w:ins w:id="1143" w:author="Autor">
        <w:r w:rsidRPr="00FB40EB">
          <w:rPr>
            <w:rFonts w:asciiTheme="minorHAnsi" w:hAnsiTheme="minorHAnsi" w:cs="Arial"/>
            <w:szCs w:val="16"/>
            <w:rPrChange w:id="1144" w:author="Autor">
              <w:rPr>
                <w:rFonts w:cs="Arial"/>
                <w:szCs w:val="16"/>
              </w:rPr>
            </w:rPrChange>
          </w:rPr>
          <w:t>Prijímateľ</w:t>
        </w:r>
        <w:proofErr w:type="spellEnd"/>
        <w:r w:rsidRPr="00FB40EB">
          <w:rPr>
            <w:rFonts w:asciiTheme="minorHAnsi" w:hAnsiTheme="minorHAnsi" w:cs="Arial"/>
            <w:szCs w:val="16"/>
            <w:rPrChange w:id="1145" w:author="Autor">
              <w:rPr>
                <w:rFonts w:cs="Arial"/>
                <w:szCs w:val="16"/>
              </w:rPr>
            </w:rPrChange>
          </w:rPr>
          <w:t xml:space="preserve"> v rámci zúčtovania každej jednej poskytnutej zálohovej platby predkladá RO OP TP žiadosť o platbu (zúčtovanie zálohovej platby) elektronicky prostredníctvom ITMS2014+</w:t>
        </w:r>
        <w:r w:rsidRPr="00FB40EB">
          <w:rPr>
            <w:rFonts w:asciiTheme="minorHAnsi" w:hAnsiTheme="minorHAnsi"/>
            <w:rPrChange w:id="1146" w:author="Autor">
              <w:rPr>
                <w:rFonts w:ascii="Calibri" w:hAnsi="Calibri"/>
              </w:rPr>
            </w:rPrChange>
          </w:rPr>
          <w:t xml:space="preserve"> a </w:t>
        </w:r>
        <w:r w:rsidRPr="00FB40EB" w:rsidDel="009976EA">
          <w:rPr>
            <w:rFonts w:asciiTheme="minorHAnsi" w:hAnsiTheme="minorHAnsi"/>
            <w:rPrChange w:id="1147" w:author="Autor">
              <w:rPr>
                <w:rFonts w:ascii="Calibri" w:hAnsi="Calibri"/>
              </w:rPr>
            </w:rPrChange>
          </w:rPr>
          <w:t xml:space="preserve"> </w:t>
        </w:r>
        <w:r w:rsidRPr="00FB40EB">
          <w:rPr>
            <w:rFonts w:asciiTheme="minorHAnsi" w:hAnsiTheme="minorHAnsi"/>
            <w:rPrChange w:id="1148" w:author="Autor">
              <w:rPr>
                <w:rFonts w:ascii="Calibri" w:hAnsi="Calibri"/>
              </w:rPr>
            </w:rPrChange>
          </w:rPr>
          <w:t>do času plnej elektronizácie aj písomne (tzn. v listinnej podobe, alebo elektronicky prostredníctvom Ústredného portálu verejnej správy, podpísanú kvalifikovaným elektronickým podpisom, kvalifikovaným elektronickým podpisom s mandátnym certifikátom alebo kvalifikovanou elektronickou pečaťou).</w:t>
        </w:r>
      </w:ins>
    </w:p>
    <w:p w14:paraId="32458AC9" w14:textId="670F81C1" w:rsidR="00DB4566" w:rsidRPr="00C32732" w:rsidRDefault="00391266" w:rsidP="00DB4566">
      <w:pPr>
        <w:tabs>
          <w:tab w:val="left" w:pos="360"/>
        </w:tabs>
        <w:autoSpaceDE w:val="0"/>
        <w:autoSpaceDN w:val="0"/>
        <w:adjustRightInd w:val="0"/>
        <w:spacing w:before="120"/>
        <w:rPr>
          <w:rFonts w:ascii="Calibri" w:hAnsi="Calibri"/>
        </w:rPr>
      </w:pPr>
      <w:ins w:id="1149" w:author="Autor">
        <w:r>
          <w:rPr>
            <w:rFonts w:cs="Arial"/>
            <w:szCs w:val="16"/>
          </w:rPr>
          <w:lastRenderedPageBreak/>
          <w:t xml:space="preserve">  </w:t>
        </w:r>
      </w:ins>
      <w:r w:rsidR="00DB4566" w:rsidRPr="00C32732">
        <w:rPr>
          <w:rFonts w:ascii="Calibri" w:hAnsi="Calibri"/>
        </w:rPr>
        <w:t>Prijímateľ predkladá spolu so zúčtovaním ZP aj účtovné doklady, doklady preukazujúce príjem NFP z poskytnutej ZP, ako aj úhradu výdavku deklarovaného v </w:t>
      </w:r>
      <w:proofErr w:type="spellStart"/>
      <w:r w:rsidR="00DB4566" w:rsidRPr="00C32732">
        <w:rPr>
          <w:rFonts w:ascii="Calibri" w:hAnsi="Calibri"/>
        </w:rPr>
        <w:t>ŽoP</w:t>
      </w:r>
      <w:proofErr w:type="spellEnd"/>
      <w:r w:rsidR="00DB4566" w:rsidRPr="00C32732">
        <w:rPr>
          <w:rFonts w:ascii="Calibri" w:hAnsi="Calibri"/>
        </w:rPr>
        <w:t xml:space="preserve"> a relevantnú podpornú dokumentáciu.</w:t>
      </w:r>
    </w:p>
    <w:p w14:paraId="30EA1218" w14:textId="326ECAE8" w:rsidR="009247AF" w:rsidRDefault="009247AF" w:rsidP="005B4030">
      <w:pPr>
        <w:tabs>
          <w:tab w:val="left" w:pos="360"/>
        </w:tabs>
        <w:autoSpaceDE w:val="0"/>
        <w:autoSpaceDN w:val="0"/>
        <w:adjustRightInd w:val="0"/>
        <w:spacing w:before="120"/>
        <w:rPr>
          <w:rFonts w:ascii="Calibri" w:hAnsi="Calibri"/>
        </w:rPr>
      </w:pPr>
      <w:r w:rsidRPr="000D55CB">
        <w:rPr>
          <w:rFonts w:ascii="Calibri" w:hAnsi="Calibri"/>
        </w:rPr>
        <w:t xml:space="preserve">Prijímateľ, ktorý je </w:t>
      </w:r>
      <w:del w:id="1150" w:author="Autor">
        <w:r w:rsidRPr="000D55CB" w:rsidDel="004E0367">
          <w:rPr>
            <w:rFonts w:ascii="Calibri" w:hAnsi="Calibri"/>
          </w:rPr>
          <w:delText>štátnou rozpočtovou organizáciou</w:delText>
        </w:r>
      </w:del>
      <w:ins w:id="1151" w:author="Autor">
        <w:r w:rsidR="004E0367">
          <w:rPr>
            <w:rFonts w:ascii="Calibri" w:hAnsi="Calibri"/>
          </w:rPr>
          <w:t>ŠRO</w:t>
        </w:r>
      </w:ins>
      <w:r w:rsidRPr="000D55CB">
        <w:rPr>
          <w:rFonts w:ascii="Calibri" w:hAnsi="Calibri"/>
        </w:rPr>
        <w:t xml:space="preserve"> </w:t>
      </w:r>
      <w:r>
        <w:rPr>
          <w:rFonts w:ascii="Calibri" w:hAnsi="Calibri"/>
        </w:rPr>
        <w:t>vráti nezúčtovaný rozdiel priamo v ITMS</w:t>
      </w:r>
      <w:r w:rsidR="00B560A5">
        <w:rPr>
          <w:rFonts w:ascii="Calibri" w:hAnsi="Calibri"/>
        </w:rPr>
        <w:t xml:space="preserve">. </w:t>
      </w:r>
      <w:r>
        <w:rPr>
          <w:rFonts w:ascii="Calibri" w:hAnsi="Calibri"/>
        </w:rPr>
        <w:t>V</w:t>
      </w:r>
      <w:r w:rsidR="00B560A5">
        <w:rPr>
          <w:rFonts w:ascii="Calibri" w:hAnsi="Calibri"/>
        </w:rPr>
        <w:t xml:space="preserve"> evidencii pohľadávkových dokladov </w:t>
      </w:r>
      <w:r>
        <w:rPr>
          <w:rFonts w:ascii="Calibri" w:hAnsi="Calibri"/>
        </w:rPr>
        <w:t xml:space="preserve">vytvorí </w:t>
      </w:r>
      <w:r w:rsidR="00B560A5">
        <w:rPr>
          <w:rFonts w:ascii="Calibri" w:hAnsi="Calibri"/>
        </w:rPr>
        <w:t xml:space="preserve">„Doklad vlastnej iniciatívy“ a následne </w:t>
      </w:r>
      <w:r>
        <w:rPr>
          <w:rFonts w:ascii="Calibri" w:hAnsi="Calibri"/>
        </w:rPr>
        <w:t>zvolí možnosť</w:t>
      </w:r>
      <w:r w:rsidR="00B560A5">
        <w:rPr>
          <w:rFonts w:ascii="Calibri" w:hAnsi="Calibri"/>
        </w:rPr>
        <w:t xml:space="preserve"> </w:t>
      </w:r>
      <w:r w:rsidR="00B560A5" w:rsidRPr="00F03FB0">
        <w:rPr>
          <w:rFonts w:ascii="Calibri" w:hAnsi="Calibri"/>
        </w:rPr>
        <w:t>„Vrátenie rozpočtovým opatrením“, ktorá umožňuje vrátiť prostriedky rozpočtovým opatrením priamo z ITMS2014+.</w:t>
      </w:r>
    </w:p>
    <w:p w14:paraId="1EC4EABA" w14:textId="77777777" w:rsidR="009247AF" w:rsidRDefault="009247AF" w:rsidP="009247AF">
      <w:pPr>
        <w:jc w:val="left"/>
        <w:rPr>
          <w:rFonts w:ascii="Calibri" w:hAnsi="Calibri"/>
        </w:rPr>
      </w:pPr>
    </w:p>
    <w:p w14:paraId="036DAA68" w14:textId="77777777" w:rsidR="009247AF" w:rsidRPr="004E0367" w:rsidRDefault="00806DD3" w:rsidP="009247AF">
      <w:pPr>
        <w:jc w:val="left"/>
        <w:rPr>
          <w:rFonts w:ascii="Calibri" w:hAnsi="Calibri"/>
          <w:b/>
          <w:rPrChange w:id="1152" w:author="Autor">
            <w:rPr>
              <w:rFonts w:ascii="Calibri" w:hAnsi="Calibri"/>
            </w:rPr>
          </w:rPrChange>
        </w:rPr>
      </w:pPr>
      <w:r w:rsidRPr="004E0367">
        <w:rPr>
          <w:rFonts w:ascii="Calibri" w:hAnsi="Calibri"/>
          <w:b/>
          <w:rPrChange w:id="1153" w:author="Autor">
            <w:rPr>
              <w:rFonts w:ascii="Calibri" w:hAnsi="Calibri"/>
            </w:rPr>
          </w:rPrChange>
        </w:rPr>
        <w:t>Podrobný p</w:t>
      </w:r>
      <w:r w:rsidR="009247AF" w:rsidRPr="004E0367">
        <w:rPr>
          <w:rFonts w:ascii="Calibri" w:hAnsi="Calibri"/>
          <w:b/>
          <w:rPrChange w:id="1154" w:author="Autor">
            <w:rPr>
              <w:rFonts w:ascii="Calibri" w:hAnsi="Calibri"/>
            </w:rPr>
          </w:rPrChange>
        </w:rPr>
        <w:t>ostup</w:t>
      </w:r>
      <w:r w:rsidRPr="004E0367">
        <w:rPr>
          <w:rFonts w:ascii="Calibri" w:hAnsi="Calibri"/>
          <w:b/>
          <w:rPrChange w:id="1155" w:author="Autor">
            <w:rPr>
              <w:rFonts w:ascii="Calibri" w:hAnsi="Calibri"/>
            </w:rPr>
          </w:rPrChange>
        </w:rPr>
        <w:t xml:space="preserve"> vrátenia</w:t>
      </w:r>
      <w:r w:rsidR="009247AF" w:rsidRPr="004E0367">
        <w:rPr>
          <w:rFonts w:ascii="Calibri" w:hAnsi="Calibri"/>
          <w:b/>
          <w:rPrChange w:id="1156" w:author="Autor">
            <w:rPr>
              <w:rFonts w:ascii="Calibri" w:hAnsi="Calibri"/>
            </w:rPr>
          </w:rPrChange>
        </w:rPr>
        <w:t>:</w:t>
      </w:r>
    </w:p>
    <w:p w14:paraId="212EFA2D" w14:textId="77777777" w:rsidR="009247AF" w:rsidRPr="00F03FB0" w:rsidRDefault="009247AF" w:rsidP="00F03FB0">
      <w:pPr>
        <w:numPr>
          <w:ilvl w:val="0"/>
          <w:numId w:val="126"/>
        </w:numPr>
        <w:spacing w:before="100" w:beforeAutospacing="1" w:after="100" w:afterAutospacing="1"/>
        <w:rPr>
          <w:rFonts w:ascii="Calibri" w:hAnsi="Calibri"/>
        </w:rPr>
      </w:pPr>
      <w:r>
        <w:rPr>
          <w:rFonts w:ascii="Calibri" w:hAnsi="Calibri"/>
        </w:rPr>
        <w:t>Prijímateľ</w:t>
      </w:r>
      <w:r w:rsidRPr="00F03FB0">
        <w:rPr>
          <w:rFonts w:ascii="Calibri" w:hAnsi="Calibri"/>
        </w:rPr>
        <w:t xml:space="preserve"> na pohľadávkovom doklade stlačí tlačidlo „Vrátiť rozpočtovým opatrením“;</w:t>
      </w:r>
    </w:p>
    <w:p w14:paraId="22405223"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sprievodca vytvorením rozpočtového opatrenia. </w:t>
      </w:r>
      <w:r>
        <w:rPr>
          <w:rFonts w:ascii="Calibri" w:hAnsi="Calibri"/>
        </w:rPr>
        <w:t>Prijímateľ</w:t>
      </w:r>
      <w:r w:rsidRPr="009E733D">
        <w:rPr>
          <w:rFonts w:ascii="Calibri" w:hAnsi="Calibri"/>
        </w:rPr>
        <w:t xml:space="preserve"> </w:t>
      </w:r>
      <w:r w:rsidRPr="00F03FB0">
        <w:rPr>
          <w:rFonts w:ascii="Calibri" w:hAnsi="Calibri"/>
        </w:rPr>
        <w:t>pokračuje tlačidlom „Ďalej“;</w:t>
      </w:r>
    </w:p>
    <w:p w14:paraId="189BCEA0"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zoznam </w:t>
      </w:r>
      <w:proofErr w:type="spellStart"/>
      <w:r w:rsidRPr="00F03FB0">
        <w:rPr>
          <w:rFonts w:ascii="Calibri" w:hAnsi="Calibri"/>
        </w:rPr>
        <w:t>ŽoP</w:t>
      </w:r>
      <w:proofErr w:type="spellEnd"/>
      <w:r w:rsidRPr="00F03FB0">
        <w:rPr>
          <w:rFonts w:ascii="Calibri" w:hAnsi="Calibri"/>
        </w:rPr>
        <w:t xml:space="preserve"> z pohľadávkového dokladu, ku ktorým má byť vytvorené rozpočtové opatrenie. Vybrané </w:t>
      </w:r>
      <w:r w:rsidR="00806DD3">
        <w:rPr>
          <w:rFonts w:ascii="Calibri" w:hAnsi="Calibri"/>
        </w:rPr>
        <w:t xml:space="preserve">sú </w:t>
      </w:r>
      <w:r w:rsidRPr="00F03FB0">
        <w:rPr>
          <w:rFonts w:ascii="Calibri" w:hAnsi="Calibri"/>
        </w:rPr>
        <w:t xml:space="preserve">všetky </w:t>
      </w:r>
      <w:proofErr w:type="spellStart"/>
      <w:r w:rsidRPr="00F03FB0">
        <w:rPr>
          <w:rFonts w:ascii="Calibri" w:hAnsi="Calibri"/>
        </w:rPr>
        <w:t>ŽoP</w:t>
      </w:r>
      <w:proofErr w:type="spellEnd"/>
      <w:r w:rsidRPr="00F03FB0">
        <w:rPr>
          <w:rFonts w:ascii="Calibri" w:hAnsi="Calibri"/>
        </w:rPr>
        <w:t>, avšak zoznam je editovateľný;</w:t>
      </w:r>
    </w:p>
    <w:p w14:paraId="2C5295A9"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V poslednom kroku </w:t>
      </w:r>
      <w:r>
        <w:rPr>
          <w:rFonts w:ascii="Calibri" w:hAnsi="Calibri"/>
        </w:rPr>
        <w:t>Prijímateľ</w:t>
      </w:r>
      <w:r w:rsidRPr="009E733D">
        <w:rPr>
          <w:rFonts w:ascii="Calibri" w:hAnsi="Calibri"/>
        </w:rPr>
        <w:t xml:space="preserve"> </w:t>
      </w:r>
      <w:r w:rsidRPr="00F03FB0">
        <w:rPr>
          <w:rFonts w:ascii="Calibri" w:hAnsi="Calibri"/>
        </w:rPr>
        <w:t xml:space="preserve">zadá sumy za jednotlivé rozpočtové klasifikácie, na ktorých ma byť vytvorené rozpočtové opatrenie. Sú </w:t>
      </w:r>
      <w:proofErr w:type="spellStart"/>
      <w:r w:rsidRPr="00F03FB0">
        <w:rPr>
          <w:rFonts w:ascii="Calibri" w:hAnsi="Calibri"/>
        </w:rPr>
        <w:t>predvyplnené</w:t>
      </w:r>
      <w:proofErr w:type="spellEnd"/>
      <w:r w:rsidRPr="00F03FB0">
        <w:rPr>
          <w:rFonts w:ascii="Calibri" w:hAnsi="Calibri"/>
        </w:rPr>
        <w:t xml:space="preserve"> celé sumy za všetky rozpočtové klasifikácie priradených </w:t>
      </w:r>
      <w:proofErr w:type="spellStart"/>
      <w:r w:rsidRPr="00F03FB0">
        <w:rPr>
          <w:rFonts w:ascii="Calibri" w:hAnsi="Calibri"/>
        </w:rPr>
        <w:t>ŽoP</w:t>
      </w:r>
      <w:proofErr w:type="spellEnd"/>
      <w:r w:rsidRPr="00F03FB0">
        <w:rPr>
          <w:rFonts w:ascii="Calibri" w:hAnsi="Calibri"/>
        </w:rPr>
        <w:t>. Sumy sú však editovateľné v poslednom stĺpci „Suma na vrátenie“;</w:t>
      </w:r>
    </w:p>
    <w:p w14:paraId="77443D72"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Po zadaní súm používateľ stlačí tlačidlo „Odoslať vrátenie rozpočtovým opatrením“. Týmto je rozpočtové opatrenie odoslané do RIS.</w:t>
      </w:r>
    </w:p>
    <w:p w14:paraId="0FF64271"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Ak sa rozpočtové opatrenie podarilo v RIS aktivovať, vytvorené vrátenie rozpočtovým opatrením sa posunie do stavu „Uhradené“. Inak sa posunie do stavu </w:t>
      </w:r>
      <w:r>
        <w:rPr>
          <w:rFonts w:ascii="Calibri" w:hAnsi="Calibri"/>
        </w:rPr>
        <w:t>„Z</w:t>
      </w:r>
      <w:r w:rsidRPr="00F03FB0">
        <w:rPr>
          <w:rFonts w:ascii="Calibri" w:hAnsi="Calibri"/>
        </w:rPr>
        <w:t>amietnuté</w:t>
      </w:r>
      <w:r>
        <w:rPr>
          <w:rFonts w:ascii="Calibri" w:hAnsi="Calibri"/>
        </w:rPr>
        <w:t>“</w:t>
      </w:r>
      <w:r w:rsidRPr="00F03FB0">
        <w:rPr>
          <w:rFonts w:ascii="Calibri" w:hAnsi="Calibri"/>
        </w:rPr>
        <w:t xml:space="preserve">. V takomto prípade </w:t>
      </w:r>
      <w:r>
        <w:rPr>
          <w:rFonts w:ascii="Calibri" w:hAnsi="Calibri"/>
        </w:rPr>
        <w:t>Prijímateľ</w:t>
      </w:r>
      <w:r w:rsidRPr="009E733D">
        <w:rPr>
          <w:rFonts w:ascii="Calibri" w:hAnsi="Calibri"/>
        </w:rPr>
        <w:t xml:space="preserve"> </w:t>
      </w:r>
      <w:r w:rsidRPr="00F03FB0">
        <w:rPr>
          <w:rFonts w:ascii="Calibri" w:hAnsi="Calibri"/>
        </w:rPr>
        <w:t xml:space="preserve">dostane správu o chybe do internej pošty. Ak </w:t>
      </w:r>
      <w:r>
        <w:rPr>
          <w:rFonts w:ascii="Calibri" w:hAnsi="Calibri"/>
        </w:rPr>
        <w:t>Prijímateľ</w:t>
      </w:r>
      <w:r w:rsidRPr="009E733D">
        <w:rPr>
          <w:rFonts w:ascii="Calibri" w:hAnsi="Calibri"/>
        </w:rPr>
        <w:t xml:space="preserve"> </w:t>
      </w:r>
      <w:r w:rsidRPr="00F03FB0">
        <w:rPr>
          <w:rFonts w:ascii="Calibri" w:hAnsi="Calibri"/>
        </w:rPr>
        <w:t xml:space="preserve">nedostane chybovú správu, resp. v prípade iných otázok, je potrebné kontaktovať podporu na </w:t>
      </w:r>
      <w:proofErr w:type="spellStart"/>
      <w:r w:rsidRPr="00F03FB0">
        <w:rPr>
          <w:rFonts w:ascii="Calibri" w:hAnsi="Calibri"/>
          <w:u w:val="single"/>
        </w:rPr>
        <w:t>cpu@datacentrum.sk</w:t>
      </w:r>
      <w:proofErr w:type="spellEnd"/>
      <w:r w:rsidRPr="00F03FB0">
        <w:rPr>
          <w:rFonts w:ascii="Calibri" w:hAnsi="Calibri"/>
        </w:rPr>
        <w:t>.</w:t>
      </w:r>
    </w:p>
    <w:p w14:paraId="755F9E9F" w14:textId="77777777" w:rsidR="008207C0" w:rsidRPr="00C32732" w:rsidRDefault="00B560A5" w:rsidP="005B4030">
      <w:pPr>
        <w:tabs>
          <w:tab w:val="left" w:pos="360"/>
        </w:tabs>
        <w:autoSpaceDE w:val="0"/>
        <w:autoSpaceDN w:val="0"/>
        <w:adjustRightInd w:val="0"/>
        <w:spacing w:before="120"/>
        <w:rPr>
          <w:rFonts w:ascii="Calibri" w:hAnsi="Calibri"/>
        </w:rPr>
      </w:pPr>
      <w:r w:rsidRPr="00F03FB0">
        <w:rPr>
          <w:rFonts w:ascii="Calibri" w:hAnsi="Calibri"/>
        </w:rPr>
        <w:t>Prijímateľ je následne povinný oznámiť Poskytovateľovi úhradu pohľadávky a predložiť na RO OP TP  rovnopis, resp. overenú kópiu dokladu o úhrade (bankový výpis, resp. doklad z ELÚR)</w:t>
      </w:r>
    </w:p>
    <w:p w14:paraId="70553517"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14:paraId="0FE2B2F6" w14:textId="77777777"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14:paraId="06F847BC" w14:textId="77777777"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14:paraId="7DE4ABE5" w14:textId="77777777"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14:paraId="48A35DA9" w14:textId="77777777" w:rsidR="008207C0" w:rsidRPr="00DD586D" w:rsidRDefault="008207C0" w:rsidP="00181B24">
      <w:pPr>
        <w:pStyle w:val="Nadpis3"/>
        <w:rPr>
          <w:rFonts w:ascii="Calibri" w:hAnsi="Calibri"/>
          <w:i/>
          <w:color w:val="365F91"/>
        </w:rPr>
      </w:pPr>
      <w:bookmarkStart w:id="1157" w:name="_Toc402361109"/>
      <w:bookmarkStart w:id="1158" w:name="_Toc392616974"/>
      <w:bookmarkStart w:id="1159" w:name="_Toc506451585"/>
      <w:r w:rsidRPr="00DD586D">
        <w:rPr>
          <w:rFonts w:ascii="Calibri" w:hAnsi="Calibri"/>
          <w:i/>
          <w:color w:val="365F91"/>
        </w:rPr>
        <w:t>4.3.5.3 Systém refundácie</w:t>
      </w:r>
      <w:bookmarkEnd w:id="1157"/>
      <w:bookmarkEnd w:id="1158"/>
      <w:bookmarkEnd w:id="1159"/>
    </w:p>
    <w:p w14:paraId="00E7895F" w14:textId="73908616" w:rsidR="003A0A8C" w:rsidRPr="00FB40EB" w:rsidRDefault="003A0A8C" w:rsidP="003A0A8C">
      <w:pPr>
        <w:autoSpaceDE w:val="0"/>
        <w:autoSpaceDN w:val="0"/>
        <w:adjustRightInd w:val="0"/>
        <w:spacing w:before="120"/>
        <w:rPr>
          <w:ins w:id="1160" w:author="Autor"/>
          <w:rFonts w:asciiTheme="minorHAnsi" w:hAnsiTheme="minorHAnsi" w:cs="Arial"/>
          <w:szCs w:val="16"/>
          <w:rPrChange w:id="1161" w:author="Autor">
            <w:rPr>
              <w:ins w:id="1162" w:author="Autor"/>
              <w:rFonts w:cs="Arial"/>
              <w:szCs w:val="16"/>
            </w:rPr>
          </w:rPrChange>
        </w:rPr>
      </w:pPr>
      <w:ins w:id="1163" w:author="Autor">
        <w:r w:rsidRPr="00FB40EB">
          <w:rPr>
            <w:rFonts w:asciiTheme="minorHAnsi" w:hAnsiTheme="minorHAnsi" w:cs="Arial"/>
            <w:szCs w:val="16"/>
            <w:rPrChange w:id="1164" w:author="Autor">
              <w:rPr>
                <w:rFonts w:cs="Arial"/>
                <w:szCs w:val="16"/>
              </w:rPr>
            </w:rPrChange>
          </w:rPr>
          <w:t xml:space="preserve">Pri systéme refundácie sa prostriedky EÚ a štátneho rozpočtu na spolufinancovanie preplácajú v pomere stanovenom na projekt na základe skutočne vynaložených výdavkov </w:t>
        </w:r>
        <w:r w:rsidR="003058F8" w:rsidRPr="00FB40EB">
          <w:rPr>
            <w:rFonts w:asciiTheme="minorHAnsi" w:hAnsiTheme="minorHAnsi" w:cs="Arial"/>
            <w:szCs w:val="16"/>
            <w:rPrChange w:id="1165" w:author="Autor">
              <w:rPr>
                <w:rFonts w:cs="Arial"/>
                <w:szCs w:val="16"/>
              </w:rPr>
            </w:rPrChange>
          </w:rPr>
          <w:t>P</w:t>
        </w:r>
        <w:del w:id="1166" w:author="Autor">
          <w:r w:rsidRPr="00FB40EB" w:rsidDel="003058F8">
            <w:rPr>
              <w:rFonts w:asciiTheme="minorHAnsi" w:hAnsiTheme="minorHAnsi" w:cs="Arial"/>
              <w:szCs w:val="16"/>
              <w:rPrChange w:id="1167" w:author="Autor">
                <w:rPr>
                  <w:rFonts w:cs="Arial"/>
                  <w:szCs w:val="16"/>
                </w:rPr>
              </w:rPrChange>
            </w:rPr>
            <w:delText>p</w:delText>
          </w:r>
        </w:del>
        <w:r w:rsidRPr="00FB40EB">
          <w:rPr>
            <w:rFonts w:asciiTheme="minorHAnsi" w:hAnsiTheme="minorHAnsi" w:cs="Arial"/>
            <w:szCs w:val="16"/>
            <w:rPrChange w:id="1168" w:author="Autor">
              <w:rPr>
                <w:rFonts w:cs="Arial"/>
                <w:szCs w:val="16"/>
              </w:rPr>
            </w:rPrChange>
          </w:rPr>
          <w:t xml:space="preserve">rijímateľom, tzn. </w:t>
        </w:r>
        <w:moveToRangeStart w:id="1169" w:author="Autor" w:name="move507679595"/>
        <w:r w:rsidRPr="00FB40EB">
          <w:rPr>
            <w:rFonts w:asciiTheme="minorHAnsi" w:hAnsiTheme="minorHAnsi" w:cs="Arial"/>
            <w:szCs w:val="16"/>
            <w:rPrChange w:id="1170" w:author="Autor">
              <w:rPr>
                <w:rFonts w:cs="Arial"/>
                <w:szCs w:val="16"/>
              </w:rPr>
            </w:rPrChange>
          </w:rPr>
          <w:t xml:space="preserve">že </w:t>
        </w:r>
        <w:r w:rsidR="003058F8" w:rsidRPr="00FB40EB">
          <w:rPr>
            <w:rFonts w:asciiTheme="minorHAnsi" w:hAnsiTheme="minorHAnsi" w:cs="Arial"/>
            <w:szCs w:val="16"/>
            <w:rPrChange w:id="1171" w:author="Autor">
              <w:rPr>
                <w:rFonts w:cs="Arial"/>
                <w:szCs w:val="16"/>
              </w:rPr>
            </w:rPrChange>
          </w:rPr>
          <w:t>P</w:t>
        </w:r>
        <w:del w:id="1172" w:author="Autor">
          <w:r w:rsidRPr="00FB40EB" w:rsidDel="003058F8">
            <w:rPr>
              <w:rFonts w:asciiTheme="minorHAnsi" w:hAnsiTheme="minorHAnsi" w:cs="Arial"/>
              <w:szCs w:val="16"/>
              <w:rPrChange w:id="1173" w:author="Autor">
                <w:rPr>
                  <w:rFonts w:cs="Arial"/>
                  <w:szCs w:val="16"/>
                </w:rPr>
              </w:rPrChange>
            </w:rPr>
            <w:delText>p</w:delText>
          </w:r>
        </w:del>
        <w:r w:rsidRPr="00FB40EB">
          <w:rPr>
            <w:rFonts w:asciiTheme="minorHAnsi" w:hAnsiTheme="minorHAnsi" w:cs="Arial"/>
            <w:szCs w:val="16"/>
            <w:rPrChange w:id="1174" w:author="Autor">
              <w:rPr>
                <w:rFonts w:cs="Arial"/>
                <w:szCs w:val="16"/>
              </w:rPr>
            </w:rPrChange>
          </w:rPr>
          <w:t xml:space="preserve">rijímateľ je povinný realizovať výdavky najskôr z vlastných zdrojov a tie mu budú pri jednotlivých platbách refundované v pomernej výške. Každá platba </w:t>
        </w:r>
        <w:r w:rsidR="003058F8" w:rsidRPr="00FB40EB">
          <w:rPr>
            <w:rFonts w:asciiTheme="minorHAnsi" w:hAnsiTheme="minorHAnsi" w:cs="Arial"/>
            <w:szCs w:val="16"/>
            <w:rPrChange w:id="1175" w:author="Autor">
              <w:rPr>
                <w:rFonts w:cs="Arial"/>
                <w:szCs w:val="16"/>
              </w:rPr>
            </w:rPrChange>
          </w:rPr>
          <w:t>P</w:t>
        </w:r>
        <w:del w:id="1176" w:author="Autor">
          <w:r w:rsidRPr="00FB40EB" w:rsidDel="003058F8">
            <w:rPr>
              <w:rFonts w:asciiTheme="minorHAnsi" w:hAnsiTheme="minorHAnsi" w:cs="Arial"/>
              <w:szCs w:val="16"/>
              <w:rPrChange w:id="1177" w:author="Autor">
                <w:rPr>
                  <w:rFonts w:cs="Arial"/>
                  <w:szCs w:val="16"/>
                </w:rPr>
              </w:rPrChange>
            </w:rPr>
            <w:delText>p</w:delText>
          </w:r>
        </w:del>
        <w:r w:rsidRPr="00FB40EB">
          <w:rPr>
            <w:rFonts w:asciiTheme="minorHAnsi" w:hAnsiTheme="minorHAnsi" w:cs="Arial"/>
            <w:szCs w:val="16"/>
            <w:rPrChange w:id="1178" w:author="Autor">
              <w:rPr>
                <w:rFonts w:cs="Arial"/>
                <w:szCs w:val="16"/>
              </w:rPr>
            </w:rPrChange>
          </w:rPr>
          <w:t xml:space="preserve">rijímateľovi z prostriedkov EÚ a štátneho rozpočtu na spolufinancovanie je realizovaná len </w:t>
        </w:r>
        <w:r w:rsidRPr="00FB40EB">
          <w:rPr>
            <w:rFonts w:asciiTheme="minorHAnsi" w:hAnsiTheme="minorHAnsi" w:cs="Arial"/>
            <w:szCs w:val="16"/>
            <w:rPrChange w:id="1179" w:author="Autor">
              <w:rPr>
                <w:rFonts w:cs="Arial"/>
                <w:szCs w:val="16"/>
              </w:rPr>
            </w:rPrChange>
          </w:rPr>
          <w:lastRenderedPageBreak/>
          <w:t>do výšky súčtu pomeru prostriedkov EÚ a štátneho rozpočtu na spolufinancovanie schváleného na projekt.</w:t>
        </w:r>
      </w:ins>
    </w:p>
    <w:moveToRangeEnd w:id="1169"/>
    <w:p w14:paraId="3E4D04C5" w14:textId="5B37A5FC" w:rsidR="008207C0" w:rsidRPr="00C32732" w:rsidDel="003A0A8C" w:rsidRDefault="008207C0" w:rsidP="005B4030">
      <w:pPr>
        <w:autoSpaceDE w:val="0"/>
        <w:autoSpaceDN w:val="0"/>
        <w:adjustRightInd w:val="0"/>
        <w:spacing w:before="120"/>
        <w:rPr>
          <w:del w:id="1180" w:author="Autor"/>
          <w:rFonts w:ascii="Calibri" w:hAnsi="Calibri"/>
        </w:rPr>
      </w:pPr>
      <w:del w:id="1181" w:author="Autor">
        <w:r w:rsidRPr="00C32732" w:rsidDel="003A0A8C">
          <w:rPr>
            <w:rFonts w:ascii="Calibri" w:hAnsi="Calibri"/>
          </w:rPr>
          <w:delText>Pri systéme refundácie sa finančné prostriedky NFP preplácajú na základe skutočne vynaložených výdavkov Prijímateľom pred podaním ŽoP.</w:delText>
        </w:r>
      </w:del>
    </w:p>
    <w:p w14:paraId="2BBCD462" w14:textId="77777777"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14:paraId="062C6CC7" w14:textId="77777777"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14:paraId="7155B21B" w14:textId="77777777"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14:paraId="7F9EAF44" w14:textId="6010D1F5" w:rsidR="008207C0" w:rsidRPr="00961979" w:rsidRDefault="008207C0" w:rsidP="00AE2F9F">
      <w:pPr>
        <w:numPr>
          <w:ilvl w:val="0"/>
          <w:numId w:val="15"/>
        </w:numPr>
        <w:autoSpaceDE w:val="0"/>
        <w:autoSpaceDN w:val="0"/>
        <w:adjustRightInd w:val="0"/>
        <w:spacing w:before="120"/>
        <w:rPr>
          <w:rFonts w:ascii="Calibri" w:hAnsi="Calibri"/>
        </w:rPr>
      </w:pPr>
      <w:r w:rsidRPr="00AE2F9F">
        <w:rPr>
          <w:rFonts w:ascii="Calibri" w:hAnsi="Calibri"/>
        </w:rPr>
        <w:t xml:space="preserve">Prijímateľ predkladá </w:t>
      </w:r>
      <w:proofErr w:type="spellStart"/>
      <w:r w:rsidRPr="00AE2F9F">
        <w:rPr>
          <w:rFonts w:ascii="Calibri" w:hAnsi="Calibri"/>
        </w:rPr>
        <w:t>ŽoP</w:t>
      </w:r>
      <w:proofErr w:type="spellEnd"/>
      <w:r w:rsidRPr="00AE2F9F">
        <w:rPr>
          <w:rFonts w:ascii="Calibri" w:hAnsi="Calibri"/>
        </w:rPr>
        <w:t xml:space="preserve"> priebežná platba Poskytovateľovi elektronicky prostredníctvom ITMS2014+ a </w:t>
      </w:r>
      <w:r w:rsidR="009D0FD6" w:rsidRPr="00AE2F9F">
        <w:rPr>
          <w:rFonts w:ascii="Calibri" w:hAnsi="Calibri"/>
        </w:rPr>
        <w:t xml:space="preserve">do času plnej elektronizácie </w:t>
      </w:r>
      <w:r w:rsidRPr="00AE2F9F">
        <w:rPr>
          <w:rFonts w:ascii="Calibri" w:hAnsi="Calibri"/>
        </w:rPr>
        <w:t xml:space="preserve"> aj písomne</w:t>
      </w:r>
      <w:del w:id="1182" w:author="Autor">
        <w:r w:rsidRPr="00AE2F9F" w:rsidDel="00AE2F9F">
          <w:rPr>
            <w:rFonts w:ascii="Calibri" w:hAnsi="Calibri"/>
          </w:rPr>
          <w:delText>.</w:delText>
        </w:r>
      </w:del>
      <w:ins w:id="1183" w:author="Autor">
        <w:r w:rsidR="00AE2F9F" w:rsidRPr="00AE2F9F">
          <w:rPr>
            <w:rFonts w:ascii="Calibri" w:hAnsi="Calibri"/>
          </w:rPr>
          <w:t>(tzn. v listinnej</w:t>
        </w:r>
      </w:ins>
      <w:r w:rsidRPr="00AE2F9F">
        <w:rPr>
          <w:rFonts w:ascii="Calibri" w:hAnsi="Calibri"/>
        </w:rPr>
        <w:t xml:space="preserve"> </w:t>
      </w:r>
      <w:ins w:id="1184" w:author="Autor">
        <w:del w:id="1185" w:author="Autor">
          <w:r w:rsidR="00AE2F9F" w:rsidRPr="00AE2F9F" w:rsidDel="00F6555C">
            <w:rPr>
              <w:rFonts w:ascii="Calibri" w:hAnsi="Calibri"/>
            </w:rPr>
            <w:delText xml:space="preserve">v listinnej </w:delText>
          </w:r>
        </w:del>
        <w:r w:rsidR="00AE2F9F" w:rsidRPr="00AE2F9F">
          <w:rPr>
            <w:rFonts w:ascii="Calibri" w:hAnsi="Calibri"/>
          </w:rPr>
          <w:t>podobe, alebo elektronicky prostredníctvom Ústredného portálu verejnej správy, podpísanú kvalifikovaným elektronickým podpisom, kvalifikovaným elektronickým podpisom s mandátnym certifikátom alebo kvalifikovanou elektronickou pečaťou).</w:t>
        </w:r>
      </w:ins>
    </w:p>
    <w:p w14:paraId="05B6AE7B" w14:textId="65CB5CA0"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w:t>
      </w:r>
      <w:del w:id="1186" w:author="Autor">
        <w:r w:rsidRPr="00C32732" w:rsidDel="00AE2F9F">
          <w:rPr>
            <w:rFonts w:ascii="Calibri" w:hAnsi="Calibri"/>
          </w:rPr>
          <w:delText>,</w:delText>
        </w:r>
      </w:del>
      <w:ins w:id="1187" w:author="Autor">
        <w:r w:rsidR="00AE2F9F">
          <w:rPr>
            <w:rFonts w:ascii="Calibri" w:hAnsi="Calibri"/>
          </w:rPr>
          <w:t xml:space="preserve"> (</w:t>
        </w:r>
      </w:ins>
      <w:del w:id="1188" w:author="Autor">
        <w:r w:rsidRPr="00C32732" w:rsidDel="00AE2F9F">
          <w:rPr>
            <w:rFonts w:ascii="Calibri" w:hAnsi="Calibri"/>
          </w:rPr>
          <w:delText xml:space="preserve"> doklady </w:delText>
        </w:r>
      </w:del>
      <w:r w:rsidRPr="00C32732">
        <w:rPr>
          <w:rFonts w:ascii="Calibri" w:hAnsi="Calibri"/>
        </w:rPr>
        <w:t>preukazujúce úhradu výdavku</w:t>
      </w:r>
      <w:ins w:id="1189" w:author="Autor">
        <w:r w:rsidR="00AE2F9F">
          <w:rPr>
            <w:rFonts w:ascii="Calibri" w:hAnsi="Calibri"/>
          </w:rPr>
          <w:t xml:space="preserve"> </w:t>
        </w:r>
        <w:r w:rsidR="00AE2F9F" w:rsidRPr="00F6555C">
          <w:rPr>
            <w:rFonts w:asciiTheme="minorHAnsi" w:hAnsiTheme="minorHAnsi" w:cs="Arial"/>
            <w:szCs w:val="16"/>
            <w:rPrChange w:id="1190" w:author="Autor">
              <w:rPr>
                <w:rFonts w:cs="Arial"/>
                <w:szCs w:val="16"/>
              </w:rPr>
            </w:rPrChange>
          </w:rPr>
          <w:t>deklarovaného v žiadosti o platbu)</w:t>
        </w:r>
      </w:ins>
      <w:r w:rsidRPr="00C32732">
        <w:rPr>
          <w:rFonts w:ascii="Calibri" w:hAnsi="Calibri"/>
        </w:rPr>
        <w:t xml:space="preserve"> a relevantnú podpornú dokumentáciu. </w:t>
      </w:r>
    </w:p>
    <w:p w14:paraId="4C505204" w14:textId="77777777" w:rsidR="008207C0" w:rsidRPr="00DD586D" w:rsidRDefault="008207C0" w:rsidP="00181B24">
      <w:pPr>
        <w:pStyle w:val="Nadpis3"/>
        <w:rPr>
          <w:rFonts w:ascii="Calibri" w:hAnsi="Calibri"/>
          <w:i/>
          <w:color w:val="365F91"/>
        </w:rPr>
      </w:pPr>
      <w:bookmarkStart w:id="1191" w:name="_Toc406485305"/>
      <w:bookmarkStart w:id="1192" w:name="_Toc286911128"/>
      <w:bookmarkStart w:id="1193" w:name="_Toc286267638"/>
      <w:bookmarkStart w:id="1194" w:name="_Toc286255228"/>
      <w:bookmarkStart w:id="1195" w:name="_Toc244589855"/>
      <w:bookmarkStart w:id="1196" w:name="_Toc243104321"/>
      <w:bookmarkStart w:id="1197" w:name="_Toc242970387"/>
      <w:bookmarkStart w:id="1198" w:name="_Toc242970228"/>
      <w:bookmarkStart w:id="1199" w:name="_Toc506451586"/>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1191"/>
      <w:bookmarkEnd w:id="1192"/>
      <w:bookmarkEnd w:id="1193"/>
      <w:bookmarkEnd w:id="1194"/>
      <w:bookmarkEnd w:id="1195"/>
      <w:bookmarkEnd w:id="1196"/>
      <w:bookmarkEnd w:id="1197"/>
      <w:bookmarkEnd w:id="1198"/>
      <w:bookmarkEnd w:id="1199"/>
    </w:p>
    <w:p w14:paraId="7052BD22" w14:textId="70EE94D7" w:rsidR="003A0A8C" w:rsidRPr="00FB40EB" w:rsidRDefault="003A0A8C" w:rsidP="003A0A8C">
      <w:pPr>
        <w:autoSpaceDE w:val="0"/>
        <w:autoSpaceDN w:val="0"/>
        <w:adjustRightInd w:val="0"/>
        <w:spacing w:before="120"/>
        <w:rPr>
          <w:ins w:id="1200" w:author="Autor"/>
          <w:rFonts w:asciiTheme="minorHAnsi" w:hAnsiTheme="minorHAnsi" w:cs="Arial"/>
          <w:szCs w:val="16"/>
          <w:rPrChange w:id="1201" w:author="Autor">
            <w:rPr>
              <w:ins w:id="1202" w:author="Autor"/>
              <w:rFonts w:cs="Arial"/>
              <w:szCs w:val="16"/>
            </w:rPr>
          </w:rPrChange>
        </w:rPr>
      </w:pPr>
      <w:ins w:id="1203" w:author="Autor">
        <w:r w:rsidRPr="00FB40EB">
          <w:rPr>
            <w:rFonts w:asciiTheme="minorHAnsi" w:hAnsiTheme="minorHAnsi" w:cs="Arial"/>
            <w:szCs w:val="16"/>
            <w:rPrChange w:id="1204" w:author="Autor">
              <w:rPr>
                <w:rFonts w:cs="Arial"/>
                <w:szCs w:val="16"/>
              </w:rPr>
            </w:rPrChange>
          </w:rPr>
          <w:t xml:space="preserve">V závislosti od podmienok oprávnenosti </w:t>
        </w:r>
        <w:r w:rsidR="003058F8" w:rsidRPr="00FB40EB">
          <w:rPr>
            <w:rFonts w:asciiTheme="minorHAnsi" w:hAnsiTheme="minorHAnsi" w:cs="Arial"/>
            <w:szCs w:val="16"/>
            <w:rPrChange w:id="1205" w:author="Autor">
              <w:rPr>
                <w:rFonts w:cs="Arial"/>
                <w:szCs w:val="16"/>
              </w:rPr>
            </w:rPrChange>
          </w:rPr>
          <w:t>P</w:t>
        </w:r>
        <w:del w:id="1206" w:author="Autor">
          <w:r w:rsidRPr="00FB40EB" w:rsidDel="003058F8">
            <w:rPr>
              <w:rFonts w:asciiTheme="minorHAnsi" w:hAnsiTheme="minorHAnsi" w:cs="Arial"/>
              <w:szCs w:val="16"/>
              <w:rPrChange w:id="1207" w:author="Autor">
                <w:rPr>
                  <w:rFonts w:cs="Arial"/>
                  <w:szCs w:val="16"/>
                </w:rPr>
              </w:rPrChange>
            </w:rPr>
            <w:delText>p</w:delText>
          </w:r>
        </w:del>
        <w:r w:rsidRPr="00FB40EB">
          <w:rPr>
            <w:rFonts w:asciiTheme="minorHAnsi" w:hAnsiTheme="minorHAnsi" w:cs="Arial"/>
            <w:szCs w:val="16"/>
            <w:rPrChange w:id="1208" w:author="Autor">
              <w:rPr>
                <w:rFonts w:cs="Arial"/>
                <w:szCs w:val="16"/>
              </w:rPr>
            </w:rPrChange>
          </w:rPr>
          <w:t xml:space="preserve">rijímateľa na využívanie jednotlivých systémov financovania a v závislosti od určenia </w:t>
        </w:r>
        <w:r w:rsidR="00B738CB" w:rsidRPr="00FB40EB">
          <w:rPr>
            <w:rFonts w:asciiTheme="minorHAnsi" w:hAnsiTheme="minorHAnsi" w:cs="Arial"/>
            <w:szCs w:val="16"/>
            <w:rPrChange w:id="1209" w:author="Autor">
              <w:rPr>
                <w:rFonts w:cs="Arial"/>
                <w:szCs w:val="16"/>
              </w:rPr>
            </w:rPrChange>
          </w:rPr>
          <w:t>Poskytovateľa</w:t>
        </w:r>
        <w:del w:id="1210" w:author="Autor">
          <w:r w:rsidRPr="00FB40EB" w:rsidDel="00B738CB">
            <w:rPr>
              <w:rFonts w:asciiTheme="minorHAnsi" w:hAnsiTheme="minorHAnsi" w:cs="Arial"/>
              <w:szCs w:val="16"/>
              <w:rPrChange w:id="1211" w:author="Autor">
                <w:rPr>
                  <w:rFonts w:cs="Arial"/>
                  <w:szCs w:val="16"/>
                </w:rPr>
              </w:rPrChange>
            </w:rPr>
            <w:delText>riadiaceho orgánu</w:delText>
          </w:r>
        </w:del>
        <w:r w:rsidRPr="00FB40EB">
          <w:rPr>
            <w:rFonts w:asciiTheme="minorHAnsi" w:hAnsiTheme="minorHAnsi" w:cs="Arial"/>
            <w:szCs w:val="16"/>
            <w:rPrChange w:id="1212" w:author="Autor">
              <w:rPr>
                <w:rFonts w:cs="Arial"/>
                <w:szCs w:val="16"/>
              </w:rPr>
            </w:rPrChange>
          </w:rPr>
          <w:t xml:space="preserve"> stanoveného v zmluve o poskytnutí nenávratného finančného príspevku môže </w:t>
        </w:r>
        <w:r w:rsidR="003058F8" w:rsidRPr="00FB40EB">
          <w:rPr>
            <w:rFonts w:asciiTheme="minorHAnsi" w:hAnsiTheme="minorHAnsi" w:cs="Arial"/>
            <w:szCs w:val="16"/>
            <w:rPrChange w:id="1213" w:author="Autor">
              <w:rPr>
                <w:rFonts w:cs="Arial"/>
                <w:szCs w:val="16"/>
              </w:rPr>
            </w:rPrChange>
          </w:rPr>
          <w:t>P</w:t>
        </w:r>
        <w:del w:id="1214" w:author="Autor">
          <w:r w:rsidRPr="00FB40EB" w:rsidDel="003058F8">
            <w:rPr>
              <w:rFonts w:asciiTheme="minorHAnsi" w:hAnsiTheme="minorHAnsi" w:cs="Arial"/>
              <w:szCs w:val="16"/>
              <w:rPrChange w:id="1215" w:author="Autor">
                <w:rPr>
                  <w:rFonts w:cs="Arial"/>
                  <w:szCs w:val="16"/>
                </w:rPr>
              </w:rPrChange>
            </w:rPr>
            <w:delText>p</w:delText>
          </w:r>
        </w:del>
        <w:r w:rsidRPr="00FB40EB">
          <w:rPr>
            <w:rFonts w:asciiTheme="minorHAnsi" w:hAnsiTheme="minorHAnsi" w:cs="Arial"/>
            <w:szCs w:val="16"/>
            <w:rPrChange w:id="1216" w:author="Autor">
              <w:rPr>
                <w:rFonts w:cs="Arial"/>
                <w:szCs w:val="16"/>
              </w:rPr>
            </w:rPrChange>
          </w:rPr>
          <w:t xml:space="preserve">rijímateľ systém refundácie kombinovať so systémom </w:t>
        </w:r>
        <w:proofErr w:type="spellStart"/>
        <w:r w:rsidRPr="00FB40EB">
          <w:rPr>
            <w:rFonts w:asciiTheme="minorHAnsi" w:hAnsiTheme="minorHAnsi" w:cs="Arial"/>
            <w:szCs w:val="16"/>
            <w:rPrChange w:id="1217" w:author="Autor">
              <w:rPr>
                <w:rFonts w:cs="Arial"/>
                <w:szCs w:val="16"/>
              </w:rPr>
            </w:rPrChange>
          </w:rPr>
          <w:t>predfinancovania</w:t>
        </w:r>
        <w:proofErr w:type="spellEnd"/>
        <w:r w:rsidRPr="00FB40EB">
          <w:rPr>
            <w:rFonts w:asciiTheme="minorHAnsi" w:hAnsiTheme="minorHAnsi" w:cs="Arial"/>
            <w:szCs w:val="16"/>
            <w:rPrChange w:id="1218" w:author="Autor">
              <w:rPr>
                <w:rFonts w:cs="Arial"/>
                <w:szCs w:val="16"/>
              </w:rPr>
            </w:rPrChange>
          </w:rPr>
          <w:t xml:space="preserve"> a / alebo so systémom zálohových platieb.</w:t>
        </w:r>
      </w:ins>
    </w:p>
    <w:p w14:paraId="4067392C" w14:textId="77777777"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14:paraId="53091F08" w14:textId="77777777" w:rsidR="008207C0" w:rsidRPr="00DD586D" w:rsidRDefault="008207C0" w:rsidP="00FE4B9A">
      <w:pPr>
        <w:pStyle w:val="Nadpis3"/>
        <w:rPr>
          <w:rFonts w:ascii="Calibri" w:hAnsi="Calibri"/>
          <w:color w:val="365F91"/>
        </w:rPr>
      </w:pPr>
      <w:bookmarkStart w:id="1219" w:name="_Toc406485336"/>
      <w:bookmarkStart w:id="1220" w:name="_Toc506451587"/>
      <w:r w:rsidRPr="00DD586D">
        <w:rPr>
          <w:rFonts w:ascii="Calibri" w:hAnsi="Calibri"/>
          <w:color w:val="365F91"/>
        </w:rPr>
        <w:t>4.3.6 Nezrovnalosti a vrátenie finančných prostriedkov</w:t>
      </w:r>
      <w:bookmarkEnd w:id="1219"/>
      <w:bookmarkEnd w:id="1220"/>
      <w:r w:rsidRPr="00DD586D">
        <w:rPr>
          <w:rFonts w:ascii="Calibri" w:hAnsi="Calibri"/>
          <w:color w:val="365F91"/>
        </w:rPr>
        <w:t xml:space="preserve"> </w:t>
      </w:r>
    </w:p>
    <w:p w14:paraId="1FF84BC7" w14:textId="77777777" w:rsidR="008207C0" w:rsidRPr="00DD586D" w:rsidRDefault="008207C0" w:rsidP="00FE4B9A">
      <w:pPr>
        <w:pStyle w:val="Nadpis3"/>
        <w:rPr>
          <w:rFonts w:ascii="Calibri" w:hAnsi="Calibri"/>
          <w:i/>
          <w:color w:val="365F91"/>
        </w:rPr>
      </w:pPr>
      <w:bookmarkStart w:id="1221" w:name="_Toc506451588"/>
      <w:r w:rsidRPr="00DD586D">
        <w:rPr>
          <w:rFonts w:ascii="Calibri" w:hAnsi="Calibri"/>
          <w:i/>
          <w:color w:val="365F91"/>
        </w:rPr>
        <w:t>4.3.6.1 Nezrovnalosť</w:t>
      </w:r>
      <w:bookmarkEnd w:id="1221"/>
    </w:p>
    <w:p w14:paraId="137FCAEA" w14:textId="77777777"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14:paraId="289840A3" w14:textId="51847B8E" w:rsidR="008207C0" w:rsidRPr="00C32732" w:rsidRDefault="008207C0" w:rsidP="00543F32">
      <w:pPr>
        <w:rPr>
          <w:rFonts w:ascii="Calibri" w:hAnsi="Calibri"/>
        </w:rPr>
      </w:pPr>
      <w:r w:rsidRPr="00C32732">
        <w:rPr>
          <w:rFonts w:ascii="Calibri" w:hAnsi="Calibri"/>
        </w:rPr>
        <w:lastRenderedPageBreak/>
        <w:t xml:space="preserve">Nezrovnalosť vznikne v dôsledku porušenia právnych predpisov EÚ </w:t>
      </w:r>
      <w:proofErr w:type="spellStart"/>
      <w:r w:rsidRPr="00C32732">
        <w:rPr>
          <w:rFonts w:ascii="Calibri" w:hAnsi="Calibri"/>
        </w:rPr>
        <w:t>alebo</w:t>
      </w:r>
      <w:del w:id="1222" w:author="Autor">
        <w:r w:rsidRPr="00C32732" w:rsidDel="00961979">
          <w:rPr>
            <w:rFonts w:ascii="Calibri" w:hAnsi="Calibri"/>
          </w:rPr>
          <w:delText xml:space="preserve"> Slovenskej republiky</w:delText>
        </w:r>
      </w:del>
      <w:ins w:id="1223" w:author="Autor">
        <w:r w:rsidR="00961979">
          <w:rPr>
            <w:rFonts w:ascii="Calibri" w:hAnsi="Calibri"/>
          </w:rPr>
          <w:t>SR</w:t>
        </w:r>
      </w:ins>
      <w:proofErr w:type="spellEnd"/>
      <w:r w:rsidRPr="00C32732">
        <w:rPr>
          <w:rFonts w:ascii="Calibri" w:hAnsi="Calibri"/>
        </w:rPr>
        <w:t xml:space="preserve">, ktoré upravujú poskytnutie alebo použitie finančných prostriedkov EÚ </w:t>
      </w:r>
      <w:r w:rsidR="00756DD9">
        <w:rPr>
          <w:rFonts w:ascii="Calibri" w:hAnsi="Calibri"/>
        </w:rPr>
        <w:br/>
      </w:r>
      <w:r w:rsidRPr="00C32732">
        <w:rPr>
          <w:rFonts w:ascii="Calibri" w:hAnsi="Calibri"/>
        </w:rPr>
        <w:t>a finančných prostriedkov ŠR na spolufinancovanie</w:t>
      </w:r>
      <w:ins w:id="1224" w:author="Autor">
        <w:r w:rsidR="00D33472" w:rsidRPr="00D377BB">
          <w:rPr>
            <w:rFonts w:ascii="Calibri" w:hAnsi="Calibri"/>
            <w:rPrChange w:id="1225" w:author="Autor">
              <w:rPr>
                <w:rFonts w:cs="Arial"/>
                <w:szCs w:val="16"/>
              </w:rPr>
            </w:rPrChange>
          </w:rPr>
          <w:t xml:space="preserve">, úmyselného alebo spôsobeného z nedbanlivosti, pričom toto porušenie vyplýva z konania alebo opomenutia konania subjektu (napr. </w:t>
        </w:r>
        <w:del w:id="1226" w:author="Autor">
          <w:r w:rsidR="00D33472" w:rsidRPr="00D377BB" w:rsidDel="00B738CB">
            <w:rPr>
              <w:rFonts w:ascii="Calibri" w:hAnsi="Calibri"/>
              <w:rPrChange w:id="1227" w:author="Autor">
                <w:rPr>
                  <w:rFonts w:cs="Arial"/>
                  <w:szCs w:val="16"/>
                </w:rPr>
              </w:rPrChange>
            </w:rPr>
            <w:delText>riadiaceho orgánu</w:delText>
          </w:r>
        </w:del>
        <w:r w:rsidR="00B738CB">
          <w:rPr>
            <w:rFonts w:ascii="Calibri" w:hAnsi="Calibri"/>
          </w:rPr>
          <w:t>Poskytovateľa</w:t>
        </w:r>
        <w:r w:rsidR="00D33472" w:rsidRPr="00D377BB">
          <w:rPr>
            <w:rFonts w:ascii="Calibri" w:hAnsi="Calibri"/>
            <w:rPrChange w:id="1228" w:author="Autor">
              <w:rPr>
                <w:rFonts w:cs="Arial"/>
                <w:szCs w:val="16"/>
              </w:rPr>
            </w:rPrChange>
          </w:rPr>
          <w:t xml:space="preserve"> alebo </w:t>
        </w:r>
        <w:r w:rsidR="003058F8">
          <w:rPr>
            <w:rFonts w:ascii="Calibri" w:hAnsi="Calibri"/>
          </w:rPr>
          <w:t>P</w:t>
        </w:r>
        <w:del w:id="1229" w:author="Autor">
          <w:r w:rsidR="00D33472" w:rsidRPr="00D377BB" w:rsidDel="003058F8">
            <w:rPr>
              <w:rFonts w:ascii="Calibri" w:hAnsi="Calibri"/>
              <w:rPrChange w:id="1230" w:author="Autor">
                <w:rPr>
                  <w:rFonts w:cs="Arial"/>
                  <w:szCs w:val="16"/>
                </w:rPr>
              </w:rPrChange>
            </w:rPr>
            <w:delText>p</w:delText>
          </w:r>
        </w:del>
        <w:r w:rsidR="00D33472" w:rsidRPr="00D377BB">
          <w:rPr>
            <w:rFonts w:ascii="Calibri" w:hAnsi="Calibri"/>
            <w:rPrChange w:id="1231" w:author="Autor">
              <w:rPr>
                <w:rFonts w:cs="Arial"/>
                <w:szCs w:val="16"/>
              </w:rPr>
            </w:rPrChange>
          </w:rPr>
          <w:t>rijímateľa / partnera) a jeho dôsledkom je alebo by mohlo byť poškodenie rozpočtu EÚ alebo rozpočtu verejnej správy</w:t>
        </w:r>
      </w:ins>
      <w:r w:rsidRPr="00C32732">
        <w:rPr>
          <w:rFonts w:ascii="Calibri" w:hAnsi="Calibri"/>
        </w:rPr>
        <w:t xml:space="preserve">. Pre vznik nezrovnalosti forma zavinenia nie je rozhodujúca, nezrovnalosti, ktoré majú charakter trestných činov (napr. poškodzovania finančných záujmov </w:t>
      </w:r>
      <w:del w:id="1232" w:author="Autor">
        <w:r w:rsidRPr="00C32732" w:rsidDel="00D33472">
          <w:rPr>
            <w:rFonts w:ascii="Calibri" w:hAnsi="Calibri"/>
          </w:rPr>
          <w:delText>ES</w:delText>
        </w:r>
      </w:del>
      <w:ins w:id="1233" w:author="Autor">
        <w:r w:rsidR="00D33472" w:rsidRPr="00C32732">
          <w:rPr>
            <w:rFonts w:ascii="Calibri" w:hAnsi="Calibri"/>
          </w:rPr>
          <w:t>E</w:t>
        </w:r>
        <w:r w:rsidR="00D33472">
          <w:rPr>
            <w:rFonts w:ascii="Calibri" w:hAnsi="Calibri"/>
          </w:rPr>
          <w:t>Ú</w:t>
        </w:r>
      </w:ins>
      <w:r w:rsidRPr="00C32732">
        <w:rPr>
          <w:rFonts w:ascii="Calibri" w:hAnsi="Calibri"/>
        </w:rPr>
        <w:t xml:space="preserve">, podvodov, korupcie, prijímania úplatku, podplácania atď.) sú nezrovnalosti spôsobené úmyselným konaním alebo z nedbanlivosti. Za nezrovnalosť sa považuje aj porušenie právnych prepisov EÚ alebo </w:t>
      </w:r>
      <w:del w:id="1234" w:author="Autor">
        <w:r w:rsidRPr="00C32732" w:rsidDel="00D33472">
          <w:rPr>
            <w:rFonts w:ascii="Calibri" w:hAnsi="Calibri"/>
          </w:rPr>
          <w:delText>Slovenskej republiky</w:delText>
        </w:r>
      </w:del>
      <w:ins w:id="1235" w:author="Autor">
        <w:r w:rsidR="00D33472">
          <w:rPr>
            <w:rFonts w:ascii="Calibri" w:hAnsi="Calibri"/>
          </w:rPr>
          <w:t>SR</w:t>
        </w:r>
      </w:ins>
      <w:r w:rsidRPr="00C32732">
        <w:rPr>
          <w:rFonts w:ascii="Calibri" w:hAnsi="Calibri"/>
        </w:rPr>
        <w:t xml:space="preserve">, ktoré vo svojich ustanoveniach chránia finančné záujmy EÚ. </w:t>
      </w:r>
    </w:p>
    <w:p w14:paraId="73F46795" w14:textId="0D508218" w:rsidR="008207C0" w:rsidRPr="00C32732" w:rsidRDefault="008207C0" w:rsidP="00543F32">
      <w:pPr>
        <w:rPr>
          <w:rFonts w:ascii="Calibri" w:hAnsi="Calibri"/>
        </w:rPr>
      </w:pPr>
      <w:r w:rsidRPr="00C32732">
        <w:rPr>
          <w:rFonts w:ascii="Calibri" w:hAnsi="Calibri"/>
        </w:rPr>
        <w:t xml:space="preserve">Z pohľadu legislatívy </w:t>
      </w:r>
      <w:del w:id="1236" w:author="Autor">
        <w:r w:rsidRPr="00C32732" w:rsidDel="00D33472">
          <w:rPr>
            <w:rFonts w:ascii="Calibri" w:hAnsi="Calibri"/>
          </w:rPr>
          <w:delText>Slovenskej republiky</w:delText>
        </w:r>
      </w:del>
      <w:ins w:id="1237" w:author="Autor">
        <w:r w:rsidR="00D33472">
          <w:rPr>
            <w:rFonts w:ascii="Calibri" w:hAnsi="Calibri"/>
          </w:rPr>
          <w:t>SR</w:t>
        </w:r>
      </w:ins>
      <w:r w:rsidRPr="00C32732">
        <w:rPr>
          <w:rFonts w:ascii="Calibri" w:hAnsi="Calibri"/>
        </w:rPr>
        <w:t xml:space="preserve"> má na vznik nezrovnalosti priamy dopad najmä: </w:t>
      </w:r>
    </w:p>
    <w:p w14:paraId="0236AC14" w14:textId="7322EE0D"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w:t>
      </w:r>
      <w:del w:id="1238" w:author="Autor">
        <w:r w:rsidRPr="00C32732" w:rsidDel="00D33472">
          <w:rPr>
            <w:rFonts w:ascii="Calibri" w:hAnsi="Calibri"/>
          </w:rPr>
          <w:delText>pričom § 31 zákona č. 523/2004 Z. z. o rozpočtových pravidlách verejnej správy</w:delText>
        </w:r>
      </w:del>
      <w:ins w:id="1239" w:author="Autor">
        <w:r w:rsidR="00D33472">
          <w:rPr>
            <w:rFonts w:ascii="Calibri" w:hAnsi="Calibri"/>
          </w:rPr>
          <w:t>toto ustanovenie</w:t>
        </w:r>
      </w:ins>
      <w:r w:rsidRPr="00C32732">
        <w:rPr>
          <w:rFonts w:ascii="Calibri" w:hAnsi="Calibr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22973101"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w:t>
      </w:r>
      <w:ins w:id="1240" w:author="Autor">
        <w:r w:rsidR="00604B6E" w:rsidRPr="00D377BB">
          <w:rPr>
            <w:rFonts w:ascii="Calibri" w:hAnsi="Calibri"/>
            <w:rPrChange w:id="1241" w:author="Autor">
              <w:rPr>
                <w:rFonts w:cs="Arial"/>
                <w:szCs w:val="16"/>
              </w:rPr>
            </w:rPrChange>
          </w:rPr>
          <w:t xml:space="preserve">zákona č. 25/2006 Z. z. o verejnom obstarávaní a zákona č. 343/2015 Z. z. o verejnom obstarávaní a s tým súvisiacim rozhodnutím Komisie </w:t>
        </w:r>
      </w:ins>
      <w:del w:id="1242" w:author="Autor">
        <w:r w:rsidRPr="00C32732" w:rsidDel="00604B6E">
          <w:rPr>
            <w:rFonts w:ascii="Calibri" w:hAnsi="Calibri"/>
          </w:rPr>
          <w:delText xml:space="preserve">rozhodnutia Komisie </w:delText>
        </w:r>
      </w:del>
      <w:r w:rsidRPr="00C32732">
        <w:rPr>
          <w:rFonts w:ascii="Calibri" w:hAnsi="Calibri"/>
        </w:rPr>
        <w:t xml:space="preserve">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w:t>
      </w:r>
      <w:del w:id="1243" w:author="Autor">
        <w:r w:rsidRPr="00C32732" w:rsidDel="00604B6E">
          <w:rPr>
            <w:rFonts w:ascii="Calibri" w:hAnsi="Calibri"/>
          </w:rPr>
          <w:delText xml:space="preserve"> a podľa zákona </w:delText>
        </w:r>
        <w:r w:rsidR="00756DD9" w:rsidDel="00604B6E">
          <w:rPr>
            <w:rFonts w:ascii="Calibri" w:hAnsi="Calibri"/>
          </w:rPr>
          <w:br/>
        </w:r>
        <w:r w:rsidRPr="00C32732" w:rsidDel="00604B6E">
          <w:rPr>
            <w:rFonts w:ascii="Calibri" w:hAnsi="Calibri"/>
          </w:rPr>
          <w:delText>č. 25/2006 Z. z.</w:delText>
        </w:r>
        <w:r w:rsidR="005A3C78" w:rsidDel="00604B6E">
          <w:rPr>
            <w:rFonts w:ascii="Calibri" w:hAnsi="Calibri"/>
          </w:rPr>
          <w:delText xml:space="preserve"> a 343/2015 Z.z.</w:delText>
        </w:r>
        <w:r w:rsidRPr="00C32732" w:rsidDel="00604B6E">
          <w:rPr>
            <w:rFonts w:ascii="Calibri" w:hAnsi="Calibri"/>
          </w:rPr>
          <w:delText xml:space="preserve"> o verejnom obstarávaní</w:delText>
        </w:r>
      </w:del>
      <w:r w:rsidR="005A3C78">
        <w:rPr>
          <w:rFonts w:ascii="Calibri" w:hAnsi="Calibri"/>
        </w:rPr>
        <w:t>;</w:t>
      </w:r>
    </w:p>
    <w:p w14:paraId="32D2F975" w14:textId="6159D6BC"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1244" w:author="Autor" w:name="move442275501"/>
      <w:r w:rsidRPr="00986F7D">
        <w:rPr>
          <w:rFonts w:ascii="Calibri" w:hAnsi="Calibri"/>
        </w:rPr>
        <w:t>136/2001 Z.</w:t>
      </w:r>
      <w:moveToRangeEnd w:id="1244"/>
      <w:r w:rsidRPr="00986F7D">
        <w:rPr>
          <w:rFonts w:ascii="Calibri" w:hAnsi="Calibri"/>
        </w:rPr>
        <w:t xml:space="preserve"> z. o ochrane hospodárskej súťaže </w:t>
      </w:r>
      <w:del w:id="1245" w:author="Autor">
        <w:r w:rsidRPr="00986F7D" w:rsidDel="00D377BB">
          <w:rPr>
            <w:rFonts w:ascii="Calibri" w:hAnsi="Calibri"/>
          </w:rPr>
          <w:delText xml:space="preserve">a o zmene a doplnení niektorých zákonov </w:delText>
        </w:r>
      </w:del>
      <w:r w:rsidRPr="00986F7D">
        <w:rPr>
          <w:rFonts w:ascii="Calibri" w:hAnsi="Calibri"/>
        </w:rPr>
        <w:t>v znení neskorších predpisov najmä pre prípady kartelov, zneužívania dominantného postavenia, vertikálnych dohôd, koncentrácie alebo obmedzenia hospodárskej súťaže</w:t>
      </w:r>
      <w:r>
        <w:rPr>
          <w:rFonts w:ascii="Calibri" w:hAnsi="Calibri"/>
        </w:rPr>
        <w:t>;</w:t>
      </w:r>
    </w:p>
    <w:p w14:paraId="4A69FF4C" w14:textId="3DF6596F" w:rsidR="00D377BB" w:rsidRPr="00D377BB" w:rsidRDefault="00D377BB" w:rsidP="00D377BB">
      <w:pPr>
        <w:widowControl w:val="0"/>
        <w:numPr>
          <w:ilvl w:val="0"/>
          <w:numId w:val="16"/>
        </w:numPr>
        <w:autoSpaceDE w:val="0"/>
        <w:autoSpaceDN w:val="0"/>
        <w:adjustRightInd w:val="0"/>
        <w:spacing w:before="120"/>
        <w:ind w:left="709" w:hanging="284"/>
        <w:rPr>
          <w:ins w:id="1246" w:author="Autor"/>
          <w:rFonts w:ascii="Calibri" w:hAnsi="Calibri"/>
          <w:b/>
          <w:rPrChange w:id="1247" w:author="Autor">
            <w:rPr>
              <w:ins w:id="1248" w:author="Autor"/>
              <w:rFonts w:cs="Arial"/>
              <w:szCs w:val="16"/>
            </w:rPr>
          </w:rPrChange>
        </w:rPr>
      </w:pPr>
      <w:ins w:id="1249" w:author="Autor">
        <w:r w:rsidRPr="00D377BB">
          <w:rPr>
            <w:rFonts w:ascii="Calibri" w:hAnsi="Calibri"/>
            <w:b/>
            <w:rPrChange w:id="1250" w:author="Autor">
              <w:rPr>
                <w:rFonts w:cs="Arial"/>
                <w:b/>
                <w:szCs w:val="16"/>
              </w:rPr>
            </w:rPrChange>
          </w:rPr>
          <w:t xml:space="preserve">protiprávne konanie ako trestný čin podľa zákona č. 300/2005 Z. z. trestný zákon v znení neskorších predpisov najmä pre trestné činy poškodzovania finančných záujmov EÚ, subvenčný podvod alebo machinácie pri verejnom obstarávaní a verejnej dražbe. </w:t>
        </w:r>
      </w:ins>
    </w:p>
    <w:p w14:paraId="62B8C6EC" w14:textId="0FE7CB2C" w:rsidR="00865023" w:rsidRPr="00EF4AA5" w:rsidDel="00D377BB" w:rsidRDefault="00865023" w:rsidP="00543F32">
      <w:pPr>
        <w:numPr>
          <w:ilvl w:val="0"/>
          <w:numId w:val="16"/>
        </w:numPr>
        <w:spacing w:before="120" w:line="276" w:lineRule="auto"/>
        <w:ind w:left="714" w:hanging="357"/>
        <w:rPr>
          <w:del w:id="1251" w:author="Autor"/>
          <w:rFonts w:ascii="Calibri" w:hAnsi="Calibri"/>
          <w:b/>
        </w:rPr>
      </w:pPr>
      <w:del w:id="1252" w:author="Autor">
        <w:r w:rsidRPr="00EF4AA5" w:rsidDel="00D377BB">
          <w:rPr>
            <w:rFonts w:ascii="Calibri" w:hAnsi="Calibri"/>
            <w:b/>
          </w:rPr>
          <w:delText>trestný čin podľa zákona č. 300/2005 Z. z. Trestný zákon</w:delText>
        </w:r>
        <w:r w:rsidR="005A3C78" w:rsidDel="00D377BB">
          <w:rPr>
            <w:rFonts w:ascii="Calibri" w:hAnsi="Calibri"/>
            <w:b/>
          </w:rPr>
          <w:delText>;</w:delText>
        </w:r>
      </w:del>
    </w:p>
    <w:p w14:paraId="65B43CFD" w14:textId="77777777"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porušenie zákona č. 431/2002 Z. z. o účtovníctve.</w:t>
      </w:r>
    </w:p>
    <w:p w14:paraId="4E94919F" w14:textId="77777777"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14:paraId="34A36731" w14:textId="77777777"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w:t>
      </w:r>
      <w:r w:rsidRPr="00C32732">
        <w:rPr>
          <w:rFonts w:ascii="Calibri" w:hAnsi="Calibri"/>
        </w:rPr>
        <w:lastRenderedPageBreak/>
        <w:t xml:space="preserve">obstarávanie, </w:t>
      </w:r>
      <w:r w:rsidR="007063FE">
        <w:rPr>
          <w:rFonts w:ascii="Calibri" w:hAnsi="Calibri"/>
        </w:rPr>
        <w:t xml:space="preserve">Úrad vládneho auditu, </w:t>
      </w:r>
      <w:r w:rsidR="007063FE" w:rsidRPr="00986F7D">
        <w:rPr>
          <w:rFonts w:ascii="Calibri" w:hAnsi="Calibri"/>
        </w:rPr>
        <w:t>Protimonopolný úrad, Národná kriminálna agentúra Prezídia Policajného zboru alebo Úrad vlády ako SR v rámci výkonu svojich kompetencií, orgány EK, EDA a OLAF EK Európsky úrad pre boj proti podvodom v rámci výkonu auditov a vyšetrovaní.</w:t>
      </w:r>
      <w:r w:rsidR="007063FE" w:rsidRPr="0040480E">
        <w:rPr>
          <w:rFonts w:cs="Calibri"/>
          <w:bCs/>
          <w:sz w:val="20"/>
          <w:szCs w:val="20"/>
        </w:rPr>
        <w:t xml:space="preserve"> </w:t>
      </w:r>
    </w:p>
    <w:p w14:paraId="7BBA81E3" w14:textId="650EB76C" w:rsidR="008207C0" w:rsidRPr="00C32732" w:rsidDel="00EB0303" w:rsidRDefault="008207C0">
      <w:pPr>
        <w:widowControl w:val="0"/>
        <w:autoSpaceDE w:val="0"/>
        <w:autoSpaceDN w:val="0"/>
        <w:adjustRightInd w:val="0"/>
        <w:spacing w:after="120"/>
        <w:rPr>
          <w:del w:id="1253" w:author="Autor"/>
          <w:rFonts w:ascii="Calibri" w:hAnsi="Calibri"/>
        </w:rPr>
        <w:pPrChange w:id="1254" w:author="Autor">
          <w:pPr>
            <w:spacing w:before="120"/>
          </w:pPr>
        </w:pPrChange>
      </w:pPr>
      <w:r w:rsidRPr="00C32732">
        <w:rPr>
          <w:rFonts w:ascii="Calibri" w:hAnsi="Calibri"/>
        </w:rPr>
        <w:t xml:space="preserve">Nezrovnalosť môže zistiť samotný Prijímateľ, Partner, užívateľ alebo </w:t>
      </w:r>
      <w:ins w:id="1255" w:author="Autor">
        <w:del w:id="1256" w:author="Autor">
          <w:r w:rsidR="00A31CA1" w:rsidRPr="002B1492">
            <w:rPr>
              <w:rFonts w:ascii="Calibri" w:hAnsi="Calibri"/>
              <w:rPrChange w:id="1257" w:author="Autor">
                <w:rPr>
                  <w:rFonts w:cs="Arial"/>
                  <w:szCs w:val="16"/>
                </w:rPr>
              </w:rPrChange>
            </w:rPr>
            <w:delText>subjekt</w:delText>
          </w:r>
        </w:del>
        <w:r w:rsidR="00A31CA1" w:rsidRPr="002B1492">
          <w:rPr>
            <w:rFonts w:ascii="Calibri" w:hAnsi="Calibri"/>
            <w:rPrChange w:id="1258" w:author="Autor">
              <w:rPr>
                <w:rFonts w:cs="Arial"/>
                <w:szCs w:val="16"/>
              </w:rPr>
            </w:rPrChange>
          </w:rPr>
          <w:t>vecne príslušný orgán</w:t>
        </w:r>
      </w:ins>
      <w:del w:id="1259" w:author="Autor">
        <w:r w:rsidRPr="00C32732" w:rsidDel="00A31CA1">
          <w:rPr>
            <w:rFonts w:ascii="Calibri" w:hAnsi="Calibri"/>
          </w:rPr>
          <w:delText>tretí subjekt</w:delText>
        </w:r>
      </w:del>
      <w:r w:rsidRPr="00C32732">
        <w:rPr>
          <w:rFonts w:ascii="Calibri" w:hAnsi="Calibri"/>
        </w:rPr>
        <w:t xml:space="preserve">, ktorý bezodkladne oznámi zistenú nezrovnalosť a predloží dokumenty preukazujúce zistenú nezrovnalosť Poskytovateľovi. </w:t>
      </w:r>
      <w:ins w:id="1260" w:author="Autor">
        <w:r w:rsidR="00A31CA1" w:rsidRPr="002B1492">
          <w:rPr>
            <w:rFonts w:ascii="Calibri" w:hAnsi="Calibri"/>
            <w:rPrChange w:id="1261" w:author="Autor">
              <w:rPr>
                <w:rFonts w:cs="Arial"/>
                <w:szCs w:val="16"/>
              </w:rPr>
            </w:rPrChange>
          </w:rPr>
          <w:t xml:space="preserve">Následne je </w:t>
        </w:r>
        <w:r w:rsidR="00A31CA1">
          <w:rPr>
            <w:rFonts w:ascii="Calibri" w:hAnsi="Calibri"/>
          </w:rPr>
          <w:t>Poskytovateľ</w:t>
        </w:r>
        <w:r w:rsidR="00A31CA1" w:rsidRPr="002B1492">
          <w:rPr>
            <w:rFonts w:ascii="Calibri" w:hAnsi="Calibri"/>
            <w:rPrChange w:id="1262" w:author="Autor">
              <w:rPr>
                <w:rFonts w:cs="Arial"/>
                <w:szCs w:val="16"/>
              </w:rPr>
            </w:rPrChange>
          </w:rPr>
          <w:t xml:space="preserve"> povinný zdokumentovať podozrenie z nezrovnalosti alebo zistenú nezrovnalosť v </w:t>
        </w:r>
        <w:proofErr w:type="spellStart"/>
        <w:r w:rsidR="00A31CA1" w:rsidRPr="002B1492">
          <w:rPr>
            <w:rFonts w:ascii="Calibri" w:hAnsi="Calibri"/>
            <w:rPrChange w:id="1263" w:author="Autor">
              <w:rPr>
                <w:rFonts w:cs="Arial"/>
                <w:szCs w:val="16"/>
              </w:rPr>
            </w:rPrChange>
          </w:rPr>
          <w:t>ITMS.</w:t>
        </w:r>
      </w:ins>
    </w:p>
    <w:p w14:paraId="6DE84706" w14:textId="66C6B7AF" w:rsidR="00EB0303" w:rsidRDefault="00EB0303">
      <w:pPr>
        <w:widowControl w:val="0"/>
        <w:autoSpaceDE w:val="0"/>
        <w:autoSpaceDN w:val="0"/>
        <w:adjustRightInd w:val="0"/>
        <w:spacing w:after="120"/>
        <w:rPr>
          <w:ins w:id="1264" w:author="Autor"/>
          <w:rFonts w:ascii="Calibri" w:hAnsi="Calibri"/>
        </w:rPr>
        <w:pPrChange w:id="1265" w:author="Autor">
          <w:pPr>
            <w:spacing w:before="120"/>
          </w:pPr>
        </w:pPrChange>
      </w:pPr>
      <w:ins w:id="1266" w:author="Autor">
        <w:r w:rsidRPr="002B1492">
          <w:rPr>
            <w:rFonts w:ascii="Calibri" w:hAnsi="Calibri"/>
            <w:rPrChange w:id="1267" w:author="Autor">
              <w:rPr>
                <w:rFonts w:cs="Arial"/>
                <w:b/>
                <w:szCs w:val="16"/>
              </w:rPr>
            </w:rPrChange>
          </w:rPr>
          <w:t>Každý</w:t>
        </w:r>
        <w:proofErr w:type="spellEnd"/>
        <w:r w:rsidRPr="002B1492">
          <w:rPr>
            <w:rFonts w:ascii="Calibri" w:hAnsi="Calibri"/>
            <w:rPrChange w:id="1268" w:author="Autor">
              <w:rPr>
                <w:rFonts w:cs="Arial"/>
                <w:b/>
                <w:szCs w:val="16"/>
              </w:rPr>
            </w:rPrChange>
          </w:rPr>
          <w:t xml:space="preserve"> odhalený nedostatok (podozrenie z nezrovnalosti) alebo zistený nedostatok (zistenú nezrovnalosť), ktorý v zmysle definície nezrovnalosti napĺňa podmienky vzniku nezrovnalosti, je nevyhnutné popísať a zdokumentovať v dokumente správa o zistenej nezrovnalosti</w:t>
        </w:r>
      </w:ins>
    </w:p>
    <w:p w14:paraId="3D15DF6B" w14:textId="4623FE86"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w:t>
      </w:r>
      <w:ins w:id="1269" w:author="Autor">
        <w:r w:rsidR="00EB0303">
          <w:rPr>
            <w:rFonts w:ascii="Calibri" w:hAnsi="Calibri"/>
          </w:rPr>
          <w:t>a</w:t>
        </w:r>
      </w:ins>
      <w:del w:id="1270" w:author="Autor">
        <w:r w:rsidRPr="00C32732" w:rsidDel="00EB0303">
          <w:rPr>
            <w:rFonts w:ascii="Calibri" w:hAnsi="Calibri"/>
          </w:rPr>
          <w:delText>e</w:delText>
        </w:r>
      </w:del>
      <w:r w:rsidRPr="00C32732">
        <w:rPr>
          <w:rFonts w:ascii="Calibri" w:hAnsi="Calibri"/>
        </w:rPr>
        <w:t xml:space="preserve"> právoplatnosti rozhodnutia vydaného v správnom konaní</w:t>
      </w:r>
      <w:ins w:id="1271" w:author="Autor">
        <w:r w:rsidR="00EB0303" w:rsidRPr="008B4378">
          <w:rPr>
            <w:rFonts w:ascii="Calibri" w:hAnsi="Calibri"/>
            <w:rPrChange w:id="1272" w:author="Autor">
              <w:rPr>
                <w:rFonts w:cs="Arial"/>
                <w:szCs w:val="16"/>
              </w:rPr>
            </w:rPrChange>
          </w:rPr>
          <w:t>/súdnom konaní</w:t>
        </w:r>
        <w:del w:id="1273" w:author="Autor">
          <w:r w:rsidR="00EB0303" w:rsidRPr="008B4378">
            <w:rPr>
              <w:rFonts w:ascii="Calibri" w:hAnsi="Calibri"/>
              <w:rPrChange w:id="1274" w:author="Autor">
                <w:rPr>
                  <w:rFonts w:cs="Arial"/>
                  <w:szCs w:val="16"/>
                </w:rPr>
              </w:rPrChange>
            </w:rPr>
            <w:delText>.</w:delText>
          </w:r>
        </w:del>
        <w:r w:rsidR="00EB0303" w:rsidRPr="008B4378">
          <w:rPr>
            <w:rFonts w:ascii="Calibri" w:hAnsi="Calibri"/>
            <w:rPrChange w:id="1275" w:author="Autor">
              <w:rPr>
                <w:rFonts w:cs="Arial"/>
                <w:szCs w:val="16"/>
              </w:rPr>
            </w:rPrChange>
          </w:rPr>
          <w:t xml:space="preserve"> (vrátane trestného konania)</w:t>
        </w:r>
      </w:ins>
      <w:r w:rsidRPr="00C32732">
        <w:rPr>
          <w:rFonts w:ascii="Calibri" w:hAnsi="Calibri"/>
        </w:rPr>
        <w:t>.</w:t>
      </w:r>
    </w:p>
    <w:p w14:paraId="0B28F2C0" w14:textId="106055A1" w:rsidR="007063FE" w:rsidRDefault="007063FE" w:rsidP="00543F32">
      <w:pPr>
        <w:spacing w:before="120"/>
        <w:rPr>
          <w:ins w:id="1276" w:author="Autor"/>
          <w:rFonts w:ascii="Calibri" w:hAnsi="Calibri"/>
        </w:rPr>
      </w:pPr>
      <w:r w:rsidRPr="00986F7D">
        <w:rPr>
          <w:rFonts w:ascii="Calibri" w:hAnsi="Calibri"/>
        </w:rPr>
        <w:t>Pre prvotné 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3"/>
      </w:r>
    </w:p>
    <w:p w14:paraId="5AC1B377" w14:textId="36268C97" w:rsidR="008A6D8A" w:rsidRPr="00986F7D" w:rsidRDefault="008A6D8A" w:rsidP="00543F32">
      <w:pPr>
        <w:spacing w:before="120"/>
        <w:rPr>
          <w:rFonts w:ascii="Calibri" w:hAnsi="Calibri"/>
        </w:rPr>
      </w:pPr>
      <w:ins w:id="1277" w:author="Autor">
        <w:r w:rsidRPr="00251261">
          <w:rPr>
            <w:rFonts w:ascii="Calibri" w:hAnsi="Calibri"/>
            <w:rPrChange w:id="1278" w:author="Autor">
              <w:rPr>
                <w:rFonts w:cs="Arial"/>
                <w:bCs/>
                <w:szCs w:val="16"/>
              </w:rPr>
            </w:rPrChange>
          </w:rPr>
          <w:t xml:space="preserve">Postupy pre zdokumentovanie nezrovnalosti, kvalifikáciu nezrovnalosti a ich oznamovanie sú na národnej úrovni upravené v metodickom usmernení </w:t>
        </w:r>
        <w:del w:id="1279" w:author="Autor">
          <w:r w:rsidRPr="00251261">
            <w:rPr>
              <w:rFonts w:ascii="Calibri" w:hAnsi="Calibri"/>
              <w:rPrChange w:id="1280" w:author="Autor">
                <w:rPr>
                  <w:rFonts w:cs="Arial"/>
                  <w:szCs w:val="16"/>
                </w:rPr>
              </w:rPrChange>
            </w:rPr>
            <w:delText>í</w:delText>
          </w:r>
        </w:del>
        <w:r w:rsidRPr="00251261">
          <w:rPr>
            <w:rFonts w:ascii="Calibri" w:hAnsi="Calibri"/>
            <w:rPrChange w:id="1281" w:author="Autor">
              <w:rPr>
                <w:rFonts w:cs="Arial"/>
                <w:szCs w:val="16"/>
              </w:rPr>
            </w:rPrChange>
          </w:rPr>
          <w:t>MF SR č. 2/2015-U k nezrovnalostiam a finančným opravám v rámci finančného riadenia ŠF, KF a ENRF v platnom znení.</w:t>
        </w:r>
      </w:ins>
    </w:p>
    <w:p w14:paraId="3CF57249" w14:textId="6A975230" w:rsidR="007063FE" w:rsidRPr="00C32732" w:rsidDel="00E811E8" w:rsidRDefault="007063FE" w:rsidP="005B4030">
      <w:pPr>
        <w:rPr>
          <w:del w:id="1282" w:author="Autor"/>
          <w:rFonts w:ascii="Calibri" w:hAnsi="Calibri"/>
        </w:rPr>
      </w:pPr>
    </w:p>
    <w:p w14:paraId="2F2E3FC0" w14:textId="04948C79" w:rsidR="00EC178D" w:rsidRDefault="00EC178D">
      <w:pPr>
        <w:jc w:val="left"/>
        <w:rPr>
          <w:rFonts w:ascii="Calibri" w:hAnsi="Calibri"/>
          <w:b/>
          <w:szCs w:val="20"/>
          <w:lang w:val="x-none"/>
        </w:rPr>
      </w:pPr>
      <w:del w:id="1283" w:author="Autor">
        <w:r w:rsidDel="00E811E8">
          <w:rPr>
            <w:b/>
          </w:rPr>
          <w:br w:type="page"/>
        </w:r>
      </w:del>
    </w:p>
    <w:p w14:paraId="1C506B70" w14:textId="77777777" w:rsidR="008207C0" w:rsidRPr="00C32732" w:rsidRDefault="008207C0" w:rsidP="0062583D">
      <w:pPr>
        <w:pStyle w:val="Nadpis7"/>
        <w:numPr>
          <w:ilvl w:val="0"/>
          <w:numId w:val="17"/>
        </w:numPr>
        <w:rPr>
          <w:b/>
        </w:rPr>
      </w:pPr>
      <w:r w:rsidRPr="00C32732">
        <w:rPr>
          <w:b/>
        </w:rPr>
        <w:lastRenderedPageBreak/>
        <w:t>Riešenie nezrovnalostí</w:t>
      </w:r>
    </w:p>
    <w:p w14:paraId="5436747D" w14:textId="77777777"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14:paraId="481FC038" w14:textId="77777777"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14:paraId="051DF1E6" w14:textId="77777777"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14:paraId="68D5B7F4" w14:textId="77777777"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14:paraId="76318943"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14:paraId="656BC38D"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prostriedkov subjektu verejnej správy v ustanovenej alebo určenej lehote a rozsahu;</w:t>
      </w:r>
    </w:p>
    <w:p w14:paraId="7239EDEF"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14:paraId="3369D160" w14:textId="77777777"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14:paraId="7D922AE9" w14:textId="77777777"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14:paraId="6B852115" w14:textId="77777777" w:rsidR="008207C0" w:rsidRPr="00C32732" w:rsidRDefault="008207C0" w:rsidP="00543F32">
      <w:pPr>
        <w:spacing w:before="120"/>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14:paraId="6D5306F5" w14:textId="77777777" w:rsidR="008207C0" w:rsidRPr="00DD586D" w:rsidRDefault="008207C0" w:rsidP="00181B24">
      <w:pPr>
        <w:pStyle w:val="Nadpis3"/>
        <w:rPr>
          <w:rFonts w:ascii="Calibri" w:hAnsi="Calibri"/>
          <w:i/>
          <w:color w:val="365F91"/>
        </w:rPr>
      </w:pPr>
      <w:bookmarkStart w:id="1284" w:name="_Toc402361083"/>
      <w:bookmarkStart w:id="1285" w:name="_Toc392616951"/>
      <w:bookmarkStart w:id="1286" w:name="_Toc506451589"/>
      <w:r w:rsidRPr="00DD586D">
        <w:rPr>
          <w:rFonts w:ascii="Calibri" w:hAnsi="Calibri"/>
          <w:i/>
          <w:color w:val="365F91"/>
        </w:rPr>
        <w:lastRenderedPageBreak/>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1284"/>
      <w:bookmarkEnd w:id="1285"/>
      <w:bookmarkEnd w:id="1286"/>
    </w:p>
    <w:p w14:paraId="253EC73D" w14:textId="77777777"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14:paraId="746E27BA" w14:textId="6AB76838"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w:t>
      </w:r>
      <w:ins w:id="1287" w:author="Autor">
        <w:r w:rsidR="00CD0D78">
          <w:rPr>
            <w:rFonts w:ascii="Calibri" w:hAnsi="Calibri"/>
          </w:rPr>
          <w:t>/partnera</w:t>
        </w:r>
      </w:ins>
      <w:r w:rsidRPr="00C32732">
        <w:rPr>
          <w:rFonts w:ascii="Calibri" w:hAnsi="Calibri"/>
        </w:rPr>
        <w:t xml:space="preserve"> podľa Zmluvy o </w:t>
      </w:r>
      <w:del w:id="1288" w:author="Autor">
        <w:r w:rsidRPr="00C32732" w:rsidDel="00B1172C">
          <w:rPr>
            <w:rFonts w:ascii="Calibri" w:hAnsi="Calibri"/>
          </w:rPr>
          <w:delText>poskytnutí</w:delText>
        </w:r>
      </w:del>
      <w:r w:rsidRPr="00C32732">
        <w:rPr>
          <w:rFonts w:ascii="Calibri" w:hAnsi="Calibri"/>
        </w:rPr>
        <w:t xml:space="preserve"> NFP alebo jeho časti,</w:t>
      </w:r>
    </w:p>
    <w:p w14:paraId="40F71018" w14:textId="3A773A70"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w:t>
      </w:r>
      <w:ins w:id="1289" w:author="Autor">
        <w:r w:rsidR="00CD0D78">
          <w:rPr>
            <w:rFonts w:ascii="Calibri" w:hAnsi="Calibri"/>
          </w:rPr>
          <w:t>/partnera</w:t>
        </w:r>
      </w:ins>
      <w:r w:rsidRPr="00C32732">
        <w:rPr>
          <w:rFonts w:ascii="Calibri" w:hAnsi="Calibri"/>
        </w:rPr>
        <w:t xml:space="preserve"> podľa Zmluvy o </w:t>
      </w:r>
      <w:del w:id="1290" w:author="Autor">
        <w:r w:rsidRPr="00C32732" w:rsidDel="00B1172C">
          <w:rPr>
            <w:rFonts w:ascii="Calibri" w:hAnsi="Calibri"/>
          </w:rPr>
          <w:delText>poskytnut</w:delText>
        </w:r>
      </w:del>
      <w:r w:rsidRPr="00C32732">
        <w:rPr>
          <w:rFonts w:ascii="Calibri" w:hAnsi="Calibri"/>
        </w:rPr>
        <w:t>í NFP alebo jeho časti,</w:t>
      </w:r>
    </w:p>
    <w:p w14:paraId="61313691" w14:textId="77777777"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14:paraId="38074E50" w14:textId="75E17689" w:rsidR="008207C0" w:rsidRPr="00C32732" w:rsidRDefault="008207C0" w:rsidP="005B4030">
      <w:pPr>
        <w:autoSpaceDE w:val="0"/>
        <w:autoSpaceDN w:val="0"/>
        <w:adjustRightInd w:val="0"/>
        <w:spacing w:before="120"/>
        <w:rPr>
          <w:rFonts w:ascii="Calibri" w:hAnsi="Calibri"/>
        </w:rPr>
      </w:pPr>
      <w:r w:rsidRPr="00C32732">
        <w:rPr>
          <w:rFonts w:ascii="Calibri" w:hAnsi="Calibri"/>
        </w:rPr>
        <w:t>Na základe Zmluvy o </w:t>
      </w:r>
      <w:del w:id="1291" w:author="Autor">
        <w:r w:rsidRPr="00C32732" w:rsidDel="00B1172C">
          <w:rPr>
            <w:rFonts w:ascii="Calibri" w:hAnsi="Calibri"/>
          </w:rPr>
          <w:delText>poskytnutí</w:delText>
        </w:r>
      </w:del>
      <w:r w:rsidRPr="00C32732">
        <w:rPr>
          <w:rFonts w:ascii="Calibri" w:hAnsi="Calibri"/>
        </w:rPr>
        <w:t xml:space="preserve">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w:t>
      </w:r>
      <w:del w:id="1292" w:author="Autor">
        <w:r w:rsidRPr="00C32732" w:rsidDel="00B1172C">
          <w:rPr>
            <w:rFonts w:ascii="Calibri" w:hAnsi="Calibri"/>
          </w:rPr>
          <w:delText>poskytnut</w:delText>
        </w:r>
      </w:del>
      <w:r w:rsidRPr="00C32732">
        <w:rPr>
          <w:rFonts w:ascii="Calibri" w:hAnsi="Calibri"/>
        </w:rPr>
        <w:t>í NFP uskutočňuje v nasledovných prípadoch:</w:t>
      </w:r>
    </w:p>
    <w:p w14:paraId="0B5433A6"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14:paraId="384E1FF4" w14:textId="3EE8422C"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w:t>
      </w:r>
      <w:ins w:id="1293" w:author="Autor">
        <w:r w:rsidR="00CD0D78">
          <w:rPr>
            <w:rFonts w:ascii="Calibri" w:hAnsi="Calibri"/>
          </w:rPr>
          <w:t>/partner</w:t>
        </w:r>
      </w:ins>
      <w:r w:rsidRPr="00C32732">
        <w:rPr>
          <w:rFonts w:ascii="Calibri" w:hAnsi="Calibri"/>
        </w:rPr>
        <w:t xml:space="preserve">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14:paraId="282C9368" w14:textId="64DFD995"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w:t>
      </w:r>
      <w:ins w:id="1294" w:author="Autor">
        <w:r w:rsidR="00CD0D78">
          <w:rPr>
            <w:rFonts w:ascii="Calibri" w:hAnsi="Calibri"/>
          </w:rPr>
          <w:t>/partner</w:t>
        </w:r>
      </w:ins>
      <w:r w:rsidRPr="00C32732">
        <w:rPr>
          <w:rFonts w:ascii="Calibri" w:hAnsi="Calibri"/>
        </w:rPr>
        <w:t xml:space="preserve">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del w:id="1295" w:author="Autor">
        <w:r w:rsidR="00756DD9" w:rsidDel="00CD0D78">
          <w:rPr>
            <w:rFonts w:ascii="Calibri" w:hAnsi="Calibri"/>
            <w:b/>
          </w:rPr>
          <w:br/>
        </w:r>
      </w:del>
      <w:r w:rsidRPr="00C32732">
        <w:rPr>
          <w:rFonts w:ascii="Calibri" w:hAnsi="Calibri"/>
          <w:b/>
        </w:rPr>
        <w:t xml:space="preserve">o </w:t>
      </w:r>
      <w:del w:id="1296" w:author="Autor">
        <w:r w:rsidRPr="00C32732" w:rsidDel="00CD0D78">
          <w:rPr>
            <w:rFonts w:ascii="Calibri" w:hAnsi="Calibri"/>
            <w:b/>
          </w:rPr>
          <w:delText xml:space="preserve">poskytnutí </w:delText>
        </w:r>
      </w:del>
      <w:r w:rsidRPr="00C32732">
        <w:rPr>
          <w:rFonts w:ascii="Calibri" w:hAnsi="Calibri"/>
          <w:b/>
        </w:rPr>
        <w:t>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w:t>
      </w:r>
      <w:del w:id="1297" w:author="Autor">
        <w:r w:rsidRPr="00C32732" w:rsidDel="00CD0D78">
          <w:rPr>
            <w:rFonts w:ascii="Calibri" w:hAnsi="Calibri"/>
          </w:rPr>
          <w:delText>poskytnutí</w:delText>
        </w:r>
      </w:del>
      <w:r w:rsidRPr="00C32732">
        <w:rPr>
          <w:rFonts w:ascii="Calibri" w:hAnsi="Calibri"/>
        </w:rPr>
        <w:t xml:space="preserve"> NFP (najmä porušenie finančnej disciplíny alebo vznik nezrovnalosti) a porušenie týchto povinností, resp. nesplnenie týchto povinností je spojené s povinnosťou vrátenia finančných prostriedkov,</w:t>
      </w:r>
    </w:p>
    <w:p w14:paraId="511FC65C" w14:textId="23822F33"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Prijímateľovi</w:t>
      </w:r>
      <w:ins w:id="1298" w:author="Autor">
        <w:r w:rsidR="00CD0D78">
          <w:rPr>
            <w:rFonts w:ascii="Calibri" w:hAnsi="Calibri"/>
          </w:rPr>
          <w:t>/partnerovi</w:t>
        </w:r>
      </w:ins>
      <w:r w:rsidRPr="00C32732">
        <w:rPr>
          <w:rFonts w:ascii="Calibri" w:hAnsi="Calibri"/>
        </w:rPr>
        <w:t xml:space="preserve"> boli poskytnuté </w:t>
      </w:r>
      <w:del w:id="1299" w:author="Autor">
        <w:r w:rsidRPr="00C32732" w:rsidDel="00CD0D78">
          <w:rPr>
            <w:rFonts w:ascii="Calibri" w:hAnsi="Calibri"/>
          </w:rPr>
          <w:delText xml:space="preserve">finančné </w:delText>
        </w:r>
      </w:del>
      <w:r w:rsidRPr="00C32732">
        <w:rPr>
          <w:rFonts w:ascii="Calibri" w:hAnsi="Calibri"/>
        </w:rPr>
        <w:t xml:space="preserve">prostriedky </w:t>
      </w:r>
      <w:ins w:id="1300" w:author="Autor">
        <w:r w:rsidR="00CD0D78" w:rsidRPr="008B4378">
          <w:rPr>
            <w:rFonts w:ascii="Calibri" w:hAnsi="Calibri"/>
            <w:rPrChange w:id="1301" w:author="Autor">
              <w:rPr>
                <w:rFonts w:cs="Arial"/>
                <w:szCs w:val="16"/>
              </w:rPr>
            </w:rPrChange>
          </w:rPr>
          <w:t xml:space="preserve">EÚ a štátneho rozpočtu na spolufinancovanie </w:t>
        </w:r>
      </w:ins>
      <w:del w:id="1302" w:author="Autor">
        <w:r w:rsidRPr="00C32732" w:rsidDel="00CD0D78">
          <w:rPr>
            <w:rFonts w:ascii="Calibri" w:hAnsi="Calibri"/>
          </w:rPr>
          <w:delText>NFP</w:delText>
        </w:r>
      </w:del>
      <w:r w:rsidRPr="00C32732">
        <w:rPr>
          <w:rFonts w:ascii="Calibri" w:hAnsi="Calibri"/>
        </w:rPr>
        <w:t xml:space="preserve"> z titulu </w:t>
      </w:r>
      <w:r w:rsidRPr="00C32732">
        <w:rPr>
          <w:rFonts w:ascii="Calibri" w:hAnsi="Calibri"/>
          <w:b/>
        </w:rPr>
        <w:t>mylnej platby</w:t>
      </w:r>
      <w:r w:rsidRPr="00C32732">
        <w:rPr>
          <w:rFonts w:ascii="Calibri" w:hAnsi="Calibri"/>
        </w:rPr>
        <w:t>,</w:t>
      </w:r>
    </w:p>
    <w:p w14:paraId="4B099F7F"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14:paraId="4B38B070"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14:paraId="58D5A8B4"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14:paraId="17B5F070" w14:textId="66921AFD"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4"/>
      </w:r>
      <w:r w:rsidRPr="00C32732">
        <w:rPr>
          <w:rFonts w:ascii="Calibri" w:hAnsi="Calibri"/>
        </w:rPr>
        <w:t xml:space="preserve"> Poskytovateľ zašle Prijímateľovi žiadosť o vrátenie finančných prostriedkov podľa Zmluvy o </w:t>
      </w:r>
      <w:del w:id="1303" w:author="Autor">
        <w:r w:rsidRPr="00C32732" w:rsidDel="00CD0D78">
          <w:rPr>
            <w:rFonts w:ascii="Calibri" w:hAnsi="Calibri"/>
          </w:rPr>
          <w:delText xml:space="preserve">poskytnutí </w:delText>
        </w:r>
      </w:del>
      <w:r w:rsidRPr="00C32732">
        <w:rPr>
          <w:rFonts w:ascii="Calibri" w:hAnsi="Calibri"/>
        </w:rPr>
        <w:t>NFP elektronicky v ITMS2014+</w:t>
      </w:r>
      <w:r w:rsidRPr="00C32732">
        <w:rPr>
          <w:rStyle w:val="Odkaznapoznmkupodiarou"/>
          <w:rFonts w:ascii="Calibri" w:hAnsi="Calibri"/>
        </w:rPr>
        <w:footnoteReference w:id="25"/>
      </w:r>
      <w:r w:rsidRPr="00C32732">
        <w:rPr>
          <w:rFonts w:ascii="Calibri" w:hAnsi="Calibri"/>
        </w:rPr>
        <w:t>.  Poskytovateľ oznámi výzvu na úhradu dlžníkovi o tom, že eviduje voči nemu pohľadávku a upozorní ho na následky neuhradenia pohľadávky.</w:t>
      </w:r>
    </w:p>
    <w:p w14:paraId="39D5B382" w14:textId="77777777" w:rsidR="00087CED" w:rsidRDefault="00D77A1E" w:rsidP="00543F32">
      <w:pPr>
        <w:autoSpaceDE w:val="0"/>
        <w:autoSpaceDN w:val="0"/>
        <w:adjustRightInd w:val="0"/>
        <w:spacing w:before="120"/>
        <w:rPr>
          <w:rFonts w:ascii="Calibri" w:hAnsi="Calibri"/>
        </w:rPr>
      </w:pPr>
      <w:r w:rsidRPr="000D55CB">
        <w:rPr>
          <w:rFonts w:ascii="Calibri" w:hAnsi="Calibri"/>
        </w:rPr>
        <w:lastRenderedPageBreak/>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14:paraId="640E85D7" w14:textId="63B6C122" w:rsidR="00B96D43" w:rsidRDefault="00087CED" w:rsidP="00B96D43">
      <w:pPr>
        <w:autoSpaceDE w:val="0"/>
        <w:autoSpaceDN w:val="0"/>
        <w:adjustRightInd w:val="0"/>
        <w:spacing w:before="120"/>
        <w:rPr>
          <w:ins w:id="1305" w:author="Autor"/>
          <w:rFonts w:ascii="Calibri" w:hAnsi="Calibri"/>
        </w:rPr>
      </w:pPr>
      <w:r w:rsidRPr="00543F32">
        <w:rPr>
          <w:rFonts w:ascii="Calibri" w:hAnsi="Calibri"/>
        </w:rPr>
        <w:t xml:space="preserve">Do termínu sprístupnenia súvisiacich funkcionalít ITMS2014+ je </w:t>
      </w:r>
      <w:ins w:id="1306" w:author="Autor">
        <w:r w:rsidR="003058F8">
          <w:rPr>
            <w:rFonts w:ascii="Calibri" w:hAnsi="Calibri"/>
          </w:rPr>
          <w:t>P</w:t>
        </w:r>
      </w:ins>
      <w:del w:id="1307" w:author="Autor">
        <w:r w:rsidRPr="00543F32" w:rsidDel="003058F8">
          <w:rPr>
            <w:rFonts w:ascii="Calibri" w:hAnsi="Calibri"/>
          </w:rPr>
          <w:delText>p</w:delText>
        </w:r>
      </w:del>
      <w:r w:rsidRPr="00543F32">
        <w:rPr>
          <w:rFonts w:ascii="Calibri" w:hAnsi="Calibri"/>
        </w:rPr>
        <w:t>rijímateľ povinný oznámiť RO OP TP úhradu pohľadávky a predložiť na RO OP TP  rovnopis, resp. overenú kópiu dokladu o úhrade v dvoch vyhotoveniach  (bankový výpis, resp. doklad z ELÚR).</w:t>
      </w:r>
    </w:p>
    <w:p w14:paraId="5541FE04" w14:textId="6C679602" w:rsidR="00B96D43" w:rsidRPr="00FB40EB" w:rsidRDefault="00087CED" w:rsidP="00B96D43">
      <w:pPr>
        <w:autoSpaceDE w:val="0"/>
        <w:autoSpaceDN w:val="0"/>
        <w:adjustRightInd w:val="0"/>
        <w:spacing w:before="120"/>
        <w:rPr>
          <w:ins w:id="1308" w:author="Autor"/>
          <w:rFonts w:asciiTheme="minorHAnsi" w:hAnsiTheme="minorHAnsi" w:cs="Arial"/>
          <w:b/>
          <w:rPrChange w:id="1309" w:author="Autor">
            <w:rPr>
              <w:ins w:id="1310" w:author="Autor"/>
              <w:rFonts w:cs="Arial"/>
              <w:b/>
            </w:rPr>
          </w:rPrChange>
        </w:rPr>
      </w:pPr>
      <w:r w:rsidRPr="00543F32">
        <w:rPr>
          <w:rFonts w:ascii="Calibri" w:hAnsi="Calibri"/>
        </w:rPr>
        <w:t xml:space="preserve"> </w:t>
      </w:r>
      <w:ins w:id="1311" w:author="Autor">
        <w:r w:rsidR="00B96D43" w:rsidRPr="00FB40EB">
          <w:rPr>
            <w:rFonts w:asciiTheme="minorHAnsi" w:hAnsiTheme="minorHAnsi" w:cs="Arial"/>
            <w:szCs w:val="16"/>
            <w:rPrChange w:id="1312" w:author="Autor">
              <w:rPr>
                <w:rFonts w:cs="Arial"/>
                <w:szCs w:val="16"/>
              </w:rPr>
            </w:rPrChange>
          </w:rPr>
          <w:t xml:space="preserve">V prípade </w:t>
        </w:r>
        <w:proofErr w:type="spellStart"/>
        <w:r w:rsidR="00B96D43" w:rsidRPr="00FB40EB">
          <w:rPr>
            <w:rFonts w:asciiTheme="minorHAnsi" w:hAnsiTheme="minorHAnsi" w:cs="Arial"/>
            <w:szCs w:val="16"/>
            <w:rPrChange w:id="1313" w:author="Autor">
              <w:rPr>
                <w:rFonts w:cs="Arial"/>
                <w:szCs w:val="16"/>
              </w:rPr>
            </w:rPrChange>
          </w:rPr>
          <w:t>vysporiadania</w:t>
        </w:r>
        <w:proofErr w:type="spellEnd"/>
        <w:r w:rsidR="00B96D43" w:rsidRPr="00FB40EB">
          <w:rPr>
            <w:rFonts w:asciiTheme="minorHAnsi" w:hAnsiTheme="minorHAnsi" w:cs="Arial"/>
            <w:szCs w:val="16"/>
            <w:rPrChange w:id="1314" w:author="Autor">
              <w:rPr>
                <w:rFonts w:cs="Arial"/>
                <w:szCs w:val="16"/>
              </w:rPr>
            </w:rPrChange>
          </w:rPr>
          <w:t xml:space="preserve"> finančných vzťahov na základe vlastnej iniciatívy </w:t>
        </w:r>
        <w:r w:rsidR="003058F8" w:rsidRPr="00FB40EB">
          <w:rPr>
            <w:rFonts w:asciiTheme="minorHAnsi" w:hAnsiTheme="minorHAnsi" w:cs="Arial"/>
            <w:szCs w:val="16"/>
            <w:rPrChange w:id="1315" w:author="Autor">
              <w:rPr>
                <w:rFonts w:cs="Arial"/>
                <w:szCs w:val="16"/>
              </w:rPr>
            </w:rPrChange>
          </w:rPr>
          <w:t>P</w:t>
        </w:r>
        <w:del w:id="1316" w:author="Autor">
          <w:r w:rsidR="00B96D43" w:rsidRPr="00FB40EB" w:rsidDel="003058F8">
            <w:rPr>
              <w:rFonts w:asciiTheme="minorHAnsi" w:hAnsiTheme="minorHAnsi" w:cs="Arial"/>
              <w:szCs w:val="16"/>
              <w:rPrChange w:id="1317" w:author="Autor">
                <w:rPr>
                  <w:rFonts w:cs="Arial"/>
                  <w:szCs w:val="16"/>
                </w:rPr>
              </w:rPrChange>
            </w:rPr>
            <w:delText>p</w:delText>
          </w:r>
        </w:del>
        <w:r w:rsidR="00B96D43" w:rsidRPr="00FB40EB">
          <w:rPr>
            <w:rFonts w:asciiTheme="minorHAnsi" w:hAnsiTheme="minorHAnsi" w:cs="Arial"/>
            <w:szCs w:val="16"/>
            <w:rPrChange w:id="1318" w:author="Autor">
              <w:rPr>
                <w:rFonts w:cs="Arial"/>
                <w:szCs w:val="16"/>
              </w:rPr>
            </w:rPrChange>
          </w:rPr>
          <w:t>rijímateľa, Poskytovateľ žiadosť o</w:t>
        </w:r>
        <w:del w:id="1319" w:author="Autor">
          <w:r w:rsidR="00B96D43" w:rsidRPr="00FB40EB">
            <w:rPr>
              <w:rFonts w:asciiTheme="minorHAnsi" w:hAnsiTheme="minorHAnsi" w:cs="Arial"/>
              <w:szCs w:val="16"/>
              <w:rPrChange w:id="1320" w:author="Autor">
                <w:rPr>
                  <w:rFonts w:cs="Arial"/>
                  <w:szCs w:val="16"/>
                </w:rPr>
              </w:rPrChange>
            </w:rPr>
            <w:delText xml:space="preserve"> </w:delText>
          </w:r>
        </w:del>
        <w:r w:rsidR="00B96D43" w:rsidRPr="00FB40EB">
          <w:rPr>
            <w:rFonts w:asciiTheme="minorHAnsi" w:hAnsiTheme="minorHAnsi" w:cs="Arial"/>
            <w:szCs w:val="16"/>
            <w:rPrChange w:id="1321" w:author="Autor">
              <w:rPr>
                <w:rFonts w:cs="Arial"/>
                <w:szCs w:val="16"/>
              </w:rPr>
            </w:rPrChange>
          </w:rPr>
          <w:t xml:space="preserve"> vrátenie finančných prostriedkov </w:t>
        </w:r>
        <w:r w:rsidR="003058F8" w:rsidRPr="00FB40EB">
          <w:rPr>
            <w:rFonts w:asciiTheme="minorHAnsi" w:hAnsiTheme="minorHAnsi" w:cs="Arial"/>
            <w:szCs w:val="16"/>
            <w:rPrChange w:id="1322" w:author="Autor">
              <w:rPr>
                <w:rFonts w:cs="Arial"/>
                <w:szCs w:val="16"/>
              </w:rPr>
            </w:rPrChange>
          </w:rPr>
          <w:t>P</w:t>
        </w:r>
        <w:del w:id="1323" w:author="Autor">
          <w:r w:rsidR="00B96D43" w:rsidRPr="00FB40EB" w:rsidDel="003058F8">
            <w:rPr>
              <w:rFonts w:asciiTheme="minorHAnsi" w:hAnsiTheme="minorHAnsi" w:cs="Arial"/>
              <w:szCs w:val="16"/>
              <w:rPrChange w:id="1324" w:author="Autor">
                <w:rPr>
                  <w:rFonts w:cs="Arial"/>
                  <w:szCs w:val="16"/>
                </w:rPr>
              </w:rPrChange>
            </w:rPr>
            <w:delText>p</w:delText>
          </w:r>
        </w:del>
        <w:r w:rsidR="00B96D43" w:rsidRPr="00FB40EB">
          <w:rPr>
            <w:rFonts w:asciiTheme="minorHAnsi" w:hAnsiTheme="minorHAnsi" w:cs="Arial"/>
            <w:szCs w:val="16"/>
            <w:rPrChange w:id="1325" w:author="Autor">
              <w:rPr>
                <w:rFonts w:cs="Arial"/>
                <w:szCs w:val="16"/>
              </w:rPr>
            </w:rPrChange>
          </w:rPr>
          <w:t>rijímateľovi už nezasiela. V tomto prípade Prijímateľ oznámi zodpovedajúcu sumu vrátenia Poskytovateľ</w:t>
        </w:r>
        <w:r w:rsidR="003212B8" w:rsidRPr="00FB40EB">
          <w:rPr>
            <w:rFonts w:asciiTheme="minorHAnsi" w:hAnsiTheme="minorHAnsi" w:cs="Arial"/>
            <w:szCs w:val="16"/>
            <w:rPrChange w:id="1326" w:author="Autor">
              <w:rPr>
                <w:rFonts w:cs="Arial"/>
                <w:szCs w:val="16"/>
              </w:rPr>
            </w:rPrChange>
          </w:rPr>
          <w:t>o</w:t>
        </w:r>
        <w:r w:rsidR="00B96D43" w:rsidRPr="00FB40EB">
          <w:rPr>
            <w:rFonts w:asciiTheme="minorHAnsi" w:hAnsiTheme="minorHAnsi" w:cs="Arial"/>
            <w:szCs w:val="16"/>
            <w:rPrChange w:id="1327" w:author="Autor">
              <w:rPr>
                <w:rFonts w:cs="Arial"/>
                <w:szCs w:val="16"/>
              </w:rPr>
            </w:rPrChange>
          </w:rPr>
          <w:t xml:space="preserve">vi. Pri realizácii úhrady </w:t>
        </w:r>
        <w:r w:rsidR="003058F8" w:rsidRPr="00FB40EB">
          <w:rPr>
            <w:rFonts w:asciiTheme="minorHAnsi" w:hAnsiTheme="minorHAnsi" w:cs="Arial"/>
            <w:szCs w:val="16"/>
            <w:rPrChange w:id="1328" w:author="Autor">
              <w:rPr>
                <w:rFonts w:cs="Arial"/>
                <w:szCs w:val="16"/>
              </w:rPr>
            </w:rPrChange>
          </w:rPr>
          <w:t>P</w:t>
        </w:r>
        <w:del w:id="1329" w:author="Autor">
          <w:r w:rsidR="00B96D43" w:rsidRPr="00FB40EB" w:rsidDel="003058F8">
            <w:rPr>
              <w:rFonts w:asciiTheme="minorHAnsi" w:hAnsiTheme="minorHAnsi" w:cs="Arial"/>
              <w:szCs w:val="16"/>
              <w:rPrChange w:id="1330" w:author="Autor">
                <w:rPr>
                  <w:rFonts w:cs="Arial"/>
                  <w:szCs w:val="16"/>
                </w:rPr>
              </w:rPrChange>
            </w:rPr>
            <w:delText>p</w:delText>
          </w:r>
        </w:del>
        <w:r w:rsidR="00B96D43" w:rsidRPr="00FB40EB">
          <w:rPr>
            <w:rFonts w:asciiTheme="minorHAnsi" w:hAnsiTheme="minorHAnsi" w:cs="Arial"/>
            <w:szCs w:val="16"/>
            <w:rPrChange w:id="1331" w:author="Autor">
              <w:rPr>
                <w:rFonts w:cs="Arial"/>
                <w:szCs w:val="16"/>
              </w:rPr>
            </w:rPrChange>
          </w:rPr>
          <w:t>rijímateľ postupuje v zmysle podmienok zmluvy o poskytnutí nenávratného finančného príspevku.</w:t>
        </w:r>
      </w:ins>
    </w:p>
    <w:p w14:paraId="56544C41" w14:textId="2AEAB069" w:rsidR="00087CED" w:rsidRPr="00543F32" w:rsidDel="00B96D43" w:rsidRDefault="00087CED" w:rsidP="00543F32">
      <w:pPr>
        <w:autoSpaceDE w:val="0"/>
        <w:autoSpaceDN w:val="0"/>
        <w:adjustRightInd w:val="0"/>
        <w:spacing w:before="120"/>
        <w:rPr>
          <w:del w:id="1332" w:author="Autor"/>
          <w:rFonts w:ascii="Calibri" w:hAnsi="Calibri"/>
        </w:rPr>
      </w:pPr>
    </w:p>
    <w:p w14:paraId="7AFE4522" w14:textId="538A900E" w:rsidR="00D77A1E" w:rsidRDefault="00D77A1E" w:rsidP="000D55CB">
      <w:pPr>
        <w:autoSpaceDE w:val="0"/>
        <w:autoSpaceDN w:val="0"/>
        <w:adjustRightInd w:val="0"/>
        <w:spacing w:before="120"/>
        <w:rPr>
          <w:rFonts w:ascii="Calibri" w:hAnsi="Calibri"/>
        </w:rPr>
      </w:pPr>
      <w:r w:rsidRPr="000D55CB">
        <w:rPr>
          <w:rFonts w:ascii="Calibri" w:hAnsi="Calibri"/>
        </w:rPr>
        <w:t xml:space="preserve">Pre splnenie právnych záväzkov </w:t>
      </w:r>
      <w:ins w:id="1333" w:author="Autor">
        <w:r w:rsidR="003058F8">
          <w:rPr>
            <w:rFonts w:ascii="Calibri" w:hAnsi="Calibri"/>
          </w:rPr>
          <w:t>P</w:t>
        </w:r>
      </w:ins>
      <w:del w:id="1334" w:author="Autor">
        <w:r w:rsidRPr="000D55CB" w:rsidDel="003058F8">
          <w:rPr>
            <w:rFonts w:ascii="Calibri" w:hAnsi="Calibri"/>
          </w:rPr>
          <w:delText>p</w:delText>
        </w:r>
      </w:del>
      <w:r w:rsidRPr="000D55CB">
        <w:rPr>
          <w:rFonts w:ascii="Calibri" w:hAnsi="Calibri"/>
        </w:rPr>
        <w:t>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w:t>
      </w:r>
      <w:del w:id="1335" w:author="Autor">
        <w:r w:rsidRPr="000D55CB" w:rsidDel="00B96D43">
          <w:rPr>
            <w:rFonts w:ascii="Calibri" w:hAnsi="Calibri"/>
          </w:rPr>
          <w:delText xml:space="preserve">7 </w:delText>
        </w:r>
      </w:del>
      <w:ins w:id="1336" w:author="Autor">
        <w:r w:rsidR="00B96D43">
          <w:rPr>
            <w:rFonts w:ascii="Calibri" w:hAnsi="Calibri"/>
          </w:rPr>
          <w:t>4</w:t>
        </w:r>
        <w:r w:rsidR="00B96D43" w:rsidRPr="000D55CB">
          <w:rPr>
            <w:rFonts w:ascii="Calibri" w:hAnsi="Calibri"/>
          </w:rPr>
          <w:t xml:space="preserve"> </w:t>
        </w:r>
      </w:ins>
      <w:r w:rsidRPr="000D55CB">
        <w:rPr>
          <w:rFonts w:ascii="Calibri" w:hAnsi="Calibri"/>
        </w:rPr>
        <w:t xml:space="preserve">v Systéme finančného riadenia) platiteľom inkasa – </w:t>
      </w:r>
      <w:ins w:id="1337" w:author="Autor">
        <w:r w:rsidR="003058F8">
          <w:rPr>
            <w:rFonts w:ascii="Calibri" w:hAnsi="Calibri"/>
          </w:rPr>
          <w:t>P</w:t>
        </w:r>
      </w:ins>
      <w:del w:id="1338" w:author="Autor">
        <w:r w:rsidRPr="000D55CB" w:rsidDel="003058F8">
          <w:rPr>
            <w:rFonts w:ascii="Calibri" w:hAnsi="Calibri"/>
          </w:rPr>
          <w:delText>p</w:delText>
        </w:r>
      </w:del>
      <w:r w:rsidRPr="000D55CB">
        <w:rPr>
          <w:rFonts w:ascii="Calibri" w:hAnsi="Calibri"/>
        </w:rPr>
        <w:t xml:space="preserve">rijímateľom / partnerom alebo platobným príkazom v banke podľa podmienok uvedených v zmluve uzatvorenej medzi </w:t>
      </w:r>
      <w:ins w:id="1339" w:author="Autor">
        <w:r w:rsidR="003212B8">
          <w:rPr>
            <w:rFonts w:ascii="Calibri" w:hAnsi="Calibri"/>
          </w:rPr>
          <w:t>P</w:t>
        </w:r>
      </w:ins>
      <w:del w:id="1340" w:author="Autor">
        <w:r w:rsidRPr="000D55CB" w:rsidDel="003212B8">
          <w:rPr>
            <w:rFonts w:ascii="Calibri" w:hAnsi="Calibri"/>
          </w:rPr>
          <w:delText>p</w:delText>
        </w:r>
      </w:del>
      <w:r w:rsidRPr="000D55CB">
        <w:rPr>
          <w:rFonts w:ascii="Calibri" w:hAnsi="Calibri"/>
        </w:rPr>
        <w:t>oskytovateľom a </w:t>
      </w:r>
      <w:ins w:id="1341" w:author="Autor">
        <w:r w:rsidR="00CC42FD">
          <w:rPr>
            <w:rFonts w:ascii="Calibri" w:hAnsi="Calibri"/>
          </w:rPr>
          <w:t>P</w:t>
        </w:r>
      </w:ins>
      <w:del w:id="1342" w:author="Autor">
        <w:r w:rsidRPr="000D55CB" w:rsidDel="00CC42FD">
          <w:rPr>
            <w:rFonts w:ascii="Calibri" w:hAnsi="Calibri"/>
          </w:rPr>
          <w:delText>p</w:delText>
        </w:r>
      </w:del>
      <w:r w:rsidRPr="000D55CB">
        <w:rPr>
          <w:rFonts w:ascii="Calibri" w:hAnsi="Calibri"/>
        </w:rPr>
        <w:t>rijímateľom / partnerom.</w:t>
      </w:r>
    </w:p>
    <w:p w14:paraId="07AF1C4C" w14:textId="2F5318E1"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Prijímateľ, ktorý je štátnou rozpočtovou organizáciou vykoná vrátenie </w:t>
      </w:r>
      <w:ins w:id="1343" w:author="Autor">
        <w:r w:rsidR="00B96D43" w:rsidRPr="00251261">
          <w:rPr>
            <w:rFonts w:ascii="Calibri" w:hAnsi="Calibri"/>
            <w:rPrChange w:id="1344" w:author="Autor">
              <w:rPr>
                <w:rFonts w:cs="Arial"/>
                <w:szCs w:val="16"/>
              </w:rPr>
            </w:rPrChange>
          </w:rPr>
          <w:t>nenávratného finančného príspevku</w:t>
        </w:r>
      </w:ins>
      <w:del w:id="1345" w:author="Autor">
        <w:r w:rsidRPr="000D55CB" w:rsidDel="00B96D43">
          <w:rPr>
            <w:rFonts w:ascii="Calibri" w:hAnsi="Calibri"/>
          </w:rPr>
          <w:delText>NFP</w:delText>
        </w:r>
      </w:del>
      <w:r w:rsidRPr="000D55CB">
        <w:rPr>
          <w:rFonts w:ascii="Calibri" w:hAnsi="Calibri"/>
        </w:rPr>
        <w:t xml:space="preserve"> alebo jeho časti formou rozpočtového opatrenia </w:t>
      </w:r>
      <w:r w:rsidR="009B0A5D">
        <w:rPr>
          <w:rFonts w:ascii="Calibri" w:hAnsi="Calibri"/>
        </w:rPr>
        <w:t>priamo v ITMS</w:t>
      </w:r>
      <w:r w:rsidR="009B0A5D" w:rsidRPr="009B0A5D">
        <w:t xml:space="preserve"> </w:t>
      </w:r>
      <w:r w:rsidR="009B0A5D" w:rsidRPr="009E733D">
        <w:rPr>
          <w:rFonts w:ascii="Calibri" w:hAnsi="Calibri"/>
        </w:rPr>
        <w:t>(funkcionalita „Vrátenie rozpočtovým opatrením“)</w:t>
      </w:r>
      <w:r w:rsidRPr="000D55CB">
        <w:rPr>
          <w:rFonts w:ascii="Calibri" w:hAnsi="Calibri"/>
        </w:rPr>
        <w:t>.</w:t>
      </w:r>
    </w:p>
    <w:p w14:paraId="63DD354C" w14:textId="3A385E5F"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w:t>
      </w:r>
      <w:ins w:id="1346" w:author="Autor">
        <w:r w:rsidR="00CC42FD">
          <w:rPr>
            <w:rFonts w:ascii="Calibri" w:hAnsi="Calibri"/>
          </w:rPr>
          <w:t>P</w:t>
        </w:r>
      </w:ins>
      <w:del w:id="1347" w:author="Autor">
        <w:r w:rsidRPr="000D55CB" w:rsidDel="00CC42FD">
          <w:rPr>
            <w:rFonts w:ascii="Calibri" w:hAnsi="Calibri"/>
          </w:rPr>
          <w:delText>p</w:delText>
        </w:r>
      </w:del>
      <w:r w:rsidRPr="000D55CB">
        <w:rPr>
          <w:rFonts w:ascii="Calibri" w:hAnsi="Calibri"/>
        </w:rPr>
        <w:t xml:space="preserve">rijímateľ / partner nevráti </w:t>
      </w:r>
      <w:ins w:id="1348" w:author="Autor">
        <w:r w:rsidR="00B96D43" w:rsidRPr="00251261">
          <w:rPr>
            <w:rFonts w:ascii="Calibri" w:hAnsi="Calibri"/>
            <w:rPrChange w:id="1349" w:author="Autor">
              <w:rPr>
                <w:rFonts w:cs="Arial"/>
                <w:szCs w:val="16"/>
              </w:rPr>
            </w:rPrChange>
          </w:rPr>
          <w:t>nenávratný finančný príspevok</w:t>
        </w:r>
      </w:ins>
      <w:del w:id="1350" w:author="Autor">
        <w:r w:rsidRPr="000D55CB" w:rsidDel="00B96D43">
          <w:rPr>
            <w:rFonts w:ascii="Calibri" w:hAnsi="Calibri"/>
          </w:rPr>
          <w:delText>NFP</w:delText>
        </w:r>
      </w:del>
      <w:r w:rsidRPr="000D55CB">
        <w:rPr>
          <w:rFonts w:ascii="Calibri" w:hAnsi="Calibri"/>
        </w:rPr>
        <w:t xml:space="preserve"> alebo jeho časť na správne účty alebo pri uskutočnení úhrady neuvedie správny automaticky ITMS2014+ generovaný variabilný symbol, príslušný záväzok </w:t>
      </w:r>
      <w:ins w:id="1351" w:author="Autor">
        <w:r w:rsidR="00CC42FD">
          <w:rPr>
            <w:rFonts w:ascii="Calibri" w:hAnsi="Calibri"/>
          </w:rPr>
          <w:t>P</w:t>
        </w:r>
      </w:ins>
      <w:del w:id="1352" w:author="Autor">
        <w:r w:rsidRPr="000D55CB" w:rsidDel="00CC42FD">
          <w:rPr>
            <w:rFonts w:ascii="Calibri" w:hAnsi="Calibri"/>
          </w:rPr>
          <w:delText>p</w:delText>
        </w:r>
      </w:del>
      <w:r w:rsidRPr="000D55CB">
        <w:rPr>
          <w:rFonts w:ascii="Calibri" w:hAnsi="Calibri"/>
        </w:rPr>
        <w:t xml:space="preserve">rijímateľa / partnera zostáva nesplnený a finančné vzťahy voči </w:t>
      </w:r>
      <w:ins w:id="1353" w:author="Autor">
        <w:r w:rsidR="00CC42FD">
          <w:rPr>
            <w:rFonts w:ascii="Calibri" w:hAnsi="Calibri"/>
          </w:rPr>
          <w:t>P</w:t>
        </w:r>
      </w:ins>
      <w:del w:id="1354" w:author="Autor">
        <w:r w:rsidRPr="000D55CB" w:rsidDel="00CC42FD">
          <w:rPr>
            <w:rFonts w:ascii="Calibri" w:hAnsi="Calibri"/>
          </w:rPr>
          <w:delText>p</w:delText>
        </w:r>
      </w:del>
      <w:r w:rsidRPr="000D55CB">
        <w:rPr>
          <w:rFonts w:ascii="Calibri" w:hAnsi="Calibri"/>
        </w:rPr>
        <w:t xml:space="preserve">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14:paraId="38528C76" w14:textId="190A4A50"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w:t>
      </w:r>
      <w:ins w:id="1355" w:author="Autor">
        <w:r w:rsidR="00B96D43">
          <w:rPr>
            <w:rFonts w:ascii="Calibri" w:hAnsi="Calibri"/>
          </w:rPr>
          <w:t>Z</w:t>
        </w:r>
      </w:ins>
      <w:del w:id="1356" w:author="Autor">
        <w:r w:rsidRPr="000D55CB" w:rsidDel="00B96D43">
          <w:rPr>
            <w:rFonts w:ascii="Calibri" w:hAnsi="Calibri"/>
          </w:rPr>
          <w:delText>z</w:delText>
        </w:r>
      </w:del>
      <w:r w:rsidRPr="000D55CB">
        <w:rPr>
          <w:rFonts w:ascii="Calibri" w:hAnsi="Calibri"/>
        </w:rPr>
        <w:t xml:space="preserve">mluvy o </w:t>
      </w:r>
      <w:del w:id="1357" w:author="Autor">
        <w:r w:rsidRPr="000D55CB" w:rsidDel="00B96D43">
          <w:rPr>
            <w:rFonts w:ascii="Calibri" w:hAnsi="Calibri"/>
          </w:rPr>
          <w:delText xml:space="preserve">poskytnutí </w:delText>
        </w:r>
      </w:del>
      <w:r w:rsidRPr="000D55CB">
        <w:rPr>
          <w:rFonts w:ascii="Calibri" w:hAnsi="Calibri"/>
        </w:rPr>
        <w:t xml:space="preserve">NFP. </w:t>
      </w:r>
    </w:p>
    <w:p w14:paraId="51E35B44" w14:textId="1ADE67FE" w:rsidR="008207C0" w:rsidRDefault="008207C0" w:rsidP="00B96D43">
      <w:pPr>
        <w:autoSpaceDE w:val="0"/>
        <w:autoSpaceDN w:val="0"/>
        <w:adjustRightInd w:val="0"/>
        <w:spacing w:before="120"/>
        <w:rPr>
          <w:rFonts w:ascii="Calibri" w:hAnsi="Calibri"/>
        </w:rPr>
      </w:pPr>
      <w:r w:rsidRPr="00C32732">
        <w:rPr>
          <w:rFonts w:ascii="Calibri" w:hAnsi="Calibri"/>
        </w:rPr>
        <w:t>Poskytovateľ môže na písomné požiadanie Prijímateľa, ktorý nemôže vrátiť príspevok alebo jeho časť uzavrieť s Prijímateľom dohodu o splátkach alebo dohodu o odklade plnenia. Musia byť splnené podmienky ustanovené v § 45 zákona č. 292/2014 Z. z. o </w:t>
      </w:r>
      <w:del w:id="1358" w:author="Autor">
        <w:r w:rsidRPr="00C32732" w:rsidDel="00B96D43">
          <w:rPr>
            <w:rFonts w:ascii="Calibri" w:hAnsi="Calibri"/>
          </w:rPr>
          <w:delText>príspevku poskytovanom z </w:delText>
        </w:r>
      </w:del>
      <w:ins w:id="1359" w:author="Autor">
        <w:r w:rsidR="00B96D43">
          <w:rPr>
            <w:rFonts w:ascii="Calibri" w:hAnsi="Calibri"/>
          </w:rPr>
          <w:t> </w:t>
        </w:r>
      </w:ins>
      <w:r w:rsidRPr="00C32732">
        <w:rPr>
          <w:rFonts w:ascii="Calibri" w:hAnsi="Calibri"/>
        </w:rPr>
        <w:t>EŠIF</w:t>
      </w:r>
      <w:ins w:id="1360" w:author="Autor">
        <w:r w:rsidR="00B96D43">
          <w:rPr>
            <w:rFonts w:ascii="Calibri" w:hAnsi="Calibri"/>
          </w:rPr>
          <w:t>.</w:t>
        </w:r>
      </w:ins>
      <w:r w:rsidRPr="00C32732">
        <w:rPr>
          <w:rFonts w:ascii="Calibri" w:hAnsi="Calibri"/>
        </w:rPr>
        <w:t xml:space="preserve"> </w:t>
      </w:r>
      <w:del w:id="1361" w:author="Autor">
        <w:r w:rsidRPr="00C32732" w:rsidDel="00B96D43">
          <w:rPr>
            <w:rFonts w:ascii="Calibri" w:hAnsi="Calibri"/>
          </w:rPr>
          <w:delText xml:space="preserve">a o zmene a doplnení niektorých zákonov. </w:delText>
        </w:r>
      </w:del>
      <w:ins w:id="1362" w:author="Autor">
        <w:r w:rsidR="00B96D43" w:rsidRPr="00251261">
          <w:rPr>
            <w:rFonts w:ascii="Calibri" w:hAnsi="Calibri"/>
            <w:rPrChange w:id="1363" w:author="Autor">
              <w:rPr>
                <w:rFonts w:cs="Arial"/>
                <w:szCs w:val="16"/>
              </w:rPr>
            </w:rPrChange>
          </w:rPr>
          <w:t xml:space="preserve">Pri zistení porušenia pravidiel a postupov verejného obstarávania pri nadlimitných zákazkách, podlimitných zákazkách a pri zákazkách s nízkou hodnotou je osobitný postup </w:t>
        </w:r>
        <w:proofErr w:type="spellStart"/>
        <w:r w:rsidR="00B96D43" w:rsidRPr="00251261">
          <w:rPr>
            <w:rFonts w:ascii="Calibri" w:hAnsi="Calibri"/>
            <w:rPrChange w:id="1364" w:author="Autor">
              <w:rPr>
                <w:rFonts w:cs="Arial"/>
                <w:szCs w:val="16"/>
              </w:rPr>
            </w:rPrChange>
          </w:rPr>
          <w:t>vysporiadania</w:t>
        </w:r>
        <w:proofErr w:type="spellEnd"/>
        <w:r w:rsidR="00B96D43" w:rsidRPr="00251261">
          <w:rPr>
            <w:rFonts w:ascii="Calibri" w:hAnsi="Calibri"/>
            <w:rPrChange w:id="1365" w:author="Autor">
              <w:rPr>
                <w:rFonts w:cs="Arial"/>
                <w:szCs w:val="16"/>
              </w:rPr>
            </w:rPrChange>
          </w:rPr>
          <w:t xml:space="preserve"> finančných vzťahov pre </w:t>
        </w:r>
        <w:r w:rsidR="00B96D43">
          <w:rPr>
            <w:rFonts w:ascii="Calibri" w:hAnsi="Calibri"/>
          </w:rPr>
          <w:t>Poskytovateľa</w:t>
        </w:r>
        <w:r w:rsidR="00B96D43" w:rsidRPr="00251261">
          <w:rPr>
            <w:rFonts w:ascii="Calibri" w:hAnsi="Calibri"/>
            <w:rPrChange w:id="1366" w:author="Autor">
              <w:rPr>
                <w:rFonts w:cs="Arial"/>
                <w:szCs w:val="16"/>
              </w:rPr>
            </w:rPrChange>
          </w:rPr>
          <w:t xml:space="preserve"> stanovený v § 41 a 41a zákona č. 292/2014 Z. z. </w:t>
        </w:r>
        <w:r w:rsidR="00064EDD">
          <w:rPr>
            <w:rFonts w:ascii="Calibri" w:hAnsi="Calibri"/>
          </w:rPr>
          <w:t>o EŠIF.</w:t>
        </w:r>
      </w:ins>
    </w:p>
    <w:p w14:paraId="1A3115B9" w14:textId="77777777" w:rsidR="00D77A1E" w:rsidRPr="00C32732" w:rsidRDefault="00D77A1E" w:rsidP="005B4030">
      <w:pPr>
        <w:autoSpaceDE w:val="0"/>
        <w:autoSpaceDN w:val="0"/>
        <w:adjustRightInd w:val="0"/>
        <w:spacing w:before="120"/>
        <w:rPr>
          <w:rFonts w:ascii="Calibri" w:hAnsi="Calibri"/>
        </w:rPr>
      </w:pPr>
    </w:p>
    <w:p w14:paraId="681B21C3" w14:textId="77777777" w:rsidR="008207C0" w:rsidRPr="002F08B4" w:rsidRDefault="008207C0" w:rsidP="002F08B4">
      <w:pPr>
        <w:pStyle w:val="Nadpis7"/>
        <w:shd w:val="clear" w:color="auto" w:fill="FBD4B4" w:themeFill="accent6" w:themeFillTint="66"/>
        <w:rPr>
          <w:b/>
          <w:color w:val="365F91"/>
        </w:rPr>
      </w:pPr>
      <w:bookmarkStart w:id="1367" w:name="_Toc402361085"/>
      <w:r w:rsidRPr="002F08B4">
        <w:rPr>
          <w:b/>
          <w:color w:val="365F91"/>
        </w:rPr>
        <w:lastRenderedPageBreak/>
        <w:t>Vzájomné započítanie pohľadávok a záväzkov</w:t>
      </w:r>
      <w:bookmarkEnd w:id="1367"/>
      <w:r w:rsidRPr="002F08B4">
        <w:rPr>
          <w:b/>
          <w:color w:val="365F91"/>
        </w:rPr>
        <w:t xml:space="preserve"> </w:t>
      </w:r>
    </w:p>
    <w:p w14:paraId="21C3D6DB" w14:textId="36FC8A48" w:rsidR="00064EDD" w:rsidRDefault="008207C0" w:rsidP="005B4030">
      <w:pPr>
        <w:spacing w:before="120"/>
        <w:rPr>
          <w:ins w:id="1368" w:author="Auto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w:t>
      </w:r>
      <w:ins w:id="1369" w:author="Autor">
        <w:r w:rsidR="00064EDD">
          <w:rPr>
            <w:rFonts w:ascii="Calibri" w:hAnsi="Calibri"/>
          </w:rPr>
          <w:t xml:space="preserve"> vzájomná</w:t>
        </w:r>
      </w:ins>
      <w:r w:rsidRPr="00C32732">
        <w:rPr>
          <w:rFonts w:ascii="Calibri" w:hAnsi="Calibri"/>
        </w:rPr>
        <w:t xml:space="preserve"> dohoda o</w:t>
      </w:r>
      <w:del w:id="1370" w:author="Autor">
        <w:r w:rsidRPr="00C32732" w:rsidDel="00064EDD">
          <w:rPr>
            <w:rFonts w:ascii="Calibri" w:hAnsi="Calibri"/>
          </w:rPr>
          <w:delText> </w:delText>
        </w:r>
      </w:del>
      <w:ins w:id="1371" w:author="Autor">
        <w:r w:rsidR="00064EDD">
          <w:rPr>
            <w:rFonts w:ascii="Calibri" w:hAnsi="Calibri"/>
          </w:rPr>
          <w:t> </w:t>
        </w:r>
      </w:ins>
      <w:r w:rsidRPr="00C32732">
        <w:rPr>
          <w:rFonts w:ascii="Calibri" w:hAnsi="Calibri"/>
        </w:rPr>
        <w:t>započítaní</w:t>
      </w:r>
      <w:ins w:id="1372" w:author="Autor">
        <w:r w:rsidR="00064EDD">
          <w:rPr>
            <w:rFonts w:ascii="Calibri" w:hAnsi="Calibri"/>
          </w:rPr>
          <w:t xml:space="preserve"> </w:t>
        </w:r>
        <w:r w:rsidR="00064EDD" w:rsidRPr="00251261">
          <w:rPr>
            <w:rFonts w:ascii="Calibri" w:hAnsi="Calibri"/>
            <w:rPrChange w:id="1373" w:author="Autor">
              <w:rPr>
                <w:rFonts w:cs="Arial"/>
                <w:szCs w:val="16"/>
              </w:rPr>
            </w:rPrChange>
          </w:rPr>
          <w:t xml:space="preserve">v predloženej žiadosti o platbu </w:t>
        </w:r>
        <w:r w:rsidR="00CC42FD">
          <w:rPr>
            <w:rFonts w:ascii="Calibri" w:hAnsi="Calibri"/>
          </w:rPr>
          <w:t>P</w:t>
        </w:r>
        <w:del w:id="1374" w:author="Autor">
          <w:r w:rsidR="00064EDD" w:rsidRPr="00251261" w:rsidDel="00CC42FD">
            <w:rPr>
              <w:rFonts w:ascii="Calibri" w:hAnsi="Calibri"/>
              <w:rPrChange w:id="1375" w:author="Autor">
                <w:rPr>
                  <w:rFonts w:cs="Arial"/>
                  <w:szCs w:val="16"/>
                </w:rPr>
              </w:rPrChange>
            </w:rPr>
            <w:delText>p</w:delText>
          </w:r>
        </w:del>
        <w:r w:rsidR="00064EDD" w:rsidRPr="00251261">
          <w:rPr>
            <w:rFonts w:ascii="Calibri" w:hAnsi="Calibri"/>
            <w:rPrChange w:id="1376" w:author="Autor">
              <w:rPr>
                <w:rFonts w:cs="Arial"/>
                <w:szCs w:val="16"/>
              </w:rPr>
            </w:rPrChange>
          </w:rPr>
          <w:t>rijímateľa</w:t>
        </w:r>
      </w:ins>
      <w:r w:rsidRPr="00C32732">
        <w:rPr>
          <w:rFonts w:ascii="Calibri" w:hAnsi="Calibri"/>
        </w:rPr>
        <w:t>, resp. jednostranný započítací prejav</w:t>
      </w:r>
      <w:ins w:id="1377" w:author="Autor">
        <w:r w:rsidR="00064EDD" w:rsidRPr="00064EDD">
          <w:rPr>
            <w:rFonts w:cs="Arial"/>
            <w:szCs w:val="16"/>
          </w:rPr>
          <w:t xml:space="preserve"> </w:t>
        </w:r>
        <w:r w:rsidR="00064EDD" w:rsidRPr="00251261">
          <w:rPr>
            <w:rFonts w:ascii="Calibri" w:hAnsi="Calibri"/>
            <w:rPrChange w:id="1378" w:author="Autor">
              <w:rPr>
                <w:rFonts w:cs="Arial"/>
                <w:szCs w:val="16"/>
              </w:rPr>
            </w:rPrChange>
          </w:rPr>
          <w:t>za splnenia podmienok podľa § 42 ods. 4 zákona č. 292/2014 Z. z. o EŠIF. So vzájomným započítaním pohľadávok musí súhlasiť certifikačný orgán na základe schválenia v súhrnnej žiadosti o platbu / mimoriadnej súhrnnej žiadosti o platbu a vzájomné započítanie pohľadávok je možné uplatniť len na výdavky schválené v súhrnnej žiadosti o platbu / mimoriadnej súhrnnej žiadosti o platbu.</w:t>
        </w:r>
      </w:ins>
      <w:del w:id="1379" w:author="Autor">
        <w:r w:rsidRPr="00C32732" w:rsidDel="00064EDD">
          <w:rPr>
            <w:rFonts w:ascii="Calibri" w:hAnsi="Calibri"/>
          </w:rPr>
          <w:delText>.</w:delText>
        </w:r>
      </w:del>
    </w:p>
    <w:p w14:paraId="73EB2195" w14:textId="4610CB34" w:rsidR="008207C0" w:rsidRPr="00C32732" w:rsidRDefault="00064EDD" w:rsidP="005B4030">
      <w:pPr>
        <w:spacing w:before="120"/>
        <w:rPr>
          <w:rFonts w:ascii="Calibri" w:hAnsi="Calibri"/>
        </w:rPr>
      </w:pPr>
      <w:ins w:id="1380" w:author="Autor">
        <w:r w:rsidRPr="00251261">
          <w:rPr>
            <w:rFonts w:ascii="Calibri" w:hAnsi="Calibri"/>
            <w:rPrChange w:id="1381" w:author="Autor">
              <w:rPr>
                <w:rFonts w:cs="Arial"/>
                <w:b/>
                <w:szCs w:val="16"/>
              </w:rPr>
            </w:rPrChange>
          </w:rPr>
          <w:t xml:space="preserve">Úprava, resp. zníženie sumy deklarovaných výdavkov </w:t>
        </w:r>
        <w:r w:rsidR="00CC42FD">
          <w:rPr>
            <w:rFonts w:ascii="Calibri" w:hAnsi="Calibri"/>
          </w:rPr>
          <w:t>P</w:t>
        </w:r>
        <w:del w:id="1382" w:author="Autor">
          <w:r w:rsidRPr="00251261" w:rsidDel="00CC42FD">
            <w:rPr>
              <w:rFonts w:ascii="Calibri" w:hAnsi="Calibri"/>
              <w:rPrChange w:id="1383" w:author="Autor">
                <w:rPr>
                  <w:rFonts w:cs="Arial"/>
                  <w:b/>
                  <w:szCs w:val="16"/>
                </w:rPr>
              </w:rPrChange>
            </w:rPr>
            <w:delText>p</w:delText>
          </w:r>
        </w:del>
        <w:r w:rsidRPr="00251261">
          <w:rPr>
            <w:rFonts w:ascii="Calibri" w:hAnsi="Calibri"/>
            <w:rPrChange w:id="1384" w:author="Autor">
              <w:rPr>
                <w:rFonts w:cs="Arial"/>
                <w:b/>
                <w:szCs w:val="16"/>
              </w:rPr>
            </w:rPrChange>
          </w:rPr>
          <w:t xml:space="preserve">rijímateľa v predloženej žiadosti o platbu z titulu neoprávnených výdavkov schválených v predchádzajúcich žiadostiach o platbu </w:t>
        </w:r>
        <w:r w:rsidR="00CC42FD">
          <w:rPr>
            <w:rFonts w:ascii="Calibri" w:hAnsi="Calibri"/>
          </w:rPr>
          <w:t>P</w:t>
        </w:r>
        <w:del w:id="1385" w:author="Autor">
          <w:r w:rsidRPr="00251261" w:rsidDel="00CC42FD">
            <w:rPr>
              <w:rFonts w:ascii="Calibri" w:hAnsi="Calibri"/>
              <w:rPrChange w:id="1386" w:author="Autor">
                <w:rPr>
                  <w:rFonts w:cs="Arial"/>
                  <w:b/>
                  <w:szCs w:val="16"/>
                </w:rPr>
              </w:rPrChange>
            </w:rPr>
            <w:delText>p</w:delText>
          </w:r>
        </w:del>
        <w:r w:rsidRPr="00251261">
          <w:rPr>
            <w:rFonts w:ascii="Calibri" w:hAnsi="Calibri"/>
            <w:rPrChange w:id="1387" w:author="Autor">
              <w:rPr>
                <w:rFonts w:cs="Arial"/>
                <w:b/>
                <w:szCs w:val="16"/>
              </w:rPr>
            </w:rPrChange>
          </w:rPr>
          <w:t>rijímateľa, t.</w:t>
        </w:r>
        <w:moveToRangeStart w:id="1388" w:author="Autor" w:name="move507679558"/>
        <w:r w:rsidRPr="00251261">
          <w:rPr>
            <w:rFonts w:ascii="Calibri" w:hAnsi="Calibri"/>
            <w:rPrChange w:id="1389" w:author="Autor">
              <w:rPr/>
            </w:rPrChange>
          </w:rPr>
          <w:t xml:space="preserve"> j. </w:t>
        </w:r>
        <w:moveToRangeEnd w:id="1388"/>
        <w:r w:rsidRPr="00251261">
          <w:rPr>
            <w:rFonts w:ascii="Calibri" w:hAnsi="Calibri"/>
            <w:rPrChange w:id="1390" w:author="Autor">
              <w:rPr>
                <w:rFonts w:cs="Arial"/>
                <w:b/>
                <w:szCs w:val="16"/>
              </w:rPr>
            </w:rPrChange>
          </w:rPr>
          <w:t xml:space="preserve">uplatňovanie tzv. skrytého zápočtu je neprípustné a ide o konanie </w:t>
        </w:r>
        <w:del w:id="1391" w:author="Autor">
          <w:r w:rsidRPr="00251261" w:rsidDel="00B738CB">
            <w:rPr>
              <w:rFonts w:ascii="Calibri" w:hAnsi="Calibri"/>
              <w:rPrChange w:id="1392" w:author="Autor">
                <w:rPr>
                  <w:rFonts w:cs="Arial"/>
                  <w:b/>
                  <w:szCs w:val="16"/>
                </w:rPr>
              </w:rPrChange>
            </w:rPr>
            <w:delText>riadiaceho orgánu</w:delText>
          </w:r>
        </w:del>
        <w:r w:rsidR="00B738CB">
          <w:rPr>
            <w:rFonts w:ascii="Calibri" w:hAnsi="Calibri"/>
          </w:rPr>
          <w:t>Poskytovateľa</w:t>
        </w:r>
        <w:r w:rsidRPr="00251261">
          <w:rPr>
            <w:rFonts w:ascii="Calibri" w:hAnsi="Calibri"/>
            <w:rPrChange w:id="1393" w:author="Autor">
              <w:rPr>
                <w:rFonts w:cs="Arial"/>
                <w:b/>
                <w:szCs w:val="16"/>
              </w:rPr>
            </w:rPrChange>
          </w:rPr>
          <w:t xml:space="preserve"> v rozpore so zákonom č. 292/2014 Z. z. o EŠIF. Akékoľvek vzájomné započítanie pohľadávok medzi </w:t>
        </w:r>
        <w:r w:rsidR="00CC42FD">
          <w:rPr>
            <w:rFonts w:ascii="Calibri" w:hAnsi="Calibri"/>
          </w:rPr>
          <w:t>P</w:t>
        </w:r>
        <w:del w:id="1394" w:author="Autor">
          <w:r w:rsidRPr="00251261" w:rsidDel="00CC42FD">
            <w:rPr>
              <w:rFonts w:ascii="Calibri" w:hAnsi="Calibri"/>
              <w:rPrChange w:id="1395" w:author="Autor">
                <w:rPr>
                  <w:rFonts w:cs="Arial"/>
                  <w:b/>
                  <w:szCs w:val="16"/>
                </w:rPr>
              </w:rPrChange>
            </w:rPr>
            <w:delText>p</w:delText>
          </w:r>
        </w:del>
        <w:r w:rsidRPr="00251261">
          <w:rPr>
            <w:rFonts w:ascii="Calibri" w:hAnsi="Calibri"/>
            <w:rPrChange w:id="1396" w:author="Autor">
              <w:rPr>
                <w:rFonts w:cs="Arial"/>
                <w:b/>
                <w:szCs w:val="16"/>
              </w:rPr>
            </w:rPrChange>
          </w:rPr>
          <w:t xml:space="preserve">oskytovateľom a </w:t>
        </w:r>
        <w:r w:rsidR="00CC42FD">
          <w:rPr>
            <w:rFonts w:ascii="Calibri" w:hAnsi="Calibri"/>
          </w:rPr>
          <w:t>P</w:t>
        </w:r>
        <w:del w:id="1397" w:author="Autor">
          <w:r w:rsidRPr="00251261" w:rsidDel="00CC42FD">
            <w:rPr>
              <w:rFonts w:ascii="Calibri" w:hAnsi="Calibri"/>
              <w:rPrChange w:id="1398" w:author="Autor">
                <w:rPr>
                  <w:rFonts w:cs="Arial"/>
                  <w:b/>
                  <w:szCs w:val="16"/>
                </w:rPr>
              </w:rPrChange>
            </w:rPr>
            <w:delText>p</w:delText>
          </w:r>
        </w:del>
        <w:r w:rsidRPr="00251261">
          <w:rPr>
            <w:rFonts w:ascii="Calibri" w:hAnsi="Calibri"/>
            <w:rPrChange w:id="1399" w:author="Autor">
              <w:rPr>
                <w:rFonts w:cs="Arial"/>
                <w:b/>
                <w:szCs w:val="16"/>
              </w:rPr>
            </w:rPrChange>
          </w:rPr>
          <w:t xml:space="preserve">rijímateľom v rámci zmluvy o poskytnutí nenávratného finančného príspevku je možné vykonať len podľa podmienok § 42 zákona č. </w:t>
        </w:r>
        <w:r w:rsidRPr="00F6555C">
          <w:rPr>
            <w:rFonts w:asciiTheme="minorHAnsi" w:hAnsiTheme="minorHAnsi"/>
            <w:rPrChange w:id="1400" w:author="Autor">
              <w:rPr>
                <w:rFonts w:cs="Arial"/>
                <w:b/>
                <w:szCs w:val="16"/>
              </w:rPr>
            </w:rPrChange>
          </w:rPr>
          <w:t>292/2014 Z. z. o EŠIF.</w:t>
        </w:r>
        <w:r w:rsidRPr="00F6555C">
          <w:rPr>
            <w:rFonts w:asciiTheme="minorHAnsi" w:hAnsiTheme="minorHAnsi" w:cs="Arial"/>
            <w:szCs w:val="16"/>
            <w:rPrChange w:id="1401" w:author="Autor">
              <w:rPr>
                <w:rFonts w:cs="Arial"/>
                <w:szCs w:val="16"/>
              </w:rPr>
            </w:rPrChange>
          </w:rPr>
          <w:t xml:space="preserve"> a dodávateľa.</w:t>
        </w:r>
      </w:ins>
      <w:r w:rsidR="008207C0" w:rsidRPr="00C32732">
        <w:rPr>
          <w:rFonts w:ascii="Calibri" w:hAnsi="Calibri"/>
        </w:rPr>
        <w:t xml:space="preserve"> </w:t>
      </w:r>
      <w:ins w:id="1402" w:author="Autor">
        <w:r w:rsidRPr="00251261">
          <w:rPr>
            <w:rFonts w:ascii="Calibri" w:hAnsi="Calibri"/>
            <w:rPrChange w:id="1403" w:author="Autor">
              <w:rPr>
                <w:rFonts w:cs="Arial"/>
                <w:szCs w:val="16"/>
              </w:rPr>
            </w:rPrChange>
          </w:rPr>
          <w:t xml:space="preserve">Vyššie uvedeným nie je dotknuté vzájomné započítanie pohľadávok </w:t>
        </w:r>
        <w:r w:rsidR="00CC42FD">
          <w:rPr>
            <w:rFonts w:ascii="Calibri" w:hAnsi="Calibri"/>
          </w:rPr>
          <w:t>P</w:t>
        </w:r>
        <w:del w:id="1404" w:author="Autor">
          <w:r w:rsidRPr="00251261" w:rsidDel="00CC42FD">
            <w:rPr>
              <w:rFonts w:ascii="Calibri" w:hAnsi="Calibri"/>
              <w:rPrChange w:id="1405" w:author="Autor">
                <w:rPr>
                  <w:rFonts w:cs="Arial"/>
                  <w:szCs w:val="16"/>
                </w:rPr>
              </w:rPrChange>
            </w:rPr>
            <w:delText>p</w:delText>
          </w:r>
        </w:del>
        <w:r w:rsidRPr="00251261">
          <w:rPr>
            <w:rFonts w:ascii="Calibri" w:hAnsi="Calibri"/>
            <w:rPrChange w:id="1406" w:author="Autor">
              <w:rPr>
                <w:rFonts w:cs="Arial"/>
                <w:szCs w:val="16"/>
              </w:rPr>
            </w:rPrChange>
          </w:rPr>
          <w:t xml:space="preserve">rijímateľa a dodávateľa. </w:t>
        </w:r>
      </w:ins>
      <w:del w:id="1407" w:author="Autor">
        <w:r w:rsidR="008207C0" w:rsidRPr="00C32732" w:rsidDel="00064EDD">
          <w:rPr>
            <w:rFonts w:ascii="Calibri" w:hAnsi="Calibri"/>
          </w:rPr>
          <w:delText xml:space="preserve">Týmto sa nevylučuje vzájomné započítanie pohľadávok na strane dodávateľa. </w:delText>
        </w:r>
      </w:del>
      <w:r w:rsidR="008207C0" w:rsidRPr="00C32732">
        <w:rPr>
          <w:rFonts w:ascii="Calibri" w:hAnsi="Calibri"/>
        </w:rPr>
        <w:t>Poskytovateľ overí, či boli aktivity na základe uvedených faktúr zrealizované v súlade so Zmluvou o </w:t>
      </w:r>
      <w:del w:id="1408" w:author="Autor">
        <w:r w:rsidR="008207C0" w:rsidRPr="00C32732" w:rsidDel="00251261">
          <w:rPr>
            <w:rFonts w:ascii="Calibri" w:hAnsi="Calibri"/>
          </w:rPr>
          <w:delText>poskytnutí</w:delText>
        </w:r>
      </w:del>
      <w:r w:rsidR="008207C0" w:rsidRPr="00C32732">
        <w:rPr>
          <w:rFonts w:ascii="Calibri" w:hAnsi="Calibri"/>
        </w:rPr>
        <w:t xml:space="preserve"> NFP, či boli dodržané ustanovenia Obchodného zákonníka, Občianskeho zákonníka a zákona č. 431/2002 Z. z. o účtovníctve v znení neskorších predpisov.</w:t>
      </w:r>
    </w:p>
    <w:p w14:paraId="1E7458FA" w14:textId="77777777"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6"/>
      </w:r>
      <w:r w:rsidRPr="00C32732">
        <w:rPr>
          <w:rFonts w:ascii="Calibri" w:hAnsi="Calibri"/>
        </w:rPr>
        <w:t xml:space="preserve"> na poskytnutie príspevku alebo jeho časti nesúhlasí, je povinný to oznámiť Poskytovateľovi do 3 dní od dňa doručenia oznámenia.</w:t>
      </w:r>
    </w:p>
    <w:p w14:paraId="70862E6F" w14:textId="77777777"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14:paraId="66B03A54"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14:paraId="11BA98D6"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14:paraId="3E8607EF"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14:paraId="36EB2C86"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14:paraId="7717DC34"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14:paraId="6967BAB0" w14:textId="436AC58A" w:rsidR="00C3679D" w:rsidRDefault="008207C0" w:rsidP="0028107A">
      <w:pPr>
        <w:spacing w:before="120"/>
        <w:rPr>
          <w:rFonts w:ascii="Calibri" w:hAnsi="Calibri"/>
        </w:rPr>
      </w:pPr>
      <w:r w:rsidRPr="00FB40EB">
        <w:rPr>
          <w:rFonts w:ascii="Calibri" w:hAnsi="Calibri"/>
          <w:b/>
          <w:rPrChange w:id="1409" w:author="Autor">
            <w:rPr>
              <w:rFonts w:ascii="Calibri" w:hAnsi="Calibri"/>
            </w:rPr>
          </w:rPrChange>
        </w:rPr>
        <w:t xml:space="preserve">Vzájomné započítanie pohľadávok z príspevku alebo jeho časti nie je možné vykonať, </w:t>
      </w:r>
      <w:r w:rsidR="00756DD9" w:rsidRPr="00FB40EB">
        <w:rPr>
          <w:rFonts w:ascii="Calibri" w:hAnsi="Calibri"/>
          <w:b/>
          <w:rPrChange w:id="1410" w:author="Autor">
            <w:rPr>
              <w:rFonts w:ascii="Calibri" w:hAnsi="Calibri"/>
            </w:rPr>
          </w:rPrChange>
        </w:rPr>
        <w:br/>
      </w:r>
      <w:r w:rsidRPr="00FB40EB">
        <w:rPr>
          <w:rFonts w:ascii="Calibri" w:hAnsi="Calibri"/>
          <w:b/>
          <w:rPrChange w:id="1411" w:author="Autor">
            <w:rPr>
              <w:rFonts w:ascii="Calibri" w:hAnsi="Calibri"/>
            </w:rPr>
          </w:rPrChange>
        </w:rPr>
        <w:t>ak je Prijímateľom</w:t>
      </w:r>
      <w:ins w:id="1412" w:author="Autor">
        <w:r w:rsidR="00251261" w:rsidRPr="00FB40EB">
          <w:rPr>
            <w:rFonts w:asciiTheme="minorHAnsi" w:hAnsiTheme="minorHAnsi"/>
            <w:b/>
            <w:rPrChange w:id="1413" w:author="Autor">
              <w:rPr>
                <w:rFonts w:ascii="Calibri" w:hAnsi="Calibri"/>
              </w:rPr>
            </w:rPrChange>
          </w:rPr>
          <w:t>/partnerom,</w:t>
        </w:r>
      </w:ins>
      <w:r w:rsidRPr="00FB40EB">
        <w:rPr>
          <w:rFonts w:asciiTheme="minorHAnsi" w:hAnsiTheme="minorHAnsi"/>
          <w:b/>
          <w:rPrChange w:id="1414" w:author="Autor">
            <w:rPr>
              <w:rFonts w:ascii="Calibri" w:hAnsi="Calibri"/>
            </w:rPr>
          </w:rPrChange>
        </w:rPr>
        <w:t xml:space="preserve"> </w:t>
      </w:r>
      <w:ins w:id="1415" w:author="Autor">
        <w:r w:rsidR="00251261" w:rsidRPr="00FB40EB">
          <w:rPr>
            <w:rFonts w:asciiTheme="minorHAnsi" w:hAnsiTheme="minorHAnsi" w:cs="Arial"/>
            <w:b/>
            <w:lang w:eastAsia="en-US"/>
            <w:rPrChange w:id="1416" w:author="Autor">
              <w:rPr>
                <w:rFonts w:cs="Arial"/>
                <w:b/>
                <w:lang w:eastAsia="en-US"/>
              </w:rPr>
            </w:rPrChange>
          </w:rPr>
          <w:t xml:space="preserve">ktorým je účastník zmluvy o poskytnutí nenávratného </w:t>
        </w:r>
        <w:r w:rsidR="00251261" w:rsidRPr="00FB40EB">
          <w:rPr>
            <w:rFonts w:asciiTheme="minorHAnsi" w:hAnsiTheme="minorHAnsi"/>
            <w:b/>
            <w:rPrChange w:id="1417" w:author="Autor">
              <w:rPr>
                <w:rFonts w:cs="Arial"/>
                <w:b/>
                <w:lang w:eastAsia="en-US"/>
              </w:rPr>
            </w:rPrChange>
          </w:rPr>
          <w:t xml:space="preserve">finančného príspevku, </w:t>
        </w:r>
      </w:ins>
      <w:del w:id="1418" w:author="Autor">
        <w:r w:rsidRPr="00FB40EB" w:rsidDel="00251261">
          <w:rPr>
            <w:rFonts w:asciiTheme="minorHAnsi" w:hAnsiTheme="minorHAnsi"/>
            <w:rPrChange w:id="1419" w:author="Autor">
              <w:rPr>
                <w:rFonts w:ascii="Calibri" w:hAnsi="Calibri"/>
              </w:rPr>
            </w:rPrChange>
          </w:rPr>
          <w:delText xml:space="preserve">podľa Zmluvy </w:delText>
        </w:r>
      </w:del>
      <w:ins w:id="1420" w:author="Autor">
        <w:r w:rsidR="00251261" w:rsidRPr="00FB40EB">
          <w:rPr>
            <w:rFonts w:asciiTheme="minorHAnsi" w:hAnsiTheme="minorHAnsi" w:cs="Arial"/>
            <w:b/>
            <w:lang w:eastAsia="en-US"/>
            <w:rPrChange w:id="1421" w:author="Autor">
              <w:rPr>
                <w:rFonts w:cs="Arial"/>
                <w:b/>
                <w:lang w:eastAsia="en-US"/>
              </w:rPr>
            </w:rPrChange>
          </w:rPr>
          <w:t>štátna rozpočtová organizácia.</w:t>
        </w:r>
        <w:r w:rsidR="00251261">
          <w:rPr>
            <w:rFonts w:cs="Arial"/>
            <w:b/>
            <w:lang w:eastAsia="en-US"/>
          </w:rPr>
          <w:t xml:space="preserve"> </w:t>
        </w:r>
      </w:ins>
      <w:del w:id="1422" w:author="Autor">
        <w:r w:rsidRPr="00C32732" w:rsidDel="00251261">
          <w:rPr>
            <w:rFonts w:ascii="Calibri" w:hAnsi="Calibri"/>
          </w:rPr>
          <w:delText>ŠRO.</w:delText>
        </w:r>
      </w:del>
    </w:p>
    <w:p w14:paraId="15F93F35" w14:textId="4D92964C" w:rsidR="00251261" w:rsidRPr="00251261" w:rsidRDefault="008207C0" w:rsidP="00251261">
      <w:pPr>
        <w:spacing w:before="120"/>
        <w:rPr>
          <w:ins w:id="1423" w:author="Autor"/>
          <w:rFonts w:ascii="Calibri" w:hAnsi="Calibri"/>
          <w:rPrChange w:id="1424" w:author="Autor">
            <w:rPr>
              <w:ins w:id="1425" w:author="Autor"/>
              <w:rFonts w:cs="Arial"/>
              <w:b/>
            </w:rPr>
          </w:rPrChange>
        </w:rPr>
      </w:pPr>
      <w:r w:rsidRPr="00C32732">
        <w:rPr>
          <w:rFonts w:ascii="Calibri" w:hAnsi="Calibri"/>
          <w:i/>
        </w:rPr>
        <w:lastRenderedPageBreak/>
        <w:t xml:space="preserve">  </w:t>
      </w:r>
      <w:del w:id="1426" w:author="Autor">
        <w:r w:rsidRPr="00C32732" w:rsidDel="00251261">
          <w:rPr>
            <w:rFonts w:ascii="Calibri" w:hAnsi="Calibri"/>
            <w:i/>
          </w:rPr>
          <w:delText xml:space="preserve"> </w:delText>
        </w:r>
      </w:del>
      <w:ins w:id="1427" w:author="Autor">
        <w:r w:rsidR="00251261" w:rsidRPr="00251261">
          <w:rPr>
            <w:rFonts w:ascii="Calibri" w:hAnsi="Calibri"/>
            <w:rPrChange w:id="1428" w:author="Autor">
              <w:rPr/>
            </w:rPrChange>
          </w:rPr>
          <w:t xml:space="preserve">Vykonaním vzájomného započítania pohľadávok a záväzkov v žiadosti o platbu nie je dotknutá povinnosť </w:t>
        </w:r>
        <w:r w:rsidR="00162CC4">
          <w:rPr>
            <w:rFonts w:ascii="Calibri" w:hAnsi="Calibri"/>
          </w:rPr>
          <w:t>P</w:t>
        </w:r>
        <w:r w:rsidR="00251261" w:rsidRPr="00251261">
          <w:rPr>
            <w:rFonts w:ascii="Calibri" w:hAnsi="Calibri"/>
            <w:rPrChange w:id="1429" w:author="Autor">
              <w:rPr/>
            </w:rPrChange>
          </w:rPr>
          <w:t>rijímateľa</w:t>
        </w:r>
        <w:r w:rsidR="00162CC4">
          <w:rPr>
            <w:rFonts w:ascii="Calibri" w:hAnsi="Calibri"/>
          </w:rPr>
          <w:t>/</w:t>
        </w:r>
        <w:del w:id="1430" w:author="Autor">
          <w:r w:rsidR="00251261" w:rsidRPr="00251261" w:rsidDel="00162CC4">
            <w:rPr>
              <w:rFonts w:ascii="Calibri" w:hAnsi="Calibri"/>
              <w:rPrChange w:id="1431" w:author="Autor">
                <w:rPr/>
              </w:rPrChange>
            </w:rPr>
            <w:delText xml:space="preserve"> </w:delText>
          </w:r>
        </w:del>
        <w:r w:rsidR="00251261" w:rsidRPr="00251261">
          <w:rPr>
            <w:rFonts w:ascii="Calibri" w:hAnsi="Calibri"/>
            <w:rPrChange w:id="1432" w:author="Autor">
              <w:rPr/>
            </w:rPrChange>
          </w:rPr>
          <w:t xml:space="preserve">partnera uhradiť partnerom záväzky vo výške schválených oprávnených výdavkov daného partnera v predloženej žiadosti o platbu. Ak je v žiadosti o platbu zaradené vzájomné započítanie týkajúce sa výdavkov partnera a zároveň sú partnerovi v rovnakej žiadosti o platbu schválené oprávnené výdavky v rovnakej alebo vyššej sume, </w:t>
        </w:r>
        <w:r w:rsidR="00162CC4">
          <w:rPr>
            <w:rFonts w:ascii="Calibri" w:hAnsi="Calibri"/>
          </w:rPr>
          <w:t>P</w:t>
        </w:r>
        <w:r w:rsidR="00251261" w:rsidRPr="00251261">
          <w:rPr>
            <w:rFonts w:ascii="Calibri" w:hAnsi="Calibri"/>
            <w:rPrChange w:id="1433" w:author="Autor">
              <w:rPr/>
            </w:rPrChange>
          </w:rPr>
          <w:t>rijímateľ </w:t>
        </w:r>
        <w:del w:id="1434" w:author="Autor">
          <w:r w:rsidR="00251261" w:rsidRPr="00251261" w:rsidDel="00162CC4">
            <w:rPr>
              <w:rFonts w:ascii="Calibri" w:hAnsi="Calibri"/>
              <w:rPrChange w:id="1435" w:author="Autor">
                <w:rPr/>
              </w:rPrChange>
            </w:rPr>
            <w:delText xml:space="preserve"> </w:delText>
          </w:r>
        </w:del>
        <w:r w:rsidR="00251261" w:rsidRPr="00251261">
          <w:rPr>
            <w:rFonts w:ascii="Calibri" w:hAnsi="Calibri"/>
            <w:rPrChange w:id="1436" w:author="Autor">
              <w:rPr/>
            </w:rPrChange>
          </w:rPr>
          <w:t>môže uhradiť partnerovi sumu oprávnených výdavkov poníženú o sumu vzájomného započítania.</w:t>
        </w:r>
      </w:ins>
    </w:p>
    <w:p w14:paraId="4B71DF42" w14:textId="77777777" w:rsidR="008207C0" w:rsidRPr="00C32732" w:rsidRDefault="008207C0" w:rsidP="0028107A">
      <w:pPr>
        <w:spacing w:before="120"/>
        <w:rPr>
          <w:rFonts w:ascii="Calibri" w:hAnsi="Calibri"/>
          <w:i/>
        </w:rPr>
      </w:pPr>
    </w:p>
    <w:p w14:paraId="6A8EC156" w14:textId="77777777" w:rsidR="008207C0" w:rsidRPr="00DD586D" w:rsidRDefault="008207C0" w:rsidP="00537561">
      <w:pPr>
        <w:pStyle w:val="Nadpis3"/>
        <w:spacing w:before="120"/>
        <w:rPr>
          <w:rFonts w:ascii="Calibri" w:hAnsi="Calibri"/>
          <w:color w:val="365F91"/>
        </w:rPr>
      </w:pPr>
      <w:bookmarkStart w:id="1437" w:name="_Toc506451590"/>
      <w:r w:rsidRPr="00DD586D">
        <w:rPr>
          <w:rFonts w:ascii="Calibri" w:hAnsi="Calibri"/>
          <w:color w:val="365F91"/>
        </w:rPr>
        <w:t>4.3.7 Odvod výnosov</w:t>
      </w:r>
      <w:bookmarkEnd w:id="1437"/>
    </w:p>
    <w:p w14:paraId="019C02B2" w14:textId="77777777"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7"/>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14:paraId="59202334" w14:textId="77777777" w:rsidR="008207C0" w:rsidRPr="00C32732" w:rsidRDefault="008207C0" w:rsidP="00416A75">
      <w:pPr>
        <w:pStyle w:val="Default"/>
        <w:jc w:val="both"/>
        <w:rPr>
          <w:rFonts w:ascii="Calibri" w:hAnsi="Calibri"/>
        </w:rPr>
      </w:pPr>
    </w:p>
    <w:p w14:paraId="40F3791A" w14:textId="13537CCD" w:rsidR="008207C0" w:rsidRPr="00C32732" w:rsidRDefault="008207C0" w:rsidP="00D0217A">
      <w:pPr>
        <w:pStyle w:val="Default"/>
        <w:jc w:val="both"/>
        <w:rPr>
          <w:rFonts w:ascii="Calibri" w:hAnsi="Calibri"/>
        </w:rPr>
      </w:pPr>
      <w:r w:rsidRPr="00C32732">
        <w:rPr>
          <w:rFonts w:ascii="Calibri" w:hAnsi="Calibri"/>
        </w:rPr>
        <w:t xml:space="preserve">V prípade vzniku skutočného výnosu je </w:t>
      </w:r>
      <w:ins w:id="1438" w:author="Autor">
        <w:r w:rsidR="00CC42FD">
          <w:rPr>
            <w:rFonts w:ascii="Calibri" w:hAnsi="Calibri"/>
          </w:rPr>
          <w:t>P</w:t>
        </w:r>
      </w:ins>
      <w:del w:id="1439" w:author="Autor">
        <w:r w:rsidRPr="00C32732" w:rsidDel="00CC42FD">
          <w:rPr>
            <w:rFonts w:ascii="Calibri" w:hAnsi="Calibri"/>
          </w:rPr>
          <w:delText>p</w:delText>
        </w:r>
      </w:del>
      <w:r w:rsidRPr="00C32732">
        <w:rPr>
          <w:rFonts w:ascii="Calibri" w:hAnsi="Calibri"/>
        </w:rPr>
        <w:t xml:space="preserve">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14:paraId="5779BF5F" w14:textId="01F32F9D" w:rsidR="00E811E8" w:rsidRDefault="00E811E8">
      <w:pPr>
        <w:jc w:val="left"/>
        <w:rPr>
          <w:ins w:id="1440" w:author="Autor"/>
          <w:rFonts w:ascii="Calibri" w:eastAsia="Times New Roman" w:hAnsi="Calibri"/>
          <w:color w:val="000000"/>
          <w:lang w:eastAsia="en-US"/>
        </w:rPr>
      </w:pPr>
      <w:ins w:id="1441" w:author="Autor">
        <w:r>
          <w:rPr>
            <w:rFonts w:ascii="Calibri" w:hAnsi="Calibri"/>
          </w:rPr>
          <w:br w:type="page"/>
        </w:r>
      </w:ins>
    </w:p>
    <w:p w14:paraId="697658D3" w14:textId="77777777" w:rsidR="008207C0" w:rsidRPr="00C32732" w:rsidRDefault="008207C0" w:rsidP="00D0217A">
      <w:pPr>
        <w:pStyle w:val="Default"/>
        <w:jc w:val="both"/>
        <w:rPr>
          <w:rFonts w:ascii="Calibri" w:hAnsi="Calibri"/>
        </w:rPr>
      </w:pPr>
    </w:p>
    <w:p w14:paraId="74AF930C" w14:textId="77777777"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14:paraId="0EA93703" w14:textId="77777777" w:rsidR="007E5C7C" w:rsidRPr="00EB2412" w:rsidRDefault="007E5C7C" w:rsidP="007E5C7C">
      <w:pPr>
        <w:pStyle w:val="Default"/>
        <w:shd w:val="clear" w:color="auto" w:fill="FBD4B4"/>
        <w:jc w:val="both"/>
        <w:rPr>
          <w:rFonts w:ascii="Calibri" w:hAnsi="Calibri"/>
        </w:rPr>
      </w:pPr>
    </w:p>
    <w:p w14:paraId="0CB0271D"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14:paraId="5CD93FC7" w14:textId="77777777"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14:paraId="157090A2"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14:paraId="1A695A71"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14:paraId="56BF4E62" w14:textId="77777777"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14:paraId="042EDB53" w14:textId="77777777"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14:paraId="14A0AAD7" w14:textId="77777777"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14:paraId="72C6A99B" w14:textId="77777777" w:rsidR="008207C0" w:rsidRPr="00C32732" w:rsidRDefault="008207C0" w:rsidP="00416A75">
      <w:pPr>
        <w:pStyle w:val="Default"/>
        <w:jc w:val="both"/>
        <w:rPr>
          <w:rFonts w:ascii="Calibri" w:hAnsi="Calibri"/>
        </w:rPr>
      </w:pPr>
    </w:p>
    <w:p w14:paraId="4A65A5A8" w14:textId="77777777"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14:paraId="3890EBBC" w14:textId="77777777" w:rsidR="008207C0" w:rsidRPr="00C32732" w:rsidRDefault="008207C0" w:rsidP="00416A75">
      <w:pPr>
        <w:pStyle w:val="Default"/>
        <w:jc w:val="both"/>
        <w:rPr>
          <w:rFonts w:ascii="Calibri" w:hAnsi="Calibri"/>
        </w:rPr>
      </w:pPr>
    </w:p>
    <w:p w14:paraId="2AB04CA3" w14:textId="77777777"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14:paraId="4878CBAD"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14:paraId="5D2A8A1B"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14:paraId="44011AFB" w14:textId="77777777"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14:paraId="7974DB9B" w14:textId="5CB29D56"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 xml:space="preserve">úročený a ani neboli úroky pripísané na iný účet vedený </w:t>
      </w:r>
      <w:ins w:id="1442" w:author="Autor">
        <w:r w:rsidR="00CC42FD">
          <w:rPr>
            <w:rFonts w:ascii="Calibri" w:hAnsi="Calibri"/>
          </w:rPr>
          <w:t>P</w:t>
        </w:r>
      </w:ins>
      <w:del w:id="1443" w:author="Autor">
        <w:r w:rsidRPr="00C32732" w:rsidDel="00CC42FD">
          <w:rPr>
            <w:rFonts w:ascii="Calibri" w:hAnsi="Calibri"/>
          </w:rPr>
          <w:delText>p</w:delText>
        </w:r>
      </w:del>
      <w:r w:rsidRPr="00C32732">
        <w:rPr>
          <w:rFonts w:ascii="Calibri" w:hAnsi="Calibri"/>
        </w:rPr>
        <w:t>rijímateľom.</w:t>
      </w:r>
    </w:p>
    <w:p w14:paraId="1319D401" w14:textId="77777777"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14:paraId="60E6E63B"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14:paraId="151B444C"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14:paraId="5217C970" w14:textId="77777777" w:rsidR="008207C0" w:rsidRPr="00C32732" w:rsidDel="00D0217A" w:rsidRDefault="008207C0" w:rsidP="00416A75">
      <w:pPr>
        <w:pStyle w:val="Default"/>
        <w:jc w:val="both"/>
        <w:rPr>
          <w:rFonts w:ascii="Calibri" w:hAnsi="Calibri"/>
        </w:rPr>
      </w:pPr>
    </w:p>
    <w:p w14:paraId="75979F82" w14:textId="77777777"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14:paraId="54CF258D" w14:textId="77777777"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14:paraId="29E07EA5" w14:textId="77777777" w:rsidR="008207C0" w:rsidRPr="00C32732" w:rsidRDefault="008207C0" w:rsidP="00416A75">
      <w:pPr>
        <w:pStyle w:val="Default"/>
        <w:jc w:val="both"/>
        <w:rPr>
          <w:rFonts w:ascii="Calibri" w:hAnsi="Calibri"/>
          <w:b/>
          <w:bCs/>
          <w:color w:val="auto"/>
        </w:rPr>
      </w:pPr>
    </w:p>
    <w:p w14:paraId="2467536A" w14:textId="77777777"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14:paraId="2AF7CA53" w14:textId="77777777"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14:paraId="7F198A32" w14:textId="77777777"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14:paraId="11D79B46" w14:textId="77777777" w:rsidR="008207C0" w:rsidRPr="00C32732" w:rsidRDefault="00353FC3" w:rsidP="00416A75">
      <w:pPr>
        <w:pStyle w:val="Default"/>
        <w:jc w:val="both"/>
        <w:rPr>
          <w:rFonts w:ascii="Calibri" w:hAnsi="Calibri"/>
          <w:color w:val="auto"/>
        </w:rPr>
      </w:pPr>
      <w:r>
        <w:rPr>
          <w:rFonts w:ascii="Calibri" w:hAnsi="Calibri"/>
          <w:color w:val="auto"/>
        </w:rPr>
        <w:t xml:space="preserve">sekcia </w:t>
      </w:r>
      <w:r w:rsidR="00C3679D">
        <w:rPr>
          <w:rFonts w:ascii="Calibri" w:hAnsi="Calibri"/>
          <w:color w:val="auto"/>
        </w:rPr>
        <w:t>operačných programov</w:t>
      </w:r>
    </w:p>
    <w:p w14:paraId="176C90B1" w14:textId="77777777"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14:paraId="3AF79BFC" w14:textId="77777777"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14:paraId="4827E98A" w14:textId="77777777" w:rsidR="008207C0" w:rsidRDefault="008207C0" w:rsidP="00416A75">
      <w:pPr>
        <w:rPr>
          <w:rFonts w:ascii="Calibri" w:hAnsi="Calibri"/>
        </w:rPr>
      </w:pPr>
    </w:p>
    <w:p w14:paraId="3E37288D" w14:textId="14F76735" w:rsidR="00D96E05" w:rsidRPr="00C32732" w:rsidRDefault="00B02C60" w:rsidP="00416A75">
      <w:pPr>
        <w:rPr>
          <w:rFonts w:ascii="Calibri" w:hAnsi="Calibri"/>
        </w:rPr>
      </w:pPr>
      <w:r>
        <w:rPr>
          <w:rFonts w:ascii="Calibri" w:hAnsi="Calibri"/>
        </w:rPr>
        <w:t xml:space="preserve">U </w:t>
      </w:r>
      <w:ins w:id="1444" w:author="Autor">
        <w:r w:rsidR="00CC42FD">
          <w:rPr>
            <w:rFonts w:ascii="Calibri" w:hAnsi="Calibri"/>
          </w:rPr>
          <w:t>P</w:t>
        </w:r>
      </w:ins>
      <w:del w:id="1445" w:author="Autor">
        <w:r w:rsidDel="00CC42FD">
          <w:rPr>
            <w:rFonts w:ascii="Calibri" w:hAnsi="Calibri"/>
          </w:rPr>
          <w:delText>p</w:delText>
        </w:r>
      </w:del>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14:paraId="651B85C2" w14:textId="77777777" w:rsidR="008207C0" w:rsidRPr="00DD586D" w:rsidRDefault="008207C0" w:rsidP="00FE4B9A">
      <w:pPr>
        <w:pStyle w:val="Nadpis3"/>
        <w:rPr>
          <w:rFonts w:ascii="Calibri" w:hAnsi="Calibri"/>
          <w:color w:val="365F91"/>
        </w:rPr>
      </w:pPr>
      <w:bookmarkStart w:id="1446" w:name="_Toc506451591"/>
      <w:r w:rsidRPr="00DD586D">
        <w:rPr>
          <w:rFonts w:ascii="Calibri" w:hAnsi="Calibri"/>
          <w:color w:val="365F91"/>
        </w:rPr>
        <w:lastRenderedPageBreak/>
        <w:t>4.3.8 Účtovníctvo projektu</w:t>
      </w:r>
      <w:bookmarkEnd w:id="1446"/>
      <w:r w:rsidRPr="00DD586D">
        <w:rPr>
          <w:rFonts w:ascii="Calibri" w:hAnsi="Calibri"/>
          <w:color w:val="365F91"/>
        </w:rPr>
        <w:t xml:space="preserve"> </w:t>
      </w:r>
    </w:p>
    <w:p w14:paraId="6BE749D4" w14:textId="77777777"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77777777"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14:paraId="0B06924A" w14:textId="77777777"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14:paraId="1626E7EB" w14:textId="77777777"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14:paraId="6D9BDD56" w14:textId="77777777"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14:paraId="70FA04DB" w14:textId="77777777" w:rsidR="008207C0" w:rsidRPr="00C32732" w:rsidRDefault="008207C0" w:rsidP="005B4030">
      <w:pPr>
        <w:rPr>
          <w:rFonts w:ascii="Calibri" w:hAnsi="Calibri"/>
          <w:b/>
        </w:rPr>
      </w:pPr>
      <w:r w:rsidRPr="00C32732">
        <w:rPr>
          <w:rFonts w:ascii="Calibri" w:hAnsi="Calibri"/>
          <w:b/>
          <w:color w:val="000000"/>
        </w:rPr>
        <w:t>Účtovníctvo účtovnej jednotky je:</w:t>
      </w:r>
    </w:p>
    <w:p w14:paraId="4299288A"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14:paraId="08B50E07" w14:textId="77777777"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14:paraId="24E7D87E"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14:paraId="6D692B38" w14:textId="77777777"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14:paraId="76ABEE30"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14:paraId="3CDDA88A" w14:textId="77777777"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14:paraId="1E978EC6" w14:textId="77777777"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14:paraId="374D1733" w14:textId="77777777"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lastRenderedPageBreak/>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pomocou prvkov ŠPP, resp. stredísk, pričom daný projekt vystupuje ako samostatný prvok ŠPP, resp. stredisko),</w:t>
      </w:r>
      <w:r w:rsidRPr="00C32732">
        <w:rPr>
          <w:rFonts w:ascii="Calibri" w:hAnsi="Calibri"/>
          <w:lang w:eastAsia="en-AU"/>
        </w:rPr>
        <w:t xml:space="preserve"> ak Prijímateľ účtuje v sústave podvojného účtovníctva,</w:t>
      </w:r>
    </w:p>
    <w:p w14:paraId="237FCE21" w14:textId="77777777"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14:paraId="79139037" w14:textId="77777777"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7DE88C0A"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w:t>
      </w:r>
      <w:del w:id="1447" w:author="Autor">
        <w:r w:rsidRPr="00C32732" w:rsidDel="008D0123">
          <w:rPr>
            <w:rFonts w:ascii="Calibri" w:hAnsi="Calibri"/>
          </w:rPr>
          <w:delText xml:space="preserve">poskytnutí </w:delText>
        </w:r>
      </w:del>
      <w:r w:rsidRPr="00C32732">
        <w:rPr>
          <w:rFonts w:ascii="Calibri" w:hAnsi="Calibri"/>
        </w:rPr>
        <w:t xml:space="preserve">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0B40EC19" w14:textId="77777777" w:rsidR="00C229DA" w:rsidRPr="00C32732" w:rsidRDefault="00C229DA" w:rsidP="00C229DA">
      <w:pPr>
        <w:rPr>
          <w:rFonts w:ascii="Calibri" w:hAnsi="Calibri"/>
        </w:rPr>
      </w:pPr>
    </w:p>
    <w:p w14:paraId="54AE4509" w14:textId="77777777"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14:paraId="3C9B4ED3" w14:textId="77777777" w:rsidR="00C229DA" w:rsidRPr="00C32732" w:rsidRDefault="00C229DA" w:rsidP="009A0514">
      <w:pPr>
        <w:spacing w:before="120"/>
        <w:rPr>
          <w:rFonts w:ascii="Calibri" w:hAnsi="Calibri"/>
        </w:rPr>
      </w:pPr>
    </w:p>
    <w:p w14:paraId="2D2BC55A" w14:textId="77777777" w:rsidR="008207C0" w:rsidRPr="00DD586D" w:rsidRDefault="008207C0" w:rsidP="00537561">
      <w:pPr>
        <w:pStyle w:val="Nadpis2"/>
        <w:spacing w:before="120"/>
        <w:rPr>
          <w:rFonts w:ascii="Calibri" w:hAnsi="Calibri"/>
          <w:color w:val="365F91"/>
        </w:rPr>
      </w:pPr>
      <w:bookmarkStart w:id="1448" w:name="_Toc506451592"/>
      <w:r w:rsidRPr="00DD586D">
        <w:rPr>
          <w:rFonts w:ascii="Calibri" w:hAnsi="Calibri"/>
          <w:color w:val="365F91"/>
        </w:rPr>
        <w:t>4.4 Monitorovanie projektov</w:t>
      </w:r>
      <w:bookmarkEnd w:id="1448"/>
    </w:p>
    <w:p w14:paraId="033ED93A" w14:textId="77777777"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14:paraId="1D203D25" w14:textId="0C4350E5"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w:t>
      </w:r>
      <w:ins w:id="1449" w:author="Autor">
        <w:r w:rsidR="00CF40BE">
          <w:rPr>
            <w:rFonts w:ascii="Calibri" w:hAnsi="Calibri"/>
            <w:bCs/>
          </w:rPr>
          <w:t xml:space="preserve"> </w:t>
        </w:r>
        <w:r w:rsidR="00C67366">
          <w:rPr>
            <w:rFonts w:ascii="Calibri" w:hAnsi="Calibri"/>
            <w:bCs/>
          </w:rPr>
          <w:t>o NFP</w:t>
        </w:r>
      </w:ins>
      <w:r w:rsidR="00B96B38" w:rsidRPr="00C32732">
        <w:rPr>
          <w:rFonts w:ascii="Calibri" w:hAnsi="Calibri"/>
          <w:bCs/>
        </w:rPr>
        <w:t>/Rozhodnutia o schválení)</w:t>
      </w:r>
    </w:p>
    <w:p w14:paraId="78D67B53" w14:textId="77777777"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14:paraId="5746098D" w14:textId="77777777" w:rsidR="00B96B38" w:rsidRPr="00C32732" w:rsidRDefault="00B96B38" w:rsidP="00C67366">
      <w:pPr>
        <w:pStyle w:val="Default"/>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14:paraId="34E93D5E" w14:textId="013309BD" w:rsidR="008207C0" w:rsidRPr="00C32732" w:rsidRDefault="008207C0" w:rsidP="009A0514">
      <w:pPr>
        <w:spacing w:before="120"/>
        <w:rPr>
          <w:rFonts w:ascii="Calibri" w:hAnsi="Calibri"/>
        </w:rPr>
      </w:pPr>
      <w:r w:rsidRPr="00C32732">
        <w:rPr>
          <w:rFonts w:ascii="Calibri" w:hAnsi="Calibri"/>
        </w:rPr>
        <w:lastRenderedPageBreak/>
        <w:t xml:space="preserve">Kľúčové informácie o postupe realizácie projektu </w:t>
      </w:r>
      <w:r w:rsidR="00457834" w:rsidRPr="00C32732">
        <w:rPr>
          <w:rFonts w:ascii="Calibri" w:hAnsi="Calibri"/>
        </w:rPr>
        <w:t xml:space="preserve">sú </w:t>
      </w:r>
      <w:ins w:id="1450" w:author="Autor">
        <w:r w:rsidR="00CC42FD">
          <w:rPr>
            <w:rFonts w:ascii="Calibri" w:hAnsi="Calibri"/>
          </w:rPr>
          <w:t>P</w:t>
        </w:r>
      </w:ins>
      <w:del w:id="1451" w:author="Autor">
        <w:r w:rsidR="00457834" w:rsidRPr="00C32732" w:rsidDel="00CC42FD">
          <w:rPr>
            <w:rFonts w:ascii="Calibri" w:hAnsi="Calibri"/>
          </w:rPr>
          <w:delText>p</w:delText>
        </w:r>
      </w:del>
      <w:r w:rsidR="00457834" w:rsidRPr="00C32732">
        <w:rPr>
          <w:rFonts w:ascii="Calibri" w:hAnsi="Calibri"/>
        </w:rPr>
        <w:t>rijímateľom predkladané v prílohe Doplňujúce monitorovacie údaje k žiadosti o platbu</w:t>
      </w:r>
      <w:r w:rsidRPr="00C32732">
        <w:rPr>
          <w:rFonts w:ascii="Calibri" w:hAnsi="Calibri"/>
        </w:rPr>
        <w:t>.</w:t>
      </w:r>
    </w:p>
    <w:p w14:paraId="72E3FC23" w14:textId="77777777"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ktorú poskytuje Prijímateľ Poskytovateľovi vo formáte určenom Poskytovateľom. </w:t>
      </w:r>
    </w:p>
    <w:p w14:paraId="2F4CC560" w14:textId="77777777" w:rsidR="008207C0" w:rsidRPr="00C32732" w:rsidRDefault="008207C0" w:rsidP="009A0514">
      <w:pPr>
        <w:spacing w:before="120"/>
        <w:rPr>
          <w:rFonts w:ascii="Calibri" w:hAnsi="Calibri"/>
        </w:rPr>
      </w:pPr>
      <w:r w:rsidRPr="00C32732">
        <w:rPr>
          <w:rFonts w:ascii="Calibri" w:hAnsi="Calibri"/>
        </w:rPr>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77777777"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8"/>
      </w:r>
      <w:r w:rsidRPr="00C32732">
        <w:rPr>
          <w:rFonts w:ascii="Calibri" w:hAnsi="Calibri"/>
        </w:rPr>
        <w:t xml:space="preserve"> generovaný ITMS2014+ a je tvorená údajmi:</w:t>
      </w:r>
    </w:p>
    <w:p w14:paraId="46ECA259" w14:textId="77777777"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14:paraId="7F1D0513" w14:textId="77777777"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14:paraId="17589474" w14:textId="77777777"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14:paraId="3C43E502" w14:textId="77777777" w:rsidR="00112208" w:rsidRPr="00C32732" w:rsidRDefault="00112208" w:rsidP="008A2300">
      <w:pPr>
        <w:rPr>
          <w:rFonts w:ascii="Calibri" w:hAnsi="Calibri"/>
        </w:rPr>
      </w:pPr>
    </w:p>
    <w:p w14:paraId="13B5406A" w14:textId="77777777"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14:paraId="2B74EF50" w14:textId="229BED11" w:rsidR="008207C0" w:rsidRPr="00C32732" w:rsidRDefault="008207C0" w:rsidP="00132762">
      <w:pPr>
        <w:spacing w:before="120"/>
        <w:rPr>
          <w:rFonts w:ascii="Calibri" w:hAnsi="Calibri"/>
        </w:rPr>
      </w:pPr>
      <w:r w:rsidRPr="00C32732">
        <w:rPr>
          <w:rFonts w:ascii="Calibri" w:hAnsi="Calibri"/>
        </w:rPr>
        <w:t>Prijímateľ je povinný počas platnosti a účinnosti Zmluvy o </w:t>
      </w:r>
      <w:del w:id="1452" w:author="Autor">
        <w:r w:rsidRPr="00C32732" w:rsidDel="00C67366">
          <w:rPr>
            <w:rFonts w:ascii="Calibri" w:hAnsi="Calibri"/>
          </w:rPr>
          <w:delText>poskytnutí</w:delText>
        </w:r>
      </w:del>
      <w:r w:rsidRPr="00C32732">
        <w:rPr>
          <w:rFonts w:ascii="Calibri" w:hAnsi="Calibri"/>
        </w:rPr>
        <w:t xml:space="preserve">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14:paraId="400D8A82" w14:textId="77777777"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14:paraId="62876AC7" w14:textId="40EAFECE" w:rsidR="008207C0" w:rsidRPr="00C67366" w:rsidRDefault="008207C0" w:rsidP="0062583D">
      <w:pPr>
        <w:numPr>
          <w:ilvl w:val="0"/>
          <w:numId w:val="35"/>
        </w:numPr>
        <w:ind w:left="426" w:hanging="426"/>
        <w:rPr>
          <w:ins w:id="1453" w:author="Auto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14:paraId="123DFBFB" w14:textId="4215964F" w:rsidR="00C67366" w:rsidRPr="00C32732" w:rsidRDefault="00C67366" w:rsidP="0062583D">
      <w:pPr>
        <w:numPr>
          <w:ilvl w:val="0"/>
          <w:numId w:val="35"/>
        </w:numPr>
        <w:ind w:left="426" w:hanging="426"/>
        <w:rPr>
          <w:rFonts w:ascii="Calibri" w:hAnsi="Calibri"/>
        </w:rPr>
      </w:pPr>
      <w:ins w:id="1454" w:author="Autor">
        <w:r>
          <w:rPr>
            <w:rFonts w:ascii="Calibri" w:hAnsi="Calibri"/>
            <w:b/>
            <w:bCs/>
          </w:rPr>
          <w:t>Mimoriadnu monitorovaciu správu (príloha č. 8)</w:t>
        </w:r>
      </w:ins>
    </w:p>
    <w:p w14:paraId="00182E10" w14:textId="77777777" w:rsidR="00132762" w:rsidRPr="00C32732" w:rsidRDefault="00132762" w:rsidP="008A2300">
      <w:pPr>
        <w:rPr>
          <w:rFonts w:ascii="Calibri" w:hAnsi="Calibri"/>
        </w:rPr>
      </w:pPr>
    </w:p>
    <w:p w14:paraId="3AABC027" w14:textId="77777777" w:rsidR="008207C0" w:rsidRPr="00DD586D" w:rsidRDefault="008207C0" w:rsidP="0062583D">
      <w:pPr>
        <w:pStyle w:val="Nadpis3"/>
        <w:numPr>
          <w:ilvl w:val="2"/>
          <w:numId w:val="53"/>
        </w:numPr>
        <w:spacing w:before="0" w:after="120"/>
        <w:rPr>
          <w:rFonts w:ascii="Calibri" w:hAnsi="Calibri"/>
          <w:color w:val="365F91"/>
        </w:rPr>
      </w:pPr>
      <w:bookmarkStart w:id="1455" w:name="_Toc506451593"/>
      <w:r w:rsidRPr="00DD586D">
        <w:rPr>
          <w:rFonts w:ascii="Calibri" w:hAnsi="Calibri"/>
          <w:color w:val="365F91"/>
        </w:rPr>
        <w:t>Monitorovanie počas realizácie projektov</w:t>
      </w:r>
      <w:bookmarkEnd w:id="1455"/>
    </w:p>
    <w:p w14:paraId="69F775AD" w14:textId="77777777"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14:paraId="556A6FB3" w14:textId="50268A1D" w:rsidR="008207C0" w:rsidRPr="00C32732" w:rsidRDefault="008207C0" w:rsidP="00F0589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w:t>
      </w:r>
      <w:del w:id="1456" w:author="Autor">
        <w:r w:rsidRPr="00C32732" w:rsidDel="00CF40BE">
          <w:rPr>
            <w:rFonts w:ascii="Calibri" w:hAnsi="Calibri"/>
          </w:rPr>
          <w:delText xml:space="preserve">poskytnutí </w:delText>
        </w:r>
      </w:del>
      <w:r w:rsidRPr="00C32732">
        <w:rPr>
          <w:rFonts w:ascii="Calibri" w:hAnsi="Calibri"/>
        </w:rPr>
        <w:t>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 xml:space="preserve">od uplynutia stanovenej lehoty predložiť Poskytovateľovi </w:t>
      </w:r>
      <w:r w:rsidR="00D50361" w:rsidRPr="00F05892">
        <w:rPr>
          <w:rFonts w:ascii="Calibri" w:hAnsi="Calibri"/>
          <w:b/>
        </w:rPr>
        <w:t>Mimoriadnu monitorovaciu správu</w:t>
      </w:r>
      <w:ins w:id="1457" w:author="Autor">
        <w:r w:rsidR="00C67366">
          <w:rPr>
            <w:rFonts w:ascii="Calibri" w:hAnsi="Calibri"/>
            <w:b/>
          </w:rPr>
          <w:t>.</w:t>
        </w:r>
      </w:ins>
      <w:r w:rsidR="00D50361" w:rsidRPr="00C32732" w:rsidDel="00D50361">
        <w:rPr>
          <w:rFonts w:ascii="Calibri" w:hAnsi="Calibri"/>
        </w:rPr>
        <w:t xml:space="preserve"> </w:t>
      </w:r>
      <w:del w:id="1458" w:author="Autor">
        <w:r w:rsidRPr="00C32732" w:rsidDel="00C67366">
          <w:rPr>
            <w:rFonts w:ascii="Calibri" w:hAnsi="Calibri"/>
          </w:rPr>
          <w:delText xml:space="preserve">vo formáte stanovenom Poskytovateľom </w:delText>
        </w:r>
        <w:r w:rsidR="006964BD" w:rsidDel="00C67366">
          <w:rPr>
            <w:rFonts w:ascii="Calibri" w:hAnsi="Calibri"/>
          </w:rPr>
          <w:delText xml:space="preserve"> - </w:delText>
        </w:r>
        <w:r w:rsidR="00E57475" w:rsidRPr="00C32732" w:rsidDel="00C67366">
          <w:rPr>
            <w:rFonts w:ascii="Calibri" w:hAnsi="Calibri"/>
          </w:rPr>
          <w:delText>príloha č. 8</w:delText>
        </w:r>
        <w:r w:rsidR="00D50361" w:rsidDel="00C67366">
          <w:rPr>
            <w:rFonts w:ascii="Calibri" w:hAnsi="Calibri"/>
          </w:rPr>
          <w:delText>.</w:delText>
        </w:r>
      </w:del>
    </w:p>
    <w:p w14:paraId="6F4BF78C" w14:textId="77777777"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14:paraId="5064A7AD" w14:textId="3B0FFDA8" w:rsidR="008207C0" w:rsidRPr="00C32732" w:rsidRDefault="008207C0" w:rsidP="00132762">
      <w:pPr>
        <w:spacing w:before="120"/>
        <w:rPr>
          <w:rFonts w:ascii="Calibri" w:hAnsi="Calibri"/>
        </w:rPr>
      </w:pPr>
      <w:r w:rsidRPr="00C32732">
        <w:rPr>
          <w:rFonts w:ascii="Calibri" w:hAnsi="Calibri"/>
        </w:rPr>
        <w:lastRenderedPageBreak/>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r w:rsidR="00003738">
        <w:rPr>
          <w:rFonts w:ascii="Calibri" w:hAnsi="Calibri"/>
        </w:rPr>
        <w:t xml:space="preserve"> prostredníctvom ITMS 2014+</w:t>
      </w:r>
      <w:r w:rsidR="00EB1152">
        <w:rPr>
          <w:rFonts w:ascii="Calibri" w:hAnsi="Calibri"/>
        </w:rPr>
        <w:t xml:space="preserve">. </w:t>
      </w:r>
      <w:r w:rsidR="00003738" w:rsidRPr="00F05892">
        <w:rPr>
          <w:rFonts w:ascii="Calibri" w:hAnsi="Calibri"/>
        </w:rPr>
        <w:t>Do obdobia zavedenia elektronického podpisu je potrebné zaslať okrem elektronickej podoby aj vytlačenú a ručne podpísanú formu monitorovacej správy v</w:t>
      </w:r>
      <w:r w:rsidR="00003738" w:rsidRPr="00003738">
        <w:rPr>
          <w:rFonts w:ascii="Calibri" w:hAnsi="Calibri"/>
        </w:rPr>
        <w:t>ygenerovanej systémom ITMS2014+</w:t>
      </w:r>
      <w:r w:rsidR="00003738" w:rsidRPr="00F05892">
        <w:rPr>
          <w:rFonts w:ascii="Calibri" w:hAnsi="Calibri"/>
        </w:rPr>
        <w:t xml:space="preserve"> najneskôr do 5 dní od </w:t>
      </w:r>
      <w:r w:rsidR="00003738">
        <w:rPr>
          <w:rFonts w:ascii="Calibri" w:hAnsi="Calibri"/>
        </w:rPr>
        <w:t xml:space="preserve">jej </w:t>
      </w:r>
      <w:r w:rsidR="00003738" w:rsidRPr="00F05892">
        <w:rPr>
          <w:rFonts w:ascii="Calibri" w:hAnsi="Calibri"/>
        </w:rPr>
        <w:t>zaslania prostredníctvom ITMS2014+</w:t>
      </w:r>
      <w:r w:rsidR="00003738">
        <w:rPr>
          <w:rFonts w:ascii="Calibri" w:hAnsi="Calibri"/>
        </w:rPr>
        <w:t xml:space="preserve">. </w:t>
      </w:r>
      <w:r w:rsidR="00112208" w:rsidRPr="00C32732">
        <w:rPr>
          <w:rFonts w:ascii="Calibri" w:hAnsi="Calibri"/>
        </w:rPr>
        <w:t xml:space="preserve">Ak </w:t>
      </w:r>
      <w:r w:rsidRPr="00C32732">
        <w:rPr>
          <w:rFonts w:ascii="Calibri" w:hAnsi="Calibri"/>
        </w:rPr>
        <w:t>Zmluva o </w:t>
      </w:r>
      <w:del w:id="1459" w:author="Autor">
        <w:r w:rsidRPr="00C32732" w:rsidDel="00CF40BE">
          <w:rPr>
            <w:rFonts w:ascii="Calibri" w:hAnsi="Calibri"/>
          </w:rPr>
          <w:delText>poskytnutí</w:delText>
        </w:r>
      </w:del>
      <w:r w:rsidRPr="00C32732">
        <w:rPr>
          <w:rFonts w:ascii="Calibri" w:hAnsi="Calibri"/>
        </w:rPr>
        <w:t xml:space="preserve">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w:t>
      </w:r>
      <w:del w:id="1460" w:author="Autor">
        <w:r w:rsidRPr="00C32732" w:rsidDel="00CF40BE">
          <w:rPr>
            <w:rFonts w:ascii="Calibri" w:hAnsi="Calibri"/>
          </w:rPr>
          <w:delText>poskytnutí</w:delText>
        </w:r>
      </w:del>
      <w:r w:rsidRPr="00C32732">
        <w:rPr>
          <w:rFonts w:ascii="Calibri" w:hAnsi="Calibri"/>
        </w:rPr>
        <w:t xml:space="preserve"> NFP do 31.12. roku n. </w:t>
      </w:r>
      <w:r w:rsidR="00EB1152">
        <w:rPr>
          <w:rFonts w:ascii="Calibri" w:hAnsi="Calibri"/>
        </w:rPr>
        <w:t xml:space="preserve">V prípade, že realizácia aktivít projektu začala skôr ako nadobudla </w:t>
      </w:r>
      <w:r w:rsidR="00EB1152" w:rsidRPr="00C32732">
        <w:rPr>
          <w:rFonts w:ascii="Calibri" w:hAnsi="Calibri"/>
        </w:rPr>
        <w:t>Zmluva o </w:t>
      </w:r>
      <w:del w:id="1461" w:author="Autor">
        <w:r w:rsidR="00EB1152" w:rsidRPr="00C32732" w:rsidDel="00CF40BE">
          <w:rPr>
            <w:rFonts w:ascii="Calibri" w:hAnsi="Calibri"/>
          </w:rPr>
          <w:delText>poskytnutí</w:delText>
        </w:r>
      </w:del>
      <w:r w:rsidR="00EB1152" w:rsidRPr="00C32732">
        <w:rPr>
          <w:rFonts w:ascii="Calibri" w:hAnsi="Calibri"/>
        </w:rPr>
        <w:t xml:space="preserve">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14:paraId="40816E64" w14:textId="77777777" w:rsidR="00CC187F" w:rsidRPr="00C32732" w:rsidRDefault="00CC187F" w:rsidP="008A2300">
      <w:pPr>
        <w:rPr>
          <w:rFonts w:ascii="Calibri" w:hAnsi="Calibri"/>
        </w:rPr>
      </w:pPr>
    </w:p>
    <w:p w14:paraId="4074C44D" w14:textId="77777777"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14:paraId="5A9B8CDF" w14:textId="77777777"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14:paraId="1C782B1E" w14:textId="77777777"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14:paraId="491AEB26" w14:textId="77777777" w:rsidR="00C37AA3" w:rsidRPr="00C37AA3" w:rsidRDefault="00CC187F" w:rsidP="00C37AA3">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1462" w:name="_5_2_Monitorovanie_pri"/>
      <w:bookmarkEnd w:id="1462"/>
    </w:p>
    <w:p w14:paraId="28BBF50F" w14:textId="4186A4EE" w:rsidR="005575BA" w:rsidRPr="00543F32" w:rsidRDefault="005575BA" w:rsidP="00543F32">
      <w:pPr>
        <w:spacing w:before="120"/>
        <w:rPr>
          <w:rFonts w:ascii="Calibri" w:hAnsi="Calibri"/>
        </w:rPr>
      </w:pPr>
      <w:r w:rsidRPr="00543F32">
        <w:rPr>
          <w:rFonts w:ascii="Calibri" w:hAnsi="Calibri"/>
        </w:rPr>
        <w:t xml:space="preserve">Súčasťou predkladaných MS môžu byť aj prílohy, ktoré </w:t>
      </w:r>
      <w:ins w:id="1463" w:author="Autor">
        <w:r w:rsidR="00CC42FD">
          <w:rPr>
            <w:rFonts w:ascii="Calibri" w:hAnsi="Calibri"/>
          </w:rPr>
          <w:t>P</w:t>
        </w:r>
      </w:ins>
      <w:del w:id="1464" w:author="Autor">
        <w:r w:rsidRPr="00543F32" w:rsidDel="00CC42FD">
          <w:rPr>
            <w:rFonts w:ascii="Calibri" w:hAnsi="Calibri"/>
          </w:rPr>
          <w:delText>p</w:delText>
        </w:r>
      </w:del>
      <w:r w:rsidRPr="00543F32">
        <w:rPr>
          <w:rFonts w:ascii="Calibri" w:hAnsi="Calibri"/>
        </w:rPr>
        <w:t xml:space="preserve">rijímateľ predkladá (písomne alebo </w:t>
      </w:r>
      <w:r w:rsidRPr="00543F32">
        <w:rPr>
          <w:rFonts w:ascii="Calibri" w:hAnsi="Calibri"/>
        </w:rPr>
        <w:br/>
        <w:t xml:space="preserve">na elektronickom nosiči) spolu s podpísanou papierovou verziou MS: </w:t>
      </w:r>
    </w:p>
    <w:p w14:paraId="4DB51BA3" w14:textId="77777777"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14:paraId="37F2183A" w14:textId="7DF90028" w:rsidR="005575BA" w:rsidRPr="00543F32" w:rsidRDefault="005575BA" w:rsidP="00543F32">
      <w:pPr>
        <w:numPr>
          <w:ilvl w:val="0"/>
          <w:numId w:val="32"/>
        </w:numPr>
        <w:ind w:left="284" w:hanging="284"/>
        <w:rPr>
          <w:rFonts w:ascii="Calibri" w:hAnsi="Calibri"/>
        </w:rPr>
      </w:pPr>
      <w:r>
        <w:rPr>
          <w:rFonts w:ascii="Calibri" w:hAnsi="Calibri"/>
        </w:rPr>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w:t>
      </w:r>
      <w:ins w:id="1465" w:author="Autor">
        <w:r w:rsidR="00CC42FD">
          <w:rPr>
            <w:rFonts w:ascii="Calibri" w:hAnsi="Calibri"/>
          </w:rPr>
          <w:t>P</w:t>
        </w:r>
      </w:ins>
      <w:del w:id="1466" w:author="Autor">
        <w:r w:rsidRPr="00543F32" w:rsidDel="00CC42FD">
          <w:rPr>
            <w:rFonts w:ascii="Calibri" w:hAnsi="Calibri"/>
          </w:rPr>
          <w:delText>p</w:delText>
        </w:r>
      </w:del>
      <w:r w:rsidRPr="00543F32">
        <w:rPr>
          <w:rFonts w:ascii="Calibri" w:hAnsi="Calibri"/>
        </w:rPr>
        <w:t xml:space="preserve">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14:paraId="5D984501" w14:textId="77777777" w:rsidR="00DD586D" w:rsidRDefault="005575BA" w:rsidP="00543F32">
      <w:pPr>
        <w:numPr>
          <w:ilvl w:val="0"/>
          <w:numId w:val="32"/>
        </w:numPr>
        <w:ind w:left="284" w:hanging="284"/>
        <w:rPr>
          <w:rFonts w:ascii="Calibri" w:hAnsi="Calibri"/>
        </w:rPr>
      </w:pPr>
      <w:r>
        <w:rPr>
          <w:rFonts w:ascii="Calibri" w:hAnsi="Calibri"/>
        </w:rPr>
        <w:t>i</w:t>
      </w:r>
      <w:r w:rsidRPr="00543F32">
        <w:rPr>
          <w:rFonts w:ascii="Calibri" w:hAnsi="Calibri"/>
        </w:rPr>
        <w:t>né dokumenty</w:t>
      </w:r>
      <w:r w:rsidRPr="00543F32">
        <w:rPr>
          <w:rStyle w:val="Odkaznapoznmkupodiarou"/>
          <w:rFonts w:ascii="Calibri" w:hAnsi="Calibri"/>
        </w:rPr>
        <w:footnoteReference w:id="29"/>
      </w:r>
      <w:r w:rsidRPr="00543F32">
        <w:rPr>
          <w:rFonts w:ascii="Calibri" w:hAnsi="Calibri"/>
        </w:rPr>
        <w:t>, ktoré obsahujú doplňujúce/sprievodné údaje alebo údaje nad rámec  formuláru MS.</w:t>
      </w:r>
    </w:p>
    <w:p w14:paraId="359C32B2" w14:textId="77777777" w:rsidR="008C15CF" w:rsidRPr="00750483" w:rsidRDefault="008C15CF" w:rsidP="00750483">
      <w:pPr>
        <w:spacing w:before="120"/>
        <w:rPr>
          <w:rFonts w:ascii="Calibri" w:hAnsi="Calibri"/>
          <w:b/>
        </w:rPr>
      </w:pPr>
      <w:r w:rsidRPr="00750483">
        <w:rPr>
          <w:rFonts w:ascii="Calibri" w:hAnsi="Calibri"/>
          <w:b/>
        </w:rPr>
        <w:t>Upozornenie pre Prijímateľa na dôsledné vypĺňanie údajov v </w:t>
      </w:r>
      <w:r w:rsidRPr="00180004">
        <w:rPr>
          <w:rFonts w:ascii="Calibri" w:hAnsi="Calibri"/>
          <w:b/>
        </w:rPr>
        <w:t>MS</w:t>
      </w:r>
    </w:p>
    <w:p w14:paraId="4451AFC1" w14:textId="77777777" w:rsidR="008C15CF" w:rsidRPr="00750483" w:rsidRDefault="008C15CF" w:rsidP="00750483">
      <w:pPr>
        <w:spacing w:before="120"/>
        <w:rPr>
          <w:rFonts w:ascii="Calibri" w:hAnsi="Calibri"/>
        </w:rPr>
      </w:pPr>
      <w:r w:rsidRPr="00750483">
        <w:rPr>
          <w:rFonts w:ascii="Calibri" w:hAnsi="Calibri"/>
        </w:rPr>
        <w:t xml:space="preserve">Prijímateľ </w:t>
      </w:r>
      <w:r w:rsidRPr="00750483">
        <w:rPr>
          <w:rFonts w:ascii="Calibri" w:hAnsi="Calibri"/>
          <w:b/>
        </w:rPr>
        <w:t xml:space="preserve">je povinný </w:t>
      </w:r>
      <w:r w:rsidRPr="00750483">
        <w:rPr>
          <w:rFonts w:ascii="Calibri" w:hAnsi="Calibri"/>
        </w:rPr>
        <w:t xml:space="preserve">uviesť v tabuľke č. 4 a 5 MS v časti „Poznámky k aktivite“ </w:t>
      </w:r>
      <w:r w:rsidRPr="00750483">
        <w:rPr>
          <w:rFonts w:ascii="Calibri" w:hAnsi="Calibri"/>
          <w:b/>
        </w:rPr>
        <w:t>popis priebehu a pokroku aktivity</w:t>
      </w:r>
      <w:r w:rsidRPr="00750483">
        <w:rPr>
          <w:rFonts w:ascii="Calibri" w:hAnsi="Calibri"/>
        </w:rPr>
        <w:t xml:space="preserve"> za obdobie od začiatku realizácie aktivít projektu do konca monitorovaného obdobia a </w:t>
      </w:r>
      <w:r w:rsidRPr="00750483">
        <w:rPr>
          <w:rFonts w:ascii="Calibri" w:hAnsi="Calibri"/>
          <w:b/>
        </w:rPr>
        <w:t>konkrétny popis dosiahnutých výsledkov</w:t>
      </w:r>
      <w:r w:rsidRPr="00750483">
        <w:rPr>
          <w:rFonts w:ascii="Calibri" w:hAnsi="Calibri"/>
        </w:rPr>
        <w:t xml:space="preserve"> (napr. nielen počet vypracovaných štúdií, ale aj názov a čoho sa vypracované štúdie týkali a pod.).</w:t>
      </w:r>
    </w:p>
    <w:p w14:paraId="0CD057D5" w14:textId="77777777" w:rsidR="008C15CF" w:rsidRPr="00750483" w:rsidRDefault="008C15CF" w:rsidP="00750483">
      <w:pPr>
        <w:spacing w:before="120"/>
        <w:rPr>
          <w:rFonts w:ascii="Calibri" w:hAnsi="Calibri"/>
        </w:rPr>
      </w:pPr>
      <w:r w:rsidRPr="00750483">
        <w:rPr>
          <w:rFonts w:ascii="Calibri" w:hAnsi="Calibri"/>
        </w:rPr>
        <w:t xml:space="preserve">V časti 12. MS „Identifikované problémy, riziká a ďalšie informácie  v  súvislosti s realizáciou projektu, podrobné informácie o realizovaných aktivitách“, </w:t>
      </w:r>
      <w:r w:rsidRPr="00750483">
        <w:rPr>
          <w:rFonts w:ascii="Calibri" w:hAnsi="Calibri"/>
          <w:b/>
        </w:rPr>
        <w:t>uvádza Prijímateľ</w:t>
      </w:r>
      <w:r w:rsidRPr="00750483">
        <w:rPr>
          <w:rFonts w:ascii="Calibri" w:hAnsi="Calibri"/>
        </w:rPr>
        <w:t xml:space="preserve"> informácie o prípadných skutočnostiach, ktoré ohrozujú realizáciu projektu, resp. majú alebo môžu mať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750483">
        <w:rPr>
          <w:rFonts w:ascii="Calibri" w:hAnsi="Calibri"/>
          <w:b/>
        </w:rPr>
        <w:t xml:space="preserve"> údaje týkajúce sa realizácie projektu</w:t>
      </w:r>
      <w:r w:rsidRPr="00750483">
        <w:rPr>
          <w:rFonts w:ascii="Calibri" w:hAnsi="Calibri"/>
        </w:rPr>
        <w:t xml:space="preserve"> ak sú predmetné </w:t>
      </w:r>
      <w:r w:rsidRPr="00750483">
        <w:rPr>
          <w:rFonts w:ascii="Calibri" w:hAnsi="Calibri"/>
        </w:rPr>
        <w:lastRenderedPageBreak/>
        <w:t>údaje prierezového charakteru vo vzťahu k viacerým aktivitám, príp. sa týkajú iných oblastí projektu ako je samotná realizácia aktivít projektu.</w:t>
      </w:r>
    </w:p>
    <w:p w14:paraId="2FC63C41" w14:textId="77777777" w:rsidR="005575BA" w:rsidRPr="00435FD7" w:rsidRDefault="005575BA" w:rsidP="00543F32">
      <w:pPr>
        <w:rPr>
          <w:rFonts w:ascii="Calibri" w:hAnsi="Calibri"/>
        </w:rPr>
      </w:pPr>
    </w:p>
    <w:p w14:paraId="63025417" w14:textId="77777777" w:rsidR="008207C0" w:rsidRPr="00DD586D" w:rsidRDefault="008207C0" w:rsidP="009D4EF1">
      <w:pPr>
        <w:pStyle w:val="Nadpis3"/>
        <w:spacing w:before="0" w:after="120"/>
        <w:rPr>
          <w:rFonts w:ascii="Calibri" w:hAnsi="Calibri"/>
          <w:color w:val="365F91"/>
        </w:rPr>
      </w:pPr>
      <w:bookmarkStart w:id="1467" w:name="_Toc506451594"/>
      <w:r w:rsidRPr="00DD586D">
        <w:rPr>
          <w:rFonts w:ascii="Calibri" w:hAnsi="Calibri"/>
          <w:color w:val="365F91"/>
        </w:rPr>
        <w:t>4.4.2 Monitorovanie pri ukončení realizácie projektov</w:t>
      </w:r>
      <w:bookmarkEnd w:id="1467"/>
    </w:p>
    <w:p w14:paraId="6B60E552" w14:textId="77777777" w:rsidR="00756DD9" w:rsidRDefault="00756DD9" w:rsidP="003802A8">
      <w:pPr>
        <w:rPr>
          <w:rFonts w:ascii="Calibri" w:hAnsi="Calibri"/>
        </w:rPr>
      </w:pPr>
    </w:p>
    <w:p w14:paraId="39122841" w14:textId="77777777" w:rsidR="00CF40BE" w:rsidRDefault="008207C0" w:rsidP="003802A8">
      <w:pPr>
        <w:rPr>
          <w:ins w:id="1468" w:author="Auto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w:t>
      </w:r>
      <w:del w:id="1469" w:author="Autor">
        <w:r w:rsidRPr="00C32732" w:rsidDel="00CF40BE">
          <w:rPr>
            <w:rFonts w:ascii="Calibri" w:hAnsi="Calibri"/>
          </w:rPr>
          <w:delText xml:space="preserve">poskytnutí </w:delText>
        </w:r>
      </w:del>
    </w:p>
    <w:p w14:paraId="7F4A7B5D" w14:textId="44818D2F" w:rsidR="008207C0" w:rsidRPr="00C32732" w:rsidRDefault="008207C0" w:rsidP="003802A8">
      <w:pPr>
        <w:rPr>
          <w:rFonts w:ascii="Calibri" w:hAnsi="Calibri"/>
        </w:rPr>
      </w:pPr>
      <w:r w:rsidRPr="00C32732">
        <w:rPr>
          <w:rFonts w:ascii="Calibri" w:hAnsi="Calibri"/>
        </w:rPr>
        <w:t xml:space="preserve">NFP do momentu </w:t>
      </w:r>
      <w:r w:rsidRPr="00C32732">
        <w:rPr>
          <w:rFonts w:ascii="Calibri" w:hAnsi="Calibri"/>
          <w:b/>
        </w:rPr>
        <w:t>ukončenia realizácie aktivít projektu</w:t>
      </w:r>
      <w:r w:rsidRPr="00C32732">
        <w:rPr>
          <w:rFonts w:ascii="Calibri" w:hAnsi="Calibri"/>
        </w:rPr>
        <w:t>.</w:t>
      </w:r>
    </w:p>
    <w:p w14:paraId="676B934C" w14:textId="77777777" w:rsidR="00756DD9" w:rsidRDefault="00756DD9" w:rsidP="008A2300">
      <w:pPr>
        <w:tabs>
          <w:tab w:val="num" w:pos="1440"/>
        </w:tabs>
        <w:rPr>
          <w:rFonts w:ascii="Calibri" w:hAnsi="Calibri"/>
          <w:u w:val="single"/>
        </w:rPr>
      </w:pPr>
    </w:p>
    <w:p w14:paraId="24FEB5D5" w14:textId="77777777"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14:paraId="5A928372"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30"/>
      </w:r>
      <w:r w:rsidRPr="00C32732">
        <w:rPr>
          <w:rFonts w:ascii="Calibri" w:hAnsi="Calibri"/>
        </w:rPr>
        <w:t xml:space="preserve">, </w:t>
      </w:r>
    </w:p>
    <w:p w14:paraId="41C988CD"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14:paraId="6B91F8E3"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14:paraId="5A060331" w14:textId="77777777"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14:paraId="33B549D7" w14:textId="4294ABEC"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w:t>
      </w:r>
      <w:ins w:id="1470" w:author="Autor">
        <w:r w:rsidR="00CC42FD">
          <w:rPr>
            <w:rFonts w:ascii="Calibri" w:hAnsi="Calibri"/>
          </w:rPr>
          <w:t>P</w:t>
        </w:r>
      </w:ins>
      <w:del w:id="1471" w:author="Autor">
        <w:r w:rsidR="00435FD7" w:rsidRPr="00543F32" w:rsidDel="00CC42FD">
          <w:rPr>
            <w:rFonts w:ascii="Calibri" w:hAnsi="Calibri"/>
          </w:rPr>
          <w:delText>p</w:delText>
        </w:r>
      </w:del>
      <w:r w:rsidR="00435FD7" w:rsidRPr="00543F32">
        <w:rPr>
          <w:rFonts w:ascii="Calibri" w:hAnsi="Calibri"/>
        </w:rPr>
        <w:t xml:space="preserve">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iné dokumenty</w:t>
      </w:r>
      <w:r w:rsidR="00435FD7" w:rsidRPr="00543F32">
        <w:rPr>
          <w:rFonts w:ascii="Calibri" w:hAnsi="Calibri"/>
          <w:vertAlign w:val="superscript"/>
        </w:rPr>
        <w:footnoteReference w:id="31"/>
      </w:r>
      <w:r w:rsidR="00435FD7" w:rsidRPr="000A509F">
        <w:rPr>
          <w:rFonts w:ascii="Calibri" w:hAnsi="Calibri"/>
        </w:rPr>
        <w:t>, ktoré obsahujú doplňujúce/sprievodné údaje alebo údaje nad rámec  formuláru MS.</w:t>
      </w:r>
    </w:p>
    <w:p w14:paraId="4CDE8B2E" w14:textId="77777777" w:rsidR="008C15CF" w:rsidRDefault="00F95FBC" w:rsidP="008C15CF">
      <w:pPr>
        <w:spacing w:before="120"/>
        <w:rPr>
          <w:rFonts w:ascii="Calibri" w:hAnsi="Calibri"/>
        </w:rPr>
      </w:pPr>
      <w:r w:rsidRPr="00C32732">
        <w:rPr>
          <w:rFonts w:ascii="Calibri" w:hAnsi="Calibri"/>
        </w:rPr>
        <w:t xml:space="preserve">Prijímateľ predkladá všetky druhy monitorovacích správ k projektu </w:t>
      </w:r>
      <w:r w:rsidRPr="00F05892">
        <w:rPr>
          <w:rFonts w:ascii="Calibri" w:hAnsi="Calibri"/>
          <w:b/>
        </w:rPr>
        <w:t>v stanovených termínoch prostredníctvom ITMS2014+</w:t>
      </w:r>
      <w:r w:rsidR="00003738">
        <w:rPr>
          <w:rFonts w:ascii="Calibri" w:hAnsi="Calibri"/>
        </w:rPr>
        <w:t>.</w:t>
      </w:r>
      <w:r w:rsidRPr="00C32732">
        <w:rPr>
          <w:rFonts w:ascii="Calibri" w:hAnsi="Calibri"/>
        </w:rPr>
        <w:t xml:space="preserve"> </w:t>
      </w:r>
      <w:r w:rsidR="00003738" w:rsidRPr="002E0FFF">
        <w:rPr>
          <w:rFonts w:ascii="Calibri" w:hAnsi="Calibri"/>
        </w:rPr>
        <w:t xml:space="preserve">Do obdobia zavedenia elektronického podpisu </w:t>
      </w:r>
      <w:r w:rsidR="00040CE3">
        <w:rPr>
          <w:rFonts w:ascii="Calibri" w:hAnsi="Calibri"/>
        </w:rPr>
        <w:t>Prijímateľ zasiela</w:t>
      </w:r>
      <w:r w:rsidR="00003738" w:rsidRPr="002E0FFF">
        <w:rPr>
          <w:rFonts w:ascii="Calibri" w:hAnsi="Calibri"/>
        </w:rPr>
        <w:t xml:space="preserve"> okrem elektronickej podoby aj vytlačenú a ručne podpísanú formu monitorovacej správy v</w:t>
      </w:r>
      <w:r w:rsidR="00003738" w:rsidRPr="00003738">
        <w:rPr>
          <w:rFonts w:ascii="Calibri" w:hAnsi="Calibri"/>
        </w:rPr>
        <w:t>ygenerovanej systémom ITMS2014+</w:t>
      </w:r>
      <w:r w:rsidR="00003738" w:rsidRPr="002E0FFF">
        <w:rPr>
          <w:rFonts w:ascii="Calibri" w:hAnsi="Calibri"/>
        </w:rPr>
        <w:t xml:space="preserve"> najneskôr </w:t>
      </w:r>
      <w:r w:rsidR="00003738" w:rsidRPr="00F05892">
        <w:rPr>
          <w:rFonts w:ascii="Calibri" w:hAnsi="Calibri"/>
          <w:b/>
        </w:rPr>
        <w:t>do 5 dní</w:t>
      </w:r>
      <w:r w:rsidR="00003738" w:rsidRPr="002E0FFF">
        <w:rPr>
          <w:rFonts w:ascii="Calibri" w:hAnsi="Calibri"/>
        </w:rPr>
        <w:t xml:space="preserve"> od </w:t>
      </w:r>
      <w:r w:rsidR="00003738">
        <w:rPr>
          <w:rFonts w:ascii="Calibri" w:hAnsi="Calibri"/>
        </w:rPr>
        <w:t xml:space="preserve">jej </w:t>
      </w:r>
      <w:r w:rsidR="00003738" w:rsidRPr="002E0FFF">
        <w:rPr>
          <w:rFonts w:ascii="Calibri" w:hAnsi="Calibri"/>
        </w:rPr>
        <w:t>zaslania prostredníctvom ITMS2014+</w:t>
      </w:r>
      <w:r w:rsidR="00003738">
        <w:rPr>
          <w:rFonts w:ascii="Calibri" w:hAnsi="Calibri"/>
        </w:rPr>
        <w:t xml:space="preserve">. </w:t>
      </w:r>
      <w:r w:rsidRPr="00C32732">
        <w:rPr>
          <w:rFonts w:ascii="Calibri" w:hAnsi="Calibri"/>
        </w:rPr>
        <w:t xml:space="preserve"> Poskytovateľ považuje za doručenie monitorovacej správy deň osobného doručenia Poskytovateľovi alebo deň odovzdania na poštovú prepravu.</w:t>
      </w:r>
      <w:r w:rsidR="008C15CF" w:rsidRPr="008C15CF">
        <w:rPr>
          <w:rFonts w:ascii="Calibri" w:hAnsi="Calibri"/>
        </w:rPr>
        <w:t xml:space="preserve"> </w:t>
      </w:r>
    </w:p>
    <w:p w14:paraId="108E47E5" w14:textId="77777777" w:rsidR="00B11511" w:rsidRDefault="00B11511" w:rsidP="00B11511">
      <w:pPr>
        <w:spacing w:before="120"/>
        <w:rPr>
          <w:rFonts w:ascii="Calibri" w:hAnsi="Calibri"/>
        </w:rPr>
      </w:pPr>
      <w:r w:rsidRPr="00DD3C28">
        <w:rPr>
          <w:rFonts w:ascii="Calibri" w:hAnsi="Calibri"/>
          <w:b/>
        </w:rPr>
        <w:t>Upozornenie pre Prijímateľa na dôsledné vypĺňanie údajov v MS</w:t>
      </w:r>
    </w:p>
    <w:p w14:paraId="3D68CA0C" w14:textId="77777777" w:rsidR="00B11511" w:rsidRPr="00E360FC" w:rsidRDefault="00B11511" w:rsidP="00B11511">
      <w:pPr>
        <w:spacing w:before="120"/>
        <w:rPr>
          <w:rFonts w:ascii="Calibri" w:hAnsi="Calibri"/>
        </w:rPr>
      </w:pPr>
      <w:r w:rsidRPr="00E360FC">
        <w:rPr>
          <w:rFonts w:ascii="Calibri" w:hAnsi="Calibri"/>
        </w:rPr>
        <w:t xml:space="preserve">Prijímateľ </w:t>
      </w:r>
      <w:r w:rsidRPr="00E360FC">
        <w:rPr>
          <w:rFonts w:ascii="Calibri" w:hAnsi="Calibri"/>
          <w:b/>
        </w:rPr>
        <w:t xml:space="preserve">je povinný </w:t>
      </w:r>
      <w:r w:rsidRPr="00E360FC">
        <w:rPr>
          <w:rFonts w:ascii="Calibri" w:hAnsi="Calibri"/>
        </w:rPr>
        <w:t xml:space="preserve">uviesť v tabuľke č. 4 a 5 MS v časti „Poznámky k aktivite“ </w:t>
      </w:r>
      <w:r w:rsidRPr="00E360FC">
        <w:rPr>
          <w:rFonts w:ascii="Calibri" w:hAnsi="Calibri"/>
          <w:b/>
        </w:rPr>
        <w:t>popis priebehu a pokroku aktivity</w:t>
      </w:r>
      <w:r w:rsidRPr="00E360FC">
        <w:rPr>
          <w:rFonts w:ascii="Calibri" w:hAnsi="Calibri"/>
        </w:rPr>
        <w:t xml:space="preserve"> za </w:t>
      </w:r>
      <w:r>
        <w:rPr>
          <w:rFonts w:ascii="Calibri" w:hAnsi="Calibri"/>
        </w:rPr>
        <w:t>celé</w:t>
      </w:r>
      <w:r w:rsidRPr="00E360FC">
        <w:rPr>
          <w:rFonts w:ascii="Calibri" w:hAnsi="Calibri"/>
        </w:rPr>
        <w:t xml:space="preserve"> monitorované obdobi</w:t>
      </w:r>
      <w:r>
        <w:rPr>
          <w:rFonts w:ascii="Calibri" w:hAnsi="Calibri"/>
        </w:rPr>
        <w:t>e</w:t>
      </w:r>
      <w:r w:rsidRPr="00E360FC">
        <w:rPr>
          <w:rFonts w:ascii="Calibri" w:hAnsi="Calibri"/>
        </w:rPr>
        <w:t xml:space="preserve"> a </w:t>
      </w:r>
      <w:r w:rsidRPr="00E360FC">
        <w:rPr>
          <w:rFonts w:ascii="Calibri" w:hAnsi="Calibri"/>
          <w:b/>
        </w:rPr>
        <w:t>konkrétny popis dosiahnutých výsledkov</w:t>
      </w:r>
      <w:r w:rsidRPr="00E360FC">
        <w:rPr>
          <w:rFonts w:ascii="Calibri" w:hAnsi="Calibri"/>
        </w:rPr>
        <w:t xml:space="preserve"> (napr. nielen počet vypracovaných štúdií, ale aj názov a čoho sa vypracované štúdie týkali a pod.).</w:t>
      </w:r>
    </w:p>
    <w:p w14:paraId="781C0E7D" w14:textId="77777777" w:rsidR="008C15CF" w:rsidRPr="00E360FC" w:rsidRDefault="00B11511" w:rsidP="00B11511">
      <w:pPr>
        <w:spacing w:before="120"/>
        <w:rPr>
          <w:rFonts w:ascii="Calibri" w:hAnsi="Calibri"/>
        </w:rPr>
      </w:pPr>
      <w:r w:rsidRPr="00E360FC">
        <w:rPr>
          <w:rFonts w:ascii="Calibri" w:hAnsi="Calibri"/>
        </w:rPr>
        <w:t xml:space="preserve">V časti 12. MS „Identifikované problémy, riziká a ďalšie informácie  v  súvislosti s realizáciou projektu, podrobné informácie o realizovaných aktivitách“, </w:t>
      </w:r>
      <w:r w:rsidRPr="00E360FC">
        <w:rPr>
          <w:rFonts w:ascii="Calibri" w:hAnsi="Calibri"/>
          <w:b/>
        </w:rPr>
        <w:t>uvádza Prijímateľ</w:t>
      </w:r>
      <w:r w:rsidRPr="00E360FC">
        <w:rPr>
          <w:rFonts w:ascii="Calibri" w:hAnsi="Calibri"/>
        </w:rPr>
        <w:t xml:space="preserve"> informácie </w:t>
      </w:r>
      <w:r w:rsidRPr="00E360FC">
        <w:rPr>
          <w:rFonts w:ascii="Calibri" w:hAnsi="Calibri"/>
        </w:rPr>
        <w:lastRenderedPageBreak/>
        <w:t>o prípadných skutočnostiach, ktoré ohroz</w:t>
      </w:r>
      <w:r>
        <w:rPr>
          <w:rFonts w:ascii="Calibri" w:hAnsi="Calibri"/>
        </w:rPr>
        <w:t>ili</w:t>
      </w:r>
      <w:r w:rsidRPr="00E360FC">
        <w:rPr>
          <w:rFonts w:ascii="Calibri" w:hAnsi="Calibri"/>
        </w:rPr>
        <w:t xml:space="preserve"> realizáciu projektu, resp. ma</w:t>
      </w:r>
      <w:r>
        <w:rPr>
          <w:rFonts w:ascii="Calibri" w:hAnsi="Calibri"/>
        </w:rPr>
        <w:t>li</w:t>
      </w:r>
      <w:r w:rsidRPr="00E360FC">
        <w:rPr>
          <w:rFonts w:ascii="Calibri" w:hAnsi="Calibri"/>
        </w:rPr>
        <w:t xml:space="preserve">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E360FC">
        <w:rPr>
          <w:rFonts w:ascii="Calibri" w:hAnsi="Calibri"/>
          <w:b/>
        </w:rPr>
        <w:t xml:space="preserve"> údaje týkajúce sa realizácie projektu</w:t>
      </w:r>
      <w:r w:rsidRPr="00E360FC">
        <w:rPr>
          <w:rFonts w:ascii="Calibri" w:hAnsi="Calibri"/>
        </w:rPr>
        <w:t xml:space="preserve"> ak </w:t>
      </w:r>
      <w:r>
        <w:rPr>
          <w:rFonts w:ascii="Calibri" w:hAnsi="Calibri"/>
        </w:rPr>
        <w:t>boli</w:t>
      </w:r>
      <w:r w:rsidRPr="00E360FC">
        <w:rPr>
          <w:rFonts w:ascii="Calibri" w:hAnsi="Calibri"/>
        </w:rPr>
        <w:t xml:space="preserve"> predmetné údaje prierezového charakteru vo vzťahu k viacerým aktivitám, príp. sa týka</w:t>
      </w:r>
      <w:r>
        <w:rPr>
          <w:rFonts w:ascii="Calibri" w:hAnsi="Calibri"/>
        </w:rPr>
        <w:t>li</w:t>
      </w:r>
      <w:r w:rsidRPr="00E360FC">
        <w:rPr>
          <w:rFonts w:ascii="Calibri" w:hAnsi="Calibri"/>
        </w:rPr>
        <w:t xml:space="preserve"> iných oblastí projektu ako je samotná realizácia aktivít projektu.</w:t>
      </w:r>
    </w:p>
    <w:p w14:paraId="6764D355" w14:textId="77777777" w:rsidR="00F95FBC" w:rsidRPr="00C32732" w:rsidRDefault="00F95FBC" w:rsidP="0028107A">
      <w:pPr>
        <w:spacing w:before="120" w:after="120"/>
        <w:rPr>
          <w:rFonts w:ascii="Calibri" w:hAnsi="Calibri"/>
        </w:rPr>
      </w:pPr>
    </w:p>
    <w:p w14:paraId="220C62E2" w14:textId="77777777" w:rsidR="008207C0" w:rsidRPr="00DD586D" w:rsidRDefault="008207C0" w:rsidP="007E25EF">
      <w:pPr>
        <w:pStyle w:val="Nadpis2"/>
        <w:rPr>
          <w:rFonts w:ascii="Calibri" w:hAnsi="Calibri"/>
          <w:color w:val="365F91"/>
        </w:rPr>
      </w:pPr>
      <w:bookmarkStart w:id="1472" w:name="_Toc506451595"/>
      <w:r w:rsidRPr="00DD586D">
        <w:rPr>
          <w:rFonts w:ascii="Calibri" w:hAnsi="Calibri"/>
          <w:color w:val="365F91"/>
        </w:rPr>
        <w:t>4.5 Zmeny projektu</w:t>
      </w:r>
      <w:bookmarkEnd w:id="1472"/>
    </w:p>
    <w:p w14:paraId="503A4D5F" w14:textId="3D129803"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w:t>
      </w:r>
      <w:del w:id="1473" w:author="Autor">
        <w:r w:rsidRPr="00C32732" w:rsidDel="002226C2">
          <w:rPr>
            <w:rFonts w:ascii="Calibri" w:hAnsi="Calibri"/>
          </w:rPr>
          <w:delText>poskytnutí</w:delText>
        </w:r>
      </w:del>
      <w:r w:rsidRPr="00C32732">
        <w:rPr>
          <w:rFonts w:ascii="Calibri" w:hAnsi="Calibri"/>
        </w:rPr>
        <w:t xml:space="preserve">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del w:id="1474" w:author="Autor">
        <w:r w:rsidR="00F01733" w:rsidDel="002226C2">
          <w:rPr>
            <w:rFonts w:ascii="Calibri" w:hAnsi="Calibri"/>
          </w:rPr>
          <w:delText> </w:delText>
        </w:r>
      </w:del>
      <w:ins w:id="1475" w:author="Autor">
        <w:r w:rsidR="002226C2">
          <w:rPr>
            <w:rFonts w:ascii="Calibri" w:hAnsi="Calibri"/>
          </w:rPr>
          <w:t> </w:t>
        </w:r>
      </w:ins>
      <w:r w:rsidR="00435FD7">
        <w:rPr>
          <w:rFonts w:ascii="Calibri" w:hAnsi="Calibri"/>
        </w:rPr>
        <w:t>schválení</w:t>
      </w:r>
      <w:ins w:id="1476" w:author="Autor">
        <w:r w:rsidR="002226C2">
          <w:rPr>
            <w:rFonts w:ascii="Calibri" w:hAnsi="Calibri"/>
          </w:rPr>
          <w:t>)</w:t>
        </w:r>
      </w:ins>
      <w:r w:rsidRPr="00C32732">
        <w:rPr>
          <w:rFonts w:ascii="Calibri" w:hAnsi="Calibr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14:paraId="67B7041C" w14:textId="634CAA50"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O všetky zmeny alebo iné skutočnosti, ktoré majú negatívny vplyv na plnenie Zmluvy o </w:t>
      </w:r>
      <w:del w:id="1477" w:author="Autor">
        <w:r w:rsidR="007749F1" w:rsidRPr="00C32732" w:rsidDel="002226C2">
          <w:rPr>
            <w:rFonts w:ascii="Calibri" w:hAnsi="Calibri"/>
          </w:rPr>
          <w:delText>poskytnutí</w:delText>
        </w:r>
      </w:del>
      <w:r w:rsidR="007749F1" w:rsidRPr="00C32732">
        <w:rPr>
          <w:rFonts w:ascii="Calibri" w:hAnsi="Calibri"/>
        </w:rPr>
        <w:t xml:space="preserve"> NFP alebo dosiahnutie cieľa projektu alebo </w:t>
      </w:r>
      <w:r w:rsidR="00756DD9">
        <w:rPr>
          <w:rFonts w:ascii="Calibri" w:hAnsi="Calibri"/>
        </w:rPr>
        <w:br/>
      </w:r>
      <w:r w:rsidR="007749F1" w:rsidRPr="00C32732">
        <w:rPr>
          <w:rFonts w:ascii="Calibri" w:hAnsi="Calibri"/>
        </w:rPr>
        <w:t>sa akýmkoľvek spôsobom Zmluvy o </w:t>
      </w:r>
      <w:del w:id="1478" w:author="Autor">
        <w:r w:rsidR="007749F1" w:rsidRPr="00C32732" w:rsidDel="002226C2">
          <w:rPr>
            <w:rFonts w:ascii="Calibri" w:hAnsi="Calibri"/>
          </w:rPr>
          <w:delText>poskytnutí</w:delText>
        </w:r>
      </w:del>
      <w:r w:rsidR="007749F1" w:rsidRPr="00C32732">
        <w:rPr>
          <w:rFonts w:ascii="Calibri" w:hAnsi="Calibri"/>
        </w:rPr>
        <w:t xml:space="preserve">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w:t>
      </w:r>
      <w:del w:id="1479" w:author="Autor">
        <w:r w:rsidR="007749F1" w:rsidRPr="00C32732" w:rsidDel="002226C2">
          <w:rPr>
            <w:rFonts w:ascii="Calibri" w:hAnsi="Calibri"/>
          </w:rPr>
          <w:delText>poskytnut</w:delText>
        </w:r>
      </w:del>
      <w:r w:rsidR="007749F1" w:rsidRPr="00C32732">
        <w:rPr>
          <w:rFonts w:ascii="Calibri" w:hAnsi="Calibri"/>
        </w:rPr>
        <w:t>í NFP, a to bezodkladne potom, čo takéto zmeny alebo skutočnosti nastali.</w:t>
      </w:r>
    </w:p>
    <w:p w14:paraId="732594C3" w14:textId="77777777"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14:paraId="03C900F1" w14:textId="2EAA8A97"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t>významnejšie zmeny projektu</w:t>
      </w:r>
      <w:r w:rsidRPr="00C32732">
        <w:rPr>
          <w:rFonts w:ascii="Calibri" w:hAnsi="Calibri"/>
        </w:rPr>
        <w:t xml:space="preserve"> sú zmeny, ktoré zásadným spôsobom ovplyvňujú charakter a parametre projektu alebo plnenie podmienok stanovených v Zmluve o </w:t>
      </w:r>
      <w:del w:id="1480" w:author="Autor">
        <w:r w:rsidRPr="00C32732" w:rsidDel="002226C2">
          <w:rPr>
            <w:rFonts w:ascii="Calibri" w:hAnsi="Calibri"/>
          </w:rPr>
          <w:delText>poskytnutí</w:delText>
        </w:r>
      </w:del>
      <w:r w:rsidRPr="00C32732">
        <w:rPr>
          <w:rFonts w:ascii="Calibri" w:hAnsi="Calibri"/>
        </w:rPr>
        <w:t xml:space="preserve">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xml:space="preserve">. Vykonávajú sa len na základe vzájomnej dohody oboch Zmluvných strán vo forme vzostupne očíslovaného dodatku k Zmluve o </w:t>
      </w:r>
      <w:del w:id="1481" w:author="Autor">
        <w:r w:rsidRPr="00C32732" w:rsidDel="002226C2">
          <w:rPr>
            <w:rFonts w:ascii="Calibri" w:hAnsi="Calibri"/>
          </w:rPr>
          <w:delText xml:space="preserve">poskytnutí </w:delText>
        </w:r>
      </w:del>
      <w:r w:rsidRPr="00C32732">
        <w:rPr>
          <w:rFonts w:ascii="Calibri" w:hAnsi="Calibri"/>
        </w:rPr>
        <w:t>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14:paraId="5135DA04" w14:textId="720BF0A3"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w:t>
      </w:r>
      <w:del w:id="1482" w:author="Autor">
        <w:r w:rsidRPr="00C32732" w:rsidDel="002226C2">
          <w:rPr>
            <w:rFonts w:ascii="Calibri" w:hAnsi="Calibri"/>
          </w:rPr>
          <w:delText>poskytnutí</w:delText>
        </w:r>
      </w:del>
      <w:r w:rsidRPr="00C32732">
        <w:rPr>
          <w:rFonts w:ascii="Calibri" w:hAnsi="Calibri"/>
        </w:rPr>
        <w:t xml:space="preserve">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14:paraId="19F9BBB3" w14:textId="77777777"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14:paraId="1CA27941" w14:textId="77777777"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lastRenderedPageBreak/>
        <w:t>zmena zmluvy a jej príloh</w:t>
      </w:r>
      <w:r w:rsidRPr="00C32732">
        <w:rPr>
          <w:rFonts w:ascii="Calibri" w:hAnsi="Calibri"/>
        </w:rPr>
        <w:t xml:space="preserve"> (s výnimkou prílohy č.1 VZP) z dôvodu ich aktualizácie;</w:t>
      </w:r>
    </w:p>
    <w:p w14:paraId="20126112" w14:textId="77777777"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14:paraId="7C22BAB0" w14:textId="77777777"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14:paraId="5B60F942" w14:textId="77777777" w:rsidR="00FB3BD3" w:rsidRPr="00986F7D" w:rsidRDefault="00FB3BD3" w:rsidP="00986F7D">
      <w:pPr>
        <w:spacing w:before="120" w:after="120"/>
        <w:rPr>
          <w:rFonts w:ascii="Calibri" w:hAnsi="Calibri"/>
        </w:rPr>
      </w:pPr>
    </w:p>
    <w:p w14:paraId="3247349D" w14:textId="77777777"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14:paraId="70BA4A7E" w14:textId="4A26D97A" w:rsidR="003B3196" w:rsidRDefault="001D31A3" w:rsidP="00C25B96">
      <w:pPr>
        <w:spacing w:before="120"/>
        <w:rPr>
          <w:rFonts w:ascii="Calibri" w:hAnsi="Calibri"/>
        </w:rPr>
      </w:pPr>
      <w:r>
        <w:rPr>
          <w:rFonts w:ascii="Calibri" w:hAnsi="Calibri"/>
        </w:rPr>
        <w:t xml:space="preserve">V prípade formálnych a menej významných zmien je </w:t>
      </w:r>
      <w:ins w:id="1483" w:author="Autor">
        <w:r w:rsidR="00CC42FD">
          <w:rPr>
            <w:rFonts w:ascii="Calibri" w:hAnsi="Calibri"/>
          </w:rPr>
          <w:t>P</w:t>
        </w:r>
      </w:ins>
      <w:del w:id="1484" w:author="Autor">
        <w:r w:rsidDel="00CC42FD">
          <w:rPr>
            <w:rFonts w:ascii="Calibri" w:hAnsi="Calibri"/>
          </w:rPr>
          <w:delText>p</w:delText>
        </w:r>
      </w:del>
      <w:r>
        <w:rPr>
          <w:rFonts w:ascii="Calibri" w:hAnsi="Calibri"/>
        </w:rPr>
        <w:t xml:space="preserve">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14:paraId="35C8AD59" w14:textId="77777777"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14:paraId="6EAF069F" w14:textId="77777777"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14:paraId="4B9DF30E" w14:textId="356EE56D"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w:t>
      </w:r>
      <w:del w:id="1485" w:author="Autor">
        <w:r w:rsidRPr="00C32732" w:rsidDel="002226C2">
          <w:rPr>
            <w:rFonts w:ascii="Calibri" w:hAnsi="Calibri"/>
            <w:bCs/>
          </w:rPr>
          <w:delText>poskytnutí</w:delText>
        </w:r>
      </w:del>
      <w:r w:rsidRPr="00C32732">
        <w:rPr>
          <w:rFonts w:ascii="Calibri" w:hAnsi="Calibri"/>
          <w:bCs/>
        </w:rPr>
        <w:t xml:space="preserve"> NFP</w:t>
      </w:r>
      <w:r w:rsidR="00C25B96" w:rsidRPr="00C32732">
        <w:rPr>
          <w:rFonts w:ascii="Calibri" w:hAnsi="Calibri"/>
          <w:bCs/>
        </w:rPr>
        <w:t>/Rozhodnutie o schválení</w:t>
      </w:r>
      <w:r w:rsidRPr="00C32732">
        <w:rPr>
          <w:rFonts w:ascii="Calibri" w:hAnsi="Calibri"/>
          <w:bCs/>
        </w:rPr>
        <w:t>, inak ju Poskytovateľ bez ďalšieho posudzovania zamietne.</w:t>
      </w:r>
    </w:p>
    <w:p w14:paraId="05822C24" w14:textId="77777777"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14:paraId="6DE42290"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14:paraId="640EE512"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14:paraId="2A76DFFF"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14:paraId="2D7C082A"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14:paraId="0A51F486" w14:textId="77777777"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14:paraId="051E742D" w14:textId="77777777"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14:paraId="7C5B9E5D" w14:textId="744B0633"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avšak rovnako nie je oprávnený súhlas so zmenou bezdôvodne odoprieť v prípade, ak žiadosť o zmenu spĺňa všetky podmienky stanovené Zmluvou o </w:t>
      </w:r>
      <w:del w:id="1486" w:author="Autor">
        <w:r w:rsidRPr="00C32732" w:rsidDel="006C0F47">
          <w:rPr>
            <w:rFonts w:ascii="Calibri" w:hAnsi="Calibri"/>
          </w:rPr>
          <w:delText>poskytnutí</w:delText>
        </w:r>
      </w:del>
      <w:r w:rsidRPr="00C32732">
        <w:rPr>
          <w:rFonts w:ascii="Calibri" w:hAnsi="Calibri"/>
        </w:rPr>
        <w:t xml:space="preserve"> NFP a vyplývajúce z príslušného usmernenia k zmenám, ktoré môže vydať a zverejniť Poskytovateľ na svojom webovom sídle. </w:t>
      </w:r>
    </w:p>
    <w:p w14:paraId="61D74294" w14:textId="77777777" w:rsidR="007768C1" w:rsidRDefault="00844979" w:rsidP="00543F32">
      <w:pPr>
        <w:rPr>
          <w:rFonts w:ascii="Calibri" w:hAnsi="Calibri"/>
        </w:rPr>
      </w:pPr>
      <w:r w:rsidRPr="00543F32">
        <w:rPr>
          <w:rFonts w:ascii="Calibri" w:hAnsi="Calibri"/>
        </w:rPr>
        <w:lastRenderedPageBreak/>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14:paraId="1A221E14" w14:textId="77777777" w:rsidR="00C3679D" w:rsidRDefault="00C3679D" w:rsidP="00543F32">
      <w:pPr>
        <w:rPr>
          <w:rFonts w:ascii="Calibri" w:hAnsi="Calibri"/>
        </w:rPr>
      </w:pPr>
    </w:p>
    <w:p w14:paraId="29E8B7D7" w14:textId="77777777"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14:paraId="5FE16D06" w14:textId="77777777"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14:paraId="662068AD" w14:textId="77777777" w:rsidR="008207C0" w:rsidRPr="00C32732" w:rsidRDefault="008207C0" w:rsidP="007E25EF">
      <w:pPr>
        <w:rPr>
          <w:rFonts w:ascii="Calibri" w:hAnsi="Calibri"/>
          <w:b/>
        </w:rPr>
      </w:pPr>
    </w:p>
    <w:p w14:paraId="045CAB77" w14:textId="027538D0"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w:t>
      </w:r>
      <w:del w:id="1487" w:author="Autor">
        <w:r w:rsidRPr="002F08B4" w:rsidDel="00CF40BE">
          <w:rPr>
            <w:rFonts w:ascii="Calibri" w:hAnsi="Calibri"/>
            <w:b/>
            <w:color w:val="365F91"/>
          </w:rPr>
          <w:delText>poskytnutí</w:delText>
        </w:r>
      </w:del>
      <w:r w:rsidRPr="002F08B4">
        <w:rPr>
          <w:rFonts w:ascii="Calibri" w:hAnsi="Calibri"/>
          <w:b/>
          <w:color w:val="365F91"/>
        </w:rPr>
        <w:t xml:space="preserve"> NFP</w:t>
      </w:r>
    </w:p>
    <w:p w14:paraId="722A95F2" w14:textId="56D5A966"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w:t>
      </w:r>
      <w:del w:id="1488" w:author="Autor">
        <w:r w:rsidRPr="00C32732" w:rsidDel="00CF40BE">
          <w:rPr>
            <w:rFonts w:ascii="Calibri" w:hAnsi="Calibri"/>
          </w:rPr>
          <w:delText>poskytnutí</w:delText>
        </w:r>
      </w:del>
      <w:r w:rsidRPr="00C32732">
        <w:rPr>
          <w:rFonts w:ascii="Calibri" w:hAnsi="Calibri"/>
        </w:rPr>
        <w:t xml:space="preserve">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14:paraId="66C75B13" w14:textId="63007A55" w:rsidR="008207C0" w:rsidRPr="00C32732" w:rsidRDefault="00CA55E0" w:rsidP="00EF2A45">
      <w:pPr>
        <w:spacing w:before="120"/>
        <w:rPr>
          <w:rFonts w:ascii="Calibri" w:hAnsi="Calibri"/>
          <w:lang w:eastAsia="en-US"/>
        </w:rPr>
      </w:pPr>
      <w:r w:rsidRPr="00543F32">
        <w:rPr>
          <w:rFonts w:ascii="Calibri" w:hAnsi="Calibri"/>
          <w:lang w:eastAsia="en-US"/>
        </w:rPr>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w:t>
      </w:r>
      <w:ins w:id="1489" w:author="Autor">
        <w:r w:rsidR="006C0F47">
          <w:rPr>
            <w:rFonts w:ascii="Calibri" w:hAnsi="Calibri"/>
            <w:lang w:eastAsia="en-US"/>
          </w:rPr>
          <w:t>Z</w:t>
        </w:r>
      </w:ins>
      <w:del w:id="1490" w:author="Autor">
        <w:r w:rsidRPr="00543F32" w:rsidDel="006C0F47">
          <w:rPr>
            <w:rFonts w:ascii="Calibri" w:hAnsi="Calibri"/>
            <w:lang w:eastAsia="en-US"/>
          </w:rPr>
          <w:delText>z</w:delText>
        </w:r>
      </w:del>
      <w:r w:rsidRPr="00543F32">
        <w:rPr>
          <w:rFonts w:ascii="Calibri" w:hAnsi="Calibri"/>
          <w:lang w:eastAsia="en-US"/>
        </w:rPr>
        <w:t>mluva o </w:t>
      </w:r>
      <w:del w:id="1491" w:author="Autor">
        <w:r w:rsidRPr="00543F32" w:rsidDel="006C0F47">
          <w:rPr>
            <w:rFonts w:ascii="Calibri" w:hAnsi="Calibri"/>
            <w:lang w:eastAsia="en-US"/>
          </w:rPr>
          <w:delText>poskytnutí</w:delText>
        </w:r>
      </w:del>
      <w:r w:rsidRPr="00543F32">
        <w:rPr>
          <w:rFonts w:ascii="Calibri" w:hAnsi="Calibri"/>
          <w:lang w:eastAsia="en-US"/>
        </w:rPr>
        <w:t xml:space="preserve"> NFP </w:t>
      </w:r>
      <w:r>
        <w:rPr>
          <w:rFonts w:ascii="Calibri" w:hAnsi="Calibri"/>
          <w:lang w:eastAsia="en-US"/>
        </w:rPr>
        <w:t xml:space="preserve">ako aj </w:t>
      </w:r>
      <w:r w:rsidRPr="00543F32">
        <w:rPr>
          <w:rFonts w:ascii="Calibri" w:hAnsi="Calibri"/>
          <w:lang w:eastAsia="en-US"/>
        </w:rPr>
        <w:t xml:space="preserve">každý dodatok k Zmluve o </w:t>
      </w:r>
      <w:del w:id="1492" w:author="Autor">
        <w:r w:rsidRPr="00543F32" w:rsidDel="006C0F47">
          <w:rPr>
            <w:rFonts w:ascii="Calibri" w:hAnsi="Calibri"/>
            <w:lang w:eastAsia="en-US"/>
          </w:rPr>
          <w:delText xml:space="preserve">poskytnutí </w:delText>
        </w:r>
      </w:del>
      <w:r w:rsidRPr="00543F32">
        <w:rPr>
          <w:rFonts w:ascii="Calibri" w:hAnsi="Calibri"/>
          <w:lang w:eastAsia="en-US"/>
        </w:rPr>
        <w:t>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w:t>
      </w:r>
      <w:del w:id="1493" w:author="Autor">
        <w:r w:rsidR="00CB3374" w:rsidRPr="00C32732" w:rsidDel="006C0F47">
          <w:rPr>
            <w:rFonts w:ascii="Calibri" w:hAnsi="Calibri"/>
            <w:lang w:eastAsia="en-US"/>
          </w:rPr>
          <w:delText>poskytnutí</w:delText>
        </w:r>
      </w:del>
      <w:r w:rsidR="00CB3374" w:rsidRPr="00C32732">
        <w:rPr>
          <w:rFonts w:ascii="Calibri" w:hAnsi="Calibri"/>
          <w:lang w:eastAsia="en-US"/>
        </w:rPr>
        <w:t xml:space="preserve">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w:t>
      </w:r>
      <w:del w:id="1494" w:author="Autor">
        <w:r w:rsidR="00CB3374" w:rsidRPr="00C32732" w:rsidDel="006C0F47">
          <w:rPr>
            <w:rFonts w:ascii="Calibri" w:hAnsi="Calibri"/>
            <w:lang w:eastAsia="en-US"/>
          </w:rPr>
          <w:delText>poskytnutí NFP</w:delText>
        </w:r>
      </w:del>
      <w:r w:rsidR="00CB3374" w:rsidRPr="00543F32">
        <w:rPr>
          <w:rFonts w:ascii="Calibri" w:hAnsi="Calibri"/>
          <w:lang w:eastAsia="en-US"/>
        </w:rPr>
        <w:t xml:space="preserve"> (minimálne 5 pracovných dní).</w:t>
      </w:r>
    </w:p>
    <w:p w14:paraId="08FDD2FB" w14:textId="04BCC4D0"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w:t>
      </w:r>
      <w:del w:id="1495" w:author="Autor">
        <w:r w:rsidR="00CB3374" w:rsidRPr="00C32732" w:rsidDel="006C0F47">
          <w:rPr>
            <w:rFonts w:ascii="Calibri" w:hAnsi="Calibri"/>
            <w:lang w:eastAsia="en-US"/>
          </w:rPr>
          <w:delText>poskytnutí</w:delText>
        </w:r>
      </w:del>
      <w:r w:rsidR="00CB3374" w:rsidRPr="00C32732">
        <w:rPr>
          <w:rFonts w:ascii="Calibri" w:hAnsi="Calibri"/>
          <w:lang w:eastAsia="en-US"/>
        </w:rPr>
        <w:t xml:space="preserve">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w:t>
      </w:r>
      <w:del w:id="1496" w:author="Autor">
        <w:r w:rsidR="00CB3374" w:rsidRPr="00C32732" w:rsidDel="006C0F47">
          <w:rPr>
            <w:rFonts w:ascii="Calibri" w:hAnsi="Calibri"/>
            <w:lang w:eastAsia="en-US"/>
          </w:rPr>
          <w:delText>poskytnutí</w:delText>
        </w:r>
      </w:del>
      <w:r w:rsidR="00CB3374" w:rsidRPr="00C32732">
        <w:rPr>
          <w:rFonts w:ascii="Calibri" w:hAnsi="Calibri"/>
          <w:lang w:eastAsia="en-US"/>
        </w:rPr>
        <w:t xml:space="preserve">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14:paraId="0C9389F4" w14:textId="5CACB990"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w:t>
      </w:r>
      <w:del w:id="1497" w:author="Autor">
        <w:r w:rsidRPr="00C32732" w:rsidDel="006C0F47">
          <w:rPr>
            <w:rFonts w:ascii="Calibri" w:hAnsi="Calibri"/>
            <w:lang w:eastAsia="en-US"/>
          </w:rPr>
          <w:delText xml:space="preserve">poskytnutí </w:delText>
        </w:r>
      </w:del>
      <w:r w:rsidRPr="00C32732">
        <w:rPr>
          <w:rFonts w:ascii="Calibri" w:hAnsi="Calibri"/>
          <w:lang w:eastAsia="en-US"/>
        </w:rPr>
        <w:t xml:space="preserve">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a s prihliadnutím na VZP článok 2 odsek 5, kedy sa zmluvné strany zaviazali vzájomne poskytnúť si všetku potrebnú súčinnosť na plnenie záväzkov z tejto Zmluvy o </w:t>
      </w:r>
      <w:del w:id="1498" w:author="Autor">
        <w:r w:rsidRPr="00C32732" w:rsidDel="00CF40BE">
          <w:rPr>
            <w:rFonts w:ascii="Calibri" w:hAnsi="Calibri"/>
            <w:lang w:eastAsia="en-US"/>
          </w:rPr>
          <w:delText>poskytnutí</w:delText>
        </w:r>
      </w:del>
      <w:r w:rsidRPr="00C32732">
        <w:rPr>
          <w:rFonts w:ascii="Calibri" w:hAnsi="Calibri"/>
          <w:lang w:eastAsia="en-US"/>
        </w:rPr>
        <w:t xml:space="preserve"> </w:t>
      </w:r>
      <w:r w:rsidRPr="00C32732">
        <w:rPr>
          <w:rFonts w:ascii="Calibri" w:hAnsi="Calibri"/>
        </w:rPr>
        <w:t xml:space="preserve">NFP. </w:t>
      </w:r>
    </w:p>
    <w:p w14:paraId="132013E9" w14:textId="20994752" w:rsidR="0079520C" w:rsidRPr="00C32732" w:rsidRDefault="0079520C" w:rsidP="00EF2A45">
      <w:pPr>
        <w:spacing w:before="120"/>
        <w:rPr>
          <w:rFonts w:ascii="Calibri" w:hAnsi="Calibri"/>
        </w:rPr>
      </w:pPr>
      <w:r w:rsidRPr="00C32732">
        <w:rPr>
          <w:rFonts w:ascii="Calibri" w:hAnsi="Calibri"/>
        </w:rPr>
        <w:t xml:space="preserve">Dodatok k Zmluve o </w:t>
      </w:r>
      <w:del w:id="1499" w:author="Autor">
        <w:r w:rsidRPr="00C32732" w:rsidDel="006C0F47">
          <w:rPr>
            <w:rFonts w:ascii="Calibri" w:hAnsi="Calibri"/>
          </w:rPr>
          <w:delText xml:space="preserve">poskytnutí </w:delText>
        </w:r>
      </w:del>
      <w:r w:rsidRPr="00C32732">
        <w:rPr>
          <w:rFonts w:ascii="Calibri" w:hAnsi="Calibri"/>
        </w:rPr>
        <w:t xml:space="preserve">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 xml:space="preserve">keď prijatý návrh na uzavretie </w:t>
      </w:r>
      <w:ins w:id="1500" w:author="Autor">
        <w:r w:rsidR="006C0F47">
          <w:rPr>
            <w:rFonts w:ascii="Calibri" w:eastAsia="Times New Roman" w:hAnsi="Calibri"/>
          </w:rPr>
          <w:t>Z</w:t>
        </w:r>
      </w:ins>
      <w:del w:id="1501" w:author="Autor">
        <w:r w:rsidR="002E43E5" w:rsidRPr="002E43E5" w:rsidDel="006C0F47">
          <w:rPr>
            <w:rFonts w:ascii="Calibri" w:eastAsia="Times New Roman" w:hAnsi="Calibri"/>
          </w:rPr>
          <w:delText>z</w:delText>
        </w:r>
      </w:del>
      <w:r w:rsidR="002E43E5" w:rsidRPr="002E43E5">
        <w:rPr>
          <w:rFonts w:ascii="Calibri" w:eastAsia="Times New Roman" w:hAnsi="Calibri"/>
        </w:rPr>
        <w:t xml:space="preserve">mluvy o </w:t>
      </w:r>
      <w:del w:id="1502" w:author="Autor">
        <w:r w:rsidR="002E43E5" w:rsidRPr="002E43E5" w:rsidDel="006C0F47">
          <w:rPr>
            <w:rFonts w:ascii="Calibri" w:eastAsia="Times New Roman" w:hAnsi="Calibri"/>
          </w:rPr>
          <w:delText xml:space="preserve">poskytnutí </w:delText>
        </w:r>
      </w:del>
      <w:r w:rsidR="002E43E5" w:rsidRPr="002E43E5">
        <w:rPr>
          <w:rFonts w:ascii="Calibri" w:eastAsia="Times New Roman" w:hAnsi="Calibri"/>
        </w:rPr>
        <w:t>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14:paraId="50A882F2" w14:textId="00A8C31F" w:rsidR="008207C0" w:rsidRPr="00C32732" w:rsidRDefault="008207C0" w:rsidP="00EF2A45">
      <w:pPr>
        <w:spacing w:before="120"/>
        <w:rPr>
          <w:rFonts w:ascii="Calibri" w:hAnsi="Calibri"/>
        </w:rPr>
      </w:pPr>
      <w:r w:rsidRPr="00C32732">
        <w:rPr>
          <w:rFonts w:ascii="Calibri" w:hAnsi="Calibri"/>
        </w:rPr>
        <w:lastRenderedPageBreak/>
        <w:t xml:space="preserve">V prípade, že Poskytovateľ aj Prijímateľ sú povinné osoby podľa zákona č.  211/2000 Z. z. </w:t>
      </w:r>
      <w:r w:rsidR="00F46C7A">
        <w:rPr>
          <w:rFonts w:ascii="Calibri" w:hAnsi="Calibri"/>
        </w:rPr>
        <w:br/>
      </w:r>
      <w:r w:rsidRPr="00C32732">
        <w:rPr>
          <w:rFonts w:ascii="Calibri" w:hAnsi="Calibri"/>
        </w:rPr>
        <w:t xml:space="preserve">o slobodnom prístupe k informáciám v znení neskorších predpisov, je pre nadobudnutie účinnosti rozhodujúce prvé zverejnenie Dodatku k Zmluve o </w:t>
      </w:r>
      <w:del w:id="1503" w:author="Autor">
        <w:r w:rsidRPr="00C32732" w:rsidDel="006C0F47">
          <w:rPr>
            <w:rFonts w:ascii="Calibri" w:hAnsi="Calibri"/>
          </w:rPr>
          <w:delText xml:space="preserve">poskytnutí </w:delText>
        </w:r>
      </w:del>
      <w:r w:rsidRPr="00C32732">
        <w:rPr>
          <w:rFonts w:ascii="Calibri" w:hAnsi="Calibri"/>
        </w:rPr>
        <w:t>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14:paraId="6BB46BAF" w14:textId="138ACD25"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w:t>
      </w:r>
      <w:del w:id="1504" w:author="Autor">
        <w:r w:rsidRPr="00C32732" w:rsidDel="006C0F47">
          <w:rPr>
            <w:rFonts w:ascii="Calibri" w:hAnsi="Calibri"/>
          </w:rPr>
          <w:delText>poskytnutí</w:delText>
        </w:r>
      </w:del>
      <w:r w:rsidRPr="00C32732">
        <w:rPr>
          <w:rFonts w:ascii="Calibri" w:hAnsi="Calibri"/>
        </w:rPr>
        <w:t xml:space="preserve"> NFP a o následnom prijatí resp. odmietnutí návrhu na uzavretie Dodatku k Zmluve o </w:t>
      </w:r>
      <w:del w:id="1505" w:author="Autor">
        <w:r w:rsidRPr="00C32732" w:rsidDel="006C0F47">
          <w:rPr>
            <w:rFonts w:ascii="Calibri" w:hAnsi="Calibri"/>
          </w:rPr>
          <w:delText>poskytnut</w:delText>
        </w:r>
      </w:del>
      <w:r w:rsidRPr="00C32732">
        <w:rPr>
          <w:rFonts w:ascii="Calibri" w:hAnsi="Calibri"/>
        </w:rPr>
        <w:t xml:space="preserve">í NFP.  </w:t>
      </w:r>
    </w:p>
    <w:p w14:paraId="0393F663" w14:textId="77777777" w:rsidR="00382CDF" w:rsidRPr="00C32732" w:rsidRDefault="00382CDF" w:rsidP="00543F32">
      <w:pPr>
        <w:spacing w:before="120"/>
        <w:rPr>
          <w:rFonts w:ascii="Calibri" w:hAnsi="Calibri"/>
        </w:rPr>
      </w:pPr>
    </w:p>
    <w:p w14:paraId="5E5FF753" w14:textId="759BDCC4"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schválenie zmeny Zmluvy o </w:t>
      </w:r>
      <w:del w:id="1506" w:author="Autor">
        <w:r w:rsidR="007622CE" w:rsidRPr="002F08B4" w:rsidDel="006C0F47">
          <w:rPr>
            <w:rFonts w:ascii="Calibri" w:hAnsi="Calibri"/>
            <w:b/>
            <w:color w:val="365F91"/>
          </w:rPr>
          <w:delText>poskytnutí</w:delText>
        </w:r>
      </w:del>
      <w:r w:rsidR="007622CE" w:rsidRPr="002F08B4">
        <w:rPr>
          <w:rFonts w:ascii="Calibri" w:hAnsi="Calibri"/>
          <w:b/>
          <w:color w:val="365F91"/>
        </w:rPr>
        <w:t xml:space="preserve">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w:t>
      </w:r>
      <w:del w:id="1507" w:author="Autor">
        <w:r w:rsidRPr="002F08B4" w:rsidDel="006C0F47">
          <w:rPr>
            <w:rFonts w:ascii="Calibri" w:hAnsi="Calibri"/>
            <w:b/>
            <w:color w:val="365F91"/>
          </w:rPr>
          <w:delText>poskytnutí</w:delText>
        </w:r>
      </w:del>
      <w:r w:rsidRPr="002F08B4">
        <w:rPr>
          <w:rFonts w:ascii="Calibri" w:hAnsi="Calibri"/>
          <w:b/>
          <w:color w:val="365F91"/>
        </w:rPr>
        <w:t xml:space="preserve"> NFP nie je právny nárok.</w:t>
      </w:r>
    </w:p>
    <w:p w14:paraId="22A0104F" w14:textId="77777777" w:rsidR="005357D2" w:rsidRPr="00C32732" w:rsidRDefault="005357D2" w:rsidP="005357D2">
      <w:pPr>
        <w:rPr>
          <w:rFonts w:ascii="Calibri" w:hAnsi="Calibri"/>
          <w:lang w:eastAsia="en-US"/>
        </w:rPr>
      </w:pPr>
    </w:p>
    <w:p w14:paraId="719E626A" w14:textId="77777777"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14:paraId="643273CB" w14:textId="2638DCDF"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nahrádza Zmluvu o </w:t>
      </w:r>
      <w:del w:id="1508" w:author="Autor">
        <w:r w:rsidRPr="00C32732" w:rsidDel="006C0F47">
          <w:rPr>
            <w:rFonts w:ascii="Calibri" w:hAnsi="Calibri"/>
            <w:bCs/>
          </w:rPr>
          <w:delText>poskytnutí</w:delText>
        </w:r>
      </w:del>
      <w:r w:rsidRPr="00C32732">
        <w:rPr>
          <w:rFonts w:ascii="Calibri" w:hAnsi="Calibri"/>
          <w:bCs/>
        </w:rPr>
        <w:t xml:space="preserve">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ins w:id="1509" w:author="Autor">
        <w:r w:rsidR="006C0F47">
          <w:rPr>
            <w:rFonts w:ascii="Calibri" w:hAnsi="Calibri"/>
          </w:rPr>
          <w:t>nenávratného finančného príspevku</w:t>
        </w:r>
      </w:ins>
      <w:del w:id="1510" w:author="Autor">
        <w:r w:rsidR="00382CDF" w:rsidDel="006C0F47">
          <w:rPr>
            <w:rFonts w:ascii="Calibri" w:hAnsi="Calibri"/>
          </w:rPr>
          <w:delText>NFP</w:delText>
        </w:r>
      </w:del>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14:paraId="7E91132D" w14:textId="77777777" w:rsidR="00E92475" w:rsidRPr="00C32732" w:rsidRDefault="00E92475" w:rsidP="00E92475">
      <w:pPr>
        <w:rPr>
          <w:rFonts w:ascii="Calibri" w:hAnsi="Calibri"/>
        </w:rPr>
      </w:pPr>
    </w:p>
    <w:p w14:paraId="1E999CC9" w14:textId="77777777" w:rsidR="008207C0" w:rsidRPr="00EC178D" w:rsidRDefault="008207C0" w:rsidP="00EC178D">
      <w:pPr>
        <w:pStyle w:val="Nadpis3"/>
        <w:spacing w:before="0" w:after="120"/>
        <w:rPr>
          <w:rFonts w:ascii="Calibri" w:hAnsi="Calibri"/>
          <w:color w:val="365F91"/>
        </w:rPr>
      </w:pPr>
      <w:bookmarkStart w:id="1511" w:name="_Toc506451596"/>
      <w:r w:rsidRPr="00EC178D">
        <w:rPr>
          <w:rFonts w:ascii="Calibri" w:hAnsi="Calibri"/>
          <w:color w:val="365F91"/>
        </w:rPr>
        <w:t>4.5.1 Zmenové konanie z iniciatívy Prijímateľa</w:t>
      </w:r>
      <w:bookmarkEnd w:id="1511"/>
    </w:p>
    <w:p w14:paraId="0620932E" w14:textId="77777777" w:rsidR="008207C0" w:rsidRPr="00DD586D" w:rsidRDefault="008207C0" w:rsidP="00181B24">
      <w:pPr>
        <w:pStyle w:val="Nadpis3"/>
        <w:rPr>
          <w:rFonts w:ascii="Calibri" w:hAnsi="Calibri"/>
          <w:i/>
          <w:color w:val="365F91"/>
        </w:rPr>
      </w:pPr>
      <w:bookmarkStart w:id="1512" w:name="_Toc506451597"/>
      <w:r w:rsidRPr="00DD586D">
        <w:rPr>
          <w:rFonts w:ascii="Calibri" w:hAnsi="Calibri"/>
          <w:i/>
          <w:color w:val="365F91"/>
        </w:rPr>
        <w:t>4.5.1.1 Formálna zmena</w:t>
      </w:r>
      <w:bookmarkEnd w:id="1512"/>
    </w:p>
    <w:p w14:paraId="2ABAFC1E" w14:textId="77777777" w:rsidR="00705F49" w:rsidRPr="00C32732" w:rsidRDefault="00705F49" w:rsidP="00705F49">
      <w:pPr>
        <w:rPr>
          <w:rFonts w:ascii="Calibri" w:hAnsi="Calibri"/>
        </w:rPr>
      </w:pPr>
      <w:r w:rsidRPr="00C32732">
        <w:rPr>
          <w:rFonts w:ascii="Calibri" w:hAnsi="Calibri"/>
        </w:rPr>
        <w:t>Formálna zmena je zmena v údajoch týkajúcich sa Zmluvných strán:</w:t>
      </w:r>
    </w:p>
    <w:p w14:paraId="6266CB69"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14:paraId="1C96640C"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14:paraId="5088DF39" w14:textId="05DAC61F"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 xml:space="preserve">štatutárny  orgán </w:t>
      </w:r>
      <w:ins w:id="1513" w:author="Autor">
        <w:r w:rsidR="00CC42FD">
          <w:rPr>
            <w:rFonts w:ascii="Calibri" w:hAnsi="Calibri"/>
          </w:rPr>
          <w:t>P</w:t>
        </w:r>
      </w:ins>
      <w:del w:id="1514" w:author="Autor">
        <w:r w:rsidRPr="00C32732" w:rsidDel="00CC42FD">
          <w:rPr>
            <w:rFonts w:ascii="Calibri" w:hAnsi="Calibri"/>
          </w:rPr>
          <w:delText>p</w:delText>
        </w:r>
      </w:del>
      <w:r w:rsidRPr="00C32732">
        <w:rPr>
          <w:rFonts w:ascii="Calibri" w:hAnsi="Calibri"/>
        </w:rPr>
        <w:t>rijímateľa, resp. jeho splnomocnený zástupca;</w:t>
      </w:r>
    </w:p>
    <w:p w14:paraId="2DE876C2"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14:paraId="4A20BD47"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14:paraId="650A2D99" w14:textId="29093C64"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w:t>
      </w:r>
      <w:del w:id="1515" w:author="Autor">
        <w:r w:rsidRPr="00C32732" w:rsidDel="00CF40BE">
          <w:rPr>
            <w:rFonts w:ascii="Calibri" w:hAnsi="Calibri"/>
          </w:rPr>
          <w:delText>poskytnutí</w:delText>
        </w:r>
      </w:del>
      <w:r w:rsidRPr="00C32732">
        <w:rPr>
          <w:rFonts w:ascii="Calibri" w:hAnsi="Calibri"/>
        </w:rPr>
        <w:t xml:space="preserve"> NFP iba deklaratórny účinok;</w:t>
      </w:r>
    </w:p>
    <w:p w14:paraId="52843A7F" w14:textId="77777777"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14:paraId="35C4F3E7" w14:textId="77777777"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14:paraId="5FCDAF9F" w14:textId="77777777"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14:paraId="70D74445" w14:textId="3C0273E1"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w:t>
      </w:r>
      <w:del w:id="1516" w:author="Autor">
        <w:r w:rsidRPr="00B63299" w:rsidDel="006C0F47">
          <w:rPr>
            <w:rFonts w:ascii="Calibri" w:hAnsi="Calibri"/>
          </w:rPr>
          <w:delText>poskytnutí</w:delText>
        </w:r>
      </w:del>
      <w:r w:rsidRPr="00B63299">
        <w:rPr>
          <w:rFonts w:ascii="Calibri" w:hAnsi="Calibri"/>
        </w:rPr>
        <w:t xml:space="preserve">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w:t>
      </w:r>
      <w:del w:id="1517" w:author="Autor">
        <w:r w:rsidRPr="00B63299" w:rsidDel="006C0F47">
          <w:rPr>
            <w:rFonts w:ascii="Calibri" w:hAnsi="Calibri"/>
            <w:szCs w:val="20"/>
            <w:lang w:eastAsia="sk-SK"/>
          </w:rPr>
          <w:delText>poskytnutí</w:delText>
        </w:r>
      </w:del>
      <w:r w:rsidRPr="00B63299">
        <w:rPr>
          <w:rFonts w:ascii="Calibri" w:hAnsi="Calibri"/>
          <w:szCs w:val="20"/>
          <w:lang w:eastAsia="sk-SK"/>
        </w:rPr>
        <w:t xml:space="preserve">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w:t>
      </w:r>
      <w:r w:rsidRPr="00606FCA">
        <w:rPr>
          <w:rFonts w:ascii="Calibri" w:hAnsi="Calibri"/>
          <w:szCs w:val="20"/>
          <w:lang w:eastAsia="sk-SK"/>
        </w:rPr>
        <w:lastRenderedPageBreak/>
        <w:t>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w:t>
      </w:r>
      <w:del w:id="1518" w:author="Autor">
        <w:r w:rsidRPr="00606FCA" w:rsidDel="006C0F47">
          <w:rPr>
            <w:rFonts w:ascii="Calibri" w:hAnsi="Calibri"/>
            <w:szCs w:val="20"/>
            <w:lang w:eastAsia="sk-SK"/>
          </w:rPr>
          <w:delText xml:space="preserve"> </w:delText>
        </w:r>
      </w:del>
      <w:ins w:id="1519" w:author="Autor">
        <w:r w:rsidR="006C0F47">
          <w:rPr>
            <w:rFonts w:ascii="Calibri" w:hAnsi="Calibri"/>
            <w:szCs w:val="20"/>
            <w:lang w:eastAsia="sk-SK"/>
          </w:rPr>
          <w:t> poskytnutie nenávratného finančného príspevku</w:t>
        </w:r>
      </w:ins>
      <w:del w:id="1520" w:author="Autor">
        <w:r w:rsidRPr="00606FCA" w:rsidDel="006C0F47">
          <w:rPr>
            <w:rFonts w:ascii="Calibri" w:hAnsi="Calibri"/>
            <w:szCs w:val="20"/>
            <w:lang w:eastAsia="sk-SK"/>
          </w:rPr>
          <w:delText>NFP</w:delText>
        </w:r>
      </w:del>
      <w:r w:rsidRPr="00606FCA">
        <w:rPr>
          <w:rFonts w:ascii="Calibri" w:hAnsi="Calibri"/>
          <w:szCs w:val="20"/>
          <w:lang w:eastAsia="sk-SK"/>
        </w:rPr>
        <w:t xml:space="preserve">. </w:t>
      </w:r>
    </w:p>
    <w:p w14:paraId="0D62FF49" w14:textId="77777777"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14:paraId="29E83C82" w14:textId="77777777"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14:paraId="4D66086A"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14:paraId="5E5DA565"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14:paraId="499EFA31"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14:paraId="72F11638" w14:textId="77777777" w:rsidR="00705F49" w:rsidRPr="00C32732" w:rsidRDefault="00705F49" w:rsidP="00705F49">
      <w:pPr>
        <w:rPr>
          <w:rFonts w:ascii="Calibri" w:hAnsi="Calibri"/>
        </w:rPr>
      </w:pPr>
    </w:p>
    <w:p w14:paraId="25EE5C2E" w14:textId="77777777" w:rsidR="004B541F" w:rsidRPr="00C32732" w:rsidRDefault="00EC0615" w:rsidP="004B541F">
      <w:pPr>
        <w:rPr>
          <w:rFonts w:ascii="Calibri" w:hAnsi="Calibri"/>
        </w:rPr>
      </w:pPr>
      <w:r w:rsidRPr="00C32732">
        <w:rPr>
          <w:rFonts w:ascii="Calibri" w:hAnsi="Calibri"/>
        </w:rPr>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14:paraId="445311AD" w14:textId="77777777" w:rsidR="008207C0" w:rsidRPr="00DD586D" w:rsidRDefault="008207C0" w:rsidP="00181B24">
      <w:pPr>
        <w:pStyle w:val="Nadpis3"/>
        <w:rPr>
          <w:rFonts w:ascii="Calibri" w:hAnsi="Calibri"/>
          <w:i/>
          <w:color w:val="365F91"/>
        </w:rPr>
      </w:pPr>
      <w:bookmarkStart w:id="1521" w:name="_Toc506451598"/>
      <w:r w:rsidRPr="00DD586D">
        <w:rPr>
          <w:rFonts w:ascii="Calibri" w:hAnsi="Calibri"/>
          <w:i/>
          <w:color w:val="365F91"/>
        </w:rPr>
        <w:t>4.5.1.2 Menej významná zmena projektu</w:t>
      </w:r>
      <w:bookmarkEnd w:id="1521"/>
    </w:p>
    <w:p w14:paraId="41D9DFD5" w14:textId="77777777"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14:paraId="5E6CBAE1" w14:textId="5544AC1E"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3 mesiace od termínu uvedeného v Prílohe č. 2 Zmluvy o </w:t>
      </w:r>
      <w:del w:id="1522" w:author="Autor">
        <w:r w:rsidRPr="00C32732" w:rsidDel="006C0F47">
          <w:rPr>
            <w:rFonts w:ascii="Calibri" w:hAnsi="Calibri"/>
          </w:rPr>
          <w:delText>poskytnutí</w:delText>
        </w:r>
      </w:del>
      <w:r w:rsidRPr="00C32732">
        <w:rPr>
          <w:rFonts w:ascii="Calibri" w:hAnsi="Calibri"/>
        </w:rPr>
        <w:t xml:space="preserve"> NFP; </w:t>
      </w:r>
    </w:p>
    <w:p w14:paraId="0C4A350A"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2"/>
      </w:r>
      <w:r w:rsidRPr="00C32732">
        <w:rPr>
          <w:rFonts w:ascii="Calibri" w:hAnsi="Calibri"/>
        </w:rPr>
        <w:t xml:space="preserve"> o menej ako 5% oproti výške merateľného ukazovateľa projektu, ktorá bola schválená v Žiadosti o NFP;</w:t>
      </w:r>
    </w:p>
    <w:p w14:paraId="15E1784F"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14:paraId="05D1209B"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14:paraId="42DC8CBC" w14:textId="08CE5AA6"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lastRenderedPageBreak/>
        <w:t>na dosiahnutie cieľa projektu definovaného v Zmluv</w:t>
      </w:r>
      <w:r w:rsidR="00C177FE" w:rsidRPr="00C32732">
        <w:rPr>
          <w:rFonts w:ascii="Calibri" w:hAnsi="Calibri"/>
        </w:rPr>
        <w:t>e</w:t>
      </w:r>
      <w:r w:rsidRPr="00C32732">
        <w:rPr>
          <w:rFonts w:ascii="Calibri" w:hAnsi="Calibri"/>
        </w:rPr>
        <w:t xml:space="preserve"> o </w:t>
      </w:r>
      <w:del w:id="1523" w:author="Autor">
        <w:r w:rsidRPr="00C32732" w:rsidDel="006C0F47">
          <w:rPr>
            <w:rFonts w:ascii="Calibri" w:hAnsi="Calibri"/>
          </w:rPr>
          <w:delText>poskytnutí</w:delText>
        </w:r>
      </w:del>
      <w:r w:rsidRPr="00C32732">
        <w:rPr>
          <w:rFonts w:ascii="Calibri" w:hAnsi="Calibri"/>
        </w:rPr>
        <w:t xml:space="preserve">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14:paraId="220FEB81" w14:textId="77777777" w:rsidR="000C5EA0" w:rsidRPr="00C32732" w:rsidRDefault="000C5EA0" w:rsidP="000C5EA0">
      <w:pPr>
        <w:rPr>
          <w:rFonts w:ascii="Calibri" w:hAnsi="Calibri"/>
        </w:rPr>
      </w:pPr>
    </w:p>
    <w:p w14:paraId="57CA7A38" w14:textId="77777777"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14:paraId="0DBFA5B1" w14:textId="57EFD3B6"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w:t>
      </w:r>
      <w:del w:id="1524" w:author="Autor">
        <w:r w:rsidR="00630136" w:rsidRPr="00C32732" w:rsidDel="006C0F47">
          <w:rPr>
            <w:rFonts w:ascii="Calibri" w:hAnsi="Calibri"/>
          </w:rPr>
          <w:delText>poskytnutí</w:delText>
        </w:r>
      </w:del>
      <w:r w:rsidR="00630136" w:rsidRPr="00C32732">
        <w:rPr>
          <w:rFonts w:ascii="Calibri" w:hAnsi="Calibri"/>
        </w:rPr>
        <w:t xml:space="preserve"> NFP pri  vyhotovení najbližšieho dodatku, ktorého predmetom bude aj úprava významnejších zmien. </w:t>
      </w:r>
    </w:p>
    <w:p w14:paraId="0C4427A2" w14:textId="77777777" w:rsidR="00630136" w:rsidRPr="00C32732" w:rsidRDefault="00630136" w:rsidP="00630136">
      <w:pPr>
        <w:rPr>
          <w:rFonts w:ascii="Calibri" w:hAnsi="Calibri"/>
        </w:rPr>
      </w:pPr>
    </w:p>
    <w:p w14:paraId="2DB12B66" w14:textId="77777777"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14:paraId="00DAAEB7" w14:textId="77777777" w:rsidR="008207C0" w:rsidRPr="00DD586D" w:rsidRDefault="008207C0" w:rsidP="00181B24">
      <w:pPr>
        <w:pStyle w:val="Nadpis3"/>
        <w:rPr>
          <w:rFonts w:ascii="Calibri" w:hAnsi="Calibri"/>
          <w:i/>
          <w:color w:val="365F91"/>
        </w:rPr>
      </w:pPr>
      <w:bookmarkStart w:id="1525" w:name="_Toc506451599"/>
      <w:r w:rsidRPr="00DD586D">
        <w:rPr>
          <w:rFonts w:ascii="Calibri" w:hAnsi="Calibri"/>
          <w:i/>
          <w:color w:val="365F91"/>
        </w:rPr>
        <w:t>4.5.1.3 Významnejšia zmena projektu</w:t>
      </w:r>
      <w:bookmarkEnd w:id="1525"/>
    </w:p>
    <w:p w14:paraId="606D60F8" w14:textId="4E0ACA09"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w:t>
      </w:r>
      <w:del w:id="1526" w:author="Autor">
        <w:r w:rsidRPr="00C32732" w:rsidDel="006C0F47">
          <w:rPr>
            <w:rFonts w:ascii="Calibri" w:hAnsi="Calibri"/>
          </w:rPr>
          <w:delText>poskytnutí</w:delText>
        </w:r>
      </w:del>
      <w:r w:rsidRPr="00C32732">
        <w:rPr>
          <w:rFonts w:ascii="Calibri" w:hAnsi="Calibri"/>
        </w:rPr>
        <w:t xml:space="preserve"> NFP.</w:t>
      </w:r>
    </w:p>
    <w:p w14:paraId="5F2DF6AA" w14:textId="3FED97C2"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w:t>
      </w:r>
      <w:del w:id="1527" w:author="Autor">
        <w:r w:rsidRPr="00C32732" w:rsidDel="006C0F47">
          <w:rPr>
            <w:rFonts w:ascii="Calibri" w:hAnsi="Calibri"/>
          </w:rPr>
          <w:delText>poskytnutí</w:delText>
        </w:r>
      </w:del>
      <w:r w:rsidRPr="00C32732">
        <w:rPr>
          <w:rFonts w:ascii="Calibri" w:hAnsi="Calibri"/>
        </w:rPr>
        <w:t xml:space="preserve"> NFP, alebo sa akýmkoľvek spôsobom Zmluvy o </w:t>
      </w:r>
      <w:del w:id="1528" w:author="Autor">
        <w:r w:rsidRPr="00C32732" w:rsidDel="006C0F47">
          <w:rPr>
            <w:rFonts w:ascii="Calibri" w:hAnsi="Calibri"/>
          </w:rPr>
          <w:delText>poskytnutí</w:delText>
        </w:r>
      </w:del>
      <w:r w:rsidRPr="00C32732">
        <w:rPr>
          <w:rFonts w:ascii="Calibri" w:hAnsi="Calibri"/>
        </w:rPr>
        <w:t xml:space="preserve"> NFP týkajú, alebo môžu týkať, a to aj v prípade, ak má Prijímateľ čo i len pochybnosť o dodržiavaní svojich záväzkov vyplývajúcich zo Zmluvy o </w:t>
      </w:r>
      <w:del w:id="1529" w:author="Autor">
        <w:r w:rsidRPr="00C32732" w:rsidDel="006C0F47">
          <w:rPr>
            <w:rFonts w:ascii="Calibri" w:hAnsi="Calibri"/>
          </w:rPr>
          <w:delText>poskytnutí</w:delText>
        </w:r>
      </w:del>
      <w:r w:rsidRPr="00C32732">
        <w:rPr>
          <w:rFonts w:ascii="Calibri" w:hAnsi="Calibri"/>
        </w:rPr>
        <w:t xml:space="preserve"> NFP, a to bezodkladne po ich vzniku.</w:t>
      </w:r>
    </w:p>
    <w:p w14:paraId="015CC4A2" w14:textId="77777777" w:rsidR="00ED7F1C" w:rsidRPr="00C32732" w:rsidRDefault="00ED7F1C" w:rsidP="00ED7F1C">
      <w:pPr>
        <w:spacing w:before="120"/>
        <w:rPr>
          <w:rFonts w:ascii="Calibri" w:hAnsi="Calibri"/>
          <w:i/>
        </w:rPr>
      </w:pPr>
      <w:r w:rsidRPr="00C32732">
        <w:rPr>
          <w:rFonts w:ascii="Calibri" w:hAnsi="Calibri"/>
        </w:rPr>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14:paraId="5EF02B67" w14:textId="77777777" w:rsidR="00ED7F1C" w:rsidRPr="00C32732" w:rsidRDefault="00ED7F1C" w:rsidP="00ED7F1C">
      <w:pPr>
        <w:rPr>
          <w:rFonts w:ascii="Calibri" w:hAnsi="Calibri"/>
          <w:i/>
        </w:rPr>
      </w:pPr>
    </w:p>
    <w:p w14:paraId="3EBE033C" w14:textId="77777777"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14:paraId="1A8EDA8F"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14:paraId="7563578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14:paraId="7F226727"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14:paraId="65DC4684" w14:textId="171F77BE"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w:t>
      </w:r>
      <w:del w:id="1530" w:author="Autor">
        <w:r w:rsidRPr="00C32732" w:rsidDel="006C0F47">
          <w:rPr>
            <w:rFonts w:ascii="Calibri" w:hAnsi="Calibri"/>
          </w:rPr>
          <w:delText>poskytnutí</w:delText>
        </w:r>
      </w:del>
      <w:r w:rsidRPr="00C32732">
        <w:rPr>
          <w:rFonts w:ascii="Calibri" w:hAnsi="Calibri"/>
        </w:rPr>
        <w:t xml:space="preserve"> NFP;</w:t>
      </w:r>
    </w:p>
    <w:p w14:paraId="4E8A1FD4" w14:textId="7490660A"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w:t>
      </w:r>
      <w:del w:id="1531" w:author="Autor">
        <w:r w:rsidRPr="00C32732" w:rsidDel="006C0F47">
          <w:rPr>
            <w:rFonts w:ascii="Calibri" w:hAnsi="Calibri"/>
          </w:rPr>
          <w:delText>poskytnutí</w:delText>
        </w:r>
      </w:del>
      <w:r w:rsidRPr="00C32732">
        <w:rPr>
          <w:rFonts w:ascii="Calibri" w:hAnsi="Calibri"/>
        </w:rPr>
        <w:t xml:space="preserve"> NFP;</w:t>
      </w:r>
    </w:p>
    <w:p w14:paraId="23F3D4BF" w14:textId="0A9D44A5"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w:t>
      </w:r>
      <w:del w:id="1532" w:author="Autor">
        <w:r w:rsidRPr="00C32732" w:rsidDel="006C0F47">
          <w:rPr>
            <w:rFonts w:ascii="Calibri" w:hAnsi="Calibri"/>
          </w:rPr>
          <w:delText>poskytnutí</w:delText>
        </w:r>
      </w:del>
      <w:r w:rsidRPr="00C32732">
        <w:rPr>
          <w:rFonts w:ascii="Calibri" w:hAnsi="Calibri"/>
        </w:rPr>
        <w:t xml:space="preserve"> NFP;</w:t>
      </w:r>
    </w:p>
    <w:p w14:paraId="5C3556DC"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lastRenderedPageBreak/>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14:paraId="05522DF6" w14:textId="77777777"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14:paraId="3CB9E965" w14:textId="61DE5DD6"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Zmluvy o </w:t>
      </w:r>
      <w:del w:id="1533" w:author="Autor">
        <w:r w:rsidRPr="00C32732" w:rsidDel="00C1081D">
          <w:rPr>
            <w:rFonts w:ascii="Calibri" w:hAnsi="Calibri"/>
          </w:rPr>
          <w:delText>poskytnutí</w:delText>
        </w:r>
      </w:del>
      <w:r w:rsidRPr="00C32732">
        <w:rPr>
          <w:rFonts w:ascii="Calibri" w:hAnsi="Calibri"/>
        </w:rPr>
        <w:t xml:space="preserve"> NFP/Rozhodnutia </w:t>
      </w:r>
      <w:r w:rsidR="00F46C7A">
        <w:rPr>
          <w:rFonts w:ascii="Calibri" w:hAnsi="Calibri"/>
        </w:rPr>
        <w:br/>
      </w:r>
      <w:r w:rsidRPr="00C32732">
        <w:rPr>
          <w:rFonts w:ascii="Calibri" w:hAnsi="Calibri"/>
        </w:rPr>
        <w:t>o schválení</w:t>
      </w:r>
      <w:r w:rsidRPr="00C32732">
        <w:rPr>
          <w:rFonts w:ascii="Calibri" w:hAnsi="Calibri"/>
          <w:bCs/>
        </w:rPr>
        <w:t>;</w:t>
      </w:r>
    </w:p>
    <w:p w14:paraId="433B95E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14:paraId="5FF3241F"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14:paraId="0DBDAB9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14:paraId="53C022FF" w14:textId="77777777" w:rsidR="00F86E8D" w:rsidRDefault="00E57475" w:rsidP="00E57475">
      <w:pPr>
        <w:numPr>
          <w:ilvl w:val="2"/>
          <w:numId w:val="6"/>
        </w:numPr>
        <w:tabs>
          <w:tab w:val="left" w:pos="426"/>
        </w:tabs>
        <w:ind w:left="426" w:hanging="426"/>
        <w:rPr>
          <w:ins w:id="1534" w:author="Autor"/>
          <w:rFonts w:ascii="Calibri" w:hAnsi="Calibri"/>
        </w:rPr>
      </w:pPr>
      <w:r w:rsidRPr="00C32732">
        <w:rPr>
          <w:rFonts w:ascii="Calibri" w:hAnsi="Calibri"/>
        </w:rPr>
        <w:t xml:space="preserve">zmena Prijímateľa, </w:t>
      </w:r>
      <w:r w:rsidRPr="00C32732">
        <w:rPr>
          <w:rFonts w:ascii="Calibri" w:hAnsi="Calibri"/>
          <w:bCs/>
        </w:rPr>
        <w:t xml:space="preserve">resp. zmena v subjekte </w:t>
      </w:r>
      <w:ins w:id="1535" w:author="Autor">
        <w:r w:rsidR="00CC42FD">
          <w:rPr>
            <w:rFonts w:ascii="Calibri" w:hAnsi="Calibri"/>
            <w:bCs/>
          </w:rPr>
          <w:t>P</w:t>
        </w:r>
      </w:ins>
      <w:del w:id="1536" w:author="Autor">
        <w:r w:rsidRPr="00C32732" w:rsidDel="00CC42FD">
          <w:rPr>
            <w:rFonts w:ascii="Calibri" w:hAnsi="Calibri"/>
            <w:bCs/>
          </w:rPr>
          <w:delText>p</w:delText>
        </w:r>
      </w:del>
      <w:r w:rsidRPr="00C32732">
        <w:rPr>
          <w:rFonts w:ascii="Calibri" w:hAnsi="Calibri"/>
          <w:bCs/>
        </w:rPr>
        <w:t>rijímateľa</w:t>
      </w:r>
      <w:r w:rsidRPr="00C32732">
        <w:rPr>
          <w:rFonts w:ascii="Calibri" w:hAnsi="Calibri"/>
        </w:rPr>
        <w:t xml:space="preserve"> podľa Zmluve o </w:t>
      </w:r>
      <w:del w:id="1537" w:author="Autor">
        <w:r w:rsidRPr="00C32732" w:rsidDel="00C1081D">
          <w:rPr>
            <w:rFonts w:ascii="Calibri" w:hAnsi="Calibri"/>
          </w:rPr>
          <w:delText>poskytnutí</w:delText>
        </w:r>
      </w:del>
      <w:r w:rsidRPr="00C32732">
        <w:rPr>
          <w:rFonts w:ascii="Calibri" w:hAnsi="Calibri"/>
        </w:rPr>
        <w:t xml:space="preserve"> NFP/Rozhodnutia o</w:t>
      </w:r>
      <w:del w:id="1538" w:author="Autor">
        <w:r w:rsidRPr="00C32732" w:rsidDel="00F86E8D">
          <w:rPr>
            <w:rFonts w:ascii="Calibri" w:hAnsi="Calibri"/>
          </w:rPr>
          <w:delText xml:space="preserve"> </w:delText>
        </w:r>
      </w:del>
      <w:ins w:id="1539" w:author="Autor">
        <w:r w:rsidR="00F86E8D">
          <w:rPr>
            <w:rFonts w:ascii="Calibri" w:hAnsi="Calibri"/>
          </w:rPr>
          <w:t> </w:t>
        </w:r>
      </w:ins>
      <w:r w:rsidRPr="00C32732">
        <w:rPr>
          <w:rFonts w:ascii="Calibri" w:hAnsi="Calibri"/>
        </w:rPr>
        <w:t>schválení</w:t>
      </w:r>
      <w:ins w:id="1540" w:author="Autor">
        <w:r w:rsidR="00F86E8D">
          <w:rPr>
            <w:rFonts w:ascii="Calibri" w:hAnsi="Calibri"/>
          </w:rPr>
          <w:t>.</w:t>
        </w:r>
      </w:ins>
    </w:p>
    <w:p w14:paraId="5F03BF8D" w14:textId="0B5A6E55" w:rsidR="00F86E8D" w:rsidRPr="00FC06AB" w:rsidRDefault="00F86E8D">
      <w:pPr>
        <w:rPr>
          <w:ins w:id="1541" w:author="Autor"/>
          <w:rFonts w:ascii="Calibri" w:hAnsi="Calibri"/>
          <w:rPrChange w:id="1542" w:author="Autor">
            <w:rPr>
              <w:ins w:id="1543" w:author="Autor"/>
            </w:rPr>
          </w:rPrChange>
        </w:rPr>
        <w:pPrChange w:id="1544" w:author="Autor">
          <w:pPr>
            <w:pStyle w:val="Odsekzoznamu"/>
            <w:numPr>
              <w:ilvl w:val="1"/>
              <w:numId w:val="129"/>
            </w:numPr>
            <w:spacing w:before="120" w:after="120" w:line="288" w:lineRule="auto"/>
            <w:ind w:left="1440" w:right="226" w:hanging="360"/>
            <w:contextualSpacing/>
            <w:jc w:val="both"/>
          </w:pPr>
        </w:pPrChange>
      </w:pPr>
      <w:ins w:id="1545" w:author="Autor">
        <w:r w:rsidRPr="00FC06AB">
          <w:rPr>
            <w:rFonts w:ascii="Calibri" w:hAnsi="Calibri"/>
            <w:b/>
            <w:rPrChange w:id="1546" w:author="Autor">
              <w:rPr>
                <w:rFonts w:ascii="Calibri" w:hAnsi="Calibri"/>
              </w:rPr>
            </w:rPrChange>
          </w:rPr>
          <w:t>Oprávnenosť výdavkov</w:t>
        </w:r>
        <w:r>
          <w:rPr>
            <w:rFonts w:ascii="Calibri" w:hAnsi="Calibri"/>
          </w:rPr>
          <w:t xml:space="preserve"> pri takejto </w:t>
        </w:r>
        <w:proofErr w:type="spellStart"/>
        <w:r>
          <w:rPr>
            <w:rFonts w:ascii="Calibri" w:hAnsi="Calibri"/>
          </w:rPr>
          <w:t>ex-ante</w:t>
        </w:r>
        <w:proofErr w:type="spellEnd"/>
        <w:r>
          <w:rPr>
            <w:rFonts w:ascii="Calibri" w:hAnsi="Calibri"/>
          </w:rPr>
          <w:t xml:space="preserve"> zmene</w:t>
        </w:r>
        <w:r w:rsidRPr="00C32732">
          <w:rPr>
            <w:rFonts w:ascii="Calibri" w:hAnsi="Calibri"/>
          </w:rPr>
          <w:t xml:space="preserve"> nastáva</w:t>
        </w:r>
        <w:r>
          <w:rPr>
            <w:rFonts w:ascii="Calibri" w:hAnsi="Calibri"/>
          </w:rPr>
          <w:t xml:space="preserve"> </w:t>
        </w:r>
      </w:ins>
      <w:del w:id="1547" w:author="Autor">
        <w:r w:rsidR="00E57475" w:rsidRPr="00C32732" w:rsidDel="00F86E8D">
          <w:rPr>
            <w:rFonts w:ascii="Calibri" w:hAnsi="Calibri"/>
          </w:rPr>
          <w:delText>;</w:delText>
        </w:r>
      </w:del>
      <w:ins w:id="1548" w:author="Autor">
        <w:r w:rsidRPr="00FC06AB">
          <w:rPr>
            <w:rFonts w:ascii="Calibri" w:hAnsi="Calibri"/>
            <w:rPrChange w:id="1549" w:author="Autor">
              <w:rPr>
                <w:b/>
                <w:bCs/>
                <w:color w:val="FF0000"/>
              </w:rPr>
            </w:rPrChange>
          </w:rPr>
          <w:t xml:space="preserve">v deň predloženia žiadosti o zmenu zo strany Prijímateľa </w:t>
        </w:r>
        <w:r>
          <w:rPr>
            <w:rFonts w:ascii="Calibri" w:hAnsi="Calibri"/>
          </w:rPr>
          <w:t>Riadiacemu orgánu</w:t>
        </w:r>
        <w:r w:rsidRPr="00FC06AB">
          <w:rPr>
            <w:rFonts w:ascii="Calibri" w:hAnsi="Calibri"/>
            <w:rPrChange w:id="1550" w:author="Autor">
              <w:rPr/>
            </w:rPrChange>
          </w:rPr>
          <w:t xml:space="preserve"> OP TP, ak bola zmena schválená, alebo v neskorší deň vyplývajúci zo schválenia žiadosti o</w:t>
        </w:r>
        <w:r>
          <w:rPr>
            <w:rFonts w:ascii="Calibri" w:hAnsi="Calibri"/>
          </w:rPr>
          <w:t> </w:t>
        </w:r>
        <w:r w:rsidRPr="00FC06AB">
          <w:rPr>
            <w:rFonts w:ascii="Calibri" w:hAnsi="Calibri"/>
            <w:rPrChange w:id="1551" w:author="Autor">
              <w:rPr/>
            </w:rPrChange>
          </w:rPr>
          <w:t>zmenu</w:t>
        </w:r>
        <w:r>
          <w:rPr>
            <w:rFonts w:ascii="Calibri" w:hAnsi="Calibri"/>
          </w:rPr>
          <w:t>.</w:t>
        </w:r>
      </w:ins>
    </w:p>
    <w:p w14:paraId="406D13D4" w14:textId="0D0B6BE7" w:rsidR="00E57475" w:rsidRPr="00C32732" w:rsidRDefault="00E57475">
      <w:pPr>
        <w:tabs>
          <w:tab w:val="left" w:pos="426"/>
        </w:tabs>
        <w:ind w:left="426"/>
        <w:rPr>
          <w:rFonts w:ascii="Calibri" w:hAnsi="Calibri"/>
        </w:rPr>
        <w:pPrChange w:id="1552" w:author="Autor">
          <w:pPr>
            <w:numPr>
              <w:ilvl w:val="2"/>
              <w:numId w:val="6"/>
            </w:numPr>
            <w:tabs>
              <w:tab w:val="left" w:pos="426"/>
            </w:tabs>
            <w:ind w:left="426" w:hanging="426"/>
          </w:pPr>
        </w:pPrChange>
      </w:pPr>
    </w:p>
    <w:p w14:paraId="339E8089" w14:textId="77777777" w:rsidR="00426509" w:rsidRPr="00C32732" w:rsidRDefault="00426509" w:rsidP="00426509">
      <w:pPr>
        <w:pStyle w:val="Odsekzoznamu"/>
        <w:ind w:left="284"/>
        <w:rPr>
          <w:rFonts w:ascii="Calibri" w:hAnsi="Calibri"/>
          <w:sz w:val="22"/>
          <w:szCs w:val="22"/>
        </w:rPr>
      </w:pPr>
    </w:p>
    <w:p w14:paraId="62B5DD69" w14:textId="77777777"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14:paraId="75FBF695" w14:textId="0DFFF7CB"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w:t>
      </w:r>
      <w:del w:id="1553" w:author="Autor">
        <w:r w:rsidR="00C177FE" w:rsidRPr="00C32732" w:rsidDel="00C1081D">
          <w:rPr>
            <w:rFonts w:ascii="Calibri" w:hAnsi="Calibri"/>
            <w:sz w:val="22"/>
            <w:szCs w:val="22"/>
          </w:rPr>
          <w:delText>poskytnutí</w:delText>
        </w:r>
      </w:del>
      <w:r w:rsidR="00C177FE" w:rsidRPr="00C32732">
        <w:rPr>
          <w:rFonts w:ascii="Calibri" w:hAnsi="Calibri"/>
          <w:sz w:val="22"/>
          <w:szCs w:val="22"/>
        </w:rPr>
        <w:t xml:space="preserve"> NFP/Rozhodnutí o schválení</w:t>
      </w:r>
      <w:r w:rsidRPr="00C32732">
        <w:rPr>
          <w:rFonts w:ascii="Calibri" w:hAnsi="Calibri"/>
          <w:bCs/>
        </w:rPr>
        <w:t>).</w:t>
      </w:r>
    </w:p>
    <w:p w14:paraId="5E2FB27B" w14:textId="77777777"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77777777"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14:paraId="11704241" w14:textId="77777777" w:rsidR="00F86E8D" w:rsidRDefault="00F86E8D" w:rsidP="00627F2D">
      <w:pPr>
        <w:tabs>
          <w:tab w:val="left" w:pos="6480"/>
        </w:tabs>
        <w:rPr>
          <w:ins w:id="1554" w:author="Autor"/>
          <w:rFonts w:ascii="Calibri" w:hAnsi="Calibri"/>
        </w:rPr>
      </w:pPr>
    </w:p>
    <w:p w14:paraId="12EB0644" w14:textId="793188F1" w:rsidR="003F03AB" w:rsidRPr="00C32732" w:rsidRDefault="00F86E8D" w:rsidP="00627F2D">
      <w:pPr>
        <w:tabs>
          <w:tab w:val="left" w:pos="6480"/>
        </w:tabs>
        <w:rPr>
          <w:rFonts w:ascii="Calibri" w:hAnsi="Calibri"/>
        </w:rPr>
      </w:pPr>
      <w:ins w:id="1555" w:author="Autor">
        <w:r w:rsidRPr="00FC06AB">
          <w:rPr>
            <w:rFonts w:ascii="Calibri" w:hAnsi="Calibri"/>
            <w:b/>
            <w:rPrChange w:id="1556" w:author="Autor">
              <w:rPr>
                <w:rFonts w:ascii="Calibri" w:hAnsi="Calibri"/>
              </w:rPr>
            </w:rPrChange>
          </w:rPr>
          <w:t>Oprávnenosť výdavkov</w:t>
        </w:r>
        <w:r w:rsidRPr="00C32732">
          <w:rPr>
            <w:rFonts w:ascii="Calibri" w:hAnsi="Calibri"/>
          </w:rPr>
          <w:t xml:space="preserve"> </w:t>
        </w:r>
        <w:r>
          <w:rPr>
            <w:rFonts w:ascii="Calibri" w:hAnsi="Calibri"/>
          </w:rPr>
          <w:t>pri takejto ex post zmene</w:t>
        </w:r>
        <w:r w:rsidRPr="00C32732">
          <w:rPr>
            <w:rFonts w:ascii="Calibri" w:hAnsi="Calibri"/>
          </w:rPr>
          <w:t xml:space="preserve"> nastáva</w:t>
        </w:r>
        <w:r w:rsidRPr="00F86E8D">
          <w:rPr>
            <w:b/>
            <w:bCs/>
            <w:color w:val="FF0000"/>
            <w:sz w:val="20"/>
            <w:szCs w:val="20"/>
          </w:rPr>
          <w:t xml:space="preserve"> </w:t>
        </w:r>
        <w:r w:rsidRPr="00FC06AB">
          <w:rPr>
            <w:rFonts w:ascii="Calibri" w:hAnsi="Calibri"/>
            <w:rPrChange w:id="1557" w:author="Autor">
              <w:rPr>
                <w:b/>
                <w:bCs/>
                <w:color w:val="FF0000"/>
                <w:sz w:val="20"/>
                <w:szCs w:val="20"/>
              </w:rPr>
            </w:rPrChange>
          </w:rPr>
          <w:t>v deň, kedy významnejšia zmena nastala.</w:t>
        </w:r>
      </w:ins>
    </w:p>
    <w:p w14:paraId="5D5C298E" w14:textId="77777777" w:rsidR="00ED7F1C" w:rsidRPr="00C32732" w:rsidRDefault="00ED7F1C" w:rsidP="00ED7F1C">
      <w:pPr>
        <w:tabs>
          <w:tab w:val="left" w:pos="6480"/>
        </w:tabs>
        <w:spacing w:after="120"/>
        <w:rPr>
          <w:rFonts w:ascii="Calibri" w:hAnsi="Calibri"/>
        </w:rPr>
      </w:pPr>
      <w:r w:rsidRPr="00C32732">
        <w:rPr>
          <w:rFonts w:ascii="Calibri" w:hAnsi="Calibri"/>
        </w:rPr>
        <w:lastRenderedPageBreak/>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14:paraId="33B31809" w14:textId="0FAF2414" w:rsidR="0001711E" w:rsidRDefault="00C75494" w:rsidP="0001711E">
      <w:pPr>
        <w:tabs>
          <w:tab w:val="left" w:pos="6480"/>
        </w:tabs>
        <w:spacing w:before="120"/>
        <w:rPr>
          <w:ins w:id="1558" w:author="Auto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mu porušeniu povinností Prijímateľom je oprávnený odstúpiť od Zmluvy o </w:t>
      </w:r>
      <w:del w:id="1559" w:author="Autor">
        <w:r w:rsidR="0001711E" w:rsidRPr="0068700F" w:rsidDel="00C1081D">
          <w:rPr>
            <w:rFonts w:ascii="Calibri" w:hAnsi="Calibri"/>
          </w:rPr>
          <w:delText>poskytnutí</w:delText>
        </w:r>
      </w:del>
      <w:r w:rsidR="0001711E" w:rsidRPr="0068700F">
        <w:rPr>
          <w:rFonts w:ascii="Calibri" w:hAnsi="Calibri"/>
        </w:rPr>
        <w:t xml:space="preserve">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14:paraId="351B00E6" w14:textId="77777777" w:rsidR="00F86E8D" w:rsidRPr="00C32732" w:rsidRDefault="00F86E8D" w:rsidP="0001711E">
      <w:pPr>
        <w:tabs>
          <w:tab w:val="left" w:pos="6480"/>
        </w:tabs>
        <w:spacing w:before="120"/>
        <w:rPr>
          <w:rFonts w:ascii="Calibri" w:hAnsi="Calibri"/>
        </w:rPr>
      </w:pPr>
    </w:p>
    <w:p w14:paraId="78ADD6E0" w14:textId="77777777"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14:paraId="401945C3" w14:textId="77777777" w:rsidR="0001711E" w:rsidRPr="00C32732" w:rsidRDefault="0001711E" w:rsidP="004A33BF">
      <w:pPr>
        <w:spacing w:before="120"/>
        <w:rPr>
          <w:rFonts w:ascii="Calibri" w:hAnsi="Calibri"/>
        </w:rPr>
      </w:pPr>
    </w:p>
    <w:p w14:paraId="24962362" w14:textId="77777777" w:rsidR="008207C0" w:rsidRPr="00DD586D" w:rsidRDefault="008207C0" w:rsidP="00FE4B9A">
      <w:pPr>
        <w:pStyle w:val="Nadpis3"/>
        <w:rPr>
          <w:rFonts w:ascii="Calibri" w:hAnsi="Calibri"/>
          <w:i/>
          <w:color w:val="365F91"/>
        </w:rPr>
      </w:pPr>
      <w:bookmarkStart w:id="1560" w:name="_Toc506451600"/>
      <w:r w:rsidRPr="00DD586D">
        <w:rPr>
          <w:rFonts w:ascii="Calibri" w:hAnsi="Calibri"/>
          <w:i/>
          <w:color w:val="365F91"/>
        </w:rPr>
        <w:t>4.5.1.3.1 Zmena miesta realizácie projektu</w:t>
      </w:r>
      <w:bookmarkEnd w:id="1560"/>
    </w:p>
    <w:p w14:paraId="2ED81C67" w14:textId="77777777"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14:paraId="33C65EEE" w14:textId="77777777" w:rsidR="008207C0" w:rsidRPr="00DD586D" w:rsidRDefault="008207C0" w:rsidP="00FE4B9A">
      <w:pPr>
        <w:pStyle w:val="Nadpis3"/>
        <w:rPr>
          <w:rFonts w:ascii="Calibri" w:hAnsi="Calibri"/>
          <w:i/>
          <w:color w:val="365F91"/>
        </w:rPr>
      </w:pPr>
      <w:bookmarkStart w:id="1561" w:name="_Toc506451601"/>
      <w:r w:rsidRPr="00DD586D">
        <w:rPr>
          <w:rFonts w:ascii="Calibri" w:hAnsi="Calibri"/>
          <w:i/>
          <w:color w:val="365F91"/>
        </w:rPr>
        <w:t>4.5.1.3.2 Zmena merateľných ukazovateľov projektu</w:t>
      </w:r>
      <w:bookmarkEnd w:id="1561"/>
      <w:r w:rsidRPr="00DD586D">
        <w:rPr>
          <w:rFonts w:ascii="Calibri" w:hAnsi="Calibri"/>
          <w:i/>
          <w:color w:val="365F91"/>
        </w:rPr>
        <w:tab/>
      </w:r>
    </w:p>
    <w:p w14:paraId="5C349D30" w14:textId="77777777"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14:paraId="697F1446"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14:paraId="4B39B977"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14:paraId="008CE3A0" w14:textId="77777777"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14:paraId="380518FD" w14:textId="77777777"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14:paraId="369C6DAA" w14:textId="77777777" w:rsidR="00BC5251" w:rsidRPr="00C32732" w:rsidRDefault="00BC5251" w:rsidP="007E25EF">
      <w:pPr>
        <w:tabs>
          <w:tab w:val="left" w:pos="6480"/>
        </w:tabs>
        <w:rPr>
          <w:rFonts w:ascii="Calibri" w:hAnsi="Calibri"/>
        </w:rPr>
      </w:pPr>
    </w:p>
    <w:p w14:paraId="2A27EA33" w14:textId="7ACCADFA"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od Zmluvy o </w:t>
      </w:r>
      <w:del w:id="1562" w:author="Autor">
        <w:r w:rsidRPr="00C32732" w:rsidDel="00CF40BE">
          <w:rPr>
            <w:rFonts w:ascii="Calibri" w:hAnsi="Calibri"/>
          </w:rPr>
          <w:delText>poskytnutí</w:delText>
        </w:r>
      </w:del>
      <w:r w:rsidRPr="00C32732">
        <w:rPr>
          <w:rFonts w:ascii="Calibri" w:hAnsi="Calibri"/>
        </w:rPr>
        <w:t xml:space="preserve"> NFP. </w:t>
      </w:r>
    </w:p>
    <w:p w14:paraId="58507F64" w14:textId="77777777" w:rsidR="008207C0" w:rsidRPr="00C32732" w:rsidRDefault="008207C0" w:rsidP="007E25EF">
      <w:pPr>
        <w:tabs>
          <w:tab w:val="left" w:pos="6480"/>
        </w:tabs>
        <w:spacing w:before="120"/>
        <w:rPr>
          <w:rFonts w:ascii="Calibri" w:hAnsi="Calibri"/>
        </w:rPr>
      </w:pPr>
      <w:r w:rsidRPr="00C32732">
        <w:rPr>
          <w:rFonts w:ascii="Calibri" w:hAnsi="Calibri"/>
        </w:rPr>
        <w:lastRenderedPageBreak/>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14:paraId="23340981" w14:textId="77777777"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14:paraId="1E5D5C1A" w14:textId="3EA69794"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oproti jeho výške, ktorá bola schválená v Žiadosti o NFP, predstavuje podstatnú zmenu projektu.  V takomto prípade ide o podstatné porušenie povinností Prijímateľa a Poskytovateľ je oprávnený odstúpiť od Zmluvy o </w:t>
      </w:r>
      <w:del w:id="1563" w:author="Autor">
        <w:r w:rsidRPr="00C32732" w:rsidDel="00C1081D">
          <w:rPr>
            <w:rFonts w:ascii="Calibri" w:hAnsi="Calibri"/>
          </w:rPr>
          <w:delText>poskytnutí</w:delText>
        </w:r>
      </w:del>
      <w:r w:rsidRPr="00C32732">
        <w:rPr>
          <w:rFonts w:ascii="Calibri" w:hAnsi="Calibri"/>
        </w:rPr>
        <w:t xml:space="preserve"> NFP. </w:t>
      </w:r>
    </w:p>
    <w:p w14:paraId="7EA31ACC" w14:textId="77777777"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14:paraId="5247FDA4"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14:paraId="2EDA6E65" w14:textId="77777777" w:rsidR="008207C0" w:rsidRPr="00DD586D" w:rsidRDefault="008207C0" w:rsidP="00FE4B9A">
      <w:pPr>
        <w:pStyle w:val="Nadpis3"/>
        <w:rPr>
          <w:rFonts w:ascii="Calibri" w:hAnsi="Calibri"/>
          <w:i/>
          <w:color w:val="365F91"/>
        </w:rPr>
      </w:pPr>
      <w:bookmarkStart w:id="1564" w:name="_Toc506451602"/>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1564"/>
    </w:p>
    <w:p w14:paraId="0CC9EF29" w14:textId="71ED301C"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w:t>
      </w:r>
      <w:del w:id="1565" w:author="Autor">
        <w:r w:rsidRPr="00C32732" w:rsidDel="00C45DC8">
          <w:rPr>
            <w:rFonts w:ascii="Calibri" w:hAnsi="Calibri"/>
          </w:rPr>
          <w:delText>poskytnutí</w:delText>
        </w:r>
      </w:del>
      <w:r w:rsidRPr="00C32732">
        <w:rPr>
          <w:rFonts w:ascii="Calibri" w:hAnsi="Calibri"/>
        </w:rPr>
        <w:t xml:space="preserve"> NFP.</w:t>
      </w:r>
      <w:r w:rsidRPr="00C32732">
        <w:rPr>
          <w:rFonts w:ascii="Calibri" w:hAnsi="Calibri"/>
          <w:bCs/>
        </w:rPr>
        <w:t xml:space="preserve"> </w:t>
      </w:r>
    </w:p>
    <w:p w14:paraId="39E8C2E6" w14:textId="38F0F093"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w:t>
      </w:r>
      <w:del w:id="1566" w:author="Autor">
        <w:r w:rsidRPr="00C32732" w:rsidDel="00C45DC8">
          <w:rPr>
            <w:rFonts w:ascii="Calibri" w:hAnsi="Calibri"/>
          </w:rPr>
          <w:delText>poskytnutí</w:delText>
        </w:r>
      </w:del>
      <w:r w:rsidRPr="00C32732">
        <w:rPr>
          <w:rFonts w:ascii="Calibri" w:hAnsi="Calibri"/>
        </w:rPr>
        <w:t xml:space="preserve"> NFP a súčasne nepožiada o zmenu Zmluvy o </w:t>
      </w:r>
      <w:del w:id="1567" w:author="Autor">
        <w:r w:rsidRPr="00C32732" w:rsidDel="00C45DC8">
          <w:rPr>
            <w:rFonts w:ascii="Calibri" w:hAnsi="Calibri"/>
          </w:rPr>
          <w:delText>poskytnutí</w:delText>
        </w:r>
      </w:del>
      <w:r w:rsidRPr="00C32732">
        <w:rPr>
          <w:rFonts w:ascii="Calibri" w:hAnsi="Calibri"/>
        </w:rPr>
        <w:t xml:space="preserve">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w:t>
      </w:r>
      <w:del w:id="1568" w:author="Autor">
        <w:r w:rsidRPr="00C32732" w:rsidDel="00C45DC8">
          <w:rPr>
            <w:rFonts w:ascii="Calibri" w:hAnsi="Calibri"/>
          </w:rPr>
          <w:delText>poskytnutí</w:delText>
        </w:r>
      </w:del>
      <w:r w:rsidRPr="00C32732">
        <w:rPr>
          <w:rFonts w:ascii="Calibri" w:hAnsi="Calibri"/>
        </w:rPr>
        <w:t xml:space="preserve"> NFP</w:t>
      </w:r>
      <w:r w:rsidR="00E67237" w:rsidRPr="00C32732">
        <w:rPr>
          <w:rFonts w:ascii="Calibri" w:hAnsi="Calibri"/>
        </w:rPr>
        <w:t>,</w:t>
      </w:r>
      <w:r w:rsidRPr="00C32732">
        <w:rPr>
          <w:rFonts w:ascii="Calibri" w:hAnsi="Calibri"/>
        </w:rPr>
        <w:t xml:space="preserve"> ide o podstatné porušenie Zmluvy o </w:t>
      </w:r>
      <w:del w:id="1569" w:author="Autor">
        <w:r w:rsidRPr="00C32732" w:rsidDel="00C45DC8">
          <w:rPr>
            <w:rFonts w:ascii="Calibri" w:hAnsi="Calibri"/>
          </w:rPr>
          <w:delText>poskytnutí</w:delText>
        </w:r>
      </w:del>
      <w:r w:rsidRPr="00C32732">
        <w:rPr>
          <w:rFonts w:ascii="Calibri" w:hAnsi="Calibri"/>
        </w:rPr>
        <w:t xml:space="preserve"> NFP zo strany Prijímateľa a Poskytovateľ je oprávnený odstúpiť od Zmluvy o </w:t>
      </w:r>
      <w:del w:id="1570" w:author="Autor">
        <w:r w:rsidRPr="00C32732" w:rsidDel="00C45DC8">
          <w:rPr>
            <w:rFonts w:ascii="Calibri" w:hAnsi="Calibri"/>
          </w:rPr>
          <w:delText>poskytnutí</w:delText>
        </w:r>
      </w:del>
      <w:r w:rsidRPr="00C32732">
        <w:rPr>
          <w:rFonts w:ascii="Calibri" w:hAnsi="Calibri"/>
        </w:rPr>
        <w:t xml:space="preserve"> NFP.</w:t>
      </w:r>
    </w:p>
    <w:p w14:paraId="3189C494" w14:textId="77777777" w:rsidR="008207C0" w:rsidRPr="00DD586D" w:rsidRDefault="008207C0" w:rsidP="00FE4B9A">
      <w:pPr>
        <w:pStyle w:val="Nadpis3"/>
        <w:rPr>
          <w:rFonts w:ascii="Calibri" w:hAnsi="Calibri"/>
          <w:i/>
          <w:color w:val="365F91"/>
        </w:rPr>
      </w:pPr>
      <w:bookmarkStart w:id="1571" w:name="_Toc506451603"/>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1571"/>
    </w:p>
    <w:p w14:paraId="0D471F23" w14:textId="2D7A61CA"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w:t>
      </w:r>
      <w:del w:id="1572" w:author="Autor">
        <w:r w:rsidR="00F966C8" w:rsidRPr="00C32732" w:rsidDel="00C45DC8">
          <w:rPr>
            <w:rFonts w:ascii="Calibri" w:hAnsi="Calibri"/>
          </w:rPr>
          <w:delText>poskytnutí</w:delText>
        </w:r>
      </w:del>
      <w:r w:rsidR="00F966C8" w:rsidRPr="00C32732">
        <w:rPr>
          <w:rFonts w:ascii="Calibri" w:hAnsi="Calibri"/>
        </w:rPr>
        <w:t xml:space="preserve">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14:paraId="7C822C1F" w14:textId="77777777"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lastRenderedPageBreak/>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14:paraId="28E39A1F" w14:textId="77777777"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3"/>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14:paraId="3E9C70A7" w14:textId="77777777"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14:paraId="129A84E5" w14:textId="5059A532"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w:t>
      </w:r>
      <w:del w:id="1573" w:author="Autor">
        <w:r w:rsidR="00D22357" w:rsidRPr="00C32732" w:rsidDel="00C45DC8">
          <w:rPr>
            <w:rFonts w:ascii="Calibri" w:hAnsi="Calibri"/>
          </w:rPr>
          <w:delText>poskytnutí</w:delText>
        </w:r>
      </w:del>
      <w:r w:rsidR="00D22357" w:rsidRPr="00C32732">
        <w:rPr>
          <w:rFonts w:ascii="Calibri" w:hAnsi="Calibri"/>
        </w:rPr>
        <w:t xml:space="preserve"> NFP. </w:t>
      </w:r>
    </w:p>
    <w:p w14:paraId="4CE910F2" w14:textId="77777777" w:rsidR="008207C0" w:rsidRPr="00DD586D" w:rsidRDefault="008207C0" w:rsidP="00FE4B9A">
      <w:pPr>
        <w:pStyle w:val="Nadpis3"/>
        <w:rPr>
          <w:rFonts w:ascii="Calibri" w:hAnsi="Calibri"/>
          <w:i/>
          <w:color w:val="365F91"/>
          <w:lang w:val="sk-SK"/>
        </w:rPr>
      </w:pPr>
      <w:bookmarkStart w:id="1574" w:name="_Toc506451604"/>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1574"/>
    </w:p>
    <w:p w14:paraId="243BDFE5" w14:textId="77777777"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14:paraId="28090EB6" w14:textId="775E1421"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w:t>
      </w:r>
      <w:r w:rsidRPr="00C32732">
        <w:rPr>
          <w:rFonts w:ascii="Calibri" w:hAnsi="Calibri"/>
        </w:rPr>
        <w:lastRenderedPageBreak/>
        <w:t xml:space="preserve">V opačnom prípade ide o podstatné porušenie povinností Prijímateľa a Poskytovateľ </w:t>
      </w:r>
      <w:r w:rsidR="00F46C7A">
        <w:rPr>
          <w:rFonts w:ascii="Calibri" w:hAnsi="Calibri"/>
        </w:rPr>
        <w:br/>
      </w:r>
      <w:r w:rsidRPr="00C32732">
        <w:rPr>
          <w:rFonts w:ascii="Calibri" w:hAnsi="Calibri"/>
        </w:rPr>
        <w:t>je oprávnený odstúpiť od Zmluvy o </w:t>
      </w:r>
      <w:del w:id="1575" w:author="Autor">
        <w:r w:rsidRPr="00C32732" w:rsidDel="00C45DC8">
          <w:rPr>
            <w:rFonts w:ascii="Calibri" w:hAnsi="Calibri"/>
          </w:rPr>
          <w:delText>poskytnut</w:delText>
        </w:r>
      </w:del>
      <w:r w:rsidRPr="00C32732">
        <w:rPr>
          <w:rFonts w:ascii="Calibri" w:hAnsi="Calibri"/>
        </w:rPr>
        <w:t>í NFP.</w:t>
      </w:r>
    </w:p>
    <w:p w14:paraId="7E8630A2" w14:textId="77777777"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14:paraId="7D04B2DB" w14:textId="77777777" w:rsidR="008207C0" w:rsidRPr="00DD586D" w:rsidRDefault="008207C0" w:rsidP="00FE4B9A">
      <w:pPr>
        <w:pStyle w:val="Nadpis3"/>
        <w:rPr>
          <w:rFonts w:ascii="Calibri" w:hAnsi="Calibri"/>
          <w:i/>
          <w:color w:val="365F91"/>
        </w:rPr>
      </w:pPr>
      <w:bookmarkStart w:id="1576" w:name="_Toc506451605"/>
      <w:r w:rsidRPr="00DD586D">
        <w:rPr>
          <w:rFonts w:ascii="Calibri" w:hAnsi="Calibri"/>
          <w:i/>
          <w:color w:val="365F91"/>
        </w:rPr>
        <w:t>4.5.1.3.6 Zmena majetkovo - právnych pomerov týkajúcich sa predmetu projektu</w:t>
      </w:r>
      <w:bookmarkEnd w:id="1576"/>
      <w:r w:rsidRPr="00DD586D">
        <w:rPr>
          <w:rFonts w:ascii="Calibri" w:hAnsi="Calibri"/>
          <w:i/>
          <w:color w:val="365F91"/>
        </w:rPr>
        <w:t xml:space="preserve"> </w:t>
      </w:r>
    </w:p>
    <w:p w14:paraId="384E6D13" w14:textId="77777777"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14:paraId="33BB52F0" w14:textId="77777777" w:rsidR="008207C0" w:rsidRPr="00DD586D" w:rsidRDefault="008207C0" w:rsidP="00BD61BD">
      <w:pPr>
        <w:pStyle w:val="Nadpis3"/>
        <w:rPr>
          <w:rFonts w:ascii="Calibri" w:hAnsi="Calibri"/>
          <w:color w:val="365F91"/>
        </w:rPr>
      </w:pPr>
      <w:bookmarkStart w:id="1577" w:name="_Toc506451606"/>
      <w:r w:rsidRPr="00DD586D">
        <w:rPr>
          <w:rFonts w:ascii="Calibri" w:hAnsi="Calibri"/>
          <w:color w:val="365F91"/>
        </w:rPr>
        <w:t>4.5.2 Zmenové konanie z iniciatívy Poskytovateľa</w:t>
      </w:r>
      <w:bookmarkStart w:id="1578" w:name="_Toc260303111"/>
      <w:bookmarkEnd w:id="1577"/>
      <w:bookmarkEnd w:id="1578"/>
    </w:p>
    <w:p w14:paraId="34697D48" w14:textId="54987362"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w:t>
      </w:r>
      <w:del w:id="1579" w:author="Autor">
        <w:r w:rsidRPr="00C32732" w:rsidDel="00CF40BE">
          <w:rPr>
            <w:rFonts w:ascii="Calibri" w:eastAsia="Times New Roman" w:hAnsi="Calibri"/>
            <w:lang w:eastAsia="en-US"/>
          </w:rPr>
          <w:delText>poskytnutí</w:delText>
        </w:r>
      </w:del>
      <w:r w:rsidRPr="00C32732">
        <w:rPr>
          <w:rFonts w:ascii="Calibri" w:eastAsia="Times New Roman" w:hAnsi="Calibri"/>
          <w:lang w:eastAsia="en-US"/>
        </w:rPr>
        <w:t xml:space="preserve"> NFP a jej príloh. Poskytovateľ v rámci zmenového konania z vlastnej iniciatívy zohľadňuje najmä:</w:t>
      </w:r>
    </w:p>
    <w:p w14:paraId="4DF8008F"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14:paraId="3E3A39C7"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14:paraId="5AC75A3D"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14:paraId="2CDDB2EC" w14:textId="0D1C1BA4"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 xml:space="preserve">relevantné informácie evidované </w:t>
      </w:r>
      <w:del w:id="1580" w:author="Autor">
        <w:r w:rsidRPr="00C32732" w:rsidDel="00B738CB">
          <w:rPr>
            <w:rFonts w:ascii="Calibri" w:hAnsi="Calibri"/>
            <w:color w:val="auto"/>
            <w:sz w:val="24"/>
            <w:szCs w:val="24"/>
            <w:lang w:eastAsia="cs-CZ"/>
          </w:rPr>
          <w:delText>riadiacim orgánom</w:delText>
        </w:r>
      </w:del>
      <w:ins w:id="1581" w:author="Autor">
        <w:r w:rsidR="00B738CB">
          <w:rPr>
            <w:rFonts w:ascii="Calibri" w:hAnsi="Calibri"/>
            <w:color w:val="auto"/>
            <w:sz w:val="24"/>
            <w:szCs w:val="24"/>
            <w:lang w:eastAsia="cs-CZ"/>
          </w:rPr>
          <w:t>Poskytovateľom</w:t>
        </w:r>
      </w:ins>
      <w:r w:rsidRPr="00C32732">
        <w:rPr>
          <w:rFonts w:ascii="Calibri" w:hAnsi="Calibri"/>
          <w:color w:val="auto"/>
          <w:sz w:val="24"/>
          <w:szCs w:val="24"/>
          <w:lang w:eastAsia="cs-CZ"/>
        </w:rPr>
        <w:t xml:space="preserve"> o predmetnom projekte;</w:t>
      </w:r>
    </w:p>
    <w:p w14:paraId="5025DCA1" w14:textId="1A7BE466"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w:t>
      </w:r>
      <w:del w:id="1582" w:author="Autor">
        <w:r w:rsidR="00823552" w:rsidRPr="00C32732" w:rsidDel="00C45DC8">
          <w:rPr>
            <w:rFonts w:ascii="Calibri" w:eastAsia="Times New Roman" w:hAnsi="Calibri"/>
            <w:color w:val="auto"/>
            <w:sz w:val="24"/>
            <w:szCs w:val="24"/>
            <w:lang w:eastAsia="en-US"/>
          </w:rPr>
          <w:delText>poskytnutí</w:delText>
        </w:r>
      </w:del>
      <w:r w:rsidR="00823552" w:rsidRPr="00C32732">
        <w:rPr>
          <w:rFonts w:ascii="Calibri" w:eastAsia="Times New Roman" w:hAnsi="Calibri"/>
          <w:color w:val="auto"/>
          <w:sz w:val="24"/>
          <w:szCs w:val="24"/>
          <w:lang w:eastAsia="en-US"/>
        </w:rPr>
        <w:t xml:space="preserve"> NFP – Finančné opravy za porušenie pravidiel a postupov obstarávania</w:t>
      </w:r>
      <w:r w:rsidRPr="00C32732">
        <w:rPr>
          <w:rFonts w:ascii="Calibri" w:eastAsia="Times New Roman" w:hAnsi="Calibri"/>
          <w:color w:val="auto"/>
          <w:sz w:val="24"/>
          <w:szCs w:val="24"/>
          <w:lang w:eastAsia="en-US"/>
        </w:rPr>
        <w:t>.</w:t>
      </w:r>
    </w:p>
    <w:p w14:paraId="578DDE9C" w14:textId="77777777" w:rsidR="008207C0" w:rsidRPr="00DD586D" w:rsidRDefault="008207C0" w:rsidP="00181B24">
      <w:pPr>
        <w:pStyle w:val="Nadpis3"/>
        <w:rPr>
          <w:rFonts w:ascii="Calibri" w:hAnsi="Calibri"/>
          <w:i/>
          <w:color w:val="365F91"/>
        </w:rPr>
      </w:pPr>
      <w:bookmarkStart w:id="1583" w:name="_Toc506451607"/>
      <w:bookmarkStart w:id="1584" w:name="_Toc406485330"/>
      <w:r w:rsidRPr="00DD586D">
        <w:rPr>
          <w:rFonts w:ascii="Calibri" w:hAnsi="Calibri"/>
          <w:i/>
          <w:color w:val="365F91"/>
        </w:rPr>
        <w:t>4.5.2.1 Zmena VZP</w:t>
      </w:r>
      <w:bookmarkEnd w:id="1583"/>
      <w:r w:rsidRPr="00DD586D">
        <w:rPr>
          <w:rFonts w:ascii="Calibri" w:hAnsi="Calibri"/>
          <w:i/>
          <w:color w:val="365F91"/>
        </w:rPr>
        <w:t xml:space="preserve"> </w:t>
      </w:r>
    </w:p>
    <w:p w14:paraId="78A1E381" w14:textId="102ACC62"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w:t>
      </w:r>
      <w:r w:rsidRPr="00C32732">
        <w:rPr>
          <w:rFonts w:ascii="Calibri" w:hAnsi="Calibri"/>
          <w:i/>
        </w:rPr>
        <w:lastRenderedPageBreak/>
        <w:t>a Poskytovateľom počas implementácie projektov</w:t>
      </w:r>
      <w:r w:rsidRPr="00C32732">
        <w:rPr>
          <w:rFonts w:ascii="Calibri" w:hAnsi="Calibri"/>
        </w:rPr>
        <w:t xml:space="preserve"> a zapracuje ju do Zmluvy o </w:t>
      </w:r>
      <w:del w:id="1585" w:author="Autor">
        <w:r w:rsidRPr="00C32732" w:rsidDel="00C45DC8">
          <w:rPr>
            <w:rFonts w:ascii="Calibri" w:hAnsi="Calibri"/>
          </w:rPr>
          <w:delText>poskytnutí</w:delText>
        </w:r>
      </w:del>
      <w:r w:rsidRPr="00C32732">
        <w:rPr>
          <w:rFonts w:ascii="Calibri" w:hAnsi="Calibri"/>
        </w:rPr>
        <w:t xml:space="preserve"> NFP pri vyhotovení najbližšieho písomného dodatku.  </w:t>
      </w:r>
    </w:p>
    <w:p w14:paraId="75A1CE16" w14:textId="77777777"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14:paraId="5B6C1681" w14:textId="1CBFB6A4"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 xml:space="preserve">je Prijímateľ viazaný podľa Zmluvy o </w:t>
      </w:r>
      <w:del w:id="1586" w:author="Autor">
        <w:r w:rsidRPr="00C32732" w:rsidDel="00C45DC8">
          <w:rPr>
            <w:rFonts w:ascii="Calibri" w:hAnsi="Calibri"/>
          </w:rPr>
          <w:delText xml:space="preserve">poskytnutí </w:delText>
        </w:r>
      </w:del>
      <w:r w:rsidRPr="00C32732">
        <w:rPr>
          <w:rFonts w:ascii="Calibri" w:hAnsi="Calibri"/>
        </w:rPr>
        <w:t>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14:paraId="5CA83E16" w14:textId="77777777" w:rsidR="008207C0" w:rsidRPr="00DD586D" w:rsidRDefault="008207C0" w:rsidP="0011771B">
      <w:pPr>
        <w:pStyle w:val="Nadpis2"/>
        <w:rPr>
          <w:rFonts w:ascii="Calibri" w:hAnsi="Calibri"/>
          <w:color w:val="365F91"/>
        </w:rPr>
      </w:pPr>
      <w:bookmarkStart w:id="1587" w:name="_Toc506451608"/>
      <w:bookmarkEnd w:id="1584"/>
      <w:r w:rsidRPr="00DD586D">
        <w:rPr>
          <w:rFonts w:ascii="Calibri" w:hAnsi="Calibri"/>
          <w:color w:val="365F91"/>
        </w:rPr>
        <w:t>4.6 Kontrola projektu</w:t>
      </w:r>
      <w:bookmarkEnd w:id="1587"/>
    </w:p>
    <w:p w14:paraId="3D62A90F" w14:textId="77777777"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14:paraId="0CFC80D7" w14:textId="672B40CA"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w:t>
      </w:r>
      <w:del w:id="1588" w:author="Autor">
        <w:r w:rsidRPr="00C32732" w:rsidDel="002F66E7">
          <w:rPr>
            <w:rFonts w:ascii="Calibri" w:hAnsi="Calibri"/>
          </w:rPr>
          <w:delText xml:space="preserve">poskytnutí </w:delText>
        </w:r>
      </w:del>
      <w:r w:rsidRPr="00C32732">
        <w:rPr>
          <w:rFonts w:ascii="Calibri" w:hAnsi="Calibri"/>
        </w:rPr>
        <w:t xml:space="preserve">NFP a legislatíva EÚ a SR, najmä zákon o finančnej kontrole. </w:t>
      </w:r>
    </w:p>
    <w:p w14:paraId="4DE76A28" w14:textId="77777777"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621865">
        <w:rPr>
          <w:rFonts w:ascii="Calibri" w:hAnsi="Calibri"/>
          <w:b/>
        </w:rPr>
        <w:t>.</w:t>
      </w:r>
      <w:r w:rsidR="003374D3">
        <w:rPr>
          <w:rFonts w:ascii="Calibri" w:hAnsi="Calibri"/>
          <w:b/>
        </w:rPr>
        <w:t xml:space="preserve"> </w:t>
      </w:r>
    </w:p>
    <w:p w14:paraId="41E06742" w14:textId="705F5376"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w:t>
      </w:r>
      <w:del w:id="1589" w:author="Autor">
        <w:r w:rsidRPr="00C32732" w:rsidDel="002F66E7">
          <w:rPr>
            <w:rFonts w:ascii="Calibri" w:hAnsi="Calibri"/>
          </w:rPr>
          <w:delText>poskytnutí</w:delText>
        </w:r>
      </w:del>
      <w:r w:rsidRPr="00C32732">
        <w:rPr>
          <w:rFonts w:ascii="Calibri" w:hAnsi="Calibri"/>
        </w:rPr>
        <w:t xml:space="preserve"> NFP.</w:t>
      </w:r>
    </w:p>
    <w:p w14:paraId="58E629F0" w14:textId="77777777"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14:paraId="10E3C9A9"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14:paraId="0DBC1A56"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14:paraId="044B02BA" w14:textId="462E56CD"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identifikácia a odpočet opatrení, ktoré sú pre realizáciu projektu alebo dosiahnutie cieľov projektu nevyhnutné a ktoré </w:t>
      </w:r>
      <w:ins w:id="1590" w:author="Autor">
        <w:r w:rsidR="00CC42FD">
          <w:rPr>
            <w:rFonts w:ascii="Calibri" w:hAnsi="Calibri"/>
            <w:color w:val="000000"/>
            <w:lang w:eastAsia="en-US"/>
          </w:rPr>
          <w:t>P</w:t>
        </w:r>
      </w:ins>
      <w:del w:id="1591" w:author="Autor">
        <w:r w:rsidRPr="00EF4AA5" w:rsidDel="00CC42FD">
          <w:rPr>
            <w:rFonts w:ascii="Calibri" w:hAnsi="Calibri"/>
            <w:color w:val="000000"/>
            <w:lang w:eastAsia="en-US"/>
          </w:rPr>
          <w:delText>p</w:delText>
        </w:r>
      </w:del>
      <w:r w:rsidRPr="00EF4AA5">
        <w:rPr>
          <w:rFonts w:ascii="Calibri" w:hAnsi="Calibri"/>
          <w:color w:val="000000"/>
          <w:lang w:eastAsia="en-US"/>
        </w:rPr>
        <w:t>rijímateľ prijal alebo mal prijať na základe záverov  predchádzajúcich kontrol projektu,</w:t>
      </w:r>
    </w:p>
    <w:p w14:paraId="4CB456DC"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14:paraId="3D752617" w14:textId="2F66107F"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zisťovanie výšky čistých príjmov </w:t>
      </w:r>
      <w:ins w:id="1592" w:author="Autor">
        <w:r w:rsidR="00CC42FD">
          <w:rPr>
            <w:rFonts w:ascii="Calibri" w:hAnsi="Calibri"/>
            <w:color w:val="000000"/>
            <w:lang w:eastAsia="en-US"/>
          </w:rPr>
          <w:t>P</w:t>
        </w:r>
      </w:ins>
      <w:del w:id="1593" w:author="Autor">
        <w:r w:rsidRPr="00EF4AA5" w:rsidDel="00CC42FD">
          <w:rPr>
            <w:rFonts w:ascii="Calibri" w:hAnsi="Calibri"/>
            <w:color w:val="000000"/>
            <w:lang w:eastAsia="en-US"/>
          </w:rPr>
          <w:delText>p</w:delText>
        </w:r>
      </w:del>
      <w:r w:rsidRPr="00EF4AA5">
        <w:rPr>
          <w:rFonts w:ascii="Calibri" w:hAnsi="Calibri"/>
          <w:color w:val="000000"/>
          <w:lang w:eastAsia="en-US"/>
        </w:rPr>
        <w:t>rijímateľa vytvorených projektom,</w:t>
      </w:r>
    </w:p>
    <w:p w14:paraId="524316F9" w14:textId="542542D9"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 xml:space="preserve">účtovníctvo </w:t>
      </w:r>
      <w:ins w:id="1594" w:author="Autor">
        <w:r w:rsidR="00CC42FD">
          <w:rPr>
            <w:rFonts w:ascii="Calibri" w:hAnsi="Calibri"/>
            <w:color w:val="000000"/>
            <w:lang w:eastAsia="en-US"/>
          </w:rPr>
          <w:t>P</w:t>
        </w:r>
      </w:ins>
      <w:del w:id="1595" w:author="Autor">
        <w:r w:rsidRPr="00EF4AA5" w:rsidDel="00CC42FD">
          <w:rPr>
            <w:rFonts w:ascii="Calibri" w:hAnsi="Calibri"/>
            <w:color w:val="000000"/>
            <w:lang w:eastAsia="en-US"/>
          </w:rPr>
          <w:delText>p</w:delText>
        </w:r>
      </w:del>
      <w:r w:rsidRPr="00EF4AA5">
        <w:rPr>
          <w:rFonts w:ascii="Calibri" w:hAnsi="Calibri"/>
          <w:color w:val="000000"/>
          <w:lang w:eastAsia="en-US"/>
        </w:rPr>
        <w:t>rijímateľa</w:t>
      </w:r>
      <w:r w:rsidRPr="00EF4AA5">
        <w:rPr>
          <w:rStyle w:val="Odkaznapoznmkupodiarou"/>
          <w:rFonts w:eastAsia="Calibri"/>
          <w:sz w:val="20"/>
          <w:szCs w:val="20"/>
          <w:lang w:val="x-none"/>
        </w:rPr>
        <w:footnoteReference w:id="34"/>
      </w:r>
      <w:r w:rsidRPr="00EF4AA5">
        <w:rPr>
          <w:rFonts w:ascii="Calibri" w:hAnsi="Calibri"/>
          <w:color w:val="000000"/>
          <w:lang w:eastAsia="en-US"/>
        </w:rPr>
        <w:t>,</w:t>
      </w:r>
    </w:p>
    <w:p w14:paraId="72D5276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14:paraId="76553ED5" w14:textId="63366BE2"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w:t>
      </w:r>
      <w:ins w:id="1598" w:author="Autor">
        <w:r w:rsidR="002F66E7">
          <w:rPr>
            <w:rFonts w:ascii="Calibri" w:hAnsi="Calibri"/>
            <w:color w:val="000000"/>
            <w:lang w:eastAsia="en-US"/>
          </w:rPr>
          <w:t>Z</w:t>
        </w:r>
      </w:ins>
      <w:del w:id="1599" w:author="Autor">
        <w:r w:rsidRPr="00EF4AA5" w:rsidDel="002F66E7">
          <w:rPr>
            <w:rFonts w:ascii="Calibri" w:hAnsi="Calibri"/>
            <w:color w:val="000000"/>
            <w:lang w:eastAsia="en-US"/>
          </w:rPr>
          <w:delText>z</w:delText>
        </w:r>
      </w:del>
      <w:r w:rsidRPr="00EF4AA5">
        <w:rPr>
          <w:rFonts w:ascii="Calibri" w:hAnsi="Calibri"/>
          <w:color w:val="000000"/>
          <w:lang w:eastAsia="en-US"/>
        </w:rPr>
        <w:t>mluve o NFP</w:t>
      </w:r>
      <w:r w:rsidRPr="00EF4AA5">
        <w:rPr>
          <w:rStyle w:val="Odkaznapoznmkupodiarou"/>
          <w:rFonts w:eastAsia="Calibri"/>
          <w:sz w:val="20"/>
          <w:szCs w:val="20"/>
          <w:lang w:val="x-none"/>
        </w:rPr>
        <w:footnoteReference w:id="35"/>
      </w:r>
      <w:r w:rsidRPr="00EF4AA5">
        <w:rPr>
          <w:rFonts w:ascii="Calibri" w:hAnsi="Calibri"/>
          <w:color w:val="000000"/>
          <w:lang w:eastAsia="en-US"/>
        </w:rPr>
        <w:t xml:space="preserve">, </w:t>
      </w:r>
    </w:p>
    <w:p w14:paraId="3F585602" w14:textId="04DDA81C"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sa spolufinancované výrobky dodávajú a spolufinancované služby poskytujú a či výdavky deklarované </w:t>
      </w:r>
      <w:proofErr w:type="spellStart"/>
      <w:r w:rsidRPr="00EF4AA5">
        <w:rPr>
          <w:rFonts w:ascii="Calibri" w:hAnsi="Calibri"/>
          <w:color w:val="000000"/>
          <w:lang w:eastAsia="en-US"/>
        </w:rPr>
        <w:t>p</w:t>
      </w:r>
      <w:ins w:id="1602" w:author="Autor">
        <w:r w:rsidR="00CC42FD">
          <w:rPr>
            <w:rFonts w:ascii="Calibri" w:hAnsi="Calibri"/>
            <w:color w:val="000000"/>
            <w:lang w:eastAsia="en-US"/>
          </w:rPr>
          <w:t>P</w:t>
        </w:r>
      </w:ins>
      <w:del w:id="1603" w:author="Autor">
        <w:r w:rsidRPr="00EF4AA5" w:rsidDel="00CC42FD">
          <w:rPr>
            <w:rFonts w:ascii="Calibri" w:hAnsi="Calibri"/>
            <w:color w:val="000000"/>
            <w:lang w:eastAsia="en-US"/>
          </w:rPr>
          <w:delText>r</w:delText>
        </w:r>
      </w:del>
      <w:r w:rsidRPr="00EF4AA5">
        <w:rPr>
          <w:rFonts w:ascii="Calibri" w:hAnsi="Calibri"/>
          <w:color w:val="000000"/>
          <w:lang w:eastAsia="en-US"/>
        </w:rPr>
        <w:t>ijímateľom</w:t>
      </w:r>
      <w:proofErr w:type="spellEnd"/>
      <w:r w:rsidRPr="00EF4AA5">
        <w:rPr>
          <w:rFonts w:ascii="Calibri" w:hAnsi="Calibri"/>
          <w:color w:val="000000"/>
          <w:lang w:eastAsia="en-US"/>
        </w:rPr>
        <w:t xml:space="preserve"> boli zaplatené,</w:t>
      </w:r>
    </w:p>
    <w:p w14:paraId="3AE86278" w14:textId="73DC0B7E"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deklarované </w:t>
      </w:r>
      <w:ins w:id="1604" w:author="Autor">
        <w:r w:rsidR="00CC42FD">
          <w:rPr>
            <w:rFonts w:ascii="Calibri" w:hAnsi="Calibri"/>
            <w:color w:val="000000"/>
            <w:lang w:eastAsia="en-US"/>
          </w:rPr>
          <w:t>P</w:t>
        </w:r>
      </w:ins>
      <w:del w:id="1605" w:author="Autor">
        <w:r w:rsidRPr="00EF4AA5" w:rsidDel="00CC42FD">
          <w:rPr>
            <w:rFonts w:ascii="Calibri" w:hAnsi="Calibri"/>
            <w:color w:val="000000"/>
            <w:lang w:eastAsia="en-US"/>
          </w:rPr>
          <w:delText>p</w:delText>
        </w:r>
      </w:del>
      <w:r w:rsidRPr="00EF4AA5">
        <w:rPr>
          <w:rFonts w:ascii="Calibri" w:hAnsi="Calibri"/>
          <w:color w:val="000000"/>
          <w:lang w:eastAsia="en-US"/>
        </w:rPr>
        <w:t>rijímateľom sú v súlade s legislatívou SR a EÚ, OP a či spĺňajú podmienky poskytnutia príspevku na projekt,</w:t>
      </w:r>
    </w:p>
    <w:p w14:paraId="001663F9" w14:textId="5F5A864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zabezpečenie, aby </w:t>
      </w:r>
      <w:ins w:id="1606" w:author="Autor">
        <w:r w:rsidR="00CC42FD">
          <w:rPr>
            <w:rFonts w:ascii="Calibri" w:hAnsi="Calibri"/>
            <w:color w:val="000000"/>
            <w:lang w:eastAsia="en-US"/>
          </w:rPr>
          <w:t>P</w:t>
        </w:r>
      </w:ins>
      <w:del w:id="1607" w:author="Autor">
        <w:r w:rsidRPr="00EF4AA5" w:rsidDel="00CC42FD">
          <w:rPr>
            <w:rFonts w:ascii="Calibri" w:hAnsi="Calibri"/>
            <w:color w:val="000000"/>
            <w:lang w:eastAsia="en-US"/>
          </w:rPr>
          <w:delText>p</w:delText>
        </w:r>
      </w:del>
      <w:r w:rsidRPr="00EF4AA5">
        <w:rPr>
          <w:rFonts w:ascii="Calibri" w:hAnsi="Calibri"/>
          <w:color w:val="000000"/>
          <w:lang w:eastAsia="en-US"/>
        </w:rPr>
        <w:t>rijímatelia zapojení do realizácie projektov, ktoré sa implementujú na základe skutočne vzniknutých oprávnených nákladov, viedli buď samostatný účtovný systém, alebo vhodné kódové označenie účtov pre všetky transakcie súvisiace s projektom,</w:t>
      </w:r>
    </w:p>
    <w:p w14:paraId="7605FAC8"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14:paraId="5E72B4C1"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14:paraId="718D3F87"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14:paraId="52CB2211"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14:paraId="55E6C21D"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14:paraId="10B1A782"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oprávnenosti výdavkov na národnej úrovni aj na úrovni EÚ,</w:t>
      </w:r>
    </w:p>
    <w:p w14:paraId="0A73D8F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14:paraId="1956E15C"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14:paraId="35103C4C"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14:paraId="4AE5FA16"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14:paraId="73B80CF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overenie fyzického pokroku projektu vo vzťahu k merateľným ukazovateľom projektu a dátam, ktoré sú povinne poskytované na úrovni projektu,</w:t>
      </w:r>
    </w:p>
    <w:p w14:paraId="76D61394"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14:paraId="0DBA0948" w14:textId="3766C52C" w:rsidR="008207C0" w:rsidRPr="00C32732" w:rsidRDefault="008207C0" w:rsidP="00942FB8">
      <w:pPr>
        <w:spacing w:before="120"/>
        <w:rPr>
          <w:rFonts w:ascii="Calibri" w:hAnsi="Calibri"/>
        </w:rPr>
      </w:pPr>
      <w:del w:id="1608" w:author="Autor">
        <w:r w:rsidRPr="00C32732" w:rsidDel="00193490">
          <w:rPr>
            <w:rFonts w:ascii="Calibri" w:hAnsi="Calibri"/>
          </w:rPr>
          <w:delText>Z hľadiska časovej možnosti vykonania kontroly projektu môže Poskytovateľ kontrolu vykonať nasledovne:</w:delText>
        </w:r>
      </w:del>
    </w:p>
    <w:p w14:paraId="3502D404" w14:textId="4A127B28" w:rsidR="00534A8F" w:rsidRDefault="00193490" w:rsidP="001725AE">
      <w:pPr>
        <w:spacing w:before="120"/>
        <w:rPr>
          <w:rFonts w:ascii="Calibri" w:hAnsi="Calibri"/>
        </w:rPr>
      </w:pPr>
      <w:ins w:id="1609" w:author="Autor">
        <w:r>
          <w:rPr>
            <w:rFonts w:ascii="Calibri" w:hAnsi="Calibri"/>
          </w:rPr>
          <w:t xml:space="preserve">Poskytovateľ </w:t>
        </w:r>
      </w:ins>
      <w:del w:id="1610" w:author="Autor">
        <w:r w:rsidR="008207C0" w:rsidRPr="00C32732" w:rsidDel="00193490">
          <w:rPr>
            <w:rFonts w:ascii="Calibri" w:hAnsi="Calibri"/>
          </w:rPr>
          <w:delText>V</w:delText>
        </w:r>
      </w:del>
      <w:ins w:id="1611" w:author="Autor">
        <w:r>
          <w:rPr>
            <w:rFonts w:ascii="Calibri" w:hAnsi="Calibri"/>
          </w:rPr>
          <w:t>v</w:t>
        </w:r>
      </w:ins>
      <w:del w:id="1612" w:author="Autor">
        <w:r w:rsidR="008207C0" w:rsidRPr="00C32732" w:rsidDel="00193490">
          <w:rPr>
            <w:rFonts w:ascii="Calibri" w:hAnsi="Calibri"/>
          </w:rPr>
          <w:delText>ý</w:delText>
        </w:r>
      </w:del>
      <w:ins w:id="1613" w:author="Autor">
        <w:r>
          <w:rPr>
            <w:rFonts w:ascii="Calibri" w:hAnsi="Calibri"/>
          </w:rPr>
          <w:t>y</w:t>
        </w:r>
      </w:ins>
      <w:r w:rsidR="008207C0" w:rsidRPr="00C32732">
        <w:rPr>
          <w:rFonts w:ascii="Calibri" w:hAnsi="Calibri"/>
        </w:rPr>
        <w:t>kon</w:t>
      </w:r>
      <w:ins w:id="1614" w:author="Autor">
        <w:r>
          <w:rPr>
            <w:rFonts w:ascii="Calibri" w:hAnsi="Calibri"/>
          </w:rPr>
          <w:t>áva</w:t>
        </w:r>
      </w:ins>
      <w:r w:rsidR="008207C0" w:rsidRPr="00C32732">
        <w:rPr>
          <w:rFonts w:ascii="Calibri" w:hAnsi="Calibri"/>
        </w:rPr>
        <w:t xml:space="preserve"> </w:t>
      </w:r>
      <w:del w:id="1615" w:author="Autor">
        <w:r w:rsidR="008207C0" w:rsidRPr="00C32732" w:rsidDel="00193490">
          <w:rPr>
            <w:rFonts w:ascii="Calibri" w:hAnsi="Calibri"/>
          </w:rPr>
          <w:delText xml:space="preserve">kontroly </w:delText>
        </w:r>
      </w:del>
      <w:ins w:id="1616" w:author="Autor">
        <w:r w:rsidRPr="00C32732">
          <w:rPr>
            <w:rFonts w:ascii="Calibri" w:hAnsi="Calibri"/>
          </w:rPr>
          <w:t>kontrol</w:t>
        </w:r>
        <w:r>
          <w:rPr>
            <w:rFonts w:ascii="Calibri" w:hAnsi="Calibri"/>
          </w:rPr>
          <w:t>u</w:t>
        </w:r>
        <w:r w:rsidRPr="00C32732">
          <w:rPr>
            <w:rFonts w:ascii="Calibri" w:hAnsi="Calibri"/>
          </w:rPr>
          <w:t xml:space="preserve"> </w:t>
        </w:r>
      </w:ins>
      <w:r w:rsidR="008207C0" w:rsidRPr="00C32732">
        <w:rPr>
          <w:rFonts w:ascii="Calibri" w:hAnsi="Calibri"/>
        </w:rPr>
        <w:t xml:space="preserve">projektu </w:t>
      </w:r>
      <w:r w:rsidR="001725AE" w:rsidRPr="00193490">
        <w:rPr>
          <w:rFonts w:ascii="Calibri" w:hAnsi="Calibri"/>
          <w:b/>
          <w:rPrChange w:id="1617" w:author="Autor">
            <w:rPr>
              <w:rFonts w:ascii="Calibri" w:hAnsi="Calibri"/>
            </w:rPr>
          </w:rPrChange>
        </w:rPr>
        <w:t>počas jeho realizácie</w:t>
      </w:r>
      <w:r w:rsidR="001725AE" w:rsidRPr="00C32732">
        <w:rPr>
          <w:rFonts w:ascii="Calibri" w:hAnsi="Calibri"/>
        </w:rPr>
        <w:t>, t.j. počas účinnosti Zmluvy</w:t>
      </w:r>
      <w:ins w:id="1618" w:author="Autor">
        <w:r w:rsidR="00EA64F1">
          <w:rPr>
            <w:rFonts w:ascii="Calibri" w:hAnsi="Calibri"/>
          </w:rPr>
          <w:t xml:space="preserve"> </w:t>
        </w:r>
        <w:r w:rsidR="002F66E7">
          <w:rPr>
            <w:rFonts w:ascii="Calibri" w:hAnsi="Calibri"/>
          </w:rPr>
          <w:t>o NFP</w:t>
        </w:r>
      </w:ins>
      <w:r w:rsidR="001725AE" w:rsidRPr="00C32732">
        <w:rPr>
          <w:rFonts w:ascii="Calibri" w:hAnsi="Calibri"/>
        </w:rPr>
        <w:t>/Rozhodnutia o schválení</w:t>
      </w:r>
      <w:r w:rsidR="00537561" w:rsidRPr="00C32732">
        <w:rPr>
          <w:rFonts w:ascii="Calibri" w:hAnsi="Calibri"/>
        </w:rPr>
        <w:t>,</w:t>
      </w:r>
      <w:r w:rsidR="001725AE" w:rsidRPr="00C32732">
        <w:rPr>
          <w:rFonts w:ascii="Calibri" w:hAnsi="Calibri"/>
        </w:rPr>
        <w:t xml:space="preserve"> </w:t>
      </w:r>
      <w:r w:rsidR="008207C0" w:rsidRPr="00C32732">
        <w:rPr>
          <w:rFonts w:ascii="Calibri" w:hAnsi="Calibri"/>
        </w:rPr>
        <w:t xml:space="preserve">od účinnosti </w:t>
      </w:r>
      <w:ins w:id="1619" w:author="Autor">
        <w:r w:rsidR="002F66E7">
          <w:rPr>
            <w:rFonts w:ascii="Calibri" w:hAnsi="Calibri"/>
          </w:rPr>
          <w:t>Z</w:t>
        </w:r>
      </w:ins>
      <w:del w:id="1620" w:author="Autor">
        <w:r w:rsidR="008207C0" w:rsidRPr="00C32732" w:rsidDel="002F66E7">
          <w:rPr>
            <w:rFonts w:ascii="Calibri" w:hAnsi="Calibri"/>
          </w:rPr>
          <w:delText>z</w:delText>
        </w:r>
      </w:del>
      <w:r w:rsidR="008207C0" w:rsidRPr="00C32732">
        <w:rPr>
          <w:rFonts w:ascii="Calibri" w:hAnsi="Calibri"/>
        </w:rPr>
        <w:t>mluvy o </w:t>
      </w:r>
      <w:del w:id="1621" w:author="Autor">
        <w:r w:rsidR="008207C0" w:rsidRPr="00C32732" w:rsidDel="002F66E7">
          <w:rPr>
            <w:rFonts w:ascii="Calibri" w:hAnsi="Calibri"/>
          </w:rPr>
          <w:delText>poskytnutí</w:delText>
        </w:r>
      </w:del>
      <w:r w:rsidR="008207C0" w:rsidRPr="00C32732">
        <w:rPr>
          <w:rFonts w:ascii="Calibri" w:hAnsi="Calibri"/>
        </w:rPr>
        <w:t xml:space="preserve"> NFP do momentu ukončenia realizácie projektu (tzv. obdobie realizácie projektu). </w:t>
      </w:r>
    </w:p>
    <w:p w14:paraId="488C7485" w14:textId="77777777"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14:paraId="4F5EEEB4" w14:textId="4304007C" w:rsidR="008207C0" w:rsidRPr="00C32732" w:rsidRDefault="00CB1075" w:rsidP="00EB2412">
      <w:pPr>
        <w:pStyle w:val="Odsekzoznamu"/>
        <w:numPr>
          <w:ilvl w:val="0"/>
          <w:numId w:val="94"/>
        </w:numPr>
        <w:spacing w:before="120"/>
        <w:jc w:val="both"/>
        <w:rPr>
          <w:rFonts w:ascii="Calibri" w:hAnsi="Calibri"/>
        </w:rPr>
      </w:pPr>
      <w:del w:id="1622" w:author="Autor">
        <w:r w:rsidDel="00EA64F1">
          <w:rPr>
            <w:rFonts w:ascii="Calibri" w:hAnsi="Calibri"/>
          </w:rPr>
          <w:delText xml:space="preserve">základná </w:delText>
        </w:r>
      </w:del>
      <w:ins w:id="1623" w:author="Autor">
        <w:r w:rsidR="00EA64F1">
          <w:rPr>
            <w:rFonts w:ascii="Calibri" w:hAnsi="Calibri"/>
          </w:rPr>
          <w:t>Z</w:t>
        </w:r>
        <w:r w:rsidR="00EA64F1">
          <w:rPr>
            <w:rFonts w:ascii="Calibri" w:hAnsi="Calibri"/>
          </w:rPr>
          <w:t xml:space="preserve">ákladná </w:t>
        </w:r>
      </w:ins>
      <w:r>
        <w:rPr>
          <w:rFonts w:ascii="Calibri" w:hAnsi="Calibri"/>
        </w:rPr>
        <w:t>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14:paraId="07F847CF" w14:textId="50F9F18D"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del w:id="1624" w:author="Autor">
        <w:r w:rsidR="006B37B3" w:rsidDel="00EA64F1">
          <w:rPr>
            <w:rFonts w:ascii="Calibri" w:hAnsi="Calibri"/>
          </w:rPr>
          <w:delText>)</w:delText>
        </w:r>
        <w:r w:rsidRPr="00C32732" w:rsidDel="00EA64F1">
          <w:rPr>
            <w:rFonts w:ascii="Calibri" w:hAnsi="Calibri"/>
          </w:rPr>
          <w:delText>,</w:delText>
        </w:r>
      </w:del>
      <w:ins w:id="1625" w:author="Autor">
        <w:r w:rsidR="00EA64F1">
          <w:rPr>
            <w:rFonts w:ascii="Calibri" w:hAnsi="Calibri"/>
          </w:rPr>
          <w:t>)</w:t>
        </w:r>
        <w:r w:rsidR="00EA64F1">
          <w:rPr>
            <w:rFonts w:ascii="Calibri" w:hAnsi="Calibri"/>
          </w:rPr>
          <w:t>.</w:t>
        </w:r>
      </w:ins>
    </w:p>
    <w:p w14:paraId="5AE79090" w14:textId="38DAFC7B"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del w:id="1626" w:author="Autor">
        <w:r w:rsidR="006B37B3" w:rsidDel="00EA64F1">
          <w:rPr>
            <w:rFonts w:ascii="Calibri" w:hAnsi="Calibri"/>
          </w:rPr>
          <w:delText>)</w:delText>
        </w:r>
        <w:r w:rsidR="006B37B3" w:rsidRPr="00C32732" w:rsidDel="00EA64F1">
          <w:rPr>
            <w:rFonts w:ascii="Calibri" w:hAnsi="Calibri"/>
          </w:rPr>
          <w:delText>,</w:delText>
        </w:r>
      </w:del>
      <w:ins w:id="1627" w:author="Autor">
        <w:r w:rsidR="00EA64F1">
          <w:rPr>
            <w:rFonts w:ascii="Calibri" w:hAnsi="Calibri"/>
          </w:rPr>
          <w:t>)</w:t>
        </w:r>
        <w:r w:rsidR="00EA64F1">
          <w:rPr>
            <w:rFonts w:ascii="Calibri" w:hAnsi="Calibri"/>
          </w:rPr>
          <w:t>.</w:t>
        </w:r>
      </w:ins>
    </w:p>
    <w:p w14:paraId="00A1BF48" w14:textId="77777777" w:rsidR="00EF2A45" w:rsidRPr="00C32732" w:rsidRDefault="00EF2A45" w:rsidP="00EF2A45">
      <w:pPr>
        <w:rPr>
          <w:rFonts w:ascii="Calibri" w:hAnsi="Calibri"/>
        </w:rPr>
      </w:pPr>
    </w:p>
    <w:p w14:paraId="5833CDE6" w14:textId="77777777"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14:paraId="566ED8DB" w14:textId="77777777" w:rsidR="008207C0"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14:paraId="758228DD" w14:textId="77777777" w:rsidR="00EC178D" w:rsidRPr="00C32732" w:rsidRDefault="00EC178D" w:rsidP="00EF2A45">
      <w:pPr>
        <w:spacing w:before="120"/>
        <w:rPr>
          <w:rFonts w:ascii="Calibri" w:hAnsi="Calibri"/>
        </w:rPr>
      </w:pPr>
    </w:p>
    <w:p w14:paraId="1D66A84A" w14:textId="77777777" w:rsidR="008207C0" w:rsidRPr="00DD586D" w:rsidRDefault="008207C0" w:rsidP="00BD61BD">
      <w:pPr>
        <w:pStyle w:val="Nadpis3"/>
        <w:rPr>
          <w:rFonts w:ascii="Calibri" w:hAnsi="Calibri"/>
          <w:color w:val="365F91"/>
        </w:rPr>
      </w:pPr>
      <w:bookmarkStart w:id="1628" w:name="_Toc506451609"/>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1628"/>
    </w:p>
    <w:p w14:paraId="0652D80F" w14:textId="77777777" w:rsidR="00942FB8" w:rsidRPr="00C32732" w:rsidRDefault="00942FB8" w:rsidP="00E42172">
      <w:pPr>
        <w:rPr>
          <w:rFonts w:ascii="Calibri" w:hAnsi="Calibri"/>
        </w:rPr>
      </w:pPr>
    </w:p>
    <w:p w14:paraId="33375B44" w14:textId="77777777" w:rsidR="008207C0" w:rsidRPr="00C32732" w:rsidRDefault="008207C0" w:rsidP="00E42172">
      <w:pPr>
        <w:rPr>
          <w:rFonts w:ascii="Calibri" w:hAnsi="Calibri"/>
        </w:rPr>
      </w:pPr>
      <w:r w:rsidRPr="00C32732">
        <w:rPr>
          <w:rFonts w:ascii="Calibri" w:hAnsi="Calibri"/>
        </w:rPr>
        <w:lastRenderedPageBreak/>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14:paraId="6DB512CC" w14:textId="77777777"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14:paraId="569F06CE" w14:textId="77777777"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14:paraId="2DD4FFDA" w14:textId="77777777"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14:paraId="5F682110" w14:textId="77777777"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14:paraId="38C95EF8" w14:textId="77777777"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14:paraId="204D291C"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14:paraId="4B2EE8EB"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14:paraId="61AA5FBA"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14:paraId="60275309"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14:paraId="5FA972C2" w14:textId="77777777"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14:paraId="02A46B4D" w14:textId="77777777"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14:paraId="78B50EE2" w14:textId="77777777"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14:paraId="5508F0DC" w14:textId="77777777"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14:paraId="530D02F5" w14:textId="77777777" w:rsidR="008207C0" w:rsidRPr="00C32732" w:rsidRDefault="008207C0" w:rsidP="000D55CB">
      <w:pPr>
        <w:pStyle w:val="Default"/>
        <w:spacing w:before="120"/>
        <w:jc w:val="both"/>
        <w:rPr>
          <w:rFonts w:ascii="Calibri" w:hAnsi="Calibri"/>
        </w:rPr>
      </w:pPr>
      <w:r w:rsidRPr="00C32732">
        <w:rPr>
          <w:rFonts w:ascii="Calibri" w:hAnsi="Calibri"/>
        </w:rPr>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14:paraId="35376572" w14:textId="77777777" w:rsidR="008207C0" w:rsidRPr="00C32732" w:rsidRDefault="008207C0" w:rsidP="00942FB8">
      <w:pPr>
        <w:spacing w:before="120" w:after="240"/>
        <w:rPr>
          <w:rFonts w:ascii="Calibri" w:hAnsi="Calibri"/>
        </w:rPr>
      </w:pPr>
      <w:r w:rsidRPr="00C32732">
        <w:rPr>
          <w:rFonts w:ascii="Calibri" w:hAnsi="Calibri"/>
        </w:rPr>
        <w:lastRenderedPageBreak/>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14:paraId="293B843B" w14:textId="77777777" w:rsidR="008207C0" w:rsidRPr="00DD586D" w:rsidRDefault="008207C0" w:rsidP="00181B24">
      <w:pPr>
        <w:pStyle w:val="Nadpis3"/>
        <w:rPr>
          <w:rFonts w:ascii="Calibri" w:hAnsi="Calibri"/>
          <w:i/>
          <w:color w:val="365F91"/>
        </w:rPr>
      </w:pPr>
      <w:bookmarkStart w:id="1629" w:name="_Toc506451610"/>
      <w:r w:rsidRPr="00DD586D">
        <w:rPr>
          <w:rFonts w:ascii="Calibri" w:hAnsi="Calibri"/>
          <w:i/>
          <w:color w:val="365F91"/>
        </w:rPr>
        <w:t>4.6.1.1 Kontrola verejného obstarávania</w:t>
      </w:r>
      <w:bookmarkEnd w:id="1629"/>
      <w:r w:rsidRPr="00DD586D">
        <w:rPr>
          <w:rFonts w:ascii="Calibri" w:hAnsi="Calibri"/>
          <w:i/>
          <w:color w:val="365F91"/>
        </w:rPr>
        <w:t xml:space="preserve"> </w:t>
      </w:r>
    </w:p>
    <w:p w14:paraId="6B4C9FA7" w14:textId="77777777"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14:paraId="7595A9CC" w14:textId="3EC26471" w:rsidR="008207C0" w:rsidRPr="00C32732" w:rsidRDefault="008207C0" w:rsidP="00942FB8">
      <w:pPr>
        <w:spacing w:before="120"/>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w:t>
      </w:r>
      <w:del w:id="1630" w:author="Autor">
        <w:r w:rsidRPr="00C32732" w:rsidDel="00CF40BE">
          <w:rPr>
            <w:rFonts w:ascii="Calibri" w:hAnsi="Calibri"/>
            <w:spacing w:val="-5"/>
          </w:rPr>
          <w:delText>poskytnutí</w:delText>
        </w:r>
      </w:del>
      <w:r w:rsidRPr="00C32732">
        <w:rPr>
          <w:rFonts w:ascii="Calibri" w:hAnsi="Calibri"/>
          <w:spacing w:val="-5"/>
        </w:rPr>
        <w:t xml:space="preserve"> NFP.</w:t>
      </w:r>
    </w:p>
    <w:p w14:paraId="099FF91D" w14:textId="1463E3AD"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ins w:id="1631" w:author="Autor">
        <w:r w:rsidR="00CC42FD">
          <w:rPr>
            <w:rFonts w:ascii="Calibri" w:hAnsi="Calibri"/>
          </w:rPr>
          <w:t>P</w:t>
        </w:r>
      </w:ins>
      <w:del w:id="1632" w:author="Autor">
        <w:r w:rsidR="00894772" w:rsidRPr="00986F7D" w:rsidDel="00CC42FD">
          <w:rPr>
            <w:rFonts w:ascii="Calibri" w:hAnsi="Calibri"/>
          </w:rPr>
          <w:delText>p</w:delText>
        </w:r>
      </w:del>
      <w:r w:rsidR="00894772" w:rsidRPr="00986F7D">
        <w:rPr>
          <w:rFonts w:ascii="Calibri" w:hAnsi="Calibri"/>
        </w:rPr>
        <w:t>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14:paraId="592486B4" w14:textId="77777777" w:rsidR="008207C0" w:rsidRPr="00DD586D" w:rsidRDefault="008207C0" w:rsidP="00181B24">
      <w:pPr>
        <w:pStyle w:val="Nadpis3"/>
        <w:rPr>
          <w:rFonts w:ascii="Calibri" w:hAnsi="Calibri"/>
          <w:i/>
          <w:color w:val="365F91"/>
        </w:rPr>
      </w:pPr>
      <w:bookmarkStart w:id="1633" w:name="_Toc506451611"/>
      <w:r w:rsidRPr="00DD586D">
        <w:rPr>
          <w:rFonts w:ascii="Calibri" w:hAnsi="Calibri"/>
          <w:i/>
          <w:color w:val="365F91"/>
        </w:rPr>
        <w:t>4.6.1.2 Kontrola žiadosti o platbu</w:t>
      </w:r>
      <w:bookmarkEnd w:id="1633"/>
    </w:p>
    <w:p w14:paraId="695097EE" w14:textId="77777777"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14:paraId="53E17EEB" w14:textId="77777777" w:rsidR="008207C0" w:rsidRPr="00DD586D" w:rsidRDefault="008207C0" w:rsidP="00BD61BD">
      <w:pPr>
        <w:pStyle w:val="Nadpis3"/>
        <w:rPr>
          <w:rFonts w:ascii="Calibri" w:hAnsi="Calibri"/>
          <w:color w:val="365F91"/>
        </w:rPr>
      </w:pPr>
      <w:bookmarkStart w:id="1634" w:name="_Toc506451612"/>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1634"/>
    </w:p>
    <w:p w14:paraId="0CCEE813" w14:textId="62254E99"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w:t>
      </w:r>
      <w:del w:id="1635" w:author="Autor">
        <w:r w:rsidRPr="00C32732" w:rsidDel="002F66E7">
          <w:rPr>
            <w:rFonts w:ascii="Calibri" w:hAnsi="Calibri"/>
          </w:rPr>
          <w:delText xml:space="preserve">poskytnutí </w:delText>
        </w:r>
      </w:del>
      <w:r w:rsidRPr="00C32732">
        <w:rPr>
          <w:rFonts w:ascii="Calibri" w:hAnsi="Calibri"/>
        </w:rPr>
        <w:t>NFP ako aj overenie ďalších skutočností súvisiacich s implementáciou projektu a plnením podmienok vyplývajúcich zo Zmluvy o </w:t>
      </w:r>
      <w:del w:id="1636" w:author="Autor">
        <w:r w:rsidRPr="00C32732" w:rsidDel="002F66E7">
          <w:rPr>
            <w:rFonts w:ascii="Calibri" w:hAnsi="Calibri"/>
          </w:rPr>
          <w:delText xml:space="preserve">poskytnutí </w:delText>
        </w:r>
      </w:del>
      <w:r w:rsidRPr="00C32732">
        <w:rPr>
          <w:rFonts w:ascii="Calibri" w:hAnsi="Calibri"/>
        </w:rPr>
        <w:t xml:space="preserve">NFP (napr. účtovníctvo Prijímateľa, archivácia dokumentácie), v závislosti od predmetu kontroly. </w:t>
      </w:r>
    </w:p>
    <w:p w14:paraId="78A9C730" w14:textId="0AC0736C"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w:t>
      </w:r>
      <w:del w:id="1637" w:author="Autor">
        <w:r w:rsidRPr="00C32732" w:rsidDel="002F66E7">
          <w:rPr>
            <w:rFonts w:ascii="Calibri" w:hAnsi="Calibri"/>
          </w:rPr>
          <w:delText xml:space="preserve">poskytnutí </w:delText>
        </w:r>
      </w:del>
      <w:r w:rsidRPr="00C32732">
        <w:rPr>
          <w:rFonts w:ascii="Calibri" w:hAnsi="Calibri"/>
        </w:rPr>
        <w:t xml:space="preserve">NFP, napríklad: </w:t>
      </w:r>
    </w:p>
    <w:p w14:paraId="244B75AC" w14:textId="77777777"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dodávke tovaru sú to inventarizačné čísla nadobudnutého tovaru, identifikačné číslo tovaru, dodacie listy a účtovné záznamy.</w:t>
      </w:r>
    </w:p>
    <w:p w14:paraId="7DEE1D6C" w14:textId="2D786EC5"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lastRenderedPageBreak/>
        <w:t xml:space="preserve">kontrola realizácie aktivít v zmysle Zmluvy o </w:t>
      </w:r>
      <w:del w:id="1638" w:author="Autor">
        <w:r w:rsidRPr="00C32732" w:rsidDel="002F66E7">
          <w:rPr>
            <w:rFonts w:ascii="Calibri" w:hAnsi="Calibri"/>
            <w:color w:val="auto"/>
          </w:rPr>
          <w:delText xml:space="preserve">poskytnutí </w:delText>
        </w:r>
      </w:del>
      <w:r w:rsidRPr="00C32732">
        <w:rPr>
          <w:rFonts w:ascii="Calibri" w:hAnsi="Calibri"/>
          <w:color w:val="auto"/>
        </w:rPr>
        <w:t>NFP;</w:t>
      </w:r>
    </w:p>
    <w:p w14:paraId="32EBC58D" w14:textId="1C7C46D3"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kontrola súladu realizácie projektu so Zmluvou o </w:t>
      </w:r>
      <w:del w:id="1639" w:author="Autor">
        <w:r w:rsidRPr="00C32732" w:rsidDel="002F66E7">
          <w:rPr>
            <w:rFonts w:ascii="Calibri" w:hAnsi="Calibri"/>
            <w:color w:val="auto"/>
          </w:rPr>
          <w:delText>poskytnutí</w:delText>
        </w:r>
      </w:del>
      <w:r w:rsidRPr="00C32732">
        <w:rPr>
          <w:rFonts w:ascii="Calibri" w:hAnsi="Calibri"/>
          <w:color w:val="auto"/>
        </w:rPr>
        <w:t xml:space="preserve"> NFP (výstupmi projektu vyjadrenými merateľnými ukazovateľmi, rozpočtom, harmonogramom realizácie aktivít projektu a pod.), príp. kontrola plnenia ďalších podmienok uvedených v Zmluve o </w:t>
      </w:r>
      <w:del w:id="1640" w:author="Autor">
        <w:r w:rsidRPr="00C32732" w:rsidDel="002F66E7">
          <w:rPr>
            <w:rFonts w:ascii="Calibri" w:hAnsi="Calibri"/>
            <w:color w:val="auto"/>
          </w:rPr>
          <w:delText>poskytnutí</w:delText>
        </w:r>
      </w:del>
      <w:r w:rsidRPr="00C32732">
        <w:rPr>
          <w:rFonts w:ascii="Calibri" w:hAnsi="Calibri"/>
          <w:color w:val="auto"/>
        </w:rPr>
        <w:t xml:space="preserve"> NFP; </w:t>
      </w:r>
    </w:p>
    <w:p w14:paraId="1A067BE1" w14:textId="1813E039"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w:t>
      </w:r>
      <w:del w:id="1641" w:author="Autor">
        <w:r w:rsidRPr="00C32732" w:rsidDel="002F66E7">
          <w:rPr>
            <w:rFonts w:ascii="Calibri" w:hAnsi="Calibri"/>
            <w:color w:val="auto"/>
          </w:rPr>
          <w:delText xml:space="preserve">poskytnutí </w:delText>
        </w:r>
      </w:del>
      <w:r w:rsidRPr="00C32732">
        <w:rPr>
          <w:rFonts w:ascii="Calibri" w:hAnsi="Calibri"/>
          <w:color w:val="auto"/>
        </w:rPr>
        <w:t xml:space="preserve">NFP; </w:t>
      </w:r>
    </w:p>
    <w:p w14:paraId="05CB2F6C"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14:paraId="5EE6FD0D"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14:paraId="5E86CC1D"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14:paraId="7451600E"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14:paraId="70DEEC06" w14:textId="4C6FB91F"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w:t>
      </w:r>
      <w:del w:id="1642" w:author="Autor">
        <w:r w:rsidRPr="00C32732" w:rsidDel="00735945">
          <w:rPr>
            <w:sz w:val="24"/>
            <w:szCs w:val="24"/>
          </w:rPr>
          <w:delText>poskytnutí</w:delText>
        </w:r>
      </w:del>
      <w:r w:rsidRPr="00C32732">
        <w:rPr>
          <w:sz w:val="24"/>
          <w:szCs w:val="24"/>
        </w:rPr>
        <w:t xml:space="preserve"> NFP;</w:t>
      </w:r>
    </w:p>
    <w:p w14:paraId="33119499"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odstránenia nedostatkov a plnenia prijatých opatrení identifikovaných príslušnými kontrolnými orgánmi; </w:t>
      </w:r>
    </w:p>
    <w:p w14:paraId="447E7325"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14:paraId="1A94BC19" w14:textId="77777777" w:rsidR="00AA3127" w:rsidRPr="00F03FB0"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t>konflikt záujmov v zmysle § 46 zákona č. 292/2014 o príspevku poskytovanom z európskych štrukturálnych a investičných fondov a o zmene a doplnení niektorých zákonov</w:t>
      </w:r>
    </w:p>
    <w:p w14:paraId="5700D303" w14:textId="77777777" w:rsidR="008207C0" w:rsidRPr="00F03FB0" w:rsidRDefault="00AA3127" w:rsidP="0062583D">
      <w:pPr>
        <w:pStyle w:val="Default"/>
        <w:numPr>
          <w:ilvl w:val="0"/>
          <w:numId w:val="83"/>
        </w:numPr>
        <w:spacing w:before="120"/>
        <w:ind w:left="284" w:hanging="284"/>
        <w:jc w:val="both"/>
        <w:rPr>
          <w:rFonts w:ascii="Calibri" w:hAnsi="Calibri"/>
        </w:rPr>
      </w:pPr>
      <w:r w:rsidRPr="00F03FB0">
        <w:rPr>
          <w:rFonts w:ascii="Calibri" w:hAnsi="Calibri"/>
        </w:rPr>
        <w:t>kontrola fyzického pokroku projektu vo vzťahu k merateľným ukazovateľom projektu a  dátam, ktoré sú povinne poskytované na úrovni projektu</w:t>
      </w:r>
      <w:r w:rsidR="008207C0" w:rsidRPr="00C32732">
        <w:rPr>
          <w:rFonts w:ascii="Calibri" w:hAnsi="Calibri"/>
        </w:rPr>
        <w:t>.</w:t>
      </w:r>
    </w:p>
    <w:p w14:paraId="55AC0250" w14:textId="113479E8"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w:t>
      </w:r>
      <w:r w:rsidRPr="00C32732">
        <w:rPr>
          <w:rFonts w:ascii="Calibri" w:hAnsi="Calibri"/>
        </w:rPr>
        <w:lastRenderedPageBreak/>
        <w:t xml:space="preserve">od dohodnutého spôsobu komunikácie medzi Prijímateľom a Poskytovateľom stanovenom v Zmluve o </w:t>
      </w:r>
      <w:del w:id="1643" w:author="Autor">
        <w:r w:rsidRPr="00C32732" w:rsidDel="00735945">
          <w:rPr>
            <w:rFonts w:ascii="Calibri" w:hAnsi="Calibri"/>
          </w:rPr>
          <w:delText xml:space="preserve">poskytnutí </w:delText>
        </w:r>
      </w:del>
      <w:r w:rsidRPr="00C32732">
        <w:rPr>
          <w:rFonts w:ascii="Calibri" w:hAnsi="Calibri"/>
        </w:rPr>
        <w:t xml:space="preserve">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14:paraId="42E1AA4D" w14:textId="5140B010" w:rsidR="00231D2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w:t>
      </w:r>
      <w:ins w:id="1644" w:author="Autor">
        <w:r w:rsidR="00CC42FD">
          <w:rPr>
            <w:rFonts w:ascii="Calibri" w:eastAsia="Times New Roman" w:hAnsi="Calibri"/>
            <w:lang w:eastAsia="en-US"/>
          </w:rPr>
          <w:t>P</w:t>
        </w:r>
      </w:ins>
      <w:del w:id="1645" w:author="Autor">
        <w:r w:rsidRPr="00C32732" w:rsidDel="00CC42FD">
          <w:rPr>
            <w:rFonts w:ascii="Calibri" w:eastAsia="Times New Roman" w:hAnsi="Calibri"/>
            <w:lang w:eastAsia="en-US"/>
          </w:rPr>
          <w:delText>p</w:delText>
        </w:r>
      </w:del>
      <w:r w:rsidRPr="00C32732">
        <w:rPr>
          <w:rFonts w:ascii="Calibri" w:eastAsia="Times New Roman" w:hAnsi="Calibri"/>
          <w:lang w:eastAsia="en-US"/>
        </w:rPr>
        <w:t xml:space="preserve">rijímateľa deklarovanej v zozname podpornej dokumentácie. </w:t>
      </w:r>
      <w:r w:rsidR="00231D2C" w:rsidRPr="00C32732">
        <w:rPr>
          <w:rFonts w:ascii="Calibri" w:eastAsia="Times New Roman" w:hAnsi="Calibri"/>
          <w:lang w:eastAsia="en-US"/>
        </w:rPr>
        <w:t>Poskytovateľ</w:t>
      </w:r>
      <w:r w:rsidR="00231D2C" w:rsidRPr="00F03FB0">
        <w:rPr>
          <w:rFonts w:ascii="Calibri" w:eastAsia="Times New Roman" w:hAnsi="Calibri"/>
          <w:lang w:eastAsia="en-US"/>
        </w:rPr>
        <w:t xml:space="preserve"> nie je povinný vykonať finančnú kontrolu na mieste pri mzdových projektoch </w:t>
      </w:r>
      <w:r w:rsidR="00231D2C">
        <w:rPr>
          <w:rFonts w:ascii="Calibri" w:eastAsia="Times New Roman" w:hAnsi="Calibri"/>
          <w:lang w:eastAsia="en-US"/>
        </w:rPr>
        <w:t xml:space="preserve">pri každej predloženej </w:t>
      </w:r>
      <w:proofErr w:type="spellStart"/>
      <w:r w:rsidR="00231D2C">
        <w:rPr>
          <w:rFonts w:ascii="Calibri" w:eastAsia="Times New Roman" w:hAnsi="Calibri"/>
          <w:lang w:eastAsia="en-US"/>
        </w:rPr>
        <w:t>ŽoP</w:t>
      </w:r>
      <w:proofErr w:type="spellEnd"/>
      <w:r w:rsidR="00231D2C">
        <w:rPr>
          <w:rFonts w:ascii="Calibri" w:eastAsia="Times New Roman" w:hAnsi="Calibri"/>
          <w:lang w:eastAsia="en-US"/>
        </w:rPr>
        <w:t xml:space="preserve"> </w:t>
      </w:r>
      <w:r w:rsidR="00231D2C" w:rsidRPr="00F03FB0">
        <w:rPr>
          <w:rFonts w:ascii="Calibri" w:eastAsia="Times New Roman" w:hAnsi="Calibri"/>
          <w:lang w:eastAsia="en-US"/>
        </w:rPr>
        <w:t xml:space="preserve">v prípade, že </w:t>
      </w:r>
      <w:ins w:id="1646" w:author="Autor">
        <w:r w:rsidR="00CC42FD">
          <w:rPr>
            <w:rFonts w:ascii="Calibri" w:eastAsia="Times New Roman" w:hAnsi="Calibri"/>
            <w:lang w:eastAsia="en-US"/>
          </w:rPr>
          <w:t>P</w:t>
        </w:r>
      </w:ins>
      <w:del w:id="1647" w:author="Autor">
        <w:r w:rsidR="00231D2C" w:rsidRPr="00F03FB0" w:rsidDel="00CC42FD">
          <w:rPr>
            <w:rFonts w:ascii="Calibri" w:eastAsia="Times New Roman" w:hAnsi="Calibri"/>
            <w:lang w:eastAsia="en-US"/>
          </w:rPr>
          <w:delText>p</w:delText>
        </w:r>
      </w:del>
      <w:r w:rsidR="00231D2C" w:rsidRPr="00F03FB0">
        <w:rPr>
          <w:rFonts w:ascii="Calibri" w:eastAsia="Times New Roman" w:hAnsi="Calibri"/>
          <w:lang w:eastAsia="en-US"/>
        </w:rPr>
        <w:t>rijímateľ predložil v </w:t>
      </w:r>
      <w:proofErr w:type="spellStart"/>
      <w:r w:rsidR="00231D2C" w:rsidRPr="00F03FB0">
        <w:rPr>
          <w:rFonts w:ascii="Calibri" w:eastAsia="Times New Roman" w:hAnsi="Calibri"/>
          <w:lang w:eastAsia="en-US"/>
        </w:rPr>
        <w:t>ŽoP</w:t>
      </w:r>
      <w:proofErr w:type="spellEnd"/>
      <w:r w:rsidR="00231D2C" w:rsidRPr="00F03FB0">
        <w:rPr>
          <w:rFonts w:ascii="Calibri" w:eastAsia="Times New Roman" w:hAnsi="Calibri"/>
          <w:lang w:eastAsia="en-US"/>
        </w:rPr>
        <w:t xml:space="preserve"> kompletnú podpornú dokumentáciu</w:t>
      </w:r>
      <w:r w:rsidR="00231D2C">
        <w:rPr>
          <w:rFonts w:ascii="Calibri" w:eastAsia="Times New Roman" w:hAnsi="Calibri"/>
          <w:lang w:eastAsia="en-US"/>
        </w:rPr>
        <w:t>.</w:t>
      </w:r>
    </w:p>
    <w:p w14:paraId="664F33BF" w14:textId="77777777"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14:paraId="0781162F" w14:textId="77777777"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14:paraId="7E3CBCD9" w14:textId="77777777" w:rsidR="00F46C7A" w:rsidRPr="00C32732" w:rsidRDefault="00F46C7A" w:rsidP="00CA0C8F">
      <w:pPr>
        <w:spacing w:before="120"/>
        <w:rPr>
          <w:rFonts w:ascii="Calibri" w:hAnsi="Calibri"/>
        </w:rPr>
      </w:pPr>
    </w:p>
    <w:p w14:paraId="7B25BE60" w14:textId="77777777"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14:paraId="7205584A" w14:textId="77777777"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14:paraId="521912FB" w14:textId="77777777" w:rsidR="008207C0" w:rsidRPr="00C32732" w:rsidRDefault="008207C0" w:rsidP="00CA0C8F">
      <w:pPr>
        <w:spacing w:before="120"/>
        <w:rPr>
          <w:rFonts w:ascii="Calibri" w:hAnsi="Calibri"/>
        </w:rPr>
      </w:pPr>
      <w:r w:rsidRPr="00C32732">
        <w:rPr>
          <w:rFonts w:ascii="Calibri" w:hAnsi="Calibri"/>
        </w:rPr>
        <w:t>Prijímateľ (</w:t>
      </w:r>
      <w:r w:rsidR="007B677A">
        <w:rPr>
          <w:rFonts w:ascii="Calibri" w:hAnsi="Calibri"/>
        </w:rPr>
        <w:t>povinná</w:t>
      </w:r>
      <w:r w:rsidR="007B677A" w:rsidRPr="00C32732">
        <w:rPr>
          <w:rFonts w:ascii="Calibri" w:hAnsi="Calibri"/>
        </w:rPr>
        <w:t xml:space="preserve"> </w:t>
      </w:r>
      <w:r w:rsidRPr="00C32732">
        <w:rPr>
          <w:rFonts w:ascii="Calibri" w:hAnsi="Calibri"/>
        </w:rPr>
        <w:t xml:space="preserve">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14:paraId="26FA0A04"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14:paraId="615F0555"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kontroly na mieste členov kontrolnej skupiny a</w:t>
      </w:r>
      <w:r w:rsidR="00786CF7">
        <w:rPr>
          <w:sz w:val="24"/>
          <w:szCs w:val="24"/>
          <w:lang w:val="sk-SK"/>
        </w:rPr>
        <w:t>lebo</w:t>
      </w:r>
      <w:r w:rsidRPr="00C32732">
        <w:rPr>
          <w:sz w:val="24"/>
          <w:szCs w:val="24"/>
        </w:rPr>
        <w:t xml:space="preserve"> prizvanú osobu s bezpečnostnými predpismi, ktoré sa vzťahujú na priestory </w:t>
      </w:r>
      <w:r w:rsidR="00786CF7">
        <w:rPr>
          <w:sz w:val="24"/>
          <w:szCs w:val="24"/>
          <w:lang w:val="sk-SK"/>
        </w:rPr>
        <w:t>v ktorých sa vykonáva</w:t>
      </w:r>
      <w:r w:rsidR="00786CF7" w:rsidRPr="00786CF7">
        <w:rPr>
          <w:sz w:val="24"/>
          <w:szCs w:val="24"/>
          <w:lang w:val="sk-SK"/>
        </w:rPr>
        <w:t xml:space="preserve"> </w:t>
      </w:r>
      <w:r w:rsidR="00786CF7">
        <w:rPr>
          <w:sz w:val="24"/>
          <w:szCs w:val="24"/>
          <w:lang w:val="sk-SK"/>
        </w:rPr>
        <w:t xml:space="preserve">finančná </w:t>
      </w:r>
      <w:r w:rsidR="00786CF7" w:rsidRPr="00C32732">
        <w:rPr>
          <w:sz w:val="24"/>
          <w:szCs w:val="24"/>
        </w:rPr>
        <w:t>kontrol</w:t>
      </w:r>
      <w:r w:rsidR="00786CF7">
        <w:rPr>
          <w:sz w:val="24"/>
          <w:szCs w:val="24"/>
          <w:lang w:val="sk-SK"/>
        </w:rPr>
        <w:t>a</w:t>
      </w:r>
      <w:r w:rsidR="00786CF7" w:rsidRPr="00C32732">
        <w:rPr>
          <w:sz w:val="24"/>
          <w:szCs w:val="24"/>
        </w:rPr>
        <w:t xml:space="preserve"> na mieste</w:t>
      </w:r>
      <w:r w:rsidRPr="00C32732">
        <w:rPr>
          <w:sz w:val="24"/>
          <w:szCs w:val="24"/>
        </w:rPr>
        <w:t xml:space="preserve">, </w:t>
      </w:r>
    </w:p>
    <w:p w14:paraId="155C6B78" w14:textId="77777777" w:rsidR="007B677A" w:rsidRPr="00F05892" w:rsidRDefault="008207C0" w:rsidP="007B677A">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w:t>
      </w:r>
      <w:r w:rsidR="00786CF7">
        <w:rPr>
          <w:sz w:val="24"/>
          <w:szCs w:val="24"/>
          <w:lang w:val="sk-SK"/>
        </w:rPr>
        <w:t xml:space="preserve">alebo prizvanej osobe </w:t>
      </w:r>
      <w:r w:rsidRPr="00C32732">
        <w:rPr>
          <w:sz w:val="24"/>
          <w:szCs w:val="24"/>
        </w:rPr>
        <w:t xml:space="preserve">vstup do objektu, zariadenia, prevádzky, dopravného prostriedku, na pozemok alebo vstup do obydlia, </w:t>
      </w:r>
      <w:r w:rsidR="00786CF7">
        <w:rPr>
          <w:sz w:val="24"/>
          <w:szCs w:val="24"/>
          <w:lang w:val="sk-SK"/>
        </w:rPr>
        <w:t>ak sa používa aj na podnikanie alebo</w:t>
      </w:r>
      <w:r w:rsidRPr="00C32732">
        <w:rPr>
          <w:sz w:val="24"/>
          <w:szCs w:val="24"/>
        </w:rPr>
        <w:t xml:space="preserve"> </w:t>
      </w:r>
      <w:del w:id="1648" w:author="Autor">
        <w:r w:rsidR="00F46C7A" w:rsidDel="00735945">
          <w:rPr>
            <w:sz w:val="24"/>
            <w:szCs w:val="24"/>
            <w:lang w:val="sk-SK"/>
          </w:rPr>
          <w:br/>
        </w:r>
      </w:del>
      <w:r w:rsidRPr="00C32732">
        <w:rPr>
          <w:sz w:val="24"/>
          <w:szCs w:val="24"/>
        </w:rPr>
        <w:t xml:space="preserve">na vykonávanie </w:t>
      </w:r>
      <w:r w:rsidR="00786CF7">
        <w:rPr>
          <w:sz w:val="24"/>
          <w:szCs w:val="24"/>
          <w:lang w:val="sk-SK"/>
        </w:rPr>
        <w:t xml:space="preserve">inej </w:t>
      </w:r>
      <w:r w:rsidRPr="00C32732">
        <w:rPr>
          <w:sz w:val="24"/>
          <w:szCs w:val="24"/>
        </w:rPr>
        <w:t xml:space="preserve">hospodárskej činnosti, </w:t>
      </w:r>
    </w:p>
    <w:p w14:paraId="1593890D" w14:textId="1185C679" w:rsidR="007B677A" w:rsidRPr="00C32732" w:rsidRDefault="007B677A" w:rsidP="007B677A">
      <w:pPr>
        <w:pStyle w:val="Odsekzoznamu2"/>
        <w:numPr>
          <w:ilvl w:val="0"/>
          <w:numId w:val="84"/>
        </w:numPr>
        <w:spacing w:before="120" w:after="0" w:line="240" w:lineRule="auto"/>
        <w:ind w:left="284" w:hanging="284"/>
        <w:jc w:val="both"/>
        <w:rPr>
          <w:sz w:val="24"/>
          <w:szCs w:val="24"/>
        </w:rPr>
      </w:pPr>
      <w:r w:rsidRPr="00C32732">
        <w:rPr>
          <w:sz w:val="24"/>
          <w:szCs w:val="24"/>
        </w:rPr>
        <w:lastRenderedPageBreak/>
        <w:t xml:space="preserve">predložiť členom kontrolnej skupiny </w:t>
      </w:r>
      <w:r w:rsidR="00786CF7">
        <w:rPr>
          <w:sz w:val="24"/>
          <w:szCs w:val="24"/>
          <w:lang w:val="sk-SK"/>
        </w:rPr>
        <w:t>alebo prizvanej osobe</w:t>
      </w:r>
      <w:r w:rsidR="00786CF7" w:rsidRPr="00C32732">
        <w:rPr>
          <w:sz w:val="24"/>
          <w:szCs w:val="24"/>
        </w:rPr>
        <w:t xml:space="preserve"> </w:t>
      </w:r>
      <w:r w:rsidRPr="00C32732">
        <w:rPr>
          <w:sz w:val="24"/>
          <w:szCs w:val="24"/>
        </w:rPr>
        <w:t>na vyžiadanie výsledky kontrol a auditov vykonaných inými orgánmi, ktoré majú vzťah k predmetu</w:t>
      </w:r>
      <w:r>
        <w:rPr>
          <w:sz w:val="24"/>
          <w:szCs w:val="24"/>
          <w:lang w:val="sk-SK"/>
        </w:rPr>
        <w:t xml:space="preserve"> finančnej</w:t>
      </w:r>
      <w:r w:rsidRPr="00C32732">
        <w:rPr>
          <w:sz w:val="24"/>
          <w:szCs w:val="24"/>
        </w:rPr>
        <w:t xml:space="preserve"> kontroly na mieste, </w:t>
      </w:r>
    </w:p>
    <w:p w14:paraId="57FD82E0" w14:textId="6559B2AB" w:rsidR="008207C0" w:rsidRPr="00C32732" w:rsidDel="00735945" w:rsidRDefault="008207C0" w:rsidP="00F05892">
      <w:pPr>
        <w:pStyle w:val="Odsekzoznamu2"/>
        <w:spacing w:before="120" w:after="0" w:line="240" w:lineRule="auto"/>
        <w:ind w:left="0"/>
        <w:jc w:val="both"/>
        <w:rPr>
          <w:del w:id="1649" w:author="Autor"/>
          <w:sz w:val="24"/>
          <w:szCs w:val="24"/>
        </w:rPr>
      </w:pPr>
    </w:p>
    <w:p w14:paraId="3392AC55"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w:t>
      </w:r>
      <w:r w:rsidR="00786CF7">
        <w:rPr>
          <w:sz w:val="24"/>
          <w:szCs w:val="24"/>
          <w:lang w:val="sk-SK"/>
        </w:rPr>
        <w:t>alebo prizvanou osobou</w:t>
      </w:r>
      <w:r w:rsidRPr="00C32732">
        <w:rPr>
          <w:sz w:val="24"/>
          <w:szCs w:val="24"/>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w:t>
      </w:r>
      <w:r w:rsidR="00786CF7">
        <w:rPr>
          <w:sz w:val="24"/>
          <w:szCs w:val="24"/>
          <w:lang w:val="sk-SK"/>
        </w:rPr>
        <w:t>im</w:t>
      </w:r>
      <w:r w:rsidR="001B362A" w:rsidRPr="00C32732">
        <w:rPr>
          <w:sz w:val="24"/>
          <w:szCs w:val="24"/>
        </w:rPr>
        <w:t xml:space="preserve"> </w:t>
      </w:r>
      <w:r w:rsidRPr="00C32732">
        <w:rPr>
          <w:sz w:val="24"/>
          <w:szCs w:val="24"/>
        </w:rPr>
        <w:t xml:space="preserve">na vyžiadanie písomné potvrdenie o ich úplnosti, </w:t>
      </w:r>
    </w:p>
    <w:p w14:paraId="1CEA145E"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poskytnúť súčinnosť členom kontrolnej skupiny</w:t>
      </w:r>
      <w:r w:rsidR="00786CF7">
        <w:rPr>
          <w:sz w:val="24"/>
          <w:szCs w:val="24"/>
          <w:lang w:val="sk-SK"/>
        </w:rPr>
        <w:t xml:space="preserve"> alebo prizvanej osobe</w:t>
      </w:r>
      <w:r w:rsidRPr="00C32732">
        <w:rPr>
          <w:sz w:val="24"/>
          <w:szCs w:val="24"/>
        </w:rPr>
        <w:t xml:space="preserve">, </w:t>
      </w:r>
    </w:p>
    <w:p w14:paraId="5B1C2BAB" w14:textId="77777777" w:rsidR="008207C0" w:rsidRPr="00C32732" w:rsidRDefault="001B362A" w:rsidP="0062583D">
      <w:pPr>
        <w:pStyle w:val="Odsekzoznamu2"/>
        <w:numPr>
          <w:ilvl w:val="0"/>
          <w:numId w:val="84"/>
        </w:numPr>
        <w:spacing w:before="120" w:after="0" w:line="240" w:lineRule="auto"/>
        <w:ind w:left="284" w:hanging="284"/>
        <w:jc w:val="both"/>
        <w:rPr>
          <w:sz w:val="24"/>
          <w:szCs w:val="24"/>
        </w:rPr>
      </w:pPr>
      <w:r>
        <w:rPr>
          <w:sz w:val="24"/>
          <w:szCs w:val="24"/>
          <w:lang w:val="sk-SK"/>
        </w:rPr>
        <w:t>prijať</w:t>
      </w:r>
      <w:r w:rsidRPr="00C32732">
        <w:rPr>
          <w:sz w:val="24"/>
          <w:szCs w:val="24"/>
        </w:rPr>
        <w:t xml:space="preserve"> </w:t>
      </w:r>
      <w:r w:rsidR="008207C0" w:rsidRPr="00C32732">
        <w:rPr>
          <w:sz w:val="24"/>
          <w:szCs w:val="24"/>
        </w:rPr>
        <w:t>v určenej lehote opatrenia na nápravu nedostatkov zistených</w:t>
      </w:r>
      <w:r w:rsidR="009136C7">
        <w:rPr>
          <w:sz w:val="24"/>
          <w:szCs w:val="24"/>
          <w:lang w:val="sk-SK"/>
        </w:rPr>
        <w:t xml:space="preserve"> finančnou</w:t>
      </w:r>
      <w:r w:rsidR="008207C0" w:rsidRPr="00C32732">
        <w:rPr>
          <w:sz w:val="24"/>
          <w:szCs w:val="24"/>
        </w:rPr>
        <w:t xml:space="preserve"> kontrolou na mieste a odstrániť príčiny ich vzniku, </w:t>
      </w:r>
    </w:p>
    <w:p w14:paraId="62C430EF" w14:textId="77777777" w:rsidR="001B362A" w:rsidRPr="00F0589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w:t>
      </w:r>
      <w:r w:rsidR="001B362A">
        <w:rPr>
          <w:sz w:val="24"/>
          <w:szCs w:val="24"/>
          <w:lang w:val="sk-SK"/>
        </w:rPr>
        <w:t>zoznam</w:t>
      </w:r>
      <w:r w:rsidR="001B362A" w:rsidRPr="00C32732">
        <w:rPr>
          <w:sz w:val="24"/>
          <w:szCs w:val="24"/>
        </w:rPr>
        <w:t xml:space="preserve"> </w:t>
      </w:r>
      <w:r w:rsidRPr="00C32732">
        <w:rPr>
          <w:sz w:val="24"/>
          <w:szCs w:val="24"/>
        </w:rPr>
        <w:t xml:space="preserve">splnených </w:t>
      </w:r>
      <w:r w:rsidR="001B362A" w:rsidRPr="00C32732">
        <w:rPr>
          <w:sz w:val="24"/>
          <w:szCs w:val="24"/>
        </w:rPr>
        <w:t>opatren</w:t>
      </w:r>
      <w:r w:rsidR="001B362A">
        <w:rPr>
          <w:sz w:val="24"/>
          <w:szCs w:val="24"/>
          <w:lang w:val="sk-SK"/>
        </w:rPr>
        <w:t>í</w:t>
      </w:r>
      <w:r w:rsidR="001B362A" w:rsidRPr="00C32732">
        <w:rPr>
          <w:sz w:val="24"/>
          <w:szCs w:val="24"/>
        </w:rPr>
        <w:t xml:space="preserve"> </w:t>
      </w:r>
      <w:r w:rsidRPr="00C32732">
        <w:rPr>
          <w:sz w:val="24"/>
          <w:szCs w:val="24"/>
        </w:rPr>
        <w:t xml:space="preserve">prijatých na nápravu nedostatkov </w:t>
      </w:r>
      <w:r w:rsidR="001B362A">
        <w:rPr>
          <w:sz w:val="24"/>
          <w:szCs w:val="24"/>
          <w:lang w:val="sk-SK"/>
        </w:rPr>
        <w:t>a na odstránenie príčin ich vzniku</w:t>
      </w:r>
    </w:p>
    <w:p w14:paraId="1B963DA8" w14:textId="77777777" w:rsidR="008207C0" w:rsidRPr="00C32732" w:rsidRDefault="001B362A" w:rsidP="0062583D">
      <w:pPr>
        <w:pStyle w:val="Odsekzoznamu2"/>
        <w:numPr>
          <w:ilvl w:val="0"/>
          <w:numId w:val="84"/>
        </w:numPr>
        <w:spacing w:before="120" w:after="0" w:line="240" w:lineRule="auto"/>
        <w:ind w:left="284" w:hanging="284"/>
        <w:jc w:val="both"/>
        <w:rPr>
          <w:sz w:val="24"/>
          <w:szCs w:val="24"/>
        </w:rPr>
      </w:pPr>
      <w:r>
        <w:rPr>
          <w:sz w:val="24"/>
          <w:szCs w:val="24"/>
          <w:lang w:val="sk-SK"/>
        </w:rPr>
        <w:t>prepracovať a predložiť v lehote určenej Poskytovateľo</w:t>
      </w:r>
      <w:r w:rsidR="00786CF7">
        <w:rPr>
          <w:sz w:val="24"/>
          <w:szCs w:val="24"/>
          <w:lang w:val="sk-SK"/>
        </w:rPr>
        <w:t>m</w:t>
      </w:r>
      <w:r>
        <w:rPr>
          <w:sz w:val="24"/>
          <w:szCs w:val="24"/>
          <w:lang w:val="sk-SK"/>
        </w:rPr>
        <w:t xml:space="preserve"> písomný zoznam opatrení prijatých na nápravu nedostatkov a na odstránenie príčin ich vzniku uvedených v čiastkovej správe z finančnej kontroly na mieste/</w:t>
      </w:r>
      <w:r w:rsidRPr="00C32732">
        <w:rPr>
          <w:sz w:val="24"/>
          <w:szCs w:val="24"/>
        </w:rPr>
        <w:t>správe z</w:t>
      </w:r>
      <w:r>
        <w:rPr>
          <w:sz w:val="24"/>
          <w:szCs w:val="24"/>
          <w:lang w:val="sk-SK"/>
        </w:rPr>
        <w:t xml:space="preserve"> finančnej</w:t>
      </w:r>
      <w:r w:rsidRPr="00C32732">
        <w:rPr>
          <w:sz w:val="24"/>
          <w:szCs w:val="24"/>
        </w:rPr>
        <w:t xml:space="preserve"> kontroly na mieste</w:t>
      </w:r>
      <w:r>
        <w:rPr>
          <w:sz w:val="24"/>
          <w:szCs w:val="24"/>
          <w:lang w:val="sk-SK"/>
        </w:rPr>
        <w:t xml:space="preserve">, ak Poskytovateľ požadoval </w:t>
      </w:r>
      <w:r w:rsidR="00786CF7">
        <w:rPr>
          <w:sz w:val="24"/>
          <w:szCs w:val="24"/>
          <w:lang w:val="sk-SK"/>
        </w:rPr>
        <w:t xml:space="preserve">ich </w:t>
      </w:r>
      <w:r>
        <w:rPr>
          <w:sz w:val="24"/>
          <w:szCs w:val="24"/>
          <w:lang w:val="sk-SK"/>
        </w:rPr>
        <w:t>prepracovanie a predloženie písomného zoznamu prepracovaných opatrení</w:t>
      </w:r>
      <w:r w:rsidR="008207C0" w:rsidRPr="00C32732">
        <w:rPr>
          <w:sz w:val="24"/>
          <w:szCs w:val="24"/>
        </w:rPr>
        <w:t>.</w:t>
      </w:r>
    </w:p>
    <w:p w14:paraId="6DC82108" w14:textId="77777777" w:rsidR="008207C0" w:rsidRPr="00C32732" w:rsidRDefault="008207C0" w:rsidP="00E26C7D">
      <w:pPr>
        <w:pStyle w:val="Default"/>
        <w:jc w:val="both"/>
        <w:rPr>
          <w:rFonts w:ascii="Calibri" w:hAnsi="Calibri"/>
        </w:rPr>
      </w:pPr>
    </w:p>
    <w:p w14:paraId="31A8294B" w14:textId="77777777"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14:paraId="1B44DF9D"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14:paraId="3C435ACF"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14:paraId="7EFF89B1"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14:paraId="2C524AFB"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14:paraId="6C134670" w14:textId="77777777" w:rsidR="008207C0" w:rsidRPr="00C32732" w:rsidRDefault="008207C0" w:rsidP="0062583D">
      <w:pPr>
        <w:numPr>
          <w:ilvl w:val="0"/>
          <w:numId w:val="85"/>
        </w:numPr>
        <w:ind w:left="284" w:hanging="284"/>
        <w:rPr>
          <w:rFonts w:ascii="Calibri" w:hAnsi="Calibri"/>
        </w:rPr>
      </w:pPr>
      <w:r w:rsidRPr="00C32732">
        <w:rPr>
          <w:rFonts w:ascii="Calibri" w:hAnsi="Calibr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3E714D7A" w:rsidR="008207C0" w:rsidRPr="00C32732" w:rsidRDefault="008207C0" w:rsidP="00CA0C8F">
      <w:pPr>
        <w:spacing w:before="120"/>
        <w:rPr>
          <w:rFonts w:ascii="Calibri" w:hAnsi="Calibri"/>
        </w:rPr>
      </w:pPr>
      <w:r w:rsidRPr="00C32732">
        <w:rPr>
          <w:rFonts w:ascii="Calibri" w:hAnsi="Calibri"/>
        </w:rPr>
        <w:t>Zároveň je Prijímateľ povinný dodržiavať ustanovenia čl. 12 Kontrola/audit Všeobecných zmluvných podmienok k Zmluve o </w:t>
      </w:r>
      <w:del w:id="1650" w:author="Autor">
        <w:r w:rsidRPr="00C32732" w:rsidDel="00735945">
          <w:rPr>
            <w:rFonts w:ascii="Calibri" w:hAnsi="Calibri"/>
          </w:rPr>
          <w:delText>poskytnutí</w:delText>
        </w:r>
      </w:del>
      <w:r w:rsidRPr="00C32732">
        <w:rPr>
          <w:rFonts w:ascii="Calibri" w:hAnsi="Calibri"/>
        </w:rPr>
        <w:t xml:space="preserve"> NFP. </w:t>
      </w:r>
    </w:p>
    <w:p w14:paraId="2F024BDA" w14:textId="77777777" w:rsidR="008207C0" w:rsidRDefault="008207C0" w:rsidP="00CA0C8F">
      <w:pPr>
        <w:pStyle w:val="Default"/>
        <w:jc w:val="both"/>
        <w:rPr>
          <w:rFonts w:ascii="Calibri" w:hAnsi="Calibri"/>
        </w:rPr>
      </w:pPr>
    </w:p>
    <w:p w14:paraId="0624B62D" w14:textId="77777777" w:rsidR="00F46C7A" w:rsidRPr="00C32732" w:rsidRDefault="00F46C7A" w:rsidP="00CA0C8F">
      <w:pPr>
        <w:pStyle w:val="Default"/>
        <w:jc w:val="both"/>
        <w:rPr>
          <w:rFonts w:ascii="Calibri" w:hAnsi="Calibri"/>
        </w:rPr>
      </w:pPr>
    </w:p>
    <w:p w14:paraId="496D96DE" w14:textId="77777777"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14:paraId="0C41972C" w14:textId="77777777" w:rsidR="008207C0" w:rsidRPr="00C32732" w:rsidRDefault="008207C0" w:rsidP="00CA0C8F">
      <w:pPr>
        <w:pStyle w:val="Default"/>
        <w:spacing w:before="120"/>
        <w:jc w:val="both"/>
        <w:rPr>
          <w:rFonts w:ascii="Calibri" w:hAnsi="Calibri"/>
        </w:rPr>
      </w:pPr>
      <w:r w:rsidRPr="00C32732">
        <w:rPr>
          <w:rFonts w:ascii="Calibri" w:hAnsi="Calibri"/>
          <w:b/>
          <w:bCs/>
        </w:rPr>
        <w:lastRenderedPageBreak/>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14:paraId="4B512244" w14:textId="77777777"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14:paraId="029C55C9" w14:textId="77777777"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14:paraId="4293B3A5" w14:textId="77777777"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14:paraId="375FA08E" w14:textId="77777777"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14:paraId="6A9F295F" w14:textId="77777777"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14:paraId="77030DC8" w14:textId="77777777"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14:paraId="4B349D8D" w14:textId="77777777"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14:paraId="3C8D19A4" w14:textId="77777777" w:rsidR="003374D3" w:rsidRPr="00EF4AA5" w:rsidRDefault="003374D3" w:rsidP="00EF4AA5"/>
    <w:p w14:paraId="0C1D863E" w14:textId="77777777" w:rsidR="00DD586D" w:rsidRPr="00DD586D" w:rsidRDefault="008207C0" w:rsidP="00DD586D">
      <w:pPr>
        <w:pStyle w:val="Nadpis2"/>
        <w:rPr>
          <w:rFonts w:ascii="Calibri" w:hAnsi="Calibri"/>
          <w:color w:val="365F91"/>
          <w:lang w:val="sk-SK"/>
        </w:rPr>
      </w:pPr>
      <w:bookmarkStart w:id="1651" w:name="_Toc506451613"/>
      <w:r w:rsidRPr="00DD586D">
        <w:rPr>
          <w:rFonts w:ascii="Calibri" w:hAnsi="Calibri"/>
          <w:color w:val="365F91"/>
        </w:rPr>
        <w:t>4.7 Sankčný mechanizmus</w:t>
      </w:r>
      <w:bookmarkEnd w:id="1651"/>
    </w:p>
    <w:p w14:paraId="63B3ADF2" w14:textId="77777777" w:rsidR="008207C0" w:rsidRPr="00DD586D" w:rsidRDefault="008207C0" w:rsidP="00E06D5E">
      <w:pPr>
        <w:pStyle w:val="Nadpis3"/>
        <w:rPr>
          <w:rFonts w:ascii="Calibri" w:hAnsi="Calibri"/>
          <w:color w:val="365F91"/>
        </w:rPr>
      </w:pPr>
      <w:bookmarkStart w:id="1652" w:name="_Toc506451614"/>
      <w:bookmarkStart w:id="1653" w:name="_Toc412549463"/>
      <w:r w:rsidRPr="00DD586D">
        <w:rPr>
          <w:rFonts w:ascii="Calibri" w:hAnsi="Calibri"/>
          <w:color w:val="365F91"/>
        </w:rPr>
        <w:t>4.7.1 Sankčný mechanizmus k verejnému obstarávaniu</w:t>
      </w:r>
      <w:bookmarkEnd w:id="1652"/>
    </w:p>
    <w:p w14:paraId="7F250A4E" w14:textId="77777777"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14:paraId="4B095A08" w14:textId="6CD3328B"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w:t>
      </w:r>
      <w:ins w:id="1654" w:author="Autor">
        <w:r w:rsidR="003212B8">
          <w:rPr>
            <w:rFonts w:eastAsia="Times New Roman"/>
            <w:sz w:val="24"/>
            <w:szCs w:val="24"/>
            <w:lang w:eastAsia="en-GB"/>
          </w:rPr>
          <w:t>P</w:t>
        </w:r>
      </w:ins>
      <w:del w:id="1655" w:author="Autor">
        <w:r w:rsidRPr="00C32732" w:rsidDel="003212B8">
          <w:rPr>
            <w:rFonts w:eastAsia="Times New Roman"/>
            <w:sz w:val="24"/>
            <w:szCs w:val="24"/>
            <w:lang w:eastAsia="en-GB"/>
          </w:rPr>
          <w:delText>p</w:delText>
        </w:r>
      </w:del>
      <w:r w:rsidRPr="00C32732">
        <w:rPr>
          <w:rFonts w:eastAsia="Times New Roman"/>
          <w:sz w:val="24"/>
          <w:szCs w:val="24"/>
          <w:lang w:eastAsia="en-GB"/>
        </w:rPr>
        <w:t xml:space="preserve">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14:paraId="40CFBCF3" w14:textId="77777777"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36"/>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14:paraId="7C907A29" w14:textId="77777777"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lastRenderedPageBreak/>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14:paraId="4DAB6676" w14:textId="77777777" w:rsidR="008207C0" w:rsidRPr="00DD586D" w:rsidRDefault="008207C0" w:rsidP="00BD61BD">
      <w:pPr>
        <w:pStyle w:val="Nadpis3"/>
        <w:rPr>
          <w:rFonts w:ascii="Calibri" w:hAnsi="Calibri"/>
          <w:color w:val="365F91"/>
        </w:rPr>
      </w:pPr>
      <w:bookmarkStart w:id="1656" w:name="_Toc506451615"/>
      <w:r w:rsidRPr="00DD586D">
        <w:rPr>
          <w:rFonts w:ascii="Calibri" w:hAnsi="Calibri"/>
          <w:color w:val="365F91"/>
        </w:rPr>
        <w:t>4.7.4 Sankčný mechanizmus pri nenapĺňaní merateľných ukazovateľov</w:t>
      </w:r>
      <w:bookmarkEnd w:id="1656"/>
      <w:r w:rsidRPr="00DD586D">
        <w:rPr>
          <w:rFonts w:ascii="Calibri" w:hAnsi="Calibri"/>
          <w:color w:val="365F91"/>
        </w:rPr>
        <w:t xml:space="preserve"> </w:t>
      </w:r>
    </w:p>
    <w:bookmarkEnd w:id="1653"/>
    <w:p w14:paraId="4386A88A" w14:textId="27A3ADA8"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w:t>
      </w:r>
      <w:del w:id="1657" w:author="Autor">
        <w:r w:rsidRPr="00C32732" w:rsidDel="00735945">
          <w:rPr>
            <w:rFonts w:ascii="Calibri" w:eastAsia="Times New Roman" w:hAnsi="Calibri"/>
            <w:lang w:eastAsia="en-GB"/>
          </w:rPr>
          <w:delText xml:space="preserve">poskytnutí </w:delText>
        </w:r>
      </w:del>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14:paraId="1FFC90A6" w14:textId="77777777"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14:paraId="3745F3F7" w14:textId="77777777"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14:paraId="11AD2566"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14:paraId="3A80654A"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14:paraId="6ABA9A4D"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14:paraId="13BE74AF" w14:textId="77777777"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14:paraId="0C8F28F5" w14:textId="77777777"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14:paraId="2019A98A" w14:textId="77777777" w:rsidTr="00543F32">
        <w:tc>
          <w:tcPr>
            <w:tcW w:w="2835" w:type="dxa"/>
            <w:shd w:val="clear" w:color="auto" w:fill="FABF8F" w:themeFill="accent6" w:themeFillTint="99"/>
            <w:vAlign w:val="center"/>
          </w:tcPr>
          <w:p w14:paraId="6B22E823"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 naplnenia merateľných ukazovateľov</w:t>
            </w:r>
          </w:p>
        </w:tc>
        <w:tc>
          <w:tcPr>
            <w:tcW w:w="5954" w:type="dxa"/>
            <w:tcBorders>
              <w:bottom w:val="single" w:sz="4" w:space="0" w:color="auto"/>
            </w:tcBorders>
            <w:shd w:val="clear" w:color="auto" w:fill="FABF8F" w:themeFill="accent6" w:themeFillTint="99"/>
            <w:vAlign w:val="center"/>
          </w:tcPr>
          <w:p w14:paraId="35307C34"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14:paraId="3A42B3CA" w14:textId="77777777" w:rsidTr="00543F32">
        <w:tc>
          <w:tcPr>
            <w:tcW w:w="2835" w:type="dxa"/>
            <w:shd w:val="clear" w:color="auto" w:fill="D9D9D9" w:themeFill="background1" w:themeFillShade="D9"/>
            <w:vAlign w:val="center"/>
          </w:tcPr>
          <w:p w14:paraId="1389D406" w14:textId="77777777"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t>od 95 do 100</w:t>
            </w:r>
          </w:p>
        </w:tc>
        <w:tc>
          <w:tcPr>
            <w:tcW w:w="5954" w:type="dxa"/>
            <w:shd w:val="clear" w:color="auto" w:fill="auto"/>
            <w:vAlign w:val="center"/>
          </w:tcPr>
          <w:p w14:paraId="2997A932"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14:paraId="14348921" w14:textId="77777777" w:rsidTr="00543F32">
        <w:tc>
          <w:tcPr>
            <w:tcW w:w="2835" w:type="dxa"/>
            <w:shd w:val="clear" w:color="auto" w:fill="D9D9D9" w:themeFill="background1" w:themeFillShade="D9"/>
            <w:vAlign w:val="center"/>
          </w:tcPr>
          <w:p w14:paraId="2BF810F2" w14:textId="77777777"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od 80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p w14:paraId="66AECF1B" w14:textId="77777777" w:rsidR="00BD7BC0" w:rsidRPr="008669F1" w:rsidRDefault="00BD7BC0" w:rsidP="00580843">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lastRenderedPageBreak/>
              <w:t xml:space="preserve">od 50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tc>
        <w:tc>
          <w:tcPr>
            <w:tcW w:w="5954" w:type="dxa"/>
            <w:shd w:val="clear" w:color="auto" w:fill="auto"/>
            <w:vAlign w:val="center"/>
          </w:tcPr>
          <w:p w14:paraId="5B4C2BAE"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lastRenderedPageBreak/>
              <w:t xml:space="preserve">krátenie všetkých výdavkov podľa rozpočtu percentom krátenia rozpočtu vypočítaným ako rozdiel medzi 100 % a percentom </w:t>
            </w:r>
            <w:r w:rsidRPr="008669F1">
              <w:rPr>
                <w:rFonts w:ascii="Calibri" w:hAnsi="Calibri" w:cs="Calibri"/>
                <w:sz w:val="20"/>
                <w:szCs w:val="20"/>
              </w:rPr>
              <w:lastRenderedPageBreak/>
              <w:t>napĺňania merateľných ukazovateľov projektu, pričom krátená položka (podpoložka) bude zaokrúhlená na desať centov nahor</w:t>
            </w:r>
          </w:p>
        </w:tc>
      </w:tr>
      <w:tr w:rsidR="00BD7BC0" w:rsidRPr="008669F1" w14:paraId="01331100" w14:textId="77777777" w:rsidTr="00543F32">
        <w:tc>
          <w:tcPr>
            <w:tcW w:w="2835" w:type="dxa"/>
            <w:shd w:val="clear" w:color="auto" w:fill="D9D9D9" w:themeFill="background1" w:themeFillShade="D9"/>
            <w:vAlign w:val="center"/>
          </w:tcPr>
          <w:p w14:paraId="3E7D8570" w14:textId="77777777"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lastRenderedPageBreak/>
              <w:t xml:space="preserve">do </w:t>
            </w:r>
            <w:r w:rsidR="00580843">
              <w:rPr>
                <w:rFonts w:ascii="Calibri" w:hAnsi="Calibri" w:cs="Calibri"/>
                <w:b/>
                <w:bCs/>
                <w:sz w:val="20"/>
                <w:szCs w:val="20"/>
              </w:rPr>
              <w:t>79,99</w:t>
            </w:r>
            <w:r w:rsidRPr="008669F1">
              <w:rPr>
                <w:rFonts w:ascii="Calibri" w:hAnsi="Calibri" w:cs="Calibri"/>
                <w:b/>
                <w:bCs/>
                <w:sz w:val="20"/>
                <w:szCs w:val="20"/>
              </w:rPr>
              <w:t>*</w:t>
            </w:r>
          </w:p>
          <w:p w14:paraId="7074FA58" w14:textId="77777777" w:rsidR="00BD7BC0" w:rsidRPr="008669F1" w:rsidRDefault="00BD7BC0" w:rsidP="00580843">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 xml:space="preserve">do </w:t>
            </w:r>
            <w:r w:rsidR="00580843">
              <w:rPr>
                <w:rFonts w:ascii="Calibri" w:hAnsi="Calibri" w:cs="Calibri"/>
                <w:b/>
                <w:sz w:val="20"/>
                <w:szCs w:val="20"/>
              </w:rPr>
              <w:t>49,99</w:t>
            </w:r>
            <w:r w:rsidRPr="008669F1">
              <w:rPr>
                <w:rFonts w:ascii="Calibri" w:hAnsi="Calibri" w:cs="Calibri"/>
                <w:b/>
                <w:sz w:val="20"/>
                <w:szCs w:val="20"/>
              </w:rPr>
              <w:t>**</w:t>
            </w:r>
          </w:p>
        </w:tc>
        <w:tc>
          <w:tcPr>
            <w:tcW w:w="5954" w:type="dxa"/>
            <w:shd w:val="clear" w:color="auto" w:fill="auto"/>
            <w:vAlign w:val="center"/>
          </w:tcPr>
          <w:p w14:paraId="52B4E7F2" w14:textId="3D03DC1A" w:rsidR="00BD7BC0" w:rsidRPr="008669F1" w:rsidRDefault="00BD7BC0" w:rsidP="00CF40BE">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 xml:space="preserve">návrh na odstúpenie od Zmluvy o </w:t>
            </w:r>
            <w:del w:id="1658" w:author="Autor">
              <w:r w:rsidRPr="008669F1" w:rsidDel="00CF40BE">
                <w:rPr>
                  <w:rFonts w:ascii="Calibri" w:hAnsi="Calibri" w:cs="Calibri"/>
                  <w:sz w:val="20"/>
                  <w:szCs w:val="20"/>
                </w:rPr>
                <w:delText xml:space="preserve">poskytnutí </w:delText>
              </w:r>
            </w:del>
            <w:r w:rsidRPr="008669F1">
              <w:rPr>
                <w:rFonts w:ascii="Calibri" w:hAnsi="Calibri" w:cs="Calibri"/>
                <w:sz w:val="20"/>
                <w:szCs w:val="20"/>
              </w:rPr>
              <w:t>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14:paraId="1F1FD790" w14:textId="77777777"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14:paraId="239D6963" w14:textId="77777777"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14:paraId="68E0B12C" w14:textId="77777777"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14:paraId="0EF9E201" w14:textId="77777777"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37"/>
      </w:r>
      <w:r w:rsidRPr="00C32732">
        <w:rPr>
          <w:rFonts w:ascii="Calibri" w:eastAsia="Times New Roman" w:hAnsi="Calibri"/>
          <w:lang w:eastAsia="en-GB"/>
        </w:rPr>
        <w:t xml:space="preserve">. </w:t>
      </w:r>
    </w:p>
    <w:p w14:paraId="236009A5" w14:textId="77777777"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14:paraId="365ECB25" w14:textId="77777777"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14:paraId="6DA419DD" w14:textId="77777777"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14:paraId="4B8121CE" w14:textId="28B9DC44"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 xml:space="preserve">Vzájomné započítanie pohľadávok nie je možné vykonať, ak je </w:t>
      </w:r>
      <w:ins w:id="1659" w:author="Autor">
        <w:r w:rsidR="00CC42FD">
          <w:rPr>
            <w:rFonts w:asciiTheme="minorHAnsi" w:hAnsiTheme="minorHAnsi" w:cs="ITCBookmanEE"/>
            <w:color w:val="231F20"/>
            <w:lang w:eastAsia="sk-SK"/>
          </w:rPr>
          <w:t>P</w:t>
        </w:r>
      </w:ins>
      <w:del w:id="1660" w:author="Autor">
        <w:r w:rsidR="00AD6537" w:rsidRPr="00EB2412" w:rsidDel="00CC42FD">
          <w:rPr>
            <w:rFonts w:asciiTheme="minorHAnsi" w:hAnsiTheme="minorHAnsi" w:cs="ITCBookmanEE"/>
            <w:color w:val="231F20"/>
            <w:lang w:eastAsia="sk-SK"/>
          </w:rPr>
          <w:delText>p</w:delText>
        </w:r>
      </w:del>
      <w:r w:rsidR="00AD6537" w:rsidRPr="00EB2412">
        <w:rPr>
          <w:rFonts w:asciiTheme="minorHAnsi" w:hAnsiTheme="minorHAnsi" w:cs="ITCBookmanEE"/>
          <w:color w:val="231F20"/>
          <w:lang w:eastAsia="sk-SK"/>
        </w:rPr>
        <w:t>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14:paraId="33FAB2AE" w14:textId="77777777"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14:paraId="33A584B2" w14:textId="77777777"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14:paraId="6FE05F14" w14:textId="77777777" w:rsidR="008207C0" w:rsidRPr="00C32732" w:rsidRDefault="008207C0" w:rsidP="005716F5">
      <w:pPr>
        <w:rPr>
          <w:rFonts w:ascii="Calibri" w:hAnsi="Calibri"/>
        </w:rPr>
      </w:pPr>
    </w:p>
    <w:p w14:paraId="0DAC67DF" w14:textId="77777777" w:rsidR="008207C0" w:rsidRPr="006110F5" w:rsidRDefault="008207C0" w:rsidP="00BD61BD">
      <w:pPr>
        <w:pStyle w:val="Nadpis2"/>
        <w:rPr>
          <w:rFonts w:ascii="Calibri" w:hAnsi="Calibri"/>
          <w:color w:val="365F91"/>
        </w:rPr>
      </w:pPr>
      <w:bookmarkStart w:id="1661" w:name="_Toc506451616"/>
      <w:r w:rsidRPr="006110F5">
        <w:rPr>
          <w:rFonts w:ascii="Calibri" w:hAnsi="Calibri"/>
          <w:color w:val="365F91"/>
        </w:rPr>
        <w:lastRenderedPageBreak/>
        <w:t xml:space="preserve">4.8 </w:t>
      </w:r>
      <w:bookmarkStart w:id="1662" w:name="_Toc406485337"/>
      <w:r w:rsidRPr="006110F5">
        <w:rPr>
          <w:rFonts w:ascii="Calibri" w:hAnsi="Calibri"/>
          <w:color w:val="365F91"/>
        </w:rPr>
        <w:t>Ukončenie realizácie projektu</w:t>
      </w:r>
      <w:bookmarkEnd w:id="1661"/>
      <w:bookmarkEnd w:id="1662"/>
      <w:r w:rsidRPr="006110F5">
        <w:rPr>
          <w:rFonts w:ascii="Calibri" w:hAnsi="Calibri"/>
          <w:color w:val="365F91"/>
        </w:rPr>
        <w:t xml:space="preserve"> </w:t>
      </w:r>
    </w:p>
    <w:p w14:paraId="2A19952E" w14:textId="77777777"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14:paraId="768E4FF5" w14:textId="77777777"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14:paraId="4C9E72AC" w14:textId="77777777"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14:paraId="663ECF21" w14:textId="77777777"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14:paraId="129D1DB3" w14:textId="77777777"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14:paraId="30892768" w14:textId="77777777"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14:paraId="18B99048" w14:textId="77777777"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14:paraId="21E0E948" w14:textId="4564B558"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w:t>
      </w:r>
      <w:del w:id="1663" w:author="Autor">
        <w:r w:rsidRPr="00C32732" w:rsidDel="00735945">
          <w:rPr>
            <w:rFonts w:ascii="Calibri" w:hAnsi="Calibri"/>
          </w:rPr>
          <w:delText>poskytnutí</w:delText>
        </w:r>
      </w:del>
      <w:r w:rsidRPr="00C32732">
        <w:rPr>
          <w:rFonts w:ascii="Calibri" w:hAnsi="Calibri"/>
        </w:rPr>
        <w:t xml:space="preserve"> NFP  a</w:t>
      </w:r>
    </w:p>
    <w:p w14:paraId="4C6241CD" w14:textId="77777777"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14:paraId="70833CB9" w14:textId="6D3F7B13" w:rsidR="008207C0"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del w:id="1664" w:author="Autor">
        <w:r w:rsidR="00424EF4" w:rsidRPr="00C32732" w:rsidDel="00735945">
          <w:rPr>
            <w:rFonts w:ascii="Calibri" w:hAnsi="Calibri"/>
            <w:lang w:eastAsia="en-US"/>
          </w:rPr>
          <w:delText>poskytnutí</w:delText>
        </w:r>
      </w:del>
      <w:r w:rsidR="00424EF4" w:rsidRPr="00C32732">
        <w:rPr>
          <w:rFonts w:ascii="Calibri" w:hAnsi="Calibri"/>
          <w:lang w:eastAsia="en-US"/>
        </w:rPr>
        <w:t xml:space="preserve"> NFP</w:t>
      </w:r>
      <w:r w:rsidR="00B176EA" w:rsidRPr="00C32732">
        <w:rPr>
          <w:rFonts w:ascii="Calibri" w:hAnsi="Calibri"/>
          <w:lang w:eastAsia="en-US"/>
        </w:rPr>
        <w:t>/Rozhodnutia o schválení</w:t>
      </w:r>
      <w:r w:rsidR="00424EF4" w:rsidRPr="00C32732">
        <w:rPr>
          <w:rFonts w:ascii="Calibri" w:hAnsi="Calibri"/>
          <w:lang w:eastAsia="en-US"/>
        </w:rPr>
        <w:t>.</w:t>
      </w:r>
    </w:p>
    <w:p w14:paraId="75BD6A95" w14:textId="77777777" w:rsidR="00EC178D" w:rsidRPr="00C32732" w:rsidRDefault="00EC178D" w:rsidP="00424EF4">
      <w:pPr>
        <w:pStyle w:val="Odsekzoznamu4"/>
        <w:spacing w:before="120"/>
        <w:ind w:left="0"/>
        <w:rPr>
          <w:rFonts w:ascii="Calibri" w:hAnsi="Calibri"/>
          <w:lang w:eastAsia="en-US"/>
        </w:rPr>
      </w:pPr>
    </w:p>
    <w:p w14:paraId="7EAECD30" w14:textId="77777777" w:rsidR="008207C0" w:rsidRPr="00C32732" w:rsidRDefault="008207C0" w:rsidP="004C3FDA">
      <w:pPr>
        <w:rPr>
          <w:rFonts w:ascii="Calibri" w:hAnsi="Calibri"/>
        </w:rPr>
      </w:pPr>
    </w:p>
    <w:p w14:paraId="13029C68" w14:textId="77777777" w:rsidR="008207C0" w:rsidRPr="006110F5" w:rsidRDefault="008207C0" w:rsidP="0057038A">
      <w:pPr>
        <w:pStyle w:val="Nadpis2"/>
        <w:spacing w:before="120"/>
        <w:rPr>
          <w:rFonts w:ascii="Calibri" w:hAnsi="Calibri"/>
          <w:color w:val="365F91"/>
        </w:rPr>
      </w:pPr>
      <w:bookmarkStart w:id="1665" w:name="_Toc506451617"/>
      <w:r w:rsidRPr="006110F5">
        <w:rPr>
          <w:rFonts w:ascii="Calibri" w:hAnsi="Calibri"/>
          <w:color w:val="365F91"/>
        </w:rPr>
        <w:t>4.9  Najčastejšie chyby v priebehu implementácie projektov</w:t>
      </w:r>
      <w:bookmarkEnd w:id="1665"/>
    </w:p>
    <w:p w14:paraId="6636FFE5" w14:textId="411390CD"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w:t>
      </w:r>
      <w:del w:id="1666" w:author="Autor">
        <w:r w:rsidRPr="00C32732" w:rsidDel="00735945">
          <w:rPr>
            <w:sz w:val="24"/>
            <w:szCs w:val="24"/>
          </w:rPr>
          <w:delText>poskytnutí</w:delText>
        </w:r>
      </w:del>
      <w:r w:rsidRPr="00C32732">
        <w:rPr>
          <w:sz w:val="24"/>
          <w:szCs w:val="24"/>
        </w:rPr>
        <w:t xml:space="preserve">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14:paraId="6703E448" w14:textId="49928DA1"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lastRenderedPageBreak/>
        <w:t>Prijímateľ ignoruje pokyny Poskytovateľa pri implementácii projektov</w:t>
      </w:r>
      <w:ins w:id="1667" w:author="Autor">
        <w:r w:rsidR="00437447">
          <w:rPr>
            <w:sz w:val="24"/>
            <w:szCs w:val="24"/>
            <w:lang w:val="sk-SK"/>
          </w:rPr>
          <w:t xml:space="preserve"> (napr. nenahráva dokumentáciu do ITMS a podobne)</w:t>
        </w:r>
      </w:ins>
      <w:r w:rsidRPr="00C32732">
        <w:rPr>
          <w:sz w:val="24"/>
          <w:szCs w:val="24"/>
        </w:rPr>
        <w:t>;</w:t>
      </w:r>
    </w:p>
    <w:p w14:paraId="1B59942C" w14:textId="77777777"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 xml:space="preserve">vypracovanú dokumentáciu </w:t>
      </w:r>
      <w:r w:rsidR="000149D6">
        <w:rPr>
          <w:sz w:val="24"/>
          <w:szCs w:val="24"/>
          <w:lang w:val="sk-SK"/>
        </w:rPr>
        <w:t xml:space="preserve">k </w:t>
      </w:r>
      <w:r w:rsidR="0077077C" w:rsidRPr="00C32732">
        <w:rPr>
          <w:sz w:val="24"/>
          <w:szCs w:val="24"/>
          <w:lang w:val="sk-SK"/>
        </w:rPr>
        <w:t>projektu technickej pomoci, najmä komentár rozpočtu</w:t>
      </w:r>
      <w:r w:rsidRPr="00C32732">
        <w:rPr>
          <w:sz w:val="24"/>
          <w:szCs w:val="24"/>
        </w:rPr>
        <w:t>,</w:t>
      </w:r>
    </w:p>
    <w:p w14:paraId="569612AE" w14:textId="77777777"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14:paraId="56578DFA" w14:textId="77777777"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14:paraId="77EE97D1" w14:textId="0FDB220E"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w:t>
      </w:r>
      <w:del w:id="1668" w:author="Autor">
        <w:r w:rsidRPr="00C32732" w:rsidDel="00735945">
          <w:rPr>
            <w:sz w:val="24"/>
            <w:szCs w:val="24"/>
          </w:rPr>
          <w:delText>poskytnutí</w:delText>
        </w:r>
      </w:del>
      <w:r w:rsidRPr="00C32732">
        <w:rPr>
          <w:sz w:val="24"/>
          <w:szCs w:val="24"/>
        </w:rPr>
        <w:t xml:space="preserve"> NFP</w:t>
      </w:r>
      <w:r w:rsidR="00B176EA" w:rsidRPr="00C32732">
        <w:rPr>
          <w:sz w:val="24"/>
          <w:szCs w:val="24"/>
          <w:lang w:val="sk-SK"/>
        </w:rPr>
        <w:t>/Rozhodnutia o schválení</w:t>
      </w:r>
      <w:r w:rsidRPr="00C32732">
        <w:rPr>
          <w:sz w:val="24"/>
          <w:szCs w:val="24"/>
        </w:rPr>
        <w:t>;</w:t>
      </w:r>
    </w:p>
    <w:p w14:paraId="174331A0" w14:textId="2019EA6E"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Zmluvy</w:t>
      </w:r>
      <w:ins w:id="1669" w:author="Autor">
        <w:r w:rsidR="00735945">
          <w:rPr>
            <w:sz w:val="24"/>
            <w:szCs w:val="24"/>
            <w:lang w:val="sk-SK"/>
          </w:rPr>
          <w:t xml:space="preserve"> l NFP</w:t>
        </w:r>
      </w:ins>
      <w:r w:rsidRPr="00C32732">
        <w:rPr>
          <w:sz w:val="24"/>
          <w:szCs w:val="24"/>
        </w:rPr>
        <w:t xml:space="preserve">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14:paraId="07D394FB" w14:textId="77777777"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14:paraId="5B070A18" w14:textId="7AF5C087"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w:t>
      </w:r>
      <w:del w:id="1670" w:author="Autor">
        <w:r w:rsidRPr="00C32732" w:rsidDel="00735945">
          <w:rPr>
            <w:sz w:val="24"/>
            <w:szCs w:val="24"/>
          </w:rPr>
          <w:delText>poskytnutí</w:delText>
        </w:r>
      </w:del>
      <w:r w:rsidRPr="00C32732">
        <w:rPr>
          <w:sz w:val="24"/>
          <w:szCs w:val="24"/>
        </w:rPr>
        <w:t xml:space="preserve">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14:paraId="381B1B4D" w14:textId="77777777"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14:paraId="02F337FC" w14:textId="77777777"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r w:rsidR="000149D6">
        <w:rPr>
          <w:sz w:val="24"/>
          <w:szCs w:val="24"/>
          <w:lang w:val="sk-SK"/>
        </w:rPr>
        <w:t>.</w:t>
      </w:r>
    </w:p>
    <w:p w14:paraId="47B77E50" w14:textId="77777777" w:rsidR="0057038A" w:rsidRPr="00C32732" w:rsidRDefault="0057038A" w:rsidP="0057038A">
      <w:pPr>
        <w:pStyle w:val="Odsekzoznamu2"/>
        <w:spacing w:after="0" w:line="240" w:lineRule="auto"/>
        <w:ind w:left="284"/>
        <w:jc w:val="both"/>
        <w:rPr>
          <w:sz w:val="24"/>
          <w:szCs w:val="24"/>
        </w:rPr>
      </w:pPr>
    </w:p>
    <w:p w14:paraId="65758CA4" w14:textId="77777777" w:rsidR="00C3679D" w:rsidRDefault="00C3679D">
      <w:pPr>
        <w:jc w:val="left"/>
        <w:rPr>
          <w:rFonts w:ascii="Calibri" w:hAnsi="Calibri"/>
          <w:b/>
          <w:color w:val="365F91"/>
          <w:sz w:val="28"/>
          <w:szCs w:val="20"/>
          <w:lang w:val="x-none"/>
        </w:rPr>
      </w:pPr>
      <w:bookmarkStart w:id="1671" w:name="_Toc260303070"/>
      <w:bookmarkStart w:id="1672" w:name="_Toc260303071"/>
      <w:bookmarkStart w:id="1673" w:name="_Toc260303072"/>
      <w:bookmarkEnd w:id="1671"/>
      <w:bookmarkEnd w:id="1672"/>
      <w:bookmarkEnd w:id="1673"/>
      <w:r>
        <w:rPr>
          <w:rFonts w:ascii="Calibri" w:hAnsi="Calibri"/>
        </w:rPr>
        <w:br w:type="page"/>
      </w:r>
    </w:p>
    <w:p w14:paraId="69A16EA7" w14:textId="77777777" w:rsidR="008207C0" w:rsidRPr="00C32732" w:rsidRDefault="008207C0" w:rsidP="0057038A">
      <w:pPr>
        <w:pStyle w:val="Nadpis1"/>
        <w:spacing w:before="0"/>
        <w:ind w:left="851" w:hanging="425"/>
        <w:rPr>
          <w:rFonts w:ascii="Calibri" w:hAnsi="Calibri"/>
        </w:rPr>
      </w:pPr>
      <w:bookmarkStart w:id="1674" w:name="_Toc506451618"/>
      <w:r w:rsidRPr="00C32732">
        <w:rPr>
          <w:rFonts w:ascii="Calibri" w:hAnsi="Calibri"/>
        </w:rPr>
        <w:lastRenderedPageBreak/>
        <w:t>5. Informovanie a komunikácia</w:t>
      </w:r>
      <w:bookmarkEnd w:id="1674"/>
      <w:r w:rsidRPr="00C32732">
        <w:rPr>
          <w:rFonts w:ascii="Calibri" w:hAnsi="Calibri"/>
        </w:rPr>
        <w:t xml:space="preserve">  </w:t>
      </w:r>
    </w:p>
    <w:p w14:paraId="711EFF44" w14:textId="77777777"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14:paraId="4D33C48B" w14:textId="76EBB247"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w:t>
      </w:r>
      <w:del w:id="1675" w:author="Autor">
        <w:r w:rsidRPr="00C32732" w:rsidDel="00735945">
          <w:rPr>
            <w:rFonts w:ascii="Calibri" w:eastAsia="Times New Roman" w:hAnsi="Calibri"/>
            <w:lang w:eastAsia="en-GB"/>
          </w:rPr>
          <w:delText>poskytnutí</w:delText>
        </w:r>
      </w:del>
      <w:r w:rsidRPr="00C32732">
        <w:rPr>
          <w:rFonts w:ascii="Calibri" w:eastAsia="Times New Roman" w:hAnsi="Calibri"/>
          <w:lang w:eastAsia="en-GB"/>
        </w:rPr>
        <w:t xml:space="preserve"> NFP.</w:t>
      </w:r>
      <w:r w:rsidR="008207C0" w:rsidRPr="00C32732">
        <w:rPr>
          <w:rFonts w:ascii="Calibri" w:eastAsia="Times New Roman" w:hAnsi="Calibri"/>
          <w:lang w:eastAsia="en-GB"/>
        </w:rPr>
        <w:t xml:space="preserve"> </w:t>
      </w:r>
    </w:p>
    <w:p w14:paraId="5607F79D" w14:textId="77777777"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w:t>
      </w:r>
      <w:r w:rsidR="003730A6">
        <w:rPr>
          <w:rFonts w:ascii="Calibri" w:eastAsia="Times New Roman" w:hAnsi="Calibri"/>
          <w:lang w:eastAsia="en-GB"/>
        </w:rPr>
        <w:t xml:space="preserve">aj </w:t>
      </w:r>
      <w:r w:rsidRPr="00C32732">
        <w:rPr>
          <w:rFonts w:ascii="Calibri" w:eastAsia="Times New Roman" w:hAnsi="Calibri"/>
          <w:lang w:eastAsia="en-GB"/>
        </w:rPr>
        <w:t xml:space="preserve">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14:paraId="0AB32A30" w14:textId="77777777"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21"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22" w:history="1">
        <w:r w:rsidR="00DD7813" w:rsidRPr="00D97237">
          <w:rPr>
            <w:rStyle w:val="Hypertextovprepojenie"/>
            <w:rFonts w:ascii="Calibri" w:hAnsi="Calibri"/>
          </w:rPr>
          <w:t>www.partnerskadohoda.gov.sk</w:t>
        </w:r>
      </w:hyperlink>
      <w:r w:rsidR="000F39AD" w:rsidRPr="00C32732">
        <w:rPr>
          <w:rFonts w:ascii="Calibri" w:hAnsi="Calibri"/>
        </w:rPr>
        <w:t>.</w:t>
      </w:r>
    </w:p>
    <w:p w14:paraId="16663959" w14:textId="77777777" w:rsidR="0057038A" w:rsidRPr="00C32732" w:rsidRDefault="0057038A" w:rsidP="0057038A">
      <w:pPr>
        <w:widowControl w:val="0"/>
        <w:overflowPunct w:val="0"/>
        <w:autoSpaceDE w:val="0"/>
        <w:autoSpaceDN w:val="0"/>
        <w:adjustRightInd w:val="0"/>
        <w:rPr>
          <w:rFonts w:ascii="Calibri" w:eastAsia="Times New Roman" w:hAnsi="Calibri"/>
          <w:lang w:eastAsia="en-GB"/>
        </w:rPr>
      </w:pPr>
    </w:p>
    <w:p w14:paraId="6AB2D0DD" w14:textId="77777777" w:rsidR="0057038A" w:rsidRPr="00C32732" w:rsidRDefault="0057038A" w:rsidP="0057038A">
      <w:pPr>
        <w:widowControl w:val="0"/>
        <w:overflowPunct w:val="0"/>
        <w:autoSpaceDE w:val="0"/>
        <w:autoSpaceDN w:val="0"/>
        <w:adjustRightInd w:val="0"/>
        <w:rPr>
          <w:rFonts w:ascii="Calibri" w:eastAsia="Times New Roman" w:hAnsi="Calibri"/>
          <w:lang w:eastAsia="en-GB"/>
        </w:rPr>
      </w:pPr>
    </w:p>
    <w:p w14:paraId="69039DB4" w14:textId="77777777" w:rsidR="00C3679D" w:rsidRDefault="00C3679D">
      <w:pPr>
        <w:jc w:val="left"/>
        <w:rPr>
          <w:rFonts w:ascii="Calibri" w:hAnsi="Calibri"/>
          <w:b/>
          <w:color w:val="365F91"/>
          <w:sz w:val="28"/>
          <w:szCs w:val="20"/>
          <w:lang w:val="x-none"/>
        </w:rPr>
      </w:pPr>
      <w:r>
        <w:rPr>
          <w:rFonts w:ascii="Calibri" w:hAnsi="Calibri"/>
        </w:rPr>
        <w:br w:type="page"/>
      </w:r>
    </w:p>
    <w:p w14:paraId="4AC5E00D" w14:textId="77777777" w:rsidR="008207C0" w:rsidRPr="00C32732" w:rsidRDefault="008207C0" w:rsidP="0057038A">
      <w:pPr>
        <w:pStyle w:val="Nadpis1"/>
        <w:spacing w:before="0"/>
        <w:ind w:left="709" w:hanging="283"/>
        <w:rPr>
          <w:rFonts w:ascii="Calibri" w:hAnsi="Calibri"/>
        </w:rPr>
      </w:pPr>
      <w:bookmarkStart w:id="1676" w:name="_Toc506451619"/>
      <w:r w:rsidRPr="00C32732">
        <w:rPr>
          <w:rFonts w:ascii="Calibri" w:hAnsi="Calibri"/>
        </w:rPr>
        <w:lastRenderedPageBreak/>
        <w:t>6. ITMS</w:t>
      </w:r>
      <w:bookmarkEnd w:id="1676"/>
    </w:p>
    <w:p w14:paraId="24312E83" w14:textId="77777777"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14:paraId="0DD21EA0" w14:textId="77777777"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14:paraId="50ED9B18" w14:textId="4C7B9172"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 xml:space="preserve">o NFP, projektoch, žiadostiach o platbu, o ich stave spracovania, o uznaných výškach deklarovaných výdavkov </w:t>
      </w:r>
      <w:del w:id="1677" w:author="Autor">
        <w:r w:rsidRPr="00EB2412" w:rsidDel="00B738CB">
          <w:rPr>
            <w:rFonts w:ascii="Calibri" w:hAnsi="Calibri"/>
          </w:rPr>
          <w:delText>riadiacim orgánom</w:delText>
        </w:r>
      </w:del>
      <w:ins w:id="1678" w:author="Autor">
        <w:r w:rsidR="00B738CB">
          <w:rPr>
            <w:rFonts w:ascii="Calibri" w:hAnsi="Calibri"/>
          </w:rPr>
          <w:t>Poskytovateľom</w:t>
        </w:r>
      </w:ins>
      <w:r w:rsidRPr="00EB2412">
        <w:rPr>
          <w:rFonts w:ascii="Calibri" w:hAnsi="Calibri"/>
        </w:rPr>
        <w:t xml:space="preserve"> a pod.</w:t>
      </w:r>
      <w:r w:rsidR="00C406B4" w:rsidRPr="00EB2412">
        <w:rPr>
          <w:rFonts w:ascii="Calibri" w:hAnsi="Calibri"/>
        </w:rPr>
        <w:t xml:space="preserve"> </w:t>
      </w:r>
      <w:r w:rsidR="00C406B4">
        <w:rPr>
          <w:rFonts w:ascii="Calibri" w:hAnsi="Calibri"/>
        </w:rPr>
        <w:t xml:space="preserve">                            </w:t>
      </w:r>
    </w:p>
    <w:p w14:paraId="4663BFAF" w14:textId="77777777"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23"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14:paraId="7BBD7FDA" w14:textId="77777777"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14:paraId="2FDEC1E3" w14:textId="77777777" w:rsidR="00B176EA" w:rsidRPr="00C32732" w:rsidRDefault="00B176EA" w:rsidP="001343BF">
      <w:pPr>
        <w:rPr>
          <w:rFonts w:ascii="Calibri" w:hAnsi="Calibri"/>
        </w:rPr>
      </w:pPr>
    </w:p>
    <w:p w14:paraId="0FC0E654" w14:textId="77777777" w:rsidR="000A509F" w:rsidRDefault="000A509F">
      <w:pPr>
        <w:jc w:val="left"/>
        <w:rPr>
          <w:rFonts w:ascii="Calibri" w:hAnsi="Calibri"/>
          <w:b/>
          <w:color w:val="365F91"/>
          <w:sz w:val="28"/>
          <w:szCs w:val="20"/>
          <w:lang w:val="x-none"/>
        </w:rPr>
      </w:pPr>
      <w:r>
        <w:rPr>
          <w:rFonts w:ascii="Calibri" w:hAnsi="Calibri"/>
        </w:rPr>
        <w:br w:type="page"/>
      </w:r>
    </w:p>
    <w:p w14:paraId="7650D537" w14:textId="77777777" w:rsidR="008207C0" w:rsidRPr="00C32732" w:rsidRDefault="008207C0" w:rsidP="0057038A">
      <w:pPr>
        <w:pStyle w:val="Nadpis1"/>
        <w:spacing w:before="120"/>
        <w:ind w:left="750" w:hanging="324"/>
        <w:rPr>
          <w:rFonts w:ascii="Calibri" w:hAnsi="Calibri"/>
        </w:rPr>
      </w:pPr>
      <w:bookmarkStart w:id="1679" w:name="_Toc506451620"/>
      <w:r w:rsidRPr="00C32732">
        <w:rPr>
          <w:rFonts w:ascii="Calibri" w:hAnsi="Calibri"/>
        </w:rPr>
        <w:lastRenderedPageBreak/>
        <w:t>7. Uchovávanie dokumentácie</w:t>
      </w:r>
      <w:bookmarkEnd w:id="1679"/>
    </w:p>
    <w:p w14:paraId="1610A1BC" w14:textId="02AFD359"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w:t>
      </w:r>
      <w:del w:id="1680" w:author="Autor">
        <w:r w:rsidR="00823552" w:rsidRPr="00C32732" w:rsidDel="00CF40BE">
          <w:rPr>
            <w:rFonts w:ascii="Calibri" w:hAnsi="Calibri"/>
          </w:rPr>
          <w:delText xml:space="preserve">poskytnutí </w:delText>
        </w:r>
      </w:del>
      <w:r w:rsidR="00823552" w:rsidRPr="00C32732">
        <w:rPr>
          <w:rFonts w:ascii="Calibri" w:hAnsi="Calibri"/>
        </w:rPr>
        <w:t>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14:paraId="17195B6D" w14:textId="77777777"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14:paraId="42D52BEE" w14:textId="77777777"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14:paraId="0703204E"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14:paraId="1DFB17D2"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14:paraId="44CD91B4"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14:paraId="1D5B8BFF"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14:paraId="5C1674CD"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14:paraId="5F930496"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14:paraId="2623D0CD"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14:paraId="470E07F0" w14:textId="77777777" w:rsidR="008207C0" w:rsidRPr="005944A1"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3730A6">
        <w:rPr>
          <w:rFonts w:ascii="Calibri" w:hAnsi="Calibri"/>
        </w:rPr>
        <w:t>ak má Prijímateľ zriadené webové sídlo, je povinný počas realizácie aktivít projektu uverejniť na svojom webovom sídle krátky opis projektu, vrátane popisu cieľov a výsledkov projektu. Následne je povinný arch</w:t>
      </w:r>
      <w:r w:rsidRPr="005944A1">
        <w:rPr>
          <w:rFonts w:ascii="Calibri" w:hAnsi="Calibri"/>
        </w:rPr>
        <w:t xml:space="preserve">ivovať všetky zverejnené materiály </w:t>
      </w:r>
      <w:r w:rsidR="00F46C7A" w:rsidRPr="005944A1">
        <w:rPr>
          <w:rFonts w:ascii="Calibri" w:hAnsi="Calibri"/>
        </w:rPr>
        <w:br/>
      </w:r>
      <w:r w:rsidRPr="005944A1">
        <w:rPr>
          <w:rFonts w:ascii="Calibri" w:hAnsi="Calibri"/>
        </w:rPr>
        <w:t>a dokumenty súvisiace s projektom v súlade s čl. 19 VZP;</w:t>
      </w:r>
    </w:p>
    <w:p w14:paraId="00535643" w14:textId="77777777" w:rsidR="008207C0" w:rsidRPr="003730A6"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3730A6">
        <w:rPr>
          <w:rFonts w:ascii="Calibri" w:hAnsi="Calibri"/>
        </w:rPr>
        <w:t xml:space="preserve">v prípade, ak Prijímateľ zriadil webové sídlo, je povinný udržať ho počas celej doby </w:t>
      </w:r>
      <w:r w:rsidR="003730A6">
        <w:rPr>
          <w:rFonts w:ascii="Calibri" w:hAnsi="Calibri"/>
        </w:rPr>
        <w:t>realizácie projektu</w:t>
      </w:r>
      <w:r w:rsidR="003730A6" w:rsidRPr="003730A6">
        <w:rPr>
          <w:rFonts w:ascii="Calibri" w:hAnsi="Calibri"/>
        </w:rPr>
        <w:t xml:space="preserve"> </w:t>
      </w:r>
      <w:r w:rsidRPr="003730A6">
        <w:rPr>
          <w:rFonts w:ascii="Calibri" w:hAnsi="Calibri"/>
        </w:rPr>
        <w:t xml:space="preserve">a následne archivovať všetky materiály a dokumenty súvisiace s projektom; </w:t>
      </w:r>
    </w:p>
    <w:p w14:paraId="1820F42D" w14:textId="77777777"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lastRenderedPageBreak/>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14:paraId="4AE0327B" w14:textId="77777777" w:rsidR="00EA64F1" w:rsidRDefault="00EA64F1">
      <w:pPr>
        <w:jc w:val="left"/>
        <w:rPr>
          <w:ins w:id="1681" w:author="Autor"/>
          <w:rFonts w:ascii="Calibri" w:hAnsi="Calibri"/>
          <w:b/>
          <w:color w:val="365F91"/>
          <w:sz w:val="28"/>
          <w:szCs w:val="20"/>
          <w:lang w:val="x-none"/>
        </w:rPr>
      </w:pPr>
      <w:bookmarkStart w:id="1682" w:name="_Toc506451621"/>
      <w:ins w:id="1683" w:author="Autor">
        <w:r>
          <w:rPr>
            <w:rFonts w:ascii="Calibri" w:hAnsi="Calibri"/>
          </w:rPr>
          <w:br w:type="page"/>
        </w:r>
      </w:ins>
    </w:p>
    <w:p w14:paraId="43441FCA" w14:textId="4FD21E46" w:rsidR="008207C0" w:rsidRPr="00C32732" w:rsidRDefault="008207C0" w:rsidP="00BA42DF">
      <w:pPr>
        <w:pStyle w:val="Nadpis1"/>
        <w:ind w:left="709" w:hanging="283"/>
        <w:rPr>
          <w:rFonts w:ascii="Calibri" w:hAnsi="Calibri"/>
        </w:rPr>
      </w:pPr>
      <w:r w:rsidRPr="00C32732">
        <w:rPr>
          <w:rFonts w:ascii="Calibri" w:hAnsi="Calibri"/>
        </w:rPr>
        <w:t>8. Zoznam príloh</w:t>
      </w:r>
      <w:bookmarkEnd w:id="1682"/>
    </w:p>
    <w:p w14:paraId="27846E7E" w14:textId="77777777" w:rsidR="008207C0" w:rsidRPr="00C32732" w:rsidRDefault="008207C0" w:rsidP="00E42172">
      <w:pPr>
        <w:rPr>
          <w:rFonts w:ascii="Calibri" w:hAnsi="Calibri"/>
        </w:rPr>
      </w:pPr>
    </w:p>
    <w:p w14:paraId="1E8FA939"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14:paraId="085BB432"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14:paraId="411C9664" w14:textId="77777777"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14:paraId="00C244F6"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14:paraId="37DC418C"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14:paraId="17CB69D6"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2E0C7C">
        <w:rPr>
          <w:rFonts w:ascii="Calibri" w:hAnsi="Calibri"/>
          <w:b/>
          <w:bCs/>
          <w:lang w:eastAsia="sk-SK"/>
        </w:rPr>
        <w:t>a</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14:paraId="71A7EABD" w14:textId="77777777" w:rsidR="002E0C7C" w:rsidRDefault="002E0C7C" w:rsidP="00F05892">
      <w:pPr>
        <w:shd w:val="clear" w:color="auto" w:fill="D9D9D9" w:themeFill="background1" w:themeFillShade="D9"/>
        <w:autoSpaceDE w:val="0"/>
        <w:autoSpaceDN w:val="0"/>
        <w:adjustRightInd w:val="0"/>
        <w:spacing w:before="120" w:after="240"/>
        <w:ind w:left="1410" w:hanging="1410"/>
        <w:rPr>
          <w:rFonts w:ascii="Calibri" w:hAnsi="Calibri"/>
          <w:bCs/>
          <w:lang w:eastAsia="sk-SK"/>
        </w:rPr>
      </w:pPr>
      <w:r w:rsidRPr="00C32732">
        <w:rPr>
          <w:rFonts w:ascii="Calibri" w:hAnsi="Calibri"/>
          <w:b/>
          <w:bCs/>
          <w:lang w:eastAsia="sk-SK"/>
        </w:rPr>
        <w:t>Príloha č. 6</w:t>
      </w:r>
      <w:r>
        <w:rPr>
          <w:rFonts w:ascii="Calibri" w:hAnsi="Calibri"/>
          <w:b/>
          <w:bCs/>
          <w:lang w:eastAsia="sk-SK"/>
        </w:rPr>
        <w:t>b</w:t>
      </w:r>
      <w:r>
        <w:rPr>
          <w:rFonts w:ascii="Calibri" w:hAnsi="Calibri"/>
          <w:b/>
          <w:bCs/>
          <w:lang w:eastAsia="sk-SK"/>
        </w:rPr>
        <w:tab/>
      </w:r>
      <w:r w:rsidRPr="00C32732">
        <w:rPr>
          <w:rFonts w:ascii="Calibri" w:hAnsi="Calibri"/>
          <w:bCs/>
          <w:lang w:eastAsia="sk-SK"/>
        </w:rPr>
        <w:t>Doplňujúce monitorovacie údaje k</w:t>
      </w:r>
      <w:r>
        <w:rPr>
          <w:rFonts w:ascii="Calibri" w:hAnsi="Calibri"/>
          <w:bCs/>
          <w:lang w:eastAsia="sk-SK"/>
        </w:rPr>
        <w:t> </w:t>
      </w:r>
      <w:proofErr w:type="spellStart"/>
      <w:r w:rsidRPr="00C32732">
        <w:rPr>
          <w:rFonts w:ascii="Calibri" w:hAnsi="Calibri"/>
          <w:bCs/>
          <w:lang w:eastAsia="sk-SK"/>
        </w:rPr>
        <w:t>ŽoP</w:t>
      </w:r>
      <w:proofErr w:type="spellEnd"/>
      <w:r>
        <w:rPr>
          <w:rFonts w:ascii="Calibri" w:hAnsi="Calibri"/>
          <w:bCs/>
          <w:lang w:eastAsia="sk-SK"/>
        </w:rPr>
        <w:t xml:space="preserve"> - </w:t>
      </w:r>
      <w:r>
        <w:rPr>
          <w:rFonts w:ascii="Calibri" w:hAnsi="Calibri"/>
          <w:lang w:eastAsia="sk-SK"/>
        </w:rPr>
        <w:t xml:space="preserve">popis k vzoru </w:t>
      </w:r>
      <w:r>
        <w:rPr>
          <w:rFonts w:ascii="Calibri" w:hAnsi="Calibri"/>
          <w:bCs/>
          <w:lang w:eastAsia="sk-SK"/>
        </w:rPr>
        <w:t>d</w:t>
      </w:r>
      <w:r w:rsidRPr="00C32732">
        <w:rPr>
          <w:rFonts w:ascii="Calibri" w:hAnsi="Calibri"/>
          <w:bCs/>
          <w:lang w:eastAsia="sk-SK"/>
        </w:rPr>
        <w:t>oplňujúc</w:t>
      </w:r>
      <w:r>
        <w:rPr>
          <w:rFonts w:ascii="Calibri" w:hAnsi="Calibri"/>
          <w:bCs/>
          <w:lang w:eastAsia="sk-SK"/>
        </w:rPr>
        <w:t>ich</w:t>
      </w:r>
      <w:r w:rsidRPr="00C32732">
        <w:rPr>
          <w:rFonts w:ascii="Calibri" w:hAnsi="Calibri"/>
          <w:bCs/>
          <w:lang w:eastAsia="sk-SK"/>
        </w:rPr>
        <w:t xml:space="preserve"> monitorovac</w:t>
      </w:r>
      <w:r>
        <w:rPr>
          <w:rFonts w:ascii="Calibri" w:hAnsi="Calibri"/>
          <w:bCs/>
          <w:lang w:eastAsia="sk-SK"/>
        </w:rPr>
        <w:t>ích</w:t>
      </w:r>
      <w:r w:rsidRPr="00C32732">
        <w:rPr>
          <w:rFonts w:ascii="Calibri" w:hAnsi="Calibri"/>
          <w:bCs/>
          <w:lang w:eastAsia="sk-SK"/>
        </w:rPr>
        <w:t xml:space="preserve"> údaj</w:t>
      </w:r>
      <w:r>
        <w:rPr>
          <w:rFonts w:ascii="Calibri" w:hAnsi="Calibri"/>
          <w:bCs/>
          <w:lang w:eastAsia="sk-SK"/>
        </w:rPr>
        <w:t>ov</w:t>
      </w:r>
      <w:r w:rsidRPr="00C32732">
        <w:rPr>
          <w:rFonts w:ascii="Calibri" w:hAnsi="Calibri"/>
          <w:bCs/>
          <w:lang w:eastAsia="sk-SK"/>
        </w:rPr>
        <w:t xml:space="preserve"> k</w:t>
      </w:r>
      <w:r>
        <w:rPr>
          <w:rFonts w:ascii="Calibri" w:hAnsi="Calibri"/>
          <w:bCs/>
          <w:lang w:eastAsia="sk-SK"/>
        </w:rPr>
        <w:t> </w:t>
      </w:r>
      <w:proofErr w:type="spellStart"/>
      <w:r w:rsidRPr="00C32732">
        <w:rPr>
          <w:rFonts w:ascii="Calibri" w:hAnsi="Calibri"/>
          <w:bCs/>
          <w:lang w:eastAsia="sk-SK"/>
        </w:rPr>
        <w:t>ŽoP</w:t>
      </w:r>
      <w:proofErr w:type="spellEnd"/>
    </w:p>
    <w:p w14:paraId="51E5571C"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7</w:t>
      </w:r>
      <w:r w:rsidR="00F86993">
        <w:rPr>
          <w:rFonts w:ascii="Calibri" w:hAnsi="Calibri"/>
          <w:b/>
          <w:bCs/>
          <w:lang w:eastAsia="sk-SK"/>
        </w:rPr>
        <w:t>a</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14:paraId="664BB026" w14:textId="77777777" w:rsidR="00F86993" w:rsidRPr="00C32732" w:rsidRDefault="00F86993"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Pr>
          <w:rFonts w:ascii="Calibri" w:hAnsi="Calibri"/>
          <w:b/>
          <w:bCs/>
          <w:lang w:eastAsia="sk-SK"/>
        </w:rPr>
        <w:t>b</w:t>
      </w:r>
      <w:r>
        <w:rPr>
          <w:rFonts w:ascii="Calibri" w:hAnsi="Calibri"/>
          <w:b/>
          <w:bCs/>
          <w:lang w:eastAsia="sk-SK"/>
        </w:rPr>
        <w:tab/>
      </w:r>
      <w:r w:rsidRPr="00C32732">
        <w:rPr>
          <w:rFonts w:ascii="Calibri" w:hAnsi="Calibri"/>
          <w:lang w:eastAsia="sk-SK"/>
        </w:rPr>
        <w:t>Monitorovacia správa projektu</w:t>
      </w:r>
      <w:r>
        <w:rPr>
          <w:rFonts w:ascii="Calibri" w:hAnsi="Calibri"/>
          <w:lang w:eastAsia="sk-SK"/>
        </w:rPr>
        <w:t xml:space="preserve"> – popis k vzorom monitorovacích správ</w:t>
      </w:r>
    </w:p>
    <w:p w14:paraId="00B19FFD" w14:textId="77777777" w:rsidR="00511C3D" w:rsidRPr="00F86993" w:rsidRDefault="00EC0660"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14:paraId="39535BE4"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14:paraId="4DF90F66"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14:paraId="66D08BA0" w14:textId="77777777"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14:paraId="69897594" w14:textId="77777777"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14:paraId="5970A3A7" w14:textId="7BE5DCA7" w:rsidR="003A5318" w:rsidDel="005E7863" w:rsidRDefault="003A5318" w:rsidP="002F08B4">
      <w:pPr>
        <w:shd w:val="clear" w:color="auto" w:fill="D9D9D9" w:themeFill="background1" w:themeFillShade="D9"/>
        <w:autoSpaceDE w:val="0"/>
        <w:autoSpaceDN w:val="0"/>
        <w:adjustRightInd w:val="0"/>
        <w:spacing w:before="120" w:after="240"/>
        <w:rPr>
          <w:del w:id="1684" w:author="Autor"/>
          <w:rFonts w:ascii="Calibri" w:hAnsi="Calibri"/>
          <w:bCs/>
          <w:lang w:eastAsia="sk-SK"/>
        </w:rPr>
      </w:pPr>
      <w:del w:id="1685" w:author="Autor">
        <w:r w:rsidRPr="00EB2412" w:rsidDel="005E7863">
          <w:rPr>
            <w:rFonts w:ascii="Calibri" w:hAnsi="Calibri"/>
            <w:b/>
            <w:bCs/>
            <w:lang w:eastAsia="sk-SK"/>
          </w:rPr>
          <w:delText>Príloha č. 13a</w:delText>
        </w:r>
        <w:r w:rsidDel="005E7863">
          <w:rPr>
            <w:rFonts w:ascii="Calibri" w:hAnsi="Calibri"/>
            <w:bCs/>
            <w:lang w:eastAsia="sk-SK"/>
          </w:rPr>
          <w:delText xml:space="preserve"> Žiadosť o</w:delText>
        </w:r>
        <w:r w:rsidR="00411ABB" w:rsidDel="005E7863">
          <w:rPr>
            <w:rFonts w:ascii="Calibri" w:hAnsi="Calibri"/>
            <w:bCs/>
            <w:lang w:eastAsia="sk-SK"/>
          </w:rPr>
          <w:delText> </w:delText>
        </w:r>
        <w:r w:rsidDel="005E7863">
          <w:rPr>
            <w:rFonts w:ascii="Calibri" w:hAnsi="Calibri"/>
            <w:bCs/>
            <w:lang w:eastAsia="sk-SK"/>
          </w:rPr>
          <w:delText>platbu</w:delText>
        </w:r>
        <w:r w:rsidR="00411ABB" w:rsidDel="005E7863">
          <w:rPr>
            <w:rFonts w:ascii="Calibri" w:hAnsi="Calibri"/>
            <w:bCs/>
            <w:lang w:eastAsia="sk-SK"/>
          </w:rPr>
          <w:delText xml:space="preserve"> – VZOR (podpora ITMS)</w:delText>
        </w:r>
      </w:del>
    </w:p>
    <w:p w14:paraId="5143254B" w14:textId="1A56A075" w:rsidR="003A5318" w:rsidDel="005E7863" w:rsidRDefault="003A5318" w:rsidP="002F08B4">
      <w:pPr>
        <w:shd w:val="clear" w:color="auto" w:fill="D9D9D9" w:themeFill="background1" w:themeFillShade="D9"/>
        <w:autoSpaceDE w:val="0"/>
        <w:autoSpaceDN w:val="0"/>
        <w:adjustRightInd w:val="0"/>
        <w:spacing w:before="120" w:after="240"/>
        <w:rPr>
          <w:del w:id="1686" w:author="Autor"/>
          <w:rFonts w:ascii="Calibri" w:hAnsi="Calibri"/>
          <w:bCs/>
          <w:lang w:eastAsia="sk-SK"/>
        </w:rPr>
      </w:pPr>
      <w:del w:id="1687" w:author="Autor">
        <w:r w:rsidRPr="00EB2412" w:rsidDel="005E7863">
          <w:rPr>
            <w:rFonts w:ascii="Calibri" w:hAnsi="Calibri"/>
            <w:b/>
            <w:bCs/>
            <w:lang w:eastAsia="sk-SK"/>
          </w:rPr>
          <w:delText>Príloha č. 13b</w:delText>
        </w:r>
        <w:r w:rsidDel="005E7863">
          <w:rPr>
            <w:rFonts w:ascii="Calibri" w:hAnsi="Calibri"/>
            <w:bCs/>
            <w:lang w:eastAsia="sk-SK"/>
          </w:rPr>
          <w:delText xml:space="preserve"> Pokyny k vypĺňaniu žiadosti o</w:delText>
        </w:r>
        <w:r w:rsidR="002377D7" w:rsidDel="005E7863">
          <w:rPr>
            <w:rFonts w:ascii="Calibri" w:hAnsi="Calibri"/>
            <w:bCs/>
            <w:lang w:eastAsia="sk-SK"/>
          </w:rPr>
          <w:delText> </w:delText>
        </w:r>
        <w:r w:rsidDel="005E7863">
          <w:rPr>
            <w:rFonts w:ascii="Calibri" w:hAnsi="Calibri"/>
            <w:bCs/>
            <w:lang w:eastAsia="sk-SK"/>
          </w:rPr>
          <w:delText>platbu</w:delText>
        </w:r>
      </w:del>
    </w:p>
    <w:p w14:paraId="17FA901B" w14:textId="77777777"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14:paraId="027717D5" w14:textId="77777777"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14:paraId="2DD9E673" w14:textId="77777777"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14:paraId="1B6A99BB" w14:textId="77777777"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lastRenderedPageBreak/>
        <w:t>Označenie VZOR znamená, že Prijímateľ nie je povinný použiť presne stanovený formát prílohy za podmienky, že zachová minimálne všetky údaje uvedené v tejto prílohe</w:t>
      </w:r>
    </w:p>
    <w:sectPr w:rsidR="00E02563" w:rsidRPr="002377D7" w:rsidSect="003027C5">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E04D6" w14:textId="77777777" w:rsidR="00E811E8" w:rsidRDefault="00E811E8" w:rsidP="00CA288C">
      <w:r>
        <w:separator/>
      </w:r>
    </w:p>
  </w:endnote>
  <w:endnote w:type="continuationSeparator" w:id="0">
    <w:p w14:paraId="591DD661" w14:textId="77777777" w:rsidR="00E811E8" w:rsidRDefault="00E811E8"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032868"/>
      <w:docPartObj>
        <w:docPartGallery w:val="Page Numbers (Bottom of Page)"/>
        <w:docPartUnique/>
      </w:docPartObj>
    </w:sdtPr>
    <w:sdtContent>
      <w:p w14:paraId="2FA99C39" w14:textId="5DC2069F" w:rsidR="00E811E8" w:rsidRDefault="00E811E8">
        <w:pPr>
          <w:pStyle w:val="Pta"/>
          <w:jc w:val="center"/>
        </w:pPr>
        <w:r>
          <w:fldChar w:fldCharType="begin"/>
        </w:r>
        <w:r>
          <w:instrText>PAGE   \* MERGEFORMAT</w:instrText>
        </w:r>
        <w:r>
          <w:fldChar w:fldCharType="separate"/>
        </w:r>
        <w:r w:rsidR="00EA64F1" w:rsidRPr="00EA64F1">
          <w:rPr>
            <w:noProof/>
            <w:lang w:val="sk-SK"/>
          </w:rPr>
          <w:t>3</w:t>
        </w:r>
        <w:r>
          <w:fldChar w:fldCharType="end"/>
        </w:r>
      </w:p>
    </w:sdtContent>
  </w:sdt>
  <w:p w14:paraId="18DAF49A" w14:textId="77777777" w:rsidR="00E811E8" w:rsidRDefault="00E811E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C7A63" w14:textId="77777777" w:rsidR="00E811E8" w:rsidRDefault="00E811E8">
    <w:pPr>
      <w:pStyle w:val="Pta"/>
      <w:jc w:val="center"/>
    </w:pPr>
  </w:p>
  <w:p w14:paraId="586FD632" w14:textId="77777777" w:rsidR="00E811E8" w:rsidRDefault="00E811E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E7462" w14:textId="77777777" w:rsidR="00E811E8" w:rsidRDefault="00E811E8" w:rsidP="00CA288C">
      <w:r>
        <w:separator/>
      </w:r>
    </w:p>
  </w:footnote>
  <w:footnote w:type="continuationSeparator" w:id="0">
    <w:p w14:paraId="612E1C5D" w14:textId="77777777" w:rsidR="00E811E8" w:rsidRDefault="00E811E8" w:rsidP="00CA288C">
      <w:r>
        <w:continuationSeparator/>
      </w:r>
    </w:p>
  </w:footnote>
  <w:footnote w:id="1">
    <w:p w14:paraId="6B0BC421"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14:paraId="3D702884" w14:textId="10F29DAE" w:rsidR="00E811E8" w:rsidRPr="00EB2412"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del w:id="743" w:author="Autor">
        <w:r w:rsidDel="005E7863">
          <w:rPr>
            <w:rFonts w:ascii="Verdana" w:hAnsi="Verdana"/>
            <w:sz w:val="16"/>
            <w:szCs w:val="16"/>
            <w:lang w:val="sk-SK"/>
          </w:rPr>
          <w:delText>3</w:delText>
        </w:r>
      </w:del>
      <w:r>
        <w:rPr>
          <w:rFonts w:ascii="Verdana" w:hAnsi="Verdana"/>
          <w:sz w:val="16"/>
          <w:szCs w:val="16"/>
          <w:lang w:val="sk-SK"/>
        </w:rPr>
        <w:t>a</w:t>
      </w:r>
      <w:ins w:id="744" w:author="Autor">
        <w:r>
          <w:rPr>
            <w:rFonts w:ascii="Verdana" w:hAnsi="Verdana"/>
            <w:sz w:val="16"/>
            <w:szCs w:val="16"/>
            <w:lang w:val="sk-SK"/>
          </w:rPr>
          <w:t xml:space="preserve"> Systému </w:t>
        </w:r>
      </w:ins>
      <w:del w:id="745" w:author="Autor">
        <w:r w:rsidRPr="00F80816" w:rsidDel="005E7863">
          <w:rPr>
            <w:rFonts w:ascii="Verdana" w:hAnsi="Verdana"/>
            <w:sz w:val="16"/>
            <w:szCs w:val="16"/>
          </w:rPr>
          <w:delText xml:space="preserve"> </w:delText>
        </w:r>
      </w:del>
      <w:ins w:id="746" w:author="Autor">
        <w:r w:rsidRPr="005E7863">
          <w:rPr>
            <w:rFonts w:ascii="Verdana" w:hAnsi="Verdana"/>
            <w:sz w:val="16"/>
            <w:szCs w:val="16"/>
          </w:rPr>
          <w:t>finančného riadenia štrukturálnych fondov, Kohézneho fondu a Európskeho námorného a rybárskeho fondu na programové obdobie 2014 – 2020</w:t>
        </w:r>
      </w:ins>
    </w:p>
  </w:footnote>
  <w:footnote w:id="3">
    <w:p w14:paraId="12CF139E" w14:textId="4BD3F2B9"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w:t>
      </w:r>
      <w:del w:id="824" w:author="Autor">
        <w:r w:rsidDel="005E7863">
          <w:rPr>
            <w:rFonts w:ascii="Verdana" w:hAnsi="Verdana"/>
            <w:sz w:val="16"/>
            <w:szCs w:val="16"/>
            <w:lang w:val="sk-SK"/>
          </w:rPr>
          <w:delText>3</w:delText>
        </w:r>
      </w:del>
      <w:r w:rsidRPr="00F80816">
        <w:rPr>
          <w:rFonts w:ascii="Verdana" w:hAnsi="Verdana"/>
          <w:sz w:val="16"/>
          <w:szCs w:val="16"/>
        </w:rPr>
        <w:t>b</w:t>
      </w:r>
      <w:ins w:id="825" w:author="Autor">
        <w:r>
          <w:rPr>
            <w:rFonts w:ascii="Verdana" w:hAnsi="Verdana"/>
            <w:sz w:val="16"/>
            <w:szCs w:val="16"/>
            <w:lang w:val="sk-SK"/>
          </w:rPr>
          <w:t xml:space="preserve"> </w:t>
        </w:r>
      </w:ins>
      <w:r w:rsidRPr="00F80816">
        <w:rPr>
          <w:rFonts w:ascii="Verdana" w:hAnsi="Verdana"/>
          <w:sz w:val="16"/>
          <w:szCs w:val="16"/>
        </w:rPr>
        <w:t xml:space="preserve"> </w:t>
      </w:r>
      <w:ins w:id="826" w:author="Autor">
        <w:r>
          <w:rPr>
            <w:rFonts w:ascii="Verdana" w:hAnsi="Verdana"/>
            <w:sz w:val="16"/>
            <w:szCs w:val="16"/>
            <w:lang w:val="sk-SK"/>
          </w:rPr>
          <w:t xml:space="preserve">Systému </w:t>
        </w:r>
        <w:r w:rsidRPr="005E7863">
          <w:rPr>
            <w:rFonts w:ascii="Verdana" w:hAnsi="Verdana"/>
            <w:sz w:val="16"/>
            <w:szCs w:val="16"/>
          </w:rPr>
          <w:t>finančného riadenia štrukturálnych fondov, Kohézneho fondu a Európskeho námorného a rybárskeho fondu na programové obdobie 2014 – 2020</w:t>
        </w:r>
      </w:ins>
    </w:p>
  </w:footnote>
  <w:footnote w:id="4">
    <w:p w14:paraId="2D3048B3" w14:textId="77777777" w:rsidR="00E811E8" w:rsidRPr="00F80816" w:rsidRDefault="00E811E8"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14:paraId="3061CCA0" w14:textId="7BB4754C" w:rsidR="00E811E8" w:rsidRPr="005D04FA" w:rsidRDefault="00E811E8" w:rsidP="00543F32">
      <w:r w:rsidRPr="00543F32">
        <w:rPr>
          <w:rStyle w:val="Odkaznapoznmkupodiarou"/>
          <w:rFonts w:ascii="Verdana" w:hAnsi="Verdana"/>
          <w:sz w:val="16"/>
          <w:szCs w:val="16"/>
          <w:lang w:val="x-none"/>
        </w:rPr>
        <w:footnoteRef/>
      </w:r>
      <w:r>
        <w:t xml:space="preserve"> </w:t>
      </w:r>
      <w:ins w:id="828" w:author="Autor">
        <w:r>
          <w:t>P</w:t>
        </w:r>
      </w:ins>
      <w:del w:id="829" w:author="Autor">
        <w:r w:rsidRPr="00543F32" w:rsidDel="00CC42FD">
          <w:rPr>
            <w:rFonts w:ascii="Verdana" w:hAnsi="Verdana"/>
            <w:sz w:val="16"/>
            <w:szCs w:val="16"/>
            <w:lang w:val="x-none"/>
          </w:rPr>
          <w:delText>p</w:delText>
        </w:r>
      </w:del>
      <w:proofErr w:type="spellStart"/>
      <w:r w:rsidRPr="00543F32">
        <w:rPr>
          <w:rFonts w:ascii="Verdana" w:hAnsi="Verdana"/>
          <w:sz w:val="16"/>
          <w:szCs w:val="16"/>
          <w:lang w:val="x-none"/>
        </w:rPr>
        <w:t>rijímateľ</w:t>
      </w:r>
      <w:proofErr w:type="spellEnd"/>
      <w:r w:rsidRPr="00543F32">
        <w:rPr>
          <w:rFonts w:ascii="Verdana" w:hAnsi="Verdana"/>
          <w:sz w:val="16"/>
          <w:szCs w:val="16"/>
          <w:lang w:val="x-none"/>
        </w:rPr>
        <w:t xml:space="preserve">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w:t>
      </w:r>
      <w:ins w:id="830" w:author="Autor">
        <w:r>
          <w:rPr>
            <w:rFonts w:ascii="Verdana" w:hAnsi="Verdana"/>
            <w:sz w:val="16"/>
            <w:szCs w:val="16"/>
          </w:rPr>
          <w:t>P</w:t>
        </w:r>
      </w:ins>
      <w:del w:id="831" w:author="Autor">
        <w:r w:rsidDel="00CC42FD">
          <w:rPr>
            <w:rFonts w:ascii="Verdana" w:hAnsi="Verdana"/>
            <w:sz w:val="16"/>
            <w:szCs w:val="16"/>
          </w:rPr>
          <w:delText>p</w:delText>
        </w:r>
      </w:del>
      <w:r>
        <w:rPr>
          <w:rFonts w:ascii="Verdana" w:hAnsi="Verdana"/>
          <w:sz w:val="16"/>
          <w:szCs w:val="16"/>
        </w:rPr>
        <w:t xml:space="preserve">rijímateľ povinný uchovávať a predložiť ho RO OP TP </w:t>
      </w:r>
      <w:r w:rsidRPr="00543F32">
        <w:rPr>
          <w:rFonts w:ascii="Verdana" w:hAnsi="Verdana"/>
          <w:sz w:val="16"/>
          <w:szCs w:val="16"/>
          <w:lang w:val="x-none"/>
        </w:rPr>
        <w:t>pri vykonaní kontroly na mieste.</w:t>
      </w:r>
      <w:r>
        <w:rPr>
          <w:rFonts w:ascii="Verdana" w:hAnsi="Verdana"/>
          <w:sz w:val="16"/>
          <w:szCs w:val="16"/>
        </w:rPr>
        <w:t xml:space="preserve"> </w:t>
      </w:r>
      <w:r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14:paraId="32F3E88C" w14:textId="77777777" w:rsidR="00E811E8" w:rsidRPr="00F80816"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14:paraId="522D1534" w14:textId="77777777" w:rsidR="00E811E8" w:rsidRPr="00F05892" w:rsidRDefault="00E811E8" w:rsidP="00F05892">
      <w:pPr>
        <w:rPr>
          <w:color w:val="1F497D"/>
        </w:rPr>
      </w:pPr>
      <w:r w:rsidRPr="00F05892">
        <w:rPr>
          <w:rStyle w:val="Odkaznapoznmkupodiarou"/>
          <w:rFonts w:ascii="Verdana" w:hAnsi="Verdana"/>
          <w:sz w:val="16"/>
          <w:szCs w:val="16"/>
          <w:lang w:val="x-none"/>
        </w:rPr>
        <w:footnoteRef/>
      </w:r>
      <w:r>
        <w:t xml:space="preserve"> </w:t>
      </w:r>
      <w:r w:rsidRPr="00F05892">
        <w:rPr>
          <w:rFonts w:ascii="Verdana" w:hAnsi="Verdana"/>
          <w:sz w:val="16"/>
          <w:szCs w:val="16"/>
        </w:rPr>
        <w:t>Alokačné kritérium stanovuje metodiku výpočtu stabilného percenta, ktorým budú refundovaní vybraní zamestnanci. Alokačné kritérium schvaľuje RO OP TP</w:t>
      </w:r>
      <w:r>
        <w:rPr>
          <w:rFonts w:ascii="Verdana" w:hAnsi="Verdana"/>
          <w:sz w:val="16"/>
          <w:szCs w:val="16"/>
        </w:rPr>
        <w:t xml:space="preserve">. </w:t>
      </w:r>
      <w:r w:rsidRPr="00F05892">
        <w:rPr>
          <w:rFonts w:ascii="Verdana" w:hAnsi="Verdana"/>
          <w:sz w:val="16"/>
          <w:szCs w:val="16"/>
        </w:rPr>
        <w:t>Po zaslaní súhlasného stanoviska z RO OP TP je možné refundovať uvedených zamestnancov týmto schváleným percentom bez toho, aby bolo potrebné pri žiadosti o platbu preukazovať oprávnenosť denným výkazom práce.</w:t>
      </w:r>
    </w:p>
  </w:footnote>
  <w:footnote w:id="8">
    <w:p w14:paraId="26935DA2" w14:textId="0DE70A2E" w:rsidR="00E811E8" w:rsidRPr="00F80816"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Pracovné, resp. služobné zmluvy zamestnancov, vrátane ich dodatkov a platové návrhy budú uložené na príslušnom organizačnom útvare </w:t>
      </w:r>
      <w:ins w:id="838" w:author="Autor">
        <w:r>
          <w:rPr>
            <w:rFonts w:ascii="Verdana" w:hAnsi="Verdana"/>
            <w:sz w:val="16"/>
            <w:szCs w:val="16"/>
            <w:lang w:val="sk-SK"/>
          </w:rPr>
          <w:t>P</w:t>
        </w:r>
      </w:ins>
      <w:del w:id="839" w:author="Autor">
        <w:r w:rsidRPr="00F80816" w:rsidDel="00CC42FD">
          <w:rPr>
            <w:rFonts w:ascii="Verdana" w:hAnsi="Verdana"/>
            <w:sz w:val="16"/>
            <w:szCs w:val="16"/>
            <w:lang w:val="sk-SK"/>
          </w:rPr>
          <w:delText>p</w:delText>
        </w:r>
      </w:del>
      <w:r w:rsidRPr="00F80816">
        <w:rPr>
          <w:rFonts w:ascii="Verdana" w:hAnsi="Verdana"/>
          <w:sz w:val="16"/>
          <w:szCs w:val="16"/>
          <w:lang w:val="sk-SK"/>
        </w:rPr>
        <w:t>rijímateľa a budú k dispozícií k nahliadnutiu pre potreby kontroly na mieste zo strany Poskytovateľa a ostatných kontrolných orgánov v zmysle Systému riadenia EŠIF</w:t>
      </w:r>
    </w:p>
  </w:footnote>
  <w:footnote w:id="9">
    <w:p w14:paraId="7E7BDF59" w14:textId="77777777" w:rsidR="00E811E8" w:rsidRPr="00F80816"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10">
    <w:p w14:paraId="71344ED1"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1">
    <w:p w14:paraId="7EC0A0EE" w14:textId="77777777" w:rsidR="00E811E8" w:rsidRPr="00F80816"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2">
    <w:p w14:paraId="3EEAD827" w14:textId="77777777" w:rsidR="00E811E8" w:rsidRPr="00F80816"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3">
    <w:p w14:paraId="5273163A" w14:textId="2512EF3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w:t>
      </w:r>
      <w:ins w:id="845" w:author="Autor">
        <w:r>
          <w:rPr>
            <w:rFonts w:ascii="Verdana" w:hAnsi="Verdana"/>
            <w:sz w:val="16"/>
            <w:szCs w:val="16"/>
            <w:lang w:val="sk-SK"/>
          </w:rPr>
          <w:t>P</w:t>
        </w:r>
      </w:ins>
      <w:del w:id="846" w:author="Autor">
        <w:r w:rsidRPr="00F80816" w:rsidDel="00CC42FD">
          <w:rPr>
            <w:rFonts w:ascii="Verdana" w:hAnsi="Verdana"/>
            <w:sz w:val="16"/>
            <w:szCs w:val="16"/>
          </w:rPr>
          <w:delText>p</w:delText>
        </w:r>
      </w:del>
      <w:proofErr w:type="spellStart"/>
      <w:r w:rsidRPr="00F80816">
        <w:rPr>
          <w:rFonts w:ascii="Verdana" w:hAnsi="Verdana"/>
          <w:sz w:val="16"/>
          <w:szCs w:val="16"/>
        </w:rPr>
        <w:t>rijímateľ</w:t>
      </w:r>
      <w:proofErr w:type="spellEnd"/>
      <w:r w:rsidRPr="00F80816">
        <w:rPr>
          <w:rFonts w:ascii="Verdana" w:hAnsi="Verdana"/>
          <w:sz w:val="16"/>
          <w:szCs w:val="16"/>
        </w:rPr>
        <w:t xml:space="preserve"> preukázať, že motorové vozidlo bolo počas celej pracovnej cesty využívané výlučne pre účely projektu a diaľničná známka bola nevyhnutná..</w:t>
      </w:r>
    </w:p>
  </w:footnote>
  <w:footnote w:id="14">
    <w:p w14:paraId="2428828B" w14:textId="0340863D" w:rsidR="00E811E8" w:rsidRPr="00F80816"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Uvedené doklady tvoria prílohu cestovného príkazu iba v prípade, že si ich </w:t>
      </w:r>
      <w:ins w:id="847" w:author="Autor">
        <w:r>
          <w:rPr>
            <w:rFonts w:ascii="Verdana" w:hAnsi="Verdana"/>
            <w:sz w:val="16"/>
            <w:szCs w:val="16"/>
            <w:lang w:val="sk-SK"/>
          </w:rPr>
          <w:t>P</w:t>
        </w:r>
      </w:ins>
      <w:del w:id="848" w:author="Autor">
        <w:r w:rsidRPr="00F80816" w:rsidDel="00CC42FD">
          <w:rPr>
            <w:rFonts w:ascii="Verdana" w:hAnsi="Verdana"/>
            <w:sz w:val="16"/>
            <w:szCs w:val="16"/>
            <w:lang w:val="sk-SK"/>
          </w:rPr>
          <w:delText>p</w:delText>
        </w:r>
      </w:del>
      <w:r w:rsidRPr="00F80816">
        <w:rPr>
          <w:rFonts w:ascii="Verdana" w:hAnsi="Verdana"/>
          <w:sz w:val="16"/>
          <w:szCs w:val="16"/>
          <w:lang w:val="sk-SK"/>
        </w:rPr>
        <w:t>rijímateľ nárokuje na preplatenie v rámci vyúčtovania pracovnej cesty</w:t>
      </w:r>
    </w:p>
  </w:footnote>
  <w:footnote w:id="15">
    <w:p w14:paraId="4124CF4F" w14:textId="77777777" w:rsidR="00E811E8" w:rsidRPr="00F05892" w:rsidRDefault="00E811E8">
      <w:pPr>
        <w:pStyle w:val="Textpoznmkypodiarou"/>
        <w:rPr>
          <w:lang w:val="sk-SK"/>
        </w:rPr>
      </w:pPr>
      <w:r>
        <w:rPr>
          <w:rStyle w:val="Odkaznapoznmkupodiarou"/>
        </w:rPr>
        <w:footnoteRef/>
      </w:r>
      <w:r>
        <w:t xml:space="preserve"> </w:t>
      </w:r>
      <w:r w:rsidRPr="00F05892">
        <w:rPr>
          <w:rFonts w:ascii="Verdana" w:hAnsi="Verdana"/>
          <w:sz w:val="16"/>
          <w:szCs w:val="16"/>
          <w:lang w:val="sk-SK"/>
        </w:rPr>
        <w:t>Vreckové poskytnuté na základe zákona o cestovných náhradách je neoprávneným výdavkom pretože naň nevzniká právny nárok</w:t>
      </w:r>
    </w:p>
  </w:footnote>
  <w:footnote w:id="16">
    <w:p w14:paraId="3C31E81C"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7">
    <w:p w14:paraId="61A24EEA"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8">
    <w:p w14:paraId="2ABA518F"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9">
    <w:p w14:paraId="48D799AA" w14:textId="646E8C11" w:rsidR="00E811E8" w:rsidRPr="00F80816"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V prípade, že cestovné príkazy si </w:t>
      </w:r>
      <w:ins w:id="849" w:author="Autor">
        <w:r>
          <w:rPr>
            <w:rFonts w:ascii="Verdana" w:hAnsi="Verdana"/>
            <w:sz w:val="16"/>
            <w:szCs w:val="16"/>
            <w:lang w:val="sk-SK"/>
          </w:rPr>
          <w:t>P</w:t>
        </w:r>
      </w:ins>
      <w:del w:id="850" w:author="Autor">
        <w:r w:rsidRPr="00F80816" w:rsidDel="00CC42FD">
          <w:rPr>
            <w:rFonts w:ascii="Verdana" w:hAnsi="Verdana"/>
            <w:sz w:val="16"/>
            <w:szCs w:val="16"/>
            <w:lang w:val="sk-SK"/>
          </w:rPr>
          <w:delText>p</w:delText>
        </w:r>
      </w:del>
      <w:r w:rsidRPr="00F80816">
        <w:rPr>
          <w:rFonts w:ascii="Verdana" w:hAnsi="Verdana"/>
          <w:sz w:val="16"/>
          <w:szCs w:val="16"/>
          <w:lang w:val="sk-SK"/>
        </w:rPr>
        <w:t>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20">
    <w:p w14:paraId="122EE9E0" w14:textId="7BAAB1A5"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w:t>
      </w:r>
      <w:del w:id="866" w:author="Autor">
        <w:r w:rsidRPr="00F80816" w:rsidDel="00636B22">
          <w:rPr>
            <w:rFonts w:ascii="Verdana" w:hAnsi="Verdana"/>
            <w:sz w:val="16"/>
            <w:szCs w:val="16"/>
          </w:rPr>
          <w:delText>poskytnutí</w:delText>
        </w:r>
      </w:del>
      <w:r w:rsidRPr="00F80816">
        <w:rPr>
          <w:rFonts w:ascii="Verdana" w:hAnsi="Verdana"/>
          <w:sz w:val="16"/>
          <w:szCs w:val="16"/>
        </w:rPr>
        <w:t xml:space="preserve">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21">
    <w:p w14:paraId="2CCEE50F" w14:textId="77777777" w:rsidR="00E811E8" w:rsidRDefault="00E811E8"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2">
    <w:p w14:paraId="00840FE3" w14:textId="77777777" w:rsidR="00E811E8" w:rsidDel="00024912" w:rsidRDefault="00E811E8">
      <w:pPr>
        <w:rPr>
          <w:del w:id="1109" w:author="Autor"/>
        </w:rPr>
      </w:pPr>
    </w:p>
    <w:p w14:paraId="6562180F" w14:textId="77777777" w:rsidR="00E811E8" w:rsidRPr="00543F32" w:rsidDel="00024912" w:rsidRDefault="00E811E8">
      <w:pPr>
        <w:pStyle w:val="Textpoznmkypodiarou"/>
        <w:rPr>
          <w:del w:id="1110" w:author="Autor"/>
          <w:lang w:val="sk-SK"/>
        </w:rPr>
      </w:pPr>
    </w:p>
  </w:footnote>
  <w:footnote w:id="23">
    <w:p w14:paraId="7F41D1CF" w14:textId="77777777" w:rsidR="00E811E8" w:rsidRPr="00C27EA5" w:rsidRDefault="00E811E8"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4">
    <w:p w14:paraId="1B1B001E" w14:textId="77777777" w:rsidR="00E811E8" w:rsidRPr="00F80816" w:rsidRDefault="00E811E8"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5">
    <w:p w14:paraId="75E03392" w14:textId="178A0AA1"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del w:id="1304" w:author="Autor">
        <w:r w:rsidRPr="00F80816" w:rsidDel="00DB486C">
          <w:rPr>
            <w:rFonts w:ascii="Verdana" w:hAnsi="Verdana" w:cs="Arial"/>
            <w:sz w:val="16"/>
            <w:szCs w:val="16"/>
          </w:rPr>
          <w:delText xml:space="preserve">Nevyhnutnosť predkladania listinnej podoby schválenej žiadosti o vrátenie finančných prostriedkov Prijímateľovi bude závislá od podmienok evidencie dokladov vysporiadania finančných vzťahov vo verejnej časti ITMS2014+ a neverejnej časti ITMS2014+, pričom </w:delText>
        </w:r>
      </w:del>
      <w:r w:rsidRPr="00F80816">
        <w:rPr>
          <w:rFonts w:ascii="Verdana" w:hAnsi="Verdana" w:cs="Arial"/>
          <w:sz w:val="16"/>
          <w:szCs w:val="16"/>
        </w:rPr>
        <w:t>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6">
    <w:p w14:paraId="35275C7B"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7">
    <w:p w14:paraId="421398A6"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8">
    <w:p w14:paraId="04D3FA77"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p>
  </w:footnote>
  <w:footnote w:id="29">
    <w:p w14:paraId="533C58C2" w14:textId="77777777" w:rsidR="00E811E8" w:rsidRPr="00CA75F1" w:rsidRDefault="00E811E8"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30">
    <w:p w14:paraId="4D25E6CA"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31">
    <w:p w14:paraId="4213A4D4" w14:textId="77777777" w:rsidR="00E811E8" w:rsidRPr="00CA75F1" w:rsidRDefault="00E811E8"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2">
    <w:p w14:paraId="06A743DE"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3">
    <w:p w14:paraId="59E34FDF" w14:textId="77777777" w:rsidR="00E811E8" w:rsidRPr="00F80816" w:rsidRDefault="00E811E8"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4">
    <w:p w14:paraId="007C0F02" w14:textId="36C8E824" w:rsidR="00E811E8" w:rsidRPr="00EF4AA5" w:rsidRDefault="00E811E8"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 xml:space="preserve">V prípade aplikácie poskytovania preddavkových platieb ide najmä o kontrolu správneho účtovania v účtovníctve </w:t>
      </w:r>
      <w:ins w:id="1596" w:author="Autor">
        <w:r>
          <w:rPr>
            <w:rFonts w:asciiTheme="minorHAnsi" w:hAnsiTheme="minorHAnsi"/>
            <w:lang w:val="sk-SK"/>
          </w:rPr>
          <w:t>P</w:t>
        </w:r>
      </w:ins>
      <w:del w:id="1597" w:author="Autor">
        <w:r w:rsidRPr="00EF4AA5" w:rsidDel="00CC42FD">
          <w:rPr>
            <w:rFonts w:asciiTheme="minorHAnsi" w:hAnsiTheme="minorHAnsi"/>
          </w:rPr>
          <w:delText>p</w:delText>
        </w:r>
      </w:del>
      <w:proofErr w:type="spellStart"/>
      <w:r w:rsidRPr="00EF4AA5">
        <w:rPr>
          <w:rFonts w:asciiTheme="minorHAnsi" w:hAnsiTheme="minorHAnsi"/>
        </w:rPr>
        <w:t>rijímateľa</w:t>
      </w:r>
      <w:proofErr w:type="spellEnd"/>
      <w:r w:rsidRPr="00EF4AA5">
        <w:rPr>
          <w:rFonts w:asciiTheme="minorHAnsi" w:hAnsiTheme="minorHAnsi"/>
        </w:rPr>
        <w:t xml:space="preserve"> (t.j. zaúčtovanie poskytnutého preddavku,  prijatie faktúry, zúčtovanie rozdielu (preplatok/nedoplatok).</w:t>
      </w:r>
    </w:p>
  </w:footnote>
  <w:footnote w:id="35">
    <w:p w14:paraId="32586FE8" w14:textId="72FFBE52" w:rsidR="00E811E8" w:rsidRPr="00EF4AA5" w:rsidRDefault="00E811E8"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w:t>
      </w:r>
      <w:ins w:id="1600" w:author="Autor">
        <w:r>
          <w:rPr>
            <w:rFonts w:asciiTheme="minorHAnsi" w:hAnsiTheme="minorHAnsi"/>
            <w:lang w:val="sk-SK"/>
          </w:rPr>
          <w:t>P</w:t>
        </w:r>
      </w:ins>
      <w:del w:id="1601" w:author="Autor">
        <w:r w:rsidRPr="00EF4AA5" w:rsidDel="00CC42FD">
          <w:rPr>
            <w:rFonts w:asciiTheme="minorHAnsi" w:hAnsiTheme="minorHAnsi"/>
          </w:rPr>
          <w:delText>p</w:delText>
        </w:r>
      </w:del>
      <w:proofErr w:type="spellStart"/>
      <w:r w:rsidRPr="00EF4AA5">
        <w:rPr>
          <w:rFonts w:asciiTheme="minorHAnsi" w:hAnsiTheme="minorHAnsi"/>
        </w:rPr>
        <w:t>rijímateľ</w:t>
      </w:r>
      <w:proofErr w:type="spellEnd"/>
      <w:r w:rsidRPr="00EF4AA5">
        <w:rPr>
          <w:rFonts w:asciiTheme="minorHAnsi" w:hAnsiTheme="minorHAnsi"/>
        </w:rPr>
        <w:t xml:space="preserve"> RO ako súčasť zúčtovania preddavkovej platby.</w:t>
      </w:r>
      <w:r>
        <w:rPr>
          <w:lang w:val="sk-SK"/>
        </w:rPr>
        <w:t xml:space="preserve"> </w:t>
      </w:r>
    </w:p>
  </w:footnote>
  <w:footnote w:id="36">
    <w:p w14:paraId="05C9E942" w14:textId="77777777" w:rsidR="00E811E8" w:rsidRPr="00F80816" w:rsidRDefault="00E811E8"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37">
    <w:p w14:paraId="2E063D04" w14:textId="77777777" w:rsidR="00E811E8" w:rsidRPr="00CA75F1" w:rsidRDefault="00E811E8"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C6E6C" w14:textId="77777777" w:rsidR="00E811E8" w:rsidRDefault="00E811E8" w:rsidP="00E811E8">
    <w:pPr>
      <w:pStyle w:val="Hlavika"/>
      <w:rPr>
        <w:ins w:id="367" w:author="Autor"/>
      </w:rPr>
    </w:pPr>
    <w:ins w:id="368" w:author="Autor">
      <w:r>
        <w:rPr>
          <w:noProof/>
          <w:lang w:val="sk-SK" w:eastAsia="sk-SK"/>
        </w:rPr>
        <w:drawing>
          <wp:anchor distT="0" distB="182880" distL="114300" distR="114300" simplePos="0" relativeHeight="251663360" behindDoc="1" locked="0" layoutInCell="1" allowOverlap="1" wp14:anchorId="1F14CF59" wp14:editId="7C633FF4">
            <wp:simplePos x="0" y="0"/>
            <wp:positionH relativeFrom="column">
              <wp:posOffset>5259070</wp:posOffset>
            </wp:positionH>
            <wp:positionV relativeFrom="paragraph">
              <wp:posOffset>-2540</wp:posOffset>
            </wp:positionV>
            <wp:extent cx="925830" cy="704850"/>
            <wp:effectExtent l="0" t="0" r="7620" b="0"/>
            <wp:wrapTopAndBottom/>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noProof/>
          <w:sz w:val="20"/>
          <w:lang w:val="sk-SK" w:eastAsia="sk-SK"/>
        </w:rPr>
        <w:drawing>
          <wp:inline distT="0" distB="0" distL="0" distR="0" wp14:anchorId="06995D71" wp14:editId="44A27DCF">
            <wp:extent cx="542925" cy="728013"/>
            <wp:effectExtent l="0" t="0" r="0" b="0"/>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ins>
  </w:p>
  <w:p w14:paraId="2FF6F0E7" w14:textId="77777777" w:rsidR="00E811E8" w:rsidRDefault="00E811E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79D93" w14:textId="77777777" w:rsidR="00E811E8" w:rsidRDefault="00E811E8" w:rsidP="00EC178D">
    <w:pPr>
      <w:pStyle w:val="Hlavika"/>
    </w:pPr>
    <w:r>
      <w:rPr>
        <w:noProof/>
        <w:lang w:val="sk-SK" w:eastAsia="sk-SK"/>
      </w:rPr>
      <w:drawing>
        <wp:anchor distT="0" distB="182880" distL="114300" distR="114300" simplePos="0" relativeHeight="251659264" behindDoc="1" locked="0" layoutInCell="1" allowOverlap="1" wp14:anchorId="3711DE9D" wp14:editId="4396091F">
          <wp:simplePos x="0" y="0"/>
          <wp:positionH relativeFrom="column">
            <wp:posOffset>5259070</wp:posOffset>
          </wp:positionH>
          <wp:positionV relativeFrom="paragraph">
            <wp:posOffset>-2540</wp:posOffset>
          </wp:positionV>
          <wp:extent cx="925830" cy="704850"/>
          <wp:effectExtent l="0" t="0" r="7620" b="0"/>
          <wp:wrapTopAndBottom/>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noProof/>
        <w:sz w:val="20"/>
        <w:lang w:val="sk-SK" w:eastAsia="sk-SK"/>
      </w:rPr>
      <w:drawing>
        <wp:inline distT="0" distB="0" distL="0" distR="0" wp14:anchorId="6DE8CD2A" wp14:editId="1713BB79">
          <wp:extent cx="542925" cy="728013"/>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14:paraId="5C9512B4" w14:textId="77777777" w:rsidR="00E811E8" w:rsidRDefault="00E811E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C013C" w14:textId="1354E7CB" w:rsidR="00E811E8" w:rsidRDefault="00E811E8" w:rsidP="00EC178D">
    <w:pPr>
      <w:pStyle w:val="Hlavika"/>
    </w:pPr>
    <w:del w:id="1688" w:author="Autor">
      <w:r w:rsidDel="00E811E8">
        <w:rPr>
          <w:noProof/>
          <w:lang w:val="sk-SK" w:eastAsia="sk-SK"/>
        </w:rPr>
        <w:drawing>
          <wp:anchor distT="0" distB="182880" distL="114300" distR="114300" simplePos="0" relativeHeight="251661312" behindDoc="1" locked="0" layoutInCell="1" allowOverlap="1" wp14:anchorId="7EA2A375" wp14:editId="3B4D172F">
            <wp:simplePos x="0" y="0"/>
            <wp:positionH relativeFrom="column">
              <wp:posOffset>5259070</wp:posOffset>
            </wp:positionH>
            <wp:positionV relativeFrom="paragraph">
              <wp:posOffset>5080</wp:posOffset>
            </wp:positionV>
            <wp:extent cx="925830" cy="704850"/>
            <wp:effectExtent l="0" t="0" r="7620" b="0"/>
            <wp:wrapTopAndBottom/>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sidDel="00E811E8">
        <w:rPr>
          <w:noProof/>
          <w:sz w:val="20"/>
          <w:lang w:val="sk-SK" w:eastAsia="sk-SK"/>
        </w:rPr>
        <w:drawing>
          <wp:inline distT="0" distB="0" distL="0" distR="0" wp14:anchorId="19CEBC0F" wp14:editId="659601B2">
            <wp:extent cx="542925" cy="728013"/>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del>
  </w:p>
  <w:p w14:paraId="3D5846D8" w14:textId="77777777" w:rsidR="00E811E8" w:rsidRDefault="00E811E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8">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9">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1">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5">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7">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8">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9">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2">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4">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5">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6">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7">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2">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3">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4">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6">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50">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1">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3">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6">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7">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9">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1">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2">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3">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4">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5">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6">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8">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9">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0">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1">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3">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4">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5">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6">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7">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8">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9">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91">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4">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5">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6">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9">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1">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2">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3">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6">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7">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11">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2">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3">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4">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5">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7">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8">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2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4">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5">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4"/>
  </w:num>
  <w:num w:numId="2">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5"/>
  </w:num>
  <w:num w:numId="8">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3"/>
  </w:num>
  <w:num w:numId="12">
    <w:abstractNumId w:val="74"/>
  </w:num>
  <w:num w:numId="13">
    <w:abstractNumId w:val="18"/>
  </w:num>
  <w:num w:numId="14">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0"/>
  </w:num>
  <w:num w:numId="16">
    <w:abstractNumId w:val="21"/>
  </w:num>
  <w:num w:numId="1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1"/>
  </w:num>
  <w:num w:numId="21">
    <w:abstractNumId w:val="106"/>
  </w:num>
  <w:num w:numId="22">
    <w:abstractNumId w:val="1"/>
  </w:num>
  <w:num w:numId="23">
    <w:abstractNumId w:val="0"/>
  </w:num>
  <w:num w:numId="24">
    <w:abstractNumId w:val="29"/>
    <w:lvlOverride w:ilvl="0">
      <w:startOverride w:val="1"/>
    </w:lvlOverride>
    <w:lvlOverride w:ilvl="1"/>
    <w:lvlOverride w:ilvl="2"/>
    <w:lvlOverride w:ilvl="3"/>
    <w:lvlOverride w:ilvl="4"/>
    <w:lvlOverride w:ilvl="5"/>
    <w:lvlOverride w:ilvl="6"/>
    <w:lvlOverride w:ilvl="7"/>
    <w:lvlOverride w:ilvl="8"/>
  </w:num>
  <w:num w:numId="25">
    <w:abstractNumId w:val="66"/>
  </w:num>
  <w:num w:numId="2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8"/>
  </w:num>
  <w:num w:numId="28">
    <w:abstractNumId w:val="114"/>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17"/>
  </w:num>
  <w:num w:numId="34">
    <w:abstractNumId w:val="55"/>
  </w:num>
  <w:num w:numId="35">
    <w:abstractNumId w:val="2"/>
  </w:num>
  <w:num w:numId="36">
    <w:abstractNumId w:val="123"/>
  </w:num>
  <w:num w:numId="37">
    <w:abstractNumId w:val="112"/>
  </w:num>
  <w:num w:numId="38">
    <w:abstractNumId w:val="102"/>
  </w:num>
  <w:num w:numId="39">
    <w:abstractNumId w:val="12"/>
  </w:num>
  <w:num w:numId="40">
    <w:abstractNumId w:val="117"/>
  </w:num>
  <w:num w:numId="41">
    <w:abstractNumId w:val="101"/>
  </w:num>
  <w:num w:numId="42">
    <w:abstractNumId w:val="39"/>
  </w:num>
  <w:num w:numId="43">
    <w:abstractNumId w:val="86"/>
  </w:num>
  <w:num w:numId="44">
    <w:abstractNumId w:val="89"/>
  </w:num>
  <w:num w:numId="45">
    <w:abstractNumId w:val="41"/>
  </w:num>
  <w:num w:numId="46">
    <w:abstractNumId w:val="125"/>
  </w:num>
  <w:num w:numId="47">
    <w:abstractNumId w:val="38"/>
  </w:num>
  <w:num w:numId="48">
    <w:abstractNumId w:val="100"/>
  </w:num>
  <w:num w:numId="49">
    <w:abstractNumId w:val="62"/>
  </w:num>
  <w:num w:numId="50">
    <w:abstractNumId w:val="82"/>
  </w:num>
  <w:num w:numId="51">
    <w:abstractNumId w:val="45"/>
  </w:num>
  <w:num w:numId="52">
    <w:abstractNumId w:val="87"/>
  </w:num>
  <w:num w:numId="53">
    <w:abstractNumId w:val="51"/>
  </w:num>
  <w:num w:numId="54">
    <w:abstractNumId w:val="26"/>
  </w:num>
  <w:num w:numId="55">
    <w:abstractNumId w:val="109"/>
  </w:num>
  <w:num w:numId="56">
    <w:abstractNumId w:val="95"/>
  </w:num>
  <w:num w:numId="57">
    <w:abstractNumId w:val="9"/>
  </w:num>
  <w:num w:numId="58">
    <w:abstractNumId w:val="77"/>
  </w:num>
  <w:num w:numId="59">
    <w:abstractNumId w:val="43"/>
  </w:num>
  <w:num w:numId="60">
    <w:abstractNumId w:val="23"/>
  </w:num>
  <w:num w:numId="61">
    <w:abstractNumId w:val="96"/>
  </w:num>
  <w:num w:numId="62">
    <w:abstractNumId w:val="10"/>
  </w:num>
  <w:num w:numId="63">
    <w:abstractNumId w:val="53"/>
  </w:num>
  <w:num w:numId="64">
    <w:abstractNumId w:val="30"/>
  </w:num>
  <w:num w:numId="65">
    <w:abstractNumId w:val="14"/>
  </w:num>
  <w:num w:numId="66">
    <w:abstractNumId w:val="78"/>
  </w:num>
  <w:num w:numId="67">
    <w:abstractNumId w:val="20"/>
  </w:num>
  <w:num w:numId="68">
    <w:abstractNumId w:val="69"/>
  </w:num>
  <w:num w:numId="69">
    <w:abstractNumId w:val="46"/>
  </w:num>
  <w:num w:numId="70">
    <w:abstractNumId w:val="19"/>
  </w:num>
  <w:num w:numId="71">
    <w:abstractNumId w:val="8"/>
  </w:num>
  <w:num w:numId="72">
    <w:abstractNumId w:val="104"/>
  </w:num>
  <w:num w:numId="73">
    <w:abstractNumId w:val="33"/>
  </w:num>
  <w:num w:numId="74">
    <w:abstractNumId w:val="63"/>
  </w:num>
  <w:num w:numId="75">
    <w:abstractNumId w:val="27"/>
  </w:num>
  <w:num w:numId="76">
    <w:abstractNumId w:val="44"/>
  </w:num>
  <w:num w:numId="77">
    <w:abstractNumId w:val="120"/>
  </w:num>
  <w:num w:numId="78">
    <w:abstractNumId w:val="84"/>
  </w:num>
  <w:num w:numId="79">
    <w:abstractNumId w:val="47"/>
  </w:num>
  <w:num w:numId="80">
    <w:abstractNumId w:val="93"/>
  </w:num>
  <w:num w:numId="81">
    <w:abstractNumId w:val="65"/>
  </w:num>
  <w:num w:numId="82">
    <w:abstractNumId w:val="15"/>
  </w:num>
  <w:num w:numId="83">
    <w:abstractNumId w:val="28"/>
  </w:num>
  <w:num w:numId="84">
    <w:abstractNumId w:val="34"/>
  </w:num>
  <w:num w:numId="85">
    <w:abstractNumId w:val="25"/>
  </w:num>
  <w:num w:numId="86">
    <w:abstractNumId w:val="79"/>
  </w:num>
  <w:num w:numId="87">
    <w:abstractNumId w:val="103"/>
  </w:num>
  <w:num w:numId="88">
    <w:abstractNumId w:val="37"/>
  </w:num>
  <w:num w:numId="89">
    <w:abstractNumId w:val="75"/>
  </w:num>
  <w:num w:numId="90">
    <w:abstractNumId w:val="4"/>
  </w:num>
  <w:num w:numId="91">
    <w:abstractNumId w:val="35"/>
  </w:num>
  <w:num w:numId="92">
    <w:abstractNumId w:val="105"/>
  </w:num>
  <w:num w:numId="93">
    <w:abstractNumId w:val="48"/>
  </w:num>
  <w:num w:numId="94">
    <w:abstractNumId w:val="115"/>
  </w:num>
  <w:num w:numId="95">
    <w:abstractNumId w:val="5"/>
  </w:num>
  <w:num w:numId="96">
    <w:abstractNumId w:val="118"/>
  </w:num>
  <w:num w:numId="97">
    <w:abstractNumId w:val="6"/>
  </w:num>
  <w:num w:numId="98">
    <w:abstractNumId w:val="57"/>
  </w:num>
  <w:num w:numId="99">
    <w:abstractNumId w:val="113"/>
  </w:num>
  <w:num w:numId="100">
    <w:abstractNumId w:val="11"/>
  </w:num>
  <w:num w:numId="101">
    <w:abstractNumId w:val="49"/>
  </w:num>
  <w:num w:numId="102">
    <w:abstractNumId w:val="22"/>
  </w:num>
  <w:num w:numId="103">
    <w:abstractNumId w:val="31"/>
  </w:num>
  <w:num w:numId="104">
    <w:abstractNumId w:val="94"/>
  </w:num>
  <w:num w:numId="105">
    <w:abstractNumId w:val="64"/>
  </w:num>
  <w:num w:numId="106">
    <w:abstractNumId w:val="109"/>
  </w:num>
  <w:num w:numId="107">
    <w:abstractNumId w:val="58"/>
  </w:num>
  <w:num w:numId="108">
    <w:abstractNumId w:val="13"/>
  </w:num>
  <w:num w:numId="109">
    <w:abstractNumId w:val="61"/>
  </w:num>
  <w:num w:numId="110">
    <w:abstractNumId w:val="54"/>
  </w:num>
  <w:num w:numId="111">
    <w:abstractNumId w:val="76"/>
  </w:num>
  <w:num w:numId="112">
    <w:abstractNumId w:val="122"/>
  </w:num>
  <w:num w:numId="113">
    <w:abstractNumId w:val="108"/>
  </w:num>
  <w:num w:numId="114">
    <w:abstractNumId w:val="91"/>
  </w:num>
  <w:num w:numId="115">
    <w:abstractNumId w:val="99"/>
  </w:num>
  <w:num w:numId="116">
    <w:abstractNumId w:val="70"/>
  </w:num>
  <w:num w:numId="117">
    <w:abstractNumId w:val="36"/>
  </w:num>
  <w:num w:numId="118">
    <w:abstractNumId w:val="67"/>
  </w:num>
  <w:num w:numId="119">
    <w:abstractNumId w:val="32"/>
  </w:num>
  <w:num w:numId="120">
    <w:abstractNumId w:val="81"/>
  </w:num>
  <w:num w:numId="121">
    <w:abstractNumId w:val="60"/>
  </w:num>
  <w:num w:numId="122">
    <w:abstractNumId w:val="107"/>
  </w:num>
  <w:num w:numId="123">
    <w:abstractNumId w:val="121"/>
  </w:num>
  <w:num w:numId="124">
    <w:abstractNumId w:val="3"/>
  </w:num>
  <w:num w:numId="125">
    <w:abstractNumId w:val="97"/>
  </w:num>
  <w:num w:numId="126">
    <w:abstractNumId w:val="92"/>
  </w:num>
  <w:num w:numId="127">
    <w:abstractNumId w:val="52"/>
  </w:num>
  <w:num w:numId="128">
    <w:abstractNumId w:val="116"/>
  </w:num>
  <w:num w:numId="1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doNotHyphenateCaps/>
  <w:characterSpacingControl w:val="doNotCompress"/>
  <w:doNotValidateAgainstSchema/>
  <w:doNotDemarcateInvalidXml/>
  <w:hdrShapeDefaults>
    <o:shapedefaults v:ext="edit" spidmax="179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738"/>
    <w:rsid w:val="00003E48"/>
    <w:rsid w:val="000042F3"/>
    <w:rsid w:val="00004C83"/>
    <w:rsid w:val="00005358"/>
    <w:rsid w:val="00010383"/>
    <w:rsid w:val="0001092C"/>
    <w:rsid w:val="0001123E"/>
    <w:rsid w:val="000117F9"/>
    <w:rsid w:val="00011A90"/>
    <w:rsid w:val="00013797"/>
    <w:rsid w:val="00013945"/>
    <w:rsid w:val="000149D6"/>
    <w:rsid w:val="0001711E"/>
    <w:rsid w:val="00017807"/>
    <w:rsid w:val="0002314D"/>
    <w:rsid w:val="00023485"/>
    <w:rsid w:val="00023783"/>
    <w:rsid w:val="00023BDB"/>
    <w:rsid w:val="00024076"/>
    <w:rsid w:val="0002448C"/>
    <w:rsid w:val="00024912"/>
    <w:rsid w:val="000257FF"/>
    <w:rsid w:val="000263DD"/>
    <w:rsid w:val="000270B1"/>
    <w:rsid w:val="00027176"/>
    <w:rsid w:val="000317FE"/>
    <w:rsid w:val="00032F89"/>
    <w:rsid w:val="00033357"/>
    <w:rsid w:val="00033EA7"/>
    <w:rsid w:val="00034790"/>
    <w:rsid w:val="00035F33"/>
    <w:rsid w:val="00035FD0"/>
    <w:rsid w:val="00036619"/>
    <w:rsid w:val="0003679D"/>
    <w:rsid w:val="00037DB8"/>
    <w:rsid w:val="00040CE3"/>
    <w:rsid w:val="00042D02"/>
    <w:rsid w:val="00042E35"/>
    <w:rsid w:val="0004307F"/>
    <w:rsid w:val="000438C5"/>
    <w:rsid w:val="0004446A"/>
    <w:rsid w:val="00044497"/>
    <w:rsid w:val="00045CB0"/>
    <w:rsid w:val="00050E2D"/>
    <w:rsid w:val="00051456"/>
    <w:rsid w:val="0005282F"/>
    <w:rsid w:val="000532FE"/>
    <w:rsid w:val="00053BD7"/>
    <w:rsid w:val="00054229"/>
    <w:rsid w:val="000554F7"/>
    <w:rsid w:val="00055BE3"/>
    <w:rsid w:val="00057FE5"/>
    <w:rsid w:val="0006388F"/>
    <w:rsid w:val="00064EDD"/>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4BB8"/>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3A91"/>
    <w:rsid w:val="001343BF"/>
    <w:rsid w:val="00136158"/>
    <w:rsid w:val="00136351"/>
    <w:rsid w:val="0013727B"/>
    <w:rsid w:val="0013730C"/>
    <w:rsid w:val="00137BA0"/>
    <w:rsid w:val="00137F3E"/>
    <w:rsid w:val="00141A65"/>
    <w:rsid w:val="00144E96"/>
    <w:rsid w:val="001459C7"/>
    <w:rsid w:val="00146D55"/>
    <w:rsid w:val="001475C7"/>
    <w:rsid w:val="00152DE7"/>
    <w:rsid w:val="00154C64"/>
    <w:rsid w:val="0015567F"/>
    <w:rsid w:val="001557BC"/>
    <w:rsid w:val="00155EC2"/>
    <w:rsid w:val="00156295"/>
    <w:rsid w:val="001577FF"/>
    <w:rsid w:val="001603D8"/>
    <w:rsid w:val="0016041B"/>
    <w:rsid w:val="00160469"/>
    <w:rsid w:val="0016085C"/>
    <w:rsid w:val="00162CC4"/>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14EB"/>
    <w:rsid w:val="001A2711"/>
    <w:rsid w:val="001A6EEC"/>
    <w:rsid w:val="001B2135"/>
    <w:rsid w:val="001B2B75"/>
    <w:rsid w:val="001B362A"/>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44E"/>
    <w:rsid w:val="002115AB"/>
    <w:rsid w:val="00211FE0"/>
    <w:rsid w:val="00212219"/>
    <w:rsid w:val="002132F6"/>
    <w:rsid w:val="00214467"/>
    <w:rsid w:val="00214D39"/>
    <w:rsid w:val="00217386"/>
    <w:rsid w:val="00217441"/>
    <w:rsid w:val="00217E76"/>
    <w:rsid w:val="002226C2"/>
    <w:rsid w:val="00222E14"/>
    <w:rsid w:val="002257D6"/>
    <w:rsid w:val="002266C6"/>
    <w:rsid w:val="00226726"/>
    <w:rsid w:val="00227E00"/>
    <w:rsid w:val="00231503"/>
    <w:rsid w:val="00231C1A"/>
    <w:rsid w:val="00231D2C"/>
    <w:rsid w:val="00233193"/>
    <w:rsid w:val="0023424D"/>
    <w:rsid w:val="00235088"/>
    <w:rsid w:val="002355F2"/>
    <w:rsid w:val="002377D7"/>
    <w:rsid w:val="00240B8F"/>
    <w:rsid w:val="00242DED"/>
    <w:rsid w:val="00246019"/>
    <w:rsid w:val="00246F88"/>
    <w:rsid w:val="00247A3A"/>
    <w:rsid w:val="00247ECE"/>
    <w:rsid w:val="002506FC"/>
    <w:rsid w:val="00250D10"/>
    <w:rsid w:val="00251229"/>
    <w:rsid w:val="00251261"/>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09E7"/>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0D9D"/>
    <w:rsid w:val="002B1402"/>
    <w:rsid w:val="002B1492"/>
    <w:rsid w:val="002B32AB"/>
    <w:rsid w:val="002B459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C7C"/>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1FF6"/>
    <w:rsid w:val="002F2B77"/>
    <w:rsid w:val="002F442A"/>
    <w:rsid w:val="002F6560"/>
    <w:rsid w:val="002F66E7"/>
    <w:rsid w:val="0030167F"/>
    <w:rsid w:val="00301968"/>
    <w:rsid w:val="003027C5"/>
    <w:rsid w:val="00302E88"/>
    <w:rsid w:val="00304630"/>
    <w:rsid w:val="003058F8"/>
    <w:rsid w:val="00307245"/>
    <w:rsid w:val="00311BC2"/>
    <w:rsid w:val="00314267"/>
    <w:rsid w:val="003147AF"/>
    <w:rsid w:val="00317327"/>
    <w:rsid w:val="00320366"/>
    <w:rsid w:val="003206A2"/>
    <w:rsid w:val="003208CC"/>
    <w:rsid w:val="003212B8"/>
    <w:rsid w:val="003221F1"/>
    <w:rsid w:val="00323B30"/>
    <w:rsid w:val="00327427"/>
    <w:rsid w:val="00330C64"/>
    <w:rsid w:val="00330D47"/>
    <w:rsid w:val="00331CDB"/>
    <w:rsid w:val="00333DCE"/>
    <w:rsid w:val="003374D3"/>
    <w:rsid w:val="0034068C"/>
    <w:rsid w:val="0034512A"/>
    <w:rsid w:val="0034613B"/>
    <w:rsid w:val="00346D93"/>
    <w:rsid w:val="00346ED3"/>
    <w:rsid w:val="00350303"/>
    <w:rsid w:val="00351047"/>
    <w:rsid w:val="00351736"/>
    <w:rsid w:val="00353475"/>
    <w:rsid w:val="00353FC3"/>
    <w:rsid w:val="00354160"/>
    <w:rsid w:val="00354A0F"/>
    <w:rsid w:val="00354C04"/>
    <w:rsid w:val="00355C70"/>
    <w:rsid w:val="00356F88"/>
    <w:rsid w:val="00357E09"/>
    <w:rsid w:val="00360DDA"/>
    <w:rsid w:val="003613A0"/>
    <w:rsid w:val="00362AD9"/>
    <w:rsid w:val="00362CAD"/>
    <w:rsid w:val="0036454C"/>
    <w:rsid w:val="003667E6"/>
    <w:rsid w:val="00366F62"/>
    <w:rsid w:val="00367D63"/>
    <w:rsid w:val="00370E31"/>
    <w:rsid w:val="00372EB7"/>
    <w:rsid w:val="003730A6"/>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1266"/>
    <w:rsid w:val="00391544"/>
    <w:rsid w:val="00392998"/>
    <w:rsid w:val="00394278"/>
    <w:rsid w:val="00396A35"/>
    <w:rsid w:val="00397A89"/>
    <w:rsid w:val="00397CD4"/>
    <w:rsid w:val="003A0859"/>
    <w:rsid w:val="003A0A8C"/>
    <w:rsid w:val="003A2623"/>
    <w:rsid w:val="003A339A"/>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57E"/>
    <w:rsid w:val="003C79BC"/>
    <w:rsid w:val="003C7E72"/>
    <w:rsid w:val="003D0311"/>
    <w:rsid w:val="003D03E1"/>
    <w:rsid w:val="003D064D"/>
    <w:rsid w:val="003D2D97"/>
    <w:rsid w:val="003D4006"/>
    <w:rsid w:val="003D4315"/>
    <w:rsid w:val="003D486F"/>
    <w:rsid w:val="003D525E"/>
    <w:rsid w:val="003D553C"/>
    <w:rsid w:val="003D66CE"/>
    <w:rsid w:val="003E1675"/>
    <w:rsid w:val="003E2C8C"/>
    <w:rsid w:val="003E545F"/>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0718F"/>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447"/>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2FC7"/>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7ECD"/>
    <w:rsid w:val="004B054A"/>
    <w:rsid w:val="004B3332"/>
    <w:rsid w:val="004B3409"/>
    <w:rsid w:val="004B42D8"/>
    <w:rsid w:val="004B4584"/>
    <w:rsid w:val="004B45A2"/>
    <w:rsid w:val="004B49BA"/>
    <w:rsid w:val="004B541F"/>
    <w:rsid w:val="004B737B"/>
    <w:rsid w:val="004C22B2"/>
    <w:rsid w:val="004C239C"/>
    <w:rsid w:val="004C2677"/>
    <w:rsid w:val="004C3FDA"/>
    <w:rsid w:val="004D047C"/>
    <w:rsid w:val="004D0B7E"/>
    <w:rsid w:val="004D3A5F"/>
    <w:rsid w:val="004D4463"/>
    <w:rsid w:val="004D446E"/>
    <w:rsid w:val="004D479D"/>
    <w:rsid w:val="004D4C48"/>
    <w:rsid w:val="004D526E"/>
    <w:rsid w:val="004D5570"/>
    <w:rsid w:val="004D5E0D"/>
    <w:rsid w:val="004D6A63"/>
    <w:rsid w:val="004D6D93"/>
    <w:rsid w:val="004D7134"/>
    <w:rsid w:val="004D7EBF"/>
    <w:rsid w:val="004E0367"/>
    <w:rsid w:val="004E0E3F"/>
    <w:rsid w:val="004E163E"/>
    <w:rsid w:val="004E1688"/>
    <w:rsid w:val="004E1ED0"/>
    <w:rsid w:val="004E25E0"/>
    <w:rsid w:val="004E26F7"/>
    <w:rsid w:val="004E2AC5"/>
    <w:rsid w:val="004E38AF"/>
    <w:rsid w:val="004E4B16"/>
    <w:rsid w:val="004E4B56"/>
    <w:rsid w:val="004E5B0C"/>
    <w:rsid w:val="004E5DE8"/>
    <w:rsid w:val="004E5F44"/>
    <w:rsid w:val="004E67D1"/>
    <w:rsid w:val="004E7545"/>
    <w:rsid w:val="004E7EFE"/>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1C3D"/>
    <w:rsid w:val="00512ED6"/>
    <w:rsid w:val="00513760"/>
    <w:rsid w:val="005143CC"/>
    <w:rsid w:val="00515E61"/>
    <w:rsid w:val="00516FC9"/>
    <w:rsid w:val="0051786D"/>
    <w:rsid w:val="00517B26"/>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843"/>
    <w:rsid w:val="00580937"/>
    <w:rsid w:val="00581A91"/>
    <w:rsid w:val="00581F9E"/>
    <w:rsid w:val="00582FC3"/>
    <w:rsid w:val="00583AB3"/>
    <w:rsid w:val="0058474F"/>
    <w:rsid w:val="00585293"/>
    <w:rsid w:val="00585BF2"/>
    <w:rsid w:val="005875B0"/>
    <w:rsid w:val="005903F7"/>
    <w:rsid w:val="005920B0"/>
    <w:rsid w:val="0059290B"/>
    <w:rsid w:val="005944A1"/>
    <w:rsid w:val="00595E47"/>
    <w:rsid w:val="00596900"/>
    <w:rsid w:val="00596C74"/>
    <w:rsid w:val="005971D3"/>
    <w:rsid w:val="005A012A"/>
    <w:rsid w:val="005A0A55"/>
    <w:rsid w:val="005A2DA9"/>
    <w:rsid w:val="005A3C78"/>
    <w:rsid w:val="005A3DD8"/>
    <w:rsid w:val="005A53E5"/>
    <w:rsid w:val="005A7767"/>
    <w:rsid w:val="005B0114"/>
    <w:rsid w:val="005B03CA"/>
    <w:rsid w:val="005B06B8"/>
    <w:rsid w:val="005B0E0D"/>
    <w:rsid w:val="005B12B2"/>
    <w:rsid w:val="005B29D5"/>
    <w:rsid w:val="005B4030"/>
    <w:rsid w:val="005B4C70"/>
    <w:rsid w:val="005B688B"/>
    <w:rsid w:val="005B6F94"/>
    <w:rsid w:val="005B735A"/>
    <w:rsid w:val="005C062F"/>
    <w:rsid w:val="005C2D62"/>
    <w:rsid w:val="005C3A44"/>
    <w:rsid w:val="005C5BE2"/>
    <w:rsid w:val="005D04FA"/>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E6275"/>
    <w:rsid w:val="005E7863"/>
    <w:rsid w:val="005F03E0"/>
    <w:rsid w:val="005F11D5"/>
    <w:rsid w:val="005F22A5"/>
    <w:rsid w:val="005F2FA6"/>
    <w:rsid w:val="005F3927"/>
    <w:rsid w:val="005F39E3"/>
    <w:rsid w:val="005F4894"/>
    <w:rsid w:val="005F6557"/>
    <w:rsid w:val="005F7ACC"/>
    <w:rsid w:val="006023A5"/>
    <w:rsid w:val="00602D56"/>
    <w:rsid w:val="00604588"/>
    <w:rsid w:val="00604B6E"/>
    <w:rsid w:val="00604BA8"/>
    <w:rsid w:val="006059DC"/>
    <w:rsid w:val="006064D7"/>
    <w:rsid w:val="00606FCA"/>
    <w:rsid w:val="00610491"/>
    <w:rsid w:val="006110F5"/>
    <w:rsid w:val="006115FD"/>
    <w:rsid w:val="0061171D"/>
    <w:rsid w:val="00613AF8"/>
    <w:rsid w:val="006140F1"/>
    <w:rsid w:val="006160BE"/>
    <w:rsid w:val="006177CD"/>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35E4"/>
    <w:rsid w:val="00635112"/>
    <w:rsid w:val="00636616"/>
    <w:rsid w:val="00636B22"/>
    <w:rsid w:val="006408B0"/>
    <w:rsid w:val="00644094"/>
    <w:rsid w:val="00644701"/>
    <w:rsid w:val="00644C17"/>
    <w:rsid w:val="00645C06"/>
    <w:rsid w:val="00650EC7"/>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23C"/>
    <w:rsid w:val="00672376"/>
    <w:rsid w:val="006725B3"/>
    <w:rsid w:val="00672A17"/>
    <w:rsid w:val="00672F05"/>
    <w:rsid w:val="00673726"/>
    <w:rsid w:val="00674034"/>
    <w:rsid w:val="00677B36"/>
    <w:rsid w:val="00677C37"/>
    <w:rsid w:val="00680328"/>
    <w:rsid w:val="00682301"/>
    <w:rsid w:val="006863D7"/>
    <w:rsid w:val="00686770"/>
    <w:rsid w:val="0068700F"/>
    <w:rsid w:val="00687F8F"/>
    <w:rsid w:val="00690390"/>
    <w:rsid w:val="00690955"/>
    <w:rsid w:val="0069218C"/>
    <w:rsid w:val="006928F0"/>
    <w:rsid w:val="00693E98"/>
    <w:rsid w:val="006964BD"/>
    <w:rsid w:val="006A04D3"/>
    <w:rsid w:val="006A07DC"/>
    <w:rsid w:val="006A12DE"/>
    <w:rsid w:val="006A1E8B"/>
    <w:rsid w:val="006A208B"/>
    <w:rsid w:val="006A2C33"/>
    <w:rsid w:val="006A4933"/>
    <w:rsid w:val="006B139D"/>
    <w:rsid w:val="006B173D"/>
    <w:rsid w:val="006B21B3"/>
    <w:rsid w:val="006B2AB2"/>
    <w:rsid w:val="006B37B3"/>
    <w:rsid w:val="006B490B"/>
    <w:rsid w:val="006B56E5"/>
    <w:rsid w:val="006B5F5C"/>
    <w:rsid w:val="006B67A9"/>
    <w:rsid w:val="006B7914"/>
    <w:rsid w:val="006C0B56"/>
    <w:rsid w:val="006C0F47"/>
    <w:rsid w:val="006C1E34"/>
    <w:rsid w:val="006C3067"/>
    <w:rsid w:val="006C36D6"/>
    <w:rsid w:val="006C4C48"/>
    <w:rsid w:val="006C53D9"/>
    <w:rsid w:val="006C598A"/>
    <w:rsid w:val="006C6540"/>
    <w:rsid w:val="006C65AA"/>
    <w:rsid w:val="006C692E"/>
    <w:rsid w:val="006C6B9D"/>
    <w:rsid w:val="006C6D24"/>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12F3"/>
    <w:rsid w:val="006F24D0"/>
    <w:rsid w:val="006F29E9"/>
    <w:rsid w:val="006F3FCF"/>
    <w:rsid w:val="006F519A"/>
    <w:rsid w:val="006F5B5D"/>
    <w:rsid w:val="006F64D8"/>
    <w:rsid w:val="006F7366"/>
    <w:rsid w:val="007010C3"/>
    <w:rsid w:val="007040D3"/>
    <w:rsid w:val="00704574"/>
    <w:rsid w:val="007054ED"/>
    <w:rsid w:val="00705C95"/>
    <w:rsid w:val="00705F49"/>
    <w:rsid w:val="007063FE"/>
    <w:rsid w:val="007065DC"/>
    <w:rsid w:val="007075DA"/>
    <w:rsid w:val="00710F46"/>
    <w:rsid w:val="007127E4"/>
    <w:rsid w:val="007130B4"/>
    <w:rsid w:val="00714AC3"/>
    <w:rsid w:val="00716482"/>
    <w:rsid w:val="00716B0A"/>
    <w:rsid w:val="00720160"/>
    <w:rsid w:val="0072090B"/>
    <w:rsid w:val="0072243C"/>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35945"/>
    <w:rsid w:val="0074096F"/>
    <w:rsid w:val="00743801"/>
    <w:rsid w:val="00744536"/>
    <w:rsid w:val="007446B8"/>
    <w:rsid w:val="00744C75"/>
    <w:rsid w:val="00746766"/>
    <w:rsid w:val="00746BCE"/>
    <w:rsid w:val="007472E6"/>
    <w:rsid w:val="007500EA"/>
    <w:rsid w:val="00750483"/>
    <w:rsid w:val="00753411"/>
    <w:rsid w:val="00753AF0"/>
    <w:rsid w:val="00754ABD"/>
    <w:rsid w:val="00756DD9"/>
    <w:rsid w:val="00757120"/>
    <w:rsid w:val="007576FD"/>
    <w:rsid w:val="0075772B"/>
    <w:rsid w:val="00760E29"/>
    <w:rsid w:val="0076160A"/>
    <w:rsid w:val="007622CE"/>
    <w:rsid w:val="007635F0"/>
    <w:rsid w:val="0076364C"/>
    <w:rsid w:val="0076490F"/>
    <w:rsid w:val="00767253"/>
    <w:rsid w:val="0077077C"/>
    <w:rsid w:val="00772802"/>
    <w:rsid w:val="007737F3"/>
    <w:rsid w:val="007746C1"/>
    <w:rsid w:val="007749F1"/>
    <w:rsid w:val="007758D6"/>
    <w:rsid w:val="007759A8"/>
    <w:rsid w:val="00776195"/>
    <w:rsid w:val="0077627F"/>
    <w:rsid w:val="007768C1"/>
    <w:rsid w:val="00786CF7"/>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2768"/>
    <w:rsid w:val="007B395E"/>
    <w:rsid w:val="007B4268"/>
    <w:rsid w:val="007B581B"/>
    <w:rsid w:val="007B5838"/>
    <w:rsid w:val="007B5F92"/>
    <w:rsid w:val="007B677A"/>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6DD3"/>
    <w:rsid w:val="0080751F"/>
    <w:rsid w:val="00810103"/>
    <w:rsid w:val="00810A5C"/>
    <w:rsid w:val="008117B7"/>
    <w:rsid w:val="00812CBE"/>
    <w:rsid w:val="00813B18"/>
    <w:rsid w:val="0081505D"/>
    <w:rsid w:val="0081559F"/>
    <w:rsid w:val="008160BC"/>
    <w:rsid w:val="00816F2D"/>
    <w:rsid w:val="00817F35"/>
    <w:rsid w:val="008207C0"/>
    <w:rsid w:val="00822AD8"/>
    <w:rsid w:val="00823552"/>
    <w:rsid w:val="00823590"/>
    <w:rsid w:val="008243C4"/>
    <w:rsid w:val="00824569"/>
    <w:rsid w:val="00825C55"/>
    <w:rsid w:val="008268D8"/>
    <w:rsid w:val="00831FB1"/>
    <w:rsid w:val="008326B4"/>
    <w:rsid w:val="0083343C"/>
    <w:rsid w:val="0083672D"/>
    <w:rsid w:val="00837EF9"/>
    <w:rsid w:val="008401FC"/>
    <w:rsid w:val="00840631"/>
    <w:rsid w:val="00844979"/>
    <w:rsid w:val="00844EEA"/>
    <w:rsid w:val="0084669B"/>
    <w:rsid w:val="00846E71"/>
    <w:rsid w:val="008470EC"/>
    <w:rsid w:val="00851734"/>
    <w:rsid w:val="00851F81"/>
    <w:rsid w:val="00853C68"/>
    <w:rsid w:val="00854881"/>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77D69"/>
    <w:rsid w:val="00880016"/>
    <w:rsid w:val="00880518"/>
    <w:rsid w:val="0088077D"/>
    <w:rsid w:val="00880A8A"/>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4EFB"/>
    <w:rsid w:val="008A5975"/>
    <w:rsid w:val="008A5E0A"/>
    <w:rsid w:val="008A6D8A"/>
    <w:rsid w:val="008A6DFF"/>
    <w:rsid w:val="008B0477"/>
    <w:rsid w:val="008B058B"/>
    <w:rsid w:val="008B0A63"/>
    <w:rsid w:val="008B1E64"/>
    <w:rsid w:val="008B2831"/>
    <w:rsid w:val="008B311E"/>
    <w:rsid w:val="008B4378"/>
    <w:rsid w:val="008B464F"/>
    <w:rsid w:val="008B4739"/>
    <w:rsid w:val="008B5F0E"/>
    <w:rsid w:val="008B700A"/>
    <w:rsid w:val="008C051C"/>
    <w:rsid w:val="008C0C78"/>
    <w:rsid w:val="008C15CF"/>
    <w:rsid w:val="008C1888"/>
    <w:rsid w:val="008C2F14"/>
    <w:rsid w:val="008C3261"/>
    <w:rsid w:val="008C419D"/>
    <w:rsid w:val="008C4B1D"/>
    <w:rsid w:val="008C4E00"/>
    <w:rsid w:val="008C5138"/>
    <w:rsid w:val="008C51DE"/>
    <w:rsid w:val="008C708C"/>
    <w:rsid w:val="008C763D"/>
    <w:rsid w:val="008D0123"/>
    <w:rsid w:val="008D04DD"/>
    <w:rsid w:val="008D130E"/>
    <w:rsid w:val="008D2E80"/>
    <w:rsid w:val="008D3501"/>
    <w:rsid w:val="008D4029"/>
    <w:rsid w:val="008D5291"/>
    <w:rsid w:val="008E42C1"/>
    <w:rsid w:val="008F0231"/>
    <w:rsid w:val="008F248E"/>
    <w:rsid w:val="008F3DF2"/>
    <w:rsid w:val="008F4578"/>
    <w:rsid w:val="008F4973"/>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301"/>
    <w:rsid w:val="00914434"/>
    <w:rsid w:val="009162A7"/>
    <w:rsid w:val="00917448"/>
    <w:rsid w:val="00917BE9"/>
    <w:rsid w:val="00917C04"/>
    <w:rsid w:val="0092022D"/>
    <w:rsid w:val="00921CA6"/>
    <w:rsid w:val="0092359B"/>
    <w:rsid w:val="00923C25"/>
    <w:rsid w:val="009247AF"/>
    <w:rsid w:val="00924CC4"/>
    <w:rsid w:val="00924F0A"/>
    <w:rsid w:val="00925060"/>
    <w:rsid w:val="00925FD1"/>
    <w:rsid w:val="00926A1D"/>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1979"/>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64D8"/>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1CA1"/>
    <w:rsid w:val="00A320C5"/>
    <w:rsid w:val="00A32169"/>
    <w:rsid w:val="00A323DB"/>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609B"/>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453E"/>
    <w:rsid w:val="00A958C3"/>
    <w:rsid w:val="00A95F64"/>
    <w:rsid w:val="00A96246"/>
    <w:rsid w:val="00A96DFF"/>
    <w:rsid w:val="00A97B32"/>
    <w:rsid w:val="00AA27C3"/>
    <w:rsid w:val="00AA2CD7"/>
    <w:rsid w:val="00AA3127"/>
    <w:rsid w:val="00AA400F"/>
    <w:rsid w:val="00AA4588"/>
    <w:rsid w:val="00AB1B3F"/>
    <w:rsid w:val="00AB1E89"/>
    <w:rsid w:val="00AB202B"/>
    <w:rsid w:val="00AB37B0"/>
    <w:rsid w:val="00AB4025"/>
    <w:rsid w:val="00AB7087"/>
    <w:rsid w:val="00AB7895"/>
    <w:rsid w:val="00AC1BA5"/>
    <w:rsid w:val="00AC28C7"/>
    <w:rsid w:val="00AC2F30"/>
    <w:rsid w:val="00AC37CF"/>
    <w:rsid w:val="00AC394A"/>
    <w:rsid w:val="00AC39B3"/>
    <w:rsid w:val="00AC3AD8"/>
    <w:rsid w:val="00AC3CB7"/>
    <w:rsid w:val="00AC4F34"/>
    <w:rsid w:val="00AC53A7"/>
    <w:rsid w:val="00AC549F"/>
    <w:rsid w:val="00AC5D6F"/>
    <w:rsid w:val="00AD08C0"/>
    <w:rsid w:val="00AD0F62"/>
    <w:rsid w:val="00AD31DD"/>
    <w:rsid w:val="00AD5D7B"/>
    <w:rsid w:val="00AD6537"/>
    <w:rsid w:val="00AD703B"/>
    <w:rsid w:val="00AD758A"/>
    <w:rsid w:val="00AD7972"/>
    <w:rsid w:val="00AE2189"/>
    <w:rsid w:val="00AE2C06"/>
    <w:rsid w:val="00AE2EA6"/>
    <w:rsid w:val="00AE2F9F"/>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EE"/>
    <w:rsid w:val="00B073F4"/>
    <w:rsid w:val="00B076AA"/>
    <w:rsid w:val="00B10754"/>
    <w:rsid w:val="00B11511"/>
    <w:rsid w:val="00B1172C"/>
    <w:rsid w:val="00B12703"/>
    <w:rsid w:val="00B13C69"/>
    <w:rsid w:val="00B1462D"/>
    <w:rsid w:val="00B176EA"/>
    <w:rsid w:val="00B203F8"/>
    <w:rsid w:val="00B210D7"/>
    <w:rsid w:val="00B22662"/>
    <w:rsid w:val="00B26013"/>
    <w:rsid w:val="00B26DA1"/>
    <w:rsid w:val="00B303F6"/>
    <w:rsid w:val="00B31F60"/>
    <w:rsid w:val="00B31FC3"/>
    <w:rsid w:val="00B3344F"/>
    <w:rsid w:val="00B3381C"/>
    <w:rsid w:val="00B3485A"/>
    <w:rsid w:val="00B35C19"/>
    <w:rsid w:val="00B37657"/>
    <w:rsid w:val="00B4158A"/>
    <w:rsid w:val="00B41AC9"/>
    <w:rsid w:val="00B43516"/>
    <w:rsid w:val="00B43A6F"/>
    <w:rsid w:val="00B44113"/>
    <w:rsid w:val="00B476D9"/>
    <w:rsid w:val="00B47C56"/>
    <w:rsid w:val="00B50D9E"/>
    <w:rsid w:val="00B53DA5"/>
    <w:rsid w:val="00B560A5"/>
    <w:rsid w:val="00B576E6"/>
    <w:rsid w:val="00B577A3"/>
    <w:rsid w:val="00B60809"/>
    <w:rsid w:val="00B60843"/>
    <w:rsid w:val="00B60AF7"/>
    <w:rsid w:val="00B6292A"/>
    <w:rsid w:val="00B63299"/>
    <w:rsid w:val="00B64508"/>
    <w:rsid w:val="00B65FDF"/>
    <w:rsid w:val="00B66A24"/>
    <w:rsid w:val="00B7189A"/>
    <w:rsid w:val="00B72DEF"/>
    <w:rsid w:val="00B738CB"/>
    <w:rsid w:val="00B74058"/>
    <w:rsid w:val="00B75CCF"/>
    <w:rsid w:val="00B76FF4"/>
    <w:rsid w:val="00B80803"/>
    <w:rsid w:val="00B81BA6"/>
    <w:rsid w:val="00B81DF2"/>
    <w:rsid w:val="00B84B18"/>
    <w:rsid w:val="00B86139"/>
    <w:rsid w:val="00B91EE3"/>
    <w:rsid w:val="00B9310C"/>
    <w:rsid w:val="00B94AC7"/>
    <w:rsid w:val="00B952AB"/>
    <w:rsid w:val="00B95E27"/>
    <w:rsid w:val="00B9628A"/>
    <w:rsid w:val="00B96B38"/>
    <w:rsid w:val="00B96D43"/>
    <w:rsid w:val="00B96D74"/>
    <w:rsid w:val="00B9722B"/>
    <w:rsid w:val="00B97344"/>
    <w:rsid w:val="00B97CE1"/>
    <w:rsid w:val="00BA1FC2"/>
    <w:rsid w:val="00BA2133"/>
    <w:rsid w:val="00BA42DF"/>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3FCF"/>
    <w:rsid w:val="00BD4F53"/>
    <w:rsid w:val="00BD5079"/>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081D"/>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2BF4"/>
    <w:rsid w:val="00C33969"/>
    <w:rsid w:val="00C33A34"/>
    <w:rsid w:val="00C36525"/>
    <w:rsid w:val="00C3679D"/>
    <w:rsid w:val="00C36EC4"/>
    <w:rsid w:val="00C37181"/>
    <w:rsid w:val="00C3729C"/>
    <w:rsid w:val="00C379B8"/>
    <w:rsid w:val="00C37AA3"/>
    <w:rsid w:val="00C406B4"/>
    <w:rsid w:val="00C41318"/>
    <w:rsid w:val="00C436A3"/>
    <w:rsid w:val="00C45DC8"/>
    <w:rsid w:val="00C47329"/>
    <w:rsid w:val="00C51333"/>
    <w:rsid w:val="00C51444"/>
    <w:rsid w:val="00C516CB"/>
    <w:rsid w:val="00C51845"/>
    <w:rsid w:val="00C529B5"/>
    <w:rsid w:val="00C52A21"/>
    <w:rsid w:val="00C53D40"/>
    <w:rsid w:val="00C55395"/>
    <w:rsid w:val="00C56C5C"/>
    <w:rsid w:val="00C575BE"/>
    <w:rsid w:val="00C578B1"/>
    <w:rsid w:val="00C57EEB"/>
    <w:rsid w:val="00C64EAF"/>
    <w:rsid w:val="00C67366"/>
    <w:rsid w:val="00C6769A"/>
    <w:rsid w:val="00C7196C"/>
    <w:rsid w:val="00C719B3"/>
    <w:rsid w:val="00C71C19"/>
    <w:rsid w:val="00C75494"/>
    <w:rsid w:val="00C76192"/>
    <w:rsid w:val="00C768AA"/>
    <w:rsid w:val="00C81E58"/>
    <w:rsid w:val="00C8254C"/>
    <w:rsid w:val="00C83198"/>
    <w:rsid w:val="00C8377D"/>
    <w:rsid w:val="00C83B77"/>
    <w:rsid w:val="00C84B9F"/>
    <w:rsid w:val="00C869A5"/>
    <w:rsid w:val="00C86BAC"/>
    <w:rsid w:val="00C87252"/>
    <w:rsid w:val="00C879D9"/>
    <w:rsid w:val="00C91649"/>
    <w:rsid w:val="00C91AB9"/>
    <w:rsid w:val="00C91D1F"/>
    <w:rsid w:val="00C93175"/>
    <w:rsid w:val="00C94458"/>
    <w:rsid w:val="00CA065E"/>
    <w:rsid w:val="00CA08EA"/>
    <w:rsid w:val="00CA0C8F"/>
    <w:rsid w:val="00CA1F4C"/>
    <w:rsid w:val="00CA288C"/>
    <w:rsid w:val="00CA2986"/>
    <w:rsid w:val="00CA2A82"/>
    <w:rsid w:val="00CA2F1A"/>
    <w:rsid w:val="00CA3139"/>
    <w:rsid w:val="00CA55E0"/>
    <w:rsid w:val="00CA673F"/>
    <w:rsid w:val="00CA6A61"/>
    <w:rsid w:val="00CA6BD9"/>
    <w:rsid w:val="00CA6D0C"/>
    <w:rsid w:val="00CB059A"/>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2BD1"/>
    <w:rsid w:val="00CC3397"/>
    <w:rsid w:val="00CC42FD"/>
    <w:rsid w:val="00CC4A61"/>
    <w:rsid w:val="00CD015B"/>
    <w:rsid w:val="00CD0236"/>
    <w:rsid w:val="00CD02E7"/>
    <w:rsid w:val="00CD0D78"/>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40B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941"/>
    <w:rsid w:val="00D17FA7"/>
    <w:rsid w:val="00D2112B"/>
    <w:rsid w:val="00D22268"/>
    <w:rsid w:val="00D22357"/>
    <w:rsid w:val="00D226C4"/>
    <w:rsid w:val="00D22C24"/>
    <w:rsid w:val="00D2464A"/>
    <w:rsid w:val="00D24F10"/>
    <w:rsid w:val="00D259BD"/>
    <w:rsid w:val="00D26FD7"/>
    <w:rsid w:val="00D32849"/>
    <w:rsid w:val="00D32D91"/>
    <w:rsid w:val="00D33472"/>
    <w:rsid w:val="00D345E2"/>
    <w:rsid w:val="00D3515E"/>
    <w:rsid w:val="00D36B44"/>
    <w:rsid w:val="00D377BB"/>
    <w:rsid w:val="00D37D3D"/>
    <w:rsid w:val="00D41282"/>
    <w:rsid w:val="00D413BD"/>
    <w:rsid w:val="00D41DD6"/>
    <w:rsid w:val="00D44AB4"/>
    <w:rsid w:val="00D47E97"/>
    <w:rsid w:val="00D50361"/>
    <w:rsid w:val="00D505B3"/>
    <w:rsid w:val="00D50D2F"/>
    <w:rsid w:val="00D5106A"/>
    <w:rsid w:val="00D51A9C"/>
    <w:rsid w:val="00D54C81"/>
    <w:rsid w:val="00D571FD"/>
    <w:rsid w:val="00D57D76"/>
    <w:rsid w:val="00D6303A"/>
    <w:rsid w:val="00D6339E"/>
    <w:rsid w:val="00D64922"/>
    <w:rsid w:val="00D65EA7"/>
    <w:rsid w:val="00D65FFD"/>
    <w:rsid w:val="00D67682"/>
    <w:rsid w:val="00D70603"/>
    <w:rsid w:val="00D734B2"/>
    <w:rsid w:val="00D73DEF"/>
    <w:rsid w:val="00D77A1E"/>
    <w:rsid w:val="00D80C9B"/>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66"/>
    <w:rsid w:val="00DB458A"/>
    <w:rsid w:val="00DB45D9"/>
    <w:rsid w:val="00DB486C"/>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859"/>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3E8B"/>
    <w:rsid w:val="00E144FF"/>
    <w:rsid w:val="00E14D41"/>
    <w:rsid w:val="00E152BA"/>
    <w:rsid w:val="00E15D1B"/>
    <w:rsid w:val="00E200F3"/>
    <w:rsid w:val="00E208C6"/>
    <w:rsid w:val="00E2194F"/>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2D4"/>
    <w:rsid w:val="00E509CD"/>
    <w:rsid w:val="00E50C4A"/>
    <w:rsid w:val="00E52483"/>
    <w:rsid w:val="00E5398F"/>
    <w:rsid w:val="00E56608"/>
    <w:rsid w:val="00E57475"/>
    <w:rsid w:val="00E577AC"/>
    <w:rsid w:val="00E57A07"/>
    <w:rsid w:val="00E57D11"/>
    <w:rsid w:val="00E57F5E"/>
    <w:rsid w:val="00E60794"/>
    <w:rsid w:val="00E60B01"/>
    <w:rsid w:val="00E6211D"/>
    <w:rsid w:val="00E62C12"/>
    <w:rsid w:val="00E62C47"/>
    <w:rsid w:val="00E637A2"/>
    <w:rsid w:val="00E64185"/>
    <w:rsid w:val="00E64666"/>
    <w:rsid w:val="00E669C2"/>
    <w:rsid w:val="00E67237"/>
    <w:rsid w:val="00E70142"/>
    <w:rsid w:val="00E713FB"/>
    <w:rsid w:val="00E739F9"/>
    <w:rsid w:val="00E74B65"/>
    <w:rsid w:val="00E7587E"/>
    <w:rsid w:val="00E764CD"/>
    <w:rsid w:val="00E76917"/>
    <w:rsid w:val="00E76D7D"/>
    <w:rsid w:val="00E770A2"/>
    <w:rsid w:val="00E77561"/>
    <w:rsid w:val="00E80CB3"/>
    <w:rsid w:val="00E811E8"/>
    <w:rsid w:val="00E81A6A"/>
    <w:rsid w:val="00E84049"/>
    <w:rsid w:val="00E84E1D"/>
    <w:rsid w:val="00E85B1F"/>
    <w:rsid w:val="00E90332"/>
    <w:rsid w:val="00E9168E"/>
    <w:rsid w:val="00E92475"/>
    <w:rsid w:val="00E9447F"/>
    <w:rsid w:val="00E94FE4"/>
    <w:rsid w:val="00E9618D"/>
    <w:rsid w:val="00E9749C"/>
    <w:rsid w:val="00E97CDE"/>
    <w:rsid w:val="00EA0CF8"/>
    <w:rsid w:val="00EA15BE"/>
    <w:rsid w:val="00EA210A"/>
    <w:rsid w:val="00EA4E2B"/>
    <w:rsid w:val="00EA592D"/>
    <w:rsid w:val="00EA5CF3"/>
    <w:rsid w:val="00EA64F1"/>
    <w:rsid w:val="00EA68D0"/>
    <w:rsid w:val="00EA7B99"/>
    <w:rsid w:val="00EB0303"/>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178D"/>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C67"/>
    <w:rsid w:val="00EE4EDC"/>
    <w:rsid w:val="00EE6ADA"/>
    <w:rsid w:val="00EE6AED"/>
    <w:rsid w:val="00EF0AC4"/>
    <w:rsid w:val="00EF1944"/>
    <w:rsid w:val="00EF1A7A"/>
    <w:rsid w:val="00EF2637"/>
    <w:rsid w:val="00EF2A45"/>
    <w:rsid w:val="00EF36D2"/>
    <w:rsid w:val="00EF3AE3"/>
    <w:rsid w:val="00EF456C"/>
    <w:rsid w:val="00EF4AA5"/>
    <w:rsid w:val="00EF4FAA"/>
    <w:rsid w:val="00EF6FFC"/>
    <w:rsid w:val="00EF7686"/>
    <w:rsid w:val="00F01733"/>
    <w:rsid w:val="00F01D0F"/>
    <w:rsid w:val="00F026E7"/>
    <w:rsid w:val="00F02813"/>
    <w:rsid w:val="00F03FB0"/>
    <w:rsid w:val="00F0579B"/>
    <w:rsid w:val="00F05892"/>
    <w:rsid w:val="00F05ACE"/>
    <w:rsid w:val="00F05D36"/>
    <w:rsid w:val="00F05DDA"/>
    <w:rsid w:val="00F06B22"/>
    <w:rsid w:val="00F10DE9"/>
    <w:rsid w:val="00F11216"/>
    <w:rsid w:val="00F11704"/>
    <w:rsid w:val="00F12079"/>
    <w:rsid w:val="00F125C3"/>
    <w:rsid w:val="00F13395"/>
    <w:rsid w:val="00F13A84"/>
    <w:rsid w:val="00F14501"/>
    <w:rsid w:val="00F16268"/>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985"/>
    <w:rsid w:val="00F56C07"/>
    <w:rsid w:val="00F57645"/>
    <w:rsid w:val="00F606F5"/>
    <w:rsid w:val="00F60D12"/>
    <w:rsid w:val="00F613E1"/>
    <w:rsid w:val="00F61804"/>
    <w:rsid w:val="00F61EED"/>
    <w:rsid w:val="00F62ADE"/>
    <w:rsid w:val="00F638F9"/>
    <w:rsid w:val="00F63EFB"/>
    <w:rsid w:val="00F6555C"/>
    <w:rsid w:val="00F65DDF"/>
    <w:rsid w:val="00F664FA"/>
    <w:rsid w:val="00F71A9D"/>
    <w:rsid w:val="00F75F02"/>
    <w:rsid w:val="00F77ECD"/>
    <w:rsid w:val="00F80816"/>
    <w:rsid w:val="00F8128F"/>
    <w:rsid w:val="00F8424C"/>
    <w:rsid w:val="00F851E8"/>
    <w:rsid w:val="00F8556C"/>
    <w:rsid w:val="00F8575A"/>
    <w:rsid w:val="00F85CDE"/>
    <w:rsid w:val="00F86452"/>
    <w:rsid w:val="00F86993"/>
    <w:rsid w:val="00F86D22"/>
    <w:rsid w:val="00F86E8D"/>
    <w:rsid w:val="00F905CD"/>
    <w:rsid w:val="00F919C6"/>
    <w:rsid w:val="00F91BE4"/>
    <w:rsid w:val="00F932A9"/>
    <w:rsid w:val="00F94265"/>
    <w:rsid w:val="00F95A17"/>
    <w:rsid w:val="00F95FBC"/>
    <w:rsid w:val="00F966C8"/>
    <w:rsid w:val="00F97AB6"/>
    <w:rsid w:val="00F97E80"/>
    <w:rsid w:val="00FA0595"/>
    <w:rsid w:val="00FA06AE"/>
    <w:rsid w:val="00FA0711"/>
    <w:rsid w:val="00FA194F"/>
    <w:rsid w:val="00FA329D"/>
    <w:rsid w:val="00FA4113"/>
    <w:rsid w:val="00FA5EBA"/>
    <w:rsid w:val="00FA6454"/>
    <w:rsid w:val="00FA6E94"/>
    <w:rsid w:val="00FA7291"/>
    <w:rsid w:val="00FB131D"/>
    <w:rsid w:val="00FB180E"/>
    <w:rsid w:val="00FB31D2"/>
    <w:rsid w:val="00FB3AEF"/>
    <w:rsid w:val="00FB3BD3"/>
    <w:rsid w:val="00FB40EB"/>
    <w:rsid w:val="00FC06AB"/>
    <w:rsid w:val="00FC172D"/>
    <w:rsid w:val="00FC1BEE"/>
    <w:rsid w:val="00FC2812"/>
    <w:rsid w:val="00FC3076"/>
    <w:rsid w:val="00FC31CF"/>
    <w:rsid w:val="00FC3A1F"/>
    <w:rsid w:val="00FC7147"/>
    <w:rsid w:val="00FD0931"/>
    <w:rsid w:val="00FD0A27"/>
    <w:rsid w:val="00FD0E9A"/>
    <w:rsid w:val="00FD16D3"/>
    <w:rsid w:val="00FD2870"/>
    <w:rsid w:val="00FD5BF6"/>
    <w:rsid w:val="00FE0227"/>
    <w:rsid w:val="00FE2A58"/>
    <w:rsid w:val="00FE3482"/>
    <w:rsid w:val="00FE38A6"/>
    <w:rsid w:val="00FE3B55"/>
    <w:rsid w:val="00FE4806"/>
    <w:rsid w:val="00FE4B9A"/>
    <w:rsid w:val="00FE591A"/>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1"/>
    <o:shapelayout v:ext="edit">
      <o:idmap v:ext="edit" data="1"/>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header"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header"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projektyoptp@vlada.gov.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ptp.vlada.gov.sk"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optp.vlada.gov.s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www.optp.vlada.gov.s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www.itms2014.sk" TargetMode="External"/><Relationship Id="rId10" Type="http://schemas.openxmlformats.org/officeDocument/2006/relationships/footer" Target="footer1.xml"/><Relationship Id="rId19" Type="http://schemas.openxmlformats.org/officeDocument/2006/relationships/hyperlink" Target="mailto:optp@vlada.gov.s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yperlink" Target="http://www.partnerskadohoda.gov.s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4AB3E-3302-4927-A305-E7B46AB56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29884</Words>
  <Characters>170343</Characters>
  <Application>Microsoft Office Word</Application>
  <DocSecurity>0</DocSecurity>
  <Lines>1419</Lines>
  <Paragraphs>399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199828</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2018-02-15T08:51:00Z</dcterms:created>
  <dcterms:modified xsi:type="dcterms:W3CDTF">2018-04-26T07:30:00Z</dcterms:modified>
</cp:coreProperties>
</file>