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5F526" w14:textId="77777777" w:rsidR="00963010" w:rsidRPr="0063716F" w:rsidRDefault="00963010" w:rsidP="00963010">
      <w:pPr>
        <w:pStyle w:val="Nzov"/>
        <w:pBdr>
          <w:bottom w:val="single" w:sz="8" w:space="1" w:color="5F497A"/>
        </w:pBdr>
        <w:rPr>
          <w:rFonts w:asciiTheme="minorHAnsi" w:hAnsiTheme="minorHAnsi"/>
        </w:rPr>
      </w:pPr>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63716F"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1 -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181067DB" w:rsidR="006829FC" w:rsidRPr="00162613" w:rsidRDefault="006829FC" w:rsidP="0063716F">
      <w:pPr>
        <w:spacing w:before="120" w:after="120"/>
        <w:rPr>
          <w:rFonts w:asciiTheme="minorHAnsi" w:hAnsiTheme="minorHAnsi"/>
          <w:sz w:val="22"/>
          <w:szCs w:val="22"/>
        </w:rPr>
      </w:pPr>
      <w:r w:rsidRPr="00162613">
        <w:rPr>
          <w:rFonts w:asciiTheme="minorHAnsi" w:hAnsiTheme="minorHAnsi"/>
          <w:b/>
          <w:sz w:val="22"/>
          <w:szCs w:val="22"/>
        </w:rPr>
        <w:t>Názov:</w:t>
      </w:r>
      <w:r w:rsidRPr="00162613">
        <w:rPr>
          <w:rFonts w:asciiTheme="minorHAnsi" w:hAnsiTheme="minorHAnsi"/>
          <w:sz w:val="22"/>
          <w:szCs w:val="22"/>
        </w:rPr>
        <w:t xml:space="preserve"> Úrad vlády </w:t>
      </w:r>
      <w:r w:rsidR="00C93031" w:rsidRPr="00162613">
        <w:rPr>
          <w:rFonts w:asciiTheme="minorHAnsi" w:hAnsiTheme="minorHAnsi"/>
          <w:sz w:val="22"/>
          <w:szCs w:val="22"/>
          <w:rPrChange w:id="0" w:author="Kopecká Monika" w:date="2018-11-20T14:47:00Z">
            <w:rPr>
              <w:rFonts w:asciiTheme="minorHAnsi" w:hAnsiTheme="minorHAnsi"/>
            </w:rPr>
          </w:rPrChange>
        </w:rPr>
        <w:t>Slovenskej republiky (ďalej aj „Úrad vlády SR“ alebo „ÚV SR“)</w:t>
      </w:r>
      <w:r w:rsidRPr="00162613">
        <w:rPr>
          <w:rFonts w:asciiTheme="minorHAnsi" w:hAnsiTheme="minorHAnsi"/>
          <w:sz w:val="22"/>
          <w:szCs w:val="22"/>
        </w:rPr>
        <w:t xml:space="preserve">, riadiaci orgán pre </w:t>
      </w:r>
      <w:r w:rsidR="00C93031" w:rsidRPr="00162613">
        <w:rPr>
          <w:rFonts w:asciiTheme="minorHAnsi" w:hAnsiTheme="minorHAnsi"/>
          <w:sz w:val="22"/>
          <w:szCs w:val="22"/>
          <w:rPrChange w:id="1" w:author="Kopecká Monika" w:date="2018-11-20T14:47:00Z">
            <w:rPr>
              <w:rFonts w:asciiTheme="minorHAnsi" w:hAnsiTheme="minorHAnsi"/>
            </w:rPr>
          </w:rPrChange>
        </w:rPr>
        <w:t>operačný program Technická pomoc (ďalej aj „RO OP TP“)</w:t>
      </w:r>
    </w:p>
    <w:p w14:paraId="57CC73E8" w14:textId="44335699" w:rsidR="006829FC" w:rsidRDefault="006829FC" w:rsidP="0063716F">
      <w:pPr>
        <w:spacing w:before="120" w:after="120"/>
        <w:rPr>
          <w:rFonts w:asciiTheme="minorHAnsi" w:hAnsiTheme="minorHAnsi"/>
          <w:sz w:val="22"/>
          <w:szCs w:val="22"/>
        </w:rPr>
      </w:pPr>
      <w:r w:rsidRPr="001D1B1E">
        <w:rPr>
          <w:rFonts w:asciiTheme="minorHAnsi" w:hAnsiTheme="minorHAnsi"/>
          <w:b/>
          <w:sz w:val="22"/>
          <w:szCs w:val="22"/>
        </w:rPr>
        <w:t>Adresa:</w:t>
      </w:r>
      <w:r w:rsidRPr="000C0504">
        <w:rPr>
          <w:rFonts w:asciiTheme="minorHAnsi" w:hAnsiTheme="minorHAnsi"/>
          <w:sz w:val="22"/>
          <w:szCs w:val="22"/>
        </w:rPr>
        <w:t xml:space="preserve"> Námestie slobody 1, 813 70 Bratislava, Slovenská republika</w:t>
      </w:r>
    </w:p>
    <w:p w14:paraId="008E02A7" w14:textId="77777777" w:rsidR="0063716F" w:rsidRPr="000C0504" w:rsidRDefault="0063716F" w:rsidP="0063716F">
      <w:pPr>
        <w:spacing w:before="120" w:after="120"/>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3D32175B"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9" w:history="1">
        <w:r w:rsidR="00C93031" w:rsidRPr="0063716F">
          <w:rPr>
            <w:rStyle w:val="Hypertextovprepojenie"/>
            <w:rFonts w:asciiTheme="minorHAnsi" w:hAnsiTheme="minorHAnsi"/>
          </w:rPr>
          <w:t>http://optp.vlada.gov.sk</w:t>
        </w:r>
      </w:hyperlink>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192F9931" w:rsidR="006829FC" w:rsidRPr="000C0504"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63716F">
        <w:rPr>
          <w:rFonts w:asciiTheme="minorHAnsi" w:hAnsiTheme="minorHAnsi"/>
        </w:rPr>
        <w:t>Európskej únie (ďalej aj „EÚ“)</w:t>
      </w:r>
      <w:r w:rsidRPr="000C0504">
        <w:rPr>
          <w:rFonts w:asciiTheme="minorHAnsi" w:hAnsiTheme="minorHAnsi"/>
          <w:sz w:val="22"/>
          <w:szCs w:val="22"/>
        </w:rPr>
        <w:t xml:space="preserve">v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6DACE9D5"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ins w:id="2" w:author="Kopecká Monika" w:date="2018-11-20T08:54:00Z">
        <w:r w:rsidR="00806367" w:rsidRPr="00806367">
          <w:rPr>
            <w:rFonts w:asciiTheme="minorHAnsi" w:hAnsiTheme="minorHAnsi"/>
            <w:sz w:val="22"/>
            <w:szCs w:val="22"/>
          </w:rPr>
          <w:t>Európskych štrukturálnych a investičných fondov (ďalej aj „EŠIF“)</w:t>
        </w:r>
      </w:ins>
      <w:del w:id="3" w:author="Kopecká Monika" w:date="2018-11-20T08:54:00Z">
        <w:r w:rsidRPr="000C0504" w:rsidDel="00806367">
          <w:rPr>
            <w:rFonts w:asciiTheme="minorHAnsi" w:hAnsiTheme="minorHAnsi"/>
            <w:sz w:val="22"/>
            <w:szCs w:val="22"/>
          </w:rPr>
          <w:delText>EŠIF</w:delText>
        </w:r>
      </w:del>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CF63F4" w:rsidRPr="000C0504" w14:paraId="0D61928F" w14:textId="77777777" w:rsidTr="002A7815">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proofErr w:type="spellStart"/>
            <w:r w:rsidRPr="000C0504">
              <w:rPr>
                <w:rFonts w:asciiTheme="minorHAnsi" w:hAnsiTheme="minorHAnsi"/>
                <w:color w:val="000000"/>
                <w:sz w:val="22"/>
                <w:szCs w:val="22"/>
              </w:rPr>
              <w:t>Pro</w:t>
            </w:r>
            <w:proofErr w:type="spellEnd"/>
            <w:r w:rsidRPr="000C0504">
              <w:rPr>
                <w:rFonts w:asciiTheme="minorHAnsi" w:hAnsi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2A7815">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7775EB">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 tvorí príspevok zo štátneho rozpočtu.</w:t>
      </w:r>
    </w:p>
    <w:p w14:paraId="0A3052DA" w14:textId="5B77553E" w:rsidR="00CF63F4" w:rsidRDefault="00CF63F4"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 xml:space="preserve">partner – </w:t>
      </w:r>
      <w:r w:rsidR="00EA7C0C" w:rsidRPr="0063716F">
        <w:rPr>
          <w:rFonts w:asciiTheme="minorHAnsi" w:hAnsiTheme="minorHAnsi"/>
          <w:b/>
          <w:sz w:val="22"/>
          <w:szCs w:val="22"/>
        </w:rPr>
        <w:t>organizácia štátnej správy</w:t>
      </w:r>
      <w:r w:rsidR="00EA7C0C" w:rsidRPr="001D1B1E">
        <w:rPr>
          <w:rFonts w:asciiTheme="minorHAnsi" w:hAnsiTheme="minorHAnsi"/>
          <w:sz w:val="22"/>
          <w:szCs w:val="22"/>
        </w:rPr>
        <w:t xml:space="preserve"> (časť 3.2.1.1 Stratégie financovania Európskych štruk</w:t>
      </w:r>
      <w:r w:rsidR="00EA7C0C" w:rsidRPr="000C0504">
        <w:rPr>
          <w:rFonts w:asciiTheme="minorHAnsi" w:hAnsiTheme="minorHAnsi"/>
          <w:sz w:val="22"/>
          <w:szCs w:val="22"/>
        </w:rPr>
        <w:t xml:space="preserve">turálnych a investičných fondov pre programové obdobie 2014 – 2020) </w:t>
      </w:r>
      <w:r w:rsidR="00EA7C0C" w:rsidRPr="0063716F">
        <w:rPr>
          <w:rFonts w:asciiTheme="minorHAnsi" w:hAnsiTheme="minorHAnsi"/>
          <w:b/>
          <w:sz w:val="22"/>
          <w:szCs w:val="22"/>
        </w:rPr>
        <w:t xml:space="preserve">a </w:t>
      </w:r>
      <w:r w:rsidR="00A86C8C" w:rsidRPr="0063716F">
        <w:rPr>
          <w:rFonts w:asciiTheme="minorHAnsi" w:hAnsiTheme="minorHAnsi"/>
          <w:b/>
          <w:sz w:val="22"/>
          <w:szCs w:val="22"/>
        </w:rPr>
        <w:t>ostatné subjekty verejnej správy</w:t>
      </w:r>
      <w:r w:rsidR="00A86C8C" w:rsidRPr="001D1B1E">
        <w:rPr>
          <w:rFonts w:asciiTheme="minorHAnsi" w:hAnsiTheme="minorHAnsi"/>
          <w:sz w:val="22"/>
          <w:szCs w:val="22"/>
        </w:rPr>
        <w:t xml:space="preserve">  </w:t>
      </w:r>
      <w:r w:rsidRPr="000C0504">
        <w:rPr>
          <w:rFonts w:asciiTheme="minorHAnsi" w:hAnsiTheme="minorHAnsi"/>
          <w:sz w:val="22"/>
          <w:szCs w:val="22"/>
        </w:rPr>
        <w:t>(časť 3.2.1.</w:t>
      </w:r>
      <w:del w:id="4" w:author="Kopecká Monika" w:date="2018-11-22T15:16:00Z">
        <w:r w:rsidRPr="000C0504" w:rsidDel="00EF4AF4">
          <w:rPr>
            <w:rFonts w:asciiTheme="minorHAnsi" w:hAnsiTheme="minorHAnsi"/>
            <w:sz w:val="22"/>
            <w:szCs w:val="22"/>
          </w:rPr>
          <w:delText xml:space="preserve">3 </w:delText>
        </w:r>
      </w:del>
      <w:ins w:id="5" w:author="Kopecká Monika" w:date="2018-11-22T15:16:00Z">
        <w:r w:rsidR="00EF4AF4">
          <w:rPr>
            <w:rFonts w:asciiTheme="minorHAnsi" w:hAnsiTheme="minorHAnsi"/>
            <w:sz w:val="22"/>
            <w:szCs w:val="22"/>
          </w:rPr>
          <w:t>2</w:t>
        </w:r>
        <w:r w:rsidR="00EF4AF4" w:rsidRPr="000C0504">
          <w:rPr>
            <w:rFonts w:asciiTheme="minorHAnsi" w:hAnsiTheme="minorHAnsi"/>
            <w:sz w:val="22"/>
            <w:szCs w:val="22"/>
          </w:rPr>
          <w:t xml:space="preserve"> </w:t>
        </w:r>
      </w:ins>
      <w:r w:rsidRPr="000C0504">
        <w:rPr>
          <w:rFonts w:asciiTheme="minorHAnsi" w:hAnsiTheme="minorHAnsi"/>
          <w:sz w:val="22"/>
          <w:szCs w:val="22"/>
        </w:rPr>
        <w:t>Stratégie financovania Európskych štrukturálnych a investičných fondov pre programové obdobie 2014 – 2020)</w:t>
      </w:r>
    </w:p>
    <w:p w14:paraId="3FC75260" w14:textId="77777777" w:rsidR="001C5379" w:rsidRPr="000C0504" w:rsidRDefault="001C5379">
      <w:pPr>
        <w:pStyle w:val="Odsekzoznamu"/>
        <w:spacing w:before="120" w:after="120"/>
        <w:ind w:left="284"/>
        <w:contextualSpacing w:val="0"/>
        <w:jc w:val="both"/>
        <w:rPr>
          <w:rFonts w:asciiTheme="minorHAnsi" w:hAnsiTheme="minorHAnsi"/>
          <w:sz w:val="22"/>
          <w:szCs w:val="22"/>
        </w:rPr>
        <w:pPrChange w:id="6" w:author="Kopecká Monika" w:date="2018-11-21T13:45:00Z">
          <w:pPr>
            <w:pStyle w:val="Odsekzoznamu"/>
            <w:numPr>
              <w:numId w:val="22"/>
            </w:numPr>
            <w:spacing w:before="120" w:after="120"/>
            <w:ind w:left="284" w:hanging="284"/>
            <w:contextualSpacing w:val="0"/>
            <w:jc w:val="both"/>
          </w:pPr>
        </w:pPrChange>
      </w:pP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proofErr w:type="spellStart"/>
            <w:r w:rsidRPr="000C0504">
              <w:rPr>
                <w:rFonts w:asciiTheme="minorHAnsi" w:hAnsiTheme="minorHAnsi"/>
                <w:color w:val="000000"/>
                <w:sz w:val="22"/>
                <w:szCs w:val="22"/>
              </w:rPr>
              <w:t>Pro</w:t>
            </w:r>
            <w:proofErr w:type="spellEnd"/>
            <w:r w:rsidRPr="000C0504">
              <w:rPr>
                <w:rFonts w:asciiTheme="minorHAnsi" w:hAnsi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proofErr w:type="spellStart"/>
            <w:r w:rsidRPr="000C0504">
              <w:rPr>
                <w:rFonts w:asciiTheme="minorHAnsi" w:hAnsiTheme="minorHAnsi"/>
                <w:color w:val="000000"/>
                <w:sz w:val="22"/>
                <w:szCs w:val="22"/>
              </w:rPr>
              <w:t>Pro</w:t>
            </w:r>
            <w:proofErr w:type="spellEnd"/>
            <w:r w:rsidRPr="000C0504">
              <w:rPr>
                <w:rFonts w:asciiTheme="minorHAnsi" w:hAnsiTheme="minorHAnsi"/>
                <w:color w:val="000000"/>
                <w:sz w:val="22"/>
                <w:szCs w:val="22"/>
              </w:rPr>
              <w:t xml:space="preserve">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w:t>
      </w:r>
    </w:p>
    <w:p w14:paraId="5F214513" w14:textId="77777777"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w:t>
      </w:r>
      <w:proofErr w:type="spellStart"/>
      <w:r w:rsidRPr="0063716F">
        <w:rPr>
          <w:rFonts w:asciiTheme="minorHAnsi" w:eastAsia="Calibri" w:hAnsiTheme="minorHAnsi"/>
          <w:sz w:val="22"/>
          <w:szCs w:val="22"/>
          <w:lang w:eastAsia="en-US"/>
        </w:rPr>
        <w:t>pro</w:t>
      </w:r>
      <w:proofErr w:type="spellEnd"/>
      <w:r w:rsidRPr="0063716F">
        <w:rPr>
          <w:rFonts w:asciiTheme="minorHAnsi" w:eastAsia="Calibri" w:hAnsiTheme="minorHAnsi"/>
          <w:sz w:val="22"/>
          <w:szCs w:val="22"/>
          <w:lang w:eastAsia="en-US"/>
        </w:rPr>
        <w:t xml:space="preserve">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77777777"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w:t>
      </w:r>
      <w:proofErr w:type="spellStart"/>
      <w:r w:rsidRPr="0063716F">
        <w:rPr>
          <w:rFonts w:asciiTheme="minorHAnsi" w:hAnsiTheme="minorHAnsi"/>
          <w:bCs/>
          <w:iCs/>
          <w:sz w:val="22"/>
          <w:szCs w:val="22"/>
        </w:rPr>
        <w:t>pro</w:t>
      </w:r>
      <w:proofErr w:type="spellEnd"/>
      <w:r w:rsidRPr="0063716F">
        <w:rPr>
          <w:rFonts w:asciiTheme="minorHAnsi" w:hAnsiTheme="minorHAnsi"/>
          <w:bCs/>
          <w:iCs/>
          <w:sz w:val="22"/>
          <w:szCs w:val="22"/>
        </w:rPr>
        <w:t xml:space="preserve">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w:t>
      </w:r>
      <w:proofErr w:type="spellStart"/>
      <w:r w:rsidRPr="000C0504">
        <w:rPr>
          <w:rFonts w:asciiTheme="minorHAnsi" w:hAnsiTheme="minorHAnsi"/>
          <w:bCs/>
          <w:iCs/>
          <w:sz w:val="22"/>
          <w:szCs w:val="22"/>
        </w:rPr>
        <w:t>pro</w:t>
      </w:r>
      <w:proofErr w:type="spellEnd"/>
      <w:r w:rsidRPr="000C0504">
        <w:rPr>
          <w:rFonts w:asciiTheme="minorHAnsi" w:hAnsiTheme="minorHAnsi"/>
          <w:bCs/>
          <w:iCs/>
          <w:sz w:val="22"/>
          <w:szCs w:val="22"/>
        </w:rPr>
        <w:t xml:space="preserve">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ríspevok prijímateľa/partnera bez zdrojov „</w:t>
      </w:r>
      <w:proofErr w:type="spellStart"/>
      <w:r w:rsidR="00692B9A" w:rsidRPr="000C0504">
        <w:rPr>
          <w:rFonts w:asciiTheme="minorHAnsi" w:hAnsiTheme="minorHAnsi"/>
          <w:sz w:val="22"/>
          <w:szCs w:val="22"/>
        </w:rPr>
        <w:t>pro</w:t>
      </w:r>
      <w:proofErr w:type="spellEnd"/>
      <w:r w:rsidR="00692B9A" w:rsidRPr="000C0504">
        <w:rPr>
          <w:rFonts w:asciiTheme="minorHAnsi" w:hAnsiTheme="minorHAnsi"/>
          <w:sz w:val="22"/>
          <w:szCs w:val="22"/>
        </w:rPr>
        <w:t xml:space="preserve">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 xml:space="preserve">Časový harmonogram konania o </w:t>
      </w:r>
      <w:proofErr w:type="spellStart"/>
      <w:r w:rsidRPr="0063716F">
        <w:rPr>
          <w:rFonts w:asciiTheme="minorHAnsi" w:hAnsiTheme="minorHAnsi"/>
          <w:b/>
        </w:rPr>
        <w:t>ŽoNFP</w:t>
      </w:r>
      <w:proofErr w:type="spellEnd"/>
      <w:r w:rsidRPr="0063716F">
        <w:rPr>
          <w:rFonts w:asciiTheme="minorHAnsi" w:hAnsiTheme="minorHAnsi"/>
          <w:b/>
        </w:rPr>
        <w:tab/>
      </w:r>
    </w:p>
    <w:p w14:paraId="11A83F48" w14:textId="7C0DB8B2"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162613">
        <w:rPr>
          <w:rFonts w:asciiTheme="minorHAnsi" w:hAnsiTheme="minorHAnsi"/>
          <w:sz w:val="22"/>
          <w:szCs w:val="22"/>
          <w:rPrChange w:id="7" w:author="Kopecká Monika" w:date="2018-11-20T14:48:00Z">
            <w:rPr>
              <w:rFonts w:asciiTheme="minorHAnsi" w:hAnsiTheme="minorHAnsi"/>
            </w:rPr>
          </w:rPrChange>
        </w:rPr>
        <w:t>poskytnutí nenávratného finančného príspevku (ďalej aj „žiadosť o NFP“ alebo „</w:t>
      </w:r>
      <w:proofErr w:type="spellStart"/>
      <w:r w:rsidR="0025749B" w:rsidRPr="00162613">
        <w:rPr>
          <w:rFonts w:asciiTheme="minorHAnsi" w:hAnsiTheme="minorHAnsi"/>
          <w:sz w:val="22"/>
          <w:szCs w:val="22"/>
          <w:rPrChange w:id="8" w:author="Kopecká Monika" w:date="2018-11-20T14:48:00Z">
            <w:rPr>
              <w:rFonts w:asciiTheme="minorHAnsi" w:hAnsiTheme="minorHAnsi"/>
            </w:rPr>
          </w:rPrChange>
        </w:rPr>
        <w:t>ŽoNFP</w:t>
      </w:r>
      <w:proofErr w:type="spellEnd"/>
      <w:r w:rsidR="0025749B" w:rsidRPr="00162613">
        <w:rPr>
          <w:rFonts w:asciiTheme="minorHAnsi" w:hAnsiTheme="minorHAnsi"/>
          <w:sz w:val="22"/>
          <w:szCs w:val="22"/>
          <w:rPrChange w:id="9" w:author="Kopecká Monika" w:date="2018-11-20T14:48:00Z">
            <w:rPr>
              <w:rFonts w:asciiTheme="minorHAnsi" w:hAnsiTheme="minorHAnsi"/>
            </w:rPr>
          </w:rPrChange>
        </w:rPr>
        <w:t>“)</w:t>
      </w:r>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04E06CA1" w14:textId="72452D94"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ins w:id="10" w:author="Kopecká Monika" w:date="2018-11-20T08:55:00Z">
        <w:r w:rsidR="00806367"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806367" w:rsidRPr="00806367">
          <w:rPr>
            <w:rFonts w:asciiTheme="minorHAnsi" w:hAnsiTheme="minorHAnsi"/>
            <w:color w:val="000000"/>
            <w:sz w:val="22"/>
            <w:szCs w:val="22"/>
            <w:lang w:eastAsia="en-US"/>
          </w:rPr>
          <w:t>ŽoNFP</w:t>
        </w:r>
        <w:proofErr w:type="spellEnd"/>
        <w:r w:rsidR="00806367" w:rsidRPr="00806367">
          <w:rPr>
            <w:rFonts w:asciiTheme="minorHAnsi" w:hAnsiTheme="minorHAnsi"/>
            <w:color w:val="000000"/>
            <w:sz w:val="22"/>
            <w:szCs w:val="22"/>
            <w:lang w:eastAsia="en-US"/>
          </w:rPr>
          <w:t>. Pri nedodržaní oznámeného predpokladaného termínu RO OP TP opakovane zabezpečí informovanosť žiadateľov za rovnakých podmienok.</w:t>
        </w:r>
      </w:ins>
      <w:del w:id="11" w:author="Kopecká Monika" w:date="2018-11-20T08:55:00Z">
        <w:r w:rsidRPr="000C0504" w:rsidDel="00806367">
          <w:rPr>
            <w:rFonts w:asciiTheme="minorHAnsi" w:hAnsiTheme="minorHAnsi"/>
            <w:color w:val="000000"/>
            <w:sz w:val="22"/>
            <w:szCs w:val="22"/>
            <w:lang w:eastAsia="en-US"/>
          </w:rPr>
          <w:delText>Informáciu o</w:delText>
        </w:r>
        <w:r w:rsidR="00727285" w:rsidRPr="000C0504" w:rsidDel="00806367">
          <w:rPr>
            <w:rFonts w:asciiTheme="minorHAnsi" w:hAnsiTheme="minorHAnsi"/>
            <w:color w:val="000000"/>
            <w:sz w:val="22"/>
            <w:szCs w:val="22"/>
            <w:lang w:eastAsia="en-US"/>
          </w:rPr>
          <w:delText> </w:delText>
        </w:r>
        <w:r w:rsidRPr="000C0504" w:rsidDel="00806367">
          <w:rPr>
            <w:rFonts w:asciiTheme="minorHAnsi" w:hAnsiTheme="minorHAnsi"/>
            <w:color w:val="000000"/>
            <w:sz w:val="22"/>
            <w:szCs w:val="22"/>
            <w:lang w:eastAsia="en-US"/>
          </w:rPr>
          <w:delText xml:space="preserve">prípadnom predĺžení lehoty na vydanie rozhodnutia o žiadosti o NFP zverejní </w:delText>
        </w:r>
        <w:r w:rsidR="0025749B" w:rsidRPr="000C0504" w:rsidDel="00806367">
          <w:rPr>
            <w:rFonts w:asciiTheme="minorHAnsi" w:hAnsiTheme="minorHAnsi"/>
            <w:color w:val="000000"/>
            <w:sz w:val="22"/>
            <w:szCs w:val="22"/>
            <w:lang w:eastAsia="en-US"/>
          </w:rPr>
          <w:delText>RO OP TP</w:delText>
        </w:r>
        <w:r w:rsidRPr="000C0504" w:rsidDel="00806367">
          <w:rPr>
            <w:rFonts w:asciiTheme="minorHAnsi" w:hAnsiTheme="minorHAnsi"/>
            <w:color w:val="000000"/>
            <w:sz w:val="22"/>
            <w:szCs w:val="22"/>
            <w:lang w:eastAsia="en-US"/>
          </w:rPr>
          <w:delText xml:space="preserve"> na svojom webovom sídle. </w:delText>
        </w:r>
      </w:del>
    </w:p>
    <w:p w14:paraId="30B41429" w14:textId="2E95CDE6" w:rsidR="00B47E18" w:rsidRPr="000C0504" w:rsidRDefault="002D76F0" w:rsidP="0063716F">
      <w:pPr>
        <w:spacing w:before="120" w:after="120"/>
        <w:ind w:firstLine="357"/>
        <w:jc w:val="both"/>
        <w:rPr>
          <w:rFonts w:asciiTheme="minorHAnsi" w:hAnsiTheme="minorHAnsi"/>
          <w:sz w:val="22"/>
          <w:szCs w:val="22"/>
        </w:rPr>
      </w:pPr>
      <w:r w:rsidRPr="000C0504">
        <w:rPr>
          <w:rFonts w:asciiTheme="minorHAnsi" w:hAnsiTheme="minorHAnsi"/>
          <w:color w:val="000000"/>
          <w:sz w:val="22"/>
          <w:szCs w:val="22"/>
          <w:lang w:eastAsia="en-US"/>
        </w:rPr>
        <w:lastRenderedPageBreak/>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del w:id="12" w:author="Kopecká Monika" w:date="2018-11-20T08:55:00Z">
        <w:r w:rsidR="00B47E18" w:rsidRPr="000C0504" w:rsidDel="00806367">
          <w:rPr>
            <w:rFonts w:asciiTheme="minorHAnsi" w:hAnsiTheme="minorHAnsi"/>
            <w:sz w:val="22"/>
            <w:szCs w:val="22"/>
          </w:rPr>
          <w:delText xml:space="preserve">RO </w:delText>
        </w:r>
        <w:r w:rsidR="0025749B" w:rsidRPr="000C0504" w:rsidDel="00806367">
          <w:rPr>
            <w:rFonts w:asciiTheme="minorHAnsi" w:hAnsiTheme="minorHAnsi"/>
            <w:sz w:val="22"/>
            <w:szCs w:val="22"/>
          </w:rPr>
          <w:delText xml:space="preserve">OP TP </w:delText>
        </w:r>
        <w:r w:rsidR="00B47E18" w:rsidRPr="000C0504" w:rsidDel="00806367">
          <w:rPr>
            <w:rFonts w:asciiTheme="minorHAnsi" w:hAnsiTheme="minorHAnsi"/>
            <w:sz w:val="22"/>
            <w:szCs w:val="22"/>
          </w:rPr>
          <w:delText xml:space="preserve">uvedie časové obdobie, v rámci ktorého bude rozhodnuté o ŽoNFP (celková dĺžka času potrebná na vydanie rozhodnutia o ŽoNFP), vrátane možnosti prípadného predĺženia lehoty v prípadoch, kedy nie je možné ukončiť konanie v určenej lehote a RO </w:delText>
        </w:r>
        <w:r w:rsidR="0025749B" w:rsidRPr="000C0504" w:rsidDel="00806367">
          <w:rPr>
            <w:rFonts w:asciiTheme="minorHAnsi" w:hAnsiTheme="minorHAnsi"/>
            <w:sz w:val="22"/>
            <w:szCs w:val="22"/>
          </w:rPr>
          <w:delText xml:space="preserve">OP TP </w:delText>
        </w:r>
        <w:r w:rsidR="00B47E18" w:rsidRPr="000C0504" w:rsidDel="00806367">
          <w:rPr>
            <w:rFonts w:asciiTheme="minorHAnsi" w:hAnsiTheme="minorHAnsi"/>
            <w:sz w:val="22"/>
            <w:szCs w:val="22"/>
          </w:rPr>
          <w:delText xml:space="preserve">bola udelená výnimka z maximálnej dĺžky na schvaľovací proces v súlade s kapitolou 1.2, ods. 3, písm. d) Systému riadenia EŠIF. </w:delText>
        </w:r>
      </w:del>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Miesto a spôsob podania </w:t>
      </w:r>
      <w:proofErr w:type="spellStart"/>
      <w:r w:rsidRPr="0063716F">
        <w:rPr>
          <w:rFonts w:asciiTheme="minorHAnsi" w:hAnsiTheme="minorHAnsi"/>
          <w:b/>
        </w:rPr>
        <w:t>ŽoNFP</w:t>
      </w:r>
      <w:proofErr w:type="spellEnd"/>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6B50D503" w14:textId="018E707D" w:rsidR="00AE6D4D" w:rsidRPr="00B00223" w:rsidRDefault="00131898" w:rsidP="0063716F">
      <w:pPr>
        <w:pStyle w:val="Default"/>
        <w:spacing w:before="120" w:after="120"/>
        <w:jc w:val="both"/>
        <w:rPr>
          <w:rFonts w:asciiTheme="minorHAnsi" w:hAnsiTheme="minorHAnsi" w:cs="Times New Roman"/>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určenej RO OP TP, ak je formulár žiadosti o NFP (spolu so všetkými 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 </w:t>
      </w:r>
      <w:r w:rsidR="00B00223">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 nasledovných spôsobov: </w:t>
      </w:r>
    </w:p>
    <w:p w14:paraId="1708C383" w14:textId="77777777" w:rsidR="00131898" w:rsidRPr="000C0504" w:rsidRDefault="00131898" w:rsidP="0063716F">
      <w:pPr>
        <w:pStyle w:val="Default"/>
        <w:spacing w:before="120" w:after="120"/>
        <w:jc w:val="both"/>
        <w:rPr>
          <w:rFonts w:asciiTheme="minorHAnsi" w:hAnsiTheme="minorHAnsi" w:cs="Times New Roman"/>
          <w:sz w:val="22"/>
          <w:szCs w:val="22"/>
        </w:rPr>
      </w:pPr>
    </w:p>
    <w:p w14:paraId="46412FF6" w14:textId="18D0A874" w:rsidR="00131898" w:rsidRPr="0063716F" w:rsidRDefault="00131898" w:rsidP="0063716F">
      <w:pPr>
        <w:pStyle w:val="Odsekzoznamu"/>
        <w:numPr>
          <w:ilvl w:val="0"/>
          <w:numId w:val="26"/>
        </w:numPr>
        <w:spacing w:before="120" w:after="120"/>
        <w:ind w:left="709" w:hanging="283"/>
        <w:contextualSpacing w:val="0"/>
        <w:jc w:val="both"/>
        <w:rPr>
          <w:rFonts w:asciiTheme="minorHAnsi" w:hAnsiTheme="minorHAnsi"/>
          <w:sz w:val="22"/>
          <w:szCs w:val="22"/>
        </w:rPr>
      </w:pPr>
      <w:r w:rsidRPr="0063716F">
        <w:rPr>
          <w:rFonts w:asciiTheme="minorHAnsi" w:hAnsiTheme="minorHAnsi"/>
          <w:b/>
          <w:sz w:val="22"/>
          <w:szCs w:val="22"/>
        </w:rPr>
        <w:t>V listinnej podobe</w:t>
      </w:r>
      <w:r w:rsidRPr="0063716F">
        <w:rPr>
          <w:rFonts w:asciiTheme="minorHAnsi" w:hAnsiTheme="minorHAnsi"/>
          <w:sz w:val="22"/>
          <w:szCs w:val="22"/>
        </w:rPr>
        <w:t xml:space="preserve"> je žiadosť o NFP, vrátane všetkých príloh, možné doručiť v jednom origináli (vytlačenom po odoslaní prostredníctvom ITMS2014+</w:t>
      </w:r>
      <w:r w:rsidR="00620DA3" w:rsidRPr="0063716F">
        <w:rPr>
          <w:rFonts w:asciiTheme="minorHAnsi" w:hAnsiTheme="minorHAnsi"/>
          <w:sz w:val="22"/>
          <w:szCs w:val="22"/>
        </w:rPr>
        <w:t xml:space="preserve"> a podpísanom</w:t>
      </w:r>
      <w:r w:rsidRPr="0063716F">
        <w:rPr>
          <w:rFonts w:asciiTheme="minorHAnsi" w:hAnsiTheme="minorHAnsi"/>
          <w:sz w:val="22"/>
          <w:szCs w:val="22"/>
        </w:rPr>
        <w:t>) a jednej kópii:</w:t>
      </w:r>
    </w:p>
    <w:p w14:paraId="38853589" w14:textId="77777777" w:rsidR="00C92C97" w:rsidRPr="001D1B1E" w:rsidRDefault="00C92C97" w:rsidP="0063716F">
      <w:pPr>
        <w:pStyle w:val="Odsekzoznamu"/>
        <w:numPr>
          <w:ilvl w:val="0"/>
          <w:numId w:val="19"/>
        </w:numPr>
        <w:spacing w:before="120" w:after="120"/>
        <w:contextualSpacing w:val="0"/>
        <w:jc w:val="both"/>
        <w:rPr>
          <w:rFonts w:asciiTheme="minorHAnsi" w:hAnsiTheme="minorHAnsi"/>
          <w:sz w:val="22"/>
          <w:szCs w:val="22"/>
        </w:rPr>
      </w:pPr>
      <w:r w:rsidRPr="000C0504">
        <w:rPr>
          <w:rFonts w:asciiTheme="minorHAnsi" w:hAnsiTheme="minorHAnsi"/>
          <w:sz w:val="22"/>
          <w:szCs w:val="22"/>
        </w:rPr>
        <w:t xml:space="preserve">doporučenou </w:t>
      </w:r>
      <w:r w:rsidRPr="001D1B1E">
        <w:rPr>
          <w:rFonts w:asciiTheme="minorHAnsi" w:hAnsiTheme="minorHAnsi"/>
          <w:sz w:val="22"/>
          <w:szCs w:val="22"/>
        </w:rPr>
        <w:t>poštou alebo kuriérskou službou na adresu:</w:t>
      </w:r>
    </w:p>
    <w:p w14:paraId="6963AA79"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 xml:space="preserve">Úrad vlády Slovenskej republiky </w:t>
      </w:r>
    </w:p>
    <w:p w14:paraId="2F8FDEC4" w14:textId="4A08CCBF" w:rsidR="00C92C97" w:rsidRPr="000C0504" w:rsidRDefault="00806367" w:rsidP="0063716F">
      <w:pPr>
        <w:ind w:left="426" w:firstLine="357"/>
        <w:jc w:val="both"/>
        <w:rPr>
          <w:rFonts w:asciiTheme="minorHAnsi" w:hAnsiTheme="minorHAnsi"/>
          <w:sz w:val="22"/>
          <w:szCs w:val="22"/>
        </w:rPr>
      </w:pPr>
      <w:ins w:id="13" w:author="Kopecká Monika" w:date="2018-11-20T08:56:00Z">
        <w:r w:rsidRPr="00806367">
          <w:rPr>
            <w:rFonts w:asciiTheme="minorHAnsi" w:hAnsiTheme="minorHAnsi"/>
            <w:sz w:val="22"/>
            <w:szCs w:val="22"/>
          </w:rPr>
          <w:t>Riadiaci orgán pre OP TP</w:t>
        </w:r>
      </w:ins>
      <w:del w:id="14" w:author="Kopecká Monika" w:date="2018-11-20T08:56:00Z">
        <w:r w:rsidR="00C92C97" w:rsidRPr="000C0504" w:rsidDel="00806367">
          <w:rPr>
            <w:rFonts w:asciiTheme="minorHAnsi" w:hAnsiTheme="minorHAnsi"/>
            <w:sz w:val="22"/>
            <w:szCs w:val="22"/>
          </w:rPr>
          <w:delText xml:space="preserve">sekcia operačných programov </w:delText>
        </w:r>
      </w:del>
    </w:p>
    <w:p w14:paraId="3D61D3E1"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odbor implementácie projektov OP TP</w:t>
      </w:r>
    </w:p>
    <w:p w14:paraId="6D0A2DEF"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 xml:space="preserve">Námestie slobody 1 </w:t>
      </w:r>
    </w:p>
    <w:p w14:paraId="3A9129CD"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813 70 Bratislava 15</w:t>
      </w:r>
    </w:p>
    <w:p w14:paraId="6DFD809A" w14:textId="77777777" w:rsidR="00C92C97" w:rsidRPr="000C0504" w:rsidRDefault="00C92C97" w:rsidP="002D08EE">
      <w:pPr>
        <w:pStyle w:val="Odsekzoznamu"/>
        <w:numPr>
          <w:ilvl w:val="0"/>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 xml:space="preserve">osobne v pracovných dňoch </w:t>
      </w:r>
    </w:p>
    <w:p w14:paraId="313B79B3" w14:textId="77777777" w:rsidR="00C92C97" w:rsidRPr="000C0504" w:rsidRDefault="00C92C97" w:rsidP="002D08EE">
      <w:pPr>
        <w:pStyle w:val="Odsekzoznamu"/>
        <w:numPr>
          <w:ilvl w:val="1"/>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v čase od 8.00 hod. do 15.00 hod. (obedňajšia prestávka 11.45-12.15 hod</w:t>
      </w:r>
      <w:r w:rsidR="00131898" w:rsidRPr="000C0504">
        <w:rPr>
          <w:rFonts w:asciiTheme="minorHAnsi" w:hAnsiTheme="minorHAnsi"/>
          <w:sz w:val="22"/>
          <w:szCs w:val="22"/>
        </w:rPr>
        <w:t>.</w:t>
      </w:r>
      <w:r w:rsidRPr="000C0504">
        <w:rPr>
          <w:rFonts w:asciiTheme="minorHAnsi" w:hAnsiTheme="minorHAnsi"/>
          <w:sz w:val="22"/>
          <w:szCs w:val="22"/>
        </w:rPr>
        <w:t>):</w:t>
      </w:r>
    </w:p>
    <w:p w14:paraId="51B89547"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podateľňa Úradu vlády Slovenskej republiky </w:t>
      </w:r>
    </w:p>
    <w:p w14:paraId="3143A90C"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Námestie slobody 1 </w:t>
      </w:r>
    </w:p>
    <w:p w14:paraId="0BB90C8D"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813 70 Bratislava 15</w:t>
      </w:r>
    </w:p>
    <w:p w14:paraId="552332DF" w14:textId="77777777" w:rsidR="00C92C97" w:rsidRPr="000C0504" w:rsidRDefault="00C92C97" w:rsidP="0063716F">
      <w:pPr>
        <w:pStyle w:val="Odsekzoznamu"/>
        <w:numPr>
          <w:ilvl w:val="1"/>
          <w:numId w:val="19"/>
        </w:numPr>
        <w:spacing w:before="120" w:after="120"/>
        <w:jc w:val="both"/>
        <w:rPr>
          <w:rFonts w:asciiTheme="minorHAnsi" w:hAnsiTheme="minorHAnsi"/>
          <w:sz w:val="22"/>
          <w:szCs w:val="22"/>
        </w:rPr>
      </w:pPr>
      <w:r w:rsidRPr="000C0504">
        <w:rPr>
          <w:rFonts w:asciiTheme="minorHAnsi" w:hAnsiTheme="minorHAnsi"/>
          <w:sz w:val="22"/>
          <w:szCs w:val="22"/>
        </w:rPr>
        <w:t>v čase od 8.30 hod. do 14.30 hod. na adresu:</w:t>
      </w:r>
    </w:p>
    <w:p w14:paraId="426370F3"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Úrad vlády Slovenskej republiky</w:t>
      </w:r>
    </w:p>
    <w:p w14:paraId="7BF0EF3E" w14:textId="477CEC07" w:rsidR="00C92C97" w:rsidRPr="000C0504" w:rsidRDefault="00806367" w:rsidP="00736A18">
      <w:pPr>
        <w:spacing w:before="120" w:after="120"/>
        <w:ind w:left="1134" w:firstLine="357"/>
        <w:contextualSpacing/>
        <w:jc w:val="both"/>
        <w:rPr>
          <w:rFonts w:asciiTheme="minorHAnsi" w:hAnsiTheme="minorHAnsi"/>
          <w:sz w:val="22"/>
          <w:szCs w:val="22"/>
        </w:rPr>
      </w:pPr>
      <w:ins w:id="15" w:author="Kopecká Monika" w:date="2018-11-20T08:56:00Z">
        <w:r w:rsidRPr="00806367">
          <w:rPr>
            <w:rFonts w:asciiTheme="minorHAnsi" w:hAnsiTheme="minorHAnsi"/>
            <w:sz w:val="22"/>
            <w:szCs w:val="22"/>
          </w:rPr>
          <w:t>Riadiaci orgán pre OP TP</w:t>
        </w:r>
      </w:ins>
      <w:del w:id="16" w:author="Kopecká Monika" w:date="2018-11-20T08:56:00Z">
        <w:r w:rsidR="00C92C97" w:rsidRPr="000C0504" w:rsidDel="00806367">
          <w:rPr>
            <w:rFonts w:asciiTheme="minorHAnsi" w:hAnsiTheme="minorHAnsi"/>
            <w:sz w:val="22"/>
            <w:szCs w:val="22"/>
          </w:rPr>
          <w:delText>sekcia operačných programov</w:delText>
        </w:r>
      </w:del>
      <w:r w:rsidR="00C92C97" w:rsidRPr="000C0504">
        <w:rPr>
          <w:rFonts w:asciiTheme="minorHAnsi" w:hAnsiTheme="minorHAnsi"/>
          <w:sz w:val="22"/>
          <w:szCs w:val="22"/>
        </w:rPr>
        <w:t xml:space="preserve"> </w:t>
      </w:r>
    </w:p>
    <w:p w14:paraId="65171CF9"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odbor implementácie projektov OP TP </w:t>
      </w:r>
    </w:p>
    <w:p w14:paraId="42BF7B9C"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Radlinského 13</w:t>
      </w:r>
    </w:p>
    <w:p w14:paraId="46F5F2E0" w14:textId="77777777" w:rsidR="00C92C97" w:rsidRPr="000C0504" w:rsidRDefault="00667992" w:rsidP="00736A18">
      <w:pPr>
        <w:spacing w:before="120" w:after="120"/>
        <w:ind w:left="1134" w:firstLine="357"/>
        <w:jc w:val="both"/>
        <w:rPr>
          <w:rFonts w:asciiTheme="minorHAnsi" w:hAnsiTheme="minorHAnsi"/>
          <w:sz w:val="22"/>
          <w:szCs w:val="22"/>
        </w:rPr>
      </w:pPr>
      <w:r w:rsidRPr="000C0504">
        <w:rPr>
          <w:rFonts w:asciiTheme="minorHAnsi" w:hAnsiTheme="minorHAnsi"/>
          <w:sz w:val="22"/>
          <w:szCs w:val="22"/>
        </w:rPr>
        <w:t xml:space="preserve">811 07 </w:t>
      </w:r>
      <w:r w:rsidR="00C92C97" w:rsidRPr="000C0504">
        <w:rPr>
          <w:rFonts w:asciiTheme="minorHAnsi" w:hAnsiTheme="minorHAnsi"/>
          <w:sz w:val="22"/>
          <w:szCs w:val="22"/>
        </w:rPr>
        <w:t>Bratislava</w:t>
      </w:r>
      <w:r w:rsidRPr="000C0504">
        <w:rPr>
          <w:rFonts w:asciiTheme="minorHAnsi" w:hAnsiTheme="minorHAnsi"/>
          <w:sz w:val="22"/>
          <w:szCs w:val="22"/>
        </w:rPr>
        <w:t xml:space="preserve"> 1</w:t>
      </w:r>
    </w:p>
    <w:p w14:paraId="53EF89B2" w14:textId="441BCCCE" w:rsidR="00B00223" w:rsidRPr="001D1B1E" w:rsidDel="00B93281" w:rsidRDefault="00B00223" w:rsidP="0063716F">
      <w:pPr>
        <w:pStyle w:val="Default"/>
        <w:spacing w:before="120" w:after="120"/>
        <w:ind w:left="709" w:firstLine="357"/>
        <w:rPr>
          <w:del w:id="17" w:author="Kopecká Monika" w:date="2018-11-20T15:27:00Z"/>
          <w:rFonts w:asciiTheme="minorHAnsi" w:hAnsiTheme="minorHAnsi" w:cs="Times New Roman"/>
          <w:sz w:val="22"/>
          <w:szCs w:val="22"/>
        </w:rPr>
      </w:pPr>
    </w:p>
    <w:p w14:paraId="3A6D5010" w14:textId="77777777" w:rsidR="00131898" w:rsidRDefault="00BC38ED" w:rsidP="0063716F">
      <w:pPr>
        <w:spacing w:before="120" w:after="120"/>
        <w:ind w:firstLine="357"/>
        <w:jc w:val="both"/>
        <w:rPr>
          <w:rFonts w:asciiTheme="minorHAnsi" w:hAnsiTheme="minorHAnsi"/>
          <w:sz w:val="22"/>
          <w:szCs w:val="22"/>
        </w:rPr>
      </w:pPr>
      <w:r w:rsidRPr="001D1B1E">
        <w:rPr>
          <w:rFonts w:asciiTheme="minorHAnsi" w:hAnsiTheme="minorHAnsi"/>
          <w:sz w:val="22"/>
          <w:szCs w:val="22"/>
        </w:rPr>
        <w:t xml:space="preserve">RO OP TP nie je oprávnený v zmysle v súčasnosti platných právnych prepisov obmedziť pre žiadateľov predkladanie </w:t>
      </w:r>
      <w:proofErr w:type="spellStart"/>
      <w:r w:rsidRPr="001D1B1E">
        <w:rPr>
          <w:rFonts w:asciiTheme="minorHAnsi" w:hAnsiTheme="minorHAnsi"/>
          <w:sz w:val="22"/>
          <w:szCs w:val="22"/>
        </w:rPr>
        <w:t>ŽoNFP</w:t>
      </w:r>
      <w:proofErr w:type="spellEnd"/>
      <w:r w:rsidRPr="001D1B1E">
        <w:rPr>
          <w:rFonts w:asciiTheme="minorHAnsi" w:hAnsiTheme="minorHAnsi"/>
          <w:sz w:val="22"/>
          <w:szCs w:val="22"/>
        </w:rPr>
        <w:t xml:space="preserve"> v listinnej podobe. </w:t>
      </w:r>
    </w:p>
    <w:p w14:paraId="16AD4F40" w14:textId="77777777" w:rsidR="00B00223" w:rsidRPr="001D1B1E" w:rsidRDefault="00B00223" w:rsidP="0063716F">
      <w:pPr>
        <w:spacing w:before="120" w:after="120"/>
        <w:ind w:firstLine="357"/>
        <w:jc w:val="both"/>
        <w:rPr>
          <w:rFonts w:asciiTheme="minorHAnsi" w:hAnsiTheme="minorHAnsi"/>
          <w:sz w:val="22"/>
          <w:szCs w:val="22"/>
        </w:rPr>
      </w:pPr>
    </w:p>
    <w:p w14:paraId="0EA54C82" w14:textId="670AE51C" w:rsidR="00BC38ED" w:rsidRPr="0063716F" w:rsidRDefault="00BC38ED" w:rsidP="0063716F">
      <w:pPr>
        <w:pStyle w:val="Odsekzoznamu"/>
        <w:numPr>
          <w:ilvl w:val="0"/>
          <w:numId w:val="26"/>
        </w:numPr>
        <w:spacing w:before="120" w:after="120"/>
        <w:contextualSpacing w:val="0"/>
        <w:jc w:val="both"/>
        <w:rPr>
          <w:rFonts w:asciiTheme="minorHAnsi" w:hAnsiTheme="minorHAnsi"/>
          <w:sz w:val="22"/>
          <w:szCs w:val="22"/>
        </w:rPr>
      </w:pPr>
      <w:r w:rsidRPr="0063716F">
        <w:rPr>
          <w:rFonts w:asciiTheme="minorHAnsi" w:hAnsiTheme="minorHAnsi"/>
          <w:sz w:val="22"/>
          <w:szCs w:val="22"/>
        </w:rPr>
        <w:t>V zmysle zákona o </w:t>
      </w:r>
      <w:proofErr w:type="spellStart"/>
      <w:r w:rsidRPr="0063716F">
        <w:rPr>
          <w:rFonts w:asciiTheme="minorHAnsi" w:hAnsiTheme="minorHAnsi"/>
          <w:sz w:val="22"/>
          <w:szCs w:val="22"/>
        </w:rPr>
        <w:t>e-Governmente</w:t>
      </w:r>
      <w:proofErr w:type="spellEnd"/>
      <w:r w:rsidRPr="0063716F">
        <w:rPr>
          <w:rFonts w:asciiTheme="minorHAnsi" w:hAnsiTheme="minorHAnsi"/>
          <w:sz w:val="22"/>
          <w:szCs w:val="22"/>
        </w:rPr>
        <w:t xml:space="preserve"> môže žiadateľ </w:t>
      </w:r>
      <w:r w:rsidR="00131898" w:rsidRPr="001D1B1E">
        <w:rPr>
          <w:rFonts w:asciiTheme="minorHAnsi" w:hAnsiTheme="minorHAnsi"/>
          <w:sz w:val="22"/>
          <w:szCs w:val="22"/>
        </w:rPr>
        <w:t>listinné</w:t>
      </w:r>
      <w:r w:rsidR="00131898" w:rsidRPr="0063716F">
        <w:rPr>
          <w:rFonts w:asciiTheme="minorHAnsi" w:hAnsiTheme="minorHAnsi"/>
          <w:sz w:val="22"/>
          <w:szCs w:val="22"/>
        </w:rPr>
        <w:t xml:space="preserve"> </w:t>
      </w:r>
      <w:r w:rsidRPr="0063716F">
        <w:rPr>
          <w:rFonts w:asciiTheme="minorHAnsi" w:hAnsiTheme="minorHAnsi"/>
          <w:sz w:val="22"/>
          <w:szCs w:val="22"/>
        </w:rPr>
        <w:t xml:space="preserve">doručenie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nahradiť </w:t>
      </w:r>
      <w:r w:rsidRPr="0063716F">
        <w:rPr>
          <w:rFonts w:asciiTheme="minorHAnsi" w:hAnsiTheme="minorHAnsi"/>
          <w:b/>
          <w:sz w:val="22"/>
          <w:szCs w:val="22"/>
        </w:rPr>
        <w:t xml:space="preserve">elektronickým doručením </w:t>
      </w:r>
      <w:r w:rsidRPr="0063716F">
        <w:rPr>
          <w:rFonts w:asciiTheme="minorHAnsi" w:hAnsiTheme="minorHAnsi"/>
          <w:sz w:val="22"/>
          <w:szCs w:val="22"/>
        </w:rPr>
        <w:t>prostredníctvom Ústredného portálu verejnej správy (</w:t>
      </w:r>
      <w:r w:rsidR="00131898" w:rsidRPr="001D1B1E">
        <w:rPr>
          <w:rFonts w:asciiTheme="minorHAnsi" w:hAnsiTheme="minorHAnsi"/>
          <w:sz w:val="22"/>
          <w:szCs w:val="22"/>
        </w:rPr>
        <w:t>ďalej aj „</w:t>
      </w:r>
      <w:r w:rsidRPr="0063716F">
        <w:rPr>
          <w:rFonts w:asciiTheme="minorHAnsi" w:hAnsiTheme="minorHAnsi"/>
          <w:sz w:val="22"/>
          <w:szCs w:val="22"/>
        </w:rPr>
        <w:t>ÚP VS</w:t>
      </w:r>
      <w:r w:rsidR="00131898" w:rsidRPr="001D1B1E">
        <w:rPr>
          <w:rFonts w:asciiTheme="minorHAnsi" w:hAnsiTheme="minorHAnsi"/>
          <w:sz w:val="22"/>
          <w:szCs w:val="22"/>
        </w:rPr>
        <w:t>“)</w:t>
      </w:r>
      <w:r w:rsidRPr="0063716F">
        <w:rPr>
          <w:rFonts w:asciiTheme="minorHAnsi" w:hAnsiTheme="minorHAnsi"/>
          <w:sz w:val="22"/>
          <w:szCs w:val="22"/>
        </w:rPr>
        <w:t xml:space="preserve"> do elektronickej schránky RO OP TP </w:t>
      </w:r>
      <w:r w:rsidR="00131898" w:rsidRPr="0063716F">
        <w:rPr>
          <w:rFonts w:asciiTheme="minorHAnsi" w:hAnsiTheme="minorHAnsi"/>
          <w:sz w:val="22"/>
          <w:szCs w:val="22"/>
        </w:rPr>
        <w:t xml:space="preserve">(ÚP VS na adrese </w:t>
      </w:r>
      <w:proofErr w:type="spellStart"/>
      <w:r w:rsidR="00131898" w:rsidRPr="0063716F">
        <w:rPr>
          <w:rFonts w:asciiTheme="minorHAnsi" w:hAnsiTheme="minorHAnsi"/>
          <w:sz w:val="22"/>
          <w:szCs w:val="22"/>
        </w:rPr>
        <w:t>www.slovensko.sk</w:t>
      </w:r>
      <w:proofErr w:type="spellEnd"/>
      <w:r w:rsidR="00131898" w:rsidRPr="0063716F">
        <w:rPr>
          <w:rFonts w:asciiTheme="minorHAnsi" w:hAnsiTheme="minorHAnsi"/>
          <w:sz w:val="22"/>
          <w:szCs w:val="22"/>
        </w:rPr>
        <w:t>, špeciálna služba ÚV SR zriadená pre takéto podanie „</w:t>
      </w:r>
      <w:r w:rsidR="00131898" w:rsidRPr="0063716F">
        <w:rPr>
          <w:rFonts w:asciiTheme="minorHAnsi" w:hAnsiTheme="minorHAnsi"/>
          <w:b/>
          <w:sz w:val="22"/>
          <w:szCs w:val="22"/>
        </w:rPr>
        <w:t>Podanie na RO OP TP - dokumenty k projektom</w:t>
      </w:r>
      <w:r w:rsidR="00131898" w:rsidRPr="0063716F">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 xml:space="preserve">Žiadateľ postupuje pri predložení </w:t>
      </w:r>
      <w:proofErr w:type="spellStart"/>
      <w:r w:rsidRPr="001D1B1E">
        <w:rPr>
          <w:rFonts w:asciiTheme="minorHAnsi" w:hAnsiTheme="minorHAnsi"/>
          <w:sz w:val="22"/>
          <w:szCs w:val="22"/>
        </w:rPr>
        <w:t>Žo</w:t>
      </w:r>
      <w:r w:rsidRPr="00B00223">
        <w:rPr>
          <w:rFonts w:asciiTheme="minorHAnsi" w:hAnsiTheme="minorHAnsi"/>
          <w:sz w:val="22"/>
          <w:szCs w:val="22"/>
        </w:rPr>
        <w:t>NFP</w:t>
      </w:r>
      <w:proofErr w:type="spellEnd"/>
      <w:r w:rsidRPr="00B00223">
        <w:rPr>
          <w:rFonts w:asciiTheme="minorHAnsi" w:hAnsiTheme="minorHAnsi"/>
          <w:sz w:val="22"/>
          <w:szCs w:val="22"/>
        </w:rPr>
        <w:t xml:space="preserve">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pPr>
        <w:pStyle w:val="SRKNorm"/>
        <w:numPr>
          <w:ilvl w:val="0"/>
          <w:numId w:val="25"/>
        </w:numPr>
        <w:spacing w:before="120" w:after="120"/>
        <w:ind w:left="782" w:hanging="357"/>
        <w:contextualSpacing w:val="0"/>
        <w:rPr>
          <w:rFonts w:asciiTheme="minorHAnsi" w:hAnsiTheme="minorHAnsi"/>
          <w:sz w:val="22"/>
          <w:szCs w:val="22"/>
        </w:rPr>
        <w:pPrChange w:id="18" w:author="Kopecká Monika" w:date="2018-11-20T08:57:00Z">
          <w:pPr>
            <w:pStyle w:val="SRKNorm"/>
            <w:numPr>
              <w:numId w:val="25"/>
            </w:numPr>
            <w:spacing w:before="120" w:after="120"/>
            <w:ind w:left="782" w:hanging="357"/>
          </w:pPr>
        </w:pPrChange>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w:t>
      </w:r>
      <w:proofErr w:type="spellStart"/>
      <w:r w:rsidRPr="000C0504">
        <w:rPr>
          <w:rFonts w:asciiTheme="minorHAnsi" w:hAnsiTheme="minorHAnsi"/>
          <w:sz w:val="22"/>
          <w:szCs w:val="22"/>
        </w:rPr>
        <w:t>pdf</w:t>
      </w:r>
      <w:proofErr w:type="spellEnd"/>
      <w:r w:rsidRPr="000C0504">
        <w:rPr>
          <w:rFonts w:asciiTheme="minorHAnsi" w:hAnsiTheme="minorHAnsi"/>
          <w:sz w:val="22"/>
          <w:szCs w:val="22"/>
        </w:rPr>
        <w:t xml:space="preserve"> súbor </w:t>
      </w:r>
      <w:proofErr w:type="spellStart"/>
      <w:r w:rsidRPr="000C0504">
        <w:rPr>
          <w:rFonts w:asciiTheme="minorHAnsi" w:hAnsiTheme="minorHAnsi"/>
          <w:sz w:val="22"/>
          <w:szCs w:val="22"/>
        </w:rPr>
        <w:t>ŽoNFP</w:t>
      </w:r>
      <w:proofErr w:type="spellEnd"/>
      <w:r w:rsidRPr="000C0504">
        <w:rPr>
          <w:rFonts w:asciiTheme="minorHAnsi" w:hAnsiTheme="minorHAnsi"/>
          <w:sz w:val="22"/>
          <w:szCs w:val="22"/>
        </w:rPr>
        <w:t xml:space="preserve"> uloží do verzie PDF/A-1a, autorizuje ho kvalifikovaným elektronickým podpisom, kvalifikovaným elektronickým podpisom s mandátnym </w:t>
      </w:r>
      <w:r w:rsidRPr="000C0504">
        <w:rPr>
          <w:rFonts w:asciiTheme="minorHAnsi" w:hAnsiTheme="minorHAnsi"/>
          <w:sz w:val="22"/>
          <w:szCs w:val="22"/>
        </w:rPr>
        <w:lastRenderedPageBreak/>
        <w:t xml:space="preserve">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pPr>
        <w:pStyle w:val="SRKNorm"/>
        <w:numPr>
          <w:ilvl w:val="0"/>
          <w:numId w:val="25"/>
        </w:numPr>
        <w:spacing w:before="120" w:after="120"/>
        <w:ind w:left="782" w:hanging="357"/>
        <w:contextualSpacing w:val="0"/>
        <w:rPr>
          <w:rFonts w:asciiTheme="minorHAnsi" w:hAnsiTheme="minorHAnsi"/>
          <w:sz w:val="22"/>
          <w:szCs w:val="22"/>
        </w:rPr>
        <w:pPrChange w:id="19" w:author="Kopecká Monika" w:date="2018-11-20T08:57:00Z">
          <w:pPr>
            <w:pStyle w:val="SRKNorm"/>
            <w:numPr>
              <w:numId w:val="25"/>
            </w:numPr>
            <w:spacing w:before="120" w:after="120"/>
            <w:ind w:left="782" w:hanging="357"/>
          </w:pPr>
        </w:pPrChange>
      </w:pPr>
      <w:r w:rsidRPr="000C0504">
        <w:rPr>
          <w:rFonts w:asciiTheme="minorHAnsi" w:hAnsiTheme="minorHAnsi"/>
          <w:sz w:val="22"/>
          <w:szCs w:val="22"/>
        </w:rPr>
        <w:t xml:space="preserve">žiadateľ autorizuje a odošle </w:t>
      </w:r>
      <w:proofErr w:type="spellStart"/>
      <w:r w:rsidRPr="000C0504">
        <w:rPr>
          <w:rFonts w:asciiTheme="minorHAnsi" w:hAnsiTheme="minorHAnsi"/>
          <w:sz w:val="22"/>
          <w:szCs w:val="22"/>
        </w:rPr>
        <w:t>ŽoNFP</w:t>
      </w:r>
      <w:proofErr w:type="spellEnd"/>
      <w:r w:rsidRPr="000C0504">
        <w:rPr>
          <w:rFonts w:asciiTheme="minorHAnsi" w:hAnsiTheme="minorHAnsi"/>
          <w:sz w:val="22"/>
          <w:szCs w:val="22"/>
        </w:rPr>
        <w:t xml:space="preserve">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r w:rsidR="00806367">
        <w:fldChar w:fldCharType="begin"/>
      </w:r>
      <w:r w:rsidR="00806367">
        <w:instrText xml:space="preserve"> HYPERLINK "http://www.itms2014" </w:instrText>
      </w:r>
      <w:r w:rsidR="00806367">
        <w:fldChar w:fldCharType="separate"/>
      </w:r>
      <w:r w:rsidR="006536C7" w:rsidRPr="0063716F">
        <w:rPr>
          <w:rFonts w:asciiTheme="minorHAnsi" w:hAnsiTheme="minorHAnsi"/>
        </w:rPr>
        <w:t>www.itms2014</w:t>
      </w:r>
      <w:r w:rsidR="00806367">
        <w:rPr>
          <w:rFonts w:asciiTheme="minorHAnsi" w:hAnsiTheme="minorHAnsi"/>
        </w:rPr>
        <w:fldChar w:fldCharType="end"/>
      </w:r>
      <w:r w:rsidR="006536C7" w:rsidRPr="0063716F">
        <w:rPr>
          <w:rFonts w:asciiTheme="minorHAnsi" w:hAnsiTheme="minorHAnsi"/>
        </w:rPr>
        <w:t xml:space="preserve">+ </w:t>
      </w:r>
      <w:r w:rsidR="006536C7" w:rsidRPr="0063716F">
        <w:rPr>
          <w:rFonts w:asciiTheme="minorHAnsi" w:hAnsiTheme="minorHAnsi"/>
          <w:sz w:val="22"/>
          <w:szCs w:val="22"/>
        </w:rPr>
        <w:t>(</w:t>
      </w:r>
      <w:r w:rsidR="00806367">
        <w:fldChar w:fldCharType="begin"/>
      </w:r>
      <w:r w:rsidR="00806367">
        <w:instrText xml:space="preserve"> HYPERLINK "https://www.itms2014.sk/aktuality/aktualita?id=3177b6ce-fe6d-40a4-b9b2-d8fbb2e439f8" </w:instrText>
      </w:r>
      <w:r w:rsidR="00806367">
        <w:fldChar w:fldCharType="separate"/>
      </w:r>
      <w:r w:rsidR="00B00223" w:rsidRPr="0063716F">
        <w:rPr>
          <w:rStyle w:val="Hypertextovprepojenie"/>
          <w:rFonts w:asciiTheme="minorHAnsi" w:hAnsiTheme="minorHAnsi"/>
          <w:sz w:val="22"/>
          <w:szCs w:val="22"/>
        </w:rPr>
        <w:t>https://www.itms2014.sk/aktuality/aktualita?id=3177b6ce-fe6d-40a4-b9b2-d8fbb2e439f8</w:t>
      </w:r>
      <w:r w:rsidR="00806367">
        <w:rPr>
          <w:rStyle w:val="Hypertextovprepojenie"/>
          <w:rFonts w:asciiTheme="minorHAnsi" w:hAnsiTheme="minorHAnsi"/>
          <w:sz w:val="22"/>
          <w:szCs w:val="22"/>
        </w:rPr>
        <w:fldChar w:fldCharType="end"/>
      </w:r>
      <w:r w:rsidR="006536C7" w:rsidRPr="0063716F">
        <w:rPr>
          <w:rFonts w:asciiTheme="minorHAnsi" w:hAnsiTheme="minorHAnsi"/>
          <w:sz w:val="22"/>
          <w:szCs w:val="22"/>
        </w:rPr>
        <w:t>).</w:t>
      </w:r>
    </w:p>
    <w:p w14:paraId="6AE9A64C" w14:textId="64DAA60E" w:rsidR="00BC38ED" w:rsidRPr="00B00223" w:rsidRDefault="006536C7" w:rsidP="00806367">
      <w:pPr>
        <w:pStyle w:val="SRKNorm"/>
        <w:numPr>
          <w:ilvl w:val="0"/>
          <w:numId w:val="0"/>
        </w:numPr>
        <w:spacing w:before="120" w:after="120"/>
        <w:ind w:left="785"/>
        <w:contextualSpacing w:val="0"/>
        <w:rPr>
          <w:rFonts w:asciiTheme="minorHAnsi" w:hAnsiTheme="minorHAnsi"/>
          <w:sz w:val="22"/>
          <w:szCs w:val="22"/>
        </w:rPr>
      </w:pPr>
      <w:r w:rsidRPr="0063716F">
        <w:rPr>
          <w:rFonts w:asciiTheme="minorHAnsi" w:hAnsiTheme="minorHAnsi"/>
          <w:sz w:val="22"/>
          <w:szCs w:val="22"/>
        </w:rPr>
        <w:t>V prípade elektronického doručenia žiadosti o NFP prostredníctvom</w:t>
      </w:r>
      <w:r w:rsidR="004222FC" w:rsidRPr="0063716F">
        <w:rPr>
          <w:rFonts w:asciiTheme="minorHAnsi" w:hAnsiTheme="minorHAnsi"/>
          <w:sz w:val="22"/>
          <w:szCs w:val="22"/>
        </w:rPr>
        <w:t xml:space="preserve"> ÚP VS </w:t>
      </w:r>
      <w:r w:rsidRPr="0063716F">
        <w:rPr>
          <w:rFonts w:asciiTheme="minorHAnsi" w:hAnsiTheme="minorHAnsi"/>
          <w:sz w:val="22"/>
          <w:szCs w:val="22"/>
        </w:rPr>
        <w:t>žiadateľ povinné prílohy k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iba vloží do ITMS2014+, nezasiela ich do elektronickej schránky RO OP TP. </w:t>
      </w:r>
      <w:r w:rsidR="00BC38ED" w:rsidRPr="00B00223">
        <w:rPr>
          <w:rFonts w:asciiTheme="minorHAnsi" w:hAnsiTheme="minorHAnsi"/>
          <w:sz w:val="22"/>
          <w:szCs w:val="22"/>
        </w:rPr>
        <w:t xml:space="preserve"> V  prípade prílohy Splnomocnenia osoby splnomocnenej zastupovať žiadateľa v konaní o </w:t>
      </w:r>
      <w:proofErr w:type="spellStart"/>
      <w:r w:rsidR="00BC38ED" w:rsidRPr="00B00223">
        <w:rPr>
          <w:rFonts w:asciiTheme="minorHAnsi" w:hAnsiTheme="minorHAnsi"/>
          <w:sz w:val="22"/>
          <w:szCs w:val="22"/>
        </w:rPr>
        <w:t>ŽoNFP</w:t>
      </w:r>
      <w:proofErr w:type="spellEnd"/>
      <w:r w:rsidR="00BC38ED" w:rsidRPr="00B00223">
        <w:rPr>
          <w:rFonts w:asciiTheme="minorHAnsi" w:hAnsiTheme="minorHAnsi"/>
          <w:sz w:val="22"/>
          <w:szCs w:val="22"/>
        </w:rPr>
        <w:t xml:space="preserve"> je potrebné </w:t>
      </w:r>
      <w:r w:rsidRPr="0063716F">
        <w:rPr>
          <w:rFonts w:asciiTheme="minorHAnsi" w:hAnsiTheme="minorHAnsi"/>
          <w:sz w:val="22"/>
          <w:szCs w:val="22"/>
        </w:rPr>
        <w:t xml:space="preserve">vložiť do ITMS2014+ elektronicky autorizovanú prílohu. Ak nie je možné túto prílohu autorizovať, žiadateľ vloží do ITMS2014+ </w:t>
      </w:r>
      <w:proofErr w:type="spellStart"/>
      <w:r w:rsidRPr="0063716F">
        <w:rPr>
          <w:rFonts w:asciiTheme="minorHAnsi" w:hAnsiTheme="minorHAnsi"/>
          <w:sz w:val="22"/>
          <w:szCs w:val="22"/>
        </w:rPr>
        <w:t>sken</w:t>
      </w:r>
      <w:proofErr w:type="spellEnd"/>
      <w:r w:rsidRPr="0063716F">
        <w:rPr>
          <w:rFonts w:asciiTheme="minorHAnsi" w:hAnsiTheme="minorHAnsi"/>
          <w:sz w:val="22"/>
          <w:szCs w:val="22"/>
        </w:rPr>
        <w:t xml:space="preserve"> prílohy a zároveň doručí originál prílohy na RO OP TP v listinnej podobe a to najneskôr do troch pracovných dní od odoslania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do elektronickej schránky RO OP TP. </w:t>
      </w:r>
      <w:r w:rsidR="00BC38ED" w:rsidRPr="00B00223">
        <w:rPr>
          <w:rFonts w:asciiTheme="minorHAnsi" w:hAnsiTheme="minorHAnsi"/>
          <w:sz w:val="22"/>
          <w:szCs w:val="22"/>
        </w:rPr>
        <w:t xml:space="preserve">V prípade, ak žiadateľ predloží </w:t>
      </w:r>
      <w:proofErr w:type="spellStart"/>
      <w:r w:rsidR="00BC38ED" w:rsidRPr="00B00223">
        <w:rPr>
          <w:rFonts w:asciiTheme="minorHAnsi" w:hAnsiTheme="minorHAnsi"/>
          <w:sz w:val="22"/>
          <w:szCs w:val="22"/>
        </w:rPr>
        <w:t>ŽoNFP</w:t>
      </w:r>
      <w:proofErr w:type="spellEnd"/>
      <w:r w:rsidR="00BC38ED" w:rsidRPr="00B00223">
        <w:rPr>
          <w:rFonts w:asciiTheme="minorHAnsi" w:hAnsiTheme="minorHAnsi"/>
          <w:sz w:val="22"/>
          <w:szCs w:val="22"/>
        </w:rPr>
        <w:t xml:space="preserve"> bez príloh elektronickým spôsobom a má aktivovanú elektronickú schránku, RO OP TP je povinný doručovať všetky rozhodnutia, vydané v konaní o </w:t>
      </w:r>
      <w:proofErr w:type="spellStart"/>
      <w:r w:rsidR="00BC38ED" w:rsidRPr="00B00223">
        <w:rPr>
          <w:rFonts w:asciiTheme="minorHAnsi" w:hAnsiTheme="minorHAnsi"/>
          <w:sz w:val="22"/>
          <w:szCs w:val="22"/>
        </w:rPr>
        <w:t>ŽoNFP</w:t>
      </w:r>
      <w:proofErr w:type="spellEnd"/>
      <w:r w:rsidR="00BC38ED" w:rsidRPr="00B00223">
        <w:rPr>
          <w:rFonts w:asciiTheme="minorHAnsi" w:hAnsiTheme="minorHAnsi"/>
          <w:sz w:val="22"/>
          <w:szCs w:val="22"/>
        </w:rPr>
        <w:t xml:space="preserve"> elektronicky, v súlade so zákonom o </w:t>
      </w:r>
      <w:proofErr w:type="spellStart"/>
      <w:r w:rsidR="00BC38ED" w:rsidRPr="00B00223">
        <w:rPr>
          <w:rFonts w:asciiTheme="minorHAnsi" w:hAnsiTheme="minorHAnsi"/>
          <w:sz w:val="22"/>
          <w:szCs w:val="22"/>
        </w:rPr>
        <w:t>e-Governmente</w:t>
      </w:r>
      <w:proofErr w:type="spellEnd"/>
      <w:r w:rsidR="00BC38ED" w:rsidRPr="00B00223">
        <w:rPr>
          <w:rFonts w:asciiTheme="minorHAnsi" w:hAnsiTheme="minorHAnsi"/>
          <w:sz w:val="22"/>
          <w:szCs w:val="22"/>
        </w:rPr>
        <w:t>.</w:t>
      </w:r>
    </w:p>
    <w:p w14:paraId="323F52D8" w14:textId="77777777" w:rsidR="00B00223" w:rsidRDefault="00B00223" w:rsidP="0063716F">
      <w:pPr>
        <w:pStyle w:val="Default"/>
        <w:spacing w:before="120" w:after="120"/>
        <w:ind w:left="360" w:firstLine="348"/>
        <w:jc w:val="both"/>
        <w:rPr>
          <w:rFonts w:asciiTheme="minorHAnsi" w:hAnsiTheme="minorHAnsi" w:cs="Times New Roman"/>
          <w:sz w:val="22"/>
          <w:szCs w:val="22"/>
        </w:rPr>
      </w:pPr>
    </w:p>
    <w:p w14:paraId="5CF4C7B9" w14:textId="334F4A1E"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ins w:id="20" w:author="Kopecká Monika" w:date="2018-11-20T08:58:00Z">
        <w:r w:rsidR="00806367" w:rsidRPr="00A21A93">
          <w:rPr>
            <w:rFonts w:asciiTheme="minorHAnsi" w:hAnsiTheme="minorHAnsi" w:cstheme="minorHAnsi"/>
            <w:sz w:val="22"/>
            <w:szCs w:val="22"/>
          </w:rPr>
          <w:t xml:space="preserve">v súlade s popismi vo vzoroch (prílohy k vyzvaniu) </w:t>
        </w:r>
      </w:ins>
      <w:r w:rsidRPr="000C0504">
        <w:rPr>
          <w:rFonts w:asciiTheme="minorHAnsi" w:hAnsiTheme="minorHAnsi" w:cs="Times New Roman"/>
          <w:sz w:val="22"/>
          <w:szCs w:val="22"/>
        </w:rPr>
        <w:t xml:space="preserve">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77777777"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je doručená </w:t>
      </w:r>
      <w:r w:rsidRPr="000C0504">
        <w:rPr>
          <w:rFonts w:asciiTheme="minorHAnsi" w:hAnsiTheme="minorHAnsi" w:cs="Times New Roman"/>
          <w:b/>
          <w:sz w:val="22"/>
          <w:szCs w:val="22"/>
        </w:rPr>
        <w:t>včas</w:t>
      </w:r>
      <w:r w:rsidRPr="000C0504">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2AD8E29C" w14:textId="169E7F8E"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ÚV SR alebo RO OP TP uvedenú vyššie; </w:t>
      </w:r>
    </w:p>
    <w:p w14:paraId="5D7A4D17" w14:textId="77777777"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1B2B7A" w:rsidRPr="000C0504">
        <w:rPr>
          <w:rFonts w:asciiTheme="minorHAnsi" w:hAnsiTheme="minorHAnsi" w:cs="Times New Roman"/>
          <w:sz w:val="22"/>
          <w:szCs w:val="22"/>
        </w:rPr>
        <w:t>;</w:t>
      </w:r>
    </w:p>
    <w:p w14:paraId="37EC6411" w14:textId="5990330A"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elektronického doručenia do elektronickej schránky RO OP TP</w:t>
      </w:r>
      <w:r w:rsidRPr="000C0504">
        <w:rPr>
          <w:rFonts w:asciiTheme="minorHAnsi" w:hAnsiTheme="minorHAnsi"/>
          <w:sz w:val="22"/>
          <w:szCs w:val="22"/>
        </w:rPr>
        <w:t xml:space="preserve"> dátum </w:t>
      </w:r>
      <w:r w:rsidR="001B2B7A" w:rsidRPr="000C0504">
        <w:rPr>
          <w:rFonts w:asciiTheme="minorHAnsi" w:hAnsiTheme="minorHAnsi"/>
          <w:sz w:val="22"/>
          <w:szCs w:val="22"/>
        </w:rPr>
        <w:t xml:space="preserve">odoslania </w:t>
      </w:r>
      <w:proofErr w:type="spellStart"/>
      <w:r w:rsidRPr="000C0504">
        <w:rPr>
          <w:rFonts w:asciiTheme="minorHAnsi" w:hAnsiTheme="minorHAnsi"/>
          <w:sz w:val="22"/>
          <w:szCs w:val="22"/>
        </w:rPr>
        <w:t>ŽoNFP</w:t>
      </w:r>
      <w:proofErr w:type="spellEnd"/>
      <w:r w:rsidRPr="000C0504">
        <w:rPr>
          <w:rFonts w:asciiTheme="minorHAnsi" w:hAnsiTheme="minorHAnsi"/>
          <w:sz w:val="22"/>
          <w:szCs w:val="22"/>
        </w:rPr>
        <w:t xml:space="preserve"> do elektronickej schránky RO OP TP</w:t>
      </w:r>
      <w:r w:rsidRPr="000C0504">
        <w:rPr>
          <w:rFonts w:asciiTheme="minorHAnsi" w:hAnsiTheme="minorHAnsi" w:cs="Times New Roman"/>
          <w:sz w:val="22"/>
          <w:szCs w:val="22"/>
        </w:rPr>
        <w:t xml:space="preserve">. </w:t>
      </w:r>
    </w:p>
    <w:p w14:paraId="7EDFE312" w14:textId="6E173162" w:rsidR="00DB08C2" w:rsidRDefault="00DB08C2" w:rsidP="0063716F">
      <w:pPr>
        <w:pStyle w:val="Default"/>
        <w:spacing w:before="120" w:after="120"/>
        <w:ind w:left="360" w:firstLine="348"/>
        <w:jc w:val="both"/>
        <w:rPr>
          <w:ins w:id="21" w:author="Kopecká Monika" w:date="2018-11-20T08:59:00Z"/>
          <w:rFonts w:asciiTheme="minorHAnsi" w:hAnsiTheme="minorHAnsi" w:cs="Times New Roman"/>
          <w:sz w:val="22"/>
          <w:szCs w:val="22"/>
        </w:rPr>
      </w:pPr>
      <w:ins w:id="22" w:author="Kopecká Monika" w:date="2018-11-20T08:59:00Z">
        <w:r w:rsidRPr="00DB08C2">
          <w:rPr>
            <w:rFonts w:asciiTheme="minorHAnsi" w:hAnsiTheme="minorHAnsi" w:cs="Times New Roman"/>
            <w:sz w:val="22"/>
            <w:szCs w:val="22"/>
          </w:rPr>
          <w:t xml:space="preserve">V prípade, ak na základe overenia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 xml:space="preserve"> a jej príloh vzniknú pochybnosti o pravdivosti alebo úplnosti podmienky doručenia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 xml:space="preserve"> alebo jej príloh riadne, včas a v určenej forme, RO OP TP vyzve žiadateľa na doplnenie neúplných údajov, vysvetlenie nejasností alebo vysvetlenie nesprávne uvedených údajov zaslaním výzvy na doplnenie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 xml:space="preserve"> a ďalej postupuje v zmysle kapitoly 3. Overovanie podmienok poskytnutia príspevku a ďalšie informácie k vyzvaniu, Schvaľovanie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w:t>
        </w:r>
      </w:ins>
    </w:p>
    <w:p w14:paraId="410D3616" w14:textId="4C94B79F" w:rsidR="00AE6D4D" w:rsidRPr="000C0504"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alebo v určenej forme, </w:t>
      </w:r>
      <w:r w:rsidR="001B2B7A" w:rsidRPr="000C0504">
        <w:rPr>
          <w:rFonts w:asciiTheme="minorHAnsi" w:hAnsiTheme="minorHAnsi" w:cs="Times New Roman"/>
          <w:sz w:val="22"/>
          <w:szCs w:val="22"/>
        </w:rPr>
        <w:t xml:space="preserve">RO OP TP </w:t>
      </w:r>
      <w:r w:rsidRPr="000C0504">
        <w:rPr>
          <w:rFonts w:asciiTheme="minorHAnsi" w:hAnsiTheme="minorHAnsi" w:cs="Times New Roman"/>
          <w:sz w:val="22"/>
          <w:szCs w:val="22"/>
        </w:rPr>
        <w:t xml:space="preserve">zastaví konanie vydaním rozhodnutia o zastavení konania o žiadosti o NFP. </w:t>
      </w:r>
    </w:p>
    <w:p w14:paraId="32E0B91F" w14:textId="77777777"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V prípade, že žiadosť o NFP podpisuje v mene štatutára 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úkon.</w:t>
      </w:r>
    </w:p>
    <w:p w14:paraId="722A9D8B" w14:textId="5808F07F" w:rsidR="00AE6D4D" w:rsidRPr="00162613" w:rsidRDefault="00AE6D4D" w:rsidP="0063716F">
      <w:pPr>
        <w:pStyle w:val="Odsekzoznamu"/>
        <w:spacing w:before="120" w:after="120"/>
        <w:ind w:left="360" w:firstLine="348"/>
        <w:jc w:val="both"/>
        <w:rPr>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r w:rsidR="00162613" w:rsidRPr="00162613">
        <w:rPr>
          <w:rFonts w:asciiTheme="minorHAnsi" w:hAnsiTheme="minorHAnsi"/>
          <w:sz w:val="22"/>
          <w:szCs w:val="22"/>
          <w:rPrChange w:id="23" w:author="Kopecká Monika" w:date="2018-11-20T14:50:00Z">
            <w:rPr/>
          </w:rPrChange>
        </w:rPr>
        <w:fldChar w:fldCharType="begin"/>
      </w:r>
      <w:r w:rsidR="00162613" w:rsidRPr="00162613">
        <w:rPr>
          <w:rFonts w:asciiTheme="minorHAnsi" w:hAnsiTheme="minorHAnsi"/>
          <w:sz w:val="22"/>
          <w:szCs w:val="22"/>
          <w:rPrChange w:id="24" w:author="Kopecká Monika" w:date="2018-11-20T14:50:00Z">
            <w:rPr/>
          </w:rPrChange>
        </w:rPr>
        <w:instrText xml:space="preserve"> HYPERLINK "http://www.ITMS2014.sk" </w:instrText>
      </w:r>
      <w:r w:rsidR="00162613" w:rsidRPr="00162613">
        <w:rPr>
          <w:rFonts w:asciiTheme="minorHAnsi" w:hAnsiTheme="minorHAnsi"/>
          <w:sz w:val="22"/>
          <w:szCs w:val="22"/>
          <w:rPrChange w:id="25" w:author="Kopecká Monika" w:date="2018-11-20T14:50:00Z">
            <w:rPr>
              <w:rStyle w:val="Hypertextovprepojenie"/>
            </w:rPr>
          </w:rPrChange>
        </w:rPr>
        <w:fldChar w:fldCharType="separate"/>
      </w:r>
      <w:r w:rsidR="00DF0C90" w:rsidRPr="00162613">
        <w:rPr>
          <w:rStyle w:val="Hypertextovprepojenie"/>
          <w:rFonts w:asciiTheme="minorHAnsi" w:hAnsiTheme="minorHAnsi"/>
          <w:sz w:val="22"/>
          <w:szCs w:val="22"/>
          <w:rPrChange w:id="26" w:author="Kopecká Monika" w:date="2018-11-20T14:50:00Z">
            <w:rPr>
              <w:rStyle w:val="Hypertextovprepojenie"/>
            </w:rPr>
          </w:rPrChange>
        </w:rPr>
        <w:t>www.ITMS2014.sk</w:t>
      </w:r>
      <w:r w:rsidR="00162613" w:rsidRPr="00162613">
        <w:rPr>
          <w:rStyle w:val="Hypertextovprepojenie"/>
          <w:rFonts w:asciiTheme="minorHAnsi" w:hAnsiTheme="minorHAnsi"/>
          <w:sz w:val="22"/>
          <w:szCs w:val="22"/>
          <w:rPrChange w:id="27" w:author="Kopecká Monika" w:date="2018-11-20T14:50:00Z">
            <w:rPr>
              <w:rStyle w:val="Hypertextovprepojenie"/>
            </w:rPr>
          </w:rPrChange>
        </w:rPr>
        <w:fldChar w:fldCharType="end"/>
      </w:r>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162613" w:rsidRDefault="006829FC" w:rsidP="00727285">
      <w:pPr>
        <w:pStyle w:val="Odsekzoznamu"/>
        <w:numPr>
          <w:ilvl w:val="1"/>
          <w:numId w:val="1"/>
        </w:numPr>
        <w:spacing w:before="120" w:after="120"/>
        <w:rPr>
          <w:rFonts w:asciiTheme="minorHAnsi" w:hAnsiTheme="minorHAnsi"/>
          <w:b/>
          <w:rPrChange w:id="28" w:author="Kopecká Monika" w:date="2018-11-20T14:51:00Z">
            <w:rPr>
              <w:rFonts w:asciiTheme="minorHAnsi" w:hAnsiTheme="minorHAnsi"/>
              <w:b/>
              <w:sz w:val="22"/>
              <w:szCs w:val="22"/>
            </w:rPr>
          </w:rPrChange>
        </w:rPr>
      </w:pPr>
      <w:r w:rsidRPr="00162613">
        <w:rPr>
          <w:rFonts w:asciiTheme="minorHAnsi" w:hAnsiTheme="minorHAnsi"/>
          <w:b/>
          <w:rPrChange w:id="29" w:author="Kopecká Monika" w:date="2018-11-20T14:51:00Z">
            <w:rPr>
              <w:rFonts w:asciiTheme="minorHAnsi" w:hAnsiTheme="minorHAnsi"/>
              <w:b/>
              <w:sz w:val="22"/>
              <w:szCs w:val="22"/>
            </w:rPr>
          </w:rPrChange>
        </w:rPr>
        <w:lastRenderedPageBreak/>
        <w:t>Kontaktné údaje poskytovateľa a spôs</w:t>
      </w:r>
      <w:r w:rsidR="0064265D" w:rsidRPr="00162613">
        <w:rPr>
          <w:rFonts w:asciiTheme="minorHAnsi" w:hAnsiTheme="minorHAnsi"/>
          <w:b/>
          <w:rPrChange w:id="30" w:author="Kopecká Monika" w:date="2018-11-20T14:51:00Z">
            <w:rPr>
              <w:rFonts w:asciiTheme="minorHAnsi" w:hAnsiTheme="minorHAnsi"/>
              <w:b/>
              <w:sz w:val="22"/>
              <w:szCs w:val="22"/>
            </w:rPr>
          </w:rPrChange>
        </w:rPr>
        <w:t>ob komunikácie s poskytovateľom</w:t>
      </w:r>
    </w:p>
    <w:p w14:paraId="366DA2F2" w14:textId="77777777" w:rsidR="00AE6D4D" w:rsidRPr="00162613" w:rsidRDefault="00AE6D4D" w:rsidP="001D1B1E">
      <w:pPr>
        <w:spacing w:before="120" w:after="120"/>
        <w:ind w:firstLine="360"/>
        <w:jc w:val="both"/>
        <w:rPr>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Úradu vlády Slovenskej republiky </w:t>
      </w:r>
      <w:r w:rsidR="00162613" w:rsidRPr="00162613">
        <w:rPr>
          <w:rFonts w:asciiTheme="minorHAnsi" w:hAnsiTheme="minorHAnsi"/>
          <w:sz w:val="22"/>
          <w:szCs w:val="22"/>
          <w:rPrChange w:id="31" w:author="Kopecká Monika" w:date="2018-11-20T14:51:00Z">
            <w:rPr/>
          </w:rPrChange>
        </w:rPr>
        <w:fldChar w:fldCharType="begin"/>
      </w:r>
      <w:r w:rsidR="00162613" w:rsidRPr="00162613">
        <w:rPr>
          <w:rFonts w:asciiTheme="minorHAnsi" w:hAnsiTheme="minorHAnsi"/>
          <w:sz w:val="22"/>
          <w:szCs w:val="22"/>
          <w:rPrChange w:id="32" w:author="Kopecká Monika" w:date="2018-11-20T14:51:00Z">
            <w:rPr/>
          </w:rPrChange>
        </w:rPr>
        <w:instrText xml:space="preserve"> HYPERLINK "http://optp.vlada.gov.sk" </w:instrText>
      </w:r>
      <w:r w:rsidR="00162613" w:rsidRPr="00162613">
        <w:rPr>
          <w:rPrChange w:id="33" w:author="Kopecká Monika" w:date="2018-11-20T14:51:00Z">
            <w:rPr>
              <w:rStyle w:val="Hypertextovprepojenie"/>
              <w:rFonts w:asciiTheme="minorHAnsi" w:hAnsiTheme="minorHAnsi"/>
              <w:sz w:val="22"/>
              <w:szCs w:val="22"/>
            </w:rPr>
          </w:rPrChange>
        </w:rPr>
        <w:fldChar w:fldCharType="separate"/>
      </w:r>
      <w:r w:rsidRPr="00162613">
        <w:rPr>
          <w:rStyle w:val="Hypertextovprepojenie"/>
          <w:rFonts w:asciiTheme="minorHAnsi" w:hAnsiTheme="minorHAnsi"/>
          <w:sz w:val="22"/>
          <w:szCs w:val="22"/>
        </w:rPr>
        <w:t>http://optp.vlada.gov.sk</w:t>
      </w:r>
      <w:r w:rsidR="00162613" w:rsidRPr="00162613">
        <w:rPr>
          <w:rStyle w:val="Hypertextovprepojenie"/>
          <w:rFonts w:asciiTheme="minorHAnsi" w:hAnsiTheme="minorHAnsi"/>
          <w:sz w:val="22"/>
          <w:szCs w:val="22"/>
          <w:rPrChange w:id="34" w:author="Kopecká Monika" w:date="2018-11-20T14:51:00Z">
            <w:rPr>
              <w:rStyle w:val="Hypertextovprepojenie"/>
              <w:rFonts w:asciiTheme="minorHAnsi" w:hAnsiTheme="minorHAnsi"/>
              <w:sz w:val="22"/>
              <w:szCs w:val="22"/>
            </w:rPr>
          </w:rPrChange>
        </w:rPr>
        <w:fldChar w:fldCharType="end"/>
      </w:r>
      <w:r w:rsidRPr="00162613">
        <w:rPr>
          <w:rFonts w:asciiTheme="minorHAnsi" w:hAnsiTheme="minorHAnsi"/>
          <w:sz w:val="22"/>
          <w:szCs w:val="22"/>
        </w:rPr>
        <w:t>.</w:t>
      </w:r>
    </w:p>
    <w:p w14:paraId="2710FDC0" w14:textId="77777777" w:rsidR="0064265D" w:rsidRPr="000C0504" w:rsidRDefault="0064265D">
      <w:pPr>
        <w:pStyle w:val="Default"/>
        <w:spacing w:before="120" w:after="120"/>
        <w:rPr>
          <w:rFonts w:asciiTheme="minorHAnsi" w:hAnsiTheme="minorHAnsi" w:cs="Times New Roman"/>
          <w:sz w:val="22"/>
          <w:szCs w:val="22"/>
        </w:rPr>
      </w:pP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02/20 925 902 </w:t>
      </w:r>
    </w:p>
    <w:p w14:paraId="5BC087C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02/20 925 977 </w:t>
      </w:r>
    </w:p>
    <w:p w14:paraId="0425F733"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02/20 925 718 </w:t>
      </w:r>
    </w:p>
    <w:p w14:paraId="3F891673"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hyperlink r:id="rId10" w:history="1">
        <w:r w:rsidR="008216B8" w:rsidRPr="000C0504">
          <w:rPr>
            <w:rStyle w:val="Hypertextovprepojenie"/>
            <w:rFonts w:asciiTheme="minorHAnsi" w:hAnsiTheme="minorHAnsi" w:cs="Times New Roman"/>
            <w:sz w:val="22"/>
            <w:szCs w:val="22"/>
          </w:rPr>
          <w:t>projektyoptp@vlada.gov.sk</w:t>
        </w:r>
      </w:hyperlink>
      <w:r w:rsidR="008216B8" w:rsidRPr="001D1B1E">
        <w:rPr>
          <w:rFonts w:asciiTheme="minorHAnsi" w:hAnsiTheme="minorHAnsi" w:cs="Times New Roman"/>
          <w:sz w:val="22"/>
          <w:szCs w:val="22"/>
        </w:rPr>
        <w:t xml:space="preserve"> </w:t>
      </w:r>
      <w:r w:rsidRPr="000C0504">
        <w:rPr>
          <w:rFonts w:asciiTheme="minorHAnsi" w:hAnsiTheme="minorHAnsi" w:cs="Times New Roman"/>
          <w:sz w:val="22"/>
          <w:szCs w:val="22"/>
        </w:rPr>
        <w:t xml:space="preserve"> </w:t>
      </w:r>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Úrad vlády SR </w:t>
      </w:r>
    </w:p>
    <w:p w14:paraId="783CCBF2" w14:textId="599DD0E1" w:rsidR="00AE6D4D" w:rsidRPr="000C0504" w:rsidRDefault="00442F01" w:rsidP="0063716F">
      <w:pPr>
        <w:pStyle w:val="Default"/>
        <w:spacing w:before="120" w:after="120"/>
        <w:ind w:left="709"/>
        <w:contextualSpacing/>
        <w:rPr>
          <w:rFonts w:asciiTheme="minorHAnsi" w:hAnsiTheme="minorHAnsi" w:cs="Times New Roman"/>
          <w:sz w:val="22"/>
          <w:szCs w:val="22"/>
        </w:rPr>
      </w:pPr>
      <w:ins w:id="35" w:author="Kopecká Monika" w:date="2018-11-20T09:07:00Z">
        <w:r w:rsidRPr="00442F01">
          <w:rPr>
            <w:rFonts w:asciiTheme="minorHAnsi" w:hAnsiTheme="minorHAnsi" w:cs="Times New Roman"/>
            <w:sz w:val="22"/>
            <w:szCs w:val="22"/>
          </w:rPr>
          <w:t>Riadiaci orgán pre OP TP</w:t>
        </w:r>
      </w:ins>
      <w:del w:id="36" w:author="Kopecká Monika" w:date="2018-11-20T09:07:00Z">
        <w:r w:rsidR="00AE6D4D" w:rsidRPr="000C0504" w:rsidDel="00442F01">
          <w:rPr>
            <w:rFonts w:asciiTheme="minorHAnsi" w:hAnsiTheme="minorHAnsi" w:cs="Times New Roman"/>
            <w:sz w:val="22"/>
            <w:szCs w:val="22"/>
          </w:rPr>
          <w:delText xml:space="preserve">sekcia operačných programov </w:delText>
        </w:r>
      </w:del>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Námestie slobody 1 </w:t>
      </w:r>
    </w:p>
    <w:p w14:paraId="6575EE19"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813 70 Bratislava 15 </w:t>
      </w:r>
    </w:p>
    <w:p w14:paraId="783C283E"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8.30 hod. do 14.30 hod. na kontaktnej adrese: </w:t>
      </w:r>
    </w:p>
    <w:p w14:paraId="36E0D9B2"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Úrad vlády SR </w:t>
      </w:r>
    </w:p>
    <w:p w14:paraId="6B0C4F36" w14:textId="6EDBF083" w:rsidR="00AE6D4D" w:rsidRPr="000C0504" w:rsidRDefault="00442F01" w:rsidP="0063716F">
      <w:pPr>
        <w:pStyle w:val="Default"/>
        <w:spacing w:before="120" w:after="120"/>
        <w:ind w:left="709"/>
        <w:contextualSpacing/>
        <w:rPr>
          <w:rFonts w:asciiTheme="minorHAnsi" w:hAnsiTheme="minorHAnsi" w:cs="Times New Roman"/>
          <w:sz w:val="22"/>
          <w:szCs w:val="22"/>
        </w:rPr>
      </w:pPr>
      <w:ins w:id="37" w:author="Kopecká Monika" w:date="2018-11-20T09:08:00Z">
        <w:r w:rsidRPr="00442F01">
          <w:rPr>
            <w:rFonts w:asciiTheme="minorHAnsi" w:hAnsiTheme="minorHAnsi" w:cs="Times New Roman"/>
            <w:sz w:val="22"/>
            <w:szCs w:val="22"/>
          </w:rPr>
          <w:t>Riadiaci orgán pre OP TP</w:t>
        </w:r>
      </w:ins>
      <w:del w:id="38" w:author="Kopecká Monika" w:date="2018-11-20T09:08:00Z">
        <w:r w:rsidR="00AE6D4D" w:rsidRPr="000C0504" w:rsidDel="00442F01">
          <w:rPr>
            <w:rFonts w:asciiTheme="minorHAnsi" w:hAnsiTheme="minorHAnsi" w:cs="Times New Roman"/>
            <w:sz w:val="22"/>
            <w:szCs w:val="22"/>
          </w:rPr>
          <w:delText>sekcia operačných programov</w:delText>
        </w:r>
      </w:del>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Radlinského 13 </w:t>
      </w:r>
    </w:p>
    <w:p w14:paraId="6F5D2B9B" w14:textId="77777777"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811 07 </w:t>
      </w:r>
      <w:r w:rsidR="00AE6D4D" w:rsidRPr="000C0504">
        <w:rPr>
          <w:rFonts w:asciiTheme="minorHAnsi" w:hAnsiTheme="minorHAnsi" w:cs="Times New Roman"/>
          <w:sz w:val="22"/>
          <w:szCs w:val="22"/>
        </w:rPr>
        <w:t xml:space="preserve">Bratislava </w:t>
      </w:r>
      <w:r w:rsidR="00A6339B" w:rsidRPr="000C0504">
        <w:rPr>
          <w:rFonts w:asciiTheme="minorHAnsi" w:hAnsiTheme="minorHAnsi" w:cs="Times New Roman"/>
          <w:sz w:val="22"/>
          <w:szCs w:val="22"/>
        </w:rPr>
        <w:t>1</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22C32B42" w14:textId="77777777" w:rsidR="00AE6D4D"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77777777" w:rsidR="006829FC" w:rsidRPr="00162613" w:rsidRDefault="006829FC" w:rsidP="00727285">
      <w:pPr>
        <w:pStyle w:val="Odsekzoznamu"/>
        <w:numPr>
          <w:ilvl w:val="1"/>
          <w:numId w:val="1"/>
        </w:numPr>
        <w:spacing w:before="120" w:after="120"/>
        <w:rPr>
          <w:rFonts w:asciiTheme="minorHAnsi" w:hAnsiTheme="minorHAnsi"/>
          <w:b/>
          <w:rPrChange w:id="39" w:author="Kopecká Monika" w:date="2018-11-20T14:51:00Z">
            <w:rPr>
              <w:rFonts w:asciiTheme="minorHAnsi" w:hAnsiTheme="minorHAnsi"/>
              <w:b/>
              <w:sz w:val="22"/>
              <w:szCs w:val="22"/>
            </w:rPr>
          </w:rPrChange>
        </w:rPr>
      </w:pPr>
      <w:r w:rsidRPr="00162613">
        <w:rPr>
          <w:rFonts w:asciiTheme="minorHAnsi" w:hAnsiTheme="minorHAnsi"/>
          <w:b/>
          <w:rPrChange w:id="40" w:author="Kopecká Monika" w:date="2018-11-20T14:51:00Z">
            <w:rPr>
              <w:rFonts w:asciiTheme="minorHAnsi" w:hAnsiTheme="minorHAnsi"/>
              <w:b/>
              <w:sz w:val="22"/>
              <w:szCs w:val="22"/>
            </w:rPr>
          </w:rPrChange>
        </w:rPr>
        <w:tab/>
        <w:t>Ďalšie formálne náležitosti</w:t>
      </w:r>
    </w:p>
    <w:p w14:paraId="499210EE" w14:textId="074CEB65" w:rsidR="00442F01" w:rsidRPr="00442F01" w:rsidRDefault="00442F01" w:rsidP="00442F01">
      <w:pPr>
        <w:spacing w:before="120" w:after="120"/>
        <w:ind w:firstLine="357"/>
        <w:jc w:val="both"/>
        <w:rPr>
          <w:ins w:id="41" w:author="Kopecká Monika" w:date="2018-11-20T09:08:00Z"/>
          <w:rFonts w:asciiTheme="minorHAnsi" w:hAnsiTheme="minorHAnsi"/>
          <w:sz w:val="22"/>
          <w:szCs w:val="22"/>
        </w:rPr>
      </w:pPr>
      <w:ins w:id="42" w:author="Kopecká Monika" w:date="2018-11-20T09:08:00Z">
        <w:r w:rsidRPr="00442F01">
          <w:rPr>
            <w:rFonts w:asciiTheme="minorHAnsi" w:hAnsiTheme="minorHAnsi"/>
            <w:sz w:val="22"/>
            <w:szCs w:val="22"/>
          </w:rPr>
          <w:t xml:space="preserve">Žiadateľ vychádza pri príprave žiadosti o NFP z podmienok uvedených v tomto vyzvaní ako aj  z aktuálnej verzie operačného programu Technická pomoc zverejnenej na https://www.optp.vlada.gov.sk/programovy-dokument/, v ktorom sú bližšie rozpísané špecifické ciele ako aj oprávnené aktivity na ich dosiahnutie. Pri vypĺňaní formuláru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xml:space="preserve"> postupuje žiadateľ podľa pokynov uvedených v Popise k vzoru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ktorý je súčasťou prílohy č. 1 tohto vyzvania.</w:t>
        </w:r>
      </w:ins>
    </w:p>
    <w:p w14:paraId="03A05FB1" w14:textId="77777777" w:rsidR="00442F01" w:rsidRPr="00442F01" w:rsidRDefault="00442F01" w:rsidP="00442F01">
      <w:pPr>
        <w:spacing w:before="120" w:after="120"/>
        <w:ind w:firstLine="357"/>
        <w:jc w:val="both"/>
        <w:rPr>
          <w:ins w:id="43" w:author="Kopecká Monika" w:date="2018-11-20T09:08:00Z"/>
          <w:rFonts w:asciiTheme="minorHAnsi" w:hAnsiTheme="minorHAnsi"/>
          <w:sz w:val="22"/>
          <w:szCs w:val="22"/>
        </w:rPr>
      </w:pPr>
      <w:ins w:id="44" w:author="Kopecká Monika" w:date="2018-11-20T09:08:00Z">
        <w:r w:rsidRPr="00442F01">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https://www.optp.vlada.gov.sk/ine-dokumenty/.   </w:t>
        </w:r>
      </w:ins>
    </w:p>
    <w:p w14:paraId="3A83CBFD" w14:textId="77777777" w:rsidR="00442F01" w:rsidRPr="00442F01" w:rsidRDefault="00442F01" w:rsidP="00442F01">
      <w:pPr>
        <w:spacing w:before="120" w:after="120"/>
        <w:ind w:firstLine="357"/>
        <w:jc w:val="both"/>
        <w:rPr>
          <w:ins w:id="45" w:author="Kopecká Monika" w:date="2018-11-20T09:08:00Z"/>
          <w:rFonts w:asciiTheme="minorHAnsi" w:hAnsiTheme="minorHAnsi"/>
          <w:sz w:val="22"/>
          <w:szCs w:val="22"/>
        </w:rPr>
      </w:pPr>
      <w:ins w:id="46" w:author="Kopecká Monika" w:date="2018-11-20T09:08:00Z">
        <w:r w:rsidRPr="00442F01">
          <w:rPr>
            <w:rFonts w:asciiTheme="minorHAnsi" w:hAnsiTheme="minorHAnsi"/>
            <w:sz w:val="22"/>
            <w:szCs w:val="22"/>
          </w:rPr>
          <w:t xml:space="preserve">Žiadateľ venuje dostatočnú pozornosť príprave podkladov na preukázanie hospodárnosti a efektívnosti výdavkov projektu. Kritérium hospodárnosti a efektívnosti výdavkov v projekte je jedným z najdôležitejších kritérií odborného hodnotenia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xml:space="preserve">. Spôsob vyhodnotenia tohto ako aj ostatných kritérií pre výber projektov zo strany odborných hodnotiteľov môže žiadateľ nájsť v Príručke pre </w:t>
        </w:r>
        <w:r w:rsidRPr="00442F01">
          <w:rPr>
            <w:rFonts w:asciiTheme="minorHAnsi" w:hAnsiTheme="minorHAnsi"/>
            <w:sz w:val="22"/>
            <w:szCs w:val="22"/>
          </w:rPr>
          <w:lastRenderedPageBreak/>
          <w:t xml:space="preserve">odborného hodnotiteľa, ktorá je zverejnená na https://www.optp.vlada.gov.sk/ine-dokumenty/. Žiadateľ využíva pomocné nástroje na preukázanie hospodárnosti a efektívnosti uvedené v Opise projektu a predkladá dokumentáciu v dostatočnom rozsahu a kvalite. </w:t>
        </w:r>
      </w:ins>
    </w:p>
    <w:p w14:paraId="6D3575B6" w14:textId="77777777" w:rsidR="00442F01" w:rsidRPr="00442F01" w:rsidRDefault="00442F01" w:rsidP="00442F01">
      <w:pPr>
        <w:spacing w:before="120" w:after="120"/>
        <w:ind w:firstLine="357"/>
        <w:jc w:val="both"/>
        <w:rPr>
          <w:ins w:id="47" w:author="Kopecká Monika" w:date="2018-11-20T09:08:00Z"/>
          <w:rFonts w:asciiTheme="minorHAnsi" w:hAnsiTheme="minorHAnsi"/>
          <w:sz w:val="22"/>
          <w:szCs w:val="22"/>
        </w:rPr>
      </w:pPr>
      <w:ins w:id="48" w:author="Kopecká Monika" w:date="2018-11-20T09:08:00Z">
        <w:r w:rsidRPr="00442F01">
          <w:rPr>
            <w:rFonts w:asciiTheme="minorHAnsi" w:hAnsiTheme="minorHAnsi"/>
            <w:sz w:val="22"/>
            <w:szCs w:val="22"/>
          </w:rPr>
          <w:t xml:space="preserve">RO OP TP v zmysle Príručky pre kontrolu verejného obstarávania zverejnenej na https://www.optp.vlada.gov.sk/ine-dokumenty/ vyžaduje predloženie dokumentácie z verejného obstarávania (ďalej aj „VO“) na kontrolu RO OP TP až po podpise zmluvy o NFP/interného Rozhodnutia o schválení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xml:space="preserve">. Z uvedeného dôvodu žiadateľ nepredkladá na kontrolu RO OP TP spolu so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xml:space="preserve"> dokumentáciu z už vykonaného VO. </w:t>
        </w:r>
      </w:ins>
    </w:p>
    <w:p w14:paraId="36F1A7ED" w14:textId="77777777" w:rsidR="00442F01" w:rsidRPr="00442F01" w:rsidRDefault="00442F01" w:rsidP="00442F01">
      <w:pPr>
        <w:spacing w:before="120" w:after="120"/>
        <w:ind w:firstLine="357"/>
        <w:jc w:val="both"/>
        <w:rPr>
          <w:ins w:id="49" w:author="Kopecká Monika" w:date="2018-11-20T09:08:00Z"/>
          <w:rFonts w:asciiTheme="minorHAnsi" w:hAnsiTheme="minorHAnsi"/>
          <w:sz w:val="22"/>
          <w:szCs w:val="22"/>
        </w:rPr>
      </w:pPr>
      <w:ins w:id="50" w:author="Kopecká Monika" w:date="2018-11-20T09:08:00Z">
        <w:r w:rsidRPr="00442F01">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ins>
    </w:p>
    <w:p w14:paraId="6FC3FCA5" w14:textId="77777777" w:rsidR="00442F01" w:rsidRPr="00442F01" w:rsidRDefault="00442F01" w:rsidP="00442F01">
      <w:pPr>
        <w:spacing w:before="120" w:after="120"/>
        <w:ind w:firstLine="357"/>
        <w:jc w:val="both"/>
        <w:rPr>
          <w:ins w:id="51" w:author="Kopecká Monika" w:date="2018-11-20T09:08:00Z"/>
          <w:rFonts w:asciiTheme="minorHAnsi" w:hAnsiTheme="minorHAnsi"/>
          <w:sz w:val="22"/>
          <w:szCs w:val="22"/>
        </w:rPr>
      </w:pPr>
      <w:ins w:id="52" w:author="Kopecká Monika" w:date="2018-11-20T09:08:00Z">
        <w:r w:rsidRPr="00442F01">
          <w:rPr>
            <w:rFonts w:asciiTheme="minorHAnsi" w:hAnsiTheme="minorHAnsi"/>
            <w:sz w:val="22"/>
            <w:szCs w:val="22"/>
          </w:rPr>
          <w:t>Ďalšia podporná dokumentácia RO OP TP je zverejnená na webovom sídle OP TP  https://www.optp.vlada.gov.sk/ine-dokumenty/. Odpovede na najčastejšie otázky žiadateľov sú zverejnené na https://www.optp.vlada.gov.sk/predkladanie-ziadosti-o-nfp/.</w:t>
        </w:r>
      </w:ins>
    </w:p>
    <w:p w14:paraId="7AD0C238" w14:textId="291355F0" w:rsidR="006829FC" w:rsidRPr="000C0504" w:rsidRDefault="00442F01" w:rsidP="00442F01">
      <w:pPr>
        <w:spacing w:before="120" w:after="120"/>
        <w:ind w:firstLine="357"/>
        <w:jc w:val="both"/>
        <w:rPr>
          <w:rFonts w:asciiTheme="minorHAnsi" w:hAnsiTheme="minorHAnsi"/>
          <w:sz w:val="22"/>
          <w:szCs w:val="22"/>
        </w:rPr>
      </w:pPr>
      <w:ins w:id="53" w:author="Kopecká Monika" w:date="2018-11-20T09:08:00Z">
        <w:r w:rsidRPr="00442F01">
          <w:rPr>
            <w:rFonts w:asciiTheme="minorHAnsi" w:hAnsiTheme="minorHAnsi"/>
            <w:sz w:val="22"/>
            <w:szCs w:val="22"/>
          </w:rPr>
          <w:t xml:space="preserve">Žiadateľ pri príprave </w:t>
        </w:r>
        <w:proofErr w:type="spellStart"/>
        <w:r w:rsidRPr="00442F01">
          <w:rPr>
            <w:rFonts w:asciiTheme="minorHAnsi" w:hAnsiTheme="minorHAnsi"/>
            <w:sz w:val="22"/>
            <w:szCs w:val="22"/>
          </w:rPr>
          <w:t>ŽoNFP</w:t>
        </w:r>
        <w:proofErr w:type="spellEnd"/>
        <w:r w:rsidRPr="00442F01">
          <w:rPr>
            <w:rFonts w:asciiTheme="minorHAnsi" w:hAnsiTheme="minorHAnsi"/>
            <w:sz w:val="22"/>
            <w:szCs w:val="22"/>
          </w:rPr>
          <w:t xml:space="preserve"> zohľadňuje aj informácie z relevantných Metodických pokynov (ďalej aj „MP“) Centrálneho koordinačného orgánu (ďalej aj „CKO“) a ÚV SR zverejnených na webovom sídle </w:t>
        </w:r>
      </w:ins>
      <w:ins w:id="54" w:author="Kopecká Monika" w:date="2018-11-21T10:44:00Z">
        <w:r w:rsidR="00D1699B">
          <w:rPr>
            <w:rFonts w:asciiTheme="minorHAnsi" w:hAnsiTheme="minorHAnsi"/>
            <w:sz w:val="22"/>
            <w:szCs w:val="22"/>
          </w:rPr>
          <w:fldChar w:fldCharType="begin"/>
        </w:r>
        <w:r w:rsidR="00D1699B">
          <w:rPr>
            <w:rFonts w:asciiTheme="minorHAnsi" w:hAnsiTheme="minorHAnsi"/>
            <w:sz w:val="22"/>
            <w:szCs w:val="22"/>
          </w:rPr>
          <w:instrText xml:space="preserve"> HYPERLINK "</w:instrText>
        </w:r>
      </w:ins>
      <w:ins w:id="55" w:author="Kopecká Monika" w:date="2018-11-20T09:08:00Z">
        <w:r w:rsidR="00D1699B" w:rsidRPr="00442F01">
          <w:rPr>
            <w:rFonts w:asciiTheme="minorHAnsi" w:hAnsiTheme="minorHAnsi"/>
            <w:sz w:val="22"/>
            <w:szCs w:val="22"/>
          </w:rPr>
          <w:instrText>http://www.partnerskadohoda.gov.sk/</w:instrText>
        </w:r>
      </w:ins>
      <w:ins w:id="56" w:author="Kopecká Monika" w:date="2018-11-21T10:44:00Z">
        <w:r w:rsidR="00D1699B">
          <w:rPr>
            <w:rFonts w:asciiTheme="minorHAnsi" w:hAnsiTheme="minorHAnsi"/>
            <w:sz w:val="22"/>
            <w:szCs w:val="22"/>
          </w:rPr>
          <w:instrText xml:space="preserve">" </w:instrText>
        </w:r>
        <w:r w:rsidR="00D1699B">
          <w:rPr>
            <w:rFonts w:asciiTheme="minorHAnsi" w:hAnsiTheme="minorHAnsi"/>
            <w:sz w:val="22"/>
            <w:szCs w:val="22"/>
          </w:rPr>
          <w:fldChar w:fldCharType="separate"/>
        </w:r>
      </w:ins>
      <w:ins w:id="57" w:author="Kopecká Monika" w:date="2018-11-20T09:08:00Z">
        <w:r w:rsidR="00D1699B" w:rsidRPr="00981DBF">
          <w:rPr>
            <w:rStyle w:val="Hypertextovprepojenie"/>
            <w:rFonts w:asciiTheme="minorHAnsi" w:hAnsiTheme="minorHAnsi"/>
            <w:sz w:val="22"/>
            <w:szCs w:val="22"/>
          </w:rPr>
          <w:t>http://www.partnerskadohoda.gov.sk/</w:t>
        </w:r>
      </w:ins>
      <w:ins w:id="58" w:author="Kopecká Monika" w:date="2018-11-21T10:44:00Z">
        <w:r w:rsidR="00D1699B">
          <w:rPr>
            <w:rFonts w:asciiTheme="minorHAnsi" w:hAnsiTheme="minorHAnsi"/>
            <w:sz w:val="22"/>
            <w:szCs w:val="22"/>
          </w:rPr>
          <w:fldChar w:fldCharType="end"/>
        </w:r>
        <w:r w:rsidR="00D1699B">
          <w:rPr>
            <w:rFonts w:asciiTheme="minorHAnsi" w:hAnsiTheme="minorHAnsi"/>
            <w:sz w:val="22"/>
            <w:szCs w:val="22"/>
          </w:rPr>
          <w:t xml:space="preserve">. </w:t>
        </w:r>
      </w:ins>
      <w:del w:id="59" w:author="Kopecká Monika" w:date="2018-11-20T09:08:00Z">
        <w:r w:rsidR="00AE6D4D" w:rsidRPr="000C0504" w:rsidDel="00442F01">
          <w:rPr>
            <w:rFonts w:asciiTheme="minorHAnsi" w:hAnsiTheme="minorHAnsi"/>
            <w:sz w:val="22"/>
            <w:szCs w:val="22"/>
          </w:rPr>
          <w:delText>Žiadateľ vychádza pri príprave žiadosti o NFP z podpornej dokumentácie zverejnenej na</w:delText>
        </w:r>
        <w:r w:rsidR="0064265D" w:rsidRPr="000C0504" w:rsidDel="00442F01">
          <w:rPr>
            <w:rFonts w:asciiTheme="minorHAnsi" w:hAnsiTheme="minorHAnsi"/>
            <w:sz w:val="22"/>
            <w:szCs w:val="22"/>
          </w:rPr>
          <w:delText> </w:delText>
        </w:r>
        <w:r w:rsidR="00806367" w:rsidDel="00442F01">
          <w:fldChar w:fldCharType="begin"/>
        </w:r>
        <w:r w:rsidR="00806367" w:rsidDel="00442F01">
          <w:delInstrText xml:space="preserve"> HYPERLINK "http://optp.vlada.gov.sk" </w:delInstrText>
        </w:r>
        <w:r w:rsidR="00806367" w:rsidDel="00442F01">
          <w:fldChar w:fldCharType="separate"/>
        </w:r>
        <w:r w:rsidR="00723C75" w:rsidRPr="000C0504" w:rsidDel="00442F01">
          <w:rPr>
            <w:rStyle w:val="Hypertextovprepojenie"/>
            <w:rFonts w:asciiTheme="minorHAnsi" w:hAnsiTheme="minorHAnsi"/>
            <w:sz w:val="22"/>
            <w:szCs w:val="22"/>
          </w:rPr>
          <w:delText>http://optp.vlada.gov.sk</w:delText>
        </w:r>
        <w:r w:rsidR="00806367" w:rsidDel="00442F01">
          <w:rPr>
            <w:rStyle w:val="Hypertextovprepojenie"/>
            <w:rFonts w:asciiTheme="minorHAnsi" w:hAnsiTheme="minorHAnsi"/>
            <w:sz w:val="22"/>
            <w:szCs w:val="22"/>
          </w:rPr>
          <w:fldChar w:fldCharType="end"/>
        </w:r>
        <w:r w:rsidR="00723C75" w:rsidRPr="001D1B1E" w:rsidDel="00442F01">
          <w:rPr>
            <w:rFonts w:asciiTheme="minorHAnsi" w:hAnsiTheme="minorHAnsi"/>
            <w:sz w:val="22"/>
            <w:szCs w:val="22"/>
          </w:rPr>
          <w:delText xml:space="preserve"> </w:delText>
        </w:r>
        <w:r w:rsidR="00AE6D4D" w:rsidRPr="000C0504" w:rsidDel="00442F01">
          <w:rPr>
            <w:rFonts w:asciiTheme="minorHAnsi" w:hAnsiTheme="minorHAnsi"/>
            <w:sz w:val="22"/>
            <w:szCs w:val="22"/>
          </w:rPr>
          <w:delText xml:space="preserve"> a tiež z relevantných Metodických pokynov </w:delText>
        </w:r>
        <w:r w:rsidR="00E74E2C" w:rsidRPr="0063716F" w:rsidDel="00442F01">
          <w:rPr>
            <w:rFonts w:asciiTheme="minorHAnsi" w:hAnsiTheme="minorHAnsi"/>
          </w:rPr>
          <w:delText>(ďalej aj „MP“) Centrálneho koordinačného orgánu (ďalej aj „CKO“)</w:delText>
        </w:r>
        <w:r w:rsidR="00AE6D4D" w:rsidRPr="001D1B1E" w:rsidDel="00442F01">
          <w:rPr>
            <w:rFonts w:asciiTheme="minorHAnsi" w:hAnsiTheme="minorHAnsi"/>
            <w:sz w:val="22"/>
            <w:szCs w:val="22"/>
          </w:rPr>
          <w:delText>zverejnených na</w:delText>
        </w:r>
        <w:r w:rsidR="0064265D" w:rsidRPr="000C0504" w:rsidDel="00442F01">
          <w:rPr>
            <w:rFonts w:asciiTheme="minorHAnsi" w:hAnsiTheme="minorHAnsi"/>
            <w:sz w:val="22"/>
            <w:szCs w:val="22"/>
          </w:rPr>
          <w:delText> </w:delText>
        </w:r>
        <w:r w:rsidR="00AE6D4D" w:rsidRPr="000C0504" w:rsidDel="00442F01">
          <w:rPr>
            <w:rFonts w:asciiTheme="minorHAnsi" w:hAnsiTheme="minorHAnsi"/>
            <w:sz w:val="22"/>
            <w:szCs w:val="22"/>
          </w:rPr>
          <w:delText xml:space="preserve">webovom sídle </w:delText>
        </w:r>
        <w:r w:rsidR="00806367" w:rsidDel="00442F01">
          <w:fldChar w:fldCharType="begin"/>
        </w:r>
        <w:r w:rsidR="00806367" w:rsidDel="00442F01">
          <w:delInstrText xml:space="preserve"> HYPERLINK "http://www.partnerskadohoda.gov.sk/" </w:delInstrText>
        </w:r>
        <w:r w:rsidR="00806367" w:rsidDel="00442F01">
          <w:fldChar w:fldCharType="separate"/>
        </w:r>
        <w:r w:rsidR="0064265D" w:rsidRPr="000C0504" w:rsidDel="00442F01">
          <w:rPr>
            <w:rStyle w:val="Hypertextovprepojenie"/>
            <w:rFonts w:asciiTheme="minorHAnsi" w:hAnsiTheme="minorHAnsi"/>
            <w:sz w:val="22"/>
            <w:szCs w:val="22"/>
          </w:rPr>
          <w:delText>http://www.partnerskadohoda.gov.sk/</w:delText>
        </w:r>
        <w:r w:rsidR="00806367" w:rsidDel="00442F01">
          <w:rPr>
            <w:rStyle w:val="Hypertextovprepojenie"/>
            <w:rFonts w:asciiTheme="minorHAnsi" w:hAnsiTheme="minorHAnsi"/>
            <w:sz w:val="22"/>
            <w:szCs w:val="22"/>
          </w:rPr>
          <w:fldChar w:fldCharType="end"/>
        </w:r>
        <w:r w:rsidR="00AE6D4D" w:rsidRPr="001D1B1E" w:rsidDel="00442F01">
          <w:rPr>
            <w:rFonts w:asciiTheme="minorHAnsi" w:hAnsiTheme="minorHAnsi"/>
            <w:sz w:val="22"/>
            <w:szCs w:val="22"/>
          </w:rPr>
          <w:delText>.</w:delText>
        </w:r>
      </w:del>
    </w:p>
    <w:p w14:paraId="35B7CDEA" w14:textId="77777777" w:rsidR="0064265D" w:rsidRPr="000C0504" w:rsidRDefault="0064265D" w:rsidP="00727285">
      <w:pPr>
        <w:spacing w:before="120" w:after="120"/>
        <w:ind w:firstLine="360"/>
        <w:rPr>
          <w:rFonts w:asciiTheme="minorHAnsi" w:hAnsiTheme="minorHAnsi"/>
          <w:sz w:val="22"/>
          <w:szCs w:val="22"/>
        </w:rPr>
      </w:pP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162613" w:rsidRDefault="006829FC" w:rsidP="00727285">
      <w:pPr>
        <w:pStyle w:val="Odsekzoznamu"/>
        <w:numPr>
          <w:ilvl w:val="1"/>
          <w:numId w:val="1"/>
        </w:numPr>
        <w:spacing w:before="120" w:after="120"/>
        <w:rPr>
          <w:rFonts w:asciiTheme="minorHAnsi" w:hAnsiTheme="minorHAnsi"/>
          <w:b/>
          <w:rPrChange w:id="60" w:author="Kopecká Monika" w:date="2018-11-20T14:52:00Z">
            <w:rPr>
              <w:rFonts w:asciiTheme="minorHAnsi" w:hAnsiTheme="minorHAnsi"/>
              <w:b/>
              <w:sz w:val="22"/>
              <w:szCs w:val="22"/>
            </w:rPr>
          </w:rPrChange>
        </w:rPr>
      </w:pPr>
      <w:r w:rsidRPr="00162613">
        <w:rPr>
          <w:rFonts w:asciiTheme="minorHAnsi" w:hAnsiTheme="minorHAnsi"/>
          <w:b/>
          <w:rPrChange w:id="61" w:author="Kopecká Monika" w:date="2018-11-20T14:52:00Z">
            <w:rPr>
              <w:rFonts w:asciiTheme="minorHAnsi" w:hAnsiTheme="minorHAnsi"/>
              <w:b/>
              <w:sz w:val="22"/>
              <w:szCs w:val="22"/>
            </w:rPr>
          </w:rPrChange>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0ABD249D" w14:textId="1A6E35FE" w:rsidR="00AB70D0" w:rsidRPr="00803EBD" w:rsidRDefault="00A20759" w:rsidP="0063716F">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Úrad podpredsedu vlády </w:t>
      </w:r>
      <w:r w:rsidR="00AB70D0" w:rsidRPr="0063716F">
        <w:rPr>
          <w:rFonts w:asciiTheme="minorHAnsi" w:hAnsiTheme="minorHAnsi"/>
          <w:sz w:val="22"/>
          <w:szCs w:val="22"/>
        </w:rPr>
        <w:t>Slovenskej republiky</w:t>
      </w:r>
      <w:r w:rsidRPr="00803EBD">
        <w:rPr>
          <w:rFonts w:asciiTheme="minorHAnsi" w:eastAsiaTheme="minorHAnsi" w:hAnsiTheme="minorHAnsi"/>
          <w:color w:val="000000"/>
          <w:sz w:val="22"/>
          <w:szCs w:val="22"/>
          <w:lang w:eastAsia="en-US"/>
        </w:rPr>
        <w:t xml:space="preserve"> pre investície a</w:t>
      </w:r>
      <w:r w:rsidR="00AB70D0"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informatizáciu</w:t>
      </w:r>
      <w:r w:rsidR="00AB70D0" w:rsidRPr="00803EBD">
        <w:rPr>
          <w:rFonts w:asciiTheme="minorHAnsi" w:eastAsiaTheme="minorHAnsi" w:hAnsiTheme="minorHAnsi"/>
          <w:color w:val="000000"/>
          <w:sz w:val="22"/>
          <w:szCs w:val="22"/>
          <w:lang w:eastAsia="en-US"/>
        </w:rPr>
        <w:t>:</w:t>
      </w:r>
      <w:r w:rsidRPr="00803EBD">
        <w:rPr>
          <w:rFonts w:asciiTheme="minorHAnsi" w:eastAsiaTheme="minorHAnsi" w:hAnsiTheme="minorHAnsi"/>
          <w:color w:val="000000"/>
          <w:sz w:val="22"/>
          <w:szCs w:val="22"/>
          <w:lang w:eastAsia="en-US"/>
        </w:rPr>
        <w:t xml:space="preserve"> </w:t>
      </w:r>
    </w:p>
    <w:p w14:paraId="15324DFD" w14:textId="77777777" w:rsidR="00AB70D0" w:rsidRPr="0063716F" w:rsidRDefault="00AB70D0" w:rsidP="0063716F">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77777777" w:rsidR="003972C3" w:rsidRPr="001D1B1E" w:rsidRDefault="003972C3"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63716F">
        <w:rPr>
          <w:rFonts w:asciiTheme="minorHAnsi" w:eastAsiaTheme="minorHAnsi" w:hAnsiTheme="minorHAnsi"/>
          <w:i/>
          <w:color w:val="000000"/>
          <w:sz w:val="22"/>
          <w:szCs w:val="22"/>
        </w:rPr>
        <w:t>ŽoNFP</w:t>
      </w:r>
      <w:proofErr w:type="spellEnd"/>
      <w:r w:rsidRPr="0063716F">
        <w:rPr>
          <w:rFonts w:asciiTheme="minorHAnsi" w:eastAsiaTheme="minorHAnsi" w:hAnsiTheme="minorHAnsi"/>
          <w:i/>
          <w:color w:val="000000"/>
          <w:sz w:val="22"/>
          <w:szCs w:val="22"/>
        </w:rPr>
        <w:t> údaje v časti č. 1.)</w:t>
      </w:r>
    </w:p>
    <w:p w14:paraId="3D1B037F" w14:textId="77777777" w:rsidR="006D79B5" w:rsidRPr="00803EBD" w:rsidRDefault="006D79B5"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111A104B" w:rsidR="006D79B5" w:rsidRPr="00803EBD" w:rsidRDefault="006D79B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všetci členovia štatutárneho orgánu žiadateľa a osoba splnomocnená zastupovať žiadateľa v konaní o </w:t>
      </w:r>
      <w:proofErr w:type="spellStart"/>
      <w:r w:rsidRPr="00803EBD">
        <w:rPr>
          <w:rFonts w:asciiTheme="minorHAnsi" w:eastAsiaTheme="minorHAnsi" w:hAnsiTheme="minorHAnsi"/>
          <w:color w:val="000000"/>
          <w:sz w:val="22"/>
          <w:szCs w:val="22"/>
          <w:lang w:eastAsia="en-US"/>
        </w:rPr>
        <w:t>ŽoNFP</w:t>
      </w:r>
      <w:proofErr w:type="spellEnd"/>
      <w:r w:rsidRPr="00803EBD">
        <w:rPr>
          <w:rFonts w:asciiTheme="minorHAnsi" w:eastAsiaTheme="minorHAnsi" w:hAnsiTheme="minorHAnsi"/>
          <w:color w:val="000000"/>
          <w:sz w:val="22"/>
          <w:szCs w:val="22"/>
          <w:lang w:eastAsia="en-US"/>
        </w:rPr>
        <w:t xml:space="preserve">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urópskeho spoločenstva</w:t>
      </w:r>
      <w:r w:rsidRPr="00803EBD">
        <w:rPr>
          <w:rFonts w:asciiTheme="minorHAnsi" w:eastAsiaTheme="minorHAnsi" w:hAnsiTheme="minorHAnsi"/>
          <w:color w:val="000000"/>
          <w:sz w:val="22"/>
          <w:szCs w:val="22"/>
          <w:lang w:eastAsia="en-US"/>
        </w:rPr>
        <w:t xml:space="preserve">, trestný čin legalizácie príjmu z trestnej činnosti, trestný čin založenia, zosnovania a podporovania zločineckej skupiny alebo trestný čin machinácií pri verejnom obstarávaní a verejnej dražbe </w:t>
      </w:r>
    </w:p>
    <w:p w14:paraId="57773910" w14:textId="2FEFB782" w:rsidR="006D79B5" w:rsidRPr="0063716F" w:rsidRDefault="006D79B5">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Change w:id="62" w:author="Kopecká Monika" w:date="2018-11-20T14:52:00Z">
          <w:pPr>
            <w:pStyle w:val="Odsekzoznamu"/>
            <w:autoSpaceDE w:val="0"/>
            <w:autoSpaceDN w:val="0"/>
            <w:adjustRightInd w:val="0"/>
            <w:spacing w:before="120" w:after="120"/>
            <w:contextualSpacing w:val="0"/>
          </w:pPr>
        </w:pPrChange>
      </w:pPr>
      <w:r w:rsidRPr="0063716F">
        <w:rPr>
          <w:rFonts w:asciiTheme="minorHAnsi" w:eastAsiaTheme="minorHAnsi" w:hAnsiTheme="minorHAnsi"/>
          <w:i/>
          <w:color w:val="000000"/>
          <w:sz w:val="22"/>
          <w:szCs w:val="22"/>
        </w:rPr>
        <w:t xml:space="preserve">(podmienka sa preukazuje čestným vyhlásením žiadateľa </w:t>
      </w:r>
      <w:r w:rsidR="003972C3" w:rsidRPr="0063716F">
        <w:rPr>
          <w:rFonts w:asciiTheme="minorHAnsi" w:eastAsiaTheme="minorHAnsi" w:hAnsiTheme="minorHAnsi"/>
          <w:i/>
          <w:color w:val="000000"/>
          <w:sz w:val="22"/>
          <w:szCs w:val="22"/>
        </w:rPr>
        <w:t xml:space="preserve">NFP v časti č. 15 vo formulári </w:t>
      </w:r>
      <w:proofErr w:type="spellStart"/>
      <w:r w:rsidR="003972C3" w:rsidRPr="0063716F">
        <w:rPr>
          <w:rFonts w:asciiTheme="minorHAnsi" w:eastAsiaTheme="minorHAnsi" w:hAnsiTheme="minorHAnsi"/>
          <w:i/>
          <w:color w:val="000000"/>
          <w:sz w:val="22"/>
          <w:szCs w:val="22"/>
        </w:rPr>
        <w:t>ŽoNFP</w:t>
      </w:r>
      <w:proofErr w:type="spellEnd"/>
      <w:r w:rsidRPr="0063716F">
        <w:rPr>
          <w:rFonts w:asciiTheme="minorHAnsi" w:eastAsiaTheme="minorHAnsi" w:hAnsiTheme="minorHAnsi"/>
          <w:i/>
          <w:color w:val="000000"/>
          <w:sz w:val="22"/>
          <w:szCs w:val="22"/>
        </w:rPr>
        <w:t xml:space="preserve">) </w:t>
      </w:r>
    </w:p>
    <w:p w14:paraId="13D503F1" w14:textId="77777777" w:rsidR="006D79B5" w:rsidRPr="00803EBD" w:rsidRDefault="006D79B5" w:rsidP="001D1B1E">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6E04E1F4" w14:textId="1A5FBACA" w:rsidR="006D79B5" w:rsidRPr="0063716F" w:rsidRDefault="006D79B5">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žiadateľa </w:t>
      </w:r>
      <w:r w:rsidR="003972C3" w:rsidRPr="001D1B1E">
        <w:rPr>
          <w:rFonts w:asciiTheme="minorHAnsi" w:hAnsiTheme="minorHAnsi"/>
          <w:i/>
          <w:sz w:val="22"/>
          <w:szCs w:val="22"/>
        </w:rPr>
        <w:t>NFP v časti č. 15 vo formulári</w:t>
      </w:r>
      <w:r w:rsidR="003972C3" w:rsidRPr="00803EBD">
        <w:rPr>
          <w:rFonts w:asciiTheme="minorHAnsi" w:hAnsiTheme="minorHAnsi"/>
          <w:i/>
          <w:sz w:val="22"/>
          <w:szCs w:val="22"/>
        </w:rPr>
        <w:t xml:space="preserve"> </w:t>
      </w:r>
      <w:proofErr w:type="spellStart"/>
      <w:r w:rsidR="003972C3" w:rsidRPr="00803EBD">
        <w:rPr>
          <w:rFonts w:asciiTheme="minorHAnsi" w:hAnsiTheme="minorHAnsi"/>
          <w:i/>
          <w:sz w:val="22"/>
          <w:szCs w:val="22"/>
        </w:rPr>
        <w:t>ŽoNFP</w:t>
      </w:r>
      <w:proofErr w:type="spellEnd"/>
      <w:r w:rsidRPr="0063716F">
        <w:rPr>
          <w:rFonts w:asciiTheme="minorHAnsi" w:eastAsiaTheme="minorHAnsi" w:hAnsiTheme="minorHAnsi"/>
          <w:i/>
          <w:color w:val="000000"/>
          <w:sz w:val="22"/>
          <w:szCs w:val="22"/>
          <w:lang w:eastAsia="en-US"/>
        </w:rPr>
        <w:t>)</w:t>
      </w:r>
    </w:p>
    <w:p w14:paraId="4C5D50B1" w14:textId="77777777" w:rsidR="006D79B5" w:rsidRPr="00803EBD" w:rsidRDefault="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14:paraId="0C45F82B" w14:textId="77777777" w:rsidR="00CE0546" w:rsidRPr="0063716F" w:rsidRDefault="006D79B5">
      <w:pPr>
        <w:pStyle w:val="Odsekzoznamu"/>
        <w:autoSpaceDE w:val="0"/>
        <w:autoSpaceDN w:val="0"/>
        <w:adjustRightInd w:val="0"/>
        <w:spacing w:before="120" w:after="120"/>
        <w:ind w:left="714"/>
        <w:contextualSpacing w:val="0"/>
        <w:jc w:val="both"/>
        <w:rPr>
          <w:rFonts w:asciiTheme="minorHAnsi" w:hAnsiTheme="minorHAnsi"/>
          <w:i/>
          <w:sz w:val="22"/>
          <w:szCs w:val="22"/>
        </w:rPr>
      </w:pPr>
      <w:r w:rsidRPr="0063716F">
        <w:rPr>
          <w:rFonts w:asciiTheme="minorHAnsi" w:eastAsiaTheme="minorHAnsi" w:hAnsiTheme="minorHAnsi"/>
          <w:i/>
          <w:color w:val="000000"/>
          <w:sz w:val="22"/>
          <w:szCs w:val="22"/>
          <w:lang w:eastAsia="en-US"/>
        </w:rPr>
        <w:t xml:space="preserve">(podmienka sa preukazuje čestným vyhlásením žiadateľa </w:t>
      </w:r>
      <w:r w:rsidR="008F6FF0" w:rsidRPr="0063716F">
        <w:rPr>
          <w:rFonts w:asciiTheme="minorHAnsi" w:eastAsiaTheme="minorHAnsi" w:hAnsiTheme="minorHAnsi"/>
          <w:i/>
          <w:color w:val="000000"/>
          <w:sz w:val="22"/>
          <w:szCs w:val="22"/>
          <w:lang w:eastAsia="en-US"/>
        </w:rPr>
        <w:t xml:space="preserve">NFP </w:t>
      </w:r>
      <w:r w:rsidR="003972C3" w:rsidRPr="0063716F">
        <w:rPr>
          <w:rFonts w:asciiTheme="minorHAnsi" w:hAnsiTheme="minorHAnsi"/>
          <w:i/>
          <w:sz w:val="22"/>
          <w:szCs w:val="22"/>
        </w:rPr>
        <w:t xml:space="preserve">v časti č. 15 vo formulári </w:t>
      </w:r>
      <w:proofErr w:type="spellStart"/>
      <w:r w:rsidR="003972C3" w:rsidRPr="0063716F">
        <w:rPr>
          <w:rFonts w:asciiTheme="minorHAnsi" w:hAnsiTheme="minorHAnsi"/>
          <w:i/>
          <w:sz w:val="22"/>
          <w:szCs w:val="22"/>
        </w:rPr>
        <w:t>ŽoNFP</w:t>
      </w:r>
      <w:proofErr w:type="spellEnd"/>
      <w:r w:rsidR="003972C3" w:rsidRPr="0063716F">
        <w:rPr>
          <w:rFonts w:asciiTheme="minorHAnsi" w:hAnsiTheme="minorHAnsi"/>
          <w:i/>
          <w:sz w:val="22"/>
          <w:szCs w:val="22"/>
        </w:rPr>
        <w:t>).</w:t>
      </w:r>
    </w:p>
    <w:p w14:paraId="582DBB2F" w14:textId="77777777" w:rsidR="00C94C49" w:rsidRPr="00803EBD" w:rsidRDefault="00C94C49" w:rsidP="0063716F">
      <w:pPr>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77777777"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63716F">
        <w:rPr>
          <w:rFonts w:asciiTheme="minorHAnsi" w:eastAsiaTheme="minorHAnsi" w:hAnsiTheme="minorHAnsi"/>
          <w:i/>
          <w:color w:val="000000"/>
          <w:sz w:val="22"/>
          <w:szCs w:val="22"/>
        </w:rPr>
        <w:t>ŽoNFP</w:t>
      </w:r>
      <w:proofErr w:type="spellEnd"/>
      <w:r w:rsidRPr="0063716F">
        <w:rPr>
          <w:rFonts w:asciiTheme="minorHAnsi" w:eastAsiaTheme="minorHAnsi" w:hAnsiTheme="minorHAnsi"/>
          <w:i/>
          <w:color w:val="000000"/>
          <w:sz w:val="22"/>
          <w:szCs w:val="22"/>
        </w:rPr>
        <w:t>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77777777"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 xml:space="preserve">(podmienka sa preukazuje overením  RO OP TP prítomnosti školy v registri Ministerstva školstva, vedy, výskumu a športu SR dostupnom na: </w:t>
      </w:r>
      <w:hyperlink r:id="rId11"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všetci členovia štatutárneho orgánu </w:t>
      </w:r>
      <w:r w:rsidR="00017B90" w:rsidRPr="00803EBD">
        <w:rPr>
          <w:rFonts w:asciiTheme="minorHAnsi" w:eastAsiaTheme="minorHAnsi" w:hAnsiTheme="minorHAnsi"/>
          <w:color w:val="000000"/>
          <w:sz w:val="22"/>
          <w:szCs w:val="22"/>
          <w:lang w:eastAsia="en-US"/>
        </w:rPr>
        <w:t xml:space="preserve">partnera </w:t>
      </w:r>
      <w:r w:rsidRPr="00803EBD">
        <w:rPr>
          <w:rFonts w:asciiTheme="minorHAnsi" w:eastAsiaTheme="minorHAnsi" w:hAnsiTheme="minorHAnsi"/>
          <w:color w:val="000000"/>
          <w:sz w:val="22"/>
          <w:szCs w:val="22"/>
          <w:lang w:eastAsia="en-US"/>
        </w:rPr>
        <w:t xml:space="preserve">a osoba splnomocnená zastupovať </w:t>
      </w:r>
      <w:r w:rsidR="00017B90" w:rsidRPr="00803EBD">
        <w:rPr>
          <w:rFonts w:asciiTheme="minorHAnsi" w:eastAsiaTheme="minorHAnsi" w:hAnsiTheme="minorHAnsi"/>
          <w:color w:val="000000"/>
          <w:sz w:val="22"/>
          <w:szCs w:val="22"/>
          <w:lang w:eastAsia="en-US"/>
        </w:rPr>
        <w:t>partnera</w:t>
      </w:r>
      <w:r w:rsidRPr="00803EBD">
        <w:rPr>
          <w:rFonts w:asciiTheme="minorHAnsi" w:eastAsiaTheme="minorHAnsi" w:hAnsiTheme="minorHAnsi"/>
          <w:color w:val="000000"/>
          <w:sz w:val="22"/>
          <w:szCs w:val="22"/>
          <w:lang w:eastAsia="en-US"/>
        </w:rPr>
        <w:t xml:space="preserve"> v konaní o </w:t>
      </w:r>
      <w:proofErr w:type="spellStart"/>
      <w:r w:rsidRPr="00803EBD">
        <w:rPr>
          <w:rFonts w:asciiTheme="minorHAnsi" w:eastAsiaTheme="minorHAnsi" w:hAnsiTheme="minorHAnsi"/>
          <w:color w:val="000000"/>
          <w:sz w:val="22"/>
          <w:szCs w:val="22"/>
          <w:lang w:eastAsia="en-US"/>
        </w:rPr>
        <w:t>ŽoNFP</w:t>
      </w:r>
      <w:proofErr w:type="spellEnd"/>
      <w:r w:rsidRPr="00803EBD">
        <w:rPr>
          <w:rFonts w:asciiTheme="minorHAnsi" w:eastAsiaTheme="minorHAnsi" w:hAnsiTheme="minorHAnsi"/>
          <w:color w:val="000000"/>
          <w:sz w:val="22"/>
          <w:szCs w:val="22"/>
          <w:lang w:eastAsia="en-US"/>
        </w:rPr>
        <w:t xml:space="preserve"> neboli právoplatne odsúdení za trestný čin korupcie</w:t>
      </w:r>
      <w:r w:rsidR="005A1282" w:rsidRPr="00803EBD">
        <w:rPr>
          <w:rFonts w:asciiTheme="minorHAnsi" w:eastAsiaTheme="minorHAnsi" w:hAnsiTheme="minorHAnsi"/>
          <w:color w:val="000000"/>
          <w:sz w:val="22"/>
          <w:szCs w:val="22"/>
          <w:lang w:eastAsia="en-US"/>
        </w:rPr>
        <w:t xml:space="preserve"> (§328 - § 336 Trestného zákona) </w:t>
      </w:r>
      <w:r w:rsidRPr="00803EBD">
        <w:rPr>
          <w:rFonts w:asciiTheme="minorHAnsi" w:eastAsiaTheme="minorHAnsi" w:hAnsiTheme="minorHAnsi"/>
          <w:color w:val="000000"/>
          <w:sz w:val="22"/>
          <w:szCs w:val="22"/>
          <w:lang w:eastAsia="en-US"/>
        </w:rPr>
        <w:t>, trestný čin poškodzovania finančných záujmov ES</w:t>
      </w:r>
      <w:r w:rsidR="005A1282" w:rsidRPr="00803EBD">
        <w:rPr>
          <w:rFonts w:asciiTheme="minorHAnsi" w:eastAsiaTheme="minorHAnsi" w:hAnsiTheme="minorHAnsi"/>
          <w:color w:val="000000"/>
          <w:sz w:val="22"/>
          <w:szCs w:val="22"/>
          <w:lang w:eastAsia="en-US"/>
        </w:rPr>
        <w:t xml:space="preserve"> (§261-§263 Trestného zákona)</w:t>
      </w:r>
      <w:r w:rsidRPr="00803EBD">
        <w:rPr>
          <w:rFonts w:asciiTheme="minorHAnsi" w:eastAsiaTheme="minorHAnsi" w:hAnsiTheme="minorHAnsi"/>
          <w:color w:val="000000"/>
          <w:sz w:val="22"/>
          <w:szCs w:val="22"/>
          <w:lang w:eastAsia="en-US"/>
        </w:rPr>
        <w:t>, trestný čin legalizácie príjmu z</w:t>
      </w:r>
      <w:r w:rsidR="0064265D"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trestnej činnosti</w:t>
      </w:r>
      <w:r w:rsidR="005A1282" w:rsidRPr="00803EBD">
        <w:rPr>
          <w:rFonts w:asciiTheme="minorHAnsi" w:eastAsiaTheme="minorHAnsi" w:hAnsiTheme="minorHAnsi"/>
          <w:color w:val="000000"/>
          <w:sz w:val="22"/>
          <w:szCs w:val="22"/>
          <w:lang w:eastAsia="en-US"/>
        </w:rPr>
        <w:t xml:space="preserve"> (§ 233 - § 234 Trestného zákona)</w:t>
      </w:r>
      <w:r w:rsidRPr="00803EBD">
        <w:rPr>
          <w:rFonts w:asciiTheme="minorHAnsi" w:eastAsiaTheme="minorHAnsi" w:hAnsiTheme="minorHAnsi"/>
          <w:color w:val="000000"/>
          <w:sz w:val="22"/>
          <w:szCs w:val="22"/>
          <w:lang w:eastAsia="en-US"/>
        </w:rPr>
        <w:t xml:space="preserve">, trestný čin založenia, zosnovania a podporovania zločineckej skupiny </w:t>
      </w:r>
      <w:r w:rsidR="005A1282" w:rsidRPr="00803EBD">
        <w:rPr>
          <w:rFonts w:asciiTheme="minorHAnsi" w:eastAsiaTheme="minorHAnsi" w:hAnsiTheme="minorHAnsi"/>
          <w:color w:val="000000"/>
          <w:sz w:val="22"/>
          <w:szCs w:val="22"/>
          <w:lang w:eastAsia="en-US"/>
        </w:rPr>
        <w:t xml:space="preserve">(§296 Trestného zákona) </w:t>
      </w:r>
      <w:r w:rsidRPr="00803EBD">
        <w:rPr>
          <w:rFonts w:asciiTheme="minorHAnsi" w:eastAsiaTheme="minorHAnsi" w:hAnsiTheme="minorHAnsi"/>
          <w:color w:val="000000"/>
          <w:sz w:val="22"/>
          <w:szCs w:val="22"/>
          <w:lang w:eastAsia="en-US"/>
        </w:rPr>
        <w:t xml:space="preserve">alebo </w:t>
      </w:r>
      <w:r w:rsidRPr="00803EBD">
        <w:rPr>
          <w:rFonts w:asciiTheme="minorHAnsi" w:eastAsiaTheme="minorHAnsi" w:hAnsiTheme="minorHAnsi"/>
          <w:color w:val="000000"/>
          <w:sz w:val="22"/>
          <w:szCs w:val="22"/>
          <w:lang w:eastAsia="en-US"/>
        </w:rPr>
        <w:lastRenderedPageBreak/>
        <w:t xml:space="preserve">trestný čin machinácií pri verejnom obstarávaní a verejnej dražbe </w:t>
      </w:r>
      <w:r w:rsidR="005A1282" w:rsidRPr="00803EBD">
        <w:rPr>
          <w:rFonts w:asciiTheme="minorHAnsi" w:eastAsiaTheme="minorHAnsi" w:hAnsiTheme="minorHAnsi"/>
          <w:color w:val="000000"/>
          <w:sz w:val="22"/>
          <w:szCs w:val="22"/>
          <w:lang w:eastAsia="en-US"/>
        </w:rPr>
        <w:t>(§ 266 až § 268 Trestného zákona)</w:t>
      </w:r>
    </w:p>
    <w:p w14:paraId="6653C8F3" w14:textId="339D40A3" w:rsidR="002B6CE1" w:rsidRPr="0063716F" w:rsidRDefault="002B6CE1">
      <w:pPr>
        <w:autoSpaceDE w:val="0"/>
        <w:autoSpaceDN w:val="0"/>
        <w:adjustRightInd w:val="0"/>
        <w:spacing w:before="120" w:after="120"/>
        <w:ind w:left="709"/>
        <w:jc w:val="both"/>
        <w:rPr>
          <w:rFonts w:asciiTheme="minorHAnsi" w:eastAsiaTheme="minorHAnsi" w:hAnsiTheme="minorHAnsi"/>
          <w:i/>
          <w:color w:val="000000"/>
          <w:sz w:val="22"/>
          <w:szCs w:val="22"/>
          <w:lang w:eastAsia="en-US"/>
        </w:rPr>
        <w:pPrChange w:id="63" w:author="Kopecká Monika" w:date="2018-11-21T15:11:00Z">
          <w:pPr>
            <w:autoSpaceDE w:val="0"/>
            <w:autoSpaceDN w:val="0"/>
            <w:adjustRightInd w:val="0"/>
            <w:spacing w:before="120" w:after="120"/>
            <w:ind w:firstLine="708"/>
          </w:pPr>
        </w:pPrChange>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 NFP</w:t>
      </w:r>
      <w:del w:id="64" w:author="Kopecká Monika" w:date="2018-11-21T15:11:00Z">
        <w:r w:rsidR="00CE3AFB" w:rsidRPr="0063716F" w:rsidDel="005125EF">
          <w:rPr>
            <w:rFonts w:asciiTheme="minorHAnsi" w:eastAsiaTheme="minorHAnsi" w:hAnsiTheme="minorHAnsi"/>
            <w:i/>
            <w:color w:val="000000"/>
            <w:sz w:val="22"/>
            <w:szCs w:val="22"/>
            <w:lang w:eastAsia="en-US"/>
          </w:rPr>
          <w:delText xml:space="preserve"> </w:delText>
        </w:r>
      </w:del>
      <w:r w:rsidRPr="0063716F">
        <w:rPr>
          <w:rFonts w:asciiTheme="minorHAnsi" w:eastAsiaTheme="minorHAnsi" w:hAnsiTheme="minorHAnsi"/>
          <w:i/>
          <w:color w:val="000000"/>
          <w:sz w:val="22"/>
          <w:szCs w:val="22"/>
          <w:lang w:eastAsia="en-US"/>
        </w:rPr>
        <w:t xml:space="preserve">) </w:t>
      </w:r>
    </w:p>
    <w:p w14:paraId="375106F1"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3A841E46" w14:textId="32C584A3" w:rsidR="0064265D" w:rsidRPr="0063716F" w:rsidRDefault="002B6CE1">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ako</w:t>
      </w:r>
      <w:r w:rsidR="008216B8" w:rsidRPr="0063716F">
        <w:rPr>
          <w:rFonts w:asciiTheme="minorHAnsi" w:eastAsiaTheme="minorHAnsi" w:hAnsiTheme="minorHAnsi"/>
          <w:i/>
          <w:color w:val="000000"/>
          <w:sz w:val="22"/>
          <w:szCs w:val="22"/>
          <w:lang w:eastAsia="en-US"/>
        </w:rPr>
        <w:t xml:space="preserve"> 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798A2B48" w14:textId="033CFE47"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017B90"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nie je vedené konkurzné konanie, reštrukturalizačné konanie, nie je v ko</w:t>
      </w:r>
      <w:r w:rsidR="0064265D" w:rsidRPr="005365A1">
        <w:rPr>
          <w:rFonts w:asciiTheme="minorHAnsi" w:eastAsiaTheme="minorHAnsi" w:hAnsiTheme="minorHAnsi"/>
          <w:color w:val="000000"/>
          <w:sz w:val="22"/>
          <w:szCs w:val="22"/>
          <w:lang w:eastAsia="en-US"/>
        </w:rPr>
        <w:t>nkurze ani v</w:t>
      </w:r>
      <w:r w:rsidR="00CE0546" w:rsidRPr="0063716F">
        <w:rPr>
          <w:rFonts w:asciiTheme="minorHAnsi" w:eastAsiaTheme="minorHAnsi" w:hAnsiTheme="minorHAnsi"/>
          <w:color w:val="000000"/>
          <w:sz w:val="22"/>
          <w:szCs w:val="22"/>
          <w:lang w:eastAsia="en-US"/>
        </w:rPr>
        <w:t> </w:t>
      </w:r>
      <w:r w:rsidR="0064265D" w:rsidRPr="001D1B1E">
        <w:rPr>
          <w:rFonts w:asciiTheme="minorHAnsi" w:eastAsiaTheme="minorHAnsi" w:hAnsiTheme="minorHAnsi"/>
          <w:color w:val="000000"/>
          <w:sz w:val="22"/>
          <w:szCs w:val="22"/>
          <w:lang w:eastAsia="en-US"/>
        </w:rPr>
        <w:t>reštrukturalizácii</w:t>
      </w:r>
      <w:r w:rsidR="00CE0546" w:rsidRPr="0063716F">
        <w:rPr>
          <w:rFonts w:asciiTheme="minorHAnsi" w:eastAsiaTheme="minorHAnsi" w:hAnsiTheme="minorHAnsi"/>
          <w:color w:val="000000"/>
          <w:sz w:val="22"/>
          <w:szCs w:val="22"/>
          <w:lang w:eastAsia="en-US"/>
        </w:rPr>
        <w:t xml:space="preserve"> </w:t>
      </w:r>
      <w:r w:rsidR="00CE0546" w:rsidRPr="001D1B1E">
        <w:rPr>
          <w:rFonts w:asciiTheme="minorHAnsi" w:eastAsiaTheme="minorHAnsi" w:hAnsiTheme="minorHAnsi"/>
          <w:color w:val="000000"/>
          <w:sz w:val="22"/>
          <w:szCs w:val="22"/>
          <w:lang w:eastAsia="en-US"/>
        </w:rPr>
        <w:t xml:space="preserve">(podmienka sa </w:t>
      </w:r>
      <w:r w:rsidR="00CE0546" w:rsidRPr="005365A1">
        <w:rPr>
          <w:rFonts w:asciiTheme="minorHAnsi" w:eastAsiaTheme="minorHAnsi" w:hAnsiTheme="minorHAnsi"/>
          <w:color w:val="000000"/>
          <w:sz w:val="22"/>
          <w:szCs w:val="22"/>
          <w:lang w:eastAsia="en-US"/>
        </w:rPr>
        <w:t xml:space="preserve">vzťahuje </w:t>
      </w:r>
      <w:r w:rsidR="005365A1" w:rsidRPr="005365A1">
        <w:rPr>
          <w:rFonts w:asciiTheme="minorHAnsi" w:eastAsiaTheme="minorHAnsi" w:hAnsiTheme="minorHAnsi"/>
          <w:color w:val="000000"/>
          <w:sz w:val="22"/>
          <w:szCs w:val="22"/>
          <w:lang w:eastAsia="en-US"/>
        </w:rPr>
        <w:t>iba na verejné vysoké školy</w:t>
      </w:r>
      <w:r w:rsidR="00E06499" w:rsidRPr="0063716F">
        <w:rPr>
          <w:rFonts w:asciiTheme="minorHAnsi" w:eastAsiaTheme="minorHAnsi" w:hAnsiTheme="minorHAnsi"/>
          <w:color w:val="000000"/>
          <w:sz w:val="22"/>
          <w:szCs w:val="22"/>
          <w:lang w:eastAsia="en-US"/>
        </w:rPr>
        <w:t>)</w:t>
      </w:r>
    </w:p>
    <w:p w14:paraId="44AB70C7" w14:textId="5E7E1F71"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00CB2D85" w:rsidRPr="0063716F">
        <w:rPr>
          <w:rFonts w:asciiTheme="minorHAnsi" w:eastAsiaTheme="minorHAnsi" w:hAnsiTheme="minorHAnsi"/>
          <w:i/>
          <w:color w:val="000000"/>
          <w:sz w:val="22"/>
          <w:szCs w:val="22"/>
          <w:lang w:eastAsia="en-US"/>
        </w:rPr>
        <w:t xml:space="preserve"> </w:t>
      </w:r>
      <w:ins w:id="65" w:author="Kopecká Monika" w:date="2018-11-21T15:10:00Z">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ins>
      <w:r w:rsidR="00CB2D85" w:rsidRPr="0063716F">
        <w:rPr>
          <w:rFonts w:asciiTheme="minorHAnsi" w:eastAsiaTheme="minorHAnsi" w:hAnsiTheme="minorHAnsi"/>
          <w:i/>
          <w:color w:val="000000"/>
          <w:sz w:val="22"/>
          <w:szCs w:val="22"/>
          <w:lang w:eastAsia="en-US"/>
        </w:rPr>
        <w:t>ako</w:t>
      </w:r>
      <w:r w:rsidRPr="0063716F">
        <w:rPr>
          <w:rFonts w:asciiTheme="minorHAnsi" w:eastAsiaTheme="minorHAnsi" w:hAnsiTheme="minorHAnsi"/>
          <w:i/>
          <w:color w:val="000000"/>
          <w:sz w:val="22"/>
          <w:szCs w:val="22"/>
          <w:lang w:eastAsia="en-US"/>
        </w:rPr>
        <w:t xml:space="preserve">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00125372" w14:textId="55F39A58" w:rsidR="006D79B5" w:rsidRPr="005365A1"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w:t>
      </w:r>
      <w:r w:rsidR="006246F6" w:rsidRPr="005365A1">
        <w:rPr>
          <w:rFonts w:asciiTheme="minorHAnsi" w:eastAsiaTheme="minorHAnsi" w:hAnsiTheme="minorHAnsi"/>
          <w:color w:val="000000"/>
          <w:sz w:val="22"/>
          <w:szCs w:val="22"/>
          <w:lang w:eastAsia="en-US"/>
        </w:rPr>
        <w:t>t</w:t>
      </w:r>
      <w:r w:rsidR="007C7205" w:rsidRPr="005365A1">
        <w:rPr>
          <w:rFonts w:asciiTheme="minorHAnsi" w:eastAsiaTheme="minorHAnsi" w:hAnsiTheme="minorHAnsi"/>
          <w:color w:val="000000"/>
          <w:sz w:val="22"/>
          <w:szCs w:val="22"/>
          <w:lang w:eastAsia="en-US"/>
        </w:rPr>
        <w:t>nerovi</w:t>
      </w:r>
      <w:r w:rsidRPr="005365A1">
        <w:rPr>
          <w:rFonts w:asciiTheme="minorHAnsi" w:eastAsiaTheme="minorHAnsi" w:hAnsiTheme="minorHAnsi"/>
          <w:color w:val="000000"/>
          <w:sz w:val="22"/>
          <w:szCs w:val="22"/>
          <w:lang w:eastAsia="en-US"/>
        </w:rPr>
        <w:t xml:space="preserve"> nie je vedený výkon rozhodnutia </w:t>
      </w:r>
      <w:r w:rsidR="00B3275F" w:rsidRPr="005365A1">
        <w:rPr>
          <w:rFonts w:asciiTheme="minorHAnsi" w:eastAsiaTheme="minorHAnsi" w:hAnsiTheme="minorHAnsi"/>
          <w:color w:val="000000"/>
          <w:sz w:val="22"/>
          <w:szCs w:val="22"/>
          <w:lang w:eastAsia="en-US"/>
        </w:rPr>
        <w:t xml:space="preserve"> (</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B3275F" w:rsidRPr="005365A1">
        <w:rPr>
          <w:rFonts w:asciiTheme="minorHAnsi" w:eastAsiaTheme="minorHAnsi" w:hAnsiTheme="minorHAnsi"/>
          <w:color w:val="000000"/>
          <w:sz w:val="22"/>
          <w:szCs w:val="22"/>
          <w:lang w:eastAsia="en-US"/>
        </w:rPr>
        <w:t>)</w:t>
      </w:r>
    </w:p>
    <w:p w14:paraId="5A17E506" w14:textId="2789196B" w:rsidR="006829FC"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hAnsiTheme="minorHAnsi"/>
          <w:i/>
          <w:sz w:val="22"/>
          <w:szCs w:val="22"/>
        </w:rPr>
        <w:t>nie starším ako tri mesiace ku dňu predloženia žiadosti o NFP</w:t>
      </w:r>
      <w:r w:rsidR="008C1135" w:rsidRPr="001D1B1E">
        <w:rPr>
          <w:rFonts w:asciiTheme="minorHAnsi" w:hAnsiTheme="minorHAnsi"/>
          <w:i/>
          <w:sz w:val="22"/>
          <w:szCs w:val="22"/>
        </w:rPr>
        <w:t>, predkladá sa</w:t>
      </w:r>
      <w:r w:rsidR="008C1135"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61BA0240" w14:textId="6270744E"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sa nenárokuje vrátenie pomoci na základe rozhodnutia Európskej komisie, ktorým bola pomoc označená za neoprávnenú a nezlučiteľnú so spoločným trhom </w:t>
      </w:r>
    </w:p>
    <w:p w14:paraId="37F54E62" w14:textId="51A0D41E"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ins w:id="66" w:author="Kopecká Monika" w:date="2018-11-21T15:11:00Z">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ins>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3F22E652" w14:textId="164084F1" w:rsidR="005365A1" w:rsidRDefault="008C1135" w:rsidP="0063716F">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21F67039"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r w:rsidR="006D79B5" w:rsidRPr="0063716F" w:rsidDel="006D79B5">
        <w:rPr>
          <w:rFonts w:asciiTheme="minorHAnsi" w:eastAsiaTheme="minorHAnsi" w:hAnsiTheme="minorHAnsi"/>
          <w:i/>
          <w:color w:val="000000"/>
          <w:sz w:val="22"/>
          <w:szCs w:val="22"/>
          <w:lang w:eastAsia="en-US"/>
        </w:rPr>
        <w:t xml:space="preserve"> </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1D3078" w:rsidRDefault="006829FC" w:rsidP="00B91DDF">
      <w:pPr>
        <w:pStyle w:val="Odsekzoznamu"/>
        <w:numPr>
          <w:ilvl w:val="1"/>
          <w:numId w:val="1"/>
        </w:numPr>
        <w:spacing w:before="120" w:after="120"/>
        <w:contextualSpacing w:val="0"/>
        <w:rPr>
          <w:rFonts w:asciiTheme="minorHAnsi" w:hAnsiTheme="minorHAnsi"/>
          <w:b/>
          <w:rPrChange w:id="67" w:author="Kopecká Monika" w:date="2018-11-22T16:11:00Z">
            <w:rPr>
              <w:rFonts w:asciiTheme="minorHAnsi" w:hAnsiTheme="minorHAnsi"/>
              <w:b/>
              <w:sz w:val="22"/>
              <w:szCs w:val="22"/>
            </w:rPr>
          </w:rPrChange>
        </w:rPr>
      </w:pPr>
      <w:r w:rsidRPr="001D3078">
        <w:rPr>
          <w:rFonts w:asciiTheme="minorHAnsi" w:hAnsiTheme="minorHAnsi"/>
          <w:b/>
          <w:rPrChange w:id="68" w:author="Kopecká Monika" w:date="2018-11-22T16:11:00Z">
            <w:rPr>
              <w:rFonts w:asciiTheme="minorHAnsi" w:hAnsiTheme="minorHAnsi"/>
              <w:b/>
              <w:sz w:val="22"/>
              <w:szCs w:val="22"/>
            </w:rPr>
          </w:rPrChange>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xml:space="preserve">, prípravu programového obdobia, štruktúru operačného programu, implementáciu politiky súdržnosti na Slovensku a špecifiká financovania technickej pomoci. Cieľom bude kreovanie </w:t>
      </w:r>
      <w:r w:rsidRPr="000C0504">
        <w:rPr>
          <w:rFonts w:asciiTheme="minorHAnsi" w:hAnsiTheme="minorHAnsi"/>
          <w:sz w:val="22"/>
          <w:szCs w:val="22"/>
        </w:rPr>
        <w:lastRenderedPageBreak/>
        <w:t>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0C0504">
        <w:rPr>
          <w:rFonts w:asciiTheme="minorHAnsi" w:hAnsiTheme="minorHAnsi"/>
          <w:i/>
          <w:sz w:val="22"/>
          <w:szCs w:val="22"/>
        </w:rPr>
        <w:t>ŽoNFP</w:t>
      </w:r>
      <w:proofErr w:type="spellEnd"/>
      <w:r w:rsidRPr="000C0504">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0C0504">
        <w:rPr>
          <w:rFonts w:asciiTheme="minorHAnsi" w:hAnsiTheme="minorHAnsi"/>
          <w:i/>
          <w:sz w:val="22"/>
          <w:szCs w:val="22"/>
        </w:rPr>
        <w:t>ŽoNFP</w:t>
      </w:r>
      <w:proofErr w:type="spellEnd"/>
      <w:r w:rsidRPr="000C0504">
        <w:rPr>
          <w:rFonts w:asciiTheme="minorHAnsi" w:hAnsiTheme="minorHAnsi"/>
          <w:i/>
          <w:sz w:val="22"/>
          <w:szCs w:val="22"/>
        </w:rPr>
        <w:t>.)</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0C0504">
        <w:rPr>
          <w:rFonts w:asciiTheme="minorHAnsi" w:eastAsiaTheme="minorHAnsi" w:hAnsiTheme="minorHAnsi"/>
          <w:color w:val="000000"/>
          <w:sz w:val="22"/>
          <w:szCs w:val="22"/>
          <w:lang w:eastAsia="en-US"/>
        </w:rPr>
        <w:t>ŽoNFP</w:t>
      </w:r>
      <w:proofErr w:type="spellEnd"/>
      <w:r w:rsidR="002B6CE1" w:rsidRPr="000C0504">
        <w:rPr>
          <w:rFonts w:asciiTheme="minorHAnsi" w:eastAsiaTheme="minorHAnsi" w:hAnsiTheme="minorHAnsi"/>
          <w:color w:val="000000"/>
          <w:sz w:val="22"/>
          <w:szCs w:val="22"/>
          <w:lang w:eastAsia="en-US"/>
        </w:rPr>
        <w:t xml:space="preserve">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0C0504">
        <w:rPr>
          <w:rFonts w:asciiTheme="minorHAnsi" w:hAnsiTheme="minorHAnsi"/>
          <w:i/>
          <w:sz w:val="22"/>
          <w:szCs w:val="22"/>
        </w:rPr>
        <w:t>ŽoNFP</w:t>
      </w:r>
      <w:proofErr w:type="spellEnd"/>
      <w:r w:rsidRPr="000C0504">
        <w:rPr>
          <w:rFonts w:asciiTheme="minorHAnsi" w:hAnsi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0C846A28" w14:textId="77777777" w:rsidR="00D74FBB" w:rsidRPr="000C0504" w:rsidRDefault="00D74FBB"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14:paraId="4EE92D7D" w14:textId="77777777" w:rsidR="006829FC" w:rsidRPr="00162613" w:rsidRDefault="006829FC" w:rsidP="00727285">
      <w:pPr>
        <w:pStyle w:val="Odsekzoznamu"/>
        <w:numPr>
          <w:ilvl w:val="1"/>
          <w:numId w:val="1"/>
        </w:numPr>
        <w:spacing w:before="120" w:after="120"/>
        <w:contextualSpacing w:val="0"/>
        <w:rPr>
          <w:rFonts w:asciiTheme="minorHAnsi" w:hAnsiTheme="minorHAnsi"/>
          <w:b/>
          <w:rPrChange w:id="69" w:author="Kopecká Monika" w:date="2018-11-20T14:53:00Z">
            <w:rPr>
              <w:rFonts w:asciiTheme="minorHAnsi" w:hAnsiTheme="minorHAnsi"/>
              <w:b/>
              <w:sz w:val="22"/>
              <w:szCs w:val="22"/>
            </w:rPr>
          </w:rPrChange>
        </w:rPr>
      </w:pPr>
      <w:r w:rsidRPr="00162613">
        <w:rPr>
          <w:rFonts w:asciiTheme="minorHAnsi" w:hAnsiTheme="minorHAnsi"/>
          <w:b/>
          <w:rPrChange w:id="70" w:author="Kopecká Monika" w:date="2018-11-20T14:53:00Z">
            <w:rPr>
              <w:rFonts w:asciiTheme="minorHAnsi" w:hAnsiTheme="minorHAnsi"/>
              <w:b/>
              <w:sz w:val="22"/>
              <w:szCs w:val="22"/>
            </w:rPr>
          </w:rPrChange>
        </w:rPr>
        <w:t>Oprávnenosť výdavkov realizácie projektu</w:t>
      </w:r>
    </w:p>
    <w:p w14:paraId="6282EDA6" w14:textId="77777777" w:rsidR="002B6CE1" w:rsidRPr="000C0504" w:rsidRDefault="002B6CE1" w:rsidP="00727285">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53E3DFF5" w14:textId="77777777" w:rsidR="007F24AF" w:rsidRPr="000C0504" w:rsidRDefault="007F24AF" w:rsidP="00727285">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68138DFF" w14:textId="77777777" w:rsidR="002B6CE1" w:rsidRPr="000C0504"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sú v súlade s oprávnenými výdavkami pre oprávnenú aktivitu na</w:t>
      </w:r>
      <w:r w:rsidR="00287F44"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toto vyzvanie </w:t>
      </w:r>
    </w:p>
    <w:p w14:paraId="513B613A" w14:textId="77777777" w:rsidR="00843FE9" w:rsidRPr="000C0504" w:rsidRDefault="00843FE9" w:rsidP="0063716F">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3A80B181" w14:textId="747CB94E" w:rsidR="001D1B1E" w:rsidRPr="001D1B1E" w:rsidRDefault="002B6CE1" w:rsidP="007F24AF">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3C231B82" w14:textId="29E32019" w:rsidR="00620DA3" w:rsidRPr="000C0504" w:rsidRDefault="00620DA3" w:rsidP="007F24AF">
      <w:pPr>
        <w:pStyle w:val="Odsekzoznamu"/>
        <w:spacing w:before="120" w:after="120"/>
        <w:ind w:left="360" w:firstLine="348"/>
        <w:jc w:val="both"/>
        <w:rPr>
          <w:rFonts w:asciiTheme="minorHAnsi" w:eastAsiaTheme="minorHAnsi" w:hAnsiTheme="minorHAnsi"/>
          <w:color w:val="000000"/>
          <w:sz w:val="22"/>
          <w:szCs w:val="22"/>
          <w:lang w:eastAsia="en-US"/>
        </w:rPr>
      </w:pPr>
    </w:p>
    <w:p w14:paraId="23D76F01" w14:textId="73009D2F" w:rsidR="007A6843" w:rsidRPr="001D1B1E" w:rsidRDefault="00620DA3" w:rsidP="001D1B1E">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1ACA4B6A"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5DBBD103"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094E4014"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9FCE688"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1624A9C7"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lastRenderedPageBreak/>
        <w:t>521 - Mzdové výdavky</w:t>
      </w:r>
    </w:p>
    <w:p w14:paraId="1791FDE1" w14:textId="77777777" w:rsidR="007A6843" w:rsidRPr="000C0504" w:rsidRDefault="007A6843" w:rsidP="007F24AF">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56C55842" w14:textId="77777777" w:rsidR="002B6CE1" w:rsidRPr="000C0504" w:rsidRDefault="002B6CE1" w:rsidP="001D1B1E">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p>
    <w:p w14:paraId="6BD7CCAB" w14:textId="77777777" w:rsidR="007F24AF"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12" w:history="1">
        <w:r w:rsidR="005A1282" w:rsidRPr="000C0504">
          <w:rPr>
            <w:rStyle w:val="Hypertextovprepojenie"/>
            <w:rFonts w:asciiTheme="minorHAnsi" w:eastAsiaTheme="minorHAnsi" w:hAnsiTheme="minorHAnsi"/>
            <w:sz w:val="22"/>
            <w:szCs w:val="22"/>
            <w:lang w:eastAsia="en-US"/>
          </w:rPr>
          <w:t>http://www.optp.vlada.gov.sk/ine-dokumenty/</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50D39D27"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Príručka pre prijímateľa pre projekty operačného programu Technická pomoc 2014 - 2020 (</w:t>
      </w:r>
      <w:hyperlink r:id="rId13" w:history="1">
        <w:r w:rsidR="005A1282" w:rsidRPr="000C0504">
          <w:rPr>
            <w:rStyle w:val="Hypertextovprepojenie"/>
            <w:rFonts w:asciiTheme="minorHAnsi" w:eastAsiaTheme="minorHAnsi" w:hAnsiTheme="minorHAnsi"/>
            <w:sz w:val="22"/>
            <w:szCs w:val="22"/>
            <w:lang w:eastAsia="en-US"/>
          </w:rPr>
          <w:t>http://www.optp.vlada.gov.sk/ine-dokumenty/</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6140C3B2"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Operačný program Technická pomoc pre programové obdobie 2014-2020 (</w:t>
      </w:r>
      <w:hyperlink r:id="rId14" w:history="1">
        <w:r w:rsidR="005A1282" w:rsidRPr="000C0504">
          <w:rPr>
            <w:rStyle w:val="Hypertextovprepojenie"/>
            <w:rFonts w:asciiTheme="minorHAnsi" w:eastAsiaTheme="minorHAnsi" w:hAnsiTheme="minorHAnsi"/>
            <w:sz w:val="22"/>
            <w:szCs w:val="22"/>
            <w:lang w:eastAsia="en-US"/>
          </w:rPr>
          <w:t>http://www.optp.vlada.gov.sk/programovy-dokument/</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CA07E66"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6 k pravidlám oprávnenosti pre najčastejšie sa vyskytujúce skupiny výdavkov (</w:t>
      </w:r>
      <w:hyperlink r:id="rId15" w:history="1">
        <w:r w:rsidR="005A1282" w:rsidRPr="000C0504">
          <w:rPr>
            <w:rStyle w:val="Hypertextovprepojenie"/>
            <w:rFonts w:asciiTheme="minorHAnsi" w:eastAsiaTheme="minorHAnsi" w:hAnsiTheme="minorHAnsi"/>
            <w:sz w:val="22"/>
            <w:szCs w:val="22"/>
            <w:lang w:eastAsia="en-US"/>
          </w:rPr>
          <w:t>http://www.partnerskadohoda.gov.sk/metodicke-pokyny-cko/</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41DD6C4"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w:t>
      </w:r>
      <w:r w:rsidR="00287F44" w:rsidRPr="001D1B1E">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programové obdobie 2014-2020 (</w:t>
      </w:r>
      <w:hyperlink r:id="rId16" w:history="1">
        <w:r w:rsidR="005A1282" w:rsidRPr="000C0504">
          <w:rPr>
            <w:rStyle w:val="Hypertextovprepojenie"/>
            <w:rFonts w:asciiTheme="minorHAnsi" w:eastAsiaTheme="minorHAnsi" w:hAnsiTheme="minorHAnsi"/>
            <w:sz w:val="22"/>
            <w:szCs w:val="22"/>
            <w:lang w:eastAsia="en-US"/>
          </w:rPr>
          <w:t>http://www.partnerskadohoda.gov.sk/metodicke-pokyny-cko/</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7C4CA2A" w14:textId="77777777" w:rsidR="002B6CE1" w:rsidRPr="001D1B1E" w:rsidRDefault="002B6CE1" w:rsidP="001D1B1E">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238C6023" w14:textId="77777777" w:rsidR="00B648BC" w:rsidRPr="000C0504" w:rsidRDefault="00B648BC">
      <w:pPr>
        <w:pStyle w:val="Odsekzoznamu"/>
        <w:spacing w:before="120" w:after="120"/>
        <w:ind w:left="709"/>
        <w:contextualSpacing w:val="0"/>
        <w:jc w:val="both"/>
        <w:rPr>
          <w:rFonts w:asciiTheme="minorHAnsi" w:hAnsiTheme="minorHAnsi"/>
          <w:sz w:val="22"/>
          <w:szCs w:val="22"/>
        </w:rPr>
        <w:pPrChange w:id="71" w:author="Kopecká Monika" w:date="2018-11-20T14:53:00Z">
          <w:pPr>
            <w:pStyle w:val="Odsekzoznamu"/>
            <w:spacing w:before="120" w:after="120"/>
            <w:ind w:left="1428"/>
            <w:contextualSpacing w:val="0"/>
            <w:jc w:val="both"/>
          </w:pPr>
        </w:pPrChange>
      </w:pPr>
      <w:r w:rsidRPr="001D1B1E">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D1B1E">
        <w:rPr>
          <w:rFonts w:asciiTheme="minorHAnsi" w:hAnsiTheme="minorHAnsi"/>
          <w:i/>
          <w:sz w:val="22"/>
          <w:szCs w:val="22"/>
        </w:rPr>
        <w:t>ŽoNFP</w:t>
      </w:r>
      <w:proofErr w:type="spellEnd"/>
      <w:r w:rsidRPr="001D1B1E">
        <w:rPr>
          <w:rFonts w:asciiTheme="minorHAnsi" w:hAnsiTheme="minorHAnsi"/>
          <w:i/>
          <w:sz w:val="22"/>
          <w:szCs w:val="22"/>
        </w:rPr>
        <w:t>, v rámci časti č. 11.A a 11.B - Rozpočet žiadateľa a partnerov, skupiny výdavkov.)</w:t>
      </w:r>
    </w:p>
    <w:p w14:paraId="5B50DF01" w14:textId="77777777" w:rsidR="00B648BC" w:rsidRPr="000C0504" w:rsidRDefault="00B648BC" w:rsidP="0063716F">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4887FD5C" w14:textId="6FDDED07" w:rsidR="002B6CE1" w:rsidRPr="000C0504" w:rsidRDefault="00CE158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č</w:t>
      </w:r>
      <w:r w:rsidR="002B6CE1" w:rsidRPr="000C0504">
        <w:rPr>
          <w:rFonts w:asciiTheme="minorHAnsi" w:eastAsiaTheme="minorHAnsi" w:hAnsiTheme="minorHAnsi"/>
          <w:color w:val="000000"/>
          <w:sz w:val="22"/>
          <w:szCs w:val="22"/>
          <w:lang w:eastAsia="en-US"/>
        </w:rPr>
        <w:t xml:space="preserve">asová oprávnenosť výdavkov </w:t>
      </w:r>
    </w:p>
    <w:p w14:paraId="0154313C" w14:textId="102D08AA" w:rsidR="002B6CE1" w:rsidRPr="001D1B1E" w:rsidRDefault="002B6CE1" w:rsidP="0063716F">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 xml:space="preserve">od </w:t>
      </w:r>
      <w:r w:rsidR="00CE1585" w:rsidRPr="001D1B1E">
        <w:rPr>
          <w:rFonts w:asciiTheme="minorHAnsi" w:eastAsiaTheme="minorHAnsi" w:hAnsiTheme="minorHAnsi"/>
          <w:b/>
          <w:bCs/>
          <w:color w:val="000000"/>
          <w:sz w:val="22"/>
          <w:szCs w:val="22"/>
          <w:lang w:eastAsia="en-US"/>
        </w:rPr>
        <w:t>0</w:t>
      </w:r>
      <w:r w:rsidRPr="001D1B1E">
        <w:rPr>
          <w:rFonts w:asciiTheme="minorHAnsi" w:eastAsiaTheme="minorHAnsi" w:hAnsiTheme="minorHAnsi"/>
          <w:b/>
          <w:bCs/>
          <w:color w:val="000000"/>
          <w:sz w:val="22"/>
          <w:szCs w:val="22"/>
          <w:lang w:eastAsia="en-US"/>
        </w:rPr>
        <w:t>1.</w:t>
      </w:r>
      <w:r w:rsidR="00CE1585" w:rsidRPr="001D1B1E">
        <w:rPr>
          <w:rFonts w:asciiTheme="minorHAnsi" w:eastAsiaTheme="minorHAnsi" w:hAnsiTheme="minorHAnsi"/>
          <w:b/>
          <w:bCs/>
          <w:color w:val="000000"/>
          <w:sz w:val="22"/>
          <w:szCs w:val="22"/>
          <w:lang w:eastAsia="en-US"/>
        </w:rPr>
        <w:t xml:space="preserve"> 0</w:t>
      </w:r>
      <w:r w:rsidRPr="001D1B1E">
        <w:rPr>
          <w:rFonts w:asciiTheme="minorHAnsi" w:eastAsiaTheme="minorHAnsi" w:hAnsiTheme="minorHAnsi"/>
          <w:b/>
          <w:bCs/>
          <w:color w:val="000000"/>
          <w:sz w:val="22"/>
          <w:szCs w:val="22"/>
          <w:lang w:eastAsia="en-US"/>
        </w:rPr>
        <w:t>1.</w:t>
      </w:r>
      <w:r w:rsidR="00CE1585" w:rsidRPr="001D1B1E">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b/>
          <w:bCs/>
          <w:color w:val="000000"/>
          <w:sz w:val="22"/>
          <w:szCs w:val="22"/>
          <w:lang w:eastAsia="en-US"/>
        </w:rPr>
        <w:t>2014</w:t>
      </w:r>
      <w:ins w:id="72" w:author="Kopecká Monika" w:date="2018-11-20T09:09:00Z">
        <w:r w:rsidR="00880CAD" w:rsidRPr="00880CAD">
          <w:rPr>
            <w:rFonts w:asciiTheme="minorHAnsi" w:hAnsiTheme="minorHAnsi"/>
            <w:b/>
            <w:color w:val="000000"/>
            <w:sz w:val="22"/>
            <w:szCs w:val="22"/>
          </w:rPr>
          <w:t xml:space="preserve"> </w:t>
        </w:r>
        <w:r w:rsidR="00880CAD">
          <w:rPr>
            <w:rFonts w:asciiTheme="minorHAnsi" w:hAnsiTheme="minorHAnsi"/>
            <w:b/>
            <w:color w:val="000000"/>
            <w:sz w:val="22"/>
            <w:szCs w:val="22"/>
          </w:rPr>
          <w:t>do 31. 12. 2023</w:t>
        </w:r>
      </w:ins>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w:t>
      </w:r>
      <w:r w:rsidR="00CE1585"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a prijímateľ tá istá osoba) nemá vplyv na počiatočný dátum oprávnenosti výdavkov</w:t>
      </w:r>
      <w:r w:rsidR="00CE1585" w:rsidRPr="001D1B1E">
        <w:rPr>
          <w:rFonts w:asciiTheme="minorHAnsi" w:eastAsiaTheme="minorHAnsi" w:hAnsiTheme="minorHAnsi"/>
          <w:color w:val="000000"/>
          <w:sz w:val="22"/>
          <w:szCs w:val="22"/>
          <w:lang w:eastAsia="en-US"/>
        </w:rPr>
        <w:t xml:space="preserve">, </w:t>
      </w:r>
      <w:r w:rsidR="00CE1585" w:rsidRPr="001D1B1E">
        <w:rPr>
          <w:rFonts w:asciiTheme="minorHAnsi" w:hAnsiTheme="minorHAnsi"/>
          <w:color w:val="000000"/>
          <w:sz w:val="22"/>
          <w:szCs w:val="22"/>
        </w:rPr>
        <w:t>pokiaľ nie je v rozhodnutí o schválení žiadosti o NFP alebo v zmluve o partnerstve uvedené inak</w:t>
      </w:r>
      <w:r w:rsidR="00CE1585" w:rsidRPr="001D1B1E">
        <w:rPr>
          <w:rFonts w:asciiTheme="minorHAnsi" w:eastAsiaTheme="minorHAnsi" w:hAnsiTheme="minorHAnsi"/>
          <w:color w:val="000000"/>
          <w:sz w:val="22"/>
          <w:szCs w:val="22"/>
          <w:lang w:eastAsia="en-US"/>
        </w:rPr>
        <w:t>.</w:t>
      </w:r>
    </w:p>
    <w:p w14:paraId="15F17BCE" w14:textId="316B6EEC" w:rsidR="00CE1585" w:rsidRPr="001D1B1E" w:rsidRDefault="00880CAD" w:rsidP="0063716F">
      <w:pPr>
        <w:pStyle w:val="Odsekzoznamu"/>
        <w:spacing w:before="120" w:after="120"/>
        <w:ind w:left="709"/>
        <w:contextualSpacing w:val="0"/>
        <w:jc w:val="both"/>
        <w:rPr>
          <w:rFonts w:asciiTheme="minorHAnsi" w:hAnsiTheme="minorHAnsi"/>
          <w:sz w:val="22"/>
          <w:szCs w:val="22"/>
        </w:rPr>
      </w:pPr>
      <w:ins w:id="73" w:author="Kopecká Monika" w:date="2018-11-20T09:09:00Z">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ins>
      <w:del w:id="74" w:author="Kopecká Monika" w:date="2018-11-20T09:09:00Z">
        <w:r w:rsidR="00CE1585" w:rsidRPr="0063716F" w:rsidDel="00880CAD">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01. 01. 201</w:delText>
        </w:r>
        <w:r w:rsidR="008F0C99" w:rsidDel="00880CAD">
          <w:rPr>
            <w:rFonts w:asciiTheme="minorHAnsi" w:hAnsiTheme="minorHAnsi"/>
            <w:i/>
            <w:sz w:val="22"/>
            <w:szCs w:val="22"/>
          </w:rPr>
          <w:delText>4</w:delText>
        </w:r>
        <w:r w:rsidR="00CE1585" w:rsidRPr="0063716F" w:rsidDel="00880CAD">
          <w:rPr>
            <w:rFonts w:asciiTheme="minorHAnsi" w:hAnsiTheme="minorHAnsi"/>
            <w:i/>
            <w:sz w:val="22"/>
            <w:szCs w:val="22"/>
          </w:rPr>
          <w:delText>)</w:delText>
        </w:r>
        <w:r w:rsidR="006443D4" w:rsidDel="00880CAD">
          <w:rPr>
            <w:rFonts w:asciiTheme="minorHAnsi" w:hAnsiTheme="minorHAnsi"/>
            <w:i/>
            <w:sz w:val="22"/>
            <w:szCs w:val="22"/>
          </w:rPr>
          <w:delText>.</w:delText>
        </w:r>
      </w:del>
    </w:p>
    <w:p w14:paraId="6C27395E"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7D0C4F2" w14:textId="77777777" w:rsidR="006829FC" w:rsidRPr="00162613" w:rsidRDefault="006829FC" w:rsidP="00727285">
      <w:pPr>
        <w:pStyle w:val="Odsekzoznamu"/>
        <w:numPr>
          <w:ilvl w:val="1"/>
          <w:numId w:val="1"/>
        </w:numPr>
        <w:spacing w:before="120" w:after="120"/>
        <w:contextualSpacing w:val="0"/>
        <w:rPr>
          <w:rFonts w:asciiTheme="minorHAnsi" w:hAnsiTheme="minorHAnsi"/>
          <w:b/>
          <w:rPrChange w:id="75" w:author="Kopecká Monika" w:date="2018-11-20T14:53:00Z">
            <w:rPr>
              <w:rFonts w:asciiTheme="minorHAnsi" w:hAnsiTheme="minorHAnsi"/>
              <w:b/>
              <w:sz w:val="22"/>
              <w:szCs w:val="22"/>
            </w:rPr>
          </w:rPrChange>
        </w:rPr>
      </w:pPr>
      <w:r w:rsidRPr="00162613">
        <w:rPr>
          <w:rFonts w:asciiTheme="minorHAnsi" w:hAnsiTheme="minorHAnsi"/>
          <w:b/>
          <w:rPrChange w:id="76" w:author="Kopecká Monika" w:date="2018-11-20T14:53:00Z">
            <w:rPr>
              <w:rFonts w:asciiTheme="minorHAnsi" w:hAnsiTheme="minorHAnsi"/>
              <w:b/>
              <w:sz w:val="22"/>
              <w:szCs w:val="22"/>
            </w:rPr>
          </w:rPrChange>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pPr>
        <w:pStyle w:val="Odsekzoznamu"/>
        <w:spacing w:before="120" w:after="120"/>
        <w:ind w:left="709" w:hanging="1"/>
        <w:contextualSpacing w:val="0"/>
        <w:jc w:val="both"/>
        <w:rPr>
          <w:rFonts w:asciiTheme="minorHAnsi" w:eastAsiaTheme="minorHAnsi" w:hAnsiTheme="minorHAnsi"/>
          <w:color w:val="000000"/>
          <w:sz w:val="22"/>
          <w:szCs w:val="22"/>
          <w:lang w:eastAsia="en-US"/>
        </w:rPr>
        <w:pPrChange w:id="77" w:author="Kopecká Monika" w:date="2018-11-21T15:14:00Z">
          <w:pPr>
            <w:pStyle w:val="Odsekzoznamu"/>
            <w:spacing w:before="120" w:after="120"/>
            <w:ind w:left="360" w:firstLine="348"/>
            <w:contextualSpacing w:val="0"/>
            <w:jc w:val="both"/>
          </w:pPr>
        </w:pPrChange>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0C0504">
        <w:rPr>
          <w:rFonts w:asciiTheme="minorHAnsi" w:hAnsiTheme="minorHAnsi"/>
          <w:i/>
          <w:sz w:val="22"/>
          <w:szCs w:val="22"/>
        </w:rPr>
        <w:t>ŽoNFP</w:t>
      </w:r>
      <w:proofErr w:type="spellEnd"/>
      <w:r w:rsidRPr="000C0504">
        <w:rPr>
          <w:rFonts w:asciiTheme="minorHAnsi" w:hAnsiTheme="minorHAnsi"/>
          <w:i/>
          <w:sz w:val="22"/>
          <w:szCs w:val="22"/>
        </w:rPr>
        <w:t>,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162613" w:rsidRDefault="006829FC" w:rsidP="00727285">
      <w:pPr>
        <w:pStyle w:val="Odsekzoznamu"/>
        <w:numPr>
          <w:ilvl w:val="1"/>
          <w:numId w:val="1"/>
        </w:numPr>
        <w:spacing w:before="120" w:after="120"/>
        <w:contextualSpacing w:val="0"/>
        <w:rPr>
          <w:rFonts w:asciiTheme="minorHAnsi" w:hAnsiTheme="minorHAnsi"/>
          <w:b/>
          <w:rPrChange w:id="78" w:author="Kopecká Monika" w:date="2018-11-20T14:53:00Z">
            <w:rPr>
              <w:rFonts w:asciiTheme="minorHAnsi" w:hAnsiTheme="minorHAnsi"/>
              <w:b/>
              <w:sz w:val="22"/>
              <w:szCs w:val="22"/>
            </w:rPr>
          </w:rPrChange>
        </w:rPr>
      </w:pPr>
      <w:r w:rsidRPr="00162613">
        <w:rPr>
          <w:rFonts w:asciiTheme="minorHAnsi" w:hAnsiTheme="minorHAnsi"/>
          <w:b/>
          <w:rPrChange w:id="79" w:author="Kopecká Monika" w:date="2018-11-20T14:53:00Z">
            <w:rPr>
              <w:rFonts w:asciiTheme="minorHAnsi" w:hAnsiTheme="minorHAnsi"/>
              <w:b/>
              <w:sz w:val="22"/>
              <w:szCs w:val="22"/>
            </w:rPr>
          </w:rPrChange>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17"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lastRenderedPageBreak/>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4CD8FAC7"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B198D1E" w14:textId="77777777" w:rsidR="006829FC" w:rsidRPr="00C669D5" w:rsidRDefault="006829FC" w:rsidP="00727285">
      <w:pPr>
        <w:pStyle w:val="Odsekzoznamu"/>
        <w:numPr>
          <w:ilvl w:val="1"/>
          <w:numId w:val="1"/>
        </w:numPr>
        <w:spacing w:before="120" w:after="120"/>
        <w:contextualSpacing w:val="0"/>
        <w:rPr>
          <w:rFonts w:asciiTheme="minorHAnsi" w:hAnsiTheme="minorHAnsi"/>
          <w:b/>
          <w:rPrChange w:id="80" w:author="Kopecká Monika" w:date="2018-11-21T09:09:00Z">
            <w:rPr>
              <w:rFonts w:asciiTheme="minorHAnsi" w:hAnsiTheme="minorHAnsi"/>
              <w:b/>
              <w:sz w:val="22"/>
              <w:szCs w:val="22"/>
            </w:rPr>
          </w:rPrChange>
        </w:rPr>
      </w:pPr>
      <w:r w:rsidRPr="00C669D5">
        <w:rPr>
          <w:rFonts w:asciiTheme="minorHAnsi" w:hAnsiTheme="minorHAnsi"/>
          <w:b/>
          <w:rPrChange w:id="81" w:author="Kopecká Monika" w:date="2018-11-21T09:09:00Z">
            <w:rPr>
              <w:rFonts w:asciiTheme="minorHAnsi" w:hAnsiTheme="minorHAnsi"/>
              <w:b/>
              <w:sz w:val="22"/>
              <w:szCs w:val="22"/>
            </w:rPr>
          </w:rPrChange>
        </w:rPr>
        <w:t>Spôsob financovania</w:t>
      </w:r>
    </w:p>
    <w:p w14:paraId="7B5869B3" w14:textId="4FACC139" w:rsidR="002B6CE1" w:rsidRPr="006A48C2" w:rsidRDefault="002B6CE1" w:rsidP="0063716F">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V rámci tohto vyzvania </w:t>
      </w:r>
      <w:r w:rsidR="00966802" w:rsidRPr="006A48C2">
        <w:rPr>
          <w:rFonts w:asciiTheme="minorHAnsi" w:eastAsiaTheme="minorHAnsi" w:hAnsiTheme="minorHAnsi"/>
          <w:color w:val="000000"/>
          <w:sz w:val="22"/>
          <w:szCs w:val="22"/>
          <w:lang w:eastAsia="en-US"/>
        </w:rPr>
        <w:t>je</w:t>
      </w:r>
      <w:r w:rsidRPr="006A48C2">
        <w:rPr>
          <w:rFonts w:asciiTheme="minorHAnsi" w:eastAsiaTheme="minorHAnsi" w:hAnsiTheme="minorHAnsi"/>
          <w:color w:val="000000"/>
          <w:sz w:val="22"/>
          <w:szCs w:val="22"/>
          <w:lang w:eastAsia="en-US"/>
        </w:rPr>
        <w:t xml:space="preserve"> určen</w:t>
      </w:r>
      <w:r w:rsidR="00966802" w:rsidRPr="006A48C2">
        <w:rPr>
          <w:rFonts w:asciiTheme="minorHAnsi" w:eastAsiaTheme="minorHAnsi" w:hAnsiTheme="minorHAnsi"/>
          <w:color w:val="000000"/>
          <w:sz w:val="22"/>
          <w:szCs w:val="22"/>
          <w:lang w:eastAsia="en-US"/>
        </w:rPr>
        <w:t>ý</w:t>
      </w:r>
      <w:r w:rsidRPr="006A48C2">
        <w:rPr>
          <w:rFonts w:asciiTheme="minorHAnsi" w:eastAsiaTheme="minorHAnsi" w:hAnsiTheme="minorHAnsi"/>
          <w:color w:val="000000"/>
          <w:sz w:val="22"/>
          <w:szCs w:val="22"/>
          <w:lang w:eastAsia="en-US"/>
        </w:rPr>
        <w:t xml:space="preserve"> spôsob financovania v súlade s platným Systémom finančného riadenia štrukturálnych fondov, Kohézneho fondu a Európskeho námorného a rybárskeho fondu na programové obdobie 2014 – 2020 </w:t>
      </w:r>
      <w:r w:rsidR="00B44652" w:rsidRPr="0063716F">
        <w:rPr>
          <w:rFonts w:asciiTheme="minorHAnsi" w:hAnsiTheme="minorHAnsi"/>
          <w:color w:val="000000"/>
          <w:sz w:val="22"/>
          <w:szCs w:val="22"/>
        </w:rPr>
        <w:t>(</w:t>
      </w:r>
      <w:hyperlink r:id="rId18" w:history="1">
        <w:r w:rsidR="00B44652" w:rsidRPr="0063716F">
          <w:rPr>
            <w:rStyle w:val="Hypertextovprepojenie"/>
            <w:rFonts w:asciiTheme="minorHAnsi" w:hAnsiTheme="minorHAnsi"/>
            <w:sz w:val="22"/>
            <w:szCs w:val="22"/>
          </w:rPr>
          <w:t>http://www.finance.gov.sk/Default.aspx?CatID=9348</w:t>
        </w:r>
      </w:hyperlink>
      <w:r w:rsidR="00B44652" w:rsidRPr="0063716F">
        <w:rPr>
          <w:rFonts w:asciiTheme="minorHAnsi" w:hAnsiTheme="minorHAnsi"/>
          <w:color w:val="000000"/>
          <w:sz w:val="22"/>
          <w:szCs w:val="22"/>
        </w:rPr>
        <w:t>)</w:t>
      </w:r>
      <w:r w:rsidR="006A48C2">
        <w:rPr>
          <w:rFonts w:asciiTheme="minorHAnsi" w:hAnsiTheme="minorHAnsi"/>
          <w:color w:val="000000"/>
          <w:sz w:val="22"/>
          <w:szCs w:val="22"/>
        </w:rPr>
        <w:t>:</w:t>
      </w:r>
    </w:p>
    <w:p w14:paraId="548792BB" w14:textId="6CEBE783" w:rsidR="00FB5987" w:rsidRPr="006A48C2" w:rsidRDefault="00FB5987" w:rsidP="001625A3">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09DBEAD2" w14:textId="317D8B23" w:rsidR="00B44652" w:rsidRPr="006A48C2" w:rsidRDefault="00B44652" w:rsidP="0063716F">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sidR="000435EC">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3996F7C5" w14:textId="77777777" w:rsidR="00B44652" w:rsidRPr="0063716F" w:rsidRDefault="00B44652" w:rsidP="0063716F">
      <w:pPr>
        <w:pStyle w:val="Odsekzoznamu"/>
        <w:spacing w:before="120" w:after="120"/>
        <w:contextualSpacing w:val="0"/>
        <w:jc w:val="both"/>
        <w:rPr>
          <w:rFonts w:asciiTheme="minorHAnsi" w:hAnsiTheme="minorHAnsi"/>
          <w:color w:val="000000"/>
          <w:sz w:val="22"/>
          <w:szCs w:val="22"/>
        </w:rPr>
      </w:pPr>
      <w:r w:rsidRPr="0063716F">
        <w:rPr>
          <w:rFonts w:asciiTheme="minorHAnsi" w:hAnsiTheme="minorHAnsi"/>
          <w:i/>
          <w:sz w:val="22"/>
          <w:szCs w:val="22"/>
        </w:rPr>
        <w:t xml:space="preserve">(Žiadateľ nepreukazuje splnenie tejto podmienky poskytnutia príspevku prostredníctvom relevantnej časti formuláru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xml:space="preserve"> a taktiež nepredkladá ani samostatnú prílohu, ktorou deklaruje splnenie tejto podmienky poskytnutia príspevku).</w:t>
      </w:r>
    </w:p>
    <w:p w14:paraId="38331CD1"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1BE54F60" w14:textId="77777777" w:rsidR="00B44652" w:rsidRPr="0063716F" w:rsidRDefault="00B44652"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 xml:space="preserve">(Žiadateľ nepreukazuje splnenie tejto podmienky poskytnutia príspevku prostredníctvom relevantnej časti formuláru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xml:space="preserve"> a taktiež nepredkladá ani samostatnú prílohu, ktorou deklaruje splnenie tejto podmienky poskytnutia príspevku).</w:t>
      </w:r>
    </w:p>
    <w:p w14:paraId="4722DA5C" w14:textId="77777777" w:rsidR="00B44652" w:rsidRPr="000C0504" w:rsidRDefault="00B44652"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lang w:eastAsia="en-US"/>
        </w:rPr>
      </w:pPr>
    </w:p>
    <w:p w14:paraId="1F1FD603"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2361FBB8" w14:textId="77777777" w:rsidR="002B6CE1" w:rsidRPr="00162613" w:rsidRDefault="006829FC" w:rsidP="00727285">
      <w:pPr>
        <w:pStyle w:val="Odsekzoznamu"/>
        <w:numPr>
          <w:ilvl w:val="1"/>
          <w:numId w:val="1"/>
        </w:numPr>
        <w:spacing w:before="120" w:after="120"/>
        <w:contextualSpacing w:val="0"/>
        <w:rPr>
          <w:rFonts w:asciiTheme="minorHAnsi" w:hAnsiTheme="minorHAnsi"/>
          <w:b/>
          <w:rPrChange w:id="82" w:author="Kopecká Monika" w:date="2018-11-20T14:54:00Z">
            <w:rPr>
              <w:rFonts w:asciiTheme="minorHAnsi" w:hAnsiTheme="minorHAnsi"/>
              <w:b/>
              <w:sz w:val="22"/>
              <w:szCs w:val="22"/>
            </w:rPr>
          </w:rPrChange>
        </w:rPr>
      </w:pPr>
      <w:r w:rsidRPr="00162613">
        <w:rPr>
          <w:rFonts w:asciiTheme="minorHAnsi" w:hAnsiTheme="minorHAnsi"/>
          <w:b/>
          <w:rPrChange w:id="83" w:author="Kopecká Monika" w:date="2018-11-20T14:54:00Z">
            <w:rPr>
              <w:rFonts w:asciiTheme="minorHAnsi" w:hAnsiTheme="minorHAnsi"/>
              <w:b/>
              <w:sz w:val="22"/>
              <w:szCs w:val="22"/>
            </w:rPr>
          </w:rPrChange>
        </w:rPr>
        <w:t>Splnenie podmienok ustanovených v osobitných predpisoch</w:t>
      </w:r>
    </w:p>
    <w:p w14:paraId="01029864" w14:textId="77C8EAF5" w:rsidR="002B6CE1" w:rsidRPr="006A48C2" w:rsidRDefault="002B6CE1">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84" w:author="Kopecká Monika" w:date="2018-11-21T15:14:00Z">
          <w:pPr>
            <w:pStyle w:val="Odsekzoznamu"/>
            <w:numPr>
              <w:numId w:val="14"/>
            </w:numPr>
            <w:autoSpaceDE w:val="0"/>
            <w:autoSpaceDN w:val="0"/>
            <w:adjustRightInd w:val="0"/>
            <w:spacing w:before="120" w:after="120"/>
            <w:ind w:hanging="360"/>
            <w:contextualSpacing w:val="0"/>
          </w:pPr>
        </w:pPrChange>
      </w:pPr>
      <w:r w:rsidRPr="001625A3">
        <w:rPr>
          <w:rFonts w:asciiTheme="minorHAnsi" w:eastAsiaTheme="minorHAnsi" w:hAnsiTheme="minorHAnsi"/>
          <w:color w:val="000000"/>
          <w:sz w:val="22"/>
          <w:szCs w:val="22"/>
          <w:lang w:eastAsia="en-US"/>
        </w:rPr>
        <w:t xml:space="preserve">neporušenie zákazu nelegálnej práce a nelegálneho zamestnávania </w:t>
      </w:r>
      <w:r w:rsidR="000D6D0F" w:rsidRPr="006A48C2">
        <w:rPr>
          <w:rFonts w:asciiTheme="minorHAnsi" w:eastAsiaTheme="minorHAnsi" w:hAnsiTheme="minorHAnsi"/>
          <w:color w:val="000000"/>
          <w:sz w:val="22"/>
          <w:szCs w:val="22"/>
          <w:lang w:eastAsia="en-US"/>
        </w:rPr>
        <w:t>podľa osobitného predpisu</w:t>
      </w:r>
      <w:r w:rsidR="000D6D0F" w:rsidRPr="0063716F">
        <w:rPr>
          <w:rStyle w:val="Odkaznapoznmkupodiarou"/>
          <w:rFonts w:asciiTheme="minorHAnsi" w:eastAsiaTheme="minorHAnsi" w:hAnsiTheme="minorHAnsi"/>
          <w:color w:val="000000"/>
          <w:sz w:val="22"/>
          <w:szCs w:val="22"/>
          <w:lang w:eastAsia="en-US"/>
        </w:rPr>
        <w:footnoteReference w:id="1"/>
      </w:r>
      <w:r w:rsidR="000D6D0F" w:rsidRPr="001625A3">
        <w:rPr>
          <w:rFonts w:asciiTheme="minorHAnsi" w:eastAsiaTheme="minorHAnsi" w:hAnsiTheme="minorHAnsi"/>
          <w:color w:val="000000"/>
          <w:sz w:val="22"/>
          <w:szCs w:val="22"/>
          <w:lang w:eastAsia="en-US"/>
        </w:rPr>
        <w:t xml:space="preserve">  za obdobie piatich rokov predchádzajúcich podaniu žiadosti o NFP</w:t>
      </w:r>
      <w:r w:rsidR="000D6D0F" w:rsidRPr="006A48C2">
        <w:rPr>
          <w:rFonts w:asciiTheme="minorHAnsi" w:eastAsiaTheme="minorHAnsi" w:hAnsiTheme="minorHAnsi"/>
          <w:color w:val="000000"/>
          <w:sz w:val="22"/>
          <w:szCs w:val="22"/>
          <w:lang w:eastAsia="en-US"/>
        </w:rPr>
        <w:t xml:space="preserve"> </w:t>
      </w:r>
    </w:p>
    <w:p w14:paraId="5B9CDFEF" w14:textId="25F927A4" w:rsidR="006829FC" w:rsidRPr="006A48C2" w:rsidRDefault="002B6CE1" w:rsidP="001625A3">
      <w:pPr>
        <w:spacing w:before="120" w:after="120"/>
        <w:ind w:left="708"/>
        <w:jc w:val="both"/>
        <w:rPr>
          <w:rFonts w:asciiTheme="minorHAnsi" w:eastAsiaTheme="minorHAnsi" w:hAnsiTheme="minorHAnsi"/>
          <w:color w:val="000000"/>
          <w:sz w:val="22"/>
          <w:szCs w:val="22"/>
          <w:lang w:eastAsia="en-US"/>
        </w:rPr>
      </w:pPr>
      <w:r w:rsidRPr="0063716F">
        <w:rPr>
          <w:rFonts w:asciiTheme="minorHAnsi" w:eastAsiaTheme="minorHAnsi" w:hAnsiTheme="minorHAnsi"/>
          <w:b/>
          <w:color w:val="000000"/>
          <w:sz w:val="22"/>
          <w:szCs w:val="22"/>
          <w:lang w:eastAsia="en-US"/>
        </w:rPr>
        <w:t>Žiadateľ</w:t>
      </w:r>
      <w:r w:rsidRPr="001625A3">
        <w:rPr>
          <w:rFonts w:asciiTheme="minorHAnsi" w:eastAsiaTheme="minorHAnsi" w:hAnsiTheme="minorHAnsi"/>
          <w:color w:val="000000"/>
          <w:sz w:val="22"/>
          <w:szCs w:val="22"/>
          <w:lang w:eastAsia="en-US"/>
        </w:rPr>
        <w:t xml:space="preserve"> predloží čestné vyhlásenie, že neporušil zákaz </w:t>
      </w:r>
      <w:r w:rsidRPr="006A48C2">
        <w:rPr>
          <w:rFonts w:asciiTheme="minorHAnsi" w:eastAsiaTheme="minorHAnsi" w:hAnsiTheme="minorHAnsi"/>
          <w:color w:val="000000"/>
          <w:sz w:val="22"/>
          <w:szCs w:val="22"/>
          <w:lang w:eastAsia="en-US"/>
        </w:rPr>
        <w:t xml:space="preserve">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2C47C917" w14:textId="31844B0A" w:rsidR="00D42269" w:rsidRPr="0063716F" w:rsidRDefault="00D42269"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 xml:space="preserve">(Žiadateľ preukazuje </w:t>
      </w:r>
      <w:r w:rsidR="0062357F" w:rsidRPr="0063716F">
        <w:rPr>
          <w:rFonts w:asciiTheme="minorHAnsi" w:hAnsiTheme="minorHAnsi"/>
          <w:i/>
          <w:sz w:val="22"/>
          <w:szCs w:val="22"/>
        </w:rPr>
        <w:t>s</w:t>
      </w:r>
      <w:r w:rsidRPr="0063716F">
        <w:rPr>
          <w:rFonts w:asciiTheme="minorHAnsi" w:hAnsiTheme="minorHAnsi"/>
          <w:i/>
          <w:sz w:val="22"/>
          <w:szCs w:val="22"/>
        </w:rPr>
        <w:t xml:space="preserve">plnenie podmienky čestným vyhlásením v časti č. 15 vo formulári </w:t>
      </w:r>
      <w:proofErr w:type="spellStart"/>
      <w:r w:rsidRPr="0063716F">
        <w:rPr>
          <w:rFonts w:asciiTheme="minorHAnsi" w:hAnsiTheme="minorHAnsi"/>
          <w:i/>
          <w:sz w:val="22"/>
          <w:szCs w:val="22"/>
        </w:rPr>
        <w:t>ŽoNFP</w:t>
      </w:r>
      <w:proofErr w:type="spellEnd"/>
      <w:r w:rsidR="00F938D0" w:rsidRPr="0063716F">
        <w:rPr>
          <w:rFonts w:asciiTheme="minorHAnsi" w:hAnsiTheme="minorHAnsi"/>
          <w:i/>
          <w:sz w:val="22"/>
          <w:szCs w:val="22"/>
        </w:rPr>
        <w:t>. Žiadateľ/prijímateľ nesmie túto podmienku poskytnutia príspevku porušiť ani počas konania o </w:t>
      </w:r>
      <w:proofErr w:type="spellStart"/>
      <w:r w:rsidR="00F938D0" w:rsidRPr="0063716F">
        <w:rPr>
          <w:rFonts w:asciiTheme="minorHAnsi" w:hAnsiTheme="minorHAnsi"/>
          <w:i/>
          <w:sz w:val="22"/>
          <w:szCs w:val="22"/>
        </w:rPr>
        <w:t>ŽoNFP</w:t>
      </w:r>
      <w:proofErr w:type="spellEnd"/>
      <w:r w:rsidR="00F938D0" w:rsidRPr="0063716F">
        <w:rPr>
          <w:rFonts w:asciiTheme="minorHAnsi" w:hAnsiTheme="minorHAnsi"/>
          <w:i/>
          <w:sz w:val="22"/>
          <w:szCs w:val="22"/>
        </w:rPr>
        <w:t xml:space="preserve"> a realizácie projektu.)</w:t>
      </w:r>
    </w:p>
    <w:p w14:paraId="138B998D" w14:textId="5E1237CA" w:rsidR="00D42269" w:rsidRPr="0063716F" w:rsidRDefault="00D42269" w:rsidP="0063716F">
      <w:pPr>
        <w:spacing w:before="120" w:after="120"/>
        <w:ind w:left="709"/>
        <w:jc w:val="both"/>
        <w:rPr>
          <w:rFonts w:asciiTheme="minorHAnsi" w:hAnsiTheme="minorHAnsi"/>
          <w:color w:val="000000"/>
          <w:sz w:val="22"/>
          <w:szCs w:val="22"/>
        </w:rPr>
      </w:pPr>
      <w:r w:rsidRPr="0063716F">
        <w:rPr>
          <w:rFonts w:asciiTheme="minorHAnsi" w:hAnsiTheme="minorHAnsi"/>
          <w:b/>
          <w:sz w:val="22"/>
          <w:szCs w:val="22"/>
        </w:rPr>
        <w:t xml:space="preserve">Partner </w:t>
      </w:r>
      <w:r w:rsidRPr="0063716F">
        <w:rPr>
          <w:rFonts w:asciiTheme="minorHAnsi" w:hAnsiTheme="minorHAnsi"/>
          <w:color w:val="000000"/>
          <w:sz w:val="22"/>
          <w:szCs w:val="22"/>
        </w:rPr>
        <w:t xml:space="preserve">predloží čestné vyhlásenie, že neporušil zákaz </w:t>
      </w:r>
      <w:r w:rsidR="00C87983" w:rsidRPr="0063716F">
        <w:rPr>
          <w:rFonts w:asciiTheme="minorHAnsi" w:hAnsiTheme="minorHAnsi"/>
          <w:color w:val="000000"/>
          <w:sz w:val="22"/>
          <w:szCs w:val="22"/>
        </w:rPr>
        <w:t xml:space="preserve">nelegálnej práce a </w:t>
      </w:r>
      <w:r w:rsidRPr="0063716F">
        <w:rPr>
          <w:rFonts w:asciiTheme="minorHAnsi" w:hAnsiTheme="minorHAnsi"/>
          <w:color w:val="000000"/>
          <w:sz w:val="22"/>
          <w:szCs w:val="22"/>
        </w:rPr>
        <w:t xml:space="preserve">nelegálneho zamestnávania v zmysle zákona č. 82/2005 Z. z. o nelegálnej práci a nelegálnom zamestnávaní a o zmene a doplnení niektorých zákonov v znení neskorších predpisov za obdobie 5 rokov predchádzajúcich podaniu žiadosti o NFP. </w:t>
      </w:r>
    </w:p>
    <w:p w14:paraId="6D8E6367" w14:textId="6F80A2B1" w:rsidR="00D42269" w:rsidRPr="0063716F" w:rsidRDefault="00D42269" w:rsidP="0063716F">
      <w:pPr>
        <w:spacing w:before="120" w:after="120"/>
        <w:ind w:left="709"/>
        <w:jc w:val="both"/>
        <w:rPr>
          <w:rFonts w:asciiTheme="minorHAnsi" w:hAnsiTheme="minorHAnsi"/>
          <w:i/>
          <w:color w:val="000000"/>
          <w:sz w:val="22"/>
          <w:szCs w:val="22"/>
        </w:rPr>
      </w:pPr>
      <w:r w:rsidRPr="0063716F">
        <w:rPr>
          <w:rFonts w:asciiTheme="minorHAnsi" w:hAnsiTheme="minorHAnsi"/>
          <w:i/>
          <w:sz w:val="22"/>
          <w:szCs w:val="22"/>
        </w:rPr>
        <w:t>(</w:t>
      </w:r>
      <w:r w:rsidR="006A48C2" w:rsidRPr="0063716F">
        <w:rPr>
          <w:rFonts w:asciiTheme="minorHAnsi" w:hAnsiTheme="minorHAnsi"/>
          <w:i/>
          <w:sz w:val="22"/>
          <w:szCs w:val="22"/>
        </w:rPr>
        <w:t xml:space="preserve">Partner </w:t>
      </w:r>
      <w:r w:rsidRPr="0063716F">
        <w:rPr>
          <w:rFonts w:asciiTheme="minorHAnsi" w:hAnsiTheme="minorHAnsi"/>
          <w:i/>
          <w:sz w:val="22"/>
          <w:szCs w:val="22"/>
        </w:rPr>
        <w:t xml:space="preserve"> preukazuje </w:t>
      </w:r>
      <w:r w:rsidR="006A48C2" w:rsidRPr="001625A3">
        <w:rPr>
          <w:rFonts w:asciiTheme="minorHAnsi" w:hAnsiTheme="minorHAnsi"/>
          <w:i/>
          <w:sz w:val="22"/>
          <w:szCs w:val="22"/>
        </w:rPr>
        <w:t>s</w:t>
      </w:r>
      <w:r w:rsidR="006A48C2" w:rsidRPr="006A48C2">
        <w:rPr>
          <w:rFonts w:asciiTheme="minorHAnsi" w:hAnsiTheme="minorHAnsi"/>
          <w:i/>
          <w:sz w:val="22"/>
          <w:szCs w:val="22"/>
        </w:rPr>
        <w:t>plnenie</w:t>
      </w:r>
      <w:r w:rsidR="006A48C2" w:rsidRPr="0010496D">
        <w:rPr>
          <w:rFonts w:asciiTheme="minorHAnsi" w:hAnsiTheme="minorHAnsi"/>
          <w:i/>
          <w:sz w:val="22"/>
          <w:szCs w:val="22"/>
        </w:rPr>
        <w:t xml:space="preserve"> podmienky </w:t>
      </w:r>
      <w:r w:rsidRPr="0063716F">
        <w:rPr>
          <w:rFonts w:asciiTheme="minorHAnsi" w:hAnsiTheme="minorHAnsi"/>
          <w:i/>
          <w:sz w:val="22"/>
          <w:szCs w:val="22"/>
        </w:rPr>
        <w:t xml:space="preserve">čestným vyhlásením partnera žiadateľa o NFP nie starším ako tri mesiace ku dňu predloženia žiadosti o NFP, predkladá sa ako príloha k </w:t>
      </w:r>
      <w:del w:id="86" w:author="Kopecká Monika" w:date="2018-11-21T15:15:00Z">
        <w:r w:rsidRPr="0063716F" w:rsidDel="00324B91">
          <w:rPr>
            <w:rFonts w:asciiTheme="minorHAnsi" w:hAnsiTheme="minorHAnsi"/>
            <w:i/>
            <w:sz w:val="22"/>
            <w:szCs w:val="22"/>
          </w:rPr>
          <w:delText xml:space="preserve">žiadosti </w:delText>
        </w:r>
      </w:del>
      <w:proofErr w:type="spellStart"/>
      <w:ins w:id="87" w:author="Kopecká Monika" w:date="2018-11-21T15:15:00Z">
        <w:r w:rsidR="00324B91">
          <w:rPr>
            <w:rFonts w:asciiTheme="minorHAnsi" w:hAnsiTheme="minorHAnsi"/>
            <w:i/>
            <w:sz w:val="22"/>
            <w:szCs w:val="22"/>
          </w:rPr>
          <w:t>Žo</w:t>
        </w:r>
      </w:ins>
      <w:del w:id="88" w:author="Kopecká Monika" w:date="2018-11-21T15:15:00Z">
        <w:r w:rsidRPr="0063716F" w:rsidDel="00324B91">
          <w:rPr>
            <w:rFonts w:asciiTheme="minorHAnsi" w:hAnsiTheme="minorHAnsi"/>
            <w:i/>
            <w:sz w:val="22"/>
            <w:szCs w:val="22"/>
          </w:rPr>
          <w:delText>o</w:delText>
        </w:r>
        <w:r w:rsidR="007373E7" w:rsidDel="00324B91">
          <w:rPr>
            <w:rFonts w:asciiTheme="minorHAnsi" w:hAnsiTheme="minorHAnsi"/>
            <w:i/>
            <w:sz w:val="22"/>
            <w:szCs w:val="22"/>
          </w:rPr>
          <w:delText> </w:delText>
        </w:r>
      </w:del>
      <w:r w:rsidRPr="0063716F">
        <w:rPr>
          <w:rFonts w:asciiTheme="minorHAnsi" w:hAnsiTheme="minorHAnsi"/>
          <w:i/>
          <w:sz w:val="22"/>
          <w:szCs w:val="22"/>
        </w:rPr>
        <w:t>NFP</w:t>
      </w:r>
      <w:proofErr w:type="spellEnd"/>
      <w:r w:rsidR="007373E7">
        <w:rPr>
          <w:rFonts w:asciiTheme="minorHAnsi" w:hAnsiTheme="minorHAnsi"/>
          <w:i/>
          <w:sz w:val="22"/>
          <w:szCs w:val="22"/>
        </w:rPr>
        <w:t>.</w:t>
      </w:r>
      <w:r w:rsidR="007373E7" w:rsidRPr="007373E7">
        <w:rPr>
          <w:rFonts w:asciiTheme="minorHAnsi" w:hAnsiTheme="minorHAnsi"/>
          <w:i/>
          <w:sz w:val="22"/>
          <w:szCs w:val="22"/>
        </w:rPr>
        <w:t xml:space="preserve"> </w:t>
      </w:r>
      <w:r w:rsidR="007373E7">
        <w:rPr>
          <w:rFonts w:asciiTheme="minorHAnsi" w:hAnsiTheme="minorHAnsi"/>
          <w:i/>
          <w:sz w:val="22"/>
          <w:szCs w:val="22"/>
        </w:rPr>
        <w:t xml:space="preserve">Partner </w:t>
      </w:r>
      <w:r w:rsidR="007373E7" w:rsidRPr="00271BFB">
        <w:rPr>
          <w:rFonts w:asciiTheme="minorHAnsi" w:hAnsiTheme="minorHAnsi"/>
          <w:i/>
          <w:sz w:val="22"/>
          <w:szCs w:val="22"/>
        </w:rPr>
        <w:t>nesmie túto podmienku poskytnutia príspevku porušiť ani počas konania o </w:t>
      </w:r>
      <w:proofErr w:type="spellStart"/>
      <w:r w:rsidR="007373E7" w:rsidRPr="00271BFB">
        <w:rPr>
          <w:rFonts w:asciiTheme="minorHAnsi" w:hAnsiTheme="minorHAnsi"/>
          <w:i/>
          <w:sz w:val="22"/>
          <w:szCs w:val="22"/>
        </w:rPr>
        <w:t>ŽoNFP</w:t>
      </w:r>
      <w:proofErr w:type="spellEnd"/>
      <w:r w:rsidR="007373E7" w:rsidRPr="00271BFB">
        <w:rPr>
          <w:rFonts w:asciiTheme="minorHAnsi" w:hAnsiTheme="minorHAnsi"/>
          <w:i/>
          <w:sz w:val="22"/>
          <w:szCs w:val="22"/>
        </w:rPr>
        <w:t xml:space="preserve"> a realizácie projektu.</w:t>
      </w:r>
      <w:r w:rsidRPr="0063716F">
        <w:rPr>
          <w:rFonts w:asciiTheme="minorHAnsi" w:hAnsiTheme="minorHAnsi"/>
          <w:i/>
          <w:sz w:val="22"/>
          <w:szCs w:val="22"/>
        </w:rPr>
        <w:t>)</w:t>
      </w:r>
    </w:p>
    <w:p w14:paraId="0A885491" w14:textId="77777777" w:rsidR="00D42269" w:rsidRPr="000C0504" w:rsidRDefault="00D42269" w:rsidP="00287F44">
      <w:pPr>
        <w:spacing w:before="120" w:after="120"/>
        <w:ind w:left="708"/>
        <w:jc w:val="both"/>
        <w:rPr>
          <w:rFonts w:asciiTheme="minorHAnsi" w:hAnsiTheme="minorHAnsi"/>
          <w:sz w:val="22"/>
          <w:szCs w:val="22"/>
        </w:rPr>
      </w:pPr>
    </w:p>
    <w:p w14:paraId="2B20F2C1" w14:textId="77777777" w:rsidR="006829FC" w:rsidRPr="00162613" w:rsidRDefault="006829FC" w:rsidP="00287F44">
      <w:pPr>
        <w:pStyle w:val="Odsekzoznamu"/>
        <w:numPr>
          <w:ilvl w:val="1"/>
          <w:numId w:val="1"/>
        </w:numPr>
        <w:spacing w:before="120" w:after="120"/>
        <w:contextualSpacing w:val="0"/>
        <w:rPr>
          <w:rFonts w:asciiTheme="minorHAnsi" w:hAnsiTheme="minorHAnsi"/>
          <w:b/>
          <w:rPrChange w:id="89" w:author="Kopecká Monika" w:date="2018-11-20T14:54:00Z">
            <w:rPr>
              <w:rFonts w:asciiTheme="minorHAnsi" w:hAnsiTheme="minorHAnsi"/>
              <w:b/>
              <w:sz w:val="22"/>
              <w:szCs w:val="22"/>
            </w:rPr>
          </w:rPrChange>
        </w:rPr>
      </w:pPr>
      <w:r w:rsidRPr="00162613">
        <w:rPr>
          <w:rFonts w:asciiTheme="minorHAnsi" w:hAnsiTheme="minorHAnsi"/>
          <w:b/>
          <w:rPrChange w:id="90" w:author="Kopecká Monika" w:date="2018-11-20T14:54:00Z">
            <w:rPr>
              <w:rFonts w:asciiTheme="minorHAnsi" w:hAnsiTheme="minorHAnsi"/>
              <w:b/>
              <w:sz w:val="22"/>
              <w:szCs w:val="22"/>
            </w:rPr>
          </w:rPrChange>
        </w:rPr>
        <w:t>Ďalšie podmienky poskytnutia príspevku</w:t>
      </w:r>
    </w:p>
    <w:p w14:paraId="2A0D92CF" w14:textId="7A105F01" w:rsidR="002B6CE1" w:rsidRPr="006A48C2" w:rsidRDefault="002B6CE1" w:rsidP="0063716F">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lastRenderedPageBreak/>
        <w:t xml:space="preserve">oprávnenosť z hľadiska súladu s horizontálnymi princípmi </w:t>
      </w:r>
      <w:r w:rsidR="00975DF9" w:rsidRPr="006A48C2">
        <w:rPr>
          <w:rFonts w:asciiTheme="minorHAnsi" w:eastAsiaTheme="minorHAnsi" w:hAnsiTheme="minorHAnsi"/>
          <w:color w:val="000000"/>
          <w:sz w:val="22"/>
          <w:szCs w:val="22"/>
          <w:lang w:eastAsia="en-US"/>
        </w:rPr>
        <w:t>R</w:t>
      </w:r>
      <w:r w:rsidRPr="006A48C2">
        <w:rPr>
          <w:rFonts w:asciiTheme="minorHAnsi" w:eastAsiaTheme="minorHAnsi" w:hAnsiTheme="minorHAnsi"/>
          <w:color w:val="000000"/>
          <w:sz w:val="22"/>
          <w:szCs w:val="22"/>
          <w:lang w:eastAsia="en-US"/>
        </w:rPr>
        <w:t xml:space="preserve">ovnosť mužov a žien a </w:t>
      </w:r>
      <w:r w:rsidR="00975DF9" w:rsidRPr="006A48C2">
        <w:rPr>
          <w:rFonts w:asciiTheme="minorHAnsi" w:eastAsiaTheme="minorHAnsi" w:hAnsiTheme="minorHAnsi"/>
          <w:color w:val="000000"/>
          <w:sz w:val="22"/>
          <w:szCs w:val="22"/>
          <w:lang w:eastAsia="en-US"/>
        </w:rPr>
        <w:t>N</w:t>
      </w:r>
      <w:r w:rsidRPr="006A48C2">
        <w:rPr>
          <w:rFonts w:asciiTheme="minorHAnsi" w:eastAsiaTheme="minorHAnsi" w:hAnsiTheme="minorHAnsi"/>
          <w:color w:val="000000"/>
          <w:sz w:val="22"/>
          <w:szCs w:val="22"/>
          <w:lang w:eastAsia="en-US"/>
        </w:rPr>
        <w:t xml:space="preserve">ediskriminácia </w:t>
      </w:r>
    </w:p>
    <w:p w14:paraId="65C5C79E" w14:textId="4C66DD7F"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 v 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2"/>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77E81A6B"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ins w:id="91" w:author="Kopecká Monika" w:date="2018-11-21T15:15:00Z">
        <w:r w:rsidR="00324B91">
          <w:rPr>
            <w:rFonts w:asciiTheme="minorHAnsi" w:hAnsiTheme="minorHAnsi"/>
            <w:i/>
            <w:sz w:val="22"/>
            <w:szCs w:val="22"/>
          </w:rPr>
          <w:t xml:space="preserve"> </w:t>
        </w:r>
      </w:ins>
      <w:del w:id="92" w:author="Kopecká Monika" w:date="2018-11-21T15:15:00Z">
        <w:r w:rsidRPr="0063716F" w:rsidDel="00324B91">
          <w:rPr>
            <w:rFonts w:asciiTheme="minorHAnsi" w:hAnsiTheme="minorHAnsi"/>
            <w:i/>
            <w:sz w:val="22"/>
            <w:szCs w:val="22"/>
          </w:rPr>
          <w:delText xml:space="preserve"> </w:delText>
        </w:r>
      </w:del>
      <w:proofErr w:type="spellStart"/>
      <w:r w:rsidRPr="0063716F">
        <w:rPr>
          <w:rFonts w:asciiTheme="minorHAnsi" w:hAnsiTheme="minorHAnsi"/>
          <w:i/>
          <w:sz w:val="22"/>
          <w:szCs w:val="22"/>
        </w:rPr>
        <w:t>RMŽaND</w:t>
      </w:r>
      <w:proofErr w:type="spellEnd"/>
      <w:r w:rsidRPr="0063716F">
        <w:rPr>
          <w:rFonts w:asciiTheme="minorHAnsi" w:hAnsiTheme="minorHAnsi"/>
          <w:i/>
          <w:sz w:val="22"/>
          <w:szCs w:val="22"/>
        </w:rPr>
        <w:t xml:space="preserve"> prostredníctvom výberu oprávnených typov aktivít vo formulári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xml:space="preserve">, v rámci ktorého sa v časti č. 5 automaticky vygeneruje text v znení „Projekt je v súlade s princípom podpory rovnosti mužov a žien a nediskriminácia“. Žiadateľ rovnako v rámci formulára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xml:space="preserve"> v čestnom vyhlásení v 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1B63F29"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08D6758A" w14:textId="75795301" w:rsidR="006829FC" w:rsidRPr="003F00FD" w:rsidRDefault="002B6CE1"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Hlavné aktivity projektu je prijímateľ</w:t>
      </w:r>
      <w:r w:rsidR="00975DF9"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w:t>
      </w:r>
      <w:r w:rsidR="003F00FD" w:rsidRPr="003F00FD">
        <w:rPr>
          <w:rFonts w:asciiTheme="minorHAnsi" w:eastAsiaTheme="minorHAnsi" w:hAnsiTheme="minorHAnsi"/>
          <w:color w:val="000000"/>
          <w:sz w:val="22"/>
          <w:szCs w:val="22"/>
          <w:lang w:eastAsia="en-US"/>
        </w:rPr>
        <w:t xml:space="preserve">oprávnený </w:t>
      </w:r>
      <w:r w:rsidRPr="003F00FD">
        <w:rPr>
          <w:rFonts w:asciiTheme="minorHAnsi" w:eastAsiaTheme="minorHAnsi" w:hAnsiTheme="minorHAnsi"/>
          <w:color w:val="000000"/>
          <w:sz w:val="22"/>
          <w:szCs w:val="22"/>
          <w:lang w:eastAsia="en-US"/>
        </w:rPr>
        <w:t xml:space="preserve">začať realizovať </w:t>
      </w:r>
      <w:del w:id="93" w:author="Kopecká Monika" w:date="2018-11-20T09:10:00Z">
        <w:r w:rsidR="003F00FD" w:rsidRPr="003F00FD" w:rsidDel="00880CAD">
          <w:rPr>
            <w:rFonts w:asciiTheme="minorHAnsi" w:eastAsiaTheme="minorHAnsi" w:hAnsiTheme="minorHAnsi"/>
            <w:b/>
            <w:color w:val="000000"/>
            <w:sz w:val="22"/>
            <w:szCs w:val="22"/>
            <w:lang w:eastAsia="en-US"/>
          </w:rPr>
          <w:delText>najskôr</w:delText>
        </w:r>
        <w:r w:rsidR="003F00FD" w:rsidRPr="003F00FD" w:rsidDel="00880CAD">
          <w:rPr>
            <w:rFonts w:asciiTheme="minorHAnsi" w:eastAsiaTheme="minorHAnsi" w:hAnsiTheme="minorHAnsi"/>
            <w:b/>
            <w:color w:val="000000"/>
            <w:sz w:val="22"/>
            <w:szCs w:val="22"/>
            <w:lang w:eastAsia="en-US"/>
          </w:rPr>
          <w:br/>
        </w:r>
        <w:r w:rsidR="003F00FD" w:rsidRPr="0063716F" w:rsidDel="00880CAD">
          <w:rPr>
            <w:rFonts w:asciiTheme="minorHAnsi" w:eastAsiaTheme="minorHAnsi" w:hAnsiTheme="minorHAnsi"/>
            <w:b/>
            <w:color w:val="000000"/>
            <w:sz w:val="22"/>
            <w:szCs w:val="22"/>
            <w:lang w:eastAsia="en-US"/>
          </w:rPr>
          <w:delText>od 01. 01. 2019</w:delText>
        </w:r>
        <w:r w:rsidR="003F00FD" w:rsidRPr="001625A3" w:rsidDel="00880CAD">
          <w:rPr>
            <w:rFonts w:asciiTheme="minorHAnsi" w:eastAsiaTheme="minorHAnsi" w:hAnsiTheme="minorHAnsi"/>
            <w:color w:val="000000"/>
            <w:sz w:val="22"/>
            <w:szCs w:val="22"/>
            <w:lang w:eastAsia="en-US"/>
          </w:rPr>
          <w:delText xml:space="preserve">, </w:delText>
        </w:r>
      </w:del>
      <w:r w:rsidRPr="003F00FD">
        <w:rPr>
          <w:rFonts w:asciiTheme="minorHAnsi" w:eastAsiaTheme="minorHAnsi" w:hAnsiTheme="minorHAnsi"/>
          <w:color w:val="000000"/>
          <w:sz w:val="22"/>
          <w:szCs w:val="22"/>
          <w:lang w:eastAsia="en-US"/>
        </w:rPr>
        <w:t>najneskôr do 3 mesiacov od nadobudnutia účinnosti zmluvy o poskytnutí NFP</w:t>
      </w:r>
      <w:r w:rsidR="000B3BFA" w:rsidRPr="0063716F">
        <w:rPr>
          <w:rFonts w:asciiTheme="minorHAnsi" w:eastAsiaTheme="minorHAnsi" w:hAnsiTheme="minorHAnsi"/>
          <w:color w:val="000000"/>
          <w:sz w:val="22"/>
          <w:szCs w:val="22"/>
          <w:lang w:eastAsia="en-US"/>
        </w:rPr>
        <w:t xml:space="preserve"> </w:t>
      </w:r>
      <w:r w:rsidR="000B3BFA" w:rsidRPr="001625A3">
        <w:rPr>
          <w:rFonts w:asciiTheme="minorHAnsi" w:hAnsiTheme="minorHAnsi"/>
          <w:color w:val="000000"/>
          <w:sz w:val="22"/>
          <w:szCs w:val="22"/>
        </w:rPr>
        <w:t>(ďalej aj „zmluva o NFP“)</w:t>
      </w:r>
      <w:r w:rsidR="00B15795"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w:t>
      </w:r>
      <w:r w:rsidR="00BD48B5"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povinný ukončiť </w:t>
      </w:r>
      <w:r w:rsidRPr="003F00FD">
        <w:rPr>
          <w:rFonts w:asciiTheme="minorHAnsi" w:eastAsiaTheme="minorHAnsi" w:hAnsiTheme="minorHAnsi"/>
          <w:b/>
          <w:bCs/>
          <w:color w:val="000000"/>
          <w:sz w:val="22"/>
          <w:szCs w:val="22"/>
          <w:lang w:eastAsia="en-US"/>
        </w:rPr>
        <w:t>najneskôr do 31.</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00BD48B5" w:rsidRPr="003F00FD">
        <w:rPr>
          <w:rFonts w:asciiTheme="minorHAnsi" w:eastAsiaTheme="minorHAnsi" w:hAnsiTheme="minorHAnsi"/>
          <w:b/>
          <w:bCs/>
          <w:color w:val="000000"/>
          <w:sz w:val="22"/>
          <w:szCs w:val="22"/>
          <w:lang w:eastAsia="en-US"/>
        </w:rPr>
        <w:t>21</w:t>
      </w:r>
      <w:r w:rsidRPr="003F00FD">
        <w:rPr>
          <w:rFonts w:asciiTheme="minorHAnsi" w:eastAsiaTheme="minorHAnsi" w:hAnsiTheme="minorHAnsi"/>
          <w:color w:val="000000"/>
          <w:sz w:val="22"/>
          <w:szCs w:val="22"/>
          <w:lang w:eastAsia="en-US"/>
        </w:rPr>
        <w:t>. Žiadateľ o NFP je oprávnený predložiť v rámci vyzvania viacero žiadostí o NFP.</w:t>
      </w:r>
    </w:p>
    <w:p w14:paraId="2667F4E5" w14:textId="0476F31E" w:rsidR="00BD48B5" w:rsidRPr="001625A3" w:rsidRDefault="00BD48B5"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xml:space="preserve">, v rámci časti č. 9 - Harmonogram realizácie aktivít, časový harmonogram realizácie aktivít projektu, ktorý nesmie </w:t>
      </w:r>
      <w:del w:id="94" w:author="Kopecká Monika" w:date="2018-11-21T15:17:00Z">
        <w:r w:rsidR="003F00FD" w:rsidDel="00792288">
          <w:rPr>
            <w:rFonts w:asciiTheme="minorHAnsi" w:hAnsiTheme="minorHAnsi"/>
            <w:i/>
            <w:sz w:val="22"/>
            <w:szCs w:val="22"/>
          </w:rPr>
          <w:delText xml:space="preserve">začať skôr ako 01. 01. 2019 a </w:delText>
        </w:r>
      </w:del>
      <w:r w:rsidRPr="0063716F">
        <w:rPr>
          <w:rFonts w:asciiTheme="minorHAnsi" w:hAnsiTheme="minorHAnsi"/>
          <w:i/>
          <w:sz w:val="22"/>
          <w:szCs w:val="22"/>
        </w:rPr>
        <w:t>presiahnuť dátum 31.</w:t>
      </w:r>
      <w:r w:rsidR="003F00FD">
        <w:rPr>
          <w:rFonts w:asciiTheme="minorHAnsi" w:hAnsiTheme="minorHAnsi"/>
          <w:i/>
          <w:sz w:val="22"/>
          <w:szCs w:val="22"/>
        </w:rPr>
        <w:t xml:space="preserve"> </w:t>
      </w:r>
      <w:r w:rsidRPr="0063716F">
        <w:rPr>
          <w:rFonts w:asciiTheme="minorHAnsi" w:hAnsiTheme="minorHAnsi"/>
          <w:i/>
          <w:sz w:val="22"/>
          <w:szCs w:val="22"/>
        </w:rPr>
        <w:t>12.</w:t>
      </w:r>
      <w:r w:rsidR="003F00FD">
        <w:rPr>
          <w:rFonts w:asciiTheme="minorHAnsi" w:hAnsiTheme="minorHAnsi"/>
          <w:i/>
          <w:sz w:val="22"/>
          <w:szCs w:val="22"/>
        </w:rPr>
        <w:t xml:space="preserve"> </w:t>
      </w:r>
      <w:r w:rsidRPr="0063716F">
        <w:rPr>
          <w:rFonts w:asciiTheme="minorHAnsi" w:hAnsiTheme="minorHAnsi"/>
          <w:i/>
          <w:sz w:val="22"/>
          <w:szCs w:val="22"/>
        </w:rPr>
        <w:t>2021</w:t>
      </w:r>
      <w:r w:rsidR="002D0B03">
        <w:rPr>
          <w:rFonts w:asciiTheme="minorHAnsi" w:hAnsiTheme="minorHAnsi"/>
          <w:i/>
          <w:sz w:val="22"/>
          <w:szCs w:val="22"/>
        </w:rPr>
        <w:t>.</w:t>
      </w:r>
      <w:r w:rsidRPr="0063716F">
        <w:rPr>
          <w:rFonts w:asciiTheme="minorHAnsi" w:hAnsiTheme="minorHAnsi"/>
          <w:i/>
          <w:sz w:val="22"/>
          <w:szCs w:val="22"/>
        </w:rPr>
        <w:t>)</w:t>
      </w:r>
    </w:p>
    <w:p w14:paraId="7D2AACC9" w14:textId="019D23E7" w:rsidR="002B6CE1" w:rsidRPr="001D1B1E" w:rsidDel="00792288" w:rsidRDefault="002B6CE1" w:rsidP="00727285">
      <w:pPr>
        <w:pStyle w:val="Odsekzoznamu"/>
        <w:spacing w:before="120" w:after="120"/>
        <w:ind w:left="0"/>
        <w:jc w:val="both"/>
        <w:rPr>
          <w:del w:id="95" w:author="Kopecká Monika" w:date="2018-11-21T15:17:00Z"/>
          <w:rFonts w:asciiTheme="minorHAnsi" w:hAnsiTheme="minorHAnsi"/>
          <w:sz w:val="22"/>
          <w:szCs w:val="22"/>
        </w:rPr>
      </w:pP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0CA53222"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 xml:space="preserve">,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3880EAAA"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lastRenderedPageBreak/>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 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829CF1D" w14:textId="7B42E89C" w:rsidR="003F2A48" w:rsidRPr="0063716F" w:rsidRDefault="0063705A">
      <w:pPr>
        <w:pStyle w:val="Odsekzoznamu"/>
        <w:spacing w:before="120" w:after="120"/>
        <w:ind w:left="709"/>
        <w:contextualSpacing w:val="0"/>
        <w:jc w:val="both"/>
        <w:rPr>
          <w:rFonts w:asciiTheme="minorHAnsi" w:hAnsiTheme="minorHAnsi"/>
          <w:b/>
          <w:sz w:val="22"/>
          <w:szCs w:val="22"/>
        </w:rPr>
        <w:pPrChange w:id="96" w:author="Kopecká Monika" w:date="2018-11-20T14:55:00Z">
          <w:pPr>
            <w:pStyle w:val="Odsekzoznamu"/>
            <w:spacing w:before="120" w:after="120"/>
            <w:ind w:left="0"/>
            <w:contextualSpacing w:val="0"/>
            <w:jc w:val="both"/>
          </w:pPr>
        </w:pPrChange>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16FB3A12" w14:textId="77777777" w:rsidR="003F2A48" w:rsidRPr="000C0504" w:rsidRDefault="003F2A48" w:rsidP="00727285">
      <w:pPr>
        <w:spacing w:before="120" w:after="120"/>
        <w:ind w:firstLine="708"/>
        <w:jc w:val="both"/>
        <w:rPr>
          <w:rFonts w:asciiTheme="minorHAnsi" w:hAnsiTheme="minorHAnsi"/>
          <w:color w:val="1F497D"/>
          <w:sz w:val="22"/>
          <w:szCs w:val="22"/>
        </w:rPr>
      </w:pPr>
    </w:p>
    <w:p w14:paraId="14E396D1" w14:textId="77777777" w:rsidR="007556FE" w:rsidRDefault="007556FE">
      <w:pPr>
        <w:spacing w:after="200" w:line="276" w:lineRule="auto"/>
        <w:rPr>
          <w:rFonts w:asciiTheme="minorHAnsi" w:hAnsiTheme="minorHAnsi"/>
          <w:b/>
          <w:sz w:val="28"/>
          <w:szCs w:val="28"/>
        </w:rPr>
      </w:pPr>
      <w:r>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54714E69"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proofErr w:type="spellStart"/>
      <w:r w:rsidRPr="0063716F">
        <w:rPr>
          <w:rFonts w:asciiTheme="minorHAnsi" w:eastAsiaTheme="minorHAnsi" w:hAnsiTheme="minorHAnsi"/>
          <w:b/>
          <w:color w:val="000000"/>
          <w:sz w:val="22"/>
          <w:szCs w:val="22"/>
          <w:lang w:eastAsia="en-US"/>
        </w:rPr>
        <w:t>ex-ante</w:t>
      </w:r>
      <w:proofErr w:type="spellEnd"/>
      <w:r w:rsidRPr="0063716F">
        <w:rPr>
          <w:rFonts w:asciiTheme="minorHAnsi" w:eastAsiaTheme="minorHAnsi" w:hAnsiTheme="minorHAnsi"/>
          <w:b/>
          <w:color w:val="000000"/>
          <w:sz w:val="22"/>
          <w:szCs w:val="22"/>
          <w:lang w:eastAsia="en-US"/>
        </w:rPr>
        <w:t xml:space="preserv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ako súčasť predkladanej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 doručenie potvrdenia o splnení podmienky poskytnutia príspevku. V prípade, ak žiadateľ predložil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rovnako elektronicky, do elektronickej schránky žiadateľa.</w:t>
      </w:r>
    </w:p>
    <w:p w14:paraId="3F1A46F2"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Podmienky poskytnutia príspevku, ktoré nie je možné overiť v elektronických verejných registroch, preukazuje žiadateľ najmä vložením </w:t>
      </w:r>
      <w:proofErr w:type="spellStart"/>
      <w:r w:rsidRPr="00E263F7">
        <w:rPr>
          <w:rFonts w:asciiTheme="minorHAnsi" w:eastAsiaTheme="minorHAnsi" w:hAnsiTheme="minorHAnsi"/>
          <w:color w:val="000000"/>
          <w:sz w:val="22"/>
          <w:szCs w:val="22"/>
          <w:lang w:eastAsia="en-US"/>
        </w:rPr>
        <w:t>skenu</w:t>
      </w:r>
      <w:proofErr w:type="spellEnd"/>
      <w:r w:rsidRPr="00E263F7">
        <w:rPr>
          <w:rFonts w:asciiTheme="minorHAnsi" w:eastAsiaTheme="minorHAnsi" w:hAnsiTheme="minorHAnsi"/>
          <w:color w:val="000000"/>
          <w:sz w:val="22"/>
          <w:szCs w:val="22"/>
          <w:lang w:eastAsia="en-US"/>
        </w:rPr>
        <w:t xml:space="preserve">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3"/>
      </w:r>
      <w:r w:rsidRPr="00E263F7">
        <w:rPr>
          <w:rFonts w:asciiTheme="minorHAnsi" w:eastAsiaTheme="minorHAnsi" w:hAnsiTheme="minorHAnsi"/>
          <w:color w:val="000000"/>
          <w:sz w:val="22"/>
          <w:szCs w:val="22"/>
          <w:lang w:eastAsia="en-US"/>
        </w:rPr>
        <w:t xml:space="preserve">, ak ho vypracúva žiadateľ sám a nie je potrebné, aby bol úradne osvedčený/podpísaný, napr. </w:t>
      </w:r>
      <w:proofErr w:type="spellStart"/>
      <w:r w:rsidRPr="00E263F7">
        <w:rPr>
          <w:rFonts w:asciiTheme="minorHAnsi" w:eastAsiaTheme="minorHAnsi" w:hAnsiTheme="minorHAnsi"/>
          <w:color w:val="000000"/>
          <w:sz w:val="22"/>
          <w:szCs w:val="22"/>
          <w:lang w:eastAsia="en-US"/>
        </w:rPr>
        <w:t>rtf</w:t>
      </w:r>
      <w:proofErr w:type="spellEnd"/>
      <w:r w:rsidRPr="00E263F7">
        <w:rPr>
          <w:rFonts w:asciiTheme="minorHAnsi" w:eastAsiaTheme="minorHAnsi" w:hAnsiTheme="minorHAnsi"/>
          <w:color w:val="000000"/>
          <w:sz w:val="22"/>
          <w:szCs w:val="22"/>
          <w:lang w:eastAsia="en-US"/>
        </w:rPr>
        <w:t xml:space="preserve"> a pod.) do ITMS2014+ ako prílohu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w:t>
      </w:r>
      <w:proofErr w:type="spellStart"/>
      <w:r w:rsidRPr="00E263F7">
        <w:rPr>
          <w:rFonts w:asciiTheme="minorHAnsi" w:eastAsiaTheme="minorHAnsi" w:hAnsiTheme="minorHAnsi"/>
          <w:color w:val="000000"/>
          <w:sz w:val="22"/>
          <w:szCs w:val="22"/>
          <w:lang w:eastAsia="en-US"/>
        </w:rPr>
        <w:t>e-Governm</w:t>
      </w:r>
      <w:r w:rsidR="00AF1BB8" w:rsidRPr="00E263F7">
        <w:rPr>
          <w:rFonts w:asciiTheme="minorHAnsi" w:eastAsiaTheme="minorHAnsi" w:hAnsiTheme="minorHAnsi"/>
          <w:color w:val="000000"/>
          <w:sz w:val="22"/>
          <w:szCs w:val="22"/>
          <w:lang w:eastAsia="en-US"/>
        </w:rPr>
        <w:t>ente</w:t>
      </w:r>
      <w:proofErr w:type="spellEnd"/>
      <w:r w:rsidR="00AF1BB8" w:rsidRPr="00E263F7">
        <w:rPr>
          <w:rFonts w:asciiTheme="minorHAnsi" w:eastAsiaTheme="minorHAnsi" w:hAnsiTheme="minorHAnsi"/>
          <w:color w:val="000000"/>
          <w:sz w:val="22"/>
          <w:szCs w:val="22"/>
          <w:lang w:eastAsia="en-US"/>
        </w:rPr>
        <w:t xml:space="preserv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 xml:space="preserve">do ITMS2014+ ako prílohu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4128C47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elektronicky prostredníctvom verejnej časti ITMS 2014+ a písomne na</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uvedenú adresu. </w:t>
      </w:r>
    </w:p>
    <w:p w14:paraId="5405CD7D"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lastRenderedPageBreak/>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 xml:space="preserve">overí splnenie doručenia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riadne, včas a v 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jednotlivej podmienky poskytnutia príspevku (ktorá je overovaná v rámci administratívneho overenia) na základe údajov uvedených žiadateľom v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dostupných zdrojov na priame overenie podmienok poskytnutia príspevku a v relevantných prílohách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w:t>
      </w:r>
    </w:p>
    <w:p w14:paraId="7DA92074" w14:textId="78E8E790"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 na základe preskúmania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del w:id="97" w:author="Kopecká Monika" w:date="2018-11-20T14:56:00Z">
        <w:r w:rsidRPr="00E263F7" w:rsidDel="00162613">
          <w:rPr>
            <w:rFonts w:asciiTheme="minorHAnsi" w:eastAsiaTheme="minorHAnsi" w:hAnsiTheme="minorHAnsi"/>
            <w:color w:val="000000"/>
            <w:sz w:val="22"/>
            <w:szCs w:val="22"/>
            <w:lang w:eastAsia="en-US"/>
          </w:rPr>
          <w:delText xml:space="preserve"> </w:delText>
        </w:r>
      </w:del>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5C4EFF7F"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opätovne skontroluje predložené dokumenty a informácie a: </w:t>
      </w:r>
    </w:p>
    <w:p w14:paraId="396FA6BE" w14:textId="77777777" w:rsidR="006D4272" w:rsidRDefault="006D4272" w:rsidP="006D4272">
      <w:pPr>
        <w:pStyle w:val="Odsekzoznamu"/>
        <w:numPr>
          <w:ilvl w:val="0"/>
          <w:numId w:val="2"/>
        </w:numPr>
        <w:spacing w:before="120" w:after="120"/>
        <w:contextualSpacing w:val="0"/>
        <w:jc w:val="both"/>
        <w:rPr>
          <w:ins w:id="98" w:author="Kopecká Monika" w:date="2018-11-22T15:32:00Z"/>
          <w:rFonts w:asciiTheme="minorHAnsi" w:hAnsiTheme="minorHAnsi" w:cstheme="minorHAnsi"/>
          <w:sz w:val="22"/>
          <w:szCs w:val="22"/>
        </w:rPr>
      </w:pPr>
      <w:ins w:id="99" w:author="Kopecká Monika" w:date="2018-11-22T15:32:00Z">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 xml:space="preserve">rozhodne o neschválení </w:t>
        </w:r>
        <w:proofErr w:type="spellStart"/>
        <w:r w:rsidRPr="00EF059D">
          <w:rPr>
            <w:rFonts w:asciiTheme="minorHAnsi" w:hAnsiTheme="minorHAnsi" w:cstheme="minorHAnsi"/>
            <w:sz w:val="22"/>
            <w:szCs w:val="22"/>
          </w:rPr>
          <w:t>ŽoNFP</w:t>
        </w:r>
        <w:proofErr w:type="spellEnd"/>
        <w:r w:rsidRPr="00EF059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ins>
    </w:p>
    <w:p w14:paraId="5DAC80A1" w14:textId="0B5C8EF5" w:rsidR="001912B9" w:rsidRPr="00E263F7"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ins w:id="100" w:author="Kopecká Monika" w:date="2018-11-22T15:32:00Z">
        <w:r w:rsidRPr="00EF059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EF059D">
          <w:rPr>
            <w:rFonts w:asciiTheme="minorHAnsi" w:hAnsiTheme="minorHAnsi" w:cstheme="minorHAnsi"/>
            <w:sz w:val="22"/>
            <w:szCs w:val="22"/>
          </w:rPr>
          <w:t>ŽoNFP</w:t>
        </w:r>
        <w:proofErr w:type="spellEnd"/>
        <w:r w:rsidRPr="00EF059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EF059D">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Pr>
            <w:rFonts w:asciiTheme="minorHAnsi" w:hAnsiTheme="minorHAnsi" w:cstheme="minorHAnsi"/>
            <w:sz w:val="22"/>
            <w:szCs w:val="22"/>
          </w:rPr>
          <w:t>RO OP TP</w:t>
        </w:r>
      </w:ins>
      <w:del w:id="101" w:author="Kopecká Monika" w:date="2018-11-22T15:32:00Z">
        <w:r w:rsidR="003F2A48" w:rsidRPr="00E263F7" w:rsidDel="006D4272">
          <w:rPr>
            <w:rFonts w:asciiTheme="minorHAnsi" w:eastAsiaTheme="minorHAnsi" w:hAnsiTheme="minorHAnsi"/>
            <w:color w:val="000000"/>
            <w:sz w:val="22"/>
            <w:szCs w:val="22"/>
            <w:lang w:eastAsia="en-US"/>
          </w:rPr>
          <w:delText>v prípade nesplnenia niektorej z podmienok poskytnutia príspevku ani po dožiadaní (v</w:delText>
        </w:r>
        <w:r w:rsidR="001912B9" w:rsidRPr="00E263F7" w:rsidDel="006D4272">
          <w:rPr>
            <w:rFonts w:asciiTheme="minorHAnsi" w:eastAsiaTheme="minorHAnsi" w:hAnsiTheme="minorHAnsi"/>
            <w:color w:val="000000"/>
            <w:sz w:val="22"/>
            <w:szCs w:val="22"/>
            <w:lang w:eastAsia="en-US"/>
          </w:rPr>
          <w:delText> </w:delText>
        </w:r>
        <w:r w:rsidR="003F2A48" w:rsidRPr="00E263F7" w:rsidDel="006D4272">
          <w:rPr>
            <w:rFonts w:asciiTheme="minorHAnsi" w:eastAsiaTheme="minorHAnsi" w:hAnsiTheme="minorHAnsi"/>
            <w:color w:val="000000"/>
            <w:sz w:val="22"/>
            <w:szCs w:val="22"/>
            <w:lang w:eastAsia="en-US"/>
          </w:rPr>
          <w:delText>prípade nedoplnenia žiadnych náležitostí, v prípade doručenia požadovaných náležitostí po stanovenom termíne alebo v prípade, ak aj po doplnení chýbajúcich náležitostí naďalej pretrvávajú pochybnosti o pravdivosti alebo úplnosti žiadosti, na</w:delText>
        </w:r>
        <w:r w:rsidR="001912B9" w:rsidRPr="00E263F7" w:rsidDel="006D4272">
          <w:rPr>
            <w:rFonts w:asciiTheme="minorHAnsi" w:eastAsiaTheme="minorHAnsi" w:hAnsiTheme="minorHAnsi"/>
            <w:color w:val="000000"/>
            <w:sz w:val="22"/>
            <w:szCs w:val="22"/>
            <w:lang w:eastAsia="en-US"/>
          </w:rPr>
          <w:delText> </w:delText>
        </w:r>
        <w:r w:rsidR="003F2A48" w:rsidRPr="00E263F7" w:rsidDel="006D4272">
          <w:rPr>
            <w:rFonts w:asciiTheme="minorHAnsi" w:eastAsiaTheme="minorHAnsi" w:hAnsiTheme="minorHAnsi"/>
            <w:color w:val="000000"/>
            <w:sz w:val="22"/>
            <w:szCs w:val="22"/>
            <w:lang w:eastAsia="en-US"/>
          </w:rPr>
          <w:delText>základe čoho nie je možné overiť splnenie niektorej z podmienok poskytnutia príspevku a rozhodnúť o schválení ŽoNFP )</w:delText>
        </w:r>
      </w:del>
      <w:r w:rsidR="003F2A48" w:rsidRPr="00E263F7">
        <w:rPr>
          <w:rFonts w:asciiTheme="minorHAnsi" w:eastAsiaTheme="minorHAnsi" w:hAnsiTheme="minorHAnsi"/>
          <w:color w:val="000000"/>
          <w:sz w:val="22"/>
          <w:szCs w:val="22"/>
          <w:lang w:eastAsia="en-US"/>
        </w:rPr>
        <w:t xml:space="preserve"> zastaví konanie o </w:t>
      </w:r>
      <w:proofErr w:type="spellStart"/>
      <w:r w:rsidR="003F2A48" w:rsidRPr="00E263F7">
        <w:rPr>
          <w:rFonts w:asciiTheme="minorHAnsi" w:eastAsiaTheme="minorHAnsi" w:hAnsiTheme="minorHAnsi"/>
          <w:color w:val="000000"/>
          <w:sz w:val="22"/>
          <w:szCs w:val="22"/>
          <w:lang w:eastAsia="en-US"/>
        </w:rPr>
        <w:t>ŽoNFP</w:t>
      </w:r>
      <w:proofErr w:type="spellEnd"/>
      <w:r w:rsidR="003F2A48" w:rsidRPr="00E263F7">
        <w:rPr>
          <w:rFonts w:asciiTheme="minorHAnsi" w:eastAsiaTheme="minorHAnsi" w:hAnsiTheme="minorHAnsi"/>
          <w:color w:val="000000"/>
          <w:sz w:val="22"/>
          <w:szCs w:val="22"/>
          <w:lang w:eastAsia="en-US"/>
        </w:rPr>
        <w:t xml:space="preserve">;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19"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20"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0532F8BA" w14:textId="20898ABF"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w:t>
      </w:r>
      <w:proofErr w:type="spellStart"/>
      <w:r w:rsidR="00754B18" w:rsidRPr="0063716F">
        <w:rPr>
          <w:rFonts w:asciiTheme="minorHAnsi" w:hAnsiTheme="minorHAnsi"/>
          <w:sz w:val="22"/>
          <w:szCs w:val="22"/>
        </w:rPr>
        <w:t>ŽoNFP</w:t>
      </w:r>
      <w:proofErr w:type="spellEnd"/>
      <w:r w:rsidR="00754B18" w:rsidRPr="0063716F">
        <w:rPr>
          <w:rFonts w:asciiTheme="minorHAnsi" w:hAnsiTheme="minorHAnsi"/>
          <w:sz w:val="22"/>
          <w:szCs w:val="22"/>
        </w:rPr>
        <w:t xml:space="preserve">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bude viesť k zastaveniu konania o </w:t>
      </w:r>
      <w:proofErr w:type="spellStart"/>
      <w:r w:rsidRPr="00E263F7">
        <w:rPr>
          <w:rFonts w:asciiTheme="minorHAnsi" w:eastAsiaTheme="minorHAnsi" w:hAnsiTheme="minorHAnsi"/>
          <w:color w:val="000000"/>
          <w:sz w:val="22"/>
          <w:szCs w:val="22"/>
          <w:lang w:eastAsia="en-US"/>
        </w:rPr>
        <w:t>ŽoNFP</w:t>
      </w:r>
      <w:proofErr w:type="spellEnd"/>
      <w:del w:id="102" w:author="Kopecká Monika" w:date="2018-11-22T15:33:00Z">
        <w:r w:rsidRPr="00E263F7" w:rsidDel="00903DA8">
          <w:rPr>
            <w:rFonts w:asciiTheme="minorHAnsi" w:eastAsiaTheme="minorHAnsi" w:hAnsiTheme="minorHAnsi"/>
            <w:color w:val="000000"/>
            <w:sz w:val="22"/>
            <w:szCs w:val="22"/>
            <w:lang w:eastAsia="en-US"/>
          </w:rPr>
          <w:delText xml:space="preserve"> alebo k požiadavke na úpravu žiadosti o NFP</w:delText>
        </w:r>
      </w:del>
      <w:r w:rsidRPr="00E263F7">
        <w:rPr>
          <w:rFonts w:asciiTheme="minorHAnsi" w:eastAsiaTheme="minorHAnsi" w:hAnsiTheme="minorHAnsi"/>
          <w:color w:val="000000"/>
          <w:sz w:val="22"/>
          <w:szCs w:val="22"/>
          <w:lang w:eastAsia="en-US"/>
        </w:rPr>
        <w:t xml:space="preserve">. Ak sa na základe predložených dokumentov v tejto fáze preukáže, že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rozhodne o neschválení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 xml:space="preserve">.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t xml:space="preserve">RO OP TP na základe posúdenia splnenia podmienok poskytnutia príspevku určených vo vyzvaní rozhodne o schválení alebo neschválení </w:t>
      </w:r>
      <w:proofErr w:type="spellStart"/>
      <w:r w:rsidRPr="0063716F">
        <w:rPr>
          <w:rFonts w:asciiTheme="minorHAnsi" w:hAnsiTheme="minorHAnsi"/>
          <w:color w:val="000000"/>
          <w:sz w:val="22"/>
          <w:szCs w:val="22"/>
        </w:rPr>
        <w:t>ŽoNFP</w:t>
      </w:r>
      <w:proofErr w:type="spellEnd"/>
      <w:r w:rsidRPr="0063716F">
        <w:rPr>
          <w:rFonts w:asciiTheme="minorHAnsi" w:hAnsiTheme="minorHAnsi"/>
          <w:color w:val="000000"/>
          <w:sz w:val="22"/>
          <w:szCs w:val="22"/>
        </w:rPr>
        <w:t xml:space="preserve">. </w:t>
      </w:r>
      <w:r w:rsidR="003F2A48" w:rsidRPr="00E263F7">
        <w:rPr>
          <w:rFonts w:asciiTheme="minorHAnsi" w:eastAsiaTheme="minorHAnsi" w:hAnsiTheme="minorHAnsi"/>
          <w:color w:val="000000"/>
          <w:sz w:val="22"/>
          <w:szCs w:val="22"/>
          <w:lang w:eastAsia="en-US"/>
        </w:rPr>
        <w:t xml:space="preserve">Ak </w:t>
      </w:r>
      <w:proofErr w:type="spellStart"/>
      <w:r w:rsidR="003F2A48" w:rsidRPr="00E263F7">
        <w:rPr>
          <w:rFonts w:asciiTheme="minorHAnsi" w:eastAsiaTheme="minorHAnsi" w:hAnsiTheme="minorHAnsi"/>
          <w:color w:val="000000"/>
          <w:sz w:val="22"/>
          <w:szCs w:val="22"/>
          <w:lang w:eastAsia="en-US"/>
        </w:rPr>
        <w:t>ŽoNFP</w:t>
      </w:r>
      <w:proofErr w:type="spellEnd"/>
      <w:r w:rsidR="003F2A48" w:rsidRPr="00E263F7">
        <w:rPr>
          <w:rFonts w:asciiTheme="minorHAnsi" w:eastAsiaTheme="minorHAnsi" w:hAnsiTheme="minorHAnsi"/>
          <w:color w:val="000000"/>
          <w:sz w:val="22"/>
          <w:szCs w:val="22"/>
          <w:lang w:eastAsia="en-US"/>
        </w:rPr>
        <w:t xml:space="preserve">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w:t>
      </w:r>
      <w:proofErr w:type="spellStart"/>
      <w:r w:rsidR="003F2A48" w:rsidRPr="00E263F7">
        <w:rPr>
          <w:rFonts w:asciiTheme="minorHAnsi" w:eastAsiaTheme="minorHAnsi" w:hAnsiTheme="minorHAnsi"/>
          <w:color w:val="000000"/>
          <w:sz w:val="22"/>
          <w:szCs w:val="22"/>
          <w:lang w:eastAsia="en-US"/>
        </w:rPr>
        <w:t>ŽoNFP</w:t>
      </w:r>
      <w:proofErr w:type="spellEnd"/>
      <w:r w:rsidR="003F2A48" w:rsidRPr="00E263F7">
        <w:rPr>
          <w:rFonts w:asciiTheme="minorHAnsi" w:eastAsiaTheme="minorHAnsi" w:hAnsiTheme="minorHAnsi"/>
          <w:color w:val="000000"/>
          <w:sz w:val="22"/>
          <w:szCs w:val="22"/>
          <w:lang w:eastAsia="en-US"/>
        </w:rPr>
        <w:t xml:space="preserve">. Ak </w:t>
      </w:r>
      <w:proofErr w:type="spellStart"/>
      <w:r w:rsidR="003F2A48" w:rsidRPr="00E263F7">
        <w:rPr>
          <w:rFonts w:asciiTheme="minorHAnsi" w:eastAsiaTheme="minorHAnsi" w:hAnsiTheme="minorHAnsi"/>
          <w:color w:val="000000"/>
          <w:sz w:val="22"/>
          <w:szCs w:val="22"/>
          <w:lang w:eastAsia="en-US"/>
        </w:rPr>
        <w:t>ŽoNFP</w:t>
      </w:r>
      <w:proofErr w:type="spellEnd"/>
      <w:r w:rsidR="003F2A48" w:rsidRPr="00E263F7">
        <w:rPr>
          <w:rFonts w:asciiTheme="minorHAnsi" w:eastAsiaTheme="minorHAnsi" w:hAnsiTheme="minorHAnsi"/>
          <w:color w:val="000000"/>
          <w:sz w:val="22"/>
          <w:szCs w:val="22"/>
          <w:lang w:eastAsia="en-US"/>
        </w:rPr>
        <w:t xml:space="preserve">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w:t>
      </w:r>
      <w:proofErr w:type="spellStart"/>
      <w:r w:rsidR="003F2A48" w:rsidRPr="00E263F7">
        <w:rPr>
          <w:rFonts w:asciiTheme="minorHAnsi" w:eastAsiaTheme="minorHAnsi" w:hAnsiTheme="minorHAnsi"/>
          <w:color w:val="000000"/>
          <w:sz w:val="22"/>
          <w:szCs w:val="22"/>
          <w:lang w:eastAsia="en-US"/>
        </w:rPr>
        <w:t>ŽoNFP</w:t>
      </w:r>
      <w:proofErr w:type="spellEnd"/>
      <w:r w:rsidR="003F2A48" w:rsidRPr="00E263F7">
        <w:rPr>
          <w:rFonts w:asciiTheme="minorHAnsi" w:eastAsiaTheme="minorHAnsi" w:hAnsiTheme="minorHAnsi"/>
          <w:color w:val="000000"/>
          <w:sz w:val="22"/>
          <w:szCs w:val="22"/>
          <w:lang w:eastAsia="en-US"/>
        </w:rPr>
        <w:t xml:space="preserve"> . </w:t>
      </w:r>
    </w:p>
    <w:p w14:paraId="266FFD16" w14:textId="77777777"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Žiadateľ je oprávnený kedykoľvek počas konania o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vziať svoju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späť. Za </w:t>
      </w:r>
      <w:proofErr w:type="spellStart"/>
      <w:r w:rsidRPr="0063716F">
        <w:rPr>
          <w:rFonts w:asciiTheme="minorHAnsi" w:hAnsiTheme="minorHAnsi"/>
          <w:sz w:val="22"/>
          <w:szCs w:val="22"/>
        </w:rPr>
        <w:t>späťvzatie</w:t>
      </w:r>
      <w:proofErr w:type="spellEnd"/>
      <w:r w:rsidRPr="0063716F">
        <w:rPr>
          <w:rFonts w:asciiTheme="minorHAnsi" w:hAnsiTheme="minorHAnsi"/>
          <w:sz w:val="22"/>
          <w:szCs w:val="22"/>
        </w:rPr>
        <w:t xml:space="preserve">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je možné považovať akékoľvek podanie žiadateľa adresované RO OP TP v písomnej podobe, z ktorého je možné jednoznačne identifikovať vôľu žiadateľa vziať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späť. V prípade </w:t>
      </w:r>
      <w:proofErr w:type="spellStart"/>
      <w:r w:rsidRPr="0063716F">
        <w:rPr>
          <w:rFonts w:asciiTheme="minorHAnsi" w:hAnsiTheme="minorHAnsi"/>
          <w:sz w:val="22"/>
          <w:szCs w:val="22"/>
        </w:rPr>
        <w:t>späťvzatia</w:t>
      </w:r>
      <w:proofErr w:type="spellEnd"/>
      <w:r w:rsidRPr="0063716F">
        <w:rPr>
          <w:rFonts w:asciiTheme="minorHAnsi" w:hAnsiTheme="minorHAnsi"/>
          <w:sz w:val="22"/>
          <w:szCs w:val="22"/>
        </w:rPr>
        <w:t xml:space="preserve"> RO OP TP konanie o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rozhodnutím zastaví. RO OP TP zastaví konanie ku dňu doručenia </w:t>
      </w:r>
      <w:proofErr w:type="spellStart"/>
      <w:r w:rsidRPr="0063716F">
        <w:rPr>
          <w:rFonts w:asciiTheme="minorHAnsi" w:hAnsiTheme="minorHAnsi"/>
          <w:sz w:val="22"/>
          <w:szCs w:val="22"/>
        </w:rPr>
        <w:t>späťvzatia</w:t>
      </w:r>
      <w:proofErr w:type="spellEnd"/>
      <w:r w:rsidRPr="0063716F">
        <w:rPr>
          <w:rFonts w:asciiTheme="minorHAnsi" w:hAnsiTheme="minorHAnsi"/>
          <w:sz w:val="22"/>
          <w:szCs w:val="22"/>
        </w:rPr>
        <w:t>.</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lastRenderedPageBreak/>
        <w:t xml:space="preserve">Vzor rozhodnutia o schválení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neschválení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a o zastavení konania vydáva CKO (Vzor CKO č. 22 - Rozhodnutia o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je zverejnený na webovom sídle CKO </w:t>
      </w:r>
      <w:ins w:id="103" w:author="Kopecká Monika" w:date="2018-11-20T14:57:00Z">
        <w:r w:rsidR="00162613">
          <w:rPr>
            <w:rFonts w:asciiTheme="minorHAnsi" w:hAnsiTheme="minorHAnsi"/>
            <w:sz w:val="22"/>
            <w:szCs w:val="22"/>
          </w:rPr>
          <w:fldChar w:fldCharType="begin"/>
        </w:r>
        <w:r w:rsidR="00162613">
          <w:rPr>
            <w:rFonts w:asciiTheme="minorHAnsi" w:hAnsiTheme="minorHAnsi"/>
            <w:sz w:val="22"/>
            <w:szCs w:val="22"/>
          </w:rPr>
          <w:instrText xml:space="preserve"> HYPERLINK "</w:instrText>
        </w:r>
      </w:ins>
      <w:r w:rsidR="00162613" w:rsidRPr="0063716F">
        <w:rPr>
          <w:rFonts w:asciiTheme="minorHAnsi" w:hAnsiTheme="minorHAnsi"/>
          <w:sz w:val="22"/>
          <w:szCs w:val="22"/>
        </w:rPr>
        <w:instrText>http://www.partnerskadohoda.gov.sk/vzory-cko/</w:instrText>
      </w:r>
      <w:ins w:id="104" w:author="Kopecká Monika" w:date="2018-11-20T14:57:00Z">
        <w:r w:rsidR="00162613">
          <w:rPr>
            <w:rFonts w:asciiTheme="minorHAnsi" w:hAnsiTheme="minorHAnsi"/>
            <w:sz w:val="22"/>
            <w:szCs w:val="22"/>
          </w:rPr>
          <w:instrText xml:space="preserve">" </w:instrText>
        </w:r>
        <w:r w:rsidR="00162613">
          <w:rPr>
            <w:rFonts w:asciiTheme="minorHAnsi" w:hAnsiTheme="minorHAnsi"/>
            <w:sz w:val="22"/>
            <w:szCs w:val="22"/>
          </w:rPr>
          <w:fldChar w:fldCharType="separate"/>
        </w:r>
      </w:ins>
      <w:r w:rsidR="00162613" w:rsidRPr="00CE585F">
        <w:rPr>
          <w:rStyle w:val="Hypertextovprepojenie"/>
          <w:rFonts w:asciiTheme="minorHAnsi" w:hAnsiTheme="minorHAnsi"/>
          <w:sz w:val="22"/>
          <w:szCs w:val="22"/>
        </w:rPr>
        <w:t>http://www.partnerskadohoda.gov.sk/vzory-cko/</w:t>
      </w:r>
      <w:ins w:id="105" w:author="Kopecká Monika" w:date="2018-11-20T14:57:00Z">
        <w:r w:rsidR="00162613">
          <w:rPr>
            <w:rFonts w:asciiTheme="minorHAnsi" w:hAnsiTheme="minorHAnsi"/>
            <w:sz w:val="22"/>
            <w:szCs w:val="22"/>
          </w:rPr>
          <w:fldChar w:fldCharType="end"/>
        </w:r>
      </w:ins>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V prípade schválenia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ak je prijímateľ a RO OP TP tá istá osoba, RO OP TP vydá interné Rozhodnutie o schválení </w:t>
      </w:r>
      <w:proofErr w:type="spellStart"/>
      <w:r w:rsidRPr="0063716F">
        <w:rPr>
          <w:rFonts w:asciiTheme="minorHAnsi" w:hAnsiTheme="minorHAnsi"/>
          <w:sz w:val="22"/>
          <w:szCs w:val="22"/>
        </w:rPr>
        <w:t>ŽoNFP</w:t>
      </w:r>
      <w:proofErr w:type="spellEnd"/>
      <w:r w:rsidRPr="0063716F">
        <w:rPr>
          <w:rFonts w:asciiTheme="minorHAnsi" w:hAnsiTheme="minorHAnsi"/>
          <w:sz w:val="22"/>
          <w:szCs w:val="22"/>
        </w:rPr>
        <w:t xml:space="preserve">,  ktoré nahrádza zmluvu o NFP. Vzor je zverejnený na webovom sídle RO OP TP  </w:t>
      </w:r>
      <w:ins w:id="106" w:author="Kopecká Monika" w:date="2018-11-20T14:57:00Z">
        <w:r w:rsidR="00162613">
          <w:rPr>
            <w:rFonts w:asciiTheme="minorHAnsi" w:hAnsiTheme="minorHAnsi"/>
            <w:sz w:val="22"/>
            <w:szCs w:val="22"/>
          </w:rPr>
          <w:fldChar w:fldCharType="begin"/>
        </w:r>
        <w:r w:rsidR="00162613">
          <w:rPr>
            <w:rFonts w:asciiTheme="minorHAnsi" w:hAnsiTheme="minorHAnsi"/>
            <w:sz w:val="22"/>
            <w:szCs w:val="22"/>
          </w:rPr>
          <w:instrText xml:space="preserve"> HYPERLINK "</w:instrText>
        </w:r>
      </w:ins>
      <w:r w:rsidR="00162613" w:rsidRPr="0063716F">
        <w:rPr>
          <w:rFonts w:asciiTheme="minorHAnsi" w:hAnsiTheme="minorHAnsi"/>
          <w:sz w:val="22"/>
          <w:szCs w:val="22"/>
        </w:rPr>
        <w:instrText>http://www.optp.vlada.gov.sk/ine-dokumenty/</w:instrText>
      </w:r>
      <w:ins w:id="107" w:author="Kopecká Monika" w:date="2018-11-20T14:57:00Z">
        <w:r w:rsidR="00162613">
          <w:rPr>
            <w:rFonts w:asciiTheme="minorHAnsi" w:hAnsiTheme="minorHAnsi"/>
            <w:sz w:val="22"/>
            <w:szCs w:val="22"/>
          </w:rPr>
          <w:instrText xml:space="preserve">" </w:instrText>
        </w:r>
        <w:r w:rsidR="00162613">
          <w:rPr>
            <w:rFonts w:asciiTheme="minorHAnsi" w:hAnsiTheme="minorHAnsi"/>
            <w:sz w:val="22"/>
            <w:szCs w:val="22"/>
          </w:rPr>
          <w:fldChar w:fldCharType="separate"/>
        </w:r>
      </w:ins>
      <w:r w:rsidR="00162613" w:rsidRPr="00CE585F">
        <w:rPr>
          <w:rStyle w:val="Hypertextovprepojenie"/>
          <w:rFonts w:asciiTheme="minorHAnsi" w:hAnsiTheme="minorHAnsi"/>
          <w:sz w:val="22"/>
          <w:szCs w:val="22"/>
        </w:rPr>
        <w:t>http://www.optp.vlada.gov.sk/ine-dokumenty/</w:t>
      </w:r>
      <w:ins w:id="108" w:author="Kopecká Monika" w:date="2018-11-20T14:57:00Z">
        <w:r w:rsidR="00162613">
          <w:rPr>
            <w:rFonts w:asciiTheme="minorHAnsi" w:hAnsiTheme="minorHAnsi"/>
            <w:sz w:val="22"/>
            <w:szCs w:val="22"/>
          </w:rPr>
          <w:fldChar w:fldCharType="end"/>
        </w:r>
      </w:ins>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nie je oprávnený vyvodiť negatívne dôsledky len z dôvodov formálnych nedostatkov podania. Dôvod, pre ktorý RO</w:t>
      </w:r>
      <w:r w:rsidR="00B3363D" w:rsidRPr="00E263F7">
        <w:rPr>
          <w:rFonts w:asciiTheme="minorHAnsi" w:eastAsiaTheme="minorHAnsi" w:hAnsiTheme="minorHAnsi"/>
          <w:color w:val="000000"/>
          <w:sz w:val="22"/>
          <w:szCs w:val="22"/>
          <w:lang w:eastAsia="en-US"/>
        </w:rPr>
        <w:t xml:space="preserve"> OP TP</w:t>
      </w:r>
      <w:r w:rsidRPr="00E263F7">
        <w:rPr>
          <w:rFonts w:asciiTheme="minorHAnsi" w:eastAsiaTheme="minorHAnsi" w:hAnsiTheme="minorHAnsi"/>
          <w:color w:val="000000"/>
          <w:sz w:val="22"/>
          <w:szCs w:val="22"/>
          <w:lang w:eastAsia="en-US"/>
        </w:rPr>
        <w:t xml:space="preserve"> vydáva rozhodnutie o zastavení konania alebo rozhodnutie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56EDCBEF"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umožňujú žiadateľovi v konaní o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domáhať sa nápravy, ak sa domnieva, že </w:t>
      </w:r>
      <w:ins w:id="109" w:author="Kopecká Monika" w:date="2018-11-20T14:57:00Z">
        <w:r w:rsidR="005917D7" w:rsidRPr="005917D7">
          <w:rPr>
            <w:rFonts w:asciiTheme="minorHAnsi" w:eastAsiaTheme="minorHAnsi" w:hAnsiTheme="minorHAnsi"/>
            <w:color w:val="000000"/>
            <w:sz w:val="22"/>
            <w:szCs w:val="22"/>
            <w:lang w:eastAsia="en-US"/>
            <w:rPrChange w:id="110" w:author="Kopecká Monika" w:date="2018-11-20T14:57:00Z">
              <w:rPr>
                <w:rFonts w:asciiTheme="minorHAnsi" w:hAnsiTheme="minorHAnsi" w:cstheme="minorHAnsi"/>
              </w:rPr>
            </w:rPrChange>
          </w:rPr>
          <w:t>boli porušené</w:t>
        </w:r>
      </w:ins>
      <w:del w:id="111" w:author="Kopecká Monika" w:date="2018-11-20T14:57:00Z">
        <w:r w:rsidRPr="000C0504" w:rsidDel="005917D7">
          <w:rPr>
            <w:rFonts w:asciiTheme="minorHAnsi" w:eastAsiaTheme="minorHAnsi" w:hAnsiTheme="minorHAnsi"/>
            <w:color w:val="000000"/>
            <w:sz w:val="22"/>
            <w:szCs w:val="22"/>
            <w:lang w:eastAsia="en-US"/>
          </w:rPr>
          <w:delText>neboli dodržané</w:delText>
        </w:r>
      </w:del>
      <w:r w:rsidRPr="000C0504">
        <w:rPr>
          <w:rFonts w:asciiTheme="minorHAnsi" w:eastAsiaTheme="minorHAnsi" w:hAnsiTheme="minorHAnsi"/>
          <w:color w:val="000000"/>
          <w:sz w:val="22"/>
          <w:szCs w:val="22"/>
          <w:lang w:eastAsia="en-US"/>
        </w:rPr>
        <w:t xml:space="preserve"> ustanovenia zákona o príspevku z EŠIF </w:t>
      </w:r>
      <w:ins w:id="112" w:author="Kopecká Monika" w:date="2018-11-20T14:58:00Z">
        <w:r w:rsidR="005917D7" w:rsidRPr="005917D7">
          <w:rPr>
            <w:rFonts w:asciiTheme="minorHAnsi" w:eastAsiaTheme="minorHAnsi" w:hAnsiTheme="minorHAnsi"/>
            <w:color w:val="000000"/>
            <w:sz w:val="22"/>
            <w:szCs w:val="22"/>
            <w:lang w:eastAsia="en-US"/>
            <w:rPrChange w:id="113" w:author="Kopecká Monika" w:date="2018-11-20T14:58:00Z">
              <w:rPr/>
            </w:rPrChange>
          </w:rPr>
          <w:t>alebo bolo nesprávne zistené nesplnenie podmienok uvedených</w:t>
        </w:r>
      </w:ins>
      <w:del w:id="114" w:author="Kopecká Monika" w:date="2018-11-20T14:58:00Z">
        <w:r w:rsidRPr="000C0504" w:rsidDel="005917D7">
          <w:rPr>
            <w:rFonts w:asciiTheme="minorHAnsi" w:eastAsiaTheme="minorHAnsi" w:hAnsiTheme="minorHAnsi"/>
            <w:color w:val="000000"/>
            <w:sz w:val="22"/>
            <w:szCs w:val="22"/>
            <w:lang w:eastAsia="en-US"/>
          </w:rPr>
          <w:delText>a podmienky uvedené</w:delText>
        </w:r>
      </w:del>
      <w:r w:rsidRPr="000C0504">
        <w:rPr>
          <w:rFonts w:asciiTheme="minorHAnsi" w:eastAsiaTheme="minorHAnsi" w:hAnsiTheme="minorHAnsi"/>
          <w:color w:val="000000"/>
          <w:sz w:val="22"/>
          <w:szCs w:val="22"/>
          <w:lang w:eastAsia="en-US"/>
        </w:rPr>
        <w:t xml:space="preserve"> vo vyzvaní. </w:t>
      </w:r>
      <w:ins w:id="115" w:author="Kopecká Monika" w:date="2018-11-20T14:58:00Z">
        <w:r w:rsidR="005917D7" w:rsidRPr="005917D7">
          <w:rPr>
            <w:rFonts w:asciiTheme="minorHAnsi" w:eastAsiaTheme="minorHAnsi" w:hAnsiTheme="minorHAnsi"/>
            <w:color w:val="000000"/>
            <w:sz w:val="22"/>
            <w:szCs w:val="22"/>
            <w:lang w:eastAsia="en-US"/>
            <w:rPrChange w:id="116" w:author="Kopecká Monika" w:date="2018-11-20T14:58:00Z">
              <w:rPr/>
            </w:rPrChange>
          </w:rPr>
          <w:t>Opravné prostriedky sú zároveň možnosťou, aby na úrovni RO OP TP došlo k náprave rozhodnutia, ktoré bolo vydané v rozpore s podmienkami stanovenými vo vyzvaní,  resp. v rozpore so zákonom o príspevku z EŠIF.</w:t>
        </w:r>
      </w:ins>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na svojej úrovni (tzv. </w:t>
      </w:r>
      <w:proofErr w:type="spellStart"/>
      <w:r w:rsidRPr="000C0504">
        <w:rPr>
          <w:rFonts w:asciiTheme="minorHAnsi" w:eastAsiaTheme="minorHAnsi" w:hAnsiTheme="minorHAnsi"/>
          <w:color w:val="000000"/>
          <w:sz w:val="22"/>
          <w:szCs w:val="22"/>
          <w:lang w:eastAsia="en-US"/>
        </w:rPr>
        <w:t>autoremedúra</w:t>
      </w:r>
      <w:proofErr w:type="spellEnd"/>
      <w:r w:rsidRPr="000C0504">
        <w:rPr>
          <w:rFonts w:asciiTheme="minorHAnsi" w:eastAsiaTheme="minorHAnsi" w:hAnsiTheme="minorHAnsi"/>
          <w:color w:val="000000"/>
          <w:sz w:val="22"/>
          <w:szCs w:val="22"/>
          <w:lang w:eastAsia="en-US"/>
        </w:rPr>
        <w:t>),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Odvolanie podáva žiadateľ písomne na podateľňu ÚV SR v lehote </w:t>
      </w:r>
      <w:r w:rsidRPr="000C0504">
        <w:rPr>
          <w:rFonts w:asciiTheme="minorHAnsi" w:eastAsiaTheme="minorHAnsi" w:hAnsiTheme="minorHAnsi"/>
          <w:b/>
          <w:bCs/>
          <w:color w:val="000000"/>
          <w:sz w:val="22"/>
          <w:szCs w:val="22"/>
          <w:lang w:eastAsia="en-US"/>
        </w:rPr>
        <w:t>10 pracovných dní odo dňa doručenia rozhodnutia</w:t>
      </w:r>
      <w:r w:rsidRPr="000C0504">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14:paraId="6DCE332D" w14:textId="77777777" w:rsidR="003F2A48" w:rsidRPr="000C0504" w:rsidRDefault="003F2A48" w:rsidP="0063716F">
      <w:pPr>
        <w:pStyle w:val="Odsekzoznamu"/>
        <w:spacing w:before="120" w:after="120"/>
        <w:ind w:left="360"/>
        <w:contextualSpacing w:val="0"/>
        <w:jc w:val="both"/>
        <w:rPr>
          <w:rFonts w:asciiTheme="minorHAnsi" w:hAnsiTheme="minorHAnsi"/>
          <w:sz w:val="22"/>
          <w:szCs w:val="22"/>
        </w:rPr>
      </w:pPr>
      <w:r w:rsidRPr="000C0504">
        <w:rPr>
          <w:rFonts w:asciiTheme="minorHAnsi" w:eastAsiaTheme="minorHAnsi" w:hAnsiTheme="minorHAnsi"/>
          <w:color w:val="000000"/>
          <w:sz w:val="22"/>
          <w:szCs w:val="22"/>
          <w:lang w:eastAsia="en-US"/>
        </w:rPr>
        <w:t>Odvolanie nie je prípustné voči:</w:t>
      </w:r>
    </w:p>
    <w:p w14:paraId="1A8E4960" w14:textId="1E4B2B56"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neschválení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vydaného len z dôvodu vyčerpania finančných prostriedkov určených vo</w:t>
      </w:r>
      <w:r w:rsidR="00B15795"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color w:val="000000"/>
          <w:sz w:val="22"/>
          <w:szCs w:val="22"/>
          <w:lang w:eastAsia="en-US"/>
        </w:rPr>
        <w:t xml:space="preserve">vyzvaní, </w:t>
      </w:r>
    </w:p>
    <w:p w14:paraId="5FA19D72"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rozhodnutiam o zastavení konania, </w:t>
      </w:r>
    </w:p>
    <w:p w14:paraId="562219BF"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w:t>
      </w:r>
    </w:p>
    <w:p w14:paraId="75428D79"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lastRenderedPageBreak/>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w:t>
      </w:r>
      <w:proofErr w:type="spellStart"/>
      <w:r w:rsidRPr="000C0504">
        <w:rPr>
          <w:rFonts w:asciiTheme="minorHAnsi" w:eastAsiaTheme="minorHAnsi" w:hAnsiTheme="minorHAnsi"/>
          <w:color w:val="000000"/>
          <w:sz w:val="22"/>
          <w:szCs w:val="22"/>
          <w:lang w:eastAsia="en-US"/>
        </w:rPr>
        <w:t>späťvzatí</w:t>
      </w:r>
      <w:proofErr w:type="spellEnd"/>
      <w:r w:rsidRPr="000C0504">
        <w:rPr>
          <w:rFonts w:asciiTheme="minorHAnsi" w:eastAsiaTheme="minorHAnsi" w:hAnsiTheme="minorHAnsi"/>
          <w:color w:val="000000"/>
          <w:sz w:val="22"/>
          <w:szCs w:val="22"/>
          <w:lang w:eastAsia="en-US"/>
        </w:rPr>
        <w:t xml:space="preserve"> – žiadateľ je oprávnený do rozhodnutia o odvolaní vziať podané odvolanie písomne späť. Ak po </w:t>
      </w:r>
      <w:proofErr w:type="spellStart"/>
      <w:r w:rsidRPr="000C0504">
        <w:rPr>
          <w:rFonts w:asciiTheme="minorHAnsi" w:eastAsiaTheme="minorHAnsi" w:hAnsiTheme="minorHAnsi"/>
          <w:color w:val="000000"/>
          <w:sz w:val="22"/>
          <w:szCs w:val="22"/>
          <w:lang w:eastAsia="en-US"/>
        </w:rPr>
        <w:t>späťvzatí</w:t>
      </w:r>
      <w:proofErr w:type="spellEnd"/>
      <w:r w:rsidRPr="000C0504">
        <w:rPr>
          <w:rFonts w:asciiTheme="minorHAnsi" w:eastAsiaTheme="minorHAnsi" w:hAnsiTheme="minorHAnsi"/>
          <w:color w:val="000000"/>
          <w:sz w:val="22"/>
          <w:szCs w:val="22"/>
          <w:lang w:eastAsia="en-US"/>
        </w:rPr>
        <w:t xml:space="preserve">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4DAD029E"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b/>
          <w:bCs/>
          <w:color w:val="000000"/>
          <w:sz w:val="22"/>
          <w:szCs w:val="22"/>
          <w:lang w:eastAsia="en-US"/>
        </w:rPr>
        <w:t xml:space="preserve">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b/>
          <w:bCs/>
          <w:color w:val="000000"/>
          <w:sz w:val="22"/>
          <w:szCs w:val="22"/>
          <w:lang w:eastAsia="en-US"/>
        </w:rPr>
        <w:t xml:space="preserve">rozhodnutím zastaví </w:t>
      </w:r>
      <w:r w:rsidRPr="000C0504">
        <w:rPr>
          <w:rFonts w:asciiTheme="minorHAnsi" w:eastAsiaTheme="minorHAnsi" w:hAnsiTheme="minorHAnsi"/>
          <w:color w:val="000000"/>
          <w:sz w:val="22"/>
          <w:szCs w:val="22"/>
          <w:lang w:eastAsia="en-US"/>
        </w:rPr>
        <w:t xml:space="preserve">odvolacie konanie v prípade </w:t>
      </w:r>
      <w:proofErr w:type="spellStart"/>
      <w:r w:rsidRPr="000C0504">
        <w:rPr>
          <w:rFonts w:asciiTheme="minorHAnsi" w:eastAsiaTheme="minorHAnsi" w:hAnsiTheme="minorHAnsi"/>
          <w:color w:val="000000"/>
          <w:sz w:val="22"/>
          <w:szCs w:val="22"/>
          <w:lang w:eastAsia="en-US"/>
        </w:rPr>
        <w:t>späťvzatia</w:t>
      </w:r>
      <w:proofErr w:type="spellEnd"/>
      <w:r w:rsidRPr="000C0504">
        <w:rPr>
          <w:rFonts w:asciiTheme="minorHAnsi" w:eastAsiaTheme="minorHAnsi" w:hAnsiTheme="minorHAnsi"/>
          <w:color w:val="000000"/>
          <w:sz w:val="22"/>
          <w:szCs w:val="22"/>
          <w:lang w:eastAsia="en-US"/>
        </w:rPr>
        <w:t xml:space="preserve"> odvolania zo strany žiadateľa. Žiadateľ je oprávnený podané odvolanie vziať späť a to až do ukončenia odvolacieho konania. Po </w:t>
      </w:r>
      <w:proofErr w:type="spellStart"/>
      <w:r w:rsidRPr="000C0504">
        <w:rPr>
          <w:rFonts w:asciiTheme="minorHAnsi" w:eastAsiaTheme="minorHAnsi" w:hAnsiTheme="minorHAnsi"/>
          <w:color w:val="000000"/>
          <w:sz w:val="22"/>
          <w:szCs w:val="22"/>
          <w:lang w:eastAsia="en-US"/>
        </w:rPr>
        <w:t>späťvzatí</w:t>
      </w:r>
      <w:proofErr w:type="spellEnd"/>
      <w:r w:rsidRPr="000C0504">
        <w:rPr>
          <w:rFonts w:asciiTheme="minorHAnsi" w:eastAsiaTheme="minorHAnsi" w:hAnsiTheme="minorHAnsi"/>
          <w:color w:val="000000"/>
          <w:sz w:val="22"/>
          <w:szCs w:val="22"/>
          <w:lang w:eastAsia="en-US"/>
        </w:rPr>
        <w:t xml:space="preserve"> odvolania nie je žiadateľ oprávnený podať znova odvolanie. Oznámenie o </w:t>
      </w:r>
      <w:proofErr w:type="spellStart"/>
      <w:r w:rsidRPr="000C0504">
        <w:rPr>
          <w:rFonts w:asciiTheme="minorHAnsi" w:eastAsiaTheme="minorHAnsi" w:hAnsiTheme="minorHAnsi"/>
          <w:color w:val="000000"/>
          <w:sz w:val="22"/>
          <w:szCs w:val="22"/>
          <w:lang w:eastAsia="en-US"/>
        </w:rPr>
        <w:t>späťvzatí</w:t>
      </w:r>
      <w:proofErr w:type="spellEnd"/>
      <w:r w:rsidRPr="000C0504">
        <w:rPr>
          <w:rFonts w:asciiTheme="minorHAnsi" w:eastAsiaTheme="minorHAnsi" w:hAnsiTheme="minorHAnsi"/>
          <w:color w:val="000000"/>
          <w:sz w:val="22"/>
          <w:szCs w:val="22"/>
          <w:lang w:eastAsia="en-US"/>
        </w:rPr>
        <w:t xml:space="preserve"> odvolania musí byť podané písomne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Za deň </w:t>
      </w:r>
      <w:proofErr w:type="spellStart"/>
      <w:r w:rsidRPr="000C0504">
        <w:rPr>
          <w:rFonts w:asciiTheme="minorHAnsi" w:eastAsiaTheme="minorHAnsi" w:hAnsiTheme="minorHAnsi"/>
          <w:color w:val="000000"/>
          <w:sz w:val="22"/>
          <w:szCs w:val="22"/>
          <w:lang w:eastAsia="en-US"/>
        </w:rPr>
        <w:t>späťvzatia</w:t>
      </w:r>
      <w:proofErr w:type="spellEnd"/>
      <w:r w:rsidRPr="000C0504">
        <w:rPr>
          <w:rFonts w:asciiTheme="minorHAnsi" w:eastAsiaTheme="minorHAnsi" w:hAnsiTheme="minorHAnsi"/>
          <w:color w:val="000000"/>
          <w:sz w:val="22"/>
          <w:szCs w:val="22"/>
          <w:lang w:eastAsia="en-US"/>
        </w:rPr>
        <w:t xml:space="preserve"> odvolania sa považuje deň keď bolo oznámenie o </w:t>
      </w:r>
      <w:proofErr w:type="spellStart"/>
      <w:r w:rsidRPr="000C0504">
        <w:rPr>
          <w:rFonts w:asciiTheme="minorHAnsi" w:eastAsiaTheme="minorHAnsi" w:hAnsiTheme="minorHAnsi"/>
          <w:color w:val="000000"/>
          <w:sz w:val="22"/>
          <w:szCs w:val="22"/>
          <w:lang w:eastAsia="en-US"/>
        </w:rPr>
        <w:t>späťvzatí</w:t>
      </w:r>
      <w:proofErr w:type="spellEnd"/>
      <w:r w:rsidRPr="000C0504">
        <w:rPr>
          <w:rFonts w:asciiTheme="minorHAnsi" w:eastAsiaTheme="minorHAnsi" w:hAnsiTheme="minorHAnsi"/>
          <w:color w:val="000000"/>
          <w:sz w:val="22"/>
          <w:szCs w:val="22"/>
          <w:lang w:eastAsia="en-US"/>
        </w:rPr>
        <w:t xml:space="preserve"> doručené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rozhodne o zastavení konania ku dňu doručenia </w:t>
      </w:r>
      <w:proofErr w:type="spellStart"/>
      <w:r w:rsidRPr="000C0504">
        <w:rPr>
          <w:rFonts w:asciiTheme="minorHAnsi" w:eastAsiaTheme="minorHAnsi" w:hAnsiTheme="minorHAnsi"/>
          <w:color w:val="000000"/>
          <w:sz w:val="22"/>
          <w:szCs w:val="22"/>
          <w:lang w:eastAsia="en-US"/>
        </w:rPr>
        <w:t>späťvzatia</w:t>
      </w:r>
      <w:proofErr w:type="spellEnd"/>
      <w:r w:rsidRPr="000C0504">
        <w:rPr>
          <w:rFonts w:asciiTheme="minorHAnsi" w:eastAsiaTheme="minorHAnsi" w:hAnsiTheme="minorHAnsi"/>
          <w:color w:val="000000"/>
          <w:sz w:val="22"/>
          <w:szCs w:val="22"/>
          <w:lang w:eastAsia="en-US"/>
        </w:rPr>
        <w:t xml:space="preserve"> odvolania. </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b/>
          <w:bCs/>
          <w:color w:val="000000"/>
          <w:sz w:val="22"/>
          <w:szCs w:val="22"/>
          <w:lang w:eastAsia="en-US"/>
        </w:rPr>
        <w:t xml:space="preserve">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b/>
          <w:bCs/>
          <w:color w:val="000000"/>
          <w:sz w:val="22"/>
          <w:szCs w:val="22"/>
          <w:lang w:eastAsia="en-US"/>
        </w:rPr>
        <w:t xml:space="preserve">rozhodne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neschválenia na schválenie podľa predchádzajúcej vety malo na základe výsledkov preskúmania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dôjsť ku kráteniu výšky schválených výdavkov a takáto výška nekorešponduje presne s výškou, ktorej sa žiadateľ domáhal v odvolaní, tak o odvolaní </w:t>
      </w:r>
      <w:r w:rsidRPr="000C0504">
        <w:rPr>
          <w:rFonts w:asciiTheme="minorHAnsi" w:eastAsiaTheme="minorHAnsi" w:hAnsiTheme="minorHAnsi"/>
          <w:color w:val="000000"/>
          <w:sz w:val="22"/>
          <w:szCs w:val="22"/>
          <w:lang w:eastAsia="en-US"/>
        </w:rPr>
        <w:lastRenderedPageBreak/>
        <w:t>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w:t>
      </w:r>
      <w:proofErr w:type="spellStart"/>
      <w:r w:rsidRPr="000C0504">
        <w:rPr>
          <w:rFonts w:asciiTheme="minorHAnsi" w:eastAsiaTheme="minorHAnsi" w:hAnsiTheme="minorHAnsi"/>
          <w:color w:val="000000"/>
          <w:sz w:val="22"/>
          <w:szCs w:val="22"/>
          <w:lang w:eastAsia="en-US"/>
        </w:rPr>
        <w:t>ŽoNFP</w:t>
      </w:r>
      <w:proofErr w:type="spellEnd"/>
      <w:r w:rsidRPr="000C0504">
        <w:rPr>
          <w:rFonts w:asciiTheme="minorHAnsi" w:eastAsiaTheme="minorHAnsi" w:hAnsiTheme="minorHAnsi"/>
          <w:color w:val="000000"/>
          <w:sz w:val="22"/>
          <w:szCs w:val="22"/>
          <w:lang w:eastAsia="en-US"/>
        </w:rPr>
        <w:t xml:space="preserve">.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77777777"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60 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666CD56B" w:rsidR="003F2A48" w:rsidRPr="001D1B1E" w:rsidRDefault="003F2A48" w:rsidP="0063716F">
      <w:pPr>
        <w:pStyle w:val="Odsekzoznamu"/>
        <w:numPr>
          <w:ilvl w:val="0"/>
          <w:numId w:val="15"/>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t xml:space="preserve">Napadnuté rozhodnutie zmení </w:t>
      </w:r>
      <w:r w:rsidRPr="001D1B1E">
        <w:rPr>
          <w:rFonts w:asciiTheme="minorHAnsi" w:eastAsiaTheme="minorHAnsi" w:hAnsiTheme="minorHAnsi"/>
          <w:color w:val="000000"/>
          <w:sz w:val="22"/>
          <w:szCs w:val="22"/>
          <w:lang w:eastAsia="en-US"/>
        </w:rPr>
        <w:t xml:space="preserve">– </w:t>
      </w:r>
      <w:r w:rsidRPr="0063716F">
        <w:rPr>
          <w:rFonts w:asciiTheme="minorHAnsi" w:eastAsiaTheme="minorHAnsi" w:hAnsiTheme="minorHAnsi"/>
          <w:color w:val="000000"/>
          <w:sz w:val="22"/>
          <w:szCs w:val="22"/>
          <w:u w:val="single"/>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 podmienkami poskytnutia príspevku</w:t>
      </w:r>
      <w:ins w:id="117" w:author="Kopecká Monika" w:date="2018-11-20T14:59:00Z">
        <w:r w:rsidR="005917D7" w:rsidRPr="005917D7">
          <w:rPr>
            <w:rFonts w:asciiTheme="minorHAnsi" w:hAnsiTheme="minorHAnsi" w:cstheme="minorHAnsi"/>
            <w:sz w:val="22"/>
            <w:szCs w:val="22"/>
          </w:rPr>
          <w:t xml:space="preserve"> </w:t>
        </w:r>
        <w:r w:rsidR="005917D7" w:rsidRPr="005917D7">
          <w:rPr>
            <w:rFonts w:asciiTheme="minorHAnsi" w:eastAsiaTheme="minorHAnsi" w:hAnsiTheme="minorHAnsi"/>
            <w:color w:val="000000"/>
            <w:sz w:val="22"/>
            <w:szCs w:val="22"/>
            <w:lang w:eastAsia="en-US"/>
            <w:rPrChange w:id="118" w:author="Kopecká Monika" w:date="2018-11-20T14:59:00Z">
              <w:rPr>
                <w:rFonts w:asciiTheme="minorHAnsi" w:hAnsiTheme="minorHAnsi" w:cstheme="minorHAnsi"/>
                <w:sz w:val="22"/>
                <w:szCs w:val="22"/>
              </w:rPr>
            </w:rPrChange>
          </w:rPr>
          <w:t>a/alebo v rozpore so zákonom o príspevku z EŠIF z iných dôvodov</w:t>
        </w:r>
      </w:ins>
      <w:r w:rsidRPr="001D1B1E">
        <w:rPr>
          <w:rFonts w:asciiTheme="minorHAnsi" w:eastAsiaTheme="minorHAnsi" w:hAnsiTheme="minorHAnsi"/>
          <w:color w:val="000000"/>
          <w:sz w:val="22"/>
          <w:szCs w:val="22"/>
          <w:lang w:eastAsia="en-US"/>
        </w:rPr>
        <w:t xml:space="preserve">, </w:t>
      </w:r>
    </w:p>
    <w:p w14:paraId="4B532384" w14:textId="308EAD39" w:rsidR="003F2A48" w:rsidRPr="000C0504" w:rsidRDefault="003F2A48" w:rsidP="0063716F">
      <w:pPr>
        <w:pStyle w:val="Odsekzoznamu"/>
        <w:numPr>
          <w:ilvl w:val="0"/>
          <w:numId w:val="15"/>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ins w:id="119" w:author="Kopecká Monika" w:date="2018-11-20T14:59:00Z">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 príspevku z EŠIF</w:t>
        </w:r>
      </w:ins>
      <w:r w:rsidRPr="000C0504">
        <w:rPr>
          <w:rFonts w:asciiTheme="minorHAnsi" w:eastAsiaTheme="minorHAnsi" w:hAnsiTheme="minorHAnsi"/>
          <w:color w:val="000000"/>
          <w:sz w:val="22"/>
          <w:szCs w:val="22"/>
          <w:lang w:eastAsia="en-US"/>
        </w:rPr>
        <w:t xml:space="preserve">, ŠO rozhodnutie potvrdí </w:t>
      </w:r>
      <w:ins w:id="120" w:author="Kopecká Monika" w:date="2018-11-20T14:59:00Z">
        <w:r w:rsidR="005917D7">
          <w:rPr>
            <w:rFonts w:asciiTheme="minorHAnsi" w:eastAsiaTheme="minorHAnsi" w:hAnsiTheme="minorHAnsi"/>
            <w:color w:val="000000"/>
            <w:sz w:val="22"/>
            <w:szCs w:val="22"/>
            <w:lang w:eastAsia="en-US"/>
          </w:rPr>
          <w:t xml:space="preserve">a to </w:t>
        </w:r>
      </w:ins>
      <w:r w:rsidRPr="000C0504">
        <w:rPr>
          <w:rFonts w:asciiTheme="minorHAnsi" w:eastAsiaTheme="minorHAnsi" w:hAnsiTheme="minorHAnsi"/>
          <w:color w:val="000000"/>
          <w:sz w:val="22"/>
          <w:szCs w:val="22"/>
          <w:lang w:eastAsia="en-US"/>
        </w:rPr>
        <w:t xml:space="preserve">formou rozhodnutia. </w:t>
      </w:r>
    </w:p>
    <w:p w14:paraId="4F866F1F" w14:textId="71FCBE8F"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Rozhodnutie o odvolaní musí byť vydané </w:t>
      </w:r>
      <w:r w:rsidRPr="000C0504">
        <w:rPr>
          <w:rFonts w:asciiTheme="minorHAnsi" w:eastAsiaTheme="minorHAnsi" w:hAnsiTheme="minorHAnsi"/>
          <w:b/>
          <w:bCs/>
          <w:color w:val="000000"/>
          <w:sz w:val="22"/>
          <w:szCs w:val="22"/>
          <w:lang w:eastAsia="en-US"/>
        </w:rPr>
        <w:t xml:space="preserve">do 30 pracovných </w:t>
      </w:r>
      <w:r w:rsidRPr="000C0504">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0C0504">
        <w:rPr>
          <w:rFonts w:asciiTheme="minorHAnsi" w:eastAsiaTheme="minorHAnsi" w:hAnsiTheme="minorHAnsi"/>
          <w:b/>
          <w:bCs/>
          <w:color w:val="000000"/>
          <w:sz w:val="22"/>
          <w:szCs w:val="22"/>
          <w:lang w:eastAsia="en-US"/>
        </w:rPr>
        <w:t>do 60 pracovných dní</w:t>
      </w:r>
      <w:r w:rsidRPr="000C0504">
        <w:rPr>
          <w:rFonts w:asciiTheme="minorHAnsi" w:eastAsiaTheme="minorHAnsi" w:hAnsiTheme="minorHAnsi"/>
          <w:color w:val="000000"/>
          <w:sz w:val="22"/>
          <w:szCs w:val="22"/>
          <w:lang w:eastAsia="en-US"/>
        </w:rPr>
        <w:t xml:space="preserve">, pričom v takomto prípade </w:t>
      </w:r>
      <w:r w:rsidR="00104145" w:rsidRPr="000C0504">
        <w:rPr>
          <w:rFonts w:asciiTheme="minorHAnsi" w:hAnsiTheme="minorHAnsi"/>
          <w:sz w:val="22"/>
          <w:szCs w:val="22"/>
        </w:rPr>
        <w:t>RO OP TP</w:t>
      </w:r>
      <w:r w:rsidR="00B15795" w:rsidRPr="000C0504">
        <w:rPr>
          <w:rFonts w:asciiTheme="minorHAnsi" w:hAnsiTheme="minorHAnsi"/>
          <w:sz w:val="22"/>
          <w:szCs w:val="22"/>
        </w:rPr>
        <w:t xml:space="preserve"> </w:t>
      </w:r>
      <w:r w:rsidRPr="000C0504">
        <w:rPr>
          <w:rFonts w:asciiTheme="minorHAnsi" w:eastAsiaTheme="minorHAnsi" w:hAnsiTheme="minorHAnsi"/>
          <w:color w:val="000000"/>
          <w:sz w:val="22"/>
          <w:szCs w:val="22"/>
          <w:lang w:eastAsia="en-US"/>
        </w:rPr>
        <w:t xml:space="preserve">písomne </w:t>
      </w:r>
      <w:r w:rsidR="00B15795" w:rsidRPr="000C0504">
        <w:rPr>
          <w:rFonts w:asciiTheme="minorHAnsi" w:hAnsiTheme="minorHAnsi"/>
          <w:sz w:val="22"/>
          <w:szCs w:val="22"/>
        </w:rPr>
        <w:t>informuje</w:t>
      </w:r>
      <w:r w:rsidRPr="000C0504">
        <w:rPr>
          <w:rFonts w:asciiTheme="minorHAnsi" w:eastAsiaTheme="minorHAnsi" w:hAnsiTheme="minorHAnsi"/>
          <w:color w:val="000000"/>
          <w:sz w:val="22"/>
          <w:szCs w:val="22"/>
          <w:lang w:eastAsia="en-US"/>
        </w:rPr>
        <w:t xml:space="preserve"> </w:t>
      </w:r>
      <w:r w:rsidR="004C667E" w:rsidRPr="000C0504">
        <w:rPr>
          <w:rFonts w:asciiTheme="minorHAnsi" w:eastAsiaTheme="minorHAnsi" w:hAnsiTheme="minorHAnsi"/>
          <w:color w:val="000000"/>
          <w:sz w:val="22"/>
          <w:szCs w:val="22"/>
          <w:lang w:eastAsia="en-US"/>
        </w:rPr>
        <w:t xml:space="preserve">žiadateľa </w:t>
      </w:r>
      <w:r w:rsidRPr="000C0504">
        <w:rPr>
          <w:rFonts w:asciiTheme="minorHAnsi" w:eastAsiaTheme="minorHAnsi" w:hAnsiTheme="minorHAnsi"/>
          <w:color w:val="000000"/>
          <w:sz w:val="22"/>
          <w:szCs w:val="22"/>
          <w:lang w:eastAsia="en-US"/>
        </w:rPr>
        <w:t xml:space="preserve">o predĺžení a dôvodoch predĺženia.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082767CB" w:rsidR="003F2A48" w:rsidRPr="00584F91"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121" w:author="Kopecká Monika" w:date="2018-11-21T09:18:00Z">
          <w:pPr>
            <w:autoSpaceDE w:val="0"/>
            <w:autoSpaceDN w:val="0"/>
            <w:adjustRightInd w:val="0"/>
            <w:spacing w:before="120" w:after="120"/>
            <w:ind w:firstLine="360"/>
            <w:jc w:val="both"/>
          </w:pPr>
        </w:pPrChange>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Preskúmanie rozhodnutia mimo odvolacieho konania. </w:t>
      </w:r>
    </w:p>
    <w:p w14:paraId="6351EC10" w14:textId="77777777" w:rsidR="003F2A48" w:rsidRPr="00584F91"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122" w:author="Kopecká Monika" w:date="2018-11-21T09:18:00Z">
          <w:pPr>
            <w:autoSpaceDE w:val="0"/>
            <w:autoSpaceDN w:val="0"/>
            <w:adjustRightInd w:val="0"/>
            <w:spacing w:before="120" w:after="120"/>
            <w:ind w:firstLine="360"/>
            <w:jc w:val="both"/>
          </w:pPr>
        </w:pPrChange>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F7DD68A" w:rsidR="003F2A48" w:rsidRPr="00584F91"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123" w:author="Kopecká Monika" w:date="2018-11-21T09:18:00Z">
          <w:pPr>
            <w:autoSpaceDE w:val="0"/>
            <w:autoSpaceDN w:val="0"/>
            <w:adjustRightInd w:val="0"/>
            <w:spacing w:before="120" w:after="120"/>
            <w:ind w:firstLine="360"/>
            <w:jc w:val="both"/>
          </w:pPr>
        </w:pPrChange>
      </w:pPr>
      <w:r w:rsidRPr="00584F91">
        <w:rPr>
          <w:rFonts w:asciiTheme="minorHAnsi" w:eastAsiaTheme="minorHAnsi" w:hAnsiTheme="minorHAnsi"/>
          <w:color w:val="000000"/>
          <w:sz w:val="22"/>
          <w:szCs w:val="22"/>
          <w:lang w:eastAsia="en-US"/>
        </w:rPr>
        <w:t xml:space="preserve">Rozhodnutie o schválení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môže byť preskúmané do zaslania návrhu na uzavretie zmluvy</w:t>
      </w:r>
      <w:r w:rsidR="002D531A" w:rsidRPr="00584F91">
        <w:rPr>
          <w:rFonts w:asciiTheme="minorHAnsi" w:eastAsiaTheme="minorHAnsi" w:hAnsiTheme="minorHAnsi"/>
          <w:color w:val="000000"/>
          <w:sz w:val="22"/>
          <w:szCs w:val="22"/>
          <w:lang w:eastAsia="en-US"/>
        </w:rPr>
        <w:t xml:space="preserve"> o 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124" w:author="Kopecká Monika" w:date="2018-11-21T09:18:00Z">
          <w:pPr>
            <w:autoSpaceDE w:val="0"/>
            <w:autoSpaceDN w:val="0"/>
            <w:adjustRightInd w:val="0"/>
            <w:spacing w:before="120" w:after="120"/>
            <w:ind w:firstLine="360"/>
            <w:jc w:val="both"/>
          </w:pPr>
        </w:pPrChange>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6C98244B" w:rsidR="003F2A48" w:rsidRPr="00584F91"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125" w:author="Kopecká Monika" w:date="2018-11-21T09:18:00Z">
          <w:pPr>
            <w:autoSpaceDE w:val="0"/>
            <w:autoSpaceDN w:val="0"/>
            <w:adjustRightInd w:val="0"/>
            <w:spacing w:before="120" w:after="120"/>
            <w:ind w:firstLine="360"/>
            <w:jc w:val="both"/>
          </w:pPr>
        </w:pPrChange>
      </w:pPr>
      <w:r w:rsidRPr="00584F91">
        <w:rPr>
          <w:rFonts w:asciiTheme="minorHAnsi" w:eastAsiaTheme="minorHAnsi" w:hAnsiTheme="minorHAnsi"/>
          <w:color w:val="000000"/>
          <w:sz w:val="22"/>
          <w:szCs w:val="22"/>
          <w:lang w:eastAsia="en-US"/>
        </w:rPr>
        <w:t xml:space="preserve">Žiadateľ je oprávnený </w:t>
      </w:r>
      <w:ins w:id="126" w:author="Kopecká Monika" w:date="2018-11-20T15:00:00Z">
        <w:r w:rsidR="005917D7">
          <w:rPr>
            <w:rFonts w:asciiTheme="minorHAnsi" w:eastAsiaTheme="minorHAnsi" w:hAnsiTheme="minorHAnsi"/>
            <w:color w:val="000000"/>
            <w:sz w:val="22"/>
            <w:szCs w:val="22"/>
            <w:lang w:eastAsia="en-US"/>
          </w:rPr>
          <w:t>po</w:t>
        </w:r>
      </w:ins>
      <w:r w:rsidRPr="00584F91">
        <w:rPr>
          <w:rFonts w:asciiTheme="minorHAnsi" w:eastAsiaTheme="minorHAnsi" w:hAnsiTheme="minorHAnsi"/>
          <w:color w:val="000000"/>
          <w:sz w:val="22"/>
          <w:szCs w:val="22"/>
          <w:lang w:eastAsia="en-US"/>
        </w:rPr>
        <w:t xml:space="preserve">dať podnet na preskúmanie rozhodnutia mimo odvolacieho konania s výnimkou podnetu voči rozhodnutiu vydanom v odvolacom konaní. </w:t>
      </w:r>
    </w:p>
    <w:p w14:paraId="24BC3D84" w14:textId="77777777" w:rsidR="003F2A48" w:rsidRPr="00584F91"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127" w:author="Kopecká Monika" w:date="2018-11-21T09:18:00Z">
          <w:pPr>
            <w:autoSpaceDE w:val="0"/>
            <w:autoSpaceDN w:val="0"/>
            <w:adjustRightInd w:val="0"/>
            <w:spacing w:before="120" w:after="120"/>
            <w:ind w:firstLine="360"/>
            <w:jc w:val="both"/>
          </w:pPr>
        </w:pPrChange>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128" w:author="Kopecká Monika" w:date="2018-11-21T09:18:00Z">
          <w:pPr>
            <w:autoSpaceDE w:val="0"/>
            <w:autoSpaceDN w:val="0"/>
            <w:adjustRightInd w:val="0"/>
            <w:spacing w:before="120" w:after="120"/>
            <w:ind w:firstLine="360"/>
            <w:jc w:val="both"/>
          </w:pPr>
        </w:pPrChange>
      </w:pPr>
      <w:r w:rsidRPr="00584F91">
        <w:rPr>
          <w:rFonts w:asciiTheme="minorHAnsi" w:eastAsiaTheme="minorHAnsi" w:hAnsiTheme="minorHAnsi"/>
          <w:color w:val="000000"/>
          <w:sz w:val="22"/>
          <w:szCs w:val="22"/>
          <w:lang w:eastAsia="en-US"/>
        </w:rPr>
        <w:t>V prípade, ak žiadateľ podal podnet na preskúmanie rozhodnutia mimo odvolacieho konania, štatutárny orgán preskúma jeho opodstatnenosť. Ak je podnet neopodstatnený, listom</w:t>
      </w:r>
      <w:ins w:id="129" w:author="Kopecká Monika" w:date="2018-11-20T15:00:00Z">
        <w:r w:rsidR="005917D7" w:rsidRPr="005917D7">
          <w:rPr>
            <w:rFonts w:asciiTheme="minorHAnsi" w:eastAsiaTheme="minorHAnsi" w:hAnsiTheme="minorHAnsi"/>
            <w:color w:val="000000"/>
            <w:sz w:val="22"/>
            <w:szCs w:val="22"/>
            <w:lang w:eastAsia="en-US"/>
            <w:rPrChange w:id="130" w:author="Kopecká Monika" w:date="2018-11-20T15:00:00Z">
              <w:rPr/>
            </w:rPrChange>
          </w:rPr>
          <w:t xml:space="preserve"> štatutárneho orgánu RO OP TP</w:t>
        </w:r>
      </w:ins>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6DD8BB55" w:rsidR="003F2A48" w:rsidRPr="00584F91"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131" w:author="Kopecká Monika" w:date="2018-11-21T09:18:00Z">
          <w:pPr>
            <w:autoSpaceDE w:val="0"/>
            <w:autoSpaceDN w:val="0"/>
            <w:adjustRightInd w:val="0"/>
            <w:spacing w:before="120" w:after="120"/>
            <w:ind w:firstLine="360"/>
            <w:jc w:val="both"/>
          </w:pPr>
        </w:pPrChange>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konanie o preskúmaní rozhodnutia mimo odvolacieho konania začína doručením oznámenia </w:t>
      </w:r>
      <w:r w:rsidRPr="00584F91">
        <w:rPr>
          <w:rFonts w:asciiTheme="minorHAnsi" w:eastAsiaTheme="minorHAnsi" w:hAnsiTheme="minorHAnsi"/>
          <w:color w:val="000000"/>
          <w:sz w:val="22"/>
          <w:szCs w:val="22"/>
          <w:lang w:eastAsia="en-US"/>
        </w:rPr>
        <w:lastRenderedPageBreak/>
        <w:t>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del w:id="132" w:author="Kopecká Monika" w:date="2018-11-20T15:01:00Z">
        <w:r w:rsidRPr="00584F91" w:rsidDel="005917D7">
          <w:rPr>
            <w:rFonts w:asciiTheme="minorHAnsi" w:eastAsiaTheme="minorHAnsi" w:hAnsiTheme="minorHAnsi"/>
            <w:color w:val="000000"/>
            <w:sz w:val="22"/>
            <w:szCs w:val="22"/>
            <w:lang w:eastAsia="en-US"/>
          </w:rPr>
          <w:delText xml:space="preserve"> </w:delText>
        </w:r>
      </w:del>
      <w:ins w:id="133" w:author="Kopecká Monika" w:date="2018-11-20T15:01:00Z">
        <w:r w:rsidR="005917D7">
          <w:rPr>
            <w:rFonts w:asciiTheme="minorHAnsi" w:eastAsiaTheme="minorHAnsi" w:hAnsiTheme="minorHAnsi"/>
            <w:color w:val="000000"/>
            <w:sz w:val="22"/>
            <w:szCs w:val="22"/>
            <w:lang w:eastAsia="en-US"/>
          </w:rPr>
          <w:t> </w:t>
        </w:r>
      </w:ins>
      <w:ins w:id="134" w:author="Kopecká Monika" w:date="2018-11-20T15:00:00Z">
        <w:r w:rsidR="005917D7">
          <w:rPr>
            <w:rFonts w:asciiTheme="minorHAnsi" w:eastAsiaTheme="minorHAnsi" w:hAnsiTheme="minorHAnsi"/>
            <w:color w:val="000000"/>
            <w:sz w:val="22"/>
            <w:szCs w:val="22"/>
            <w:lang w:eastAsia="en-US"/>
          </w:rPr>
          <w:t xml:space="preserve">začatí </w:t>
        </w:r>
      </w:ins>
      <w:del w:id="135" w:author="Kopecká Monika" w:date="2018-11-20T15:01:00Z">
        <w:r w:rsidRPr="00584F91" w:rsidDel="005917D7">
          <w:rPr>
            <w:rFonts w:asciiTheme="minorHAnsi" w:eastAsiaTheme="minorHAnsi" w:hAnsiTheme="minorHAnsi"/>
            <w:color w:val="000000"/>
            <w:sz w:val="22"/>
            <w:szCs w:val="22"/>
            <w:lang w:eastAsia="en-US"/>
          </w:rPr>
          <w:delText xml:space="preserve">preskúmaní </w:delText>
        </w:r>
      </w:del>
      <w:ins w:id="136" w:author="Kopecká Monika" w:date="2018-11-20T15:01:00Z">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ins>
      <w:r w:rsidRPr="00584F91">
        <w:rPr>
          <w:rFonts w:asciiTheme="minorHAnsi" w:eastAsiaTheme="minorHAnsi" w:hAnsiTheme="minorHAnsi"/>
          <w:color w:val="000000"/>
          <w:sz w:val="22"/>
          <w:szCs w:val="22"/>
          <w:lang w:eastAsia="en-US"/>
        </w:rPr>
        <w:t xml:space="preserve">rozhodnutia </w:t>
      </w:r>
      <w:ins w:id="137" w:author="Kopecká Monika" w:date="2018-11-20T15:01:00Z">
        <w:r w:rsidR="005917D7" w:rsidRPr="005917D7">
          <w:rPr>
            <w:rFonts w:asciiTheme="minorHAnsi" w:eastAsiaTheme="minorHAnsi" w:hAnsiTheme="minorHAnsi"/>
            <w:color w:val="000000"/>
            <w:sz w:val="22"/>
            <w:szCs w:val="22"/>
            <w:lang w:eastAsia="en-US"/>
            <w:rPrChange w:id="138" w:author="Kopecká Monika" w:date="2018-11-20T15:01:00Z">
              <w:rPr/>
            </w:rPrChange>
          </w:rPr>
          <w:t xml:space="preserve">mimo odvolacieho konania </w:t>
        </w:r>
      </w:ins>
      <w:r w:rsidRPr="00584F91">
        <w:rPr>
          <w:rFonts w:asciiTheme="minorHAnsi" w:eastAsiaTheme="minorHAnsi" w:hAnsiTheme="minorHAnsi"/>
          <w:color w:val="000000"/>
          <w:sz w:val="22"/>
          <w:szCs w:val="22"/>
          <w:lang w:eastAsia="en-US"/>
        </w:rPr>
        <w:t>z 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pPr>
        <w:autoSpaceDE w:val="0"/>
        <w:autoSpaceDN w:val="0"/>
        <w:adjustRightInd w:val="0"/>
        <w:spacing w:before="120" w:after="120"/>
        <w:ind w:firstLine="357"/>
        <w:rPr>
          <w:rFonts w:asciiTheme="minorHAnsi" w:eastAsiaTheme="minorHAnsi" w:hAnsiTheme="minorHAnsi"/>
          <w:color w:val="000000"/>
          <w:sz w:val="22"/>
          <w:szCs w:val="22"/>
          <w:lang w:eastAsia="en-US"/>
        </w:rPr>
        <w:pPrChange w:id="139" w:author="Kopecká Monika" w:date="2018-11-21T09:18:00Z">
          <w:pPr>
            <w:autoSpaceDE w:val="0"/>
            <w:autoSpaceDN w:val="0"/>
            <w:adjustRightInd w:val="0"/>
            <w:spacing w:before="120" w:after="120"/>
            <w:ind w:firstLine="360"/>
          </w:pPr>
        </w:pPrChange>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41BD2559"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ak ŠO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náležitostiach rozhodnutia o schválení/neschválení </w:t>
      </w:r>
      <w:proofErr w:type="spellStart"/>
      <w:r w:rsidRPr="00584F91">
        <w:rPr>
          <w:rFonts w:asciiTheme="minorHAnsi" w:eastAsiaTheme="minorHAnsi" w:hAnsiTheme="minorHAnsi"/>
          <w:color w:val="000000"/>
          <w:sz w:val="22"/>
          <w:szCs w:val="22"/>
          <w:lang w:eastAsia="en-US"/>
        </w:rPr>
        <w:t>ŽoNFP</w:t>
      </w:r>
      <w:proofErr w:type="spellEnd"/>
      <w:ins w:id="140" w:author="Kopecká Monika" w:date="2018-11-20T15:01:00Z">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ins>
      <w:r w:rsidRPr="00584F91">
        <w:rPr>
          <w:rFonts w:asciiTheme="minorHAnsi" w:eastAsiaTheme="minorHAnsi" w:hAnsiTheme="minorHAnsi"/>
          <w:color w:val="000000"/>
          <w:sz w:val="22"/>
          <w:szCs w:val="22"/>
          <w:lang w:eastAsia="en-US"/>
        </w:rPr>
        <w:t xml:space="preserve">. </w:t>
      </w:r>
    </w:p>
    <w:p w14:paraId="4ECCE2F1" w14:textId="6AC58353"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Pr="00584F91">
        <w:rPr>
          <w:rFonts w:asciiTheme="minorHAnsi" w:eastAsiaTheme="minorHAnsi" w:hAnsiTheme="minorHAnsi"/>
          <w:b/>
          <w:bCs/>
          <w:color w:val="000000"/>
          <w:sz w:val="22"/>
          <w:szCs w:val="22"/>
          <w:lang w:eastAsia="en-US"/>
        </w:rPr>
        <w:t xml:space="preserve">Preskúmavané konanie zastaví </w:t>
      </w:r>
      <w:r w:rsidRPr="00584F91">
        <w:rPr>
          <w:rFonts w:asciiTheme="minorHAnsi" w:eastAsiaTheme="minorHAnsi" w:hAnsiTheme="minorHAnsi"/>
          <w:color w:val="000000"/>
          <w:sz w:val="22"/>
          <w:szCs w:val="22"/>
          <w:lang w:eastAsia="en-US"/>
        </w:rPr>
        <w:t>- ak ŠO preskúmaním rozhodnutia mimo odvolacieho konania zistí, že rozhodnutie nebolo vydané v rozpore so zákonom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2E3C06" w:rsidRPr="0063716F">
        <w:rPr>
          <w:rFonts w:asciiTheme="minorHAnsi" w:hAnsiTheme="minorHAnsi"/>
          <w:sz w:val="22"/>
          <w:szCs w:val="22"/>
        </w:rPr>
        <w:t xml:space="preserve">vedúci Úradu vlády SR </w:t>
      </w:r>
      <w:r w:rsidRPr="00584F91">
        <w:rPr>
          <w:rFonts w:asciiTheme="minorHAnsi" w:eastAsiaTheme="minorHAnsi" w:hAnsiTheme="minorHAnsi"/>
          <w:color w:val="000000"/>
          <w:sz w:val="22"/>
          <w:szCs w:val="22"/>
          <w:lang w:eastAsia="en-US"/>
        </w:rPr>
        <w:t xml:space="preserve">preskúmavané konanie zastaví rozhodnutím. </w:t>
      </w:r>
    </w:p>
    <w:p w14:paraId="252B10F1" w14:textId="77777777" w:rsidR="003F2A48" w:rsidRPr="00584F91" w:rsidRDefault="003F2A48">
      <w:pPr>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992E46"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predĺženia. </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Na opravu rozhodnutia sa vzťahuje § 47 ods. 6 správneho poriadku, t.j. chyby v písaní,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žiadateľovi a uchováva ho spolu s rozhodnutím, ktorého sa oprava týka. </w:t>
      </w:r>
    </w:p>
    <w:p w14:paraId="1DB49014"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14:paraId="3D2A86DA"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77777777"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 xml:space="preserve">Žiadateľ pri vypracovaní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povinne vyberá všetky merateľné ukazovatele priradené k 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 xml:space="preserve">z hľadiska identifikácie rizík, ktoré boli predmetom analýzy pri predkladaní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7C96841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w:t>
      </w:r>
      <w:r w:rsidR="009C1EF9" w:rsidRPr="0063716F">
        <w:rPr>
          <w:rFonts w:asciiTheme="minorHAnsi" w:hAnsiTheme="minorHAnsi"/>
          <w:sz w:val="22"/>
          <w:szCs w:val="22"/>
        </w:rPr>
        <w:t xml:space="preserve">(ďalej aj „HP </w:t>
      </w:r>
      <w:proofErr w:type="spellStart"/>
      <w:r w:rsidR="009C1EF9" w:rsidRPr="0063716F">
        <w:rPr>
          <w:rFonts w:asciiTheme="minorHAnsi" w:hAnsiTheme="minorHAnsi"/>
          <w:sz w:val="22"/>
          <w:szCs w:val="22"/>
        </w:rPr>
        <w:t>RMŽaND</w:t>
      </w:r>
      <w:proofErr w:type="spellEnd"/>
      <w:r w:rsidR="009C1EF9" w:rsidRPr="0063716F">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584F91">
        <w:rPr>
          <w:rFonts w:asciiTheme="minorHAnsi" w:eastAsiaTheme="minorHAnsi" w:hAnsiTheme="minorHAnsi"/>
          <w:color w:val="000000"/>
          <w:sz w:val="22"/>
          <w:szCs w:val="22"/>
          <w:lang w:eastAsia="en-US"/>
        </w:rPr>
        <w:t>RMŽaND</w:t>
      </w:r>
      <w:proofErr w:type="spellEnd"/>
      <w:r w:rsidRPr="00584F91">
        <w:rPr>
          <w:rFonts w:asciiTheme="minorHAnsi" w:eastAsiaTheme="minorHAnsi" w:hAnsiTheme="minorHAnsi"/>
          <w:color w:val="000000"/>
          <w:sz w:val="22"/>
          <w:szCs w:val="22"/>
          <w:lang w:eastAsia="en-US"/>
        </w:rPr>
        <w:t xml:space="preserve"> je zároveň eliminovať a predchádzať diskriminácii na základe týchto znakov. Osobitný prístup si vyžadujú osoby so zdravotným </w:t>
      </w:r>
      <w:r w:rsidRPr="00584F91">
        <w:rPr>
          <w:rFonts w:asciiTheme="minorHAnsi" w:eastAsiaTheme="minorHAnsi" w:hAnsiTheme="minorHAnsi"/>
          <w:color w:val="000000"/>
          <w:sz w:val="22"/>
          <w:szCs w:val="22"/>
          <w:lang w:eastAsia="en-US"/>
        </w:rPr>
        <w:lastRenderedPageBreak/>
        <w:t xml:space="preserve">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w:t>
      </w:r>
      <w:proofErr w:type="spellStart"/>
      <w:r w:rsidRPr="00584F91">
        <w:rPr>
          <w:rFonts w:asciiTheme="minorHAnsi" w:eastAsiaTheme="minorHAnsi" w:hAnsiTheme="minorHAnsi"/>
          <w:color w:val="000000"/>
          <w:sz w:val="22"/>
          <w:szCs w:val="22"/>
          <w:lang w:eastAsia="en-US"/>
        </w:rPr>
        <w:t>RMŽaND</w:t>
      </w:r>
      <w:proofErr w:type="spellEnd"/>
      <w:r w:rsidRPr="00584F91">
        <w:rPr>
          <w:rFonts w:asciiTheme="minorHAnsi" w:eastAsiaTheme="minorHAnsi" w:hAnsiTheme="minorHAnsi"/>
          <w:color w:val="000000"/>
          <w:sz w:val="22"/>
          <w:szCs w:val="22"/>
          <w:lang w:eastAsia="en-US"/>
        </w:rPr>
        <w:t xml:space="preserve">: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ins w:id="141" w:author="Kopecká Monika" w:date="2018-11-22T15:20:00Z"/>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ins w:id="142" w:author="Kopecká Monika" w:date="2018-11-20T15:03:00Z">
        <w:r w:rsidR="005917D7" w:rsidRPr="00E54E13">
          <w:rPr>
            <w:rFonts w:ascii="Calibri" w:hAnsi="Calibri"/>
            <w:sz w:val="22"/>
            <w:szCs w:val="22"/>
          </w:rPr>
          <w:t xml:space="preserve">Identifikácia príspevku k HP </w:t>
        </w:r>
        <w:proofErr w:type="spellStart"/>
        <w:r w:rsidR="005917D7" w:rsidRPr="00E54E13">
          <w:rPr>
            <w:rFonts w:ascii="Calibri" w:hAnsi="Calibri"/>
            <w:sz w:val="22"/>
            <w:szCs w:val="22"/>
          </w:rPr>
          <w:t>RMŽaND</w:t>
        </w:r>
        <w:proofErr w:type="spellEnd"/>
        <w:r w:rsidR="005917D7" w:rsidRPr="00E54E13">
          <w:rPr>
            <w:rFonts w:ascii="Calibri" w:hAnsi="Calibri"/>
            <w:sz w:val="22"/>
            <w:szCs w:val="22"/>
          </w:rPr>
          <w:t xml:space="preserve"> bude obsahovať iba konštatovanie, že </w:t>
        </w:r>
        <w:r w:rsidR="005917D7" w:rsidRPr="00E54E13">
          <w:rPr>
            <w:rFonts w:ascii="Calibri" w:hAnsi="Calibri"/>
            <w:b/>
            <w:sz w:val="22"/>
            <w:szCs w:val="22"/>
          </w:rPr>
          <w:t>Projekt je v súlade s horizontálnym</w:t>
        </w:r>
      </w:ins>
      <w:ins w:id="143" w:author="Kopecká Monika" w:date="2018-11-22T15:20:00Z">
        <w:r w:rsidR="00560247">
          <w:rPr>
            <w:rFonts w:ascii="Calibri" w:hAnsi="Calibri"/>
            <w:b/>
            <w:sz w:val="22"/>
            <w:szCs w:val="22"/>
          </w:rPr>
          <w:t>i</w:t>
        </w:r>
      </w:ins>
      <w:ins w:id="144" w:author="Kopecká Monika" w:date="2018-11-20T15:03:00Z">
        <w:r w:rsidR="005917D7" w:rsidRPr="00E54E13">
          <w:rPr>
            <w:rFonts w:ascii="Calibri" w:hAnsi="Calibri"/>
            <w:b/>
            <w:sz w:val="22"/>
            <w:szCs w:val="22"/>
          </w:rPr>
          <w:t xml:space="preserve"> princíp</w:t>
        </w:r>
      </w:ins>
      <w:ins w:id="145" w:author="Kopecká Monika" w:date="2018-11-22T15:20:00Z">
        <w:r w:rsidR="00560247">
          <w:rPr>
            <w:rFonts w:ascii="Calibri" w:hAnsi="Calibri"/>
            <w:b/>
            <w:sz w:val="22"/>
            <w:szCs w:val="22"/>
          </w:rPr>
          <w:t>mi</w:t>
        </w:r>
      </w:ins>
      <w:ins w:id="146" w:author="Kopecká Monika" w:date="2018-11-20T15:03:00Z">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ins>
    </w:p>
    <w:p w14:paraId="2C34ECBA" w14:textId="2BE69846" w:rsidR="00E32F5F" w:rsidRPr="009F7331" w:rsidRDefault="00E32F5F" w:rsidP="005917D7">
      <w:pPr>
        <w:spacing w:before="120" w:after="120"/>
        <w:ind w:firstLine="360"/>
        <w:jc w:val="both"/>
        <w:rPr>
          <w:ins w:id="147" w:author="Kopecká Monika" w:date="2018-11-20T15:03:00Z"/>
          <w:rFonts w:asciiTheme="minorHAnsi" w:eastAsiaTheme="minorHAnsi" w:hAnsiTheme="minorHAnsi"/>
          <w:color w:val="000000"/>
          <w:sz w:val="22"/>
          <w:szCs w:val="22"/>
          <w:lang w:eastAsia="en-US"/>
          <w:rPrChange w:id="148" w:author="Kopecká Monika" w:date="2018-11-22T15:30:00Z">
            <w:rPr>
              <w:ins w:id="149" w:author="Kopecká Monika" w:date="2018-11-20T15:03:00Z"/>
            </w:rPr>
          </w:rPrChange>
        </w:rPr>
      </w:pPr>
      <w:ins w:id="150" w:author="Kopecká Monika" w:date="2018-11-22T15:20:00Z">
        <w:r w:rsidRPr="009F7331">
          <w:rPr>
            <w:rFonts w:asciiTheme="minorHAnsi" w:eastAsiaTheme="minorHAnsi" w:hAnsiTheme="minorHAnsi"/>
            <w:color w:val="000000"/>
            <w:sz w:val="22"/>
            <w:szCs w:val="22"/>
            <w:lang w:eastAsia="en-US"/>
            <w:rPrChange w:id="151" w:author="Kopecká Monika" w:date="2018-11-22T15:30:00Z">
              <w:rPr>
                <w:rFonts w:asciiTheme="minorHAnsi" w:hAnsiTheme="minorHAnsi" w:cstheme="minorHAnsi"/>
              </w:rPr>
            </w:rPrChange>
          </w:rPr>
          <w:t xml:space="preserve">Bližšie informácie o základných dokumentoch horizontálnych princípov </w:t>
        </w:r>
        <w:proofErr w:type="spellStart"/>
        <w:r w:rsidRPr="009F7331">
          <w:rPr>
            <w:rFonts w:asciiTheme="minorHAnsi" w:eastAsiaTheme="minorHAnsi" w:hAnsiTheme="minorHAnsi"/>
            <w:color w:val="000000"/>
            <w:sz w:val="22"/>
            <w:szCs w:val="22"/>
            <w:lang w:eastAsia="en-US"/>
            <w:rPrChange w:id="152" w:author="Kopecká Monika" w:date="2018-11-22T15:30:00Z">
              <w:rPr>
                <w:rFonts w:asciiTheme="minorHAnsi" w:hAnsiTheme="minorHAnsi" w:cstheme="minorHAnsi"/>
              </w:rPr>
            </w:rPrChange>
          </w:rPr>
          <w:t>RMŽaND</w:t>
        </w:r>
        <w:proofErr w:type="spellEnd"/>
        <w:r w:rsidRPr="009F7331">
          <w:rPr>
            <w:rFonts w:asciiTheme="minorHAnsi" w:eastAsiaTheme="minorHAnsi" w:hAnsiTheme="minorHAnsi"/>
            <w:color w:val="000000"/>
            <w:sz w:val="22"/>
            <w:szCs w:val="22"/>
            <w:lang w:eastAsia="en-US"/>
            <w:rPrChange w:id="153" w:author="Kopecká Monika" w:date="2018-11-22T15:30:00Z">
              <w:rPr>
                <w:rFonts w:asciiTheme="minorHAnsi" w:hAnsiTheme="minorHAnsi" w:cstheme="minorHAnsi"/>
              </w:rPr>
            </w:rPrChange>
          </w:rPr>
          <w:t xml:space="preserve"> sú uvedené v Systéme implementácie HP RMŽ a ND, ktorý je zverejnený na webových sídlach gestora </w:t>
        </w:r>
      </w:ins>
      <w:ins w:id="154" w:author="Kopecká Monika" w:date="2018-11-22T15:31:00Z">
        <w:r w:rsidR="008D0904">
          <w:rPr>
            <w:rFonts w:asciiTheme="minorHAnsi" w:eastAsiaTheme="minorHAnsi" w:hAnsiTheme="minorHAnsi"/>
            <w:color w:val="000000"/>
            <w:sz w:val="22"/>
            <w:szCs w:val="22"/>
            <w:lang w:eastAsia="en-US"/>
          </w:rPr>
          <w:fldChar w:fldCharType="begin"/>
        </w:r>
        <w:r w:rsidR="008D0904">
          <w:rPr>
            <w:rFonts w:asciiTheme="minorHAnsi" w:eastAsiaTheme="minorHAnsi" w:hAnsiTheme="minorHAnsi"/>
            <w:color w:val="000000"/>
            <w:sz w:val="22"/>
            <w:szCs w:val="22"/>
            <w:lang w:eastAsia="en-US"/>
          </w:rPr>
          <w:instrText xml:space="preserve"> HYPERLINK "http://</w:instrText>
        </w:r>
      </w:ins>
      <w:ins w:id="155" w:author="Kopecká Monika" w:date="2018-11-22T15:20:00Z">
        <w:r w:rsidR="008D0904" w:rsidRPr="008D0904">
          <w:rPr>
            <w:rFonts w:asciiTheme="minorHAnsi" w:eastAsiaTheme="minorHAnsi" w:hAnsiTheme="minorHAnsi"/>
            <w:color w:val="000000"/>
            <w:sz w:val="22"/>
            <w:szCs w:val="22"/>
            <w:lang w:eastAsia="en-US"/>
            <w:rPrChange w:id="156" w:author="Kopecká Monika" w:date="2018-11-22T15:31:00Z">
              <w:rPr>
                <w:rStyle w:val="Hypertextovprepojenie"/>
                <w:rFonts w:asciiTheme="minorHAnsi" w:hAnsiTheme="minorHAnsi" w:cstheme="minorHAnsi"/>
              </w:rPr>
            </w:rPrChange>
          </w:rPr>
          <w:instrText>www.gender.gov.</w:instrText>
        </w:r>
      </w:ins>
      <w:ins w:id="157" w:author="Kopecká Monika" w:date="2018-11-22T15:31:00Z">
        <w:r w:rsidR="008D0904">
          <w:rPr>
            <w:rFonts w:asciiTheme="minorHAnsi" w:eastAsiaTheme="minorHAnsi" w:hAnsiTheme="minorHAnsi"/>
            <w:color w:val="000000"/>
            <w:sz w:val="22"/>
            <w:szCs w:val="22"/>
            <w:lang w:eastAsia="en-US"/>
          </w:rPr>
          <w:instrText xml:space="preserve">sk" </w:instrText>
        </w:r>
        <w:r w:rsidR="008D0904">
          <w:rPr>
            <w:rFonts w:asciiTheme="minorHAnsi" w:eastAsiaTheme="minorHAnsi" w:hAnsiTheme="minorHAnsi"/>
            <w:color w:val="000000"/>
            <w:sz w:val="22"/>
            <w:szCs w:val="22"/>
            <w:lang w:eastAsia="en-US"/>
          </w:rPr>
          <w:fldChar w:fldCharType="separate"/>
        </w:r>
      </w:ins>
      <w:ins w:id="158" w:author="Kopecká Monika" w:date="2018-11-22T15:20:00Z">
        <w:r w:rsidR="008D0904" w:rsidRPr="00CE0C5F">
          <w:rPr>
            <w:rStyle w:val="Hypertextovprepojenie"/>
            <w:rFonts w:asciiTheme="minorHAnsi" w:eastAsiaTheme="minorHAnsi" w:hAnsiTheme="minorHAnsi"/>
            <w:sz w:val="22"/>
            <w:szCs w:val="22"/>
            <w:lang w:eastAsia="en-US"/>
            <w:rPrChange w:id="159" w:author="Kopecká Monika" w:date="2018-11-22T15:31:00Z">
              <w:rPr>
                <w:rStyle w:val="Hypertextovprepojenie"/>
                <w:rFonts w:asciiTheme="minorHAnsi" w:hAnsiTheme="minorHAnsi" w:cstheme="minorHAnsi"/>
              </w:rPr>
            </w:rPrChange>
          </w:rPr>
          <w:t>www.gender.gov.</w:t>
        </w:r>
      </w:ins>
      <w:ins w:id="160" w:author="Kopecká Monika" w:date="2018-11-22T15:31:00Z">
        <w:r w:rsidR="008D0904" w:rsidRPr="00CE0C5F">
          <w:rPr>
            <w:rStyle w:val="Hypertextovprepojenie"/>
            <w:rFonts w:asciiTheme="minorHAnsi" w:eastAsiaTheme="minorHAnsi" w:hAnsiTheme="minorHAnsi"/>
            <w:sz w:val="22"/>
            <w:szCs w:val="22"/>
            <w:lang w:eastAsia="en-US"/>
          </w:rPr>
          <w:t>sk</w:t>
        </w:r>
        <w:r w:rsidR="008D0904">
          <w:rPr>
            <w:rFonts w:asciiTheme="minorHAnsi" w:eastAsiaTheme="minorHAnsi" w:hAnsiTheme="minorHAnsi"/>
            <w:color w:val="000000"/>
            <w:sz w:val="22"/>
            <w:szCs w:val="22"/>
            <w:lang w:eastAsia="en-US"/>
          </w:rPr>
          <w:fldChar w:fldCharType="end"/>
        </w:r>
        <w:r w:rsidR="008D0904">
          <w:rPr>
            <w:rFonts w:asciiTheme="minorHAnsi" w:eastAsiaTheme="minorHAnsi" w:hAnsiTheme="minorHAnsi"/>
            <w:color w:val="000000"/>
            <w:sz w:val="22"/>
            <w:szCs w:val="22"/>
            <w:lang w:eastAsia="en-US"/>
          </w:rPr>
          <w:t xml:space="preserve">  </w:t>
        </w:r>
      </w:ins>
      <w:ins w:id="161" w:author="Kopecká Monika" w:date="2018-11-22T15:20:00Z">
        <w:r w:rsidRPr="009F7331">
          <w:rPr>
            <w:rFonts w:asciiTheme="minorHAnsi" w:eastAsiaTheme="minorHAnsi" w:hAnsiTheme="minorHAnsi"/>
            <w:color w:val="000000"/>
            <w:sz w:val="22"/>
            <w:szCs w:val="22"/>
            <w:lang w:eastAsia="en-US"/>
            <w:rPrChange w:id="162" w:author="Kopecká Monika" w:date="2018-11-22T15:30:00Z">
              <w:rPr>
                <w:rFonts w:asciiTheme="minorHAnsi" w:hAnsiTheme="minorHAnsi" w:cstheme="minorHAnsi"/>
              </w:rPr>
            </w:rPrChange>
          </w:rPr>
          <w:t>a </w:t>
        </w:r>
      </w:ins>
      <w:ins w:id="163" w:author="Kopecká Monika" w:date="2018-11-22T15:31:00Z">
        <w:r w:rsidR="008D0904">
          <w:rPr>
            <w:rFonts w:asciiTheme="minorHAnsi" w:eastAsiaTheme="minorHAnsi" w:hAnsiTheme="minorHAnsi"/>
            <w:color w:val="000000"/>
            <w:sz w:val="22"/>
            <w:szCs w:val="22"/>
            <w:lang w:eastAsia="en-US"/>
          </w:rPr>
          <w:fldChar w:fldCharType="begin"/>
        </w:r>
        <w:r w:rsidR="008D0904">
          <w:rPr>
            <w:rFonts w:asciiTheme="minorHAnsi" w:eastAsiaTheme="minorHAnsi" w:hAnsiTheme="minorHAnsi"/>
            <w:color w:val="000000"/>
            <w:sz w:val="22"/>
            <w:szCs w:val="22"/>
            <w:lang w:eastAsia="en-US"/>
          </w:rPr>
          <w:instrText xml:space="preserve"> HYPERLINK "</w:instrText>
        </w:r>
      </w:ins>
      <w:ins w:id="164" w:author="Kopecká Monika" w:date="2018-11-22T15:20:00Z">
        <w:r w:rsidR="008D0904" w:rsidRPr="008D0904">
          <w:rPr>
            <w:rFonts w:asciiTheme="minorHAnsi" w:eastAsiaTheme="minorHAnsi" w:hAnsiTheme="minorHAnsi"/>
            <w:color w:val="000000"/>
            <w:sz w:val="22"/>
            <w:szCs w:val="22"/>
            <w:lang w:eastAsia="en-US"/>
            <w:rPrChange w:id="165" w:author="Kopecká Monika" w:date="2018-11-22T15:31:00Z">
              <w:rPr>
                <w:rStyle w:val="Hypertextovprepojenie"/>
                <w:rFonts w:asciiTheme="minorHAnsi" w:hAnsiTheme="minorHAnsi" w:cstheme="minorHAnsi"/>
              </w:rPr>
            </w:rPrChange>
          </w:rPr>
          <w:instrText>http://www.diskriminacia.gov.</w:instrText>
        </w:r>
      </w:ins>
      <w:ins w:id="166" w:author="Kopecká Monika" w:date="2018-11-22T15:31:00Z">
        <w:r w:rsidR="008D0904">
          <w:rPr>
            <w:rFonts w:asciiTheme="minorHAnsi" w:eastAsiaTheme="minorHAnsi" w:hAnsiTheme="minorHAnsi"/>
            <w:color w:val="000000"/>
            <w:sz w:val="22"/>
            <w:szCs w:val="22"/>
            <w:lang w:eastAsia="en-US"/>
          </w:rPr>
          <w:instrText xml:space="preserve">sk" </w:instrText>
        </w:r>
        <w:r w:rsidR="008D0904">
          <w:rPr>
            <w:rFonts w:asciiTheme="minorHAnsi" w:eastAsiaTheme="minorHAnsi" w:hAnsiTheme="minorHAnsi"/>
            <w:color w:val="000000"/>
            <w:sz w:val="22"/>
            <w:szCs w:val="22"/>
            <w:lang w:eastAsia="en-US"/>
          </w:rPr>
          <w:fldChar w:fldCharType="separate"/>
        </w:r>
      </w:ins>
      <w:ins w:id="167" w:author="Kopecká Monika" w:date="2018-11-22T15:20:00Z">
        <w:r w:rsidR="008D0904" w:rsidRPr="00CE0C5F">
          <w:rPr>
            <w:rStyle w:val="Hypertextovprepojenie"/>
            <w:rFonts w:asciiTheme="minorHAnsi" w:eastAsiaTheme="minorHAnsi" w:hAnsiTheme="minorHAnsi"/>
            <w:sz w:val="22"/>
            <w:szCs w:val="22"/>
            <w:lang w:eastAsia="en-US"/>
            <w:rPrChange w:id="168" w:author="Kopecká Monika" w:date="2018-11-22T15:31:00Z">
              <w:rPr>
                <w:rStyle w:val="Hypertextovprepojenie"/>
                <w:rFonts w:asciiTheme="minorHAnsi" w:hAnsiTheme="minorHAnsi" w:cstheme="minorHAnsi"/>
              </w:rPr>
            </w:rPrChange>
          </w:rPr>
          <w:t>http://www.diskriminacia.gov.</w:t>
        </w:r>
      </w:ins>
      <w:ins w:id="169" w:author="Kopecká Monika" w:date="2018-11-22T15:31:00Z">
        <w:r w:rsidR="008D0904" w:rsidRPr="00CE0C5F">
          <w:rPr>
            <w:rStyle w:val="Hypertextovprepojenie"/>
            <w:rFonts w:asciiTheme="minorHAnsi" w:eastAsiaTheme="minorHAnsi" w:hAnsiTheme="minorHAnsi"/>
            <w:sz w:val="22"/>
            <w:szCs w:val="22"/>
            <w:lang w:eastAsia="en-US"/>
          </w:rPr>
          <w:t>sk</w:t>
        </w:r>
        <w:r w:rsidR="008D0904">
          <w:rPr>
            <w:rFonts w:asciiTheme="minorHAnsi" w:eastAsiaTheme="minorHAnsi" w:hAnsiTheme="minorHAnsi"/>
            <w:color w:val="000000"/>
            <w:sz w:val="22"/>
            <w:szCs w:val="22"/>
            <w:lang w:eastAsia="en-US"/>
          </w:rPr>
          <w:fldChar w:fldCharType="end"/>
        </w:r>
      </w:ins>
      <w:ins w:id="170" w:author="Kopecká Monika" w:date="2018-11-22T15:20:00Z">
        <w:r w:rsidRPr="009F7331">
          <w:rPr>
            <w:rFonts w:asciiTheme="minorHAnsi" w:eastAsiaTheme="minorHAnsi" w:hAnsiTheme="minorHAnsi"/>
            <w:color w:val="000000"/>
            <w:sz w:val="22"/>
            <w:szCs w:val="22"/>
            <w:lang w:eastAsia="en-US"/>
            <w:rPrChange w:id="171" w:author="Kopecká Monika" w:date="2018-11-22T15:30:00Z">
              <w:rPr>
                <w:rFonts w:asciiTheme="minorHAnsi" w:hAnsiTheme="minorHAnsi" w:cstheme="minorHAnsi"/>
              </w:rPr>
            </w:rPrChange>
          </w:rPr>
          <w:t>.</w:t>
        </w:r>
      </w:ins>
    </w:p>
    <w:p w14:paraId="313A361A" w14:textId="736CA979" w:rsidR="003F2A48" w:rsidRPr="00584F91" w:rsidDel="005917D7" w:rsidRDefault="003F2A48">
      <w:pPr>
        <w:autoSpaceDE w:val="0"/>
        <w:autoSpaceDN w:val="0"/>
        <w:adjustRightInd w:val="0"/>
        <w:spacing w:before="120" w:after="120"/>
        <w:ind w:firstLine="360"/>
        <w:jc w:val="both"/>
        <w:rPr>
          <w:del w:id="172" w:author="Kopecká Monika" w:date="2018-11-20T15:03:00Z"/>
          <w:rFonts w:asciiTheme="minorHAnsi" w:eastAsiaTheme="minorHAnsi" w:hAnsiTheme="minorHAnsi"/>
          <w:color w:val="000000"/>
          <w:sz w:val="22"/>
          <w:szCs w:val="22"/>
          <w:lang w:eastAsia="en-US"/>
        </w:rPr>
      </w:pP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w:t>
      </w:r>
      <w:proofErr w:type="spellStart"/>
      <w:r w:rsidRPr="00584F91">
        <w:rPr>
          <w:rFonts w:asciiTheme="minorHAnsi" w:eastAsiaTheme="minorHAnsi" w:hAnsiTheme="minorHAnsi"/>
          <w:color w:val="000000"/>
          <w:sz w:val="22"/>
          <w:szCs w:val="22"/>
          <w:lang w:eastAsia="en-US"/>
        </w:rPr>
        <w:t>Z.z</w:t>
      </w:r>
      <w:proofErr w:type="spellEnd"/>
      <w:r w:rsidRPr="00584F91">
        <w:rPr>
          <w:rFonts w:asciiTheme="minorHAnsi" w:eastAsiaTheme="minorHAnsi" w:hAnsiTheme="minorHAnsi"/>
          <w:color w:val="000000"/>
          <w:sz w:val="22"/>
          <w:szCs w:val="22"/>
          <w:lang w:eastAsia="en-US"/>
        </w:rPr>
        <w:t xml:space="preserve">. o štandardoch pre informačné systémy verejnej správy. </w:t>
      </w:r>
    </w:p>
    <w:p w14:paraId="4D547AB7" w14:textId="62AA5FC1" w:rsidR="000A769B"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rámci monitorovacej správy projektu </w:t>
      </w:r>
      <w:r w:rsidRPr="0063716F">
        <w:rPr>
          <w:rFonts w:asciiTheme="minorHAnsi" w:eastAsiaTheme="minorHAnsi" w:hAnsiTheme="minorHAnsi"/>
          <w:b/>
          <w:color w:val="000000"/>
          <w:sz w:val="22"/>
          <w:szCs w:val="22"/>
          <w:lang w:eastAsia="en-US"/>
        </w:rPr>
        <w:t>vypĺňať „Iné údaje</w:t>
      </w:r>
      <w:r w:rsidR="000A769B" w:rsidRPr="00584F91">
        <w:rPr>
          <w:rFonts w:asciiTheme="minorHAnsi" w:eastAsiaTheme="minorHAnsi" w:hAnsiTheme="minorHAnsi"/>
          <w:b/>
          <w:color w:val="000000"/>
          <w:sz w:val="22"/>
          <w:szCs w:val="22"/>
          <w:lang w:eastAsia="en-US"/>
        </w:rPr>
        <w:t>“</w:t>
      </w:r>
      <w:r w:rsidRPr="00584F91">
        <w:rPr>
          <w:rFonts w:asciiTheme="minorHAnsi" w:eastAsiaTheme="minorHAnsi" w:hAnsiTheme="minorHAnsi"/>
          <w:color w:val="000000"/>
          <w:sz w:val="22"/>
          <w:szCs w:val="22"/>
          <w:lang w:eastAsia="en-US"/>
        </w:rPr>
        <w:t xml:space="preserve"> na úrovni projektu, ktoré prispievajú k sledovaniu príspevku k HP </w:t>
      </w:r>
      <w:proofErr w:type="spellStart"/>
      <w:r w:rsidRPr="00584F91">
        <w:rPr>
          <w:rFonts w:asciiTheme="minorHAnsi" w:eastAsiaTheme="minorHAnsi" w:hAnsiTheme="minorHAnsi"/>
          <w:color w:val="000000"/>
          <w:sz w:val="22"/>
          <w:szCs w:val="22"/>
          <w:lang w:eastAsia="en-US"/>
        </w:rPr>
        <w:t>RMŽaND</w:t>
      </w:r>
      <w:proofErr w:type="spellEnd"/>
      <w:r w:rsidRPr="00584F91">
        <w:rPr>
          <w:rFonts w:asciiTheme="minorHAnsi" w:eastAsiaTheme="minorHAnsi" w:hAnsiTheme="minorHAnsi"/>
          <w:color w:val="000000"/>
          <w:sz w:val="22"/>
          <w:szCs w:val="22"/>
          <w:lang w:eastAsia="en-US"/>
        </w:rPr>
        <w:t xml:space="preserve">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prípade, ak budú vyžadované a uvedené v Prílohe č. 2 Zmluvy o </w:t>
      </w:r>
      <w:del w:id="173" w:author="Kopecká Monika" w:date="2018-11-21T09:43:00Z">
        <w:r w:rsidRPr="00584F91" w:rsidDel="00501536">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w:t>
      </w:r>
    </w:p>
    <w:p w14:paraId="3CF48C42" w14:textId="010329FF"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w:t>
      </w:r>
      <w:del w:id="174" w:author="Kopecká Monika" w:date="2018-11-20T15:06:00Z">
        <w:r w:rsidRPr="0063716F" w:rsidDel="005917D7">
          <w:rPr>
            <w:rFonts w:asciiTheme="minorHAnsi" w:eastAsiaTheme="minorHAnsi" w:hAnsiTheme="minorHAnsi"/>
            <w:bCs/>
            <w:color w:val="000000"/>
            <w:sz w:val="22"/>
            <w:szCs w:val="22"/>
            <w:lang w:eastAsia="en-US"/>
          </w:rPr>
          <w:delText xml:space="preserve">poskytnutí </w:delText>
        </w:r>
      </w:del>
      <w:r w:rsidRPr="0063716F">
        <w:rPr>
          <w:rFonts w:asciiTheme="minorHAnsi" w:eastAsiaTheme="minorHAnsi" w:hAnsiTheme="minorHAnsi"/>
          <w:bCs/>
          <w:color w:val="000000"/>
          <w:sz w:val="22"/>
          <w:szCs w:val="22"/>
          <w:lang w:eastAsia="en-US"/>
        </w:rPr>
        <w:t xml:space="preserve">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5D81FE32"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Príprava zmluvy o </w:t>
      </w:r>
      <w:del w:id="175" w:author="Kopecká Monika" w:date="2018-11-21T09:43:00Z">
        <w:r w:rsidRPr="00584F91" w:rsidDel="00501536">
          <w:rPr>
            <w:rFonts w:asciiTheme="minorHAnsi" w:eastAsiaTheme="minorHAnsi" w:hAnsiTheme="minorHAnsi"/>
            <w:b/>
            <w:bCs/>
            <w:color w:val="000000"/>
            <w:sz w:val="22"/>
            <w:szCs w:val="22"/>
            <w:u w:val="single"/>
            <w:lang w:eastAsia="en-US"/>
          </w:rPr>
          <w:delText xml:space="preserve">poskytnutí </w:delText>
        </w:r>
      </w:del>
      <w:r w:rsidRPr="00584F91">
        <w:rPr>
          <w:rFonts w:asciiTheme="minorHAnsi" w:eastAsiaTheme="minorHAnsi" w:hAnsiTheme="minorHAnsi"/>
          <w:b/>
          <w:bCs/>
          <w:color w:val="000000"/>
          <w:sz w:val="22"/>
          <w:szCs w:val="22"/>
          <w:u w:val="single"/>
          <w:lang w:eastAsia="en-US"/>
        </w:rPr>
        <w:t xml:space="preserve">NFP </w:t>
      </w:r>
    </w:p>
    <w:p w14:paraId="6E8BD48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zmysle § 25 ods. 1 zákona o príspevku z EŠIF sa príspevok poskytuje prijímateľovi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základe a v súlade so zmluvou o NFP uzavretou podľa § 269 ods. 2 Obchodného zákonníka. </w:t>
      </w:r>
    </w:p>
    <w:p w14:paraId="0566353D" w14:textId="5F6A37C1"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v súlade s § 25 ods. 4 zákona o príspevku z EŠIF povinný, pred uzavretím zmluvy o </w:t>
      </w:r>
      <w:del w:id="176" w:author="Kopecká Monika" w:date="2018-11-21T09:44:00Z">
        <w:r w:rsidRPr="00584F91" w:rsidDel="00501536">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w:t>
      </w:r>
      <w:r w:rsidRPr="00584F91">
        <w:rPr>
          <w:rFonts w:asciiTheme="minorHAnsi" w:eastAsiaTheme="minorHAnsi" w:hAnsiTheme="minorHAnsi"/>
          <w:b/>
          <w:bCs/>
          <w:color w:val="000000"/>
          <w:sz w:val="22"/>
          <w:szCs w:val="22"/>
          <w:lang w:eastAsia="en-US"/>
        </w:rPr>
        <w:t xml:space="preserve">poskytnúť RO OP TP súčinnosť </w:t>
      </w:r>
      <w:r w:rsidRPr="00584F91">
        <w:rPr>
          <w:rFonts w:asciiTheme="minorHAnsi" w:eastAsiaTheme="minorHAnsi" w:hAnsiTheme="minorHAnsi"/>
          <w:color w:val="000000"/>
          <w:sz w:val="22"/>
          <w:szCs w:val="22"/>
          <w:lang w:eastAsia="en-US"/>
        </w:rPr>
        <w:t>v rozsahu potrebnom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uzavretie zmluvy o </w:t>
      </w:r>
      <w:del w:id="177" w:author="Kopecká Monika" w:date="2018-11-21T09:44:00Z">
        <w:r w:rsidRPr="00584F91" w:rsidDel="00501536">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w:t>
      </w:r>
    </w:p>
    <w:p w14:paraId="3D151D22" w14:textId="08E9C84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zasiela písomný návrh na uzavretie zmluvy o </w:t>
      </w:r>
      <w:del w:id="178" w:author="Kopecká Monika" w:date="2018-11-21T09:44:00Z">
        <w:r w:rsidRPr="00584F91" w:rsidDel="00501536">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a určí lehotu na prijatie návrhu žiadateľovi: </w:t>
      </w:r>
    </w:p>
    <w:p w14:paraId="6E0B6F2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nadobudlo právoplatnosť, </w:t>
      </w:r>
    </w:p>
    <w:p w14:paraId="47B30D4B" w14:textId="77777777"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ak boli podmienky vo výroku rozhodnutia určené a, </w:t>
      </w:r>
    </w:p>
    <w:p w14:paraId="3B11DB06" w14:textId="77777777" w:rsidR="003F2A48" w:rsidRPr="00584F91" w:rsidRDefault="003F2A48">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7003902E" w14:textId="45C63CF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3BF39A2" w14:textId="0BB5D5A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w:t>
      </w:r>
      <w:del w:id="179" w:author="Kopecká Monika" w:date="2018-11-21T09:44:00Z">
        <w:r w:rsidRPr="00584F91" w:rsidDel="00501536">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1ECC0A7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Vzor zmluvy o </w:t>
      </w:r>
      <w:del w:id="180" w:author="Kopecká Monika" w:date="2018-11-20T15:07:00Z">
        <w:r w:rsidRPr="00584F91" w:rsidDel="005917D7">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w:t>
      </w:r>
      <w:r w:rsidR="00FB4A6D" w:rsidRPr="00584F91">
        <w:rPr>
          <w:rFonts w:asciiTheme="minorHAnsi" w:eastAsiaTheme="minorHAnsi" w:hAnsiTheme="minorHAnsi"/>
          <w:color w:val="000000"/>
          <w:sz w:val="22"/>
          <w:szCs w:val="22"/>
          <w:lang w:eastAsia="en-US"/>
        </w:rPr>
        <w:t>je</w:t>
      </w:r>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 xml:space="preserve">na webovom sídle RO OP TP </w:t>
      </w:r>
      <w:hyperlink r:id="rId21" w:history="1">
        <w:r w:rsidR="007775EB" w:rsidRPr="0063716F">
          <w:rPr>
            <w:rStyle w:val="Hypertextovprepojenie"/>
            <w:rFonts w:asciiTheme="minorHAnsi" w:hAnsiTheme="minorHAnsi"/>
            <w:sz w:val="22"/>
            <w:szCs w:val="22"/>
          </w:rPr>
          <w:t>http://www.optp.vlada.gov.sk/ine-dokumenty/</w:t>
        </w:r>
      </w:hyperlink>
      <w:r w:rsidR="00FB4A6D"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V prípade zmeny vzoru zmluvy o </w:t>
      </w:r>
      <w:del w:id="181" w:author="Kopecká Monika" w:date="2018-11-20T15:07:00Z">
        <w:r w:rsidRPr="00584F91" w:rsidDel="005917D7">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NFP</w:t>
      </w:r>
      <w:r w:rsidR="000A769B" w:rsidRPr="0063716F">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zverejneného </w:t>
      </w:r>
      <w:r w:rsidRPr="00584F91">
        <w:rPr>
          <w:rFonts w:asciiTheme="minorHAnsi" w:eastAsiaTheme="minorHAnsi" w:hAnsiTheme="minorHAnsi"/>
          <w:color w:val="000000"/>
          <w:sz w:val="22"/>
          <w:szCs w:val="22"/>
          <w:lang w:eastAsia="en-US"/>
        </w:rPr>
        <w:t xml:space="preserve">na webovom sídle RO OP TP, </w:t>
      </w:r>
      <w:r w:rsidR="00FB4A6D" w:rsidRPr="00584F91">
        <w:rPr>
          <w:rFonts w:asciiTheme="minorHAnsi" w:eastAsiaTheme="minorHAnsi" w:hAnsiTheme="minorHAnsi"/>
          <w:color w:val="000000"/>
          <w:sz w:val="22"/>
          <w:szCs w:val="22"/>
          <w:lang w:eastAsia="en-US"/>
        </w:rPr>
        <w:t xml:space="preserve">ktorý </w:t>
      </w:r>
      <w:r w:rsidRPr="00584F91">
        <w:rPr>
          <w:rFonts w:asciiTheme="minorHAnsi" w:eastAsiaTheme="minorHAnsi" w:hAnsiTheme="minorHAnsi"/>
          <w:color w:val="000000"/>
          <w:sz w:val="22"/>
          <w:szCs w:val="22"/>
          <w:lang w:eastAsia="en-US"/>
        </w:rPr>
        <w:t xml:space="preserve">nie </w:t>
      </w:r>
      <w:r w:rsidR="00654DDD" w:rsidRPr="00584F91">
        <w:rPr>
          <w:rFonts w:asciiTheme="minorHAnsi" w:eastAsiaTheme="minorHAnsi" w:hAnsiTheme="minorHAnsi"/>
          <w:color w:val="000000"/>
          <w:sz w:val="22"/>
          <w:szCs w:val="22"/>
          <w:lang w:eastAsia="en-US"/>
        </w:rPr>
        <w:t xml:space="preserve">je </w:t>
      </w:r>
      <w:r w:rsidRPr="00584F91">
        <w:rPr>
          <w:rFonts w:asciiTheme="minorHAnsi" w:eastAsiaTheme="minorHAnsi" w:hAnsiTheme="minorHAnsi"/>
          <w:color w:val="000000"/>
          <w:sz w:val="22"/>
          <w:szCs w:val="22"/>
          <w:lang w:eastAsia="en-US"/>
        </w:rPr>
        <w:t xml:space="preserve">prílohou vyzvania, 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nahradí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vzor novou verziou. Predchádzajúce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70F5A973" w14:textId="03205875"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OP TP zašle žiadateľovi návrh na uzavretie zmluvy o </w:t>
      </w:r>
      <w:del w:id="182" w:author="Kopecká Monika" w:date="2018-11-20T15:07:00Z">
        <w:r w:rsidRPr="00584F91" w:rsidDel="00A07BE0">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NFP bezodkladne po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podpise štatutárnym orgánom. </w:t>
      </w:r>
      <w:r w:rsidR="00654DDD" w:rsidRPr="00584F91">
        <w:rPr>
          <w:rFonts w:asciiTheme="minorHAnsi" w:eastAsiaTheme="minorHAnsi" w:hAnsiTheme="minorHAnsi"/>
          <w:color w:val="000000"/>
          <w:sz w:val="22"/>
          <w:szCs w:val="22"/>
          <w:lang w:eastAsia="en-US"/>
        </w:rPr>
        <w:t xml:space="preserve">V zmysle zákona č. 305/2013 </w:t>
      </w:r>
      <w:r w:rsidR="009C2C8A" w:rsidRPr="00584F91">
        <w:rPr>
          <w:rFonts w:asciiTheme="minorHAnsi" w:eastAsiaTheme="minorHAnsi" w:hAnsi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584F91">
        <w:rPr>
          <w:rFonts w:asciiTheme="minorHAnsi" w:eastAsiaTheme="minorHAnsi" w:hAnsiTheme="minorHAnsi"/>
          <w:color w:val="000000"/>
          <w:sz w:val="22"/>
          <w:szCs w:val="22"/>
          <w:lang w:eastAsia="en-US"/>
        </w:rPr>
        <w:t>e-Governmente</w:t>
      </w:r>
      <w:proofErr w:type="spellEnd"/>
      <w:r w:rsidR="009C2C8A" w:rsidRPr="00584F91">
        <w:rPr>
          <w:rFonts w:asciiTheme="minorHAnsi" w:eastAsiaTheme="minorHAnsi" w:hAnsiTheme="minorHAnsi"/>
          <w:color w:val="000000"/>
          <w:sz w:val="22"/>
          <w:szCs w:val="22"/>
          <w:lang w:eastAsia="en-US"/>
        </w:rPr>
        <w:t>)</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je</w:t>
      </w:r>
      <w:r w:rsidR="009C2C8A" w:rsidRPr="00584F91">
        <w:rPr>
          <w:rFonts w:asciiTheme="minorHAnsi" w:eastAsiaTheme="minorHAnsi" w:hAnsiTheme="minorHAnsi"/>
          <w:color w:val="000000"/>
          <w:sz w:val="22"/>
          <w:szCs w:val="22"/>
          <w:lang w:eastAsia="en-US"/>
        </w:rPr>
        <w:br/>
        <w:t>od 1. 11. 2016 z</w:t>
      </w:r>
      <w:r w:rsidR="00654DDD" w:rsidRPr="00584F91">
        <w:rPr>
          <w:rFonts w:asciiTheme="minorHAnsi" w:eastAsiaTheme="minorHAnsi" w:hAnsiTheme="minorHAnsi"/>
          <w:color w:val="000000"/>
          <w:sz w:val="22"/>
          <w:szCs w:val="22"/>
          <w:lang w:eastAsia="en-US"/>
        </w:rPr>
        <w:t>mluva o </w:t>
      </w:r>
      <w:del w:id="183" w:author="Kopecká Monika" w:date="2018-11-20T15:07:00Z">
        <w:r w:rsidR="00654DDD" w:rsidRPr="00584F91" w:rsidDel="00A07BE0">
          <w:rPr>
            <w:rFonts w:asciiTheme="minorHAnsi" w:eastAsiaTheme="minorHAnsi" w:hAnsiTheme="minorHAnsi"/>
            <w:color w:val="000000"/>
            <w:sz w:val="22"/>
            <w:szCs w:val="22"/>
            <w:lang w:eastAsia="en-US"/>
          </w:rPr>
          <w:delText>poskytnutí</w:delText>
        </w:r>
      </w:del>
      <w:r w:rsidR="00654DDD" w:rsidRPr="00584F91">
        <w:rPr>
          <w:rFonts w:asciiTheme="minorHAnsi" w:eastAsiaTheme="minorHAnsi" w:hAnsiTheme="minorHAnsi"/>
          <w:color w:val="000000"/>
          <w:sz w:val="22"/>
          <w:szCs w:val="22"/>
          <w:lang w:eastAsia="en-US"/>
        </w:rPr>
        <w:t xml:space="preserve"> NFP vyhotovená v elektronickej podobe a zmluvné strany ju podpisujú kvalifikovaným elektronickým podpisom (na základe kvalifikovaného certifikátu, mandátneho certifikátu).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o </w:t>
      </w:r>
      <w:del w:id="184" w:author="Kopecká Monika" w:date="2018-11-20T15:07:00Z">
        <w:r w:rsidR="009C1EF9" w:rsidRPr="00584F91" w:rsidDel="00A07BE0">
          <w:rPr>
            <w:rFonts w:asciiTheme="minorHAnsi" w:eastAsiaTheme="minorHAnsi" w:hAnsiTheme="minorHAnsi"/>
            <w:color w:val="000000"/>
            <w:sz w:val="22"/>
            <w:szCs w:val="22"/>
            <w:lang w:eastAsia="en-US"/>
          </w:rPr>
          <w:delText>poskytnutí</w:delText>
        </w:r>
      </w:del>
      <w:r w:rsidR="009C1EF9" w:rsidRPr="00584F91">
        <w:rPr>
          <w:rFonts w:asciiTheme="minorHAnsi" w:eastAsiaTheme="minorHAnsi" w:hAnsiTheme="minorHAnsi"/>
          <w:color w:val="000000"/>
          <w:sz w:val="22"/>
          <w:szCs w:val="22"/>
          <w:lang w:eastAsia="en-US"/>
        </w:rPr>
        <w:t xml:space="preserve">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w:t>
      </w:r>
      <w:del w:id="185" w:author="Kopecká Monika" w:date="2018-11-20T15:07:00Z">
        <w:r w:rsidR="00654DDD" w:rsidRPr="00584F91" w:rsidDel="00A07BE0">
          <w:rPr>
            <w:rFonts w:asciiTheme="minorHAnsi" w:eastAsiaTheme="minorHAnsi" w:hAnsiTheme="minorHAnsi"/>
            <w:color w:val="000000"/>
            <w:sz w:val="22"/>
            <w:szCs w:val="22"/>
            <w:lang w:eastAsia="en-US"/>
          </w:rPr>
          <w:delText xml:space="preserve">poskytnutí </w:delText>
        </w:r>
      </w:del>
      <w:r w:rsidR="00654DDD" w:rsidRPr="00584F91">
        <w:rPr>
          <w:rFonts w:asciiTheme="minorHAnsi" w:eastAsiaTheme="minorHAnsi" w:hAnsiTheme="minorHAnsi"/>
          <w:color w:val="000000"/>
          <w:sz w:val="22"/>
          <w:szCs w:val="22"/>
          <w:lang w:eastAsia="en-US"/>
        </w:rPr>
        <w:t xml:space="preserve">NFP. </w:t>
      </w:r>
    </w:p>
    <w:p w14:paraId="1B72A4BB" w14:textId="6F47361D" w:rsidR="00D92098" w:rsidRPr="00584F91" w:rsidRDefault="00D92098" w:rsidP="0063716F">
      <w:pPr>
        <w:spacing w:before="120" w:after="120"/>
        <w:ind w:firstLine="54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Iba v riadne odôvodnených prípadoch môže RO OP TP pristúpiť k podpisu zmluvy</w:t>
      </w:r>
      <w:r w:rsidR="009C1EF9" w:rsidRPr="0063716F">
        <w:rPr>
          <w:rFonts w:asciiTheme="minorHAnsi" w:eastAsiaTheme="minorHAnsi" w:hAnsiTheme="minorHAnsi"/>
          <w:sz w:val="22"/>
          <w:szCs w:val="22"/>
        </w:rPr>
        <w:t xml:space="preserve"> o </w:t>
      </w:r>
      <w:del w:id="186" w:author="Kopecká Monika" w:date="2018-11-20T15:07:00Z">
        <w:r w:rsidR="009C1EF9" w:rsidRPr="0063716F" w:rsidDel="00A07BE0">
          <w:rPr>
            <w:rFonts w:asciiTheme="minorHAnsi" w:eastAsiaTheme="minorHAnsi" w:hAnsiTheme="minorHAnsi"/>
            <w:sz w:val="22"/>
            <w:szCs w:val="22"/>
          </w:rPr>
          <w:delText>poskytnutí</w:delText>
        </w:r>
      </w:del>
      <w:r w:rsidR="009C1EF9" w:rsidRPr="0063716F">
        <w:rPr>
          <w:rFonts w:asciiTheme="minorHAnsi" w:eastAsiaTheme="minorHAnsi" w:hAnsiTheme="minorHAnsi"/>
          <w:sz w:val="22"/>
          <w:szCs w:val="22"/>
        </w:rPr>
        <w:t xml:space="preserve"> NFP</w:t>
      </w:r>
      <w:r w:rsidRPr="0063716F">
        <w:rPr>
          <w:rFonts w:asciiTheme="minorHAnsi" w:eastAsiaTheme="minorHAnsi" w:hAnsiTheme="minorHAnsi"/>
          <w:sz w:val="22"/>
          <w:szCs w:val="22"/>
        </w:rPr>
        <w:t xml:space="preserve"> v tlačenej forme. V tomto prípade RO OP TP zašle žiadateľovi návrh na uzavretie zmluvy o </w:t>
      </w:r>
      <w:del w:id="187" w:author="Kopecká Monika" w:date="2018-11-20T15:07:00Z">
        <w:r w:rsidRPr="0063716F" w:rsidDel="00A07BE0">
          <w:rPr>
            <w:rFonts w:asciiTheme="minorHAnsi" w:eastAsiaTheme="minorHAnsi" w:hAnsiTheme="minorHAnsi"/>
            <w:sz w:val="22"/>
            <w:szCs w:val="22"/>
          </w:rPr>
          <w:delText xml:space="preserve">poskytnutí </w:delText>
        </w:r>
      </w:del>
      <w:r w:rsidRPr="0063716F">
        <w:rPr>
          <w:rFonts w:asciiTheme="minorHAnsi" w:eastAsiaTheme="minorHAnsi" w:hAnsiTheme="minorHAnsi"/>
          <w:sz w:val="22"/>
          <w:szCs w:val="22"/>
        </w:rPr>
        <w:t>NFP v minimálne šiestich rovnopisoch doporučenou poštou, alebo iným vhodným spôsobom bezodkladne po podpise štatutárnym orgánom.</w:t>
      </w:r>
    </w:p>
    <w:p w14:paraId="18264878" w14:textId="19F3EF2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del w:id="188" w:author="Kopecká Monika" w:date="2018-11-20T15:08:00Z">
        <w:r w:rsidRPr="00584F91" w:rsidDel="00A07BE0">
          <w:rPr>
            <w:rFonts w:asciiTheme="minorHAnsi" w:eastAsiaTheme="minorHAnsi" w:hAnsiTheme="minorHAnsi"/>
            <w:color w:val="000000"/>
            <w:sz w:val="22"/>
            <w:szCs w:val="22"/>
            <w:lang w:eastAsia="en-US"/>
          </w:rPr>
          <w:delText>poskytnutí</w:delText>
        </w:r>
      </w:del>
      <w:r w:rsidRPr="00584F91">
        <w:rPr>
          <w:rFonts w:asciiTheme="minorHAnsi" w:eastAsiaTheme="minorHAnsi" w:hAnsiTheme="minorHAnsi"/>
          <w:color w:val="000000"/>
          <w:sz w:val="22"/>
          <w:szCs w:val="22"/>
          <w:lang w:eastAsia="en-US"/>
        </w:rPr>
        <w:t xml:space="preserve"> NFP (minimálne 5 pracovných dní). </w:t>
      </w:r>
    </w:p>
    <w:p w14:paraId="0FB6CF5B" w14:textId="70405E0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Návrh na uzavretie zmluvy o </w:t>
      </w:r>
      <w:del w:id="189" w:author="Kopecká Monika" w:date="2018-11-20T15:08:00Z">
        <w:r w:rsidRPr="00584F91" w:rsidDel="00A07BE0">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NFP zaniká dňom uplynutia lehoty určenej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584F91">
        <w:rPr>
          <w:rFonts w:asciiTheme="minorHAnsi" w:eastAsiaTheme="minorHAnsi" w:hAnsiTheme="minorHAnsi"/>
          <w:color w:val="000000"/>
          <w:sz w:val="22"/>
          <w:szCs w:val="22"/>
          <w:lang w:eastAsia="en-US"/>
        </w:rPr>
        <w:t> </w:t>
      </w:r>
      <w:del w:id="190" w:author="Kopecká Monika" w:date="2018-11-20T15:08:00Z">
        <w:r w:rsidRPr="00584F91" w:rsidDel="00A07BE0">
          <w:rPr>
            <w:rFonts w:asciiTheme="minorHAnsi" w:eastAsiaTheme="minorHAnsi" w:hAnsiTheme="minorHAnsi"/>
            <w:color w:val="000000"/>
            <w:sz w:val="22"/>
            <w:szCs w:val="22"/>
            <w:lang w:eastAsia="en-US"/>
          </w:rPr>
          <w:delText>poskytnutí</w:delText>
        </w:r>
      </w:del>
      <w:r w:rsidRPr="00584F91">
        <w:rPr>
          <w:rFonts w:asciiTheme="minorHAnsi" w:eastAsiaTheme="minorHAnsi" w:hAnsiTheme="minorHAnsi"/>
          <w:color w:val="000000"/>
          <w:sz w:val="22"/>
          <w:szCs w:val="22"/>
          <w:lang w:eastAsia="en-US"/>
        </w:rPr>
        <w:t xml:space="preserve"> NFP. </w:t>
      </w:r>
      <w:r w:rsidR="00A20DC8" w:rsidRPr="0063716F">
        <w:rPr>
          <w:rFonts w:asciiTheme="minorHAnsi" w:hAnsiTheme="minorHAnsi"/>
          <w:sz w:val="22"/>
          <w:szCs w:val="22"/>
        </w:rPr>
        <w:t xml:space="preserve">RO OP TP je oprávnený rozhodnúť, že návrh na uzavretie zmluvy o </w:t>
      </w:r>
      <w:del w:id="191" w:author="Kopecká Monika" w:date="2018-11-20T15:08:00Z">
        <w:r w:rsidR="00A20DC8" w:rsidRPr="0063716F" w:rsidDel="00A07BE0">
          <w:rPr>
            <w:rFonts w:asciiTheme="minorHAnsi" w:hAnsiTheme="minorHAnsi"/>
            <w:sz w:val="22"/>
            <w:szCs w:val="22"/>
          </w:rPr>
          <w:delText xml:space="preserve">poskytnutí </w:delText>
        </w:r>
      </w:del>
      <w:r w:rsidR="00A20DC8" w:rsidRPr="0063716F">
        <w:rPr>
          <w:rFonts w:asciiTheme="minorHAnsi" w:hAnsiTheme="minorHAnsi"/>
          <w:sz w:val="22"/>
          <w:szCs w:val="22"/>
        </w:rPr>
        <w:t xml:space="preserve">NFP bude odovzdaný žiadateľovi po dohode s ním  na pracovisku RO OP TP.  </w:t>
      </w:r>
      <w:r w:rsidRPr="00584F91">
        <w:rPr>
          <w:rFonts w:asciiTheme="minorHAnsi" w:eastAsiaTheme="minorHAnsi" w:hAnsiTheme="minorHAnsi"/>
          <w:color w:val="000000"/>
          <w:sz w:val="22"/>
          <w:szCs w:val="22"/>
          <w:lang w:eastAsia="en-US"/>
        </w:rPr>
        <w:t>Žiadateľ je zároveň oprávnený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w:t>
      </w:r>
      <w:del w:id="192" w:author="Kopecká Monika" w:date="2018-11-20T15:08:00Z">
        <w:r w:rsidRPr="00584F91" w:rsidDel="00A07BE0">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w:t>
      </w:r>
    </w:p>
    <w:p w14:paraId="733D8C87" w14:textId="1BEDE5D2" w:rsidR="003F2A48" w:rsidRPr="00584F91" w:rsidRDefault="00DB4CAA">
      <w:pPr>
        <w:spacing w:before="120" w:after="120"/>
        <w:ind w:firstLine="36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V prípade podpísania zmluvy o </w:t>
      </w:r>
      <w:del w:id="193" w:author="Kopecká Monika" w:date="2018-11-20T15:08:00Z">
        <w:r w:rsidRPr="0063716F" w:rsidDel="00A07BE0">
          <w:rPr>
            <w:rFonts w:asciiTheme="minorHAnsi" w:eastAsiaTheme="minorHAnsi" w:hAnsiTheme="minorHAnsi"/>
            <w:sz w:val="22"/>
            <w:szCs w:val="22"/>
          </w:rPr>
          <w:delText>poskytnutí</w:delText>
        </w:r>
      </w:del>
      <w:r w:rsidRPr="0063716F">
        <w:rPr>
          <w:rFonts w:asciiTheme="minorHAnsi" w:eastAsiaTheme="minorHAnsi" w:hAnsiTheme="minorHAnsi"/>
          <w:sz w:val="22"/>
          <w:szCs w:val="22"/>
        </w:rPr>
        <w:t xml:space="preserve"> NFP v tlačenej podobe zasiela </w:t>
      </w:r>
      <w:r w:rsidRPr="00584F91">
        <w:rPr>
          <w:rFonts w:asciiTheme="minorHAnsi" w:eastAsiaTheme="minorHAnsi" w:hAnsiTheme="minorHAnsi"/>
          <w:color w:val="000000"/>
          <w:sz w:val="22"/>
          <w:szCs w:val="22"/>
          <w:lang w:eastAsia="en-US"/>
        </w:rPr>
        <w:t>ž</w:t>
      </w:r>
      <w:r w:rsidR="003F2A48" w:rsidRPr="00584F91">
        <w:rPr>
          <w:rFonts w:asciiTheme="minorHAnsi" w:eastAsiaTheme="minorHAnsi" w:hAnsi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22" w:history="1">
        <w:r w:rsidR="007775EB" w:rsidRPr="00584F91">
          <w:rPr>
            <w:rStyle w:val="Hypertextovprepojenie"/>
            <w:rFonts w:asciiTheme="minorHAnsi" w:eastAsiaTheme="minorHAnsi" w:hAnsiTheme="minorHAnsi"/>
            <w:sz w:val="22"/>
            <w:szCs w:val="22"/>
            <w:lang w:eastAsia="en-US"/>
          </w:rPr>
          <w:t>http://www.optp.vlada.gov.sk/ine-dokumenty/</w:t>
        </w:r>
      </w:hyperlink>
      <w:r w:rsidR="003F2A48" w:rsidRPr="00584F91">
        <w:rPr>
          <w:rFonts w:asciiTheme="minorHAnsi" w:eastAsiaTheme="minorHAnsi" w:hAnsiTheme="minorHAnsi"/>
          <w:color w:val="000000"/>
          <w:sz w:val="22"/>
          <w:szCs w:val="22"/>
          <w:lang w:eastAsia="en-US"/>
        </w:rPr>
        <w:t>). Deň doručenia prijatého návrhu na</w:t>
      </w:r>
      <w:r w:rsidR="00150B3C" w:rsidRPr="00584F91">
        <w:rPr>
          <w:rFonts w:asciiTheme="minorHAnsi" w:eastAsiaTheme="minorHAnsi" w:hAnsiTheme="minorHAnsi"/>
          <w:color w:val="000000"/>
          <w:sz w:val="22"/>
          <w:szCs w:val="22"/>
          <w:lang w:eastAsia="en-US"/>
        </w:rPr>
        <w:t xml:space="preserve"> </w:t>
      </w:r>
      <w:r w:rsidR="003F2A48" w:rsidRPr="00584F91">
        <w:rPr>
          <w:rFonts w:asciiTheme="minorHAnsi" w:eastAsiaTheme="minorHAnsi" w:hAnsiTheme="minorHAnsi"/>
          <w:color w:val="000000"/>
          <w:sz w:val="22"/>
          <w:szCs w:val="22"/>
          <w:lang w:eastAsia="en-US"/>
        </w:rPr>
        <w:t xml:space="preserve">uzavretie zmluvy o </w:t>
      </w:r>
      <w:del w:id="194" w:author="Kopecká Monika" w:date="2018-11-20T15:08:00Z">
        <w:r w:rsidR="003F2A48" w:rsidRPr="00584F91" w:rsidDel="00A07BE0">
          <w:rPr>
            <w:rFonts w:asciiTheme="minorHAnsi" w:eastAsiaTheme="minorHAnsi" w:hAnsiTheme="minorHAnsi"/>
            <w:color w:val="000000"/>
            <w:sz w:val="22"/>
            <w:szCs w:val="22"/>
            <w:lang w:eastAsia="en-US"/>
          </w:rPr>
          <w:delText xml:space="preserve">poskytnutí </w:delText>
        </w:r>
      </w:del>
      <w:r w:rsidR="003F2A48" w:rsidRPr="00584F91">
        <w:rPr>
          <w:rFonts w:asciiTheme="minorHAnsi" w:eastAsiaTheme="minorHAnsi" w:hAnsiTheme="minorHAnsi"/>
          <w:color w:val="000000"/>
          <w:sz w:val="22"/>
          <w:szCs w:val="22"/>
          <w:lang w:eastAsia="en-US"/>
        </w:rPr>
        <w:t>NFP je dňom nadobudnutia platnosti a zároveň momentom uzavretia zmluvy</w:t>
      </w:r>
      <w:r w:rsidRPr="00584F91">
        <w:rPr>
          <w:rFonts w:asciiTheme="minorHAnsi" w:eastAsiaTheme="minorHAnsi" w:hAnsiTheme="minorHAnsi"/>
          <w:color w:val="000000"/>
          <w:sz w:val="22"/>
          <w:szCs w:val="22"/>
          <w:lang w:eastAsia="en-US"/>
        </w:rPr>
        <w:t xml:space="preserve"> o </w:t>
      </w:r>
      <w:del w:id="195" w:author="Kopecká Monika" w:date="2018-11-20T15:08:00Z">
        <w:r w:rsidRPr="00584F91" w:rsidDel="00A07BE0">
          <w:rPr>
            <w:rFonts w:asciiTheme="minorHAnsi" w:eastAsiaTheme="minorHAnsi" w:hAnsiTheme="minorHAnsi"/>
            <w:color w:val="000000"/>
            <w:sz w:val="22"/>
            <w:szCs w:val="22"/>
            <w:lang w:eastAsia="en-US"/>
          </w:rPr>
          <w:delText>poskytnutí</w:delText>
        </w:r>
      </w:del>
      <w:r w:rsidRPr="00584F91">
        <w:rPr>
          <w:rFonts w:asciiTheme="minorHAnsi" w:eastAsiaTheme="minorHAnsi" w:hAnsiTheme="minorHAnsi"/>
          <w:color w:val="000000"/>
          <w:sz w:val="22"/>
          <w:szCs w:val="22"/>
          <w:lang w:eastAsia="en-US"/>
        </w:rPr>
        <w:t xml:space="preserve"> NFP</w:t>
      </w:r>
      <w:r w:rsidR="003F2A48" w:rsidRPr="00584F91">
        <w:rPr>
          <w:rFonts w:asciiTheme="minorHAnsi" w:eastAsiaTheme="minorHAnsi" w:hAnsiTheme="minorHAnsi"/>
          <w:color w:val="000000"/>
          <w:sz w:val="22"/>
          <w:szCs w:val="22"/>
          <w:lang w:eastAsia="en-US"/>
        </w:rPr>
        <w:t xml:space="preserve">. </w:t>
      </w:r>
    </w:p>
    <w:p w14:paraId="1B451945" w14:textId="76711A58"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OP TP zabezpečí v súlade s ustanoveniami zákona o slobode informácií zverejnenie zmluvy o </w:t>
      </w:r>
      <w:del w:id="196" w:author="Kopecká Monika" w:date="2018-11-20T15:08:00Z">
        <w:r w:rsidRPr="00584F91" w:rsidDel="00A07BE0">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v Centrálnom registri zmlúv. Deň nasledujúci po dni jej zverejnenia je deň účinnosti zmluvy o </w:t>
      </w:r>
      <w:del w:id="197" w:author="Kopecká Monika" w:date="2018-11-20T15:08:00Z">
        <w:r w:rsidRPr="00584F91" w:rsidDel="00A07BE0">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a žiadateľ sa stáva prijímateľom. </w:t>
      </w:r>
      <w:r w:rsidR="00A20DC8" w:rsidRPr="0063716F">
        <w:rPr>
          <w:rFonts w:asciiTheme="minorHAnsi" w:hAnsiTheme="minorHAnsi"/>
          <w:sz w:val="22"/>
          <w:szCs w:val="22"/>
        </w:rPr>
        <w:t>Právny nárok na poskytnutie príspevku vzniká nadobudnutím účinnosti zmluvy o</w:t>
      </w:r>
      <w:r w:rsidR="00F51B67">
        <w:rPr>
          <w:rFonts w:asciiTheme="minorHAnsi" w:hAnsiTheme="minorHAnsi"/>
          <w:sz w:val="22"/>
          <w:szCs w:val="22"/>
        </w:rPr>
        <w:t> </w:t>
      </w:r>
      <w:r w:rsidR="00A20DC8" w:rsidRPr="0063716F">
        <w:rPr>
          <w:rFonts w:asciiTheme="minorHAnsi" w:hAnsiTheme="minorHAnsi"/>
          <w:sz w:val="22"/>
          <w:szCs w:val="22"/>
        </w:rPr>
        <w:t>NFP</w:t>
      </w:r>
      <w:r w:rsidR="00F51B67">
        <w:rPr>
          <w:rFonts w:asciiTheme="minorHAnsi" w:hAnsiTheme="minorHAnsi"/>
          <w:sz w:val="22"/>
          <w:szCs w:val="22"/>
        </w:rPr>
        <w:t>.</w:t>
      </w:r>
    </w:p>
    <w:p w14:paraId="44E73A37" w14:textId="78926E58"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Zároveň sú od tohto dňa obe zmluvné strany viazané ustanoveniami zmluvy o </w:t>
      </w:r>
      <w:del w:id="198" w:author="Kopecká Monika" w:date="2018-11-20T15:08:00Z">
        <w:r w:rsidRPr="00584F91" w:rsidDel="00A07BE0">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 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 xml:space="preserve">rijímateľom určenú v zmluve o </w:t>
      </w:r>
      <w:del w:id="199" w:author="Kopecká Monika" w:date="2018-11-20T15:08:00Z">
        <w:r w:rsidRPr="00584F91" w:rsidDel="00A07BE0">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nové znenie zmenených článkov zmluvy o </w:t>
      </w:r>
      <w:del w:id="200" w:author="Kopecká Monika" w:date="2018-11-20T15:08:00Z">
        <w:r w:rsidRPr="00584F91" w:rsidDel="00A07BE0">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ku ktorým </w:t>
      </w:r>
      <w:r w:rsidRPr="00584F91">
        <w:rPr>
          <w:rFonts w:asciiTheme="minorHAnsi" w:eastAsiaTheme="minorHAnsi" w:hAnsiTheme="minorHAnsi"/>
          <w:color w:val="000000"/>
          <w:sz w:val="22"/>
          <w:szCs w:val="22"/>
          <w:lang w:eastAsia="en-US"/>
        </w:rPr>
        <w:lastRenderedPageBreak/>
        <w:t xml:space="preserve">došlo z dôvodu zmien v Systém riadenia EŠIF, Systém finančného riadenia a ostatných dokumentov, na ktoré sa zmluva o </w:t>
      </w:r>
      <w:del w:id="201" w:author="Kopecká Monika" w:date="2018-11-20T15:08:00Z">
        <w:r w:rsidRPr="00584F91" w:rsidDel="00A07BE0">
          <w:rPr>
            <w:rFonts w:asciiTheme="minorHAnsi" w:eastAsiaTheme="minorHAnsi" w:hAnsiTheme="minorHAnsi"/>
            <w:color w:val="000000"/>
            <w:sz w:val="22"/>
            <w:szCs w:val="22"/>
            <w:lang w:eastAsia="en-US"/>
          </w:rPr>
          <w:delText xml:space="preserve">poskytnutí </w:delText>
        </w:r>
      </w:del>
      <w:r w:rsidRPr="00584F91">
        <w:rPr>
          <w:rFonts w:asciiTheme="minorHAnsi" w:eastAsiaTheme="minorHAnsi" w:hAnsiTheme="minorHAnsi"/>
          <w:color w:val="000000"/>
          <w:sz w:val="22"/>
          <w:szCs w:val="22"/>
          <w:lang w:eastAsia="en-US"/>
        </w:rPr>
        <w:t xml:space="preserve">NFP odvoláva. </w:t>
      </w:r>
    </w:p>
    <w:p w14:paraId="75B13B20"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 xml:space="preserve">od skončenia rozhodovania o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zoznam schválených </w:t>
      </w:r>
      <w:proofErr w:type="spellStart"/>
      <w:r w:rsidRPr="00584F91">
        <w:rPr>
          <w:rFonts w:asciiTheme="minorHAnsi" w:eastAsiaTheme="minorHAnsi" w:hAnsiTheme="minorHAnsi"/>
          <w:b/>
          <w:bCs/>
          <w:color w:val="000000"/>
          <w:sz w:val="22"/>
          <w:szCs w:val="22"/>
          <w:lang w:eastAsia="en-US"/>
        </w:rPr>
        <w:t>ŽoNFP</w:t>
      </w:r>
      <w:proofErr w:type="spellEnd"/>
      <w:r w:rsidRPr="00584F91">
        <w:rPr>
          <w:rFonts w:asciiTheme="minorHAnsi" w:eastAsiaTheme="minorHAnsi" w:hAnsiTheme="minorHAnsi"/>
          <w:b/>
          <w:bCs/>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BEBB5C7" w14:textId="77777777"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zverejní na svojom webovom sídle do 60 pracovných dní od skončenia rozhodovania o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zoznam neschválených </w:t>
      </w:r>
      <w:proofErr w:type="spellStart"/>
      <w:r w:rsidRPr="00584F91">
        <w:rPr>
          <w:rFonts w:asciiTheme="minorHAnsi" w:eastAsiaTheme="minorHAnsi" w:hAnsiTheme="minorHAnsi"/>
          <w:color w:val="000000"/>
          <w:sz w:val="22"/>
          <w:szCs w:val="22"/>
          <w:lang w:eastAsia="en-US"/>
        </w:rPr>
        <w:t>ŽoNFP</w:t>
      </w:r>
      <w:proofErr w:type="spellEnd"/>
      <w:r w:rsidRPr="00584F91">
        <w:rPr>
          <w:rFonts w:asciiTheme="minorHAnsi" w:eastAsiaTheme="minorHAnsi" w:hAnsiTheme="minorHAnsi"/>
          <w:color w:val="000000"/>
          <w:sz w:val="22"/>
          <w:szCs w:val="22"/>
          <w:lang w:eastAsia="en-US"/>
        </w:rPr>
        <w:t xml:space="preserve">,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F195DC1" w14:textId="5DAE201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CKO na základe údajov získaných z ITMS 2014+ alebo v nevyhnutných prípadoch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žiadosti CKO poskytnutých od RO zverejňuje na svojom webovom sídle údaje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zmluvách, ktoré nadobudli účinnosť a o právoplatných rozhodnutiach o schválení vydaných v prípadoch totožnosti RO a</w:t>
      </w:r>
      <w:r w:rsidR="00C3205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prijímateľa</w:t>
      </w:r>
      <w:r w:rsidR="00C3205C"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informácie podľa čl. 115 ods. 2 a ods. 1 prílohy XII všeobecného nariadenia. </w:t>
      </w:r>
    </w:p>
    <w:p w14:paraId="4B2E81B1" w14:textId="2F91AFF9" w:rsidR="00CF2851" w:rsidRDefault="00A07BE0">
      <w:pPr>
        <w:autoSpaceDE w:val="0"/>
        <w:autoSpaceDN w:val="0"/>
        <w:adjustRightInd w:val="0"/>
        <w:spacing w:before="120" w:after="120"/>
        <w:ind w:firstLine="360"/>
        <w:jc w:val="both"/>
        <w:rPr>
          <w:ins w:id="202" w:author="Kopecká Monika" w:date="2018-11-20T15:09:00Z"/>
          <w:rFonts w:asciiTheme="minorHAnsi" w:eastAsiaTheme="minorHAnsi" w:hAnsiTheme="minorHAnsi"/>
          <w:color w:val="000000"/>
          <w:sz w:val="22"/>
          <w:szCs w:val="22"/>
          <w:lang w:eastAsia="en-US"/>
        </w:rPr>
        <w:pPrChange w:id="203" w:author="Kopecká Monika" w:date="2018-11-20T15:09:00Z">
          <w:pPr>
            <w:spacing w:after="200" w:line="276" w:lineRule="auto"/>
          </w:pPr>
        </w:pPrChange>
      </w:pPr>
      <w:ins w:id="204" w:author="Kopecká Monika" w:date="2018-11-20T15:09:00Z">
        <w:r w:rsidRPr="00A07BE0">
          <w:rPr>
            <w:rFonts w:asciiTheme="minorHAnsi" w:eastAsiaTheme="minorHAnsi" w:hAnsiTheme="minorHAnsi"/>
            <w:color w:val="000000"/>
            <w:sz w:val="22"/>
            <w:szCs w:val="22"/>
            <w:lang w:eastAsia="en-US"/>
            <w:rPrChange w:id="205" w:author="Kopecká Monika" w:date="2018-11-20T15:09:00Z">
              <w:rPr/>
            </w:rPrChange>
          </w:rPr>
          <w:t>RO OP TP zverejňuje bezodkladne po nadobudnutí právoplatnosti rozhodnutia o </w:t>
        </w:r>
        <w:proofErr w:type="spellStart"/>
        <w:r w:rsidRPr="00A07BE0">
          <w:rPr>
            <w:rFonts w:asciiTheme="minorHAnsi" w:eastAsiaTheme="minorHAnsi" w:hAnsiTheme="minorHAnsi"/>
            <w:color w:val="000000"/>
            <w:sz w:val="22"/>
            <w:szCs w:val="22"/>
            <w:lang w:eastAsia="en-US"/>
            <w:rPrChange w:id="206" w:author="Kopecká Monika" w:date="2018-11-20T15:09:00Z">
              <w:rPr/>
            </w:rPrChange>
          </w:rPr>
          <w:t>ŽoNFP</w:t>
        </w:r>
        <w:proofErr w:type="spellEnd"/>
        <w:r w:rsidRPr="00A07BE0">
          <w:rPr>
            <w:rFonts w:asciiTheme="minorHAnsi" w:eastAsiaTheme="minorHAnsi" w:hAnsiTheme="minorHAnsi"/>
            <w:color w:val="000000"/>
            <w:sz w:val="22"/>
            <w:szCs w:val="22"/>
            <w:lang w:eastAsia="en-US"/>
            <w:rPrChange w:id="207" w:author="Kopecká Monika" w:date="2018-11-20T15:09:00Z">
              <w:rPr/>
            </w:rPrChange>
          </w:rPr>
          <w:t xml:space="preserve"> prostredníctvom funkcionality ITMS2014+ spoločné hodnotiace hárky odborného hodnotenia </w:t>
        </w:r>
        <w:proofErr w:type="spellStart"/>
        <w:r w:rsidRPr="00A07BE0">
          <w:rPr>
            <w:rFonts w:asciiTheme="minorHAnsi" w:eastAsiaTheme="minorHAnsi" w:hAnsiTheme="minorHAnsi"/>
            <w:color w:val="000000"/>
            <w:sz w:val="22"/>
            <w:szCs w:val="22"/>
            <w:lang w:eastAsia="en-US"/>
            <w:rPrChange w:id="208" w:author="Kopecká Monika" w:date="2018-11-20T15:09:00Z">
              <w:rPr/>
            </w:rPrChange>
          </w:rPr>
          <w:t>ŽoNFP</w:t>
        </w:r>
        <w:proofErr w:type="spellEnd"/>
        <w:r w:rsidRPr="00A07BE0">
          <w:rPr>
            <w:rFonts w:asciiTheme="minorHAnsi" w:eastAsiaTheme="minorHAnsi" w:hAnsiTheme="minorHAnsi"/>
            <w:color w:val="000000"/>
            <w:sz w:val="22"/>
            <w:szCs w:val="22"/>
            <w:lang w:eastAsia="en-US"/>
            <w:rPrChange w:id="209" w:author="Kopecká Monika" w:date="2018-11-20T15:09:00Z">
              <w:rPr/>
            </w:rPrChange>
          </w:rPr>
          <w:t xml:space="preserve"> na webovom sídle </w:t>
        </w:r>
        <w:r w:rsidRPr="00A07BE0">
          <w:rPr>
            <w:rFonts w:asciiTheme="minorHAnsi" w:eastAsiaTheme="minorHAnsi" w:hAnsiTheme="minorHAnsi"/>
            <w:color w:val="000000"/>
            <w:sz w:val="22"/>
            <w:szCs w:val="22"/>
            <w:lang w:eastAsia="en-US"/>
            <w:rPrChange w:id="210" w:author="Kopecká Monika" w:date="2018-11-20T15:09:00Z">
              <w:rPr/>
            </w:rPrChange>
          </w:rPr>
          <w:fldChar w:fldCharType="begin"/>
        </w:r>
        <w:r w:rsidRPr="00A07BE0">
          <w:rPr>
            <w:rFonts w:asciiTheme="minorHAnsi" w:eastAsiaTheme="minorHAnsi" w:hAnsiTheme="minorHAnsi"/>
            <w:color w:val="000000"/>
            <w:sz w:val="22"/>
            <w:szCs w:val="22"/>
            <w:lang w:eastAsia="en-US"/>
            <w:rPrChange w:id="211" w:author="Kopecká Monika" w:date="2018-11-20T15:09:00Z">
              <w:rPr/>
            </w:rPrChange>
          </w:rPr>
          <w:instrText xml:space="preserve"> HYPERLINK "http://www.itms2014.sk" </w:instrText>
        </w:r>
        <w:r w:rsidRPr="00A07BE0">
          <w:rPr>
            <w:rFonts w:asciiTheme="minorHAnsi" w:eastAsiaTheme="minorHAnsi" w:hAnsiTheme="minorHAnsi"/>
            <w:color w:val="000000"/>
            <w:sz w:val="22"/>
            <w:szCs w:val="22"/>
            <w:lang w:eastAsia="en-US"/>
            <w:rPrChange w:id="212" w:author="Kopecká Monika" w:date="2018-11-20T15:09:00Z">
              <w:rPr>
                <w:rStyle w:val="Hypertextovprepojenie"/>
              </w:rPr>
            </w:rPrChange>
          </w:rPr>
          <w:fldChar w:fldCharType="separate"/>
        </w:r>
        <w:r w:rsidRPr="00A07BE0">
          <w:rPr>
            <w:rFonts w:asciiTheme="minorHAnsi" w:eastAsiaTheme="minorHAnsi" w:hAnsiTheme="minorHAnsi"/>
            <w:color w:val="000000"/>
            <w:sz w:val="22"/>
            <w:szCs w:val="22"/>
            <w:lang w:eastAsia="en-US"/>
            <w:rPrChange w:id="213" w:author="Kopecká Monika" w:date="2018-11-20T15:09:00Z">
              <w:rPr>
                <w:rStyle w:val="Hypertextovprepojenie"/>
              </w:rPr>
            </w:rPrChange>
          </w:rPr>
          <w:t>www.itms2014.sk</w:t>
        </w:r>
        <w:r w:rsidRPr="00A07BE0">
          <w:rPr>
            <w:rFonts w:asciiTheme="minorHAnsi" w:eastAsiaTheme="minorHAnsi" w:hAnsiTheme="minorHAnsi"/>
            <w:color w:val="000000"/>
            <w:sz w:val="22"/>
            <w:szCs w:val="22"/>
            <w:lang w:eastAsia="en-US"/>
            <w:rPrChange w:id="214" w:author="Kopecká Monika" w:date="2018-11-20T15:09:00Z">
              <w:rPr>
                <w:rStyle w:val="Hypertextovprepojenie"/>
              </w:rPr>
            </w:rPrChange>
          </w:rPr>
          <w:fldChar w:fldCharType="end"/>
        </w:r>
        <w:r w:rsidRPr="00A07BE0">
          <w:rPr>
            <w:rFonts w:asciiTheme="minorHAnsi" w:eastAsiaTheme="minorHAnsi" w:hAnsiTheme="minorHAnsi"/>
            <w:color w:val="000000"/>
            <w:sz w:val="22"/>
            <w:szCs w:val="22"/>
            <w:lang w:eastAsia="en-US"/>
            <w:rPrChange w:id="215" w:author="Kopecká Monika" w:date="2018-11-20T15:09:00Z">
              <w:rPr/>
            </w:rPrChange>
          </w:rPr>
          <w:t>.</w:t>
        </w:r>
      </w:ins>
    </w:p>
    <w:p w14:paraId="02EDF6F8" w14:textId="77777777" w:rsidR="00A07BE0" w:rsidRPr="00A07BE0" w:rsidRDefault="00A07BE0">
      <w:pPr>
        <w:autoSpaceDE w:val="0"/>
        <w:autoSpaceDN w:val="0"/>
        <w:adjustRightInd w:val="0"/>
        <w:spacing w:before="120" w:after="120"/>
        <w:ind w:firstLine="360"/>
        <w:jc w:val="both"/>
        <w:rPr>
          <w:rFonts w:asciiTheme="minorHAnsi" w:eastAsiaTheme="minorHAnsi" w:hAnsiTheme="minorHAnsi"/>
          <w:color w:val="000000"/>
          <w:sz w:val="22"/>
          <w:szCs w:val="22"/>
          <w:lang w:eastAsia="en-US"/>
          <w:rPrChange w:id="216" w:author="Kopecká Monika" w:date="2018-11-20T15:09:00Z">
            <w:rPr>
              <w:rFonts w:asciiTheme="minorHAnsi" w:eastAsiaTheme="minorHAnsi" w:hAnsiTheme="minorHAnsi"/>
              <w:b/>
              <w:bCs/>
              <w:color w:val="000000"/>
              <w:sz w:val="22"/>
              <w:szCs w:val="22"/>
              <w:u w:val="single"/>
              <w:lang w:eastAsia="en-US"/>
            </w:rPr>
          </w:rPrChange>
        </w:rPr>
        <w:pPrChange w:id="217" w:author="Kopecká Monika" w:date="2018-11-20T15:09:00Z">
          <w:pPr>
            <w:spacing w:after="200" w:line="276" w:lineRule="auto"/>
          </w:pPr>
        </w:pPrChange>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7777777" w:rsidR="003F2A48" w:rsidRPr="000C0504" w:rsidRDefault="003F2A48" w:rsidP="00150B3C">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4B34EBD6" w14:textId="77777777" w:rsidTr="0063716F">
        <w:tc>
          <w:tcPr>
            <w:tcW w:w="4531" w:type="dxa"/>
            <w:shd w:val="clear" w:color="auto" w:fill="002060"/>
            <w:vAlign w:val="center"/>
          </w:tcPr>
          <w:p w14:paraId="2092FF32"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4254D324"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 xml:space="preserve">OP </w:t>
            </w:r>
            <w:proofErr w:type="spellStart"/>
            <w:r w:rsidRPr="000C0504">
              <w:rPr>
                <w:rFonts w:asciiTheme="minorHAnsi" w:hAnsiTheme="minorHAnsi"/>
                <w:b/>
                <w:sz w:val="22"/>
                <w:szCs w:val="22"/>
              </w:rPr>
              <w:t>VaI</w:t>
            </w:r>
            <w:proofErr w:type="spellEnd"/>
          </w:p>
        </w:tc>
      </w:tr>
      <w:tr w:rsidR="003F2A48" w:rsidRPr="000C0504" w14:paraId="2B131136" w14:textId="77777777" w:rsidTr="0063716F">
        <w:tc>
          <w:tcPr>
            <w:tcW w:w="4531" w:type="dxa"/>
            <w:shd w:val="clear" w:color="auto" w:fill="95B3D7" w:themeFill="accent1" w:themeFillTint="99"/>
          </w:tcPr>
          <w:p w14:paraId="48484FD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92B3EC0"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14AB866" w14:textId="77777777" w:rsidTr="0063716F">
        <w:tc>
          <w:tcPr>
            <w:tcW w:w="4531" w:type="dxa"/>
            <w:shd w:val="clear" w:color="auto" w:fill="auto"/>
          </w:tcPr>
          <w:p w14:paraId="158806B5"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1E76092D"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04A339FC" w14:textId="77777777" w:rsidTr="0063716F">
        <w:tc>
          <w:tcPr>
            <w:tcW w:w="4531" w:type="dxa"/>
            <w:shd w:val="clear" w:color="auto" w:fill="auto"/>
          </w:tcPr>
          <w:p w14:paraId="1A90EB9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44AB8F3F" w14:textId="77777777" w:rsidR="00073F4A" w:rsidRPr="001D1B1E" w:rsidRDefault="00073F4A">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63716F">
        <w:tc>
          <w:tcPr>
            <w:tcW w:w="4531" w:type="dxa"/>
            <w:shd w:val="clear" w:color="auto" w:fill="auto"/>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7611A298" w14:textId="77777777" w:rsidR="00073F4A" w:rsidRPr="001D1B1E" w:rsidRDefault="00073F4A">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23EFA2DC" w14:textId="044E5725" w:rsidR="003F2A48" w:rsidRPr="000C0504" w:rsidDel="00A07BE0" w:rsidRDefault="003F2A48" w:rsidP="00727285">
      <w:pPr>
        <w:spacing w:before="120" w:after="120"/>
        <w:jc w:val="both"/>
        <w:rPr>
          <w:del w:id="218" w:author="Kopecká Monika" w:date="2018-11-20T15:12:00Z"/>
          <w:rFonts w:asciiTheme="minorHAnsi" w:hAnsiTheme="minorHAnsi"/>
          <w:sz w:val="22"/>
          <w:szCs w:val="22"/>
        </w:rPr>
      </w:pPr>
    </w:p>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r w:rsidR="00073F4A" w:rsidRPr="000C0504" w:rsidDel="00A07BE0" w14:paraId="2C20B6D9" w14:textId="3A0D3DFE" w:rsidTr="003F2A48">
        <w:trPr>
          <w:del w:id="219" w:author="Kopecká Monika" w:date="2018-11-20T15:10:00Z"/>
        </w:trPr>
        <w:tc>
          <w:tcPr>
            <w:tcW w:w="4606" w:type="dxa"/>
            <w:shd w:val="clear" w:color="auto" w:fill="auto"/>
          </w:tcPr>
          <w:p w14:paraId="0417B304" w14:textId="7E28387E" w:rsidR="00073F4A" w:rsidRPr="000C0504" w:rsidDel="00A07BE0" w:rsidRDefault="00073F4A" w:rsidP="00727285">
            <w:pPr>
              <w:spacing w:before="120" w:after="120"/>
              <w:jc w:val="both"/>
              <w:rPr>
                <w:del w:id="220" w:author="Kopecká Monika" w:date="2018-11-20T15:10:00Z"/>
                <w:rFonts w:asciiTheme="minorHAnsi" w:hAnsiTheme="minorHAnsi"/>
                <w:sz w:val="22"/>
                <w:szCs w:val="22"/>
              </w:rPr>
            </w:pPr>
          </w:p>
        </w:tc>
        <w:tc>
          <w:tcPr>
            <w:tcW w:w="4606" w:type="dxa"/>
            <w:shd w:val="clear" w:color="auto" w:fill="auto"/>
          </w:tcPr>
          <w:p w14:paraId="1C3B5B0D" w14:textId="680C4703" w:rsidR="00073F4A" w:rsidRPr="001D1B1E" w:rsidDel="00A07BE0" w:rsidRDefault="00073F4A" w:rsidP="00727285">
            <w:pPr>
              <w:spacing w:before="120" w:after="120"/>
              <w:jc w:val="both"/>
              <w:rPr>
                <w:del w:id="221" w:author="Kopecká Monika" w:date="2018-11-20T15:10:00Z"/>
                <w:rFonts w:asciiTheme="minorHAnsi" w:hAnsiTheme="minorHAnsi"/>
                <w:sz w:val="22"/>
                <w:szCs w:val="22"/>
              </w:rPr>
            </w:pPr>
          </w:p>
        </w:tc>
      </w:tr>
      <w:tr w:rsidR="003F2A48" w:rsidRPr="000C0504" w:rsidDel="00A07BE0" w14:paraId="45F88222" w14:textId="289A3A0B" w:rsidTr="003F2A48">
        <w:trPr>
          <w:tblHeader/>
          <w:del w:id="222" w:author="Kopecká Monika" w:date="2018-11-20T15:11:00Z"/>
        </w:trPr>
        <w:tc>
          <w:tcPr>
            <w:tcW w:w="4606" w:type="dxa"/>
            <w:tcBorders>
              <w:bottom w:val="dotted" w:sz="4" w:space="0" w:color="002060"/>
            </w:tcBorders>
            <w:shd w:val="clear" w:color="auto" w:fill="002060"/>
            <w:vAlign w:val="center"/>
          </w:tcPr>
          <w:p w14:paraId="7E13745A" w14:textId="2CFEF79B" w:rsidR="003F2A48" w:rsidRPr="001D1B1E" w:rsidDel="00A07BE0" w:rsidRDefault="003F2A48" w:rsidP="00727285">
            <w:pPr>
              <w:spacing w:before="120" w:after="120"/>
              <w:jc w:val="center"/>
              <w:rPr>
                <w:del w:id="223" w:author="Kopecká Monika" w:date="2018-11-20T15:11:00Z"/>
                <w:rFonts w:asciiTheme="minorHAnsi" w:hAnsiTheme="minorHAnsi"/>
                <w:b/>
                <w:sz w:val="22"/>
                <w:szCs w:val="22"/>
              </w:rPr>
            </w:pPr>
            <w:del w:id="224" w:author="Kopecká Monika" w:date="2018-11-20T15:11:00Z">
              <w:r w:rsidRPr="000C0504" w:rsidDel="00A07BE0">
                <w:rPr>
                  <w:rFonts w:asciiTheme="minorHAnsi" w:hAnsiTheme="minorHAnsi"/>
                  <w:b/>
                  <w:sz w:val="22"/>
                  <w:szCs w:val="22"/>
                </w:rPr>
                <w:delText>OP TP</w:delText>
              </w:r>
            </w:del>
          </w:p>
        </w:tc>
        <w:tc>
          <w:tcPr>
            <w:tcW w:w="4606" w:type="dxa"/>
            <w:tcBorders>
              <w:bottom w:val="dotted" w:sz="4" w:space="0" w:color="002060"/>
            </w:tcBorders>
            <w:shd w:val="clear" w:color="auto" w:fill="002060"/>
            <w:vAlign w:val="center"/>
          </w:tcPr>
          <w:p w14:paraId="4B639283" w14:textId="4C6DBA8B" w:rsidR="003F2A48" w:rsidRPr="000C0504" w:rsidDel="00A07BE0" w:rsidRDefault="003F2A48" w:rsidP="00727285">
            <w:pPr>
              <w:spacing w:before="120" w:after="120"/>
              <w:jc w:val="center"/>
              <w:rPr>
                <w:del w:id="225" w:author="Kopecká Monika" w:date="2018-11-20T15:11:00Z"/>
                <w:rFonts w:asciiTheme="minorHAnsi" w:hAnsiTheme="minorHAnsi"/>
                <w:b/>
                <w:sz w:val="22"/>
                <w:szCs w:val="22"/>
              </w:rPr>
            </w:pPr>
            <w:del w:id="226" w:author="Kopecká Monika" w:date="2018-11-20T15:11:00Z">
              <w:r w:rsidRPr="000C0504" w:rsidDel="00A07BE0">
                <w:rPr>
                  <w:rFonts w:asciiTheme="minorHAnsi" w:hAnsiTheme="minorHAnsi"/>
                  <w:b/>
                  <w:sz w:val="22"/>
                  <w:szCs w:val="22"/>
                </w:rPr>
                <w:delText>OP RH</w:delText>
              </w:r>
            </w:del>
          </w:p>
        </w:tc>
      </w:tr>
      <w:tr w:rsidR="003F2A48" w:rsidRPr="000C0504" w:rsidDel="00A07BE0" w14:paraId="6CD1FDD3" w14:textId="6F1EC3E9" w:rsidTr="003F2A48">
        <w:trPr>
          <w:del w:id="227" w:author="Kopecká Monika" w:date="2018-11-20T15:11:00Z"/>
        </w:trPr>
        <w:tc>
          <w:tcPr>
            <w:tcW w:w="4606" w:type="dxa"/>
            <w:shd w:val="clear" w:color="auto" w:fill="95B3D7" w:themeFill="accent1" w:themeFillTint="99"/>
          </w:tcPr>
          <w:p w14:paraId="69A52452" w14:textId="177FCF96" w:rsidR="003F2A48" w:rsidRPr="001D1B1E" w:rsidDel="00A07BE0" w:rsidRDefault="003F2A48" w:rsidP="00727285">
            <w:pPr>
              <w:spacing w:before="120" w:after="120"/>
              <w:jc w:val="both"/>
              <w:rPr>
                <w:del w:id="228" w:author="Kopecká Monika" w:date="2018-11-20T15:11:00Z"/>
                <w:rFonts w:asciiTheme="minorHAnsi" w:hAnsiTheme="minorHAnsi"/>
                <w:sz w:val="22"/>
                <w:szCs w:val="22"/>
              </w:rPr>
            </w:pPr>
            <w:del w:id="229" w:author="Kopecká Monika" w:date="2018-11-20T15:11:00Z">
              <w:r w:rsidRPr="000C0504" w:rsidDel="00A07BE0">
                <w:rPr>
                  <w:rFonts w:asciiTheme="minorHAnsi" w:hAnsiTheme="minorHAnsi"/>
                  <w:sz w:val="22"/>
                  <w:szCs w:val="22"/>
                </w:rPr>
                <w:delText>Prioritná os: 1</w:delText>
              </w:r>
            </w:del>
          </w:p>
        </w:tc>
        <w:tc>
          <w:tcPr>
            <w:tcW w:w="4606" w:type="dxa"/>
            <w:shd w:val="clear" w:color="auto" w:fill="95B3D7" w:themeFill="accent1" w:themeFillTint="99"/>
          </w:tcPr>
          <w:p w14:paraId="7F6F530C" w14:textId="1D4B5C40" w:rsidR="003F2A48" w:rsidRPr="000C0504" w:rsidDel="00A07BE0" w:rsidRDefault="003F2A48" w:rsidP="00727285">
            <w:pPr>
              <w:spacing w:before="120" w:after="120"/>
              <w:jc w:val="both"/>
              <w:rPr>
                <w:del w:id="230" w:author="Kopecká Monika" w:date="2018-11-20T15:11:00Z"/>
                <w:rFonts w:asciiTheme="minorHAnsi" w:hAnsiTheme="minorHAnsi"/>
                <w:sz w:val="22"/>
                <w:szCs w:val="22"/>
              </w:rPr>
            </w:pPr>
            <w:del w:id="231" w:author="Kopecká Monika" w:date="2018-11-20T15:11:00Z">
              <w:r w:rsidRPr="000C0504" w:rsidDel="00A07BE0">
                <w:rPr>
                  <w:rFonts w:asciiTheme="minorHAnsi" w:hAnsiTheme="minorHAnsi"/>
                  <w:sz w:val="22"/>
                  <w:szCs w:val="22"/>
                </w:rPr>
                <w:delText>Čl. 78 nariadenia o ENRF</w:delText>
              </w:r>
            </w:del>
          </w:p>
        </w:tc>
      </w:tr>
      <w:tr w:rsidR="003F2A48" w:rsidRPr="000C0504" w:rsidDel="00A07BE0" w14:paraId="40194910" w14:textId="434D3746" w:rsidTr="003F2A48">
        <w:trPr>
          <w:del w:id="232" w:author="Kopecká Monika" w:date="2018-11-20T15:11:00Z"/>
        </w:trPr>
        <w:tc>
          <w:tcPr>
            <w:tcW w:w="4606" w:type="dxa"/>
            <w:shd w:val="clear" w:color="auto" w:fill="auto"/>
          </w:tcPr>
          <w:p w14:paraId="4F037B44" w14:textId="090823D3" w:rsidR="003F2A48" w:rsidRPr="001D1B1E" w:rsidDel="00A07BE0" w:rsidRDefault="003F2A48" w:rsidP="00727285">
            <w:pPr>
              <w:spacing w:before="120" w:after="120"/>
              <w:jc w:val="both"/>
              <w:rPr>
                <w:del w:id="233" w:author="Kopecká Monika" w:date="2018-11-20T15:11:00Z"/>
                <w:rFonts w:asciiTheme="minorHAnsi" w:hAnsiTheme="minorHAnsi"/>
                <w:sz w:val="22"/>
                <w:szCs w:val="22"/>
              </w:rPr>
            </w:pPr>
            <w:del w:id="234" w:author="Kopecká Monika" w:date="2018-11-20T15:11:00Z">
              <w:r w:rsidRPr="000C0504" w:rsidDel="00A07BE0">
                <w:rPr>
                  <w:rFonts w:asciiTheme="minorHAnsi" w:hAnsiTheme="minorHAnsi"/>
                  <w:sz w:val="22"/>
                  <w:szCs w:val="22"/>
                </w:rPr>
                <w:delText>Špecifický cieľ: 1</w:delText>
              </w:r>
            </w:del>
          </w:p>
        </w:tc>
        <w:tc>
          <w:tcPr>
            <w:tcW w:w="4606" w:type="dxa"/>
            <w:shd w:val="clear" w:color="auto" w:fill="auto"/>
          </w:tcPr>
          <w:p w14:paraId="539CC408" w14:textId="185300AA" w:rsidR="003F2A48" w:rsidRPr="000C0504" w:rsidDel="00A07BE0" w:rsidRDefault="003F2A48" w:rsidP="00727285">
            <w:pPr>
              <w:spacing w:before="120" w:after="120"/>
              <w:jc w:val="both"/>
              <w:rPr>
                <w:del w:id="235" w:author="Kopecká Monika" w:date="2018-11-20T15:11:00Z"/>
                <w:rFonts w:asciiTheme="minorHAnsi" w:hAnsiTheme="minorHAnsi"/>
                <w:sz w:val="22"/>
                <w:szCs w:val="22"/>
              </w:rPr>
            </w:pPr>
            <w:del w:id="236" w:author="Kopecká Monika" w:date="2018-11-20T15:11:00Z">
              <w:r w:rsidRPr="000C0504" w:rsidDel="00A07BE0">
                <w:rPr>
                  <w:rFonts w:asciiTheme="minorHAnsi" w:hAnsiTheme="minorHAnsi"/>
                  <w:sz w:val="22"/>
                  <w:szCs w:val="22"/>
                </w:rPr>
                <w:delText>Zameranie: A, C</w:delText>
              </w:r>
            </w:del>
          </w:p>
        </w:tc>
      </w:tr>
    </w:tbl>
    <w:p w14:paraId="10E1A30D" w14:textId="77777777" w:rsidR="00A07BE0" w:rsidRDefault="00A07BE0" w:rsidP="00150B3C">
      <w:pPr>
        <w:spacing w:before="120" w:after="120"/>
        <w:ind w:firstLine="360"/>
        <w:jc w:val="both"/>
        <w:rPr>
          <w:ins w:id="237" w:author="Kopecká Monika" w:date="2018-11-20T15:10:00Z"/>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A07BE0" w:rsidRPr="000C0504" w14:paraId="06A557A8" w14:textId="77777777" w:rsidTr="00C669D5">
        <w:trPr>
          <w:tblHeader/>
          <w:ins w:id="238" w:author="Kopecká Monika" w:date="2018-11-20T15:10:00Z"/>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ins w:id="239" w:author="Kopecká Monika" w:date="2018-11-20T15:10:00Z"/>
                <w:rFonts w:asciiTheme="minorHAnsi" w:hAnsiTheme="minorHAnsi"/>
                <w:b/>
                <w:sz w:val="22"/>
                <w:szCs w:val="22"/>
              </w:rPr>
            </w:pPr>
            <w:ins w:id="240" w:author="Kopecká Monika" w:date="2018-11-20T15:10:00Z">
              <w:r w:rsidRPr="000C0504">
                <w:rPr>
                  <w:rFonts w:asciiTheme="minorHAnsi" w:hAnsiTheme="minorHAnsi"/>
                  <w:b/>
                  <w:sz w:val="22"/>
                  <w:szCs w:val="22"/>
                </w:rPr>
                <w:lastRenderedPageBreak/>
                <w:t>OP TP</w:t>
              </w:r>
            </w:ins>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ins w:id="241" w:author="Kopecká Monika" w:date="2018-11-20T15:10:00Z"/>
                <w:rFonts w:asciiTheme="minorHAnsi" w:hAnsiTheme="minorHAnsi"/>
                <w:b/>
                <w:sz w:val="22"/>
                <w:szCs w:val="22"/>
              </w:rPr>
            </w:pPr>
            <w:ins w:id="242" w:author="Kopecká Monika" w:date="2018-11-20T15:10:00Z">
              <w:r w:rsidRPr="000C0504">
                <w:rPr>
                  <w:rFonts w:asciiTheme="minorHAnsi" w:hAnsiTheme="minorHAnsi"/>
                  <w:b/>
                  <w:sz w:val="22"/>
                  <w:szCs w:val="22"/>
                </w:rPr>
                <w:t>OP RH</w:t>
              </w:r>
            </w:ins>
          </w:p>
        </w:tc>
      </w:tr>
      <w:tr w:rsidR="00A07BE0" w:rsidRPr="000C0504" w14:paraId="43F6C36A" w14:textId="77777777" w:rsidTr="00C669D5">
        <w:trPr>
          <w:ins w:id="243" w:author="Kopecká Monika" w:date="2018-11-20T15:10:00Z"/>
        </w:trPr>
        <w:tc>
          <w:tcPr>
            <w:tcW w:w="4606" w:type="dxa"/>
            <w:shd w:val="clear" w:color="auto" w:fill="95B3D7" w:themeFill="accent1" w:themeFillTint="99"/>
          </w:tcPr>
          <w:p w14:paraId="1020815B" w14:textId="77777777" w:rsidR="00A07BE0" w:rsidRPr="001D1B1E" w:rsidRDefault="00A07BE0" w:rsidP="00C669D5">
            <w:pPr>
              <w:spacing w:before="120" w:after="120"/>
              <w:jc w:val="both"/>
              <w:rPr>
                <w:ins w:id="244" w:author="Kopecká Monika" w:date="2018-11-20T15:10:00Z"/>
                <w:rFonts w:asciiTheme="minorHAnsi" w:hAnsiTheme="minorHAnsi"/>
                <w:sz w:val="22"/>
                <w:szCs w:val="22"/>
              </w:rPr>
            </w:pPr>
            <w:ins w:id="245" w:author="Kopecká Monika" w:date="2018-11-20T15:10:00Z">
              <w:r w:rsidRPr="000C0504">
                <w:rPr>
                  <w:rFonts w:asciiTheme="minorHAnsi" w:hAnsiTheme="minorHAnsi"/>
                  <w:sz w:val="22"/>
                  <w:szCs w:val="22"/>
                </w:rPr>
                <w:t>Prioritná os: 1</w:t>
              </w:r>
            </w:ins>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ins w:id="246" w:author="Kopecká Monika" w:date="2018-11-20T15:10:00Z"/>
                <w:rFonts w:asciiTheme="minorHAnsi" w:hAnsiTheme="minorHAnsi"/>
                <w:sz w:val="22"/>
                <w:szCs w:val="22"/>
              </w:rPr>
            </w:pPr>
            <w:ins w:id="247" w:author="Kopecká Monika" w:date="2018-11-20T15:10:00Z">
              <w:r w:rsidRPr="000C0504">
                <w:rPr>
                  <w:rFonts w:asciiTheme="minorHAnsi" w:hAnsiTheme="minorHAnsi"/>
                  <w:sz w:val="22"/>
                  <w:szCs w:val="22"/>
                </w:rPr>
                <w:t>Čl. 78 nariadenia o ENRF</w:t>
              </w:r>
            </w:ins>
          </w:p>
        </w:tc>
      </w:tr>
      <w:tr w:rsidR="00A07BE0" w:rsidRPr="000C0504" w14:paraId="29A62723" w14:textId="77777777" w:rsidTr="00C669D5">
        <w:trPr>
          <w:ins w:id="248" w:author="Kopecká Monika" w:date="2018-11-20T15:10:00Z"/>
        </w:trPr>
        <w:tc>
          <w:tcPr>
            <w:tcW w:w="4606" w:type="dxa"/>
            <w:shd w:val="clear" w:color="auto" w:fill="auto"/>
          </w:tcPr>
          <w:p w14:paraId="6CB3A4F4" w14:textId="77777777" w:rsidR="00A07BE0" w:rsidRPr="001D1B1E" w:rsidRDefault="00A07BE0" w:rsidP="00C669D5">
            <w:pPr>
              <w:spacing w:before="120" w:after="120"/>
              <w:jc w:val="both"/>
              <w:rPr>
                <w:ins w:id="249" w:author="Kopecká Monika" w:date="2018-11-20T15:10:00Z"/>
                <w:rFonts w:asciiTheme="minorHAnsi" w:hAnsiTheme="minorHAnsi"/>
                <w:sz w:val="22"/>
                <w:szCs w:val="22"/>
              </w:rPr>
            </w:pPr>
            <w:ins w:id="250" w:author="Kopecká Monika" w:date="2018-11-20T15:10:00Z">
              <w:r w:rsidRPr="000C0504">
                <w:rPr>
                  <w:rFonts w:asciiTheme="minorHAnsi" w:hAnsiTheme="minorHAnsi"/>
                  <w:sz w:val="22"/>
                  <w:szCs w:val="22"/>
                </w:rPr>
                <w:t>Špecifický cieľ: 1</w:t>
              </w:r>
            </w:ins>
          </w:p>
        </w:tc>
        <w:tc>
          <w:tcPr>
            <w:tcW w:w="4606" w:type="dxa"/>
            <w:shd w:val="clear" w:color="auto" w:fill="auto"/>
          </w:tcPr>
          <w:p w14:paraId="42CC109D" w14:textId="77777777" w:rsidR="00A07BE0" w:rsidRPr="000C0504" w:rsidRDefault="00A07BE0" w:rsidP="00C669D5">
            <w:pPr>
              <w:spacing w:before="120" w:after="120"/>
              <w:jc w:val="both"/>
              <w:rPr>
                <w:ins w:id="251" w:author="Kopecká Monika" w:date="2018-11-20T15:10:00Z"/>
                <w:rFonts w:asciiTheme="minorHAnsi" w:hAnsiTheme="minorHAnsi"/>
                <w:sz w:val="22"/>
                <w:szCs w:val="22"/>
              </w:rPr>
            </w:pPr>
            <w:ins w:id="252" w:author="Kopecká Monika" w:date="2018-11-20T15:10:00Z">
              <w:r w:rsidRPr="000C0504">
                <w:rPr>
                  <w:rFonts w:asciiTheme="minorHAnsi" w:hAnsiTheme="minorHAnsi"/>
                  <w:sz w:val="22"/>
                  <w:szCs w:val="22"/>
                </w:rPr>
                <w:t>Zameranie: A, C</w:t>
              </w:r>
            </w:ins>
          </w:p>
        </w:tc>
      </w:tr>
    </w:tbl>
    <w:p w14:paraId="3B38DF12" w14:textId="77777777" w:rsidR="00A07BE0" w:rsidRDefault="00A07BE0" w:rsidP="00150B3C">
      <w:pPr>
        <w:spacing w:before="120" w:after="120"/>
        <w:ind w:firstLine="360"/>
        <w:jc w:val="both"/>
        <w:rPr>
          <w:ins w:id="253" w:author="Kopecká Monika" w:date="2018-11-20T15:10:00Z"/>
          <w:rFonts w:asciiTheme="minorHAnsi" w:hAnsiTheme="minorHAnsi"/>
          <w:sz w:val="22"/>
          <w:szCs w:val="22"/>
        </w:rPr>
      </w:pPr>
    </w:p>
    <w:p w14:paraId="2514C2B5" w14:textId="77777777" w:rsidR="003F2A48" w:rsidRPr="001D1B1E" w:rsidRDefault="00FD12A8" w:rsidP="00150B3C">
      <w:pPr>
        <w:spacing w:before="120" w:after="120"/>
        <w:ind w:firstLine="360"/>
        <w:jc w:val="both"/>
        <w:rPr>
          <w:rFonts w:asciiTheme="minorHAnsi" w:hAnsiTheme="minorHAnsi"/>
          <w:sz w:val="22"/>
          <w:szCs w:val="22"/>
        </w:rPr>
      </w:pPr>
      <w:r w:rsidRPr="000C0504">
        <w:rPr>
          <w:rFonts w:asciiTheme="minorHAnsi" w:hAnsiTheme="minorHAnsi"/>
          <w:sz w:val="22"/>
          <w:szCs w:val="22"/>
        </w:rPr>
        <w:t xml:space="preserve">Bližšie informácie k synergickým a </w:t>
      </w:r>
      <w:r w:rsidRPr="001D1B1E">
        <w:rPr>
          <w:rFonts w:asciiTheme="minorHAnsi" w:hAnsiTheme="minorHAnsi"/>
          <w:sz w:val="22"/>
          <w:szCs w:val="22"/>
        </w:rPr>
        <w:t>komplementárnym účinkom je možné získať na</w:t>
      </w:r>
      <w:r w:rsidR="00150B3C" w:rsidRPr="000C0504">
        <w:rPr>
          <w:rFonts w:asciiTheme="minorHAnsi" w:hAnsiTheme="minorHAnsi"/>
          <w:sz w:val="22"/>
          <w:szCs w:val="22"/>
        </w:rPr>
        <w:t> </w:t>
      </w:r>
      <w:r w:rsidRPr="000C0504">
        <w:rPr>
          <w:rFonts w:asciiTheme="minorHAnsi" w:hAnsiTheme="minorHAnsi"/>
          <w:sz w:val="22"/>
          <w:szCs w:val="22"/>
        </w:rPr>
        <w:t>webovom sídle</w:t>
      </w:r>
      <w:r w:rsidR="0025093D" w:rsidRPr="000C0504">
        <w:rPr>
          <w:rFonts w:asciiTheme="minorHAnsi" w:hAnsiTheme="minorHAnsi"/>
          <w:sz w:val="22"/>
          <w:szCs w:val="22"/>
        </w:rPr>
        <w:t xml:space="preserve"> </w:t>
      </w:r>
      <w:r w:rsidR="0025093D" w:rsidRPr="0063716F">
        <w:rPr>
          <w:rFonts w:asciiTheme="minorHAnsi" w:hAnsiTheme="minorHAnsi"/>
        </w:rPr>
        <w:t>centrálneho koordinačného orgánu</w:t>
      </w:r>
      <w:r w:rsidRPr="000C0504">
        <w:rPr>
          <w:rFonts w:asciiTheme="minorHAnsi" w:hAnsiTheme="minorHAnsi"/>
          <w:sz w:val="22"/>
          <w:szCs w:val="22"/>
        </w:rPr>
        <w:t xml:space="preserve"> </w:t>
      </w:r>
      <w:hyperlink r:id="rId23" w:history="1">
        <w:r w:rsidR="007775EB" w:rsidRPr="0063716F">
          <w:rPr>
            <w:rStyle w:val="Hypertextovprepojenie"/>
            <w:rFonts w:asciiTheme="minorHAnsi" w:hAnsiTheme="minorHAnsi"/>
          </w:rPr>
          <w:t>http://www.partnerskadohoda.gov.sk/273-sk/koordinacia-synergii-a-komplementarit-medzi-esif-a-ostatnymi-nastrojmi-podpory-eu-a-sr/</w:t>
        </w:r>
      </w:hyperlink>
      <w:r w:rsidR="007775EB" w:rsidRPr="0063716F">
        <w:rPr>
          <w:rFonts w:asciiTheme="minorHAnsi" w:hAnsiTheme="minorHAnsi"/>
        </w:rPr>
        <w:t xml:space="preserve"> </w:t>
      </w:r>
      <w:r w:rsidRPr="000C0504">
        <w:rPr>
          <w:rFonts w:asciiTheme="minorHAnsi" w:hAnsiTheme="minorHAnsi"/>
          <w:sz w:val="22"/>
          <w:szCs w:val="22"/>
        </w:rPr>
        <w:t xml:space="preserve">a v rámci jednotného informačného systému Európskej komisie, ktorý je dostupný na webovom sídle </w:t>
      </w:r>
      <w:hyperlink r:id="rId24" w:history="1">
        <w:r w:rsidR="00150B3C" w:rsidRPr="000C0504">
          <w:rPr>
            <w:rStyle w:val="Hypertextovprepojenie"/>
            <w:rFonts w:asciiTheme="minorHAnsi" w:hAnsiTheme="minorHAnsi"/>
            <w:sz w:val="22"/>
            <w:szCs w:val="22"/>
          </w:rPr>
          <w:t>http://www.ecas.org/</w:t>
        </w:r>
      </w:hyperlink>
      <w:r w:rsidRPr="000C0504">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77777777" w:rsidR="006829FC" w:rsidRPr="000C0504" w:rsidRDefault="00FD12A8" w:rsidP="00150B3C">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Zmena a zrušenie vyzvania môžu byť vykonané v súlade s postupom uvedeným v § 17 ods. 6 až 8 zákona o príspevku z EŠIF. Vzhľadom </w:t>
      </w:r>
      <w:r w:rsidRPr="000C0504">
        <w:rPr>
          <w:rFonts w:asciiTheme="minorHAnsi" w:hAnsiTheme="minorHAnsi"/>
          <w:sz w:val="22"/>
          <w:szCs w:val="22"/>
        </w:rPr>
        <w:t xml:space="preserve">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0C0504">
        <w:rPr>
          <w:rFonts w:asciiTheme="minorHAnsi" w:hAnsiTheme="minorHAnsi"/>
          <w:sz w:val="22"/>
          <w:szCs w:val="22"/>
        </w:rPr>
        <w:t xml:space="preserve">OP TP </w:t>
      </w:r>
      <w:r w:rsidRPr="000C0504">
        <w:rPr>
          <w:rFonts w:asciiTheme="minorHAnsi" w:hAnsiTheme="minorHAnsi"/>
          <w:sz w:val="22"/>
          <w:szCs w:val="22"/>
        </w:rPr>
        <w:t>s ohľadom na dopad navrhovanej zmeny na</w:t>
      </w:r>
      <w:r w:rsidR="00150B3C" w:rsidRPr="000C0504">
        <w:rPr>
          <w:rFonts w:asciiTheme="minorHAnsi" w:hAnsiTheme="minorHAnsi"/>
          <w:sz w:val="22"/>
          <w:szCs w:val="22"/>
        </w:rPr>
        <w:t> </w:t>
      </w:r>
      <w:r w:rsidRPr="000C0504">
        <w:rPr>
          <w:rFonts w:asciiTheme="minorHAnsi" w:hAnsiTheme="minorHAnsi"/>
          <w:sz w:val="22"/>
          <w:szCs w:val="22"/>
        </w:rPr>
        <w:t>žiadateľa.</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3800D643" w:rsidR="006829FC" w:rsidRPr="0063716F" w:rsidRDefault="006829FC">
      <w:pPr>
        <w:pStyle w:val="Odsekzoznamu1"/>
        <w:numPr>
          <w:ilvl w:val="0"/>
          <w:numId w:val="4"/>
        </w:numPr>
        <w:spacing w:before="120" w:after="120"/>
        <w:ind w:left="714" w:hanging="357"/>
        <w:contextualSpacing w:val="0"/>
        <w:jc w:val="both"/>
        <w:rPr>
          <w:rFonts w:asciiTheme="minorHAnsi" w:hAnsiTheme="minorHAnsi"/>
          <w:bCs/>
          <w:iCs/>
          <w:sz w:val="22"/>
          <w:szCs w:val="22"/>
        </w:rPr>
        <w:pPrChange w:id="254" w:author="Kopecká Monika" w:date="2018-11-20T15:15:00Z">
          <w:pPr>
            <w:pStyle w:val="Odsekzoznamu1"/>
            <w:numPr>
              <w:numId w:val="4"/>
            </w:numPr>
            <w:spacing w:before="120" w:after="120"/>
            <w:ind w:hanging="360"/>
            <w:contextualSpacing w:val="0"/>
            <w:jc w:val="both"/>
          </w:pPr>
        </w:pPrChange>
      </w:pPr>
      <w:r w:rsidRPr="0063716F">
        <w:rPr>
          <w:rFonts w:asciiTheme="minorHAnsi" w:hAnsiTheme="minorHAnsi"/>
          <w:bCs/>
          <w:iCs/>
          <w:sz w:val="22"/>
          <w:szCs w:val="22"/>
        </w:rPr>
        <w:t xml:space="preserve">Formulár </w:t>
      </w:r>
      <w:proofErr w:type="spellStart"/>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proofErr w:type="spellEnd"/>
      <w:r w:rsidR="003A329F" w:rsidRPr="0063716F">
        <w:rPr>
          <w:rFonts w:asciiTheme="minorHAnsi" w:hAnsiTheme="minorHAnsi"/>
          <w:bCs/>
          <w:iCs/>
          <w:sz w:val="22"/>
          <w:szCs w:val="22"/>
        </w:rPr>
        <w:t xml:space="preserve"> - </w:t>
      </w:r>
      <w:r w:rsidR="003A329F" w:rsidRPr="0063716F">
        <w:rPr>
          <w:rFonts w:asciiTheme="minorHAnsi" w:hAnsiTheme="minorHAnsi"/>
          <w:b/>
          <w:bCs/>
          <w:iCs/>
          <w:sz w:val="22"/>
          <w:szCs w:val="22"/>
        </w:rPr>
        <w:t>aktualizovaná</w:t>
      </w:r>
      <w:r w:rsidR="00215866" w:rsidRPr="0063716F">
        <w:rPr>
          <w:rFonts w:asciiTheme="minorHAnsi" w:hAnsiTheme="minorHAnsi"/>
          <w:bCs/>
          <w:iCs/>
          <w:sz w:val="22"/>
          <w:szCs w:val="22"/>
        </w:rPr>
        <w:t xml:space="preserve"> </w:t>
      </w:r>
      <w:r w:rsidR="00215866" w:rsidRPr="0063716F">
        <w:rPr>
          <w:rFonts w:asciiTheme="minorHAnsi" w:hAnsiTheme="minorHAnsi" w:cstheme="minorHAnsi"/>
          <w:bCs/>
          <w:iCs/>
          <w:sz w:val="22"/>
          <w:szCs w:val="22"/>
        </w:rPr>
        <w:t>(</w:t>
      </w:r>
      <w:r w:rsidR="00215866" w:rsidRPr="0063716F">
        <w:rPr>
          <w:rFonts w:asciiTheme="minorHAnsi" w:hAnsiTheme="minorHAnsi" w:cstheme="minorHAnsi"/>
          <w:sz w:val="22"/>
          <w:szCs w:val="22"/>
        </w:rPr>
        <w:t>v súčasnosti sú platné prílohy č. 1a, 1b; po ukončení aktualizácie formuláru žiadosti o NFP v ITMS2014+ budú v platnosti prílohy č. 1c, 1d);</w:t>
      </w:r>
    </w:p>
    <w:p w14:paraId="191FBDDC" w14:textId="72A789B9" w:rsidR="00FD12A8" w:rsidRPr="0063716F" w:rsidRDefault="00FD12A8">
      <w:pPr>
        <w:pStyle w:val="Odsekzoznamu"/>
        <w:numPr>
          <w:ilvl w:val="0"/>
          <w:numId w:val="4"/>
        </w:numPr>
        <w:spacing w:before="120" w:after="120"/>
        <w:ind w:left="714" w:hanging="357"/>
        <w:contextualSpacing w:val="0"/>
        <w:jc w:val="both"/>
        <w:rPr>
          <w:rFonts w:asciiTheme="minorHAnsi" w:hAnsiTheme="minorHAnsi"/>
          <w:bCs/>
          <w:iCs/>
          <w:sz w:val="22"/>
          <w:szCs w:val="22"/>
        </w:rPr>
        <w:pPrChange w:id="255" w:author="Kopecká Monika" w:date="2018-11-20T15:15:00Z">
          <w:pPr>
            <w:pStyle w:val="Odsekzoznamu"/>
            <w:numPr>
              <w:numId w:val="4"/>
            </w:numPr>
            <w:spacing w:before="120" w:after="120"/>
            <w:ind w:hanging="360"/>
            <w:jc w:val="both"/>
          </w:pPr>
        </w:pPrChange>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18DC218A" w:rsidR="00FD12A8" w:rsidRPr="0063716F" w:rsidRDefault="0025093D">
      <w:pPr>
        <w:pStyle w:val="Odsekzoznamu"/>
        <w:numPr>
          <w:ilvl w:val="0"/>
          <w:numId w:val="4"/>
        </w:numPr>
        <w:spacing w:before="120" w:after="120"/>
        <w:ind w:left="714" w:hanging="357"/>
        <w:contextualSpacing w:val="0"/>
        <w:jc w:val="both"/>
        <w:rPr>
          <w:rFonts w:asciiTheme="minorHAnsi" w:hAnsiTheme="minorHAnsi"/>
          <w:bCs/>
          <w:iCs/>
          <w:sz w:val="22"/>
          <w:szCs w:val="22"/>
        </w:rPr>
        <w:pPrChange w:id="256" w:author="Kopecká Monika" w:date="2018-11-20T15:15:00Z">
          <w:pPr>
            <w:pStyle w:val="Odsekzoznamu"/>
            <w:numPr>
              <w:numId w:val="4"/>
            </w:numPr>
            <w:spacing w:before="120" w:after="120"/>
            <w:ind w:hanging="360"/>
            <w:jc w:val="both"/>
          </w:pPr>
        </w:pPrChange>
      </w:pPr>
      <w:r w:rsidRPr="0063716F">
        <w:rPr>
          <w:rFonts w:asciiTheme="minorHAnsi" w:hAnsiTheme="minorHAnsi"/>
          <w:bCs/>
          <w:iCs/>
          <w:sz w:val="22"/>
          <w:szCs w:val="22"/>
        </w:rPr>
        <w:t xml:space="preserve">Informácia pre žiadateľov o nenávratný finančný príspevok, resp. o príspevok v zmysle čl. 105a a </w:t>
      </w:r>
      <w:proofErr w:type="spellStart"/>
      <w:r w:rsidRPr="0063716F">
        <w:rPr>
          <w:rFonts w:asciiTheme="minorHAnsi" w:hAnsiTheme="minorHAnsi"/>
          <w:bCs/>
          <w:iCs/>
          <w:sz w:val="22"/>
          <w:szCs w:val="22"/>
        </w:rPr>
        <w:t>nasl</w:t>
      </w:r>
      <w:proofErr w:type="spellEnd"/>
      <w:r w:rsidRPr="0063716F">
        <w:rPr>
          <w:rFonts w:asciiTheme="minorHAnsi" w:hAnsiTheme="minorHAnsi"/>
          <w:bCs/>
          <w:iCs/>
          <w:sz w:val="22"/>
          <w:szCs w:val="22"/>
        </w:rPr>
        <w:t xml:space="preserve">. nariadenia Európskeho parlamentu a Rady (EÚ, </w:t>
      </w:r>
      <w:proofErr w:type="spellStart"/>
      <w:r w:rsidRPr="0063716F">
        <w:rPr>
          <w:rFonts w:asciiTheme="minorHAnsi" w:hAnsiTheme="minorHAnsi"/>
          <w:bCs/>
          <w:iCs/>
          <w:sz w:val="22"/>
          <w:szCs w:val="22"/>
        </w:rPr>
        <w:t>Euratom</w:t>
      </w:r>
      <w:proofErr w:type="spellEnd"/>
      <w:r w:rsidRPr="0063716F">
        <w:rPr>
          <w:rFonts w:asciiTheme="minorHAnsi" w:hAnsiTheme="minorHAnsi"/>
          <w:bCs/>
          <w:iCs/>
          <w:sz w:val="22"/>
          <w:szCs w:val="22"/>
        </w:rPr>
        <w:t xml:space="preserve">) 1929/2015 z 28. októbra 2015,  ktorým sa mení nariadenie (EÚ, </w:t>
      </w:r>
      <w:proofErr w:type="spellStart"/>
      <w:r w:rsidRPr="0063716F">
        <w:rPr>
          <w:rFonts w:asciiTheme="minorHAnsi" w:hAnsiTheme="minorHAnsi"/>
          <w:bCs/>
          <w:iCs/>
          <w:sz w:val="22"/>
          <w:szCs w:val="22"/>
        </w:rPr>
        <w:t>Euratom</w:t>
      </w:r>
      <w:proofErr w:type="spellEnd"/>
      <w:r w:rsidRPr="0063716F">
        <w:rPr>
          <w:rFonts w:asciiTheme="minorHAnsi" w:hAnsiTheme="minorHAnsi"/>
          <w:bCs/>
          <w:iCs/>
          <w:sz w:val="22"/>
          <w:szCs w:val="22"/>
        </w:rPr>
        <w:t>) č. 966/2012 o rozpočtových pravidlách, ktoré sa vzťahujú na všeobecný rozpočet Únie;</w:t>
      </w:r>
      <w:r w:rsidR="001625A3" w:rsidRPr="0063716F">
        <w:rPr>
          <w:rFonts w:asciiTheme="minorHAnsi" w:hAnsiTheme="minorHAnsi"/>
          <w:bCs/>
          <w:iCs/>
          <w:sz w:val="22"/>
          <w:szCs w:val="22"/>
        </w:rPr>
        <w:t xml:space="preserve"> </w:t>
      </w:r>
    </w:p>
    <w:p w14:paraId="02396980" w14:textId="115F3EF4" w:rsidR="00FD12A8" w:rsidRPr="0063716F" w:rsidRDefault="00FD12A8">
      <w:pPr>
        <w:pStyle w:val="Odsekzoznamu"/>
        <w:numPr>
          <w:ilvl w:val="0"/>
          <w:numId w:val="4"/>
        </w:numPr>
        <w:spacing w:before="120" w:after="120"/>
        <w:ind w:left="714" w:hanging="357"/>
        <w:contextualSpacing w:val="0"/>
        <w:jc w:val="both"/>
        <w:rPr>
          <w:rFonts w:asciiTheme="minorHAnsi" w:hAnsiTheme="minorHAnsi"/>
          <w:bCs/>
          <w:iCs/>
          <w:sz w:val="22"/>
          <w:szCs w:val="22"/>
        </w:rPr>
        <w:pPrChange w:id="257" w:author="Kopecká Monika" w:date="2018-11-20T15:15:00Z">
          <w:pPr>
            <w:pStyle w:val="Odsekzoznamu"/>
            <w:numPr>
              <w:numId w:val="4"/>
            </w:numPr>
            <w:spacing w:before="120" w:after="120"/>
            <w:ind w:hanging="360"/>
            <w:jc w:val="both"/>
          </w:pPr>
        </w:pPrChange>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61148A02" w:rsidR="00FD12A8" w:rsidRPr="0063716F" w:rsidRDefault="00FD12A8">
      <w:pPr>
        <w:pStyle w:val="Odsekzoznamu"/>
        <w:numPr>
          <w:ilvl w:val="0"/>
          <w:numId w:val="4"/>
        </w:numPr>
        <w:spacing w:before="120" w:after="120"/>
        <w:ind w:left="714" w:hanging="357"/>
        <w:contextualSpacing w:val="0"/>
        <w:jc w:val="both"/>
        <w:rPr>
          <w:rFonts w:asciiTheme="minorHAnsi" w:hAnsiTheme="minorHAnsi"/>
          <w:bCs/>
          <w:iCs/>
          <w:sz w:val="22"/>
          <w:szCs w:val="22"/>
        </w:rPr>
        <w:pPrChange w:id="258" w:author="Kopecká Monika" w:date="2018-11-20T15:15:00Z">
          <w:pPr>
            <w:pStyle w:val="Odsekzoznamu"/>
            <w:numPr>
              <w:numId w:val="4"/>
            </w:numPr>
            <w:spacing w:before="120" w:after="120"/>
            <w:ind w:hanging="360"/>
            <w:jc w:val="both"/>
          </w:pPr>
        </w:pPrChange>
      </w:pPr>
      <w:r w:rsidRPr="0063716F">
        <w:rPr>
          <w:rFonts w:asciiTheme="minorHAnsi" w:hAnsiTheme="minorHAnsi"/>
          <w:bCs/>
          <w:iCs/>
          <w:sz w:val="22"/>
          <w:szCs w:val="22"/>
        </w:rPr>
        <w:t xml:space="preserve">Vzor Výzvy na doplnenie </w:t>
      </w:r>
      <w:proofErr w:type="spellStart"/>
      <w:r w:rsidRPr="0063716F">
        <w:rPr>
          <w:rFonts w:asciiTheme="minorHAnsi" w:hAnsiTheme="minorHAnsi"/>
          <w:bCs/>
          <w:iCs/>
          <w:sz w:val="22"/>
          <w:szCs w:val="22"/>
        </w:rPr>
        <w:t>ŽoNFP</w:t>
      </w:r>
      <w:proofErr w:type="spellEnd"/>
      <w:r w:rsidR="0025093D" w:rsidRPr="0063716F">
        <w:rPr>
          <w:rFonts w:asciiTheme="minorHAnsi" w:hAnsiTheme="minorHAnsi"/>
          <w:bCs/>
          <w:iCs/>
          <w:sz w:val="22"/>
          <w:szCs w:val="22"/>
        </w:rPr>
        <w:t>;</w:t>
      </w:r>
      <w:r w:rsidRPr="0063716F">
        <w:rPr>
          <w:rFonts w:asciiTheme="minorHAnsi" w:hAnsiTheme="minorHAnsi"/>
          <w:bCs/>
          <w:iCs/>
          <w:sz w:val="22"/>
          <w:szCs w:val="22"/>
        </w:rPr>
        <w:t xml:space="preserve"> </w:t>
      </w:r>
      <w:ins w:id="259" w:author="Kopecká Monika" w:date="2018-11-20T15:14:00Z">
        <w:r w:rsidR="0025346E" w:rsidRPr="0063716F">
          <w:rPr>
            <w:rFonts w:asciiTheme="minorHAnsi" w:hAnsiTheme="minorHAnsi"/>
            <w:bCs/>
            <w:iCs/>
            <w:sz w:val="22"/>
            <w:szCs w:val="22"/>
          </w:rPr>
          <w:t xml:space="preserve">– </w:t>
        </w:r>
        <w:r w:rsidR="0025346E" w:rsidRPr="0063716F">
          <w:rPr>
            <w:rFonts w:asciiTheme="minorHAnsi" w:hAnsiTheme="minorHAnsi"/>
            <w:b/>
            <w:bCs/>
            <w:iCs/>
            <w:sz w:val="22"/>
            <w:szCs w:val="22"/>
          </w:rPr>
          <w:t>aktualizovaná;</w:t>
        </w:r>
      </w:ins>
    </w:p>
    <w:p w14:paraId="22C908A0" w14:textId="02A0843D" w:rsidR="00343ECF" w:rsidRPr="0063716F" w:rsidRDefault="00343ECF">
      <w:pPr>
        <w:pStyle w:val="Odsekzoznamu"/>
        <w:numPr>
          <w:ilvl w:val="0"/>
          <w:numId w:val="4"/>
        </w:numPr>
        <w:spacing w:before="120" w:after="120"/>
        <w:ind w:left="714" w:hanging="357"/>
        <w:contextualSpacing w:val="0"/>
        <w:jc w:val="both"/>
        <w:rPr>
          <w:rFonts w:asciiTheme="minorHAnsi" w:hAnsiTheme="minorHAnsi"/>
          <w:bCs/>
          <w:iCs/>
          <w:sz w:val="22"/>
          <w:szCs w:val="22"/>
        </w:rPr>
        <w:pPrChange w:id="260" w:author="Kopecká Monika" w:date="2018-11-20T15:15:00Z">
          <w:pPr>
            <w:pStyle w:val="Odsekzoznamu"/>
            <w:numPr>
              <w:numId w:val="4"/>
            </w:numPr>
            <w:spacing w:before="120" w:after="120"/>
            <w:ind w:hanging="360"/>
            <w:jc w:val="both"/>
          </w:pPr>
        </w:pPrChange>
      </w:pPr>
      <w:r w:rsidRPr="0063716F">
        <w:rPr>
          <w:rFonts w:asciiTheme="minorHAnsi" w:hAnsiTheme="minorHAnsi"/>
          <w:bCs/>
          <w:iCs/>
          <w:sz w:val="22"/>
          <w:szCs w:val="22"/>
        </w:rPr>
        <w:t xml:space="preserve">Vzor </w:t>
      </w:r>
      <w:r w:rsidR="000D6D0F" w:rsidRPr="0063716F">
        <w:rPr>
          <w:rFonts w:asciiTheme="minorHAnsi" w:hAnsiTheme="minorHAnsi"/>
          <w:bCs/>
          <w:iCs/>
          <w:sz w:val="22"/>
          <w:szCs w:val="22"/>
        </w:rPr>
        <w:t>povinnej prílohy - Č</w:t>
      </w:r>
      <w:r w:rsidRPr="0063716F">
        <w:rPr>
          <w:rFonts w:asciiTheme="minorHAnsi" w:hAnsiTheme="minorHAnsi"/>
          <w:bCs/>
          <w:iCs/>
          <w:sz w:val="22"/>
          <w:szCs w:val="22"/>
        </w:rPr>
        <w:t>estné vyhláseni</w:t>
      </w:r>
      <w:r w:rsidR="000D6D0F" w:rsidRPr="0063716F">
        <w:rPr>
          <w:rFonts w:asciiTheme="minorHAnsi" w:hAnsiTheme="minorHAnsi"/>
          <w:bCs/>
          <w:iCs/>
          <w:sz w:val="22"/>
          <w:szCs w:val="22"/>
        </w:rPr>
        <w:t>e</w:t>
      </w:r>
      <w:r w:rsidRPr="0063716F">
        <w:rPr>
          <w:rFonts w:asciiTheme="minorHAnsi" w:hAnsiTheme="minorHAnsi"/>
          <w:bCs/>
          <w:iCs/>
          <w:sz w:val="22"/>
          <w:szCs w:val="22"/>
        </w:rPr>
        <w:t xml:space="preserve"> partnera</w:t>
      </w:r>
      <w:r w:rsidR="000D6D0F" w:rsidRPr="0063716F">
        <w:rPr>
          <w:rFonts w:asciiTheme="minorHAnsi" w:hAnsiTheme="minorHAnsi"/>
          <w:bCs/>
          <w:iCs/>
          <w:sz w:val="22"/>
          <w:szCs w:val="22"/>
        </w:rPr>
        <w:t xml:space="preserve"> žiadateľa o</w:t>
      </w:r>
      <w:r w:rsidR="0063716F">
        <w:rPr>
          <w:rFonts w:asciiTheme="minorHAnsi" w:hAnsiTheme="minorHAnsi"/>
          <w:bCs/>
          <w:iCs/>
          <w:sz w:val="22"/>
          <w:szCs w:val="22"/>
        </w:rPr>
        <w:t> </w:t>
      </w:r>
      <w:r w:rsidR="000D6D0F" w:rsidRPr="0063716F">
        <w:rPr>
          <w:rFonts w:asciiTheme="minorHAnsi" w:hAnsiTheme="minorHAnsi"/>
          <w:bCs/>
          <w:iCs/>
          <w:sz w:val="22"/>
          <w:szCs w:val="22"/>
        </w:rPr>
        <w:t>NFP</w:t>
      </w:r>
      <w:r w:rsidR="0063716F">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even" r:id="rId25"/>
      <w:headerReference w:type="default" r:id="rId26"/>
      <w:footerReference w:type="even" r:id="rId27"/>
      <w:footerReference w:type="default" r:id="rId28"/>
      <w:headerReference w:type="first" r:id="rId29"/>
      <w:footerReference w:type="first" r:id="rId3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3064A" w14:textId="77777777" w:rsidR="00EC7A0F" w:rsidRDefault="00EC7A0F" w:rsidP="006829FC">
      <w:r>
        <w:separator/>
      </w:r>
    </w:p>
  </w:endnote>
  <w:endnote w:type="continuationSeparator" w:id="0">
    <w:p w14:paraId="20EF8ACE" w14:textId="77777777" w:rsidR="00EC7A0F" w:rsidRDefault="00EC7A0F"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778B6" w14:textId="77777777" w:rsidR="0037190F" w:rsidRDefault="0037190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95708"/>
      <w:docPartObj>
        <w:docPartGallery w:val="Page Numbers (Bottom of Page)"/>
        <w:docPartUnique/>
      </w:docPartObj>
    </w:sdtPr>
    <w:sdtContent>
      <w:p w14:paraId="46F9F8FE" w14:textId="205253CC" w:rsidR="00EC7A0F" w:rsidRDefault="00EC7A0F">
        <w:pPr>
          <w:pStyle w:val="Pta"/>
          <w:jc w:val="center"/>
        </w:pPr>
        <w:r>
          <w:fldChar w:fldCharType="begin"/>
        </w:r>
        <w:r>
          <w:instrText>PAGE   \* MERGEFORMAT</w:instrText>
        </w:r>
        <w:r>
          <w:fldChar w:fldCharType="separate"/>
        </w:r>
        <w:r w:rsidR="0037190F">
          <w:rPr>
            <w:noProof/>
          </w:rPr>
          <w:t>20</w:t>
        </w:r>
        <w:r>
          <w:fldChar w:fldCharType="end"/>
        </w:r>
      </w:p>
    </w:sdtContent>
  </w:sdt>
  <w:p w14:paraId="2F460A6C" w14:textId="77777777" w:rsidR="00EC7A0F" w:rsidRDefault="00EC7A0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13DBA" w14:textId="77777777" w:rsidR="0037190F" w:rsidRDefault="0037190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E26BB1" w14:textId="77777777" w:rsidR="00EC7A0F" w:rsidRDefault="00EC7A0F" w:rsidP="006829FC">
      <w:r>
        <w:separator/>
      </w:r>
    </w:p>
  </w:footnote>
  <w:footnote w:type="continuationSeparator" w:id="0">
    <w:p w14:paraId="4F56BA65" w14:textId="77777777" w:rsidR="00EC7A0F" w:rsidRDefault="00EC7A0F" w:rsidP="006829FC">
      <w:r>
        <w:continuationSeparator/>
      </w:r>
    </w:p>
  </w:footnote>
  <w:footnote w:id="1">
    <w:p w14:paraId="5393D6EB" w14:textId="77777777" w:rsidR="00EC7A0F" w:rsidDel="00CE60E1" w:rsidRDefault="00EC7A0F" w:rsidP="000D6D0F">
      <w:pPr>
        <w:pStyle w:val="Textpoznmkypodiarou"/>
        <w:rPr>
          <w:del w:id="85" w:author="Kopecká Monika" w:date="2018-11-21T15:14:00Z"/>
        </w:rPr>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2">
    <w:p w14:paraId="69A8C578" w14:textId="77777777" w:rsidR="00EC7A0F" w:rsidRDefault="00EC7A0F"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14:paraId="13E2567D" w14:textId="77777777" w:rsidR="00EC7A0F" w:rsidRDefault="00EC7A0F"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CC2D9" w14:textId="77777777" w:rsidR="0037190F" w:rsidRDefault="0037190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04314" w14:textId="77777777" w:rsidR="00EC7A0F" w:rsidRPr="0063716F" w:rsidRDefault="00EC7A0F" w:rsidP="006829FC">
    <w:pPr>
      <w:rPr>
        <w:rFonts w:asciiTheme="minorHAnsi" w:hAnsiTheme="minorHAnsi"/>
      </w:rPr>
    </w:pPr>
    <w:r w:rsidRPr="006829FC">
      <w:rPr>
        <w:noProof/>
      </w:rPr>
      <w:drawing>
        <wp:anchor distT="0" distB="0" distL="114300" distR="114300" simplePos="0" relativeHeight="251658240"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63716F">
      <w:rPr>
        <w:rFonts w:asciiTheme="minorHAnsi" w:hAnsiTheme="minorHAnsi"/>
      </w:rPr>
      <w:t>Riadiaci orgán pre operačný program Technická pomoc 2014-2020</w:t>
    </w:r>
  </w:p>
  <w:p w14:paraId="2DBA2DB5" w14:textId="77777777" w:rsidR="00EC7A0F" w:rsidRPr="0063716F" w:rsidRDefault="00EC7A0F" w:rsidP="006829FC">
    <w:pPr>
      <w:rPr>
        <w:rFonts w:asciiTheme="minorHAnsi" w:hAnsiTheme="minorHAnsi"/>
      </w:rPr>
    </w:pPr>
  </w:p>
  <w:p w14:paraId="5A78519E" w14:textId="77777777" w:rsidR="00EC7A0F" w:rsidRPr="006829FC" w:rsidRDefault="00EC7A0F" w:rsidP="006829FC">
    <w:bookmarkStart w:id="261" w:name="_GoBack"/>
    <w:bookmarkEnd w:id="261"/>
  </w:p>
  <w:p w14:paraId="54E00492" w14:textId="4532736D" w:rsidR="00EC7A0F" w:rsidRPr="006829FC" w:rsidRDefault="00EC7A0F" w:rsidP="0063716F">
    <w:pPr>
      <w:pStyle w:val="Hlavika"/>
      <w:jc w:val="center"/>
      <w:rPr>
        <w:b/>
      </w:rPr>
    </w:pPr>
    <w:r>
      <w:rPr>
        <w:rFonts w:asciiTheme="minorHAnsi" w:hAnsiTheme="minorHAnsi"/>
      </w:rPr>
      <w:t xml:space="preserve">         Konsolidovaná verzia po zmene č. </w:t>
    </w:r>
    <w:r>
      <w:rPr>
        <w:rFonts w:asciiTheme="minorHAnsi" w:hAnsiTheme="minorHAnsi"/>
      </w:rPr>
      <w:t xml:space="preserve">3 z </w:t>
    </w:r>
    <w:r w:rsidR="0037190F">
      <w:rPr>
        <w:rFonts w:asciiTheme="minorHAnsi" w:hAnsiTheme="minorHAnsi"/>
      </w:rPr>
      <w:t>2</w:t>
    </w:r>
    <w:r w:rsidR="0037190F">
      <w:rPr>
        <w:rFonts w:asciiTheme="minorHAnsi" w:hAnsiTheme="minorHAnsi"/>
      </w:rPr>
      <w:t>8</w:t>
    </w:r>
    <w:r w:rsidRPr="0063716F">
      <w:rPr>
        <w:rFonts w:asciiTheme="minorHAnsi" w:hAnsiTheme="minorHAnsi"/>
      </w:rPr>
      <w:t>.</w:t>
    </w:r>
    <w:r>
      <w:rPr>
        <w:rFonts w:asciiTheme="minorHAnsi" w:hAnsiTheme="minorHAnsi"/>
      </w:rPr>
      <w:t xml:space="preserve"> </w:t>
    </w:r>
    <w:r w:rsidRPr="0063716F">
      <w:rPr>
        <w:rFonts w:asciiTheme="minorHAnsi" w:hAnsiTheme="minorHAnsi"/>
      </w:rPr>
      <w:t>11.</w:t>
    </w:r>
    <w:r>
      <w:rPr>
        <w:rFonts w:asciiTheme="minorHAnsi" w:hAnsiTheme="minorHAnsi"/>
      </w:rPr>
      <w:t xml:space="preserve"> </w:t>
    </w:r>
    <w:r w:rsidRPr="0063716F">
      <w:rPr>
        <w:rFonts w:asciiTheme="minorHAnsi" w:hAnsiTheme="minorHAnsi"/>
      </w:rPr>
      <w:t>2018</w:t>
    </w:r>
  </w:p>
  <w:p w14:paraId="311C3DA4" w14:textId="77777777" w:rsidR="00EC7A0F" w:rsidRDefault="00EC7A0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71536" w14:textId="77777777" w:rsidR="0037190F" w:rsidRDefault="0037190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7">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4">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8"/>
  </w:num>
  <w:num w:numId="7">
    <w:abstractNumId w:val="24"/>
  </w:num>
  <w:num w:numId="8">
    <w:abstractNumId w:val="15"/>
  </w:num>
  <w:num w:numId="9">
    <w:abstractNumId w:val="6"/>
  </w:num>
  <w:num w:numId="10">
    <w:abstractNumId w:val="0"/>
  </w:num>
  <w:num w:numId="11">
    <w:abstractNumId w:val="13"/>
  </w:num>
  <w:num w:numId="12">
    <w:abstractNumId w:val="10"/>
  </w:num>
  <w:num w:numId="13">
    <w:abstractNumId w:val="3"/>
  </w:num>
  <w:num w:numId="14">
    <w:abstractNumId w:val="2"/>
  </w:num>
  <w:num w:numId="15">
    <w:abstractNumId w:val="1"/>
  </w:num>
  <w:num w:numId="16">
    <w:abstractNumId w:val="23"/>
  </w:num>
  <w:num w:numId="17">
    <w:abstractNumId w:val="22"/>
  </w:num>
  <w:num w:numId="18">
    <w:abstractNumId w:val="7"/>
  </w:num>
  <w:num w:numId="19">
    <w:abstractNumId w:val="5"/>
  </w:num>
  <w:num w:numId="20">
    <w:abstractNumId w:val="16"/>
  </w:num>
  <w:num w:numId="21">
    <w:abstractNumId w:val="18"/>
  </w:num>
  <w:num w:numId="22">
    <w:abstractNumId w:val="12"/>
  </w:num>
  <w:num w:numId="23">
    <w:abstractNumId w:val="25"/>
  </w:num>
  <w:num w:numId="24">
    <w:abstractNumId w:val="20"/>
  </w:num>
  <w:num w:numId="25">
    <w:abstractNumId w:val="19"/>
  </w:num>
  <w:num w:numId="26">
    <w:abstractNumId w:val="9"/>
  </w:num>
  <w:num w:numId="27">
    <w:abstractNumId w:val="1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551C"/>
    <w:rsid w:val="00016C0A"/>
    <w:rsid w:val="00017B90"/>
    <w:rsid w:val="0002715F"/>
    <w:rsid w:val="000435EC"/>
    <w:rsid w:val="00044879"/>
    <w:rsid w:val="00054092"/>
    <w:rsid w:val="00055186"/>
    <w:rsid w:val="000570AB"/>
    <w:rsid w:val="00073F4A"/>
    <w:rsid w:val="00080E99"/>
    <w:rsid w:val="00094D04"/>
    <w:rsid w:val="000A769B"/>
    <w:rsid w:val="000B3BFA"/>
    <w:rsid w:val="000C0504"/>
    <w:rsid w:val="000C6A20"/>
    <w:rsid w:val="000D6D0F"/>
    <w:rsid w:val="000F4208"/>
    <w:rsid w:val="00104145"/>
    <w:rsid w:val="00115088"/>
    <w:rsid w:val="00123211"/>
    <w:rsid w:val="00131898"/>
    <w:rsid w:val="001408E8"/>
    <w:rsid w:val="00141013"/>
    <w:rsid w:val="00150B3C"/>
    <w:rsid w:val="001625A3"/>
    <w:rsid w:val="00162613"/>
    <w:rsid w:val="00180C29"/>
    <w:rsid w:val="001912B9"/>
    <w:rsid w:val="001B2B7A"/>
    <w:rsid w:val="001C5379"/>
    <w:rsid w:val="001C5D79"/>
    <w:rsid w:val="001D1B1E"/>
    <w:rsid w:val="001D3078"/>
    <w:rsid w:val="001F3ED9"/>
    <w:rsid w:val="00215866"/>
    <w:rsid w:val="0025093D"/>
    <w:rsid w:val="0025346E"/>
    <w:rsid w:val="0025749B"/>
    <w:rsid w:val="00271227"/>
    <w:rsid w:val="0028323F"/>
    <w:rsid w:val="00287F44"/>
    <w:rsid w:val="00297463"/>
    <w:rsid w:val="002A47C3"/>
    <w:rsid w:val="002A7815"/>
    <w:rsid w:val="002B1402"/>
    <w:rsid w:val="002B6CE1"/>
    <w:rsid w:val="002D08EE"/>
    <w:rsid w:val="002D0B03"/>
    <w:rsid w:val="002D531A"/>
    <w:rsid w:val="002D76F0"/>
    <w:rsid w:val="002D771C"/>
    <w:rsid w:val="002E3C06"/>
    <w:rsid w:val="002F0099"/>
    <w:rsid w:val="003041BF"/>
    <w:rsid w:val="00324B91"/>
    <w:rsid w:val="003364B9"/>
    <w:rsid w:val="00343ECF"/>
    <w:rsid w:val="0037190F"/>
    <w:rsid w:val="00393955"/>
    <w:rsid w:val="003972C3"/>
    <w:rsid w:val="003A329F"/>
    <w:rsid w:val="003A44D9"/>
    <w:rsid w:val="003B517D"/>
    <w:rsid w:val="003C44E2"/>
    <w:rsid w:val="003E58A8"/>
    <w:rsid w:val="003F00FD"/>
    <w:rsid w:val="003F2A48"/>
    <w:rsid w:val="003F2AC8"/>
    <w:rsid w:val="003F75F9"/>
    <w:rsid w:val="00400374"/>
    <w:rsid w:val="004065BC"/>
    <w:rsid w:val="004222FC"/>
    <w:rsid w:val="0042231A"/>
    <w:rsid w:val="004374BC"/>
    <w:rsid w:val="00442F01"/>
    <w:rsid w:val="004645BC"/>
    <w:rsid w:val="00467383"/>
    <w:rsid w:val="00484EE4"/>
    <w:rsid w:val="0049136A"/>
    <w:rsid w:val="00491D71"/>
    <w:rsid w:val="004A72B2"/>
    <w:rsid w:val="004B0876"/>
    <w:rsid w:val="004B31FD"/>
    <w:rsid w:val="004C642B"/>
    <w:rsid w:val="004C667E"/>
    <w:rsid w:val="004D3F96"/>
    <w:rsid w:val="004D7BF2"/>
    <w:rsid w:val="004F6A02"/>
    <w:rsid w:val="00501536"/>
    <w:rsid w:val="00503622"/>
    <w:rsid w:val="00503EA3"/>
    <w:rsid w:val="0050493C"/>
    <w:rsid w:val="005125EF"/>
    <w:rsid w:val="00516775"/>
    <w:rsid w:val="00522D32"/>
    <w:rsid w:val="005365A1"/>
    <w:rsid w:val="00541E08"/>
    <w:rsid w:val="00560247"/>
    <w:rsid w:val="00584F91"/>
    <w:rsid w:val="005917D7"/>
    <w:rsid w:val="005A1282"/>
    <w:rsid w:val="005A7C33"/>
    <w:rsid w:val="005B3312"/>
    <w:rsid w:val="005B4DA2"/>
    <w:rsid w:val="005B5380"/>
    <w:rsid w:val="005D1398"/>
    <w:rsid w:val="005F0C5A"/>
    <w:rsid w:val="006148A8"/>
    <w:rsid w:val="00620DA3"/>
    <w:rsid w:val="0062357F"/>
    <w:rsid w:val="006246F6"/>
    <w:rsid w:val="00631405"/>
    <w:rsid w:val="0063705A"/>
    <w:rsid w:val="0063716F"/>
    <w:rsid w:val="0064265D"/>
    <w:rsid w:val="006443D4"/>
    <w:rsid w:val="00651551"/>
    <w:rsid w:val="006536C7"/>
    <w:rsid w:val="00654DDD"/>
    <w:rsid w:val="00667992"/>
    <w:rsid w:val="00673B81"/>
    <w:rsid w:val="006829FC"/>
    <w:rsid w:val="006873D4"/>
    <w:rsid w:val="00692B9A"/>
    <w:rsid w:val="006A48C2"/>
    <w:rsid w:val="006B0064"/>
    <w:rsid w:val="006D4272"/>
    <w:rsid w:val="006D79B5"/>
    <w:rsid w:val="006F20F1"/>
    <w:rsid w:val="006F5DBC"/>
    <w:rsid w:val="00723C75"/>
    <w:rsid w:val="00727285"/>
    <w:rsid w:val="00736A18"/>
    <w:rsid w:val="00736DE3"/>
    <w:rsid w:val="007373E7"/>
    <w:rsid w:val="00754B18"/>
    <w:rsid w:val="007556FE"/>
    <w:rsid w:val="00761784"/>
    <w:rsid w:val="00773ED6"/>
    <w:rsid w:val="007775EB"/>
    <w:rsid w:val="00792288"/>
    <w:rsid w:val="007A5641"/>
    <w:rsid w:val="007A6843"/>
    <w:rsid w:val="007C7205"/>
    <w:rsid w:val="007D4E2D"/>
    <w:rsid w:val="007F24AF"/>
    <w:rsid w:val="00803EBD"/>
    <w:rsid w:val="00806367"/>
    <w:rsid w:val="008216B8"/>
    <w:rsid w:val="00843FE9"/>
    <w:rsid w:val="008458BB"/>
    <w:rsid w:val="00853EF1"/>
    <w:rsid w:val="008540BD"/>
    <w:rsid w:val="00880CAD"/>
    <w:rsid w:val="008839B1"/>
    <w:rsid w:val="008929FF"/>
    <w:rsid w:val="008C1135"/>
    <w:rsid w:val="008D0904"/>
    <w:rsid w:val="008D5AB1"/>
    <w:rsid w:val="008E1FE4"/>
    <w:rsid w:val="008F0C99"/>
    <w:rsid w:val="008F6CB2"/>
    <w:rsid w:val="008F6FF0"/>
    <w:rsid w:val="00903DA8"/>
    <w:rsid w:val="0091371E"/>
    <w:rsid w:val="00926015"/>
    <w:rsid w:val="00956191"/>
    <w:rsid w:val="00963010"/>
    <w:rsid w:val="00966802"/>
    <w:rsid w:val="00975DF9"/>
    <w:rsid w:val="00992E46"/>
    <w:rsid w:val="009A39CA"/>
    <w:rsid w:val="009C1EF9"/>
    <w:rsid w:val="009C2C8A"/>
    <w:rsid w:val="009F7331"/>
    <w:rsid w:val="00A02F1E"/>
    <w:rsid w:val="00A07422"/>
    <w:rsid w:val="00A07BE0"/>
    <w:rsid w:val="00A20759"/>
    <w:rsid w:val="00A20DC8"/>
    <w:rsid w:val="00A22AA4"/>
    <w:rsid w:val="00A41BBC"/>
    <w:rsid w:val="00A474BB"/>
    <w:rsid w:val="00A6339B"/>
    <w:rsid w:val="00A7071F"/>
    <w:rsid w:val="00A71778"/>
    <w:rsid w:val="00A719E7"/>
    <w:rsid w:val="00A73D3C"/>
    <w:rsid w:val="00A86C8C"/>
    <w:rsid w:val="00A9234D"/>
    <w:rsid w:val="00AA0EC0"/>
    <w:rsid w:val="00AB70D0"/>
    <w:rsid w:val="00AD7746"/>
    <w:rsid w:val="00AE0376"/>
    <w:rsid w:val="00AE1B29"/>
    <w:rsid w:val="00AE6D4D"/>
    <w:rsid w:val="00AF1BB8"/>
    <w:rsid w:val="00B00223"/>
    <w:rsid w:val="00B052BB"/>
    <w:rsid w:val="00B11D81"/>
    <w:rsid w:val="00B15795"/>
    <w:rsid w:val="00B1742D"/>
    <w:rsid w:val="00B25366"/>
    <w:rsid w:val="00B25D05"/>
    <w:rsid w:val="00B25EF0"/>
    <w:rsid w:val="00B26C9C"/>
    <w:rsid w:val="00B3275F"/>
    <w:rsid w:val="00B3363D"/>
    <w:rsid w:val="00B44652"/>
    <w:rsid w:val="00B47E18"/>
    <w:rsid w:val="00B648BC"/>
    <w:rsid w:val="00B71188"/>
    <w:rsid w:val="00B73956"/>
    <w:rsid w:val="00B75EED"/>
    <w:rsid w:val="00B91DDF"/>
    <w:rsid w:val="00B93281"/>
    <w:rsid w:val="00B97422"/>
    <w:rsid w:val="00BA07BD"/>
    <w:rsid w:val="00BC02F0"/>
    <w:rsid w:val="00BC38ED"/>
    <w:rsid w:val="00BD48B5"/>
    <w:rsid w:val="00BE155F"/>
    <w:rsid w:val="00BE452D"/>
    <w:rsid w:val="00BF0336"/>
    <w:rsid w:val="00C25D76"/>
    <w:rsid w:val="00C3134F"/>
    <w:rsid w:val="00C3205C"/>
    <w:rsid w:val="00C322EE"/>
    <w:rsid w:val="00C5110A"/>
    <w:rsid w:val="00C669D5"/>
    <w:rsid w:val="00C803C8"/>
    <w:rsid w:val="00C87983"/>
    <w:rsid w:val="00C92C97"/>
    <w:rsid w:val="00C93031"/>
    <w:rsid w:val="00C94C49"/>
    <w:rsid w:val="00CA6E75"/>
    <w:rsid w:val="00CB2D85"/>
    <w:rsid w:val="00CC7CCA"/>
    <w:rsid w:val="00CD3A34"/>
    <w:rsid w:val="00CE0546"/>
    <w:rsid w:val="00CE1585"/>
    <w:rsid w:val="00CE1DE3"/>
    <w:rsid w:val="00CE3494"/>
    <w:rsid w:val="00CE3AFB"/>
    <w:rsid w:val="00CE40E7"/>
    <w:rsid w:val="00CE60E1"/>
    <w:rsid w:val="00CF1AC9"/>
    <w:rsid w:val="00CF2851"/>
    <w:rsid w:val="00CF63F4"/>
    <w:rsid w:val="00D06C71"/>
    <w:rsid w:val="00D1385F"/>
    <w:rsid w:val="00D1699B"/>
    <w:rsid w:val="00D178E2"/>
    <w:rsid w:val="00D23130"/>
    <w:rsid w:val="00D40173"/>
    <w:rsid w:val="00D42269"/>
    <w:rsid w:val="00D448CC"/>
    <w:rsid w:val="00D54B8B"/>
    <w:rsid w:val="00D572F8"/>
    <w:rsid w:val="00D63741"/>
    <w:rsid w:val="00D74FBB"/>
    <w:rsid w:val="00D84C30"/>
    <w:rsid w:val="00D92098"/>
    <w:rsid w:val="00DB08C2"/>
    <w:rsid w:val="00DB3F69"/>
    <w:rsid w:val="00DB4CAA"/>
    <w:rsid w:val="00DD1D32"/>
    <w:rsid w:val="00DD2622"/>
    <w:rsid w:val="00DE79BF"/>
    <w:rsid w:val="00DF0C90"/>
    <w:rsid w:val="00E06499"/>
    <w:rsid w:val="00E173C2"/>
    <w:rsid w:val="00E21103"/>
    <w:rsid w:val="00E263F7"/>
    <w:rsid w:val="00E32F5F"/>
    <w:rsid w:val="00E43D76"/>
    <w:rsid w:val="00E529BF"/>
    <w:rsid w:val="00E633F8"/>
    <w:rsid w:val="00E74E2C"/>
    <w:rsid w:val="00E75BEB"/>
    <w:rsid w:val="00E97629"/>
    <w:rsid w:val="00EA7C0C"/>
    <w:rsid w:val="00EB52B7"/>
    <w:rsid w:val="00EC5280"/>
    <w:rsid w:val="00EC6D47"/>
    <w:rsid w:val="00EC6FEA"/>
    <w:rsid w:val="00EC7A0F"/>
    <w:rsid w:val="00EF4AF4"/>
    <w:rsid w:val="00F02676"/>
    <w:rsid w:val="00F04D93"/>
    <w:rsid w:val="00F12069"/>
    <w:rsid w:val="00F15E51"/>
    <w:rsid w:val="00F17564"/>
    <w:rsid w:val="00F33119"/>
    <w:rsid w:val="00F51B67"/>
    <w:rsid w:val="00F5453A"/>
    <w:rsid w:val="00F633EF"/>
    <w:rsid w:val="00F808E3"/>
    <w:rsid w:val="00F8091E"/>
    <w:rsid w:val="00F938D0"/>
    <w:rsid w:val="00FA1E27"/>
    <w:rsid w:val="00FA5EFB"/>
    <w:rsid w:val="00FB37EB"/>
    <w:rsid w:val="00FB4A6D"/>
    <w:rsid w:val="00FB5987"/>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F957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List Paragraph Char1"/>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List Paragraph Char1"/>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tp.vlada.gov.sk/ine-dokumenty/" TargetMode="External"/><Relationship Id="rId18" Type="http://schemas.openxmlformats.org/officeDocument/2006/relationships/hyperlink" Target="http://www.finance.gov.sk/Default.aspx?CatID=9348"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optp.vlada.gov.sk/ine-dokumenty/" TargetMode="External"/><Relationship Id="rId7" Type="http://schemas.openxmlformats.org/officeDocument/2006/relationships/footnotes" Target="footnotes.xml"/><Relationship Id="rId12" Type="http://schemas.openxmlformats.org/officeDocument/2006/relationships/hyperlink" Target="http://www.optp.vlada.gov.sk/ine-dokumenty/" TargetMode="External"/><Relationship Id="rId17" Type="http://schemas.openxmlformats.org/officeDocument/2006/relationships/hyperlink" Target="http://www.optp.vlada.gov.sk/ine-dokumenty/" TargetMode="External"/><Relationship Id="rId25" Type="http://schemas.openxmlformats.org/officeDocument/2006/relationships/header" Target="header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partnerskadohoda.gov.sk/metodicke-pokyny-cko/" TargetMode="External"/><Relationship Id="rId20" Type="http://schemas.openxmlformats.org/officeDocument/2006/relationships/hyperlink" Target="http://www.optp.vlada.gov.sk/ine-dokument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inedu.sk/vysoke-skoly-v-slovenskej-republike/" TargetMode="External"/><Relationship Id="rId24" Type="http://schemas.openxmlformats.org/officeDocument/2006/relationships/hyperlink" Target="http://www.ecas.org/"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artnerskadohoda.gov.sk/metodicke-pokyny-cko/" TargetMode="External"/><Relationship Id="rId23" Type="http://schemas.openxmlformats.org/officeDocument/2006/relationships/hyperlink" Target="http://www.partnerskadohoda.gov.sk/273-sk/koordinacia-synergii-a-komplementarit-medzi-esif-a-ostatnymi-nastrojmi-podpory-eu-a-sr/" TargetMode="External"/><Relationship Id="rId28" Type="http://schemas.openxmlformats.org/officeDocument/2006/relationships/footer" Target="footer2.xml"/><Relationship Id="rId10" Type="http://schemas.openxmlformats.org/officeDocument/2006/relationships/hyperlink" Target="mailto:projektyoptp@vlada.gov.sk" TargetMode="External"/><Relationship Id="rId19" Type="http://schemas.openxmlformats.org/officeDocument/2006/relationships/hyperlink" Target="http://www.optp.vlada.gov.sk/ine-dokumenty/"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A5CE5-AF0E-459E-9C74-FC0C817A9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28</Pages>
  <Words>10310</Words>
  <Characters>58768</Characters>
  <Application>Microsoft Office Word</Application>
  <DocSecurity>0</DocSecurity>
  <Lines>489</Lines>
  <Paragraphs>137</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68941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33</cp:revision>
  <cp:lastPrinted>2018-10-26T08:28:00Z</cp:lastPrinted>
  <dcterms:created xsi:type="dcterms:W3CDTF">2018-11-07T15:10:00Z</dcterms:created>
  <dcterms:modified xsi:type="dcterms:W3CDTF">2018-11-22T15:16:00Z</dcterms:modified>
</cp:coreProperties>
</file>