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0C" w:rsidRPr="00A1007F" w:rsidRDefault="0051270C" w:rsidP="00297D87">
      <w:pPr>
        <w:pStyle w:val="AppendixHeading3"/>
        <w:numPr>
          <w:ilvl w:val="0"/>
          <w:numId w:val="0"/>
        </w:numPr>
        <w:ind w:left="-964"/>
        <w:rPr>
          <w:rFonts w:asciiTheme="minorHAnsi" w:hAnsiTheme="minorHAnsi"/>
        </w:rPr>
      </w:pPr>
    </w:p>
    <w:p w:rsidR="00B15ACB" w:rsidRPr="00B15ACB" w:rsidRDefault="00B15ACB" w:rsidP="00B15ACB">
      <w:pPr>
        <w:keepNext/>
        <w:keepLines/>
        <w:spacing w:after="0" w:line="220" w:lineRule="atLeast"/>
        <w:jc w:val="center"/>
        <w:rPr>
          <w:rFonts w:cs="Calibri"/>
          <w:b/>
          <w:bCs/>
          <w:sz w:val="28"/>
          <w:szCs w:val="28"/>
        </w:rPr>
      </w:pPr>
      <w:r w:rsidRPr="00B15ACB">
        <w:rPr>
          <w:rFonts w:cs="Calibri"/>
          <w:b/>
          <w:bCs/>
          <w:sz w:val="28"/>
          <w:szCs w:val="28"/>
        </w:rPr>
        <w:t xml:space="preserve">Úrad vlády SR </w:t>
      </w:r>
    </w:p>
    <w:p w:rsidR="00B15ACB" w:rsidRPr="00B15ACB" w:rsidRDefault="00B15ACB" w:rsidP="00B15ACB">
      <w:pPr>
        <w:keepNext/>
        <w:keepLines/>
        <w:spacing w:after="0" w:line="220" w:lineRule="atLeast"/>
        <w:jc w:val="center"/>
        <w:rPr>
          <w:rFonts w:cs="Calibri"/>
          <w:b/>
          <w:bCs/>
          <w:sz w:val="28"/>
          <w:szCs w:val="28"/>
        </w:rPr>
      </w:pPr>
      <w:r w:rsidRPr="00B15ACB">
        <w:rPr>
          <w:rFonts w:cs="Calibri"/>
          <w:b/>
          <w:bCs/>
          <w:sz w:val="28"/>
          <w:szCs w:val="28"/>
        </w:rPr>
        <w:t>SEKCIA OPERAČNÝCH PROGRAMOV</w:t>
      </w:r>
    </w:p>
    <w:p w:rsidR="00B15ACB" w:rsidRPr="00B15ACB" w:rsidRDefault="00B15ACB" w:rsidP="00B15ACB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B15ACB">
        <w:rPr>
          <w:rFonts w:cs="Calibri"/>
          <w:b/>
          <w:bCs/>
          <w:sz w:val="28"/>
          <w:szCs w:val="28"/>
        </w:rPr>
        <w:t>Riadiaci orgán OP TP 2014-2020</w:t>
      </w:r>
    </w:p>
    <w:p w:rsidR="00B15ACB" w:rsidRPr="00B15ACB" w:rsidRDefault="00B15ACB" w:rsidP="00B15A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 w:bidi="sa-IN"/>
        </w:rPr>
      </w:pPr>
    </w:p>
    <w:p w:rsidR="00B15ACB" w:rsidRPr="00B15ACB" w:rsidRDefault="00B15ACB" w:rsidP="00B15AC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cs-CZ" w:bidi="sa-IN"/>
        </w:rPr>
      </w:pPr>
    </w:p>
    <w:p w:rsidR="00B15ACB" w:rsidRPr="00B15ACB" w:rsidRDefault="00B15ACB" w:rsidP="00B15ACB">
      <w:pPr>
        <w:spacing w:after="0" w:line="240" w:lineRule="auto"/>
        <w:jc w:val="center"/>
        <w:rPr>
          <w:rFonts w:cs="Calibri"/>
          <w:sz w:val="36"/>
          <w:szCs w:val="36"/>
        </w:rPr>
      </w:pPr>
    </w:p>
    <w:p w:rsidR="00B15ACB" w:rsidRPr="00B15ACB" w:rsidRDefault="00B15ACB" w:rsidP="00B15ACB">
      <w:pPr>
        <w:spacing w:after="0" w:line="240" w:lineRule="auto"/>
        <w:jc w:val="center"/>
        <w:rPr>
          <w:rFonts w:cs="Calibri"/>
          <w:b/>
          <w:spacing w:val="-16"/>
          <w:sz w:val="40"/>
          <w:szCs w:val="40"/>
        </w:rPr>
      </w:pPr>
      <w:r w:rsidRPr="00B15ACB">
        <w:rPr>
          <w:rFonts w:cs="Calibri"/>
          <w:b/>
          <w:spacing w:val="-16"/>
          <w:sz w:val="40"/>
          <w:szCs w:val="40"/>
        </w:rPr>
        <w:t xml:space="preserve">Príručka oprávnenosti výdavkov </w:t>
      </w:r>
    </w:p>
    <w:p w:rsidR="00B15ACB" w:rsidRPr="00B15ACB" w:rsidRDefault="00B15ACB" w:rsidP="00B15ACB">
      <w:pPr>
        <w:spacing w:before="120" w:after="120" w:line="240" w:lineRule="auto"/>
        <w:jc w:val="center"/>
        <w:rPr>
          <w:rFonts w:cs="Calibri"/>
          <w:bCs/>
          <w:sz w:val="28"/>
          <w:szCs w:val="28"/>
        </w:rPr>
      </w:pPr>
      <w:r w:rsidRPr="00B15ACB">
        <w:rPr>
          <w:rFonts w:cs="Calibri"/>
          <w:bCs/>
          <w:sz w:val="28"/>
          <w:szCs w:val="28"/>
        </w:rPr>
        <w:t xml:space="preserve">pre projekty operačného programu </w:t>
      </w:r>
      <w:r w:rsidRPr="00B15ACB">
        <w:rPr>
          <w:rFonts w:cs="Calibri"/>
          <w:iCs/>
          <w:sz w:val="28"/>
          <w:szCs w:val="28"/>
          <w:lang w:eastAsia="cs-CZ" w:bidi="sa-IN"/>
        </w:rPr>
        <w:t>Technická pomoc 2014-2020</w:t>
      </w:r>
    </w:p>
    <w:p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:rsidR="00B15ACB" w:rsidRPr="00B15ACB" w:rsidRDefault="00B15ACB" w:rsidP="00B15ACB">
      <w:pPr>
        <w:spacing w:after="0" w:line="240" w:lineRule="auto"/>
        <w:rPr>
          <w:rFonts w:cs="Calibri"/>
          <w:b/>
          <w:sz w:val="24"/>
          <w:szCs w:val="24"/>
        </w:rPr>
      </w:pPr>
      <w:r w:rsidRPr="00B15ACB">
        <w:rPr>
          <w:rFonts w:cs="Calibri"/>
          <w:sz w:val="24"/>
          <w:szCs w:val="24"/>
          <w:u w:val="single"/>
        </w:rPr>
        <w:t>Verzia:</w:t>
      </w:r>
      <w:r w:rsidRPr="00B15ACB">
        <w:rPr>
          <w:rFonts w:cs="Calibri"/>
          <w:sz w:val="24"/>
          <w:szCs w:val="24"/>
        </w:rPr>
        <w:tab/>
      </w:r>
      <w:r w:rsidRPr="00B15ACB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6</w:t>
      </w:r>
      <w:r w:rsidRPr="00B15ACB">
        <w:rPr>
          <w:rFonts w:cs="Calibri"/>
          <w:b/>
          <w:sz w:val="24"/>
          <w:szCs w:val="24"/>
        </w:rPr>
        <w:t>.0</w:t>
      </w:r>
    </w:p>
    <w:p w:rsidR="00B15ACB" w:rsidRPr="00B15ACB" w:rsidRDefault="00B15ACB" w:rsidP="00B15ACB">
      <w:pPr>
        <w:spacing w:after="0" w:line="240" w:lineRule="auto"/>
        <w:rPr>
          <w:rFonts w:cs="Calibri"/>
          <w:sz w:val="24"/>
          <w:szCs w:val="24"/>
        </w:rPr>
      </w:pPr>
    </w:p>
    <w:p w:rsid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  <w:b/>
          <w:sz w:val="24"/>
          <w:szCs w:val="24"/>
        </w:rPr>
      </w:pPr>
      <w:r w:rsidRPr="00B15ACB">
        <w:rPr>
          <w:rFonts w:cs="Calibri"/>
          <w:sz w:val="24"/>
          <w:szCs w:val="24"/>
          <w:u w:val="single"/>
        </w:rPr>
        <w:t>Dátum účinnosti:</w:t>
      </w:r>
      <w:r w:rsidRPr="00B15ACB">
        <w:rPr>
          <w:rFonts w:cs="Calibri"/>
          <w:sz w:val="24"/>
          <w:szCs w:val="24"/>
        </w:rPr>
        <w:tab/>
      </w:r>
      <w:r>
        <w:rPr>
          <w:rFonts w:cs="Calibri"/>
          <w:b/>
          <w:sz w:val="24"/>
          <w:szCs w:val="24"/>
        </w:rPr>
        <w:t>13</w:t>
      </w:r>
      <w:r w:rsidRPr="00B15ACB">
        <w:rPr>
          <w:rFonts w:cs="Calibri"/>
          <w:b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12</w:t>
      </w:r>
      <w:r w:rsidRPr="00B15ACB">
        <w:rPr>
          <w:rFonts w:cs="Calibri"/>
          <w:b/>
          <w:sz w:val="24"/>
          <w:szCs w:val="24"/>
        </w:rPr>
        <w:t>. 201</w:t>
      </w:r>
      <w:r>
        <w:rPr>
          <w:rFonts w:cs="Calibri"/>
          <w:b/>
          <w:sz w:val="24"/>
          <w:szCs w:val="24"/>
        </w:rPr>
        <w:t>8</w:t>
      </w:r>
    </w:p>
    <w:p w:rsidR="00B15ACB" w:rsidRP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  <w:b/>
          <w:bCs/>
          <w:sz w:val="24"/>
          <w:szCs w:val="24"/>
        </w:rPr>
      </w:pPr>
    </w:p>
    <w:p w:rsidR="00B15ACB" w:rsidRPr="00B15ACB" w:rsidRDefault="00B15ACB" w:rsidP="00B15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30"/>
        </w:tabs>
        <w:spacing w:after="0" w:line="240" w:lineRule="auto"/>
        <w:rPr>
          <w:rFonts w:cs="Calibri"/>
        </w:rPr>
      </w:pPr>
    </w:p>
    <w:tbl>
      <w:tblPr>
        <w:tblW w:w="83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729"/>
        <w:gridCol w:w="1984"/>
        <w:gridCol w:w="1276"/>
        <w:gridCol w:w="1881"/>
      </w:tblGrid>
      <w:tr w:rsidR="00B15ACB" w:rsidRPr="00B15ACB" w:rsidTr="0073607B">
        <w:trPr>
          <w:trHeight w:val="645"/>
          <w:jc w:val="center"/>
        </w:trPr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 </w:t>
            </w:r>
          </w:p>
        </w:tc>
        <w:tc>
          <w:tcPr>
            <w:tcW w:w="2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Meno, Priezvisko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Pozícia v rámci RO OPTP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Dátum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Podpis</w:t>
            </w:r>
          </w:p>
        </w:tc>
      </w:tr>
      <w:tr w:rsidR="00B15ACB" w:rsidRPr="00B15ACB" w:rsidTr="00B15ACB">
        <w:trPr>
          <w:trHeight w:val="420"/>
          <w:jc w:val="center"/>
        </w:trPr>
        <w:tc>
          <w:tcPr>
            <w:tcW w:w="43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Vypracoval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Eva Kunská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manažér pre metodiku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10. 12</w:t>
            </w:r>
            <w:r w:rsidRPr="00B15ACB">
              <w:rPr>
                <w:rFonts w:cs="Calibri"/>
                <w:color w:val="000000"/>
              </w:rPr>
              <w:t>. 201</w:t>
            </w: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overila</w:t>
            </w:r>
          </w:p>
        </w:tc>
      </w:tr>
      <w:tr w:rsidR="00B15ACB" w:rsidRPr="00B15ACB" w:rsidTr="0073607B">
        <w:trPr>
          <w:trHeight w:val="450"/>
          <w:jc w:val="center"/>
        </w:trPr>
        <w:tc>
          <w:tcPr>
            <w:tcW w:w="43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Monika Zaťková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manažér pre metodiku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5ACB" w:rsidRPr="00B15ACB" w:rsidRDefault="00B15ACB" w:rsidP="0073607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10. 12</w:t>
            </w:r>
            <w:r w:rsidRPr="00B15ACB">
              <w:rPr>
                <w:rFonts w:cs="Calibri"/>
                <w:color w:val="000000"/>
              </w:rPr>
              <w:t>. 201</w:t>
            </w: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15ACB" w:rsidRPr="00B15ACB" w:rsidRDefault="00B15ACB" w:rsidP="0073607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overila</w:t>
            </w:r>
          </w:p>
        </w:tc>
      </w:tr>
      <w:tr w:rsidR="00B15ACB" w:rsidRPr="00B15ACB" w:rsidTr="0073607B">
        <w:trPr>
          <w:trHeight w:val="707"/>
          <w:jc w:val="center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B15ACB">
              <w:rPr>
                <w:rFonts w:cs="Calibri"/>
                <w:b/>
                <w:bCs/>
                <w:color w:val="000000"/>
              </w:rPr>
              <w:t>Overil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Tomáš Niňaj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CB" w:rsidRPr="00B15ACB" w:rsidRDefault="00B15ACB" w:rsidP="00B15AC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B15ACB">
              <w:rPr>
                <w:rFonts w:cs="Calibri"/>
                <w:color w:val="000000"/>
              </w:rPr>
              <w:t>hlavný manažér riadenia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5ACB" w:rsidRPr="00B15ACB" w:rsidRDefault="00B15ACB" w:rsidP="0073607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10. 12</w:t>
            </w:r>
            <w:r w:rsidRPr="00B15ACB">
              <w:rPr>
                <w:rFonts w:cs="Calibri"/>
                <w:color w:val="000000"/>
              </w:rPr>
              <w:t>. 201</w:t>
            </w: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B15ACB" w:rsidRPr="00B15ACB" w:rsidRDefault="00B15ACB" w:rsidP="00B15ACB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overila v zastúpení M. Zaťková</w:t>
            </w:r>
          </w:p>
        </w:tc>
      </w:tr>
    </w:tbl>
    <w:p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:rsidR="00B15ACB" w:rsidRPr="00B15ACB" w:rsidRDefault="00B15ACB" w:rsidP="00B15ACB">
      <w:pPr>
        <w:spacing w:after="0" w:line="240" w:lineRule="auto"/>
        <w:rPr>
          <w:rFonts w:cs="Calibri"/>
          <w:b/>
          <w:u w:val="single"/>
        </w:rPr>
      </w:pPr>
    </w:p>
    <w:p w:rsidR="00B15ACB" w:rsidRPr="00B15ACB" w:rsidRDefault="00B15ACB" w:rsidP="00B15ACB">
      <w:pPr>
        <w:spacing w:after="0" w:line="240" w:lineRule="auto"/>
        <w:rPr>
          <w:rFonts w:cs="Calibri"/>
        </w:rPr>
      </w:pPr>
      <w:r w:rsidRPr="00B15ACB">
        <w:rPr>
          <w:rFonts w:cs="Calibri"/>
          <w:b/>
          <w:u w:val="single"/>
        </w:rPr>
        <w:t>Schválil:</w:t>
      </w:r>
      <w:r w:rsidRPr="00B15ACB">
        <w:rPr>
          <w:rFonts w:cs="Calibri"/>
        </w:rPr>
        <w:t xml:space="preserve">   Peter Kostolný – generálny manažér RO OP TP</w:t>
      </w:r>
    </w:p>
    <w:p w:rsidR="00B15ACB" w:rsidRDefault="00B15ACB" w:rsidP="00297D87">
      <w:pPr>
        <w:rPr>
          <w:rFonts w:asciiTheme="minorHAnsi" w:hAnsiTheme="minorHAnsi"/>
          <w:color w:val="365F91"/>
        </w:rPr>
      </w:pPr>
    </w:p>
    <w:p w:rsidR="00B15ACB" w:rsidRDefault="00B15ACB" w:rsidP="00B15ACB">
      <w:pPr>
        <w:tabs>
          <w:tab w:val="left" w:pos="2266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B15ACB" w:rsidRDefault="00B15ACB" w:rsidP="00B15ACB">
      <w:pPr>
        <w:rPr>
          <w:rFonts w:asciiTheme="minorHAnsi" w:hAnsiTheme="minorHAnsi"/>
        </w:rPr>
      </w:pPr>
    </w:p>
    <w:p w:rsidR="00B15ACB" w:rsidRDefault="00B15ACB" w:rsidP="00B15ACB">
      <w:pPr>
        <w:rPr>
          <w:rFonts w:asciiTheme="minorHAnsi" w:hAnsiTheme="minorHAnsi"/>
        </w:rPr>
      </w:pPr>
    </w:p>
    <w:p w:rsidR="00B15ACB" w:rsidRDefault="00B15ACB" w:rsidP="00B15ACB">
      <w:pPr>
        <w:rPr>
          <w:rFonts w:asciiTheme="minorHAnsi" w:hAnsiTheme="minorHAnsi"/>
        </w:rPr>
      </w:pPr>
    </w:p>
    <w:p w:rsidR="00B15ACB" w:rsidRPr="00B15ACB" w:rsidRDefault="00B15ACB" w:rsidP="00B15ACB">
      <w:pPr>
        <w:rPr>
          <w:rFonts w:asciiTheme="minorHAnsi" w:hAnsiTheme="minorHAnsi"/>
        </w:rPr>
        <w:sectPr w:rsidR="00B15ACB" w:rsidRPr="00B15ACB" w:rsidSect="00B15ACB">
          <w:footerReference w:type="default" r:id="rId9"/>
          <w:headerReference w:type="first" r:id="rId10"/>
          <w:pgSz w:w="11906" w:h="16838"/>
          <w:pgMar w:top="1417" w:right="1417" w:bottom="1135" w:left="1417" w:header="708" w:footer="708" w:gutter="0"/>
          <w:pgNumType w:start="1"/>
          <w:cols w:space="708"/>
          <w:titlePg/>
          <w:docGrid w:linePitch="360"/>
        </w:sectPr>
      </w:pPr>
      <w:r w:rsidRPr="00F6701F">
        <w:rPr>
          <w:rFonts w:asciiTheme="minorHAnsi" w:hAnsiTheme="minorHAnsi" w:cstheme="minorHAnsi"/>
        </w:rPr>
        <w:t>Podpísané zaručenou elektronickou pečaťou v zmysle zákona č. 272/2016 Z. z.</w:t>
      </w:r>
    </w:p>
    <w:p w:rsidR="0051270C" w:rsidRDefault="0051270C" w:rsidP="00297D87">
      <w:pPr>
        <w:rPr>
          <w:ins w:id="0" w:author="Autor"/>
          <w:rFonts w:asciiTheme="minorHAnsi" w:hAnsiTheme="minorHAnsi"/>
          <w:color w:val="365F91"/>
        </w:rPr>
      </w:pPr>
    </w:p>
    <w:p w:rsidR="00B15ACB" w:rsidRPr="00C36213" w:rsidRDefault="00B15ACB" w:rsidP="00297D87">
      <w:pPr>
        <w:rPr>
          <w:rFonts w:asciiTheme="minorHAnsi" w:hAnsiTheme="minorHAnsi"/>
          <w:color w:val="365F91"/>
        </w:rPr>
      </w:pPr>
    </w:p>
    <w:p w:rsidR="0051270C" w:rsidRPr="00C36213" w:rsidRDefault="0051270C" w:rsidP="00297D87">
      <w:pPr>
        <w:pStyle w:val="Default"/>
        <w:rPr>
          <w:rFonts w:asciiTheme="minorHAnsi" w:hAnsiTheme="minorHAnsi"/>
          <w:b/>
          <w:bCs/>
          <w:color w:val="365F91"/>
          <w:sz w:val="22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tbl>
      <w:tblPr>
        <w:tblW w:w="68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62"/>
      </w:tblGrid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tbl>
            <w:tblPr>
              <w:tblpPr w:leftFromText="187" w:rightFromText="187" w:horzAnchor="margin" w:tblpXSpec="center" w:tblpY="2881"/>
              <w:tblW w:w="6923" w:type="dxa"/>
              <w:tblBorders>
                <w:left w:val="single" w:sz="18" w:space="0" w:color="80808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23"/>
            </w:tblGrid>
            <w:tr w:rsidR="00C36213" w:rsidRPr="00C36213" w:rsidTr="00D410E8">
              <w:trPr>
                <w:trHeight w:val="268"/>
              </w:trPr>
              <w:tc>
                <w:tcPr>
                  <w:tcW w:w="6923" w:type="dxa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C36213" w:rsidRDefault="0051270C" w:rsidP="00D410E8">
                  <w:pPr>
                    <w:pStyle w:val="Bezriadkovania"/>
                    <w:jc w:val="both"/>
                    <w:rPr>
                      <w:rFonts w:asciiTheme="minorHAnsi" w:hAnsiTheme="minorHAnsi"/>
                      <w:color w:val="365F91"/>
                    </w:rPr>
                  </w:pPr>
                  <w:bookmarkStart w:id="1" w:name="CompanyName1" w:colFirst="0" w:colLast="0"/>
                </w:p>
              </w:tc>
            </w:tr>
            <w:tr w:rsidR="00C36213" w:rsidRPr="00C36213" w:rsidTr="00FE2F06">
              <w:trPr>
                <w:trHeight w:val="1144"/>
              </w:trPr>
              <w:tc>
                <w:tcPr>
                  <w:tcW w:w="6923" w:type="dxa"/>
                  <w:shd w:val="clear" w:color="auto" w:fill="FFFFFF" w:themeFill="background1"/>
                </w:tcPr>
                <w:p w:rsidR="0051270C" w:rsidRPr="00C36213" w:rsidRDefault="00297D87" w:rsidP="00624B0E">
                  <w:pPr>
                    <w:pStyle w:val="Bezriadkovania"/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</w:pPr>
                  <w:r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PRÍRUČKA </w:t>
                  </w:r>
                  <w:r w:rsidR="00624B0E" w:rsidRPr="00C36213">
                    <w:rPr>
                      <w:rFonts w:asciiTheme="minorHAnsi" w:hAnsiTheme="minorHAnsi" w:cs="Arial"/>
                      <w:b/>
                      <w:color w:val="365F91"/>
                      <w:sz w:val="38"/>
                      <w:szCs w:val="38"/>
                    </w:rPr>
                    <w:t xml:space="preserve">OPRÁVNENOSTI VÝDAVKOV </w:t>
                  </w:r>
                </w:p>
                <w:p w:rsidR="0051270C" w:rsidRPr="00C36213" w:rsidRDefault="0051270C" w:rsidP="00297D87">
                  <w:pPr>
                    <w:pStyle w:val="Bezriadkovania"/>
                    <w:rPr>
                      <w:rFonts w:asciiTheme="minorHAnsi" w:hAnsiTheme="minorHAnsi" w:cs="Arial"/>
                      <w:color w:val="365F91"/>
                      <w:sz w:val="40"/>
                      <w:szCs w:val="40"/>
                    </w:rPr>
                  </w:pPr>
                </w:p>
              </w:tc>
            </w:tr>
            <w:tr w:rsidR="00C36213" w:rsidRPr="00C36213" w:rsidTr="00FE2F06">
              <w:trPr>
                <w:trHeight w:val="479"/>
              </w:trPr>
              <w:tc>
                <w:tcPr>
                  <w:tcW w:w="6923" w:type="dxa"/>
                  <w:shd w:val="clear" w:color="auto" w:fill="FFFFFF" w:themeFill="background1"/>
                  <w:tcMar>
                    <w:top w:w="216" w:type="dxa"/>
                    <w:left w:w="115" w:type="dxa"/>
                    <w:bottom w:w="216" w:type="dxa"/>
                    <w:right w:w="115" w:type="dxa"/>
                  </w:tcMar>
                </w:tcPr>
                <w:p w:rsidR="0051270C" w:rsidRPr="007D4D76" w:rsidRDefault="00C47060" w:rsidP="00D410E8">
                  <w:pPr>
                    <w:pStyle w:val="Bezriadkovania"/>
                    <w:jc w:val="both"/>
                    <w:rPr>
                      <w:rFonts w:asciiTheme="minorHAnsi" w:hAnsiTheme="minorHAnsi" w:cs="Arial"/>
                      <w:color w:val="365F91"/>
                      <w:sz w:val="32"/>
                      <w:szCs w:val="32"/>
                    </w:rPr>
                  </w:pPr>
                  <w:r w:rsidRPr="008E7538"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>PRE PROJEKTY OPERAČNÉHO PROGRAMU TECHNICKÁ POMOC</w:t>
                  </w:r>
                  <w:r>
                    <w:rPr>
                      <w:rFonts w:asciiTheme="minorHAnsi" w:hAnsiTheme="minorHAnsi" w:cs="Arial"/>
                      <w:b/>
                      <w:color w:val="1F497D" w:themeColor="text2"/>
                      <w:sz w:val="28"/>
                      <w:szCs w:val="38"/>
                    </w:rPr>
                    <w:t xml:space="preserve"> 2014-2020</w:t>
                  </w:r>
                </w:p>
              </w:tc>
            </w:tr>
          </w:tbl>
          <w:p w:rsidR="0051270C" w:rsidRPr="00C36213" w:rsidRDefault="00297D87" w:rsidP="00D410E8">
            <w:pPr>
              <w:pStyle w:val="zcompanyname"/>
              <w:rPr>
                <w:rFonts w:asciiTheme="minorHAnsi" w:hAnsiTheme="minorHAnsi"/>
                <w:color w:val="365F91"/>
              </w:rPr>
            </w:pPr>
            <w:r w:rsidRPr="00C36213">
              <w:rPr>
                <w:rFonts w:asciiTheme="minorHAnsi" w:hAnsiTheme="minorHAnsi"/>
                <w:b w:val="0"/>
                <w:color w:val="365F91"/>
                <w:lang w:eastAsia="sk-SK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4238B1E" wp14:editId="129CFBC8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1381760</wp:posOffset>
                      </wp:positionV>
                      <wp:extent cx="3562350" cy="819150"/>
                      <wp:effectExtent l="0" t="0" r="0" b="0"/>
                      <wp:wrapNone/>
                      <wp:docPr id="2" name="Skupin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562350" cy="819150"/>
                                <a:chOff x="4259298" y="20740"/>
                                <a:chExt cx="3803421" cy="815071"/>
                              </a:xfrm>
                            </wpg:grpSpPr>
                            <wpg:grpSp>
                              <wpg:cNvPr id="10" name="Skupina 10"/>
                              <wpg:cNvGrpSpPr/>
                              <wpg:grpSpPr>
                                <a:xfrm>
                                  <a:off x="4259298" y="20740"/>
                                  <a:ext cx="2430533" cy="815071"/>
                                  <a:chOff x="4259298" y="20740"/>
                                  <a:chExt cx="2430533" cy="81507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91" name="Picture 3"/>
                                  <pic:cNvPicPr>
                                    <a:picLocks noChangeArrowheads="1"/>
                                  </pic:cNvPicPr>
                                </pic:nvPicPr>
                                <pic:blipFill>
                                  <a:blip r:embed="rId1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4259298" y="111356"/>
                                    <a:ext cx="902686" cy="60179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pic:spPr>
                              </pic:pic>
                              <wps:wsp>
                                <wps:cNvPr id="292" name="Obdĺžnik 292"/>
                                <wps:cNvSpPr/>
                                <wps:spPr>
                                  <a:xfrm>
                                    <a:off x="5092639" y="20740"/>
                                    <a:ext cx="1597192" cy="815071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txbx>
                                  <w:txbxContent>
                                    <w:p w:rsidR="0073607B" w:rsidRDefault="0073607B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Európska Únia</w:t>
                                      </w:r>
                                    </w:p>
                                    <w:p w:rsidR="0073607B" w:rsidRDefault="0073607B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Európske štrukturálne</w:t>
                                      </w:r>
                                    </w:p>
                                    <w:p w:rsidR="0073607B" w:rsidRDefault="0073607B" w:rsidP="00331723">
                                      <w:pPr>
                                        <w:pStyle w:val="Normlnywebov"/>
                                        <w:spacing w:before="0" w:beforeAutospacing="0" w:after="0" w:afterAutospacing="0" w:line="240" w:lineRule="atLeast"/>
                                      </w:pPr>
                                      <w:r w:rsidRPr="00014857">
                                        <w:rPr>
                                          <w:rFonts w:ascii="Arial" w:hAnsi="Arial" w:cs="Arial"/>
                                          <w:color w:val="000000"/>
                                          <w:kern w:val="24"/>
                                          <w:sz w:val="16"/>
                                          <w:szCs w:val="16"/>
                                        </w:rPr>
                                        <w:t>a investičné fondy</w:t>
                                      </w:r>
                                    </w:p>
                                  </w:txbxContent>
                                </wps:txbx>
                                <wps:bodyPr wrap="square"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96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635682" y="111991"/>
                                  <a:ext cx="427037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accent1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tx1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bg2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Skupina 2" o:spid="_x0000_s1026" style="position:absolute;left:0;text-align:left;margin-left:23.9pt;margin-top:108.8pt;width:280.5pt;height:64.5pt;z-index:251662336" coordorigin="42592,207" coordsize="38034,8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">
                      <v:group id="Skupina 10" o:spid="_x0000_s1027" style="position:absolute;left:42592;top:207;width:24306;height:8151" coordorigin="42592,207" coordsize="24305,8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28" type="#_x0000_t75" style="position:absolute;left:42592;top:1113;width:9027;height:6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kx17GAAAA3AAAAA8AAABkcnMvZG93bnJldi54bWxEj91qwkAUhO8LfYflFLyrG0Vsja4iBdGK&#10;YP3t7SF7mqRmz4bsamKf3hUKXg4z8w0zmjSmEBeqXG5ZQacdgSBOrM45VbDfzV7fQTiPrLGwTAqu&#10;5GAyfn4aYaxtzRu6bH0qAoRdjAoy78tYSpdkZNC1bUkcvB9bGfRBVqnUFdYBbgrZjaK+NJhzWMiw&#10;pI+MktP2bBSU6+/j9Pi2zD//erifH37rlTt9KdV6aaZDEJ4a/wj/txdaQXfQgfuZcATk+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aTHXsYAAADcAAAADwAAAAAAAAAAAAAA&#10;AACfAgAAZHJzL2Rvd25yZXYueG1sUEsFBgAAAAAEAAQA9wAAAJIDAAAAAA==&#10;">
                          <v:imagedata r:id="rId13" o:title=""/>
                          <o:lock v:ext="edit" aspectratio="f"/>
                        </v:shape>
                        <v:rect id="Obdĺžnik 292" o:spid="_x0000_s1029" style="position:absolute;left:50926;top:207;width:15972;height:8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UBcUA&#10;AADcAAAADwAAAGRycy9kb3ducmV2LnhtbESPT2vCQBTE7wW/w/KEXopuzKHU6CoiiKEUpPHP+ZF9&#10;JsHs25hdk/TbdwsFj8PM/IZZrgdTi45aV1lWMJtGIIhzqysuFJyOu8kHCOeRNdaWScEPOVivRi9L&#10;TLTt+Zu6zBciQNglqKD0vkmkdHlJBt3UNsTBu9rWoA+yLaRusQ9wU8s4it6lwYrDQokNbUvKb9nD&#10;KOjzQ3c5fu3l4e2SWr6n9212/lTqdTxsFiA8Df4Z/m+nWkE8j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1QFxQAAANwAAAAPAAAAAAAAAAAAAAAAAJgCAABkcnMv&#10;ZG93bnJldi54bWxQSwUGAAAAAAQABAD1AAAAigMAAAAA&#10;" filled="f" stroked="f">
                          <v:textbox>
                            <w:txbxContent>
                              <w:p w:rsidR="0073607B" w:rsidRDefault="0073607B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</w:p>
                              <w:p w:rsidR="0073607B" w:rsidRDefault="0073607B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:rsidR="0073607B" w:rsidRDefault="0073607B" w:rsidP="00331723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v:textbox>
                        </v:rect>
                      </v:group>
                      <v:shape id="Picture 3" o:spid="_x0000_s1030" type="#_x0000_t75" style="position:absolute;left:76356;top:1119;width:4271;height:5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0sqvFAAAA3AAAAA8AAABkcnMvZG93bnJldi54bWxEj0FrwkAUhO9C/8PyCl5KszFQaWNWUUFQ&#10;D0VtDh4f2dckNPs2ZNck/vtuoeBxmJlvmGw1mkb01LnasoJZFIMgLqyuuVSQf+1e30E4j6yxsUwK&#10;7uRgtXyaZJhqO/CZ+osvRYCwS1FB5X2bSumKigy6yLbEwfu2nUEfZFdK3eEQ4KaRSRzPpcGaw0KF&#10;LW0rKn4uN6Ogz80p/1wzHvlwu7q3DeXHF1Jq+jyuFyA8jf4R/m/vtYLkYw5/Z8IR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dLKrxQAAANwAAAAPAAAAAAAAAAAAAAAA&#10;AJ8CAABkcnMvZG93bnJldi54bWxQSwUGAAAAAAQABAD3AAAAkQMAAAAA&#10;" fillcolor="#4f81bd [3204]" strokecolor="black [3213]">
                        <v:imagedata r:id="rId14" o:title=""/>
                        <v:shadow color="#eeece1 [3214]"/>
                      </v:shape>
                    </v:group>
                  </w:pict>
                </mc:Fallback>
              </mc:AlternateContent>
            </w:r>
          </w:p>
        </w:tc>
      </w:tr>
      <w:tr w:rsidR="00C36213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365F91"/>
              </w:rPr>
            </w:pPr>
            <w:bookmarkStart w:id="2" w:name="ReportName1" w:colFirst="0" w:colLast="0"/>
            <w:bookmarkEnd w:id="1"/>
          </w:p>
        </w:tc>
      </w:tr>
      <w:tr w:rsidR="0051270C" w:rsidRPr="00C36213" w:rsidTr="00D410E8">
        <w:trPr>
          <w:cantSplit/>
          <w:jc w:val="center"/>
        </w:trPr>
        <w:tc>
          <w:tcPr>
            <w:tcW w:w="6862" w:type="dxa"/>
          </w:tcPr>
          <w:p w:rsidR="0051270C" w:rsidRPr="00C36213" w:rsidRDefault="0051270C" w:rsidP="00297D87">
            <w:pPr>
              <w:pStyle w:val="zreportsubtitle"/>
              <w:jc w:val="left"/>
              <w:rPr>
                <w:rFonts w:asciiTheme="minorHAnsi" w:hAnsiTheme="minorHAnsi"/>
                <w:color w:val="365F91"/>
              </w:rPr>
            </w:pPr>
            <w:bookmarkStart w:id="3" w:name="Subtitle" w:colFirst="0" w:colLast="0"/>
            <w:bookmarkEnd w:id="2"/>
          </w:p>
        </w:tc>
      </w:tr>
    </w:tbl>
    <w:bookmarkEnd w:id="3"/>
    <w:p w:rsidR="0051270C" w:rsidRPr="00C36213" w:rsidRDefault="00E56978" w:rsidP="0063689B">
      <w:pPr>
        <w:tabs>
          <w:tab w:val="left" w:pos="3660"/>
        </w:tabs>
        <w:rPr>
          <w:rFonts w:asciiTheme="minorHAnsi" w:hAnsiTheme="minorHAnsi"/>
          <w:color w:val="365F91"/>
          <w:szCs w:val="22"/>
        </w:rPr>
      </w:pPr>
      <w:r>
        <w:rPr>
          <w:rFonts w:asciiTheme="minorHAnsi" w:hAnsiTheme="minorHAnsi"/>
          <w:color w:val="365F91"/>
          <w:szCs w:val="22"/>
        </w:rPr>
        <w:tab/>
      </w: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tbl>
      <w:tblPr>
        <w:tblpPr w:leftFromText="187" w:rightFromText="187" w:horzAnchor="margin" w:tblpXSpec="center" w:tblpYSpec="bottom"/>
        <w:tblW w:w="4177" w:type="pct"/>
        <w:tblLook w:val="04A0" w:firstRow="1" w:lastRow="0" w:firstColumn="1" w:lastColumn="0" w:noHBand="0" w:noVBand="1"/>
      </w:tblPr>
      <w:tblGrid>
        <w:gridCol w:w="7771"/>
      </w:tblGrid>
      <w:tr w:rsidR="00C36213" w:rsidRPr="00C36213" w:rsidTr="00FD096D">
        <w:tc>
          <w:tcPr>
            <w:tcW w:w="7770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51270C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>Úrad vlády</w:t>
            </w:r>
            <w:r w:rsidR="0051270C" w:rsidRPr="00C36213">
              <w:rPr>
                <w:rFonts w:asciiTheme="minorHAnsi" w:hAnsiTheme="minorHAnsi" w:cs="Arial"/>
                <w:b/>
                <w:color w:val="365F91"/>
                <w:sz w:val="24"/>
                <w:szCs w:val="24"/>
                <w:lang w:eastAsia="en-US"/>
              </w:rPr>
              <w:t xml:space="preserve"> Slovenskej republiky</w:t>
            </w:r>
          </w:p>
          <w:p w:rsidR="00331723" w:rsidRPr="00C36213" w:rsidRDefault="00297D87" w:rsidP="00624B0E">
            <w:pPr>
              <w:pStyle w:val="Bezriadkovania"/>
              <w:spacing w:before="120"/>
              <w:jc w:val="center"/>
              <w:rPr>
                <w:rFonts w:asciiTheme="minorHAnsi" w:hAnsiTheme="minorHAnsi" w:cs="Arial"/>
                <w:b/>
                <w:color w:val="365F91"/>
                <w:lang w:eastAsia="en-US"/>
              </w:rPr>
            </w:pP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r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iadiaci orgán pre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o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 xml:space="preserve">peračný program </w:t>
            </w:r>
            <w:r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t>Technická pomoc</w:t>
            </w:r>
            <w:r w:rsidR="00331723" w:rsidRPr="00C36213">
              <w:rPr>
                <w:rFonts w:asciiTheme="minorHAnsi" w:hAnsiTheme="minorHAnsi" w:cs="Arial"/>
                <w:b/>
                <w:color w:val="365F91"/>
                <w:lang w:eastAsia="en-US"/>
              </w:rPr>
              <w:br/>
            </w:r>
          </w:p>
          <w:p w:rsidR="0051270C" w:rsidRPr="00C36213" w:rsidRDefault="0051270C" w:rsidP="003A4888">
            <w:pPr>
              <w:pStyle w:val="Bezriadkovania"/>
              <w:jc w:val="center"/>
              <w:rPr>
                <w:rFonts w:asciiTheme="minorHAnsi" w:hAnsiTheme="minorHAnsi" w:cs="Arial"/>
                <w:color w:val="365F91"/>
              </w:rPr>
            </w:pPr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verzia </w:t>
            </w:r>
            <w:del w:id="4" w:author="Autor">
              <w:r w:rsidR="00E56978" w:rsidDel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5</w:delText>
              </w:r>
            </w:del>
            <w:ins w:id="5" w:author="Autor">
              <w:r w:rsidR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6</w:t>
              </w:r>
            </w:ins>
            <w:r w:rsidRPr="00C36213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.0, </w:t>
            </w:r>
            <w:r w:rsidR="00C47060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účinná </w:t>
            </w:r>
            <w:r w:rsidR="00C47060" w:rsidRPr="003762C9">
              <w:rPr>
                <w:rFonts w:asciiTheme="minorHAnsi" w:hAnsiTheme="minorHAnsi" w:cs="Arial"/>
                <w:color w:val="365F91"/>
                <w:sz w:val="24"/>
                <w:szCs w:val="24"/>
                <w:lang w:eastAsia="en-US"/>
              </w:rPr>
              <w:t xml:space="preserve">od </w:t>
            </w:r>
            <w:ins w:id="6" w:author="Autor">
              <w:r w:rsidR="000E7BB6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t>13. 12. 2018</w:t>
              </w:r>
            </w:ins>
            <w:del w:id="7" w:author="Autor">
              <w:r w:rsidR="00E56978" w:rsidDel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5</w:delText>
              </w:r>
              <w:r w:rsidR="00A42712" w:rsidRPr="003762C9" w:rsidDel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 xml:space="preserve">. </w:delText>
              </w:r>
              <w:r w:rsidR="00E56978" w:rsidDel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mája</w:delText>
              </w:r>
              <w:r w:rsidR="00E56978" w:rsidRPr="003762C9" w:rsidDel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 xml:space="preserve"> 201</w:delText>
              </w:r>
              <w:r w:rsidR="00E56978" w:rsidDel="003A4888">
                <w:rPr>
                  <w:rFonts w:asciiTheme="minorHAnsi" w:hAnsiTheme="minorHAnsi" w:cs="Arial"/>
                  <w:color w:val="365F91"/>
                  <w:sz w:val="24"/>
                  <w:szCs w:val="24"/>
                  <w:lang w:eastAsia="en-US"/>
                </w:rPr>
                <w:delText>7</w:delText>
              </w:r>
            </w:del>
          </w:p>
        </w:tc>
      </w:tr>
    </w:tbl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331723">
      <w:pPr>
        <w:tabs>
          <w:tab w:val="left" w:pos="1553"/>
        </w:tabs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  <w:szCs w:val="22"/>
        </w:rPr>
      </w:pPr>
    </w:p>
    <w:p w:rsidR="0051270C" w:rsidRPr="00C36213" w:rsidRDefault="0051270C" w:rsidP="0051270C">
      <w:pPr>
        <w:jc w:val="both"/>
        <w:rPr>
          <w:rFonts w:asciiTheme="minorHAnsi" w:hAnsiTheme="minorHAnsi"/>
          <w:b/>
          <w:color w:val="365F91"/>
          <w:sz w:val="32"/>
        </w:rPr>
      </w:pPr>
    </w:p>
    <w:p w:rsidR="0051270C" w:rsidRPr="00C36213" w:rsidRDefault="0051270C" w:rsidP="0051270C">
      <w:pPr>
        <w:rPr>
          <w:rFonts w:asciiTheme="minorHAnsi" w:hAnsiTheme="minorHAnsi"/>
          <w:color w:val="365F91"/>
        </w:rPr>
      </w:pPr>
    </w:p>
    <w:p w:rsidR="00624B0E" w:rsidRPr="00C36213" w:rsidRDefault="0051270C" w:rsidP="00624B0E">
      <w:pPr>
        <w:rPr>
          <w:rFonts w:asciiTheme="minorHAnsi" w:hAnsiTheme="minorHAnsi"/>
          <w:color w:val="365F91"/>
        </w:rPr>
      </w:pPr>
      <w:r w:rsidRPr="00C36213">
        <w:rPr>
          <w:rFonts w:asciiTheme="minorHAnsi" w:hAnsiTheme="minorHAnsi"/>
          <w:color w:val="365F91"/>
        </w:rPr>
        <w:br w:type="page"/>
      </w:r>
    </w:p>
    <w:sdt>
      <w:sdtPr>
        <w:rPr>
          <w:rFonts w:asciiTheme="minorHAnsi" w:hAnsiTheme="minorHAnsi"/>
          <w:color w:val="365F91"/>
        </w:rPr>
        <w:id w:val="1520810965"/>
        <w:docPartObj>
          <w:docPartGallery w:val="Table of Contents"/>
          <w:docPartUnique/>
        </w:docPartObj>
      </w:sdtPr>
      <w:sdtEndPr>
        <w:rPr>
          <w:b w:val="0"/>
          <w:bCs w:val="0"/>
          <w:color w:val="365F91" w:themeColor="accent1" w:themeShade="BF"/>
        </w:rPr>
      </w:sdtEndPr>
      <w:sdtContent>
        <w:p w:rsidR="0071059C" w:rsidRPr="00C36213" w:rsidRDefault="0071059C" w:rsidP="00624B0E">
          <w:pPr>
            <w:pStyle w:val="Hlavikaobsahu"/>
            <w:rPr>
              <w:rFonts w:asciiTheme="minorHAnsi" w:hAnsiTheme="minorHAnsi" w:cs="Times New Roman"/>
              <w:color w:val="365F91"/>
              <w:sz w:val="32"/>
            </w:rPr>
          </w:pPr>
          <w:r w:rsidRPr="00C36213">
            <w:rPr>
              <w:rFonts w:asciiTheme="minorHAnsi" w:hAnsiTheme="minorHAnsi" w:cs="Times New Roman"/>
              <w:color w:val="365F91"/>
              <w:sz w:val="32"/>
            </w:rPr>
            <w:t>Obsah</w:t>
          </w:r>
        </w:p>
        <w:p w:rsidR="001808CA" w:rsidRDefault="0071059C">
          <w:pPr>
            <w:pStyle w:val="Obsah1"/>
            <w:rPr>
              <w:ins w:id="8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C36213">
            <w:rPr>
              <w:rFonts w:asciiTheme="minorHAnsi" w:hAnsiTheme="minorHAnsi"/>
              <w:color w:val="365F91"/>
            </w:rPr>
            <w:fldChar w:fldCharType="begin"/>
          </w:r>
          <w:r w:rsidRPr="00C36213">
            <w:rPr>
              <w:rFonts w:asciiTheme="minorHAnsi" w:hAnsiTheme="minorHAnsi"/>
              <w:color w:val="365F91"/>
            </w:rPr>
            <w:instrText xml:space="preserve"> TOC \o "1-3" \h \z \u </w:instrText>
          </w:r>
          <w:r w:rsidRPr="00C36213">
            <w:rPr>
              <w:rFonts w:asciiTheme="minorHAnsi" w:hAnsiTheme="minorHAnsi"/>
              <w:color w:val="365F91"/>
            </w:rPr>
            <w:fldChar w:fldCharType="separate"/>
          </w:r>
          <w:ins w:id="9" w:author="Autor">
            <w:r w:rsidR="001808CA" w:rsidRPr="00EF4B39">
              <w:rPr>
                <w:rStyle w:val="Hypertextovprepojenie"/>
                <w:noProof/>
              </w:rPr>
              <w:fldChar w:fldCharType="begin"/>
            </w:r>
            <w:r w:rsidR="001808CA" w:rsidRPr="00EF4B39">
              <w:rPr>
                <w:rStyle w:val="Hypertextovprepojenie"/>
                <w:noProof/>
              </w:rPr>
              <w:instrText xml:space="preserve"> </w:instrText>
            </w:r>
            <w:r w:rsidR="001808CA">
              <w:rPr>
                <w:noProof/>
              </w:rPr>
              <w:instrText>HYPERLINK \l "_Toc532205856"</w:instrText>
            </w:r>
            <w:r w:rsidR="001808CA" w:rsidRPr="00EF4B39">
              <w:rPr>
                <w:rStyle w:val="Hypertextovprepojenie"/>
                <w:noProof/>
              </w:rPr>
              <w:instrText xml:space="preserve"> </w:instrText>
            </w:r>
            <w:r w:rsidR="001808CA" w:rsidRPr="00EF4B39">
              <w:rPr>
                <w:rStyle w:val="Hypertextovprepojenie"/>
                <w:noProof/>
              </w:rPr>
            </w:r>
            <w:r w:rsidR="001808CA" w:rsidRPr="00EF4B39">
              <w:rPr>
                <w:rStyle w:val="Hypertextovprepojenie"/>
                <w:noProof/>
              </w:rPr>
              <w:fldChar w:fldCharType="separate"/>
            </w:r>
            <w:r w:rsidR="001808CA" w:rsidRPr="00EF4B39">
              <w:rPr>
                <w:rStyle w:val="Hypertextovprepojenie"/>
                <w:b/>
                <w:noProof/>
              </w:rPr>
              <w:t>Evidencia zmien Príručky Oprávnenosti výdavkov OPTP</w:t>
            </w:r>
            <w:r w:rsidR="001808CA">
              <w:rPr>
                <w:noProof/>
                <w:webHidden/>
              </w:rPr>
              <w:tab/>
            </w:r>
            <w:r w:rsidR="001808CA">
              <w:rPr>
                <w:noProof/>
                <w:webHidden/>
              </w:rPr>
              <w:fldChar w:fldCharType="begin"/>
            </w:r>
            <w:r w:rsidR="001808CA">
              <w:rPr>
                <w:noProof/>
                <w:webHidden/>
              </w:rPr>
              <w:instrText xml:space="preserve"> PAGEREF _Toc532205856 \h </w:instrText>
            </w:r>
            <w:r w:rsidR="001808CA">
              <w:rPr>
                <w:noProof/>
                <w:webHidden/>
              </w:rPr>
            </w:r>
          </w:ins>
          <w:r w:rsidR="001808CA">
            <w:rPr>
              <w:noProof/>
              <w:webHidden/>
            </w:rPr>
            <w:fldChar w:fldCharType="separate"/>
          </w:r>
          <w:ins w:id="10" w:author="Autor">
            <w:r w:rsidR="001808CA">
              <w:rPr>
                <w:noProof/>
                <w:webHidden/>
              </w:rPr>
              <w:t>3</w:t>
            </w:r>
            <w:r w:rsidR="001808CA">
              <w:rPr>
                <w:noProof/>
                <w:webHidden/>
              </w:rPr>
              <w:fldChar w:fldCharType="end"/>
            </w:r>
            <w:r w:rsidR="001808CA"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1"/>
            <w:rPr>
              <w:ins w:id="11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12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"_Toc532205869"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_Toc532205869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3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1"/>
            <w:rPr>
              <w:ins w:id="14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15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"_Toc532205870"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Podmienky oprávnenosti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6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2"/>
            <w:rPr>
              <w:ins w:id="17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18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"_Toc532205873"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Všeobecné podmienky oprávnenosti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9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2"/>
            <w:rPr>
              <w:ins w:id="20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21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"_Toc532205874"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Špecifické podmienky oprávnenosti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2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1"/>
            <w:rPr>
              <w:ins w:id="23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24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"_Toc532205875"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Rozdelenie oprávnených výdavkov a pravidlá ich oprávnenosti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5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1"/>
            <w:rPr>
              <w:ins w:id="26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27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"_Toc532205876"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Kategorizácia oprávnených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8" w:author="Autor"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1"/>
            <w:rPr>
              <w:ins w:id="29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30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"_Toc532205877"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Najčastejšie sa vyskytujúce neoprávnené výdavky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1" w:author="Autor"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1808CA" w:rsidRDefault="001808CA">
          <w:pPr>
            <w:pStyle w:val="Obsah1"/>
            <w:rPr>
              <w:ins w:id="32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ins w:id="33" w:author="Autor">
            <w:r w:rsidRPr="00EF4B39">
              <w:rPr>
                <w:rStyle w:val="Hypertextovprepojenie"/>
                <w:noProof/>
              </w:rPr>
              <w:fldChar w:fldCharType="begin"/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"_Toc532205878"</w:instrText>
            </w:r>
            <w:r w:rsidRPr="00EF4B39">
              <w:rPr>
                <w:rStyle w:val="Hypertextovprepojenie"/>
                <w:noProof/>
              </w:rPr>
              <w:instrText xml:space="preserve"> </w:instrText>
            </w:r>
            <w:r w:rsidRPr="00EF4B39">
              <w:rPr>
                <w:rStyle w:val="Hypertextovprepojenie"/>
                <w:noProof/>
              </w:rPr>
            </w:r>
            <w:r w:rsidRPr="00EF4B39">
              <w:rPr>
                <w:rStyle w:val="Hypertextovprepojenie"/>
                <w:noProof/>
              </w:rPr>
              <w:fldChar w:fldCharType="separate"/>
            </w:r>
            <w:r w:rsidRPr="00EF4B39">
              <w:rPr>
                <w:rStyle w:val="Hypertextovprepojenie"/>
                <w:b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EF4B39">
              <w:rPr>
                <w:rStyle w:val="Hypertextovprepojenie"/>
                <w:b/>
                <w:noProof/>
              </w:rPr>
              <w:t>Podmienky hospodárnosti výdavkov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_Toc532205878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4" w:author="Autor"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  <w:r w:rsidRPr="00EF4B39">
              <w:rPr>
                <w:rStyle w:val="Hypertextovprepojenie"/>
                <w:noProof/>
              </w:rPr>
              <w:fldChar w:fldCharType="end"/>
            </w:r>
          </w:ins>
        </w:p>
        <w:p w:rsidR="00C12CA1" w:rsidDel="001808CA" w:rsidRDefault="00C12CA1">
          <w:pPr>
            <w:pStyle w:val="Obsah1"/>
            <w:rPr>
              <w:del w:id="35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36" w:author="Autor">
            <w:r w:rsidRPr="001808CA" w:rsidDel="001808CA">
              <w:rPr>
                <w:b/>
                <w:noProof/>
                <w:rPrChange w:id="37" w:author="Autor">
                  <w:rPr>
                    <w:rStyle w:val="Hypertextovprepojenie"/>
                    <w:b/>
                    <w:noProof/>
                  </w:rPr>
                </w:rPrChange>
              </w:rPr>
              <w:delText>1.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38" w:author="Autor">
                  <w:rPr>
                    <w:rStyle w:val="Hypertextovprepojenie"/>
                    <w:b/>
                    <w:noProof/>
                  </w:rPr>
                </w:rPrChange>
              </w:rPr>
              <w:delText>Úvod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3</w:delText>
            </w:r>
          </w:del>
        </w:p>
        <w:p w:rsidR="00C12CA1" w:rsidDel="001808CA" w:rsidRDefault="00C12CA1">
          <w:pPr>
            <w:pStyle w:val="Obsah1"/>
            <w:rPr>
              <w:del w:id="39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40" w:author="Autor">
            <w:r w:rsidRPr="001808CA" w:rsidDel="001808CA">
              <w:rPr>
                <w:b/>
                <w:noProof/>
                <w:rPrChange w:id="41" w:author="Autor">
                  <w:rPr>
                    <w:rStyle w:val="Hypertextovprepojenie"/>
                    <w:b/>
                    <w:noProof/>
                  </w:rPr>
                </w:rPrChange>
              </w:rPr>
              <w:delText>2.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42" w:author="Autor">
                  <w:rPr>
                    <w:rStyle w:val="Hypertextovprepojenie"/>
                    <w:b/>
                    <w:noProof/>
                  </w:rPr>
                </w:rPrChange>
              </w:rPr>
              <w:delText>Podmienky oprávnenosti výdavkov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4</w:delText>
            </w:r>
          </w:del>
        </w:p>
        <w:p w:rsidR="00C12CA1" w:rsidDel="001808CA" w:rsidRDefault="00C12CA1">
          <w:pPr>
            <w:pStyle w:val="Obsah2"/>
            <w:rPr>
              <w:del w:id="43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44" w:author="Autor">
            <w:r w:rsidRPr="001808CA" w:rsidDel="001808CA">
              <w:rPr>
                <w:b/>
                <w:noProof/>
                <w:rPrChange w:id="45" w:author="Autor">
                  <w:rPr>
                    <w:rStyle w:val="Hypertextovprepojenie"/>
                    <w:b/>
                    <w:noProof/>
                  </w:rPr>
                </w:rPrChange>
              </w:rPr>
              <w:delText>2.1.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46" w:author="Autor">
                  <w:rPr>
                    <w:rStyle w:val="Hypertextovprepojenie"/>
                    <w:b/>
                    <w:noProof/>
                  </w:rPr>
                </w:rPrChange>
              </w:rPr>
              <w:delText>Všeobecné podmienky oprávnenosti výdavkov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4</w:delText>
            </w:r>
          </w:del>
        </w:p>
        <w:p w:rsidR="00C12CA1" w:rsidDel="001808CA" w:rsidRDefault="00C12CA1">
          <w:pPr>
            <w:pStyle w:val="Obsah2"/>
            <w:rPr>
              <w:del w:id="47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48" w:author="Autor">
            <w:r w:rsidRPr="001808CA" w:rsidDel="001808CA">
              <w:rPr>
                <w:b/>
                <w:noProof/>
                <w:rPrChange w:id="49" w:author="Autor">
                  <w:rPr>
                    <w:rStyle w:val="Hypertextovprepojenie"/>
                    <w:b/>
                    <w:noProof/>
                  </w:rPr>
                </w:rPrChange>
              </w:rPr>
              <w:delText>2.2.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50" w:author="Autor">
                  <w:rPr>
                    <w:rStyle w:val="Hypertextovprepojenie"/>
                    <w:b/>
                    <w:noProof/>
                  </w:rPr>
                </w:rPrChange>
              </w:rPr>
              <w:delText>Špecifické podmienky oprávnenosti výdavkov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6</w:delText>
            </w:r>
          </w:del>
        </w:p>
        <w:p w:rsidR="00C12CA1" w:rsidDel="001808CA" w:rsidRDefault="00C12CA1">
          <w:pPr>
            <w:pStyle w:val="Obsah1"/>
            <w:rPr>
              <w:del w:id="51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52" w:author="Autor">
            <w:r w:rsidRPr="001808CA" w:rsidDel="001808CA">
              <w:rPr>
                <w:b/>
                <w:noProof/>
                <w:rPrChange w:id="53" w:author="Autor">
                  <w:rPr>
                    <w:rStyle w:val="Hypertextovprepojenie"/>
                    <w:b/>
                    <w:noProof/>
                  </w:rPr>
                </w:rPrChange>
              </w:rPr>
              <w:delText>3.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54" w:author="Autor">
                  <w:rPr>
                    <w:rStyle w:val="Hypertextovprepojenie"/>
                    <w:b/>
                    <w:noProof/>
                  </w:rPr>
                </w:rPrChange>
              </w:rPr>
              <w:delText>Rozdelenie oprávnených výdavkov a pravidlá ich oprávnenosti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8</w:delText>
            </w:r>
          </w:del>
        </w:p>
        <w:p w:rsidR="00C12CA1" w:rsidDel="001808CA" w:rsidRDefault="00C12CA1">
          <w:pPr>
            <w:pStyle w:val="Obsah1"/>
            <w:rPr>
              <w:del w:id="55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56" w:author="Autor">
            <w:r w:rsidRPr="001808CA" w:rsidDel="001808CA">
              <w:rPr>
                <w:b/>
                <w:noProof/>
                <w:rPrChange w:id="57" w:author="Autor">
                  <w:rPr>
                    <w:rStyle w:val="Hypertextovprepojenie"/>
                    <w:b/>
                    <w:noProof/>
                  </w:rPr>
                </w:rPrChange>
              </w:rPr>
              <w:delText>4.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58" w:author="Autor">
                  <w:rPr>
                    <w:rStyle w:val="Hypertextovprepojenie"/>
                    <w:b/>
                    <w:noProof/>
                  </w:rPr>
                </w:rPrChange>
              </w:rPr>
              <w:delText>Kategorizácia oprávnených výdavkov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15</w:delText>
            </w:r>
          </w:del>
        </w:p>
        <w:p w:rsidR="00C12CA1" w:rsidDel="001808CA" w:rsidRDefault="00C12CA1">
          <w:pPr>
            <w:pStyle w:val="Obsah1"/>
            <w:rPr>
              <w:del w:id="59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60" w:author="Autor">
            <w:r w:rsidRPr="001808CA" w:rsidDel="001808CA">
              <w:rPr>
                <w:b/>
                <w:noProof/>
                <w:rPrChange w:id="61" w:author="Autor">
                  <w:rPr>
                    <w:rStyle w:val="Hypertextovprepojenie"/>
                    <w:b/>
                    <w:noProof/>
                  </w:rPr>
                </w:rPrChange>
              </w:rPr>
              <w:delText>5.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62" w:author="Autor">
                  <w:rPr>
                    <w:rStyle w:val="Hypertextovprepojenie"/>
                    <w:b/>
                    <w:noProof/>
                  </w:rPr>
                </w:rPrChange>
              </w:rPr>
              <w:delText>Najčastejšie sa vyskytujúce neoprávnené výdavky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21</w:delText>
            </w:r>
          </w:del>
        </w:p>
        <w:p w:rsidR="00C12CA1" w:rsidDel="001808CA" w:rsidRDefault="00C12CA1">
          <w:pPr>
            <w:pStyle w:val="Obsah1"/>
            <w:rPr>
              <w:del w:id="63" w:author="Autor"/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del w:id="64" w:author="Autor">
            <w:r w:rsidRPr="001808CA" w:rsidDel="001808CA">
              <w:rPr>
                <w:b/>
                <w:noProof/>
                <w:rPrChange w:id="65" w:author="Autor">
                  <w:rPr>
                    <w:rStyle w:val="Hypertextovprepojenie"/>
                    <w:b/>
                    <w:noProof/>
                  </w:rPr>
                </w:rPrChange>
              </w:rPr>
              <w:delText>6.</w:delText>
            </w:r>
            <w:r w:rsidDel="001808C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Pr="001808CA" w:rsidDel="001808CA">
              <w:rPr>
                <w:b/>
                <w:noProof/>
                <w:rPrChange w:id="66" w:author="Autor">
                  <w:rPr>
                    <w:rStyle w:val="Hypertextovprepojenie"/>
                    <w:b/>
                    <w:noProof/>
                  </w:rPr>
                </w:rPrChange>
              </w:rPr>
              <w:delText>Podmienky hospodárnosti výdavkov</w:delText>
            </w:r>
            <w:r w:rsidDel="001808CA">
              <w:rPr>
                <w:noProof/>
                <w:webHidden/>
              </w:rPr>
              <w:tab/>
            </w:r>
            <w:r w:rsidR="0063689B" w:rsidDel="001808CA">
              <w:rPr>
                <w:noProof/>
                <w:webHidden/>
              </w:rPr>
              <w:delText>22</w:delText>
            </w:r>
          </w:del>
        </w:p>
        <w:p w:rsidR="0071059C" w:rsidRPr="00A1007F" w:rsidRDefault="0071059C" w:rsidP="0071059C">
          <w:pPr>
            <w:pStyle w:val="Nadpis1"/>
            <w:rPr>
              <w:rFonts w:asciiTheme="minorHAnsi" w:hAnsiTheme="minorHAnsi"/>
            </w:rPr>
          </w:pPr>
          <w:r w:rsidRPr="00C36213">
            <w:rPr>
              <w:rFonts w:asciiTheme="minorHAnsi" w:hAnsiTheme="minorHAnsi"/>
              <w:color w:val="365F91"/>
            </w:rPr>
            <w:fldChar w:fldCharType="end"/>
          </w:r>
        </w:p>
      </w:sdtContent>
    </w:sdt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CC5FAE" w:rsidRPr="00A1007F" w:rsidRDefault="00CC5FAE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1808CA" w:rsidP="001808CA">
      <w:pPr>
        <w:pStyle w:val="Odsekzoznamu"/>
        <w:tabs>
          <w:tab w:val="left" w:pos="3506"/>
        </w:tabs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  <w:pPrChange w:id="67" w:author="Autor">
          <w:pPr>
            <w:pStyle w:val="Odsekzoznamu"/>
            <w:spacing w:after="0" w:line="240" w:lineRule="auto"/>
            <w:ind w:left="0"/>
            <w:contextualSpacing w:val="0"/>
          </w:pPr>
        </w:pPrChange>
      </w:pPr>
      <w:ins w:id="68" w:author="Autor">
        <w:r>
          <w:rPr>
            <w:rFonts w:asciiTheme="minorHAnsi" w:hAnsiTheme="minorHAnsi"/>
            <w:sz w:val="24"/>
            <w:szCs w:val="24"/>
          </w:rPr>
          <w:tab/>
        </w:r>
      </w:ins>
      <w:bookmarkStart w:id="69" w:name="_GoBack"/>
      <w:bookmarkEnd w:id="69"/>
    </w:p>
    <w:p w:rsidR="0071313A" w:rsidRDefault="0071313A">
      <w:pPr>
        <w:rPr>
          <w:ins w:id="70" w:author="Autor"/>
          <w:rFonts w:asciiTheme="minorHAnsi" w:hAnsiTheme="minorHAnsi"/>
          <w:sz w:val="24"/>
          <w:szCs w:val="24"/>
        </w:rPr>
      </w:pPr>
      <w:ins w:id="71" w:author="Autor">
        <w:r>
          <w:rPr>
            <w:rFonts w:asciiTheme="minorHAnsi" w:hAnsiTheme="minorHAnsi"/>
            <w:sz w:val="24"/>
            <w:szCs w:val="24"/>
          </w:rPr>
          <w:br w:type="page"/>
        </w:r>
      </w:ins>
    </w:p>
    <w:p w:rsidR="0071059C" w:rsidRPr="0071313A" w:rsidRDefault="0071313A" w:rsidP="0071313A">
      <w:pPr>
        <w:spacing w:after="240" w:line="240" w:lineRule="auto"/>
        <w:jc w:val="both"/>
        <w:outlineLvl w:val="0"/>
        <w:rPr>
          <w:ins w:id="72" w:author="Autor"/>
          <w:rFonts w:asciiTheme="minorHAnsi" w:hAnsiTheme="minorHAnsi"/>
          <w:b/>
          <w:color w:val="365F91"/>
          <w:sz w:val="32"/>
          <w:szCs w:val="24"/>
          <w:rPrChange w:id="73" w:author="Autor">
            <w:rPr>
              <w:ins w:id="74" w:author="Autor"/>
              <w:rFonts w:cs="Calibri"/>
              <w:b/>
              <w:bCs/>
              <w:caps/>
              <w:smallCaps/>
              <w:spacing w:val="60"/>
              <w:sz w:val="28"/>
              <w:szCs w:val="22"/>
              <w:lang w:eastAsia="en-US"/>
            </w:rPr>
          </w:rPrChange>
        </w:rPr>
        <w:pPrChange w:id="75" w:author="Autor">
          <w:pPr>
            <w:pStyle w:val="Odsekzoznamu"/>
            <w:spacing w:after="0" w:line="240" w:lineRule="auto"/>
            <w:ind w:left="0"/>
            <w:contextualSpacing w:val="0"/>
          </w:pPr>
        </w:pPrChange>
      </w:pPr>
      <w:bookmarkStart w:id="76" w:name="_Toc532205856"/>
      <w:ins w:id="77" w:author="Autor">
        <w:r w:rsidRPr="0071313A">
          <w:rPr>
            <w:rFonts w:asciiTheme="minorHAnsi" w:hAnsiTheme="minorHAnsi"/>
            <w:b/>
            <w:color w:val="365F91"/>
            <w:sz w:val="32"/>
            <w:szCs w:val="24"/>
            <w:rPrChange w:id="78" w:author="Autor">
              <w:rPr>
                <w:rFonts w:cs="Calibri"/>
                <w:b/>
                <w:sz w:val="28"/>
                <w:szCs w:val="28"/>
                <w:lang w:eastAsia="en-US"/>
              </w:rPr>
            </w:rPrChange>
          </w:rPr>
          <w:lastRenderedPageBreak/>
          <w:t>E</w:t>
        </w:r>
        <w:r w:rsidRPr="0071313A">
          <w:rPr>
            <w:rFonts w:asciiTheme="minorHAnsi" w:hAnsiTheme="minorHAnsi"/>
            <w:b/>
            <w:color w:val="365F91"/>
            <w:sz w:val="32"/>
            <w:szCs w:val="24"/>
            <w:rPrChange w:id="79" w:author="Autor">
              <w:rPr>
                <w:rFonts w:cs="Calibri"/>
                <w:b/>
                <w:bCs/>
                <w:caps/>
                <w:smallCaps/>
                <w:spacing w:val="60"/>
                <w:sz w:val="28"/>
                <w:szCs w:val="22"/>
                <w:lang w:eastAsia="en-US"/>
              </w:rPr>
            </w:rPrChange>
          </w:rPr>
          <w:t>videncia zmien Príručky Oprávnenosti výdavkov OPTP</w:t>
        </w:r>
        <w:bookmarkEnd w:id="76"/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PrChange w:id="80" w:author="Autor">
          <w:tblPr>
            <w:tblW w:w="10207" w:type="dxa"/>
            <w:tblInd w:w="-17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162"/>
        <w:gridCol w:w="3483"/>
        <w:gridCol w:w="2837"/>
        <w:gridCol w:w="1806"/>
        <w:tblGridChange w:id="81">
          <w:tblGrid>
            <w:gridCol w:w="1277"/>
            <w:gridCol w:w="3827"/>
            <w:gridCol w:w="3118"/>
            <w:gridCol w:w="1985"/>
          </w:tblGrid>
        </w:tblGridChange>
      </w:tblGrid>
      <w:tr w:rsidR="0071313A" w:rsidRPr="0071313A" w:rsidTr="0071313A">
        <w:trPr>
          <w:trHeight w:val="607"/>
          <w:ins w:id="82" w:author="Autor"/>
          <w:trPrChange w:id="83" w:author="Autor">
            <w:trPr>
              <w:trHeight w:val="607"/>
            </w:trPr>
          </w:trPrChange>
        </w:trPr>
        <w:tc>
          <w:tcPr>
            <w:tcW w:w="5000" w:type="pct"/>
            <w:gridSpan w:val="4"/>
            <w:shd w:val="clear" w:color="auto" w:fill="FBD4B4" w:themeFill="accent6" w:themeFillTint="66"/>
            <w:vAlign w:val="center"/>
            <w:tcPrChange w:id="84" w:author="Autor">
              <w:tcPr>
                <w:tcW w:w="10207" w:type="dxa"/>
                <w:gridSpan w:val="4"/>
                <w:shd w:val="clear" w:color="auto" w:fill="FBD4B4" w:themeFill="accent6" w:themeFillTint="66"/>
                <w:vAlign w:val="center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ins w:id="85" w:author="Autor"/>
                <w:rFonts w:cs="Calibri"/>
                <w:b/>
                <w:sz w:val="28"/>
                <w:szCs w:val="28"/>
                <w:lang w:eastAsia="en-US"/>
              </w:rPr>
            </w:pPr>
            <w:ins w:id="86" w:author="Autor">
              <w:r w:rsidRPr="0071313A">
                <w:rPr>
                  <w:rFonts w:cs="Calibri"/>
                  <w:b/>
                  <w:sz w:val="28"/>
                  <w:szCs w:val="28"/>
                  <w:lang w:eastAsia="en-US"/>
                </w:rPr>
                <w:t>Kontrolný list k Príručke oprávnenosti výdavkov OP TP, verzia č. 6.0</w:t>
              </w:r>
            </w:ins>
          </w:p>
        </w:tc>
      </w:tr>
      <w:tr w:rsidR="0071313A" w:rsidRPr="0071313A" w:rsidTr="0071313A">
        <w:trPr>
          <w:trHeight w:val="607"/>
          <w:ins w:id="87" w:author="Autor"/>
          <w:trPrChange w:id="88" w:author="Autor">
            <w:trPr>
              <w:trHeight w:val="607"/>
            </w:trPr>
          </w:trPrChange>
        </w:trPr>
        <w:tc>
          <w:tcPr>
            <w:tcW w:w="626" w:type="pct"/>
            <w:shd w:val="clear" w:color="auto" w:fill="FBD4B4" w:themeFill="accent6" w:themeFillTint="66"/>
            <w:vAlign w:val="center"/>
            <w:tcPrChange w:id="89" w:author="Autor">
              <w:tcPr>
                <w:tcW w:w="1277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ins w:id="90" w:author="Autor"/>
                <w:rFonts w:cs="Calibri"/>
                <w:b/>
                <w:lang w:eastAsia="en-US"/>
              </w:rPr>
            </w:pPr>
            <w:ins w:id="91" w:author="Autor">
              <w:r w:rsidRPr="0071313A">
                <w:rPr>
                  <w:rFonts w:cs="Calibri"/>
                  <w:b/>
                  <w:lang w:eastAsia="en-US"/>
                </w:rPr>
                <w:t>Číslo kapitoly</w:t>
              </w:r>
            </w:ins>
          </w:p>
        </w:tc>
        <w:tc>
          <w:tcPr>
            <w:tcW w:w="1875" w:type="pct"/>
            <w:shd w:val="clear" w:color="auto" w:fill="FBD4B4" w:themeFill="accent6" w:themeFillTint="66"/>
            <w:vAlign w:val="center"/>
            <w:tcPrChange w:id="92" w:author="Autor">
              <w:tcPr>
                <w:tcW w:w="3827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ins w:id="93" w:author="Autor"/>
                <w:rFonts w:cs="Calibri"/>
                <w:b/>
                <w:lang w:eastAsia="en-US"/>
              </w:rPr>
            </w:pPr>
            <w:ins w:id="94" w:author="Autor">
              <w:r w:rsidRPr="0071313A">
                <w:rPr>
                  <w:rFonts w:cs="Calibri"/>
                  <w:b/>
                  <w:lang w:eastAsia="en-US"/>
                </w:rPr>
                <w:t>Popis zmeny</w:t>
              </w:r>
            </w:ins>
          </w:p>
        </w:tc>
        <w:tc>
          <w:tcPr>
            <w:tcW w:w="1527" w:type="pct"/>
            <w:shd w:val="clear" w:color="auto" w:fill="FBD4B4" w:themeFill="accent6" w:themeFillTint="66"/>
            <w:vAlign w:val="center"/>
            <w:tcPrChange w:id="95" w:author="Autor">
              <w:tcPr>
                <w:tcW w:w="3118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ins w:id="96" w:author="Autor"/>
                <w:rFonts w:cs="Calibri"/>
                <w:b/>
                <w:lang w:eastAsia="en-US"/>
              </w:rPr>
            </w:pPr>
            <w:ins w:id="97" w:author="Autor">
              <w:r w:rsidRPr="0071313A">
                <w:rPr>
                  <w:rFonts w:cs="Calibri"/>
                  <w:b/>
                  <w:lang w:eastAsia="en-US"/>
                </w:rPr>
                <w:t>Zdôvodnenie</w:t>
              </w:r>
            </w:ins>
          </w:p>
        </w:tc>
        <w:tc>
          <w:tcPr>
            <w:tcW w:w="972" w:type="pct"/>
            <w:shd w:val="clear" w:color="auto" w:fill="FBD4B4" w:themeFill="accent6" w:themeFillTint="66"/>
            <w:vAlign w:val="center"/>
            <w:tcPrChange w:id="98" w:author="Autor">
              <w:tcPr>
                <w:tcW w:w="1985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after="0" w:line="240" w:lineRule="auto"/>
              <w:jc w:val="center"/>
              <w:rPr>
                <w:ins w:id="99" w:author="Autor"/>
                <w:rFonts w:cs="Calibri"/>
                <w:b/>
                <w:lang w:eastAsia="en-US"/>
              </w:rPr>
            </w:pPr>
            <w:ins w:id="100" w:author="Autor">
              <w:r w:rsidRPr="0071313A">
                <w:rPr>
                  <w:rFonts w:cs="Calibri"/>
                  <w:b/>
                  <w:lang w:eastAsia="en-US"/>
                </w:rPr>
                <w:t>Dátum platnosti zmeny</w:t>
              </w:r>
            </w:ins>
          </w:p>
        </w:tc>
      </w:tr>
      <w:tr w:rsidR="0071313A" w:rsidRPr="0071313A" w:rsidTr="0071313A">
        <w:trPr>
          <w:trHeight w:val="428"/>
          <w:ins w:id="101" w:author="Autor"/>
          <w:trPrChange w:id="102" w:author="Autor">
            <w:trPr>
              <w:trHeight w:val="428"/>
            </w:trPr>
          </w:trPrChange>
        </w:trPr>
        <w:tc>
          <w:tcPr>
            <w:tcW w:w="626" w:type="pct"/>
            <w:tcPrChange w:id="103" w:author="Autor">
              <w:tcPr>
                <w:tcW w:w="127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center"/>
              <w:rPr>
                <w:ins w:id="104" w:author="Autor"/>
                <w:rFonts w:cs="Calibri"/>
                <w:bCs/>
                <w:sz w:val="18"/>
                <w:szCs w:val="18"/>
                <w:lang w:eastAsia="en-US"/>
              </w:rPr>
            </w:pPr>
            <w:ins w:id="105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2.1</w:t>
              </w:r>
            </w:ins>
          </w:p>
        </w:tc>
        <w:tc>
          <w:tcPr>
            <w:tcW w:w="1875" w:type="pct"/>
            <w:tcPrChange w:id="106" w:author="Autor">
              <w:tcPr>
                <w:tcW w:w="382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07" w:author="Autor"/>
                <w:rFonts w:cs="Calibri"/>
                <w:bCs/>
                <w:sz w:val="18"/>
                <w:szCs w:val="18"/>
                <w:lang w:eastAsia="en-US"/>
              </w:rPr>
            </w:pPr>
            <w:ins w:id="108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 xml:space="preserve">Všeobecné podmienky oprávnenosti výdavkov – vecná oprávnenosť výdavkov – aktualizácia čísla pôvodného čl. 30 nariadenia 966/2012 na čl.33 nariadenia 2018/1046; územná oprávnenosť výdavkov – aktualizácia znenia o projektoch TP mimo územia EÚ, doplnenie vysvetlenia pre princíp </w:t>
              </w:r>
              <w:proofErr w:type="spellStart"/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pro</w:t>
              </w:r>
              <w:proofErr w:type="spellEnd"/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 xml:space="preserve"> rata; Pravidlá oprávnenosti v súvislosti s preddavkovými platbami – odstránený text a doplnený odkaz na Systém finančného riadenia.</w:t>
              </w:r>
            </w:ins>
          </w:p>
        </w:tc>
        <w:tc>
          <w:tcPr>
            <w:tcW w:w="1527" w:type="pct"/>
            <w:tcPrChange w:id="109" w:author="Autor">
              <w:tcPr>
                <w:tcW w:w="3118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10" w:author="Autor"/>
                <w:rFonts w:cs="Calibri"/>
                <w:bCs/>
                <w:sz w:val="18"/>
                <w:szCs w:val="18"/>
                <w:lang w:eastAsia="en-US"/>
              </w:rPr>
            </w:pPr>
            <w:ins w:id="111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V zmysle aktualizácie SR EŠIF, 7.0 a potreby RO OP TP</w:t>
              </w:r>
            </w:ins>
          </w:p>
        </w:tc>
        <w:tc>
          <w:tcPr>
            <w:tcW w:w="972" w:type="pct"/>
            <w:tcPrChange w:id="112" w:author="Autor">
              <w:tcPr>
                <w:tcW w:w="1985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13" w:author="Autor"/>
                <w:rFonts w:cs="Calibri"/>
                <w:bCs/>
                <w:sz w:val="18"/>
                <w:szCs w:val="18"/>
                <w:lang w:eastAsia="en-US"/>
              </w:rPr>
            </w:pPr>
            <w:ins w:id="114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13. 12. 2018</w:t>
              </w:r>
            </w:ins>
          </w:p>
        </w:tc>
      </w:tr>
      <w:tr w:rsidR="0071313A" w:rsidRPr="0071313A" w:rsidTr="0071313A">
        <w:trPr>
          <w:trHeight w:val="428"/>
          <w:ins w:id="115" w:author="Autor"/>
          <w:trPrChange w:id="116" w:author="Autor">
            <w:trPr>
              <w:trHeight w:val="428"/>
            </w:trPr>
          </w:trPrChange>
        </w:trPr>
        <w:tc>
          <w:tcPr>
            <w:tcW w:w="626" w:type="pct"/>
            <w:tcPrChange w:id="117" w:author="Autor">
              <w:tcPr>
                <w:tcW w:w="127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center"/>
              <w:rPr>
                <w:ins w:id="118" w:author="Autor"/>
                <w:rFonts w:cs="Calibri"/>
                <w:bCs/>
                <w:sz w:val="18"/>
                <w:szCs w:val="18"/>
                <w:lang w:eastAsia="en-US"/>
              </w:rPr>
            </w:pPr>
            <w:ins w:id="119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 xml:space="preserve">3 </w:t>
              </w:r>
            </w:ins>
          </w:p>
        </w:tc>
        <w:tc>
          <w:tcPr>
            <w:tcW w:w="1875" w:type="pct"/>
            <w:tcPrChange w:id="120" w:author="Autor">
              <w:tcPr>
                <w:tcW w:w="382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21" w:author="Autor"/>
                <w:rFonts w:cs="Calibri"/>
                <w:bCs/>
                <w:sz w:val="18"/>
                <w:szCs w:val="18"/>
                <w:lang w:eastAsia="en-US"/>
              </w:rPr>
            </w:pPr>
            <w:ins w:id="122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Rozdelenie oprávnených výdavkov a pravidlá ich oprávnenosti -</w:t>
              </w:r>
              <w:r w:rsidRPr="0071313A">
                <w:rPr>
                  <w:b/>
                  <w:caps/>
                  <w:color w:val="365F91"/>
                  <w:sz w:val="32"/>
                  <w:szCs w:val="24"/>
                  <w:lang w:eastAsia="en-US"/>
                </w:rPr>
                <w:t xml:space="preserve"> </w:t>
              </w:r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v časti Cestovné náhrady bolo doplnené vysvetlenie oprávnených výdavkov v súvislosti s prerušením pracovnej cesty zo súkromných dôvodov</w:t>
              </w:r>
            </w:ins>
          </w:p>
        </w:tc>
        <w:tc>
          <w:tcPr>
            <w:tcW w:w="1527" w:type="pct"/>
            <w:tcPrChange w:id="123" w:author="Autor">
              <w:tcPr>
                <w:tcW w:w="3118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24" w:author="Autor"/>
                <w:rFonts w:cs="Calibri"/>
                <w:bCs/>
                <w:sz w:val="18"/>
                <w:szCs w:val="18"/>
                <w:lang w:eastAsia="en-US"/>
              </w:rPr>
            </w:pPr>
            <w:ins w:id="125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V zmysle potreby RO OP TP</w:t>
              </w:r>
            </w:ins>
          </w:p>
        </w:tc>
        <w:tc>
          <w:tcPr>
            <w:tcW w:w="972" w:type="pct"/>
            <w:tcPrChange w:id="126" w:author="Autor">
              <w:tcPr>
                <w:tcW w:w="1985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both"/>
              <w:rPr>
                <w:ins w:id="127" w:author="Autor"/>
                <w:rFonts w:cs="Calibri"/>
                <w:bCs/>
                <w:sz w:val="18"/>
                <w:szCs w:val="18"/>
                <w:lang w:eastAsia="en-US"/>
              </w:rPr>
            </w:pPr>
            <w:ins w:id="128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13. 12. 2018</w:t>
              </w:r>
            </w:ins>
          </w:p>
        </w:tc>
      </w:tr>
      <w:tr w:rsidR="0071313A" w:rsidRPr="0071313A" w:rsidTr="0071313A">
        <w:trPr>
          <w:trHeight w:val="428"/>
          <w:ins w:id="129" w:author="Autor"/>
          <w:trPrChange w:id="130" w:author="Autor">
            <w:trPr>
              <w:trHeight w:val="428"/>
            </w:trPr>
          </w:trPrChange>
        </w:trPr>
        <w:tc>
          <w:tcPr>
            <w:tcW w:w="626" w:type="pct"/>
            <w:tcPrChange w:id="131" w:author="Autor">
              <w:tcPr>
                <w:tcW w:w="127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center"/>
              <w:rPr>
                <w:ins w:id="132" w:author="Autor"/>
                <w:rFonts w:cs="Calibri"/>
                <w:bCs/>
                <w:sz w:val="18"/>
                <w:szCs w:val="18"/>
                <w:lang w:eastAsia="en-US"/>
              </w:rPr>
            </w:pPr>
            <w:ins w:id="133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 xml:space="preserve">3 </w:t>
              </w:r>
            </w:ins>
          </w:p>
        </w:tc>
        <w:tc>
          <w:tcPr>
            <w:tcW w:w="1875" w:type="pct"/>
            <w:tcPrChange w:id="134" w:author="Autor">
              <w:tcPr>
                <w:tcW w:w="382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35" w:author="Autor"/>
                <w:rFonts w:cs="Calibri"/>
                <w:bCs/>
                <w:sz w:val="18"/>
                <w:szCs w:val="18"/>
                <w:lang w:eastAsia="en-US"/>
              </w:rPr>
            </w:pPr>
            <w:ins w:id="136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Rozdelenie oprávnených výdavkov a pravidlá ich oprávnenosti -</w:t>
              </w:r>
              <w:r w:rsidRPr="0071313A">
                <w:rPr>
                  <w:b/>
                  <w:caps/>
                  <w:color w:val="365F91"/>
                  <w:sz w:val="32"/>
                  <w:szCs w:val="24"/>
                  <w:lang w:eastAsia="en-US"/>
                </w:rPr>
                <w:t xml:space="preserve"> </w:t>
              </w:r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v časti Osobné výdavky boli termín „plný pracovný úväzok“ nahradený termínom ustanovený pracovný čas, resp. dohodnutý kratší pracovný čas v prípade pracovného pomeru na kratší pracovný čas</w:t>
              </w:r>
            </w:ins>
          </w:p>
        </w:tc>
        <w:tc>
          <w:tcPr>
            <w:tcW w:w="1527" w:type="pct"/>
            <w:tcPrChange w:id="137" w:author="Autor">
              <w:tcPr>
                <w:tcW w:w="3118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38" w:author="Autor"/>
                <w:rFonts w:cs="Calibri"/>
                <w:bCs/>
                <w:sz w:val="18"/>
                <w:szCs w:val="18"/>
                <w:lang w:eastAsia="en-US"/>
              </w:rPr>
            </w:pPr>
            <w:ins w:id="139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V zmysle MP CKO č. 6, verzie č.4</w:t>
              </w:r>
            </w:ins>
          </w:p>
        </w:tc>
        <w:tc>
          <w:tcPr>
            <w:tcW w:w="972" w:type="pct"/>
            <w:tcPrChange w:id="140" w:author="Autor">
              <w:tcPr>
                <w:tcW w:w="1985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both"/>
              <w:rPr>
                <w:ins w:id="141" w:author="Autor"/>
                <w:rFonts w:cs="Calibri"/>
                <w:bCs/>
                <w:sz w:val="18"/>
                <w:szCs w:val="18"/>
                <w:lang w:eastAsia="en-US"/>
              </w:rPr>
            </w:pPr>
            <w:ins w:id="142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13. 12. 2018</w:t>
              </w:r>
            </w:ins>
          </w:p>
        </w:tc>
      </w:tr>
      <w:tr w:rsidR="0071313A" w:rsidRPr="0071313A" w:rsidTr="0071313A">
        <w:trPr>
          <w:trHeight w:val="428"/>
          <w:ins w:id="143" w:author="Autor"/>
          <w:trPrChange w:id="144" w:author="Autor">
            <w:trPr>
              <w:trHeight w:val="428"/>
            </w:trPr>
          </w:trPrChange>
        </w:trPr>
        <w:tc>
          <w:tcPr>
            <w:tcW w:w="626" w:type="pct"/>
            <w:tcPrChange w:id="145" w:author="Autor">
              <w:tcPr>
                <w:tcW w:w="127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center"/>
              <w:rPr>
                <w:ins w:id="146" w:author="Autor"/>
                <w:rFonts w:cs="Calibri"/>
                <w:bCs/>
                <w:sz w:val="18"/>
                <w:szCs w:val="18"/>
                <w:lang w:eastAsia="en-US"/>
              </w:rPr>
            </w:pPr>
            <w:ins w:id="147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Príloha č. 1 Číselník výdavkov</w:t>
              </w:r>
            </w:ins>
          </w:p>
        </w:tc>
        <w:tc>
          <w:tcPr>
            <w:tcW w:w="1875" w:type="pct"/>
            <w:tcPrChange w:id="148" w:author="Autor">
              <w:tcPr>
                <w:tcW w:w="3827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49" w:author="Autor"/>
                <w:rFonts w:cs="Calibri"/>
                <w:bCs/>
                <w:sz w:val="18"/>
                <w:szCs w:val="18"/>
                <w:lang w:eastAsia="en-US"/>
              </w:rPr>
            </w:pPr>
            <w:ins w:id="150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Doplnenie novej skupiny výdavkov 632005 Telekomunikačné služby a úprava názvu skupiny výdavkov 632003 z pôvodného názvu Poštové služby a telekomunikačné služby na Poštové služby, v tabuľke bola v názve posledného stĺpca doplnená poznámka pod čiarou s nasledovným textom „uvedená skupina výdavkov obsahuje iba príklady najčastejšie sa vyskytujúcich výdavkov v rámci OP TP (nie je taxatívne vymedzená)“</w:t>
              </w:r>
            </w:ins>
          </w:p>
        </w:tc>
        <w:tc>
          <w:tcPr>
            <w:tcW w:w="1527" w:type="pct"/>
            <w:tcPrChange w:id="151" w:author="Autor">
              <w:tcPr>
                <w:tcW w:w="3118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rPr>
                <w:ins w:id="152" w:author="Autor"/>
                <w:rFonts w:cs="Calibri"/>
                <w:bCs/>
                <w:sz w:val="18"/>
                <w:szCs w:val="18"/>
                <w:lang w:eastAsia="en-US"/>
              </w:rPr>
            </w:pPr>
            <w:ins w:id="153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Z dôvodu pridania novej skupiny výdavkov v Usmernení MF SR k ekonomickej klasifikácie rozpočtovej klasifikácie, v zmysle potreby RO OP TP</w:t>
              </w:r>
            </w:ins>
          </w:p>
        </w:tc>
        <w:tc>
          <w:tcPr>
            <w:tcW w:w="972" w:type="pct"/>
            <w:tcPrChange w:id="154" w:author="Autor">
              <w:tcPr>
                <w:tcW w:w="1985" w:type="dxa"/>
              </w:tcPr>
            </w:tcPrChange>
          </w:tcPr>
          <w:p w:rsidR="0071313A" w:rsidRPr="0071313A" w:rsidRDefault="0071313A" w:rsidP="0071313A">
            <w:pPr>
              <w:keepNext/>
              <w:keepLines/>
              <w:spacing w:before="60" w:after="0" w:line="240" w:lineRule="auto"/>
              <w:jc w:val="both"/>
              <w:rPr>
                <w:ins w:id="155" w:author="Autor"/>
                <w:rFonts w:cs="Calibri"/>
                <w:bCs/>
                <w:lang w:eastAsia="en-US"/>
              </w:rPr>
            </w:pPr>
            <w:ins w:id="156" w:author="Autor">
              <w:r w:rsidRPr="0071313A">
                <w:rPr>
                  <w:rFonts w:cs="Calibri"/>
                  <w:bCs/>
                  <w:sz w:val="18"/>
                  <w:szCs w:val="18"/>
                  <w:lang w:eastAsia="en-US"/>
                </w:rPr>
                <w:t>13. 12. 2018</w:t>
              </w:r>
            </w:ins>
          </w:p>
        </w:tc>
      </w:tr>
    </w:tbl>
    <w:p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ins w:id="157" w:author="Autor"/>
          <w:rFonts w:asciiTheme="minorHAnsi" w:hAnsiTheme="minorHAnsi"/>
          <w:sz w:val="24"/>
          <w:szCs w:val="24"/>
        </w:rPr>
      </w:pPr>
    </w:p>
    <w:p w:rsidR="0071313A" w:rsidRDefault="0071313A" w:rsidP="00CC5FAE">
      <w:pPr>
        <w:pStyle w:val="Odsekzoznamu"/>
        <w:spacing w:after="0" w:line="240" w:lineRule="auto"/>
        <w:ind w:left="0"/>
        <w:contextualSpacing w:val="0"/>
        <w:rPr>
          <w:ins w:id="158" w:author="Autor"/>
          <w:rFonts w:asciiTheme="minorHAnsi" w:hAnsiTheme="minorHAnsi"/>
          <w:sz w:val="24"/>
          <w:szCs w:val="24"/>
        </w:rPr>
      </w:pPr>
    </w:p>
    <w:p w:rsidR="0071313A" w:rsidRPr="0071313A" w:rsidRDefault="0071313A" w:rsidP="0071313A">
      <w:pPr>
        <w:jc w:val="center"/>
        <w:rPr>
          <w:ins w:id="159" w:author="Autor"/>
          <w:rFonts w:asciiTheme="minorHAnsi" w:hAnsiTheme="minorHAnsi" w:cstheme="minorHAnsi"/>
          <w:b/>
          <w:sz w:val="24"/>
          <w:szCs w:val="24"/>
          <w:rPrChange w:id="160" w:author="Autor">
            <w:rPr>
              <w:ins w:id="161" w:author="Autor"/>
              <w:rFonts w:asciiTheme="minorHAnsi" w:hAnsiTheme="minorHAnsi" w:cstheme="minorHAnsi"/>
            </w:rPr>
          </w:rPrChange>
        </w:rPr>
        <w:pPrChange w:id="162" w:author="Autor">
          <w:pPr/>
        </w:pPrChange>
      </w:pPr>
      <w:ins w:id="163" w:author="Autor">
        <w:r w:rsidRPr="0071313A">
          <w:rPr>
            <w:rFonts w:asciiTheme="minorHAnsi" w:hAnsiTheme="minorHAnsi" w:cstheme="minorHAnsi"/>
            <w:b/>
            <w:sz w:val="24"/>
            <w:szCs w:val="24"/>
            <w:rPrChange w:id="164" w:author="Autor">
              <w:rPr>
                <w:rFonts w:asciiTheme="minorHAnsi" w:hAnsiTheme="minorHAnsi" w:cstheme="minorHAnsi"/>
                <w:szCs w:val="28"/>
              </w:rPr>
            </w:rPrChange>
          </w:rPr>
          <w:t>Zoznam verzií  Príručky oprávnenosti výdavkov OP TP</w:t>
        </w:r>
      </w:ins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tblPrChange w:id="165" w:author="Autor">
          <w:tblPr>
            <w:tblW w:w="8648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167"/>
        <w:gridCol w:w="4315"/>
        <w:gridCol w:w="1928"/>
        <w:gridCol w:w="1878"/>
        <w:tblGridChange w:id="166">
          <w:tblGrid>
            <w:gridCol w:w="1087"/>
            <w:gridCol w:w="4017"/>
            <w:gridCol w:w="1795"/>
            <w:gridCol w:w="1749"/>
          </w:tblGrid>
        </w:tblGridChange>
      </w:tblGrid>
      <w:tr w:rsidR="0071313A" w:rsidRPr="003142FD" w:rsidTr="0071313A">
        <w:trPr>
          <w:trHeight w:val="607"/>
          <w:jc w:val="center"/>
          <w:ins w:id="167" w:author="Autor"/>
          <w:trPrChange w:id="168" w:author="Autor">
            <w:trPr>
              <w:trHeight w:val="607"/>
              <w:jc w:val="center"/>
            </w:trPr>
          </w:trPrChange>
        </w:trPr>
        <w:tc>
          <w:tcPr>
            <w:tcW w:w="628" w:type="pct"/>
            <w:shd w:val="clear" w:color="auto" w:fill="FBD4B4" w:themeFill="accent6" w:themeFillTint="66"/>
            <w:vAlign w:val="center"/>
            <w:tcPrChange w:id="169" w:author="Autor">
              <w:tcPr>
                <w:tcW w:w="1087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3142FD" w:rsidRDefault="0071313A" w:rsidP="00263B2F">
            <w:pPr>
              <w:spacing w:after="0"/>
              <w:rPr>
                <w:ins w:id="170" w:author="Autor"/>
                <w:rFonts w:asciiTheme="minorHAnsi" w:hAnsiTheme="minorHAnsi" w:cstheme="minorHAnsi"/>
                <w:caps/>
              </w:rPr>
            </w:pPr>
            <w:ins w:id="171" w:author="Autor">
              <w:r>
                <w:rPr>
                  <w:rFonts w:asciiTheme="minorHAnsi" w:hAnsiTheme="minorHAnsi" w:cstheme="minorHAnsi"/>
                </w:rPr>
                <w:t>Poradové číslo zmeny</w:t>
              </w:r>
            </w:ins>
          </w:p>
        </w:tc>
        <w:tc>
          <w:tcPr>
            <w:tcW w:w="2323" w:type="pct"/>
            <w:shd w:val="clear" w:color="auto" w:fill="FBD4B4" w:themeFill="accent6" w:themeFillTint="66"/>
            <w:vAlign w:val="center"/>
            <w:tcPrChange w:id="172" w:author="Autor">
              <w:tcPr>
                <w:tcW w:w="4017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3142FD" w:rsidRDefault="0071313A" w:rsidP="00263B2F">
            <w:pPr>
              <w:spacing w:after="0"/>
              <w:rPr>
                <w:ins w:id="173" w:author="Autor"/>
                <w:rFonts w:asciiTheme="minorHAnsi" w:hAnsiTheme="minorHAnsi" w:cstheme="minorHAnsi"/>
                <w:caps/>
              </w:rPr>
            </w:pPr>
            <w:ins w:id="174" w:author="Autor">
              <w:r>
                <w:rPr>
                  <w:rFonts w:asciiTheme="minorHAnsi" w:hAnsiTheme="minorHAnsi" w:cstheme="minorHAnsi"/>
                </w:rPr>
                <w:t>P</w:t>
              </w:r>
              <w:r w:rsidRPr="003142FD">
                <w:rPr>
                  <w:rFonts w:asciiTheme="minorHAnsi" w:hAnsiTheme="minorHAnsi" w:cstheme="minorHAnsi"/>
                </w:rPr>
                <w:t xml:space="preserve">opis zmeny </w:t>
              </w:r>
            </w:ins>
          </w:p>
        </w:tc>
        <w:tc>
          <w:tcPr>
            <w:tcW w:w="1038" w:type="pct"/>
            <w:shd w:val="clear" w:color="auto" w:fill="FBD4B4" w:themeFill="accent6" w:themeFillTint="66"/>
            <w:vAlign w:val="center"/>
            <w:tcPrChange w:id="175" w:author="Autor">
              <w:tcPr>
                <w:tcW w:w="1795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3142FD" w:rsidRDefault="0071313A" w:rsidP="00263B2F">
            <w:pPr>
              <w:spacing w:after="0"/>
              <w:rPr>
                <w:ins w:id="176" w:author="Autor"/>
                <w:rFonts w:asciiTheme="minorHAnsi" w:hAnsiTheme="minorHAnsi" w:cstheme="minorHAnsi"/>
                <w:caps/>
              </w:rPr>
            </w:pPr>
            <w:ins w:id="177" w:author="Autor">
              <w:r>
                <w:rPr>
                  <w:rFonts w:asciiTheme="minorHAnsi" w:hAnsiTheme="minorHAnsi" w:cstheme="minorHAnsi"/>
                </w:rPr>
                <w:t xml:space="preserve">Číslo verzie </w:t>
              </w:r>
            </w:ins>
          </w:p>
        </w:tc>
        <w:tc>
          <w:tcPr>
            <w:tcW w:w="1011" w:type="pct"/>
            <w:shd w:val="clear" w:color="auto" w:fill="FBD4B4" w:themeFill="accent6" w:themeFillTint="66"/>
            <w:vAlign w:val="center"/>
            <w:tcPrChange w:id="178" w:author="Autor">
              <w:tcPr>
                <w:tcW w:w="1749" w:type="dxa"/>
                <w:shd w:val="clear" w:color="auto" w:fill="FBD4B4" w:themeFill="accent6" w:themeFillTint="66"/>
                <w:vAlign w:val="center"/>
              </w:tcPr>
            </w:tcPrChange>
          </w:tcPr>
          <w:p w:rsidR="0071313A" w:rsidRPr="003142FD" w:rsidRDefault="0071313A" w:rsidP="00263B2F">
            <w:pPr>
              <w:spacing w:after="0"/>
              <w:rPr>
                <w:ins w:id="179" w:author="Autor"/>
                <w:rFonts w:asciiTheme="minorHAnsi" w:hAnsiTheme="minorHAnsi" w:cstheme="minorHAnsi"/>
                <w:caps/>
              </w:rPr>
            </w:pPr>
            <w:ins w:id="180" w:author="Autor">
              <w:r w:rsidRPr="003142FD">
                <w:rPr>
                  <w:rFonts w:asciiTheme="minorHAnsi" w:hAnsiTheme="minorHAnsi" w:cstheme="minorHAnsi"/>
                </w:rPr>
                <w:t xml:space="preserve">Dátum </w:t>
              </w:r>
              <w:r>
                <w:rPr>
                  <w:rFonts w:asciiTheme="minorHAnsi" w:hAnsiTheme="minorHAnsi" w:cstheme="minorHAnsi"/>
                </w:rPr>
                <w:t>účinnosti</w:t>
              </w:r>
              <w:r w:rsidRPr="003142FD">
                <w:rPr>
                  <w:rFonts w:asciiTheme="minorHAnsi" w:hAnsiTheme="minorHAnsi" w:cstheme="minorHAnsi"/>
                </w:rPr>
                <w:t xml:space="preserve"> dokumentu</w:t>
              </w:r>
            </w:ins>
          </w:p>
        </w:tc>
      </w:tr>
      <w:tr w:rsidR="0071313A" w:rsidRPr="003142FD" w:rsidTr="0071313A">
        <w:trPr>
          <w:jc w:val="center"/>
          <w:ins w:id="181" w:author="Autor"/>
          <w:trPrChange w:id="182" w:author="Autor">
            <w:trPr>
              <w:jc w:val="center"/>
            </w:trPr>
          </w:trPrChange>
        </w:trPr>
        <w:tc>
          <w:tcPr>
            <w:tcW w:w="628" w:type="pct"/>
            <w:tcPrChange w:id="183" w:author="Autor">
              <w:tcPr>
                <w:tcW w:w="1087" w:type="dxa"/>
              </w:tcPr>
            </w:tcPrChange>
          </w:tcPr>
          <w:p w:rsidR="0071313A" w:rsidRPr="00AD2DF3" w:rsidRDefault="0071313A" w:rsidP="00263B2F">
            <w:pPr>
              <w:spacing w:before="60" w:after="0"/>
              <w:rPr>
                <w:ins w:id="184" w:author="Autor"/>
                <w:rFonts w:asciiTheme="minorHAnsi" w:hAnsiTheme="minorHAnsi" w:cstheme="minorHAnsi"/>
                <w:b/>
                <w:bCs/>
                <w:caps/>
              </w:rPr>
            </w:pPr>
            <w:ins w:id="185" w:author="Autor">
              <w:r w:rsidRPr="00AD2DF3">
                <w:rPr>
                  <w:rFonts w:asciiTheme="minorHAnsi" w:hAnsiTheme="minorHAnsi" w:cstheme="minorHAnsi"/>
                  <w:bCs/>
                </w:rPr>
                <w:t>1</w:t>
              </w:r>
            </w:ins>
          </w:p>
        </w:tc>
        <w:tc>
          <w:tcPr>
            <w:tcW w:w="2323" w:type="pct"/>
            <w:tcPrChange w:id="186" w:author="Autor">
              <w:tcPr>
                <w:tcW w:w="4017" w:type="dxa"/>
              </w:tcPr>
            </w:tcPrChange>
          </w:tcPr>
          <w:p w:rsidR="0071313A" w:rsidRPr="00AD2DF3" w:rsidRDefault="0071313A" w:rsidP="00263B2F">
            <w:pPr>
              <w:spacing w:after="0"/>
              <w:rPr>
                <w:ins w:id="187" w:author="Autor"/>
                <w:rFonts w:asciiTheme="minorHAnsi" w:hAnsiTheme="minorHAnsi" w:cstheme="minorHAnsi"/>
                <w:b/>
                <w:bCs/>
                <w:caps/>
              </w:rPr>
            </w:pPr>
            <w:ins w:id="188" w:author="Autor"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Doplnenie oprávnených výdavkov – 35 –Dotácie, príspevky a transfery</w:t>
              </w:r>
            </w:ins>
          </w:p>
        </w:tc>
        <w:tc>
          <w:tcPr>
            <w:tcW w:w="1038" w:type="pct"/>
            <w:tcPrChange w:id="189" w:author="Autor">
              <w:tcPr>
                <w:tcW w:w="1795" w:type="dxa"/>
              </w:tcPr>
            </w:tcPrChange>
          </w:tcPr>
          <w:p w:rsidR="0071313A" w:rsidRPr="000908FE" w:rsidRDefault="0071313A" w:rsidP="00263B2F">
            <w:pPr>
              <w:spacing w:before="60" w:after="0"/>
              <w:rPr>
                <w:ins w:id="190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191" w:author="Autor">
              <w:r w:rsidRPr="000908FE"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3.0</w:t>
              </w:r>
            </w:ins>
          </w:p>
        </w:tc>
        <w:tc>
          <w:tcPr>
            <w:tcW w:w="1011" w:type="pct"/>
            <w:tcPrChange w:id="192" w:author="Autor">
              <w:tcPr>
                <w:tcW w:w="1749" w:type="dxa"/>
              </w:tcPr>
            </w:tcPrChange>
          </w:tcPr>
          <w:p w:rsidR="0071313A" w:rsidRPr="0071313A" w:rsidRDefault="0071313A" w:rsidP="00263B2F">
            <w:pPr>
              <w:spacing w:before="60" w:after="0"/>
              <w:rPr>
                <w:ins w:id="193" w:author="Autor"/>
                <w:rFonts w:asciiTheme="minorHAnsi" w:hAnsiTheme="minorHAnsi" w:cstheme="minorHAnsi"/>
                <w:bCs/>
                <w:caps/>
                <w:sz w:val="18"/>
                <w:szCs w:val="18"/>
                <w:rPrChange w:id="194" w:author="Autor">
                  <w:rPr>
                    <w:ins w:id="195" w:author="Autor"/>
                    <w:rFonts w:asciiTheme="minorHAnsi" w:hAnsiTheme="minorHAnsi" w:cstheme="minorHAnsi"/>
                    <w:b/>
                    <w:bCs/>
                    <w:caps/>
                    <w:sz w:val="18"/>
                    <w:szCs w:val="18"/>
                  </w:rPr>
                </w:rPrChange>
              </w:rPr>
            </w:pPr>
            <w:ins w:id="196" w:author="Autor"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197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2.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198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 xml:space="preserve"> </w:t>
              </w:r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0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199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3.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00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 xml:space="preserve"> 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01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2016</w:t>
              </w:r>
            </w:ins>
          </w:p>
        </w:tc>
      </w:tr>
      <w:tr w:rsidR="0071313A" w:rsidRPr="003142FD" w:rsidTr="0071313A">
        <w:trPr>
          <w:jc w:val="center"/>
          <w:ins w:id="202" w:author="Autor"/>
          <w:trPrChange w:id="203" w:author="Autor">
            <w:trPr>
              <w:jc w:val="center"/>
            </w:trPr>
          </w:trPrChange>
        </w:trPr>
        <w:tc>
          <w:tcPr>
            <w:tcW w:w="628" w:type="pct"/>
            <w:tcPrChange w:id="204" w:author="Autor">
              <w:tcPr>
                <w:tcW w:w="1087" w:type="dxa"/>
              </w:tcPr>
            </w:tcPrChange>
          </w:tcPr>
          <w:p w:rsidR="0071313A" w:rsidRPr="00AD2DF3" w:rsidRDefault="0071313A" w:rsidP="00263B2F">
            <w:pPr>
              <w:spacing w:before="60" w:after="0"/>
              <w:rPr>
                <w:ins w:id="205" w:author="Autor"/>
                <w:rFonts w:asciiTheme="minorHAnsi" w:hAnsiTheme="minorHAnsi" w:cstheme="minorHAnsi"/>
                <w:b/>
                <w:bCs/>
                <w:caps/>
              </w:rPr>
            </w:pPr>
            <w:ins w:id="206" w:author="Autor">
              <w:r>
                <w:rPr>
                  <w:rFonts w:asciiTheme="minorHAnsi" w:hAnsiTheme="minorHAnsi" w:cstheme="minorHAnsi"/>
                  <w:bCs/>
                </w:rPr>
                <w:t>2</w:t>
              </w:r>
            </w:ins>
          </w:p>
        </w:tc>
        <w:tc>
          <w:tcPr>
            <w:tcW w:w="2323" w:type="pct"/>
            <w:tcPrChange w:id="207" w:author="Autor">
              <w:tcPr>
                <w:tcW w:w="4017" w:type="dxa"/>
              </w:tcPr>
            </w:tcPrChange>
          </w:tcPr>
          <w:p w:rsidR="0071313A" w:rsidRPr="000908FE" w:rsidRDefault="0071313A" w:rsidP="00263B2F">
            <w:pPr>
              <w:spacing w:after="0"/>
              <w:rPr>
                <w:ins w:id="208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09" w:author="Autor">
              <w:r w:rsidRPr="000908FE"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Aktualizácia v zmysle Systému finančného riadenia 1.2, zákona 357/2015 o finančnej kontrole a audite, MP CKO</w:t>
              </w:r>
            </w:ins>
          </w:p>
        </w:tc>
        <w:tc>
          <w:tcPr>
            <w:tcW w:w="1038" w:type="pct"/>
            <w:tcPrChange w:id="210" w:author="Autor">
              <w:tcPr>
                <w:tcW w:w="1795" w:type="dxa"/>
              </w:tcPr>
            </w:tcPrChange>
          </w:tcPr>
          <w:p w:rsidR="0071313A" w:rsidRPr="000908FE" w:rsidRDefault="0071313A" w:rsidP="00263B2F">
            <w:pPr>
              <w:spacing w:before="60" w:after="0"/>
              <w:rPr>
                <w:ins w:id="211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12" w:author="Autor">
              <w:r w:rsidRPr="000908FE"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4.0</w:t>
              </w:r>
            </w:ins>
          </w:p>
        </w:tc>
        <w:tc>
          <w:tcPr>
            <w:tcW w:w="1011" w:type="pct"/>
            <w:tcPrChange w:id="213" w:author="Autor">
              <w:tcPr>
                <w:tcW w:w="1749" w:type="dxa"/>
              </w:tcPr>
            </w:tcPrChange>
          </w:tcPr>
          <w:p w:rsidR="0071313A" w:rsidRPr="0071313A" w:rsidRDefault="0071313A" w:rsidP="00263B2F">
            <w:pPr>
              <w:spacing w:before="60" w:after="0"/>
              <w:rPr>
                <w:ins w:id="214" w:author="Autor"/>
                <w:rFonts w:asciiTheme="minorHAnsi" w:hAnsiTheme="minorHAnsi" w:cstheme="minorHAnsi"/>
                <w:bCs/>
                <w:caps/>
                <w:sz w:val="18"/>
                <w:szCs w:val="18"/>
                <w:rPrChange w:id="215" w:author="Autor">
                  <w:rPr>
                    <w:ins w:id="216" w:author="Autor"/>
                    <w:rFonts w:asciiTheme="minorHAnsi" w:hAnsiTheme="minorHAnsi" w:cstheme="minorHAnsi"/>
                    <w:b/>
                    <w:bCs/>
                    <w:caps/>
                    <w:sz w:val="18"/>
                    <w:szCs w:val="18"/>
                  </w:rPr>
                </w:rPrChange>
              </w:rPr>
            </w:pPr>
            <w:ins w:id="217" w:author="Autor"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18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23.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19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 xml:space="preserve"> </w:t>
              </w:r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0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20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3.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21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 xml:space="preserve"> 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22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2016</w:t>
              </w:r>
            </w:ins>
          </w:p>
        </w:tc>
      </w:tr>
      <w:tr w:rsidR="0071313A" w:rsidRPr="003142FD" w:rsidTr="0071313A">
        <w:trPr>
          <w:jc w:val="center"/>
          <w:ins w:id="223" w:author="Autor"/>
          <w:trPrChange w:id="224" w:author="Autor">
            <w:trPr>
              <w:jc w:val="center"/>
            </w:trPr>
          </w:trPrChange>
        </w:trPr>
        <w:tc>
          <w:tcPr>
            <w:tcW w:w="628" w:type="pct"/>
            <w:tcPrChange w:id="225" w:author="Autor">
              <w:tcPr>
                <w:tcW w:w="1087" w:type="dxa"/>
              </w:tcPr>
            </w:tcPrChange>
          </w:tcPr>
          <w:p w:rsidR="0071313A" w:rsidRPr="0046600A" w:rsidRDefault="0071313A" w:rsidP="00263B2F">
            <w:pPr>
              <w:spacing w:before="60" w:after="0"/>
              <w:rPr>
                <w:ins w:id="226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27" w:author="Autor"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3</w:t>
              </w:r>
            </w:ins>
          </w:p>
        </w:tc>
        <w:tc>
          <w:tcPr>
            <w:tcW w:w="2323" w:type="pct"/>
            <w:tcPrChange w:id="228" w:author="Autor">
              <w:tcPr>
                <w:tcW w:w="4017" w:type="dxa"/>
              </w:tcPr>
            </w:tcPrChange>
          </w:tcPr>
          <w:p w:rsidR="0071313A" w:rsidRPr="0046600A" w:rsidRDefault="0071313A" w:rsidP="00263B2F">
            <w:pPr>
              <w:spacing w:after="0"/>
              <w:rPr>
                <w:ins w:id="229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30" w:author="Autor">
              <w:r w:rsidRPr="000908FE"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Aktualizácia v zmysle MP CKO a potrieb RO OP TP</w:t>
              </w:r>
            </w:ins>
          </w:p>
        </w:tc>
        <w:tc>
          <w:tcPr>
            <w:tcW w:w="1038" w:type="pct"/>
            <w:tcPrChange w:id="231" w:author="Autor">
              <w:tcPr>
                <w:tcW w:w="1795" w:type="dxa"/>
              </w:tcPr>
            </w:tcPrChange>
          </w:tcPr>
          <w:p w:rsidR="0071313A" w:rsidRPr="0046600A" w:rsidRDefault="0071313A" w:rsidP="00263B2F">
            <w:pPr>
              <w:spacing w:before="60" w:after="0"/>
              <w:rPr>
                <w:ins w:id="232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33" w:author="Autor"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5.0</w:t>
              </w:r>
            </w:ins>
          </w:p>
        </w:tc>
        <w:tc>
          <w:tcPr>
            <w:tcW w:w="1011" w:type="pct"/>
            <w:tcPrChange w:id="234" w:author="Autor">
              <w:tcPr>
                <w:tcW w:w="1749" w:type="dxa"/>
              </w:tcPr>
            </w:tcPrChange>
          </w:tcPr>
          <w:p w:rsidR="0071313A" w:rsidRPr="0071313A" w:rsidRDefault="0071313A" w:rsidP="00263B2F">
            <w:pPr>
              <w:spacing w:before="60" w:after="0"/>
              <w:rPr>
                <w:ins w:id="235" w:author="Autor"/>
                <w:rFonts w:asciiTheme="minorHAnsi" w:hAnsiTheme="minorHAnsi" w:cstheme="minorHAnsi"/>
                <w:bCs/>
                <w:caps/>
                <w:sz w:val="18"/>
                <w:szCs w:val="18"/>
                <w:rPrChange w:id="236" w:author="Autor">
                  <w:rPr>
                    <w:ins w:id="237" w:author="Autor"/>
                    <w:rFonts w:asciiTheme="minorHAnsi" w:hAnsiTheme="minorHAnsi" w:cstheme="minorHAnsi"/>
                    <w:b/>
                    <w:bCs/>
                    <w:caps/>
                    <w:sz w:val="18"/>
                    <w:szCs w:val="18"/>
                  </w:rPr>
                </w:rPrChange>
              </w:rPr>
            </w:pPr>
            <w:ins w:id="238" w:author="Autor"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0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39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5.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40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 xml:space="preserve"> </w:t>
              </w:r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0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41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5.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42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 xml:space="preserve"> </w:t>
              </w:r>
              <w:r w:rsidRPr="0071313A">
                <w:rPr>
                  <w:rFonts w:asciiTheme="minorHAnsi" w:hAnsiTheme="minorHAnsi" w:cstheme="minorHAnsi"/>
                  <w:bCs/>
                  <w:sz w:val="18"/>
                  <w:szCs w:val="18"/>
                  <w:rPrChange w:id="243" w:author="Autor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rPrChange>
                </w:rPr>
                <w:t>2017</w:t>
              </w:r>
            </w:ins>
          </w:p>
        </w:tc>
      </w:tr>
      <w:tr w:rsidR="0071313A" w:rsidRPr="003142FD" w:rsidTr="0071313A">
        <w:trPr>
          <w:jc w:val="center"/>
          <w:ins w:id="244" w:author="Autor"/>
          <w:trPrChange w:id="245" w:author="Autor">
            <w:trPr>
              <w:jc w:val="center"/>
            </w:trPr>
          </w:trPrChange>
        </w:trPr>
        <w:tc>
          <w:tcPr>
            <w:tcW w:w="628" w:type="pct"/>
            <w:tcPrChange w:id="246" w:author="Autor">
              <w:tcPr>
                <w:tcW w:w="1087" w:type="dxa"/>
              </w:tcPr>
            </w:tcPrChange>
          </w:tcPr>
          <w:p w:rsidR="0071313A" w:rsidRPr="0046600A" w:rsidRDefault="0071313A" w:rsidP="00263B2F">
            <w:pPr>
              <w:spacing w:before="60" w:after="0"/>
              <w:rPr>
                <w:ins w:id="247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48" w:author="Autor"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4</w:t>
              </w:r>
            </w:ins>
          </w:p>
        </w:tc>
        <w:tc>
          <w:tcPr>
            <w:tcW w:w="2323" w:type="pct"/>
            <w:tcPrChange w:id="249" w:author="Autor">
              <w:tcPr>
                <w:tcW w:w="4017" w:type="dxa"/>
              </w:tcPr>
            </w:tcPrChange>
          </w:tcPr>
          <w:p w:rsidR="0071313A" w:rsidRPr="0046600A" w:rsidRDefault="0071313A" w:rsidP="00263B2F">
            <w:pPr>
              <w:spacing w:after="0"/>
              <w:rPr>
                <w:ins w:id="250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51" w:author="Autor">
              <w:r w:rsidRPr="000908FE"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Aktualizácia v zmysle MP CKO a potrieb RO OP TP</w:t>
              </w:r>
            </w:ins>
          </w:p>
        </w:tc>
        <w:tc>
          <w:tcPr>
            <w:tcW w:w="1038" w:type="pct"/>
            <w:tcPrChange w:id="252" w:author="Autor">
              <w:tcPr>
                <w:tcW w:w="1795" w:type="dxa"/>
              </w:tcPr>
            </w:tcPrChange>
          </w:tcPr>
          <w:p w:rsidR="0071313A" w:rsidRPr="0046600A" w:rsidRDefault="0071313A" w:rsidP="00263B2F">
            <w:pPr>
              <w:spacing w:before="60" w:after="0"/>
              <w:rPr>
                <w:ins w:id="253" w:author="Autor"/>
                <w:rFonts w:asciiTheme="minorHAnsi" w:hAnsiTheme="minorHAnsi" w:cstheme="minorHAnsi"/>
                <w:b/>
                <w:bCs/>
                <w:caps/>
                <w:sz w:val="18"/>
                <w:szCs w:val="18"/>
              </w:rPr>
            </w:pPr>
            <w:ins w:id="254" w:author="Autor">
              <w:r>
                <w:rPr>
                  <w:rFonts w:asciiTheme="minorHAnsi" w:hAnsiTheme="minorHAnsi" w:cstheme="minorHAnsi"/>
                  <w:bCs/>
                  <w:sz w:val="18"/>
                  <w:szCs w:val="18"/>
                </w:rPr>
                <w:t>6.0</w:t>
              </w:r>
            </w:ins>
          </w:p>
        </w:tc>
        <w:tc>
          <w:tcPr>
            <w:tcW w:w="1011" w:type="pct"/>
            <w:tcPrChange w:id="255" w:author="Autor">
              <w:tcPr>
                <w:tcW w:w="1749" w:type="dxa"/>
              </w:tcPr>
            </w:tcPrChange>
          </w:tcPr>
          <w:p w:rsidR="0071313A" w:rsidRPr="0071313A" w:rsidRDefault="0071313A" w:rsidP="00263B2F">
            <w:pPr>
              <w:spacing w:before="60" w:after="0"/>
              <w:rPr>
                <w:ins w:id="256" w:author="Autor"/>
                <w:rFonts w:asciiTheme="minorHAnsi" w:hAnsiTheme="minorHAnsi" w:cstheme="minorHAnsi"/>
                <w:bCs/>
                <w:caps/>
                <w:sz w:val="18"/>
                <w:szCs w:val="18"/>
                <w:rPrChange w:id="257" w:author="Autor">
                  <w:rPr>
                    <w:ins w:id="258" w:author="Autor"/>
                    <w:rFonts w:asciiTheme="minorHAnsi" w:hAnsiTheme="minorHAnsi" w:cstheme="minorHAnsi"/>
                    <w:b/>
                    <w:bCs/>
                    <w:caps/>
                    <w:sz w:val="18"/>
                    <w:szCs w:val="18"/>
                  </w:rPr>
                </w:rPrChange>
              </w:rPr>
            </w:pPr>
            <w:ins w:id="259" w:author="Autor">
              <w:r w:rsidRPr="0071313A">
                <w:rPr>
                  <w:rFonts w:asciiTheme="minorHAnsi" w:hAnsiTheme="minorHAnsi" w:cstheme="minorHAnsi"/>
                  <w:bCs/>
                  <w:caps/>
                  <w:sz w:val="18"/>
                  <w:szCs w:val="18"/>
                  <w:rPrChange w:id="260" w:author="Autor">
                    <w:rPr>
                      <w:rFonts w:asciiTheme="minorHAnsi" w:hAnsiTheme="minorHAnsi" w:cstheme="minorHAnsi"/>
                      <w:b/>
                      <w:bCs/>
                      <w:caps/>
                      <w:sz w:val="18"/>
                      <w:szCs w:val="18"/>
                    </w:rPr>
                  </w:rPrChange>
                </w:rPr>
                <w:t>13. 12. 2018</w:t>
              </w:r>
            </w:ins>
          </w:p>
        </w:tc>
      </w:tr>
    </w:tbl>
    <w:p w:rsidR="0071313A" w:rsidRPr="00A1007F" w:rsidRDefault="0071313A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1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2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3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4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5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6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7" w:author="Autor"/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8" w:author="Autor"/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RDefault="0071059C" w:rsidP="00CC5FAE">
      <w:pPr>
        <w:pStyle w:val="Odsekzoznamu"/>
        <w:spacing w:after="0" w:line="240" w:lineRule="auto"/>
        <w:ind w:left="0"/>
        <w:contextualSpacing w:val="0"/>
        <w:rPr>
          <w:rFonts w:asciiTheme="minorHAnsi" w:hAnsiTheme="minorHAnsi"/>
          <w:sz w:val="24"/>
          <w:szCs w:val="24"/>
        </w:rPr>
      </w:pPr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69" w:author="Autor"/>
          <w:rFonts w:asciiTheme="minorHAnsi" w:hAnsiTheme="minorHAnsi"/>
          <w:sz w:val="24"/>
          <w:szCs w:val="24"/>
        </w:rPr>
      </w:pPr>
      <w:bookmarkStart w:id="270" w:name="_Toc532205857"/>
      <w:bookmarkEnd w:id="270"/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71" w:author="Autor"/>
          <w:rFonts w:asciiTheme="minorHAnsi" w:hAnsiTheme="minorHAnsi"/>
          <w:sz w:val="24"/>
          <w:szCs w:val="24"/>
        </w:rPr>
      </w:pPr>
      <w:bookmarkStart w:id="272" w:name="_Toc532205858"/>
      <w:bookmarkEnd w:id="272"/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73" w:author="Autor"/>
          <w:rFonts w:asciiTheme="minorHAnsi" w:hAnsiTheme="minorHAnsi"/>
          <w:sz w:val="24"/>
          <w:szCs w:val="24"/>
        </w:rPr>
      </w:pPr>
      <w:bookmarkStart w:id="274" w:name="_Toc532205859"/>
      <w:bookmarkEnd w:id="274"/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75" w:author="Autor"/>
          <w:rFonts w:asciiTheme="minorHAnsi" w:hAnsiTheme="minorHAnsi"/>
          <w:sz w:val="24"/>
          <w:szCs w:val="24"/>
        </w:rPr>
      </w:pPr>
      <w:bookmarkStart w:id="276" w:name="_Toc532205860"/>
      <w:bookmarkEnd w:id="276"/>
    </w:p>
    <w:p w:rsidR="0071059C" w:rsidRPr="00A1007F" w:rsidDel="0071313A" w:rsidRDefault="0071059C" w:rsidP="00CC5FAE">
      <w:pPr>
        <w:pStyle w:val="Odsekzoznamu"/>
        <w:spacing w:after="0" w:line="240" w:lineRule="auto"/>
        <w:ind w:left="0"/>
        <w:contextualSpacing w:val="0"/>
        <w:rPr>
          <w:del w:id="277" w:author="Autor"/>
          <w:rFonts w:asciiTheme="minorHAnsi" w:hAnsiTheme="minorHAnsi"/>
          <w:sz w:val="24"/>
          <w:szCs w:val="24"/>
        </w:rPr>
      </w:pPr>
      <w:bookmarkStart w:id="278" w:name="_Toc532205861"/>
      <w:bookmarkEnd w:id="278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79" w:author="Autor"/>
          <w:rFonts w:asciiTheme="minorHAnsi" w:hAnsiTheme="minorHAnsi"/>
          <w:sz w:val="24"/>
          <w:szCs w:val="24"/>
        </w:rPr>
      </w:pPr>
      <w:bookmarkStart w:id="280" w:name="_Toc532205862"/>
      <w:bookmarkEnd w:id="280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81" w:author="Autor"/>
          <w:rFonts w:asciiTheme="minorHAnsi" w:hAnsiTheme="minorHAnsi"/>
          <w:sz w:val="24"/>
          <w:szCs w:val="24"/>
        </w:rPr>
      </w:pPr>
      <w:bookmarkStart w:id="282" w:name="_Toc532205863"/>
      <w:bookmarkEnd w:id="282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83" w:author="Autor"/>
          <w:rFonts w:asciiTheme="minorHAnsi" w:hAnsiTheme="minorHAnsi"/>
          <w:sz w:val="24"/>
          <w:szCs w:val="24"/>
        </w:rPr>
      </w:pPr>
      <w:bookmarkStart w:id="284" w:name="_Toc532205864"/>
      <w:bookmarkEnd w:id="284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85" w:author="Autor"/>
          <w:rFonts w:asciiTheme="minorHAnsi" w:hAnsiTheme="minorHAnsi"/>
          <w:sz w:val="24"/>
          <w:szCs w:val="24"/>
        </w:rPr>
      </w:pPr>
      <w:bookmarkStart w:id="286" w:name="_Toc532205865"/>
      <w:bookmarkEnd w:id="286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87" w:author="Autor"/>
          <w:rFonts w:asciiTheme="minorHAnsi" w:hAnsiTheme="minorHAnsi"/>
          <w:sz w:val="24"/>
          <w:szCs w:val="24"/>
        </w:rPr>
      </w:pPr>
      <w:bookmarkStart w:id="288" w:name="_Toc532205866"/>
      <w:bookmarkEnd w:id="288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89" w:author="Autor"/>
          <w:rFonts w:asciiTheme="minorHAnsi" w:hAnsiTheme="minorHAnsi"/>
          <w:sz w:val="24"/>
          <w:szCs w:val="24"/>
        </w:rPr>
      </w:pPr>
      <w:bookmarkStart w:id="290" w:name="_Toc532205867"/>
      <w:bookmarkEnd w:id="290"/>
    </w:p>
    <w:p w:rsidR="00622B02" w:rsidRPr="00A1007F" w:rsidDel="0071313A" w:rsidRDefault="00622B02" w:rsidP="00CC5FAE">
      <w:pPr>
        <w:pStyle w:val="Odsekzoznamu"/>
        <w:spacing w:after="0" w:line="240" w:lineRule="auto"/>
        <w:ind w:left="0"/>
        <w:contextualSpacing w:val="0"/>
        <w:rPr>
          <w:del w:id="291" w:author="Autor"/>
          <w:rFonts w:asciiTheme="minorHAnsi" w:hAnsiTheme="minorHAnsi"/>
          <w:sz w:val="24"/>
          <w:szCs w:val="24"/>
        </w:rPr>
      </w:pPr>
      <w:bookmarkStart w:id="292" w:name="_Toc532205868"/>
      <w:bookmarkEnd w:id="292"/>
    </w:p>
    <w:p w:rsidR="006A2DF0" w:rsidRPr="00A1007F" w:rsidDel="0071313A" w:rsidRDefault="006A2DF0">
      <w:pPr>
        <w:rPr>
          <w:del w:id="293" w:author="Autor"/>
          <w:rFonts w:asciiTheme="minorHAnsi" w:hAnsiTheme="minorHAnsi"/>
          <w:sz w:val="24"/>
          <w:szCs w:val="24"/>
        </w:rPr>
      </w:pPr>
      <w:del w:id="294" w:author="Autor">
        <w:r w:rsidRPr="00A1007F" w:rsidDel="0071313A">
          <w:rPr>
            <w:rFonts w:asciiTheme="minorHAnsi" w:hAnsiTheme="minorHAnsi"/>
            <w:sz w:val="24"/>
            <w:szCs w:val="24"/>
          </w:rPr>
          <w:br w:type="page"/>
        </w:r>
      </w:del>
    </w:p>
    <w:p w:rsidR="00905EC4" w:rsidRPr="00C36213" w:rsidRDefault="00E1173C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95" w:name="_Toc532205869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Úvod</w:t>
      </w:r>
      <w:bookmarkEnd w:id="295"/>
    </w:p>
    <w:p w:rsidR="0012054A" w:rsidRPr="00A1007F" w:rsidRDefault="00B1690C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i/>
          <w:sz w:val="24"/>
          <w:szCs w:val="24"/>
        </w:rPr>
        <w:t xml:space="preserve">Príručka oprávnenosti výdavkov </w:t>
      </w:r>
      <w:r w:rsidR="00BC2472" w:rsidRPr="00A1007F">
        <w:rPr>
          <w:rFonts w:asciiTheme="minorHAnsi" w:hAnsiTheme="minorHAnsi"/>
          <w:i/>
          <w:sz w:val="24"/>
          <w:szCs w:val="24"/>
        </w:rPr>
        <w:t xml:space="preserve">pre projekty </w:t>
      </w:r>
      <w:r w:rsidR="00297D87" w:rsidRPr="00A1007F">
        <w:rPr>
          <w:rFonts w:asciiTheme="minorHAnsi" w:hAnsiTheme="minorHAnsi"/>
          <w:i/>
          <w:sz w:val="24"/>
          <w:szCs w:val="24"/>
        </w:rPr>
        <w:t>o</w:t>
      </w:r>
      <w:r w:rsidR="00214715" w:rsidRPr="00A1007F">
        <w:rPr>
          <w:rFonts w:asciiTheme="minorHAnsi" w:hAnsiTheme="minorHAnsi"/>
          <w:i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i/>
          <w:sz w:val="24"/>
          <w:szCs w:val="24"/>
        </w:rPr>
        <w:t>Technická pomoc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D4D76">
        <w:rPr>
          <w:rFonts w:asciiTheme="minorHAnsi" w:hAnsiTheme="minorHAnsi"/>
          <w:sz w:val="24"/>
          <w:szCs w:val="24"/>
        </w:rPr>
        <w:br/>
      </w:r>
      <w:r w:rsidR="00C47060">
        <w:rPr>
          <w:rFonts w:asciiTheme="minorHAnsi" w:hAnsiTheme="minorHAnsi"/>
          <w:sz w:val="24"/>
          <w:szCs w:val="24"/>
        </w:rPr>
        <w:t xml:space="preserve">2014-2020 </w:t>
      </w:r>
      <w:r w:rsidR="0012054A" w:rsidRPr="00A1007F">
        <w:rPr>
          <w:rFonts w:asciiTheme="minorHAnsi" w:hAnsiTheme="minorHAnsi"/>
          <w:sz w:val="24"/>
          <w:szCs w:val="24"/>
        </w:rPr>
        <w:t>(ďalej aj „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“) </w:t>
      </w:r>
      <w:r w:rsidR="00DB521B" w:rsidRPr="00A1007F">
        <w:rPr>
          <w:rFonts w:asciiTheme="minorHAnsi" w:hAnsiTheme="minorHAnsi"/>
          <w:sz w:val="24"/>
          <w:szCs w:val="24"/>
        </w:rPr>
        <w:t xml:space="preserve">je určená 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pre </w:t>
      </w:r>
      <w:r w:rsidR="007B71D0" w:rsidRPr="00A1007F">
        <w:rPr>
          <w:rFonts w:asciiTheme="minorHAnsi" w:hAnsiTheme="minorHAnsi"/>
          <w:b/>
          <w:sz w:val="24"/>
          <w:szCs w:val="24"/>
        </w:rPr>
        <w:t>prioritn</w:t>
      </w:r>
      <w:r w:rsidR="007B71D0">
        <w:rPr>
          <w:rFonts w:asciiTheme="minorHAnsi" w:hAnsiTheme="minorHAnsi"/>
          <w:b/>
          <w:sz w:val="24"/>
          <w:szCs w:val="24"/>
        </w:rPr>
        <w:t>é</w:t>
      </w:r>
      <w:r w:rsidR="007B71D0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F8184B" w:rsidRPr="00A1007F">
        <w:rPr>
          <w:rFonts w:asciiTheme="minorHAnsi" w:hAnsiTheme="minorHAnsi"/>
          <w:b/>
          <w:sz w:val="24"/>
          <w:szCs w:val="24"/>
        </w:rPr>
        <w:t>os</w:t>
      </w:r>
      <w:r w:rsidR="00297D87" w:rsidRPr="00A1007F">
        <w:rPr>
          <w:rFonts w:asciiTheme="minorHAnsi" w:hAnsiTheme="minorHAnsi"/>
          <w:b/>
          <w:sz w:val="24"/>
          <w:szCs w:val="24"/>
        </w:rPr>
        <w:t>i</w:t>
      </w:r>
      <w:r w:rsidR="00F8184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297D87" w:rsidRPr="00A1007F">
        <w:rPr>
          <w:rFonts w:asciiTheme="minorHAnsi" w:hAnsiTheme="minorHAnsi"/>
          <w:sz w:val="24"/>
          <w:szCs w:val="24"/>
        </w:rPr>
        <w:t>o</w:t>
      </w:r>
      <w:r w:rsidR="00BC2472" w:rsidRPr="00A1007F">
        <w:rPr>
          <w:rFonts w:asciiTheme="minorHAnsi" w:hAnsiTheme="minorHAnsi"/>
          <w:sz w:val="24"/>
          <w:szCs w:val="24"/>
        </w:rPr>
        <w:t xml:space="preserve">peračného programu </w:t>
      </w:r>
      <w:r w:rsidR="00297D87" w:rsidRPr="00A1007F">
        <w:rPr>
          <w:rFonts w:asciiTheme="minorHAnsi" w:hAnsiTheme="minorHAnsi"/>
          <w:sz w:val="24"/>
          <w:szCs w:val="24"/>
        </w:rPr>
        <w:t>Technická pomoc</w:t>
      </w:r>
      <w:r w:rsidR="00BC2472" w:rsidRPr="00A1007F">
        <w:rPr>
          <w:rFonts w:asciiTheme="minorHAnsi" w:hAnsiTheme="minorHAnsi"/>
          <w:sz w:val="24"/>
          <w:szCs w:val="24"/>
        </w:rPr>
        <w:t xml:space="preserve"> (ďalej len „OP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C2472" w:rsidRPr="00A1007F">
        <w:rPr>
          <w:rFonts w:asciiTheme="minorHAnsi" w:hAnsiTheme="minorHAnsi"/>
          <w:sz w:val="24"/>
          <w:szCs w:val="24"/>
        </w:rPr>
        <w:t>“).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Príručka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0E438A" w:rsidRPr="00A1007F">
        <w:rPr>
          <w:rFonts w:asciiTheme="minorHAnsi" w:hAnsiTheme="minorHAnsi"/>
          <w:sz w:val="24"/>
          <w:szCs w:val="24"/>
        </w:rPr>
        <w:t xml:space="preserve">zohľadňuje </w:t>
      </w:r>
      <w:r w:rsidR="00EE0274" w:rsidRPr="00A1007F">
        <w:rPr>
          <w:rFonts w:asciiTheme="minorHAnsi" w:hAnsiTheme="minorHAnsi"/>
          <w:sz w:val="24"/>
          <w:szCs w:val="24"/>
        </w:rPr>
        <w:t xml:space="preserve">pravidlá oprávnenosti výdavkov </w:t>
      </w:r>
      <w:r w:rsidR="000E438A" w:rsidRPr="00A1007F">
        <w:rPr>
          <w:rFonts w:asciiTheme="minorHAnsi" w:hAnsiTheme="minorHAnsi"/>
          <w:sz w:val="24"/>
          <w:szCs w:val="24"/>
        </w:rPr>
        <w:t xml:space="preserve">definované </w:t>
      </w:r>
      <w:r w:rsidR="00EE0274" w:rsidRPr="00A1007F">
        <w:rPr>
          <w:rFonts w:asciiTheme="minorHAnsi" w:hAnsiTheme="minorHAnsi"/>
          <w:sz w:val="24"/>
          <w:szCs w:val="24"/>
        </w:rPr>
        <w:t xml:space="preserve">Centrálnym koordinačným orgánom na národnej úrovni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Systéme riadenia EŠIF </w:t>
      </w:r>
      <w:r w:rsidR="007D4D76">
        <w:rPr>
          <w:rFonts w:asciiTheme="minorHAnsi" w:hAnsiTheme="minorHAnsi"/>
          <w:i/>
          <w:sz w:val="24"/>
          <w:szCs w:val="24"/>
        </w:rPr>
        <w:br/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na programové obdobie 2014 </w:t>
      </w:r>
      <w:r w:rsidR="00ED7FB6" w:rsidRPr="00A1007F">
        <w:rPr>
          <w:rFonts w:asciiTheme="minorHAnsi" w:hAnsiTheme="minorHAnsi"/>
          <w:i/>
          <w:sz w:val="24"/>
          <w:szCs w:val="24"/>
        </w:rPr>
        <w:t>-</w:t>
      </w:r>
      <w:r w:rsidR="000E438A" w:rsidRPr="00A1007F">
        <w:rPr>
          <w:rFonts w:asciiTheme="minorHAnsi" w:hAnsiTheme="minorHAnsi"/>
          <w:i/>
          <w:sz w:val="24"/>
          <w:szCs w:val="24"/>
        </w:rPr>
        <w:t xml:space="preserve"> 2020</w:t>
      </w:r>
      <w:r w:rsidR="000E438A" w:rsidRPr="00A1007F">
        <w:rPr>
          <w:rFonts w:asciiTheme="minorHAnsi" w:hAnsiTheme="minorHAnsi"/>
          <w:sz w:val="24"/>
          <w:szCs w:val="24"/>
        </w:rPr>
        <w:t>,</w:t>
      </w:r>
      <w:r w:rsidR="0012054A" w:rsidRPr="00A1007F">
        <w:rPr>
          <w:rFonts w:asciiTheme="minorHAnsi" w:hAnsiTheme="minorHAnsi"/>
          <w:sz w:val="24"/>
          <w:szCs w:val="24"/>
        </w:rPr>
        <w:t xml:space="preserve"> </w:t>
      </w:r>
      <w:r w:rsidR="00EE0274" w:rsidRPr="00A1007F">
        <w:rPr>
          <w:rFonts w:asciiTheme="minorHAnsi" w:hAnsiTheme="minorHAnsi"/>
          <w:sz w:val="24"/>
          <w:szCs w:val="24"/>
        </w:rPr>
        <w:t xml:space="preserve">v </w:t>
      </w:r>
      <w:r w:rsidR="0012054A"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č. 4 k číselníku oprávnených výdavkov</w:t>
      </w:r>
      <w:r w:rsidR="0012054A" w:rsidRPr="00A1007F">
        <w:rPr>
          <w:rFonts w:asciiTheme="minorHAnsi" w:hAnsiTheme="minorHAnsi"/>
          <w:sz w:val="24"/>
          <w:szCs w:val="24"/>
        </w:rPr>
        <w:t xml:space="preserve"> (),</w:t>
      </w:r>
      <w:r w:rsidRPr="00A1007F">
        <w:rPr>
          <w:rFonts w:asciiTheme="minorHAnsi" w:hAnsiTheme="minorHAnsi"/>
          <w:sz w:val="24"/>
          <w:szCs w:val="24"/>
        </w:rPr>
        <w:t xml:space="preserve"> ako aj </w:t>
      </w:r>
      <w:r w:rsidR="000E438A" w:rsidRPr="00A1007F">
        <w:rPr>
          <w:rFonts w:asciiTheme="minorHAnsi" w:hAnsiTheme="minorHAnsi"/>
          <w:sz w:val="24"/>
          <w:szCs w:val="24"/>
        </w:rPr>
        <w:t xml:space="preserve">v </w:t>
      </w:r>
      <w:r w:rsidRPr="00A1007F">
        <w:rPr>
          <w:rFonts w:asciiTheme="minorHAnsi" w:hAnsiTheme="minorHAnsi"/>
          <w:i/>
          <w:sz w:val="24"/>
          <w:szCs w:val="24"/>
        </w:rPr>
        <w:t>Metodick</w:t>
      </w:r>
      <w:r w:rsidR="000E438A" w:rsidRPr="00A1007F">
        <w:rPr>
          <w:rFonts w:asciiTheme="minorHAnsi" w:hAnsiTheme="minorHAnsi"/>
          <w:i/>
          <w:sz w:val="24"/>
          <w:szCs w:val="24"/>
        </w:rPr>
        <w:t>om</w:t>
      </w:r>
      <w:r w:rsidRPr="00A1007F">
        <w:rPr>
          <w:rFonts w:asciiTheme="minorHAnsi" w:hAnsiTheme="minorHAnsi"/>
          <w:i/>
          <w:sz w:val="24"/>
          <w:szCs w:val="24"/>
        </w:rPr>
        <w:t xml:space="preserve"> pokyn</w:t>
      </w:r>
      <w:r w:rsidR="000E438A" w:rsidRPr="00A1007F">
        <w:rPr>
          <w:rFonts w:asciiTheme="minorHAnsi" w:hAnsiTheme="minorHAnsi"/>
          <w:i/>
          <w:sz w:val="24"/>
          <w:szCs w:val="24"/>
        </w:rPr>
        <w:t>e</w:t>
      </w:r>
      <w:r w:rsidRPr="00A1007F">
        <w:rPr>
          <w:rFonts w:asciiTheme="minorHAnsi" w:hAnsiTheme="minorHAnsi"/>
          <w:i/>
          <w:sz w:val="24"/>
          <w:szCs w:val="24"/>
        </w:rPr>
        <w:t xml:space="preserve"> č. 6</w:t>
      </w:r>
      <w:r w:rsidR="0012054A" w:rsidRPr="00A1007F">
        <w:rPr>
          <w:rFonts w:asciiTheme="minorHAnsi" w:hAnsiTheme="minorHAnsi"/>
          <w:i/>
          <w:sz w:val="24"/>
          <w:szCs w:val="24"/>
        </w:rPr>
        <w:t xml:space="preserve"> </w:t>
      </w:r>
      <w:r w:rsidRPr="00A1007F">
        <w:rPr>
          <w:rFonts w:asciiTheme="minorHAnsi" w:hAnsiTheme="minorHAnsi"/>
          <w:i/>
          <w:sz w:val="24"/>
          <w:szCs w:val="24"/>
        </w:rPr>
        <w:t>k pravidlám oprávnenosti pre najčastejšie sa vyskytujúce skupiny výdavkov</w:t>
      </w:r>
      <w:r w:rsidR="009A32CB">
        <w:rPr>
          <w:rFonts w:asciiTheme="minorHAnsi" w:hAnsiTheme="minorHAnsi"/>
          <w:sz w:val="24"/>
          <w:szCs w:val="24"/>
        </w:rPr>
        <w:t xml:space="preserve"> v platnom znení</w:t>
      </w:r>
      <w:r w:rsidR="0012054A" w:rsidRPr="00A1007F">
        <w:rPr>
          <w:rFonts w:asciiTheme="minorHAnsi" w:hAnsiTheme="minorHAnsi"/>
          <w:sz w:val="24"/>
          <w:szCs w:val="24"/>
        </w:rPr>
        <w:t>.</w:t>
      </w:r>
      <w:r w:rsidR="00CA2612" w:rsidRPr="00A1007F">
        <w:rPr>
          <w:rFonts w:asciiTheme="minorHAnsi" w:hAnsiTheme="minorHAnsi"/>
          <w:sz w:val="24"/>
          <w:szCs w:val="24"/>
        </w:rPr>
        <w:t xml:space="preserve"> </w:t>
      </w:r>
    </w:p>
    <w:p w:rsidR="00B1690C" w:rsidRPr="00A1007F" w:rsidRDefault="00B1690C" w:rsidP="00E1173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Cieľom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Pr="00A1007F">
        <w:rPr>
          <w:rFonts w:asciiTheme="minorHAnsi" w:hAnsiTheme="minorHAnsi"/>
          <w:sz w:val="24"/>
          <w:szCs w:val="24"/>
        </w:rPr>
        <w:t xml:space="preserve">ríručky je zadefinovať </w:t>
      </w:r>
      <w:r w:rsidR="000012E8" w:rsidRPr="00A1007F">
        <w:rPr>
          <w:rFonts w:asciiTheme="minorHAnsi" w:hAnsiTheme="minorHAnsi"/>
          <w:sz w:val="24"/>
          <w:szCs w:val="24"/>
        </w:rPr>
        <w:t xml:space="preserve">pravidlá </w:t>
      </w:r>
      <w:r w:rsidRPr="00A1007F">
        <w:rPr>
          <w:rFonts w:asciiTheme="minorHAnsi" w:hAnsiTheme="minorHAnsi"/>
          <w:sz w:val="24"/>
          <w:szCs w:val="24"/>
        </w:rPr>
        <w:t>oprávnenosti výdavkov pre projekty</w:t>
      </w:r>
      <w:r w:rsidR="006825B8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012E8" w:rsidRPr="00A1007F">
        <w:rPr>
          <w:rFonts w:asciiTheme="minorHAnsi" w:hAnsiTheme="minorHAnsi"/>
          <w:sz w:val="24"/>
          <w:szCs w:val="24"/>
        </w:rPr>
        <w:t xml:space="preserve"> tak, aby boli vytvorené podmienky pre transparentné, jednoznačné a efektívne </w:t>
      </w:r>
      <w:r w:rsidR="004F7BAE" w:rsidRPr="00A1007F">
        <w:rPr>
          <w:rFonts w:asciiTheme="minorHAnsi" w:hAnsiTheme="minorHAnsi"/>
          <w:sz w:val="24"/>
          <w:szCs w:val="24"/>
        </w:rPr>
        <w:t>posudzovanie</w:t>
      </w:r>
      <w:r w:rsidR="000012E8" w:rsidRPr="00A1007F">
        <w:rPr>
          <w:rFonts w:asciiTheme="minorHAnsi" w:hAnsiTheme="minorHAnsi"/>
          <w:sz w:val="24"/>
          <w:szCs w:val="24"/>
        </w:rPr>
        <w:t xml:space="preserve"> oprávnenosti výdavkov projektov </w:t>
      </w:r>
      <w:r w:rsidR="00F6098B" w:rsidRPr="00A1007F">
        <w:rPr>
          <w:rFonts w:asciiTheme="minorHAnsi" w:hAnsiTheme="minorHAnsi"/>
          <w:sz w:val="24"/>
          <w:szCs w:val="24"/>
        </w:rPr>
        <w:t>zo strany riadiaceho orgánu (ďalej aj „RO“</w:t>
      </w:r>
      <w:r w:rsidR="00DC695B" w:rsidRPr="00A1007F">
        <w:rPr>
          <w:rFonts w:asciiTheme="minorHAnsi" w:hAnsiTheme="minorHAnsi"/>
          <w:sz w:val="24"/>
          <w:szCs w:val="24"/>
        </w:rPr>
        <w:t xml:space="preserve">) </w:t>
      </w:r>
      <w:r w:rsidR="004F7BAE" w:rsidRPr="00A1007F">
        <w:rPr>
          <w:rFonts w:asciiTheme="minorHAnsi" w:hAnsiTheme="minorHAnsi"/>
          <w:sz w:val="24"/>
          <w:szCs w:val="24"/>
        </w:rPr>
        <w:t>v procese schvaľovania a kontroly projektov</w:t>
      </w:r>
      <w:r w:rsidRPr="00A1007F">
        <w:rPr>
          <w:rFonts w:asciiTheme="minorHAnsi" w:hAnsiTheme="minorHAnsi"/>
          <w:sz w:val="24"/>
          <w:szCs w:val="24"/>
        </w:rPr>
        <w:t xml:space="preserve">. Príručka popisuje všeobecné ako aj špecifické podmienky oprávnenosti výdavkov, definuje rozdelenie oprávnených výdavkov vo vzťahu k aktivitám projektu, stanovuje pravidlá oprávnenosti pre najčastejšie sa vyskytujúce výdavky </w:t>
      </w:r>
      <w:r w:rsidR="00470DEA" w:rsidRPr="00A1007F">
        <w:rPr>
          <w:rFonts w:asciiTheme="minorHAnsi" w:hAnsiTheme="minorHAnsi"/>
          <w:sz w:val="24"/>
          <w:szCs w:val="24"/>
        </w:rPr>
        <w:t xml:space="preserve">v rámci </w:t>
      </w:r>
      <w:r w:rsidRPr="00A1007F">
        <w:rPr>
          <w:rFonts w:asciiTheme="minorHAnsi" w:hAnsiTheme="minorHAnsi"/>
          <w:sz w:val="24"/>
          <w:szCs w:val="24"/>
        </w:rPr>
        <w:t>projektov realizovaný</w:t>
      </w:r>
      <w:r w:rsidR="00DA1BF3" w:rsidRPr="00A1007F">
        <w:rPr>
          <w:rFonts w:asciiTheme="minorHAnsi" w:hAnsiTheme="minorHAnsi"/>
          <w:sz w:val="24"/>
          <w:szCs w:val="24"/>
        </w:rPr>
        <w:t>ch</w:t>
      </w:r>
      <w:r w:rsidRPr="00A1007F">
        <w:rPr>
          <w:rFonts w:asciiTheme="minorHAnsi" w:hAnsiTheme="minorHAnsi"/>
          <w:sz w:val="24"/>
          <w:szCs w:val="24"/>
        </w:rPr>
        <w:t xml:space="preserve"> prostredníctvom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470DEA" w:rsidRPr="00A1007F">
        <w:rPr>
          <w:rFonts w:asciiTheme="minorHAnsi" w:hAnsiTheme="minorHAnsi"/>
          <w:sz w:val="24"/>
          <w:szCs w:val="24"/>
        </w:rPr>
        <w:t xml:space="preserve"> a</w:t>
      </w:r>
      <w:r w:rsidRPr="00A1007F">
        <w:rPr>
          <w:rFonts w:asciiTheme="minorHAnsi" w:hAnsiTheme="minorHAnsi"/>
          <w:sz w:val="24"/>
          <w:szCs w:val="24"/>
        </w:rPr>
        <w:t xml:space="preserve"> kategorizuje oprávnené výdavky na triedy, skupiny a </w:t>
      </w:r>
      <w:r w:rsidR="00FA6721" w:rsidRPr="00A1007F">
        <w:rPr>
          <w:rFonts w:asciiTheme="minorHAnsi" w:hAnsiTheme="minorHAnsi"/>
          <w:sz w:val="24"/>
          <w:szCs w:val="24"/>
        </w:rPr>
        <w:t>typy</w:t>
      </w:r>
      <w:r w:rsidRPr="00A1007F">
        <w:rPr>
          <w:rFonts w:asciiTheme="minorHAnsi" w:hAnsiTheme="minorHAnsi"/>
          <w:sz w:val="24"/>
          <w:szCs w:val="24"/>
        </w:rPr>
        <w:t xml:space="preserve"> (</w:t>
      </w:r>
      <w:r w:rsidR="00470DEA" w:rsidRPr="00A1007F">
        <w:rPr>
          <w:rFonts w:asciiTheme="minorHAnsi" w:hAnsiTheme="minorHAnsi"/>
          <w:sz w:val="24"/>
          <w:szCs w:val="24"/>
        </w:rPr>
        <w:t xml:space="preserve">Príloha č. 1 - </w:t>
      </w:r>
      <w:r w:rsidRPr="00A1007F">
        <w:rPr>
          <w:rFonts w:asciiTheme="minorHAnsi" w:hAnsiTheme="minorHAnsi"/>
          <w:i/>
          <w:sz w:val="24"/>
          <w:szCs w:val="24"/>
        </w:rPr>
        <w:t>Číselník oprávnených výdavkov</w:t>
      </w:r>
      <w:r w:rsidRPr="00A1007F">
        <w:rPr>
          <w:rFonts w:asciiTheme="minorHAnsi" w:hAnsiTheme="minorHAnsi"/>
          <w:sz w:val="24"/>
          <w:szCs w:val="24"/>
        </w:rPr>
        <w:t>)</w:t>
      </w:r>
      <w:r w:rsidR="00470DEA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470DEA" w:rsidRPr="00A1007F">
        <w:rPr>
          <w:rFonts w:asciiTheme="minorHAnsi" w:hAnsiTheme="minorHAnsi"/>
          <w:sz w:val="24"/>
          <w:szCs w:val="24"/>
        </w:rPr>
        <w:t>Príručka ďalej</w:t>
      </w:r>
      <w:r w:rsidRPr="00A1007F">
        <w:rPr>
          <w:rFonts w:asciiTheme="minorHAnsi" w:hAnsiTheme="minorHAnsi"/>
          <w:sz w:val="24"/>
          <w:szCs w:val="24"/>
        </w:rPr>
        <w:t xml:space="preserve"> definuje </w:t>
      </w:r>
      <w:r w:rsidR="00341A75" w:rsidRPr="00A1007F">
        <w:rPr>
          <w:rFonts w:asciiTheme="minorHAnsi" w:hAnsiTheme="minorHAnsi"/>
          <w:sz w:val="24"/>
          <w:szCs w:val="24"/>
        </w:rPr>
        <w:t xml:space="preserve">základné </w:t>
      </w:r>
      <w:r w:rsidRPr="00A1007F">
        <w:rPr>
          <w:rFonts w:asciiTheme="minorHAnsi" w:hAnsiTheme="minorHAnsi"/>
          <w:sz w:val="24"/>
          <w:szCs w:val="24"/>
        </w:rPr>
        <w:t xml:space="preserve">nástroje na </w:t>
      </w:r>
      <w:r w:rsidR="00EE0274" w:rsidRPr="00A1007F">
        <w:rPr>
          <w:rFonts w:asciiTheme="minorHAnsi" w:hAnsiTheme="minorHAnsi"/>
          <w:sz w:val="24"/>
          <w:szCs w:val="24"/>
        </w:rPr>
        <w:t>zabezpečenie</w:t>
      </w:r>
      <w:r w:rsidRPr="00A1007F">
        <w:rPr>
          <w:rFonts w:asciiTheme="minorHAnsi" w:hAnsiTheme="minorHAnsi"/>
          <w:sz w:val="24"/>
          <w:szCs w:val="24"/>
        </w:rPr>
        <w:t xml:space="preserve"> hospodárnosti výdavkov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B101B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>uvádza</w:t>
      </w:r>
      <w:r w:rsidR="00DA1BF3" w:rsidRPr="00A1007F">
        <w:rPr>
          <w:rFonts w:asciiTheme="minorHAnsi" w:hAnsiTheme="minorHAnsi"/>
          <w:sz w:val="24"/>
          <w:szCs w:val="24"/>
        </w:rPr>
        <w:t>jú</w:t>
      </w:r>
      <w:r w:rsidRPr="00A1007F">
        <w:rPr>
          <w:rFonts w:asciiTheme="minorHAnsi" w:hAnsiTheme="minorHAnsi"/>
          <w:sz w:val="24"/>
          <w:szCs w:val="24"/>
        </w:rPr>
        <w:t xml:space="preserve"> najčastejšie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vyskytujúc</w:t>
      </w:r>
      <w:r w:rsidR="00DA1BF3" w:rsidRPr="00A1007F">
        <w:rPr>
          <w:rFonts w:asciiTheme="minorHAnsi" w:hAnsiTheme="minorHAnsi"/>
          <w:sz w:val="24"/>
          <w:szCs w:val="24"/>
        </w:rPr>
        <w:t>e</w:t>
      </w:r>
      <w:r w:rsidRPr="00A1007F">
        <w:rPr>
          <w:rFonts w:asciiTheme="minorHAnsi" w:hAnsiTheme="minorHAnsi"/>
          <w:sz w:val="24"/>
          <w:szCs w:val="24"/>
        </w:rPr>
        <w:t xml:space="preserve"> neoprávnen</w:t>
      </w:r>
      <w:r w:rsidR="00FA6721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FA6721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B235D" w:rsidRPr="00A1007F">
        <w:rPr>
          <w:rFonts w:asciiTheme="minorHAnsi" w:hAnsiTheme="minorHAnsi"/>
          <w:sz w:val="24"/>
          <w:szCs w:val="24"/>
        </w:rPr>
        <w:t>.</w:t>
      </w:r>
    </w:p>
    <w:p w:rsidR="005E2314" w:rsidRPr="00A1007F" w:rsidRDefault="005E2314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A1007F" w:rsidRDefault="00DC695B" w:rsidP="00AA5B43">
      <w:pPr>
        <w:spacing w:after="0" w:line="240" w:lineRule="auto"/>
        <w:jc w:val="both"/>
        <w:rPr>
          <w:rFonts w:asciiTheme="minorHAnsi" w:hAnsiTheme="minorHAnsi"/>
          <w:color w:val="006600"/>
        </w:rPr>
      </w:pPr>
      <w:r w:rsidRPr="00A1007F">
        <w:rPr>
          <w:rFonts w:asciiTheme="minorHAnsi" w:hAnsiTheme="minorHAnsi"/>
          <w:sz w:val="24"/>
          <w:szCs w:val="24"/>
        </w:rPr>
        <w:t>Z</w:t>
      </w:r>
      <w:r w:rsidR="005E2314" w:rsidRPr="00A1007F">
        <w:rPr>
          <w:rFonts w:asciiTheme="minorHAnsi" w:hAnsiTheme="minorHAnsi"/>
          <w:sz w:val="24"/>
          <w:szCs w:val="24"/>
        </w:rPr>
        <w:t>a interpretáciu oprávnenosti výdavkov</w:t>
      </w:r>
      <w:r w:rsidR="001B5973" w:rsidRPr="00A1007F">
        <w:rPr>
          <w:rFonts w:asciiTheme="minorHAnsi" w:hAnsiTheme="minorHAnsi"/>
          <w:sz w:val="24"/>
          <w:szCs w:val="24"/>
        </w:rPr>
        <w:t xml:space="preserve"> v súlade s touto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1B5973" w:rsidRPr="00A1007F">
        <w:rPr>
          <w:rFonts w:asciiTheme="minorHAnsi" w:hAnsiTheme="minorHAnsi"/>
          <w:sz w:val="24"/>
          <w:szCs w:val="24"/>
        </w:rPr>
        <w:t>ríručkou</w:t>
      </w:r>
      <w:r w:rsidRPr="00A1007F">
        <w:rPr>
          <w:rFonts w:asciiTheme="minorHAnsi" w:hAnsiTheme="minorHAnsi"/>
          <w:sz w:val="24"/>
          <w:szCs w:val="24"/>
        </w:rPr>
        <w:t xml:space="preserve"> zodpoved</w:t>
      </w:r>
      <w:r w:rsidR="001B5973" w:rsidRPr="00A1007F">
        <w:rPr>
          <w:rFonts w:asciiTheme="minorHAnsi" w:hAnsiTheme="minorHAnsi"/>
          <w:sz w:val="24"/>
          <w:szCs w:val="24"/>
        </w:rPr>
        <w:t>á</w:t>
      </w:r>
      <w:r w:rsidRPr="00A1007F">
        <w:rPr>
          <w:rFonts w:asciiTheme="minorHAnsi" w:hAnsiTheme="minorHAnsi"/>
          <w:sz w:val="24"/>
          <w:szCs w:val="24"/>
        </w:rPr>
        <w:t xml:space="preserve"> RO</w:t>
      </w:r>
      <w:r w:rsidR="005E2314" w:rsidRPr="00A1007F">
        <w:rPr>
          <w:rFonts w:asciiTheme="minorHAnsi" w:hAnsiTheme="minorHAnsi"/>
          <w:sz w:val="24"/>
          <w:szCs w:val="24"/>
        </w:rPr>
        <w:t xml:space="preserve">. </w:t>
      </w:r>
      <w:r w:rsidR="0082038C"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si vyhradzuje právo v prípade potreby informácie v tejto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ríručke upraviť, doplniť alebo aktualizovať, a to najmä podľa skúseností z implementačného procesu. O aktualizácii </w:t>
      </w:r>
      <w:r w:rsidR="00D81974" w:rsidRPr="00A1007F">
        <w:rPr>
          <w:rFonts w:asciiTheme="minorHAnsi" w:hAnsiTheme="minorHAnsi"/>
          <w:sz w:val="24"/>
          <w:szCs w:val="24"/>
        </w:rPr>
        <w:t>P</w:t>
      </w:r>
      <w:r w:rsidR="0082038C" w:rsidRPr="00A1007F">
        <w:rPr>
          <w:rFonts w:asciiTheme="minorHAnsi" w:hAnsiTheme="minorHAnsi"/>
          <w:sz w:val="24"/>
          <w:szCs w:val="24"/>
        </w:rPr>
        <w:t xml:space="preserve">ríručky bude 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informovať žiadateľov/prijímateľov na </w:t>
      </w:r>
      <w:r w:rsidR="00BD318D" w:rsidRPr="00A1007F">
        <w:rPr>
          <w:rFonts w:asciiTheme="minorHAnsi" w:hAnsiTheme="minorHAnsi"/>
          <w:sz w:val="24"/>
          <w:szCs w:val="24"/>
        </w:rPr>
        <w:t xml:space="preserve">webovom sídle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2038C" w:rsidRPr="00A1007F">
        <w:rPr>
          <w:rFonts w:asciiTheme="minorHAnsi" w:hAnsiTheme="minorHAnsi"/>
          <w:sz w:val="24"/>
          <w:szCs w:val="24"/>
        </w:rPr>
        <w:t xml:space="preserve"> </w:t>
      </w:r>
      <w:hyperlink r:id="rId15" w:history="1">
        <w:r w:rsidR="00D93863" w:rsidRPr="00BB6026">
          <w:rPr>
            <w:rStyle w:val="Hypertextovprepojenie"/>
            <w:rFonts w:asciiTheme="minorHAnsi" w:hAnsiTheme="minorHAnsi"/>
            <w:sz w:val="24"/>
            <w:szCs w:val="24"/>
          </w:rPr>
          <w:t>www.optp.vlada.gov.sk</w:t>
        </w:r>
      </w:hyperlink>
      <w:r w:rsidR="00D93863">
        <w:rPr>
          <w:rFonts w:asciiTheme="minorHAnsi" w:hAnsiTheme="minorHAnsi"/>
          <w:sz w:val="24"/>
          <w:szCs w:val="24"/>
        </w:rPr>
        <w:t xml:space="preserve">. </w:t>
      </w:r>
    </w:p>
    <w:p w:rsidR="0012054A" w:rsidRPr="00A1007F" w:rsidRDefault="0012054A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45CAF" w:rsidRPr="00FE2F06" w:rsidRDefault="00745CAF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Informácie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>, ako aj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pravidlá k dokladovaniu, účtovaniu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úhrade oprávnených výdavkov </w:t>
      </w:r>
      <w:r w:rsidR="007D4D76">
        <w:rPr>
          <w:rFonts w:asciiTheme="minorHAnsi" w:hAnsiTheme="minorHAnsi"/>
          <w:color w:val="365F91"/>
          <w:sz w:val="24"/>
          <w:szCs w:val="24"/>
        </w:rPr>
        <w:br/>
      </w:r>
      <w:r w:rsidRPr="00FE2F06">
        <w:rPr>
          <w:rFonts w:asciiTheme="minorHAnsi" w:hAnsiTheme="minorHAnsi"/>
          <w:color w:val="365F91"/>
          <w:sz w:val="24"/>
          <w:szCs w:val="24"/>
        </w:rPr>
        <w:t>na strane prijímateľa</w:t>
      </w:r>
      <w:r w:rsidR="00075DE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sú detailne uvedené v </w:t>
      </w:r>
      <w:r w:rsidRPr="00FE2F06">
        <w:rPr>
          <w:rFonts w:asciiTheme="minorHAnsi" w:hAnsiTheme="minorHAnsi"/>
          <w:b/>
          <w:i/>
          <w:color w:val="365F91"/>
          <w:sz w:val="24"/>
          <w:szCs w:val="24"/>
        </w:rPr>
        <w:t>Príručke pre prijímateľa</w:t>
      </w:r>
      <w:r w:rsidR="00306C73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 pre projekty </w:t>
      </w:r>
      <w:r w:rsidR="00214715" w:rsidRPr="00FE2F06">
        <w:rPr>
          <w:rFonts w:asciiTheme="minorHAnsi" w:hAnsiTheme="minorHAnsi"/>
          <w:b/>
          <w:i/>
          <w:color w:val="365F91"/>
          <w:sz w:val="24"/>
          <w:szCs w:val="24"/>
        </w:rPr>
        <w:t xml:space="preserve">OP </w:t>
      </w:r>
      <w:r w:rsidR="00297D87" w:rsidRPr="00FE2F06">
        <w:rPr>
          <w:rFonts w:asciiTheme="minorHAnsi" w:hAnsiTheme="minorHAnsi"/>
          <w:b/>
          <w:i/>
          <w:color w:val="365F91"/>
          <w:sz w:val="24"/>
          <w:szCs w:val="24"/>
        </w:rPr>
        <w:t>TP</w:t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 xml:space="preserve"> </w:t>
      </w:r>
      <w:r w:rsidR="007D4D76">
        <w:rPr>
          <w:rFonts w:asciiTheme="minorHAnsi" w:hAnsiTheme="minorHAnsi"/>
          <w:b/>
          <w:i/>
          <w:color w:val="365F91"/>
          <w:sz w:val="24"/>
          <w:szCs w:val="24"/>
        </w:rPr>
        <w:br/>
      </w:r>
      <w:r w:rsidR="00477CD7">
        <w:rPr>
          <w:rFonts w:asciiTheme="minorHAnsi" w:hAnsiTheme="minorHAnsi"/>
          <w:b/>
          <w:i/>
          <w:color w:val="365F91"/>
          <w:sz w:val="24"/>
          <w:szCs w:val="24"/>
        </w:rPr>
        <w:t>2014-2020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57029B" w:rsidRPr="00A1007F" w:rsidRDefault="0057029B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30902" w:rsidRPr="00A1007F" w:rsidRDefault="00930902">
      <w:pPr>
        <w:rPr>
          <w:rFonts w:asciiTheme="minorHAnsi" w:hAnsiTheme="minorHAnsi"/>
          <w:b/>
          <w:sz w:val="32"/>
          <w:szCs w:val="24"/>
        </w:rPr>
      </w:pPr>
      <w:r w:rsidRPr="00A1007F">
        <w:rPr>
          <w:rFonts w:asciiTheme="minorHAnsi" w:hAnsiTheme="minorHAnsi"/>
          <w:b/>
          <w:sz w:val="32"/>
          <w:szCs w:val="24"/>
        </w:rPr>
        <w:br w:type="page"/>
      </w:r>
    </w:p>
    <w:p w:rsidR="00905EC4" w:rsidRPr="00C36213" w:rsidRDefault="00784A38" w:rsidP="00F3655E">
      <w:pPr>
        <w:pStyle w:val="Odsekzoznamu"/>
        <w:numPr>
          <w:ilvl w:val="0"/>
          <w:numId w:val="14"/>
        </w:numPr>
        <w:spacing w:after="240" w:line="240" w:lineRule="auto"/>
        <w:ind w:left="425" w:hanging="425"/>
        <w:contextualSpacing w:val="0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296" w:name="_Toc532205870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Podmienky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oprávnenosti výdavkov</w:t>
      </w:r>
      <w:bookmarkEnd w:id="296"/>
    </w:p>
    <w:p w:rsidR="00630CD8" w:rsidRPr="00A1007F" w:rsidRDefault="00630CD8" w:rsidP="00630CD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Pravidlá oprávnenosti výdavkov sú stanovené na vnútroštátnej úrovni v súlade s čl. 65 ods. 1 Nariadenia Európskeho parlamentu a Rady (EÚ) č. 1303/2013 zo 17. decembra 2013 (ďalej len „všeobecné nariadenie“) s ohľadom na platnú národnú legislatívu</w:t>
      </w:r>
      <w:r w:rsidR="00377D63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najmä zákon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o rozpočtových pravidlách</w:t>
      </w:r>
      <w:r w:rsidR="00306C73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zákon o účtovníctve, okrem prípadov, keď sú stanovené osobitné pravidlá vo všeobecnom nariadení alebo pravidiel pre jednotlivé fondy. 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297" w:name="_Toc423339146"/>
      <w:bookmarkStart w:id="298" w:name="_Toc423339184"/>
      <w:bookmarkStart w:id="299" w:name="_Toc442777284"/>
      <w:bookmarkStart w:id="300" w:name="_Toc444689809"/>
      <w:bookmarkStart w:id="301" w:name="_Toc394653334"/>
      <w:bookmarkStart w:id="302" w:name="_Toc532205871"/>
      <w:bookmarkEnd w:id="297"/>
      <w:bookmarkEnd w:id="298"/>
      <w:bookmarkEnd w:id="299"/>
      <w:bookmarkEnd w:id="300"/>
      <w:bookmarkEnd w:id="302"/>
    </w:p>
    <w:p w:rsidR="001B0BCA" w:rsidRPr="001B0BCA" w:rsidRDefault="001B0BCA" w:rsidP="001B0BCA">
      <w:pPr>
        <w:pStyle w:val="Odsekzoznamu"/>
        <w:numPr>
          <w:ilvl w:val="0"/>
          <w:numId w:val="1"/>
        </w:numPr>
        <w:spacing w:after="0" w:line="240" w:lineRule="auto"/>
        <w:jc w:val="both"/>
        <w:outlineLvl w:val="1"/>
        <w:rPr>
          <w:rFonts w:asciiTheme="minorHAnsi" w:hAnsiTheme="minorHAnsi"/>
          <w:b/>
          <w:vanish/>
          <w:color w:val="365F91"/>
          <w:sz w:val="28"/>
          <w:szCs w:val="24"/>
        </w:rPr>
      </w:pPr>
      <w:bookmarkStart w:id="303" w:name="_Toc423339147"/>
      <w:bookmarkStart w:id="304" w:name="_Toc423339185"/>
      <w:bookmarkStart w:id="305" w:name="_Toc442777285"/>
      <w:bookmarkStart w:id="306" w:name="_Toc444689810"/>
      <w:bookmarkStart w:id="307" w:name="_Toc532205872"/>
      <w:bookmarkEnd w:id="303"/>
      <w:bookmarkEnd w:id="304"/>
      <w:bookmarkEnd w:id="305"/>
      <w:bookmarkEnd w:id="306"/>
      <w:bookmarkEnd w:id="307"/>
    </w:p>
    <w:p w:rsidR="0082038C" w:rsidRPr="00C36213" w:rsidRDefault="0082038C" w:rsidP="001B0BCA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308" w:name="_Toc532205873"/>
      <w:r w:rsidRPr="00C36213">
        <w:rPr>
          <w:rFonts w:asciiTheme="minorHAnsi" w:hAnsiTheme="minorHAnsi"/>
          <w:b/>
          <w:color w:val="365F91"/>
          <w:sz w:val="28"/>
        </w:rPr>
        <w:t>Všeobecné podmienky oprávnenosti</w:t>
      </w:r>
      <w:bookmarkEnd w:id="301"/>
      <w:r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308"/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Vecná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vecnej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 súlade s platnými všeobecne záväznými právnymi predpismi (napr. zákon o rozpočtových pravidlách, </w:t>
      </w:r>
      <w:r w:rsidR="00627194" w:rsidRPr="00A1007F">
        <w:rPr>
          <w:rFonts w:asciiTheme="minorHAnsi" w:hAnsiTheme="minorHAnsi"/>
          <w:sz w:val="24"/>
        </w:rPr>
        <w:t xml:space="preserve"> </w:t>
      </w:r>
      <w:r w:rsidR="00627194" w:rsidRPr="00A1007F">
        <w:rPr>
          <w:rFonts w:asciiTheme="minorHAnsi" w:hAnsiTheme="minorHAnsi"/>
          <w:sz w:val="24"/>
          <w:szCs w:val="24"/>
        </w:rPr>
        <w:t>zákon o verejnom obstarávaní</w:t>
      </w:r>
      <w:r w:rsidRPr="00A1007F">
        <w:rPr>
          <w:rFonts w:asciiTheme="minorHAnsi" w:hAnsiTheme="minorHAnsi"/>
          <w:sz w:val="24"/>
          <w:szCs w:val="24"/>
        </w:rPr>
        <w:t xml:space="preserve">, </w:t>
      </w:r>
      <w:r w:rsidR="00B1383E" w:rsidRPr="00A1007F">
        <w:rPr>
          <w:rFonts w:asciiTheme="minorHAnsi" w:hAnsiTheme="minorHAnsi"/>
          <w:sz w:val="24"/>
          <w:szCs w:val="24"/>
        </w:rPr>
        <w:t xml:space="preserve">zákon o štátnej službe, zákon o výkone práce vo verejnom záujme, </w:t>
      </w:r>
      <w:r w:rsidRPr="00A1007F">
        <w:rPr>
          <w:rFonts w:asciiTheme="minorHAnsi" w:hAnsiTheme="minorHAnsi"/>
          <w:sz w:val="24"/>
          <w:szCs w:val="24"/>
        </w:rPr>
        <w:t>zákonník práce</w:t>
      </w:r>
      <w:r w:rsidR="00B1383E" w:rsidRPr="00A1007F">
        <w:rPr>
          <w:rFonts w:asciiTheme="minorHAnsi" w:hAnsiTheme="minorHAnsi"/>
          <w:sz w:val="24"/>
          <w:szCs w:val="24"/>
        </w:rPr>
        <w:t>, zákon o účtovníctve, zákon o Štátnej pokladnici, zákon o dani z pridanej hodnoty, zákonom o dani z príjmov, zákon o finančnej kontrole a vnútornom audite</w:t>
      </w:r>
      <w:r w:rsidR="00306C73" w:rsidRPr="00A1007F">
        <w:rPr>
          <w:rFonts w:asciiTheme="minorHAnsi" w:hAnsiTheme="minorHAnsi"/>
          <w:sz w:val="24"/>
          <w:szCs w:val="24"/>
        </w:rPr>
        <w:t>, zákon o správe majetku štátu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vynaložený na projekt (existencia priameho spojenia s projektom) schválený RO a realizovaný v zmysle podmienok </w:t>
      </w:r>
      <w:r w:rsidR="005A59B3" w:rsidRPr="00A1007F">
        <w:rPr>
          <w:rFonts w:asciiTheme="minorHAnsi" w:hAnsiTheme="minorHAnsi"/>
          <w:sz w:val="24"/>
          <w:szCs w:val="24"/>
        </w:rPr>
        <w:t xml:space="preserve">písomného </w:t>
      </w:r>
      <w:r w:rsidRPr="00A1007F">
        <w:rPr>
          <w:rFonts w:asciiTheme="minorHAnsi" w:hAnsiTheme="minorHAnsi"/>
          <w:sz w:val="24"/>
          <w:szCs w:val="24"/>
        </w:rPr>
        <w:t xml:space="preserve">vyzvania, podmienok zmluvy o NFP, resp. rozhodnutia o schválení </w:t>
      </w:r>
      <w:r w:rsidR="00D0794D" w:rsidRPr="00A1007F">
        <w:rPr>
          <w:rFonts w:asciiTheme="minorHAnsi" w:hAnsiTheme="minorHAnsi"/>
          <w:sz w:val="24"/>
          <w:szCs w:val="24"/>
        </w:rPr>
        <w:t>žiadosti o poskytnutie nenávratného finančného príspevku (ďalej aj „</w:t>
      </w:r>
      <w:proofErr w:type="spellStart"/>
      <w:r w:rsidR="00D0794D"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="00D0794D" w:rsidRPr="00A1007F">
        <w:rPr>
          <w:rFonts w:asciiTheme="minorHAnsi" w:hAnsiTheme="minorHAnsi"/>
          <w:sz w:val="24"/>
          <w:szCs w:val="24"/>
        </w:rPr>
        <w:t>“)</w:t>
      </w:r>
      <w:r w:rsidRPr="00A1007F">
        <w:rPr>
          <w:rFonts w:asciiTheme="minorHAnsi" w:hAnsiTheme="minorHAnsi"/>
          <w:sz w:val="24"/>
          <w:szCs w:val="24"/>
        </w:rPr>
        <w:t xml:space="preserve"> v prípadoch, ak RO a </w:t>
      </w:r>
      <w:del w:id="309" w:author="Autor">
        <w:r w:rsidRPr="00A1007F" w:rsidDel="00212F28">
          <w:rPr>
            <w:rFonts w:asciiTheme="minorHAnsi" w:hAnsiTheme="minorHAnsi"/>
            <w:sz w:val="24"/>
            <w:szCs w:val="24"/>
          </w:rPr>
          <w:delText xml:space="preserve">poskytovateľom </w:delText>
        </w:r>
      </w:del>
      <w:ins w:id="310" w:author="Autor">
        <w:r w:rsidR="00212F28">
          <w:rPr>
            <w:rFonts w:asciiTheme="minorHAnsi" w:hAnsiTheme="minorHAnsi"/>
            <w:sz w:val="24"/>
            <w:szCs w:val="24"/>
          </w:rPr>
          <w:t>prijímateľ</w:t>
        </w:r>
        <w:r w:rsidR="00212F28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>je tá istá osoba;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sú vynaložené v súlade s pravidlami </w:t>
      </w:r>
      <w:r w:rsidR="00D81974" w:rsidRPr="00A1007F">
        <w:rPr>
          <w:rFonts w:asciiTheme="minorHAnsi" w:hAnsiTheme="minorHAnsi"/>
          <w:sz w:val="24"/>
          <w:szCs w:val="24"/>
        </w:rPr>
        <w:t xml:space="preserve">operačného programu (ďalej len „OP“)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oprávnené aktivity, v súlade s obsahovou stránkou projektu, zodpovedajú časovej následnosti aktivít projektu, sú plne v súlade s cieľmi projektu a prispievajú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k dosiahnutiu plánovaných cieľov projektu; 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je primeraný, t.j. zodpovedá obvyklým cenám v danom mieste a čase </w:t>
      </w:r>
      <w:r w:rsidR="007D4D76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zodpovedá potrebám projektu;</w:t>
      </w:r>
    </w:p>
    <w:p w:rsidR="00630CD8" w:rsidRPr="00A1007F" w:rsidRDefault="00630CD8" w:rsidP="00F3655E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výdavok  spĺňa  zásady  hospodárnosti,  efektívnosti,  účelnosti  a účinnosti,  vrátane zásady </w:t>
      </w:r>
      <w:del w:id="311" w:author="Autor">
        <w:r w:rsidRPr="00A1007F" w:rsidDel="00212F28">
          <w:rPr>
            <w:rFonts w:asciiTheme="minorHAnsi" w:hAnsiTheme="minorHAnsi"/>
            <w:sz w:val="24"/>
            <w:szCs w:val="24"/>
          </w:rPr>
          <w:delText xml:space="preserve">riadneho </w:delText>
        </w:r>
      </w:del>
      <w:ins w:id="312" w:author="Autor">
        <w:r w:rsidR="00212F28">
          <w:rPr>
            <w:rFonts w:asciiTheme="minorHAnsi" w:hAnsiTheme="minorHAnsi"/>
            <w:sz w:val="24"/>
            <w:szCs w:val="24"/>
          </w:rPr>
          <w:t>správneho</w:t>
        </w:r>
        <w:r w:rsidR="00212F28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finančného </w:t>
      </w:r>
      <w:del w:id="313" w:author="Autor">
        <w:r w:rsidRPr="00A1007F" w:rsidDel="00212F28">
          <w:rPr>
            <w:rFonts w:asciiTheme="minorHAnsi" w:hAnsiTheme="minorHAnsi"/>
            <w:sz w:val="24"/>
            <w:szCs w:val="24"/>
          </w:rPr>
          <w:delText xml:space="preserve">hospodárenia </w:delText>
        </w:r>
      </w:del>
      <w:ins w:id="314" w:author="Autor">
        <w:r w:rsidR="00212F28">
          <w:rPr>
            <w:rFonts w:asciiTheme="minorHAnsi" w:hAnsiTheme="minorHAnsi"/>
            <w:sz w:val="24"/>
            <w:szCs w:val="24"/>
          </w:rPr>
          <w:t>riadenia</w:t>
        </w:r>
        <w:r w:rsidR="00212F28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podľa čl. </w:t>
      </w:r>
      <w:del w:id="315" w:author="Autor">
        <w:r w:rsidRPr="00A1007F" w:rsidDel="00212F28">
          <w:rPr>
            <w:rFonts w:asciiTheme="minorHAnsi" w:hAnsiTheme="minorHAnsi"/>
            <w:sz w:val="24"/>
            <w:szCs w:val="24"/>
          </w:rPr>
          <w:delText xml:space="preserve">30 </w:delText>
        </w:r>
      </w:del>
      <w:ins w:id="316" w:author="Autor">
        <w:r w:rsidR="00212F28" w:rsidRPr="00A1007F">
          <w:rPr>
            <w:rFonts w:asciiTheme="minorHAnsi" w:hAnsiTheme="minorHAnsi"/>
            <w:sz w:val="24"/>
            <w:szCs w:val="24"/>
          </w:rPr>
          <w:t>3</w:t>
        </w:r>
        <w:r w:rsidR="00212F28">
          <w:rPr>
            <w:rFonts w:asciiTheme="minorHAnsi" w:hAnsiTheme="minorHAnsi"/>
            <w:sz w:val="24"/>
            <w:szCs w:val="24"/>
          </w:rPr>
          <w:t>3</w:t>
        </w:r>
        <w:r w:rsidR="00212F28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nariadenia </w:t>
      </w:r>
      <w:ins w:id="317" w:author="Autor">
        <w:r w:rsidR="00212F28" w:rsidRPr="000176CC">
          <w:rPr>
            <w:rFonts w:asciiTheme="minorHAnsi" w:hAnsiTheme="minorHAnsi"/>
            <w:sz w:val="24"/>
            <w:szCs w:val="24"/>
            <w:rPrChange w:id="318" w:author="Autor">
              <w:rPr/>
            </w:rPrChange>
          </w:rPr>
          <w:t>2018/1046</w:t>
        </w:r>
      </w:ins>
      <w:del w:id="319" w:author="Autor">
        <w:r w:rsidR="00D81974" w:rsidRPr="00A1007F" w:rsidDel="00212F28">
          <w:rPr>
            <w:rFonts w:asciiTheme="minorHAnsi" w:hAnsiTheme="minorHAnsi"/>
            <w:sz w:val="24"/>
            <w:szCs w:val="24"/>
          </w:rPr>
          <w:delText>966/2012</w:delText>
        </w:r>
        <w:r w:rsidR="00D81974" w:rsidRPr="00A1007F" w:rsidDel="00212F28">
          <w:rPr>
            <w:rStyle w:val="Odkaznapoznmkupodiarou"/>
            <w:rFonts w:asciiTheme="minorHAnsi" w:hAnsiTheme="minorHAnsi"/>
            <w:sz w:val="24"/>
            <w:szCs w:val="24"/>
          </w:rPr>
          <w:footnoteReference w:id="1"/>
        </w:r>
      </w:del>
      <w:r w:rsidR="00D81974" w:rsidRPr="00A1007F">
        <w:rPr>
          <w:rFonts w:asciiTheme="minorHAnsi" w:hAnsiTheme="minorHAnsi"/>
          <w:sz w:val="24"/>
          <w:szCs w:val="24"/>
        </w:rPr>
        <w:t>;</w:t>
      </w:r>
    </w:p>
    <w:p w:rsidR="003F2C93" w:rsidRDefault="00630CD8" w:rsidP="00D81974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 platnými všeobecne záväznými právnymi predpismi a zmluvou o NFP. Preukázanie výdavkov faktúrami alebo účtovnými dokladmi rovnocennej preukaznej hodnoty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nevzťahuje na výdavky vykazované zjednodušeným spôsobom vykazovania</w:t>
      </w:r>
      <w:r w:rsidR="001532B1">
        <w:rPr>
          <w:rFonts w:asciiTheme="minorHAnsi" w:hAnsiTheme="minorHAnsi"/>
          <w:sz w:val="24"/>
          <w:szCs w:val="24"/>
        </w:rPr>
        <w:t xml:space="preserve"> </w:t>
      </w:r>
      <w:r w:rsidR="001532B1" w:rsidRPr="009107F6">
        <w:rPr>
          <w:rFonts w:asciiTheme="minorHAnsi" w:hAnsiTheme="minorHAnsi"/>
          <w:sz w:val="24"/>
          <w:szCs w:val="24"/>
        </w:rPr>
        <w:t>a na úhradu preddavkových platieb</w:t>
      </w:r>
      <w:r w:rsidRPr="00A1007F">
        <w:rPr>
          <w:rFonts w:asciiTheme="minorHAnsi" w:hAnsiTheme="minorHAnsi"/>
          <w:sz w:val="24"/>
          <w:szCs w:val="24"/>
        </w:rPr>
        <w:t xml:space="preserve">. Výdavky musia byť </w:t>
      </w:r>
      <w:r w:rsidR="00B1383E" w:rsidRPr="00A1007F">
        <w:rPr>
          <w:rFonts w:asciiTheme="minorHAnsi" w:hAnsiTheme="minorHAnsi"/>
          <w:sz w:val="24"/>
          <w:szCs w:val="24"/>
        </w:rPr>
        <w:t>preukázateľne vynaložené a</w:t>
      </w:r>
      <w:r w:rsidR="00B1383E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uhradené prijímateľom</w:t>
      </w:r>
      <w:r w:rsidR="00306C73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532B1" w:rsidRDefault="001532B1" w:rsidP="009107F6">
      <w:pPr>
        <w:numPr>
          <w:ilvl w:val="0"/>
          <w:numId w:val="12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lastRenderedPageBreak/>
        <w:t xml:space="preserve">výdavky súvisiace s preddavkovou platbou spĺňajú podmienky uvedené v písm. a) - e) tohto odseku vrátane časovej a územnej oprávnenosti výdavku, ako aj podmienky </w:t>
      </w:r>
      <w:r>
        <w:rPr>
          <w:rFonts w:asciiTheme="minorHAnsi" w:hAnsiTheme="minorHAnsi"/>
          <w:sz w:val="24"/>
          <w:szCs w:val="24"/>
        </w:rPr>
        <w:t>oprávnenosti súvisiace s preddavkovými platbami</w:t>
      </w:r>
      <w:r w:rsidRPr="009107F6">
        <w:rPr>
          <w:rFonts w:asciiTheme="minorHAnsi" w:hAnsiTheme="minorHAnsi"/>
          <w:sz w:val="24"/>
          <w:szCs w:val="24"/>
        </w:rPr>
        <w:t>.</w:t>
      </w:r>
    </w:p>
    <w:p w:rsidR="00D14E02" w:rsidRPr="009107F6" w:rsidRDefault="00D14E02" w:rsidP="00094D45">
      <w:pPr>
        <w:pStyle w:val="SRK3"/>
        <w:outlineLvl w:val="9"/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</w:pPr>
      <w:r w:rsidRPr="009107F6">
        <w:rPr>
          <w:rFonts w:asciiTheme="minorHAnsi" w:eastAsia="Times New Roman" w:hAnsiTheme="minorHAnsi" w:cs="Times New Roman"/>
          <w:bCs w:val="0"/>
          <w:color w:val="auto"/>
          <w:sz w:val="24"/>
          <w:szCs w:val="24"/>
          <w:lang w:eastAsia="sk-SK"/>
        </w:rPr>
        <w:t xml:space="preserve">Pravidlá oprávnenosti v súvislosti s preddavkovými platbami  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Preddavkovou platbou sa rozumie úhrada finančných prostriedkov zo strany prijímateľa v prospech dodávateľa vopred, t.j. pred dodaním dohodnutých tovarov/ poskytnutím služieb alebo vykonaním stavebných prác;  v bežnej obchodnej praxi sa používa aj pojem ,,záloha alebo preddavok“ a pre doklad, na základe ktorého sa úhrada realizuje sa používa aj pojem „zálohová faktúra alebo preddavková faktúra. Preddavková platba sa vzťahuje na obchodné vzťahy medzi prijímateľom a dodávateľom</w:t>
      </w:r>
      <w:del w:id="322" w:author="Autor">
        <w:r w:rsidRPr="009107F6" w:rsidDel="00AF3186">
          <w:rPr>
            <w:rFonts w:asciiTheme="minorHAnsi" w:hAnsiTheme="minorHAnsi"/>
            <w:sz w:val="24"/>
            <w:szCs w:val="24"/>
          </w:rPr>
          <w:delText>, pričom samotný systém platieb na úrovni RO – prijímateľ, t.j. predfinancovanie, zálohové platby, refundácia týmto nie je dotknutý a  preddavkové platby je možné využiť v rámci každého systému financovania. Preddavkovou platbou sa nefinancujú podporné aktivity projektu</w:delText>
        </w:r>
      </w:del>
      <w:r w:rsidRPr="009107F6">
        <w:rPr>
          <w:rFonts w:asciiTheme="minorHAnsi" w:hAnsiTheme="minorHAnsi"/>
          <w:sz w:val="24"/>
          <w:szCs w:val="24"/>
        </w:rPr>
        <w:t>.</w:t>
      </w:r>
      <w:ins w:id="323" w:author="Autor">
        <w:r w:rsidR="00AF3186">
          <w:rPr>
            <w:rFonts w:asciiTheme="minorHAnsi" w:hAnsiTheme="minorHAnsi"/>
            <w:sz w:val="24"/>
            <w:szCs w:val="24"/>
          </w:rPr>
          <w:t xml:space="preserve"> </w:t>
        </w:r>
        <w:r w:rsidR="00AF3186" w:rsidRPr="005E6E9B">
          <w:rPr>
            <w:rFonts w:asciiTheme="minorHAnsi" w:hAnsiTheme="minorHAnsi"/>
            <w:sz w:val="24"/>
            <w:szCs w:val="24"/>
            <w:rPrChange w:id="324" w:author="Autor">
              <w:rPr>
                <w:rFonts w:cs="Arial"/>
              </w:rPr>
            </w:rPrChange>
          </w:rPr>
          <w:t>Finančné riadenie pri uplatňovaní preddavkových platieb upravuje Systém finančného riadenia.</w:t>
        </w:r>
      </w:ins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Vo vzťahu k posúdeniu oprávnenosti výdavkov, ktoré vznikli na základe preddavkových platieb je potrebné dodržať nasledujúce pravidlá: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Úhrada preddavkovej platby, t.j. reálny úbytok finančných prostriedkov na strane prijímateľa musí byť realizovaná v období oprávnenosti výdavkov a v súlade s oprávneným obdobím pre výdavky stanovené vo vyzvaní a v zmluve o poskytnutí NFP;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Využitie preddavkových platieb musí byť v súlade s podmienkami verejného obstarávania a rovnako musí byť v súlade s podmienkami zmluvy uzavretej medzi prijímateľom a dodávateľom a bežnou obchodnou praxou</w:t>
      </w:r>
      <w:r w:rsidRPr="00A42712">
        <w:rPr>
          <w:rStyle w:val="Odkaznapoznmkupodiarou"/>
        </w:rPr>
        <w:footnoteReference w:id="2"/>
      </w:r>
      <w:r w:rsidRPr="009107F6">
        <w:rPr>
          <w:rFonts w:asciiTheme="minorHAnsi" w:hAnsiTheme="minorHAnsi"/>
          <w:sz w:val="24"/>
          <w:szCs w:val="24"/>
        </w:rPr>
        <w:t>. Možnosť poskytovania preddavkových platieb preto musí byť súčasťou pôvodnej zmluvy uzavretej medzi prijímateľom a dodávateľom, ktorá bola výsledkom verejného obstarávania, nakoľko poskytovanie preddavkových platieb v prípade dodatku k pôvodnej zmluve by predstavovalo zmenu ekonomickej rovnováhy a preto je takýto dodatok neprípustný;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Dodávateľ, ktorý je platiteľ DPH, je na základe prijatého preddavku, povinný vystaviť prijímateľovi faktúru najneskôr do 15 kalendárnych dní od prijatia preddavku a následne vystaviť zúčtovaciu faktúru pri reálnom dodaní tovaru/služieb/stavebných prác. Dodávateľ, ktorý nie je platiteľ DPH je povinný vystaviť zúčtovaciu faktúru pri reálnom dodaní tovaru/služieb/stavebných prác.;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Predmet plnenia (teda tovary, služby, stavebné práce), ktorý bol uhradený na základe preddavkovej platby musí byť skutočne dodaný v čase realizácie projektu, najneskôr do 12 mesiacov od poskytnutia preddavkovej platby dodávateľovi</w:t>
      </w:r>
      <w:r w:rsidRPr="00A42712">
        <w:rPr>
          <w:rStyle w:val="Odkaznapoznmkupodiarou"/>
        </w:rPr>
        <w:footnoteReference w:id="3"/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Prijímateľ predkladá riadiacemu orgánu zúčtovanie preddavkovej platby na formulári, ktor</w:t>
      </w:r>
      <w:r w:rsidR="00A8259F" w:rsidRPr="009107F6">
        <w:rPr>
          <w:rFonts w:asciiTheme="minorHAnsi" w:hAnsiTheme="minorHAnsi"/>
          <w:sz w:val="24"/>
          <w:szCs w:val="24"/>
        </w:rPr>
        <w:t>ý je súčasťou Príručky pre prijímateľa</w:t>
      </w:r>
      <w:r w:rsidRPr="009107F6">
        <w:rPr>
          <w:rFonts w:asciiTheme="minorHAnsi" w:hAnsiTheme="minorHAnsi"/>
          <w:sz w:val="24"/>
          <w:szCs w:val="24"/>
        </w:rPr>
        <w:t>, spolu s ďalšími relevantnými povinnými prílohami;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Overenie dodania predmetu plnenia zabezpečí RO v rámci výkonu kontroly projektu v súlade s kapitolou 3.3.6.1.2 Predmet kontroly projektu a kapitolou 3.3.6.2.1Osobitné predmety kontroly, odsek 4</w:t>
      </w:r>
      <w:r w:rsidR="00A8259F" w:rsidRPr="009107F6">
        <w:rPr>
          <w:rFonts w:asciiTheme="minorHAnsi" w:hAnsiTheme="minorHAnsi"/>
          <w:sz w:val="24"/>
          <w:szCs w:val="24"/>
        </w:rPr>
        <w:t xml:space="preserve"> Systému riadenia EŠIF</w:t>
      </w:r>
      <w:r w:rsidRPr="009107F6">
        <w:rPr>
          <w:rFonts w:asciiTheme="minorHAnsi" w:hAnsiTheme="minorHAnsi"/>
          <w:sz w:val="24"/>
          <w:szCs w:val="24"/>
        </w:rPr>
        <w:t>;</w:t>
      </w:r>
    </w:p>
    <w:p w:rsidR="00D14E02" w:rsidRPr="009107F6" w:rsidRDefault="00D14E02" w:rsidP="009107F6">
      <w:pPr>
        <w:numPr>
          <w:ilvl w:val="0"/>
          <w:numId w:val="46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lastRenderedPageBreak/>
        <w:t>Výdavok spĺňa všetky ostatné podmienky oprávnenosti výdavkov a zmluvy o poskytnutí NFP;</w:t>
      </w:r>
    </w:p>
    <w:p w:rsidR="00D14E02" w:rsidRPr="009107F6" w:rsidRDefault="00D14E02" w:rsidP="009107F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RO v prípade povolenia možnosti využitia preddavkových platieb na úrovni OP definuje aj maximálny limit pre výšku preddavkovej platby, ktorý môže byť rozdielny v závislosti od predmetu plnenia a ďalších špecifík v rámci jednotlivých OP, a prípadné ďalšie pravidlá pre overenie plnenia v rámci využitia preddavkových platieb, pri dodržaní podmienok stanovených Systémom riadenia EŠIF.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 xml:space="preserve">Prípadný preplatok vzniknutý zo zúčtovania preddavkovej platby je prijímateľ povinný vrátiť RO najneskôr spolu s predložením doplňujúcich údajov k preukázaniu dodania predmetu plnenia. </w:t>
      </w:r>
      <w:proofErr w:type="spellStart"/>
      <w:r w:rsidRPr="009107F6">
        <w:rPr>
          <w:rFonts w:asciiTheme="minorHAnsi" w:hAnsiTheme="minorHAnsi"/>
          <w:sz w:val="24"/>
          <w:szCs w:val="24"/>
        </w:rPr>
        <w:t>Vysporiadanie</w:t>
      </w:r>
      <w:proofErr w:type="spellEnd"/>
      <w:r w:rsidRPr="009107F6">
        <w:rPr>
          <w:rFonts w:asciiTheme="minorHAnsi" w:hAnsiTheme="minorHAnsi"/>
          <w:sz w:val="24"/>
          <w:szCs w:val="24"/>
        </w:rPr>
        <w:t xml:space="preserve"> identifikovaných nezrovnalostí z preddavkových platieb nie je týmto odsekom dotknuté.</w:t>
      </w:r>
      <w:r w:rsidR="00AD47DF">
        <w:rPr>
          <w:rFonts w:asciiTheme="minorHAnsi" w:hAnsiTheme="minorHAnsi"/>
          <w:sz w:val="24"/>
          <w:szCs w:val="24"/>
        </w:rPr>
        <w:t xml:space="preserve"> </w:t>
      </w:r>
      <w:r w:rsidRPr="009107F6">
        <w:rPr>
          <w:rFonts w:asciiTheme="minorHAnsi" w:hAnsiTheme="minorHAnsi"/>
          <w:sz w:val="24"/>
          <w:szCs w:val="24"/>
        </w:rPr>
        <w:t xml:space="preserve">Prípadný nedoplatok vzniknutý zo zúčtovania preddavkovej platby posudzuje RO z hľadiska splnenia podmienok oprávnenosti výdavkov a na základe daného posúdenia rozhodne o jeho oprávnenosti alebo neoprávnenosti. </w:t>
      </w:r>
      <w:del w:id="326" w:author="Autor">
        <w:r w:rsidRPr="009107F6" w:rsidDel="005E6E9B">
          <w:rPr>
            <w:rFonts w:asciiTheme="minorHAnsi" w:hAnsiTheme="minorHAnsi"/>
            <w:sz w:val="24"/>
            <w:szCs w:val="24"/>
          </w:rPr>
          <w:delText>V súvislosti so zahrnutím výdavkov vzniknutých na základe preddavkovej platby do súhrnnej žiadosti o platbu zasielanej na CO, sú RO a PJ povinní postupovať v súlade s usmernením certifikačného orgánu (ak CO usmernenie k postupu podľa tohto odseku poskytne).</w:delText>
        </w:r>
      </w:del>
    </w:p>
    <w:p w:rsidR="00306C73" w:rsidRPr="00A1007F" w:rsidRDefault="00306C73" w:rsidP="00306C73">
      <w:pPr>
        <w:pStyle w:val="Default"/>
        <w:ind w:left="720"/>
        <w:rPr>
          <w:rFonts w:asciiTheme="minorHAnsi" w:hAnsiTheme="minorHAnsi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Časová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časovej oprávnenosti musí výdavok v súlade s čl. 65 všeobecného nariadenia spĺňať nasledujúce podmienky: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5" w:hanging="425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výdavok musí skutočne vzniknúť a byť uhradený prijímateľom medzi 1. januárom 2014 a </w:t>
      </w:r>
      <w:r w:rsidR="00F74E3C" w:rsidRPr="00A1007F">
        <w:rPr>
          <w:rFonts w:asciiTheme="minorHAnsi" w:hAnsiTheme="minorHAnsi"/>
          <w:bCs/>
          <w:sz w:val="24"/>
          <w:szCs w:val="24"/>
        </w:rPr>
        <w:t xml:space="preserve">najneskôr </w:t>
      </w:r>
      <w:r w:rsidRPr="00A1007F">
        <w:rPr>
          <w:rFonts w:asciiTheme="minorHAnsi" w:hAnsiTheme="minorHAnsi"/>
          <w:bCs/>
          <w:sz w:val="24"/>
          <w:szCs w:val="24"/>
        </w:rPr>
        <w:t>31. decembra 2023</w:t>
      </w:r>
      <w:r w:rsidRPr="00A1007F">
        <w:rPr>
          <w:rFonts w:asciiTheme="minorHAnsi" w:hAnsiTheme="minorHAnsi"/>
          <w:sz w:val="24"/>
          <w:szCs w:val="24"/>
        </w:rPr>
        <w:t xml:space="preserve">; </w:t>
      </w:r>
    </w:p>
    <w:p w:rsidR="00630CD8" w:rsidRPr="009107F6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9107F6">
        <w:rPr>
          <w:rFonts w:asciiTheme="minorHAnsi" w:hAnsiTheme="minorHAnsi"/>
          <w:sz w:val="24"/>
          <w:szCs w:val="24"/>
        </w:rPr>
        <w:t xml:space="preserve">platí, že výdavky projektu vznikajú v priebehu realizácie projektu, pričom môžu vzniknúť aj pred predložením </w:t>
      </w:r>
      <w:proofErr w:type="spellStart"/>
      <w:r w:rsidRPr="009107F6">
        <w:rPr>
          <w:rFonts w:asciiTheme="minorHAnsi" w:hAnsiTheme="minorHAnsi"/>
          <w:sz w:val="24"/>
          <w:szCs w:val="24"/>
        </w:rPr>
        <w:t>ŽoNFP</w:t>
      </w:r>
      <w:proofErr w:type="spellEnd"/>
      <w:r w:rsidRPr="009107F6">
        <w:rPr>
          <w:rFonts w:asciiTheme="minorHAnsi" w:hAnsiTheme="minorHAnsi"/>
          <w:sz w:val="24"/>
          <w:szCs w:val="24"/>
        </w:rPr>
        <w:t xml:space="preserve"> za podmienky, že </w:t>
      </w:r>
      <w:r w:rsidRPr="009107F6">
        <w:rPr>
          <w:rFonts w:asciiTheme="minorHAnsi" w:hAnsiTheme="minorHAnsi"/>
          <w:bCs/>
          <w:sz w:val="24"/>
          <w:szCs w:val="24"/>
        </w:rPr>
        <w:t xml:space="preserve">projekt v rámci ktorého výdavky vznikajú, nesmie byť fyzicky ukončený (nemôžu byť ukončené všetky hlavné aktivity projektu) pred predložením </w:t>
      </w:r>
      <w:proofErr w:type="spellStart"/>
      <w:r w:rsidRPr="009107F6">
        <w:rPr>
          <w:rFonts w:asciiTheme="minorHAnsi" w:hAnsiTheme="minorHAnsi"/>
          <w:bCs/>
          <w:sz w:val="24"/>
          <w:szCs w:val="24"/>
        </w:rPr>
        <w:t>ŽoNFP</w:t>
      </w:r>
      <w:proofErr w:type="spellEnd"/>
      <w:r w:rsidRPr="009107F6">
        <w:rPr>
          <w:rFonts w:asciiTheme="minorHAnsi" w:hAnsiTheme="minorHAnsi"/>
          <w:bCs/>
          <w:sz w:val="24"/>
          <w:szCs w:val="24"/>
        </w:rPr>
        <w:t xml:space="preserve"> poskytovateľovi bez ohľadu na to, či prijímateľ uhradil všetky súvisiace platby;</w:t>
      </w:r>
    </w:p>
    <w:p w:rsidR="00630CD8" w:rsidRPr="00A1007F" w:rsidRDefault="00630CD8" w:rsidP="00F3655E">
      <w:pPr>
        <w:numPr>
          <w:ilvl w:val="0"/>
          <w:numId w:val="13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sz w:val="24"/>
          <w:szCs w:val="24"/>
          <w:lang w:eastAsia="en-US"/>
        </w:rPr>
        <w:t xml:space="preserve">v prípade zmeny a doplnenia OP sú výdavky, ktoré sa stanú oprávnenými z dôvodu zmeny a doplnenia OP, oprávnené len odo dňa predloženia žiadosti  o  zmenu  </w:t>
      </w:r>
      <w:r w:rsidR="00201154">
        <w:rPr>
          <w:rFonts w:asciiTheme="minorHAnsi" w:eastAsia="Calibri" w:hAnsiTheme="minorHAnsi"/>
          <w:sz w:val="24"/>
          <w:szCs w:val="24"/>
          <w:lang w:eastAsia="en-US"/>
        </w:rPr>
        <w:br/>
      </w:r>
      <w:r w:rsidRPr="00A1007F">
        <w:rPr>
          <w:rFonts w:asciiTheme="minorHAnsi" w:eastAsia="Calibri" w:hAnsiTheme="minorHAnsi"/>
          <w:sz w:val="24"/>
          <w:szCs w:val="24"/>
          <w:lang w:eastAsia="en-US"/>
        </w:rPr>
        <w:t>a  doplnenie  EK.</w:t>
      </w:r>
    </w:p>
    <w:p w:rsidR="0082038C" w:rsidRPr="00A1007F" w:rsidRDefault="0082038C" w:rsidP="008203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Územná oprávnenosť výdavkov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územnej oprávnenosti musí výdavok spĺňať nasledujúce podmienky: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je realizovaný na území Slovenskej republiky;</w:t>
      </w:r>
    </w:p>
    <w:p w:rsidR="00630CD8" w:rsidRPr="00A1007F" w:rsidRDefault="00630CD8" w:rsidP="00F3655E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Theme="minorHAnsi" w:eastAsia="Calibri" w:hAnsiTheme="minorHAnsi"/>
          <w:bCs/>
          <w:sz w:val="24"/>
          <w:szCs w:val="24"/>
          <w:lang w:eastAsia="en-US"/>
        </w:rPr>
      </w:pPr>
      <w:r w:rsidRPr="00A1007F">
        <w:rPr>
          <w:rFonts w:asciiTheme="minorHAnsi" w:eastAsia="Calibri" w:hAnsiTheme="minorHAnsi"/>
          <w:bCs/>
          <w:sz w:val="24"/>
          <w:szCs w:val="24"/>
          <w:lang w:eastAsia="en-US"/>
        </w:rPr>
        <w:t>výdavok má mať väzbu na podporovaný región/územie, ktorý musí mať z realizácie projektu preukázateľný úplný alebo prevažujúci prospech.</w:t>
      </w: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  <w:del w:id="327" w:author="Autor">
        <w:r w:rsidRPr="00A1007F" w:rsidDel="00AF3186">
          <w:rPr>
            <w:rFonts w:asciiTheme="minorHAnsi" w:eastAsia="Calibri" w:hAnsiTheme="minorHAnsi"/>
            <w:b/>
            <w:bCs/>
            <w:sz w:val="24"/>
            <w:szCs w:val="24"/>
            <w:lang w:eastAsia="en-US"/>
          </w:rPr>
          <w:delText xml:space="preserve">V prípade projektov týkajúcich sa </w:delText>
        </w:r>
        <w:r w:rsidR="00B14400" w:rsidRPr="00A1007F" w:rsidDel="00AF3186">
          <w:rPr>
            <w:rFonts w:asciiTheme="minorHAnsi" w:eastAsia="Calibri" w:hAnsiTheme="minorHAnsi"/>
            <w:b/>
            <w:bCs/>
            <w:sz w:val="24"/>
            <w:szCs w:val="24"/>
            <w:lang w:eastAsia="en-US"/>
          </w:rPr>
          <w:delText xml:space="preserve">technickej pomoci a </w:delText>
        </w:r>
        <w:r w:rsidRPr="00A1007F" w:rsidDel="00AF3186">
          <w:rPr>
            <w:rFonts w:asciiTheme="minorHAnsi" w:eastAsia="Calibri" w:hAnsiTheme="minorHAnsi"/>
            <w:b/>
            <w:bCs/>
            <w:sz w:val="24"/>
            <w:szCs w:val="24"/>
            <w:lang w:eastAsia="en-US"/>
          </w:rPr>
          <w:delText>propagačných aktivít</w:delText>
        </w:r>
        <w:r w:rsidRPr="00A1007F" w:rsidDel="00AF3186">
          <w:rPr>
            <w:rFonts w:asciiTheme="minorHAnsi" w:eastAsia="Calibri" w:hAnsiTheme="minorHAnsi"/>
            <w:sz w:val="24"/>
            <w:szCs w:val="24"/>
            <w:lang w:eastAsia="en-US"/>
          </w:rPr>
          <w:delText xml:space="preserve"> môžu výdavky vzniknúť mimo EÚ za predpokladu, že projekt je v prospech oblasti daného OP a povinnosti orgánov zodpovedných za OP súvisiace s riadením, kontrolou a auditom týkajúce sa projektu sú dodržané orgánmi zodpovednými za OP, v rámci ktorého je na daný projekt poskytnutá podpora, alebo uzatvoria dohody s orgánmi v oblasti, v ktorej sa projekt vykonáva. </w:delText>
        </w:r>
      </w:del>
    </w:p>
    <w:p w:rsidR="00630CD8" w:rsidRPr="00A1007F" w:rsidRDefault="00630CD8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alibri" w:hAnsiTheme="minorHAnsi"/>
          <w:sz w:val="24"/>
          <w:szCs w:val="24"/>
          <w:lang w:eastAsia="en-US"/>
        </w:rPr>
      </w:pPr>
    </w:p>
    <w:p w:rsidR="000176CC" w:rsidRDefault="000176CC" w:rsidP="00630CD8">
      <w:pPr>
        <w:autoSpaceDE w:val="0"/>
        <w:autoSpaceDN w:val="0"/>
        <w:adjustRightInd w:val="0"/>
        <w:spacing w:after="0" w:line="240" w:lineRule="auto"/>
        <w:jc w:val="both"/>
        <w:rPr>
          <w:ins w:id="328" w:author="Autor"/>
          <w:rFonts w:asciiTheme="minorHAnsi" w:eastAsia="Calibri" w:hAnsiTheme="minorHAnsi"/>
          <w:sz w:val="24"/>
          <w:szCs w:val="24"/>
          <w:lang w:eastAsia="en-US"/>
        </w:rPr>
      </w:pPr>
      <w:ins w:id="329" w:author="Autor">
        <w:r w:rsidRPr="005E6E9B">
          <w:rPr>
            <w:rFonts w:asciiTheme="minorHAnsi" w:eastAsia="Calibri" w:hAnsiTheme="minorHAnsi"/>
            <w:b/>
            <w:sz w:val="24"/>
            <w:szCs w:val="24"/>
            <w:lang w:eastAsia="en-US"/>
            <w:rPrChange w:id="330" w:author="Autor">
              <w:rPr>
                <w:color w:val="000000"/>
                <w:lang w:eastAsia="en-US"/>
              </w:rPr>
            </w:rPrChange>
          </w:rPr>
          <w:lastRenderedPageBreak/>
          <w:t>V prípade projektov týkajúcich sa technickej pomoci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31" w:author="Autor">
              <w:rPr>
                <w:color w:val="000000"/>
                <w:lang w:eastAsia="en-US"/>
              </w:rPr>
            </w:rPrChange>
          </w:rPr>
          <w:t xml:space="preserve"> alebo informovania, komunikácie a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32" w:author="Autor">
              <w:rPr>
                <w:rFonts w:hint="eastAsia"/>
                <w:color w:val="000000"/>
                <w:lang w:eastAsia="en-US"/>
              </w:rPr>
            </w:rPrChange>
          </w:rPr>
          <w:t> 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33" w:author="Autor">
              <w:rPr>
                <w:color w:val="000000"/>
                <w:lang w:eastAsia="en-US"/>
              </w:rPr>
            </w:rPrChange>
          </w:rPr>
          <w:t>opatren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34" w:author="Autor">
              <w:rPr>
                <w:rFonts w:hint="eastAsia"/>
                <w:color w:val="000000"/>
                <w:lang w:eastAsia="en-US"/>
              </w:rPr>
            </w:rPrChange>
          </w:rPr>
          <w:t>í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35" w:author="Autor">
              <w:rPr>
                <w:color w:val="000000"/>
                <w:lang w:eastAsia="en-US"/>
              </w:rPr>
            </w:rPrChange>
          </w:rPr>
          <w:t xml:space="preserve"> t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36" w:author="Autor">
              <w:rPr>
                <w:rFonts w:hint="eastAsia"/>
                <w:color w:val="000000"/>
                <w:lang w:eastAsia="en-US"/>
              </w:rPr>
            </w:rPrChange>
          </w:rPr>
          <w:t>ý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37" w:author="Autor">
              <w:rPr>
                <w:color w:val="000000"/>
                <w:lang w:eastAsia="en-US"/>
              </w:rPr>
            </w:rPrChange>
          </w:rPr>
          <w:t>kaj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38" w:author="Autor">
              <w:rPr>
                <w:rFonts w:hint="eastAsia"/>
                <w:color w:val="000000"/>
                <w:lang w:eastAsia="en-US"/>
              </w:rPr>
            </w:rPrChange>
          </w:rPr>
          <w:t>ú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39" w:author="Autor">
              <w:rPr>
                <w:color w:val="000000"/>
                <w:lang w:eastAsia="en-US"/>
              </w:rPr>
            </w:rPrChange>
          </w:rPr>
          <w:t>cich sa vidite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40" w:author="Autor">
              <w:rPr>
                <w:rFonts w:hint="eastAsia"/>
                <w:color w:val="000000"/>
                <w:lang w:eastAsia="en-US"/>
              </w:rPr>
            </w:rPrChange>
          </w:rPr>
          <w:t>ľ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41" w:author="Autor">
              <w:rPr>
                <w:color w:val="000000"/>
                <w:lang w:eastAsia="en-US"/>
              </w:rPr>
            </w:rPrChange>
          </w:rPr>
          <w:t>nosti a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42" w:author="Autor">
              <w:rPr>
                <w:rFonts w:hint="eastAsia"/>
                <w:color w:val="000000"/>
                <w:lang w:eastAsia="en-US"/>
              </w:rPr>
            </w:rPrChange>
          </w:rPr>
          <w:t> 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43" w:author="Autor">
              <w:rPr>
                <w:color w:val="000000"/>
                <w:lang w:eastAsia="en-US"/>
              </w:rPr>
            </w:rPrChange>
          </w:rPr>
          <w:t>propaga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44" w:author="Autor">
              <w:rPr>
                <w:rFonts w:hint="eastAsia"/>
                <w:color w:val="000000"/>
                <w:lang w:eastAsia="en-US"/>
              </w:rPr>
            </w:rPrChange>
          </w:rPr>
          <w:t>č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45" w:author="Autor">
              <w:rPr>
                <w:color w:val="000000"/>
                <w:lang w:eastAsia="en-US"/>
              </w:rPr>
            </w:rPrChange>
          </w:rPr>
          <w:t>n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46" w:author="Autor">
              <w:rPr>
                <w:rFonts w:hint="eastAsia"/>
                <w:color w:val="000000"/>
                <w:lang w:eastAsia="en-US"/>
              </w:rPr>
            </w:rPrChange>
          </w:rPr>
          <w:t>ý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47" w:author="Autor">
              <w:rPr>
                <w:color w:val="000000"/>
                <w:lang w:eastAsia="en-US"/>
              </w:rPr>
            </w:rPrChange>
          </w:rPr>
          <w:t>ch aktiv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48" w:author="Autor">
              <w:rPr>
                <w:rFonts w:hint="eastAsia"/>
                <w:color w:val="000000"/>
                <w:lang w:eastAsia="en-US"/>
              </w:rPr>
            </w:rPrChange>
          </w:rPr>
          <w:t>í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49" w:author="Autor">
              <w:rPr>
                <w:color w:val="000000"/>
                <w:lang w:eastAsia="en-US"/>
              </w:rPr>
            </w:rPrChange>
          </w:rPr>
          <w:t>t m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50" w:author="Autor">
              <w:rPr>
                <w:rFonts w:hint="eastAsia"/>
                <w:color w:val="000000"/>
                <w:lang w:eastAsia="en-US"/>
              </w:rPr>
            </w:rPrChange>
          </w:rPr>
          <w:t>ôž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51" w:author="Autor">
              <w:rPr>
                <w:color w:val="000000"/>
                <w:lang w:eastAsia="en-US"/>
              </w:rPr>
            </w:rPrChange>
          </w:rPr>
          <w:t>u v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52" w:author="Autor">
              <w:rPr>
                <w:rFonts w:hint="eastAsia"/>
                <w:color w:val="000000"/>
                <w:lang w:eastAsia="en-US"/>
              </w:rPr>
            </w:rPrChange>
          </w:rPr>
          <w:t>ý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53" w:author="Autor">
              <w:rPr>
                <w:color w:val="000000"/>
                <w:lang w:eastAsia="en-US"/>
              </w:rPr>
            </w:rPrChange>
          </w:rPr>
          <w:t>davky vznikn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54" w:author="Autor">
              <w:rPr>
                <w:rFonts w:hint="eastAsia"/>
                <w:color w:val="000000"/>
                <w:lang w:eastAsia="en-US"/>
              </w:rPr>
            </w:rPrChange>
          </w:rPr>
          <w:t>úť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55" w:author="Autor">
              <w:rPr>
                <w:color w:val="000000"/>
                <w:lang w:eastAsia="en-US"/>
              </w:rPr>
            </w:rPrChange>
          </w:rPr>
          <w:t xml:space="preserve"> mimo E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56" w:author="Autor">
              <w:rPr>
                <w:rFonts w:hint="eastAsia"/>
                <w:color w:val="000000"/>
                <w:lang w:eastAsia="en-US"/>
              </w:rPr>
            </w:rPrChange>
          </w:rPr>
          <w:t>Ú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57" w:author="Autor">
              <w:rPr>
                <w:color w:val="000000"/>
                <w:lang w:eastAsia="en-US"/>
              </w:rPr>
            </w:rPrChange>
          </w:rPr>
          <w:t xml:space="preserve"> za predpokladu, 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58" w:author="Autor">
              <w:rPr>
                <w:rFonts w:hint="eastAsia"/>
                <w:color w:val="000000"/>
                <w:lang w:eastAsia="en-US"/>
              </w:rPr>
            </w:rPrChange>
          </w:rPr>
          <w:t>ž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59" w:author="Autor">
              <w:rPr>
                <w:color w:val="000000"/>
                <w:lang w:eastAsia="en-US"/>
              </w:rPr>
            </w:rPrChange>
          </w:rPr>
          <w:t>e s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60" w:author="Autor">
              <w:rPr>
                <w:rFonts w:hint="eastAsia"/>
                <w:color w:val="000000"/>
                <w:lang w:eastAsia="en-US"/>
              </w:rPr>
            </w:rPrChange>
          </w:rPr>
          <w:t>ú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61" w:author="Autor">
              <w:rPr>
                <w:color w:val="000000"/>
                <w:lang w:eastAsia="en-US"/>
              </w:rPr>
            </w:rPrChange>
          </w:rPr>
          <w:t xml:space="preserve"> potrebn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62" w:author="Autor">
              <w:rPr>
                <w:rFonts w:hint="eastAsia"/>
                <w:color w:val="000000"/>
                <w:lang w:eastAsia="en-US"/>
              </w:rPr>
            </w:rPrChange>
          </w:rPr>
          <w:t>é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63" w:author="Autor">
              <w:rPr>
                <w:color w:val="000000"/>
                <w:lang w:eastAsia="en-US"/>
              </w:rPr>
            </w:rPrChange>
          </w:rPr>
          <w:t xml:space="preserve"> na 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64" w:author="Autor">
              <w:rPr>
                <w:rFonts w:hint="eastAsia"/>
                <w:color w:val="000000"/>
                <w:lang w:eastAsia="en-US"/>
              </w:rPr>
            </w:rPrChange>
          </w:rPr>
          <w:t>ú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65" w:author="Autor">
              <w:rPr>
                <w:color w:val="000000"/>
                <w:lang w:eastAsia="en-US"/>
              </w:rPr>
            </w:rPrChange>
          </w:rPr>
          <w:t>spe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66" w:author="Autor">
              <w:rPr>
                <w:rFonts w:hint="eastAsia"/>
                <w:color w:val="000000"/>
                <w:lang w:eastAsia="en-US"/>
              </w:rPr>
            </w:rPrChange>
          </w:rPr>
          <w:t>š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67" w:author="Autor">
              <w:rPr>
                <w:color w:val="000000"/>
                <w:lang w:eastAsia="en-US"/>
              </w:rPr>
            </w:rPrChange>
          </w:rPr>
          <w:t>n</w:t>
        </w:r>
        <w:r w:rsidRPr="000176CC">
          <w:rPr>
            <w:rFonts w:asciiTheme="minorHAnsi" w:eastAsia="Calibri" w:hAnsiTheme="minorHAnsi" w:hint="eastAsia"/>
            <w:sz w:val="24"/>
            <w:szCs w:val="24"/>
            <w:lang w:eastAsia="en-US"/>
            <w:rPrChange w:id="368" w:author="Autor">
              <w:rPr>
                <w:rFonts w:hint="eastAsia"/>
                <w:color w:val="000000"/>
                <w:lang w:eastAsia="en-US"/>
              </w:rPr>
            </w:rPrChange>
          </w:rPr>
          <w:t>é</w:t>
        </w:r>
        <w:r w:rsidRPr="000176CC">
          <w:rPr>
            <w:rFonts w:asciiTheme="minorHAnsi" w:eastAsia="Calibri" w:hAnsiTheme="minorHAnsi"/>
            <w:sz w:val="24"/>
            <w:szCs w:val="24"/>
            <w:lang w:eastAsia="en-US"/>
            <w:rPrChange w:id="369" w:author="Autor">
              <w:rPr>
                <w:color w:val="000000"/>
                <w:lang w:eastAsia="en-US"/>
              </w:rPr>
            </w:rPrChange>
          </w:rPr>
          <w:t xml:space="preserve"> realizovanie projektu.</w:t>
        </w:r>
      </w:ins>
    </w:p>
    <w:p w:rsidR="009B7FAE" w:rsidRPr="000176CC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ins w:id="370" w:author="Autor"/>
          <w:rFonts w:asciiTheme="minorHAnsi" w:eastAsia="Calibri" w:hAnsiTheme="minorHAnsi"/>
          <w:sz w:val="24"/>
          <w:szCs w:val="24"/>
          <w:lang w:eastAsia="en-US"/>
          <w:rPrChange w:id="371" w:author="Autor">
            <w:rPr>
              <w:ins w:id="372" w:author="Autor"/>
              <w:color w:val="000000"/>
              <w:lang w:eastAsia="en-US"/>
            </w:rPr>
          </w:rPrChange>
        </w:rPr>
      </w:pPr>
    </w:p>
    <w:p w:rsidR="009B7FAE" w:rsidRDefault="0076064C" w:rsidP="00630CD8">
      <w:pPr>
        <w:autoSpaceDE w:val="0"/>
        <w:autoSpaceDN w:val="0"/>
        <w:adjustRightInd w:val="0"/>
        <w:spacing w:after="0" w:line="240" w:lineRule="auto"/>
        <w:jc w:val="both"/>
        <w:rPr>
          <w:ins w:id="373" w:author="Autor"/>
          <w:rFonts w:ascii="Arial Narrow" w:hAnsi="Arial Narrow"/>
          <w:color w:val="1F497D"/>
        </w:rPr>
      </w:pPr>
      <w:r w:rsidRPr="00A1007F">
        <w:rPr>
          <w:rFonts w:asciiTheme="minorHAnsi" w:hAnsiTheme="minorHAnsi"/>
          <w:sz w:val="24"/>
          <w:szCs w:val="24"/>
        </w:rPr>
        <w:t>V</w:t>
      </w:r>
      <w:del w:id="374" w:author="Autor">
        <w:r w:rsidRPr="00A1007F" w:rsidDel="000176CC">
          <w:rPr>
            <w:rFonts w:asciiTheme="minorHAnsi" w:hAnsiTheme="minorHAnsi"/>
            <w:sz w:val="24"/>
            <w:szCs w:val="24"/>
          </w:rPr>
          <w:delText> </w:delText>
        </w:r>
      </w:del>
      <w:ins w:id="375" w:author="Autor">
        <w:r w:rsidR="000176CC">
          <w:rPr>
            <w:rFonts w:asciiTheme="minorHAnsi" w:hAnsiTheme="minorHAnsi"/>
            <w:sz w:val="24"/>
            <w:szCs w:val="24"/>
          </w:rPr>
          <w:t xml:space="preserve"> podmienkach OP TP </w:t>
        </w:r>
      </w:ins>
      <w:del w:id="376" w:author="Autor">
        <w:r w:rsidRPr="00A1007F" w:rsidDel="009B7FAE">
          <w:rPr>
            <w:rFonts w:asciiTheme="minorHAnsi" w:hAnsiTheme="minorHAnsi"/>
            <w:sz w:val="24"/>
            <w:szCs w:val="24"/>
          </w:rPr>
          <w:delText xml:space="preserve">nadväznosti na funkcionality ITMS </w:delText>
        </w:r>
      </w:del>
      <w:r w:rsidRPr="00A1007F">
        <w:rPr>
          <w:rFonts w:asciiTheme="minorHAnsi" w:hAnsiTheme="minorHAnsi"/>
          <w:sz w:val="24"/>
          <w:szCs w:val="24"/>
        </w:rPr>
        <w:t xml:space="preserve">sa pre územnú  </w:t>
      </w:r>
      <w:r w:rsidR="0002218C" w:rsidRPr="00A1007F">
        <w:rPr>
          <w:rFonts w:asciiTheme="minorHAnsi" w:hAnsiTheme="minorHAnsi"/>
          <w:sz w:val="24"/>
          <w:szCs w:val="24"/>
        </w:rPr>
        <w:t xml:space="preserve">oprávnenosť výdavkov uplatňuje </w:t>
      </w:r>
      <w:r w:rsidR="00630CD8" w:rsidRPr="00A1007F">
        <w:rPr>
          <w:rFonts w:asciiTheme="minorHAnsi" w:hAnsiTheme="minorHAnsi"/>
          <w:sz w:val="24"/>
          <w:szCs w:val="24"/>
        </w:rPr>
        <w:t>princíp</w:t>
      </w:r>
      <w:r w:rsidR="0002218C" w:rsidRPr="00A1007F">
        <w:rPr>
          <w:rFonts w:asciiTheme="minorHAnsi" w:hAnsiTheme="minorHAnsi"/>
          <w:sz w:val="24"/>
          <w:szCs w:val="24"/>
        </w:rPr>
        <w:t xml:space="preserve"> „</w:t>
      </w:r>
      <w:proofErr w:type="spellStart"/>
      <w:r w:rsidR="0002218C" w:rsidRPr="00A1007F">
        <w:rPr>
          <w:rFonts w:asciiTheme="minorHAnsi" w:hAnsiTheme="minorHAnsi"/>
          <w:sz w:val="24"/>
          <w:szCs w:val="24"/>
        </w:rPr>
        <w:t>pro</w:t>
      </w:r>
      <w:proofErr w:type="spellEnd"/>
      <w:r w:rsidR="0002218C" w:rsidRPr="00A1007F">
        <w:rPr>
          <w:rFonts w:asciiTheme="minorHAnsi" w:hAnsiTheme="minorHAnsi"/>
          <w:sz w:val="24"/>
          <w:szCs w:val="24"/>
        </w:rPr>
        <w:t xml:space="preserve"> rata“.</w:t>
      </w:r>
      <w:ins w:id="377" w:author="Autor">
        <w:r w:rsidR="009B7FAE">
          <w:rPr>
            <w:rFonts w:ascii="Arial Narrow" w:hAnsi="Arial Narrow"/>
            <w:color w:val="1F497D"/>
          </w:rPr>
          <w:t xml:space="preserve"> </w:t>
        </w:r>
      </w:ins>
    </w:p>
    <w:p w:rsidR="009B7FAE" w:rsidRPr="005E6E9B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ins w:id="378" w:author="Autor"/>
          <w:rFonts w:asciiTheme="minorHAnsi" w:hAnsiTheme="minorHAnsi"/>
          <w:sz w:val="24"/>
          <w:szCs w:val="24"/>
          <w:rPrChange w:id="379" w:author="Autor">
            <w:rPr>
              <w:ins w:id="380" w:author="Autor"/>
              <w:b/>
            </w:rPr>
          </w:rPrChange>
        </w:rPr>
      </w:pPr>
      <w:ins w:id="381" w:author="Autor">
        <w:r w:rsidRPr="005E6E9B">
          <w:rPr>
            <w:rFonts w:asciiTheme="minorHAnsi" w:hAnsiTheme="minorHAnsi"/>
            <w:sz w:val="24"/>
            <w:szCs w:val="24"/>
            <w:rPrChange w:id="382" w:author="Autor">
              <w:rPr>
                <w:rFonts w:ascii="Arial Narrow" w:hAnsi="Arial Narrow"/>
                <w:color w:val="1F497D"/>
              </w:rPr>
            </w:rPrChange>
          </w:rPr>
          <w:t xml:space="preserve">OP TP je financovaný len z jednej kategórie regiónu (menej rozvinutého). Vzhľadom k tomu, že projekty OP TP pre svoj horizontálny a celoplošný charakter majú </w:t>
        </w:r>
        <w:del w:id="383" w:author="Autor">
          <w:r w:rsidRPr="005E6E9B" w:rsidDel="00AA0B74">
            <w:rPr>
              <w:rFonts w:asciiTheme="minorHAnsi" w:hAnsiTheme="minorHAnsi"/>
              <w:sz w:val="24"/>
              <w:szCs w:val="24"/>
              <w:rPrChange w:id="384" w:author="Autor">
                <w:rPr>
                  <w:rFonts w:ascii="Arial Narrow" w:hAnsi="Arial Narrow"/>
                  <w:color w:val="1F497D"/>
                </w:rPr>
              </w:rPrChange>
            </w:rPr>
            <w:delText xml:space="preserve">majú </w:delText>
          </w:r>
        </w:del>
        <w:r w:rsidRPr="005E6E9B">
          <w:rPr>
            <w:rFonts w:asciiTheme="minorHAnsi" w:hAnsiTheme="minorHAnsi"/>
            <w:sz w:val="24"/>
            <w:szCs w:val="24"/>
            <w:rPrChange w:id="385" w:author="Autor">
              <w:rPr>
                <w:rFonts w:ascii="Arial Narrow" w:hAnsi="Arial Narrow"/>
                <w:color w:val="1F497D"/>
              </w:rPr>
            </w:rPrChange>
          </w:rPr>
          <w:t>dopad na celé územie SR, bol stanovený percentuálny podiel, ktorým sa OP TP podieľa na financovaní oprávnených aktivít v menej rozvinutých regiónoch a podiel pre rozvinutejšie regióny, ktorý je pokrytý samostatným zdrojom (</w:t>
        </w:r>
        <w:proofErr w:type="spellStart"/>
        <w:r w:rsidRPr="005E6E9B">
          <w:rPr>
            <w:rFonts w:asciiTheme="minorHAnsi" w:hAnsiTheme="minorHAnsi"/>
            <w:sz w:val="24"/>
            <w:szCs w:val="24"/>
            <w:rPrChange w:id="386" w:author="Autor">
              <w:rPr>
                <w:rFonts w:ascii="Arial Narrow" w:hAnsi="Arial Narrow"/>
                <w:color w:val="1F497D"/>
              </w:rPr>
            </w:rPrChange>
          </w:rPr>
          <w:t>pro</w:t>
        </w:r>
        <w:proofErr w:type="spellEnd"/>
        <w:r w:rsidRPr="005E6E9B">
          <w:rPr>
            <w:rFonts w:asciiTheme="minorHAnsi" w:hAnsiTheme="minorHAnsi"/>
            <w:sz w:val="24"/>
            <w:szCs w:val="24"/>
            <w:rPrChange w:id="387" w:author="Autor">
              <w:rPr>
                <w:rFonts w:ascii="Arial Narrow" w:hAnsi="Arial Narrow"/>
                <w:color w:val="1F497D"/>
              </w:rPr>
            </w:rPrChange>
          </w:rPr>
          <w:t xml:space="preserve"> rata) zo štátneho rozpočtu vo výške 3,45%.</w:t>
        </w:r>
      </w:ins>
    </w:p>
    <w:p w:rsidR="00630CD8" w:rsidRPr="00A1007F" w:rsidRDefault="009B7FAE" w:rsidP="00630C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ins w:id="388" w:author="Autor">
        <w:r w:rsidRPr="005E6E9B">
          <w:rPr>
            <w:rFonts w:asciiTheme="minorHAnsi" w:hAnsiTheme="minorHAnsi"/>
            <w:sz w:val="24"/>
            <w:szCs w:val="24"/>
            <w:rPrChange w:id="389" w:author="Autor">
              <w:rPr>
                <w:rFonts w:ascii="Arial Narrow" w:hAnsi="Arial Narrow"/>
                <w:color w:val="1F497D"/>
              </w:rPr>
            </w:rPrChange>
          </w:rPr>
          <w:t>Tento zdroj teda financuje „neoprávnené“ výdavky operačného programu, resp. výdavky „neoprávneného územia“, a to tak za podiel zdroja EÚ, ako aj za podiel národného spolufinancovania.</w:t>
        </w:r>
      </w:ins>
    </w:p>
    <w:p w:rsidR="00630CD8" w:rsidRPr="005E6E9B" w:rsidRDefault="00630CD8" w:rsidP="004E5298">
      <w:pPr>
        <w:spacing w:after="0" w:line="240" w:lineRule="auto"/>
        <w:jc w:val="both"/>
        <w:rPr>
          <w:rFonts w:asciiTheme="minorHAnsi" w:hAnsiTheme="minorHAnsi"/>
          <w:sz w:val="24"/>
          <w:szCs w:val="24"/>
          <w:rPrChange w:id="390" w:author="Autor">
            <w:rPr>
              <w:rFonts w:asciiTheme="minorHAnsi" w:hAnsiTheme="minorHAnsi"/>
              <w:color w:val="006600"/>
              <w:sz w:val="24"/>
              <w:szCs w:val="24"/>
            </w:rPr>
          </w:rPrChange>
        </w:rPr>
      </w:pPr>
    </w:p>
    <w:p w:rsidR="0063689B" w:rsidRDefault="0063689B">
      <w:pPr>
        <w:rPr>
          <w:rFonts w:asciiTheme="minorHAnsi" w:hAnsiTheme="minorHAnsi"/>
          <w:b/>
          <w:color w:val="365F91"/>
          <w:sz w:val="28"/>
          <w:szCs w:val="24"/>
        </w:rPr>
      </w:pPr>
      <w:r>
        <w:rPr>
          <w:rFonts w:asciiTheme="minorHAnsi" w:hAnsiTheme="minorHAnsi"/>
          <w:b/>
          <w:color w:val="365F91"/>
          <w:sz w:val="28"/>
        </w:rPr>
        <w:br w:type="page"/>
      </w:r>
    </w:p>
    <w:p w:rsidR="00905EC4" w:rsidRPr="00C36213" w:rsidRDefault="007B79BE" w:rsidP="0071059C">
      <w:pPr>
        <w:pStyle w:val="SRKNorm"/>
        <w:numPr>
          <w:ilvl w:val="1"/>
          <w:numId w:val="1"/>
        </w:numPr>
        <w:tabs>
          <w:tab w:val="clear" w:pos="994"/>
          <w:tab w:val="num" w:pos="567"/>
        </w:tabs>
        <w:spacing w:before="0" w:after="0"/>
        <w:ind w:left="567"/>
        <w:outlineLvl w:val="1"/>
        <w:rPr>
          <w:rFonts w:asciiTheme="minorHAnsi" w:hAnsiTheme="minorHAnsi"/>
          <w:b/>
          <w:color w:val="365F91"/>
          <w:sz w:val="28"/>
        </w:rPr>
      </w:pPr>
      <w:bookmarkStart w:id="391" w:name="_Toc532205874"/>
      <w:r w:rsidRPr="00C36213">
        <w:rPr>
          <w:rFonts w:asciiTheme="minorHAnsi" w:hAnsiTheme="minorHAnsi"/>
          <w:b/>
          <w:color w:val="365F91"/>
          <w:sz w:val="28"/>
        </w:rPr>
        <w:lastRenderedPageBreak/>
        <w:t>Špecifické podmienky oprávnenosti</w:t>
      </w:r>
      <w:r w:rsidR="00C022A4" w:rsidRPr="00C36213">
        <w:rPr>
          <w:rFonts w:asciiTheme="minorHAnsi" w:hAnsiTheme="minorHAnsi"/>
          <w:b/>
          <w:color w:val="365F91"/>
          <w:sz w:val="28"/>
        </w:rPr>
        <w:t xml:space="preserve"> výdavkov</w:t>
      </w:r>
      <w:bookmarkEnd w:id="391"/>
    </w:p>
    <w:p w:rsidR="00905EC4" w:rsidRPr="00A1007F" w:rsidRDefault="00905EC4" w:rsidP="00AA289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2038C" w:rsidRPr="00FE2F06" w:rsidRDefault="0082038C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Hotovostné platby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 zmysle § 2 Zákona č. 394/201</w:t>
      </w:r>
      <w:r w:rsidR="00D81974" w:rsidRPr="00A1007F">
        <w:rPr>
          <w:rFonts w:asciiTheme="minorHAnsi" w:hAnsiTheme="minorHAnsi"/>
          <w:sz w:val="24"/>
          <w:szCs w:val="24"/>
        </w:rPr>
        <w:t>2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1007F">
        <w:rPr>
          <w:rFonts w:asciiTheme="minorHAnsi" w:hAnsiTheme="minorHAnsi"/>
          <w:sz w:val="24"/>
          <w:szCs w:val="24"/>
        </w:rPr>
        <w:t>Z.z</w:t>
      </w:r>
      <w:proofErr w:type="spellEnd"/>
      <w:r w:rsidRPr="00A1007F">
        <w:rPr>
          <w:rFonts w:asciiTheme="minorHAnsi" w:hAnsiTheme="minorHAnsi"/>
          <w:sz w:val="24"/>
          <w:szCs w:val="24"/>
        </w:rPr>
        <w:t>. o obmedzení platieb v hotovosti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"/>
      </w:r>
      <w:r w:rsidRPr="00A1007F">
        <w:rPr>
          <w:rFonts w:asciiTheme="minorHAnsi" w:hAnsiTheme="minorHAnsi"/>
          <w:sz w:val="24"/>
          <w:szCs w:val="24"/>
        </w:rPr>
        <w:t xml:space="preserve"> sa platbou v hotovosti rozumie odovzdanie bankoviek alebo mincí v hotovosti v mene euro alebo bankoviek a mincí v hotovosti v inej mene odovzdávajúcim a prijatie tejto hotovosti príjemcom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5"/>
      </w:r>
      <w:r w:rsidRPr="00A1007F">
        <w:rPr>
          <w:rStyle w:val="Odkaznapoznmkupodiarou"/>
          <w:rFonts w:asciiTheme="minorHAnsi" w:hAnsiTheme="minorHAnsi"/>
        </w:rPr>
        <w:t>.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Hotovostné platby zahŕňajúce výdavky na obstaranie dlhodobého hmotného a nehmotného majetku, vrátane výdavkov súvisiacich s obstaraním tohto majetku, nie sú oprávnené. </w:t>
      </w:r>
    </w:p>
    <w:p w:rsidR="00630CD8" w:rsidRPr="00A1007F" w:rsidRDefault="00630CD8" w:rsidP="006A2DF0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úhrad spotrebného materiálu sú výdavky uhrádzané v hotovosti oprávnené,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 hotovostné platby jednotlivo neprekročia sumu </w:t>
      </w:r>
      <w:r w:rsidRPr="00A1007F">
        <w:rPr>
          <w:rFonts w:asciiTheme="minorHAnsi" w:hAnsiTheme="minorHAnsi"/>
          <w:b/>
          <w:sz w:val="24"/>
          <w:szCs w:val="24"/>
        </w:rPr>
        <w:t>500 EUR</w:t>
      </w:r>
      <w:r w:rsidRPr="00A1007F">
        <w:rPr>
          <w:rFonts w:asciiTheme="minorHAnsi" w:hAnsiTheme="minorHAnsi"/>
          <w:sz w:val="24"/>
          <w:szCs w:val="24"/>
        </w:rPr>
        <w:t xml:space="preserve">, pričom maximálna hodnota realizovaných úhrad v hotovosti v jednom mesiaci nepresiahne </w:t>
      </w:r>
      <w:r w:rsidRPr="00A1007F">
        <w:rPr>
          <w:rFonts w:asciiTheme="minorHAnsi" w:hAnsiTheme="minorHAnsi"/>
          <w:b/>
          <w:sz w:val="24"/>
          <w:szCs w:val="24"/>
        </w:rPr>
        <w:t>1 500 EUR</w:t>
      </w:r>
      <w:r w:rsidR="00CA2612" w:rsidRPr="00A1007F">
        <w:rPr>
          <w:rFonts w:asciiTheme="minorHAnsi" w:hAnsiTheme="minorHAnsi"/>
          <w:sz w:val="24"/>
          <w:szCs w:val="24"/>
        </w:rPr>
        <w:t>.</w:t>
      </w:r>
    </w:p>
    <w:p w:rsidR="002B4E00" w:rsidRPr="00A1007F" w:rsidRDefault="002B4E00" w:rsidP="002B4E00">
      <w:pPr>
        <w:pStyle w:val="SRKNorm"/>
        <w:spacing w:before="0" w:after="0"/>
        <w:contextualSpacing w:val="0"/>
        <w:rPr>
          <w:rFonts w:asciiTheme="minorHAnsi" w:hAnsiTheme="minorHAnsi"/>
          <w:highlight w:val="lightGray"/>
        </w:rPr>
      </w:pPr>
    </w:p>
    <w:p w:rsidR="003B3CF4" w:rsidRPr="00FE2F06" w:rsidRDefault="00183C88" w:rsidP="00FE2F06">
      <w:pPr>
        <w:pStyle w:val="SRKNorm"/>
        <w:shd w:val="clear" w:color="auto" w:fill="FBD4B4" w:themeFill="accent6" w:themeFillTint="66"/>
        <w:spacing w:before="120" w:after="120"/>
        <w:contextualSpacing w:val="0"/>
        <w:rPr>
          <w:rFonts w:asciiTheme="minorHAnsi" w:hAnsiTheme="minorHAnsi"/>
          <w:b/>
          <w:color w:val="365F91"/>
        </w:rPr>
      </w:pPr>
      <w:r w:rsidRPr="00FE2F06">
        <w:rPr>
          <w:rFonts w:asciiTheme="minorHAnsi" w:hAnsiTheme="minorHAnsi"/>
          <w:b/>
          <w:color w:val="365F91"/>
        </w:rPr>
        <w:t>Verejné obstarávanie</w:t>
      </w:r>
    </w:p>
    <w:p w:rsidR="00A04BAA" w:rsidRPr="00A1007F" w:rsidRDefault="00A04BAA" w:rsidP="00072AD5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</w:t>
      </w:r>
      <w:r w:rsidR="00407FED" w:rsidRPr="00A1007F">
        <w:rPr>
          <w:rFonts w:asciiTheme="minorHAnsi" w:hAnsiTheme="minorHAnsi"/>
          <w:b/>
          <w:sz w:val="24"/>
          <w:szCs w:val="24"/>
        </w:rPr>
        <w:t>šetky v</w:t>
      </w:r>
      <w:r w:rsidRPr="00A1007F">
        <w:rPr>
          <w:rFonts w:asciiTheme="minorHAnsi" w:hAnsiTheme="minorHAnsi"/>
          <w:b/>
          <w:sz w:val="24"/>
          <w:szCs w:val="24"/>
        </w:rPr>
        <w:t>erejné obstarávani</w:t>
      </w:r>
      <w:r w:rsidR="00407FED" w:rsidRPr="00A1007F">
        <w:rPr>
          <w:rFonts w:asciiTheme="minorHAnsi" w:hAnsiTheme="minorHAnsi"/>
          <w:b/>
          <w:sz w:val="24"/>
          <w:szCs w:val="24"/>
        </w:rPr>
        <w:t>a</w:t>
      </w:r>
      <w:r w:rsidRPr="00A1007F">
        <w:rPr>
          <w:rFonts w:asciiTheme="minorHAnsi" w:hAnsiTheme="minorHAnsi"/>
          <w:sz w:val="24"/>
          <w:szCs w:val="24"/>
        </w:rPr>
        <w:t xml:space="preserve"> (ďalej aj „VO“) na výber dodávateľa/poskytovateľa prác, tovarov a služieb </w:t>
      </w:r>
      <w:r w:rsidRPr="00A1007F">
        <w:rPr>
          <w:rFonts w:asciiTheme="minorHAnsi" w:hAnsiTheme="minorHAnsi"/>
          <w:b/>
          <w:sz w:val="24"/>
          <w:szCs w:val="24"/>
        </w:rPr>
        <w:t>bezprostredne súvisiacich s</w:t>
      </w:r>
      <w:r w:rsidR="0087457B" w:rsidRPr="00A1007F">
        <w:rPr>
          <w:rFonts w:asciiTheme="minorHAnsi" w:hAnsiTheme="minorHAnsi"/>
          <w:b/>
          <w:sz w:val="24"/>
          <w:szCs w:val="24"/>
        </w:rPr>
        <w:t> </w:t>
      </w:r>
      <w:r w:rsidRPr="00A1007F">
        <w:rPr>
          <w:rFonts w:asciiTheme="minorHAnsi" w:hAnsiTheme="minorHAnsi"/>
          <w:b/>
          <w:sz w:val="24"/>
          <w:szCs w:val="24"/>
        </w:rPr>
        <w:t>projektom</w:t>
      </w:r>
      <w:r w:rsidR="0087457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87457B" w:rsidRPr="00A1007F">
        <w:rPr>
          <w:rFonts w:asciiTheme="minorHAnsi" w:hAnsiTheme="minorHAnsi"/>
          <w:sz w:val="24"/>
          <w:szCs w:val="24"/>
        </w:rPr>
        <w:t>musia byť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0794D" w:rsidRPr="00A1007F">
        <w:rPr>
          <w:rFonts w:asciiTheme="minorHAnsi" w:hAnsiTheme="minorHAnsi"/>
          <w:sz w:val="24"/>
          <w:szCs w:val="24"/>
        </w:rPr>
        <w:t xml:space="preserve">realizované </w:t>
      </w:r>
      <w:r w:rsidRPr="00A1007F">
        <w:rPr>
          <w:rFonts w:asciiTheme="minorHAnsi" w:hAnsiTheme="minorHAnsi"/>
          <w:sz w:val="24"/>
          <w:szCs w:val="24"/>
        </w:rPr>
        <w:t xml:space="preserve">v súlade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so zákonom č. 25/2006 Z. z. o verejnom obstarávaní a o zmene a doplnení niektorých zákonov v znení neskorších predpisov (ďalej len „zákon o VO“)</w:t>
      </w:r>
      <w:r w:rsidR="0087457B" w:rsidRPr="00A1007F">
        <w:rPr>
          <w:rFonts w:asciiTheme="minorHAnsi" w:hAnsiTheme="minorHAnsi"/>
          <w:sz w:val="24"/>
          <w:szCs w:val="24"/>
        </w:rPr>
        <w:t>.</w:t>
      </w:r>
    </w:p>
    <w:p w:rsidR="006A7834" w:rsidRPr="00A1007F" w:rsidRDefault="00D0794D" w:rsidP="00072AD5">
      <w:pPr>
        <w:pStyle w:val="Zoznamsodrkami"/>
        <w:spacing w:before="0" w:after="0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Verejné obstarávanie na výdavky s</w:t>
      </w:r>
      <w:r w:rsidR="0087457B" w:rsidRPr="00A1007F">
        <w:rPr>
          <w:rFonts w:asciiTheme="minorHAnsi" w:hAnsiTheme="minorHAnsi"/>
          <w:sz w:val="24"/>
          <w:szCs w:val="24"/>
        </w:rPr>
        <w:t xml:space="preserve">úvisiace s realizáciou jednotlivých aktivít projektu </w:t>
      </w:r>
      <w:r w:rsidR="00E075C7" w:rsidRPr="00A1007F">
        <w:rPr>
          <w:rFonts w:asciiTheme="minorHAnsi" w:hAnsiTheme="minorHAnsi"/>
          <w:sz w:val="24"/>
          <w:szCs w:val="24"/>
        </w:rPr>
        <w:t xml:space="preserve">bude úspešne overené zo strany poskytovateľa </w:t>
      </w:r>
      <w:r w:rsidR="00E075C7" w:rsidRPr="00A1007F">
        <w:rPr>
          <w:rFonts w:asciiTheme="minorHAnsi" w:hAnsiTheme="minorHAnsi"/>
          <w:b/>
          <w:sz w:val="24"/>
          <w:szCs w:val="24"/>
        </w:rPr>
        <w:t xml:space="preserve">počas výkonu </w:t>
      </w:r>
      <w:r w:rsidR="009A32CB">
        <w:rPr>
          <w:rFonts w:asciiTheme="minorHAnsi" w:hAnsiTheme="minorHAnsi"/>
          <w:b/>
          <w:sz w:val="24"/>
          <w:szCs w:val="24"/>
        </w:rPr>
        <w:t>finančnej</w:t>
      </w:r>
      <w:r w:rsidR="009A32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E075C7" w:rsidRPr="00A1007F">
        <w:rPr>
          <w:rFonts w:asciiTheme="minorHAnsi" w:hAnsiTheme="minorHAnsi"/>
          <w:b/>
          <w:sz w:val="24"/>
          <w:szCs w:val="24"/>
        </w:rPr>
        <w:t>kontroly VO</w:t>
      </w:r>
      <w:r w:rsidR="00F6651E" w:rsidRPr="00A1007F">
        <w:rPr>
          <w:rFonts w:asciiTheme="minorHAnsi" w:hAnsiTheme="minorHAnsi"/>
          <w:sz w:val="24"/>
          <w:szCs w:val="24"/>
        </w:rPr>
        <w:t xml:space="preserve"> (ďalej aj „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VO“)</w:t>
      </w:r>
      <w:r w:rsidR="00E075C7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b/>
          <w:sz w:val="24"/>
          <w:szCs w:val="24"/>
        </w:rPr>
        <w:t xml:space="preserve">počas </w:t>
      </w:r>
      <w:r w:rsidR="009A32CB">
        <w:rPr>
          <w:rFonts w:asciiTheme="minorHAnsi" w:hAnsiTheme="minorHAnsi"/>
          <w:b/>
          <w:sz w:val="24"/>
          <w:szCs w:val="24"/>
        </w:rPr>
        <w:t>F</w:t>
      </w:r>
      <w:r w:rsidR="00F6651E" w:rsidRPr="00A1007F">
        <w:rPr>
          <w:rFonts w:asciiTheme="minorHAnsi" w:hAnsiTheme="minorHAnsi"/>
          <w:b/>
          <w:sz w:val="24"/>
          <w:szCs w:val="24"/>
        </w:rPr>
        <w:t xml:space="preserve">K </w:t>
      </w:r>
      <w:r w:rsidR="00E075C7" w:rsidRPr="00A1007F">
        <w:rPr>
          <w:rFonts w:asciiTheme="minorHAnsi" w:hAnsiTheme="minorHAnsi"/>
          <w:b/>
          <w:sz w:val="24"/>
          <w:szCs w:val="24"/>
        </w:rPr>
        <w:t>opakovaného VO</w:t>
      </w:r>
      <w:r w:rsidR="00E075C7" w:rsidRPr="00A1007F">
        <w:rPr>
          <w:rFonts w:asciiTheme="minorHAnsi" w:hAnsiTheme="minorHAnsi"/>
          <w:sz w:val="24"/>
          <w:szCs w:val="24"/>
        </w:rPr>
        <w:t xml:space="preserve">. </w:t>
      </w:r>
      <w:r w:rsidR="00716FD9" w:rsidRPr="00A1007F">
        <w:rPr>
          <w:rFonts w:asciiTheme="minorHAnsi" w:hAnsiTheme="minorHAnsi"/>
          <w:b/>
          <w:sz w:val="24"/>
          <w:szCs w:val="24"/>
        </w:rPr>
        <w:t xml:space="preserve">V prípade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identifikovania nedostatkov v procese VO </w:t>
      </w:r>
      <w:r w:rsidR="006A7834" w:rsidRPr="00A1007F">
        <w:rPr>
          <w:rFonts w:asciiTheme="minorHAnsi" w:hAnsiTheme="minorHAnsi"/>
          <w:sz w:val="24"/>
          <w:szCs w:val="24"/>
        </w:rPr>
        <w:t xml:space="preserve">zo strany poskytovateľa počas výkonu </w:t>
      </w:r>
      <w:r w:rsidR="009A32CB">
        <w:rPr>
          <w:rFonts w:asciiTheme="minorHAnsi" w:hAnsiTheme="minorHAnsi"/>
          <w:sz w:val="24"/>
          <w:szCs w:val="24"/>
        </w:rPr>
        <w:t>F</w:t>
      </w:r>
      <w:r w:rsidR="00F6651E" w:rsidRPr="00A1007F">
        <w:rPr>
          <w:rFonts w:asciiTheme="minorHAnsi" w:hAnsiTheme="minorHAnsi"/>
          <w:sz w:val="24"/>
          <w:szCs w:val="24"/>
        </w:rPr>
        <w:t>K VO</w:t>
      </w:r>
      <w:r w:rsidR="006A7834" w:rsidRPr="00A1007F">
        <w:rPr>
          <w:rFonts w:asciiTheme="minorHAnsi" w:hAnsiTheme="minorHAnsi"/>
          <w:sz w:val="24"/>
          <w:szCs w:val="24"/>
        </w:rPr>
        <w:t xml:space="preserve">, </w:t>
      </w:r>
      <w:r w:rsidR="00F6651E" w:rsidRPr="00A1007F">
        <w:rPr>
          <w:rFonts w:asciiTheme="minorHAnsi" w:hAnsiTheme="minorHAnsi"/>
          <w:sz w:val="24"/>
          <w:szCs w:val="24"/>
        </w:rPr>
        <w:t xml:space="preserve">resp. </w:t>
      </w:r>
      <w:r w:rsidR="00D81974" w:rsidRPr="00A1007F">
        <w:rPr>
          <w:rFonts w:asciiTheme="minorHAnsi" w:hAnsiTheme="minorHAnsi"/>
          <w:sz w:val="24"/>
          <w:szCs w:val="24"/>
        </w:rPr>
        <w:t xml:space="preserve">počas </w:t>
      </w:r>
      <w:r w:rsidR="009A32CB">
        <w:rPr>
          <w:rFonts w:asciiTheme="minorHAnsi" w:hAnsiTheme="minorHAnsi"/>
          <w:sz w:val="24"/>
          <w:szCs w:val="24"/>
        </w:rPr>
        <w:t>F</w:t>
      </w:r>
      <w:r w:rsidR="00F371CB" w:rsidRPr="00A1007F">
        <w:rPr>
          <w:rFonts w:asciiTheme="minorHAnsi" w:hAnsiTheme="minorHAnsi"/>
          <w:sz w:val="24"/>
          <w:szCs w:val="24"/>
        </w:rPr>
        <w:t xml:space="preserve">K </w:t>
      </w:r>
      <w:r w:rsidR="00F6651E" w:rsidRPr="00A1007F">
        <w:rPr>
          <w:rFonts w:asciiTheme="minorHAnsi" w:hAnsiTheme="minorHAnsi"/>
          <w:sz w:val="24"/>
          <w:szCs w:val="24"/>
        </w:rPr>
        <w:t>opakovan</w:t>
      </w:r>
      <w:r w:rsidR="00F371CB" w:rsidRPr="00A1007F">
        <w:rPr>
          <w:rFonts w:asciiTheme="minorHAnsi" w:hAnsiTheme="minorHAnsi"/>
          <w:sz w:val="24"/>
          <w:szCs w:val="24"/>
        </w:rPr>
        <w:t>ého</w:t>
      </w:r>
      <w:r w:rsidR="006A7834" w:rsidRPr="00A1007F">
        <w:rPr>
          <w:rFonts w:asciiTheme="minorHAnsi" w:hAnsiTheme="minorHAnsi"/>
          <w:sz w:val="24"/>
          <w:szCs w:val="24"/>
        </w:rPr>
        <w:t xml:space="preserve"> VO, 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poskytovateľ uplatní </w:t>
      </w:r>
      <w:r w:rsidR="00F6651E" w:rsidRPr="00A1007F">
        <w:rPr>
          <w:rFonts w:asciiTheme="minorHAnsi" w:hAnsiTheme="minorHAnsi"/>
          <w:sz w:val="24"/>
          <w:szCs w:val="24"/>
        </w:rPr>
        <w:t>(</w:t>
      </w:r>
      <w:r w:rsidR="006A7834" w:rsidRPr="00A1007F">
        <w:rPr>
          <w:rFonts w:asciiTheme="minorHAnsi" w:hAnsiTheme="minorHAnsi"/>
          <w:sz w:val="24"/>
          <w:szCs w:val="24"/>
        </w:rPr>
        <w:t>v prípade predmetného VO</w:t>
      </w:r>
      <w:r w:rsidR="00F6651E" w:rsidRPr="00A1007F">
        <w:rPr>
          <w:rFonts w:asciiTheme="minorHAnsi" w:hAnsiTheme="minorHAnsi"/>
          <w:sz w:val="24"/>
          <w:szCs w:val="24"/>
        </w:rPr>
        <w:t>)</w:t>
      </w:r>
      <w:r w:rsidR="006A7834" w:rsidRPr="00A1007F">
        <w:rPr>
          <w:rFonts w:asciiTheme="minorHAnsi" w:hAnsiTheme="minorHAnsi"/>
          <w:b/>
          <w:sz w:val="24"/>
          <w:szCs w:val="24"/>
        </w:rPr>
        <w:t xml:space="preserve"> finančnú </w:t>
      </w:r>
      <w:r w:rsidR="00F371CB" w:rsidRPr="00A1007F">
        <w:rPr>
          <w:rFonts w:asciiTheme="minorHAnsi" w:hAnsiTheme="minorHAnsi"/>
          <w:b/>
          <w:sz w:val="24"/>
          <w:szCs w:val="24"/>
        </w:rPr>
        <w:t>opravu</w:t>
      </w:r>
      <w:r w:rsidR="00F371CB" w:rsidRPr="00A1007F">
        <w:rPr>
          <w:rStyle w:val="Odkaznapoznmkupodiarou"/>
          <w:rFonts w:asciiTheme="minorHAnsi" w:hAnsiTheme="minorHAnsi"/>
          <w:sz w:val="24"/>
          <w:szCs w:val="24"/>
        </w:rPr>
        <w:footnoteReference w:id="6"/>
      </w:r>
      <w:r w:rsidR="00F371CB" w:rsidRPr="00A1007F">
        <w:rPr>
          <w:rFonts w:asciiTheme="minorHAnsi" w:hAnsiTheme="minorHAnsi"/>
          <w:b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v zodpovedajúcej výške, alebo</w:t>
      </w:r>
      <w:r w:rsidR="006A7834" w:rsidRPr="00A1007F">
        <w:rPr>
          <w:rFonts w:asciiTheme="minorHAnsi" w:hAnsiTheme="minorHAnsi"/>
          <w:sz w:val="24"/>
          <w:szCs w:val="24"/>
        </w:rPr>
        <w:t xml:space="preserve"> </w:t>
      </w:r>
      <w:r w:rsidR="006A7834" w:rsidRPr="00A1007F">
        <w:rPr>
          <w:rFonts w:asciiTheme="minorHAnsi" w:hAnsiTheme="minorHAnsi"/>
          <w:b/>
          <w:sz w:val="24"/>
          <w:szCs w:val="24"/>
        </w:rPr>
        <w:t>budú dotknuté výdavky neoprávnené</w:t>
      </w:r>
      <w:r w:rsidR="006A7834" w:rsidRPr="00A1007F">
        <w:rPr>
          <w:rFonts w:asciiTheme="minorHAnsi" w:hAnsiTheme="minorHAnsi"/>
          <w:sz w:val="24"/>
          <w:szCs w:val="24"/>
        </w:rPr>
        <w:t xml:space="preserve"> v plnom rozsahu.</w:t>
      </w:r>
    </w:p>
    <w:p w:rsidR="00CE7DB0" w:rsidRPr="00A1007F" w:rsidRDefault="00CE7DB0" w:rsidP="00072AD5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3A0652" w:rsidRPr="00A1007F" w:rsidRDefault="003A0652" w:rsidP="00072AD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Doplňujúce </w:t>
      </w:r>
      <w:r w:rsidR="00760D7A" w:rsidRPr="00A1007F">
        <w:rPr>
          <w:rFonts w:asciiTheme="minorHAnsi" w:hAnsiTheme="minorHAnsi"/>
          <w:sz w:val="24"/>
          <w:szCs w:val="24"/>
        </w:rPr>
        <w:t>podmienky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760D7A" w:rsidRPr="00A1007F">
        <w:rPr>
          <w:rFonts w:asciiTheme="minorHAnsi" w:hAnsiTheme="minorHAnsi"/>
          <w:sz w:val="24"/>
          <w:szCs w:val="24"/>
        </w:rPr>
        <w:t xml:space="preserve">z oblasti </w:t>
      </w:r>
      <w:r w:rsidR="006E244C" w:rsidRPr="00A1007F">
        <w:rPr>
          <w:rFonts w:asciiTheme="minorHAnsi" w:hAnsiTheme="minorHAnsi"/>
          <w:sz w:val="24"/>
          <w:szCs w:val="24"/>
        </w:rPr>
        <w:t>VO</w:t>
      </w:r>
      <w:r w:rsidR="00760D7A" w:rsidRPr="00A1007F">
        <w:rPr>
          <w:rFonts w:asciiTheme="minorHAnsi" w:hAnsiTheme="minorHAnsi"/>
          <w:sz w:val="24"/>
          <w:szCs w:val="24"/>
        </w:rPr>
        <w:t xml:space="preserve"> sú uvedené pri vybraných oprávnených výdavkoch špecifikovaných v kapitole 4 tejto Príručky.</w:t>
      </w:r>
    </w:p>
    <w:p w:rsidR="00D01E4A" w:rsidRPr="00A1007F" w:rsidRDefault="00D01E4A" w:rsidP="00072AD5">
      <w:pPr>
        <w:spacing w:after="0" w:line="240" w:lineRule="auto"/>
        <w:jc w:val="both"/>
        <w:rPr>
          <w:rFonts w:asciiTheme="minorHAnsi" w:hAnsiTheme="minorHAnsi"/>
          <w:color w:val="006600"/>
          <w:sz w:val="24"/>
          <w:szCs w:val="24"/>
        </w:rPr>
      </w:pPr>
    </w:p>
    <w:p w:rsidR="00D54456" w:rsidRPr="00FE2F06" w:rsidRDefault="00BC7C1B" w:rsidP="00FE2F06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32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V tomto dokumente sú informácie k VO uvedené iba za účelom poskytnutia komplexnej informácie k oprávnenosti výdavkov.</w:t>
      </w:r>
      <w:r w:rsidR="00D54456" w:rsidRPr="00FE2F06">
        <w:rPr>
          <w:rFonts w:asciiTheme="minorHAnsi" w:hAnsiTheme="minorHAnsi"/>
          <w:b/>
          <w:color w:val="365F91"/>
          <w:sz w:val="32"/>
        </w:rPr>
        <w:br w:type="page"/>
      </w:r>
    </w:p>
    <w:p w:rsidR="00905EC4" w:rsidRPr="00C36213" w:rsidRDefault="00B951BE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392" w:name="_Toc532205875"/>
      <w:r w:rsidRPr="00C36213">
        <w:rPr>
          <w:rFonts w:asciiTheme="minorHAnsi" w:hAnsiTheme="minorHAnsi"/>
          <w:b/>
          <w:color w:val="365F91"/>
          <w:sz w:val="32"/>
          <w:szCs w:val="24"/>
        </w:rPr>
        <w:lastRenderedPageBreak/>
        <w:t>Rozdelenie oprávnených výdavkov a p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ravidlá </w:t>
      </w:r>
      <w:r w:rsidR="002C1DF5" w:rsidRPr="00C36213">
        <w:rPr>
          <w:rFonts w:asciiTheme="minorHAnsi" w:hAnsiTheme="minorHAnsi"/>
          <w:b/>
          <w:color w:val="365F91"/>
          <w:sz w:val="32"/>
          <w:szCs w:val="24"/>
        </w:rPr>
        <w:t xml:space="preserve">ich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oprávnenosti</w:t>
      </w:r>
      <w:bookmarkEnd w:id="392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2C1DF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projektov TP predstavujú výdavky, ktoré boli skutočne vynaložené/vznikli počas obdobia realizácie aktivít projektu prijímateľom a uhradené najneskôr mesiac po ukončení realizácie aktivít projektov, a ktoré boli vynaložené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podporu aktivít súvisiacich s implementáciou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, resp. prípravy nasledujúceho programového obdobia</w:t>
      </w:r>
      <w:r w:rsidR="00724D4A">
        <w:rPr>
          <w:rFonts w:asciiTheme="minorHAnsi" w:hAnsiTheme="minorHAnsi"/>
          <w:sz w:val="24"/>
          <w:szCs w:val="24"/>
        </w:rPr>
        <w:t xml:space="preserve"> a ukončovania predchádzajúceho </w:t>
      </w:r>
      <w:r w:rsidR="00724D4A" w:rsidRPr="00A1007F">
        <w:rPr>
          <w:rFonts w:asciiTheme="minorHAnsi" w:hAnsiTheme="minorHAnsi"/>
          <w:sz w:val="24"/>
          <w:szCs w:val="24"/>
        </w:rPr>
        <w:t>programového obdobia</w:t>
      </w:r>
      <w:r w:rsidR="00984AE8">
        <w:rPr>
          <w:rFonts w:asciiTheme="minorHAnsi" w:hAnsiTheme="minorHAnsi"/>
          <w:sz w:val="24"/>
          <w:szCs w:val="24"/>
        </w:rPr>
        <w:t xml:space="preserve"> </w:t>
      </w:r>
      <w:r w:rsidR="00201154">
        <w:rPr>
          <w:rFonts w:asciiTheme="minorHAnsi" w:hAnsiTheme="minorHAnsi"/>
          <w:sz w:val="24"/>
          <w:szCs w:val="24"/>
        </w:rPr>
        <w:br/>
      </w:r>
      <w:r w:rsidR="00984AE8">
        <w:rPr>
          <w:rFonts w:asciiTheme="minorHAnsi" w:hAnsiTheme="minorHAnsi"/>
          <w:sz w:val="24"/>
          <w:szCs w:val="24"/>
        </w:rPr>
        <w:t>(po dátume 31.12.2013)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 hľadiska oblasti intervencie sa oprávnené výdavky členia  do 3 kategórií: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121 – </w:t>
      </w:r>
      <w:r w:rsidR="00AC1917" w:rsidRPr="00A1007F">
        <w:rPr>
          <w:rFonts w:asciiTheme="minorHAnsi" w:hAnsiTheme="minorHAnsi"/>
          <w:color w:val="auto"/>
        </w:rPr>
        <w:t>Príprava, vykonávanie, monitorovanie a inšpekcia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122 – </w:t>
      </w:r>
      <w:r w:rsidR="00AC1917" w:rsidRPr="00A1007F">
        <w:rPr>
          <w:rFonts w:asciiTheme="minorHAnsi" w:hAnsiTheme="minorHAnsi"/>
          <w:color w:val="auto"/>
        </w:rPr>
        <w:t>Hodnotenie a štúdie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AC1917" w:rsidRPr="00A1007F" w:rsidRDefault="002C1DF5" w:rsidP="00AC1917">
      <w:pPr>
        <w:pStyle w:val="Default"/>
        <w:jc w:val="both"/>
        <w:rPr>
          <w:rFonts w:asciiTheme="minorHAnsi" w:hAnsiTheme="minorHAnsi"/>
          <w:color w:val="auto"/>
          <w:sz w:val="20"/>
          <w:szCs w:val="20"/>
        </w:rPr>
      </w:pPr>
      <w:r w:rsidRPr="00A1007F">
        <w:rPr>
          <w:rFonts w:asciiTheme="minorHAnsi" w:hAnsiTheme="minorHAnsi"/>
          <w:color w:val="auto"/>
        </w:rPr>
        <w:t xml:space="preserve">123 – </w:t>
      </w:r>
      <w:r w:rsidR="00AC1917" w:rsidRPr="00A1007F">
        <w:rPr>
          <w:rFonts w:asciiTheme="minorHAnsi" w:hAnsiTheme="minorHAnsi"/>
          <w:color w:val="auto"/>
        </w:rPr>
        <w:t>Informovanie a komunikácia</w:t>
      </w:r>
      <w:r w:rsidR="00AC1917" w:rsidRPr="00A1007F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2C1DF5" w:rsidRPr="00A1007F" w:rsidRDefault="002C1DF5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Bližšia špecifikácia jednotlivých typov, skupín a tried výdavkov je uvedená v časti 4 tejto príručky.</w:t>
      </w:r>
    </w:p>
    <w:p w:rsidR="00E67E59" w:rsidRPr="00A1007F" w:rsidRDefault="00E67E59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8586A" w:rsidRPr="00A1007F" w:rsidRDefault="00935C40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Nižšie uvedené </w:t>
      </w:r>
      <w:r w:rsidR="0098586A" w:rsidRPr="00A1007F">
        <w:rPr>
          <w:rFonts w:asciiTheme="minorHAnsi" w:hAnsiTheme="minorHAnsi"/>
          <w:sz w:val="24"/>
          <w:szCs w:val="24"/>
        </w:rPr>
        <w:t xml:space="preserve">sú </w:t>
      </w:r>
      <w:r w:rsidRPr="00A1007F">
        <w:rPr>
          <w:rFonts w:asciiTheme="minorHAnsi" w:hAnsiTheme="minorHAnsi"/>
          <w:sz w:val="24"/>
          <w:szCs w:val="24"/>
        </w:rPr>
        <w:t>špecifické pravidlá</w:t>
      </w:r>
      <w:r w:rsidR="0098586A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resp. podmienky</w:t>
      </w:r>
      <w:r w:rsidR="0098586A" w:rsidRPr="00A1007F">
        <w:rPr>
          <w:rFonts w:asciiTheme="minorHAnsi" w:hAnsiTheme="minorHAnsi"/>
          <w:sz w:val="24"/>
          <w:szCs w:val="24"/>
        </w:rPr>
        <w:t xml:space="preserve"> oprávnenosti </w:t>
      </w:r>
      <w:r w:rsidR="00215B69">
        <w:rPr>
          <w:rFonts w:asciiTheme="minorHAnsi" w:hAnsiTheme="minorHAnsi"/>
          <w:sz w:val="24"/>
          <w:szCs w:val="24"/>
        </w:rPr>
        <w:t>vybraných</w:t>
      </w:r>
      <w:r w:rsidR="00215B69" w:rsidRPr="00A1007F">
        <w:rPr>
          <w:rFonts w:asciiTheme="minorHAnsi" w:hAnsiTheme="minorHAnsi"/>
          <w:sz w:val="24"/>
          <w:szCs w:val="24"/>
        </w:rPr>
        <w:t xml:space="preserve"> </w:t>
      </w:r>
      <w:r w:rsidR="00E3765B" w:rsidRPr="00A1007F">
        <w:rPr>
          <w:rFonts w:asciiTheme="minorHAnsi" w:hAnsiTheme="minorHAnsi"/>
          <w:sz w:val="24"/>
          <w:szCs w:val="24"/>
        </w:rPr>
        <w:t>typov</w:t>
      </w:r>
      <w:r w:rsidR="00E67E59" w:rsidRPr="00A1007F">
        <w:rPr>
          <w:rFonts w:asciiTheme="minorHAnsi" w:hAnsiTheme="minorHAnsi"/>
          <w:sz w:val="24"/>
          <w:szCs w:val="24"/>
        </w:rPr>
        <w:t xml:space="preserve"> </w:t>
      </w:r>
      <w:r w:rsidR="00C523E1" w:rsidRPr="00A1007F">
        <w:rPr>
          <w:rFonts w:asciiTheme="minorHAnsi" w:hAnsiTheme="minorHAnsi"/>
          <w:sz w:val="24"/>
          <w:szCs w:val="24"/>
        </w:rPr>
        <w:t>oprávnených výdavkov</w:t>
      </w:r>
      <w:r w:rsidR="00E3765B" w:rsidRPr="00A1007F">
        <w:rPr>
          <w:rFonts w:asciiTheme="minorHAnsi" w:hAnsiTheme="minorHAnsi"/>
          <w:sz w:val="24"/>
          <w:szCs w:val="24"/>
        </w:rPr>
        <w:t xml:space="preserve"> </w:t>
      </w:r>
      <w:r w:rsidR="0098586A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98586A" w:rsidRPr="00A1007F">
        <w:rPr>
          <w:rFonts w:asciiTheme="minorHAnsi" w:hAnsiTheme="minorHAnsi"/>
          <w:sz w:val="24"/>
          <w:szCs w:val="24"/>
        </w:rPr>
        <w:t xml:space="preserve">. 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Splnenie </w:t>
      </w:r>
      <w:r w:rsidR="00E7339E" w:rsidRPr="00A1007F">
        <w:rPr>
          <w:rFonts w:asciiTheme="minorHAnsi" w:hAnsiTheme="minorHAnsi"/>
          <w:b/>
          <w:sz w:val="24"/>
          <w:szCs w:val="24"/>
          <w:u w:val="single"/>
        </w:rPr>
        <w:t>všetkých podmienok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uvedených pri jednotlivých výdavko</w:t>
      </w:r>
      <w:r w:rsidR="00C523E1" w:rsidRPr="00A1007F">
        <w:rPr>
          <w:rFonts w:asciiTheme="minorHAnsi" w:hAnsiTheme="minorHAnsi"/>
          <w:b/>
          <w:sz w:val="24"/>
          <w:szCs w:val="24"/>
        </w:rPr>
        <w:t>ch</w:t>
      </w:r>
      <w:r w:rsidR="00E7339E" w:rsidRPr="00A1007F">
        <w:rPr>
          <w:rFonts w:asciiTheme="minorHAnsi" w:hAnsiTheme="minorHAnsi"/>
          <w:b/>
          <w:sz w:val="24"/>
          <w:szCs w:val="24"/>
        </w:rPr>
        <w:t xml:space="preserve"> je predpokladom pre </w:t>
      </w:r>
      <w:r w:rsidR="00C523E1" w:rsidRPr="00A1007F">
        <w:rPr>
          <w:rFonts w:asciiTheme="minorHAnsi" w:hAnsiTheme="minorHAnsi"/>
          <w:b/>
          <w:sz w:val="24"/>
          <w:szCs w:val="24"/>
        </w:rPr>
        <w:t xml:space="preserve">ich </w:t>
      </w:r>
      <w:r w:rsidR="00E7339E" w:rsidRPr="00A1007F">
        <w:rPr>
          <w:rFonts w:asciiTheme="minorHAnsi" w:hAnsiTheme="minorHAnsi"/>
          <w:b/>
          <w:sz w:val="24"/>
          <w:szCs w:val="24"/>
        </w:rPr>
        <w:t>oprávnenosť</w:t>
      </w:r>
      <w:r w:rsidR="00C523E1" w:rsidRPr="00A1007F">
        <w:rPr>
          <w:rFonts w:asciiTheme="minorHAnsi" w:hAnsiTheme="minorHAnsi"/>
          <w:sz w:val="24"/>
          <w:szCs w:val="24"/>
        </w:rPr>
        <w:t>.</w:t>
      </w:r>
      <w:r w:rsidR="005E2314" w:rsidRPr="00A1007F">
        <w:rPr>
          <w:rFonts w:asciiTheme="minorHAnsi" w:hAnsiTheme="minorHAnsi"/>
          <w:sz w:val="24"/>
          <w:szCs w:val="24"/>
        </w:rPr>
        <w:t xml:space="preserve"> </w:t>
      </w:r>
    </w:p>
    <w:p w:rsidR="005B6C70" w:rsidRPr="00A1007F" w:rsidRDefault="005B6C70" w:rsidP="0056259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F0E37" w:rsidRPr="00FE2F06" w:rsidRDefault="00A839B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Nákup hmotného a nehmotného majetku (okrem nehnuteľností)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4D08FC" w:rsidP="002A6D6F">
      <w:pPr>
        <w:pStyle w:val="SRKNorm"/>
        <w:spacing w:before="0" w:after="12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Oprávneným výdavkom je </w:t>
      </w:r>
      <w:r w:rsidR="00D93863" w:rsidRPr="0063689B">
        <w:rPr>
          <w:rFonts w:asciiTheme="minorHAnsi" w:hAnsiTheme="minorHAnsi"/>
        </w:rPr>
        <w:t>kúpna cena nakupovaného dlhodobého hmotného a nehmotného majetku</w:t>
      </w:r>
      <w:r w:rsidR="00D93863">
        <w:rPr>
          <w:rStyle w:val="Odkaznapoznmkupodiarou"/>
        </w:rPr>
        <w:footnoteReference w:id="7"/>
      </w:r>
      <w:r w:rsidRPr="00A1007F">
        <w:rPr>
          <w:rFonts w:asciiTheme="minorHAnsi" w:hAnsiTheme="minorHAnsi"/>
        </w:rPr>
        <w:t xml:space="preserve">. V prípade, ak prijímateľ využíva nadobudnutý majetok (napr. zariadenie, vybavenie) len pre účely projektu, uplatní si výdavky spojené s ich obstaraním v celkovej výške. Kúpený majetok </w:t>
      </w:r>
      <w:r w:rsidR="00312A59">
        <w:rPr>
          <w:rFonts w:asciiTheme="minorHAnsi" w:hAnsiTheme="minorHAnsi"/>
        </w:rPr>
        <w:t>je</w:t>
      </w:r>
      <w:r w:rsidRPr="00A1007F">
        <w:rPr>
          <w:rFonts w:asciiTheme="minorHAnsi" w:hAnsiTheme="minorHAnsi"/>
        </w:rPr>
        <w:t xml:space="preserve"> nový</w:t>
      </w:r>
      <w:r w:rsidR="00EC7EFD" w:rsidRPr="00A1007F">
        <w:rPr>
          <w:rFonts w:asciiTheme="minorHAnsi" w:hAnsiTheme="minorHAnsi"/>
        </w:rPr>
        <w:t xml:space="preserve"> a</w:t>
      </w:r>
      <w:r w:rsidRPr="00A1007F">
        <w:rPr>
          <w:rFonts w:asciiTheme="minorHAnsi" w:hAnsiTheme="minorHAnsi"/>
        </w:rPr>
        <w:t xml:space="preserve"> </w:t>
      </w:r>
      <w:r w:rsidR="00351385" w:rsidRPr="00A1007F">
        <w:rPr>
          <w:rFonts w:asciiTheme="minorHAnsi" w:hAnsiTheme="minorHAnsi"/>
        </w:rPr>
        <w:t>ne</w:t>
      </w:r>
      <w:r w:rsidRPr="00A1007F">
        <w:rPr>
          <w:rFonts w:asciiTheme="minorHAnsi" w:hAnsiTheme="minorHAnsi"/>
        </w:rPr>
        <w:t>používaný</w:t>
      </w:r>
      <w:r w:rsidR="002A6D6F" w:rsidRPr="00A1007F">
        <w:rPr>
          <w:rStyle w:val="Odkaznapoznmkupodiarou"/>
          <w:rFonts w:asciiTheme="minorHAnsi" w:hAnsiTheme="minorHAnsi"/>
        </w:rPr>
        <w:footnoteReference w:id="8"/>
      </w:r>
      <w:r w:rsidR="002A6D6F" w:rsidRPr="00A1007F">
        <w:rPr>
          <w:rFonts w:asciiTheme="minorHAnsi" w:hAnsiTheme="minorHAnsi"/>
        </w:rPr>
        <w:t>.</w:t>
      </w:r>
    </w:p>
    <w:p w:rsidR="0019398E" w:rsidRPr="00A1007F" w:rsidRDefault="004D08FC" w:rsidP="00351385">
      <w:pPr>
        <w:pStyle w:val="SRKNorm"/>
        <w:spacing w:before="0" w:after="0"/>
        <w:contextualSpacing w:val="0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prípade, že prijímateľ využíva majetok okrem realizácie projektu aj na iné aktivity nesúvisiace s realizáciou projektu, oprávnené sú len pomerné výdavky na jeho obstaranie</w:t>
      </w:r>
      <w:r w:rsidR="00285E08" w:rsidRPr="00A1007F">
        <w:rPr>
          <w:rFonts w:asciiTheme="minorHAnsi" w:hAnsiTheme="minorHAnsi"/>
        </w:rPr>
        <w:t>. Prijímateľ v rámci dokumentácie k </w:t>
      </w:r>
      <w:proofErr w:type="spellStart"/>
      <w:r w:rsidR="00285E08" w:rsidRPr="00A1007F">
        <w:rPr>
          <w:rFonts w:asciiTheme="minorHAnsi" w:hAnsiTheme="minorHAnsi"/>
        </w:rPr>
        <w:t>ŽoP</w:t>
      </w:r>
      <w:proofErr w:type="spellEnd"/>
      <w:r w:rsidR="00285E08" w:rsidRPr="00A1007F">
        <w:rPr>
          <w:rFonts w:asciiTheme="minorHAnsi" w:hAnsiTheme="minorHAnsi"/>
        </w:rPr>
        <w:t xml:space="preserve"> predloží spôsob výpočtu oprávnenej výšky jednotlivých výdavkov.</w:t>
      </w:r>
      <w:r w:rsidRPr="00A1007F">
        <w:rPr>
          <w:rFonts w:asciiTheme="minorHAnsi" w:hAnsiTheme="minorHAnsi"/>
        </w:rPr>
        <w:t xml:space="preserve"> </w:t>
      </w:r>
    </w:p>
    <w:p w:rsidR="00A26E80" w:rsidRPr="00A1007F" w:rsidRDefault="00A26E8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26E80" w:rsidRPr="00FE2F06" w:rsidRDefault="00A26E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V prípade, že prijímateľ využíva zariadenie/vybavenie okrem realizácie projektu aj na iné aktivity nesúvisiace s realizáciou projektu, oprávnené sú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</w:rPr>
        <w:t>len pomerné výdavky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 na obstaranie zariadenia/vybavenia.</w:t>
      </w:r>
    </w:p>
    <w:p w:rsidR="00777AAE" w:rsidRPr="00A1007F" w:rsidRDefault="00777AAE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3689B" w:rsidRDefault="0063689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br w:type="page"/>
      </w:r>
    </w:p>
    <w:p w:rsidR="00A74878" w:rsidRPr="00A1007F" w:rsidRDefault="00A74878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0B6EAA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Osobné výdavky</w:t>
      </w:r>
    </w:p>
    <w:p w:rsidR="00854F2A" w:rsidRPr="00A1007F" w:rsidRDefault="00854F2A" w:rsidP="00854F2A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B6EAA" w:rsidRDefault="000B6EAA" w:rsidP="00D7526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Základným oprávneným výdavkom v oblasti osobných výdavkov je </w:t>
      </w:r>
      <w:r w:rsidR="00D93863" w:rsidRPr="0063689B">
        <w:rPr>
          <w:rFonts w:asciiTheme="minorHAnsi" w:hAnsiTheme="minorHAnsi"/>
          <w:sz w:val="24"/>
          <w:szCs w:val="24"/>
        </w:rPr>
        <w:t xml:space="preserve">celková </w:t>
      </w:r>
      <w:r w:rsidRPr="00A1007F">
        <w:rPr>
          <w:rFonts w:asciiTheme="minorHAnsi" w:hAnsiTheme="minorHAnsi"/>
          <w:sz w:val="24"/>
          <w:szCs w:val="24"/>
        </w:rPr>
        <w:t xml:space="preserve">cena práce </w:t>
      </w:r>
      <w:r w:rsidR="007A32B0" w:rsidRPr="0063689B">
        <w:rPr>
          <w:rFonts w:asciiTheme="minorHAnsi" w:hAnsiTheme="minorHAnsi"/>
          <w:sz w:val="24"/>
          <w:szCs w:val="24"/>
        </w:rPr>
        <w:t>(§ 130 ods. 5 zákonníka práce)</w:t>
      </w:r>
      <w:r w:rsidR="00D75263" w:rsidRPr="00A1007F">
        <w:rPr>
          <w:rFonts w:asciiTheme="minorHAnsi" w:hAnsiTheme="minorHAnsi"/>
          <w:sz w:val="24"/>
          <w:szCs w:val="24"/>
        </w:rPr>
        <w:t>.</w:t>
      </w:r>
    </w:p>
    <w:p w:rsidR="007A32B0" w:rsidRPr="00A1007F" w:rsidRDefault="007A32B0" w:rsidP="0063689B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63689B">
        <w:rPr>
          <w:rFonts w:asciiTheme="minorHAnsi" w:hAnsiTheme="minorHAnsi"/>
          <w:sz w:val="24"/>
          <w:szCs w:val="24"/>
        </w:rPr>
        <w:t>V prípade osobných výdavkov je rešpektované odmeňovanie jednotlivých pracovných pozícií s ohľadom na predchádzajúcu mzdovú politiku zamestnávateľa, t.j. nie je možné akceptovať navýšenie mzdy, resp. odmeny za vykonanú prácu iba z dôvodu zapojenia do projektu financovaného z prostriedkov EŠIF (napr. rozdielne sadzby odmeňovania za práce vykonávané mimo aktivít projektu a za práce vykonávané na aktivitách projektu; rozdielne hodinové sadzby v prípade viacerých projektov tej istej funkcie - projektový manažér - u jednej osoby; neopodstatnené rozdielne hodinové sadzby pri odbornom personáli). Takéto navýšenie bude mať za následok vznik neoprávnených výdavkov v časti presahujúcej výšku mzdy, resp. odmeny rovnakej práce vykonávanej mimo projektu.</w:t>
      </w:r>
    </w:p>
    <w:p w:rsidR="000B6EAA" w:rsidRPr="00A1007F" w:rsidRDefault="008D327E" w:rsidP="00D75263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</w:t>
      </w:r>
      <w:r w:rsidR="000B6EAA" w:rsidRPr="00A1007F">
        <w:rPr>
          <w:rFonts w:asciiTheme="minorHAnsi" w:hAnsiTheme="minorHAnsi"/>
          <w:sz w:val="24"/>
          <w:szCs w:val="24"/>
        </w:rPr>
        <w:t xml:space="preserve">rijímateľ </w:t>
      </w:r>
      <w:r w:rsidRPr="00A1007F">
        <w:rPr>
          <w:rFonts w:asciiTheme="minorHAnsi" w:hAnsiTheme="minorHAnsi"/>
          <w:sz w:val="24"/>
          <w:szCs w:val="24"/>
        </w:rPr>
        <w:t xml:space="preserve">je </w:t>
      </w:r>
      <w:r w:rsidR="000B6EAA" w:rsidRPr="00A1007F">
        <w:rPr>
          <w:rFonts w:asciiTheme="minorHAnsi" w:hAnsiTheme="minorHAnsi"/>
          <w:sz w:val="24"/>
          <w:szCs w:val="24"/>
        </w:rPr>
        <w:t xml:space="preserve">povinný preukázať, že zamestnanec, ktorého mzdové výdavky sú predmetom financovania z EŠIF má pre danú pracovnú pozíciu alebo pre </w:t>
      </w:r>
      <w:r w:rsidR="000B6EAA" w:rsidRPr="007D4D76">
        <w:rPr>
          <w:rFonts w:asciiTheme="minorHAnsi" w:hAnsiTheme="minorHAnsi"/>
          <w:b/>
          <w:sz w:val="24"/>
          <w:szCs w:val="24"/>
        </w:rPr>
        <w:t>práce vykonávané na projekte</w:t>
      </w:r>
      <w:r w:rsidR="00984AE8" w:rsidRPr="00A1007F">
        <w:rPr>
          <w:rStyle w:val="Odkaznapoznmkupodiarou"/>
          <w:rFonts w:asciiTheme="minorHAnsi" w:hAnsiTheme="minorHAnsi"/>
        </w:rPr>
        <w:footnoteReference w:id="9"/>
      </w:r>
      <w:r w:rsidR="000B6EAA" w:rsidRPr="00A1007F">
        <w:rPr>
          <w:rFonts w:asciiTheme="minorHAnsi" w:hAnsiTheme="minorHAnsi"/>
          <w:sz w:val="24"/>
          <w:szCs w:val="24"/>
        </w:rPr>
        <w:t xml:space="preserve"> potrebnú kvalifikáciu a odbornú spôsobilosť.</w:t>
      </w:r>
    </w:p>
    <w:p w:rsidR="000B6EAA" w:rsidRPr="00A1007F" w:rsidRDefault="000B6EAA" w:rsidP="007C48A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Zamestnanci prijímateľa preukazujú svoje zapojenie do projektu </w:t>
      </w:r>
      <w:r w:rsidRPr="00A1007F">
        <w:rPr>
          <w:rFonts w:asciiTheme="minorHAnsi" w:hAnsiTheme="minorHAnsi"/>
          <w:b/>
          <w:sz w:val="24"/>
          <w:szCs w:val="24"/>
        </w:rPr>
        <w:t>pracovným výkazom</w:t>
      </w:r>
      <w:r w:rsidRPr="00A1007F">
        <w:rPr>
          <w:rFonts w:asciiTheme="minorHAnsi" w:hAnsiTheme="minorHAnsi"/>
          <w:sz w:val="24"/>
          <w:szCs w:val="24"/>
        </w:rPr>
        <w:t>. Činnosti a objem práce v pracovnom výkaze musia zodpovedať skutočne vykonanej práci v rámci vykazovaného obdobia. V prípade zamestnávania osôb pre účely realizácie projektu rozlišujeme dve alternatívy:</w:t>
      </w:r>
    </w:p>
    <w:p w:rsidR="000B6EAA" w:rsidRPr="00A1007F" w:rsidRDefault="000B6EAA" w:rsidP="00F3655E">
      <w:pPr>
        <w:pStyle w:val="Zoznamsodrkami"/>
        <w:numPr>
          <w:ilvl w:val="0"/>
          <w:numId w:val="7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 xml:space="preserve">zamestnanec pracuje na projekte </w:t>
      </w:r>
      <w:del w:id="393" w:author="Autor">
        <w:r w:rsidRPr="00A1007F" w:rsidDel="00D545CF">
          <w:rPr>
            <w:rFonts w:asciiTheme="minorHAnsi" w:hAnsiTheme="minorHAnsi"/>
            <w:b/>
            <w:sz w:val="24"/>
            <w:szCs w:val="24"/>
          </w:rPr>
          <w:delText xml:space="preserve">na </w:delText>
        </w:r>
      </w:del>
      <w:ins w:id="394" w:author="Autor">
        <w:r w:rsidR="00D545CF" w:rsidRPr="00D545CF">
          <w:rPr>
            <w:rFonts w:asciiTheme="minorHAnsi" w:hAnsiTheme="minorHAnsi"/>
            <w:b/>
            <w:sz w:val="24"/>
            <w:szCs w:val="24"/>
            <w:rPrChange w:id="395" w:author="Autor">
              <w:rPr>
                <w:sz w:val="24"/>
                <w:szCs w:val="24"/>
              </w:rPr>
            </w:rPrChange>
          </w:rPr>
          <w:t>počas celého ustanoveného pracovného času</w:t>
        </w:r>
        <w:r w:rsidR="00D545CF" w:rsidRPr="00D545CF">
          <w:rPr>
            <w:rFonts w:asciiTheme="minorHAnsi" w:hAnsiTheme="minorHAnsi"/>
            <w:sz w:val="24"/>
            <w:szCs w:val="24"/>
            <w:rPrChange w:id="396" w:author="Autor">
              <w:rPr>
                <w:sz w:val="24"/>
                <w:szCs w:val="24"/>
              </w:rPr>
            </w:rPrChange>
          </w:rPr>
          <w:t>, resp. dohodnutého kratšieho pracovného času v prípade pracovného pomeru</w:t>
        </w:r>
        <w:r w:rsidR="00D545CF" w:rsidRPr="00D545CF">
          <w:rPr>
            <w:rStyle w:val="Odkaznapoznmkupodiarou"/>
            <w:rPrChange w:id="397" w:author="Autor">
              <w:rPr>
                <w:rStyle w:val="Odkaznapoznmkupodiarou"/>
                <w:sz w:val="24"/>
                <w:szCs w:val="24"/>
              </w:rPr>
            </w:rPrChange>
          </w:rPr>
          <w:footnoteReference w:id="10"/>
        </w:r>
        <w:r w:rsidR="00D545CF" w:rsidRPr="00D545CF">
          <w:rPr>
            <w:rFonts w:asciiTheme="minorHAnsi" w:hAnsiTheme="minorHAnsi"/>
            <w:sz w:val="24"/>
            <w:szCs w:val="24"/>
            <w:rPrChange w:id="404" w:author="Autor">
              <w:rPr>
                <w:sz w:val="24"/>
                <w:szCs w:val="24"/>
              </w:rPr>
            </w:rPrChange>
          </w:rPr>
          <w:t xml:space="preserve"> na kratší pracovný čas (t. j.</w:t>
        </w:r>
        <w:r w:rsidR="00D545CF">
          <w:rPr>
            <w:sz w:val="24"/>
            <w:szCs w:val="24"/>
          </w:rPr>
          <w:t xml:space="preserve"> </w:t>
        </w:r>
      </w:ins>
      <w:del w:id="405" w:author="Autor">
        <w:r w:rsidRPr="00A1007F" w:rsidDel="00D545CF">
          <w:rPr>
            <w:rFonts w:asciiTheme="minorHAnsi" w:hAnsiTheme="minorHAnsi"/>
            <w:b/>
            <w:sz w:val="24"/>
            <w:szCs w:val="24"/>
          </w:rPr>
          <w:delText>plný pracovný úväzok</w:delText>
        </w:r>
        <w:r w:rsidRPr="00A1007F" w:rsidDel="00D545CF">
          <w:rPr>
            <w:rStyle w:val="Odkaznapoznmkupodiarou"/>
            <w:rFonts w:asciiTheme="minorHAnsi" w:hAnsiTheme="minorHAnsi"/>
            <w:sz w:val="24"/>
            <w:szCs w:val="24"/>
          </w:rPr>
          <w:footnoteReference w:id="11"/>
        </w:r>
        <w:r w:rsidRPr="00A1007F" w:rsidDel="00D545CF">
          <w:rPr>
            <w:rFonts w:asciiTheme="minorHAnsi" w:hAnsiTheme="minorHAnsi"/>
            <w:sz w:val="24"/>
            <w:szCs w:val="24"/>
          </w:rPr>
          <w:delText xml:space="preserve"> (t.j.</w:delText>
        </w:r>
      </w:del>
      <w:r w:rsidRPr="00A1007F">
        <w:rPr>
          <w:rFonts w:asciiTheme="minorHAnsi" w:hAnsiTheme="minorHAnsi"/>
          <w:sz w:val="24"/>
          <w:szCs w:val="24"/>
        </w:rPr>
        <w:t xml:space="preserve"> ustanovený pracovný čas):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zamestnanec vykonáva počas celej pracovnej doby (resp. počas celého pracovného času) činnosti týkajúce sa výlučne aktivít na projekte a žiadne iné aktivity mimo projektu.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,; </w:t>
      </w:r>
    </w:p>
    <w:p w:rsidR="000B6EAA" w:rsidRPr="00A1007F" w:rsidRDefault="000B6EAA" w:rsidP="008D327E">
      <w:pPr>
        <w:pStyle w:val="Zoznamsodrkami"/>
        <w:numPr>
          <w:ilvl w:val="0"/>
          <w:numId w:val="7"/>
        </w:numPr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zamestnanec pracuje na projekte iba určitý pracovný čas</w:t>
      </w:r>
      <w:r w:rsidRPr="00A1007F">
        <w:rPr>
          <w:rFonts w:asciiTheme="minorHAnsi" w:hAnsiTheme="minorHAnsi"/>
          <w:sz w:val="24"/>
          <w:szCs w:val="24"/>
        </w:rPr>
        <w:t>:</w:t>
      </w:r>
      <w:r w:rsidR="00512A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celkový pracovný čas zamestnanca je rozdelený na aktivity pre projekt/projekty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093744" w:rsidRPr="00A1007F">
        <w:rPr>
          <w:rFonts w:asciiTheme="minorHAnsi" w:hAnsiTheme="minorHAnsi"/>
          <w:sz w:val="24"/>
          <w:szCs w:val="24"/>
        </w:rPr>
        <w:t xml:space="preserve"> a </w:t>
      </w:r>
      <w:r w:rsidRPr="00A1007F">
        <w:rPr>
          <w:rFonts w:asciiTheme="minorHAnsi" w:hAnsiTheme="minorHAnsi"/>
          <w:sz w:val="24"/>
          <w:szCs w:val="24"/>
        </w:rPr>
        <w:t xml:space="preserve">na aktivity </w:t>
      </w:r>
      <w:r w:rsidR="008D327E" w:rsidRPr="00A1007F">
        <w:rPr>
          <w:rFonts w:asciiTheme="minorHAnsi" w:hAnsiTheme="minorHAnsi"/>
          <w:sz w:val="24"/>
          <w:szCs w:val="24"/>
        </w:rPr>
        <w:t>iných OP</w:t>
      </w:r>
      <w:r w:rsidR="00093744" w:rsidRPr="00A1007F">
        <w:rPr>
          <w:rFonts w:asciiTheme="minorHAnsi" w:hAnsiTheme="minorHAnsi"/>
          <w:sz w:val="24"/>
          <w:szCs w:val="24"/>
        </w:rPr>
        <w:t>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. V tomto prípade sú oprávnené výdavky za </w:t>
      </w:r>
      <w:r w:rsidR="007A32B0">
        <w:rPr>
          <w:rFonts w:asciiTheme="minorHAnsi" w:hAnsiTheme="minorHAnsi"/>
          <w:sz w:val="24"/>
          <w:szCs w:val="24"/>
        </w:rPr>
        <w:t>celkovú cenu práce</w:t>
      </w:r>
      <w:r w:rsidRPr="00A1007F">
        <w:rPr>
          <w:rFonts w:asciiTheme="minorHAnsi" w:hAnsiTheme="minorHAnsi"/>
          <w:sz w:val="24"/>
          <w:szCs w:val="24"/>
        </w:rPr>
        <w:t xml:space="preserve"> pomerne podľa skutočne odpracovaného času na projekte. Náhrada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dovolenku prislúcha k obdobiu odpracovanému príslušným zamestnancom na danom projekte, t.j. oprávnená náhrada za dovolenku sa bude krátiť u zamestnancov, ktorí pracujú len časť svojho úväzku na danom projekte. Oprávnená je skutočne čerpaná dovolenka v čase realizácie projektu (t.j. aj prenesená dovolenka z predchádzajúceho roku, ak nárok na dovolenku vznikol v súvislosti s výkonom práce na projekte)</w:t>
      </w:r>
      <w:r w:rsidR="00312A59" w:rsidRPr="00312A59">
        <w:rPr>
          <w:rStyle w:val="Hypertextovprepojenie"/>
        </w:rPr>
        <w:t xml:space="preserve"> </w:t>
      </w:r>
      <w:r w:rsidR="00312A59" w:rsidRPr="00360B89">
        <w:rPr>
          <w:rStyle w:val="Odkaznapoznmkupodiarou"/>
          <w:rFonts w:asciiTheme="minorHAnsi" w:hAnsiTheme="minorHAnsi"/>
        </w:rPr>
        <w:footnoteReference w:id="12"/>
      </w:r>
      <w:r w:rsidR="00312A59" w:rsidRPr="00360B89">
        <w:rPr>
          <w:rFonts w:asciiTheme="minorHAnsi" w:hAnsiTheme="minorHAnsi"/>
        </w:rPr>
        <w:t>.</w:t>
      </w:r>
      <w:ins w:id="408" w:author="Autor">
        <w:r w:rsidR="00A039EC" w:rsidRPr="00A039EC">
          <w:t xml:space="preserve"> </w:t>
        </w:r>
        <w:r w:rsidR="00A039EC" w:rsidRPr="00A039EC">
          <w:rPr>
            <w:rFonts w:asciiTheme="minorHAnsi" w:hAnsiTheme="minorHAnsi"/>
            <w:sz w:val="24"/>
            <w:szCs w:val="24"/>
            <w:rPrChange w:id="409" w:author="Autor">
              <w:rPr/>
            </w:rPrChange>
          </w:rPr>
          <w:t>Pre osoby pracujúce na projekte čiastočne, t.j. nie v rámci celého odpracovaného času, je možnosť stanoviť pevný percentuálny podiel času odpracovaného v projekte v pracovnej zmluve (nie je potrebné zaznamenávať odpracovaný čas</w:t>
        </w:r>
        <w:r w:rsidR="00A039EC">
          <w:rPr>
            <w:rStyle w:val="Odkaznapoznmkupodiarou"/>
          </w:rPr>
          <w:footnoteReference w:id="13"/>
        </w:r>
        <w:r w:rsidR="00A039EC" w:rsidRPr="00A039EC">
          <w:rPr>
            <w:rFonts w:asciiTheme="minorHAnsi" w:hAnsiTheme="minorHAnsi"/>
            <w:sz w:val="24"/>
            <w:szCs w:val="24"/>
            <w:rPrChange w:id="412" w:author="Autor">
              <w:rPr/>
            </w:rPrChange>
          </w:rPr>
          <w:t>)</w:t>
        </w:r>
        <w:r w:rsidR="00A039EC" w:rsidRPr="00442B41">
          <w:t>.</w:t>
        </w:r>
      </w:ins>
      <w:del w:id="413" w:author="Autor">
        <w:r w:rsidRPr="00A1007F" w:rsidDel="00977982">
          <w:rPr>
            <w:rFonts w:asciiTheme="minorHAnsi" w:hAnsiTheme="minorHAnsi"/>
            <w:sz w:val="24"/>
            <w:szCs w:val="24"/>
          </w:rPr>
          <w:delText>.</w:delText>
        </w:r>
      </w:del>
    </w:p>
    <w:p w:rsidR="00BB71BC" w:rsidRPr="00A1007F" w:rsidRDefault="00BB71BC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Náhrada mzdy za práceneschopnosť, ošetrovania člena rodiny a návštevu u lekára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je oprávneným výdavkom, ak je zamestnávateľom poskytnutá v súlade s platnou legislatívnou úpravou, v zákonnej výške, zodpovedá miere zapojenia zamestnanca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do realizácie daného projektu a predstavu</w:t>
      </w:r>
      <w:r w:rsidR="00542460" w:rsidRPr="00A1007F">
        <w:rPr>
          <w:rFonts w:asciiTheme="minorHAnsi" w:hAnsiTheme="minorHAnsi"/>
          <w:sz w:val="24"/>
          <w:szCs w:val="24"/>
        </w:rPr>
        <w:t>je konečný výdavok prijímateľa.</w:t>
      </w:r>
    </w:p>
    <w:p w:rsidR="000B6EAA" w:rsidRPr="00A1007F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 xml:space="preserve">Výdavky týkajúce sa výkonu práce sú limitované rozsahom práce </w:t>
      </w:r>
      <w:r w:rsidRPr="007D4D76">
        <w:rPr>
          <w:rFonts w:asciiTheme="minorHAnsi" w:hAnsiTheme="minorHAnsi"/>
          <w:b/>
          <w:sz w:val="24"/>
          <w:szCs w:val="24"/>
        </w:rPr>
        <w:t>maximálne 12 hodín/deň</w:t>
      </w:r>
      <w:ins w:id="414" w:author="Autor">
        <w:r w:rsidR="00977982" w:rsidRPr="000B6011">
          <w:rPr>
            <w:rStyle w:val="Odkaznapoznmkupodiarou"/>
            <w:rFonts w:asciiTheme="minorHAnsi" w:hAnsiTheme="minorHAnsi"/>
            <w:sz w:val="22"/>
            <w:lang w:eastAsia="en-US"/>
            <w:rPrChange w:id="415" w:author="Autor">
              <w:rPr>
                <w:rStyle w:val="Odkaznapoznmkupodiarou"/>
              </w:rPr>
            </w:rPrChange>
          </w:rPr>
          <w:footnoteReference w:id="14"/>
        </w:r>
      </w:ins>
      <w:r w:rsidRPr="000B6011">
        <w:rPr>
          <w:rStyle w:val="Odkaznapoznmkupodiarou"/>
          <w:sz w:val="22"/>
          <w:lang w:eastAsia="en-US"/>
          <w:rPrChange w:id="419" w:author="Autor">
            <w:rPr>
              <w:rFonts w:asciiTheme="minorHAnsi" w:hAnsiTheme="minorHAnsi"/>
              <w:b/>
              <w:sz w:val="24"/>
              <w:szCs w:val="24"/>
            </w:rPr>
          </w:rPrChange>
        </w:rPr>
        <w:t xml:space="preserve"> </w:t>
      </w:r>
      <w:r w:rsidRPr="007D4D76">
        <w:rPr>
          <w:rFonts w:asciiTheme="minorHAnsi" w:hAnsiTheme="minorHAnsi"/>
          <w:b/>
          <w:sz w:val="24"/>
          <w:szCs w:val="24"/>
        </w:rPr>
        <w:t>za všetky pracovné úväzky osoby kumulatívne</w:t>
      </w:r>
      <w:r w:rsidRPr="007D4D76">
        <w:rPr>
          <w:rFonts w:asciiTheme="minorHAnsi" w:hAnsiTheme="minorHAnsi"/>
          <w:sz w:val="24"/>
          <w:szCs w:val="24"/>
        </w:rPr>
        <w:t>, t.j. za všetky pracovné pomery, dohody mimo pracovného pomeru a štátnozamestnanecký pomer</w:t>
      </w:r>
      <w:r w:rsidRPr="007D4D76">
        <w:rPr>
          <w:rFonts w:asciiTheme="minorHAnsi" w:hAnsiTheme="minorHAnsi"/>
          <w:sz w:val="16"/>
          <w:szCs w:val="16"/>
        </w:rPr>
        <w:footnoteReference w:id="15"/>
      </w:r>
      <w:r w:rsidR="00592972" w:rsidRPr="007D4D76">
        <w:rPr>
          <w:rFonts w:asciiTheme="minorHAnsi" w:hAnsiTheme="minorHAnsi"/>
          <w:sz w:val="24"/>
          <w:szCs w:val="24"/>
        </w:rPr>
        <w:t>.</w:t>
      </w:r>
    </w:p>
    <w:p w:rsidR="000B6EAA" w:rsidRDefault="000B6EAA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0B6011">
        <w:rPr>
          <w:rFonts w:asciiTheme="minorHAnsi" w:hAnsiTheme="minorHAnsi"/>
          <w:b/>
          <w:sz w:val="24"/>
          <w:szCs w:val="24"/>
          <w:rPrChange w:id="420" w:author="Autor">
            <w:rPr>
              <w:rFonts w:asciiTheme="minorHAnsi" w:hAnsiTheme="minorHAnsi"/>
              <w:sz w:val="24"/>
              <w:szCs w:val="24"/>
            </w:rPr>
          </w:rPrChange>
        </w:rPr>
        <w:t>Pracov</w:t>
      </w:r>
      <w:r w:rsidRPr="00977982">
        <w:rPr>
          <w:rFonts w:asciiTheme="minorHAnsi" w:hAnsiTheme="minorHAnsi"/>
          <w:b/>
          <w:sz w:val="24"/>
          <w:szCs w:val="24"/>
        </w:rPr>
        <w:t>né</w:t>
      </w:r>
      <w:r w:rsidRPr="00A1007F">
        <w:rPr>
          <w:rFonts w:asciiTheme="minorHAnsi" w:hAnsiTheme="minorHAnsi"/>
          <w:b/>
          <w:sz w:val="24"/>
          <w:szCs w:val="24"/>
        </w:rPr>
        <w:t xml:space="preserve"> úväzky osôb pracujúcich na projekte sa nesmú prekrývať</w:t>
      </w:r>
      <w:r w:rsidR="001B305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1B3056" w:rsidRPr="00A1007F">
        <w:rPr>
          <w:rFonts w:asciiTheme="minorHAnsi" w:hAnsiTheme="minorHAnsi"/>
          <w:sz w:val="24"/>
          <w:szCs w:val="24"/>
        </w:rPr>
        <w:t>N</w:t>
      </w:r>
      <w:r w:rsidRPr="00A1007F">
        <w:rPr>
          <w:rFonts w:asciiTheme="minorHAnsi" w:hAnsiTheme="minorHAnsi"/>
          <w:sz w:val="24"/>
          <w:szCs w:val="24"/>
        </w:rPr>
        <w:t xml:space="preserve">ie je prípustné, aby bol zamestnanec platený za rovnakú činnosť vykonávanú v tom istom čase, resp. za rovnaké výstupy viackrát. Za </w:t>
      </w:r>
      <w:r w:rsidRPr="00A1007F">
        <w:rPr>
          <w:rFonts w:asciiTheme="minorHAnsi" w:hAnsiTheme="minorHAnsi"/>
          <w:sz w:val="24"/>
          <w:szCs w:val="24"/>
          <w:u w:val="single"/>
        </w:rPr>
        <w:t>neoprávnené</w:t>
      </w:r>
      <w:r w:rsidRPr="00A1007F">
        <w:rPr>
          <w:rFonts w:asciiTheme="minorHAnsi" w:hAnsiTheme="minorHAnsi"/>
          <w:sz w:val="24"/>
          <w:szCs w:val="24"/>
        </w:rPr>
        <w:t xml:space="preserve"> sa budú považovať výdavky v prípade identifikácie prekrývania sa pracovného času osoby pracujúcej na dvoch alebo viacerých projektoch (vrátane prípadu jedného projektu s viacerými pozíciami v rámci toho istého projektu alebo v prípade viacerých zmluvných vzťahov pre výkon práce pre projekt a mimo projektov) spolufinancovaných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, resp. z iných </w:t>
      </w:r>
      <w:r w:rsidR="00093744" w:rsidRPr="00A1007F">
        <w:rPr>
          <w:rFonts w:asciiTheme="minorHAnsi" w:hAnsiTheme="minorHAnsi"/>
          <w:sz w:val="24"/>
          <w:szCs w:val="24"/>
        </w:rPr>
        <w:t>OP, prípadne iných programov</w:t>
      </w:r>
      <w:r w:rsidRPr="00A1007F">
        <w:rPr>
          <w:rFonts w:asciiTheme="minorHAnsi" w:hAnsiTheme="minorHAnsi"/>
          <w:sz w:val="24"/>
          <w:szCs w:val="24"/>
        </w:rPr>
        <w:t xml:space="preserve">, resp. pri zistení vykonávania činnosti nefinancovanej z prostriedkov </w:t>
      </w:r>
      <w:r w:rsidR="00093744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. Výdavky, ktoré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sa vzťahujú na tieto pracovné výkazy budú vylúčené z financovania dotknutého projektu/projektov na úrovni príslušného dňa, pričom nie je podstatné, na základe akého zmluvného vzťahu osoba pracovala. </w:t>
      </w:r>
      <w:r w:rsidRPr="00A1007F">
        <w:rPr>
          <w:rFonts w:asciiTheme="minorHAnsi" w:hAnsiTheme="minorHAnsi"/>
          <w:b/>
          <w:sz w:val="24"/>
          <w:szCs w:val="24"/>
        </w:rPr>
        <w:t xml:space="preserve">Pri opakovanom zistení prekrývania sa výdavkov v projekte je </w:t>
      </w:r>
      <w:r w:rsidR="004F26A6" w:rsidRPr="00A1007F">
        <w:rPr>
          <w:rFonts w:asciiTheme="minorHAnsi" w:hAnsiTheme="minorHAnsi"/>
          <w:b/>
          <w:sz w:val="24"/>
          <w:szCs w:val="24"/>
        </w:rPr>
        <w:t>poskytovateľ</w:t>
      </w:r>
      <w:r w:rsidRPr="00A1007F">
        <w:rPr>
          <w:rFonts w:asciiTheme="minorHAnsi" w:hAnsiTheme="minorHAnsi"/>
          <w:b/>
          <w:sz w:val="24"/>
          <w:szCs w:val="24"/>
        </w:rPr>
        <w:t xml:space="preserve"> oprávnený odstúpiť od zmluvy o NFP</w:t>
      </w:r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937755" w:rsidRPr="00A1007F" w:rsidRDefault="00937755" w:rsidP="008D327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9107F6">
        <w:rPr>
          <w:rFonts w:asciiTheme="minorHAnsi" w:hAnsiTheme="minorHAnsi"/>
          <w:sz w:val="24"/>
          <w:szCs w:val="24"/>
        </w:rPr>
        <w:t>Za neoprávnené výdavky sa budú považovať výdavky pri obchádzaní zákona č. 311/2001 Z. z. Zákonník práce v platnom znení (ďalej len ,,zákonník práce“) v prípadoch, ak s jednou a tou istou osobou sa uzatvorí reťazenie pracovnoprávnych vzťahov, napr. najskôr dohoda o vykonaní práce a po vyčerpaní stanoveného rozsahu pracovných hodín (350 hodín) sa uzatvorí ďalší zmluvný vzťah napr. príkazná zmluva, alebo dohoda o pracovnej činností a pod., pričom vykonávaná činnosť stále javí znaky závislej práce.</w:t>
      </w: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9092C" w:rsidRPr="00FE2F06" w:rsidRDefault="00B9092C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Za </w:t>
      </w:r>
      <w:r w:rsidRPr="00FE2F06">
        <w:rPr>
          <w:rFonts w:asciiTheme="minorHAnsi" w:hAnsiTheme="minorHAnsi"/>
          <w:b/>
          <w:color w:val="365F91"/>
          <w:sz w:val="24"/>
          <w:szCs w:val="24"/>
          <w:u w:val="single"/>
          <w:lang w:eastAsia="en-AU"/>
        </w:rPr>
        <w:t>neoprávnené výdavky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 sa v prípade osobných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lang w:eastAsia="en-AU"/>
        </w:rPr>
        <w:t>považujú</w:t>
      </w: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 xml:space="preserve">: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</w:rPr>
      </w:pPr>
      <w:r w:rsidRPr="00FE2F06">
        <w:rPr>
          <w:rFonts w:asciiTheme="minorHAnsi" w:hAnsiTheme="minorHAnsi"/>
          <w:color w:val="365F91"/>
          <w:sz w:val="24"/>
          <w:szCs w:val="24"/>
          <w:lang w:eastAsia="en-AU"/>
        </w:rPr>
        <w:t>výdavky pri obchádzaní zákona č. 311/2001 Z. z. Zákonník práce v platnom znen</w:t>
      </w:r>
      <w:r w:rsidR="00AC1917" w:rsidRPr="00FE2F06">
        <w:rPr>
          <w:rFonts w:asciiTheme="minorHAnsi" w:hAnsiTheme="minorHAnsi"/>
          <w:color w:val="365F91"/>
          <w:sz w:val="24"/>
          <w:szCs w:val="24"/>
          <w:lang w:eastAsia="en-AU"/>
        </w:rPr>
        <w:t>í (ďalej len ,,zákonník práce“);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nemocenské dávky hradené zo strany Sociálnej poisťovne (keďže nie sú výdavkom prijímateľa);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výdavky týkajúce sa činností na projekte vykonávaných počas práceneschopnosti, ošetrovania člena rodiny a návštevy lekára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6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D35F02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D35F02">
        <w:rPr>
          <w:rFonts w:asciiTheme="minorHAnsi" w:hAnsiTheme="minorHAnsi"/>
          <w:color w:val="365F91"/>
          <w:sz w:val="24"/>
          <w:szCs w:val="24"/>
        </w:rPr>
        <w:t>doplnkové dôchodkové sporenie (keďže je založené na báze dobrovoľnosti a netvorí tak povinnú zložku mzdy zamestnanca)</w:t>
      </w:r>
      <w:r w:rsidRPr="00D35F02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7"/>
      </w:r>
      <w:r w:rsidRPr="00D35F02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 xml:space="preserve">ostatné výdavky na zamestnanca (napr. dary, </w:t>
      </w:r>
      <w:proofErr w:type="spellStart"/>
      <w:r w:rsidRPr="00FE2F06">
        <w:rPr>
          <w:rFonts w:asciiTheme="minorHAnsi" w:hAnsiTheme="minorHAnsi"/>
          <w:color w:val="365F91"/>
          <w:sz w:val="24"/>
          <w:szCs w:val="24"/>
        </w:rPr>
        <w:t>benefity</w:t>
      </w:r>
      <w:proofErr w:type="spellEnd"/>
      <w:r w:rsidRPr="00FE2F06">
        <w:rPr>
          <w:rFonts w:asciiTheme="minorHAnsi" w:hAnsiTheme="minorHAnsi"/>
          <w:color w:val="365F91"/>
          <w:sz w:val="24"/>
          <w:szCs w:val="24"/>
        </w:rPr>
        <w:t>), ktoré nie sú pre zamestnávateľov povinné podľa osobitných právnych predpisov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8"/>
      </w:r>
      <w:r w:rsidRPr="00FE2F06">
        <w:rPr>
          <w:rFonts w:asciiTheme="minorHAnsi" w:hAnsiTheme="minorHAnsi"/>
          <w:color w:val="365F91"/>
          <w:sz w:val="24"/>
          <w:szCs w:val="24"/>
        </w:rPr>
        <w:t>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>výdavky na odstupné a odchodné (keďže medzi nimi a realizáciou projektu neexistuje príčinný vzťah)</w:t>
      </w:r>
      <w:r w:rsidRPr="00FE2F06">
        <w:rPr>
          <w:rStyle w:val="Odkaznapoznmkupodiarou"/>
          <w:rFonts w:asciiTheme="minorHAnsi" w:hAnsiTheme="minorHAnsi"/>
          <w:color w:val="365F91"/>
          <w:sz w:val="24"/>
          <w:szCs w:val="24"/>
        </w:rPr>
        <w:footnoteReference w:id="19"/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; 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tvorba sociálneho fondu (aj napriek tomu, že je pre zamestnávateľa povinnosťou, jeho čerpanie nesúvisí s realizáciu projektu);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mzdové náklady zamestnancov, ktorí sa nepodieľajú na realizácii projektu;</w:t>
      </w:r>
    </w:p>
    <w:p w:rsidR="00B9092C" w:rsidRPr="00FE2F06" w:rsidRDefault="00B9092C" w:rsidP="00FE2F06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pomerná časť osobných nákladov, ktorá nezodpovedá pracovnému vyťaženiu zamestnanca na danom projekte.</w:t>
      </w:r>
    </w:p>
    <w:p w:rsidR="009B5E2F" w:rsidRPr="00A1007F" w:rsidRDefault="009B5E2F" w:rsidP="006C11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FE2F06" w:rsidRDefault="00104A14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Cestovné náhrady</w:t>
      </w:r>
    </w:p>
    <w:p w:rsidR="00F868A6" w:rsidRPr="00A1007F" w:rsidRDefault="00F868A6" w:rsidP="00F868A6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F868A6">
      <w:pPr>
        <w:pStyle w:val="Zoznamsodrkami"/>
        <w:spacing w:before="0" w:after="12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Výšku náhrad výdavkov vzniknutých v súvislosti s pracovnou cestou upravuje zákon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č. 283/2002 Z. z. o cestovných náhradách (ďalej len „zákon o cestovných náhradách“). Cestovné náhrady sú oprávnenými výdavkami vo výške a za podmienok, ktoré stanovuje zákon o cestovných náhradách, </w:t>
      </w:r>
      <w:r w:rsidR="00E364A5" w:rsidRPr="00A1007F">
        <w:rPr>
          <w:rFonts w:asciiTheme="minorHAnsi" w:hAnsiTheme="minorHAnsi"/>
          <w:sz w:val="24"/>
          <w:szCs w:val="24"/>
        </w:rPr>
        <w:t>predmetná</w:t>
      </w:r>
      <w:r w:rsidR="0048473E" w:rsidRPr="00A1007F">
        <w:rPr>
          <w:rFonts w:asciiTheme="minorHAnsi" w:hAnsiTheme="minorHAnsi"/>
          <w:sz w:val="24"/>
          <w:szCs w:val="24"/>
        </w:rPr>
        <w:t xml:space="preserve"> </w:t>
      </w:r>
      <w:r w:rsidR="00E364A5" w:rsidRPr="00A1007F">
        <w:rPr>
          <w:rFonts w:asciiTheme="minorHAnsi" w:hAnsiTheme="minorHAnsi"/>
          <w:sz w:val="24"/>
          <w:szCs w:val="24"/>
        </w:rPr>
        <w:t>P</w:t>
      </w:r>
      <w:r w:rsidR="0048473E" w:rsidRPr="00A1007F">
        <w:rPr>
          <w:rFonts w:asciiTheme="minorHAnsi" w:hAnsiTheme="minorHAnsi"/>
          <w:sz w:val="24"/>
          <w:szCs w:val="24"/>
        </w:rPr>
        <w:t xml:space="preserve">ríručka </w:t>
      </w:r>
      <w:r w:rsidR="005C42C5">
        <w:rPr>
          <w:rFonts w:asciiTheme="minorHAnsi" w:hAnsiTheme="minorHAnsi"/>
          <w:sz w:val="24"/>
          <w:szCs w:val="24"/>
        </w:rPr>
        <w:t xml:space="preserve">ako aj </w:t>
      </w:r>
      <w:r w:rsidRPr="00A1007F">
        <w:rPr>
          <w:rFonts w:asciiTheme="minorHAnsi" w:hAnsiTheme="minorHAnsi"/>
          <w:sz w:val="24"/>
          <w:szCs w:val="24"/>
        </w:rPr>
        <w:t>interná</w:t>
      </w:r>
      <w:r w:rsidR="00112D44" w:rsidRPr="00A1007F">
        <w:rPr>
          <w:rFonts w:asciiTheme="minorHAnsi" w:hAnsiTheme="minorHAnsi"/>
          <w:sz w:val="24"/>
          <w:szCs w:val="24"/>
        </w:rPr>
        <w:t xml:space="preserve"> norma organizácie </w:t>
      </w:r>
      <w:r w:rsidR="00873B47">
        <w:rPr>
          <w:rFonts w:asciiTheme="minorHAnsi" w:hAnsiTheme="minorHAnsi"/>
          <w:sz w:val="24"/>
          <w:szCs w:val="24"/>
        </w:rPr>
        <w:t>zamestnávateľa</w:t>
      </w:r>
      <w:r w:rsidR="00112D44" w:rsidRPr="00A1007F">
        <w:rPr>
          <w:rFonts w:asciiTheme="minorHAnsi" w:hAnsiTheme="minorHAnsi"/>
          <w:sz w:val="24"/>
          <w:szCs w:val="24"/>
        </w:rPr>
        <w:t>.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Aby bolo možné považovať pracovné cesty a s nimi spojené cestovné náhrady za oprávnené výdavky, musia súvisieť s realizáciou projektu, musia byť pre dosiahnutie cieľov projektu nevyhnutné, musia byť vykonané osobami, ktoré sa na realizácii projektu podieľajú </w:t>
      </w:r>
      <w:r w:rsidR="00873B47" w:rsidRPr="0063689B">
        <w:rPr>
          <w:rFonts w:asciiTheme="minorHAnsi" w:hAnsiTheme="minorHAnsi"/>
          <w:sz w:val="24"/>
          <w:szCs w:val="24"/>
        </w:rPr>
        <w:t>alebo sú osobami cieľovej skupiny</w:t>
      </w:r>
      <w:r w:rsidR="00873B4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a zároveň spĺňať pravid</w:t>
      </w:r>
      <w:r w:rsidR="0048473E" w:rsidRPr="00A1007F">
        <w:rPr>
          <w:rFonts w:asciiTheme="minorHAnsi" w:hAnsiTheme="minorHAnsi"/>
          <w:sz w:val="24"/>
          <w:szCs w:val="24"/>
        </w:rPr>
        <w:t>lá hospodárnosti, efektívnosti,</w:t>
      </w:r>
      <w:r w:rsidRPr="00A1007F">
        <w:rPr>
          <w:rFonts w:asciiTheme="minorHAnsi" w:hAnsiTheme="minorHAnsi"/>
          <w:sz w:val="24"/>
          <w:szCs w:val="24"/>
        </w:rPr>
        <w:t xml:space="preserve"> účelnosti a účinnosti, pričom oprávnenými sú </w:t>
      </w:r>
      <w:del w:id="421" w:author="Autor">
        <w:r w:rsidRPr="00A1007F" w:rsidDel="00977982">
          <w:rPr>
            <w:rFonts w:asciiTheme="minorHAnsi" w:hAnsiTheme="minorHAnsi"/>
            <w:sz w:val="24"/>
            <w:szCs w:val="24"/>
          </w:rPr>
          <w:delText xml:space="preserve">ako </w:delText>
        </w:r>
      </w:del>
      <w:ins w:id="422" w:author="Autor">
        <w:r w:rsidR="00977982">
          <w:rPr>
            <w:rFonts w:asciiTheme="minorHAnsi" w:hAnsiTheme="minorHAnsi"/>
            <w:sz w:val="24"/>
            <w:szCs w:val="24"/>
          </w:rPr>
          <w:t>tak</w:t>
        </w:r>
        <w:r w:rsidR="00977982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 xml:space="preserve">domáce, </w:t>
      </w:r>
      <w:del w:id="423" w:author="Autor">
        <w:r w:rsidRPr="00A1007F" w:rsidDel="00977982">
          <w:rPr>
            <w:rFonts w:asciiTheme="minorHAnsi" w:hAnsiTheme="minorHAnsi"/>
            <w:sz w:val="24"/>
            <w:szCs w:val="24"/>
          </w:rPr>
          <w:delText xml:space="preserve">tak i </w:delText>
        </w:r>
      </w:del>
      <w:ins w:id="424" w:author="Autor">
        <w:r w:rsidR="00977982">
          <w:rPr>
            <w:rFonts w:asciiTheme="minorHAnsi" w:hAnsiTheme="minorHAnsi"/>
            <w:sz w:val="24"/>
            <w:szCs w:val="24"/>
          </w:rPr>
          <w:t xml:space="preserve"> ako </w:t>
        </w:r>
        <w:proofErr w:type="spellStart"/>
        <w:r w:rsidR="00977982">
          <w:rPr>
            <w:rFonts w:asciiTheme="minorHAnsi" w:hAnsiTheme="minorHAnsi"/>
            <w:sz w:val="24"/>
            <w:szCs w:val="24"/>
          </w:rPr>
          <w:t>aj</w:t>
        </w:r>
      </w:ins>
      <w:r w:rsidRPr="00A1007F">
        <w:rPr>
          <w:rFonts w:asciiTheme="minorHAnsi" w:hAnsiTheme="minorHAnsi"/>
          <w:sz w:val="24"/>
          <w:szCs w:val="24"/>
        </w:rPr>
        <w:t>zahraničné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cesty. </w:t>
      </w:r>
    </w:p>
    <w:p w:rsidR="00104A14" w:rsidRPr="00A1007F" w:rsidRDefault="00104A14" w:rsidP="0048473E">
      <w:pPr>
        <w:pStyle w:val="Zoznamsodrkami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 zamestnancovi/osobe počas pracovnej cesty vznikli výdavky, za ktoré musel priamo zaplatiť, prijímateľ musí zdokladovať, že ich tomuto zamestnancovi/osobe skutočne vyplatil.</w:t>
      </w:r>
    </w:p>
    <w:p w:rsidR="00104A14" w:rsidRPr="00A1007F" w:rsidRDefault="00104A14" w:rsidP="009B5E2F">
      <w:pPr>
        <w:pStyle w:val="Zoznamsodrkami"/>
        <w:spacing w:before="0" w:after="0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v rámci cestovných náhrad sú:   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cestovn</w:t>
      </w:r>
      <w:r w:rsidR="00501596" w:rsidRPr="00A1007F">
        <w:rPr>
          <w:rFonts w:asciiTheme="minorHAnsi" w:hAnsiTheme="minorHAnsi"/>
          <w:sz w:val="24"/>
          <w:szCs w:val="24"/>
        </w:rPr>
        <w:t>ých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01596" w:rsidRPr="00A1007F">
        <w:rPr>
          <w:rFonts w:asciiTheme="minorHAnsi" w:hAnsiTheme="minorHAnsi"/>
          <w:sz w:val="24"/>
          <w:szCs w:val="24"/>
        </w:rPr>
        <w:t>ov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náhrada preukázaných výdavkov na ubytovanie,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stravné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0"/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104A14" w:rsidRPr="00A1007F" w:rsidRDefault="00104A14" w:rsidP="00F3655E">
      <w:pPr>
        <w:pStyle w:val="Zoznamsodrkami"/>
        <w:numPr>
          <w:ilvl w:val="0"/>
          <w:numId w:val="8"/>
        </w:numPr>
        <w:spacing w:before="0" w:after="0"/>
        <w:ind w:left="425" w:hanging="425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náhrada preukázaných potrebných vedľajších výdavkov. </w:t>
      </w:r>
    </w:p>
    <w:p w:rsidR="00E364A5" w:rsidRPr="00A1007F" w:rsidRDefault="00E364A5" w:rsidP="00E364A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Oprávnenými výdavkami sú výdavky na dopravu všetkými druhmi verejnej dopravy (vrátane výdavkov na letenky, mestskú hromadnú dopravu a diaľkovú verejnú hromadnú dopravu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 2. </w:t>
      </w:r>
      <w:r w:rsidR="00873B47">
        <w:rPr>
          <w:rFonts w:asciiTheme="minorHAnsi" w:hAnsiTheme="minorHAnsi"/>
          <w:sz w:val="24"/>
          <w:szCs w:val="24"/>
        </w:rPr>
        <w:t>t</w:t>
      </w:r>
      <w:r w:rsidR="00873B47" w:rsidRPr="00A1007F">
        <w:rPr>
          <w:rFonts w:asciiTheme="minorHAnsi" w:hAnsiTheme="minorHAnsi"/>
          <w:sz w:val="24"/>
          <w:szCs w:val="24"/>
        </w:rPr>
        <w:t>riede</w:t>
      </w:r>
      <w:r w:rsidR="00873B47">
        <w:rPr>
          <w:rFonts w:asciiTheme="minorHAnsi" w:hAnsiTheme="minorHAnsi"/>
          <w:sz w:val="24"/>
          <w:szCs w:val="24"/>
        </w:rPr>
        <w:t xml:space="preserve"> </w:t>
      </w:r>
      <w:r w:rsidR="00873B47" w:rsidRPr="0063689B">
        <w:rPr>
          <w:rFonts w:asciiTheme="minorHAnsi" w:hAnsiTheme="minorHAnsi"/>
          <w:sz w:val="24"/>
          <w:szCs w:val="24"/>
        </w:rPr>
        <w:t>(v 1. triede ak vzdialenosť presahuje 200 km)</w:t>
      </w:r>
      <w:r w:rsidRPr="00873B47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miestenky, ležadlá alebo lôžka)</w:t>
      </w:r>
      <w:r w:rsidR="00093744" w:rsidRPr="00A1007F">
        <w:rPr>
          <w:rFonts w:asciiTheme="minorHAnsi" w:hAnsiTheme="minorHAnsi"/>
          <w:sz w:val="24"/>
          <w:szCs w:val="24"/>
        </w:rPr>
        <w:t>, výdavky na taxi službu</w:t>
      </w:r>
      <w:r w:rsidRPr="00A1007F">
        <w:rPr>
          <w:rFonts w:asciiTheme="minorHAnsi" w:hAnsiTheme="minorHAnsi"/>
          <w:sz w:val="24"/>
          <w:szCs w:val="24"/>
        </w:rPr>
        <w:t xml:space="preserve"> a náhrady za použitie vlastného osobného motorového vozidla a služobných motorových vozidiel.</w:t>
      </w:r>
    </w:p>
    <w:p w:rsidR="00104A14" w:rsidRPr="00A1007F" w:rsidRDefault="00104A14" w:rsidP="0048473E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Použitie miestnej verejnej dopravy </w:t>
      </w:r>
      <w:r w:rsidR="004847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náhrada cestovných výdavkov za miestnu pravidelnú verejnú dopravu patrí zamestnancovi/osobe v preukázanej výške. Pri zakúpení časových cestovných lístkov pri využití verejnej hromadnej dopravy musí byť doložené, že nákup časového lístka je v rámci realizácie projektu lacnejší ako preplatenie jednotlivých cestovných lístkov.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lastRenderedPageBreak/>
        <w:t xml:space="preserve">Použitie lietadla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pri použití lietadla je oprávneným výdavkom letenka v ekonomickej triede a priamo súvisiace poplatky (napr. letiskové poplatky). V prípade tuzemských pracovných ciest musí</w:t>
      </w:r>
      <w:r w:rsidRPr="00A1007F" w:rsidDel="001C23A7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prijímateľ preukázať, že využitie tohto spôsobu dopravy je hospodárnejšie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a efektívnejšie ako využiti</w:t>
      </w:r>
      <w:r w:rsidR="00042E56" w:rsidRPr="00A1007F">
        <w:rPr>
          <w:rFonts w:asciiTheme="minorHAnsi" w:hAnsiTheme="minorHAnsi"/>
        </w:rPr>
        <w:t>e iného dopravného prostriedku.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súkromného motorového vozidla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ak </w:t>
      </w:r>
      <w:r w:rsidR="0048473E" w:rsidRPr="00A1007F">
        <w:rPr>
          <w:rFonts w:asciiTheme="minorHAnsi" w:hAnsiTheme="minorHAnsi"/>
        </w:rPr>
        <w:t xml:space="preserve">sa zamestnanec/osoba </w:t>
      </w:r>
      <w:r w:rsidR="00873B47" w:rsidRPr="0063689B">
        <w:rPr>
          <w:rFonts w:asciiTheme="minorHAnsi" w:hAnsiTheme="minorHAnsi"/>
        </w:rPr>
        <w:t xml:space="preserve">písomne </w:t>
      </w:r>
      <w:r w:rsidR="0048473E" w:rsidRPr="00A1007F">
        <w:rPr>
          <w:rFonts w:asciiTheme="minorHAnsi" w:hAnsiTheme="minorHAnsi"/>
        </w:rPr>
        <w:t xml:space="preserve">dohodne </w:t>
      </w:r>
      <w:r w:rsidR="00201154">
        <w:rPr>
          <w:rFonts w:asciiTheme="minorHAnsi" w:hAnsiTheme="minorHAnsi"/>
        </w:rPr>
        <w:br/>
      </w:r>
      <w:r w:rsidR="0048473E" w:rsidRPr="00A1007F">
        <w:rPr>
          <w:rFonts w:asciiTheme="minorHAnsi" w:hAnsiTheme="minorHAnsi"/>
        </w:rPr>
        <w:t xml:space="preserve">so </w:t>
      </w:r>
      <w:r w:rsidRPr="00A1007F">
        <w:rPr>
          <w:rFonts w:asciiTheme="minorHAnsi" w:hAnsiTheme="minorHAnsi"/>
        </w:rPr>
        <w:t>zamestnávateľom, že pri pracovnej ceste použije cestné motorové vozidlo okrem cestného motorového vozidla</w:t>
      </w:r>
      <w:r w:rsidR="00312A59" w:rsidRPr="00312A59">
        <w:t xml:space="preserve"> </w:t>
      </w:r>
      <w:r w:rsidR="00312A59" w:rsidRPr="00360B89">
        <w:rPr>
          <w:rFonts w:asciiTheme="minorHAnsi" w:hAnsiTheme="minorHAnsi"/>
        </w:rPr>
        <w:t>poskytnutého zamestnávateľom</w:t>
      </w:r>
      <w:r w:rsidRPr="00A1007F">
        <w:rPr>
          <w:rFonts w:asciiTheme="minorHAnsi" w:hAnsiTheme="minorHAnsi"/>
        </w:rPr>
        <w:t xml:space="preserve">, </w:t>
      </w:r>
      <w:r w:rsidR="00873B47" w:rsidRPr="0063689B">
        <w:rPr>
          <w:rFonts w:asciiTheme="minorHAnsi" w:hAnsiTheme="minorHAnsi"/>
        </w:rPr>
        <w:t>zamestnancovi patrí základná náhrada za každý 1 km jazdy a náhrada za spotrebované pohonné látky.</w:t>
      </w:r>
      <w:r w:rsidR="00873B47">
        <w:t xml:space="preserve"> </w:t>
      </w:r>
      <w:r w:rsidR="00042E56"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Použitie služobného motorového vozidla - ak zamestnanec/osoba použije na cestu cestné motorové vozidlo prijímateľa, oprávnené sú výdavky na nákup pohonných hmôt (podľa počtu odjazdených kilometrov uvedených v knihe jázd a vo vyúčtovaní pracovnej cesty)</w:t>
      </w:r>
      <w:r w:rsidR="0048473E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Použiti</w:t>
      </w:r>
      <w:r w:rsidR="002A6D6F" w:rsidRPr="00A1007F">
        <w:rPr>
          <w:rFonts w:asciiTheme="minorHAnsi" w:hAnsiTheme="minorHAnsi"/>
        </w:rPr>
        <w:t>e služobného motorového vozidla musí byť</w:t>
      </w:r>
      <w:r w:rsidRPr="00A1007F">
        <w:rPr>
          <w:rFonts w:asciiTheme="minorHAnsi" w:hAnsiTheme="minorHAnsi"/>
        </w:rPr>
        <w:t xml:space="preserve"> pre realizáciu projektu nevyhnutné pri dodržaní zásady hospodárnosti a efektívnosti</w:t>
      </w:r>
      <w:r w:rsidR="001E484C" w:rsidRPr="00A1007F">
        <w:rPr>
          <w:rFonts w:asciiTheme="minorHAnsi" w:hAnsiTheme="minorHAnsi"/>
        </w:rPr>
        <w:t>.</w:t>
      </w:r>
      <w:r w:rsidRPr="00A1007F">
        <w:rPr>
          <w:rFonts w:asciiTheme="minorHAnsi" w:hAnsiTheme="minorHAnsi"/>
        </w:rPr>
        <w:t xml:space="preserve"> 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Použitie taxi služby </w:t>
      </w:r>
      <w:r w:rsidR="0048473E" w:rsidRPr="00A1007F">
        <w:rPr>
          <w:rFonts w:asciiTheme="minorHAnsi" w:hAnsiTheme="minorHAnsi"/>
        </w:rPr>
        <w:t>-</w:t>
      </w:r>
      <w:r w:rsidRPr="00A1007F">
        <w:rPr>
          <w:rFonts w:asciiTheme="minorHAnsi" w:hAnsiTheme="minorHAnsi"/>
        </w:rPr>
        <w:t xml:space="preserve"> aby bol výdavok oprávnený, je potrebné preukázať, že použitie taxi služby je pre realizáciu projektu nevyhnutné pri dodržaní zásady hospodárnosti a efektívnosti (najmä v porovnaní s verejnou osobnou dopravou)</w:t>
      </w:r>
      <w:r w:rsidR="00873B47">
        <w:rPr>
          <w:rStyle w:val="Odkaznapoznmkupodiarou"/>
          <w:rFonts w:asciiTheme="minorHAnsi" w:hAnsiTheme="minorHAnsi"/>
        </w:rPr>
        <w:footnoteReference w:id="21"/>
      </w:r>
      <w:r w:rsidRPr="00A1007F">
        <w:rPr>
          <w:rFonts w:asciiTheme="minorHAnsi" w:hAnsiTheme="minorHAnsi"/>
        </w:rPr>
        <w:t xml:space="preserve">. V prípade, že prijímateľ nepreukáže vyššie uvedené podmienky môže mu byť zo strany </w:t>
      </w:r>
      <w:r w:rsidR="007B6B69" w:rsidRPr="00A1007F">
        <w:rPr>
          <w:rFonts w:asciiTheme="minorHAnsi" w:hAnsiTheme="minorHAnsi"/>
        </w:rPr>
        <w:t>poskytovateľa</w:t>
      </w:r>
      <w:r w:rsidRPr="00A1007F">
        <w:rPr>
          <w:rFonts w:asciiTheme="minorHAnsi" w:hAnsiTheme="minorHAnsi"/>
        </w:rPr>
        <w:t xml:space="preserve"> pri využití taxi služby priznaná výška náhrady určená podľa výšky zodpovedajúcej použitiu verejnej osobnej dopravy.</w:t>
      </w:r>
    </w:p>
    <w:p w:rsidR="00104A14" w:rsidRPr="00A1007F" w:rsidRDefault="00104A14" w:rsidP="0048473E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náhrada preukázaných výdavkov za ubytovanie. Aj v tomto prípade platí, že výdavky na ubytovanie majú zohľadňovať obvyklé ceny v danom mieste a čase, aby bolo dodržané pravidlo hospodárnosti, efektívnosti, účelnosti a účinnosti. </w:t>
      </w:r>
      <w:r w:rsidR="00096581" w:rsidRPr="00A1007F">
        <w:rPr>
          <w:rFonts w:asciiTheme="minorHAnsi" w:hAnsiTheme="minorHAnsi"/>
        </w:rPr>
        <w:t>M</w:t>
      </w:r>
      <w:r w:rsidRPr="00A1007F">
        <w:rPr>
          <w:rFonts w:asciiTheme="minorHAnsi" w:hAnsiTheme="minorHAnsi"/>
        </w:rPr>
        <w:t xml:space="preserve">aximálny cenový limit pre ubytovanie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>na území SR a v</w:t>
      </w:r>
      <w:r w:rsidR="00096581" w:rsidRPr="00A1007F">
        <w:rPr>
          <w:rFonts w:asciiTheme="minorHAnsi" w:hAnsiTheme="minorHAnsi"/>
        </w:rPr>
        <w:t> </w:t>
      </w:r>
      <w:r w:rsidRPr="00A1007F">
        <w:rPr>
          <w:rFonts w:asciiTheme="minorHAnsi" w:hAnsiTheme="minorHAnsi"/>
        </w:rPr>
        <w:t>zahraničí</w:t>
      </w:r>
      <w:r w:rsidR="00096581" w:rsidRPr="00A1007F">
        <w:rPr>
          <w:rFonts w:asciiTheme="minorHAnsi" w:hAnsiTheme="minorHAnsi"/>
        </w:rPr>
        <w:t xml:space="preserve"> </w:t>
      </w:r>
      <w:r w:rsidR="00A37B42" w:rsidRPr="00A1007F">
        <w:rPr>
          <w:rFonts w:asciiTheme="minorHAnsi" w:hAnsiTheme="minorHAnsi"/>
        </w:rPr>
        <w:t>(</w:t>
      </w:r>
      <w:r w:rsidR="00096581" w:rsidRPr="00A1007F">
        <w:rPr>
          <w:rFonts w:asciiTheme="minorHAnsi" w:hAnsiTheme="minorHAnsi"/>
        </w:rPr>
        <w:t>pre zamestnanca/osobu vyslanú na pracovnú cestu</w:t>
      </w:r>
      <w:r w:rsidR="00A37B42" w:rsidRPr="00A1007F">
        <w:rPr>
          <w:rFonts w:asciiTheme="minorHAnsi" w:hAnsiTheme="minorHAnsi"/>
        </w:rPr>
        <w:t>)</w:t>
      </w:r>
      <w:r w:rsidR="00096581" w:rsidRPr="00A1007F">
        <w:rPr>
          <w:rFonts w:asciiTheme="minorHAnsi" w:hAnsiTheme="minorHAnsi"/>
        </w:rPr>
        <w:t xml:space="preserve"> </w:t>
      </w:r>
      <w:r w:rsidR="003469CA" w:rsidRPr="00A1007F">
        <w:rPr>
          <w:rFonts w:asciiTheme="minorHAnsi" w:hAnsiTheme="minorHAnsi"/>
        </w:rPr>
        <w:t xml:space="preserve">bude stanovený v relevantnom </w:t>
      </w:r>
      <w:r w:rsidR="005A59B3" w:rsidRPr="00A1007F">
        <w:rPr>
          <w:rFonts w:asciiTheme="minorHAnsi" w:hAnsiTheme="minorHAnsi"/>
        </w:rPr>
        <w:t xml:space="preserve">písomnom </w:t>
      </w:r>
      <w:r w:rsidR="003469CA" w:rsidRPr="00A1007F">
        <w:rPr>
          <w:rFonts w:asciiTheme="minorHAnsi" w:hAnsiTheme="minorHAnsi"/>
        </w:rPr>
        <w:t>vyzvaní.</w:t>
      </w:r>
      <w:r w:rsidRPr="00A1007F">
        <w:rPr>
          <w:rFonts w:asciiTheme="minorHAnsi" w:hAnsiTheme="minorHAnsi"/>
        </w:rPr>
        <w:t xml:space="preserve"> Zároveň však prijímateľ musí dodržať vlastné interné predpisy organizácie, ak</w:t>
      </w:r>
      <w:r w:rsidR="00A37B42" w:rsidRPr="00A1007F">
        <w:rPr>
          <w:rFonts w:asciiTheme="minorHAnsi" w:hAnsiTheme="minorHAnsi"/>
        </w:rPr>
        <w:t xml:space="preserve"> stanovujú nižší cenový limit.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Zamestnancovi/osobe vyslanému/vyslanej na pracovnú cestu patrí stravné za každý kalendárny deň pracovnej cesty za podmienok ustanovených zákonom o cestovných náhradách. Suma stravného je stanovená v závislosti od času trvania pracovnej cesty </w:t>
      </w:r>
      <w:r w:rsidR="00201154">
        <w:rPr>
          <w:rFonts w:asciiTheme="minorHAnsi" w:hAnsiTheme="minorHAnsi"/>
        </w:rPr>
        <w:br/>
      </w:r>
      <w:r w:rsidRPr="00A1007F">
        <w:rPr>
          <w:rFonts w:asciiTheme="minorHAnsi" w:hAnsiTheme="minorHAnsi"/>
        </w:rPr>
        <w:t xml:space="preserve">v kalendárnom dni. Sadzby stravného pre </w:t>
      </w:r>
      <w:r w:rsidR="0006464A">
        <w:rPr>
          <w:rFonts w:asciiTheme="minorHAnsi" w:hAnsiTheme="minorHAnsi"/>
        </w:rPr>
        <w:t xml:space="preserve">tuzemskú </w:t>
      </w:r>
      <w:r w:rsidRPr="00A1007F">
        <w:rPr>
          <w:rFonts w:asciiTheme="minorHAnsi" w:hAnsiTheme="minorHAnsi"/>
        </w:rPr>
        <w:t xml:space="preserve">pracovnú cestu upravuje aktuálne platné opatrenie k zákonu o cestovných náhradách. 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 xml:space="preserve">Pri zahraničnej pracovnej ceste zamestnancovi/osobe patrí za každý kalendárny deň zahraničnej pracovnej cesty za podmienok ustanovených zákonom o cestovných náhradách stravné </w:t>
      </w:r>
      <w:r w:rsidR="0006464A" w:rsidRPr="00360B89">
        <w:rPr>
          <w:rFonts w:asciiTheme="minorHAnsi" w:hAnsiTheme="minorHAnsi"/>
        </w:rPr>
        <w:t>v eurách alebo v cudzej mene</w:t>
      </w:r>
      <w:r w:rsidRPr="00A1007F">
        <w:rPr>
          <w:rFonts w:asciiTheme="minorHAnsi" w:hAnsiTheme="minorHAnsi"/>
        </w:rPr>
        <w:t>. Toto stravné je stanovené v závislosti od času trvania zahraničnej pracovnej cesty mimo územia Slovenskej republiky. Sadzby stravného počas zahraničnej pracovnej cesty upravuje aktuálne platné opatrenie k zákonu o cestovných náhradách.</w:t>
      </w:r>
    </w:p>
    <w:p w:rsidR="00104A14" w:rsidRPr="00A1007F" w:rsidRDefault="00104A14" w:rsidP="00897F29">
      <w:pPr>
        <w:pStyle w:val="Zoznamsodrkami2"/>
        <w:numPr>
          <w:ilvl w:val="0"/>
          <w:numId w:val="0"/>
        </w:numPr>
        <w:spacing w:after="120"/>
        <w:contextualSpacing w:val="0"/>
        <w:jc w:val="both"/>
        <w:rPr>
          <w:rFonts w:asciiTheme="minorHAnsi" w:hAnsiTheme="minorHAnsi"/>
        </w:rPr>
      </w:pPr>
      <w:r w:rsidRPr="00A1007F">
        <w:rPr>
          <w:rFonts w:asciiTheme="minorHAnsi" w:hAnsiTheme="minorHAnsi"/>
        </w:rPr>
        <w:t>V prípade potrebných vedľajších výdavkov ide o výdavky spojené s pracovnou cestou ako napr. parkovné,  diaľničný poplatok</w:t>
      </w:r>
      <w:r w:rsidRPr="00A1007F">
        <w:rPr>
          <w:rStyle w:val="Odkaznapoznmkupodiarou"/>
          <w:rFonts w:asciiTheme="minorHAnsi" w:hAnsiTheme="minorHAnsi"/>
        </w:rPr>
        <w:footnoteReference w:id="22"/>
      </w:r>
      <w:r w:rsidRPr="00A1007F">
        <w:rPr>
          <w:rFonts w:asciiTheme="minorHAnsi" w:hAnsiTheme="minorHAnsi"/>
        </w:rPr>
        <w:t>, vstupenky na veľtrh, poplatky za úschovňu batožiny, konferenčné poplatky, miestne dane pri ubytovaní a</w:t>
      </w:r>
      <w:r w:rsidR="008E7E81"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</w:rPr>
        <w:t xml:space="preserve">pod. </w:t>
      </w:r>
    </w:p>
    <w:p w:rsidR="00104A14" w:rsidRDefault="00104A14">
      <w:pPr>
        <w:pStyle w:val="Zkladntext"/>
        <w:spacing w:line="240" w:lineRule="auto"/>
        <w:jc w:val="both"/>
        <w:rPr>
          <w:ins w:id="425" w:author="Autor"/>
          <w:rFonts w:asciiTheme="minorHAnsi" w:hAnsiTheme="minorHAnsi"/>
          <w:sz w:val="24"/>
          <w:szCs w:val="24"/>
        </w:rPr>
        <w:pPrChange w:id="426" w:author="Autor">
          <w:pPr>
            <w:pStyle w:val="Zkladntext"/>
            <w:spacing w:after="0" w:line="240" w:lineRule="auto"/>
            <w:jc w:val="both"/>
          </w:pPr>
        </w:pPrChange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Zahraničné pracovné cesty sú oprávnené v odôvodnených prípadoch a za predpokladu,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že boli schválené v </w:t>
      </w:r>
      <w:proofErr w:type="spellStart"/>
      <w:r w:rsidR="00A34131" w:rsidRPr="00A1007F">
        <w:rPr>
          <w:rFonts w:asciiTheme="minorHAnsi" w:hAnsiTheme="minorHAnsi"/>
          <w:sz w:val="24"/>
          <w:szCs w:val="24"/>
        </w:rPr>
        <w:t>Ž</w:t>
      </w:r>
      <w:r w:rsidRPr="00A1007F">
        <w:rPr>
          <w:rFonts w:asciiTheme="minorHAnsi" w:hAnsiTheme="minorHAnsi"/>
          <w:sz w:val="24"/>
          <w:szCs w:val="24"/>
        </w:rPr>
        <w:t>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a sú zahrnuté v zmluve o NFP pri rešpektovaní pravidiel týkajúcich sa geografickej oprávnenosti vyplývajúcej zo všeobecného nariadenia.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ubytovanie v hoteli v zahraničí musia zodpovedať cenám, ktoré sú v danom mieste a čase obvyklé</w:t>
      </w:r>
      <w:r w:rsidR="00586208" w:rsidRPr="00A1007F">
        <w:rPr>
          <w:rFonts w:asciiTheme="minorHAnsi" w:hAnsiTheme="minorHAnsi"/>
          <w:sz w:val="24"/>
          <w:szCs w:val="24"/>
        </w:rPr>
        <w:t>.</w:t>
      </w:r>
    </w:p>
    <w:p w:rsidR="00823C48" w:rsidRPr="00A1007F" w:rsidRDefault="00823C48" w:rsidP="00CD6C1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ins w:id="427" w:author="Autor">
        <w:r>
          <w:rPr>
            <w:rFonts w:asciiTheme="minorHAnsi" w:hAnsiTheme="minorHAnsi"/>
            <w:sz w:val="24"/>
            <w:szCs w:val="24"/>
          </w:rPr>
          <w:t xml:space="preserve">V prípade prerušenia pracovnej cesty zo súkromných dôvodov zamestnanca </w:t>
        </w:r>
        <w:r>
          <w:rPr>
            <w:rFonts w:asciiTheme="minorHAnsi" w:hAnsiTheme="minorHAnsi"/>
            <w:sz w:val="24"/>
            <w:szCs w:val="24"/>
          </w:rPr>
          <w:br/>
          <w:t xml:space="preserve">s preukázateľným súhlasom vysielajúcej organizácie s prerušením pracovnej cesty sa za oprávnené výdavky považujú iba výdavky za cestovné náhrady. </w:t>
        </w:r>
      </w:ins>
    </w:p>
    <w:p w:rsidR="00B1300B" w:rsidRPr="00FE2F06" w:rsidRDefault="00B1300B" w:rsidP="00B1300B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ins w:id="428" w:author="Autor"/>
          <w:rFonts w:asciiTheme="minorHAnsi" w:hAnsiTheme="minorHAnsi"/>
          <w:color w:val="365F91"/>
          <w:sz w:val="24"/>
          <w:szCs w:val="24"/>
          <w:lang w:eastAsia="en-AU"/>
        </w:rPr>
      </w:pPr>
      <w:ins w:id="429" w:author="Autor"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t xml:space="preserve">Za </w:t>
        </w:r>
        <w:r w:rsidRPr="00FE2F06">
          <w:rPr>
            <w:rFonts w:asciiTheme="minorHAnsi" w:hAnsiTheme="minorHAnsi"/>
            <w:b/>
            <w:color w:val="365F91"/>
            <w:sz w:val="24"/>
            <w:szCs w:val="24"/>
            <w:u w:val="single"/>
            <w:lang w:eastAsia="en-AU"/>
          </w:rPr>
          <w:t>neoprávnené výdavky</w:t>
        </w:r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t xml:space="preserve"> sa v prípade </w:t>
        </w:r>
        <w:r>
          <w:rPr>
            <w:rFonts w:asciiTheme="minorHAnsi" w:hAnsiTheme="minorHAnsi"/>
            <w:color w:val="365F91"/>
            <w:sz w:val="24"/>
            <w:szCs w:val="24"/>
            <w:lang w:eastAsia="en-AU"/>
          </w:rPr>
          <w:t xml:space="preserve">cestovných </w:t>
        </w:r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t xml:space="preserve">výdavkov </w:t>
        </w:r>
        <w:r w:rsidRPr="00FE2F06">
          <w:rPr>
            <w:rFonts w:asciiTheme="minorHAnsi" w:hAnsiTheme="minorHAnsi"/>
            <w:b/>
            <w:color w:val="365F91"/>
            <w:sz w:val="24"/>
            <w:szCs w:val="24"/>
            <w:lang w:eastAsia="en-AU"/>
          </w:rPr>
          <w:t>považujú</w:t>
        </w:r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t xml:space="preserve">: </w:t>
        </w:r>
      </w:ins>
    </w:p>
    <w:p w:rsidR="00B1300B" w:rsidRDefault="00B1300B" w:rsidP="00B1300B">
      <w:pPr>
        <w:pStyle w:val="Zkladntext"/>
        <w:numPr>
          <w:ilvl w:val="0"/>
          <w:numId w:val="15"/>
        </w:numPr>
        <w:shd w:val="clear" w:color="auto" w:fill="FBD4B4" w:themeFill="accent6" w:themeFillTint="66"/>
        <w:spacing w:before="120" w:after="0" w:line="240" w:lineRule="auto"/>
        <w:ind w:left="284" w:hanging="284"/>
        <w:jc w:val="both"/>
        <w:rPr>
          <w:ins w:id="430" w:author="Autor"/>
          <w:rFonts w:asciiTheme="minorHAnsi" w:hAnsiTheme="minorHAnsi"/>
          <w:color w:val="365F91"/>
          <w:sz w:val="24"/>
          <w:szCs w:val="24"/>
          <w:lang w:eastAsia="en-AU"/>
        </w:rPr>
      </w:pPr>
      <w:ins w:id="431" w:author="Autor">
        <w:r>
          <w:rPr>
            <w:rFonts w:asciiTheme="minorHAnsi" w:hAnsiTheme="minorHAnsi"/>
            <w:color w:val="365F91"/>
            <w:sz w:val="24"/>
            <w:szCs w:val="24"/>
            <w:lang w:eastAsia="en-AU"/>
          </w:rPr>
          <w:t>vreckové poskytnuté na základe zákona o cestovných náhradách</w:t>
        </w:r>
        <w:r w:rsidRPr="00FE2F06">
          <w:rPr>
            <w:rFonts w:asciiTheme="minorHAnsi" w:hAnsiTheme="minorHAnsi"/>
            <w:color w:val="365F91"/>
            <w:sz w:val="24"/>
            <w:szCs w:val="24"/>
            <w:lang w:eastAsia="en-AU"/>
          </w:rPr>
          <w:t>;</w:t>
        </w:r>
      </w:ins>
    </w:p>
    <w:p w:rsidR="00D37073" w:rsidRPr="005C178E" w:rsidRDefault="00B1300B">
      <w:pPr>
        <w:pStyle w:val="Zkladntext"/>
        <w:numPr>
          <w:ilvl w:val="0"/>
          <w:numId w:val="48"/>
        </w:numPr>
        <w:shd w:val="clear" w:color="auto" w:fill="FBD4B4" w:themeFill="accent6" w:themeFillTint="66"/>
        <w:spacing w:after="0" w:line="240" w:lineRule="auto"/>
        <w:ind w:left="284" w:hanging="284"/>
        <w:jc w:val="both"/>
        <w:rPr>
          <w:rFonts w:asciiTheme="minorHAnsi" w:hAnsiTheme="minorHAnsi"/>
          <w:color w:val="365F91"/>
          <w:sz w:val="24"/>
          <w:szCs w:val="24"/>
          <w:lang w:eastAsia="en-AU"/>
          <w:rPrChange w:id="432" w:author="Autor">
            <w:rPr>
              <w:rFonts w:asciiTheme="minorHAnsi" w:hAnsiTheme="minorHAnsi"/>
              <w:sz w:val="24"/>
              <w:szCs w:val="24"/>
            </w:rPr>
          </w:rPrChange>
        </w:rPr>
        <w:pPrChange w:id="433" w:author="Autor">
          <w:pPr>
            <w:spacing w:after="0" w:line="240" w:lineRule="auto"/>
            <w:jc w:val="both"/>
          </w:pPr>
        </w:pPrChange>
      </w:pPr>
      <w:ins w:id="434" w:author="Autor">
        <w:r w:rsidRPr="005C178E">
          <w:rPr>
            <w:rFonts w:asciiTheme="minorHAnsi" w:hAnsiTheme="minorHAnsi"/>
            <w:color w:val="365F91"/>
            <w:sz w:val="24"/>
            <w:szCs w:val="24"/>
            <w:lang w:eastAsia="en-AU"/>
            <w:rPrChange w:id="435" w:author="Autor">
              <w:rPr>
                <w:rFonts w:asciiTheme="minorHAnsi" w:hAnsiTheme="minorHAnsi"/>
                <w:sz w:val="24"/>
                <w:szCs w:val="24"/>
              </w:rPr>
            </w:rPrChange>
          </w:rPr>
          <w:t>všetky ostatné výdavky</w:t>
        </w:r>
        <w:r w:rsidR="005C178E" w:rsidRPr="005C178E">
          <w:rPr>
            <w:rFonts w:asciiTheme="minorHAnsi" w:hAnsiTheme="minorHAnsi"/>
            <w:color w:val="365F91"/>
            <w:sz w:val="24"/>
            <w:szCs w:val="24"/>
            <w:lang w:eastAsia="en-AU"/>
            <w:rPrChange w:id="436" w:author="Autor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 (okrem cestovných náhrad)</w:t>
        </w:r>
        <w:r w:rsidRPr="005C178E">
          <w:rPr>
            <w:rFonts w:asciiTheme="minorHAnsi" w:hAnsiTheme="minorHAnsi"/>
            <w:color w:val="365F91"/>
            <w:sz w:val="24"/>
            <w:szCs w:val="24"/>
            <w:lang w:eastAsia="en-AU"/>
            <w:rPrChange w:id="437" w:author="Autor">
              <w:rPr>
                <w:rFonts w:asciiTheme="minorHAnsi" w:hAnsiTheme="minorHAnsi"/>
                <w:sz w:val="24"/>
                <w:szCs w:val="24"/>
              </w:rPr>
            </w:rPrChange>
          </w:rPr>
          <w:t>, ktoré vzniknú v súvislosti s prerušením pracovnej cesty zo súkromných dôvodov zamestnanca so súhlasom vysielajúcej organizácie – napr. stravné za čas uskutočnenia cesty v dopravnom prostriedku po ukončení aktivít, na ktoré bol zamestnanec pôvodne vyslaný</w:t>
        </w:r>
        <w:r w:rsidR="005C178E">
          <w:rPr>
            <w:rFonts w:asciiTheme="minorHAnsi" w:hAnsiTheme="minorHAnsi"/>
            <w:color w:val="365F91"/>
            <w:sz w:val="24"/>
            <w:szCs w:val="24"/>
            <w:lang w:eastAsia="en-AU"/>
          </w:rPr>
          <w:t xml:space="preserve"> a pod.</w:t>
        </w:r>
      </w:ins>
    </w:p>
    <w:p w:rsidR="00252C6F" w:rsidRPr="00A1007F" w:rsidRDefault="00252C6F" w:rsidP="00902EB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37073" w:rsidRPr="00FE2F06" w:rsidRDefault="00D37073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Externé služby </w:t>
      </w:r>
      <w:r w:rsidRPr="00FE2F06">
        <w:rPr>
          <w:rFonts w:asciiTheme="minorHAnsi" w:hAnsiTheme="minorHAnsi"/>
          <w:color w:val="365F91"/>
          <w:sz w:val="24"/>
          <w:szCs w:val="24"/>
        </w:rPr>
        <w:t>(</w:t>
      </w:r>
      <w:r w:rsidR="0071221A" w:rsidRPr="00FE2F06">
        <w:rPr>
          <w:rFonts w:asciiTheme="minorHAnsi" w:hAnsiTheme="minorHAnsi"/>
          <w:color w:val="365F91"/>
          <w:sz w:val="24"/>
          <w:szCs w:val="24"/>
        </w:rPr>
        <w:t>zabezpečené dodávateľským spôsobom</w:t>
      </w:r>
      <w:r w:rsidRPr="00FE2F06">
        <w:rPr>
          <w:rFonts w:asciiTheme="minorHAnsi" w:hAnsiTheme="minorHAnsi"/>
          <w:color w:val="365F91"/>
          <w:sz w:val="24"/>
          <w:szCs w:val="24"/>
        </w:rPr>
        <w:t>)</w:t>
      </w:r>
    </w:p>
    <w:p w:rsidR="00F868A6" w:rsidRPr="00A1007F" w:rsidRDefault="00F868A6" w:rsidP="00F868A6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A6D6F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Externé služby zahŕňajú najrôznejšie položky podľa typu projektu, ku ktorému </w:t>
      </w:r>
      <w:r w:rsidR="002A6D6F" w:rsidRPr="00A1007F">
        <w:rPr>
          <w:rFonts w:asciiTheme="minorHAnsi" w:hAnsiTheme="minorHAnsi"/>
          <w:sz w:val="24"/>
          <w:szCs w:val="24"/>
        </w:rPr>
        <w:t>sa viažu</w:t>
      </w:r>
      <w:r w:rsidR="002A6D6F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3"/>
      </w:r>
      <w:r w:rsidR="002A6D6F" w:rsidRPr="00A1007F">
        <w:rPr>
          <w:rFonts w:asciiTheme="minorHAnsi" w:hAnsiTheme="minorHAnsi"/>
          <w:sz w:val="24"/>
          <w:szCs w:val="24"/>
        </w:rPr>
        <w:t xml:space="preserve">. </w:t>
      </w:r>
      <w:r w:rsidRPr="00A1007F">
        <w:rPr>
          <w:rFonts w:asciiTheme="minorHAnsi" w:hAnsiTheme="minorHAnsi"/>
          <w:sz w:val="24"/>
          <w:szCs w:val="24"/>
        </w:rPr>
        <w:t xml:space="preserve">Vybrané služby musia prispievať k dosahovaniu cieľov projektu a byť pre jeho realizáciu nevyhnutné. </w:t>
      </w:r>
    </w:p>
    <w:p w:rsidR="00D37073" w:rsidRPr="00A1007F" w:rsidRDefault="00D37073" w:rsidP="00D37073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Prijímateľ môže využívať služby dodávateľov v tých prípadoch a pre tie činnosti, </w:t>
      </w:r>
      <w:del w:id="441" w:author="Autor">
        <w:r w:rsidRPr="00A1007F" w:rsidDel="001026B5">
          <w:rPr>
            <w:rFonts w:asciiTheme="minorHAnsi" w:hAnsiTheme="minorHAnsi"/>
            <w:sz w:val="24"/>
            <w:szCs w:val="24"/>
          </w:rPr>
          <w:delText xml:space="preserve">kedy </w:delText>
        </w:r>
      </w:del>
      <w:ins w:id="442" w:author="Autor">
        <w:r w:rsidR="001026B5" w:rsidRPr="00A1007F">
          <w:rPr>
            <w:rFonts w:asciiTheme="minorHAnsi" w:hAnsiTheme="minorHAnsi"/>
            <w:sz w:val="24"/>
            <w:szCs w:val="24"/>
          </w:rPr>
          <w:t>ke</w:t>
        </w:r>
        <w:r w:rsidR="001026B5">
          <w:rPr>
            <w:rFonts w:asciiTheme="minorHAnsi" w:hAnsiTheme="minorHAnsi"/>
            <w:sz w:val="24"/>
            <w:szCs w:val="24"/>
          </w:rPr>
          <w:t>ď</w:t>
        </w:r>
        <w:r w:rsidR="001026B5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nie je možné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alebo efektívne</w:t>
      </w:r>
      <w:r w:rsidR="00107821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tieto služby/činnosti zabezpečiť vlastnými kapacitami. Podmienkou zostáva, že tieto služby musia byť preukázateľne nevyhnutné pre realizáciu projektu. </w:t>
      </w:r>
    </w:p>
    <w:p w:rsidR="00D37073" w:rsidRPr="00A1007F" w:rsidRDefault="00D37073" w:rsidP="00A247E9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Medzi najčastejšie typy služieb, ktoré je možné zaradiť </w:t>
      </w:r>
      <w:del w:id="443" w:author="Autor">
        <w:r w:rsidRPr="00A1007F" w:rsidDel="001026B5">
          <w:rPr>
            <w:rFonts w:asciiTheme="minorHAnsi" w:hAnsiTheme="minorHAnsi"/>
            <w:sz w:val="24"/>
            <w:szCs w:val="24"/>
          </w:rPr>
          <w:delText xml:space="preserve">pod </w:delText>
        </w:r>
      </w:del>
      <w:ins w:id="444" w:author="Autor">
        <w:r w:rsidR="001026B5">
          <w:rPr>
            <w:rFonts w:asciiTheme="minorHAnsi" w:hAnsiTheme="minorHAnsi"/>
            <w:sz w:val="24"/>
            <w:szCs w:val="24"/>
          </w:rPr>
          <w:t>medzi</w:t>
        </w:r>
        <w:r w:rsidR="001026B5" w:rsidRPr="00A1007F">
          <w:rPr>
            <w:rFonts w:asciiTheme="minorHAnsi" w:hAnsiTheme="minorHAnsi"/>
            <w:sz w:val="24"/>
            <w:szCs w:val="24"/>
          </w:rPr>
          <w:t xml:space="preserve"> </w:t>
        </w:r>
      </w:ins>
      <w:r w:rsidRPr="00A1007F">
        <w:rPr>
          <w:rFonts w:asciiTheme="minorHAnsi" w:hAnsiTheme="minorHAnsi"/>
          <w:sz w:val="24"/>
          <w:szCs w:val="24"/>
        </w:rPr>
        <w:t>opráv</w:t>
      </w:r>
      <w:r w:rsidR="002744B3" w:rsidRPr="00A1007F">
        <w:rPr>
          <w:rFonts w:asciiTheme="minorHAnsi" w:hAnsiTheme="minorHAnsi"/>
          <w:sz w:val="24"/>
          <w:szCs w:val="24"/>
        </w:rPr>
        <w:t xml:space="preserve">nené výdavky </w:t>
      </w:r>
      <w:r w:rsidR="00804CD9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="00804CD9" w:rsidRPr="00A1007F">
        <w:rPr>
          <w:rFonts w:asciiTheme="minorHAnsi" w:hAnsiTheme="minorHAnsi"/>
          <w:sz w:val="24"/>
          <w:szCs w:val="24"/>
        </w:rPr>
        <w:t xml:space="preserve"> </w:t>
      </w:r>
      <w:r w:rsidR="002744B3" w:rsidRPr="00A1007F">
        <w:rPr>
          <w:rFonts w:asciiTheme="minorHAnsi" w:hAnsiTheme="minorHAnsi"/>
          <w:sz w:val="24"/>
          <w:szCs w:val="24"/>
        </w:rPr>
        <w:t xml:space="preserve">patria </w:t>
      </w:r>
      <w:del w:id="445" w:author="Autor">
        <w:r w:rsidR="002744B3" w:rsidRPr="00A1007F" w:rsidDel="001026B5">
          <w:rPr>
            <w:rFonts w:asciiTheme="minorHAnsi" w:hAnsiTheme="minorHAnsi"/>
            <w:sz w:val="24"/>
            <w:szCs w:val="24"/>
          </w:rPr>
          <w:delText>nasledovné</w:delText>
        </w:r>
      </w:del>
      <w:ins w:id="446" w:author="Autor">
        <w:r w:rsidR="001026B5" w:rsidRPr="00A1007F">
          <w:rPr>
            <w:rFonts w:asciiTheme="minorHAnsi" w:hAnsiTheme="minorHAnsi"/>
            <w:sz w:val="24"/>
            <w:szCs w:val="24"/>
          </w:rPr>
          <w:t>nasled</w:t>
        </w:r>
        <w:r w:rsidR="001026B5">
          <w:rPr>
            <w:rFonts w:asciiTheme="minorHAnsi" w:hAnsiTheme="minorHAnsi"/>
            <w:sz w:val="24"/>
            <w:szCs w:val="24"/>
          </w:rPr>
          <w:t>ujúce</w:t>
        </w:r>
      </w:ins>
      <w:r w:rsidR="002744B3" w:rsidRPr="00A1007F">
        <w:rPr>
          <w:rFonts w:asciiTheme="minorHAnsi" w:hAnsiTheme="minorHAnsi"/>
          <w:sz w:val="24"/>
          <w:szCs w:val="24"/>
        </w:rPr>
        <w:t>: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12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odborné služby/štúdie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4"/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zahŕňajú napr. výdavky na spracovanie štúdie, analýzy, zberu dát</w:t>
      </w:r>
      <w:r w:rsidR="003F2030" w:rsidRPr="00A1007F">
        <w:rPr>
          <w:rFonts w:asciiTheme="minorHAnsi" w:hAnsiTheme="minorHAnsi"/>
          <w:sz w:val="24"/>
          <w:szCs w:val="24"/>
        </w:rPr>
        <w:t xml:space="preserve">, zabezpečenie prekladov a tlmočenia </w:t>
      </w:r>
      <w:r w:rsidRPr="00A1007F">
        <w:rPr>
          <w:rFonts w:asciiTheme="minorHAnsi" w:hAnsiTheme="minorHAnsi"/>
          <w:sz w:val="24"/>
          <w:szCs w:val="24"/>
        </w:rPr>
        <w:t xml:space="preserve">a ďalších čiastkových </w:t>
      </w:r>
      <w:r w:rsidR="00107821" w:rsidRPr="00A1007F">
        <w:rPr>
          <w:rFonts w:asciiTheme="minorHAnsi" w:hAnsiTheme="minorHAnsi"/>
          <w:sz w:val="24"/>
          <w:szCs w:val="24"/>
        </w:rPr>
        <w:t>odbor</w:t>
      </w:r>
      <w:r w:rsidRPr="00A1007F">
        <w:rPr>
          <w:rFonts w:asciiTheme="minorHAnsi" w:hAnsiTheme="minorHAnsi"/>
          <w:sz w:val="24"/>
          <w:szCs w:val="24"/>
        </w:rPr>
        <w:t>ných činností pot</w:t>
      </w:r>
      <w:r w:rsidR="00B71228" w:rsidRPr="00A1007F">
        <w:rPr>
          <w:rFonts w:asciiTheme="minorHAnsi" w:hAnsiTheme="minorHAnsi"/>
          <w:sz w:val="24"/>
          <w:szCs w:val="24"/>
        </w:rPr>
        <w:t>rebných pre realizáciu projektu,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B4740F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spracovanie </w:t>
      </w:r>
      <w:r w:rsidR="003F2030" w:rsidRPr="00A1007F">
        <w:rPr>
          <w:rFonts w:asciiTheme="minorHAnsi" w:hAnsiTheme="minorHAnsi"/>
          <w:sz w:val="24"/>
          <w:szCs w:val="24"/>
        </w:rPr>
        <w:t>publikáci</w:t>
      </w:r>
      <w:r w:rsidRPr="00A1007F">
        <w:rPr>
          <w:rFonts w:asciiTheme="minorHAnsi" w:hAnsiTheme="minorHAnsi"/>
          <w:sz w:val="24"/>
          <w:szCs w:val="24"/>
        </w:rPr>
        <w:t>í</w:t>
      </w:r>
      <w:r w:rsidR="003F2030" w:rsidRPr="00A1007F">
        <w:rPr>
          <w:rFonts w:asciiTheme="minorHAnsi" w:hAnsiTheme="minorHAnsi"/>
          <w:sz w:val="24"/>
          <w:szCs w:val="24"/>
        </w:rPr>
        <w:t>/školiac</w:t>
      </w:r>
      <w:r w:rsidRPr="00A1007F">
        <w:rPr>
          <w:rFonts w:asciiTheme="minorHAnsi" w:hAnsiTheme="minorHAnsi"/>
          <w:sz w:val="24"/>
          <w:szCs w:val="24"/>
        </w:rPr>
        <w:t>ich</w:t>
      </w:r>
      <w:r w:rsidR="003F2030" w:rsidRPr="00A1007F">
        <w:rPr>
          <w:rFonts w:asciiTheme="minorHAnsi" w:hAnsiTheme="minorHAnsi"/>
          <w:sz w:val="24"/>
          <w:szCs w:val="24"/>
        </w:rPr>
        <w:t xml:space="preserve"> materiál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>/manuál</w:t>
      </w:r>
      <w:r w:rsidRPr="00A1007F">
        <w:rPr>
          <w:rFonts w:asciiTheme="minorHAnsi" w:hAnsiTheme="minorHAnsi"/>
          <w:sz w:val="24"/>
          <w:szCs w:val="24"/>
        </w:rPr>
        <w:t>ov</w:t>
      </w:r>
      <w:r w:rsidR="003F2030" w:rsidRPr="00A1007F">
        <w:rPr>
          <w:rFonts w:asciiTheme="minorHAnsi" w:hAnsiTheme="minorHAnsi"/>
          <w:sz w:val="24"/>
          <w:szCs w:val="24"/>
        </w:rPr>
        <w:t xml:space="preserve"> – ak ide o nákup na zákazku vyvíjaných či vytváraných publikácií</w:t>
      </w:r>
      <w:r w:rsidRPr="00A1007F">
        <w:rPr>
          <w:rFonts w:asciiTheme="minorHAnsi" w:hAnsiTheme="minorHAnsi"/>
          <w:sz w:val="24"/>
          <w:szCs w:val="24"/>
        </w:rPr>
        <w:t>, informačných</w:t>
      </w:r>
      <w:r w:rsidR="003F2030" w:rsidRPr="00A1007F">
        <w:rPr>
          <w:rFonts w:asciiTheme="minorHAnsi" w:hAnsiTheme="minorHAnsi"/>
          <w:sz w:val="24"/>
          <w:szCs w:val="24"/>
        </w:rPr>
        <w:t xml:space="preserve"> a školiacich materiálov (ako napr. učebnice, knihy, manuály, príručky) alebo multimediálnych pomôcok</w:t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konferencie/kurzy – zahŕňajú výdavky na organizáciu a zabezpečenie realizácie konferencií alebo kurzov organizovaných pre účely projektu, do ktorých budú zapojené cieľové skupiny, hosťujúci účastníci alebo širšia verejnosť. Tieto výdavky najčastejšie pokrývajú </w:t>
      </w:r>
      <w:r w:rsidR="0006464A" w:rsidRPr="00360B89">
        <w:rPr>
          <w:rFonts w:asciiTheme="minorHAnsi" w:hAnsiTheme="minorHAnsi"/>
          <w:sz w:val="24"/>
          <w:szCs w:val="24"/>
        </w:rPr>
        <w:t>organizačné zabezpečenie</w:t>
      </w:r>
      <w:r w:rsidR="0006464A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prenájom priestorov, </w:t>
      </w:r>
      <w:r w:rsidR="0006464A">
        <w:rPr>
          <w:rFonts w:asciiTheme="minorHAnsi" w:hAnsiTheme="minorHAnsi"/>
          <w:sz w:val="24"/>
          <w:szCs w:val="24"/>
        </w:rPr>
        <w:t xml:space="preserve"> prenájom</w:t>
      </w:r>
      <w:r w:rsidRPr="00A1007F">
        <w:rPr>
          <w:rFonts w:asciiTheme="minorHAnsi" w:hAnsiTheme="minorHAnsi"/>
          <w:sz w:val="24"/>
          <w:szCs w:val="24"/>
        </w:rPr>
        <w:t xml:space="preserve"> techniky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F2030" w:rsidRPr="00A1007F" w:rsidRDefault="003F2030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podpora účastníkov (strava, ubytovanie)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t xml:space="preserve"> </w:t>
      </w:r>
      <w:r w:rsidR="003469CA" w:rsidRPr="00A1007F">
        <w:rPr>
          <w:rStyle w:val="Odkaznapoznmkupodiarou"/>
          <w:rFonts w:asciiTheme="minorHAnsi" w:hAnsiTheme="minorHAnsi"/>
          <w:sz w:val="24"/>
          <w:szCs w:val="24"/>
        </w:rPr>
        <w:footnoteReference w:id="25"/>
      </w:r>
      <w:r w:rsidR="0006464A">
        <w:rPr>
          <w:rFonts w:asciiTheme="minorHAnsi" w:hAnsiTheme="minorHAnsi"/>
          <w:sz w:val="24"/>
          <w:szCs w:val="24"/>
          <w:vertAlign w:val="superscript"/>
        </w:rPr>
        <w:t>,</w:t>
      </w:r>
      <w:r w:rsidR="0006464A" w:rsidRPr="00360B89">
        <w:rPr>
          <w:rStyle w:val="Odkaznapoznmkupodiarou"/>
          <w:rFonts w:asciiTheme="minorHAnsi" w:hAnsiTheme="minorHAnsi"/>
          <w:sz w:val="24"/>
          <w:szCs w:val="24"/>
        </w:rPr>
        <w:footnoteReference w:id="26"/>
      </w:r>
      <w:r w:rsidRPr="00A1007F">
        <w:rPr>
          <w:rFonts w:asciiTheme="minorHAnsi" w:hAnsiTheme="minorHAnsi"/>
          <w:sz w:val="24"/>
          <w:szCs w:val="24"/>
        </w:rPr>
        <w:t xml:space="preserve"> – ide o výdavky na zabezpečenie občerstvenia, stravy a ubytovania účastníkov podujatí (napr. konferencie, kurzy) organizovaných v rámci projektu</w:t>
      </w:r>
      <w:r w:rsidR="00B71228" w:rsidRPr="00A1007F">
        <w:rPr>
          <w:rFonts w:asciiTheme="minorHAnsi" w:hAnsiTheme="minorHAnsi"/>
          <w:sz w:val="24"/>
          <w:szCs w:val="24"/>
        </w:rPr>
        <w:t>,</w:t>
      </w:r>
      <w:r w:rsidR="003469CA" w:rsidRPr="00A1007F">
        <w:rPr>
          <w:rFonts w:asciiTheme="minorHAnsi" w:hAnsiTheme="minorHAnsi"/>
          <w:sz w:val="24"/>
          <w:szCs w:val="24"/>
        </w:rPr>
        <w:t xml:space="preserve"> </w:t>
      </w:r>
    </w:p>
    <w:p w:rsidR="00F3655E" w:rsidRPr="00A1007F" w:rsidRDefault="00F3655E" w:rsidP="00F3655E">
      <w:pPr>
        <w:numPr>
          <w:ilvl w:val="1"/>
          <w:numId w:val="5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externé služby zabezpečujúce informovanie a komunikáciu o podpore získanej z EŠIF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na spolufinancovanie projektu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7"/>
      </w:r>
      <w:r w:rsidR="00B71228" w:rsidRPr="00A1007F">
        <w:rPr>
          <w:rFonts w:asciiTheme="minorHAnsi" w:hAnsiTheme="minorHAnsi"/>
          <w:sz w:val="24"/>
          <w:szCs w:val="24"/>
        </w:rPr>
        <w:t>,</w:t>
      </w:r>
    </w:p>
    <w:p w:rsidR="00D37073" w:rsidRPr="00A1007F" w:rsidRDefault="00D37073" w:rsidP="00F3655E">
      <w:pPr>
        <w:pStyle w:val="Zoznamsodrkami"/>
        <w:numPr>
          <w:ilvl w:val="0"/>
          <w:numId w:val="5"/>
        </w:numPr>
        <w:tabs>
          <w:tab w:val="clear" w:pos="1756"/>
          <w:tab w:val="num" w:pos="284"/>
        </w:tabs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výdavky </w:t>
      </w:r>
      <w:r w:rsidR="003C443E" w:rsidRPr="00A1007F">
        <w:rPr>
          <w:rFonts w:asciiTheme="minorHAnsi" w:hAnsiTheme="minorHAnsi"/>
          <w:sz w:val="24"/>
          <w:szCs w:val="24"/>
        </w:rPr>
        <w:t>-</w:t>
      </w:r>
      <w:r w:rsidRPr="00A1007F">
        <w:rPr>
          <w:rFonts w:asciiTheme="minorHAnsi" w:hAnsiTheme="minorHAnsi"/>
          <w:sz w:val="24"/>
          <w:szCs w:val="24"/>
        </w:rPr>
        <w:t xml:space="preserve"> napríklad znalecké posudky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8"/>
      </w:r>
      <w:r w:rsidRPr="00A1007F">
        <w:rPr>
          <w:rFonts w:asciiTheme="minorHAnsi" w:hAnsiTheme="minorHAnsi"/>
          <w:sz w:val="24"/>
          <w:szCs w:val="24"/>
        </w:rPr>
        <w:t xml:space="preserve"> a ďalšie vyššie nešpecifikované služby ktoré priamo súvisia s realizáciou proje</w:t>
      </w:r>
      <w:r w:rsidR="00B71228" w:rsidRPr="00A1007F">
        <w:rPr>
          <w:rFonts w:asciiTheme="minorHAnsi" w:hAnsiTheme="minorHAnsi"/>
          <w:sz w:val="24"/>
          <w:szCs w:val="24"/>
        </w:rPr>
        <w:t>ktu a sú pre projekt nevyhnutné.</w:t>
      </w:r>
    </w:p>
    <w:p w:rsidR="00586208" w:rsidRPr="00A1007F" w:rsidRDefault="00586208" w:rsidP="00586208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586208" w:rsidRPr="00FE2F06" w:rsidRDefault="00A247E9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Neoprávnenými výdavkami sú spravidla služby, ktoré neprispievajú k dosahovaniu cieľov projektu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 xml:space="preserve"> a </w:t>
      </w:r>
      <w:r w:rsidRPr="00FE2F06">
        <w:rPr>
          <w:rFonts w:asciiTheme="minorHAnsi" w:hAnsiTheme="minorHAnsi"/>
          <w:b/>
          <w:color w:val="365F91"/>
          <w:sz w:val="24"/>
          <w:szCs w:val="24"/>
        </w:rPr>
        <w:t>nie sú pre jeho realizáciu nevyhnutné</w:t>
      </w:r>
      <w:r w:rsidR="00873B47">
        <w:rPr>
          <w:rFonts w:asciiTheme="minorHAnsi" w:hAnsiTheme="minorHAnsi"/>
          <w:b/>
          <w:color w:val="365F91"/>
          <w:sz w:val="24"/>
          <w:szCs w:val="24"/>
        </w:rPr>
        <w:t>.</w:t>
      </w:r>
    </w:p>
    <w:p w:rsidR="00586208" w:rsidRPr="00A1007F" w:rsidRDefault="00586208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52C6F" w:rsidRPr="00A1007F" w:rsidRDefault="00252C6F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Výdavky súvisiace s prevádzkovou podporou implementácie OP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Prevádzkové  výdavky ako výdavky hlavných aktivít sú oprávnené, ak sú nevyhnuté pre splnenie cieľov projektu. Musia byť preukázateľne doložené a metodika výpočtu pomernej časti výdavkov vzťahujúcej sa na projekt musí byť dodržiavaná počas celej doby realizácie projektu</w:t>
      </w:r>
      <w:r w:rsidR="00D93863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V prípade, že sa Prijímateľ podieľa na viacerých projektoch v rámci EŠIF, uplatní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vo všetkých projektoch rovnakú metodiku výpočtu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29"/>
      </w:r>
      <w:r w:rsidRPr="00A1007F">
        <w:rPr>
          <w:rFonts w:asciiTheme="minorHAnsi" w:hAnsiTheme="minorHAnsi"/>
          <w:sz w:val="24"/>
          <w:szCs w:val="24"/>
        </w:rPr>
        <w:t xml:space="preserve"> oprávnenej časti výdavkov</w:t>
      </w:r>
      <w:r w:rsidR="00B4740F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Ide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prevádzkové náklady ako nájom, služby spojené s nájmom, energie, vodné, stočné, pohonné hmoty, spotrebný materiál, náklady na internet, telefóny, mobily, údržbu, ak sú pre riešenie aktivity/aktivít projektu opodstatnené a nevyhnutné. </w:t>
      </w:r>
    </w:p>
    <w:p w:rsidR="008853B9" w:rsidRPr="00A1007F" w:rsidRDefault="008853B9" w:rsidP="008853B9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 vynakladaní finančných prostriedkov na nákup spotrebného materiálu musí byť dodržaný princíp hospodárnosti, efektívnosti, účelnosti a účinnosti. </w:t>
      </w:r>
    </w:p>
    <w:p w:rsidR="008853B9" w:rsidRPr="00A1007F" w:rsidRDefault="008853B9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že sa na realizáciu projektu využíva len časť priestorov, oprávneným výdavkom bude len ich časť v zodpovedajúcom pomere priestorov využívaných na projekt. Rovnako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to platí aj v prípade ostatných prevádzkových nákladov (energie, voda, spotrebný materiál, internet apod.), oprávneným výdavkom bude len pomerná časť týchto výdavkov vzťahujúcich sa na projekt. V prípade, že prijímateľ vlastní priestory, v ktorých sa projekt realizuje, alebo ich využíva bezplatne, nie sú výdavky na nájom oprávnené.</w:t>
      </w:r>
    </w:p>
    <w:p w:rsidR="006E4CDE" w:rsidRPr="00A1007F" w:rsidRDefault="006E4CDE" w:rsidP="006E4CDE">
      <w:pPr>
        <w:pStyle w:val="Zkladntext"/>
        <w:spacing w:before="120"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Prijímateľ v rámci dokumentácie k </w:t>
      </w:r>
      <w:proofErr w:type="spellStart"/>
      <w:r w:rsidRPr="00A1007F">
        <w:rPr>
          <w:rFonts w:asciiTheme="minorHAnsi" w:hAnsiTheme="minorHAnsi"/>
          <w:sz w:val="24"/>
          <w:szCs w:val="24"/>
        </w:rPr>
        <w:t>ŽoP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predloží spôsob výpočtu oprávnenej výšky jednotlivých výdavkov.</w:t>
      </w:r>
    </w:p>
    <w:p w:rsidR="006E4CDE" w:rsidRPr="00A1007F" w:rsidRDefault="006E4CDE" w:rsidP="006E4CDE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3B9" w:rsidRPr="00FE2F06" w:rsidRDefault="008853B9" w:rsidP="00FE2F06">
      <w:pPr>
        <w:pStyle w:val="Zkladntext"/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 xml:space="preserve">Prevádzkové výdavky, ktoré sa týkajú všeobecnej prevádzky organizácie bez príčinnej väzby na projekt ako i výdavky zodpovedajúce svojím vymedzením účtovnej kategórii mimoriadnych nákladov sú neoprávnenými výdavkami. </w:t>
      </w:r>
    </w:p>
    <w:p w:rsidR="008853B9" w:rsidRPr="00A1007F" w:rsidRDefault="008853B9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E4CDE" w:rsidRPr="00A1007F" w:rsidRDefault="006E4CDE" w:rsidP="008853B9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86208" w:rsidRPr="00FE2F06" w:rsidRDefault="00586208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Finančné výdavky a poplatky</w:t>
      </w:r>
    </w:p>
    <w:p w:rsidR="00586208" w:rsidRPr="00A1007F" w:rsidRDefault="00586208" w:rsidP="00586208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7F0ADD" w:rsidRPr="00A1007F" w:rsidRDefault="007F0ADD" w:rsidP="00DF483F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 xml:space="preserve">Všeobecnou podmienkou oprávnenosti finančných výdavkov a poplatkov je ich nevyhnutnosť a priama väzba na projekt. </w:t>
      </w:r>
      <w:r w:rsidR="005F480B" w:rsidRPr="00A1007F">
        <w:rPr>
          <w:rFonts w:asciiTheme="minorHAnsi" w:hAnsiTheme="minorHAnsi"/>
          <w:sz w:val="24"/>
          <w:szCs w:val="24"/>
        </w:rPr>
        <w:t>Medzi o</w:t>
      </w:r>
      <w:r w:rsidRPr="00A1007F">
        <w:rPr>
          <w:rFonts w:asciiTheme="minorHAnsi" w:hAnsiTheme="minorHAnsi"/>
          <w:sz w:val="24"/>
          <w:szCs w:val="24"/>
        </w:rPr>
        <w:t>právnen</w:t>
      </w:r>
      <w:r w:rsidR="005F480B" w:rsidRPr="00A1007F">
        <w:rPr>
          <w:rFonts w:asciiTheme="minorHAnsi" w:hAnsiTheme="minorHAnsi"/>
          <w:sz w:val="24"/>
          <w:szCs w:val="24"/>
        </w:rPr>
        <w:t>é</w:t>
      </w:r>
      <w:r w:rsidRPr="00A1007F">
        <w:rPr>
          <w:rFonts w:asciiTheme="minorHAnsi" w:hAnsiTheme="minorHAnsi"/>
          <w:sz w:val="24"/>
          <w:szCs w:val="24"/>
        </w:rPr>
        <w:t xml:space="preserve"> výdavk</w:t>
      </w:r>
      <w:r w:rsidR="005F480B" w:rsidRPr="00A1007F">
        <w:rPr>
          <w:rFonts w:asciiTheme="minorHAnsi" w:hAnsiTheme="minorHAnsi"/>
          <w:sz w:val="24"/>
          <w:szCs w:val="24"/>
        </w:rPr>
        <w:t>y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5F480B" w:rsidRPr="00A1007F">
        <w:rPr>
          <w:rFonts w:asciiTheme="minorHAnsi" w:hAnsiTheme="minorHAnsi"/>
          <w:sz w:val="24"/>
          <w:szCs w:val="24"/>
        </w:rPr>
        <w:t>patria napr.</w:t>
      </w:r>
      <w:r w:rsidR="00B26497" w:rsidRPr="00A1007F">
        <w:rPr>
          <w:rFonts w:asciiTheme="minorHAnsi" w:hAnsiTheme="minorHAnsi"/>
          <w:sz w:val="24"/>
          <w:szCs w:val="24"/>
        </w:rPr>
        <w:t>:</w:t>
      </w:r>
    </w:p>
    <w:p w:rsidR="00DF483F" w:rsidRPr="00A1007F" w:rsidRDefault="00DF483F" w:rsidP="00DF483F">
      <w:pPr>
        <w:pStyle w:val="Zoznamsodrkami"/>
        <w:numPr>
          <w:ilvl w:val="0"/>
          <w:numId w:val="28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poistenie majetku spolufinancovaného z NFP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0"/>
      </w:r>
      <w:r w:rsidR="00F45C66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163658" w:rsidRPr="00A1007F" w:rsidRDefault="00163658" w:rsidP="00DF483F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správne </w:t>
      </w:r>
      <w:r w:rsidR="00E87544" w:rsidRPr="00A1007F">
        <w:rPr>
          <w:rFonts w:asciiTheme="minorHAnsi" w:hAnsiTheme="minorHAnsi"/>
          <w:sz w:val="24"/>
          <w:szCs w:val="24"/>
        </w:rPr>
        <w:t>poplatky (</w:t>
      </w:r>
      <w:r w:rsidR="00697E4F" w:rsidRPr="00A1007F">
        <w:rPr>
          <w:rFonts w:asciiTheme="minorHAnsi" w:hAnsiTheme="minorHAnsi"/>
          <w:sz w:val="24"/>
          <w:szCs w:val="24"/>
        </w:rPr>
        <w:t xml:space="preserve">napr. </w:t>
      </w:r>
      <w:r w:rsidR="00E87544" w:rsidRPr="00A1007F">
        <w:rPr>
          <w:rFonts w:asciiTheme="minorHAnsi" w:hAnsiTheme="minorHAnsi"/>
          <w:sz w:val="24"/>
          <w:szCs w:val="24"/>
        </w:rPr>
        <w:t>za  úkony a konania orgánov štátnej správy, vyšších územných celkov, obcí</w:t>
      </w:r>
      <w:r w:rsidR="00697E4F" w:rsidRPr="00A1007F">
        <w:rPr>
          <w:rFonts w:asciiTheme="minorHAnsi" w:hAnsiTheme="minorHAnsi"/>
          <w:sz w:val="24"/>
          <w:szCs w:val="24"/>
        </w:rPr>
        <w:t xml:space="preserve"> </w:t>
      </w:r>
      <w:r w:rsidR="00E87544" w:rsidRPr="00A1007F">
        <w:rPr>
          <w:rFonts w:asciiTheme="minorHAnsi" w:hAnsiTheme="minorHAnsi"/>
          <w:sz w:val="24"/>
          <w:szCs w:val="24"/>
        </w:rPr>
        <w:t xml:space="preserve">podľa zákona č. 145/1995 Z. z. o správnych poplatkoch v znení neskorších predpisov) </w:t>
      </w:r>
      <w:r w:rsidRPr="00A1007F">
        <w:rPr>
          <w:rFonts w:asciiTheme="minorHAnsi" w:hAnsiTheme="minorHAnsi"/>
          <w:sz w:val="24"/>
          <w:szCs w:val="24"/>
        </w:rPr>
        <w:t>s priamou väzbou na projekt</w:t>
      </w:r>
      <w:r w:rsidR="008853B9" w:rsidRPr="00A1007F">
        <w:rPr>
          <w:rFonts w:asciiTheme="minorHAnsi" w:hAnsiTheme="minorHAnsi"/>
          <w:sz w:val="24"/>
          <w:szCs w:val="24"/>
        </w:rPr>
        <w:t>,</w:t>
      </w:r>
    </w:p>
    <w:p w:rsidR="008853B9" w:rsidRPr="00A1007F" w:rsidRDefault="008853B9" w:rsidP="008853B9">
      <w:pPr>
        <w:pStyle w:val="Zoznamsodrkami"/>
        <w:numPr>
          <w:ilvl w:val="0"/>
          <w:numId w:val="3"/>
        </w:numPr>
        <w:spacing w:before="0" w:after="0"/>
        <w:ind w:left="284" w:hanging="284"/>
        <w:rPr>
          <w:rFonts w:asciiTheme="minorHAnsi" w:hAnsiTheme="minorHAnsi"/>
          <w:sz w:val="24"/>
          <w:lang w:eastAsia="cs-CZ"/>
        </w:rPr>
      </w:pPr>
      <w:r w:rsidRPr="00A1007F">
        <w:rPr>
          <w:rFonts w:asciiTheme="minorHAnsi" w:hAnsiTheme="minorHAnsi"/>
          <w:sz w:val="24"/>
          <w:lang w:eastAsia="cs-CZ"/>
        </w:rPr>
        <w:t>diaľničné známky, diaľničné poplatky, parkovacie karty, parkovné.</w:t>
      </w:r>
    </w:p>
    <w:p w:rsidR="00F3655E" w:rsidRPr="00A1007F" w:rsidRDefault="00F3655E" w:rsidP="00DF483F">
      <w:pPr>
        <w:pStyle w:val="Zoznamsodrkami"/>
        <w:spacing w:before="0" w:after="0"/>
        <w:ind w:left="284"/>
        <w:rPr>
          <w:rFonts w:asciiTheme="minorHAnsi" w:hAnsiTheme="minorHAnsi"/>
          <w:sz w:val="24"/>
          <w:szCs w:val="24"/>
        </w:rPr>
      </w:pPr>
    </w:p>
    <w:p w:rsidR="00DF483F" w:rsidRPr="00FE2F06" w:rsidRDefault="003F6B80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Neoprávnenými výdavkami sú spravidla finančné výdavky a poplatky, ktoré nie sú pre jeho realizáciu nevyhnutné a nemajú priamu väzbu na projekt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, výdavky na právne služby prijímateľa voči RO (napr. žaloba, vypracovanie stanoviska), sankčné poplatky, pokuty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31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a penále, prípadne ďalšie sankčné výdavky, či už dohodnuté v zmluvách alebo vzniknuté z iných príčin; manká a škody, úroky z úverov a pôžičiek</w:t>
      </w:r>
      <w:r w:rsidR="00DF483F" w:rsidRPr="00FE2F06">
        <w:rPr>
          <w:rFonts w:asciiTheme="minorHAnsi" w:hAnsiTheme="minorHAnsi"/>
          <w:color w:val="365F91"/>
          <w:sz w:val="16"/>
          <w:szCs w:val="16"/>
        </w:rPr>
        <w:footnoteReference w:id="32"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>;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výdavky za zriadenie a vedenie účtu alebo účtov a za finančné transakcie na tomto účte;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 dary,</w:t>
      </w:r>
      <w:r w:rsidR="00B101B4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poplatky, resp. iné </w:t>
      </w:r>
      <w:del w:id="458" w:author="Autor">
        <w:r w:rsidR="00DF483F" w:rsidRPr="00FE2F06" w:rsidDel="00A039EC">
          <w:rPr>
            <w:rFonts w:asciiTheme="minorHAnsi" w:hAnsiTheme="minorHAnsi"/>
            <w:color w:val="365F91"/>
            <w:sz w:val="24"/>
            <w:szCs w:val="24"/>
          </w:rPr>
          <w:delText xml:space="preserve">náklady </w:delText>
        </w:r>
      </w:del>
      <w:ins w:id="459" w:author="Autor">
        <w:r w:rsidR="00A039EC">
          <w:rPr>
            <w:rFonts w:asciiTheme="minorHAnsi" w:hAnsiTheme="minorHAnsi"/>
            <w:color w:val="365F91"/>
            <w:sz w:val="24"/>
            <w:szCs w:val="24"/>
          </w:rPr>
          <w:t>výdavky</w:t>
        </w:r>
        <w:r w:rsidR="00A039EC" w:rsidRPr="00FE2F06">
          <w:rPr>
            <w:rFonts w:asciiTheme="minorHAnsi" w:hAnsiTheme="minorHAnsi"/>
            <w:color w:val="365F91"/>
            <w:sz w:val="24"/>
            <w:szCs w:val="24"/>
          </w:rPr>
          <w:t xml:space="preserve"> </w:t>
        </w:r>
      </w:ins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prijímateľa (vrátane prípadných kurzových strát), ktoré vznikajú z dôvodu vedenia účtu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DF483F" w:rsidRPr="00FE2F06">
        <w:rPr>
          <w:rFonts w:asciiTheme="minorHAnsi" w:hAnsiTheme="minorHAnsi"/>
          <w:color w:val="365F91"/>
          <w:sz w:val="24"/>
          <w:szCs w:val="24"/>
        </w:rPr>
        <w:t xml:space="preserve">na príjem NFP v zahraničí. </w:t>
      </w:r>
    </w:p>
    <w:p w:rsidR="00524D40" w:rsidRPr="00A1007F" w:rsidRDefault="00524D40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FE2F06" w:rsidRDefault="00524D40" w:rsidP="00E906FF">
      <w:pPr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</w:p>
    <w:p w:rsidR="00524D40" w:rsidRPr="00FE2F06" w:rsidRDefault="00524D40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</w:rPr>
        <w:t>Daň z pridanej hodnoty a iné dane</w:t>
      </w:r>
    </w:p>
    <w:p w:rsidR="003D135C" w:rsidRPr="00A1007F" w:rsidRDefault="003D135C" w:rsidP="003D135C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24D40" w:rsidRPr="00A1007F" w:rsidRDefault="00524D40" w:rsidP="003D135C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  <w:lang w:eastAsia="en-AU"/>
        </w:rPr>
      </w:pPr>
      <w:r w:rsidRPr="00A1007F">
        <w:rPr>
          <w:rFonts w:asciiTheme="minorHAnsi" w:hAnsiTheme="minorHAnsi"/>
          <w:sz w:val="24"/>
          <w:szCs w:val="24"/>
        </w:rPr>
        <w:t xml:space="preserve">V zmysle čl. 69 všeobecného nariadenia je daň z pridanej hodnoty (ďalej aj „DPH“) neoprávneným výdavkom, </w:t>
      </w:r>
      <w:r w:rsidR="00DF483F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  <w:u w:val="single"/>
        </w:rPr>
        <w:t>avšak</w:t>
      </w:r>
      <w:r w:rsidRPr="00A1007F">
        <w:rPr>
          <w:rFonts w:asciiTheme="minorHAnsi" w:hAnsiTheme="minorHAnsi"/>
          <w:sz w:val="24"/>
          <w:szCs w:val="24"/>
        </w:rPr>
        <w:t xml:space="preserve"> postup zdaňovania daňou z pridanej hodnoty umožňuje, aby DPH za určitých okolností bola oprávneným výdavkom. DPH nie je oprávneným výdavkom v prípade, že prijímateľ má nárok na jej odpočet na vstupe. Nárok na odpoč</w:t>
      </w:r>
      <w:r w:rsidR="00200222" w:rsidRPr="00A1007F">
        <w:rPr>
          <w:rFonts w:asciiTheme="minorHAnsi" w:hAnsiTheme="minorHAnsi"/>
          <w:sz w:val="24"/>
          <w:szCs w:val="24"/>
        </w:rPr>
        <w:t xml:space="preserve">et </w:t>
      </w:r>
      <w:r w:rsidR="00201154">
        <w:rPr>
          <w:rFonts w:asciiTheme="minorHAnsi" w:hAnsiTheme="minorHAnsi"/>
          <w:sz w:val="24"/>
          <w:szCs w:val="24"/>
        </w:rPr>
        <w:br/>
      </w:r>
      <w:r w:rsidR="00200222" w:rsidRPr="00A1007F">
        <w:rPr>
          <w:rFonts w:asciiTheme="minorHAnsi" w:hAnsiTheme="minorHAnsi"/>
          <w:sz w:val="24"/>
          <w:szCs w:val="24"/>
        </w:rPr>
        <w:t>je vymedzený zákonom o DPH.</w:t>
      </w:r>
    </w:p>
    <w:p w:rsidR="00524D40" w:rsidRPr="00A1007F" w:rsidRDefault="00524D40" w:rsidP="00524D40">
      <w:pPr>
        <w:pStyle w:val="Zkladntext"/>
        <w:spacing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Oprávnená DPH sa vzťahuje len k plneniam, ktoré sú považované za oprávnené. V prípade, ak je výdavok oprávnený iba čiastočne, daň z pridanej hodnoty vzťahujúca sa k tomuto výdavku je oprávne</w:t>
      </w:r>
      <w:r w:rsidR="00200222" w:rsidRPr="00A1007F">
        <w:rPr>
          <w:rFonts w:asciiTheme="minorHAnsi" w:hAnsiTheme="minorHAnsi"/>
          <w:sz w:val="24"/>
          <w:szCs w:val="24"/>
        </w:rPr>
        <w:t>ným výdavkom v rovnakom pomere.</w:t>
      </w:r>
    </w:p>
    <w:p w:rsidR="00524D40" w:rsidRPr="00A1007F" w:rsidRDefault="00524D40" w:rsidP="00072AD5">
      <w:pPr>
        <w:pStyle w:val="Zkladntext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Iné dane sú vo všeobecnosti neoprávneným výdavkom. Za neoprávnené výdavky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sú považované predovšetkým priame dane (daň z nehnuteľnosti, daň z motorových vozidiel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pod.). Výnimku tvoria daň z príjmu fyzických osôb, ktorá je súčasťou hrubej mzdy, resp. odmeny za vykonanú prácu a je oprávneným výdavkom v rámci osobných výdavkov a daň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za ubytovanie, ktorá je oprávneným výdavkom v rámci cestovných náhrad.</w:t>
      </w:r>
    </w:p>
    <w:p w:rsidR="00905EC4" w:rsidRPr="00A1007F" w:rsidRDefault="00905EC4" w:rsidP="00E906F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905EC4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60" w:name="_Toc532205876"/>
      <w:r w:rsidRPr="00C36213">
        <w:rPr>
          <w:rFonts w:asciiTheme="minorHAnsi" w:hAnsiTheme="minorHAnsi"/>
          <w:b/>
          <w:color w:val="365F91"/>
          <w:sz w:val="32"/>
          <w:szCs w:val="24"/>
        </w:rPr>
        <w:t>Kategorizáci</w:t>
      </w:r>
      <w:r w:rsidR="00CF03E6" w:rsidRPr="00C36213">
        <w:rPr>
          <w:rFonts w:asciiTheme="minorHAnsi" w:hAnsiTheme="minorHAnsi"/>
          <w:b/>
          <w:color w:val="365F91"/>
          <w:sz w:val="32"/>
          <w:szCs w:val="24"/>
        </w:rPr>
        <w:t>a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CE3E30" w:rsidRPr="00C36213">
        <w:rPr>
          <w:rFonts w:asciiTheme="minorHAnsi" w:hAnsiTheme="minorHAnsi"/>
          <w:b/>
          <w:color w:val="365F91"/>
          <w:sz w:val="32"/>
          <w:szCs w:val="24"/>
        </w:rPr>
        <w:t>oprávnených výdavkov</w:t>
      </w:r>
      <w:bookmarkEnd w:id="460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05EC4" w:rsidRPr="00A1007F" w:rsidRDefault="00905EC4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E80587" w:rsidRPr="00A1007F" w:rsidRDefault="00B75AD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Oprávnené výdavky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sú </w:t>
      </w:r>
      <w:r w:rsidRPr="00A1007F">
        <w:rPr>
          <w:rFonts w:asciiTheme="minorHAnsi" w:hAnsiTheme="minorHAnsi"/>
          <w:b/>
          <w:sz w:val="24"/>
          <w:szCs w:val="24"/>
        </w:rPr>
        <w:t>kategorizované</w:t>
      </w:r>
      <w:r w:rsidRPr="00A1007F">
        <w:rPr>
          <w:rFonts w:asciiTheme="minorHAnsi" w:hAnsiTheme="minorHAnsi"/>
          <w:sz w:val="24"/>
          <w:szCs w:val="24"/>
        </w:rPr>
        <w:t xml:space="preserve"> do príslušných </w:t>
      </w:r>
      <w:r w:rsidRPr="00A1007F">
        <w:rPr>
          <w:rFonts w:asciiTheme="minorHAnsi" w:hAnsiTheme="minorHAnsi"/>
          <w:sz w:val="24"/>
          <w:szCs w:val="24"/>
          <w:u w:val="single"/>
        </w:rPr>
        <w:t>tried a skupín</w:t>
      </w:r>
      <w:r w:rsidRPr="00A1007F">
        <w:rPr>
          <w:rFonts w:asciiTheme="minorHAnsi" w:hAnsiTheme="minorHAnsi"/>
          <w:sz w:val="24"/>
          <w:szCs w:val="24"/>
        </w:rPr>
        <w:t xml:space="preserve"> oprávnených výdavkov. </w:t>
      </w:r>
    </w:p>
    <w:p w:rsidR="00E80587" w:rsidRPr="00A1007F" w:rsidRDefault="00E80587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75AD7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lastRenderedPageBreak/>
        <w:t>J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>ednotliv</w:t>
      </w:r>
      <w:r w:rsidRPr="00FE2F06">
        <w:rPr>
          <w:rFonts w:asciiTheme="minorHAnsi" w:hAnsiTheme="minorHAnsi"/>
          <w:color w:val="365F91"/>
          <w:sz w:val="24"/>
          <w:szCs w:val="24"/>
        </w:rPr>
        <w:t>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tried</w:t>
      </w:r>
      <w:r w:rsidRPr="00FE2F06">
        <w:rPr>
          <w:rFonts w:asciiTheme="minorHAnsi" w:hAnsiTheme="minorHAnsi"/>
          <w:color w:val="365F91"/>
          <w:sz w:val="24"/>
          <w:szCs w:val="24"/>
        </w:rPr>
        <w:t>y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 a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skup</w:t>
      </w:r>
      <w:r w:rsidRPr="00FE2F06">
        <w:rPr>
          <w:rFonts w:asciiTheme="minorHAnsi" w:hAnsiTheme="minorHAnsi"/>
          <w:color w:val="365F91"/>
          <w:sz w:val="24"/>
          <w:szCs w:val="24"/>
        </w:rPr>
        <w:t>iny</w:t>
      </w:r>
      <w:r w:rsidR="00E80587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OV</w:t>
      </w:r>
      <w:r w:rsidR="000B05F6" w:rsidRPr="00FE2F06">
        <w:rPr>
          <w:rFonts w:asciiTheme="minorHAnsi" w:hAnsiTheme="minorHAnsi"/>
          <w:color w:val="365F91"/>
          <w:sz w:val="24"/>
          <w:szCs w:val="24"/>
        </w:rPr>
        <w:t xml:space="preserve">, ako aj ich nadväznosť na ekonomickú klasifikáciu rozpočtovej klasifikácie (MF/0101475/2014-42) 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sú </w:t>
      </w:r>
      <w:r w:rsidRPr="00FE2F06">
        <w:rPr>
          <w:rFonts w:asciiTheme="minorHAnsi" w:hAnsiTheme="minorHAnsi"/>
          <w:color w:val="365F91"/>
          <w:sz w:val="24"/>
          <w:szCs w:val="24"/>
        </w:rPr>
        <w:t>stanovené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v </w:t>
      </w:r>
      <w:r w:rsidR="00E937DC" w:rsidRPr="00FE2F06">
        <w:rPr>
          <w:rFonts w:asciiTheme="minorHAnsi" w:hAnsiTheme="minorHAnsi"/>
          <w:b/>
          <w:i/>
          <w:color w:val="365F91"/>
          <w:sz w:val="24"/>
          <w:szCs w:val="24"/>
        </w:rPr>
        <w:t>Číselníku oprávnených výdavkov</w:t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 xml:space="preserve"> (ďalej </w:t>
      </w:r>
      <w:r w:rsidR="00201154">
        <w:rPr>
          <w:rFonts w:asciiTheme="minorHAnsi" w:hAnsiTheme="minorHAnsi"/>
          <w:color w:val="365F91"/>
          <w:sz w:val="24"/>
          <w:szCs w:val="24"/>
        </w:rPr>
        <w:br/>
      </w:r>
      <w:r w:rsidR="00B75AD7" w:rsidRPr="00FE2F06">
        <w:rPr>
          <w:rFonts w:asciiTheme="minorHAnsi" w:hAnsiTheme="minorHAnsi"/>
          <w:color w:val="365F91"/>
          <w:sz w:val="24"/>
          <w:szCs w:val="24"/>
        </w:rPr>
        <w:t>aj „číselník“)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, ktorý tvorí </w:t>
      </w:r>
      <w:r w:rsidR="00C86B8C" w:rsidRPr="00FE2F06">
        <w:rPr>
          <w:rFonts w:asciiTheme="minorHAnsi" w:hAnsiTheme="minorHAnsi"/>
          <w:b/>
          <w:color w:val="365F91"/>
          <w:sz w:val="24"/>
          <w:szCs w:val="24"/>
        </w:rPr>
        <w:t xml:space="preserve">Prílohu č. </w:t>
      </w:r>
      <w:r w:rsidR="00E937DC" w:rsidRPr="00FE2F06">
        <w:rPr>
          <w:rFonts w:asciiTheme="minorHAnsi" w:hAnsiTheme="minorHAnsi"/>
          <w:b/>
          <w:color w:val="365F91"/>
          <w:sz w:val="24"/>
          <w:szCs w:val="24"/>
        </w:rPr>
        <w:t>1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="00594365" w:rsidRPr="00FE2F06">
        <w:rPr>
          <w:rFonts w:asciiTheme="minorHAnsi" w:hAnsiTheme="minorHAnsi"/>
          <w:color w:val="365F91"/>
          <w:sz w:val="24"/>
          <w:szCs w:val="24"/>
        </w:rPr>
        <w:t>tejto</w:t>
      </w:r>
      <w:r w:rsidR="00C86B8C" w:rsidRPr="00FE2F06">
        <w:rPr>
          <w:rFonts w:asciiTheme="minorHAnsi" w:hAnsiTheme="minorHAnsi"/>
          <w:color w:val="365F91"/>
          <w:sz w:val="24"/>
          <w:szCs w:val="24"/>
        </w:rPr>
        <w:t xml:space="preserve"> Príručky.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D70645" w:rsidRPr="00A1007F" w:rsidRDefault="00D70645" w:rsidP="00D7064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Napriek tomu, že číselník vychádza z účtovnej osnovy, </w:t>
      </w:r>
      <w:r w:rsidRPr="00A1007F">
        <w:rPr>
          <w:rFonts w:asciiTheme="minorHAnsi" w:hAnsiTheme="minorHAnsi"/>
          <w:b/>
          <w:sz w:val="24"/>
          <w:szCs w:val="24"/>
        </w:rPr>
        <w:t>nekopíruje ju</w:t>
      </w:r>
      <w:r w:rsidRPr="00A1007F">
        <w:rPr>
          <w:rFonts w:asciiTheme="minorHAnsi" w:hAnsiTheme="minorHAnsi"/>
          <w:sz w:val="24"/>
          <w:szCs w:val="24"/>
        </w:rPr>
        <w:t xml:space="preserve">. Výstupy z účtovníctva jednotlivých účtovných jednotiek - prijímateľov teda </w:t>
      </w:r>
      <w:r w:rsidRPr="00A1007F">
        <w:rPr>
          <w:rFonts w:asciiTheme="minorHAnsi" w:hAnsiTheme="minorHAnsi"/>
          <w:sz w:val="24"/>
          <w:szCs w:val="24"/>
          <w:u w:val="single"/>
        </w:rPr>
        <w:t>nemusia byť totožné</w:t>
      </w:r>
      <w:r w:rsidRPr="00A1007F">
        <w:rPr>
          <w:rFonts w:asciiTheme="minorHAnsi" w:hAnsiTheme="minorHAnsi"/>
          <w:sz w:val="24"/>
          <w:szCs w:val="24"/>
        </w:rPr>
        <w:t xml:space="preserve"> so zaradením nákladov/výdavkov do tried a skupín tak, ako to určuje tento číselník. Číselník oprávnených výdavkov s uvedenými triedami a skupinami tvorí súčasť ITMS 2014+.</w:t>
      </w:r>
    </w:p>
    <w:p w:rsidR="00D70645" w:rsidRPr="00A1007F" w:rsidRDefault="00D70645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Účelom číselníka OV je </w:t>
      </w:r>
      <w:r w:rsidRPr="00A1007F">
        <w:rPr>
          <w:rFonts w:asciiTheme="minorHAnsi" w:hAnsiTheme="minorHAnsi"/>
          <w:b/>
          <w:sz w:val="24"/>
          <w:szCs w:val="24"/>
        </w:rPr>
        <w:t>kategorizovať oprávnené výdavky</w:t>
      </w:r>
      <w:r w:rsidRPr="00A1007F">
        <w:rPr>
          <w:rFonts w:asciiTheme="minorHAnsi" w:hAnsiTheme="minorHAnsi"/>
          <w:sz w:val="24"/>
          <w:szCs w:val="24"/>
        </w:rPr>
        <w:t xml:space="preserve"> a uľahčiť tak žiadateľom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ich správne zaradenie do príslušných tried a skupín OV v systéme ITMS 2014+ (</w:t>
      </w:r>
      <w:r w:rsidR="00594365" w:rsidRPr="00A1007F">
        <w:rPr>
          <w:rFonts w:asciiTheme="minorHAnsi" w:hAnsiTheme="minorHAnsi"/>
          <w:sz w:val="24"/>
          <w:szCs w:val="24"/>
        </w:rPr>
        <w:t xml:space="preserve">najmä </w:t>
      </w:r>
      <w:r w:rsidR="00201154">
        <w:rPr>
          <w:rFonts w:asciiTheme="minorHAnsi" w:hAnsiTheme="minorHAnsi"/>
          <w:sz w:val="24"/>
          <w:szCs w:val="24"/>
        </w:rPr>
        <w:br/>
      </w:r>
      <w:r w:rsidR="00594365" w:rsidRPr="00A1007F">
        <w:rPr>
          <w:rFonts w:asciiTheme="minorHAnsi" w:hAnsiTheme="minorHAnsi"/>
          <w:sz w:val="24"/>
          <w:szCs w:val="24"/>
        </w:rPr>
        <w:t>pri príprave žiadosti o NFP/zostavovaní rozpočtu projektu a pri príprave žiadostí o platbu</w:t>
      </w:r>
      <w:r w:rsidRPr="00A1007F">
        <w:rPr>
          <w:rFonts w:asciiTheme="minorHAnsi" w:hAnsiTheme="minorHAnsi"/>
          <w:sz w:val="24"/>
          <w:szCs w:val="24"/>
        </w:rPr>
        <w:t xml:space="preserve">). </w:t>
      </w:r>
    </w:p>
    <w:p w:rsidR="00C86B8C" w:rsidRPr="00A1007F" w:rsidRDefault="00C86B8C" w:rsidP="00C86B8C">
      <w:pPr>
        <w:spacing w:after="0" w:line="240" w:lineRule="auto"/>
        <w:jc w:val="both"/>
        <w:rPr>
          <w:rFonts w:asciiTheme="minorHAnsi" w:hAnsiTheme="minorHAnsi"/>
          <w:sz w:val="24"/>
          <w:szCs w:val="24"/>
          <w:u w:val="single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A1007F">
        <w:rPr>
          <w:rFonts w:asciiTheme="minorHAnsi" w:hAnsiTheme="minorHAnsi"/>
          <w:b/>
          <w:sz w:val="24"/>
          <w:szCs w:val="24"/>
          <w:u w:val="single"/>
        </w:rPr>
        <w:t xml:space="preserve">Špecifikácia najčastejšie sa vyskytujúcich typov OV  v rámci OP </w:t>
      </w:r>
      <w:r w:rsidR="00297D87" w:rsidRPr="00A1007F">
        <w:rPr>
          <w:rFonts w:asciiTheme="minorHAnsi" w:hAnsiTheme="minorHAnsi"/>
          <w:b/>
          <w:sz w:val="24"/>
          <w:szCs w:val="24"/>
          <w:u w:val="single"/>
        </w:rPr>
        <w:t>TP</w:t>
      </w:r>
      <w:r w:rsidRPr="00A1007F">
        <w:rPr>
          <w:rFonts w:asciiTheme="minorHAnsi" w:hAnsiTheme="minorHAnsi"/>
          <w:b/>
          <w:sz w:val="24"/>
          <w:szCs w:val="24"/>
          <w:u w:val="single"/>
        </w:rPr>
        <w:t>:</w:t>
      </w:r>
    </w:p>
    <w:p w:rsidR="00CC3185" w:rsidRPr="00A1007F" w:rsidRDefault="00CC3185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C3185" w:rsidRPr="00A1007F" w:rsidRDefault="00CC3185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01 – Dlhodobý nehmotný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Dlhodobým nehmotným majetkom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3"/>
      </w:r>
      <w:r w:rsidRPr="00A1007F">
        <w:rPr>
          <w:rFonts w:asciiTheme="minorHAnsi" w:hAnsiTheme="minorHAnsi"/>
          <w:sz w:val="24"/>
          <w:szCs w:val="24"/>
        </w:rPr>
        <w:t xml:space="preserve"> sú zložky majetku, ktorých ocenenie je vyššie ako suma 2.400,- EUR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4"/>
      </w:r>
      <w:r w:rsidRPr="00A1007F">
        <w:rPr>
          <w:rFonts w:asciiTheme="minorHAnsi" w:hAnsiTheme="minorHAnsi"/>
          <w:sz w:val="24"/>
          <w:szCs w:val="24"/>
        </w:rPr>
        <w:t xml:space="preserve"> a doba použiteľnosti dlhšia ako jeden rok. Nehmotný majetok, ktorého ocenenie sa rovná tejto sume alebo je nižšie,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nehmotného majetku, ak doba použiteľnosti tohto majetku je dlhšia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Nehmotný majetok, ktorého ocenenie sa rovná sume 2.400,- </w:t>
      </w:r>
      <w:r w:rsidR="00B70374" w:rsidRPr="00A1007F">
        <w:rPr>
          <w:rFonts w:asciiTheme="minorHAnsi" w:hAnsiTheme="minorHAnsi"/>
          <w:sz w:val="24"/>
          <w:szCs w:val="24"/>
        </w:rPr>
        <w:t>EUR</w:t>
      </w:r>
      <w:r w:rsidR="00B70374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5"/>
      </w:r>
      <w:r w:rsidR="00B70374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alebo je nižšie, s dobou použiteľnosti dlhšou ako jeden rok, ktorý nebol zaradený do dlhodobého nehmotného majetku, sa vykazuje v triede oprávnených výdavkov </w:t>
      </w: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>51 - Služby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Do tejto triedy oprávnených výdavkov sa zaraďujú najmä nehmotné výsledky z vývojovej </w:t>
      </w:r>
      <w:r w:rsidRPr="00A1007F">
        <w:rPr>
          <w:rFonts w:asciiTheme="minorHAnsi" w:hAnsiTheme="minorHAnsi"/>
          <w:sz w:val="24"/>
          <w:szCs w:val="24"/>
        </w:rPr>
        <w:br/>
        <w:t>a obdobnej činnosti, softvér, oceniteľné práva.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01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013 - Softvér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014 - Oceniteľné práva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019 - Ostatný dlhodobý nehmotný majetok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013 - Softvér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7F1EFE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 (</w:t>
      </w:r>
      <w:r w:rsidR="007F1EFE" w:rsidRPr="00A1007F">
        <w:rPr>
          <w:rFonts w:asciiTheme="minorHAnsi" w:hAnsiTheme="minorHAnsi"/>
          <w:sz w:val="24"/>
          <w:szCs w:val="24"/>
        </w:rPr>
        <w:t xml:space="preserve">výdavky na obstaranie softvéru vrátane výdavkov na obstaranie licencií súvisiacich s používaním softvéru - napr. multilicencie, skupinové licencie, </w:t>
      </w:r>
      <w:proofErr w:type="spellStart"/>
      <w:r w:rsidR="007F1EFE" w:rsidRPr="00A1007F">
        <w:rPr>
          <w:rFonts w:asciiTheme="minorHAnsi" w:hAnsiTheme="minorHAnsi"/>
          <w:sz w:val="24"/>
          <w:szCs w:val="24"/>
        </w:rPr>
        <w:t>atď</w:t>
      </w:r>
      <w:proofErr w:type="spellEnd"/>
      <w:r w:rsidR="007F1EFE" w:rsidRPr="00A1007F">
        <w:rPr>
          <w:rFonts w:asciiTheme="minorHAnsi" w:hAnsiTheme="minorHAnsi"/>
          <w:sz w:val="24"/>
          <w:szCs w:val="24"/>
        </w:rPr>
        <w:t xml:space="preserve">;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ak je kúpený samostatne a nie je súčasťou dod</w:t>
      </w:r>
      <w:r w:rsidR="007F1EFE" w:rsidRPr="00A1007F">
        <w:rPr>
          <w:rFonts w:asciiTheme="minorHAnsi" w:hAnsiTheme="minorHAnsi"/>
          <w:sz w:val="24"/>
          <w:szCs w:val="24"/>
        </w:rPr>
        <w:t>ávky hardvéru a jeho ocenenia),</w:t>
      </w:r>
    </w:p>
    <w:p w:rsidR="007F1EFE" w:rsidRPr="00A1007F" w:rsidRDefault="007F1EFE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technické zhodnotenie</w:t>
      </w:r>
      <w:r w:rsidR="00B70374" w:rsidRPr="00A1007F">
        <w:rPr>
          <w:rFonts w:asciiTheme="minorHAnsi" w:hAnsiTheme="minorHAnsi"/>
          <w:sz w:val="24"/>
          <w:szCs w:val="24"/>
        </w:rPr>
        <w:t xml:space="preserve"> / modernizácia</w:t>
      </w:r>
      <w:r w:rsidRPr="00A1007F">
        <w:rPr>
          <w:rFonts w:asciiTheme="minorHAnsi" w:hAnsiTheme="minorHAnsi"/>
          <w:sz w:val="24"/>
          <w:szCs w:val="24"/>
        </w:rPr>
        <w:t xml:space="preserve"> softvéru,</w:t>
      </w:r>
    </w:p>
    <w:p w:rsidR="00885DBB" w:rsidRPr="00A1007F" w:rsidRDefault="00885DBB" w:rsidP="007F1EFE">
      <w:pPr>
        <w:pStyle w:val="Odsekzoznamu"/>
        <w:numPr>
          <w:ilvl w:val="0"/>
          <w:numId w:val="3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vývoj aplikačného softvéru.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7F1EF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014 - Oceniteľné práva</w:t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885DBB" w:rsidRPr="00A1007F" w:rsidRDefault="00885DBB" w:rsidP="00D71CB6">
      <w:pPr>
        <w:pStyle w:val="Odsekzoznamu"/>
        <w:numPr>
          <w:ilvl w:val="0"/>
          <w:numId w:val="38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licencií (</w:t>
      </w:r>
      <w:r w:rsidR="007F1EFE" w:rsidRPr="00A1007F">
        <w:rPr>
          <w:rFonts w:asciiTheme="minorHAnsi" w:hAnsiTheme="minorHAnsi"/>
          <w:sz w:val="24"/>
          <w:szCs w:val="24"/>
        </w:rPr>
        <w:t>výdavky na obstaranie licencií, autorských práv a patentov, okrem výdavkov na obstaranie licencií súvisiacich s používaním softvéru, ktoré sa zaraďujú do skupiny výdavkov 013.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019 - Ostatný dlhodobý nehmotný majetok</w:t>
      </w:r>
      <w:r w:rsidRPr="00A1007F">
        <w:rPr>
          <w:rFonts w:asciiTheme="minorHAnsi" w:hAnsiTheme="minorHAnsi"/>
          <w:sz w:val="24"/>
          <w:szCs w:val="24"/>
        </w:rPr>
        <w:t xml:space="preserve"> do tejto skupiny oprávnených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sa zaraďujú najmä nasledovné typy oprávnených výdavkov:</w:t>
      </w:r>
    </w:p>
    <w:p w:rsidR="00885DBB" w:rsidRPr="00A1007F" w:rsidRDefault="001C1B3A" w:rsidP="001C1B3A">
      <w:pPr>
        <w:pStyle w:val="Odsekzoznamu"/>
        <w:numPr>
          <w:ilvl w:val="0"/>
          <w:numId w:val="38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ostatných nehmotných aktív</w:t>
      </w:r>
      <w:r w:rsidR="00D71CB6" w:rsidRPr="00A1007F">
        <w:rPr>
          <w:rFonts w:asciiTheme="minorHAnsi" w:hAnsiTheme="minorHAnsi"/>
          <w:sz w:val="24"/>
          <w:szCs w:val="24"/>
        </w:rPr>
        <w:t xml:space="preserve"> – tvorba / obstaranie a zhodnotenie web stránky, </w:t>
      </w:r>
      <w:r w:rsidR="00201154">
        <w:rPr>
          <w:rFonts w:asciiTheme="minorHAnsi" w:hAnsiTheme="minorHAnsi"/>
          <w:sz w:val="24"/>
          <w:szCs w:val="24"/>
        </w:rPr>
        <w:br/>
      </w:r>
      <w:r w:rsidR="00D71CB6" w:rsidRPr="00A1007F">
        <w:rPr>
          <w:rFonts w:asciiTheme="minorHAnsi" w:hAnsiTheme="minorHAnsi"/>
          <w:sz w:val="24"/>
          <w:szCs w:val="24"/>
        </w:rPr>
        <w:t>ak spĺňajú kritériá obstarania dlhodobého nehmotného majetku z kapitálových výdavkov</w:t>
      </w:r>
      <w:r w:rsidR="006E4CDE" w:rsidRPr="00A1007F">
        <w:rPr>
          <w:rFonts w:asciiTheme="minorHAnsi" w:hAnsiTheme="minorHAnsi"/>
          <w:sz w:val="24"/>
          <w:szCs w:val="24"/>
        </w:rPr>
        <w:t>.</w:t>
      </w:r>
    </w:p>
    <w:p w:rsidR="00D43007" w:rsidRPr="00A1007F" w:rsidRDefault="00D43007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D43007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43007" w:rsidRPr="00FE2F06" w:rsidRDefault="00D4300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02 – Dlhodobý hmotný majetok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Hmotný majetok, ktorého ocenenie sa rovná alebo je nižšie ako suma 1.700,- EUR</w:t>
      </w:r>
      <w:r w:rsidRPr="00A1007F">
        <w:rPr>
          <w:rFonts w:asciiTheme="minorHAnsi" w:hAnsiTheme="minorHAnsi"/>
          <w:sz w:val="24"/>
          <w:szCs w:val="24"/>
          <w:vertAlign w:val="superscript"/>
        </w:rPr>
        <w:t>4</w:t>
      </w:r>
      <w:r w:rsidRPr="00A1007F">
        <w:rPr>
          <w:rFonts w:asciiTheme="minorHAnsi" w:hAnsiTheme="minorHAnsi"/>
          <w:sz w:val="24"/>
          <w:szCs w:val="24"/>
        </w:rPr>
        <w:t>, možno zaradiť (</w:t>
      </w:r>
      <w:r w:rsidRPr="00A1007F">
        <w:rPr>
          <w:rFonts w:asciiTheme="minorHAnsi" w:hAnsiTheme="minorHAnsi"/>
          <w:sz w:val="24"/>
          <w:szCs w:val="24"/>
          <w:u w:val="single"/>
        </w:rPr>
        <w:t>podľa rozhodnutia účtovnej jednotky - prijímateľa</w:t>
      </w:r>
      <w:r w:rsidRPr="00A1007F">
        <w:rPr>
          <w:rFonts w:asciiTheme="minorHAnsi" w:hAnsiTheme="minorHAnsi"/>
          <w:sz w:val="24"/>
          <w:szCs w:val="24"/>
        </w:rPr>
        <w:t>) do dlhodobého hmotného majetku, ak prevádzkovo-technické funkcie (doba použiteľnosti) sú dlhšie ako jeden rok.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FE2F06" w:rsidRDefault="00885DBB" w:rsidP="00FE2F06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</w:rPr>
        <w:t>Hmotný majetok, ktorého ocenenie sa rovná sume 1.700,- EUR</w:t>
      </w:r>
      <w:r w:rsidRPr="00FE2F06">
        <w:rPr>
          <w:rFonts w:asciiTheme="minorHAnsi" w:hAnsiTheme="minorHAnsi"/>
          <w:color w:val="365F91"/>
          <w:sz w:val="24"/>
          <w:szCs w:val="24"/>
          <w:vertAlign w:val="superscript"/>
        </w:rPr>
        <w:t>4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alebo je nižšie, s dobou použiteľnosti dlhšou ako jeden rok, ktorý nebol zaradený do dlhodobého hmotného majetku, sa vykazuje v triede oprávnených výdavkov </w:t>
      </w: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</w:rPr>
        <w:t>11 - Zásoby</w:t>
      </w:r>
      <w:r w:rsidRPr="00FE2F06">
        <w:rPr>
          <w:rFonts w:asciiTheme="minorHAnsi" w:hAnsiTheme="minorHAnsi"/>
          <w:color w:val="365F91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sz w:val="24"/>
          <w:szCs w:val="24"/>
          <w:bdr w:val="single" w:sz="4" w:space="0" w:color="auto"/>
          <w:shd w:val="clear" w:color="auto" w:fill="FBD4B4" w:themeFill="accent6" w:themeFillTint="66"/>
        </w:rPr>
        <w:t>02</w:t>
      </w:r>
      <w:r w:rsidRPr="00A1007F">
        <w:rPr>
          <w:rFonts w:asciiTheme="minorHAnsi" w:hAnsiTheme="minorHAnsi"/>
          <w:sz w:val="24"/>
          <w:szCs w:val="24"/>
        </w:rPr>
        <w:t xml:space="preserve"> sa člení na nasledovné skupiny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022 - Samostatné hnuteľné veci a súbory hnuteľných vecí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023 - Dopravné prostriedky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3462A2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022 - Samostatné hnuteľné veci a súbory hnuteľných vecí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D43007" w:rsidRPr="00A1007F" w:rsidRDefault="00D43007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interiérového vybavenia</w:t>
      </w:r>
      <w:r w:rsidR="003462A2" w:rsidRPr="00A1007F">
        <w:rPr>
          <w:rFonts w:asciiTheme="minorHAnsi" w:hAnsiTheme="minorHAnsi"/>
          <w:sz w:val="24"/>
          <w:szCs w:val="24"/>
        </w:rPr>
        <w:t>, nevyhnutného pre implementáciu OP,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výpočtovej techniky, vrátane príslušenstva (</w:t>
      </w:r>
      <w:r w:rsidR="00D43007" w:rsidRPr="00A1007F">
        <w:rPr>
          <w:rFonts w:asciiTheme="minorHAnsi" w:hAnsiTheme="minorHAnsi"/>
          <w:sz w:val="24"/>
          <w:szCs w:val="24"/>
        </w:rPr>
        <w:t>napr. tlačiareň, podávač k tlačiarni, modem, skener k počítaču),</w:t>
      </w:r>
    </w:p>
    <w:p w:rsidR="00885DBB" w:rsidRPr="00A1007F" w:rsidRDefault="00885DBB" w:rsidP="003462A2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prevádzkových / špeciálnych strojov, prístrojov</w:t>
      </w:r>
      <w:r w:rsidR="003462A2" w:rsidRPr="00A1007F">
        <w:rPr>
          <w:rFonts w:asciiTheme="minorHAnsi" w:hAnsiTheme="minorHAnsi"/>
          <w:sz w:val="24"/>
          <w:szCs w:val="24"/>
        </w:rPr>
        <w:t xml:space="preserve">, zariadení, techniky a náradia, a komunikačnej infraštruktúry, 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telekomunikačnej techniky, vrátane špeciálneho spojovacieho a zabezpečovacieho materiálu a materiálu pre zabezpečenie zvukového a obrazového spojenia,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komunikačnej infraštruktúry: komunikačných (spojovacích) sietí typu LAN, WAN (rezortné, republikové a medzinárodné spojovacie siete, napr. SANET, GOVNET, VSNET)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nákup počítačových sietí, ktoré spĺňajú kritériá pre kapitálové výdavky; samostatné zariadenia súvisiace s obstaraním týchto komunikačných sietí, vrátane IP telefónie.</w:t>
      </w:r>
    </w:p>
    <w:p w:rsidR="00885DBB" w:rsidRPr="00A1007F" w:rsidRDefault="00885DB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modernizácia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</w:t>
      </w:r>
      <w:r w:rsidRPr="00A1007F">
        <w:rPr>
          <w:rFonts w:asciiTheme="minorHAnsi" w:hAnsiTheme="minorHAnsi"/>
          <w:sz w:val="24"/>
          <w:szCs w:val="24"/>
        </w:rPr>
        <w:t>prevádzkových / špeciálnych strojov, prístrojov, zariadení, techniky a</w:t>
      </w:r>
      <w:r w:rsidR="003462A2" w:rsidRPr="00A1007F">
        <w:rPr>
          <w:rFonts w:asciiTheme="minorHAnsi" w:hAnsiTheme="minorHAnsi"/>
          <w:sz w:val="24"/>
          <w:szCs w:val="24"/>
        </w:rPr>
        <w:t> </w:t>
      </w:r>
      <w:r w:rsidRPr="00A1007F">
        <w:rPr>
          <w:rFonts w:asciiTheme="minorHAnsi" w:hAnsiTheme="minorHAnsi"/>
          <w:sz w:val="24"/>
          <w:szCs w:val="24"/>
        </w:rPr>
        <w:t>náradia</w:t>
      </w:r>
      <w:r w:rsidR="003462A2" w:rsidRPr="00A1007F">
        <w:rPr>
          <w:rFonts w:asciiTheme="minorHAnsi" w:hAnsiTheme="minorHAnsi"/>
          <w:sz w:val="24"/>
          <w:szCs w:val="24"/>
        </w:rPr>
        <w:t>, telekomunikačnej techniky a komunikačnej infraštruktúry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FE2F06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023 - Dopravné prostriedky</w:t>
      </w:r>
      <w:r w:rsidRPr="00FE2F06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nasledovné typy oprávnených výdavkov:</w:t>
      </w:r>
    </w:p>
    <w:p w:rsidR="00B70374" w:rsidRPr="00A1007F" w:rsidRDefault="00885DBB" w:rsidP="00306C73">
      <w:pPr>
        <w:pStyle w:val="Odsekzoznamu"/>
        <w:numPr>
          <w:ilvl w:val="0"/>
          <w:numId w:val="2"/>
        </w:numPr>
        <w:spacing w:before="12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nákup alebo modernizácia </w:t>
      </w:r>
      <w:r w:rsidR="003462A2" w:rsidRPr="00A1007F">
        <w:rPr>
          <w:rFonts w:asciiTheme="minorHAnsi" w:hAnsiTheme="minorHAnsi"/>
          <w:sz w:val="24"/>
          <w:szCs w:val="24"/>
        </w:rPr>
        <w:t xml:space="preserve">osobných automobilov </w:t>
      </w:r>
      <w:r w:rsidRPr="00A1007F">
        <w:rPr>
          <w:rFonts w:asciiTheme="minorHAnsi" w:hAnsiTheme="minorHAnsi"/>
          <w:sz w:val="24"/>
          <w:szCs w:val="24"/>
        </w:rPr>
        <w:t>bezprostredne súvisiacich s cieľmi projektu</w:t>
      </w:r>
      <w:r w:rsidR="00D71CB6" w:rsidRPr="00A1007F">
        <w:rPr>
          <w:rFonts w:asciiTheme="minorHAnsi" w:hAnsiTheme="minorHAnsi"/>
          <w:sz w:val="24"/>
          <w:szCs w:val="24"/>
        </w:rPr>
        <w:t>.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3462A2" w:rsidRPr="00A1007F" w:rsidRDefault="003462A2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D71CB6" w:rsidRPr="00A1007F" w:rsidRDefault="00D71CB6" w:rsidP="003462A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3462A2" w:rsidRPr="00FE2F06" w:rsidRDefault="003E4967" w:rsidP="00FE2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FE2F06">
        <w:rPr>
          <w:rFonts w:asciiTheme="minorHAnsi" w:hAnsiTheme="minorHAnsi"/>
          <w:b/>
          <w:color w:val="365F91"/>
          <w:sz w:val="26"/>
          <w:szCs w:val="26"/>
        </w:rPr>
        <w:t>11</w:t>
      </w:r>
      <w:r w:rsidR="003462A2"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>Zásoby</w:t>
      </w:r>
    </w:p>
    <w:p w:rsidR="00885DBB" w:rsidRPr="00A1007F" w:rsidRDefault="00885DBB" w:rsidP="00885DBB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Vecné vymedzenie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 rámci triedy sa zaraďujú hnuteľné veci </w:t>
      </w:r>
      <w:r w:rsidRPr="00A1007F">
        <w:rPr>
          <w:rFonts w:asciiTheme="minorHAnsi" w:hAnsiTheme="minorHAnsi"/>
          <w:sz w:val="24"/>
          <w:szCs w:val="24"/>
          <w:u w:val="single"/>
        </w:rPr>
        <w:t>s dobou použiteľnosti najviac jeden rok</w:t>
      </w:r>
      <w:r w:rsidRPr="00A1007F">
        <w:rPr>
          <w:rFonts w:asciiTheme="minorHAnsi" w:hAnsiTheme="minorHAnsi"/>
          <w:sz w:val="24"/>
          <w:szCs w:val="24"/>
        </w:rPr>
        <w:t xml:space="preserve"> bez ohľadu na obstarávaciu cenu. V danej triede sa vykazuje aj hmotný majetok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6"/>
      </w:r>
      <w:r w:rsidRPr="00A1007F">
        <w:rPr>
          <w:rFonts w:asciiTheme="minorHAnsi" w:hAnsiTheme="minorHAnsi"/>
          <w:sz w:val="24"/>
          <w:szCs w:val="24"/>
        </w:rPr>
        <w:t>, ktorý nie je definovaný ako dlhodobý hmotný majetok.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FE2F06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11</w:t>
      </w:r>
      <w:r w:rsidRPr="00FE2F06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112 - Zásoby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112 - Zásoby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3E4967" w:rsidRPr="00A1007F" w:rsidRDefault="00C55CEB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interiérového vybavenia, nevyhnutného pre implementáciu OP,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výpočtovej techniky, vrátane príslušenstva (</w:t>
      </w:r>
      <w:r w:rsidRPr="00A1007F">
        <w:rPr>
          <w:rFonts w:asciiTheme="minorHAnsi" w:hAnsiTheme="minorHAnsi"/>
          <w:sz w:val="24"/>
          <w:szCs w:val="24"/>
        </w:rPr>
        <w:t xml:space="preserve">obstaranie osobných počítačov, vrátane materiálu k výpočtovej technike, napr. "myší", klávesníc, filtrov, monitorov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 procesorov k počítačom, nenahratých nosičov dát pre výpočtovú techniku, tlačiarní, podávačov k tlačiarňam, </w:t>
      </w:r>
      <w:proofErr w:type="spellStart"/>
      <w:r w:rsidRPr="00A1007F">
        <w:rPr>
          <w:rFonts w:asciiTheme="minorHAnsi" w:hAnsiTheme="minorHAnsi"/>
          <w:sz w:val="24"/>
          <w:szCs w:val="24"/>
        </w:rPr>
        <w:t>čípových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kariet),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prevádzkových / špeciálnych strojov, prístrojov, zariadení, techniky a náradia, ktoré nespĺňajú kritériá obstarania dlhodobého hmotného majetku z kapitálových výdavkov,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telekomunikačnej techniky (zvukové a obrazové prístroje vrátane spojovej techniky, spojovacieho a zabezpečovacieho materiálu a materiálu pre zabezpečenie zvukového a obrazového spojenia),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 komunikačnej infraštruktúry (materiál na zabezpečenie komunikačných (spojovacích) sietí typu LAN,WAN (rezortné, republikové a medzinárodné spojovacie siete, napr. SANET, GOVNET, VSNET), počítačových sietí, elektronického prenosu dát, prístupu k internetu),</w:t>
      </w:r>
    </w:p>
    <w:p w:rsidR="003E4967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obstaranie</w:t>
      </w:r>
      <w:r w:rsidR="003E4967" w:rsidRPr="00A1007F">
        <w:rPr>
          <w:rFonts w:asciiTheme="minorHAnsi" w:hAnsiTheme="minorHAnsi"/>
          <w:sz w:val="24"/>
          <w:szCs w:val="24"/>
        </w:rPr>
        <w:t xml:space="preserve"> všeobecného materiálu (kancelársky, spotrebný materiál</w:t>
      </w:r>
      <w:r w:rsidR="002C1BB2" w:rsidRPr="00A1007F">
        <w:rPr>
          <w:rFonts w:asciiTheme="minorHAnsi" w:hAnsiTheme="minorHAnsi"/>
          <w:sz w:val="24"/>
          <w:szCs w:val="24"/>
        </w:rPr>
        <w:t>),</w:t>
      </w:r>
    </w:p>
    <w:p w:rsidR="003E4967" w:rsidRPr="00A1007F" w:rsidRDefault="003E4967" w:rsidP="003E4967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knihy, časopisy, noviny, učebnice, učebné, kompenzačné pomôcky, </w:t>
      </w:r>
    </w:p>
    <w:p w:rsidR="00E94CFD" w:rsidRPr="00A1007F" w:rsidRDefault="003E4967" w:rsidP="00E94CFD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E94CFD">
        <w:rPr>
          <w:rFonts w:asciiTheme="minorHAnsi" w:hAnsiTheme="minorHAnsi"/>
          <w:sz w:val="24"/>
          <w:szCs w:val="24"/>
        </w:rPr>
        <w:t>pracovné odevy a pomôcky, obuv</w:t>
      </w:r>
      <w:r w:rsidR="002C1BB2" w:rsidRPr="00E94CFD">
        <w:rPr>
          <w:rFonts w:asciiTheme="minorHAnsi" w:hAnsiTheme="minorHAnsi"/>
          <w:sz w:val="24"/>
          <w:szCs w:val="24"/>
        </w:rPr>
        <w:t>, bezprostredne súvisiacich s cieľmi projektu.</w:t>
      </w:r>
    </w:p>
    <w:p w:rsidR="00094D45" w:rsidRPr="00E94CFD" w:rsidRDefault="00094D45" w:rsidP="0063689B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665B3" w:rsidRPr="00FE2F06" w:rsidRDefault="00C665B3" w:rsidP="00C66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>
        <w:rPr>
          <w:rFonts w:asciiTheme="minorHAnsi" w:hAnsiTheme="minorHAnsi"/>
          <w:b/>
          <w:color w:val="365F91"/>
          <w:sz w:val="26"/>
          <w:szCs w:val="26"/>
        </w:rPr>
        <w:t>35</w:t>
      </w:r>
      <w:r w:rsidRPr="00FE2F06">
        <w:rPr>
          <w:rFonts w:asciiTheme="minorHAnsi" w:hAnsiTheme="minorHAnsi"/>
          <w:b/>
          <w:color w:val="365F91"/>
          <w:sz w:val="26"/>
          <w:szCs w:val="26"/>
        </w:rPr>
        <w:t xml:space="preserve"> – </w:t>
      </w:r>
      <w:r>
        <w:rPr>
          <w:rFonts w:asciiTheme="minorHAnsi" w:hAnsiTheme="minorHAnsi"/>
          <w:b/>
          <w:color w:val="365F91"/>
          <w:sz w:val="26"/>
          <w:szCs w:val="26"/>
        </w:rPr>
        <w:t>Dotácie, príspevky a transfery</w:t>
      </w:r>
    </w:p>
    <w:p w:rsidR="00C665B3" w:rsidRDefault="00C665B3" w:rsidP="00094D45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Vecné vymedzenie</w:t>
      </w:r>
    </w:p>
    <w:p w:rsidR="00C665B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 triedy sa zaraďuje poskytnutie dotácií, príspevkov (vrátane transferov) voči tretím osobám (poskytovateľom je štátna rozpočtová alebo príspevková organizácia, obec, VÚC a ich rozpočtové alebo príspevkové organizácie).</w:t>
      </w:r>
    </w:p>
    <w:p w:rsidR="005E16A3" w:rsidRDefault="005E16A3" w:rsidP="00094D4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E2F06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094D45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35</w:t>
      </w:r>
      <w:r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 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5E16A3" w:rsidRPr="00094D45" w:rsidRDefault="005E16A3" w:rsidP="00094D45">
      <w:pPr>
        <w:pStyle w:val="Odsekzoznamu"/>
        <w:numPr>
          <w:ilvl w:val="0"/>
          <w:numId w:val="4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352 – Poskytnutie dotácií, príspevkov voči tretím osobám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lastRenderedPageBreak/>
        <w:t>352</w:t>
      </w: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 xml:space="preserve"> - </w:t>
      </w:r>
      <w:r w:rsidRPr="00094D45">
        <w:rPr>
          <w:rFonts w:asciiTheme="minorHAnsi" w:hAnsiTheme="minorHAnsi"/>
          <w:b/>
          <w:sz w:val="24"/>
          <w:szCs w:val="24"/>
        </w:rPr>
        <w:t>Poskytnutie dotácií, príspevkov voči tretím osobám</w:t>
      </w:r>
      <w:r>
        <w:rPr>
          <w:rFonts w:asciiTheme="minorHAnsi" w:hAnsiTheme="minorHAnsi"/>
          <w:b/>
          <w:sz w:val="24"/>
          <w:szCs w:val="24"/>
        </w:rPr>
        <w:t xml:space="preserve"> - </w:t>
      </w:r>
      <w:r w:rsidRPr="00A1007F">
        <w:rPr>
          <w:rFonts w:asciiTheme="minorHAnsi" w:hAnsiTheme="minorHAnsi"/>
          <w:sz w:val="24"/>
          <w:szCs w:val="24"/>
        </w:rPr>
        <w:t>do tejto skupiny oprávnených výdavkov sa zaraďujú najmä nasledovné typy oprávnených výdavkov:</w:t>
      </w:r>
    </w:p>
    <w:p w:rsidR="005E16A3" w:rsidRDefault="005E16A3" w:rsidP="005E16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5E16A3" w:rsidRDefault="00C81200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transf</w:t>
      </w:r>
      <w:r w:rsidR="005E1AA4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ry medzinárodnej organizácii – pravidelné a špeciálne príspevky za členstvo</w:t>
      </w:r>
    </w:p>
    <w:p w:rsidR="00C81200" w:rsidRPr="00094D45" w:rsidRDefault="005E1AA4" w:rsidP="00094D45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094D45">
        <w:rPr>
          <w:rFonts w:asciiTheme="minorHAnsi" w:hAnsiTheme="minorHAnsi"/>
          <w:sz w:val="24"/>
          <w:szCs w:val="24"/>
        </w:rPr>
        <w:t>transfery v rámci verejnej správy -  transfer vyššiemu územnému celku.</w:t>
      </w:r>
    </w:p>
    <w:p w:rsidR="005E16A3" w:rsidRPr="00C81200" w:rsidRDefault="005E16A3" w:rsidP="00094D45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50 – Spotreba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50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502 – Spotreba energie</w:t>
      </w:r>
    </w:p>
    <w:p w:rsidR="002C1BB2" w:rsidRPr="00A1007F" w:rsidRDefault="002C1BB2" w:rsidP="002C1BB2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503 – Spotreba ostatných neskladovateľných dodávok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502 – Spotreba energie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C1BB2" w:rsidRPr="00A1007F" w:rsidRDefault="002C1BB2" w:rsidP="00655DCB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energie, vodné, stočné</w:t>
      </w:r>
      <w:r w:rsidR="00655DCB" w:rsidRPr="00A1007F">
        <w:rPr>
          <w:rFonts w:asciiTheme="minorHAnsi" w:hAnsiTheme="minorHAnsi"/>
          <w:sz w:val="24"/>
          <w:szCs w:val="24"/>
        </w:rPr>
        <w:t xml:space="preserve"> (elektrická energia, tepelná energia, vodné, stočné, vrátane platieb za odvádzanie vôd z povrchového odtoku do verejnej kanalizácie).</w:t>
      </w:r>
    </w:p>
    <w:p w:rsidR="002C1BB2" w:rsidRPr="00A1007F" w:rsidRDefault="002C1BB2" w:rsidP="002C1BB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503 – Spotreba ostatných neskladovateľných dodávok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655DCB" w:rsidP="00655DCB">
      <w:pPr>
        <w:pStyle w:val="Default"/>
        <w:numPr>
          <w:ilvl w:val="0"/>
          <w:numId w:val="42"/>
        </w:numPr>
        <w:ind w:left="284" w:hanging="284"/>
        <w:jc w:val="both"/>
        <w:rPr>
          <w:rFonts w:asciiTheme="minorHAnsi" w:hAnsiTheme="minorHAnsi"/>
          <w:color w:val="auto"/>
        </w:rPr>
      </w:pPr>
      <w:r w:rsidRPr="00A1007F">
        <w:rPr>
          <w:rFonts w:asciiTheme="minorHAnsi" w:hAnsiTheme="minorHAnsi"/>
          <w:color w:val="auto"/>
        </w:rPr>
        <w:t xml:space="preserve">palivo na dopravné účely (pohonné hmoty), mazivá, oleje, špeciálne kvapaliny, LPG plyny použité výlučne na dopravné účely pri pracovných cestách služobným vozidlom, bezprostredne súvisiacich s cieľmi projektu. </w:t>
      </w:r>
    </w:p>
    <w:p w:rsidR="00655DCB" w:rsidRPr="00A1007F" w:rsidRDefault="00655DCB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CD2E10" w:rsidRPr="00A1007F" w:rsidRDefault="00CD2E10" w:rsidP="002C1BB2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2C1BB2" w:rsidRPr="00D8571A" w:rsidRDefault="002C1BB2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51 – Služby</w:t>
      </w:r>
    </w:p>
    <w:p w:rsidR="002C1BB2" w:rsidRPr="00A1007F" w:rsidRDefault="002C1BB2" w:rsidP="002C1BB2">
      <w:pPr>
        <w:spacing w:before="120"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51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sa člení na nasledovné skupiny oprávnených výdavkov:</w:t>
      </w:r>
    </w:p>
    <w:p w:rsidR="00655DCB" w:rsidRPr="00A1007F" w:rsidRDefault="00655DC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511 – Opravy a udržiavanie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512 - Cestovné náhrady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518 - Ostatné služby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655DC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511 – Opravy a udržiavanie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655DCB" w:rsidRPr="00A1007F" w:rsidRDefault="00BF2CF8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servis, údržba, opravy a výdavky s tým spojené (dopravné);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="00CD2E10" w:rsidRPr="00A1007F">
        <w:rPr>
          <w:rFonts w:asciiTheme="minorHAnsi" w:hAnsiTheme="minorHAnsi"/>
          <w:sz w:val="24"/>
          <w:szCs w:val="24"/>
        </w:rPr>
        <w:t>v</w:t>
      </w:r>
      <w:r w:rsidR="00655DCB" w:rsidRPr="00A1007F">
        <w:rPr>
          <w:rFonts w:asciiTheme="minorHAnsi" w:hAnsiTheme="minorHAnsi"/>
          <w:sz w:val="24"/>
          <w:szCs w:val="24"/>
        </w:rPr>
        <w:t xml:space="preserve"> prípade dodávateľského zabezpečenia úhrada za dodanú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bu</w:t>
      </w:r>
      <w:r w:rsidRPr="00A1007F">
        <w:rPr>
          <w:rFonts w:asciiTheme="minorHAnsi" w:hAnsiTheme="minorHAnsi"/>
          <w:sz w:val="24"/>
          <w:szCs w:val="24"/>
        </w:rPr>
        <w:t>, pri realizácii vo vlastnej réž</w:t>
      </w:r>
      <w:r w:rsidR="00655DCB" w:rsidRPr="00A1007F">
        <w:rPr>
          <w:rFonts w:asciiTheme="minorHAnsi" w:hAnsiTheme="minorHAnsi"/>
          <w:sz w:val="24"/>
          <w:szCs w:val="24"/>
        </w:rPr>
        <w:t>ii, napr. nákup materiálu, pracovných nástrojov, náradí, čistiacich potrieb, premeranie spotreby paliva, drobný materiál pre vodičov (napr. osvie</w:t>
      </w:r>
      <w:r w:rsidRPr="00A1007F">
        <w:rPr>
          <w:rFonts w:asciiTheme="minorHAnsi" w:hAnsiTheme="minorHAnsi"/>
          <w:sz w:val="24"/>
          <w:szCs w:val="24"/>
        </w:rPr>
        <w:t>žovače vzduchu</w:t>
      </w:r>
      <w:r w:rsidR="00655DCB" w:rsidRPr="00A1007F">
        <w:rPr>
          <w:rFonts w:asciiTheme="minorHAnsi" w:hAnsiTheme="minorHAnsi"/>
          <w:sz w:val="24"/>
          <w:szCs w:val="24"/>
        </w:rPr>
        <w:t xml:space="preserve">), pneumatiky, batérie </w:t>
      </w:r>
      <w:r w:rsidR="00201154">
        <w:rPr>
          <w:rFonts w:asciiTheme="minorHAnsi" w:hAnsiTheme="minorHAnsi"/>
          <w:sz w:val="24"/>
          <w:szCs w:val="24"/>
        </w:rPr>
        <w:br/>
      </w:r>
      <w:r w:rsidR="00655DCB" w:rsidRPr="00A1007F">
        <w:rPr>
          <w:rFonts w:asciiTheme="minorHAnsi" w:hAnsiTheme="minorHAnsi"/>
          <w:sz w:val="24"/>
          <w:szCs w:val="24"/>
        </w:rPr>
        <w:t>(aj nahodenie pneumatík, vyvá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enie kolies, nabitie batérií), navigačných zariadení, náhradné diely na opravy vrátane diskov a duší, emisné kontroly, poplatky za slu</w:t>
      </w:r>
      <w:r w:rsidRPr="00A1007F">
        <w:rPr>
          <w:rFonts w:asciiTheme="minorHAnsi" w:hAnsiTheme="minorHAnsi"/>
          <w:sz w:val="24"/>
          <w:szCs w:val="24"/>
        </w:rPr>
        <w:t>ž</w:t>
      </w:r>
      <w:r w:rsidR="00655DCB" w:rsidRPr="00A1007F">
        <w:rPr>
          <w:rFonts w:asciiTheme="minorHAnsi" w:hAnsiTheme="minorHAnsi"/>
          <w:sz w:val="24"/>
          <w:szCs w:val="24"/>
        </w:rPr>
        <w:t>by staníc technickej kontroly.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interiérového vybavenia (napr. nábytku);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výpočtovej techniky, softvéru a aplikácií (napr. aktualizácia programového produktu vykonaním malých zásahov do existujúceho produktu) ako aj údržba komunikačnej infraštruktúry (napr. komunikačných (spojovacích) sietí typu LAN, WAN (rezortné, republikové a medzinárodné spojovacie siete, napr. SANET,GOVNET, VSNET), počítačových sietí, elektronického prenosu dát;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údržba telekomunikačnej techniky (zvukové a obrazové prístroje vrátane spojovej techniky, spojovacieho a zabezpečovacieho materiálu a materiálu pre zabezpečenie zvukového a obrazového spojenia);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prevádzkových / špeciálnych strojov, prístrojov, zariadení, techniky a náradia (napr. kancelárskych, elektrospotrebičov, klimatizačných jednotiek a vzduchotechniky, vrátane príslušného materiálu k vyššie uvedenému);</w:t>
      </w:r>
    </w:p>
    <w:p w:rsidR="00CD2E10" w:rsidRPr="00A1007F" w:rsidRDefault="00CD2E10" w:rsidP="00CD2E10">
      <w:pPr>
        <w:pStyle w:val="Odsekzoznamu"/>
        <w:numPr>
          <w:ilvl w:val="0"/>
          <w:numId w:val="4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údržba budov, objektov alebo ich častí (napr. kancelárskych, archívnych);</w:t>
      </w:r>
    </w:p>
    <w:p w:rsidR="00BF2CF8" w:rsidRPr="00A1007F" w:rsidRDefault="00BF2CF8" w:rsidP="00CD2E10">
      <w:pPr>
        <w:pStyle w:val="Odsekzoznamu"/>
        <w:spacing w:after="0" w:line="240" w:lineRule="auto"/>
        <w:ind w:left="284"/>
        <w:jc w:val="both"/>
        <w:rPr>
          <w:rFonts w:asciiTheme="minorHAnsi" w:hAnsiTheme="minorHAnsi"/>
          <w:sz w:val="24"/>
          <w:szCs w:val="24"/>
        </w:rPr>
      </w:pPr>
    </w:p>
    <w:p w:rsidR="00655DCB" w:rsidRPr="00A1007F" w:rsidRDefault="00655DC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C55CE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512 - Cestovné náhrady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tuzemské / zahraničné cestovné náhrady bezprostredne súvisiace s implementáciou projektu;</w:t>
      </w:r>
    </w:p>
    <w:p w:rsidR="00C55CEB" w:rsidRPr="00A1007F" w:rsidRDefault="00C55CEB" w:rsidP="00C55CE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cestovné náhrady </w:t>
      </w:r>
      <w:r w:rsidR="0042490E" w:rsidRPr="00A1007F">
        <w:rPr>
          <w:rFonts w:asciiTheme="minorHAnsi" w:hAnsiTheme="minorHAnsi"/>
          <w:sz w:val="24"/>
          <w:szCs w:val="24"/>
        </w:rPr>
        <w:t xml:space="preserve">a cestovné výdavky </w:t>
      </w:r>
      <w:r w:rsidRPr="00A1007F">
        <w:rPr>
          <w:rFonts w:asciiTheme="minorHAnsi" w:hAnsiTheme="minorHAnsi"/>
          <w:sz w:val="24"/>
          <w:szCs w:val="24"/>
        </w:rPr>
        <w:t xml:space="preserve">iným ako vlastným zamestnancom (napr. členom Monitorovacieho výboru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>).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518 - Ostatné služby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poštové služby a telekomunikačné služby - bezprostredne súvisiace s implementáciou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poplatky za internetové služby (elektronický prenos dát); poplatky za komunikačné (spojovacie) siete typu LAN, WAN; poplatky za užívanie rezortných, republikových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medzinárodných komunikačných (spojovacích) sietí (napr. SANET, GOVNET, VSNET); poplatky za IP telefóniu;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výdavky na obstaranie materiálu reprezentačného charakteru (napr. káva, čaj, minerálka, cukor a pod., nie alkoholické nápoje, vrátane vecných darov a kvetov) ak sú poskytnuté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z vlastných zdrojov, nie dodávateľsky;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nákup softvéru,</w:t>
      </w:r>
      <w:r w:rsidRPr="00A1007F">
        <w:rPr>
          <w:rFonts w:asciiTheme="minorHAnsi" w:hAnsiTheme="minorHAnsi"/>
          <w:sz w:val="16"/>
          <w:szCs w:val="16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vrátane výdavkov na obstaranie licencií súvisiacich s používaním softvéru,  ktorý nespĺňa kritériá nehmotného majetku z kapitálových výdavkov a výlučne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bezprostredne súvisí s projektom a jeho cieľmi;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obstaranie licencií, autorských práv a patentov, ak nespĺňajú kritériá obstarania dlhodobého nehmotného majetku z kapitálových výdavkov;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prepravné a nájom dopravných prostriedkov (nesúvisiace s nákupom tovarov) - napr. zabezpečenie prepravy osôb taxislužbou alebo iným dodávateľom prepravnej služby,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budov, objektov alebo ich častí (napr. kancelárskych, archívnych), ak je nevyhnutný na dosiahnutie cieľov projektu;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nájom prevádzkových / špeciálnych strojov, prístrojov, zariadení, techniky, náradia a materiálu,</w:t>
      </w:r>
      <w:r w:rsidR="00414DE7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nájom výpočtovej techniky</w:t>
      </w:r>
      <w:r w:rsidR="00414DE7" w:rsidRPr="00A1007F">
        <w:rPr>
          <w:rFonts w:asciiTheme="minorHAnsi" w:hAnsiTheme="minorHAnsi"/>
          <w:sz w:val="24"/>
          <w:szCs w:val="24"/>
        </w:rPr>
        <w:t>, nájom softvéru a komunikačnej infraštruktúry,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školenia, kurzy, semináre, porady, konferencie, sympóziá a informačné podujatia bezp</w:t>
      </w:r>
      <w:r w:rsidR="00414DE7" w:rsidRPr="00A1007F">
        <w:rPr>
          <w:rFonts w:asciiTheme="minorHAnsi" w:hAnsiTheme="minorHAnsi"/>
          <w:sz w:val="24"/>
          <w:szCs w:val="24"/>
        </w:rPr>
        <w:t>rostredne súvisiace s projektom,</w:t>
      </w:r>
    </w:p>
    <w:p w:rsidR="00414DE7" w:rsidRPr="00A1007F" w:rsidRDefault="00414DE7" w:rsidP="00414DE7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propagáciu, reklamu a inzerciu: propagácia v tlači, médiách, informačné letáky, brožúry, návody (výdavky, ktoré bezprostredne súvisia s informovaním verejnosti o podpore,</w:t>
      </w:r>
      <w:r w:rsidRPr="00A1007F">
        <w:rPr>
          <w:rFonts w:asciiTheme="minorHAnsi" w:hAnsiTheme="minorHAnsi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ktorú projekt získal z fondov EÚ a štátneho rozpočtu SR na jeho spolufinancovanie),  informačné tabule (plagáty), výdavky za vytvorenie a údržbu web stránky v medzinárodnej sieti INTERNET, vládnej sieti GOVNET, vizitky, zastúpenie a účasť na výstavách a expozíciách, výdavky na </w:t>
      </w:r>
      <w:proofErr w:type="spellStart"/>
      <w:r w:rsidRPr="00A1007F">
        <w:rPr>
          <w:rFonts w:asciiTheme="minorHAnsi" w:hAnsiTheme="minorHAnsi"/>
          <w:sz w:val="24"/>
          <w:szCs w:val="24"/>
        </w:rPr>
        <w:t>vizuál</w:t>
      </w:r>
      <w:proofErr w:type="spellEnd"/>
      <w:r w:rsidRPr="00A1007F">
        <w:rPr>
          <w:rFonts w:asciiTheme="minorHAnsi" w:hAnsiTheme="minorHAnsi"/>
          <w:sz w:val="24"/>
          <w:szCs w:val="24"/>
        </w:rPr>
        <w:t>, logo, dizajn manuál, slogany, informačnú kampaň, prieskumy, filmové šoty;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lastRenderedPageBreak/>
        <w:t>výdavky na tvorbu odborných publikácií a príručiek, resp. iných odborných materiálov (obstaraných dodávateľsky);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na vypracovanie koncepčných, strategických a realizačných dokumentov;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za štúdie, analýzy, výpočty, všetky druhy</w:t>
      </w:r>
      <w:r w:rsidR="006E4CDE" w:rsidRPr="00A1007F">
        <w:rPr>
          <w:rFonts w:asciiTheme="minorHAnsi" w:hAnsiTheme="minorHAnsi"/>
          <w:sz w:val="24"/>
          <w:szCs w:val="24"/>
        </w:rPr>
        <w:t xml:space="preserve"> posudkov, odborných vyjadrení </w:t>
      </w:r>
      <w:r w:rsidRPr="00A1007F">
        <w:rPr>
          <w:rFonts w:asciiTheme="minorHAnsi" w:hAnsiTheme="minorHAnsi"/>
          <w:sz w:val="24"/>
          <w:szCs w:val="24"/>
        </w:rPr>
        <w:t xml:space="preserve">(napr. znalecké, expertízne, rozbory); </w:t>
      </w:r>
    </w:p>
    <w:p w:rsidR="0042490E" w:rsidRPr="00A1007F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poradenské služby, právne služby, tlmočnícke a prekladateľské služby, audit, expertízy, marketingové a podobné štúdie;</w:t>
      </w:r>
    </w:p>
    <w:p w:rsidR="0042490E" w:rsidRDefault="0042490E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služby nájmu (upratovanie, strážna služba, prípadne iné podľa zmluvy o nájme priestoru) ak sú nevyhnutné na dosiahnutie cieľov projektu;</w:t>
      </w:r>
    </w:p>
    <w:p w:rsidR="00C90117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výdavky súvisiace s kultúrnou činnosťou, vrátane mládežníckych podujatí, na vecné dary pri kultúrnych podujatiach, finančné odmeny za kultúrne podujatia, za spracovanie súťažných podkladov</w:t>
      </w:r>
    </w:p>
    <w:p w:rsidR="00C90117" w:rsidRPr="00A1007F" w:rsidRDefault="00C90117" w:rsidP="0042490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výdavky na reprezentačné účely zabezpečované prostredníctvom </w:t>
      </w:r>
      <w:proofErr w:type="spellStart"/>
      <w:r>
        <w:rPr>
          <w:rFonts w:asciiTheme="minorHAnsi" w:hAnsiTheme="minorHAnsi"/>
          <w:sz w:val="24"/>
          <w:szCs w:val="24"/>
        </w:rPr>
        <w:t>catteringovej</w:t>
      </w:r>
      <w:proofErr w:type="spellEnd"/>
      <w:r>
        <w:rPr>
          <w:rFonts w:asciiTheme="minorHAnsi" w:hAnsiTheme="minorHAnsi"/>
          <w:sz w:val="24"/>
          <w:szCs w:val="24"/>
        </w:rPr>
        <w:t xml:space="preserve"> spoločnosti, resp. reštauračným zariadením, ostatné výdavky spojené s pobytom oficiálnych hostí za ubytovanie, dopravu, tlmočenie a za vstupné na kultúrny program a kultúrne podujatie.</w:t>
      </w:r>
    </w:p>
    <w:p w:rsidR="0042490E" w:rsidRPr="00A1007F" w:rsidRDefault="0042490E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52 – Osobné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bdr w:val="single" w:sz="4" w:space="0" w:color="auto"/>
        </w:rPr>
        <w:t xml:space="preserve">Trieda oprávnených výdavkov </w:t>
      </w:r>
      <w:r w:rsidRPr="00A1007F">
        <w:rPr>
          <w:rFonts w:asciiTheme="minorHAnsi" w:hAnsiTheme="minorHAnsi"/>
          <w:b/>
          <w:sz w:val="24"/>
          <w:szCs w:val="24"/>
          <w:bdr w:val="single" w:sz="4" w:space="0" w:color="auto"/>
        </w:rPr>
        <w:t>52</w:t>
      </w:r>
      <w:r w:rsidRPr="00A1007F">
        <w:rPr>
          <w:rFonts w:asciiTheme="minorHAnsi" w:hAnsiTheme="minorHAnsi"/>
          <w:sz w:val="24"/>
          <w:szCs w:val="24"/>
        </w:rPr>
        <w:t xml:space="preserve"> 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521 - Mzdové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521 - 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7"/>
      </w:r>
      <w:r w:rsidRPr="00A1007F">
        <w:rPr>
          <w:rFonts w:asciiTheme="minorHAnsi" w:hAnsiTheme="minorHAnsi"/>
          <w:sz w:val="24"/>
          <w:szCs w:val="24"/>
        </w:rPr>
        <w:t xml:space="preserve"> - do tejto skupiny oprávnených výdavkov sa zaraďujú najmä nasledovné typy oprávnených výdavkov: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mzdové výdavky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38"/>
      </w:r>
      <w:r w:rsidRPr="00A1007F">
        <w:rPr>
          <w:rFonts w:asciiTheme="minorHAnsi" w:hAnsiTheme="minorHAnsi"/>
          <w:sz w:val="24"/>
          <w:szCs w:val="24"/>
        </w:rPr>
        <w:t xml:space="preserve"> zamestnancov prijímateľa</w:t>
      </w:r>
      <w:r w:rsidR="00ED6D18" w:rsidRPr="00A1007F">
        <w:rPr>
          <w:rFonts w:asciiTheme="minorHAnsi" w:hAnsiTheme="minorHAnsi"/>
          <w:sz w:val="24"/>
          <w:szCs w:val="24"/>
        </w:rPr>
        <w:t>,</w:t>
      </w:r>
      <w:r w:rsidRPr="00A1007F">
        <w:rPr>
          <w:rFonts w:asciiTheme="minorHAnsi" w:hAnsiTheme="minorHAnsi"/>
          <w:sz w:val="24"/>
          <w:szCs w:val="24"/>
        </w:rPr>
        <w:t xml:space="preserve"> </w:t>
      </w:r>
    </w:p>
    <w:p w:rsidR="00ED6D18" w:rsidRPr="00A1007F" w:rsidRDefault="00885DBB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odmeny za práce vykonané mimo pracovného pomeru vrátane povinných odvodov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za zamestnávateľa, pričom mimo pracovným pomerom sa rozumejú vzťahy uzatvorené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v zmysle ustanovení §§ 223-228 z. č. 311/2001 Z. z. Zákonníka práce v znení neskorších predpisov (t. j. dohoda o vykonaní práce ak ide o prácu, ktorá je vymedzená výsledkom, dohoda o pracovnej činnosti ak ide o príležitostnú činnosť vymedzenú druhom práce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dohoda o brigádnickej práci študentov)</w:t>
      </w:r>
      <w:r w:rsidR="00ED6D18" w:rsidRPr="00A1007F">
        <w:rPr>
          <w:rFonts w:asciiTheme="minorHAnsi" w:hAnsiTheme="minorHAnsi"/>
          <w:sz w:val="24"/>
          <w:szCs w:val="24"/>
        </w:rPr>
        <w:t>,</w:t>
      </w:r>
    </w:p>
    <w:p w:rsidR="00ED6D18" w:rsidRPr="00A1007F" w:rsidRDefault="00ED6D18" w:rsidP="00ED6D1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transfery na nemocenské dávky.</w:t>
      </w:r>
    </w:p>
    <w:p w:rsidR="00ED6D18" w:rsidRPr="00A1007F" w:rsidRDefault="00ED6D18" w:rsidP="00ED6D18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54 – Ostatné výdavky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54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BF2CF8" w:rsidRPr="00A1007F" w:rsidRDefault="00BF2CF8" w:rsidP="00BF2CF8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548 – Výdavky na prevádzkovú činnosť</w:t>
      </w:r>
    </w:p>
    <w:p w:rsidR="00ED6D18" w:rsidRPr="00A1007F" w:rsidRDefault="00ED6D18" w:rsidP="00ED6D18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548 - Výdavky na prevádzkovú činnosť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lang w:eastAsia="cs-CZ"/>
        </w:rPr>
        <w:t>výdavky na poistenie majetku spolufinancovaného z NFP,</w:t>
      </w:r>
    </w:p>
    <w:p w:rsidR="00ED6D18" w:rsidRPr="00A1007F" w:rsidRDefault="00ED6D18" w:rsidP="00242F0B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povinné zmluvné a havarijné poistenie (dopravné).</w:t>
      </w:r>
    </w:p>
    <w:p w:rsidR="00BF2CF8" w:rsidRPr="00A1007F" w:rsidRDefault="00BF2CF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ED6D18" w:rsidRPr="00A1007F" w:rsidRDefault="00ED6D18" w:rsidP="00BF2CF8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u w:val="single"/>
        </w:rPr>
      </w:pPr>
    </w:p>
    <w:p w:rsidR="00BF2CF8" w:rsidRPr="00D8571A" w:rsidRDefault="00BF2CF8" w:rsidP="00D857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6"/>
          <w:szCs w:val="26"/>
        </w:rPr>
      </w:pPr>
      <w:r w:rsidRPr="00D8571A">
        <w:rPr>
          <w:rFonts w:asciiTheme="minorHAnsi" w:hAnsiTheme="minorHAnsi"/>
          <w:b/>
          <w:color w:val="365F91"/>
          <w:sz w:val="26"/>
          <w:szCs w:val="26"/>
        </w:rPr>
        <w:t>56 – Finančné výdavky a poplatky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D8571A">
        <w:rPr>
          <w:rFonts w:asciiTheme="minorHAnsi" w:hAnsiTheme="minorHAnsi"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 xml:space="preserve">Trieda oprávnených výdavkov </w:t>
      </w:r>
      <w:r w:rsidRPr="00D8571A">
        <w:rPr>
          <w:rFonts w:asciiTheme="minorHAnsi" w:hAnsiTheme="minorHAnsi"/>
          <w:b/>
          <w:color w:val="365F91"/>
          <w:sz w:val="24"/>
          <w:szCs w:val="24"/>
          <w:bdr w:val="single" w:sz="4" w:space="0" w:color="auto"/>
          <w:shd w:val="clear" w:color="auto" w:fill="FBD4B4" w:themeFill="accent6" w:themeFillTint="66"/>
        </w:rPr>
        <w:t>56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obsahuje nasledovnú skupinu oprávnených výdavkov:</w:t>
      </w:r>
    </w:p>
    <w:p w:rsidR="00885DBB" w:rsidRPr="00A1007F" w:rsidRDefault="00885DBB" w:rsidP="00885DBB">
      <w:pPr>
        <w:pStyle w:val="Odsekzoznamu"/>
        <w:numPr>
          <w:ilvl w:val="0"/>
          <w:numId w:val="40"/>
        </w:numPr>
        <w:spacing w:before="60"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568 - Ostatné finančné výdavky</w:t>
      </w: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85DBB" w:rsidRPr="00A1007F" w:rsidRDefault="00885DBB" w:rsidP="00885DBB">
      <w:pPr>
        <w:spacing w:after="0" w:line="240" w:lineRule="auto"/>
        <w:jc w:val="both"/>
        <w:rPr>
          <w:rFonts w:asciiTheme="minorHAnsi" w:hAnsiTheme="minorHAnsi"/>
          <w:sz w:val="24"/>
          <w:szCs w:val="24"/>
          <w:highlight w:val="lightGray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  <w:shd w:val="clear" w:color="auto" w:fill="FBD4B4" w:themeFill="accent6" w:themeFillTint="66"/>
        </w:rPr>
        <w:t>568 - Ostatné finančné výdavky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- do tejto skupiny oprávnených výdavkov sa zaraďujú najmä nasledovné typy oprávnených výdavkov:</w:t>
      </w:r>
    </w:p>
    <w:p w:rsidR="00242F0B" w:rsidRPr="00A1007F" w:rsidRDefault="00242F0B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úhrada správnych poplatkov </w:t>
      </w:r>
      <w:r w:rsidRPr="00A1007F">
        <w:rPr>
          <w:rFonts w:asciiTheme="minorHAnsi" w:hAnsiTheme="minorHAnsi"/>
          <w:sz w:val="24"/>
          <w:lang w:eastAsia="cs-CZ"/>
        </w:rPr>
        <w:t>(napr. za  úkony a konania orgánov štátnej správy, vyšších územných celkov, obcí podľa zákona č. 145/1995 Z. z. o správnych poplatkoch v znení neskorších predpisov) s priamou väzbou na projekt</w:t>
      </w:r>
      <w:r w:rsidRPr="00A1007F">
        <w:rPr>
          <w:rFonts w:asciiTheme="minorHAnsi" w:hAnsiTheme="minorHAnsi"/>
          <w:sz w:val="24"/>
          <w:szCs w:val="24"/>
        </w:rPr>
        <w:t>,</w:t>
      </w:r>
    </w:p>
    <w:p w:rsidR="00333738" w:rsidRPr="00A1007F" w:rsidRDefault="00333738" w:rsidP="00333738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diaľničné známky, diaľničné popla</w:t>
      </w:r>
      <w:r w:rsidR="00242F0B" w:rsidRPr="00A1007F">
        <w:rPr>
          <w:rFonts w:asciiTheme="minorHAnsi" w:hAnsiTheme="minorHAnsi"/>
          <w:sz w:val="24"/>
          <w:szCs w:val="24"/>
        </w:rPr>
        <w:t>tky, parkovacie karty, parkovné.</w:t>
      </w:r>
    </w:p>
    <w:p w:rsidR="00333738" w:rsidRPr="00A1007F" w:rsidRDefault="00333738" w:rsidP="00242F0B">
      <w:pPr>
        <w:pStyle w:val="Odsekzoznamu"/>
        <w:spacing w:after="0" w:line="240" w:lineRule="auto"/>
        <w:ind w:left="284"/>
        <w:contextualSpacing w:val="0"/>
        <w:jc w:val="both"/>
        <w:rPr>
          <w:rFonts w:asciiTheme="minorHAnsi" w:hAnsiTheme="minorHAnsi"/>
          <w:sz w:val="24"/>
          <w:szCs w:val="24"/>
        </w:rPr>
      </w:pPr>
    </w:p>
    <w:p w:rsidR="00905EC4" w:rsidRPr="00C36213" w:rsidRDefault="0079218A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61" w:name="_Toc532205877"/>
      <w:r w:rsidRPr="00C36213">
        <w:rPr>
          <w:rFonts w:asciiTheme="minorHAnsi" w:hAnsiTheme="minorHAnsi"/>
          <w:b/>
          <w:color w:val="365F91"/>
          <w:sz w:val="32"/>
          <w:szCs w:val="24"/>
        </w:rPr>
        <w:t>N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>ajčastejšie sa vyskytujúc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e</w:t>
      </w:r>
      <w:r w:rsidR="008909DF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>neoprávnen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é</w:t>
      </w:r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výdavk</w:t>
      </w:r>
      <w:r w:rsidRPr="00C36213">
        <w:rPr>
          <w:rFonts w:asciiTheme="minorHAnsi" w:hAnsiTheme="minorHAnsi"/>
          <w:b/>
          <w:color w:val="365F91"/>
          <w:sz w:val="32"/>
          <w:szCs w:val="24"/>
        </w:rPr>
        <w:t>y</w:t>
      </w:r>
      <w:bookmarkEnd w:id="461"/>
      <w:r w:rsidR="00905EC4"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C82141" w:rsidRPr="00A1007F" w:rsidRDefault="00C82141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F3B44" w:rsidRPr="00A1007F" w:rsidRDefault="00252C6F" w:rsidP="00CE46F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  <w:u w:val="single"/>
        </w:rPr>
        <w:t>Okrem neoprávnených výdavkov</w:t>
      </w:r>
      <w:r w:rsidRPr="00A1007F">
        <w:rPr>
          <w:rFonts w:asciiTheme="minorHAnsi" w:hAnsiTheme="minorHAnsi"/>
          <w:sz w:val="24"/>
          <w:szCs w:val="24"/>
        </w:rPr>
        <w:t xml:space="preserve">, ktoré sú uvedené v časti 5 tejto Príručky </w:t>
      </w:r>
      <w:r w:rsidR="0079218A" w:rsidRPr="00A1007F">
        <w:rPr>
          <w:rFonts w:asciiTheme="minorHAnsi" w:hAnsiTheme="minorHAnsi"/>
          <w:sz w:val="24"/>
          <w:szCs w:val="24"/>
        </w:rPr>
        <w:t xml:space="preserve">sú </w:t>
      </w:r>
      <w:r w:rsidR="00F71F4E" w:rsidRPr="00A1007F">
        <w:rPr>
          <w:rFonts w:asciiTheme="minorHAnsi" w:hAnsiTheme="minorHAnsi"/>
          <w:sz w:val="24"/>
          <w:szCs w:val="24"/>
        </w:rPr>
        <w:t xml:space="preserve">najčastejšie </w:t>
      </w:r>
      <w:r w:rsidR="00201154">
        <w:rPr>
          <w:rFonts w:asciiTheme="minorHAnsi" w:hAnsiTheme="minorHAnsi"/>
          <w:sz w:val="24"/>
          <w:szCs w:val="24"/>
        </w:rPr>
        <w:br/>
      </w:r>
      <w:r w:rsidR="00F71F4E" w:rsidRPr="00A1007F">
        <w:rPr>
          <w:rFonts w:asciiTheme="minorHAnsi" w:hAnsiTheme="minorHAnsi"/>
          <w:sz w:val="24"/>
          <w:szCs w:val="24"/>
        </w:rPr>
        <w:t>sa vyskytujúce</w:t>
      </w:r>
      <w:r w:rsidR="00F71F4E" w:rsidRPr="00A1007F">
        <w:rPr>
          <w:rFonts w:asciiTheme="minorHAnsi" w:hAnsiTheme="minorHAnsi"/>
          <w:b/>
          <w:sz w:val="24"/>
          <w:szCs w:val="24"/>
        </w:rPr>
        <w:t xml:space="preserve"> neoprávnené výdavky</w:t>
      </w:r>
      <w:r w:rsidR="00D54351" w:rsidRPr="00A1007F">
        <w:rPr>
          <w:rFonts w:asciiTheme="minorHAnsi" w:hAnsiTheme="minorHAnsi"/>
          <w:b/>
          <w:sz w:val="24"/>
          <w:szCs w:val="24"/>
        </w:rPr>
        <w:t xml:space="preserve"> TP </w:t>
      </w:r>
      <w:r w:rsidR="00F71F4E" w:rsidRPr="00A1007F">
        <w:rPr>
          <w:rFonts w:asciiTheme="minorHAnsi" w:hAnsiTheme="minorHAnsi"/>
          <w:sz w:val="24"/>
          <w:szCs w:val="24"/>
        </w:rPr>
        <w:t xml:space="preserve">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nasledovné</w:t>
      </w:r>
      <w:r w:rsidR="00F71F08" w:rsidRPr="00A1007F">
        <w:rPr>
          <w:rStyle w:val="Odkaznapoznmkupodiarou"/>
          <w:rFonts w:asciiTheme="minorHAnsi" w:hAnsiTheme="minorHAnsi"/>
          <w:sz w:val="24"/>
          <w:szCs w:val="24"/>
        </w:rPr>
        <w:footnoteReference w:id="39"/>
      </w:r>
      <w:r w:rsidR="00F71F08" w:rsidRPr="00A1007F">
        <w:rPr>
          <w:rFonts w:asciiTheme="minorHAnsi" w:hAnsiTheme="minorHAnsi"/>
          <w:sz w:val="24"/>
          <w:szCs w:val="24"/>
        </w:rPr>
        <w:t>: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 bez priameho vzťahu k 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nevyhnutné k dosiahnutiu cieľov projektu,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sú zo strany prijímateľa nedostatočne odôvodnené a preukázané,</w:t>
      </w:r>
    </w:p>
    <w:p w:rsidR="00D54351" w:rsidRPr="00A1007F" w:rsidRDefault="00D54351" w:rsidP="00D54351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súlade s rozpočtom projektu,</w:t>
      </w:r>
    </w:p>
    <w:p w:rsid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7D4D76">
        <w:rPr>
          <w:rFonts w:asciiTheme="minorHAnsi" w:hAnsiTheme="minorHAnsi"/>
          <w:sz w:val="24"/>
          <w:szCs w:val="24"/>
        </w:rPr>
        <w:t>výdavky, ktoré vznikli pred 1. 1. 2014</w:t>
      </w:r>
      <w:r w:rsidRPr="00B852B2">
        <w:rPr>
          <w:rFonts w:asciiTheme="minorHAnsi" w:hAnsiTheme="minorHAnsi"/>
          <w:sz w:val="24"/>
          <w:szCs w:val="24"/>
        </w:rPr>
        <w:t xml:space="preserve"> a po 31. 12. 2023, </w:t>
      </w:r>
    </w:p>
    <w:p w:rsidR="00D54351" w:rsidRPr="00B852B2" w:rsidRDefault="00D54351" w:rsidP="00B852B2">
      <w:pPr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B852B2">
        <w:rPr>
          <w:rFonts w:asciiTheme="minorHAnsi" w:hAnsiTheme="minorHAnsi"/>
          <w:sz w:val="24"/>
          <w:szCs w:val="24"/>
        </w:rPr>
        <w:t>výdavky na projekty s celkovým či prevažujúcim dopadom mimo cieľový región,</w:t>
      </w:r>
    </w:p>
    <w:p w:rsidR="005B4EDE" w:rsidRPr="00A1007F" w:rsidRDefault="005B4EDE" w:rsidP="005B4EDE">
      <w:pPr>
        <w:pStyle w:val="Odsekzoznamu"/>
        <w:numPr>
          <w:ilvl w:val="0"/>
          <w:numId w:val="34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výdavky, ktoré nie sú v účtovníctve jednoznačne označené ako výdavky súvisiace s realizovaným projektom v súlade s vnútorným predpisom účtovnej jednotky k vedeniu účtovníctva.</w:t>
      </w:r>
    </w:p>
    <w:p w:rsidR="005B4EDE" w:rsidRPr="00A1007F" w:rsidRDefault="005B4EDE" w:rsidP="005B4EDE">
      <w:pPr>
        <w:pStyle w:val="Odsekzoznamu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odpisy dlhodobého majetku;</w:t>
      </w:r>
    </w:p>
    <w:p w:rsidR="005B4EDE" w:rsidRPr="00A1007F" w:rsidRDefault="005B4EDE" w:rsidP="005B4EDE">
      <w:pPr>
        <w:pStyle w:val="Zoznamsodrkami"/>
        <w:numPr>
          <w:ilvl w:val="0"/>
          <w:numId w:val="4"/>
        </w:numPr>
        <w:spacing w:before="0" w:after="0"/>
        <w:ind w:left="284" w:hanging="284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správne poplatky</w:t>
      </w:r>
      <w:r w:rsidR="00D53749" w:rsidRPr="00A1007F">
        <w:rPr>
          <w:rFonts w:asciiTheme="minorHAnsi" w:hAnsiTheme="minorHAnsi"/>
          <w:sz w:val="24"/>
          <w:szCs w:val="24"/>
        </w:rPr>
        <w:t xml:space="preserve"> ktoré nie sú pre realizáciu projektu nevyhnutné a </w:t>
      </w:r>
      <w:r w:rsidRPr="00A1007F">
        <w:rPr>
          <w:rFonts w:asciiTheme="minorHAnsi" w:hAnsiTheme="minorHAnsi"/>
          <w:sz w:val="24"/>
          <w:szCs w:val="24"/>
        </w:rPr>
        <w:t>nemajú priamu väzbu na projekt;</w:t>
      </w:r>
      <w:r w:rsidR="00D53749" w:rsidRPr="00A1007F">
        <w:rPr>
          <w:rFonts w:asciiTheme="minorHAnsi" w:hAnsiTheme="minorHAnsi"/>
          <w:sz w:val="24"/>
          <w:szCs w:val="24"/>
        </w:rPr>
        <w:t xml:space="preserve"> 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bankové poplatky;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daňové poplatky a dovozné prirážky;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položky financované z iných finančných zdrojov;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iné výdavky priamo nesúvisiace s projektom</w:t>
      </w:r>
    </w:p>
    <w:p w:rsidR="005B4EDE" w:rsidRPr="00A1007F" w:rsidRDefault="005B4EDE" w:rsidP="005B4EDE">
      <w:pPr>
        <w:pStyle w:val="Odsekzoznamu"/>
        <w:numPr>
          <w:ilvl w:val="0"/>
          <w:numId w:val="4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akákoľvek časť výdavkov, ktorou by sa prekročila maximálna intenzita pomoci, alebo stanovené finančné limity;</w:t>
      </w:r>
    </w:p>
    <w:p w:rsidR="00D54351" w:rsidRPr="00A1007F" w:rsidRDefault="00D54351" w:rsidP="00A526B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05EC4" w:rsidRPr="00D8571A" w:rsidRDefault="001F3B44" w:rsidP="00D8571A">
      <w:pPr>
        <w:shd w:val="clear" w:color="auto" w:fill="FBD4B4" w:themeFill="accent6" w:themeFillTint="66"/>
        <w:spacing w:after="0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Neoprávnené výdavky uvedené v tejto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Príručke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bude 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poskytovateľ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</w:t>
      </w:r>
      <w:r w:rsidRPr="00D8571A">
        <w:rPr>
          <w:rFonts w:asciiTheme="minorHAnsi" w:hAnsiTheme="minorHAnsi"/>
          <w:b/>
          <w:color w:val="365F91"/>
          <w:sz w:val="24"/>
          <w:szCs w:val="24"/>
          <w:u w:val="single"/>
        </w:rPr>
        <w:t>vždy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považovať </w:t>
      </w:r>
      <w:r w:rsidR="00201154">
        <w:rPr>
          <w:rFonts w:asciiTheme="minorHAnsi" w:hAnsiTheme="minorHAnsi"/>
          <w:b/>
          <w:color w:val="365F91"/>
          <w:sz w:val="24"/>
          <w:szCs w:val="24"/>
        </w:rPr>
        <w:br/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za neoprávnené</w:t>
      </w:r>
      <w:r w:rsidR="002A78F8" w:rsidRPr="00D8571A">
        <w:rPr>
          <w:rFonts w:asciiTheme="minorHAnsi" w:hAnsiTheme="minorHAnsi"/>
          <w:b/>
          <w:color w:val="365F91"/>
          <w:sz w:val="24"/>
          <w:szCs w:val="24"/>
        </w:rPr>
        <w:t>,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 bez ohľadu na ich vzťah k cieľom a charakteru projektu.</w:t>
      </w:r>
    </w:p>
    <w:p w:rsidR="006A2DF0" w:rsidRPr="00A1007F" w:rsidRDefault="006A2DF0">
      <w:pPr>
        <w:rPr>
          <w:rFonts w:asciiTheme="minorHAnsi" w:hAnsiTheme="minorHAnsi"/>
          <w:sz w:val="24"/>
          <w:szCs w:val="24"/>
        </w:rPr>
      </w:pPr>
    </w:p>
    <w:p w:rsidR="0099545B" w:rsidRPr="00C36213" w:rsidRDefault="0099545B" w:rsidP="00F3655E">
      <w:pPr>
        <w:pStyle w:val="Odsekzoznamu"/>
        <w:numPr>
          <w:ilvl w:val="0"/>
          <w:numId w:val="14"/>
        </w:numPr>
        <w:spacing w:after="0" w:line="240" w:lineRule="auto"/>
        <w:ind w:left="426" w:hanging="426"/>
        <w:jc w:val="both"/>
        <w:outlineLvl w:val="0"/>
        <w:rPr>
          <w:rFonts w:asciiTheme="minorHAnsi" w:hAnsiTheme="minorHAnsi"/>
          <w:b/>
          <w:color w:val="365F91"/>
          <w:sz w:val="32"/>
          <w:szCs w:val="24"/>
        </w:rPr>
      </w:pPr>
      <w:bookmarkStart w:id="462" w:name="_Toc532205878"/>
      <w:r w:rsidRPr="00C36213">
        <w:rPr>
          <w:rFonts w:asciiTheme="minorHAnsi" w:hAnsiTheme="minorHAnsi"/>
          <w:b/>
          <w:color w:val="365F91"/>
          <w:sz w:val="32"/>
          <w:szCs w:val="24"/>
        </w:rPr>
        <w:t>Podmienky hospodárnosti výdavkov</w:t>
      </w:r>
      <w:bookmarkEnd w:id="462"/>
      <w:r w:rsidRPr="00C36213">
        <w:rPr>
          <w:rFonts w:asciiTheme="minorHAnsi" w:hAnsiTheme="minorHAnsi"/>
          <w:b/>
          <w:color w:val="365F91"/>
          <w:sz w:val="32"/>
          <w:szCs w:val="24"/>
        </w:rPr>
        <w:t xml:space="preserve"> </w:t>
      </w:r>
    </w:p>
    <w:p w:rsidR="0099545B" w:rsidRPr="00A1007F" w:rsidRDefault="0099545B" w:rsidP="0099545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b/>
          <w:sz w:val="24"/>
          <w:szCs w:val="24"/>
        </w:rPr>
        <w:t xml:space="preserve">je povinný </w:t>
      </w:r>
      <w:r w:rsidRPr="00A1007F">
        <w:rPr>
          <w:rFonts w:asciiTheme="minorHAnsi" w:hAnsiTheme="minorHAnsi"/>
          <w:sz w:val="24"/>
          <w:szCs w:val="24"/>
        </w:rPr>
        <w:t xml:space="preserve">v zmysle osobitných predpisov pri používaní verejných prostriedkov, ktorým je aj NFP, zachovávať zásadu hospodárnosti, a preto bude RO </w:t>
      </w:r>
      <w:r w:rsidR="008C21C9">
        <w:rPr>
          <w:rFonts w:asciiTheme="minorHAnsi" w:hAnsiTheme="minorHAnsi"/>
          <w:sz w:val="24"/>
          <w:szCs w:val="24"/>
        </w:rPr>
        <w:t xml:space="preserve">OP TP </w:t>
      </w:r>
      <w:r w:rsidRPr="00A1007F">
        <w:rPr>
          <w:rFonts w:asciiTheme="minorHAnsi" w:hAnsiTheme="minorHAnsi"/>
          <w:sz w:val="24"/>
          <w:szCs w:val="24"/>
        </w:rPr>
        <w:lastRenderedPageBreak/>
        <w:t>v jednotlivých oblastiach implementácie projektu posudzovať, či navrhnuté výdavky projektu spĺňajú podmienku hospodárnosti</w:t>
      </w:r>
      <w:r w:rsidRPr="00A1007F">
        <w:rPr>
          <w:rStyle w:val="Odkaznapoznmkupodiarou"/>
          <w:rFonts w:asciiTheme="minorHAnsi" w:hAnsiTheme="minorHAnsi"/>
          <w:sz w:val="24"/>
          <w:szCs w:val="24"/>
        </w:rPr>
        <w:footnoteReference w:id="40"/>
      </w:r>
      <w:r w:rsidRPr="00A1007F">
        <w:rPr>
          <w:rFonts w:asciiTheme="minorHAnsi" w:hAnsiTheme="minorHAnsi"/>
          <w:sz w:val="24"/>
          <w:szCs w:val="24"/>
        </w:rPr>
        <w:t xml:space="preserve"> a či zodpovedajú obvyklým cenám v danom mieste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čase.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Východiskom pre posudzovanie oprávnenosti výdavkov projektov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z pohľadu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ich hospodárnosti je </w:t>
      </w:r>
      <w:r w:rsidRPr="007D4D76">
        <w:rPr>
          <w:rFonts w:asciiTheme="minorHAnsi" w:hAnsiTheme="minorHAnsi"/>
          <w:i/>
          <w:sz w:val="24"/>
          <w:szCs w:val="24"/>
        </w:rPr>
        <w:t xml:space="preserve">Metodický pokyn CKO č. </w:t>
      </w:r>
      <w:r w:rsidR="008C21C9" w:rsidRPr="007D4D76">
        <w:rPr>
          <w:rFonts w:asciiTheme="minorHAnsi" w:hAnsiTheme="minorHAnsi"/>
          <w:i/>
          <w:sz w:val="24"/>
          <w:szCs w:val="24"/>
        </w:rPr>
        <w:t xml:space="preserve">18 </w:t>
      </w:r>
      <w:r w:rsidRPr="007D4D76">
        <w:rPr>
          <w:rFonts w:asciiTheme="minorHAnsi" w:hAnsiTheme="minorHAnsi"/>
          <w:i/>
          <w:sz w:val="24"/>
          <w:szCs w:val="24"/>
        </w:rPr>
        <w:t xml:space="preserve">k overovaniu hospodárnosti výdavkov </w:t>
      </w:r>
      <w:r w:rsidR="00201154">
        <w:rPr>
          <w:rFonts w:asciiTheme="minorHAnsi" w:hAnsiTheme="minorHAnsi"/>
          <w:i/>
          <w:sz w:val="24"/>
          <w:szCs w:val="24"/>
        </w:rPr>
        <w:br/>
      </w:r>
      <w:r w:rsidRPr="007D4D76">
        <w:rPr>
          <w:rFonts w:asciiTheme="minorHAnsi" w:hAnsiTheme="minorHAnsi"/>
          <w:i/>
          <w:sz w:val="24"/>
          <w:szCs w:val="24"/>
        </w:rPr>
        <w:t>na programové obdobie 2014 - 2020</w:t>
      </w:r>
      <w:r w:rsidRPr="00A1007F">
        <w:rPr>
          <w:rFonts w:asciiTheme="minorHAnsi" w:hAnsiTheme="minorHAnsi"/>
          <w:sz w:val="24"/>
          <w:szCs w:val="24"/>
        </w:rPr>
        <w:t xml:space="preserve">, ktorý formuluje základné pravidlá a postupy pre proces posudzovania zásady hospodárnosti výdavkov projektu, resp.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847195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E11F14">
        <w:rPr>
          <w:rFonts w:asciiTheme="minorHAnsi" w:hAnsiTheme="minorHAnsi"/>
          <w:sz w:val="24"/>
          <w:szCs w:val="24"/>
        </w:rPr>
        <w:t xml:space="preserve">Nastavenie podmienok vzťahujúcich sa na hospodárnosť výdavkov projektov OP </w:t>
      </w:r>
      <w:r w:rsidR="00297D87" w:rsidRPr="00E11F14">
        <w:rPr>
          <w:rFonts w:asciiTheme="minorHAnsi" w:hAnsiTheme="minorHAnsi"/>
          <w:sz w:val="24"/>
          <w:szCs w:val="24"/>
        </w:rPr>
        <w:t>TP</w:t>
      </w:r>
      <w:r w:rsidRPr="00E11F14">
        <w:rPr>
          <w:rFonts w:asciiTheme="minorHAnsi" w:hAnsiTheme="minorHAnsi"/>
          <w:sz w:val="24"/>
          <w:szCs w:val="24"/>
        </w:rPr>
        <w:t xml:space="preserve"> vychádza zo snahy RO</w:t>
      </w:r>
      <w:r w:rsidR="005B5EA3" w:rsidRPr="00C12691">
        <w:rPr>
          <w:rFonts w:asciiTheme="minorHAnsi" w:hAnsiTheme="minorHAnsi"/>
          <w:sz w:val="24"/>
          <w:szCs w:val="24"/>
        </w:rPr>
        <w:t xml:space="preserve"> </w:t>
      </w:r>
      <w:r w:rsidRPr="00D35F02">
        <w:rPr>
          <w:rFonts w:asciiTheme="minorHAnsi" w:hAnsiTheme="minorHAnsi"/>
          <w:sz w:val="24"/>
          <w:szCs w:val="24"/>
        </w:rPr>
        <w:t xml:space="preserve">zabezpečiť efektívny spôsob preukazovania (zo strany žiadateľa/prijímateľa) </w:t>
      </w:r>
      <w:r w:rsidR="00201154" w:rsidRPr="00C12691">
        <w:rPr>
          <w:rFonts w:asciiTheme="minorHAnsi" w:hAnsiTheme="minorHAnsi"/>
          <w:sz w:val="24"/>
          <w:szCs w:val="24"/>
        </w:rPr>
        <w:br/>
      </w:r>
      <w:r w:rsidRPr="00C12691">
        <w:rPr>
          <w:rFonts w:asciiTheme="minorHAnsi" w:hAnsiTheme="minorHAnsi"/>
          <w:sz w:val="24"/>
          <w:szCs w:val="24"/>
        </w:rPr>
        <w:t>a overovania (zo strany RO) hospodárnosti výdavkov projektu s dôrazom na dodržiavanie zásady ,,hodnota za peniaze/</w:t>
      </w:r>
      <w:proofErr w:type="spellStart"/>
      <w:r w:rsidRPr="00C12691">
        <w:rPr>
          <w:rFonts w:asciiTheme="minorHAnsi" w:hAnsiTheme="minorHAnsi"/>
          <w:sz w:val="24"/>
          <w:szCs w:val="24"/>
        </w:rPr>
        <w:t>value</w:t>
      </w:r>
      <w:proofErr w:type="spellEnd"/>
      <w:r w:rsidRPr="00C1269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12691">
        <w:rPr>
          <w:rFonts w:asciiTheme="minorHAnsi" w:hAnsiTheme="minorHAnsi"/>
          <w:sz w:val="24"/>
          <w:szCs w:val="24"/>
        </w:rPr>
        <w:t>for</w:t>
      </w:r>
      <w:proofErr w:type="spellEnd"/>
      <w:r w:rsidRPr="00C1269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C12691">
        <w:rPr>
          <w:rFonts w:asciiTheme="minorHAnsi" w:hAnsiTheme="minorHAnsi"/>
          <w:sz w:val="24"/>
          <w:szCs w:val="24"/>
        </w:rPr>
        <w:t>money</w:t>
      </w:r>
      <w:proofErr w:type="spellEnd"/>
      <w:r w:rsidRPr="00C12691">
        <w:rPr>
          <w:rFonts w:asciiTheme="minorHAnsi" w:hAnsiTheme="minorHAnsi"/>
          <w:sz w:val="24"/>
          <w:szCs w:val="24"/>
        </w:rPr>
        <w:t>“.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pre OP </w:t>
      </w:r>
      <w:r w:rsidR="00297D87" w:rsidRPr="00A1007F">
        <w:rPr>
          <w:rFonts w:asciiTheme="minorHAnsi" w:hAnsiTheme="minorHAnsi"/>
          <w:sz w:val="24"/>
          <w:szCs w:val="24"/>
        </w:rPr>
        <w:t>TP</w:t>
      </w:r>
      <w:r w:rsidRPr="00A1007F">
        <w:rPr>
          <w:rFonts w:asciiTheme="minorHAnsi" w:hAnsiTheme="minorHAnsi"/>
          <w:sz w:val="24"/>
          <w:szCs w:val="24"/>
        </w:rPr>
        <w:t xml:space="preserve"> bude posudzovať oprávnenosť výdavkov projektu (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>) z hľadiska hospodárnosti primárne v nasledujúcich procesných fázach implementácie: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konanie o 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realizácia projektu,</w:t>
      </w:r>
    </w:p>
    <w:p w:rsidR="00AF4647" w:rsidRPr="00A1007F" w:rsidRDefault="00AF4647" w:rsidP="005B5EA3">
      <w:pPr>
        <w:pStyle w:val="Odsekzoznamu"/>
        <w:numPr>
          <w:ilvl w:val="0"/>
          <w:numId w:val="18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verejné obstarávanie a obstarávanie </w:t>
      </w:r>
      <w:r w:rsidR="00A02CEC" w:rsidRPr="00A1007F">
        <w:rPr>
          <w:rFonts w:asciiTheme="minorHAnsi" w:hAnsiTheme="minorHAnsi"/>
          <w:sz w:val="24"/>
          <w:szCs w:val="24"/>
        </w:rPr>
        <w:t xml:space="preserve">tovarov a služieb </w:t>
      </w:r>
      <w:r w:rsidRPr="00A1007F">
        <w:rPr>
          <w:rFonts w:asciiTheme="minorHAnsi" w:hAnsiTheme="minorHAnsi"/>
          <w:sz w:val="24"/>
          <w:szCs w:val="24"/>
        </w:rPr>
        <w:t xml:space="preserve">nespadajúce pod pravidlá verejného obstarávania. 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color w:val="FF0000"/>
          <w:sz w:val="24"/>
          <w:szCs w:val="24"/>
        </w:rPr>
      </w:pP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Každá z vyššie uvedených procesných fáz má špecifické zameranie, rozsah, účel a časové začlenenie do implementačného procesu. Z uvedeného vyplýva, že aj rozsah a zameranie posúdenia zásady hospodárnosti je pre jednotlivé oblasti diferencované. </w:t>
      </w:r>
    </w:p>
    <w:p w:rsidR="00AF4647" w:rsidRPr="00A1007F" w:rsidRDefault="00AF4647" w:rsidP="001E6452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Žiadateľ/prijímateľ </w:t>
      </w:r>
      <w:r w:rsidRPr="00A1007F">
        <w:rPr>
          <w:rFonts w:asciiTheme="minorHAnsi" w:hAnsiTheme="minorHAnsi"/>
          <w:sz w:val="24"/>
          <w:szCs w:val="24"/>
          <w:u w:val="single"/>
        </w:rPr>
        <w:t>sa nezbavuje</w:t>
      </w:r>
      <w:r w:rsidRPr="00A1007F">
        <w:rPr>
          <w:rFonts w:asciiTheme="minorHAnsi" w:hAnsiTheme="minorHAnsi"/>
          <w:sz w:val="24"/>
          <w:szCs w:val="24"/>
        </w:rPr>
        <w:t xml:space="preserve"> výlučnej a konečnej zodpovednosti za dodržanie zásady hospodárnosti úkonom RO uskutočneným v rámci jednej z vyššie uvedených procesných fáz implementácie, ktorým neidentifikoval porušenie zásady hospodárnosti. RO je oprávnený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aj na základe nových, resp. opakovaných úkonov (najmä v prípadoch, ak RO identifikuje nové skutočnosti, ktoré neboli posúdené v čase pôvodnej kontroly hospodárnosti alebo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v prípadoch dodatočného uistenia sa o správnosti výsledku pôvodnej kontroly hospodárnosti) uplatniť voči prijímateľovi sankcie za nedodržanie zásady hospodárnosti.</w:t>
      </w:r>
    </w:p>
    <w:p w:rsidR="00AF4647" w:rsidRPr="00A1007F" w:rsidRDefault="00AF4647" w:rsidP="005B5EA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pri posudzovaní hospodárnosti využíva tzv. </w:t>
      </w:r>
      <w:r w:rsidRPr="00A1007F">
        <w:rPr>
          <w:rFonts w:asciiTheme="minorHAnsi" w:hAnsiTheme="minorHAnsi"/>
          <w:b/>
          <w:sz w:val="24"/>
          <w:szCs w:val="24"/>
        </w:rPr>
        <w:t>pomocné nástroje</w:t>
      </w:r>
      <w:r w:rsidR="00186D11">
        <w:rPr>
          <w:rStyle w:val="Odkaznapoznmkupodiarou"/>
          <w:sz w:val="24"/>
          <w:szCs w:val="24"/>
        </w:rPr>
        <w:footnoteReference w:id="41"/>
      </w:r>
      <w:r w:rsidRPr="00A1007F">
        <w:rPr>
          <w:rFonts w:asciiTheme="minorHAnsi" w:hAnsiTheme="minorHAnsi"/>
          <w:sz w:val="24"/>
          <w:szCs w:val="24"/>
        </w:rPr>
        <w:t xml:space="preserve">. Pomocné nástroje predstavujú prostriedky, resp. opatrenia, ktoré pomáhajú získať primerané uistenie o tom,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že výdavky na realizované projekty (resp. </w:t>
      </w:r>
      <w:r w:rsidR="001E6452" w:rsidRPr="00A1007F">
        <w:rPr>
          <w:rFonts w:asciiTheme="minorHAnsi" w:hAnsiTheme="minorHAnsi"/>
          <w:sz w:val="24"/>
          <w:szCs w:val="24"/>
        </w:rPr>
        <w:t xml:space="preserve">výdavky </w:t>
      </w:r>
      <w:r w:rsidRPr="00A1007F">
        <w:rPr>
          <w:rFonts w:asciiTheme="minorHAnsi" w:hAnsiTheme="minorHAnsi"/>
          <w:sz w:val="24"/>
          <w:szCs w:val="24"/>
        </w:rPr>
        <w:t xml:space="preserve">uvádzané v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) sú vynaložené hospodárne. Pomocnými nástrojmi sú najmä: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finančné limity (finančné limity </w:t>
      </w:r>
      <w:r w:rsidR="00847195" w:rsidRPr="00A1007F">
        <w:rPr>
          <w:rFonts w:asciiTheme="minorHAnsi" w:hAnsiTheme="minorHAnsi"/>
          <w:sz w:val="24"/>
          <w:szCs w:val="24"/>
        </w:rPr>
        <w:t>na úrovni jednotkových výdavkov</w:t>
      </w:r>
      <w:r w:rsidRPr="00A1007F">
        <w:rPr>
          <w:rFonts w:asciiTheme="minorHAnsi" w:hAnsiTheme="minorHAnsi"/>
          <w:sz w:val="24"/>
          <w:szCs w:val="24"/>
        </w:rPr>
        <w:t xml:space="preserve">),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 posudok, </w:t>
      </w:r>
    </w:p>
    <w:p w:rsidR="00AF4647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zrealizované verejné obstarávanie, </w:t>
      </w:r>
    </w:p>
    <w:p w:rsidR="00A02CEC" w:rsidRPr="00A1007F" w:rsidRDefault="00AF4647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</w:t>
      </w:r>
      <w:r w:rsidR="00A02CEC" w:rsidRPr="00A1007F">
        <w:rPr>
          <w:rFonts w:asciiTheme="minorHAnsi" w:hAnsiTheme="minorHAnsi"/>
          <w:sz w:val="24"/>
          <w:szCs w:val="24"/>
        </w:rPr>
        <w:t>,</w:t>
      </w:r>
    </w:p>
    <w:p w:rsidR="00AF4647" w:rsidRPr="00A1007F" w:rsidRDefault="00A02CEC" w:rsidP="005B5EA3">
      <w:pPr>
        <w:pStyle w:val="Odsekzoznamu"/>
        <w:numPr>
          <w:ilvl w:val="0"/>
          <w:numId w:val="19"/>
        </w:numPr>
        <w:spacing w:after="0" w:line="240" w:lineRule="auto"/>
        <w:ind w:left="284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vyjadrenie príslušnej komory o cenách</w:t>
      </w:r>
      <w:r w:rsidR="00AF4647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1E645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RO</w:t>
      </w:r>
      <w:r w:rsidR="005B5EA3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je oprávnený sa pri posudzovaní hospodárnosti spoliehať aj na odbornosť, skúsenosti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>a znalosti svojich zamestnancov a odborných hodnotiteľov.</w:t>
      </w:r>
    </w:p>
    <w:p w:rsidR="00BC4726" w:rsidRPr="00A1007F" w:rsidRDefault="00793A22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lastRenderedPageBreak/>
        <w:t>RO vopred</w:t>
      </w:r>
      <w:r>
        <w:rPr>
          <w:rStyle w:val="Odkaznapoznmkupodiarou"/>
          <w:sz w:val="24"/>
          <w:szCs w:val="24"/>
        </w:rPr>
        <w:footnoteReference w:id="42"/>
      </w:r>
      <w:r>
        <w:rPr>
          <w:sz w:val="24"/>
          <w:szCs w:val="24"/>
        </w:rPr>
        <w:t xml:space="preserve"> posúdi aplikáciu a parametre pomocných nástrojov vo vzťahu k oprávneným/nárokovaným výdavkom (či už ide o skupinu výdavkov alebo jednotlivých výdavkov v závislosti od rozhodnutia RO)</w:t>
      </w:r>
      <w:r>
        <w:rPr>
          <w:rStyle w:val="Odkaznapoznmkupodiarou"/>
          <w:sz w:val="24"/>
          <w:szCs w:val="24"/>
        </w:rPr>
        <w:footnoteReference w:id="43"/>
      </w:r>
      <w:r>
        <w:rPr>
          <w:sz w:val="24"/>
          <w:szCs w:val="24"/>
        </w:rPr>
        <w:t>. Následne vybrané pomocné nástroje bude systémovo implementovať a monitorovať ich účinky. Na základe výsledkov monitorovania</w:t>
      </w:r>
      <w:r>
        <w:rPr>
          <w:rStyle w:val="Odkaznapoznmkupodiarou"/>
          <w:sz w:val="24"/>
          <w:szCs w:val="24"/>
        </w:rPr>
        <w:footnoteReference w:id="44"/>
      </w:r>
      <w:r>
        <w:rPr>
          <w:sz w:val="24"/>
          <w:szCs w:val="24"/>
        </w:rPr>
        <w:t xml:space="preserve"> vybraných pomocných nástrojov RO tieto nástroje upraví (napr. zmenou parametrov) alebo doplní využitie nových pomocných nástrojov</w:t>
      </w:r>
      <w:r>
        <w:rPr>
          <w:rStyle w:val="Odkaznapoznmkupodiarou"/>
          <w:sz w:val="24"/>
          <w:szCs w:val="24"/>
        </w:rPr>
        <w:footnoteReference w:id="45"/>
      </w:r>
      <w:r w:rsidR="00186D11">
        <w:rPr>
          <w:sz w:val="24"/>
          <w:szCs w:val="24"/>
        </w:rPr>
        <w:t>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Finančné limity</w:t>
      </w:r>
      <w:r w:rsidRPr="00D8571A">
        <w:rPr>
          <w:rFonts w:asciiTheme="minorHAnsi" w:hAnsiTheme="minorHAnsi"/>
          <w:color w:val="365F91"/>
          <w:sz w:val="24"/>
          <w:szCs w:val="24"/>
        </w:rPr>
        <w:t xml:space="preserve"> </w:t>
      </w:r>
    </w:p>
    <w:p w:rsidR="00AF4647" w:rsidRPr="00A1007F" w:rsidRDefault="00AF4647" w:rsidP="004E5298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 výdavkov/skupín výdavkov, pre ktoré sú stanovené finančné limity, sú výdavky oprávnené iba do výšky stanoveného finančného limitu. Akékoľvek prekročenie finančných limitov bude považované za neoprávnené. </w:t>
      </w:r>
    </w:p>
    <w:p w:rsidR="00AF4647" w:rsidRPr="00A1007F" w:rsidRDefault="00AF4647" w:rsidP="0084719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Finančné limity sa pou</w:t>
      </w:r>
      <w:r w:rsidR="00847195" w:rsidRPr="00A1007F">
        <w:rPr>
          <w:rFonts w:asciiTheme="minorHAnsi" w:hAnsiTheme="minorHAnsi"/>
          <w:sz w:val="24"/>
          <w:szCs w:val="24"/>
        </w:rPr>
        <w:t xml:space="preserve">žívajú </w:t>
      </w:r>
      <w:r w:rsidR="00F904E0">
        <w:rPr>
          <w:rFonts w:asciiTheme="minorHAnsi" w:hAnsiTheme="minorHAnsi"/>
          <w:sz w:val="24"/>
          <w:szCs w:val="24"/>
        </w:rPr>
        <w:t xml:space="preserve">na </w:t>
      </w:r>
      <w:r w:rsidRPr="00A1007F">
        <w:rPr>
          <w:rFonts w:asciiTheme="minorHAnsi" w:hAnsiTheme="minorHAnsi"/>
          <w:sz w:val="24"/>
          <w:szCs w:val="24"/>
        </w:rPr>
        <w:t xml:space="preserve">stanovenie limitov </w:t>
      </w:r>
      <w:r w:rsidRPr="00A1007F">
        <w:rPr>
          <w:rFonts w:asciiTheme="minorHAnsi" w:hAnsiTheme="minorHAnsi"/>
          <w:sz w:val="24"/>
          <w:szCs w:val="24"/>
          <w:u w:val="single"/>
        </w:rPr>
        <w:t>na úrovni jednotkových výdavkov</w:t>
      </w:r>
      <w:r w:rsidRPr="00A1007F" w:rsidDel="000D31F4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>(</w:t>
      </w:r>
      <w:r w:rsidR="00CF10E4" w:rsidRPr="00A1007F">
        <w:rPr>
          <w:rFonts w:asciiTheme="minorHAnsi" w:hAnsiTheme="minorHAnsi"/>
          <w:sz w:val="24"/>
          <w:szCs w:val="24"/>
        </w:rPr>
        <w:t>napr. výdavky na informovanie a komunikáciu</w:t>
      </w:r>
      <w:r w:rsidRPr="00A1007F">
        <w:rPr>
          <w:rFonts w:asciiTheme="minorHAnsi" w:hAnsiTheme="minorHAnsi"/>
          <w:sz w:val="24"/>
          <w:szCs w:val="24"/>
        </w:rPr>
        <w:t>);</w:t>
      </w:r>
    </w:p>
    <w:p w:rsidR="00AF4647" w:rsidRPr="00A1007F" w:rsidRDefault="00AF4647" w:rsidP="00E939A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47195" w:rsidRPr="00A1007F" w:rsidRDefault="00AF4647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b/>
          <w:sz w:val="24"/>
          <w:szCs w:val="24"/>
        </w:rPr>
        <w:t>Dodržaním stanoveného finančného limitu pre jednotkový výdavok</w:t>
      </w:r>
      <w:r w:rsidRPr="00A1007F" w:rsidDel="000D31F4">
        <w:rPr>
          <w:rFonts w:asciiTheme="minorHAnsi" w:hAnsiTheme="minorHAnsi"/>
          <w:b/>
          <w:sz w:val="24"/>
          <w:szCs w:val="24"/>
        </w:rPr>
        <w:t xml:space="preserve"> </w:t>
      </w:r>
      <w:r w:rsidRPr="00A1007F">
        <w:rPr>
          <w:rFonts w:asciiTheme="minorHAnsi" w:hAnsiTheme="minorHAnsi"/>
          <w:b/>
          <w:sz w:val="24"/>
          <w:szCs w:val="24"/>
        </w:rPr>
        <w:t>sa tento považuje</w:t>
      </w:r>
      <w:r w:rsidR="00201154">
        <w:rPr>
          <w:rFonts w:asciiTheme="minorHAnsi" w:hAnsiTheme="minorHAnsi"/>
          <w:b/>
          <w:sz w:val="24"/>
          <w:szCs w:val="24"/>
        </w:rPr>
        <w:br/>
      </w:r>
      <w:r w:rsidRPr="00A1007F">
        <w:rPr>
          <w:rFonts w:asciiTheme="minorHAnsi" w:hAnsiTheme="minorHAnsi"/>
          <w:b/>
          <w:sz w:val="24"/>
          <w:szCs w:val="24"/>
        </w:rPr>
        <w:t xml:space="preserve"> za hospodárny. </w:t>
      </w:r>
    </w:p>
    <w:p w:rsidR="00847195" w:rsidRPr="00A1007F" w:rsidRDefault="00847195" w:rsidP="00AF4647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:rsidR="00AF4647" w:rsidRPr="00D8571A" w:rsidRDefault="00A02CEC" w:rsidP="00D8571A">
      <w:pPr>
        <w:shd w:val="clear" w:color="auto" w:fill="FBD4B4" w:themeFill="accent6" w:themeFillTint="66"/>
        <w:spacing w:after="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F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>inančn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limit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y</w:t>
      </w:r>
      <w:r w:rsidR="00AF4647" w:rsidRPr="00D8571A">
        <w:rPr>
          <w:rFonts w:asciiTheme="minorHAnsi" w:hAnsiTheme="minorHAnsi"/>
          <w:b/>
          <w:color w:val="365F91"/>
          <w:sz w:val="24"/>
          <w:szCs w:val="24"/>
        </w:rPr>
        <w:t xml:space="preserve"> pre vybrané výdavky/skupiny výdavkov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>bud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ú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stanoven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é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 v relevantnom </w:t>
      </w:r>
      <w:r w:rsidR="005A59B3" w:rsidRPr="00D8571A">
        <w:rPr>
          <w:rFonts w:asciiTheme="minorHAnsi" w:hAnsiTheme="minorHAnsi"/>
          <w:b/>
          <w:color w:val="365F91"/>
          <w:sz w:val="24"/>
          <w:szCs w:val="24"/>
        </w:rPr>
        <w:t xml:space="preserve">písomnom </w:t>
      </w:r>
      <w:r w:rsidR="00847195" w:rsidRPr="00D8571A">
        <w:rPr>
          <w:rFonts w:asciiTheme="minorHAnsi" w:hAnsiTheme="minorHAnsi"/>
          <w:b/>
          <w:color w:val="365F91"/>
          <w:sz w:val="24"/>
          <w:szCs w:val="24"/>
        </w:rPr>
        <w:t xml:space="preserve">vyzvaní.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 xml:space="preserve">Znalecký </w:t>
      </w:r>
      <w:r w:rsidR="00D53749" w:rsidRPr="00D8571A">
        <w:rPr>
          <w:rFonts w:asciiTheme="minorHAnsi" w:hAnsiTheme="minorHAnsi"/>
          <w:b/>
          <w:color w:val="365F91"/>
          <w:sz w:val="24"/>
          <w:szCs w:val="24"/>
        </w:rPr>
        <w:t xml:space="preserve">alebo </w:t>
      </w:r>
      <w:r w:rsidRPr="00D8571A">
        <w:rPr>
          <w:rFonts w:asciiTheme="minorHAnsi" w:hAnsiTheme="minorHAnsi"/>
          <w:b/>
          <w:color w:val="365F91"/>
          <w:sz w:val="24"/>
          <w:szCs w:val="24"/>
        </w:rPr>
        <w:t>odborný posudok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b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Znaleckým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znalcom podľa zákona č. 382/2004 Z. z. o znalcoch, tlmočníkoch a predkladateľoch a o zmene a doplnení niektorých zákonov v znení neskorších predpisov </w:t>
      </w:r>
      <w:r w:rsidR="00A84969" w:rsidRPr="00A1007F">
        <w:rPr>
          <w:rFonts w:asciiTheme="minorHAnsi" w:hAnsiTheme="minorHAnsi"/>
          <w:sz w:val="24"/>
          <w:szCs w:val="24"/>
        </w:rPr>
        <w:t xml:space="preserve">(ďalej len „zákon o znalcoch, tlmočníkoch a predkladateľoch) </w:t>
      </w:r>
      <w:r w:rsidRPr="00A1007F">
        <w:rPr>
          <w:rFonts w:asciiTheme="minorHAnsi" w:hAnsiTheme="minorHAnsi"/>
          <w:sz w:val="24"/>
          <w:szCs w:val="24"/>
        </w:rPr>
        <w:t xml:space="preserve">žiadateľ preukazuje hospodárnosť výdavkov na </w:t>
      </w:r>
      <w:r w:rsidR="005B5EA3" w:rsidRPr="00A1007F">
        <w:rPr>
          <w:rFonts w:asciiTheme="minorHAnsi" w:hAnsiTheme="minorHAnsi"/>
          <w:sz w:val="24"/>
          <w:szCs w:val="24"/>
        </w:rPr>
        <w:t>prenájom</w:t>
      </w:r>
      <w:r w:rsidRPr="00A1007F">
        <w:rPr>
          <w:rFonts w:asciiTheme="minorHAnsi" w:hAnsiTheme="minorHAnsi"/>
          <w:sz w:val="24"/>
          <w:szCs w:val="24"/>
        </w:rPr>
        <w:t xml:space="preserve"> nehnuteľností. Znalecký posudok, ktorým sa pri zohľadnení trhových podmienok oceňujú nehnuteľnosti nesmie byť starší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ako 3 mesiace ku </w:t>
      </w:r>
      <w:r w:rsidR="00A02CEC" w:rsidRPr="00A1007F">
        <w:rPr>
          <w:rFonts w:asciiTheme="minorHAnsi" w:hAnsiTheme="minorHAnsi"/>
          <w:sz w:val="24"/>
          <w:szCs w:val="24"/>
        </w:rPr>
        <w:t xml:space="preserve">dňu predloženia žiadosti o NFP (resp. ku dňu </w:t>
      </w:r>
      <w:r w:rsidR="0076064C" w:rsidRPr="00A1007F">
        <w:rPr>
          <w:rFonts w:asciiTheme="minorHAnsi" w:hAnsiTheme="minorHAnsi"/>
          <w:sz w:val="24"/>
          <w:szCs w:val="24"/>
        </w:rPr>
        <w:t xml:space="preserve">jeho </w:t>
      </w:r>
      <w:r w:rsidR="00A02CEC" w:rsidRPr="00A1007F">
        <w:rPr>
          <w:rFonts w:asciiTheme="minorHAnsi" w:hAnsiTheme="minorHAnsi"/>
          <w:sz w:val="24"/>
          <w:szCs w:val="24"/>
        </w:rPr>
        <w:t>predloženia Poskytovateľovi na overenie)</w:t>
      </w:r>
      <w:r w:rsidR="00A02CEC" w:rsidRPr="00A1007F">
        <w:rPr>
          <w:rStyle w:val="Odkaznapoznmkupodiarou"/>
          <w:rFonts w:asciiTheme="minorHAnsi" w:hAnsiTheme="minorHAnsi"/>
          <w:sz w:val="24"/>
          <w:szCs w:val="24"/>
        </w:rPr>
        <w:footnoteReference w:id="46"/>
      </w:r>
      <w:r w:rsidR="00A02CEC" w:rsidRPr="00A1007F">
        <w:rPr>
          <w:rFonts w:asciiTheme="minorHAnsi" w:hAnsiTheme="minorHAnsi"/>
          <w:sz w:val="24"/>
          <w:szCs w:val="24"/>
        </w:rPr>
        <w:t xml:space="preserve">.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Znalecký</w:t>
      </w:r>
      <w:r w:rsidR="00A84969" w:rsidRPr="00A1007F">
        <w:rPr>
          <w:rFonts w:asciiTheme="minorHAnsi" w:hAnsiTheme="minorHAnsi"/>
          <w:sz w:val="24"/>
          <w:szCs w:val="24"/>
        </w:rPr>
        <w:t>m</w:t>
      </w:r>
      <w:r w:rsidRPr="00A1007F">
        <w:rPr>
          <w:rFonts w:asciiTheme="minorHAnsi" w:hAnsiTheme="minorHAnsi"/>
          <w:sz w:val="24"/>
          <w:szCs w:val="24"/>
        </w:rPr>
        <w:t xml:space="preserve"> </w:t>
      </w:r>
      <w:r w:rsidR="00D53749" w:rsidRPr="00A1007F">
        <w:rPr>
          <w:rFonts w:asciiTheme="minorHAnsi" w:hAnsiTheme="minorHAnsi"/>
          <w:sz w:val="24"/>
          <w:szCs w:val="24"/>
        </w:rPr>
        <w:t xml:space="preserve">alebo </w:t>
      </w:r>
      <w:r w:rsidRPr="00A1007F">
        <w:rPr>
          <w:rFonts w:asciiTheme="minorHAnsi" w:hAnsiTheme="minorHAnsi"/>
          <w:sz w:val="24"/>
          <w:szCs w:val="24"/>
        </w:rPr>
        <w:t xml:space="preserve">odborným posudkom vyhotoveným podľa zákona o znalcoch, tlmočníkoch a predkladateľoch je možné zo strany žiadateľa preukázať hospodárnosť výdavkov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na obstaranie hnuteľného majetku (napr. špeciálne strojné zariadenia, technológie) </w:t>
      </w:r>
      <w:r w:rsidRPr="00A1007F">
        <w:rPr>
          <w:rFonts w:asciiTheme="minorHAnsi" w:hAnsiTheme="minorHAnsi"/>
          <w:sz w:val="24"/>
          <w:szCs w:val="24"/>
        </w:rPr>
        <w:lastRenderedPageBreak/>
        <w:t>v prípade, k</w:t>
      </w:r>
      <w:r w:rsidR="00A84969" w:rsidRPr="00A1007F">
        <w:rPr>
          <w:rFonts w:asciiTheme="minorHAnsi" w:hAnsiTheme="minorHAnsi"/>
          <w:sz w:val="24"/>
          <w:szCs w:val="24"/>
        </w:rPr>
        <w:t xml:space="preserve">eď </w:t>
      </w:r>
      <w:r w:rsidR="00A02CEC" w:rsidRPr="00A1007F">
        <w:rPr>
          <w:rFonts w:asciiTheme="minorHAnsi" w:hAnsiTheme="minorHAnsi"/>
          <w:sz w:val="24"/>
          <w:szCs w:val="24"/>
        </w:rPr>
        <w:t xml:space="preserve">nebolo objektívne možné, na základe zdôvodnenia žiadateľa/prijímateľa </w:t>
      </w:r>
      <w:r w:rsidR="00A84969" w:rsidRPr="00A1007F">
        <w:rPr>
          <w:rFonts w:asciiTheme="minorHAnsi" w:hAnsiTheme="minorHAnsi"/>
          <w:sz w:val="24"/>
          <w:szCs w:val="24"/>
        </w:rPr>
        <w:t>vykonať riadny prieskum trhu.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b/>
          <w:color w:val="FF0000"/>
          <w:sz w:val="24"/>
          <w:szCs w:val="24"/>
        </w:rPr>
      </w:pP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t>Zrealizované verejné obstarávanie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Vo všeobecnosti platí, že v prípade výdavkov spadajúcich pod pravidlá verejného obstarávania, sú na financovanie oprávnené výdavky do výšky, ktorá bola stanovená verejným obstarávaním.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 prípade, ak žiadateľ ukončil proces VO pred predložením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, je oprávnený preukázať hospodárnosť predmetných výdavkov na základe výsledku zrealizovaného VO. V takom prípade žiadateľ stanoví v rozpočte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výšku oprávnených výdavkov v zmysle ukončeného verejného obstarávania podľa</w:t>
      </w:r>
      <w:r w:rsidR="00D43F31" w:rsidRPr="00A1007F">
        <w:rPr>
          <w:rFonts w:asciiTheme="minorHAnsi" w:hAnsiTheme="minorHAnsi"/>
          <w:sz w:val="24"/>
          <w:szCs w:val="24"/>
        </w:rPr>
        <w:t xml:space="preserve"> zákona o VO</w:t>
      </w:r>
      <w:r w:rsidRPr="00A1007F">
        <w:rPr>
          <w:rFonts w:asciiTheme="minorHAnsi" w:hAnsiTheme="minorHAnsi"/>
          <w:sz w:val="24"/>
          <w:szCs w:val="24"/>
        </w:rPr>
        <w:t xml:space="preserve">.  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Týmto nie je dotknutá povinnosť dodržania stanovených finančných limitov.</w:t>
      </w:r>
    </w:p>
    <w:p w:rsidR="00AF4647" w:rsidRPr="00A1007F" w:rsidRDefault="00AF4647" w:rsidP="00AF464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3689B" w:rsidRDefault="0063689B">
      <w:pPr>
        <w:rPr>
          <w:rFonts w:asciiTheme="minorHAnsi" w:hAnsiTheme="minorHAnsi"/>
          <w:b/>
          <w:color w:val="365F91"/>
          <w:sz w:val="24"/>
          <w:szCs w:val="24"/>
        </w:rPr>
      </w:pPr>
      <w:r>
        <w:rPr>
          <w:rFonts w:asciiTheme="minorHAnsi" w:hAnsiTheme="minorHAnsi"/>
          <w:b/>
          <w:color w:val="365F91"/>
          <w:sz w:val="24"/>
          <w:szCs w:val="24"/>
        </w:rPr>
        <w:br w:type="page"/>
      </w:r>
    </w:p>
    <w:p w:rsidR="00AF4647" w:rsidRPr="00D8571A" w:rsidRDefault="00AF4647" w:rsidP="00D8571A">
      <w:pPr>
        <w:shd w:val="clear" w:color="auto" w:fill="FBD4B4" w:themeFill="accent6" w:themeFillTint="66"/>
        <w:spacing w:after="120" w:line="240" w:lineRule="auto"/>
        <w:jc w:val="both"/>
        <w:rPr>
          <w:rFonts w:asciiTheme="minorHAnsi" w:hAnsiTheme="minorHAnsi"/>
          <w:b/>
          <w:color w:val="365F91"/>
          <w:sz w:val="24"/>
          <w:szCs w:val="24"/>
        </w:rPr>
      </w:pPr>
      <w:r w:rsidRPr="00D8571A">
        <w:rPr>
          <w:rFonts w:asciiTheme="minorHAnsi" w:hAnsiTheme="minorHAnsi"/>
          <w:b/>
          <w:color w:val="365F91"/>
          <w:sz w:val="24"/>
          <w:szCs w:val="24"/>
        </w:rPr>
        <w:lastRenderedPageBreak/>
        <w:t>Prieskum trhu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Prieskum trhu predstavuje nástroj na overovanie hospodárnosti výdavkov najmä v prípade výdavkov, pre ktoré nie sú stanovené finančné limity a zároveň žiadateľ nepreukazuje hospodárnosť výdavkov prostredníctvom zrealizovaného VO, znaleckým</w:t>
      </w:r>
      <w:r w:rsidR="00D53749" w:rsidRPr="00A1007F">
        <w:rPr>
          <w:rFonts w:asciiTheme="minorHAnsi" w:hAnsiTheme="minorHAnsi"/>
          <w:sz w:val="24"/>
          <w:szCs w:val="24"/>
        </w:rPr>
        <w:t xml:space="preserve"> alebo</w:t>
      </w:r>
      <w:r w:rsidRPr="00A1007F">
        <w:rPr>
          <w:rFonts w:asciiTheme="minorHAnsi" w:hAnsiTheme="minorHAnsi"/>
          <w:sz w:val="24"/>
          <w:szCs w:val="24"/>
        </w:rPr>
        <w:t xml:space="preserve"> odborným posudkom</w:t>
      </w:r>
      <w:r w:rsidR="00847195" w:rsidRPr="00A1007F">
        <w:rPr>
          <w:rFonts w:asciiTheme="minorHAnsi" w:hAnsiTheme="minorHAnsi"/>
          <w:sz w:val="24"/>
          <w:szCs w:val="24"/>
        </w:rPr>
        <w:t>.</w:t>
      </w:r>
    </w:p>
    <w:p w:rsidR="00A40DDB" w:rsidRPr="00A1007F" w:rsidRDefault="00A40DDB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Prieskum trhu slúži ako podklad na stanovenie výšky výdavkov v rámci predloženej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a overenie hospodárnosti a efektívnosti výdavkov, v prípade, že žiadateľ nezrealizoval verejné obstarávanie pred predložením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(resp. v rámci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nepredložil znalecký, resp. odborný posudok).</w:t>
      </w:r>
    </w:p>
    <w:p w:rsidR="0076064C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Žiadateľ vykoná prieskum trhu</w:t>
      </w:r>
      <w:r w:rsidR="0076064C" w:rsidRPr="00A1007F">
        <w:rPr>
          <w:rFonts w:asciiTheme="minorHAnsi" w:hAnsiTheme="minorHAnsi"/>
          <w:sz w:val="24"/>
          <w:szCs w:val="24"/>
        </w:rPr>
        <w:t xml:space="preserve"> </w:t>
      </w:r>
      <w:r w:rsidRPr="00A1007F">
        <w:rPr>
          <w:rFonts w:asciiTheme="minorHAnsi" w:hAnsiTheme="minorHAnsi"/>
          <w:sz w:val="24"/>
          <w:szCs w:val="24"/>
        </w:rPr>
        <w:t xml:space="preserve">vyžiadaním </w:t>
      </w:r>
      <w:r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 xml:space="preserve">3 </w:t>
      </w:r>
      <w:r w:rsidRPr="00A1007F">
        <w:rPr>
          <w:rFonts w:asciiTheme="minorHAnsi" w:hAnsiTheme="minorHAnsi"/>
          <w:sz w:val="24"/>
          <w:szCs w:val="24"/>
          <w:u w:val="single"/>
        </w:rPr>
        <w:t>ponúk</w:t>
      </w:r>
      <w:r w:rsidR="0076064C" w:rsidRPr="00A1007F">
        <w:rPr>
          <w:rStyle w:val="Odkaznapoznmkupodiarou"/>
          <w:rFonts w:asciiTheme="minorHAnsi" w:hAnsiTheme="minorHAnsi"/>
          <w:sz w:val="24"/>
          <w:szCs w:val="24"/>
          <w:u w:val="single"/>
        </w:rPr>
        <w:footnoteReference w:id="47"/>
      </w:r>
      <w:r w:rsidRPr="00A1007F">
        <w:rPr>
          <w:rFonts w:asciiTheme="minorHAnsi" w:hAnsiTheme="minorHAnsi"/>
          <w:sz w:val="24"/>
          <w:szCs w:val="24"/>
        </w:rPr>
        <w:t xml:space="preserve"> od rôznych potenciálnych dodávateľov na predmet zákazky tovaru, práce alebo služby s cieľom zistenia aktuálnych cenových úrovní. </w:t>
      </w:r>
    </w:p>
    <w:p w:rsidR="00AF4647" w:rsidRPr="00A1007F" w:rsidRDefault="0079464A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sz w:val="24"/>
          <w:szCs w:val="24"/>
        </w:rPr>
        <w:t>V prípade, že daný výdavok spadá pod tovar/službu/prácu, ktorá je v zmysle § 9b zákona č. 25/2006 Z. z. o verejnom obstarávaní a o zmene a doplnení niektorých zákonov v znení neskorších predpisov, resp. § 2 ods. 5, písm. o) a ods. 6, ods. 7 zákona č. 343/2015 Z. z. o verejnom obstarávaní a o zmene a doplnení niektorých zákonov v znení zákona č. 438/2015 Z. z. bežne dostupná na trhu, prieskum trhu môže žiadateľ vykonať aj na základe údajov zverejnených na elektronickom trhovisku (</w:t>
      </w:r>
      <w:hyperlink r:id="rId16" w:history="1">
        <w:r>
          <w:rPr>
            <w:rStyle w:val="Hypertextovprepojenie"/>
            <w:sz w:val="24"/>
            <w:szCs w:val="24"/>
          </w:rPr>
          <w:t>www.eks.sk</w:t>
        </w:r>
      </w:hyperlink>
      <w:r>
        <w:rPr>
          <w:sz w:val="24"/>
          <w:szCs w:val="24"/>
        </w:rPr>
        <w:t xml:space="preserve">). </w:t>
      </w:r>
      <w:r w:rsidR="00AF4647" w:rsidRPr="00A1007F">
        <w:rPr>
          <w:rFonts w:asciiTheme="minorHAnsi" w:hAnsiTheme="minorHAnsi"/>
          <w:sz w:val="24"/>
          <w:szCs w:val="24"/>
        </w:rPr>
        <w:t xml:space="preserve"> V tomto prípade identifikuje </w:t>
      </w:r>
      <w:r w:rsidR="00AF4647" w:rsidRPr="00A1007F">
        <w:rPr>
          <w:rFonts w:asciiTheme="minorHAnsi" w:hAnsiTheme="minorHAnsi"/>
          <w:sz w:val="24"/>
          <w:szCs w:val="24"/>
          <w:u w:val="single"/>
        </w:rPr>
        <w:t xml:space="preserve">minimálne </w:t>
      </w:r>
      <w:r w:rsidR="00A40DDB" w:rsidRPr="00A1007F">
        <w:rPr>
          <w:rFonts w:asciiTheme="minorHAnsi" w:hAnsiTheme="minorHAnsi"/>
          <w:sz w:val="24"/>
          <w:szCs w:val="24"/>
          <w:u w:val="single"/>
        </w:rPr>
        <w:t>3</w:t>
      </w:r>
      <w:r w:rsidR="00AF4647" w:rsidRPr="00A1007F">
        <w:rPr>
          <w:rFonts w:asciiTheme="minorHAnsi" w:hAnsiTheme="minorHAnsi"/>
          <w:sz w:val="24"/>
          <w:szCs w:val="24"/>
        </w:rPr>
        <w:t xml:space="preserve"> rovnak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alebo porovnateľn</w:t>
      </w:r>
      <w:r w:rsidR="00A40DDB" w:rsidRPr="00A1007F">
        <w:rPr>
          <w:rFonts w:asciiTheme="minorHAnsi" w:hAnsiTheme="minorHAnsi"/>
          <w:sz w:val="24"/>
          <w:szCs w:val="24"/>
        </w:rPr>
        <w:t>é</w:t>
      </w:r>
      <w:r w:rsidR="00AF4647" w:rsidRPr="00A1007F">
        <w:rPr>
          <w:rFonts w:asciiTheme="minorHAnsi" w:hAnsiTheme="minorHAnsi"/>
          <w:sz w:val="24"/>
          <w:szCs w:val="24"/>
        </w:rPr>
        <w:t xml:space="preserve"> zákaz</w:t>
      </w:r>
      <w:r w:rsidR="00A40DDB" w:rsidRPr="00A1007F">
        <w:rPr>
          <w:rFonts w:asciiTheme="minorHAnsi" w:hAnsiTheme="minorHAnsi"/>
          <w:sz w:val="24"/>
          <w:szCs w:val="24"/>
        </w:rPr>
        <w:t>ky</w:t>
      </w:r>
      <w:r w:rsidR="00AF4647" w:rsidRPr="00A1007F">
        <w:rPr>
          <w:rFonts w:asciiTheme="minorHAnsi" w:hAnsiTheme="minorHAnsi"/>
          <w:sz w:val="24"/>
          <w:szCs w:val="24"/>
        </w:rPr>
        <w:t>, ktorých priemerná hodnota bude preukazovať hospodárnosť výdavku požadovaného žiadateľom.</w:t>
      </w:r>
    </w:p>
    <w:p w:rsidR="0076064C" w:rsidRPr="00A1007F" w:rsidRDefault="00AF4647" w:rsidP="0076064C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Výstupné informácie o vykonanom prieskume trhu žiadateľ zaznamená v zázname </w:t>
      </w:r>
      <w:r w:rsidR="00201154">
        <w:rPr>
          <w:rFonts w:asciiTheme="minorHAnsi" w:hAnsiTheme="minorHAnsi"/>
          <w:sz w:val="24"/>
          <w:szCs w:val="24"/>
        </w:rPr>
        <w:br/>
      </w:r>
      <w:r w:rsidRPr="00A1007F">
        <w:rPr>
          <w:rFonts w:asciiTheme="minorHAnsi" w:hAnsiTheme="minorHAnsi"/>
          <w:sz w:val="24"/>
          <w:szCs w:val="24"/>
        </w:rPr>
        <w:t xml:space="preserve">o vykonaní prieskumu trhu, v ktorom vyhodnotí výsledky prieskumu trhu z hľadiska najnižšej </w:t>
      </w:r>
      <w:r w:rsidR="0076064C" w:rsidRPr="00A1007F">
        <w:rPr>
          <w:rFonts w:asciiTheme="minorHAnsi" w:hAnsiTheme="minorHAnsi"/>
          <w:sz w:val="24"/>
          <w:szCs w:val="24"/>
        </w:rPr>
        <w:t>priemernej ceny. Záznam o vykonaní prieskumu trhu, v ktorom bude uvedená priemerná cena, ktorá vstupuje do rozpočtu projektu, vrátane 3 cenových ponúk predloží žiadateľ ako súčasť podpornej dokumentácie k </w:t>
      </w:r>
      <w:proofErr w:type="spellStart"/>
      <w:r w:rsidR="0076064C"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="0076064C" w:rsidRPr="00A1007F">
        <w:rPr>
          <w:rFonts w:asciiTheme="minorHAnsi" w:hAnsiTheme="minorHAnsi"/>
          <w:sz w:val="24"/>
          <w:szCs w:val="24"/>
        </w:rPr>
        <w:t>.</w:t>
      </w:r>
    </w:p>
    <w:p w:rsidR="00AF4647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 xml:space="preserve">RO je oprávnený overiť výšku výdavkov nárokovaných v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na základe žiadateľom vykonaného prieskumu trhu prostredníctvom vykonania svojho prieskumu trhu. V prípade, ak výška výdavkov nárokovaných žiadateľom v rozpočte </w:t>
      </w:r>
      <w:proofErr w:type="spellStart"/>
      <w:r w:rsidRPr="00A1007F">
        <w:rPr>
          <w:rFonts w:asciiTheme="minorHAnsi" w:hAnsiTheme="minorHAnsi"/>
          <w:sz w:val="24"/>
          <w:szCs w:val="24"/>
        </w:rPr>
        <w:t>ŽoNFP</w:t>
      </w:r>
      <w:proofErr w:type="spellEnd"/>
      <w:r w:rsidRPr="00A1007F">
        <w:rPr>
          <w:rFonts w:asciiTheme="minorHAnsi" w:hAnsiTheme="minorHAnsi"/>
          <w:sz w:val="24"/>
          <w:szCs w:val="24"/>
        </w:rPr>
        <w:t xml:space="preserve"> prevyšuje ceny identifikované RO na základe ním vykonaného prieskumu trhu, považuje tieto výdavky za nehospodárne a teda neoprávnené, t.j. maximálna výška oprávnených výdavkov jednotkových cien žiadateľa/prijímateľa je výška oprávnených výdavkov stanovená RO na základe ním vykonaného prieskumu trhu.</w:t>
      </w:r>
    </w:p>
    <w:p w:rsidR="00630CD8" w:rsidRPr="00A1007F" w:rsidRDefault="00AF4647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A1007F">
        <w:rPr>
          <w:rFonts w:asciiTheme="minorHAnsi" w:hAnsiTheme="minorHAnsi"/>
          <w:sz w:val="24"/>
          <w:szCs w:val="24"/>
        </w:rPr>
        <w:t>Osobitné podmienky pre vykonanie prieskumu trhu budú stanovené v</w:t>
      </w:r>
      <w:r w:rsidR="004D4A91" w:rsidRPr="00A1007F">
        <w:rPr>
          <w:rFonts w:asciiTheme="minorHAnsi" w:hAnsiTheme="minorHAnsi"/>
          <w:sz w:val="24"/>
          <w:szCs w:val="24"/>
        </w:rPr>
        <w:t> písomnom vyzvaní</w:t>
      </w:r>
      <w:r w:rsidRPr="00A1007F">
        <w:rPr>
          <w:rFonts w:asciiTheme="minorHAnsi" w:hAnsiTheme="minorHAnsi"/>
          <w:sz w:val="24"/>
          <w:szCs w:val="24"/>
        </w:rPr>
        <w:t>.</w:t>
      </w:r>
    </w:p>
    <w:p w:rsidR="0007442F" w:rsidRPr="00A1007F" w:rsidRDefault="0007442F" w:rsidP="00A84969">
      <w:pPr>
        <w:spacing w:after="120" w:line="240" w:lineRule="auto"/>
        <w:jc w:val="both"/>
        <w:rPr>
          <w:rFonts w:asciiTheme="minorHAnsi" w:hAnsiTheme="minorHAnsi"/>
          <w:sz w:val="24"/>
          <w:szCs w:val="24"/>
        </w:rPr>
        <w:sectPr w:rsidR="0007442F" w:rsidRPr="00A1007F" w:rsidSect="00471E07">
          <w:headerReference w:type="default" r:id="rId17"/>
          <w:pgSz w:w="11906" w:h="16838"/>
          <w:pgMar w:top="1417" w:right="1417" w:bottom="1135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99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261"/>
        <w:gridCol w:w="3231"/>
        <w:gridCol w:w="1148"/>
        <w:gridCol w:w="1701"/>
        <w:gridCol w:w="2254"/>
        <w:gridCol w:w="3402"/>
      </w:tblGrid>
      <w:tr w:rsidR="0007442F" w:rsidRPr="00A1007F" w:rsidTr="00D8571A">
        <w:tc>
          <w:tcPr>
            <w:tcW w:w="6492" w:type="dxa"/>
            <w:gridSpan w:val="2"/>
            <w:shd w:val="clear" w:color="auto" w:fill="F79646" w:themeFill="accent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lastRenderedPageBreak/>
              <w:t xml:space="preserve">Číselník oprávnených výdavkov pre projekty TP OP TP v členení podľa MP CKO č. 4 </w:t>
            </w:r>
          </w:p>
        </w:tc>
        <w:tc>
          <w:tcPr>
            <w:tcW w:w="8505" w:type="dxa"/>
            <w:gridSpan w:val="4"/>
            <w:shd w:val="clear" w:color="auto" w:fill="FBD4B4" w:themeFill="accent6" w:themeFillTint="66"/>
          </w:tcPr>
          <w:p w:rsidR="0007442F" w:rsidRPr="00A6156D" w:rsidRDefault="0007442F" w:rsidP="00C36213">
            <w:pPr>
              <w:jc w:val="center"/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Nadväznosť na ekonomickú klasifikáciu rozpočtovej klasifikácie (MF/0101475/2014-42)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 oprávnených výdavkov</w:t>
            </w:r>
          </w:p>
        </w:tc>
        <w:tc>
          <w:tcPr>
            <w:tcW w:w="3231" w:type="dxa"/>
            <w:shd w:val="clear" w:color="auto" w:fill="F79646" w:themeFill="accent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oprávnených výdavkov</w:t>
            </w:r>
          </w:p>
        </w:tc>
        <w:tc>
          <w:tcPr>
            <w:tcW w:w="1148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trieda</w:t>
            </w:r>
          </w:p>
        </w:tc>
        <w:tc>
          <w:tcPr>
            <w:tcW w:w="170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podtrieda</w:t>
            </w:r>
          </w:p>
        </w:tc>
        <w:tc>
          <w:tcPr>
            <w:tcW w:w="2254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položka</w:t>
            </w:r>
          </w:p>
        </w:tc>
        <w:tc>
          <w:tcPr>
            <w:tcW w:w="3402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skupina výdavkov</w:t>
            </w:r>
            <w:ins w:id="463" w:author="Autor">
              <w:r w:rsidR="00A81A1B">
                <w:rPr>
                  <w:rFonts w:asciiTheme="minorHAnsi" w:hAnsiTheme="minorHAnsi"/>
                  <w:b/>
                  <w:color w:val="365F91"/>
                  <w:lang w:val="sk-SK"/>
                </w:rPr>
                <w:t xml:space="preserve"> *</w:t>
              </w:r>
            </w:ins>
          </w:p>
        </w:tc>
      </w:tr>
      <w:tr w:rsidR="0007442F" w:rsidRPr="00A1007F" w:rsidTr="00D8571A">
        <w:trPr>
          <w:trHeight w:val="920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01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2 400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013 Softvér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711003 Nákup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718006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014 Oceniteľné práva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711004 Nákup licencií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019 Ostatný dlhodobý nehmotný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711 Nákup pozemkov a nehmotných aktív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711005 Nákup ostatných nehmotných aktív</w:t>
            </w:r>
          </w:p>
        </w:tc>
      </w:tr>
      <w:tr w:rsidR="0007442F" w:rsidRPr="00A1007F" w:rsidTr="00D8571A">
        <w:trPr>
          <w:trHeight w:val="1952"/>
        </w:trPr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02 Dlhodobý hmotný majetok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t>(</w:t>
            </w:r>
            <w:r w:rsidRPr="00A1007F">
              <w:rPr>
                <w:rFonts w:asciiTheme="minorHAnsi" w:hAnsiTheme="minorHAnsi"/>
                <w:lang w:val="sk-SK"/>
              </w:rPr>
              <w:t>nad 1 700 EUR; doba použiteľnosti dlhšia ako 1 rok)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022 Samostatné hnuteľné veci a súbory hnuteľných vecí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713 Nákup strojov, prístrojov, zariadení, techniky a náradia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713002 Výpočtovej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713003 Telekomunikačnej techniky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713004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713005 Špeciálnych strojov, prístrojov, 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FF0000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713006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718 Rekonštrukcia a modernizácia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718002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718003 Telekomunikačnej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718005 Špeciálnych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718007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023 Dopravné prostriedky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700 kapitálové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710 obstarávanie kapitálových aktív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714 Nákup dopravných prostriedkov všetkých druhov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714001 Nákup Osobných automobilov</w:t>
            </w:r>
          </w:p>
        </w:tc>
      </w:tr>
      <w:tr w:rsidR="0007442F" w:rsidRPr="00A1007F" w:rsidTr="00D8571A">
        <w:tc>
          <w:tcPr>
            <w:tcW w:w="3261" w:type="dxa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11 Zásoby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b/>
                <w:lang w:val="sk-SK"/>
              </w:rPr>
              <w:lastRenderedPageBreak/>
              <w:t>(</w:t>
            </w:r>
            <w:r w:rsidRPr="00A1007F">
              <w:rPr>
                <w:rFonts w:asciiTheme="minorHAnsi" w:hAnsiTheme="minorHAnsi"/>
                <w:lang w:val="sk-SK"/>
              </w:rPr>
              <w:t>doba použiteľnosti najviac 1 rok; bez ohľadu na obstarávaciu cenu)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szCs w:val="20"/>
                <w:lang w:val="sk-SK"/>
              </w:rPr>
            </w:pPr>
            <w:r w:rsidRPr="00A1007F">
              <w:rPr>
                <w:rFonts w:asciiTheme="minorHAnsi" w:hAnsiTheme="minorHAnsi"/>
                <w:szCs w:val="20"/>
                <w:lang w:val="sk-SK"/>
              </w:rPr>
              <w:lastRenderedPageBreak/>
              <w:t>112 Zásoby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633001 Interiérové vybavenie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633002 Výpočtová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633003 Telekomunikačná technika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lastRenderedPageBreak/>
              <w:t xml:space="preserve">633004 Prevádzkové stroje, prístroje, zariadenie, 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633005 Špeciálne stroje, prístroje, zariadenie, technika a náradie </w:t>
            </w:r>
          </w:p>
          <w:p w:rsidR="0007442F" w:rsidRPr="00A1007F" w:rsidRDefault="0007442F" w:rsidP="00C36213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633006 Všeobecný materiál 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633009 Knihy, časopisy, noviny , učebnice, učebné pomôcky a kompenzačné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633010</w:t>
            </w: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ab/>
              <w:t>Materiál Pracovné odevy, obuv a pracovné pomôcky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633019 Komunikačná infraštruktúra</w:t>
            </w:r>
          </w:p>
        </w:tc>
      </w:tr>
      <w:tr w:rsidR="00EA4676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EA4676" w:rsidRPr="00F04F29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  <w:r>
              <w:rPr>
                <w:rFonts w:asciiTheme="minorHAnsi" w:hAnsiTheme="minorHAnsi"/>
                <w:b/>
                <w:color w:val="365F91"/>
              </w:rPr>
              <w:lastRenderedPageBreak/>
              <w:t xml:space="preserve">35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Dotácie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príspevky</w:t>
            </w:r>
            <w:proofErr w:type="spellEnd"/>
            <w:r>
              <w:rPr>
                <w:rFonts w:asciiTheme="minorHAnsi" w:hAnsiTheme="minorHAnsi"/>
                <w:b/>
                <w:color w:val="365F91"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/>
                <w:color w:val="365F91"/>
              </w:rPr>
              <w:t>transfery</w:t>
            </w:r>
            <w:proofErr w:type="spellEnd"/>
          </w:p>
        </w:tc>
        <w:tc>
          <w:tcPr>
            <w:tcW w:w="3231" w:type="dxa"/>
            <w:vMerge w:val="restart"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352 </w:t>
            </w:r>
            <w:proofErr w:type="spellStart"/>
            <w:r>
              <w:rPr>
                <w:rFonts w:asciiTheme="minorHAnsi" w:hAnsiTheme="minorHAnsi"/>
              </w:rPr>
              <w:t>Poskytnutie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dotácií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proofErr w:type="spellStart"/>
            <w:r>
              <w:rPr>
                <w:rFonts w:asciiTheme="minorHAnsi" w:hAnsiTheme="minorHAnsi"/>
              </w:rPr>
              <w:t>príspevkov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voči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tretím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osobám</w:t>
            </w:r>
            <w:proofErr w:type="spellEnd"/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EA467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641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v </w:t>
            </w:r>
            <w:proofErr w:type="spellStart"/>
            <w:r>
              <w:rPr>
                <w:rFonts w:asciiTheme="minorHAnsi" w:hAnsiTheme="minorHAnsi"/>
              </w:rPr>
              <w:t>rámci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verejnej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správy</w:t>
            </w:r>
            <w:proofErr w:type="spellEnd"/>
          </w:p>
        </w:tc>
        <w:tc>
          <w:tcPr>
            <w:tcW w:w="3402" w:type="dxa"/>
          </w:tcPr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641010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Vyššiemu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územnému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celku</w:t>
            </w:r>
            <w:proofErr w:type="spellEnd"/>
          </w:p>
          <w:p w:rsidR="00EA4676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A4676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EA4676" w:rsidRPr="00A6156D" w:rsidRDefault="00EA4676" w:rsidP="00C36213">
            <w:pPr>
              <w:rPr>
                <w:rFonts w:asciiTheme="minorHAnsi" w:hAnsiTheme="minorHAnsi"/>
                <w:b/>
                <w:color w:val="365F91"/>
              </w:rPr>
            </w:pPr>
          </w:p>
        </w:tc>
        <w:tc>
          <w:tcPr>
            <w:tcW w:w="3231" w:type="dxa"/>
            <w:vMerge/>
          </w:tcPr>
          <w:p w:rsidR="00EA4676" w:rsidRPr="00A1007F" w:rsidRDefault="00EA4676" w:rsidP="00C36213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48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600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výdavky</w:t>
            </w:r>
            <w:proofErr w:type="spellEnd"/>
          </w:p>
        </w:tc>
        <w:tc>
          <w:tcPr>
            <w:tcW w:w="1701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640 </w:t>
            </w:r>
            <w:proofErr w:type="spellStart"/>
            <w:r>
              <w:rPr>
                <w:rFonts w:asciiTheme="minorHAnsi" w:hAnsiTheme="minorHAnsi"/>
              </w:rPr>
              <w:t>bežné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</w:p>
        </w:tc>
        <w:tc>
          <w:tcPr>
            <w:tcW w:w="2254" w:type="dxa"/>
          </w:tcPr>
          <w:p w:rsidR="00EA4676" w:rsidRPr="00A1007F" w:rsidRDefault="00EA4676" w:rsidP="00C3621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649 </w:t>
            </w:r>
            <w:proofErr w:type="spellStart"/>
            <w:r>
              <w:rPr>
                <w:rFonts w:asciiTheme="minorHAnsi" w:hAnsiTheme="minorHAnsi"/>
              </w:rPr>
              <w:t>Transfery</w:t>
            </w:r>
            <w:proofErr w:type="spellEnd"/>
            <w:r>
              <w:rPr>
                <w:rFonts w:asciiTheme="minorHAnsi" w:hAnsiTheme="minorHAnsi"/>
              </w:rPr>
              <w:t xml:space="preserve">  do </w:t>
            </w:r>
            <w:proofErr w:type="spellStart"/>
            <w:r>
              <w:rPr>
                <w:rFonts w:asciiTheme="minorHAnsi" w:hAnsiTheme="minorHAnsi"/>
              </w:rPr>
              <w:t>zahraničia</w:t>
            </w:r>
            <w:proofErr w:type="spellEnd"/>
          </w:p>
        </w:tc>
        <w:tc>
          <w:tcPr>
            <w:tcW w:w="3402" w:type="dxa"/>
          </w:tcPr>
          <w:p w:rsidR="00EA4676" w:rsidRPr="00A1007F" w:rsidRDefault="00EA4676" w:rsidP="00C3621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649003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Medzinárodnej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organizácii</w:t>
            </w:r>
            <w:proofErr w:type="spellEnd"/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50 Spotreba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502 Spotreba energie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632001 Energie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632002 Vodné, stočné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503 Spotreba ostatných neskladovateľných dodávok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634001 Palivo, mazivá, oleje, špeciálne kvapaliny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51 Služby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511 Opravy a udržiavanie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634002 Servis, údržba, opravy a výdavky s tým spojené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635 Rutinná a štandardná údržba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635001 Interiérového vybavenia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635002 Výpočtovej techniky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635003 Telekomunikačnej techniky </w:t>
            </w:r>
          </w:p>
          <w:p w:rsidR="0007442F" w:rsidRPr="00A1007F" w:rsidRDefault="0007442F" w:rsidP="00C362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auto"/>
                <w:sz w:val="16"/>
                <w:szCs w:val="16"/>
                <w:lang w:val="sk-SK"/>
              </w:rPr>
              <w:t xml:space="preserve">635004 Prevádzkových strojov, prístrojov, zariadení, techniky a náradia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635005 Špeciálnych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635006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635009 Softvéru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512 Cestovné náhrady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631 Cestovné náhrady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631001 Tuzemské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631002 Zahraničné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637007 Cestovné náhrady (Cestovné náhrady a cestovné výdavky iným než vlastným zamestnancom)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518 Ostatné služby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632 Energie, voda a komunikácie</w:t>
            </w:r>
          </w:p>
        </w:tc>
        <w:tc>
          <w:tcPr>
            <w:tcW w:w="3402" w:type="dxa"/>
          </w:tcPr>
          <w:p w:rsidR="0007442F" w:rsidRPr="00A1007F" w:rsidDel="009700A4" w:rsidRDefault="0007442F" w:rsidP="009700A4">
            <w:pPr>
              <w:jc w:val="both"/>
              <w:rPr>
                <w:del w:id="464" w:author="Autor"/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 xml:space="preserve">632003 Poštové služby </w:t>
            </w:r>
            <w:del w:id="465" w:author="Autor">
              <w:r w:rsidRPr="00A1007F" w:rsidDel="009700A4">
                <w:rPr>
                  <w:rFonts w:asciiTheme="minorHAnsi" w:hAnsiTheme="minorHAnsi"/>
                  <w:color w:val="000000"/>
                  <w:sz w:val="16"/>
                  <w:szCs w:val="16"/>
                  <w:lang w:val="sk-SK"/>
                </w:rPr>
                <w:delText>a telekomunikačné služby</w:delText>
              </w:r>
            </w:del>
          </w:p>
          <w:p w:rsidR="0007442F" w:rsidRDefault="0007442F" w:rsidP="00C36213">
            <w:pPr>
              <w:jc w:val="both"/>
              <w:rPr>
                <w:ins w:id="466" w:author="Autor"/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632004 Komunikačná infraštruktúra</w:t>
            </w:r>
          </w:p>
          <w:p w:rsidR="009700A4" w:rsidRPr="00A1007F" w:rsidRDefault="009700A4" w:rsidP="00C36213">
            <w:pPr>
              <w:jc w:val="both"/>
              <w:rPr>
                <w:rFonts w:asciiTheme="minorHAnsi" w:hAnsiTheme="minorHAnsi"/>
                <w:lang w:val="sk-SK"/>
              </w:rPr>
            </w:pPr>
            <w:ins w:id="467" w:author="Autor">
              <w:r>
                <w:rPr>
                  <w:rFonts w:asciiTheme="minorHAnsi" w:hAnsiTheme="minorHAnsi"/>
                  <w:color w:val="000000"/>
                  <w:sz w:val="16"/>
                  <w:szCs w:val="16"/>
                  <w:lang w:val="sk-SK"/>
                </w:rPr>
                <w:t xml:space="preserve">632005 Telekomunikačné </w:t>
              </w:r>
              <w:proofErr w:type="spellStart"/>
              <w:r>
                <w:rPr>
                  <w:rFonts w:asciiTheme="minorHAnsi" w:hAnsiTheme="minorHAnsi"/>
                  <w:color w:val="000000"/>
                  <w:sz w:val="16"/>
                  <w:szCs w:val="16"/>
                  <w:lang w:val="sk-SK"/>
                </w:rPr>
                <w:t>šlužby</w:t>
              </w:r>
            </w:ins>
            <w:proofErr w:type="spellEnd"/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633 Materiál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633016 Reprezentačné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633013 Softvér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633018 Licencie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634004 Prepravné a nájom dopravných prostriedkov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636 Nájomné za nájom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636001 Budov, objektov alebo ich častí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636002 Prevádzkových strojov, prístrojov, zariadení, techniky a náradia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636003 Špeciálnych strojov, prístrojov, zariadení, techniky, náradia a materiálu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636006 Výpočtovej techniky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636007 Softvéru 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636008 Komunikačnej infraštruktúry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637001 Školenia, kurzy, semináre, porady, konferencie, sympóziá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637002 Konkurzy a súťaže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637003 Propagácia, reklama a inzercia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637004 Všeobecné služby</w:t>
            </w:r>
          </w:p>
          <w:p w:rsidR="0007442F" w:rsidRPr="00A1007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637005 Špeciálne služby</w:t>
            </w:r>
          </w:p>
          <w:p w:rsidR="0007442F" w:rsidRDefault="0007442F" w:rsidP="00C36213">
            <w:pPr>
              <w:jc w:val="both"/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637011 Štúdie, expertízy, posudky</w:t>
            </w:r>
          </w:p>
          <w:p w:rsidR="00787F2F" w:rsidRPr="00A1007F" w:rsidRDefault="00787F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637036 Reprezentačné výdavky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52 Osobné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521 Mzdové výdavky</w:t>
            </w: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610620 osobné náklady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 xml:space="preserve">Okrem 613, </w:t>
            </w: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615, 627, 628</w:t>
            </w: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jc w:val="both"/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637027 Odmeny zamestnancov mimopracovného pomeru</w:t>
            </w:r>
          </w:p>
        </w:tc>
      </w:tr>
      <w:tr w:rsidR="0007442F" w:rsidRPr="00A1007F" w:rsidTr="00D8571A">
        <w:trPr>
          <w:trHeight w:val="1034"/>
        </w:trPr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640 Bežné transfery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642 Transfery jednotlivcom a neziskovým právnickým osobám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642015 Na nemocenské dávky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54 Ostatné výdavky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548 Výdavky na prevádzkovú činnosť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634003 Poistenie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637 Služby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637015 Poistné</w:t>
            </w:r>
          </w:p>
        </w:tc>
      </w:tr>
      <w:tr w:rsidR="0007442F" w:rsidRPr="00A1007F" w:rsidTr="00D8571A">
        <w:tc>
          <w:tcPr>
            <w:tcW w:w="3261" w:type="dxa"/>
            <w:vMerge w:val="restart"/>
            <w:shd w:val="clear" w:color="auto" w:fill="FBD4B4" w:themeFill="accent6" w:themeFillTint="66"/>
          </w:tcPr>
          <w:p w:rsidR="0007442F" w:rsidRPr="00A6156D" w:rsidRDefault="0007442F" w:rsidP="00C36213">
            <w:pPr>
              <w:rPr>
                <w:rFonts w:asciiTheme="minorHAnsi" w:hAnsiTheme="minorHAnsi"/>
                <w:b/>
                <w:color w:val="365F91"/>
                <w:lang w:val="sk-SK"/>
              </w:rPr>
            </w:pPr>
            <w:r w:rsidRPr="00A6156D">
              <w:rPr>
                <w:rFonts w:asciiTheme="minorHAnsi" w:hAnsiTheme="minorHAnsi"/>
                <w:b/>
                <w:color w:val="365F91"/>
                <w:lang w:val="sk-SK"/>
              </w:rPr>
              <w:t>56 Finančné výdavky a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568 Ostatné finančné výdavky</w:t>
            </w:r>
          </w:p>
        </w:tc>
        <w:tc>
          <w:tcPr>
            <w:tcW w:w="1148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600 bežné výdavky</w:t>
            </w:r>
          </w:p>
        </w:tc>
        <w:tc>
          <w:tcPr>
            <w:tcW w:w="1701" w:type="dxa"/>
            <w:vMerge w:val="restart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630 tovary a služby</w:t>
            </w: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>634 Dopravné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  <w:t>634005 Karty, známky, poplatky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  <w:tr w:rsidR="0007442F" w:rsidRPr="00A1007F" w:rsidTr="00D8571A">
        <w:tc>
          <w:tcPr>
            <w:tcW w:w="3261" w:type="dxa"/>
            <w:vMerge/>
            <w:shd w:val="clear" w:color="auto" w:fill="FBD4B4" w:themeFill="accent6" w:themeFillTint="66"/>
          </w:tcPr>
          <w:p w:rsidR="0007442F" w:rsidRPr="00A1007F" w:rsidRDefault="0007442F" w:rsidP="00C36213">
            <w:pPr>
              <w:rPr>
                <w:rFonts w:asciiTheme="minorHAnsi" w:hAnsiTheme="minorHAnsi"/>
                <w:b/>
                <w:lang w:val="sk-SK"/>
              </w:rPr>
            </w:pPr>
          </w:p>
        </w:tc>
        <w:tc>
          <w:tcPr>
            <w:tcW w:w="323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148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1701" w:type="dxa"/>
            <w:vMerge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</w:p>
        </w:tc>
        <w:tc>
          <w:tcPr>
            <w:tcW w:w="2254" w:type="dxa"/>
          </w:tcPr>
          <w:p w:rsidR="0007442F" w:rsidRPr="00A1007F" w:rsidRDefault="0007442F" w:rsidP="00C36213">
            <w:pPr>
              <w:rPr>
                <w:rFonts w:asciiTheme="minorHAnsi" w:hAnsiTheme="minorHAnsi"/>
                <w:lang w:val="sk-SK"/>
              </w:rPr>
            </w:pPr>
            <w:r w:rsidRPr="00A1007F">
              <w:rPr>
                <w:rFonts w:asciiTheme="minorHAnsi" w:hAnsiTheme="minorHAnsi"/>
                <w:lang w:val="sk-SK"/>
              </w:rPr>
              <w:t xml:space="preserve">637 Služby </w:t>
            </w:r>
          </w:p>
        </w:tc>
        <w:tc>
          <w:tcPr>
            <w:tcW w:w="3402" w:type="dxa"/>
          </w:tcPr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637012 Poplatky a odvody*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sz w:val="16"/>
                <w:szCs w:val="16"/>
                <w:lang w:val="sk-SK"/>
              </w:rPr>
            </w:pPr>
            <w:r w:rsidRPr="00A1007F">
              <w:rPr>
                <w:rFonts w:asciiTheme="minorHAnsi" w:hAnsiTheme="minorHAnsi"/>
                <w:sz w:val="16"/>
                <w:szCs w:val="16"/>
                <w:lang w:val="sk-SK"/>
              </w:rPr>
              <w:t>637023 Kolkové známky</w:t>
            </w:r>
          </w:p>
          <w:p w:rsidR="0007442F" w:rsidRPr="00A1007F" w:rsidRDefault="0007442F" w:rsidP="00C36213">
            <w:pPr>
              <w:rPr>
                <w:rFonts w:asciiTheme="minorHAnsi" w:hAnsiTheme="minorHAnsi"/>
                <w:color w:val="000000"/>
                <w:sz w:val="16"/>
                <w:szCs w:val="16"/>
                <w:lang w:val="sk-SK"/>
              </w:rPr>
            </w:pPr>
          </w:p>
        </w:tc>
      </w:tr>
    </w:tbl>
    <w:p w:rsidR="006A2DF0" w:rsidRDefault="006A2DF0" w:rsidP="00A84969">
      <w:pPr>
        <w:spacing w:after="120" w:line="240" w:lineRule="auto"/>
        <w:jc w:val="both"/>
        <w:rPr>
          <w:ins w:id="468" w:author="Autor"/>
          <w:rFonts w:asciiTheme="minorHAnsi" w:hAnsiTheme="minorHAnsi"/>
          <w:sz w:val="24"/>
          <w:szCs w:val="24"/>
        </w:rPr>
      </w:pPr>
    </w:p>
    <w:p w:rsidR="00A81A1B" w:rsidRPr="000418DB" w:rsidRDefault="000418DB" w:rsidP="000418DB">
      <w:pPr>
        <w:spacing w:after="120" w:line="240" w:lineRule="auto"/>
        <w:jc w:val="both"/>
        <w:rPr>
          <w:rFonts w:asciiTheme="minorHAnsi" w:hAnsiTheme="minorHAnsi"/>
          <w:sz w:val="24"/>
          <w:szCs w:val="24"/>
          <w:rPrChange w:id="469" w:author="Autor">
            <w:rPr/>
          </w:rPrChange>
        </w:rPr>
      </w:pPr>
      <w:ins w:id="470" w:author="Autor">
        <w:r>
          <w:rPr>
            <w:rFonts w:asciiTheme="minorHAnsi" w:hAnsiTheme="minorHAnsi"/>
            <w:sz w:val="24"/>
            <w:szCs w:val="24"/>
          </w:rPr>
          <w:t xml:space="preserve">* </w:t>
        </w:r>
        <w:r w:rsidR="005B5088" w:rsidRPr="000418DB">
          <w:rPr>
            <w:rFonts w:asciiTheme="minorHAnsi" w:hAnsiTheme="minorHAnsi"/>
            <w:sz w:val="24"/>
            <w:szCs w:val="24"/>
            <w:rPrChange w:id="471" w:author="Autor">
              <w:rPr/>
            </w:rPrChange>
          </w:rPr>
          <w:t xml:space="preserve">uvedená </w:t>
        </w:r>
        <w:del w:id="472" w:author="Autor">
          <w:r w:rsidR="00A81A1B" w:rsidRPr="000418DB" w:rsidDel="005B5088">
            <w:rPr>
              <w:rFonts w:asciiTheme="minorHAnsi" w:hAnsiTheme="minorHAnsi"/>
              <w:sz w:val="24"/>
              <w:szCs w:val="24"/>
              <w:rPrChange w:id="473" w:author="Autor">
                <w:rPr/>
              </w:rPrChange>
            </w:rPr>
            <w:delText>S</w:delText>
          </w:r>
        </w:del>
        <w:r w:rsidR="005B5088" w:rsidRPr="000418DB">
          <w:rPr>
            <w:rFonts w:asciiTheme="minorHAnsi" w:hAnsiTheme="minorHAnsi"/>
            <w:sz w:val="24"/>
            <w:szCs w:val="24"/>
            <w:rPrChange w:id="474" w:author="Autor">
              <w:rPr/>
            </w:rPrChange>
          </w:rPr>
          <w:t>s</w:t>
        </w:r>
        <w:r w:rsidR="00A81A1B" w:rsidRPr="000418DB">
          <w:rPr>
            <w:rFonts w:asciiTheme="minorHAnsi" w:hAnsiTheme="minorHAnsi"/>
            <w:sz w:val="24"/>
            <w:szCs w:val="24"/>
            <w:rPrChange w:id="475" w:author="Autor">
              <w:rPr/>
            </w:rPrChange>
          </w:rPr>
          <w:t xml:space="preserve">kupina výdavkov </w:t>
        </w:r>
        <w:del w:id="476" w:author="Autor">
          <w:r w:rsidR="00A81A1B" w:rsidRPr="000418DB" w:rsidDel="005B5088">
            <w:rPr>
              <w:rFonts w:asciiTheme="minorHAnsi" w:hAnsiTheme="minorHAnsi"/>
              <w:sz w:val="24"/>
              <w:szCs w:val="24"/>
              <w:rPrChange w:id="477" w:author="Autor">
                <w:rPr/>
              </w:rPrChange>
            </w:rPr>
            <w:delText>nie je taxatívne vymedzená, ide</w:delText>
          </w:r>
        </w:del>
        <w:r w:rsidR="005B5088" w:rsidRPr="000418DB">
          <w:rPr>
            <w:rFonts w:asciiTheme="minorHAnsi" w:hAnsiTheme="minorHAnsi"/>
            <w:sz w:val="24"/>
            <w:szCs w:val="24"/>
            <w:rPrChange w:id="478" w:author="Autor">
              <w:rPr/>
            </w:rPrChange>
          </w:rPr>
          <w:t>obsahuje iba</w:t>
        </w:r>
        <w:del w:id="479" w:author="Autor">
          <w:r w:rsidR="00A81A1B" w:rsidRPr="000418DB" w:rsidDel="005B5088">
            <w:rPr>
              <w:rFonts w:asciiTheme="minorHAnsi" w:hAnsiTheme="minorHAnsi"/>
              <w:sz w:val="24"/>
              <w:szCs w:val="24"/>
              <w:rPrChange w:id="480" w:author="Autor">
                <w:rPr/>
              </w:rPrChange>
            </w:rPr>
            <w:delText xml:space="preserve"> o</w:delText>
          </w:r>
        </w:del>
        <w:r w:rsidR="00A81A1B" w:rsidRPr="000418DB">
          <w:rPr>
            <w:rFonts w:asciiTheme="minorHAnsi" w:hAnsiTheme="minorHAnsi"/>
            <w:sz w:val="24"/>
            <w:szCs w:val="24"/>
            <w:rPrChange w:id="481" w:author="Autor">
              <w:rPr/>
            </w:rPrChange>
          </w:rPr>
          <w:t xml:space="preserve"> príklady najčastejšie sa vyskytujúcich výdavkov v rámci OP TP</w:t>
        </w:r>
        <w:r w:rsidR="005B5088" w:rsidRPr="000418DB">
          <w:rPr>
            <w:rFonts w:asciiTheme="minorHAnsi" w:hAnsiTheme="minorHAnsi"/>
            <w:sz w:val="24"/>
            <w:szCs w:val="24"/>
            <w:rPrChange w:id="482" w:author="Autor">
              <w:rPr/>
            </w:rPrChange>
          </w:rPr>
          <w:t xml:space="preserve"> (nie je taxatívne vymedzená)</w:t>
        </w:r>
      </w:ins>
    </w:p>
    <w:sectPr w:rsidR="00A81A1B" w:rsidRPr="000418DB" w:rsidSect="00471E07">
      <w:pgSz w:w="16838" w:h="11906" w:orient="landscape"/>
      <w:pgMar w:top="1417" w:right="1135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7B" w:rsidRDefault="0073607B" w:rsidP="00A94607">
      <w:pPr>
        <w:spacing w:after="0" w:line="240" w:lineRule="auto"/>
      </w:pPr>
      <w:r>
        <w:separator/>
      </w:r>
    </w:p>
  </w:endnote>
  <w:endnote w:type="continuationSeparator" w:id="0">
    <w:p w:rsidR="0073607B" w:rsidRDefault="0073607B" w:rsidP="00A9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7713978"/>
      <w:docPartObj>
        <w:docPartGallery w:val="Page Numbers (Bottom of Page)"/>
        <w:docPartUnique/>
      </w:docPartObj>
    </w:sdtPr>
    <w:sdtContent>
      <w:p w:rsidR="0073607B" w:rsidRDefault="0073607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8CA">
          <w:rPr>
            <w:noProof/>
          </w:rPr>
          <w:t>3</w:t>
        </w:r>
        <w:r>
          <w:fldChar w:fldCharType="end"/>
        </w:r>
      </w:p>
    </w:sdtContent>
  </w:sdt>
  <w:p w:rsidR="0073607B" w:rsidRDefault="0073607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7B" w:rsidRDefault="0073607B" w:rsidP="00A94607">
      <w:pPr>
        <w:spacing w:after="0" w:line="240" w:lineRule="auto"/>
      </w:pPr>
      <w:r>
        <w:separator/>
      </w:r>
    </w:p>
  </w:footnote>
  <w:footnote w:type="continuationSeparator" w:id="0">
    <w:p w:rsidR="0073607B" w:rsidRDefault="0073607B" w:rsidP="00A94607">
      <w:pPr>
        <w:spacing w:after="0" w:line="240" w:lineRule="auto"/>
      </w:pPr>
      <w:r>
        <w:continuationSeparator/>
      </w:r>
    </w:p>
  </w:footnote>
  <w:footnote w:id="1">
    <w:p w:rsidR="0073607B" w:rsidRPr="00297D87" w:rsidDel="00212F28" w:rsidRDefault="0073607B" w:rsidP="00D81974">
      <w:pPr>
        <w:pStyle w:val="Textpoznmkypodiarou"/>
        <w:rPr>
          <w:del w:id="320" w:author="Autor"/>
          <w:rFonts w:ascii="Verdana" w:hAnsi="Verdana"/>
          <w:sz w:val="16"/>
          <w:szCs w:val="16"/>
        </w:rPr>
      </w:pPr>
      <w:del w:id="321" w:author="Autor">
        <w:r w:rsidRPr="00297D87" w:rsidDel="00212F28">
          <w:rPr>
            <w:rStyle w:val="Odkaznapoznmkupodiarou"/>
            <w:rFonts w:ascii="Verdana" w:hAnsi="Verdana"/>
            <w:sz w:val="16"/>
            <w:szCs w:val="16"/>
          </w:rPr>
          <w:footnoteRef/>
        </w:r>
        <w:r w:rsidRPr="00297D87" w:rsidDel="00212F28">
          <w:rPr>
            <w:rFonts w:ascii="Verdana" w:hAnsi="Verdana"/>
            <w:sz w:val="16"/>
            <w:szCs w:val="16"/>
          </w:rPr>
          <w:delText xml:space="preserve"> Nariadenie Európskeho parlamentu a Rady (EÚ, EURATOM) č. 966/2012 z 25. októbra 2012, o rozpočtových pravidlách, ktoré sa vzťahujú na všeobecný rozpočet Únie a zrušení nariadenia Rady (ES, Euratom) č. 1605/2002</w:delText>
        </w:r>
      </w:del>
    </w:p>
  </w:footnote>
  <w:footnote w:id="2">
    <w:p w:rsidR="0073607B" w:rsidRDefault="0073607B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Posúdenie bežnej obchodnej praxe je individuálne v závislosti od oblasti, kde sa plánujú využiť preddavkové platby, pričom ich využitie by malo byť v súlade s poctivým obchodným stykom</w:t>
      </w:r>
    </w:p>
  </w:footnote>
  <w:footnote w:id="3">
    <w:p w:rsidR="0073607B" w:rsidRDefault="0073607B" w:rsidP="00D14E02">
      <w:pPr>
        <w:pStyle w:val="Textpoznmkypodiarou"/>
      </w:pPr>
      <w:r>
        <w:rPr>
          <w:rStyle w:val="Odkaznapoznmkupodiarou"/>
        </w:rPr>
        <w:footnoteRef/>
      </w:r>
      <w:r>
        <w:t xml:space="preserve"> Vo vzťahu ku konečnému termínu oprávnenosti výdavkov môže byť táto lehota primerane skrátená s ohľadom na povinnosť ukončenia realizácie projektu v súvislosti s ukončením operačného programu</w:t>
      </w:r>
      <w:ins w:id="325" w:author="Autor">
        <w:r>
          <w:t xml:space="preserve">. </w:t>
        </w:r>
        <w:r w:rsidRPr="004C2F93">
          <w:t xml:space="preserve">Vo vzťahu k systému zálohových platieb je táto lehota </w:t>
        </w:r>
        <w:r>
          <w:t>upravená Systémom finančného riadenia</w:t>
        </w:r>
        <w:r w:rsidRPr="004C2F93">
          <w:t>.</w:t>
        </w:r>
      </w:ins>
    </w:p>
  </w:footnote>
  <w:footnote w:id="4">
    <w:p w:rsidR="0073607B" w:rsidRPr="00297D87" w:rsidRDefault="0073607B" w:rsidP="00630CD8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Ďalej len „zákon o obmedzení platieb v hotovosti“.</w:t>
      </w:r>
    </w:p>
  </w:footnote>
  <w:footnote w:id="5">
    <w:p w:rsidR="0073607B" w:rsidRPr="00297D87" w:rsidRDefault="0073607B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Pre účely tejto Príručky sa odovzdávajúcim rozumie prijímateľ a príjemcom sa rozumie dodávateľ.</w:t>
      </w:r>
    </w:p>
  </w:footnote>
  <w:footnote w:id="6">
    <w:p w:rsidR="0073607B" w:rsidRPr="00297D87" w:rsidRDefault="0073607B" w:rsidP="00F255E2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 zmysle </w:t>
      </w:r>
      <w:r w:rsidRPr="00297D87">
        <w:rPr>
          <w:rFonts w:ascii="Verdana" w:hAnsi="Verdana"/>
          <w:i/>
          <w:sz w:val="16"/>
          <w:szCs w:val="16"/>
        </w:rPr>
        <w:t>Metodického pokynu CKO č. 5 k určovaniu finančných opráv, ktoré má riadiaci orgán uplatňovať pri nedodržaní pravidiel a postupov verejného obstarávania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7">
    <w:p w:rsidR="0073607B" w:rsidRDefault="0073607B" w:rsidP="00D93863">
      <w:pPr>
        <w:pStyle w:val="Textpoznmkypodiarou"/>
        <w:jc w:val="both"/>
      </w:pPr>
      <w:r>
        <w:rPr>
          <w:rStyle w:val="Odkaznapoznmkupodiarou"/>
        </w:rPr>
        <w:footnoteRef/>
      </w:r>
      <w:r>
        <w:t>Samostatné hnuteľné veci, prípadne súbory hnuteľných vecí, ktoré majú samostatné technicko-ekonomické určenie, ktorých vstupná cena je vyššia ako 1 700 eur a prevádzkovo-technické funkcie dlhšie ako jeden rok a dlhodobý nehmotný majetok, ktorého vstupná cena je vyššia ako 2 400 eur a použiteľnosť alebo prevádzkovo-technické funkcie sú dlhšie ako jeden rok (podľa § 22 zákona č. 595/2003 Z. z. o dani z príjmov, ďalej len „zákon o dani z príjmov“). V prípadoch, kedy majetok nespĺňa podmienky ustanovené podľa zákona o dani z príjmov, ale prijímateľ sa rozhodol postupovať podľa osobitného predpisu a tento majetok sa vykazuje ako dlhodobý hmotný alebo nehmotný majetok v účtovníctve prijímateľa, tak sa na takýto majetok uplatňujú rovnaké podmienky uvedené v tejto príručke.</w:t>
      </w:r>
    </w:p>
  </w:footnote>
  <w:footnote w:id="8">
    <w:p w:rsidR="0073607B" w:rsidRPr="00297D87" w:rsidRDefault="0073607B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na výber dodávateľa hmotného a nehmotného majetku bude vy</w:t>
      </w:r>
      <w:r>
        <w:rPr>
          <w:rFonts w:ascii="Verdana" w:hAnsi="Verdana"/>
          <w:sz w:val="16"/>
          <w:szCs w:val="16"/>
        </w:rPr>
        <w:t>konané v súlade so zákonom o VO</w:t>
      </w:r>
    </w:p>
  </w:footnote>
  <w:footnote w:id="9">
    <w:p w:rsidR="0073607B" w:rsidRPr="00297D87" w:rsidRDefault="0073607B" w:rsidP="00984AE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V rámci OP TP sa jedná o oprávnené činnosti súvisiace s EŠIF</w:t>
      </w:r>
    </w:p>
  </w:footnote>
  <w:footnote w:id="10">
    <w:p w:rsidR="0073607B" w:rsidRPr="00D545CF" w:rsidRDefault="0073607B" w:rsidP="00D545CF">
      <w:pPr>
        <w:pStyle w:val="Textpoznmkypodiarou"/>
        <w:jc w:val="both"/>
        <w:rPr>
          <w:ins w:id="398" w:author="Autor"/>
          <w:rFonts w:ascii="Verdana" w:hAnsi="Verdana"/>
          <w:sz w:val="16"/>
          <w:szCs w:val="16"/>
          <w:rPrChange w:id="399" w:author="Autor">
            <w:rPr>
              <w:ins w:id="400" w:author="Autor"/>
            </w:rPr>
          </w:rPrChange>
        </w:rPr>
      </w:pPr>
      <w:ins w:id="401" w:author="Autor">
        <w:r>
          <w:rPr>
            <w:rStyle w:val="Odkaznapoznmkupodiarou"/>
          </w:rPr>
          <w:footnoteRef/>
        </w:r>
        <w:r w:rsidRPr="00D545CF">
          <w:rPr>
            <w:rFonts w:ascii="Verdana" w:hAnsi="Verdana"/>
            <w:sz w:val="16"/>
            <w:szCs w:val="16"/>
            <w:rPrChange w:id="402" w:author="Autor">
              <w:rPr/>
            </w:rPrChange>
          </w:rPr>
          <w:t xml:space="preserve">Na účely </w:t>
        </w:r>
        <w:r>
          <w:rPr>
            <w:rFonts w:ascii="Verdana" w:hAnsi="Verdana"/>
            <w:sz w:val="16"/>
            <w:szCs w:val="16"/>
          </w:rPr>
          <w:t>tejto Príručky</w:t>
        </w:r>
        <w:r w:rsidRPr="00D545CF">
          <w:rPr>
            <w:rFonts w:ascii="Verdana" w:hAnsi="Verdana"/>
            <w:sz w:val="16"/>
            <w:szCs w:val="16"/>
            <w:rPrChange w:id="403" w:author="Autor">
              <w:rPr/>
            </w:rPrChange>
          </w:rPr>
          <w:t xml:space="preserve"> sa pod pojmom pracovný pomer rozumie pracovný pomer založený pracovnou zmluvou, dohoda o práci vykonávanej mimo pracovného pomeru a štátnozamestnanecký pomer. </w:t>
        </w:r>
      </w:ins>
    </w:p>
  </w:footnote>
  <w:footnote w:id="11">
    <w:p w:rsidR="0073607B" w:rsidRPr="00297D87" w:rsidDel="00D545CF" w:rsidRDefault="0073607B" w:rsidP="000B6EAA">
      <w:pPr>
        <w:pStyle w:val="Textpoznmkypodiarou"/>
        <w:jc w:val="both"/>
        <w:rPr>
          <w:del w:id="406" w:author="Autor"/>
          <w:rFonts w:ascii="Verdana" w:hAnsi="Verdana"/>
          <w:sz w:val="16"/>
          <w:szCs w:val="16"/>
        </w:rPr>
      </w:pPr>
      <w:del w:id="407" w:author="Autor">
        <w:r w:rsidRPr="00297D87" w:rsidDel="00D545CF">
          <w:rPr>
            <w:rStyle w:val="Odkaznapoznmkupodiarou"/>
            <w:rFonts w:ascii="Verdana" w:hAnsi="Verdana"/>
            <w:sz w:val="16"/>
            <w:szCs w:val="16"/>
          </w:rPr>
          <w:footnoteRef/>
        </w:r>
        <w:r w:rsidRPr="00297D87" w:rsidDel="00D545CF">
          <w:rPr>
            <w:rFonts w:ascii="Verdana" w:hAnsi="Verdana"/>
            <w:sz w:val="16"/>
            <w:szCs w:val="16"/>
          </w:rPr>
          <w:delText>Pre účely tejto Príručky sa pod pojmom úväzok rozumie: pracovný pomer, dohody mimo pracovného pomeru a štátnozamestnanecký pomer.</w:delText>
        </w:r>
      </w:del>
    </w:p>
  </w:footnote>
  <w:footnote w:id="12">
    <w:p w:rsidR="0073607B" w:rsidRPr="00360B89" w:rsidRDefault="0073607B" w:rsidP="00312A59">
      <w:pPr>
        <w:pStyle w:val="Textpoznmkypodiarou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 xml:space="preserve">V prípade projektov technickej pomoci, ktoré v príslušnom časovom horizonte na seba nadväzujú (napr. ide o projekty TP s dĺžkou realizácie na jeden kalendárny rok)  sa primerane aplikuje predmetná požiadavka. </w:t>
      </w:r>
    </w:p>
  </w:footnote>
  <w:footnote w:id="13">
    <w:p w:rsidR="0073607B" w:rsidRDefault="0073607B" w:rsidP="00A039EC">
      <w:pPr>
        <w:pStyle w:val="Textpoznmkypodiarou"/>
        <w:rPr>
          <w:ins w:id="410" w:author="Autor"/>
        </w:rPr>
      </w:pPr>
      <w:ins w:id="411" w:author="Autor">
        <w:r>
          <w:rPr>
            <w:rStyle w:val="Odkaznapoznmkupodiarou"/>
          </w:rPr>
          <w:footnoteRef/>
        </w:r>
        <w:r>
          <w:t xml:space="preserve"> Uvedené nemá vplyv na povinnosť zamestnávateľa viesť evidenciu pracovného času podľa §99 zákonníka práce</w:t>
        </w:r>
      </w:ins>
    </w:p>
  </w:footnote>
  <w:footnote w:id="14">
    <w:p w:rsidR="0073607B" w:rsidRDefault="0073607B" w:rsidP="00977982">
      <w:pPr>
        <w:pStyle w:val="Textpoznmkypodiarou"/>
        <w:jc w:val="both"/>
        <w:rPr>
          <w:ins w:id="416" w:author="Autor"/>
        </w:rPr>
      </w:pPr>
      <w:ins w:id="417" w:author="Autor">
        <w:r>
          <w:rPr>
            <w:rStyle w:val="Odkaznapoznmkupodiarou"/>
          </w:rPr>
          <w:footnoteRef/>
        </w:r>
        <w:r>
          <w:t xml:space="preserve"> </w:t>
        </w:r>
        <w:r w:rsidRPr="000B6011">
          <w:rPr>
            <w:rFonts w:ascii="Verdana" w:hAnsi="Verdana"/>
            <w:sz w:val="16"/>
            <w:szCs w:val="16"/>
            <w:rPrChange w:id="418" w:author="Autor">
              <w:rPr/>
            </w:rPrChange>
          </w:rPr>
          <w:t>Výnimkou je pracovná činnosť/výkon práce vyžadujúca nerovnomerné rozvrhnutie týždenného pracovného času.</w:t>
        </w:r>
      </w:ins>
    </w:p>
  </w:footnote>
  <w:footnote w:id="15">
    <w:p w:rsidR="0073607B" w:rsidRPr="00297D87" w:rsidRDefault="0073607B" w:rsidP="003B15D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16">
    <w:p w:rsidR="0073607B" w:rsidRPr="00297D87" w:rsidRDefault="0073607B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napr. zamestnanec nepracuje z dôvodu práceneschopnosti alebo ošetrovania člena rodiny či navštívi lekára a súčasne v tom istom čase vykonáva aktivity na základe, napr. občianskeho zákonníka alebo zákonníka práce pre projekt, budú výdavky na tieto aktivity považované za neoprávnené.</w:t>
      </w:r>
    </w:p>
  </w:footnote>
  <w:footnote w:id="17">
    <w:p w:rsidR="0073607B" w:rsidRPr="00297D87" w:rsidRDefault="0073607B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odvodov na zdravotné poistenie vstupuje aj odvod za sumu doplnkového dôchodkového sporenia, je potrebné túto sumu odpočítať od celkových odvodov zamestnávateľa.</w:t>
      </w:r>
    </w:p>
  </w:footnote>
  <w:footnote w:id="18">
    <w:p w:rsidR="0073607B" w:rsidRPr="00297D87" w:rsidRDefault="0073607B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sumu ostatných výdavkov na zamestnanca, je potrebné túto sumu odpočítať od celkových odvodov zamestnávateľa.</w:t>
      </w:r>
    </w:p>
  </w:footnote>
  <w:footnote w:id="19">
    <w:p w:rsidR="0073607B" w:rsidRPr="00297D87" w:rsidRDefault="0073607B" w:rsidP="00B9092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 prípade, ak do povinných odvodov za zamestnávateľa vstupuje aj odvod za výdavok na odstupné a odchodné, je potrebné túto sumu odpočítať od celkových odvodov zamestnávateľa.</w:t>
      </w:r>
    </w:p>
  </w:footnote>
  <w:footnote w:id="20">
    <w:p w:rsidR="0073607B" w:rsidRPr="00297D87" w:rsidRDefault="0073607B" w:rsidP="000B2ED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 oprávnený výdavok sa aj v prípade stravného poskytnutého dodávateľsky (na faktúru) považuje suma stravného, ktorá je v súlade s platným znením </w:t>
      </w:r>
      <w:r w:rsidRPr="00297D87">
        <w:rPr>
          <w:rFonts w:ascii="Verdana" w:hAnsi="Verdana"/>
          <w:i/>
          <w:iCs/>
          <w:sz w:val="16"/>
          <w:szCs w:val="16"/>
        </w:rPr>
        <w:t>Opatrenia Ministerstva práce, sociálnych vecí a rodiny SR o sumách stravného</w:t>
      </w:r>
      <w:r w:rsidRPr="00297D87">
        <w:rPr>
          <w:rFonts w:ascii="Verdana" w:hAnsi="Verdana"/>
          <w:sz w:val="16"/>
          <w:szCs w:val="16"/>
        </w:rPr>
        <w:t>.  Zároveň platí, že ak má zamestnanec/osoba vyslaná na pracovnú cestu zabezpečené stravné dodávateľským spôsobom, nepatrí mu náhrada za stravné (v zmysle § 1 ods. 4 zákona o cestovných náhradách).</w:t>
      </w:r>
    </w:p>
  </w:footnote>
  <w:footnote w:id="21">
    <w:p w:rsidR="0073607B" w:rsidRDefault="0073607B" w:rsidP="0063689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63689B">
        <w:rPr>
          <w:rFonts w:ascii="Verdana" w:hAnsi="Verdana"/>
          <w:sz w:val="16"/>
          <w:szCs w:val="16"/>
        </w:rPr>
        <w:t>V prípade, ak nie je možné z časového hľadiska a dostupnosti verejnej dopravy použiť inú alternatívu považuje sa použitie taxi služby za oprávnené. Takýto prípad musí byť riadne odôvodniteľný.</w:t>
      </w:r>
    </w:p>
  </w:footnote>
  <w:footnote w:id="22">
    <w:p w:rsidR="0073607B" w:rsidRPr="00297D87" w:rsidRDefault="0073607B" w:rsidP="00104A1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V prípade diaľničnej známky musí prijímateľ preukázať, že motorové vozidlo bolo počas celej pracovnej cesty využívané výlučne pre účely projektu a diaľničná známka bola nevyhnutná a spĺňa podmienky hospodárnosti. Ak sa motorové vozidlo využívalo pre účely projektu len z časti, prijímateľ predloží výpočet pre úhradu zodpovedajúcej/oprávnenej časti.</w:t>
      </w:r>
    </w:p>
  </w:footnote>
  <w:footnote w:id="23">
    <w:p w:rsidR="0073607B" w:rsidRPr="00297D87" w:rsidRDefault="0073607B" w:rsidP="002A6D6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Verejné obstarávanie služieb dodávateľov/poskytovateľov bude vykonané v súlade so zákonom o</w:t>
      </w:r>
      <w:del w:id="438" w:author="Autor">
        <w:r w:rsidDel="001026B5">
          <w:rPr>
            <w:rFonts w:ascii="Verdana" w:hAnsi="Verdana"/>
            <w:sz w:val="16"/>
            <w:szCs w:val="16"/>
          </w:rPr>
          <w:delText> </w:delText>
        </w:r>
      </w:del>
      <w:ins w:id="439" w:author="Autor">
        <w:r>
          <w:rPr>
            <w:rFonts w:ascii="Verdana" w:hAnsi="Verdana"/>
            <w:sz w:val="16"/>
            <w:szCs w:val="16"/>
          </w:rPr>
          <w:t> </w:t>
        </w:r>
      </w:ins>
      <w:r w:rsidRPr="00297D87">
        <w:rPr>
          <w:rFonts w:ascii="Verdana" w:hAnsi="Verdana"/>
          <w:sz w:val="16"/>
          <w:szCs w:val="16"/>
        </w:rPr>
        <w:t>VO</w:t>
      </w:r>
      <w:ins w:id="440" w:author="Autor">
        <w:r w:rsidRPr="001026B5">
          <w:t xml:space="preserve"> </w:t>
        </w:r>
        <w:r w:rsidRPr="001026B5">
          <w:rPr>
            <w:rFonts w:ascii="Verdana" w:hAnsi="Verdana"/>
            <w:sz w:val="16"/>
            <w:szCs w:val="16"/>
          </w:rPr>
          <w:t>a Systémom riadenia EŠIF</w:t>
        </w:r>
        <w:r>
          <w:rPr>
            <w:rFonts w:ascii="Verdana" w:hAnsi="Verdana"/>
            <w:sz w:val="16"/>
            <w:szCs w:val="16"/>
          </w:rPr>
          <w:t xml:space="preserve"> </w:t>
        </w:r>
      </w:ins>
      <w:r>
        <w:rPr>
          <w:rFonts w:ascii="Verdana" w:hAnsi="Verdana"/>
          <w:sz w:val="16"/>
          <w:szCs w:val="16"/>
        </w:rPr>
        <w:t>.</w:t>
      </w:r>
    </w:p>
  </w:footnote>
  <w:footnote w:id="24">
    <w:p w:rsidR="0073607B" w:rsidRPr="00297D87" w:rsidRDefault="0073607B" w:rsidP="00D37073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Prijímateľ </w:t>
      </w:r>
      <w:del w:id="447" w:author="Autor">
        <w:r w:rsidRPr="00201154" w:rsidDel="00FE3129">
          <w:rPr>
            <w:rFonts w:ascii="Verdana" w:hAnsi="Verdana"/>
            <w:sz w:val="16"/>
            <w:szCs w:val="16"/>
          </w:rPr>
          <w:delText xml:space="preserve">je povinný rešpektovať </w:delText>
        </w:r>
      </w:del>
      <w:ins w:id="448" w:author="Autor">
        <w:r w:rsidRPr="00201154">
          <w:rPr>
            <w:rFonts w:ascii="Verdana" w:hAnsi="Verdana"/>
            <w:sz w:val="16"/>
            <w:szCs w:val="16"/>
          </w:rPr>
          <w:t>rešpekt</w:t>
        </w:r>
        <w:r>
          <w:rPr>
            <w:rFonts w:ascii="Verdana" w:hAnsi="Verdana"/>
            <w:sz w:val="16"/>
            <w:szCs w:val="16"/>
          </w:rPr>
          <w:t>uje podmienku</w:t>
        </w:r>
        <w:r w:rsidRPr="00201154">
          <w:rPr>
            <w:rFonts w:ascii="Verdana" w:hAnsi="Verdana"/>
            <w:sz w:val="16"/>
            <w:szCs w:val="16"/>
          </w:rPr>
          <w:t xml:space="preserve"> </w:t>
        </w:r>
      </w:ins>
      <w:del w:id="449" w:author="Autor">
        <w:r w:rsidRPr="00201154" w:rsidDel="00FE3129">
          <w:rPr>
            <w:rFonts w:ascii="Verdana" w:hAnsi="Verdana"/>
            <w:sz w:val="16"/>
            <w:szCs w:val="16"/>
          </w:rPr>
          <w:delText xml:space="preserve">zásadu </w:delText>
        </w:r>
      </w:del>
      <w:ins w:id="450" w:author="Autor">
        <w:r w:rsidRPr="00201154">
          <w:rPr>
            <w:rFonts w:ascii="Verdana" w:hAnsi="Verdana"/>
            <w:sz w:val="16"/>
            <w:szCs w:val="16"/>
          </w:rPr>
          <w:t>zásad</w:t>
        </w:r>
        <w:r>
          <w:rPr>
            <w:rFonts w:ascii="Verdana" w:hAnsi="Verdana"/>
            <w:sz w:val="16"/>
            <w:szCs w:val="16"/>
          </w:rPr>
          <w:t>y</w:t>
        </w:r>
        <w:r w:rsidRPr="00201154">
          <w:rPr>
            <w:rFonts w:ascii="Verdana" w:hAnsi="Verdana"/>
            <w:sz w:val="16"/>
            <w:szCs w:val="16"/>
          </w:rPr>
          <w:t xml:space="preserve"> </w:t>
        </w:r>
      </w:ins>
      <w:r w:rsidRPr="00201154">
        <w:rPr>
          <w:rFonts w:ascii="Verdana" w:hAnsi="Verdana"/>
          <w:sz w:val="16"/>
          <w:szCs w:val="16"/>
        </w:rPr>
        <w:t>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 xml:space="preserve">“. </w:t>
      </w:r>
      <w:r w:rsidRPr="007767B9">
        <w:rPr>
          <w:rFonts w:ascii="Verdana" w:hAnsi="Verdana"/>
          <w:sz w:val="16"/>
          <w:szCs w:val="16"/>
        </w:rPr>
        <w:t>Poskytovateľ ustanoví podmienky, za ktorých je možné uvedené služby považovať za oprávnené v relevantnom písomnom vyzvaní.</w:t>
      </w:r>
      <w:r w:rsidRPr="00297D87">
        <w:rPr>
          <w:rFonts w:ascii="Verdana" w:hAnsi="Verdana"/>
          <w:sz w:val="16"/>
          <w:szCs w:val="16"/>
        </w:rPr>
        <w:t xml:space="preserve"> </w:t>
      </w:r>
    </w:p>
  </w:footnote>
  <w:footnote w:id="25">
    <w:p w:rsidR="0073607B" w:rsidRPr="00297D87" w:rsidRDefault="0073607B" w:rsidP="003469CA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Finančné limity </w:t>
      </w:r>
      <w:r>
        <w:rPr>
          <w:rFonts w:ascii="Verdana" w:hAnsi="Verdana"/>
          <w:sz w:val="16"/>
          <w:szCs w:val="16"/>
        </w:rPr>
        <w:t>môžu byť</w:t>
      </w:r>
      <w:r w:rsidRPr="00297D87">
        <w:rPr>
          <w:rFonts w:ascii="Verdana" w:hAnsi="Verdana"/>
          <w:sz w:val="16"/>
          <w:szCs w:val="16"/>
        </w:rPr>
        <w:t xml:space="preserve"> zo strany poskytovateľa stanovené v relevantnom písomnom vyzvaní. </w:t>
      </w:r>
    </w:p>
  </w:footnote>
  <w:footnote w:id="26">
    <w:p w:rsidR="0073607B" w:rsidRPr="00360B89" w:rsidRDefault="0073607B" w:rsidP="0006464A">
      <w:pPr>
        <w:pStyle w:val="Textpoznmkypodiarou"/>
        <w:jc w:val="both"/>
        <w:rPr>
          <w:rFonts w:ascii="Verdana" w:hAnsi="Verdan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360B89">
        <w:rPr>
          <w:rFonts w:ascii="Verdana" w:hAnsi="Verdana"/>
          <w:sz w:val="16"/>
          <w:szCs w:val="16"/>
        </w:rPr>
        <w:t>Účastníkom sa rozumie fyzická osoba, ktorá sa zúčastní predmetného podujatia (môže ísť napr. o cieľovú skupinu, verejnosť, užívateľ).</w:t>
      </w:r>
    </w:p>
  </w:footnote>
  <w:footnote w:id="27">
    <w:p w:rsidR="0073607B" w:rsidRPr="00297D87" w:rsidRDefault="0073607B" w:rsidP="00F3655E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Zabezpečenie pre projekt relevantných nástrojov pre informovanie a komunikáciu (napr. veľkoplošná reklamná tabuľa/panel, trvalá vysvetľujúca tabuľa/pamätná doska, informačná tabuľa/plagát, publikovanie článkov o projekte/inzercia) bližšie špecifikovaných v </w:t>
      </w:r>
      <w:r w:rsidRPr="00297D87">
        <w:rPr>
          <w:rFonts w:ascii="Verdana" w:hAnsi="Verdana"/>
          <w:i/>
          <w:sz w:val="16"/>
          <w:szCs w:val="16"/>
        </w:rPr>
        <w:t>Manuáli pre informovanie a komunikáciu o OP TP (2014 - 2020)</w:t>
      </w:r>
      <w:r w:rsidRPr="00297D87">
        <w:rPr>
          <w:rFonts w:ascii="Verdana" w:hAnsi="Verdana"/>
          <w:sz w:val="16"/>
          <w:szCs w:val="16"/>
        </w:rPr>
        <w:t>.</w:t>
      </w:r>
    </w:p>
  </w:footnote>
  <w:footnote w:id="28">
    <w:p w:rsidR="0073607B" w:rsidRPr="00201154" w:rsidRDefault="0073607B" w:rsidP="000329C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Prijímateľ </w:t>
      </w:r>
      <w:del w:id="451" w:author="Autor">
        <w:r w:rsidRPr="00201154" w:rsidDel="00FE3129">
          <w:rPr>
            <w:rFonts w:ascii="Verdana" w:hAnsi="Verdana"/>
            <w:sz w:val="16"/>
            <w:szCs w:val="16"/>
          </w:rPr>
          <w:delText xml:space="preserve">je povinný rešpektovať </w:delText>
        </w:r>
      </w:del>
      <w:ins w:id="452" w:author="Autor">
        <w:r w:rsidRPr="00201154">
          <w:rPr>
            <w:rFonts w:ascii="Verdana" w:hAnsi="Verdana"/>
            <w:sz w:val="16"/>
            <w:szCs w:val="16"/>
          </w:rPr>
          <w:t>rešpekt</w:t>
        </w:r>
        <w:r>
          <w:rPr>
            <w:rFonts w:ascii="Verdana" w:hAnsi="Verdana"/>
            <w:sz w:val="16"/>
            <w:szCs w:val="16"/>
          </w:rPr>
          <w:t>uje podmienku</w:t>
        </w:r>
        <w:r w:rsidRPr="00201154">
          <w:rPr>
            <w:rFonts w:ascii="Verdana" w:hAnsi="Verdana"/>
            <w:sz w:val="16"/>
            <w:szCs w:val="16"/>
          </w:rPr>
          <w:t xml:space="preserve"> </w:t>
        </w:r>
      </w:ins>
      <w:del w:id="453" w:author="Autor">
        <w:r w:rsidRPr="00201154" w:rsidDel="00FE3129">
          <w:rPr>
            <w:rFonts w:ascii="Verdana" w:hAnsi="Verdana"/>
            <w:sz w:val="16"/>
            <w:szCs w:val="16"/>
          </w:rPr>
          <w:delText xml:space="preserve">zásadu </w:delText>
        </w:r>
      </w:del>
      <w:ins w:id="454" w:author="Autor">
        <w:r w:rsidRPr="00201154">
          <w:rPr>
            <w:rFonts w:ascii="Verdana" w:hAnsi="Verdana"/>
            <w:sz w:val="16"/>
            <w:szCs w:val="16"/>
          </w:rPr>
          <w:t>zásad</w:t>
        </w:r>
        <w:r>
          <w:rPr>
            <w:rFonts w:ascii="Verdana" w:hAnsi="Verdana"/>
            <w:sz w:val="16"/>
            <w:szCs w:val="16"/>
          </w:rPr>
          <w:t>y</w:t>
        </w:r>
        <w:r w:rsidRPr="00201154">
          <w:rPr>
            <w:rFonts w:ascii="Verdana" w:hAnsi="Verdana"/>
            <w:sz w:val="16"/>
            <w:szCs w:val="16"/>
          </w:rPr>
          <w:t xml:space="preserve"> </w:t>
        </w:r>
      </w:ins>
      <w:r w:rsidRPr="00201154">
        <w:rPr>
          <w:rFonts w:ascii="Verdana" w:hAnsi="Verdana"/>
          <w:sz w:val="16"/>
          <w:szCs w:val="16"/>
        </w:rPr>
        <w:t>„hodnota za peniaze/</w:t>
      </w:r>
      <w:proofErr w:type="spellStart"/>
      <w:r w:rsidRPr="00201154">
        <w:rPr>
          <w:rFonts w:ascii="Verdana" w:hAnsi="Verdana"/>
          <w:sz w:val="16"/>
          <w:szCs w:val="16"/>
        </w:rPr>
        <w:t>value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for</w:t>
      </w:r>
      <w:proofErr w:type="spellEnd"/>
      <w:r w:rsidRPr="00201154">
        <w:rPr>
          <w:rFonts w:ascii="Verdana" w:hAnsi="Verdana"/>
          <w:sz w:val="16"/>
          <w:szCs w:val="16"/>
        </w:rPr>
        <w:t xml:space="preserve"> </w:t>
      </w:r>
      <w:proofErr w:type="spellStart"/>
      <w:r w:rsidRPr="00201154">
        <w:rPr>
          <w:rFonts w:ascii="Verdana" w:hAnsi="Verdana"/>
          <w:sz w:val="16"/>
          <w:szCs w:val="16"/>
        </w:rPr>
        <w:t>money</w:t>
      </w:r>
      <w:proofErr w:type="spellEnd"/>
      <w:r w:rsidRPr="00201154">
        <w:rPr>
          <w:rFonts w:ascii="Verdana" w:hAnsi="Verdana"/>
          <w:sz w:val="16"/>
          <w:szCs w:val="16"/>
        </w:rPr>
        <w:t>“. Poskytovateľ ustanoví podmienky, za ktorých je možné uvedené služby považovať za oprávnené v relevantnom písomnom vyzvaní.</w:t>
      </w:r>
    </w:p>
  </w:footnote>
  <w:footnote w:id="29">
    <w:p w:rsidR="0073607B" w:rsidRPr="00297D87" w:rsidRDefault="0073607B" w:rsidP="008853B9">
      <w:pPr>
        <w:pStyle w:val="Textpoznmkypodiarou"/>
        <w:rPr>
          <w:rFonts w:ascii="Verdana" w:hAnsi="Verdana"/>
          <w:sz w:val="16"/>
          <w:szCs w:val="16"/>
        </w:rPr>
      </w:pPr>
      <w:r w:rsidRPr="00201154">
        <w:rPr>
          <w:rStyle w:val="Odkaznapoznmkupodiarou"/>
          <w:rFonts w:ascii="Verdana" w:hAnsi="Verdana"/>
          <w:sz w:val="16"/>
          <w:szCs w:val="16"/>
        </w:rPr>
        <w:footnoteRef/>
      </w:r>
      <w:r w:rsidRPr="00201154">
        <w:rPr>
          <w:rFonts w:ascii="Verdana" w:hAnsi="Verdana"/>
          <w:sz w:val="16"/>
          <w:szCs w:val="16"/>
        </w:rPr>
        <w:t xml:space="preserve"> Uvedené ustanovenia sa vzťahujú na výdavky uhrádzané na základe skutočne uhradených výdavkov a</w:t>
      </w:r>
      <w:r w:rsidRPr="00297D87">
        <w:rPr>
          <w:rFonts w:ascii="Verdana" w:hAnsi="Verdana"/>
          <w:sz w:val="16"/>
          <w:szCs w:val="16"/>
        </w:rPr>
        <w:t xml:space="preserve"> nevzťahuje sa na formu zjednodušené vykazovanie výdavkov.</w:t>
      </w:r>
    </w:p>
  </w:footnote>
  <w:footnote w:id="30">
    <w:p w:rsidR="0073607B" w:rsidRPr="00297D87" w:rsidRDefault="0073607B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Ak by počas doby realizácie projektu došlo k</w:t>
      </w:r>
      <w:del w:id="455" w:author="Autor">
        <w:r w:rsidRPr="00297D87" w:rsidDel="00FE3129">
          <w:rPr>
            <w:rFonts w:ascii="Verdana" w:hAnsi="Verdana"/>
            <w:sz w:val="16"/>
            <w:szCs w:val="16"/>
          </w:rPr>
          <w:delText> </w:delText>
        </w:r>
      </w:del>
      <w:ins w:id="456" w:author="Autor">
        <w:r>
          <w:rPr>
            <w:rFonts w:ascii="Verdana" w:hAnsi="Verdana"/>
            <w:sz w:val="16"/>
            <w:szCs w:val="16"/>
          </w:rPr>
          <w:t> </w:t>
        </w:r>
      </w:ins>
      <w:r w:rsidRPr="00297D87">
        <w:rPr>
          <w:rFonts w:ascii="Verdana" w:hAnsi="Verdana"/>
          <w:sz w:val="16"/>
          <w:szCs w:val="16"/>
        </w:rPr>
        <w:t>poškodeniu</w:t>
      </w:r>
      <w:ins w:id="457" w:author="Autor">
        <w:r>
          <w:rPr>
            <w:rFonts w:ascii="Verdana" w:hAnsi="Verdana"/>
            <w:sz w:val="16"/>
            <w:szCs w:val="16"/>
          </w:rPr>
          <w:t xml:space="preserve"> majetku</w:t>
        </w:r>
      </w:ins>
      <w:r w:rsidRPr="00297D87">
        <w:rPr>
          <w:rFonts w:ascii="Verdana" w:hAnsi="Verdana"/>
          <w:sz w:val="16"/>
          <w:szCs w:val="16"/>
        </w:rPr>
        <w:t>, je prijímateľ povinný uviesť majetok do pôvodného stavu. V prípade straty alebo odcudzenia je prijímateľ povinný bezodkladne zabezpečiť náhradu majetku tak, aby náhradný majetok spĺňal  minimálne rovnaké parametre. Nahradenie majetku bude na náklady prijímateľa alebo uhradené z poistného plnenia. Nákup náhradného majetku musí byť preukázaný účtovným dokladom.</w:t>
      </w:r>
    </w:p>
  </w:footnote>
  <w:footnote w:id="31">
    <w:p w:rsidR="0073607B" w:rsidRPr="00297D87" w:rsidRDefault="0073607B" w:rsidP="00DF483F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Takýmito výdavkami sú napr. pokuty (napr. pokuty uložené v súlade s ustanoveniami všeobecne záväzných právnych predpisov za porušenie princípu ,,znečisťovateľ platí“) a iné druhy uložených peňažných alebo nepeňažných sankcií.</w:t>
      </w:r>
    </w:p>
  </w:footnote>
  <w:footnote w:id="32">
    <w:p w:rsidR="0073607B" w:rsidRPr="00297D87" w:rsidRDefault="0073607B" w:rsidP="00DF483F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>Týmto nie je dotknuté ustanovenie čl. 69 ods. 3 písm. a) všeobecného nariadenia.</w:t>
      </w:r>
    </w:p>
  </w:footnote>
  <w:footnote w:id="33">
    <w:p w:rsidR="0073607B" w:rsidRPr="00297D87" w:rsidRDefault="0073607B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34">
    <w:p w:rsidR="0073607B" w:rsidRPr="00297D87" w:rsidRDefault="0073607B" w:rsidP="00885DBB">
      <w:pPr>
        <w:pStyle w:val="Textpoznmkypodiarou"/>
        <w:jc w:val="both"/>
        <w:rPr>
          <w:rFonts w:ascii="Verdana" w:hAnsi="Verdana" w:cs="Times"/>
          <w:sz w:val="16"/>
          <w:szCs w:val="16"/>
        </w:rPr>
      </w:pPr>
      <w:r w:rsidRPr="00297D87">
        <w:rPr>
          <w:rFonts w:ascii="Verdana" w:hAnsi="Verdana"/>
          <w:sz w:val="16"/>
          <w:szCs w:val="16"/>
          <w:vertAlign w:val="superscript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 </w:t>
      </w:r>
    </w:p>
  </w:footnote>
  <w:footnote w:id="35">
    <w:p w:rsidR="0073607B" w:rsidRPr="00297D87" w:rsidRDefault="0073607B" w:rsidP="00B70374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Podľa aktuálneho znenia Zákona č. 595/2003 Z. z. o dani z príjmov.</w:t>
      </w:r>
    </w:p>
  </w:footnote>
  <w:footnote w:id="36">
    <w:p w:rsidR="0073607B" w:rsidRPr="00297D87" w:rsidRDefault="0073607B" w:rsidP="00885DB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Vrátane nákladov súvisiacich s obstaraním uvedeného hmotného majetku do užívania.</w:t>
      </w:r>
    </w:p>
  </w:footnote>
  <w:footnote w:id="37">
    <w:p w:rsidR="0073607B" w:rsidRPr="00297D87" w:rsidRDefault="0073607B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Relevantné zložky mzdy vrátane pohyblivých zložiek (napr. osobné príplatky).</w:t>
      </w:r>
    </w:p>
  </w:footnote>
  <w:footnote w:id="38">
    <w:p w:rsidR="0073607B" w:rsidRPr="00297D87" w:rsidRDefault="0073607B" w:rsidP="00885DBB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Patria sem mzdy, platy, odmeny, povinné odvody za zamestnávateľa ako aj povinné sociálne náklady - ošetrovné, PN.</w:t>
      </w:r>
    </w:p>
  </w:footnote>
  <w:footnote w:id="39">
    <w:p w:rsidR="0073607B" w:rsidRPr="00297D87" w:rsidRDefault="0073607B" w:rsidP="00F71F08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Uvedené neoprávnené výdavky nepredstavujú kompletný (konečný) zoznam. Poskytovateľ nemôže, vzhľadom na rozmanitosť aktivít realizovaných v rámci PO OP TP, identifikovať všetky neoprávnené výdavky, ktoré môžu v súvislosti s realizáciou projektov vzniknúť.</w:t>
      </w:r>
    </w:p>
  </w:footnote>
  <w:footnote w:id="40">
    <w:p w:rsidR="0073607B" w:rsidRPr="00297D87" w:rsidRDefault="0073607B" w:rsidP="00AF4647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Na úrovni projektu sa hospodárnosťou rozumie minimalizácia výdavkov nevyhnutých na realizáciu projektu pri rešpektovaní cieľov projektu.</w:t>
      </w:r>
    </w:p>
  </w:footnote>
  <w:footnote w:id="41">
    <w:p w:rsidR="0073607B" w:rsidRDefault="0073607B" w:rsidP="00186D1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RO si môže zvoliť aj iné pomocné nástroje na posúdenie zásady hospodárnosti, napr. osobitnú správu Európskeho dvora audítorov č. 22 dostupnú na webovej adrese: </w:t>
      </w:r>
      <w:hyperlink r:id="rId1" w:history="1">
        <w:r w:rsidRPr="00E4666A">
          <w:rPr>
            <w:rStyle w:val="Hypertextovprepojenie"/>
          </w:rPr>
          <w:t>http://www.eca.europa.eu/Lists/ECADocuments/SR14_22/SR14_22_EN.pdf</w:t>
        </w:r>
      </w:hyperlink>
      <w:r>
        <w:t xml:space="preserve">,  skúsenosti RO s predchádzajúceho obdobia implementácie </w:t>
      </w:r>
    </w:p>
  </w:footnote>
  <w:footnote w:id="42">
    <w:p w:rsidR="0073607B" w:rsidRDefault="0073607B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Uvedené znamená, že konkrétny nástroj overovania hospodárnosti musí byť zo strany RO vybratý a oznámený žiadateľovi/prijímateľovi pred tým, ako dôjde k jeho aplikácii. Ak je napr. limit na výšku výdavkov overovaný v rámci konania o žiadosti, ,,vopred“ znamená v tomto prípade, to, že je uvedený v predmetnom vyzvaní na predkladanie </w:t>
      </w:r>
      <w:proofErr w:type="spellStart"/>
      <w:r>
        <w:t>ŽoNFP</w:t>
      </w:r>
      <w:proofErr w:type="spellEnd"/>
      <w:r>
        <w:t>.</w:t>
      </w:r>
    </w:p>
  </w:footnote>
  <w:footnote w:id="43">
    <w:p w:rsidR="0073607B" w:rsidRDefault="0073607B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Odporúča sa pri využívaní pomocných nástrojov využívať skúsenosti iných členských krajín, existujúce štúdie, osobitné správy z Európskeho dvora audítorov.  </w:t>
      </w:r>
    </w:p>
  </w:footnote>
  <w:footnote w:id="44">
    <w:p w:rsidR="0073607B" w:rsidRDefault="0073607B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Monitorovanie môže byť založené napr. na základe sledovania a systematického vyhodnocovania zistení          z auditov, certifikačných zistení a pod., ktoré smerujú k nesprávnemu nastaveniu nástrojov overovania hospodárnosti.</w:t>
      </w:r>
    </w:p>
  </w:footnote>
  <w:footnote w:id="45">
    <w:p w:rsidR="0073607B" w:rsidRDefault="0073607B" w:rsidP="00793A22">
      <w:pPr>
        <w:pStyle w:val="Textpoznmkypodiarou"/>
        <w:jc w:val="both"/>
      </w:pPr>
      <w:r>
        <w:rPr>
          <w:rStyle w:val="Odkaznapoznmkupodiarou"/>
        </w:rPr>
        <w:footnoteRef/>
      </w:r>
      <w:r>
        <w:t>Využitie už zavedeného pomocného nástroja v ďalšej oblasti implementácie nie je pokladané za zavedenie nového pomocného nástroja. Ak RO preukáže, že účinky monitorovania sú dostatočné a primerané pre jeho systémy riadenia a kontroly, tak RO nemusí upravovať nástroje.</w:t>
      </w:r>
    </w:p>
  </w:footnote>
  <w:footnote w:id="46">
    <w:p w:rsidR="0073607B" w:rsidRPr="00297D87" w:rsidRDefault="0073607B" w:rsidP="00A02CEC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</w:t>
      </w:r>
      <w:r w:rsidRPr="0063689B">
        <w:t>Súčasťou znaleckého posudku je prieskum trhu, vrátane 3 cenových ponúk (resp. znalecký posudok bude predložený ako súčasť prieskumu trhu, ktorým prijímateľ preukazuje hospodárnosť a efektívnosť výdavkov súvisiacich s prenájmom priestorov, vrátane služieb s ním súvisiacich)</w:t>
      </w:r>
    </w:p>
  </w:footnote>
  <w:footnote w:id="47">
    <w:p w:rsidR="0073607B" w:rsidRPr="00297D87" w:rsidRDefault="0073607B">
      <w:pPr>
        <w:pStyle w:val="Textpoznmkypodiarou"/>
        <w:rPr>
          <w:rFonts w:ascii="Verdana" w:hAnsi="Verdana"/>
          <w:sz w:val="16"/>
          <w:szCs w:val="16"/>
        </w:rPr>
      </w:pPr>
      <w:r w:rsidRPr="00297D87">
        <w:rPr>
          <w:rStyle w:val="Odkaznapoznmkupodiarou"/>
          <w:rFonts w:ascii="Verdana" w:hAnsi="Verdana"/>
          <w:sz w:val="16"/>
          <w:szCs w:val="16"/>
        </w:rPr>
        <w:footnoteRef/>
      </w:r>
      <w:r w:rsidRPr="00297D87">
        <w:rPr>
          <w:rFonts w:ascii="Verdana" w:hAnsi="Verdana"/>
          <w:sz w:val="16"/>
          <w:szCs w:val="16"/>
        </w:rPr>
        <w:t xml:space="preserve"> Písomne/mailom/internetový prieskum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7B" w:rsidRDefault="0073607B" w:rsidP="00B15ACB">
    <w:pPr>
      <w:pStyle w:val="Hlavika"/>
      <w:jc w:val="left"/>
    </w:pPr>
    <w:r w:rsidRPr="00071DCF">
      <w:rPr>
        <w:noProof/>
        <w:sz w:val="20"/>
        <w:lang w:eastAsia="sk-SK"/>
      </w:rPr>
      <w:drawing>
        <wp:inline distT="0" distB="0" distL="0" distR="0" wp14:anchorId="62FDB4C3" wp14:editId="3A0C85E4">
          <wp:extent cx="542925" cy="728013"/>
          <wp:effectExtent l="0" t="0" r="0" b="0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0D7948A2" wp14:editId="00E4294D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3607B" w:rsidRPr="00B15ACB" w:rsidRDefault="0073607B" w:rsidP="00B15ACB">
    <w:pPr>
      <w:pStyle w:val="Hlavika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7B" w:rsidRDefault="007360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F0E1C3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9B3E18"/>
    <w:multiLevelType w:val="multilevel"/>
    <w:tmpl w:val="BD6666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3ED45DB"/>
    <w:multiLevelType w:val="hybridMultilevel"/>
    <w:tmpl w:val="C9CE74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B2084"/>
    <w:multiLevelType w:val="hybridMultilevel"/>
    <w:tmpl w:val="456CA32A"/>
    <w:lvl w:ilvl="0" w:tplc="041B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56B54D6"/>
    <w:multiLevelType w:val="hybridMultilevel"/>
    <w:tmpl w:val="05CE333E"/>
    <w:lvl w:ilvl="0" w:tplc="2A464112">
      <w:start w:val="1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429C6"/>
    <w:multiLevelType w:val="hybridMultilevel"/>
    <w:tmpl w:val="3CE47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6EF0292"/>
    <w:multiLevelType w:val="hybridMultilevel"/>
    <w:tmpl w:val="187EF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D437C"/>
    <w:multiLevelType w:val="hybridMultilevel"/>
    <w:tmpl w:val="4C5496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839C1"/>
    <w:multiLevelType w:val="hybridMultilevel"/>
    <w:tmpl w:val="D81E7E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76F8E"/>
    <w:multiLevelType w:val="hybridMultilevel"/>
    <w:tmpl w:val="E56E40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6090E"/>
    <w:multiLevelType w:val="hybridMultilevel"/>
    <w:tmpl w:val="6AEA1482"/>
    <w:lvl w:ilvl="0" w:tplc="11D0D3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45A80"/>
    <w:multiLevelType w:val="hybridMultilevel"/>
    <w:tmpl w:val="060C6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E474C4"/>
    <w:multiLevelType w:val="hybridMultilevel"/>
    <w:tmpl w:val="C2F6D5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66DF5"/>
    <w:multiLevelType w:val="hybridMultilevel"/>
    <w:tmpl w:val="369C54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084970"/>
    <w:multiLevelType w:val="hybridMultilevel"/>
    <w:tmpl w:val="6B90EC12"/>
    <w:lvl w:ilvl="0" w:tplc="041B0005">
      <w:start w:val="1"/>
      <w:numFmt w:val="bullet"/>
      <w:lvlText w:val=""/>
      <w:lvlJc w:val="left"/>
      <w:pPr>
        <w:tabs>
          <w:tab w:val="num" w:pos="1756"/>
        </w:tabs>
        <w:ind w:left="1756" w:hanging="340"/>
      </w:pPr>
      <w:rPr>
        <w:rFonts w:ascii="Wingdings" w:hAnsi="Wingdings" w:hint="default"/>
        <w:color w:val="auto"/>
        <w:sz w:val="24"/>
      </w:rPr>
    </w:lvl>
    <w:lvl w:ilvl="1" w:tplc="041B0005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  <w:color w:val="auto"/>
        <w:sz w:val="24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32812"/>
    <w:multiLevelType w:val="hybridMultilevel"/>
    <w:tmpl w:val="F5A09A4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1221F2F"/>
    <w:multiLevelType w:val="hybridMultilevel"/>
    <w:tmpl w:val="B198CB0A"/>
    <w:lvl w:ilvl="0" w:tplc="F0663BB4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31704474"/>
    <w:multiLevelType w:val="hybridMultilevel"/>
    <w:tmpl w:val="B05673A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42A6F66"/>
    <w:multiLevelType w:val="hybridMultilevel"/>
    <w:tmpl w:val="C9240062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85A25AB"/>
    <w:multiLevelType w:val="hybridMultilevel"/>
    <w:tmpl w:val="F092D8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9F7769"/>
    <w:multiLevelType w:val="hybridMultilevel"/>
    <w:tmpl w:val="B75CB9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8514B"/>
    <w:multiLevelType w:val="hybridMultilevel"/>
    <w:tmpl w:val="CA52458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DD19DD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E376E8"/>
    <w:multiLevelType w:val="hybridMultilevel"/>
    <w:tmpl w:val="D1DA1C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12A31"/>
    <w:multiLevelType w:val="hybridMultilevel"/>
    <w:tmpl w:val="CCE864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0428C"/>
    <w:multiLevelType w:val="hybridMultilevel"/>
    <w:tmpl w:val="7974CEAC"/>
    <w:lvl w:ilvl="0" w:tplc="2572EC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D0B63"/>
    <w:multiLevelType w:val="multilevel"/>
    <w:tmpl w:val="B5F297BA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528214E0"/>
    <w:multiLevelType w:val="hybridMultilevel"/>
    <w:tmpl w:val="18E0BEC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5AF063A6"/>
    <w:multiLevelType w:val="hybridMultilevel"/>
    <w:tmpl w:val="4574FC5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0014FCB"/>
    <w:multiLevelType w:val="hybridMultilevel"/>
    <w:tmpl w:val="A2A4FBF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1565E66"/>
    <w:multiLevelType w:val="hybridMultilevel"/>
    <w:tmpl w:val="0792A624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6616EE9"/>
    <w:multiLevelType w:val="hybridMultilevel"/>
    <w:tmpl w:val="85626E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D5E1E"/>
    <w:multiLevelType w:val="hybridMultilevel"/>
    <w:tmpl w:val="D248A1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511974"/>
    <w:multiLevelType w:val="hybridMultilevel"/>
    <w:tmpl w:val="16FE4C94"/>
    <w:lvl w:ilvl="0" w:tplc="582049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C366E6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hAnsi="Arial"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9594690"/>
    <w:multiLevelType w:val="multilevel"/>
    <w:tmpl w:val="ABDA4F7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none"/>
      <w:lvlText w:val="1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>
    <w:nsid w:val="6BD2304F"/>
    <w:multiLevelType w:val="multilevel"/>
    <w:tmpl w:val="3132B4F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4"/>
        </w:tabs>
        <w:ind w:left="994" w:hanging="567"/>
      </w:pPr>
      <w:rPr>
        <w:rFonts w:cs="Times New Roman" w:hint="default"/>
        <w:b/>
        <w:i w:val="0"/>
        <w:color w:val="365F91"/>
      </w:rPr>
    </w:lvl>
    <w:lvl w:ilvl="2">
      <w:start w:val="1"/>
      <w:numFmt w:val="decimal"/>
      <w:lvlText w:val="%3.2.1"/>
      <w:lvlJc w:val="left"/>
      <w:pPr>
        <w:tabs>
          <w:tab w:val="num" w:pos="1872"/>
        </w:tabs>
        <w:ind w:left="1872" w:hanging="851"/>
      </w:pPr>
      <w:rPr>
        <w:rFonts w:hint="default"/>
        <w:b w:val="0"/>
        <w:i w:val="0"/>
      </w:rPr>
    </w:lvl>
    <w:lvl w:ilvl="3">
      <w:start w:val="1"/>
      <w:numFmt w:val="upperLetter"/>
      <w:pStyle w:val="Nadpis4"/>
      <w:lvlText w:val="%4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4">
      <w:start w:val="1"/>
      <w:numFmt w:val="decimal"/>
      <w:pStyle w:val="Nadpis5"/>
      <w:lvlText w:val="%4.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1701"/>
        </w:tabs>
        <w:ind w:left="1701" w:hanging="680"/>
      </w:pPr>
      <w:rPr>
        <w:rFonts w:cs="Times New Roman" w:hint="default"/>
      </w:rPr>
    </w:lvl>
    <w:lvl w:ilvl="6">
      <w:start w:val="1"/>
      <w:numFmt w:val="decimal"/>
      <w:lvlRestart w:val="0"/>
      <w:pStyle w:val="section"/>
      <w:lvlText w:val="Článok %7 -"/>
      <w:lvlJc w:val="left"/>
      <w:pPr>
        <w:tabs>
          <w:tab w:val="num" w:pos="2461"/>
        </w:tabs>
        <w:ind w:left="2155" w:hanging="1134"/>
      </w:pPr>
      <w:rPr>
        <w:rFonts w:ascii="Arial Black" w:hAnsi="Arial Black" w:cs="Times New Roman" w:hint="default"/>
      </w:rPr>
    </w:lvl>
    <w:lvl w:ilvl="7">
      <w:start w:val="1"/>
      <w:numFmt w:val="upperLetter"/>
      <w:pStyle w:val="Nadpis8"/>
      <w:lvlText w:val="%8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  <w:lvl w:ilvl="8">
      <w:start w:val="1"/>
      <w:numFmt w:val="decimal"/>
      <w:pStyle w:val="Nadpis9"/>
      <w:lvlText w:val="%8.%9)"/>
      <w:lvlJc w:val="left"/>
      <w:pPr>
        <w:tabs>
          <w:tab w:val="num" w:pos="1588"/>
        </w:tabs>
        <w:ind w:left="1588" w:hanging="567"/>
      </w:pPr>
      <w:rPr>
        <w:rFonts w:cs="Times New Roman" w:hint="default"/>
      </w:rPr>
    </w:lvl>
  </w:abstractNum>
  <w:abstractNum w:abstractNumId="39">
    <w:nsid w:val="6C233F1A"/>
    <w:multiLevelType w:val="hybridMultilevel"/>
    <w:tmpl w:val="26168F2C"/>
    <w:lvl w:ilvl="0" w:tplc="041B000F">
      <w:start w:val="1"/>
      <w:numFmt w:val="decimal"/>
      <w:lvlText w:val="%1."/>
      <w:lvlJc w:val="left"/>
      <w:pPr>
        <w:tabs>
          <w:tab w:val="num" w:pos="1140"/>
        </w:tabs>
        <w:ind w:left="1140" w:hanging="705"/>
      </w:pPr>
      <w:rPr>
        <w:rFonts w:hint="default"/>
        <w:b w:val="0"/>
        <w:i w:val="0"/>
        <w:sz w:val="20"/>
        <w:u w:val="none"/>
      </w:rPr>
    </w:lvl>
    <w:lvl w:ilvl="1" w:tplc="F142FAEC">
      <w:start w:val="1"/>
      <w:numFmt w:val="lowerLetter"/>
      <w:lvlText w:val="%2)"/>
      <w:lvlJc w:val="left"/>
      <w:pPr>
        <w:ind w:left="151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0">
    <w:nsid w:val="6E255211"/>
    <w:multiLevelType w:val="hybridMultilevel"/>
    <w:tmpl w:val="348C5764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3C1255"/>
    <w:multiLevelType w:val="hybridMultilevel"/>
    <w:tmpl w:val="CB82C4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AA57EF"/>
    <w:multiLevelType w:val="hybridMultilevel"/>
    <w:tmpl w:val="7C6E0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C653FF"/>
    <w:multiLevelType w:val="hybridMultilevel"/>
    <w:tmpl w:val="38A685C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1B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6">
    <w:nsid w:val="7DA6267F"/>
    <w:multiLevelType w:val="hybridMultilevel"/>
    <w:tmpl w:val="7076DA3C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5608CA"/>
    <w:multiLevelType w:val="hybridMultilevel"/>
    <w:tmpl w:val="DBDAEA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7"/>
  </w:num>
  <w:num w:numId="3">
    <w:abstractNumId w:val="35"/>
  </w:num>
  <w:num w:numId="4">
    <w:abstractNumId w:val="20"/>
  </w:num>
  <w:num w:numId="5">
    <w:abstractNumId w:val="15"/>
  </w:num>
  <w:num w:numId="6">
    <w:abstractNumId w:val="0"/>
  </w:num>
  <w:num w:numId="7">
    <w:abstractNumId w:val="34"/>
  </w:num>
  <w:num w:numId="8">
    <w:abstractNumId w:val="8"/>
  </w:num>
  <w:num w:numId="9">
    <w:abstractNumId w:val="18"/>
  </w:num>
  <w:num w:numId="10">
    <w:abstractNumId w:val="24"/>
  </w:num>
  <w:num w:numId="11">
    <w:abstractNumId w:val="21"/>
  </w:num>
  <w:num w:numId="12">
    <w:abstractNumId w:val="25"/>
  </w:num>
  <w:num w:numId="13">
    <w:abstractNumId w:val="12"/>
  </w:num>
  <w:num w:numId="14">
    <w:abstractNumId w:val="4"/>
  </w:num>
  <w:num w:numId="15">
    <w:abstractNumId w:val="9"/>
  </w:num>
  <w:num w:numId="16">
    <w:abstractNumId w:val="2"/>
  </w:num>
  <w:num w:numId="17">
    <w:abstractNumId w:val="45"/>
  </w:num>
  <w:num w:numId="18">
    <w:abstractNumId w:val="13"/>
  </w:num>
  <w:num w:numId="19">
    <w:abstractNumId w:val="48"/>
  </w:num>
  <w:num w:numId="20">
    <w:abstractNumId w:val="26"/>
  </w:num>
  <w:num w:numId="21">
    <w:abstractNumId w:val="39"/>
  </w:num>
  <w:num w:numId="22">
    <w:abstractNumId w:val="10"/>
  </w:num>
  <w:num w:numId="23">
    <w:abstractNumId w:val="28"/>
  </w:num>
  <w:num w:numId="24">
    <w:abstractNumId w:val="1"/>
  </w:num>
  <w:num w:numId="25">
    <w:abstractNumId w:val="37"/>
  </w:num>
  <w:num w:numId="26">
    <w:abstractNumId w:val="41"/>
  </w:num>
  <w:num w:numId="27">
    <w:abstractNumId w:val="19"/>
  </w:num>
  <w:num w:numId="28">
    <w:abstractNumId w:val="3"/>
  </w:num>
  <w:num w:numId="29">
    <w:abstractNumId w:val="17"/>
  </w:num>
  <w:num w:numId="30">
    <w:abstractNumId w:val="31"/>
  </w:num>
  <w:num w:numId="31">
    <w:abstractNumId w:val="5"/>
  </w:num>
  <w:num w:numId="32">
    <w:abstractNumId w:val="43"/>
  </w:num>
  <w:num w:numId="33">
    <w:abstractNumId w:val="6"/>
  </w:num>
  <w:num w:numId="34">
    <w:abstractNumId w:val="44"/>
  </w:num>
  <w:num w:numId="35">
    <w:abstractNumId w:val="40"/>
  </w:num>
  <w:num w:numId="36">
    <w:abstractNumId w:val="29"/>
  </w:num>
  <w:num w:numId="37">
    <w:abstractNumId w:val="30"/>
  </w:num>
  <w:num w:numId="38">
    <w:abstractNumId w:val="7"/>
  </w:num>
  <w:num w:numId="39">
    <w:abstractNumId w:val="14"/>
  </w:num>
  <w:num w:numId="40">
    <w:abstractNumId w:val="16"/>
  </w:num>
  <w:num w:numId="41">
    <w:abstractNumId w:val="42"/>
  </w:num>
  <w:num w:numId="42">
    <w:abstractNumId w:val="33"/>
  </w:num>
  <w:num w:numId="43">
    <w:abstractNumId w:val="32"/>
  </w:num>
  <w:num w:numId="44">
    <w:abstractNumId w:val="36"/>
  </w:num>
  <w:num w:numId="45">
    <w:abstractNumId w:val="11"/>
  </w:num>
  <w:num w:numId="46">
    <w:abstractNumId w:val="27"/>
  </w:num>
  <w:num w:numId="47">
    <w:abstractNumId w:val="23"/>
  </w:num>
  <w:num w:numId="48">
    <w:abstractNumId w:val="22"/>
  </w:num>
  <w:num w:numId="49">
    <w:abstractNumId w:val="4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C4"/>
    <w:rsid w:val="000012E8"/>
    <w:rsid w:val="0000189C"/>
    <w:rsid w:val="00002B7D"/>
    <w:rsid w:val="00012B04"/>
    <w:rsid w:val="000176CC"/>
    <w:rsid w:val="0002218C"/>
    <w:rsid w:val="000239D3"/>
    <w:rsid w:val="00025C18"/>
    <w:rsid w:val="000329CF"/>
    <w:rsid w:val="000418DB"/>
    <w:rsid w:val="00042E56"/>
    <w:rsid w:val="00043654"/>
    <w:rsid w:val="00051144"/>
    <w:rsid w:val="00053B22"/>
    <w:rsid w:val="00055208"/>
    <w:rsid w:val="0005529D"/>
    <w:rsid w:val="000552DB"/>
    <w:rsid w:val="0005628B"/>
    <w:rsid w:val="0005750A"/>
    <w:rsid w:val="00057640"/>
    <w:rsid w:val="0006464A"/>
    <w:rsid w:val="00071374"/>
    <w:rsid w:val="00071A00"/>
    <w:rsid w:val="00071BFB"/>
    <w:rsid w:val="00072879"/>
    <w:rsid w:val="00072AD5"/>
    <w:rsid w:val="0007442F"/>
    <w:rsid w:val="00075DE7"/>
    <w:rsid w:val="000774CB"/>
    <w:rsid w:val="00081232"/>
    <w:rsid w:val="000825DA"/>
    <w:rsid w:val="0008651E"/>
    <w:rsid w:val="00087148"/>
    <w:rsid w:val="000927A2"/>
    <w:rsid w:val="00093744"/>
    <w:rsid w:val="00094D45"/>
    <w:rsid w:val="000956AA"/>
    <w:rsid w:val="00096581"/>
    <w:rsid w:val="00096A48"/>
    <w:rsid w:val="000A2408"/>
    <w:rsid w:val="000A2C5F"/>
    <w:rsid w:val="000B05F6"/>
    <w:rsid w:val="000B0D7F"/>
    <w:rsid w:val="000B2AB8"/>
    <w:rsid w:val="000B2ED7"/>
    <w:rsid w:val="000B6011"/>
    <w:rsid w:val="000B6EAA"/>
    <w:rsid w:val="000C2711"/>
    <w:rsid w:val="000D0EA8"/>
    <w:rsid w:val="000D2706"/>
    <w:rsid w:val="000D362E"/>
    <w:rsid w:val="000D577E"/>
    <w:rsid w:val="000D6279"/>
    <w:rsid w:val="000E0048"/>
    <w:rsid w:val="000E438A"/>
    <w:rsid w:val="000E7BB6"/>
    <w:rsid w:val="000F0F2A"/>
    <w:rsid w:val="000F0FEB"/>
    <w:rsid w:val="000F4A8E"/>
    <w:rsid w:val="000F5257"/>
    <w:rsid w:val="001026B5"/>
    <w:rsid w:val="00103731"/>
    <w:rsid w:val="00104A14"/>
    <w:rsid w:val="00107821"/>
    <w:rsid w:val="001113D3"/>
    <w:rsid w:val="00111585"/>
    <w:rsid w:val="00112D44"/>
    <w:rsid w:val="0012054A"/>
    <w:rsid w:val="001227F7"/>
    <w:rsid w:val="00126242"/>
    <w:rsid w:val="0012768C"/>
    <w:rsid w:val="00132FE0"/>
    <w:rsid w:val="00134833"/>
    <w:rsid w:val="00135582"/>
    <w:rsid w:val="0014196B"/>
    <w:rsid w:val="00141B5B"/>
    <w:rsid w:val="001428E4"/>
    <w:rsid w:val="00143FE5"/>
    <w:rsid w:val="001532B1"/>
    <w:rsid w:val="001536BE"/>
    <w:rsid w:val="00154EFD"/>
    <w:rsid w:val="001556B0"/>
    <w:rsid w:val="00156309"/>
    <w:rsid w:val="00163658"/>
    <w:rsid w:val="00164646"/>
    <w:rsid w:val="00170363"/>
    <w:rsid w:val="00170B27"/>
    <w:rsid w:val="0017285F"/>
    <w:rsid w:val="001738D1"/>
    <w:rsid w:val="001761DE"/>
    <w:rsid w:val="00180715"/>
    <w:rsid w:val="001808CA"/>
    <w:rsid w:val="0018099E"/>
    <w:rsid w:val="001824E0"/>
    <w:rsid w:val="001828FD"/>
    <w:rsid w:val="00183C88"/>
    <w:rsid w:val="0018410B"/>
    <w:rsid w:val="00185047"/>
    <w:rsid w:val="00185572"/>
    <w:rsid w:val="00185787"/>
    <w:rsid w:val="00186D11"/>
    <w:rsid w:val="001931E3"/>
    <w:rsid w:val="0019398E"/>
    <w:rsid w:val="00194F37"/>
    <w:rsid w:val="001A0985"/>
    <w:rsid w:val="001A50BC"/>
    <w:rsid w:val="001A5FBA"/>
    <w:rsid w:val="001B0BCA"/>
    <w:rsid w:val="001B10C2"/>
    <w:rsid w:val="001B2C11"/>
    <w:rsid w:val="001B3056"/>
    <w:rsid w:val="001B3701"/>
    <w:rsid w:val="001B4823"/>
    <w:rsid w:val="001B5973"/>
    <w:rsid w:val="001B6FBF"/>
    <w:rsid w:val="001C06AD"/>
    <w:rsid w:val="001C1B3A"/>
    <w:rsid w:val="001C260B"/>
    <w:rsid w:val="001C6B4F"/>
    <w:rsid w:val="001C6D74"/>
    <w:rsid w:val="001C7C9E"/>
    <w:rsid w:val="001D7576"/>
    <w:rsid w:val="001E21F1"/>
    <w:rsid w:val="001E304E"/>
    <w:rsid w:val="001E40AB"/>
    <w:rsid w:val="001E484C"/>
    <w:rsid w:val="001E4BAF"/>
    <w:rsid w:val="001E6452"/>
    <w:rsid w:val="001F2363"/>
    <w:rsid w:val="001F29AF"/>
    <w:rsid w:val="001F3B44"/>
    <w:rsid w:val="00200222"/>
    <w:rsid w:val="00201154"/>
    <w:rsid w:val="0020236F"/>
    <w:rsid w:val="00205604"/>
    <w:rsid w:val="00206B99"/>
    <w:rsid w:val="00210F3B"/>
    <w:rsid w:val="00211597"/>
    <w:rsid w:val="002119BB"/>
    <w:rsid w:val="002122F6"/>
    <w:rsid w:val="00212C48"/>
    <w:rsid w:val="00212F28"/>
    <w:rsid w:val="00213F74"/>
    <w:rsid w:val="00214715"/>
    <w:rsid w:val="00215477"/>
    <w:rsid w:val="002156AA"/>
    <w:rsid w:val="00215B69"/>
    <w:rsid w:val="002173AE"/>
    <w:rsid w:val="00222397"/>
    <w:rsid w:val="002225C4"/>
    <w:rsid w:val="002230B7"/>
    <w:rsid w:val="00224F49"/>
    <w:rsid w:val="00230C02"/>
    <w:rsid w:val="00232F2A"/>
    <w:rsid w:val="002417D5"/>
    <w:rsid w:val="00242F0B"/>
    <w:rsid w:val="0024321A"/>
    <w:rsid w:val="00243F4F"/>
    <w:rsid w:val="00245BE5"/>
    <w:rsid w:val="00252C6F"/>
    <w:rsid w:val="0025632E"/>
    <w:rsid w:val="00257CFE"/>
    <w:rsid w:val="002621E1"/>
    <w:rsid w:val="0026256F"/>
    <w:rsid w:val="00264067"/>
    <w:rsid w:val="00265F96"/>
    <w:rsid w:val="002744B3"/>
    <w:rsid w:val="00277070"/>
    <w:rsid w:val="00282543"/>
    <w:rsid w:val="00283866"/>
    <w:rsid w:val="00284DB6"/>
    <w:rsid w:val="00285E08"/>
    <w:rsid w:val="00285EB6"/>
    <w:rsid w:val="00290DFE"/>
    <w:rsid w:val="00292CB4"/>
    <w:rsid w:val="002930EC"/>
    <w:rsid w:val="002959C9"/>
    <w:rsid w:val="00297D87"/>
    <w:rsid w:val="002A1757"/>
    <w:rsid w:val="002A3209"/>
    <w:rsid w:val="002A412F"/>
    <w:rsid w:val="002A435F"/>
    <w:rsid w:val="002A676F"/>
    <w:rsid w:val="002A6D6F"/>
    <w:rsid w:val="002A78F8"/>
    <w:rsid w:val="002A7C1F"/>
    <w:rsid w:val="002B0279"/>
    <w:rsid w:val="002B176B"/>
    <w:rsid w:val="002B177D"/>
    <w:rsid w:val="002B2271"/>
    <w:rsid w:val="002B2630"/>
    <w:rsid w:val="002B4E00"/>
    <w:rsid w:val="002B6E98"/>
    <w:rsid w:val="002C1BB2"/>
    <w:rsid w:val="002C1DF5"/>
    <w:rsid w:val="002C4F2B"/>
    <w:rsid w:val="002C55FE"/>
    <w:rsid w:val="002D0A41"/>
    <w:rsid w:val="002D1175"/>
    <w:rsid w:val="002E1081"/>
    <w:rsid w:val="002E2D50"/>
    <w:rsid w:val="002F14EC"/>
    <w:rsid w:val="002F5337"/>
    <w:rsid w:val="002F544D"/>
    <w:rsid w:val="002F59D2"/>
    <w:rsid w:val="002F7431"/>
    <w:rsid w:val="00300EA9"/>
    <w:rsid w:val="003010B0"/>
    <w:rsid w:val="00301EA6"/>
    <w:rsid w:val="00301F3B"/>
    <w:rsid w:val="00306C73"/>
    <w:rsid w:val="00311DE2"/>
    <w:rsid w:val="00312A59"/>
    <w:rsid w:val="003131D0"/>
    <w:rsid w:val="00320105"/>
    <w:rsid w:val="00323794"/>
    <w:rsid w:val="00331723"/>
    <w:rsid w:val="00333738"/>
    <w:rsid w:val="0033412B"/>
    <w:rsid w:val="00335784"/>
    <w:rsid w:val="00336071"/>
    <w:rsid w:val="00336EA6"/>
    <w:rsid w:val="00341A75"/>
    <w:rsid w:val="0034314E"/>
    <w:rsid w:val="003462A2"/>
    <w:rsid w:val="003469CA"/>
    <w:rsid w:val="0034758D"/>
    <w:rsid w:val="00351385"/>
    <w:rsid w:val="003521BB"/>
    <w:rsid w:val="00357738"/>
    <w:rsid w:val="00360B89"/>
    <w:rsid w:val="00363144"/>
    <w:rsid w:val="003656E8"/>
    <w:rsid w:val="00366DC3"/>
    <w:rsid w:val="003702F1"/>
    <w:rsid w:val="003715E6"/>
    <w:rsid w:val="00371860"/>
    <w:rsid w:val="00373FD0"/>
    <w:rsid w:val="0037577A"/>
    <w:rsid w:val="003762C9"/>
    <w:rsid w:val="00377D63"/>
    <w:rsid w:val="00380012"/>
    <w:rsid w:val="00383C8D"/>
    <w:rsid w:val="00384534"/>
    <w:rsid w:val="003906C1"/>
    <w:rsid w:val="00396C17"/>
    <w:rsid w:val="003A0652"/>
    <w:rsid w:val="003A1447"/>
    <w:rsid w:val="003A4888"/>
    <w:rsid w:val="003A48EC"/>
    <w:rsid w:val="003A5656"/>
    <w:rsid w:val="003A69E3"/>
    <w:rsid w:val="003B0986"/>
    <w:rsid w:val="003B15DB"/>
    <w:rsid w:val="003B167F"/>
    <w:rsid w:val="003B16EA"/>
    <w:rsid w:val="003B3CF4"/>
    <w:rsid w:val="003B41DF"/>
    <w:rsid w:val="003B56FA"/>
    <w:rsid w:val="003C14C5"/>
    <w:rsid w:val="003C443E"/>
    <w:rsid w:val="003C4BA5"/>
    <w:rsid w:val="003D112F"/>
    <w:rsid w:val="003D135C"/>
    <w:rsid w:val="003E4967"/>
    <w:rsid w:val="003E55CC"/>
    <w:rsid w:val="003E60B7"/>
    <w:rsid w:val="003F15EC"/>
    <w:rsid w:val="003F19B9"/>
    <w:rsid w:val="003F2030"/>
    <w:rsid w:val="003F2C93"/>
    <w:rsid w:val="003F5214"/>
    <w:rsid w:val="003F6B80"/>
    <w:rsid w:val="00400D76"/>
    <w:rsid w:val="00407FED"/>
    <w:rsid w:val="00414DE7"/>
    <w:rsid w:val="004165C0"/>
    <w:rsid w:val="00417711"/>
    <w:rsid w:val="00421E77"/>
    <w:rsid w:val="0042490E"/>
    <w:rsid w:val="00434FB5"/>
    <w:rsid w:val="00436C0C"/>
    <w:rsid w:val="00436C8C"/>
    <w:rsid w:val="00436F85"/>
    <w:rsid w:val="0043734E"/>
    <w:rsid w:val="00445B43"/>
    <w:rsid w:val="00445F87"/>
    <w:rsid w:val="00447C41"/>
    <w:rsid w:val="00470BF0"/>
    <w:rsid w:val="00470DEA"/>
    <w:rsid w:val="00471304"/>
    <w:rsid w:val="00471E07"/>
    <w:rsid w:val="0047255A"/>
    <w:rsid w:val="00474AEC"/>
    <w:rsid w:val="00475B24"/>
    <w:rsid w:val="00476CA0"/>
    <w:rsid w:val="00477CD7"/>
    <w:rsid w:val="0048473E"/>
    <w:rsid w:val="004877FD"/>
    <w:rsid w:val="00491525"/>
    <w:rsid w:val="00492B3B"/>
    <w:rsid w:val="00497D3C"/>
    <w:rsid w:val="004A0731"/>
    <w:rsid w:val="004A1FAF"/>
    <w:rsid w:val="004A363D"/>
    <w:rsid w:val="004A6659"/>
    <w:rsid w:val="004B37E7"/>
    <w:rsid w:val="004B4358"/>
    <w:rsid w:val="004B57C2"/>
    <w:rsid w:val="004B76C6"/>
    <w:rsid w:val="004C40B7"/>
    <w:rsid w:val="004C4A62"/>
    <w:rsid w:val="004D08FC"/>
    <w:rsid w:val="004D2AB8"/>
    <w:rsid w:val="004D4A91"/>
    <w:rsid w:val="004E1D06"/>
    <w:rsid w:val="004E2C5B"/>
    <w:rsid w:val="004E4CB5"/>
    <w:rsid w:val="004E5298"/>
    <w:rsid w:val="004E5AD0"/>
    <w:rsid w:val="004E7FA5"/>
    <w:rsid w:val="004F02EB"/>
    <w:rsid w:val="004F26A6"/>
    <w:rsid w:val="004F7BAE"/>
    <w:rsid w:val="005010E3"/>
    <w:rsid w:val="00501596"/>
    <w:rsid w:val="00502FD3"/>
    <w:rsid w:val="00504281"/>
    <w:rsid w:val="0050455D"/>
    <w:rsid w:val="00505E57"/>
    <w:rsid w:val="0051270C"/>
    <w:rsid w:val="00512A4A"/>
    <w:rsid w:val="00517BD0"/>
    <w:rsid w:val="00520F33"/>
    <w:rsid w:val="00524A36"/>
    <w:rsid w:val="00524D40"/>
    <w:rsid w:val="00533B26"/>
    <w:rsid w:val="00534AD8"/>
    <w:rsid w:val="005411EB"/>
    <w:rsid w:val="005423C0"/>
    <w:rsid w:val="00542460"/>
    <w:rsid w:val="00543FF2"/>
    <w:rsid w:val="00544E0A"/>
    <w:rsid w:val="0054674E"/>
    <w:rsid w:val="00550D4D"/>
    <w:rsid w:val="0055168F"/>
    <w:rsid w:val="00552912"/>
    <w:rsid w:val="0055593F"/>
    <w:rsid w:val="005573EE"/>
    <w:rsid w:val="00561B7D"/>
    <w:rsid w:val="00562591"/>
    <w:rsid w:val="005635CA"/>
    <w:rsid w:val="00564A0B"/>
    <w:rsid w:val="0057029B"/>
    <w:rsid w:val="005718A7"/>
    <w:rsid w:val="00573420"/>
    <w:rsid w:val="005774E3"/>
    <w:rsid w:val="0058051F"/>
    <w:rsid w:val="00581647"/>
    <w:rsid w:val="005831CE"/>
    <w:rsid w:val="005849A3"/>
    <w:rsid w:val="00586208"/>
    <w:rsid w:val="0059124B"/>
    <w:rsid w:val="0059276D"/>
    <w:rsid w:val="00592972"/>
    <w:rsid w:val="00594365"/>
    <w:rsid w:val="00594718"/>
    <w:rsid w:val="005A59B3"/>
    <w:rsid w:val="005B07F0"/>
    <w:rsid w:val="005B407C"/>
    <w:rsid w:val="005B4EDE"/>
    <w:rsid w:val="005B5088"/>
    <w:rsid w:val="005B5EA3"/>
    <w:rsid w:val="005B6C70"/>
    <w:rsid w:val="005B78FB"/>
    <w:rsid w:val="005C178E"/>
    <w:rsid w:val="005C1EA2"/>
    <w:rsid w:val="005C42C5"/>
    <w:rsid w:val="005C4788"/>
    <w:rsid w:val="005C7FD8"/>
    <w:rsid w:val="005D4E13"/>
    <w:rsid w:val="005D5A87"/>
    <w:rsid w:val="005E16A3"/>
    <w:rsid w:val="005E1AA4"/>
    <w:rsid w:val="005E2314"/>
    <w:rsid w:val="005E5B4D"/>
    <w:rsid w:val="005E6E9B"/>
    <w:rsid w:val="005F13F9"/>
    <w:rsid w:val="005F2B86"/>
    <w:rsid w:val="005F3584"/>
    <w:rsid w:val="005F480B"/>
    <w:rsid w:val="00606DA4"/>
    <w:rsid w:val="00621CF3"/>
    <w:rsid w:val="0062264E"/>
    <w:rsid w:val="00622B02"/>
    <w:rsid w:val="006235C5"/>
    <w:rsid w:val="00624B0E"/>
    <w:rsid w:val="00627194"/>
    <w:rsid w:val="00630CD8"/>
    <w:rsid w:val="00636671"/>
    <w:rsid w:val="0063689B"/>
    <w:rsid w:val="00637C9D"/>
    <w:rsid w:val="006412E3"/>
    <w:rsid w:val="006426B8"/>
    <w:rsid w:val="006432DB"/>
    <w:rsid w:val="00643DE8"/>
    <w:rsid w:val="0064590D"/>
    <w:rsid w:val="00655DCB"/>
    <w:rsid w:val="00665AB3"/>
    <w:rsid w:val="006672ED"/>
    <w:rsid w:val="006701A4"/>
    <w:rsid w:val="00670EF6"/>
    <w:rsid w:val="00672494"/>
    <w:rsid w:val="00675147"/>
    <w:rsid w:val="0067523D"/>
    <w:rsid w:val="00681872"/>
    <w:rsid w:val="006825B8"/>
    <w:rsid w:val="00683BC4"/>
    <w:rsid w:val="00687089"/>
    <w:rsid w:val="0069090C"/>
    <w:rsid w:val="006965F7"/>
    <w:rsid w:val="00697E4F"/>
    <w:rsid w:val="006A0427"/>
    <w:rsid w:val="006A135C"/>
    <w:rsid w:val="006A2DF0"/>
    <w:rsid w:val="006A39C8"/>
    <w:rsid w:val="006A502F"/>
    <w:rsid w:val="006A7834"/>
    <w:rsid w:val="006B7DF7"/>
    <w:rsid w:val="006C1101"/>
    <w:rsid w:val="006C42A5"/>
    <w:rsid w:val="006C7B9D"/>
    <w:rsid w:val="006C7FC1"/>
    <w:rsid w:val="006D0BF1"/>
    <w:rsid w:val="006D23EA"/>
    <w:rsid w:val="006D5869"/>
    <w:rsid w:val="006D5A1F"/>
    <w:rsid w:val="006E145F"/>
    <w:rsid w:val="006E1EBD"/>
    <w:rsid w:val="006E244C"/>
    <w:rsid w:val="006E38FB"/>
    <w:rsid w:val="006E4CDE"/>
    <w:rsid w:val="006F006C"/>
    <w:rsid w:val="006F0686"/>
    <w:rsid w:val="0070018C"/>
    <w:rsid w:val="00702855"/>
    <w:rsid w:val="00703F95"/>
    <w:rsid w:val="0071059C"/>
    <w:rsid w:val="0071221A"/>
    <w:rsid w:val="0071229B"/>
    <w:rsid w:val="007124F1"/>
    <w:rsid w:val="0071313A"/>
    <w:rsid w:val="00714439"/>
    <w:rsid w:val="00715ED0"/>
    <w:rsid w:val="00716FD9"/>
    <w:rsid w:val="007246CC"/>
    <w:rsid w:val="00724D4A"/>
    <w:rsid w:val="007278BA"/>
    <w:rsid w:val="00732BAE"/>
    <w:rsid w:val="0073607B"/>
    <w:rsid w:val="007377C8"/>
    <w:rsid w:val="007433F0"/>
    <w:rsid w:val="00745CAF"/>
    <w:rsid w:val="00745D14"/>
    <w:rsid w:val="00745E68"/>
    <w:rsid w:val="007541E2"/>
    <w:rsid w:val="00755480"/>
    <w:rsid w:val="00756669"/>
    <w:rsid w:val="00756C26"/>
    <w:rsid w:val="0075756E"/>
    <w:rsid w:val="0076064C"/>
    <w:rsid w:val="00760D7A"/>
    <w:rsid w:val="007618ED"/>
    <w:rsid w:val="00761FBE"/>
    <w:rsid w:val="00770275"/>
    <w:rsid w:val="00772351"/>
    <w:rsid w:val="007767B9"/>
    <w:rsid w:val="0077731A"/>
    <w:rsid w:val="00777AAE"/>
    <w:rsid w:val="00782A95"/>
    <w:rsid w:val="00783BD6"/>
    <w:rsid w:val="00784A38"/>
    <w:rsid w:val="00786B52"/>
    <w:rsid w:val="00787F2F"/>
    <w:rsid w:val="0079025B"/>
    <w:rsid w:val="0079218A"/>
    <w:rsid w:val="00793A22"/>
    <w:rsid w:val="0079464A"/>
    <w:rsid w:val="00797DD0"/>
    <w:rsid w:val="007A2856"/>
    <w:rsid w:val="007A32B0"/>
    <w:rsid w:val="007B2D1D"/>
    <w:rsid w:val="007B6B69"/>
    <w:rsid w:val="007B71D0"/>
    <w:rsid w:val="007B79BE"/>
    <w:rsid w:val="007B7AE2"/>
    <w:rsid w:val="007C055F"/>
    <w:rsid w:val="007C3C38"/>
    <w:rsid w:val="007C48AE"/>
    <w:rsid w:val="007C7773"/>
    <w:rsid w:val="007D086E"/>
    <w:rsid w:val="007D2A0F"/>
    <w:rsid w:val="007D3865"/>
    <w:rsid w:val="007D4D76"/>
    <w:rsid w:val="007E030E"/>
    <w:rsid w:val="007E0DA7"/>
    <w:rsid w:val="007E2DBD"/>
    <w:rsid w:val="007E4352"/>
    <w:rsid w:val="007E58D0"/>
    <w:rsid w:val="007E5925"/>
    <w:rsid w:val="007E5F36"/>
    <w:rsid w:val="007F0172"/>
    <w:rsid w:val="007F0ADD"/>
    <w:rsid w:val="007F1075"/>
    <w:rsid w:val="007F120A"/>
    <w:rsid w:val="007F1EFE"/>
    <w:rsid w:val="007F2897"/>
    <w:rsid w:val="007F31B8"/>
    <w:rsid w:val="007F3BC4"/>
    <w:rsid w:val="00800ED7"/>
    <w:rsid w:val="00802C31"/>
    <w:rsid w:val="008047D2"/>
    <w:rsid w:val="00804CD9"/>
    <w:rsid w:val="0081080C"/>
    <w:rsid w:val="00810B9E"/>
    <w:rsid w:val="00814601"/>
    <w:rsid w:val="00814A01"/>
    <w:rsid w:val="0082038C"/>
    <w:rsid w:val="008222CE"/>
    <w:rsid w:val="0082275C"/>
    <w:rsid w:val="008236A9"/>
    <w:rsid w:val="00823C48"/>
    <w:rsid w:val="00837096"/>
    <w:rsid w:val="00847195"/>
    <w:rsid w:val="00847B6E"/>
    <w:rsid w:val="00850E92"/>
    <w:rsid w:val="00852AB5"/>
    <w:rsid w:val="00854F2A"/>
    <w:rsid w:val="00856ABC"/>
    <w:rsid w:val="008579BA"/>
    <w:rsid w:val="00857F07"/>
    <w:rsid w:val="00862B6B"/>
    <w:rsid w:val="0086302E"/>
    <w:rsid w:val="008643BE"/>
    <w:rsid w:val="0086622B"/>
    <w:rsid w:val="008723E0"/>
    <w:rsid w:val="00873B47"/>
    <w:rsid w:val="00873FE1"/>
    <w:rsid w:val="0087457B"/>
    <w:rsid w:val="00876BFE"/>
    <w:rsid w:val="00876E71"/>
    <w:rsid w:val="0087751C"/>
    <w:rsid w:val="00877A70"/>
    <w:rsid w:val="0088374D"/>
    <w:rsid w:val="0088389E"/>
    <w:rsid w:val="008853B9"/>
    <w:rsid w:val="00885DBB"/>
    <w:rsid w:val="00886C51"/>
    <w:rsid w:val="008909DF"/>
    <w:rsid w:val="00892B9F"/>
    <w:rsid w:val="008946F6"/>
    <w:rsid w:val="00897F29"/>
    <w:rsid w:val="008A1DFB"/>
    <w:rsid w:val="008A2983"/>
    <w:rsid w:val="008A5439"/>
    <w:rsid w:val="008A7E07"/>
    <w:rsid w:val="008B0FD2"/>
    <w:rsid w:val="008B158A"/>
    <w:rsid w:val="008B16A2"/>
    <w:rsid w:val="008B381A"/>
    <w:rsid w:val="008B5ED6"/>
    <w:rsid w:val="008B74B1"/>
    <w:rsid w:val="008C21C9"/>
    <w:rsid w:val="008D327E"/>
    <w:rsid w:val="008D3FCB"/>
    <w:rsid w:val="008D4F2C"/>
    <w:rsid w:val="008E0892"/>
    <w:rsid w:val="008E4FE4"/>
    <w:rsid w:val="008E676B"/>
    <w:rsid w:val="008E75CE"/>
    <w:rsid w:val="008E7E81"/>
    <w:rsid w:val="008F7E3E"/>
    <w:rsid w:val="00902EB7"/>
    <w:rsid w:val="00904B38"/>
    <w:rsid w:val="00905EC4"/>
    <w:rsid w:val="009107F6"/>
    <w:rsid w:val="0091157D"/>
    <w:rsid w:val="00915FAA"/>
    <w:rsid w:val="00916E82"/>
    <w:rsid w:val="00923664"/>
    <w:rsid w:val="00925714"/>
    <w:rsid w:val="00926594"/>
    <w:rsid w:val="00930902"/>
    <w:rsid w:val="00935C40"/>
    <w:rsid w:val="00936C3E"/>
    <w:rsid w:val="00937755"/>
    <w:rsid w:val="00940A5B"/>
    <w:rsid w:val="0094271F"/>
    <w:rsid w:val="00942E84"/>
    <w:rsid w:val="00942F0C"/>
    <w:rsid w:val="00953FCB"/>
    <w:rsid w:val="009551E3"/>
    <w:rsid w:val="00956B8C"/>
    <w:rsid w:val="00956C87"/>
    <w:rsid w:val="009700A4"/>
    <w:rsid w:val="00972EA3"/>
    <w:rsid w:val="00973E04"/>
    <w:rsid w:val="00977982"/>
    <w:rsid w:val="00984AE8"/>
    <w:rsid w:val="0098586A"/>
    <w:rsid w:val="00987144"/>
    <w:rsid w:val="00991391"/>
    <w:rsid w:val="009936F4"/>
    <w:rsid w:val="0099545B"/>
    <w:rsid w:val="009A32CB"/>
    <w:rsid w:val="009A47D2"/>
    <w:rsid w:val="009B06E0"/>
    <w:rsid w:val="009B1E9D"/>
    <w:rsid w:val="009B235D"/>
    <w:rsid w:val="009B2C4F"/>
    <w:rsid w:val="009B5E2F"/>
    <w:rsid w:val="009B7FAE"/>
    <w:rsid w:val="009C084A"/>
    <w:rsid w:val="009C52DB"/>
    <w:rsid w:val="009D05A9"/>
    <w:rsid w:val="009D18C5"/>
    <w:rsid w:val="009D3EA7"/>
    <w:rsid w:val="009D5150"/>
    <w:rsid w:val="009D6237"/>
    <w:rsid w:val="009D7351"/>
    <w:rsid w:val="009E041C"/>
    <w:rsid w:val="009E0B1C"/>
    <w:rsid w:val="009E51EF"/>
    <w:rsid w:val="009E5C10"/>
    <w:rsid w:val="009E7551"/>
    <w:rsid w:val="009F1D6E"/>
    <w:rsid w:val="009F2050"/>
    <w:rsid w:val="009F2CFA"/>
    <w:rsid w:val="009F54A5"/>
    <w:rsid w:val="00A016EB"/>
    <w:rsid w:val="00A02CEC"/>
    <w:rsid w:val="00A039EC"/>
    <w:rsid w:val="00A03AC1"/>
    <w:rsid w:val="00A04BAA"/>
    <w:rsid w:val="00A076CF"/>
    <w:rsid w:val="00A1007F"/>
    <w:rsid w:val="00A11943"/>
    <w:rsid w:val="00A11F66"/>
    <w:rsid w:val="00A13302"/>
    <w:rsid w:val="00A15BE1"/>
    <w:rsid w:val="00A162DF"/>
    <w:rsid w:val="00A17A43"/>
    <w:rsid w:val="00A23853"/>
    <w:rsid w:val="00A247E9"/>
    <w:rsid w:val="00A26E80"/>
    <w:rsid w:val="00A2717E"/>
    <w:rsid w:val="00A34131"/>
    <w:rsid w:val="00A363AC"/>
    <w:rsid w:val="00A37B42"/>
    <w:rsid w:val="00A40DDB"/>
    <w:rsid w:val="00A4133B"/>
    <w:rsid w:val="00A4255A"/>
    <w:rsid w:val="00A42712"/>
    <w:rsid w:val="00A4435C"/>
    <w:rsid w:val="00A526B3"/>
    <w:rsid w:val="00A603BC"/>
    <w:rsid w:val="00A6156D"/>
    <w:rsid w:val="00A61BA8"/>
    <w:rsid w:val="00A637C2"/>
    <w:rsid w:val="00A646A0"/>
    <w:rsid w:val="00A66321"/>
    <w:rsid w:val="00A675AE"/>
    <w:rsid w:val="00A72BBA"/>
    <w:rsid w:val="00A74878"/>
    <w:rsid w:val="00A75B8A"/>
    <w:rsid w:val="00A81A1B"/>
    <w:rsid w:val="00A8259F"/>
    <w:rsid w:val="00A839B4"/>
    <w:rsid w:val="00A84969"/>
    <w:rsid w:val="00A84D65"/>
    <w:rsid w:val="00A87FCD"/>
    <w:rsid w:val="00A9380D"/>
    <w:rsid w:val="00A944FD"/>
    <w:rsid w:val="00A94607"/>
    <w:rsid w:val="00A968E5"/>
    <w:rsid w:val="00AA001E"/>
    <w:rsid w:val="00AA0B74"/>
    <w:rsid w:val="00AA204F"/>
    <w:rsid w:val="00AA2899"/>
    <w:rsid w:val="00AA5B43"/>
    <w:rsid w:val="00AB1A97"/>
    <w:rsid w:val="00AB71AC"/>
    <w:rsid w:val="00AC11D6"/>
    <w:rsid w:val="00AC1917"/>
    <w:rsid w:val="00AC24ED"/>
    <w:rsid w:val="00AC7DD1"/>
    <w:rsid w:val="00AD0EFA"/>
    <w:rsid w:val="00AD47DF"/>
    <w:rsid w:val="00AD638D"/>
    <w:rsid w:val="00AE049F"/>
    <w:rsid w:val="00AE062C"/>
    <w:rsid w:val="00AE7D65"/>
    <w:rsid w:val="00AF3186"/>
    <w:rsid w:val="00AF4647"/>
    <w:rsid w:val="00AF4A4A"/>
    <w:rsid w:val="00B0571D"/>
    <w:rsid w:val="00B0666B"/>
    <w:rsid w:val="00B101B4"/>
    <w:rsid w:val="00B10575"/>
    <w:rsid w:val="00B1300B"/>
    <w:rsid w:val="00B1383E"/>
    <w:rsid w:val="00B13B3B"/>
    <w:rsid w:val="00B13E6C"/>
    <w:rsid w:val="00B14400"/>
    <w:rsid w:val="00B147E9"/>
    <w:rsid w:val="00B147F1"/>
    <w:rsid w:val="00B15ACB"/>
    <w:rsid w:val="00B165D9"/>
    <w:rsid w:val="00B1690C"/>
    <w:rsid w:val="00B22279"/>
    <w:rsid w:val="00B26497"/>
    <w:rsid w:val="00B305A7"/>
    <w:rsid w:val="00B306A2"/>
    <w:rsid w:val="00B3170B"/>
    <w:rsid w:val="00B353A2"/>
    <w:rsid w:val="00B4182E"/>
    <w:rsid w:val="00B42206"/>
    <w:rsid w:val="00B45149"/>
    <w:rsid w:val="00B4740F"/>
    <w:rsid w:val="00B52730"/>
    <w:rsid w:val="00B54C11"/>
    <w:rsid w:val="00B56EE0"/>
    <w:rsid w:val="00B661F0"/>
    <w:rsid w:val="00B665DD"/>
    <w:rsid w:val="00B67376"/>
    <w:rsid w:val="00B70374"/>
    <w:rsid w:val="00B71228"/>
    <w:rsid w:val="00B735AC"/>
    <w:rsid w:val="00B75AD7"/>
    <w:rsid w:val="00B83DE1"/>
    <w:rsid w:val="00B852B2"/>
    <w:rsid w:val="00B877A1"/>
    <w:rsid w:val="00B9092C"/>
    <w:rsid w:val="00B91DBF"/>
    <w:rsid w:val="00B951BE"/>
    <w:rsid w:val="00B95B29"/>
    <w:rsid w:val="00BA1ED4"/>
    <w:rsid w:val="00BA2554"/>
    <w:rsid w:val="00BB6225"/>
    <w:rsid w:val="00BB71BC"/>
    <w:rsid w:val="00BB7273"/>
    <w:rsid w:val="00BC080A"/>
    <w:rsid w:val="00BC2472"/>
    <w:rsid w:val="00BC4726"/>
    <w:rsid w:val="00BC4728"/>
    <w:rsid w:val="00BC7C1B"/>
    <w:rsid w:val="00BD318D"/>
    <w:rsid w:val="00BD6D5D"/>
    <w:rsid w:val="00BD6E24"/>
    <w:rsid w:val="00BE7345"/>
    <w:rsid w:val="00BE7477"/>
    <w:rsid w:val="00BF2CF8"/>
    <w:rsid w:val="00BF3F8A"/>
    <w:rsid w:val="00BF48FB"/>
    <w:rsid w:val="00BF574A"/>
    <w:rsid w:val="00BF7869"/>
    <w:rsid w:val="00C022A4"/>
    <w:rsid w:val="00C03A59"/>
    <w:rsid w:val="00C054B3"/>
    <w:rsid w:val="00C0555C"/>
    <w:rsid w:val="00C07937"/>
    <w:rsid w:val="00C10F8E"/>
    <w:rsid w:val="00C12691"/>
    <w:rsid w:val="00C12CA1"/>
    <w:rsid w:val="00C15540"/>
    <w:rsid w:val="00C20D10"/>
    <w:rsid w:val="00C243EA"/>
    <w:rsid w:val="00C2484B"/>
    <w:rsid w:val="00C3276B"/>
    <w:rsid w:val="00C33DEE"/>
    <w:rsid w:val="00C36213"/>
    <w:rsid w:val="00C44714"/>
    <w:rsid w:val="00C46CFB"/>
    <w:rsid w:val="00C47060"/>
    <w:rsid w:val="00C47088"/>
    <w:rsid w:val="00C523E1"/>
    <w:rsid w:val="00C54336"/>
    <w:rsid w:val="00C55837"/>
    <w:rsid w:val="00C55CEB"/>
    <w:rsid w:val="00C657FE"/>
    <w:rsid w:val="00C665B3"/>
    <w:rsid w:val="00C672C8"/>
    <w:rsid w:val="00C73B17"/>
    <w:rsid w:val="00C75DAE"/>
    <w:rsid w:val="00C77D42"/>
    <w:rsid w:val="00C80C85"/>
    <w:rsid w:val="00C81200"/>
    <w:rsid w:val="00C81935"/>
    <w:rsid w:val="00C82141"/>
    <w:rsid w:val="00C825D2"/>
    <w:rsid w:val="00C83A7A"/>
    <w:rsid w:val="00C840AB"/>
    <w:rsid w:val="00C844E5"/>
    <w:rsid w:val="00C857B8"/>
    <w:rsid w:val="00C86B8C"/>
    <w:rsid w:val="00C8737F"/>
    <w:rsid w:val="00C90117"/>
    <w:rsid w:val="00C93B28"/>
    <w:rsid w:val="00C9681A"/>
    <w:rsid w:val="00C96829"/>
    <w:rsid w:val="00CA08A7"/>
    <w:rsid w:val="00CA160E"/>
    <w:rsid w:val="00CA2612"/>
    <w:rsid w:val="00CA7CEE"/>
    <w:rsid w:val="00CB096B"/>
    <w:rsid w:val="00CB2723"/>
    <w:rsid w:val="00CB5A70"/>
    <w:rsid w:val="00CB7C6C"/>
    <w:rsid w:val="00CC0F16"/>
    <w:rsid w:val="00CC3185"/>
    <w:rsid w:val="00CC5FAE"/>
    <w:rsid w:val="00CC6505"/>
    <w:rsid w:val="00CD1600"/>
    <w:rsid w:val="00CD2E10"/>
    <w:rsid w:val="00CD33DD"/>
    <w:rsid w:val="00CD6C10"/>
    <w:rsid w:val="00CD7CA5"/>
    <w:rsid w:val="00CE3E30"/>
    <w:rsid w:val="00CE46F6"/>
    <w:rsid w:val="00CE5624"/>
    <w:rsid w:val="00CE586B"/>
    <w:rsid w:val="00CE7DB0"/>
    <w:rsid w:val="00CF03E6"/>
    <w:rsid w:val="00CF0E37"/>
    <w:rsid w:val="00CF103E"/>
    <w:rsid w:val="00CF10E4"/>
    <w:rsid w:val="00CF5F97"/>
    <w:rsid w:val="00D00BCD"/>
    <w:rsid w:val="00D01ABD"/>
    <w:rsid w:val="00D01E4A"/>
    <w:rsid w:val="00D032F7"/>
    <w:rsid w:val="00D0794D"/>
    <w:rsid w:val="00D07C25"/>
    <w:rsid w:val="00D07C28"/>
    <w:rsid w:val="00D11EBE"/>
    <w:rsid w:val="00D14E02"/>
    <w:rsid w:val="00D1770C"/>
    <w:rsid w:val="00D21A9B"/>
    <w:rsid w:val="00D32565"/>
    <w:rsid w:val="00D340C2"/>
    <w:rsid w:val="00D350E1"/>
    <w:rsid w:val="00D35F02"/>
    <w:rsid w:val="00D37073"/>
    <w:rsid w:val="00D410E8"/>
    <w:rsid w:val="00D43007"/>
    <w:rsid w:val="00D43220"/>
    <w:rsid w:val="00D43F31"/>
    <w:rsid w:val="00D4427E"/>
    <w:rsid w:val="00D5265A"/>
    <w:rsid w:val="00D53749"/>
    <w:rsid w:val="00D54351"/>
    <w:rsid w:val="00D54456"/>
    <w:rsid w:val="00D545CF"/>
    <w:rsid w:val="00D553C8"/>
    <w:rsid w:val="00D5555C"/>
    <w:rsid w:val="00D567E1"/>
    <w:rsid w:val="00D56916"/>
    <w:rsid w:val="00D605A7"/>
    <w:rsid w:val="00D6102E"/>
    <w:rsid w:val="00D637CF"/>
    <w:rsid w:val="00D70645"/>
    <w:rsid w:val="00D71CB6"/>
    <w:rsid w:val="00D729D4"/>
    <w:rsid w:val="00D75263"/>
    <w:rsid w:val="00D771FA"/>
    <w:rsid w:val="00D81974"/>
    <w:rsid w:val="00D8571A"/>
    <w:rsid w:val="00D86B2C"/>
    <w:rsid w:val="00D91CB1"/>
    <w:rsid w:val="00D93863"/>
    <w:rsid w:val="00D97E64"/>
    <w:rsid w:val="00DA047D"/>
    <w:rsid w:val="00DA1BF3"/>
    <w:rsid w:val="00DA3C90"/>
    <w:rsid w:val="00DB1B5B"/>
    <w:rsid w:val="00DB4F0D"/>
    <w:rsid w:val="00DB521B"/>
    <w:rsid w:val="00DB5298"/>
    <w:rsid w:val="00DB65AE"/>
    <w:rsid w:val="00DC0559"/>
    <w:rsid w:val="00DC0685"/>
    <w:rsid w:val="00DC172D"/>
    <w:rsid w:val="00DC2654"/>
    <w:rsid w:val="00DC4009"/>
    <w:rsid w:val="00DC665A"/>
    <w:rsid w:val="00DC695B"/>
    <w:rsid w:val="00DD0A28"/>
    <w:rsid w:val="00DD20C8"/>
    <w:rsid w:val="00DD369D"/>
    <w:rsid w:val="00DD5EF0"/>
    <w:rsid w:val="00DD79BC"/>
    <w:rsid w:val="00DE2687"/>
    <w:rsid w:val="00DE279B"/>
    <w:rsid w:val="00DE500B"/>
    <w:rsid w:val="00DE6001"/>
    <w:rsid w:val="00DE7AF8"/>
    <w:rsid w:val="00DE7DA6"/>
    <w:rsid w:val="00DF483F"/>
    <w:rsid w:val="00DF7EF0"/>
    <w:rsid w:val="00E00080"/>
    <w:rsid w:val="00E03C57"/>
    <w:rsid w:val="00E04C6C"/>
    <w:rsid w:val="00E04FF1"/>
    <w:rsid w:val="00E05D49"/>
    <w:rsid w:val="00E075C7"/>
    <w:rsid w:val="00E07AFA"/>
    <w:rsid w:val="00E1173C"/>
    <w:rsid w:val="00E11F14"/>
    <w:rsid w:val="00E16C5B"/>
    <w:rsid w:val="00E20657"/>
    <w:rsid w:val="00E231C8"/>
    <w:rsid w:val="00E258D8"/>
    <w:rsid w:val="00E27C38"/>
    <w:rsid w:val="00E338AB"/>
    <w:rsid w:val="00E364A5"/>
    <w:rsid w:val="00E3765B"/>
    <w:rsid w:val="00E40A90"/>
    <w:rsid w:val="00E45CE1"/>
    <w:rsid w:val="00E5432A"/>
    <w:rsid w:val="00E55C87"/>
    <w:rsid w:val="00E56978"/>
    <w:rsid w:val="00E61C90"/>
    <w:rsid w:val="00E64516"/>
    <w:rsid w:val="00E67E59"/>
    <w:rsid w:val="00E7339E"/>
    <w:rsid w:val="00E74765"/>
    <w:rsid w:val="00E80587"/>
    <w:rsid w:val="00E82C6E"/>
    <w:rsid w:val="00E83EC6"/>
    <w:rsid w:val="00E86133"/>
    <w:rsid w:val="00E87544"/>
    <w:rsid w:val="00E906FF"/>
    <w:rsid w:val="00E91A26"/>
    <w:rsid w:val="00E92A52"/>
    <w:rsid w:val="00E92AF8"/>
    <w:rsid w:val="00E937DC"/>
    <w:rsid w:val="00E939A5"/>
    <w:rsid w:val="00E94CFD"/>
    <w:rsid w:val="00E95FF9"/>
    <w:rsid w:val="00EA0856"/>
    <w:rsid w:val="00EA30C0"/>
    <w:rsid w:val="00EA4676"/>
    <w:rsid w:val="00EA7187"/>
    <w:rsid w:val="00EB605E"/>
    <w:rsid w:val="00EC0BF3"/>
    <w:rsid w:val="00EC442D"/>
    <w:rsid w:val="00EC728D"/>
    <w:rsid w:val="00EC7EFD"/>
    <w:rsid w:val="00ED6D18"/>
    <w:rsid w:val="00ED7FB6"/>
    <w:rsid w:val="00EE0274"/>
    <w:rsid w:val="00EE1887"/>
    <w:rsid w:val="00EF165A"/>
    <w:rsid w:val="00EF4488"/>
    <w:rsid w:val="00F02627"/>
    <w:rsid w:val="00F04F29"/>
    <w:rsid w:val="00F069C0"/>
    <w:rsid w:val="00F123EB"/>
    <w:rsid w:val="00F243DE"/>
    <w:rsid w:val="00F255E2"/>
    <w:rsid w:val="00F267AD"/>
    <w:rsid w:val="00F27BB7"/>
    <w:rsid w:val="00F3279B"/>
    <w:rsid w:val="00F3655E"/>
    <w:rsid w:val="00F371CB"/>
    <w:rsid w:val="00F41604"/>
    <w:rsid w:val="00F427F8"/>
    <w:rsid w:val="00F45C66"/>
    <w:rsid w:val="00F5038C"/>
    <w:rsid w:val="00F51F82"/>
    <w:rsid w:val="00F57942"/>
    <w:rsid w:val="00F6098B"/>
    <w:rsid w:val="00F61543"/>
    <w:rsid w:val="00F6461B"/>
    <w:rsid w:val="00F66167"/>
    <w:rsid w:val="00F6651E"/>
    <w:rsid w:val="00F671FF"/>
    <w:rsid w:val="00F71F08"/>
    <w:rsid w:val="00F71F4E"/>
    <w:rsid w:val="00F71F6A"/>
    <w:rsid w:val="00F720B9"/>
    <w:rsid w:val="00F731C8"/>
    <w:rsid w:val="00F74E3C"/>
    <w:rsid w:val="00F760EA"/>
    <w:rsid w:val="00F8184B"/>
    <w:rsid w:val="00F830B4"/>
    <w:rsid w:val="00F83F69"/>
    <w:rsid w:val="00F868A6"/>
    <w:rsid w:val="00F8799E"/>
    <w:rsid w:val="00F9041B"/>
    <w:rsid w:val="00F904E0"/>
    <w:rsid w:val="00FA0F5B"/>
    <w:rsid w:val="00FA6711"/>
    <w:rsid w:val="00FA6721"/>
    <w:rsid w:val="00FB0D33"/>
    <w:rsid w:val="00FC0FC6"/>
    <w:rsid w:val="00FC1A14"/>
    <w:rsid w:val="00FC25F2"/>
    <w:rsid w:val="00FC3320"/>
    <w:rsid w:val="00FC4B54"/>
    <w:rsid w:val="00FC4EB7"/>
    <w:rsid w:val="00FC7647"/>
    <w:rsid w:val="00FD096D"/>
    <w:rsid w:val="00FD55C7"/>
    <w:rsid w:val="00FE2F06"/>
    <w:rsid w:val="00FE3129"/>
    <w:rsid w:val="00FE3AB5"/>
    <w:rsid w:val="00FE4A6C"/>
    <w:rsid w:val="00FE5DD9"/>
    <w:rsid w:val="00FF2B29"/>
    <w:rsid w:val="00FF4797"/>
    <w:rsid w:val="00FF5C27"/>
    <w:rsid w:val="00FF6204"/>
    <w:rsid w:val="00FF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127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Zkladntext"/>
    <w:link w:val="Nadpis2Char"/>
    <w:qFormat/>
    <w:rsid w:val="006965F7"/>
    <w:pPr>
      <w:keepNext/>
      <w:keepLines/>
      <w:spacing w:after="240" w:line="240" w:lineRule="atLeast"/>
      <w:outlineLvl w:val="1"/>
    </w:pPr>
    <w:rPr>
      <w:rFonts w:ascii="Arial Black" w:hAnsi="Arial Black"/>
      <w:spacing w:val="-15"/>
      <w:kern w:val="28"/>
      <w:sz w:val="22"/>
      <w:lang w:val="en-GB" w:eastAsia="en-US"/>
    </w:rPr>
  </w:style>
  <w:style w:type="paragraph" w:styleId="Nadpis3">
    <w:name w:val="heading 3"/>
    <w:aliases w:val="Obyeajný Char,H3 Char,Obyeajný,H3"/>
    <w:basedOn w:val="Normlny"/>
    <w:next w:val="Zkladntext"/>
    <w:link w:val="Nadpis3Char1"/>
    <w:qFormat/>
    <w:rsid w:val="006965F7"/>
    <w:pPr>
      <w:keepNext/>
      <w:keepLines/>
      <w:spacing w:before="120" w:after="240" w:line="240" w:lineRule="atLeast"/>
      <w:outlineLvl w:val="2"/>
    </w:pPr>
    <w:rPr>
      <w:rFonts w:ascii="Arial Black" w:hAnsi="Arial Black" w:cs="Arial"/>
      <w:spacing w:val="-10"/>
      <w:kern w:val="28"/>
      <w:lang w:val="en-GB"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965F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965F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965F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965F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965F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05EC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Text poznámky pod eiarou 007,Text poznámky pod èiarou 007,Text poznámky pod eiarou 007 Char Char Char,Schriftart: 9 pt,Schriftart: 10 pt,Schriftart: 8 pt,Char4"/>
    <w:basedOn w:val="Normlny"/>
    <w:link w:val="TextpoznmkypodiarouChar"/>
    <w:uiPriority w:val="99"/>
    <w:unhideWhenUsed/>
    <w:qFormat/>
    <w:rsid w:val="00A94607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,Text poznámky pod eiarou 007 Char,Text poznámky pod èiarou 007 Char,Text poznámky pod eiarou 007 Char Char Char Char,Schriftart: 9 pt Char,Char4 Char"/>
    <w:basedOn w:val="Predvolenpsmoodseku"/>
    <w:link w:val="Textpoznmkypodiarou"/>
    <w:uiPriority w:val="99"/>
    <w:rsid w:val="00A94607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A94607"/>
    <w:rPr>
      <w:rFonts w:cs="Times New Roman"/>
      <w:vertAlign w:val="superscript"/>
    </w:rPr>
  </w:style>
  <w:style w:type="paragraph" w:customStyle="1" w:styleId="SRKNorm">
    <w:name w:val="SRK Norm."/>
    <w:basedOn w:val="Normlny"/>
    <w:next w:val="Normlny"/>
    <w:qFormat/>
    <w:rsid w:val="00A946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paragraph" w:styleId="Zoznamsodrkami">
    <w:name w:val="List Bullet"/>
    <w:basedOn w:val="Zkladntext"/>
    <w:uiPriority w:val="99"/>
    <w:qFormat/>
    <w:rsid w:val="00A94607"/>
    <w:pPr>
      <w:spacing w:before="130" w:after="130" w:line="240" w:lineRule="auto"/>
      <w:jc w:val="both"/>
    </w:pPr>
    <w:rPr>
      <w:rFonts w:ascii="Times New Roman" w:hAnsi="Times New Roman"/>
      <w:sz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A9460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94607"/>
    <w:rPr>
      <w:rFonts w:ascii="Calibri" w:hAnsi="Calibri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2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FD3"/>
    <w:rPr>
      <w:rFonts w:ascii="Tahoma" w:hAnsi="Tahoma" w:cs="Tahoma"/>
      <w:sz w:val="16"/>
      <w:szCs w:val="16"/>
      <w:lang w:eastAsia="sk-SK"/>
    </w:rPr>
  </w:style>
  <w:style w:type="paragraph" w:styleId="Zoznamsodrkami2">
    <w:name w:val="List Bullet 2"/>
    <w:basedOn w:val="Normlny"/>
    <w:uiPriority w:val="99"/>
    <w:unhideWhenUsed/>
    <w:rsid w:val="000B6EAA"/>
    <w:pPr>
      <w:numPr>
        <w:numId w:val="6"/>
      </w:numPr>
      <w:spacing w:after="0" w:line="240" w:lineRule="auto"/>
      <w:contextualSpacing/>
    </w:pPr>
    <w:rPr>
      <w:rFonts w:ascii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71F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71F4E"/>
    <w:pPr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71F4E"/>
    <w:rPr>
      <w:rFonts w:asciiTheme="minorHAnsi" w:eastAsiaTheme="minorHAnsi" w:hAnsi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5F97"/>
    <w:rPr>
      <w:rFonts w:ascii="Calibri" w:eastAsia="Times New Roman" w:hAnsi="Calibri" w:cs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5F97"/>
    <w:rPr>
      <w:rFonts w:ascii="Calibri" w:eastAsiaTheme="minorHAnsi" w:hAnsi="Calibri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1173C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6965F7"/>
    <w:rPr>
      <w:rFonts w:ascii="Arial Black" w:hAnsi="Arial Black" w:cs="Times New Roman"/>
      <w:spacing w:val="-15"/>
      <w:kern w:val="28"/>
      <w:sz w:val="22"/>
      <w:szCs w:val="20"/>
      <w:lang w:val="en-GB"/>
    </w:rPr>
  </w:style>
  <w:style w:type="character" w:customStyle="1" w:styleId="Nadpis3Char">
    <w:name w:val="Nadpis 3 Char"/>
    <w:basedOn w:val="Predvolenpsmoodseku"/>
    <w:uiPriority w:val="9"/>
    <w:semiHidden/>
    <w:rsid w:val="006965F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k-SK"/>
    </w:rPr>
  </w:style>
  <w:style w:type="character" w:customStyle="1" w:styleId="Nadpis3Char1">
    <w:name w:val="Nadpis 3 Char1"/>
    <w:aliases w:val="Obyeajný Char Char,H3 Char Char,Obyeajný Char1,H3 Char1"/>
    <w:link w:val="Nadpis3"/>
    <w:locked/>
    <w:rsid w:val="006965F7"/>
    <w:rPr>
      <w:rFonts w:ascii="Arial Black" w:hAnsi="Arial Black" w:cs="Arial"/>
      <w:spacing w:val="-10"/>
      <w:kern w:val="28"/>
      <w:sz w:val="20"/>
      <w:szCs w:val="20"/>
      <w:lang w:val="en-GB"/>
    </w:rPr>
  </w:style>
  <w:style w:type="paragraph" w:styleId="Bezriadkovania">
    <w:name w:val="No Spacing"/>
    <w:link w:val="BezriadkovaniaChar"/>
    <w:uiPriority w:val="1"/>
    <w:qFormat/>
    <w:rsid w:val="006965F7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965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965F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965F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sk-SK"/>
    </w:rPr>
  </w:style>
  <w:style w:type="paragraph" w:customStyle="1" w:styleId="section">
    <w:name w:val="section"/>
    <w:basedOn w:val="Normlny"/>
    <w:rsid w:val="006965F7"/>
    <w:pPr>
      <w:numPr>
        <w:ilvl w:val="6"/>
        <w:numId w:val="1"/>
      </w:numPr>
    </w:pPr>
  </w:style>
  <w:style w:type="character" w:customStyle="1" w:styleId="Nadpis8Char">
    <w:name w:val="Nadpis 8 Char"/>
    <w:basedOn w:val="Predvolenpsmoodseku"/>
    <w:link w:val="Nadpis8"/>
    <w:uiPriority w:val="9"/>
    <w:semiHidden/>
    <w:rsid w:val="006965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965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BB727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fault">
    <w:name w:val="Default"/>
    <w:rsid w:val="0082038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  <w:lang w:eastAsia="sk-SK"/>
    </w:rPr>
  </w:style>
  <w:style w:type="paragraph" w:styleId="Obsah2">
    <w:name w:val="toc 2"/>
    <w:basedOn w:val="Obsah1"/>
    <w:uiPriority w:val="39"/>
    <w:qFormat/>
    <w:rsid w:val="0051270C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51270C"/>
    <w:pPr>
      <w:tabs>
        <w:tab w:val="right" w:pos="8505"/>
      </w:tabs>
      <w:spacing w:before="260" w:after="0" w:line="240" w:lineRule="auto"/>
      <w:ind w:left="850" w:right="567" w:hanging="850"/>
    </w:pPr>
    <w:rPr>
      <w:rFonts w:ascii="Times New Roman" w:hAnsi="Times New Roman"/>
      <w:sz w:val="28"/>
      <w:lang w:eastAsia="en-US"/>
    </w:rPr>
  </w:style>
  <w:style w:type="paragraph" w:styleId="Pta">
    <w:name w:val="footer"/>
    <w:basedOn w:val="Normlny"/>
    <w:link w:val="PtaChar"/>
    <w:uiPriority w:val="99"/>
    <w:rsid w:val="0051270C"/>
    <w:pPr>
      <w:tabs>
        <w:tab w:val="right" w:pos="8222"/>
      </w:tabs>
      <w:spacing w:after="0" w:line="240" w:lineRule="auto"/>
    </w:pPr>
    <w:rPr>
      <w:rFonts w:ascii="Times New Roman" w:hAnsi="Times New Roman"/>
      <w:sz w:val="18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1270C"/>
    <w:rPr>
      <w:rFonts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51270C"/>
    <w:pPr>
      <w:spacing w:after="0" w:line="220" w:lineRule="atLeast"/>
      <w:jc w:val="right"/>
    </w:pPr>
    <w:rPr>
      <w:rFonts w:ascii="Times New Roman" w:hAnsi="Times New Roman"/>
      <w:i/>
      <w:sz w:val="18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1270C"/>
    <w:rPr>
      <w:rFonts w:cs="Times New Roman"/>
      <w:i/>
      <w:sz w:val="18"/>
      <w:szCs w:val="20"/>
    </w:rPr>
  </w:style>
  <w:style w:type="paragraph" w:customStyle="1" w:styleId="zcompanyname">
    <w:name w:val="zcompany name"/>
    <w:basedOn w:val="Normlny"/>
    <w:semiHidden/>
    <w:rsid w:val="0051270C"/>
    <w:pPr>
      <w:spacing w:after="400" w:line="440" w:lineRule="exact"/>
      <w:jc w:val="center"/>
    </w:pPr>
    <w:rPr>
      <w:rFonts w:ascii="Times New Roman" w:hAnsi="Times New Roman"/>
      <w:b/>
      <w:noProof/>
      <w:sz w:val="26"/>
      <w:lang w:eastAsia="en-US"/>
    </w:rPr>
  </w:style>
  <w:style w:type="paragraph" w:customStyle="1" w:styleId="zreportsubtitle">
    <w:name w:val="zreport subtitle"/>
    <w:basedOn w:val="Normlny"/>
    <w:semiHidden/>
    <w:rsid w:val="0051270C"/>
    <w:pPr>
      <w:keepLines/>
      <w:spacing w:after="0" w:line="440" w:lineRule="exact"/>
      <w:jc w:val="center"/>
    </w:pPr>
    <w:rPr>
      <w:rFonts w:ascii="Times New Roman" w:hAnsi="Times New Roman"/>
      <w:sz w:val="32"/>
      <w:lang w:eastAsia="en-US"/>
    </w:rPr>
  </w:style>
  <w:style w:type="character" w:styleId="slostrany">
    <w:name w:val="page number"/>
    <w:basedOn w:val="Predvolenpsmoodseku"/>
    <w:semiHidden/>
    <w:rsid w:val="0051270C"/>
    <w:rPr>
      <w:sz w:val="22"/>
    </w:rPr>
  </w:style>
  <w:style w:type="paragraph" w:customStyle="1" w:styleId="AppendixHeading">
    <w:name w:val="Appendix Heading"/>
    <w:basedOn w:val="Nadpis1"/>
    <w:next w:val="Zkladntext"/>
    <w:qFormat/>
    <w:rsid w:val="0051270C"/>
    <w:pPr>
      <w:keepLines w:val="0"/>
      <w:pageBreakBefore/>
      <w:numPr>
        <w:numId w:val="17"/>
      </w:numPr>
      <w:spacing w:before="0" w:line="360" w:lineRule="exac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  <w:lang w:eastAsia="en-US"/>
    </w:rPr>
  </w:style>
  <w:style w:type="paragraph" w:customStyle="1" w:styleId="AppendixHeading2">
    <w:name w:val="Appendix Heading 2"/>
    <w:basedOn w:val="Nadpis2"/>
    <w:next w:val="Zkladntext"/>
    <w:qFormat/>
    <w:rsid w:val="0051270C"/>
    <w:pPr>
      <w:keepLines w:val="0"/>
      <w:numPr>
        <w:ilvl w:val="1"/>
        <w:numId w:val="17"/>
      </w:numPr>
      <w:spacing w:before="400" w:after="0" w:line="320" w:lineRule="exact"/>
      <w:outlineLvl w:val="9"/>
    </w:pPr>
    <w:rPr>
      <w:rFonts w:ascii="Arial Narrow" w:hAnsi="Arial Narrow"/>
      <w:b/>
      <w:spacing w:val="0"/>
      <w:kern w:val="0"/>
      <w:sz w:val="24"/>
      <w:lang w:val="sk-SK"/>
    </w:rPr>
  </w:style>
  <w:style w:type="paragraph" w:customStyle="1" w:styleId="AppendixHeading3">
    <w:name w:val="Appendix Heading 3"/>
    <w:basedOn w:val="Nadpis3"/>
    <w:next w:val="Zkladntext"/>
    <w:qFormat/>
    <w:rsid w:val="0051270C"/>
    <w:pPr>
      <w:keepLines w:val="0"/>
      <w:numPr>
        <w:ilvl w:val="2"/>
        <w:numId w:val="17"/>
      </w:numPr>
      <w:spacing w:before="400" w:after="0" w:line="280" w:lineRule="exact"/>
      <w:outlineLvl w:val="9"/>
    </w:pPr>
    <w:rPr>
      <w:rFonts w:ascii="Times New Roman" w:hAnsi="Times New Roman" w:cs="Times New Roman"/>
      <w:b/>
      <w:spacing w:val="0"/>
      <w:kern w:val="0"/>
      <w:sz w:val="24"/>
      <w:lang w:val="sk-SK"/>
    </w:rPr>
  </w:style>
  <w:style w:type="paragraph" w:customStyle="1" w:styleId="AppendixHeading4">
    <w:name w:val="Appendix Heading 4"/>
    <w:basedOn w:val="Nadpis4"/>
    <w:next w:val="Zkladntext"/>
    <w:qFormat/>
    <w:rsid w:val="0051270C"/>
    <w:pPr>
      <w:keepLines w:val="0"/>
      <w:numPr>
        <w:numId w:val="17"/>
      </w:numPr>
      <w:spacing w:before="400" w:line="280" w:lineRule="exact"/>
      <w:outlineLvl w:val="9"/>
    </w:pPr>
    <w:rPr>
      <w:rFonts w:ascii="Times New Roman" w:eastAsia="Times New Roman" w:hAnsi="Times New Roman" w:cs="Times New Roman"/>
      <w:bCs w:val="0"/>
      <w:iCs w:val="0"/>
      <w:color w:val="auto"/>
      <w:sz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5127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1270C"/>
    <w:pPr>
      <w:outlineLvl w:val="9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1270C"/>
    <w:rPr>
      <w:rFonts w:ascii="Calibri" w:hAnsi="Calibri" w:cs="Times New Roman"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FA6721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630CD8"/>
    <w:pPr>
      <w:spacing w:after="0" w:line="240" w:lineRule="auto"/>
    </w:pPr>
    <w:rPr>
      <w:rFonts w:ascii="Tms Rm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681872"/>
    <w:rPr>
      <w:rFonts w:ascii="Calibri" w:hAnsi="Calibri" w:cs="Times New Roman"/>
      <w:sz w:val="20"/>
      <w:szCs w:val="20"/>
      <w:lang w:eastAsia="sk-SK"/>
    </w:rPr>
  </w:style>
  <w:style w:type="paragraph" w:customStyle="1" w:styleId="CM4">
    <w:name w:val="CM4"/>
    <w:basedOn w:val="Normlny"/>
    <w:next w:val="Normlny"/>
    <w:uiPriority w:val="99"/>
    <w:rsid w:val="00D5435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3317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RK3">
    <w:name w:val="SRK 3"/>
    <w:basedOn w:val="Nadpis3"/>
    <w:qFormat/>
    <w:rsid w:val="00D14E02"/>
    <w:pPr>
      <w:spacing w:before="200" w:after="0" w:line="240" w:lineRule="auto"/>
      <w:jc w:val="both"/>
    </w:pPr>
    <w:rPr>
      <w:rFonts w:ascii="Times New Roman" w:eastAsiaTheme="majorEastAsia" w:hAnsi="Times New Roman" w:cstheme="majorBidi"/>
      <w:b/>
      <w:bCs/>
      <w:color w:val="365F91" w:themeColor="accent1" w:themeShade="BF"/>
      <w:spacing w:val="0"/>
      <w:kern w:val="0"/>
      <w:sz w:val="26"/>
      <w:szCs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9107F6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eks.s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optp.vlada.gov.sk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a.europa.eu/Lists/ECADocuments/SR14_22/SR14_22_EN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1F62C-B874-45FD-B824-C39293E91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10027</Words>
  <Characters>57159</Characters>
  <Application>Microsoft Office Word</Application>
  <DocSecurity>0</DocSecurity>
  <Lines>476</Lines>
  <Paragraphs>134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2017-05-04T11:20:00Z</dcterms:created>
  <dcterms:modified xsi:type="dcterms:W3CDTF">2018-12-10T10:49:00Z</dcterms:modified>
</cp:coreProperties>
</file>