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F56" w:rsidRDefault="00DF5F56" w:rsidP="00495B98">
      <w:pPr>
        <w:jc w:val="both"/>
        <w:rPr>
          <w:rFonts w:asciiTheme="minorHAnsi" w:hAnsiTheme="minorHAnsi"/>
          <w:b/>
          <w:color w:val="1F497D" w:themeColor="text2"/>
        </w:rPr>
      </w:pP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 xml:space="preserve">Úrad vlády SR </w:t>
      </w: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SEKCIA OPERAČNÝCH PROGRAMOV</w:t>
      </w:r>
    </w:p>
    <w:p w:rsidR="00DF5F56" w:rsidRPr="00DF5F56" w:rsidRDefault="00DF5F56" w:rsidP="00DF5F56">
      <w:pPr>
        <w:spacing w:after="0" w:line="240" w:lineRule="auto"/>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Riadiaci orgán OP TP 2014-2020</w:t>
      </w: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ascii="Calibri" w:eastAsia="Times New Roman" w:hAnsi="Calibri" w:cs="Calibri"/>
          <w:sz w:val="36"/>
          <w:szCs w:val="36"/>
          <w:lang w:eastAsia="sk-SK"/>
        </w:rPr>
      </w:pPr>
    </w:p>
    <w:p w:rsidR="00DF5F56" w:rsidRPr="00DF5F56" w:rsidRDefault="00DF5F56" w:rsidP="00DF5F56">
      <w:pPr>
        <w:spacing w:after="0" w:line="240" w:lineRule="auto"/>
        <w:jc w:val="center"/>
        <w:rPr>
          <w:rFonts w:ascii="Calibri" w:eastAsia="Times New Roman" w:hAnsi="Calibri" w:cs="Calibri"/>
          <w:b/>
          <w:spacing w:val="-16"/>
          <w:sz w:val="40"/>
          <w:szCs w:val="40"/>
          <w:lang w:eastAsia="sk-SK"/>
        </w:rPr>
      </w:pPr>
      <w:r w:rsidRPr="00DF5F56">
        <w:rPr>
          <w:rFonts w:ascii="Calibri" w:eastAsia="Times New Roman" w:hAnsi="Calibri" w:cs="Calibri"/>
          <w:b/>
          <w:spacing w:val="-16"/>
          <w:sz w:val="40"/>
          <w:szCs w:val="40"/>
          <w:lang w:eastAsia="sk-SK"/>
        </w:rPr>
        <w:t xml:space="preserve">Príručka pre kontrolu verejného obstarávania </w:t>
      </w:r>
    </w:p>
    <w:p w:rsidR="00DF5F56" w:rsidRPr="00DF5F56" w:rsidRDefault="00DF5F56" w:rsidP="00DF5F56">
      <w:pPr>
        <w:spacing w:before="120" w:after="120" w:line="240" w:lineRule="auto"/>
        <w:jc w:val="center"/>
        <w:rPr>
          <w:rFonts w:ascii="Calibri" w:eastAsia="Times New Roman" w:hAnsi="Calibri" w:cs="Calibri"/>
          <w:bCs/>
          <w:sz w:val="28"/>
          <w:szCs w:val="28"/>
          <w:lang w:eastAsia="sk-SK"/>
        </w:rPr>
      </w:pPr>
      <w:r w:rsidRPr="00DF5F56">
        <w:rPr>
          <w:rFonts w:ascii="Calibri" w:eastAsia="Times New Roman" w:hAnsi="Calibri" w:cs="Calibri"/>
          <w:bCs/>
          <w:sz w:val="28"/>
          <w:szCs w:val="28"/>
          <w:lang w:eastAsia="sk-SK"/>
        </w:rPr>
        <w:t xml:space="preserve">pre projekty operačného programu </w:t>
      </w:r>
      <w:r w:rsidRPr="00DF5F56">
        <w:rPr>
          <w:rFonts w:ascii="Calibri" w:eastAsia="Times New Roman" w:hAnsi="Calibri" w:cs="Calibri"/>
          <w:iCs/>
          <w:sz w:val="28"/>
          <w:szCs w:val="28"/>
          <w:lang w:eastAsia="cs-CZ" w:bidi="sa-IN"/>
        </w:rPr>
        <w:t>Technická pomoc 2014-2020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sz w:val="24"/>
          <w:szCs w:val="24"/>
          <w:lang w:eastAsia="sk-SK"/>
        </w:rPr>
      </w:pPr>
      <w:r w:rsidRPr="00DF5F56">
        <w:rPr>
          <w:rFonts w:ascii="Calibri" w:eastAsia="Times New Roman" w:hAnsi="Calibri" w:cs="Calibri"/>
          <w:sz w:val="24"/>
          <w:szCs w:val="24"/>
          <w:u w:val="single"/>
          <w:lang w:eastAsia="sk-SK"/>
        </w:rPr>
        <w:t>Verzia:</w:t>
      </w:r>
      <w:r w:rsidRPr="00DF5F56">
        <w:rPr>
          <w:rFonts w:ascii="Calibri" w:eastAsia="Times New Roman" w:hAnsi="Calibri" w:cs="Calibri"/>
          <w:sz w:val="24"/>
          <w:szCs w:val="24"/>
          <w:lang w:eastAsia="sk-SK"/>
        </w:rPr>
        <w:tab/>
      </w:r>
      <w:r w:rsidRPr="00DF5F56">
        <w:rPr>
          <w:rFonts w:ascii="Calibri" w:eastAsia="Times New Roman" w:hAnsi="Calibri" w:cs="Calibri"/>
          <w:sz w:val="24"/>
          <w:szCs w:val="24"/>
          <w:lang w:eastAsia="sk-SK"/>
        </w:rPr>
        <w:tab/>
      </w:r>
      <w:del w:id="2" w:author="Autor">
        <w:r w:rsidRPr="00DF5F56" w:rsidDel="00AA7383">
          <w:rPr>
            <w:rFonts w:ascii="Calibri" w:eastAsia="Times New Roman" w:hAnsi="Calibri" w:cs="Calibri"/>
            <w:b/>
            <w:sz w:val="24"/>
            <w:szCs w:val="24"/>
            <w:lang w:eastAsia="sk-SK"/>
          </w:rPr>
          <w:delText>8</w:delText>
        </w:r>
      </w:del>
      <w:ins w:id="3" w:author="Autor">
        <w:r w:rsidR="00AA7383">
          <w:rPr>
            <w:rFonts w:ascii="Calibri" w:eastAsia="Times New Roman" w:hAnsi="Calibri" w:cs="Calibri"/>
            <w:b/>
            <w:sz w:val="24"/>
            <w:szCs w:val="24"/>
            <w:lang w:eastAsia="sk-SK"/>
          </w:rPr>
          <w:t>9</w:t>
        </w:r>
      </w:ins>
      <w:r w:rsidRPr="00DF5F56">
        <w:rPr>
          <w:rFonts w:ascii="Calibri" w:eastAsia="Times New Roman" w:hAnsi="Calibri" w:cs="Calibri"/>
          <w:b/>
          <w:sz w:val="24"/>
          <w:szCs w:val="24"/>
          <w:lang w:eastAsia="sk-SK"/>
        </w:rPr>
        <w:t>.0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b/>
          <w:bCs/>
          <w:sz w:val="24"/>
          <w:szCs w:val="24"/>
          <w:lang w:eastAsia="sk-SK"/>
        </w:rPr>
      </w:pPr>
      <w:r w:rsidRPr="00DF5F56">
        <w:rPr>
          <w:rFonts w:ascii="Calibri" w:eastAsia="Times New Roman" w:hAnsi="Calibri" w:cs="Calibri"/>
          <w:sz w:val="24"/>
          <w:szCs w:val="24"/>
          <w:u w:val="single"/>
          <w:lang w:eastAsia="sk-SK"/>
        </w:rPr>
        <w:t>Dátum účinnosti:</w:t>
      </w:r>
      <w:r w:rsidRPr="00DF5F56">
        <w:rPr>
          <w:rFonts w:ascii="Calibri" w:eastAsia="Times New Roman" w:hAnsi="Calibri" w:cs="Calibri"/>
          <w:sz w:val="24"/>
          <w:szCs w:val="24"/>
          <w:lang w:eastAsia="sk-SK"/>
        </w:rPr>
        <w:tab/>
      </w:r>
      <w:r w:rsidRPr="00DF5F56">
        <w:rPr>
          <w:rFonts w:ascii="Calibri" w:eastAsia="Times New Roman" w:hAnsi="Calibri" w:cs="Calibri"/>
          <w:b/>
          <w:sz w:val="24"/>
          <w:szCs w:val="24"/>
          <w:lang w:eastAsia="sk-SK"/>
        </w:rPr>
        <w:t>1</w:t>
      </w:r>
      <w:ins w:id="4" w:author="Autor">
        <w:r w:rsidR="00AA7383">
          <w:rPr>
            <w:rFonts w:ascii="Calibri" w:eastAsia="Times New Roman" w:hAnsi="Calibri" w:cs="Calibri"/>
            <w:b/>
            <w:sz w:val="24"/>
            <w:szCs w:val="24"/>
            <w:lang w:eastAsia="sk-SK"/>
          </w:rPr>
          <w:t>3</w:t>
        </w:r>
      </w:ins>
      <w:r w:rsidRPr="00DF5F56">
        <w:rPr>
          <w:rFonts w:ascii="Calibri" w:eastAsia="Times New Roman" w:hAnsi="Calibri" w:cs="Calibri"/>
          <w:b/>
          <w:sz w:val="24"/>
          <w:szCs w:val="24"/>
          <w:lang w:eastAsia="sk-SK"/>
        </w:rPr>
        <w:t xml:space="preserve">. </w:t>
      </w:r>
      <w:del w:id="5" w:author="Autor">
        <w:r w:rsidRPr="00DF5F56" w:rsidDel="00AA7383">
          <w:rPr>
            <w:rFonts w:ascii="Calibri" w:eastAsia="Times New Roman" w:hAnsi="Calibri" w:cs="Calibri"/>
            <w:b/>
            <w:sz w:val="24"/>
            <w:szCs w:val="24"/>
            <w:lang w:eastAsia="sk-SK"/>
          </w:rPr>
          <w:delText>7</w:delText>
        </w:r>
      </w:del>
      <w:ins w:id="6" w:author="Autor">
        <w:r w:rsidR="00AA7383">
          <w:rPr>
            <w:rFonts w:ascii="Calibri" w:eastAsia="Times New Roman" w:hAnsi="Calibri" w:cs="Calibri"/>
            <w:b/>
            <w:sz w:val="24"/>
            <w:szCs w:val="24"/>
            <w:lang w:eastAsia="sk-SK"/>
          </w:rPr>
          <w:t>12</w:t>
        </w:r>
      </w:ins>
      <w:r w:rsidRPr="00DF5F56">
        <w:rPr>
          <w:rFonts w:ascii="Calibri" w:eastAsia="Times New Roman" w:hAnsi="Calibri" w:cs="Calibri"/>
          <w:b/>
          <w:sz w:val="24"/>
          <w:szCs w:val="24"/>
          <w:lang w:eastAsia="sk-SK"/>
        </w:rPr>
        <w:t>. 2018</w:t>
      </w:r>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u w:val="single"/>
          <w:lang w:eastAsia="sk-SK"/>
        </w:rPr>
      </w:pPr>
    </w:p>
    <w:tbl>
      <w:tblPr>
        <w:tblW w:w="8300" w:type="dxa"/>
        <w:jc w:val="center"/>
        <w:tblInd w:w="55" w:type="dxa"/>
        <w:tblCellMar>
          <w:left w:w="70" w:type="dxa"/>
          <w:right w:w="70" w:type="dxa"/>
        </w:tblCellMar>
        <w:tblLook w:val="04A0" w:firstRow="1" w:lastRow="0" w:firstColumn="1" w:lastColumn="0" w:noHBand="0" w:noVBand="1"/>
      </w:tblPr>
      <w:tblGrid>
        <w:gridCol w:w="434"/>
        <w:gridCol w:w="2726"/>
        <w:gridCol w:w="1983"/>
        <w:gridCol w:w="1276"/>
        <w:gridCol w:w="1881"/>
        <w:tblGridChange w:id="7">
          <w:tblGrid>
            <w:gridCol w:w="434"/>
            <w:gridCol w:w="2726"/>
            <w:gridCol w:w="1983"/>
            <w:gridCol w:w="1276"/>
            <w:gridCol w:w="1881"/>
          </w:tblGrid>
        </w:tblGridChange>
      </w:tblGrid>
      <w:tr w:rsidR="00DF5F56" w:rsidRPr="00DF5F56" w:rsidTr="00DF5F56">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rsidR="00DF5F56" w:rsidRPr="00DF5F56" w:rsidRDefault="00DF5F56" w:rsidP="00DF5F56">
            <w:pPr>
              <w:spacing w:after="0"/>
              <w:rPr>
                <w:rFonts w:ascii="Calibri" w:eastAsia="Times New Roman" w:hAnsi="Calibri" w:cs="Calibri"/>
                <w:color w:val="000000"/>
                <w:lang w:eastAsia="sk-SK"/>
              </w:rPr>
            </w:pPr>
            <w:r w:rsidRPr="00DF5F56">
              <w:rPr>
                <w:rFonts w:ascii="Calibri" w:eastAsia="Times New Roman" w:hAnsi="Calibri" w:cs="Calibri"/>
                <w:color w:val="000000"/>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Podpis</w:t>
            </w:r>
          </w:p>
        </w:tc>
      </w:tr>
      <w:tr w:rsidR="00DF5F56" w:rsidRPr="00DF5F56" w:rsidTr="00DF5F56">
        <w:trPr>
          <w:trHeight w:val="420"/>
          <w:jc w:val="cente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Vypracoval</w:t>
            </w:r>
          </w:p>
        </w:tc>
        <w:tc>
          <w:tcPr>
            <w:tcW w:w="2726" w:type="dxa"/>
            <w:tcBorders>
              <w:top w:val="nil"/>
              <w:left w:val="nil"/>
              <w:bottom w:val="single" w:sz="4" w:space="0" w:color="auto"/>
              <w:right w:val="single" w:sz="4" w:space="0" w:color="auto"/>
            </w:tcBorders>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Eva Kunská</w:t>
            </w:r>
          </w:p>
        </w:tc>
        <w:tc>
          <w:tcPr>
            <w:tcW w:w="1983" w:type="dxa"/>
            <w:tcBorders>
              <w:top w:val="nil"/>
              <w:left w:val="nil"/>
              <w:bottom w:val="single" w:sz="4" w:space="0" w:color="auto"/>
              <w:right w:val="single" w:sz="4" w:space="0" w:color="auto"/>
            </w:tcBorders>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manažér pre metodiku</w:t>
            </w:r>
          </w:p>
        </w:tc>
        <w:tc>
          <w:tcPr>
            <w:tcW w:w="1276" w:type="dxa"/>
            <w:tcBorders>
              <w:top w:val="nil"/>
              <w:left w:val="nil"/>
              <w:bottom w:val="single" w:sz="4" w:space="0" w:color="auto"/>
              <w:right w:val="nil"/>
            </w:tcBorders>
            <w:vAlign w:val="center"/>
            <w:hideMark/>
          </w:tcPr>
          <w:p w:rsidR="00DF5F56" w:rsidRPr="00DF5F56" w:rsidRDefault="00C46173" w:rsidP="00AA7383">
            <w:pPr>
              <w:spacing w:after="0"/>
              <w:rPr>
                <w:rFonts w:ascii="Calibri" w:eastAsia="Times New Roman" w:hAnsi="Calibri" w:cs="Calibri"/>
                <w:color w:val="000000"/>
                <w:sz w:val="20"/>
                <w:szCs w:val="20"/>
                <w:lang w:eastAsia="sk-SK"/>
              </w:rPr>
            </w:pPr>
            <w:del w:id="8" w:author="Autor">
              <w:r w:rsidDel="00AA7383">
                <w:rPr>
                  <w:rFonts w:ascii="Calibri" w:eastAsia="Times New Roman" w:hAnsi="Calibri" w:cs="Calibri"/>
                  <w:color w:val="000000"/>
                  <w:sz w:val="20"/>
                  <w:szCs w:val="20"/>
                  <w:lang w:eastAsia="sk-SK"/>
                </w:rPr>
                <w:delText>21</w:delText>
              </w:r>
            </w:del>
            <w:ins w:id="9" w:author="Autor">
              <w:r w:rsidR="00AA7383">
                <w:rPr>
                  <w:rFonts w:ascii="Calibri" w:eastAsia="Times New Roman" w:hAnsi="Calibri" w:cs="Calibri"/>
                  <w:color w:val="000000"/>
                  <w:sz w:val="20"/>
                  <w:szCs w:val="20"/>
                  <w:lang w:eastAsia="sk-SK"/>
                </w:rPr>
                <w:t>10</w:t>
              </w:r>
            </w:ins>
            <w:r w:rsidR="00DF5F56" w:rsidRPr="00DF5F56">
              <w:rPr>
                <w:rFonts w:ascii="Calibri" w:eastAsia="Times New Roman" w:hAnsi="Calibri" w:cs="Calibri"/>
                <w:color w:val="000000"/>
                <w:sz w:val="20"/>
                <w:szCs w:val="20"/>
                <w:lang w:eastAsia="sk-SK"/>
              </w:rPr>
              <w:t>.</w:t>
            </w:r>
            <w:r>
              <w:rPr>
                <w:rFonts w:ascii="Calibri" w:eastAsia="Times New Roman" w:hAnsi="Calibri" w:cs="Calibri"/>
                <w:color w:val="000000"/>
                <w:sz w:val="20"/>
                <w:szCs w:val="20"/>
                <w:lang w:eastAsia="sk-SK"/>
              </w:rPr>
              <w:t xml:space="preserve"> </w:t>
            </w:r>
            <w:del w:id="10" w:author="Autor">
              <w:r w:rsidR="00DF5F56" w:rsidDel="00AA7383">
                <w:rPr>
                  <w:rFonts w:ascii="Calibri" w:eastAsia="Times New Roman" w:hAnsi="Calibri" w:cs="Calibri"/>
                  <w:color w:val="000000"/>
                  <w:sz w:val="20"/>
                  <w:szCs w:val="20"/>
                  <w:lang w:eastAsia="sk-SK"/>
                </w:rPr>
                <w:delText>6</w:delText>
              </w:r>
            </w:del>
            <w:ins w:id="11" w:author="Autor">
              <w:r w:rsidR="00AA7383">
                <w:rPr>
                  <w:rFonts w:ascii="Calibri" w:eastAsia="Times New Roman" w:hAnsi="Calibri" w:cs="Calibri"/>
                  <w:color w:val="000000"/>
                  <w:sz w:val="20"/>
                  <w:szCs w:val="20"/>
                  <w:lang w:eastAsia="sk-SK"/>
                </w:rPr>
                <w:t>12</w:t>
              </w:r>
            </w:ins>
            <w:r w:rsidR="00DF5F56" w:rsidRPr="00DF5F56">
              <w:rPr>
                <w:rFonts w:ascii="Calibri" w:eastAsia="Times New Roman" w:hAnsi="Calibri" w:cs="Calibri"/>
                <w:color w:val="000000"/>
                <w:sz w:val="20"/>
                <w:szCs w:val="20"/>
                <w:lang w:eastAsia="sk-SK"/>
              </w:rPr>
              <w:t>.</w:t>
            </w:r>
            <w:r>
              <w:rPr>
                <w:rFonts w:ascii="Calibri" w:eastAsia="Times New Roman" w:hAnsi="Calibri" w:cs="Calibri"/>
                <w:color w:val="000000"/>
                <w:sz w:val="20"/>
                <w:szCs w:val="20"/>
                <w:lang w:eastAsia="sk-SK"/>
              </w:rPr>
              <w:t xml:space="preserve"> </w:t>
            </w:r>
            <w:r w:rsidR="00DF5F56" w:rsidRPr="00DF5F56">
              <w:rPr>
                <w:rFonts w:ascii="Calibri" w:eastAsia="Times New Roman" w:hAnsi="Calibri" w:cs="Calibri"/>
                <w:color w:val="000000"/>
                <w:sz w:val="20"/>
                <w:szCs w:val="20"/>
                <w:lang w:eastAsia="sk-SK"/>
              </w:rPr>
              <w:t>2018</w:t>
            </w:r>
          </w:p>
        </w:tc>
        <w:tc>
          <w:tcPr>
            <w:tcW w:w="1881" w:type="dxa"/>
            <w:tcBorders>
              <w:top w:val="nil"/>
              <w:left w:val="single" w:sz="4" w:space="0" w:color="auto"/>
              <w:bottom w:val="single" w:sz="4" w:space="0" w:color="auto"/>
              <w:right w:val="single" w:sz="8" w:space="0" w:color="auto"/>
            </w:tcBorders>
            <w:noWrap/>
            <w:vAlign w:val="center"/>
            <w:hideMark/>
          </w:tcPr>
          <w:p w:rsidR="00DF5F56" w:rsidRPr="00DF5F56" w:rsidRDefault="00DF5F56"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 overila</w:t>
            </w:r>
          </w:p>
        </w:tc>
      </w:tr>
      <w:tr w:rsidR="00AA7383" w:rsidRPr="00DF5F56" w:rsidTr="00AA7383">
        <w:tblPrEx>
          <w:tblW w:w="8300" w:type="dxa"/>
          <w:jc w:val="center"/>
          <w:tblInd w:w="55" w:type="dxa"/>
          <w:tblCellMar>
            <w:left w:w="70" w:type="dxa"/>
            <w:right w:w="70" w:type="dxa"/>
          </w:tblCellMar>
          <w:tblPrExChange w:id="12" w:author="Autor">
            <w:tblPrEx>
              <w:tblW w:w="8300" w:type="dxa"/>
              <w:jc w:val="center"/>
              <w:tblInd w:w="55" w:type="dxa"/>
              <w:tblCellMar>
                <w:left w:w="70" w:type="dxa"/>
                <w:right w:w="70" w:type="dxa"/>
              </w:tblCellMar>
            </w:tblPrEx>
          </w:tblPrExChange>
        </w:tblPrEx>
        <w:trPr>
          <w:trHeight w:val="450"/>
          <w:jc w:val="center"/>
          <w:trPrChange w:id="13" w:author="Autor">
            <w:trPr>
              <w:trHeight w:val="450"/>
              <w:jc w:val="center"/>
            </w:trPr>
          </w:trPrChange>
        </w:trPr>
        <w:tc>
          <w:tcPr>
            <w:tcW w:w="0" w:type="auto"/>
            <w:vMerge/>
            <w:tcBorders>
              <w:top w:val="nil"/>
              <w:left w:val="single" w:sz="8" w:space="0" w:color="auto"/>
              <w:bottom w:val="nil"/>
              <w:right w:val="single" w:sz="8" w:space="0" w:color="auto"/>
            </w:tcBorders>
            <w:vAlign w:val="center"/>
            <w:hideMark/>
            <w:tcPrChange w:id="14" w:author="Autor">
              <w:tcPr>
                <w:tcW w:w="0" w:type="auto"/>
                <w:vMerge/>
                <w:tcBorders>
                  <w:top w:val="nil"/>
                  <w:left w:val="single" w:sz="8" w:space="0" w:color="auto"/>
                  <w:bottom w:val="nil"/>
                  <w:right w:val="single" w:sz="8" w:space="0" w:color="auto"/>
                </w:tcBorders>
                <w:vAlign w:val="center"/>
                <w:hideMark/>
              </w:tcPr>
            </w:tcPrChange>
          </w:tcPr>
          <w:p w:rsidR="00AA7383" w:rsidRPr="00DF5F56" w:rsidRDefault="00AA7383" w:rsidP="00DF5F56">
            <w:pPr>
              <w:spacing w:after="0" w:line="240" w:lineRule="auto"/>
              <w:rPr>
                <w:rFonts w:ascii="Calibri" w:eastAsia="Times New Roman" w:hAnsi="Calibri" w:cs="Calibri"/>
                <w:b/>
                <w:bCs/>
                <w:color w:val="000000"/>
                <w:sz w:val="20"/>
                <w:szCs w:val="20"/>
                <w:lang w:eastAsia="sk-SK"/>
              </w:rPr>
            </w:pPr>
          </w:p>
        </w:tc>
        <w:tc>
          <w:tcPr>
            <w:tcW w:w="2726" w:type="dxa"/>
            <w:tcBorders>
              <w:top w:val="nil"/>
              <w:left w:val="nil"/>
              <w:bottom w:val="single" w:sz="4" w:space="0" w:color="auto"/>
              <w:right w:val="single" w:sz="4" w:space="0" w:color="auto"/>
            </w:tcBorders>
            <w:vAlign w:val="center"/>
            <w:hideMark/>
            <w:tcPrChange w:id="15" w:author="Autor">
              <w:tcPr>
                <w:tcW w:w="2726" w:type="dxa"/>
                <w:tcBorders>
                  <w:top w:val="nil"/>
                  <w:left w:val="nil"/>
                  <w:bottom w:val="single" w:sz="4" w:space="0" w:color="auto"/>
                  <w:right w:val="single" w:sz="4" w:space="0" w:color="auto"/>
                </w:tcBorders>
                <w:vAlign w:val="center"/>
                <w:hideMark/>
              </w:tcPr>
            </w:tcPrChange>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Monika Zaťková</w:t>
            </w:r>
          </w:p>
        </w:tc>
        <w:tc>
          <w:tcPr>
            <w:tcW w:w="1983" w:type="dxa"/>
            <w:tcBorders>
              <w:top w:val="nil"/>
              <w:left w:val="nil"/>
              <w:bottom w:val="single" w:sz="4" w:space="0" w:color="auto"/>
              <w:right w:val="single" w:sz="4" w:space="0" w:color="auto"/>
            </w:tcBorders>
            <w:vAlign w:val="center"/>
            <w:hideMark/>
            <w:tcPrChange w:id="16" w:author="Autor">
              <w:tcPr>
                <w:tcW w:w="1983" w:type="dxa"/>
                <w:tcBorders>
                  <w:top w:val="nil"/>
                  <w:left w:val="nil"/>
                  <w:bottom w:val="single" w:sz="4" w:space="0" w:color="auto"/>
                  <w:right w:val="single" w:sz="4" w:space="0" w:color="auto"/>
                </w:tcBorders>
                <w:vAlign w:val="center"/>
                <w:hideMark/>
              </w:tcPr>
            </w:tcPrChange>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manažér pre metodiku</w:t>
            </w:r>
          </w:p>
        </w:tc>
        <w:tc>
          <w:tcPr>
            <w:tcW w:w="1276" w:type="dxa"/>
            <w:tcBorders>
              <w:top w:val="nil"/>
              <w:left w:val="nil"/>
              <w:bottom w:val="single" w:sz="4" w:space="0" w:color="auto"/>
              <w:right w:val="nil"/>
            </w:tcBorders>
            <w:tcPrChange w:id="17" w:author="Autor">
              <w:tcPr>
                <w:tcW w:w="1276" w:type="dxa"/>
                <w:tcBorders>
                  <w:top w:val="nil"/>
                  <w:left w:val="nil"/>
                  <w:bottom w:val="single" w:sz="4" w:space="0" w:color="auto"/>
                  <w:right w:val="nil"/>
                </w:tcBorders>
                <w:vAlign w:val="center"/>
              </w:tcPr>
            </w:tcPrChange>
          </w:tcPr>
          <w:p w:rsidR="00AA7383" w:rsidRPr="00DF5F56" w:rsidRDefault="00AA7383" w:rsidP="00DF5F56">
            <w:pPr>
              <w:spacing w:after="0" w:line="240" w:lineRule="auto"/>
              <w:rPr>
                <w:rFonts w:eastAsia="Times New Roman" w:cs="Mangal"/>
                <w:sz w:val="20"/>
                <w:szCs w:val="20"/>
                <w:lang w:eastAsia="cs-CZ" w:bidi="sa-IN"/>
              </w:rPr>
            </w:pPr>
            <w:ins w:id="18" w:author="Autor">
              <w:r w:rsidRPr="007B3389">
                <w:rPr>
                  <w:rFonts w:ascii="Calibri" w:eastAsia="Times New Roman" w:hAnsi="Calibri" w:cs="Calibri"/>
                  <w:color w:val="000000"/>
                  <w:sz w:val="20"/>
                  <w:szCs w:val="20"/>
                  <w:lang w:eastAsia="sk-SK"/>
                </w:rPr>
                <w:t>10. 12. 2018</w:t>
              </w:r>
            </w:ins>
            <w:del w:id="19" w:author="Autor">
              <w:r w:rsidDel="00B867E6">
                <w:rPr>
                  <w:rFonts w:ascii="Calibri" w:eastAsia="Times New Roman" w:hAnsi="Calibri" w:cs="Calibri"/>
                  <w:color w:val="000000"/>
                  <w:sz w:val="20"/>
                  <w:szCs w:val="20"/>
                  <w:lang w:eastAsia="sk-SK"/>
                </w:rPr>
                <w:delText>21</w:delText>
              </w:r>
              <w:r w:rsidRPr="00DF5F56" w:rsidDel="00B867E6">
                <w:rPr>
                  <w:rFonts w:ascii="Calibri" w:eastAsia="Times New Roman" w:hAnsi="Calibri" w:cs="Calibri"/>
                  <w:color w:val="000000"/>
                  <w:sz w:val="20"/>
                  <w:szCs w:val="20"/>
                  <w:lang w:eastAsia="sk-SK"/>
                </w:rPr>
                <w:delText>.</w:delText>
              </w:r>
              <w:r w:rsidDel="00B867E6">
                <w:rPr>
                  <w:rFonts w:ascii="Calibri" w:eastAsia="Times New Roman" w:hAnsi="Calibri" w:cs="Calibri"/>
                  <w:color w:val="000000"/>
                  <w:sz w:val="20"/>
                  <w:szCs w:val="20"/>
                  <w:lang w:eastAsia="sk-SK"/>
                </w:rPr>
                <w:delText xml:space="preserve"> 6</w:delText>
              </w:r>
              <w:r w:rsidRPr="00DF5F56" w:rsidDel="00B867E6">
                <w:rPr>
                  <w:rFonts w:ascii="Calibri" w:eastAsia="Times New Roman" w:hAnsi="Calibri" w:cs="Calibri"/>
                  <w:color w:val="000000"/>
                  <w:sz w:val="20"/>
                  <w:szCs w:val="20"/>
                  <w:lang w:eastAsia="sk-SK"/>
                </w:rPr>
                <w:delText>.</w:delText>
              </w:r>
              <w:r w:rsidDel="00B867E6">
                <w:rPr>
                  <w:rFonts w:ascii="Calibri" w:eastAsia="Times New Roman" w:hAnsi="Calibri" w:cs="Calibri"/>
                  <w:color w:val="000000"/>
                  <w:sz w:val="20"/>
                  <w:szCs w:val="20"/>
                  <w:lang w:eastAsia="sk-SK"/>
                </w:rPr>
                <w:delText xml:space="preserve"> </w:delText>
              </w:r>
              <w:r w:rsidRPr="00DF5F56" w:rsidDel="00B867E6">
                <w:rPr>
                  <w:rFonts w:ascii="Calibri" w:eastAsia="Times New Roman" w:hAnsi="Calibri" w:cs="Calibri"/>
                  <w:color w:val="000000"/>
                  <w:sz w:val="20"/>
                  <w:szCs w:val="20"/>
                  <w:lang w:eastAsia="sk-SK"/>
                </w:rPr>
                <w:delText>2018</w:delText>
              </w:r>
            </w:del>
          </w:p>
        </w:tc>
        <w:tc>
          <w:tcPr>
            <w:tcW w:w="1881" w:type="dxa"/>
            <w:tcBorders>
              <w:top w:val="nil"/>
              <w:left w:val="single" w:sz="4" w:space="0" w:color="auto"/>
              <w:bottom w:val="single" w:sz="4" w:space="0" w:color="auto"/>
              <w:right w:val="single" w:sz="8" w:space="0" w:color="auto"/>
            </w:tcBorders>
            <w:noWrap/>
            <w:vAlign w:val="center"/>
            <w:hideMark/>
            <w:tcPrChange w:id="20" w:author="Autor">
              <w:tcPr>
                <w:tcW w:w="1881" w:type="dxa"/>
                <w:tcBorders>
                  <w:top w:val="nil"/>
                  <w:left w:val="single" w:sz="4" w:space="0" w:color="auto"/>
                  <w:bottom w:val="single" w:sz="4" w:space="0" w:color="auto"/>
                  <w:right w:val="single" w:sz="8" w:space="0" w:color="auto"/>
                </w:tcBorders>
                <w:noWrap/>
                <w:vAlign w:val="center"/>
                <w:hideMark/>
              </w:tcPr>
            </w:tcPrChange>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 overila</w:t>
            </w:r>
          </w:p>
        </w:tc>
      </w:tr>
      <w:tr w:rsidR="00AA7383" w:rsidRPr="00DF5F56" w:rsidTr="00AA7383">
        <w:tblPrEx>
          <w:tblW w:w="8300" w:type="dxa"/>
          <w:jc w:val="center"/>
          <w:tblInd w:w="55" w:type="dxa"/>
          <w:tblCellMar>
            <w:left w:w="70" w:type="dxa"/>
            <w:right w:w="70" w:type="dxa"/>
          </w:tblCellMar>
          <w:tblPrExChange w:id="21" w:author="Autor">
            <w:tblPrEx>
              <w:tblW w:w="8300" w:type="dxa"/>
              <w:jc w:val="center"/>
              <w:tblInd w:w="55" w:type="dxa"/>
              <w:tblCellMar>
                <w:left w:w="70" w:type="dxa"/>
                <w:right w:w="70" w:type="dxa"/>
              </w:tblCellMar>
            </w:tblPrEx>
          </w:tblPrExChange>
        </w:tblPrEx>
        <w:trPr>
          <w:trHeight w:val="707"/>
          <w:jc w:val="center"/>
          <w:trPrChange w:id="22" w:author="Autor">
            <w:trPr>
              <w:trHeight w:val="707"/>
              <w:jc w:val="center"/>
            </w:trPr>
          </w:trPrChange>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Change w:id="23" w:author="Autor">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tcPrChange>
          </w:tcPr>
          <w:p w:rsidR="00AA7383" w:rsidRPr="00DF5F56" w:rsidRDefault="00AA7383"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Overil</w:t>
            </w:r>
          </w:p>
        </w:tc>
        <w:tc>
          <w:tcPr>
            <w:tcW w:w="2726" w:type="dxa"/>
            <w:tcBorders>
              <w:top w:val="nil"/>
              <w:left w:val="nil"/>
              <w:bottom w:val="single" w:sz="4" w:space="0" w:color="auto"/>
              <w:right w:val="single" w:sz="4" w:space="0" w:color="auto"/>
            </w:tcBorders>
            <w:vAlign w:val="center"/>
            <w:hideMark/>
            <w:tcPrChange w:id="24" w:author="Autor">
              <w:tcPr>
                <w:tcW w:w="2726" w:type="dxa"/>
                <w:tcBorders>
                  <w:top w:val="nil"/>
                  <w:left w:val="nil"/>
                  <w:bottom w:val="single" w:sz="4" w:space="0" w:color="auto"/>
                  <w:right w:val="single" w:sz="4" w:space="0" w:color="auto"/>
                </w:tcBorders>
                <w:vAlign w:val="center"/>
                <w:hideMark/>
              </w:tcPr>
            </w:tcPrChange>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Tomáš Niňaj</w:t>
            </w:r>
          </w:p>
        </w:tc>
        <w:tc>
          <w:tcPr>
            <w:tcW w:w="1983" w:type="dxa"/>
            <w:tcBorders>
              <w:top w:val="nil"/>
              <w:left w:val="nil"/>
              <w:bottom w:val="single" w:sz="4" w:space="0" w:color="auto"/>
              <w:right w:val="single" w:sz="4" w:space="0" w:color="auto"/>
            </w:tcBorders>
            <w:vAlign w:val="center"/>
            <w:hideMark/>
            <w:tcPrChange w:id="25" w:author="Autor">
              <w:tcPr>
                <w:tcW w:w="1983" w:type="dxa"/>
                <w:tcBorders>
                  <w:top w:val="nil"/>
                  <w:left w:val="nil"/>
                  <w:bottom w:val="single" w:sz="4" w:space="0" w:color="auto"/>
                  <w:right w:val="single" w:sz="4" w:space="0" w:color="auto"/>
                </w:tcBorders>
                <w:vAlign w:val="center"/>
                <w:hideMark/>
              </w:tcPr>
            </w:tcPrChange>
          </w:tcPr>
          <w:p w:rsidR="00AA7383" w:rsidRPr="00DF5F56" w:rsidRDefault="00AA7383" w:rsidP="00DF5F56">
            <w:pPr>
              <w:spacing w:after="0"/>
              <w:rPr>
                <w:rFonts w:ascii="Calibri" w:eastAsia="Times New Roman" w:hAnsi="Calibri" w:cs="Calibri"/>
                <w:color w:val="000000"/>
                <w:sz w:val="20"/>
                <w:szCs w:val="20"/>
                <w:lang w:eastAsia="sk-SK"/>
              </w:rPr>
            </w:pPr>
            <w:r w:rsidRPr="00DF5F56">
              <w:rPr>
                <w:rFonts w:ascii="Calibri" w:eastAsia="Times New Roman" w:hAnsi="Calibri" w:cs="Calibri"/>
                <w:color w:val="000000"/>
                <w:sz w:val="20"/>
                <w:szCs w:val="20"/>
                <w:lang w:eastAsia="sk-SK"/>
              </w:rPr>
              <w:t>hlavný manažér riadenia</w:t>
            </w:r>
          </w:p>
        </w:tc>
        <w:tc>
          <w:tcPr>
            <w:tcW w:w="1276" w:type="dxa"/>
            <w:tcBorders>
              <w:top w:val="nil"/>
              <w:left w:val="nil"/>
              <w:bottom w:val="single" w:sz="4" w:space="0" w:color="auto"/>
              <w:right w:val="nil"/>
            </w:tcBorders>
            <w:tcPrChange w:id="26" w:author="Autor">
              <w:tcPr>
                <w:tcW w:w="1276" w:type="dxa"/>
                <w:tcBorders>
                  <w:top w:val="nil"/>
                  <w:left w:val="nil"/>
                  <w:bottom w:val="single" w:sz="4" w:space="0" w:color="auto"/>
                  <w:right w:val="nil"/>
                </w:tcBorders>
                <w:vAlign w:val="center"/>
              </w:tcPr>
            </w:tcPrChange>
          </w:tcPr>
          <w:p w:rsidR="00AA7383" w:rsidRPr="00DF5F56" w:rsidRDefault="00AA7383" w:rsidP="00DF5F56">
            <w:pPr>
              <w:spacing w:after="0" w:line="240" w:lineRule="auto"/>
              <w:rPr>
                <w:rFonts w:eastAsia="Times New Roman" w:cs="Mangal"/>
                <w:sz w:val="20"/>
                <w:szCs w:val="20"/>
                <w:lang w:eastAsia="cs-CZ" w:bidi="sa-IN"/>
              </w:rPr>
            </w:pPr>
            <w:ins w:id="27" w:author="Autor">
              <w:r w:rsidRPr="007B3389">
                <w:rPr>
                  <w:rFonts w:ascii="Calibri" w:eastAsia="Times New Roman" w:hAnsi="Calibri" w:cs="Calibri"/>
                  <w:color w:val="000000"/>
                  <w:sz w:val="20"/>
                  <w:szCs w:val="20"/>
                  <w:lang w:eastAsia="sk-SK"/>
                </w:rPr>
                <w:t>10. 12. 2018</w:t>
              </w:r>
            </w:ins>
            <w:del w:id="28" w:author="Autor">
              <w:r w:rsidDel="00B867E6">
                <w:rPr>
                  <w:rFonts w:ascii="Calibri" w:eastAsia="Times New Roman" w:hAnsi="Calibri" w:cs="Calibri"/>
                  <w:color w:val="000000"/>
                  <w:sz w:val="20"/>
                  <w:szCs w:val="20"/>
                  <w:lang w:eastAsia="sk-SK"/>
                </w:rPr>
                <w:delText>21</w:delText>
              </w:r>
              <w:r w:rsidRPr="00DF5F56" w:rsidDel="00B867E6">
                <w:rPr>
                  <w:rFonts w:ascii="Calibri" w:eastAsia="Times New Roman" w:hAnsi="Calibri" w:cs="Calibri"/>
                  <w:color w:val="000000"/>
                  <w:sz w:val="20"/>
                  <w:szCs w:val="20"/>
                  <w:lang w:eastAsia="sk-SK"/>
                </w:rPr>
                <w:delText>.</w:delText>
              </w:r>
              <w:r w:rsidDel="00B867E6">
                <w:rPr>
                  <w:rFonts w:ascii="Calibri" w:eastAsia="Times New Roman" w:hAnsi="Calibri" w:cs="Calibri"/>
                  <w:color w:val="000000"/>
                  <w:sz w:val="20"/>
                  <w:szCs w:val="20"/>
                  <w:lang w:eastAsia="sk-SK"/>
                </w:rPr>
                <w:delText xml:space="preserve"> 6</w:delText>
              </w:r>
              <w:r w:rsidRPr="00DF5F56" w:rsidDel="00B867E6">
                <w:rPr>
                  <w:rFonts w:ascii="Calibri" w:eastAsia="Times New Roman" w:hAnsi="Calibri" w:cs="Calibri"/>
                  <w:color w:val="000000"/>
                  <w:sz w:val="20"/>
                  <w:szCs w:val="20"/>
                  <w:lang w:eastAsia="sk-SK"/>
                </w:rPr>
                <w:delText>.</w:delText>
              </w:r>
              <w:r w:rsidDel="00B867E6">
                <w:rPr>
                  <w:rFonts w:ascii="Calibri" w:eastAsia="Times New Roman" w:hAnsi="Calibri" w:cs="Calibri"/>
                  <w:color w:val="000000"/>
                  <w:sz w:val="20"/>
                  <w:szCs w:val="20"/>
                  <w:lang w:eastAsia="sk-SK"/>
                </w:rPr>
                <w:delText xml:space="preserve"> </w:delText>
              </w:r>
              <w:r w:rsidRPr="00DF5F56" w:rsidDel="00B867E6">
                <w:rPr>
                  <w:rFonts w:ascii="Calibri" w:eastAsia="Times New Roman" w:hAnsi="Calibri" w:cs="Calibri"/>
                  <w:color w:val="000000"/>
                  <w:sz w:val="20"/>
                  <w:szCs w:val="20"/>
                  <w:lang w:eastAsia="sk-SK"/>
                </w:rPr>
                <w:delText>2018</w:delText>
              </w:r>
            </w:del>
          </w:p>
        </w:tc>
        <w:tc>
          <w:tcPr>
            <w:tcW w:w="1881" w:type="dxa"/>
            <w:tcBorders>
              <w:top w:val="nil"/>
              <w:left w:val="single" w:sz="4" w:space="0" w:color="auto"/>
              <w:bottom w:val="single" w:sz="4" w:space="0" w:color="auto"/>
              <w:right w:val="single" w:sz="8" w:space="0" w:color="auto"/>
            </w:tcBorders>
            <w:noWrap/>
            <w:vAlign w:val="center"/>
            <w:hideMark/>
            <w:tcPrChange w:id="29" w:author="Autor">
              <w:tcPr>
                <w:tcW w:w="1881" w:type="dxa"/>
                <w:tcBorders>
                  <w:top w:val="nil"/>
                  <w:left w:val="single" w:sz="4" w:space="0" w:color="auto"/>
                  <w:bottom w:val="single" w:sz="4" w:space="0" w:color="auto"/>
                  <w:right w:val="single" w:sz="8" w:space="0" w:color="auto"/>
                </w:tcBorders>
                <w:noWrap/>
                <w:vAlign w:val="center"/>
                <w:hideMark/>
              </w:tcPr>
            </w:tcPrChange>
          </w:tcPr>
          <w:p w:rsidR="00AA7383" w:rsidRPr="00DF5F56" w:rsidRDefault="00AA7383" w:rsidP="00DF5F56">
            <w:pPr>
              <w:spacing w:after="0"/>
              <w:rPr>
                <w:rFonts w:ascii="Calibri" w:eastAsia="Times New Roman" w:hAnsi="Calibri" w:cs="Calibri"/>
                <w:color w:val="000000"/>
                <w:sz w:val="20"/>
                <w:szCs w:val="20"/>
                <w:lang w:eastAsia="sk-SK"/>
              </w:rPr>
            </w:pPr>
            <w:r>
              <w:rPr>
                <w:rFonts w:ascii="Calibri" w:eastAsia="Times New Roman" w:hAnsi="Calibri" w:cs="Calibri"/>
                <w:color w:val="000000"/>
                <w:sz w:val="20"/>
                <w:szCs w:val="20"/>
                <w:lang w:eastAsia="sk-SK"/>
              </w:rPr>
              <w:t>o</w:t>
            </w:r>
            <w:r w:rsidRPr="00DF5F56">
              <w:rPr>
                <w:rFonts w:ascii="Calibri" w:eastAsia="Times New Roman" w:hAnsi="Calibri" w:cs="Calibri"/>
                <w:color w:val="000000"/>
                <w:sz w:val="20"/>
                <w:szCs w:val="20"/>
                <w:lang w:eastAsia="sk-SK"/>
              </w:rPr>
              <w:t>veril</w:t>
            </w:r>
            <w:r>
              <w:rPr>
                <w:rFonts w:ascii="Calibri" w:eastAsia="Times New Roman" w:hAnsi="Calibri" w:cs="Calibri"/>
                <w:color w:val="000000"/>
                <w:sz w:val="20"/>
                <w:szCs w:val="20"/>
                <w:lang w:eastAsia="sk-SK"/>
              </w:rPr>
              <w:t>a v zastúpení M. Zaťková</w:t>
            </w:r>
          </w:p>
        </w:tc>
      </w:tr>
    </w:tbl>
    <w:p w:rsidR="00DF5F56" w:rsidRPr="00DF5F56" w:rsidRDefault="00DF5F56" w:rsidP="00DF5F56">
      <w:pPr>
        <w:spacing w:after="0" w:line="240" w:lineRule="auto"/>
        <w:rPr>
          <w:rFonts w:ascii="Calibri" w:eastAsia="Times New Roman" w:hAnsi="Calibri" w:cs="Calibri"/>
          <w:b/>
          <w:u w:val="single"/>
          <w:lang w:eastAsia="sk-SK"/>
        </w:rPr>
      </w:pPr>
    </w:p>
    <w:p w:rsidR="00DF5F56" w:rsidRPr="00DF5F56" w:rsidRDefault="00DF5F56" w:rsidP="00DF5F56">
      <w:pPr>
        <w:spacing w:after="0" w:line="240" w:lineRule="auto"/>
        <w:rPr>
          <w:rFonts w:ascii="Calibri" w:eastAsia="Times New Roman" w:hAnsi="Calibri" w:cs="Calibri"/>
          <w:b/>
          <w:u w:val="single"/>
          <w:lang w:eastAsia="sk-SK"/>
        </w:rPr>
      </w:pPr>
    </w:p>
    <w:p w:rsidR="00DF5F56" w:rsidRPr="00DF5F56" w:rsidRDefault="00DF5F56" w:rsidP="00DF5F56">
      <w:pPr>
        <w:spacing w:after="0" w:line="240" w:lineRule="auto"/>
        <w:rPr>
          <w:rFonts w:ascii="Calibri" w:eastAsia="Times New Roman" w:hAnsi="Calibri" w:cs="Calibri"/>
          <w:b/>
          <w:sz w:val="24"/>
          <w:szCs w:val="24"/>
          <w:u w:val="single"/>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r w:rsidRPr="00DF5F56">
        <w:rPr>
          <w:rFonts w:ascii="Calibri" w:eastAsia="Times New Roman" w:hAnsi="Calibri" w:cs="Calibri"/>
          <w:b/>
          <w:sz w:val="24"/>
          <w:szCs w:val="24"/>
          <w:u w:val="single"/>
          <w:lang w:eastAsia="sk-SK"/>
        </w:rPr>
        <w:t>Schválil:</w:t>
      </w:r>
      <w:r w:rsidRPr="00DF5F56">
        <w:rPr>
          <w:rFonts w:ascii="Calibri" w:eastAsia="Times New Roman" w:hAnsi="Calibri" w:cs="Calibri"/>
          <w:sz w:val="24"/>
          <w:szCs w:val="24"/>
          <w:lang w:eastAsia="sk-SK"/>
        </w:rPr>
        <w:t xml:space="preserve">   Peter Kostolný – generálny manažér RO OP TP</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24"/>
          <w:szCs w:val="24"/>
          <w:lang w:eastAsia="sk-SK"/>
        </w:rPr>
      </w:pPr>
      <w:r w:rsidRPr="00DF5F56">
        <w:rPr>
          <w:rFonts w:ascii="Calibri" w:eastAsia="Times New Roman" w:hAnsi="Calibri" w:cs="Calibri"/>
          <w:sz w:val="24"/>
          <w:szCs w:val="24"/>
          <w:lang w:eastAsia="sk-SK"/>
        </w:rPr>
        <w:t>Podpísané zaručenou elektronickou pečaťou v zmysle zákona č. 272/2016 Z. z.</w:t>
      </w: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rPr>
          <w:rFonts w:ascii="Calibri" w:eastAsia="Times New Roman" w:hAnsi="Calibri" w:cs="Calibri"/>
          <w:sz w:val="18"/>
          <w:szCs w:val="18"/>
          <w:lang w:eastAsia="cs-CZ" w:bidi="sa-IN"/>
        </w:rPr>
      </w:pPr>
      <w:r w:rsidRPr="00DF5F56">
        <w:rPr>
          <w:rFonts w:ascii="Calibri" w:eastAsia="Times New Roman" w:hAnsi="Calibri" w:cs="Calibri"/>
          <w:sz w:val="18"/>
          <w:szCs w:val="18"/>
          <w:lang w:eastAsia="cs-CZ" w:bidi="sa-I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8"/>
        <w:gridCol w:w="3441"/>
        <w:gridCol w:w="2794"/>
        <w:gridCol w:w="1765"/>
      </w:tblGrid>
      <w:tr w:rsidR="00DF5F56" w:rsidRPr="00DF5F56" w:rsidTr="00DF5F56">
        <w:trPr>
          <w:trHeight w:val="446"/>
        </w:trPr>
        <w:tc>
          <w:tcPr>
            <w:tcW w:w="5000" w:type="pct"/>
            <w:gridSpan w:val="4"/>
            <w:shd w:val="clear" w:color="auto" w:fill="auto"/>
          </w:tcPr>
          <w:p w:rsidR="00DF5F56" w:rsidRPr="00DF5F56" w:rsidRDefault="00DF5F56" w:rsidP="00DF5F56">
            <w:pPr>
              <w:keepNext/>
              <w:keepLines/>
              <w:spacing w:before="120" w:after="120" w:line="240" w:lineRule="auto"/>
              <w:ind w:left="366" w:right="-81"/>
              <w:jc w:val="center"/>
              <w:rPr>
                <w:rFonts w:ascii="Calibri" w:eastAsia="Times New Roman" w:hAnsi="Calibri" w:cs="Calibri"/>
                <w:b/>
                <w:bCs/>
                <w:caps/>
                <w:smallCaps/>
                <w:spacing w:val="60"/>
                <w:sz w:val="28"/>
              </w:rPr>
            </w:pPr>
            <w:r w:rsidRPr="00DF5F56">
              <w:rPr>
                <w:rFonts w:ascii="Calibri" w:eastAsia="Times New Roman" w:hAnsi="Calibri" w:cs="Calibri"/>
                <w:b/>
                <w:caps/>
                <w:sz w:val="28"/>
              </w:rPr>
              <w:lastRenderedPageBreak/>
              <w:br w:type="page"/>
            </w:r>
            <w:r w:rsidRPr="00DF5F56">
              <w:rPr>
                <w:rFonts w:ascii="Calibri" w:eastAsia="Times New Roman" w:hAnsi="Calibri" w:cs="Calibri"/>
                <w:b/>
                <w:caps/>
                <w:sz w:val="28"/>
                <w:szCs w:val="24"/>
              </w:rPr>
              <w:br w:type="page"/>
            </w:r>
            <w:r w:rsidRPr="00DF5F56">
              <w:rPr>
                <w:rFonts w:ascii="Calibri" w:eastAsia="Times New Roman" w:hAnsi="Calibri" w:cs="Calibri"/>
                <w:b/>
                <w:bCs/>
                <w:caps/>
                <w:smallCaps/>
                <w:spacing w:val="60"/>
                <w:sz w:val="28"/>
              </w:rPr>
              <w:t>evidencia zmien Príručky pre kontrolu verejného obstarávania</w:t>
            </w:r>
          </w:p>
        </w:tc>
      </w:tr>
      <w:tr w:rsidR="00DF5F56" w:rsidRPr="00DF5F56" w:rsidTr="00DF5F56">
        <w:trPr>
          <w:trHeight w:val="607"/>
        </w:trPr>
        <w:tc>
          <w:tcPr>
            <w:tcW w:w="5000" w:type="pct"/>
            <w:gridSpan w:val="4"/>
            <w:shd w:val="clear" w:color="auto" w:fill="FBD4B4" w:themeFill="accent6" w:themeFillTint="66"/>
            <w:vAlign w:val="center"/>
          </w:tcPr>
          <w:p w:rsidR="00DF5F56" w:rsidRPr="00DF5F56" w:rsidRDefault="00DF5F56" w:rsidP="00614EF0">
            <w:pPr>
              <w:keepNext/>
              <w:keepLines/>
              <w:spacing w:after="0" w:line="240" w:lineRule="auto"/>
              <w:jc w:val="center"/>
              <w:rPr>
                <w:rFonts w:ascii="Calibri" w:eastAsia="Times New Roman" w:hAnsi="Calibri" w:cs="Calibri"/>
                <w:b/>
                <w:sz w:val="28"/>
                <w:szCs w:val="28"/>
              </w:rPr>
            </w:pPr>
            <w:r w:rsidRPr="00DF5F56">
              <w:rPr>
                <w:rFonts w:ascii="Calibri" w:eastAsia="Times New Roman" w:hAnsi="Calibri" w:cs="Calibri"/>
                <w:b/>
                <w:sz w:val="28"/>
                <w:szCs w:val="28"/>
              </w:rPr>
              <w:t xml:space="preserve">Kontrolný list k Príručke pre kontrolu verejného obstarávania, verzia č. </w:t>
            </w:r>
            <w:del w:id="30" w:author="Autor">
              <w:r w:rsidR="001E0604" w:rsidDel="00614EF0">
                <w:rPr>
                  <w:rFonts w:ascii="Calibri" w:eastAsia="Times New Roman" w:hAnsi="Calibri" w:cs="Calibri"/>
                  <w:b/>
                  <w:sz w:val="28"/>
                  <w:szCs w:val="28"/>
                </w:rPr>
                <w:delText>8</w:delText>
              </w:r>
            </w:del>
            <w:ins w:id="31" w:author="Autor">
              <w:r w:rsidR="00614EF0">
                <w:rPr>
                  <w:rFonts w:ascii="Calibri" w:eastAsia="Times New Roman" w:hAnsi="Calibri" w:cs="Calibri"/>
                  <w:b/>
                  <w:sz w:val="28"/>
                  <w:szCs w:val="28"/>
                </w:rPr>
                <w:t>9</w:t>
              </w:r>
            </w:ins>
            <w:r w:rsidRPr="00DF5F56">
              <w:rPr>
                <w:rFonts w:ascii="Calibri" w:eastAsia="Times New Roman" w:hAnsi="Calibri" w:cs="Calibri"/>
                <w:b/>
                <w:sz w:val="28"/>
                <w:szCs w:val="28"/>
              </w:rPr>
              <w:t>.0</w:t>
            </w:r>
          </w:p>
        </w:tc>
      </w:tr>
      <w:tr w:rsidR="00DF5F56" w:rsidRPr="00DF5F56" w:rsidTr="00DF5F56">
        <w:trPr>
          <w:trHeight w:val="607"/>
        </w:trPr>
        <w:tc>
          <w:tcPr>
            <w:tcW w:w="66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Číslo kapitoly</w:t>
            </w:r>
          </w:p>
        </w:tc>
        <w:tc>
          <w:tcPr>
            <w:tcW w:w="1863"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Popis zmeny</w:t>
            </w:r>
          </w:p>
        </w:tc>
        <w:tc>
          <w:tcPr>
            <w:tcW w:w="1515"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Zdôvodnenie</w:t>
            </w:r>
          </w:p>
        </w:tc>
        <w:tc>
          <w:tcPr>
            <w:tcW w:w="96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platnosti zmeny</w:t>
            </w:r>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32" w:author="Autor">
              <w:r>
                <w:rPr>
                  <w:rFonts w:ascii="Calibri" w:eastAsia="Times New Roman" w:hAnsi="Calibri" w:cs="Calibri"/>
                  <w:bCs/>
                  <w:sz w:val="18"/>
                  <w:szCs w:val="18"/>
                </w:rPr>
                <w:t>2.</w:t>
              </w:r>
            </w:ins>
            <w:del w:id="33" w:author="Autor">
              <w:r w:rsidDel="00B826AE">
                <w:rPr>
                  <w:rFonts w:ascii="Calibri" w:eastAsia="Times New Roman" w:hAnsi="Calibri" w:cs="Calibri"/>
                  <w:bCs/>
                  <w:sz w:val="18"/>
                  <w:szCs w:val="18"/>
                </w:rPr>
                <w:delText>3.2.2.1</w:delText>
              </w:r>
            </w:del>
          </w:p>
        </w:tc>
        <w:tc>
          <w:tcPr>
            <w:tcW w:w="1863" w:type="pct"/>
          </w:tcPr>
          <w:p w:rsidR="009E33C1" w:rsidRPr="00DF5F56" w:rsidRDefault="009E33C1" w:rsidP="001E0604">
            <w:pPr>
              <w:keepNext/>
              <w:keepLines/>
              <w:spacing w:after="0" w:line="240" w:lineRule="auto"/>
              <w:rPr>
                <w:rFonts w:ascii="Calibri" w:eastAsia="Times New Roman" w:hAnsi="Calibri" w:cs="Calibri"/>
                <w:bCs/>
                <w:sz w:val="20"/>
                <w:szCs w:val="20"/>
              </w:rPr>
            </w:pPr>
            <w:ins w:id="34" w:author="Autor">
              <w:r>
                <w:rPr>
                  <w:rFonts w:ascii="Calibri" w:eastAsia="Times New Roman" w:hAnsi="Calibri" w:cs="Calibri"/>
                  <w:bCs/>
                  <w:sz w:val="20"/>
                  <w:szCs w:val="20"/>
                </w:rPr>
                <w:t>Úvod – aktualizácia vyhlášky ÚVO</w:t>
              </w:r>
            </w:ins>
            <w:del w:id="35" w:author="Autor">
              <w:r w:rsidRPr="001E0604" w:rsidDel="00B826AE">
                <w:rPr>
                  <w:rFonts w:ascii="Calibri" w:eastAsia="Times New Roman" w:hAnsi="Calibri" w:cs="Calibri"/>
                  <w:bCs/>
                  <w:sz w:val="20"/>
                  <w:szCs w:val="20"/>
                </w:rPr>
                <w:delText>Elektronické trhovisko</w:delText>
              </w:r>
              <w:r w:rsidDel="00B826AE">
                <w:rPr>
                  <w:rFonts w:ascii="Calibri" w:eastAsia="Times New Roman" w:hAnsi="Calibri" w:cs="Calibri"/>
                  <w:bCs/>
                  <w:sz w:val="20"/>
                  <w:szCs w:val="20"/>
                </w:rPr>
                <w:delText xml:space="preserve"> - body 4. a 5 – odstránený text</w:delText>
              </w:r>
            </w:del>
          </w:p>
        </w:tc>
        <w:tc>
          <w:tcPr>
            <w:tcW w:w="1515" w:type="pct"/>
          </w:tcPr>
          <w:p w:rsidR="009E33C1" w:rsidRPr="00DF5F56" w:rsidRDefault="009E33C1" w:rsidP="00C46173">
            <w:pPr>
              <w:keepNext/>
              <w:keepLines/>
              <w:spacing w:after="0" w:line="240" w:lineRule="auto"/>
              <w:rPr>
                <w:rFonts w:ascii="Calibri" w:eastAsia="Times New Roman" w:hAnsi="Calibri" w:cs="Calibri"/>
                <w:bCs/>
                <w:sz w:val="18"/>
                <w:szCs w:val="18"/>
              </w:rPr>
            </w:pPr>
            <w:ins w:id="36" w:author="Autor">
              <w:r>
                <w:rPr>
                  <w:rFonts w:ascii="Calibri" w:eastAsia="Times New Roman" w:hAnsi="Calibri" w:cs="Calibri"/>
                  <w:bCs/>
                  <w:sz w:val="20"/>
                  <w:szCs w:val="20"/>
                </w:rPr>
                <w:t>V zmysle aktualizácie Systému riadenia EŠIF, verzia 7.0</w:t>
              </w:r>
            </w:ins>
            <w:del w:id="37" w:author="Autor">
              <w:r w:rsidRPr="00C46173" w:rsidDel="00B826AE">
                <w:rPr>
                  <w:rFonts w:ascii="Calibri" w:eastAsia="Times New Roman" w:hAnsi="Calibri" w:cs="Calibri"/>
                  <w:bCs/>
                  <w:sz w:val="20"/>
                  <w:szCs w:val="20"/>
                </w:rPr>
                <w:delText>V zmysle OPET (Obchodných podmienok elektronického trhoviska od 01.05.2018</w:delText>
              </w:r>
            </w:del>
          </w:p>
        </w:tc>
        <w:tc>
          <w:tcPr>
            <w:tcW w:w="961" w:type="pct"/>
          </w:tcPr>
          <w:p w:rsidR="009E33C1" w:rsidRPr="00DF5F56" w:rsidRDefault="009E33C1" w:rsidP="00C46173">
            <w:pPr>
              <w:keepNext/>
              <w:keepLines/>
              <w:spacing w:after="0" w:line="240" w:lineRule="auto"/>
              <w:rPr>
                <w:rFonts w:ascii="Calibri" w:eastAsia="Times New Roman" w:hAnsi="Calibri" w:cs="Calibri"/>
                <w:bCs/>
                <w:sz w:val="20"/>
                <w:szCs w:val="20"/>
              </w:rPr>
            </w:pPr>
            <w:ins w:id="38" w:author="Autor">
              <w:r>
                <w:rPr>
                  <w:rFonts w:ascii="Calibri" w:eastAsia="Times New Roman" w:hAnsi="Calibri" w:cs="Calibri"/>
                  <w:bCs/>
                  <w:sz w:val="20"/>
                  <w:szCs w:val="20"/>
                </w:rPr>
                <w:t>13. 12. 2018</w:t>
              </w:r>
            </w:ins>
            <w:del w:id="39" w:author="Autor">
              <w:r w:rsidDel="00B826AE">
                <w:rPr>
                  <w:rFonts w:ascii="Calibri" w:eastAsia="Times New Roman" w:hAnsi="Calibri" w:cs="Calibri"/>
                  <w:bCs/>
                  <w:sz w:val="20"/>
                  <w:szCs w:val="20"/>
                </w:rPr>
                <w:delText>1.7.2018</w:delText>
              </w:r>
            </w:del>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20"/>
                <w:szCs w:val="20"/>
              </w:rPr>
            </w:pPr>
            <w:ins w:id="40" w:author="Autor">
              <w:r>
                <w:rPr>
                  <w:rFonts w:ascii="Calibri" w:eastAsia="Times New Roman" w:hAnsi="Calibri" w:cs="Calibri"/>
                  <w:bCs/>
                  <w:sz w:val="18"/>
                  <w:szCs w:val="18"/>
                </w:rPr>
                <w:t>3.1.17</w:t>
              </w:r>
            </w:ins>
            <w:del w:id="41" w:author="Autor">
              <w:r w:rsidDel="00B826AE">
                <w:rPr>
                  <w:rFonts w:ascii="Calibri" w:eastAsia="Times New Roman" w:hAnsi="Calibri" w:cs="Calibri"/>
                  <w:bCs/>
                  <w:sz w:val="20"/>
                  <w:szCs w:val="20"/>
                </w:rPr>
                <w:delText>3.2.3.1</w:delText>
              </w:r>
            </w:del>
          </w:p>
        </w:tc>
        <w:tc>
          <w:tcPr>
            <w:tcW w:w="1863" w:type="pct"/>
          </w:tcPr>
          <w:p w:rsidR="009E33C1" w:rsidRPr="00C46173" w:rsidDel="00B826AE" w:rsidRDefault="009E33C1" w:rsidP="00C46173">
            <w:pPr>
              <w:keepNext/>
              <w:keepLines/>
              <w:spacing w:after="0" w:line="240" w:lineRule="auto"/>
              <w:rPr>
                <w:del w:id="42" w:author="Autor"/>
                <w:rFonts w:ascii="Calibri" w:eastAsia="Times New Roman" w:hAnsi="Calibri" w:cs="Calibri"/>
                <w:sz w:val="20"/>
                <w:szCs w:val="20"/>
              </w:rPr>
            </w:pPr>
            <w:ins w:id="43" w:author="Autor">
              <w:r w:rsidRPr="00802488">
                <w:rPr>
                  <w:rFonts w:ascii="Calibri" w:eastAsia="Times New Roman" w:hAnsi="Calibri" w:cs="Calibri"/>
                  <w:bCs/>
                  <w:sz w:val="20"/>
                  <w:szCs w:val="20"/>
                </w:rPr>
                <w:t>Uchovávanie dokumentácie VO</w:t>
              </w:r>
              <w:r>
                <w:rPr>
                  <w:rFonts w:ascii="Calibri" w:eastAsia="Times New Roman" w:hAnsi="Calibri" w:cs="Calibri"/>
                  <w:bCs/>
                  <w:sz w:val="20"/>
                  <w:szCs w:val="20"/>
                </w:rPr>
                <w:t xml:space="preserve"> – zlúčenie bodov do jedného a doplnenie informácie, že n</w:t>
              </w:r>
              <w:r w:rsidRPr="00802488">
                <w:rPr>
                  <w:rFonts w:ascii="Calibri" w:eastAsia="Times New Roman" w:hAnsi="Calibri" w:cs="Calibri"/>
                  <w:bCs/>
                  <w:sz w:val="20"/>
                  <w:szCs w:val="20"/>
                </w:rPr>
                <w:t xml:space="preserve">ovela </w:t>
              </w:r>
              <w:r>
                <w:rPr>
                  <w:rFonts w:ascii="Calibri" w:eastAsia="Times New Roman" w:hAnsi="Calibri" w:cs="Calibri"/>
                  <w:bCs/>
                  <w:sz w:val="20"/>
                  <w:szCs w:val="20"/>
                </w:rPr>
                <w:t xml:space="preserve">ZVO </w:t>
              </w:r>
              <w:r w:rsidRPr="00802488">
                <w:rPr>
                  <w:rFonts w:ascii="Calibri" w:eastAsia="Times New Roman" w:hAnsi="Calibri" w:cs="Calibri"/>
                  <w:bCs/>
                  <w:sz w:val="20"/>
                  <w:szCs w:val="20"/>
                </w:rPr>
                <w:t>stanovila povinnosť prijímateľa príspevku (verejného obstarávateľa) archivovať kompletnú dokumentáciu k verejnému obstarávaniu až do 31.12.2028, resp. aj po tomto dátume, ak ešte nedošlo k vysporiadaniu finančných vzťahov medzi poskytovateľom a prijímateľom.</w:t>
              </w:r>
            </w:ins>
            <w:del w:id="44" w:author="Autor">
              <w:r w:rsidRPr="00C46173" w:rsidDel="00B826AE">
                <w:rPr>
                  <w:rFonts w:ascii="Calibri" w:eastAsia="Times New Roman" w:hAnsi="Calibri" w:cs="Calibri"/>
                  <w:bCs/>
                  <w:sz w:val="20"/>
                  <w:szCs w:val="20"/>
                </w:rPr>
                <w:delText>Zákazky s nízkou hodnotou, ktorých predpokladaná hodnota bez   DPH sa rovná, alebo presahuje 15 000 EUR (ďalej len „zákazky nad 15000 EUR“)</w:delText>
              </w:r>
              <w:r w:rsidDel="00B826AE">
                <w:rPr>
                  <w:rFonts w:ascii="Calibri" w:eastAsia="Times New Roman" w:hAnsi="Calibri" w:cs="Calibri"/>
                  <w:bCs/>
                  <w:sz w:val="20"/>
                  <w:szCs w:val="20"/>
                </w:rPr>
                <w:delText xml:space="preserve"> – aktualizácia celej kapitoly</w:delText>
              </w:r>
            </w:del>
          </w:p>
          <w:p w:rsidR="009E33C1" w:rsidRPr="00DF5F56" w:rsidRDefault="009E33C1" w:rsidP="00DF5F56">
            <w:pPr>
              <w:keepNext/>
              <w:keepLines/>
              <w:spacing w:after="0" w:line="240" w:lineRule="auto"/>
              <w:rPr>
                <w:rFonts w:ascii="Calibri" w:eastAsia="Times New Roman" w:hAnsi="Calibri" w:cs="Calibri"/>
                <w:bCs/>
                <w:sz w:val="18"/>
                <w:szCs w:val="18"/>
              </w:rPr>
            </w:pPr>
          </w:p>
        </w:tc>
        <w:tc>
          <w:tcPr>
            <w:tcW w:w="1515" w:type="pct"/>
          </w:tcPr>
          <w:p w:rsidR="009E33C1" w:rsidRPr="00DF5F56" w:rsidRDefault="009E33C1" w:rsidP="00C46173">
            <w:pPr>
              <w:keepNext/>
              <w:keepLines/>
              <w:spacing w:after="0" w:line="240" w:lineRule="auto"/>
              <w:rPr>
                <w:rFonts w:ascii="Calibri" w:eastAsia="Times New Roman" w:hAnsi="Calibri" w:cs="Calibri"/>
                <w:bCs/>
                <w:sz w:val="20"/>
                <w:szCs w:val="20"/>
              </w:rPr>
            </w:pPr>
            <w:ins w:id="45" w:author="Autor">
              <w:r>
                <w:rPr>
                  <w:rFonts w:ascii="Calibri" w:eastAsia="Times New Roman" w:hAnsi="Calibri" w:cs="Calibri"/>
                  <w:bCs/>
                  <w:sz w:val="20"/>
                  <w:szCs w:val="20"/>
                </w:rPr>
                <w:t>V zmysle aktualizácie Systému riadenia EŠIF, verzia 7.0</w:t>
              </w:r>
            </w:ins>
            <w:del w:id="46" w:author="Autor">
              <w:r w:rsidRPr="00C46173" w:rsidDel="00B826AE">
                <w:rPr>
                  <w:rFonts w:ascii="Calibri" w:eastAsia="Times New Roman" w:hAnsi="Calibri" w:cs="Calibri"/>
                  <w:bCs/>
                  <w:sz w:val="20"/>
                  <w:szCs w:val="20"/>
                </w:rPr>
                <w:delText>V zmysle MP CKO č.14, verzia 4.0</w:delText>
              </w:r>
            </w:del>
          </w:p>
        </w:tc>
        <w:tc>
          <w:tcPr>
            <w:tcW w:w="961" w:type="pct"/>
          </w:tcPr>
          <w:p w:rsidR="009E33C1" w:rsidRPr="00DF5F56" w:rsidRDefault="009E33C1" w:rsidP="00C46173">
            <w:pPr>
              <w:keepNext/>
              <w:keepLines/>
              <w:spacing w:after="0" w:line="240" w:lineRule="auto"/>
              <w:rPr>
                <w:rFonts w:ascii="Calibri" w:eastAsia="Times New Roman" w:hAnsi="Calibri" w:cs="Calibri"/>
                <w:bCs/>
                <w:sz w:val="20"/>
                <w:szCs w:val="20"/>
              </w:rPr>
            </w:pPr>
            <w:ins w:id="47" w:author="Autor">
              <w:r>
                <w:rPr>
                  <w:rFonts w:ascii="Calibri" w:eastAsia="Times New Roman" w:hAnsi="Calibri" w:cs="Calibri"/>
                  <w:bCs/>
                  <w:sz w:val="20"/>
                  <w:szCs w:val="20"/>
                </w:rPr>
                <w:t>13. 12. 2018</w:t>
              </w:r>
            </w:ins>
            <w:del w:id="48" w:author="Autor">
              <w:r w:rsidRPr="00CC2731" w:rsidDel="00B826AE">
                <w:rPr>
                  <w:rFonts w:ascii="Calibri" w:eastAsia="Times New Roman" w:hAnsi="Calibri" w:cs="Calibri"/>
                  <w:bCs/>
                  <w:sz w:val="20"/>
                  <w:szCs w:val="20"/>
                </w:rPr>
                <w:delText>1.7.2018</w:delText>
              </w:r>
            </w:del>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49" w:author="Autor">
              <w:r>
                <w:rPr>
                  <w:rFonts w:ascii="Calibri" w:eastAsia="Times New Roman" w:hAnsi="Calibri" w:cs="Calibri"/>
                  <w:bCs/>
                  <w:sz w:val="18"/>
                  <w:szCs w:val="18"/>
                </w:rPr>
                <w:t>3.2.2.1</w:t>
              </w:r>
            </w:ins>
            <w:del w:id="50" w:author="Autor">
              <w:r w:rsidDel="00B826AE">
                <w:rPr>
                  <w:rFonts w:ascii="Calibri" w:eastAsia="Times New Roman" w:hAnsi="Calibri" w:cs="Calibri"/>
                  <w:bCs/>
                  <w:sz w:val="18"/>
                  <w:szCs w:val="18"/>
                </w:rPr>
                <w:delText>3.2.5.1</w:delText>
              </w:r>
            </w:del>
          </w:p>
        </w:tc>
        <w:tc>
          <w:tcPr>
            <w:tcW w:w="1863" w:type="pct"/>
          </w:tcPr>
          <w:p w:rsidR="009E33C1" w:rsidRPr="00DF5F56" w:rsidRDefault="009E33C1" w:rsidP="00DF5F56">
            <w:pPr>
              <w:keepNext/>
              <w:keepLines/>
              <w:spacing w:after="0" w:line="240" w:lineRule="auto"/>
              <w:rPr>
                <w:rFonts w:ascii="Calibri" w:eastAsia="Times New Roman" w:hAnsi="Calibri" w:cs="Calibri"/>
                <w:bCs/>
                <w:sz w:val="18"/>
                <w:szCs w:val="18"/>
              </w:rPr>
            </w:pPr>
            <w:ins w:id="51" w:author="Autor">
              <w:r w:rsidRPr="001E0604">
                <w:rPr>
                  <w:rFonts w:ascii="Calibri" w:eastAsia="Times New Roman" w:hAnsi="Calibri" w:cs="Calibri"/>
                  <w:bCs/>
                  <w:sz w:val="20"/>
                  <w:szCs w:val="20"/>
                </w:rPr>
                <w:t>Elektronické trhovisko</w:t>
              </w:r>
              <w:r>
                <w:rPr>
                  <w:rFonts w:ascii="Calibri" w:eastAsia="Times New Roman" w:hAnsi="Calibri" w:cs="Calibri"/>
                  <w:bCs/>
                  <w:sz w:val="20"/>
                  <w:szCs w:val="20"/>
                </w:rPr>
                <w:t xml:space="preserve"> – aktualizácia textu kapitoly</w:t>
              </w:r>
            </w:ins>
            <w:del w:id="52" w:author="Autor">
              <w:r w:rsidRPr="00C46173" w:rsidDel="00B826AE">
                <w:rPr>
                  <w:rFonts w:ascii="Calibri" w:eastAsia="Times New Roman" w:hAnsi="Calibri" w:cs="Calibri"/>
                  <w:bCs/>
                  <w:sz w:val="20"/>
                  <w:szCs w:val="20"/>
                </w:rPr>
                <w:delText>Kontrola verejného obstarávania realizovaného cez elektronické trhovisko – odsek 6 – odstránený text</w:delText>
              </w:r>
            </w:del>
          </w:p>
        </w:tc>
        <w:tc>
          <w:tcPr>
            <w:tcW w:w="1515" w:type="pct"/>
          </w:tcPr>
          <w:p w:rsidR="009E33C1" w:rsidRPr="00DF5F56" w:rsidRDefault="009E33C1" w:rsidP="00C46173">
            <w:pPr>
              <w:keepNext/>
              <w:keepLines/>
              <w:spacing w:after="0" w:line="240" w:lineRule="auto"/>
              <w:rPr>
                <w:rFonts w:ascii="Calibri" w:eastAsia="Times New Roman" w:hAnsi="Calibri" w:cs="Calibri"/>
                <w:bCs/>
                <w:sz w:val="20"/>
                <w:szCs w:val="20"/>
              </w:rPr>
            </w:pPr>
            <w:ins w:id="53" w:author="Autor">
              <w:r>
                <w:rPr>
                  <w:rFonts w:ascii="Calibri" w:eastAsia="Times New Roman" w:hAnsi="Calibri" w:cs="Calibri"/>
                  <w:bCs/>
                  <w:sz w:val="20"/>
                  <w:szCs w:val="20"/>
                </w:rPr>
                <w:t>V zmysle aktualizácie Systému riadenia EŠIF, verzia 7.0</w:t>
              </w:r>
            </w:ins>
            <w:del w:id="54" w:author="Autor">
              <w:r w:rsidRPr="00C46173" w:rsidDel="00B826AE">
                <w:rPr>
                  <w:rFonts w:ascii="Calibri" w:eastAsia="Times New Roman" w:hAnsi="Calibri" w:cs="Calibri"/>
                  <w:bCs/>
                  <w:sz w:val="20"/>
                  <w:szCs w:val="20"/>
                </w:rPr>
                <w:delText>V zmysle OPET (Obchodných podmienok elektronického trhoviska od 01.05.2018</w:delText>
              </w:r>
            </w:del>
          </w:p>
        </w:tc>
        <w:tc>
          <w:tcPr>
            <w:tcW w:w="961" w:type="pct"/>
          </w:tcPr>
          <w:p w:rsidR="009E33C1" w:rsidRPr="00DF5F56" w:rsidRDefault="009E33C1" w:rsidP="00C46173">
            <w:pPr>
              <w:keepNext/>
              <w:keepLines/>
              <w:spacing w:after="0" w:line="240" w:lineRule="auto"/>
              <w:rPr>
                <w:rFonts w:ascii="Calibri" w:eastAsia="Times New Roman" w:hAnsi="Calibri" w:cs="Calibri"/>
                <w:bCs/>
                <w:sz w:val="20"/>
                <w:szCs w:val="20"/>
              </w:rPr>
            </w:pPr>
            <w:ins w:id="55" w:author="Autor">
              <w:r w:rsidRPr="007D4732">
                <w:rPr>
                  <w:rFonts w:ascii="Calibri" w:eastAsia="Times New Roman" w:hAnsi="Calibri" w:cs="Calibri"/>
                  <w:bCs/>
                  <w:sz w:val="20"/>
                  <w:szCs w:val="20"/>
                </w:rPr>
                <w:t>13. 12. 2018</w:t>
              </w:r>
            </w:ins>
            <w:del w:id="56" w:author="Autor">
              <w:r w:rsidRPr="00CC2731" w:rsidDel="00B826AE">
                <w:rPr>
                  <w:rFonts w:ascii="Calibri" w:eastAsia="Times New Roman" w:hAnsi="Calibri" w:cs="Calibri"/>
                  <w:bCs/>
                  <w:sz w:val="20"/>
                  <w:szCs w:val="20"/>
                </w:rPr>
                <w:delText>1.7.2018</w:delText>
              </w:r>
            </w:del>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57" w:author="Autor">
              <w:r>
                <w:rPr>
                  <w:rFonts w:ascii="Calibri" w:eastAsia="Times New Roman" w:hAnsi="Calibri" w:cs="Calibri"/>
                  <w:bCs/>
                  <w:sz w:val="20"/>
                  <w:szCs w:val="20"/>
                </w:rPr>
                <w:t>3.2.3.1</w:t>
              </w:r>
            </w:ins>
            <w:del w:id="58" w:author="Autor">
              <w:r w:rsidDel="00B826AE">
                <w:rPr>
                  <w:rFonts w:ascii="Calibri" w:eastAsia="Times New Roman" w:hAnsi="Calibri" w:cs="Calibri"/>
                  <w:bCs/>
                  <w:sz w:val="18"/>
                  <w:szCs w:val="18"/>
                </w:rPr>
                <w:delText>Príloha č. 8</w:delText>
              </w:r>
            </w:del>
          </w:p>
        </w:tc>
        <w:tc>
          <w:tcPr>
            <w:tcW w:w="1863" w:type="pct"/>
          </w:tcPr>
          <w:p w:rsidR="009E33C1" w:rsidRPr="00C46173" w:rsidRDefault="009E33C1" w:rsidP="00285E04">
            <w:pPr>
              <w:keepNext/>
              <w:keepLines/>
              <w:spacing w:after="0" w:line="240" w:lineRule="auto"/>
              <w:rPr>
                <w:ins w:id="59" w:author="Autor"/>
                <w:rFonts w:ascii="Calibri" w:eastAsia="Times New Roman" w:hAnsi="Calibri" w:cs="Calibri"/>
                <w:sz w:val="20"/>
                <w:szCs w:val="20"/>
              </w:rPr>
            </w:pPr>
            <w:ins w:id="60" w:author="Autor">
              <w:r w:rsidRPr="003429B9">
                <w:rPr>
                  <w:rFonts w:ascii="Calibri" w:eastAsia="Times New Roman" w:hAnsi="Calibri" w:cs="Calibri"/>
                  <w:bCs/>
                  <w:sz w:val="20"/>
                  <w:szCs w:val="20"/>
                </w:rPr>
                <w:t>Všeobecný postup kontroly zákaziek podľa § 117 ZVO</w:t>
              </w:r>
              <w:r>
                <w:rPr>
                  <w:rFonts w:ascii="Calibri" w:eastAsia="Times New Roman" w:hAnsi="Calibri" w:cs="Calibri"/>
                  <w:bCs/>
                  <w:sz w:val="20"/>
                  <w:szCs w:val="20"/>
                </w:rPr>
                <w:t xml:space="preserve"> - bod 3 – doplnenie údajov náležitosti objednávky; v bode 6. Doplnenie písmena c) – lehoty na výkon finančnej kontroly podľa typu zákazky</w:t>
              </w:r>
            </w:ins>
          </w:p>
          <w:p w:rsidR="009E33C1" w:rsidRPr="00DF5F56" w:rsidRDefault="009E33C1" w:rsidP="00DF5F56">
            <w:pPr>
              <w:keepNext/>
              <w:keepLines/>
              <w:spacing w:after="0" w:line="240" w:lineRule="auto"/>
              <w:rPr>
                <w:rFonts w:ascii="Calibri" w:eastAsia="Times New Roman" w:hAnsi="Calibri" w:cs="Calibri"/>
                <w:bCs/>
                <w:sz w:val="18"/>
                <w:szCs w:val="18"/>
              </w:rPr>
            </w:pPr>
            <w:del w:id="61" w:author="Autor">
              <w:r w:rsidRPr="00C46173" w:rsidDel="00B826AE">
                <w:rPr>
                  <w:rFonts w:ascii="Calibri" w:eastAsia="Times New Roman" w:hAnsi="Calibri" w:cs="Calibri"/>
                  <w:bCs/>
                  <w:sz w:val="20"/>
                  <w:szCs w:val="20"/>
                </w:rPr>
                <w:delText>Rizikové indikátory k možným porušeniam zákona o ochrane hospodárskej súťaže</w:delText>
              </w:r>
              <w:r w:rsidDel="00B826AE">
                <w:rPr>
                  <w:rFonts w:ascii="Calibri" w:eastAsia="Times New Roman" w:hAnsi="Calibri" w:cs="Calibri"/>
                  <w:bCs/>
                  <w:sz w:val="20"/>
                  <w:szCs w:val="20"/>
                </w:rPr>
                <w:delText xml:space="preserve"> – aktualizácia v zmysle MP CKO č. 35</w:delText>
              </w:r>
            </w:del>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62" w:author="Autor">
              <w:r>
                <w:rPr>
                  <w:rFonts w:ascii="Calibri" w:eastAsia="Times New Roman" w:hAnsi="Calibri" w:cs="Calibri"/>
                  <w:bCs/>
                  <w:sz w:val="20"/>
                  <w:szCs w:val="20"/>
                </w:rPr>
                <w:t>V zmysle aktualizácie Systému riadenia EŠIF, verzia 7.0</w:t>
              </w:r>
            </w:ins>
            <w:del w:id="63" w:author="Autor">
              <w:r w:rsidDel="00B826AE">
                <w:rPr>
                  <w:rFonts w:ascii="Calibri" w:eastAsia="Times New Roman" w:hAnsi="Calibri" w:cs="Calibri"/>
                  <w:bCs/>
                  <w:sz w:val="20"/>
                  <w:szCs w:val="20"/>
                </w:rPr>
                <w:delText>v zmysle MP CKO č. 35, verzia 1.0</w:delText>
              </w:r>
            </w:del>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64" w:author="Autor">
              <w:r w:rsidRPr="007D4732">
                <w:rPr>
                  <w:rFonts w:ascii="Calibri" w:eastAsia="Times New Roman" w:hAnsi="Calibri" w:cs="Calibri"/>
                  <w:bCs/>
                  <w:sz w:val="20"/>
                  <w:szCs w:val="20"/>
                </w:rPr>
                <w:t>13. 12. 2018</w:t>
              </w:r>
            </w:ins>
            <w:del w:id="65" w:author="Autor">
              <w:r w:rsidRPr="00CC2731" w:rsidDel="00B826AE">
                <w:rPr>
                  <w:rFonts w:ascii="Calibri" w:eastAsia="Times New Roman" w:hAnsi="Calibri" w:cs="Calibri"/>
                  <w:bCs/>
                  <w:sz w:val="20"/>
                  <w:szCs w:val="20"/>
                </w:rPr>
                <w:delText>1.7.2018</w:delText>
              </w:r>
            </w:del>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66" w:author="Autor">
              <w:r>
                <w:rPr>
                  <w:rFonts w:ascii="Calibri" w:eastAsia="Times New Roman" w:hAnsi="Calibri" w:cs="Calibri"/>
                  <w:bCs/>
                  <w:sz w:val="20"/>
                  <w:szCs w:val="20"/>
                </w:rPr>
                <w:t>3.2.3.</w:t>
              </w:r>
              <w:r>
                <w:rPr>
                  <w:rFonts w:ascii="Calibri" w:eastAsia="Times New Roman" w:hAnsi="Calibri" w:cs="Calibri"/>
                  <w:bCs/>
                  <w:sz w:val="20"/>
                  <w:szCs w:val="20"/>
                </w:rPr>
                <w:t>2</w:t>
              </w:r>
            </w:ins>
          </w:p>
        </w:tc>
        <w:tc>
          <w:tcPr>
            <w:tcW w:w="1863" w:type="pct"/>
          </w:tcPr>
          <w:p w:rsidR="009E33C1" w:rsidRPr="003429B9" w:rsidRDefault="009E33C1" w:rsidP="00285E04">
            <w:pPr>
              <w:keepNext/>
              <w:keepLines/>
              <w:spacing w:after="0" w:line="240" w:lineRule="auto"/>
              <w:rPr>
                <w:ins w:id="67" w:author="Autor"/>
                <w:rFonts w:ascii="Calibri" w:eastAsia="Times New Roman" w:hAnsi="Calibri" w:cs="Calibri"/>
                <w:bCs/>
                <w:sz w:val="20"/>
                <w:szCs w:val="20"/>
              </w:rPr>
            </w:pPr>
            <w:ins w:id="68" w:author="Autor">
              <w:r w:rsidRPr="003429B9">
                <w:rPr>
                  <w:rFonts w:ascii="Calibri" w:eastAsia="Times New Roman" w:hAnsi="Calibri" w:cs="Calibri"/>
                  <w:bCs/>
                  <w:sz w:val="20"/>
                  <w:szCs w:val="20"/>
                </w:rPr>
                <w:t>Všeobecný postup kontroly zákaziek podľa § 117 ZVO</w:t>
              </w:r>
              <w:r>
                <w:rPr>
                  <w:rFonts w:ascii="Calibri" w:eastAsia="Times New Roman" w:hAnsi="Calibri" w:cs="Calibri"/>
                  <w:bCs/>
                  <w:sz w:val="20"/>
                  <w:szCs w:val="20"/>
                </w:rPr>
                <w:t xml:space="preserve"> - </w:t>
              </w:r>
              <w:r w:rsidRPr="003429B9">
                <w:rPr>
                  <w:rFonts w:ascii="Calibri" w:eastAsia="Times New Roman" w:hAnsi="Calibri" w:cs="Calibri"/>
                  <w:bCs/>
                  <w:sz w:val="20"/>
                  <w:szCs w:val="20"/>
                </w:rPr>
                <w:t>Zákazky s nízkou hodnotou, ktorých predpokladaná hodnota bez DPH sa rovná, alebo presahuje 15 000 EUR (ďalej len „zákazky nad 15 000 EUR“)</w:t>
              </w:r>
              <w:r>
                <w:rPr>
                  <w:rFonts w:ascii="Calibri" w:eastAsia="Times New Roman" w:hAnsi="Calibri" w:cs="Calibri"/>
                  <w:bCs/>
                  <w:sz w:val="20"/>
                  <w:szCs w:val="20"/>
                </w:rPr>
                <w:t xml:space="preserve"> – bod 1. - aktualizácia</w:t>
              </w:r>
            </w:ins>
          </w:p>
          <w:p w:rsidR="009E33C1" w:rsidRPr="00DF5F56" w:rsidRDefault="009E33C1" w:rsidP="00DF5F56">
            <w:pPr>
              <w:keepNext/>
              <w:keepLines/>
              <w:spacing w:after="0" w:line="240" w:lineRule="auto"/>
              <w:rPr>
                <w:rFonts w:ascii="Calibri" w:eastAsia="Times New Roman" w:hAnsi="Calibri" w:cs="Calibri"/>
                <w:bCs/>
                <w:sz w:val="18"/>
                <w:szCs w:val="18"/>
              </w:rPr>
            </w:pPr>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69" w:author="Autor">
              <w:r w:rsidRPr="00D94555">
                <w:rPr>
                  <w:rFonts w:ascii="Calibri" w:eastAsia="Times New Roman" w:hAnsi="Calibri" w:cs="Calibri"/>
                  <w:bCs/>
                  <w:sz w:val="20"/>
                  <w:szCs w:val="20"/>
                </w:rPr>
                <w:t>V zmysle aktualizácie Systému riadenia EŠIF, verzia 7.0</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70" w:author="Autor">
              <w:r w:rsidRPr="00EB5E6A">
                <w:rPr>
                  <w:rFonts w:ascii="Calibri" w:eastAsia="Times New Roman" w:hAnsi="Calibri" w:cs="Calibri"/>
                  <w:bCs/>
                  <w:sz w:val="20"/>
                  <w:szCs w:val="20"/>
                </w:rPr>
                <w:t>13. 12. 2018</w:t>
              </w:r>
            </w:ins>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71" w:author="Autor">
              <w:r>
                <w:rPr>
                  <w:rFonts w:ascii="Calibri" w:eastAsia="Times New Roman" w:hAnsi="Calibri" w:cs="Calibri"/>
                  <w:bCs/>
                  <w:sz w:val="20"/>
                  <w:szCs w:val="20"/>
                </w:rPr>
                <w:t>3.2.3.3</w:t>
              </w:r>
            </w:ins>
          </w:p>
        </w:tc>
        <w:tc>
          <w:tcPr>
            <w:tcW w:w="1863" w:type="pct"/>
          </w:tcPr>
          <w:p w:rsidR="009E33C1" w:rsidRPr="00D633DC" w:rsidRDefault="009E33C1" w:rsidP="00285E04">
            <w:pPr>
              <w:keepNext/>
              <w:keepLines/>
              <w:spacing w:after="0" w:line="240" w:lineRule="auto"/>
              <w:rPr>
                <w:ins w:id="72" w:author="Autor"/>
                <w:rFonts w:ascii="Calibri" w:eastAsia="Times New Roman" w:hAnsi="Calibri" w:cs="Calibri"/>
                <w:bCs/>
                <w:sz w:val="20"/>
                <w:szCs w:val="20"/>
              </w:rPr>
            </w:pPr>
            <w:ins w:id="73" w:author="Autor">
              <w:r w:rsidRPr="00D633DC">
                <w:rPr>
                  <w:rFonts w:ascii="Calibri" w:eastAsia="Times New Roman" w:hAnsi="Calibri" w:cs="Calibri"/>
                  <w:bCs/>
                  <w:sz w:val="20"/>
                  <w:szCs w:val="20"/>
                </w:rPr>
                <w:t>Zákazky s nízkou hodnotou, ktorých predpokladaná hodnota bez DPH je nižšia ako 15 000 EUR (ďalej len „zákazky do 15</w:t>
              </w:r>
              <w:r>
                <w:rPr>
                  <w:rFonts w:ascii="Calibri" w:eastAsia="Times New Roman" w:hAnsi="Calibri" w:cs="Calibri"/>
                  <w:bCs/>
                  <w:sz w:val="20"/>
                  <w:szCs w:val="20"/>
                </w:rPr>
                <w:t xml:space="preserve"> </w:t>
              </w:r>
              <w:r w:rsidRPr="00D633DC">
                <w:rPr>
                  <w:rFonts w:ascii="Calibri" w:eastAsia="Times New Roman" w:hAnsi="Calibri" w:cs="Calibri"/>
                  <w:bCs/>
                  <w:sz w:val="20"/>
                  <w:szCs w:val="20"/>
                </w:rPr>
                <w:t>000 EUR“)</w:t>
              </w:r>
              <w:r>
                <w:rPr>
                  <w:rFonts w:ascii="Calibri" w:eastAsia="Times New Roman" w:hAnsi="Calibri" w:cs="Calibri"/>
                  <w:bCs/>
                  <w:sz w:val="20"/>
                  <w:szCs w:val="20"/>
                </w:rPr>
                <w:t xml:space="preserve"> – rozdelenie bodu 1, aktualizácia bodu 5.</w:t>
              </w:r>
            </w:ins>
          </w:p>
          <w:p w:rsidR="009E33C1" w:rsidRPr="00DF5F56" w:rsidRDefault="009E33C1" w:rsidP="00DF5F56">
            <w:pPr>
              <w:keepNext/>
              <w:keepLines/>
              <w:spacing w:after="0" w:line="240" w:lineRule="auto"/>
              <w:rPr>
                <w:rFonts w:ascii="Calibri" w:eastAsia="Times New Roman" w:hAnsi="Calibri" w:cs="Calibri"/>
                <w:bCs/>
                <w:sz w:val="18"/>
                <w:szCs w:val="18"/>
              </w:rPr>
            </w:pPr>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74" w:author="Autor">
              <w:r w:rsidRPr="00D94555">
                <w:rPr>
                  <w:rFonts w:ascii="Calibri" w:eastAsia="Times New Roman" w:hAnsi="Calibri" w:cs="Calibri"/>
                  <w:bCs/>
                  <w:sz w:val="20"/>
                  <w:szCs w:val="20"/>
                </w:rPr>
                <w:t>V zmysle aktualizácie Systému riadenia EŠIF, verzia 7.0</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75" w:author="Autor">
              <w:r w:rsidRPr="00EB5E6A">
                <w:rPr>
                  <w:rFonts w:ascii="Calibri" w:eastAsia="Times New Roman" w:hAnsi="Calibri" w:cs="Calibri"/>
                  <w:bCs/>
                  <w:sz w:val="20"/>
                  <w:szCs w:val="20"/>
                </w:rPr>
                <w:t>13. 12. 2018</w:t>
              </w:r>
            </w:ins>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76" w:author="Autor">
              <w:r w:rsidRPr="003F6377">
                <w:rPr>
                  <w:rFonts w:ascii="Calibri" w:eastAsia="Times New Roman" w:hAnsi="Calibri" w:cs="Calibri"/>
                  <w:bCs/>
                  <w:sz w:val="20"/>
                  <w:szCs w:val="20"/>
                </w:rPr>
                <w:t>3.2.4.2</w:t>
              </w:r>
            </w:ins>
          </w:p>
        </w:tc>
        <w:tc>
          <w:tcPr>
            <w:tcW w:w="1863" w:type="pct"/>
          </w:tcPr>
          <w:p w:rsidR="009E33C1" w:rsidRPr="00DF5F56" w:rsidRDefault="009E33C1" w:rsidP="00DF5F56">
            <w:pPr>
              <w:keepNext/>
              <w:keepLines/>
              <w:spacing w:after="0" w:line="240" w:lineRule="auto"/>
              <w:rPr>
                <w:rFonts w:ascii="Calibri" w:eastAsia="Times New Roman" w:hAnsi="Calibri" w:cs="Calibri"/>
                <w:bCs/>
                <w:sz w:val="18"/>
                <w:szCs w:val="18"/>
              </w:rPr>
            </w:pPr>
            <w:ins w:id="77" w:author="Autor">
              <w:r w:rsidRPr="003F6377">
                <w:rPr>
                  <w:rFonts w:ascii="Calibri" w:eastAsia="Times New Roman" w:hAnsi="Calibri" w:cs="Calibri"/>
                  <w:bCs/>
                  <w:sz w:val="20"/>
                  <w:szCs w:val="20"/>
                </w:rPr>
                <w:t>Kontrola postupov pri obstarávaní zákazky, na ktorú sa ZVO nevzťahuje</w:t>
              </w:r>
              <w:r>
                <w:rPr>
                  <w:rFonts w:ascii="Calibri" w:eastAsia="Times New Roman" w:hAnsi="Calibri" w:cs="Calibri"/>
                  <w:bCs/>
                  <w:sz w:val="20"/>
                  <w:szCs w:val="20"/>
                </w:rPr>
                <w:t xml:space="preserve"> – odstránenie bodov 3-9  a odvolanie sa na MP CKO č.12.</w:t>
              </w:r>
            </w:ins>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78" w:author="Autor">
              <w:r w:rsidRPr="00D94555">
                <w:rPr>
                  <w:rFonts w:ascii="Calibri" w:eastAsia="Times New Roman" w:hAnsi="Calibri" w:cs="Calibri"/>
                  <w:bCs/>
                  <w:sz w:val="20"/>
                  <w:szCs w:val="20"/>
                </w:rPr>
                <w:t>V zmysle aktualizácie Systému riadenia EŠIF, verzia 7.0</w:t>
              </w:r>
              <w:r>
                <w:rPr>
                  <w:rFonts w:ascii="Calibri" w:eastAsia="Times New Roman" w:hAnsi="Calibri" w:cs="Calibri"/>
                  <w:bCs/>
                  <w:sz w:val="20"/>
                  <w:szCs w:val="20"/>
                </w:rPr>
                <w:t>, v zmysle potreby RO OP TP</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79" w:author="Autor">
              <w:r w:rsidRPr="00EB5E6A">
                <w:rPr>
                  <w:rFonts w:ascii="Calibri" w:eastAsia="Times New Roman" w:hAnsi="Calibri" w:cs="Calibri"/>
                  <w:bCs/>
                  <w:sz w:val="20"/>
                  <w:szCs w:val="20"/>
                </w:rPr>
                <w:t>13. 12. 2018</w:t>
              </w:r>
            </w:ins>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80" w:author="Autor">
              <w:r>
                <w:rPr>
                  <w:rFonts w:ascii="Calibri" w:eastAsia="Times New Roman" w:hAnsi="Calibri" w:cs="Calibri"/>
                  <w:bCs/>
                  <w:sz w:val="20"/>
                  <w:szCs w:val="20"/>
                </w:rPr>
                <w:t>3.2.4.3</w:t>
              </w:r>
            </w:ins>
          </w:p>
        </w:tc>
        <w:tc>
          <w:tcPr>
            <w:tcW w:w="1863" w:type="pct"/>
          </w:tcPr>
          <w:p w:rsidR="009E33C1" w:rsidRPr="00DF5F56" w:rsidRDefault="009E33C1" w:rsidP="00DF5F56">
            <w:pPr>
              <w:keepNext/>
              <w:keepLines/>
              <w:spacing w:after="0" w:line="240" w:lineRule="auto"/>
              <w:rPr>
                <w:rFonts w:ascii="Calibri" w:eastAsia="Times New Roman" w:hAnsi="Calibri" w:cs="Calibri"/>
                <w:bCs/>
                <w:sz w:val="18"/>
                <w:szCs w:val="18"/>
              </w:rPr>
            </w:pPr>
            <w:ins w:id="81" w:author="Autor">
              <w:r w:rsidRPr="003F6377">
                <w:rPr>
                  <w:rFonts w:ascii="Calibri" w:eastAsia="Times New Roman" w:hAnsi="Calibri" w:cs="Calibri"/>
                  <w:bCs/>
                  <w:sz w:val="20"/>
                  <w:szCs w:val="20"/>
                </w:rPr>
                <w:t>Kontrola verejného obstarávania, v rámci ktorého viacerí prijímatelia nadobúdajú tovary, práce alebo služby prostredníctvom centrálnej obstarávacej organizácie podľa § 15 ods. 2 a ods. 4 ZVO</w:t>
              </w:r>
              <w:r>
                <w:rPr>
                  <w:rFonts w:ascii="Calibri" w:eastAsia="Times New Roman" w:hAnsi="Calibri" w:cs="Calibri"/>
                  <w:bCs/>
                  <w:sz w:val="20"/>
                  <w:szCs w:val="20"/>
                </w:rPr>
                <w:t xml:space="preserve"> – aktualizácia bodov 3.-5.</w:t>
              </w:r>
            </w:ins>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82" w:author="Autor">
              <w:r w:rsidRPr="00D94555">
                <w:rPr>
                  <w:rFonts w:ascii="Calibri" w:eastAsia="Times New Roman" w:hAnsi="Calibri" w:cs="Calibri"/>
                  <w:bCs/>
                  <w:sz w:val="20"/>
                  <w:szCs w:val="20"/>
                </w:rPr>
                <w:t>V zmysle aktualizácie Systému riadenia EŠIF, verzia 7.0</w:t>
              </w:r>
              <w:r>
                <w:rPr>
                  <w:rFonts w:ascii="Calibri" w:eastAsia="Times New Roman" w:hAnsi="Calibri" w:cs="Calibri"/>
                  <w:bCs/>
                  <w:sz w:val="20"/>
                  <w:szCs w:val="20"/>
                </w:rPr>
                <w:t>, v zmysle potreby RO OP TP</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83" w:author="Autor">
              <w:r w:rsidRPr="00EB5E6A">
                <w:rPr>
                  <w:rFonts w:ascii="Calibri" w:eastAsia="Times New Roman" w:hAnsi="Calibri" w:cs="Calibri"/>
                  <w:bCs/>
                  <w:sz w:val="20"/>
                  <w:szCs w:val="20"/>
                </w:rPr>
                <w:t>13. 12. 2018</w:t>
              </w:r>
            </w:ins>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84" w:author="Autor">
              <w:r>
                <w:rPr>
                  <w:rFonts w:ascii="Calibri" w:eastAsia="Times New Roman" w:hAnsi="Calibri" w:cs="Calibri"/>
                  <w:bCs/>
                  <w:sz w:val="20"/>
                  <w:szCs w:val="20"/>
                </w:rPr>
                <w:t>3.2.5</w:t>
              </w:r>
            </w:ins>
          </w:p>
        </w:tc>
        <w:tc>
          <w:tcPr>
            <w:tcW w:w="1863" w:type="pct"/>
          </w:tcPr>
          <w:p w:rsidR="009E33C1" w:rsidRPr="003F6377" w:rsidDel="00E32FFF" w:rsidRDefault="009E33C1" w:rsidP="00E32FFF">
            <w:pPr>
              <w:keepNext/>
              <w:keepLines/>
              <w:spacing w:after="0" w:line="240" w:lineRule="auto"/>
              <w:rPr>
                <w:ins w:id="85" w:author="Autor"/>
                <w:del w:id="86" w:author="Autor"/>
                <w:rFonts w:ascii="Calibri" w:eastAsia="Times New Roman" w:hAnsi="Calibri" w:cs="Calibri"/>
                <w:bCs/>
                <w:sz w:val="20"/>
                <w:szCs w:val="20"/>
              </w:rPr>
              <w:pPrChange w:id="87" w:author="Kopecká Monika" w:date="2018-12-10T14:57:00Z">
                <w:pPr>
                  <w:keepNext/>
                  <w:keepLines/>
                  <w:spacing w:after="0" w:line="240" w:lineRule="auto"/>
                </w:pPr>
              </w:pPrChange>
            </w:pPr>
            <w:ins w:id="88" w:author="Autor">
              <w:r w:rsidRPr="003F6377">
                <w:rPr>
                  <w:rFonts w:ascii="Calibri" w:eastAsia="Times New Roman" w:hAnsi="Calibri" w:cs="Calibri"/>
                  <w:bCs/>
                  <w:sz w:val="20"/>
                  <w:szCs w:val="20"/>
                </w:rPr>
                <w:t xml:space="preserve">Finančná kontrola zákaziek zadávaných na základe rámcovej dohody </w:t>
              </w:r>
              <w:r>
                <w:rPr>
                  <w:rFonts w:ascii="Calibri" w:eastAsia="Times New Roman" w:hAnsi="Calibri" w:cs="Calibri"/>
                  <w:bCs/>
                  <w:sz w:val="20"/>
                  <w:szCs w:val="20"/>
                </w:rPr>
                <w:t xml:space="preserve">- </w:t>
              </w:r>
              <w:r w:rsidRPr="003F6377">
                <w:rPr>
                  <w:rFonts w:ascii="Calibri" w:eastAsia="Times New Roman" w:hAnsi="Calibri" w:cs="Calibri"/>
                  <w:bCs/>
                  <w:sz w:val="20"/>
                  <w:szCs w:val="20"/>
                </w:rPr>
                <w:t xml:space="preserve"> </w:t>
              </w:r>
              <w:r>
                <w:rPr>
                  <w:rFonts w:ascii="Calibri" w:eastAsia="Times New Roman" w:hAnsi="Calibri" w:cs="Calibri"/>
                  <w:bCs/>
                  <w:sz w:val="20"/>
                  <w:szCs w:val="20"/>
                </w:rPr>
                <w:t xml:space="preserve">odstránenie bodov </w:t>
              </w:r>
              <w:r>
                <w:rPr>
                  <w:rFonts w:ascii="Calibri" w:eastAsia="Times New Roman" w:hAnsi="Calibri" w:cs="Calibri"/>
                  <w:bCs/>
                  <w:sz w:val="20"/>
                  <w:szCs w:val="20"/>
                </w:rPr>
                <w:t>2-11</w:t>
              </w:r>
              <w:r>
                <w:rPr>
                  <w:rFonts w:ascii="Calibri" w:eastAsia="Times New Roman" w:hAnsi="Calibri" w:cs="Calibri"/>
                  <w:bCs/>
                  <w:sz w:val="20"/>
                  <w:szCs w:val="20"/>
                </w:rPr>
                <w:t xml:space="preserve">  a odvolanie sa na MP CKO č.</w:t>
              </w:r>
              <w:r>
                <w:rPr>
                  <w:rFonts w:ascii="Calibri" w:eastAsia="Times New Roman" w:hAnsi="Calibri" w:cs="Calibri"/>
                  <w:bCs/>
                  <w:sz w:val="20"/>
                  <w:szCs w:val="20"/>
                </w:rPr>
                <w:t>36</w:t>
              </w:r>
              <w:r>
                <w:rPr>
                  <w:rFonts w:ascii="Calibri" w:eastAsia="Times New Roman" w:hAnsi="Calibri" w:cs="Calibri"/>
                  <w:bCs/>
                  <w:sz w:val="20"/>
                  <w:szCs w:val="20"/>
                </w:rPr>
                <w:t>.</w:t>
              </w:r>
            </w:ins>
          </w:p>
          <w:p w:rsidR="009E33C1" w:rsidRPr="00DF5F56" w:rsidRDefault="009E33C1" w:rsidP="00E32FFF">
            <w:pPr>
              <w:keepNext/>
              <w:keepLines/>
              <w:spacing w:after="0" w:line="240" w:lineRule="auto"/>
              <w:rPr>
                <w:rFonts w:ascii="Calibri" w:eastAsia="Times New Roman" w:hAnsi="Calibri" w:cs="Calibri"/>
                <w:bCs/>
                <w:sz w:val="18"/>
                <w:szCs w:val="18"/>
              </w:rPr>
            </w:pPr>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89" w:author="Autor">
              <w:r w:rsidRPr="00D94555">
                <w:rPr>
                  <w:rFonts w:ascii="Calibri" w:eastAsia="Times New Roman" w:hAnsi="Calibri" w:cs="Calibri"/>
                  <w:bCs/>
                  <w:sz w:val="20"/>
                  <w:szCs w:val="20"/>
                </w:rPr>
                <w:t>V zmysle aktualizácie Systému riadenia EŠIF, verzia 7.0</w:t>
              </w:r>
              <w:r>
                <w:rPr>
                  <w:rFonts w:ascii="Calibri" w:eastAsia="Times New Roman" w:hAnsi="Calibri" w:cs="Calibri"/>
                  <w:bCs/>
                  <w:sz w:val="20"/>
                  <w:szCs w:val="20"/>
                </w:rPr>
                <w:t>, v zmysle potreby RO OP TP</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90" w:author="Autor">
              <w:r w:rsidRPr="00EB5E6A">
                <w:rPr>
                  <w:rFonts w:ascii="Calibri" w:eastAsia="Times New Roman" w:hAnsi="Calibri" w:cs="Calibri"/>
                  <w:bCs/>
                  <w:sz w:val="20"/>
                  <w:szCs w:val="20"/>
                </w:rPr>
                <w:t>13. 12. 2018</w:t>
              </w:r>
            </w:ins>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91" w:author="Autor">
              <w:r w:rsidRPr="003F6377">
                <w:rPr>
                  <w:rFonts w:ascii="Calibri" w:eastAsia="Times New Roman" w:hAnsi="Calibri" w:cs="Calibri"/>
                  <w:bCs/>
                  <w:sz w:val="18"/>
                  <w:szCs w:val="18"/>
                </w:rPr>
                <w:t>5.1.1</w:t>
              </w:r>
            </w:ins>
          </w:p>
        </w:tc>
        <w:tc>
          <w:tcPr>
            <w:tcW w:w="1863" w:type="pct"/>
          </w:tcPr>
          <w:p w:rsidR="009E33C1" w:rsidRPr="00DF5F56" w:rsidRDefault="009E33C1" w:rsidP="00DF5F56">
            <w:pPr>
              <w:keepNext/>
              <w:keepLines/>
              <w:spacing w:after="0" w:line="240" w:lineRule="auto"/>
              <w:rPr>
                <w:rFonts w:ascii="Calibri" w:eastAsia="Times New Roman" w:hAnsi="Calibri" w:cs="Calibri"/>
                <w:bCs/>
                <w:sz w:val="18"/>
                <w:szCs w:val="18"/>
              </w:rPr>
            </w:pPr>
            <w:ins w:id="92" w:author="Autor">
              <w:r w:rsidRPr="003F6377">
                <w:rPr>
                  <w:rFonts w:ascii="Calibri" w:eastAsia="Times New Roman" w:hAnsi="Calibri" w:cs="Calibri"/>
                  <w:bCs/>
                  <w:sz w:val="18"/>
                  <w:szCs w:val="18"/>
                </w:rPr>
                <w:t>Definovanie kontrol VO a povinností predkladania dokumentácie VO</w:t>
              </w:r>
              <w:r>
                <w:rPr>
                  <w:rFonts w:ascii="Calibri" w:eastAsia="Times New Roman" w:hAnsi="Calibri" w:cs="Calibri"/>
                  <w:bCs/>
                  <w:sz w:val="18"/>
                  <w:szCs w:val="18"/>
                </w:rPr>
                <w:t xml:space="preserve"> – bod 5. – zmena predkladania dokumentácie na RO OP TP iba cez ITMS</w:t>
              </w:r>
            </w:ins>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93" w:author="Autor">
              <w:r w:rsidRPr="00D94555">
                <w:rPr>
                  <w:rFonts w:ascii="Calibri" w:eastAsia="Times New Roman" w:hAnsi="Calibri" w:cs="Calibri"/>
                  <w:bCs/>
                  <w:sz w:val="20"/>
                  <w:szCs w:val="20"/>
                </w:rPr>
                <w:t>V zmysle aktualizácie Systému riadenia EŠIF, verzia 7.0</w:t>
              </w:r>
              <w:r>
                <w:rPr>
                  <w:rFonts w:ascii="Calibri" w:eastAsia="Times New Roman" w:hAnsi="Calibri" w:cs="Calibri"/>
                  <w:bCs/>
                  <w:sz w:val="20"/>
                  <w:szCs w:val="20"/>
                </w:rPr>
                <w:t>, v zmysle potreby RO OP TP</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94" w:author="Autor">
              <w:r w:rsidRPr="00EB5E6A">
                <w:rPr>
                  <w:rFonts w:ascii="Calibri" w:eastAsia="Times New Roman" w:hAnsi="Calibri" w:cs="Calibri"/>
                  <w:bCs/>
                  <w:sz w:val="20"/>
                  <w:szCs w:val="20"/>
                </w:rPr>
                <w:t>13. 12. 2018</w:t>
              </w:r>
            </w:ins>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95" w:author="Autor">
              <w:r w:rsidRPr="004B6EBE">
                <w:rPr>
                  <w:rFonts w:ascii="Calibri" w:eastAsia="Times New Roman" w:hAnsi="Calibri" w:cs="Calibri"/>
                  <w:bCs/>
                  <w:sz w:val="18"/>
                  <w:szCs w:val="18"/>
                </w:rPr>
                <w:t>5.1.9</w:t>
              </w:r>
            </w:ins>
          </w:p>
        </w:tc>
        <w:tc>
          <w:tcPr>
            <w:tcW w:w="1863" w:type="pct"/>
          </w:tcPr>
          <w:p w:rsidR="009E33C1" w:rsidRPr="00DF5F56" w:rsidRDefault="009E33C1" w:rsidP="00DF5F56">
            <w:pPr>
              <w:keepNext/>
              <w:keepLines/>
              <w:spacing w:after="0" w:line="240" w:lineRule="auto"/>
              <w:rPr>
                <w:rFonts w:ascii="Calibri" w:eastAsia="Times New Roman" w:hAnsi="Calibri" w:cs="Calibri"/>
                <w:bCs/>
                <w:sz w:val="18"/>
                <w:szCs w:val="18"/>
              </w:rPr>
            </w:pPr>
            <w:ins w:id="96" w:author="Autor">
              <w:r w:rsidRPr="004B6EBE">
                <w:rPr>
                  <w:rFonts w:ascii="Calibri" w:eastAsia="Times New Roman" w:hAnsi="Calibri" w:cs="Calibri"/>
                  <w:bCs/>
                  <w:sz w:val="18"/>
                  <w:szCs w:val="18"/>
                </w:rPr>
                <w:t>Kontrola verejného obstarávania, v rámci ktorého viacerí prijímatelia nadobúdajú tovary, práce alebo služby prostredníctvom COO</w:t>
              </w:r>
              <w:r>
                <w:rPr>
                  <w:rFonts w:ascii="Calibri" w:eastAsia="Times New Roman" w:hAnsi="Calibri" w:cs="Calibri"/>
                  <w:bCs/>
                  <w:sz w:val="18"/>
                  <w:szCs w:val="18"/>
                </w:rPr>
                <w:t xml:space="preserve"> – aktualizácia a doplnenie nových bodov</w:t>
              </w:r>
            </w:ins>
          </w:p>
        </w:tc>
        <w:tc>
          <w:tcPr>
            <w:tcW w:w="1515" w:type="pct"/>
          </w:tcPr>
          <w:p w:rsidR="009E33C1" w:rsidRPr="00DF5F56" w:rsidRDefault="009E33C1" w:rsidP="00DF5F56">
            <w:pPr>
              <w:keepNext/>
              <w:keepLines/>
              <w:spacing w:before="60" w:after="0" w:line="240" w:lineRule="auto"/>
              <w:rPr>
                <w:rFonts w:ascii="Arial" w:eastAsia="Times New Roman" w:hAnsi="Arial" w:cs="Times New Roman"/>
                <w:b/>
                <w:caps/>
                <w:sz w:val="28"/>
              </w:rPr>
            </w:pPr>
            <w:ins w:id="97" w:author="Autor">
              <w:r w:rsidRPr="00D94555">
                <w:rPr>
                  <w:rFonts w:ascii="Calibri" w:eastAsia="Times New Roman" w:hAnsi="Calibri" w:cs="Calibri"/>
                  <w:bCs/>
                  <w:sz w:val="20"/>
                  <w:szCs w:val="20"/>
                </w:rPr>
                <w:t>V zmysle aktualizácie Systému riadenia EŠIF, verzia 7.0</w:t>
              </w:r>
              <w:r>
                <w:rPr>
                  <w:rFonts w:ascii="Calibri" w:eastAsia="Times New Roman" w:hAnsi="Calibri" w:cs="Calibri"/>
                  <w:bCs/>
                  <w:sz w:val="20"/>
                  <w:szCs w:val="20"/>
                </w:rPr>
                <w:t>, v zmysle potreby RO OP TP</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18"/>
                <w:szCs w:val="18"/>
              </w:rPr>
            </w:pPr>
            <w:ins w:id="98" w:author="Autor">
              <w:r w:rsidRPr="00EB5E6A">
                <w:rPr>
                  <w:rFonts w:ascii="Calibri" w:eastAsia="Times New Roman" w:hAnsi="Calibri" w:cs="Calibri"/>
                  <w:bCs/>
                  <w:sz w:val="20"/>
                  <w:szCs w:val="20"/>
                </w:rPr>
                <w:t>13. 12. 2018</w:t>
              </w:r>
            </w:ins>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99" w:author="Autor">
              <w:r w:rsidRPr="004B6EBE">
                <w:rPr>
                  <w:rFonts w:ascii="Calibri" w:eastAsia="Times New Roman" w:hAnsi="Calibri" w:cs="Calibri"/>
                  <w:bCs/>
                  <w:sz w:val="18"/>
                  <w:szCs w:val="18"/>
                </w:rPr>
                <w:t>5.1.10</w:t>
              </w:r>
            </w:ins>
          </w:p>
        </w:tc>
        <w:tc>
          <w:tcPr>
            <w:tcW w:w="1863" w:type="pct"/>
          </w:tcPr>
          <w:p w:rsidR="009E33C1" w:rsidRPr="00DF5F56" w:rsidRDefault="009E33C1" w:rsidP="00DF5F56">
            <w:pPr>
              <w:keepNext/>
              <w:keepLines/>
              <w:spacing w:after="0" w:line="240" w:lineRule="auto"/>
              <w:rPr>
                <w:rFonts w:ascii="Calibri" w:eastAsia="Times New Roman" w:hAnsi="Calibri" w:cs="Calibri"/>
                <w:bCs/>
                <w:sz w:val="18"/>
                <w:szCs w:val="18"/>
              </w:rPr>
            </w:pPr>
            <w:ins w:id="100" w:author="Autor">
              <w:r w:rsidRPr="004B6EBE">
                <w:rPr>
                  <w:rFonts w:ascii="Calibri" w:eastAsia="Times New Roman" w:hAnsi="Calibri" w:cs="Calibri"/>
                  <w:bCs/>
                  <w:sz w:val="18"/>
                  <w:szCs w:val="18"/>
                </w:rPr>
                <w:t>Kontrola dodatkov (zmena zmluvy, rámcovej dohody a koncesnej zmluvy počas jej trvania)</w:t>
              </w:r>
              <w:r>
                <w:rPr>
                  <w:rFonts w:ascii="Calibri" w:eastAsia="Times New Roman" w:hAnsi="Calibri" w:cs="Calibri"/>
                  <w:bCs/>
                  <w:sz w:val="18"/>
                  <w:szCs w:val="18"/>
                </w:rPr>
                <w:t xml:space="preserve"> - aktualizácia kapitoly</w:t>
              </w:r>
            </w:ins>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101" w:author="Autor">
              <w:r w:rsidRPr="00D94555">
                <w:rPr>
                  <w:rFonts w:ascii="Calibri" w:eastAsia="Times New Roman" w:hAnsi="Calibri" w:cs="Calibri"/>
                  <w:bCs/>
                  <w:sz w:val="20"/>
                  <w:szCs w:val="20"/>
                </w:rPr>
                <w:t>V zmysle aktualizácie Systému riadenia EŠIF, verzia 7.0</w:t>
              </w:r>
              <w:r>
                <w:rPr>
                  <w:rFonts w:ascii="Calibri" w:eastAsia="Times New Roman" w:hAnsi="Calibri" w:cs="Calibri"/>
                  <w:bCs/>
                  <w:sz w:val="20"/>
                  <w:szCs w:val="20"/>
                </w:rPr>
                <w:t>, v zmysle potreby RO OP TP</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102" w:author="Autor">
              <w:r w:rsidRPr="00EB5E6A">
                <w:rPr>
                  <w:rFonts w:ascii="Calibri" w:eastAsia="Times New Roman" w:hAnsi="Calibri" w:cs="Calibri"/>
                  <w:bCs/>
                  <w:sz w:val="20"/>
                  <w:szCs w:val="20"/>
                </w:rPr>
                <w:t>13. 12. 2018</w:t>
              </w:r>
            </w:ins>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20"/>
                <w:szCs w:val="20"/>
              </w:rPr>
            </w:pPr>
            <w:ins w:id="103" w:author="Autor">
              <w:r w:rsidRPr="004B6EBE">
                <w:rPr>
                  <w:rFonts w:ascii="Calibri" w:eastAsia="Times New Roman" w:hAnsi="Calibri" w:cs="Calibri"/>
                  <w:bCs/>
                  <w:sz w:val="18"/>
                  <w:szCs w:val="18"/>
                </w:rPr>
                <w:t>5.1.11</w:t>
              </w:r>
            </w:ins>
          </w:p>
        </w:tc>
        <w:tc>
          <w:tcPr>
            <w:tcW w:w="1863" w:type="pct"/>
          </w:tcPr>
          <w:p w:rsidR="009E33C1" w:rsidRPr="00DF5F56" w:rsidRDefault="009E33C1" w:rsidP="00DF5F56">
            <w:pPr>
              <w:keepNext/>
              <w:keepLines/>
              <w:spacing w:after="0" w:line="240" w:lineRule="auto"/>
              <w:rPr>
                <w:rFonts w:ascii="Calibri" w:eastAsia="Times New Roman" w:hAnsi="Calibri" w:cs="Calibri"/>
                <w:bCs/>
                <w:sz w:val="18"/>
                <w:szCs w:val="18"/>
              </w:rPr>
            </w:pPr>
            <w:ins w:id="104" w:author="Autor">
              <w:r w:rsidRPr="004B6EBE">
                <w:rPr>
                  <w:rFonts w:ascii="Calibri" w:eastAsia="Times New Roman" w:hAnsi="Calibri" w:cs="Calibri"/>
                  <w:bCs/>
                  <w:sz w:val="18"/>
                  <w:szCs w:val="18"/>
                </w:rPr>
                <w:t xml:space="preserve">Kontrola postupov pri obstarávaní zákazky, na ktorú sa ZVO nevzťahuje  </w:t>
              </w:r>
              <w:r>
                <w:rPr>
                  <w:rFonts w:ascii="Calibri" w:eastAsia="Times New Roman" w:hAnsi="Calibri" w:cs="Calibri"/>
                  <w:bCs/>
                  <w:sz w:val="18"/>
                  <w:szCs w:val="18"/>
                </w:rPr>
                <w:t>- aktualizácia kapitoly</w:t>
              </w:r>
            </w:ins>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105" w:author="Autor">
              <w:r w:rsidRPr="00D94555">
                <w:rPr>
                  <w:rFonts w:ascii="Calibri" w:eastAsia="Times New Roman" w:hAnsi="Calibri" w:cs="Calibri"/>
                  <w:bCs/>
                  <w:sz w:val="20"/>
                  <w:szCs w:val="20"/>
                </w:rPr>
                <w:t>V zmysle aktualizácie Systému riadenia EŠIF, verzia 7.0</w:t>
              </w:r>
              <w:r>
                <w:rPr>
                  <w:rFonts w:ascii="Calibri" w:eastAsia="Times New Roman" w:hAnsi="Calibri" w:cs="Calibri"/>
                  <w:bCs/>
                  <w:sz w:val="20"/>
                  <w:szCs w:val="20"/>
                </w:rPr>
                <w:t>, v zmysle potreby RO OP TP</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106" w:author="Autor">
              <w:r w:rsidRPr="00EB5E6A">
                <w:rPr>
                  <w:rFonts w:ascii="Calibri" w:eastAsia="Times New Roman" w:hAnsi="Calibri" w:cs="Calibri"/>
                  <w:bCs/>
                  <w:sz w:val="20"/>
                  <w:szCs w:val="20"/>
                </w:rPr>
                <w:t>13. 12. 2018</w:t>
              </w:r>
            </w:ins>
          </w:p>
        </w:tc>
      </w:tr>
      <w:tr w:rsidR="009E33C1" w:rsidRPr="00DF5F56" w:rsidTr="00DF5F56">
        <w:trPr>
          <w:trHeight w:val="428"/>
        </w:trPr>
        <w:tc>
          <w:tcPr>
            <w:tcW w:w="661" w:type="pct"/>
          </w:tcPr>
          <w:p w:rsidR="009E33C1" w:rsidRPr="00DF5F56" w:rsidRDefault="009E33C1" w:rsidP="00DF5F56">
            <w:pPr>
              <w:keepNext/>
              <w:keepLines/>
              <w:spacing w:before="60" w:after="0" w:line="240" w:lineRule="auto"/>
              <w:jc w:val="center"/>
              <w:rPr>
                <w:rFonts w:ascii="Calibri" w:eastAsia="Times New Roman" w:hAnsi="Calibri" w:cs="Calibri"/>
                <w:bCs/>
                <w:sz w:val="18"/>
                <w:szCs w:val="18"/>
              </w:rPr>
            </w:pPr>
            <w:ins w:id="107" w:author="Autor">
              <w:r w:rsidRPr="004B6EBE">
                <w:rPr>
                  <w:rFonts w:ascii="Calibri" w:eastAsia="Times New Roman" w:hAnsi="Calibri" w:cs="Calibri"/>
                  <w:bCs/>
                  <w:sz w:val="18"/>
                  <w:szCs w:val="18"/>
                </w:rPr>
                <w:t>5.2.1</w:t>
              </w:r>
            </w:ins>
          </w:p>
        </w:tc>
        <w:tc>
          <w:tcPr>
            <w:tcW w:w="1863" w:type="pct"/>
          </w:tcPr>
          <w:p w:rsidR="009E33C1" w:rsidRPr="00DF5F56" w:rsidRDefault="009E33C1" w:rsidP="00DF5F56">
            <w:pPr>
              <w:keepNext/>
              <w:keepLines/>
              <w:spacing w:after="0" w:line="240" w:lineRule="auto"/>
              <w:rPr>
                <w:rFonts w:ascii="Calibri" w:eastAsia="Times New Roman" w:hAnsi="Calibri" w:cs="Calibri"/>
                <w:bCs/>
                <w:sz w:val="18"/>
                <w:szCs w:val="18"/>
              </w:rPr>
            </w:pPr>
            <w:ins w:id="108" w:author="Autor">
              <w:r w:rsidRPr="004B6EBE">
                <w:rPr>
                  <w:rFonts w:ascii="Calibri" w:eastAsia="Times New Roman" w:hAnsi="Calibri" w:cs="Calibri"/>
                  <w:bCs/>
                  <w:sz w:val="18"/>
                  <w:szCs w:val="18"/>
                </w:rPr>
                <w:t>Všeobecné požiadavky</w:t>
              </w:r>
              <w:r>
                <w:rPr>
                  <w:rFonts w:ascii="Calibri" w:eastAsia="Times New Roman" w:hAnsi="Calibri" w:cs="Calibri"/>
                  <w:bCs/>
                  <w:sz w:val="18"/>
                  <w:szCs w:val="18"/>
                </w:rPr>
                <w:t xml:space="preserve"> – bod 2. – odstránenie čísla ozpočtovej podpoložky prevodníkovej tabuľky, odstránenie bodov 3. a 7.</w:t>
              </w:r>
            </w:ins>
          </w:p>
        </w:tc>
        <w:tc>
          <w:tcPr>
            <w:tcW w:w="1515"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109" w:author="Autor">
              <w:r w:rsidRPr="00D94555">
                <w:rPr>
                  <w:rFonts w:ascii="Calibri" w:eastAsia="Times New Roman" w:hAnsi="Calibri" w:cs="Calibri"/>
                  <w:bCs/>
                  <w:sz w:val="20"/>
                  <w:szCs w:val="20"/>
                </w:rPr>
                <w:t>V zmysle aktualizácie Systému riadenia EŠIF, verzia 7.0</w:t>
              </w:r>
              <w:r>
                <w:rPr>
                  <w:rFonts w:ascii="Calibri" w:eastAsia="Times New Roman" w:hAnsi="Calibri" w:cs="Calibri"/>
                  <w:bCs/>
                  <w:sz w:val="20"/>
                  <w:szCs w:val="20"/>
                </w:rPr>
                <w:t>, v zmysle potreby RO OP TP</w:t>
              </w:r>
            </w:ins>
          </w:p>
        </w:tc>
        <w:tc>
          <w:tcPr>
            <w:tcW w:w="961" w:type="pct"/>
          </w:tcPr>
          <w:p w:rsidR="009E33C1" w:rsidRPr="00DF5F56" w:rsidRDefault="009E33C1" w:rsidP="00DF5F56">
            <w:pPr>
              <w:keepNext/>
              <w:keepLines/>
              <w:spacing w:before="60" w:after="0" w:line="240" w:lineRule="auto"/>
              <w:rPr>
                <w:rFonts w:ascii="Calibri" w:eastAsia="Times New Roman" w:hAnsi="Calibri" w:cs="Calibri"/>
                <w:bCs/>
                <w:sz w:val="20"/>
                <w:szCs w:val="20"/>
              </w:rPr>
            </w:pPr>
            <w:ins w:id="110" w:author="Autor">
              <w:r w:rsidRPr="00EB5E6A">
                <w:rPr>
                  <w:rFonts w:ascii="Calibri" w:eastAsia="Times New Roman" w:hAnsi="Calibri" w:cs="Calibri"/>
                  <w:bCs/>
                  <w:sz w:val="20"/>
                  <w:szCs w:val="20"/>
                </w:rPr>
                <w:t>13. 12. 2018</w:t>
              </w:r>
            </w:ins>
          </w:p>
        </w:tc>
      </w:tr>
      <w:tr w:rsidR="009E33C1" w:rsidRPr="00DF5F56" w:rsidTr="00DF5F56">
        <w:trPr>
          <w:trHeight w:val="428"/>
          <w:ins w:id="111" w:author="Autor"/>
        </w:trPr>
        <w:tc>
          <w:tcPr>
            <w:tcW w:w="661" w:type="pct"/>
          </w:tcPr>
          <w:p w:rsidR="009E33C1" w:rsidRPr="004B6EBE" w:rsidRDefault="009E33C1" w:rsidP="00DF5F56">
            <w:pPr>
              <w:keepNext/>
              <w:keepLines/>
              <w:spacing w:before="60" w:after="0" w:line="240" w:lineRule="auto"/>
              <w:jc w:val="center"/>
              <w:rPr>
                <w:ins w:id="112" w:author="Autor"/>
                <w:rFonts w:ascii="Calibri" w:eastAsia="Times New Roman" w:hAnsi="Calibri" w:cs="Calibri"/>
                <w:bCs/>
                <w:sz w:val="18"/>
                <w:szCs w:val="18"/>
              </w:rPr>
            </w:pPr>
            <w:ins w:id="113" w:author="Autor">
              <w:r w:rsidRPr="00204518">
                <w:rPr>
                  <w:rFonts w:ascii="Calibri" w:eastAsia="Times New Roman" w:hAnsi="Calibri" w:cs="Calibri"/>
                  <w:bCs/>
                  <w:sz w:val="18"/>
                  <w:szCs w:val="18"/>
                </w:rPr>
                <w:t>5.3</w:t>
              </w:r>
            </w:ins>
          </w:p>
        </w:tc>
        <w:tc>
          <w:tcPr>
            <w:tcW w:w="1863" w:type="pct"/>
          </w:tcPr>
          <w:p w:rsidR="009E33C1" w:rsidRPr="004B6EBE" w:rsidRDefault="009E33C1" w:rsidP="00DF5F56">
            <w:pPr>
              <w:keepNext/>
              <w:keepLines/>
              <w:spacing w:after="0" w:line="240" w:lineRule="auto"/>
              <w:rPr>
                <w:ins w:id="114" w:author="Autor"/>
                <w:rFonts w:ascii="Calibri" w:eastAsia="Times New Roman" w:hAnsi="Calibri" w:cs="Calibri"/>
                <w:bCs/>
                <w:sz w:val="18"/>
                <w:szCs w:val="18"/>
              </w:rPr>
            </w:pPr>
            <w:ins w:id="115" w:author="Autor">
              <w:r w:rsidRPr="00204518">
                <w:rPr>
                  <w:rFonts w:ascii="Calibri" w:eastAsia="Times New Roman" w:hAnsi="Calibri" w:cs="Calibri"/>
                  <w:bCs/>
                  <w:sz w:val="18"/>
                  <w:szCs w:val="18"/>
                </w:rPr>
                <w:t>Lehoty kontroly  RO</w:t>
              </w:r>
              <w:r>
                <w:rPr>
                  <w:rFonts w:ascii="Calibri" w:eastAsia="Times New Roman" w:hAnsi="Calibri" w:cs="Calibri"/>
                  <w:bCs/>
                  <w:sz w:val="18"/>
                  <w:szCs w:val="18"/>
                </w:rPr>
                <w:t xml:space="preserve"> – bod 6. – aktualizácia lehôt</w:t>
              </w:r>
            </w:ins>
          </w:p>
        </w:tc>
        <w:tc>
          <w:tcPr>
            <w:tcW w:w="1515" w:type="pct"/>
          </w:tcPr>
          <w:p w:rsidR="009E33C1" w:rsidRPr="00D94555" w:rsidRDefault="009E33C1" w:rsidP="00DF5F56">
            <w:pPr>
              <w:keepNext/>
              <w:keepLines/>
              <w:spacing w:before="60" w:after="0" w:line="240" w:lineRule="auto"/>
              <w:rPr>
                <w:ins w:id="116" w:author="Autor"/>
                <w:rFonts w:ascii="Calibri" w:eastAsia="Times New Roman" w:hAnsi="Calibri" w:cs="Calibri"/>
                <w:bCs/>
                <w:sz w:val="20"/>
                <w:szCs w:val="20"/>
              </w:rPr>
            </w:pPr>
            <w:ins w:id="117" w:author="Autor">
              <w:r w:rsidRPr="00D94555">
                <w:rPr>
                  <w:rFonts w:ascii="Calibri" w:eastAsia="Times New Roman" w:hAnsi="Calibri" w:cs="Calibri"/>
                  <w:bCs/>
                  <w:sz w:val="20"/>
                  <w:szCs w:val="20"/>
                </w:rPr>
                <w:t>V zmysle aktualizácie Systému riadenia EŠIF, verzia 7.0</w:t>
              </w:r>
              <w:r>
                <w:rPr>
                  <w:rFonts w:ascii="Calibri" w:eastAsia="Times New Roman" w:hAnsi="Calibri" w:cs="Calibri"/>
                  <w:bCs/>
                  <w:sz w:val="20"/>
                  <w:szCs w:val="20"/>
                </w:rPr>
                <w:t>, v zmysle potreby RO OP TP</w:t>
              </w:r>
            </w:ins>
          </w:p>
        </w:tc>
        <w:tc>
          <w:tcPr>
            <w:tcW w:w="961" w:type="pct"/>
          </w:tcPr>
          <w:p w:rsidR="009E33C1" w:rsidRPr="00EB5E6A" w:rsidRDefault="009E33C1" w:rsidP="00DF5F56">
            <w:pPr>
              <w:keepNext/>
              <w:keepLines/>
              <w:spacing w:before="60" w:after="0" w:line="240" w:lineRule="auto"/>
              <w:rPr>
                <w:ins w:id="118" w:author="Autor"/>
                <w:rFonts w:ascii="Calibri" w:eastAsia="Times New Roman" w:hAnsi="Calibri" w:cs="Calibri"/>
                <w:bCs/>
                <w:sz w:val="20"/>
                <w:szCs w:val="20"/>
              </w:rPr>
            </w:pPr>
            <w:ins w:id="119" w:author="Autor">
              <w:r w:rsidRPr="00EB5E6A">
                <w:rPr>
                  <w:rFonts w:ascii="Calibri" w:eastAsia="Times New Roman" w:hAnsi="Calibri" w:cs="Calibri"/>
                  <w:bCs/>
                  <w:sz w:val="20"/>
                  <w:szCs w:val="20"/>
                </w:rPr>
                <w:t>13. 12. 2018</w:t>
              </w:r>
            </w:ins>
          </w:p>
        </w:tc>
      </w:tr>
    </w:tbl>
    <w:p w:rsidR="00DF5F56" w:rsidRPr="00DF5F56" w:rsidRDefault="00DF5F56" w:rsidP="00DF5F56">
      <w:pPr>
        <w:rPr>
          <w:rFonts w:ascii="Calibri" w:eastAsia="Times New Roman" w:hAnsi="Calibri" w:cs="Calibri"/>
          <w:b/>
          <w:caps/>
          <w:sz w:val="28"/>
        </w:rPr>
      </w:pPr>
    </w:p>
    <w:p w:rsidR="00DF5F56" w:rsidRPr="00DF5F56" w:rsidRDefault="00DF5F56" w:rsidP="00DF5F56">
      <w:pPr>
        <w:keepNext/>
        <w:keepLines/>
        <w:spacing w:before="360" w:after="120" w:line="240" w:lineRule="auto"/>
        <w:jc w:val="center"/>
        <w:rPr>
          <w:rFonts w:ascii="Calibri" w:eastAsia="Times New Roman" w:hAnsi="Calibri" w:cs="Calibri"/>
          <w:b/>
          <w:caps/>
          <w:sz w:val="28"/>
        </w:rPr>
      </w:pPr>
      <w:r w:rsidRPr="00DF5F56">
        <w:rPr>
          <w:rFonts w:ascii="Calibri" w:eastAsia="Times New Roman" w:hAnsi="Calibri" w:cs="Calibri"/>
          <w:b/>
          <w:sz w:val="28"/>
          <w:szCs w:val="28"/>
        </w:rPr>
        <w:lastRenderedPageBreak/>
        <w:t xml:space="preserve">Zoznam verzií  Príručky pre kontrolu verejného obstarávania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
        <w:gridCol w:w="4315"/>
        <w:gridCol w:w="1928"/>
        <w:gridCol w:w="1878"/>
      </w:tblGrid>
      <w:tr w:rsidR="00DF5F56" w:rsidRPr="00DF5F56" w:rsidTr="00DF5F56">
        <w:trPr>
          <w:trHeight w:val="607"/>
          <w:jc w:val="center"/>
        </w:trPr>
        <w:tc>
          <w:tcPr>
            <w:tcW w:w="62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Poradové číslo zmeny</w:t>
            </w:r>
          </w:p>
        </w:tc>
        <w:tc>
          <w:tcPr>
            <w:tcW w:w="2323"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Popis zmeny </w:t>
            </w:r>
          </w:p>
        </w:tc>
        <w:tc>
          <w:tcPr>
            <w:tcW w:w="103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Číslo verzie </w:t>
            </w:r>
          </w:p>
        </w:tc>
        <w:tc>
          <w:tcPr>
            <w:tcW w:w="101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účinnosti dokumentu</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1</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 IMP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17.02.2016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so Systémom riadenia EŠIF a zákonom 343/2015 o VO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15.11.2016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4.0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20"/>
                <w:szCs w:val="20"/>
              </w:rPr>
              <w:t>24.4.2017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4</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potrebu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6.9.2017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aktualizáciu Systému riadenia EŠIF v. 5.0</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28.11.2017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6.0 a potrebu RO OP TP a </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1.5.2018</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w:t>
            </w:r>
          </w:p>
        </w:tc>
        <w:tc>
          <w:tcPr>
            <w:tcW w:w="2323" w:type="pct"/>
          </w:tcPr>
          <w:p w:rsidR="00DF5F56" w:rsidRPr="00DF5F56" w:rsidRDefault="0055748F"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8.0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1.7.2018</w:t>
            </w:r>
          </w:p>
        </w:tc>
      </w:tr>
      <w:tr w:rsidR="00AA7383" w:rsidRPr="00DF5F56" w:rsidTr="00DF5F56">
        <w:trPr>
          <w:jc w:val="center"/>
          <w:ins w:id="120" w:author="Autor"/>
        </w:trPr>
        <w:tc>
          <w:tcPr>
            <w:tcW w:w="628" w:type="pct"/>
          </w:tcPr>
          <w:p w:rsidR="00AA7383" w:rsidRPr="00DF5F56" w:rsidRDefault="00AA7383" w:rsidP="00DF5F56">
            <w:pPr>
              <w:keepNext/>
              <w:keepLines/>
              <w:spacing w:before="60" w:after="0" w:line="240" w:lineRule="auto"/>
              <w:jc w:val="center"/>
              <w:rPr>
                <w:ins w:id="121" w:author="Autor"/>
                <w:rFonts w:ascii="Calibri" w:eastAsia="Times New Roman" w:hAnsi="Calibri" w:cs="Calibri"/>
                <w:bCs/>
                <w:sz w:val="18"/>
                <w:szCs w:val="18"/>
              </w:rPr>
            </w:pPr>
            <w:ins w:id="122" w:author="Autor">
              <w:r>
                <w:rPr>
                  <w:rFonts w:ascii="Calibri" w:eastAsia="Times New Roman" w:hAnsi="Calibri" w:cs="Calibri"/>
                  <w:bCs/>
                  <w:sz w:val="18"/>
                  <w:szCs w:val="18"/>
                </w:rPr>
                <w:t>8</w:t>
              </w:r>
            </w:ins>
          </w:p>
        </w:tc>
        <w:tc>
          <w:tcPr>
            <w:tcW w:w="2323" w:type="pct"/>
          </w:tcPr>
          <w:p w:rsidR="00AA7383" w:rsidRPr="00DF5F56" w:rsidRDefault="00AA7383" w:rsidP="00AA7383">
            <w:pPr>
              <w:keepNext/>
              <w:keepLines/>
              <w:spacing w:after="0" w:line="240" w:lineRule="auto"/>
              <w:rPr>
                <w:ins w:id="123" w:author="Autor"/>
                <w:rFonts w:ascii="Calibri" w:eastAsia="Times New Roman" w:hAnsi="Calibri" w:cs="Calibri"/>
                <w:bCs/>
                <w:sz w:val="20"/>
                <w:szCs w:val="20"/>
              </w:rPr>
            </w:pPr>
            <w:ins w:id="124" w:author="Auto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 a</w:t>
              </w:r>
            </w:ins>
          </w:p>
        </w:tc>
        <w:tc>
          <w:tcPr>
            <w:tcW w:w="1038" w:type="pct"/>
          </w:tcPr>
          <w:p w:rsidR="00AA7383" w:rsidRPr="00DF5F56" w:rsidRDefault="00AA7383" w:rsidP="00DF5F56">
            <w:pPr>
              <w:keepNext/>
              <w:keepLines/>
              <w:spacing w:before="60" w:after="0" w:line="240" w:lineRule="auto"/>
              <w:jc w:val="center"/>
              <w:rPr>
                <w:ins w:id="125" w:author="Autor"/>
                <w:rFonts w:ascii="Calibri" w:eastAsia="Times New Roman" w:hAnsi="Calibri" w:cs="Calibri"/>
                <w:bCs/>
                <w:sz w:val="18"/>
                <w:szCs w:val="18"/>
              </w:rPr>
            </w:pPr>
            <w:ins w:id="126" w:author="Autor">
              <w:r>
                <w:rPr>
                  <w:rFonts w:ascii="Calibri" w:eastAsia="Times New Roman" w:hAnsi="Calibri" w:cs="Calibri"/>
                  <w:bCs/>
                  <w:sz w:val="18"/>
                  <w:szCs w:val="18"/>
                </w:rPr>
                <w:t>9.0</w:t>
              </w:r>
            </w:ins>
          </w:p>
        </w:tc>
        <w:tc>
          <w:tcPr>
            <w:tcW w:w="1011" w:type="pct"/>
          </w:tcPr>
          <w:p w:rsidR="00AA7383" w:rsidRPr="00DF5F56" w:rsidRDefault="00AA7383" w:rsidP="00DF5F56">
            <w:pPr>
              <w:keepNext/>
              <w:keepLines/>
              <w:spacing w:before="60" w:after="0" w:line="240" w:lineRule="auto"/>
              <w:rPr>
                <w:ins w:id="127" w:author="Autor"/>
                <w:rFonts w:ascii="Calibri" w:eastAsia="Times New Roman" w:hAnsi="Calibri" w:cs="Calibri"/>
                <w:bCs/>
                <w:sz w:val="18"/>
                <w:szCs w:val="18"/>
              </w:rPr>
            </w:pPr>
            <w:ins w:id="128" w:author="Autor">
              <w:r>
                <w:rPr>
                  <w:rFonts w:ascii="Calibri" w:eastAsia="Times New Roman" w:hAnsi="Calibri" w:cs="Calibri"/>
                  <w:bCs/>
                  <w:sz w:val="18"/>
                  <w:szCs w:val="18"/>
                </w:rPr>
                <w:t>13.12.2018</w:t>
              </w:r>
            </w:ins>
          </w:p>
        </w:tc>
      </w:tr>
    </w:tbl>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Default="00DF5F56" w:rsidP="00495B98">
      <w:pPr>
        <w:jc w:val="both"/>
        <w:rPr>
          <w:rFonts w:asciiTheme="minorHAnsi" w:hAnsiTheme="minorHAnsi"/>
          <w:b/>
          <w:color w:val="1F497D" w:themeColor="text2"/>
        </w:rPr>
        <w:sectPr w:rsidR="00DF5F56" w:rsidSect="007139A9">
          <w:footerReference w:type="default" r:id="rId9"/>
          <w:headerReference w:type="first" r:id="rId10"/>
          <w:footnotePr>
            <w:numRestart w:val="eachPage"/>
          </w:footnotePr>
          <w:pgSz w:w="11906" w:h="16838"/>
          <w:pgMar w:top="1276" w:right="1417" w:bottom="1134" w:left="1417" w:header="397" w:footer="397" w:gutter="0"/>
          <w:cols w:space="708"/>
          <w:titlePg/>
          <w:docGrid w:linePitch="360"/>
        </w:sect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77470B0B" wp14:editId="7B7F90AA">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614EF0" w:rsidRDefault="00614EF0"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614EF0" w:rsidRDefault="00614EF0"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614EF0" w:rsidRDefault="00614EF0"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3"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614EF0" w:rsidRDefault="00614EF0"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614EF0" w:rsidRDefault="00614EF0"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614EF0" w:rsidRDefault="00614EF0"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4"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AA7383">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del w:id="129" w:author="Autor">
              <w:r w:rsidR="001E01D3" w:rsidDel="00AA7383">
                <w:rPr>
                  <w:rFonts w:asciiTheme="minorHAnsi" w:hAnsiTheme="minorHAnsi" w:cs="Arial"/>
                  <w:color w:val="1F497D" w:themeColor="text2"/>
                  <w:sz w:val="24"/>
                  <w:szCs w:val="24"/>
                  <w:lang w:val="sk-SK"/>
                </w:rPr>
                <w:delText>8</w:delText>
              </w:r>
            </w:del>
            <w:ins w:id="130" w:author="Autor">
              <w:r w:rsidR="00AA7383">
                <w:rPr>
                  <w:rFonts w:asciiTheme="minorHAnsi" w:hAnsiTheme="minorHAnsi" w:cs="Arial"/>
                  <w:color w:val="1F497D" w:themeColor="text2"/>
                  <w:sz w:val="24"/>
                  <w:szCs w:val="24"/>
                  <w:lang w:val="sk-SK"/>
                </w:rPr>
                <w:t>9</w:t>
              </w:r>
            </w:ins>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r w:rsidR="00BC24C3">
              <w:rPr>
                <w:rFonts w:asciiTheme="minorHAnsi" w:hAnsiTheme="minorHAnsi" w:cs="Arial"/>
                <w:color w:val="1F497D" w:themeColor="text2"/>
                <w:sz w:val="24"/>
                <w:szCs w:val="24"/>
                <w:lang w:val="sk-SK"/>
              </w:rPr>
              <w:t>1</w:t>
            </w:r>
            <w:ins w:id="131" w:author="Autor">
              <w:r w:rsidR="00AA7383">
                <w:rPr>
                  <w:rFonts w:asciiTheme="minorHAnsi" w:hAnsiTheme="minorHAnsi" w:cs="Arial"/>
                  <w:color w:val="1F497D" w:themeColor="text2"/>
                  <w:sz w:val="24"/>
                  <w:szCs w:val="24"/>
                  <w:lang w:val="sk-SK"/>
                </w:rPr>
                <w:t>3</w:t>
              </w:r>
            </w:ins>
            <w:r w:rsidR="00260CCE" w:rsidRPr="000157BB">
              <w:rPr>
                <w:rFonts w:asciiTheme="minorHAnsi" w:hAnsiTheme="minorHAnsi" w:cs="Arial"/>
                <w:color w:val="1F497D" w:themeColor="text2"/>
                <w:sz w:val="24"/>
                <w:szCs w:val="24"/>
                <w:lang w:val="sk-SK"/>
              </w:rPr>
              <w:t>.</w:t>
            </w:r>
            <w:del w:id="132" w:author="Autor">
              <w:r w:rsidR="001E01D3" w:rsidDel="00AA7383">
                <w:rPr>
                  <w:rFonts w:asciiTheme="minorHAnsi" w:hAnsiTheme="minorHAnsi" w:cs="Arial"/>
                  <w:color w:val="1F497D" w:themeColor="text2"/>
                  <w:sz w:val="24"/>
                  <w:szCs w:val="24"/>
                  <w:lang w:val="sk-SK"/>
                </w:rPr>
                <w:delText>7</w:delText>
              </w:r>
            </w:del>
            <w:ins w:id="133" w:author="Autor">
              <w:r w:rsidR="00AA7383">
                <w:rPr>
                  <w:rFonts w:asciiTheme="minorHAnsi" w:hAnsiTheme="minorHAnsi" w:cs="Arial"/>
                  <w:color w:val="1F497D" w:themeColor="text2"/>
                  <w:sz w:val="24"/>
                  <w:szCs w:val="24"/>
                  <w:lang w:val="sk-SK"/>
                </w:rPr>
                <w:t>12</w:t>
              </w:r>
            </w:ins>
            <w:r w:rsidR="00260CCE" w:rsidRPr="000157BB">
              <w:rPr>
                <w:rFonts w:asciiTheme="minorHAnsi" w:hAnsiTheme="minorHAnsi" w:cs="Arial"/>
                <w:color w:val="1F497D" w:themeColor="text2"/>
                <w:sz w:val="24"/>
                <w:szCs w:val="24"/>
                <w:lang w:val="sk-SK"/>
              </w:rPr>
              <w:t>.</w:t>
            </w:r>
            <w:r w:rsidR="00BC24C3" w:rsidRPr="000157BB">
              <w:rPr>
                <w:rFonts w:asciiTheme="minorHAnsi" w:hAnsiTheme="minorHAnsi" w:cs="Arial"/>
                <w:color w:val="1F497D" w:themeColor="text2"/>
                <w:sz w:val="24"/>
                <w:szCs w:val="24"/>
                <w:lang w:val="sk-SK"/>
              </w:rPr>
              <w:t>201</w:t>
            </w:r>
            <w:r w:rsidR="00BC24C3">
              <w:rPr>
                <w:rFonts w:asciiTheme="minorHAnsi" w:hAnsiTheme="minorHAnsi" w:cs="Arial"/>
                <w:color w:val="1F497D" w:themeColor="text2"/>
                <w:sz w:val="24"/>
                <w:szCs w:val="24"/>
                <w:lang w:val="sk-SK"/>
              </w:rPr>
              <w:t>8</w:t>
            </w:r>
          </w:p>
        </w:tc>
      </w:tr>
    </w:tbl>
    <w:p w:rsidR="003903CA" w:rsidRPr="00F575F5" w:rsidRDefault="003903CA" w:rsidP="00495B98">
      <w:pPr>
        <w:jc w:val="both"/>
        <w:rPr>
          <w:rFonts w:asciiTheme="minorHAnsi" w:hAnsiTheme="minorHAnsi"/>
          <w:color w:val="1F497D" w:themeColor="text2"/>
        </w:rPr>
      </w:pPr>
    </w:p>
    <w:p w:rsidR="003903CA"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DF5F56" w:rsidRDefault="00DF5F56">
      <w:pPr>
        <w:rPr>
          <w:rFonts w:asciiTheme="minorHAnsi" w:hAnsiTheme="minorHAnsi"/>
          <w:color w:val="1F497D" w:themeColor="text2"/>
        </w:rPr>
        <w:sectPr w:rsidR="00DF5F56" w:rsidSect="007139A9">
          <w:headerReference w:type="first" r:id="rId15"/>
          <w:footerReference w:type="first" r:id="rId16"/>
          <w:footnotePr>
            <w:numRestart w:val="eachPage"/>
          </w:footnotePr>
          <w:pgSz w:w="11906" w:h="16838"/>
          <w:pgMar w:top="1276" w:right="1417" w:bottom="1134" w:left="1417" w:header="397" w:footer="397" w:gutter="0"/>
          <w:cols w:space="708"/>
          <w:titlePg/>
          <w:docGrid w:linePitch="360"/>
        </w:sectPr>
      </w:pPr>
    </w:p>
    <w:p w:rsidR="00DF5F56" w:rsidRPr="00F575F5" w:rsidRDefault="00DF5F56" w:rsidP="00495B98">
      <w:pPr>
        <w:jc w:val="both"/>
        <w:rPr>
          <w:rFonts w:asciiTheme="minorHAnsi" w:hAnsiTheme="minorHAnsi"/>
          <w:color w:val="1F497D" w:themeColor="text2"/>
        </w:rPr>
      </w:pP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D94CC1" w:rsidRDefault="00705281">
          <w:pPr>
            <w:pStyle w:val="Obsah1"/>
            <w:tabs>
              <w:tab w:val="left" w:pos="440"/>
              <w:tab w:val="right" w:leader="dot" w:pos="9062"/>
            </w:tabs>
            <w:rPr>
              <w:ins w:id="134" w:author="Auto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ins w:id="135" w:author="Autor">
            <w:r w:rsidR="00D94CC1" w:rsidRPr="00CB7F2B">
              <w:rPr>
                <w:rStyle w:val="Hypertextovprepojenie"/>
                <w:noProof/>
              </w:rPr>
              <w:fldChar w:fldCharType="begin"/>
            </w:r>
            <w:r w:rsidR="00D94CC1" w:rsidRPr="00CB7F2B">
              <w:rPr>
                <w:rStyle w:val="Hypertextovprepojenie"/>
                <w:noProof/>
              </w:rPr>
              <w:instrText xml:space="preserve"> </w:instrText>
            </w:r>
            <w:r w:rsidR="00D94CC1">
              <w:rPr>
                <w:noProof/>
              </w:rPr>
              <w:instrText>HYPERLINK \l "_Toc532217023"</w:instrText>
            </w:r>
            <w:r w:rsidR="00D94CC1" w:rsidRPr="00CB7F2B">
              <w:rPr>
                <w:rStyle w:val="Hypertextovprepojenie"/>
                <w:noProof/>
              </w:rPr>
              <w:instrText xml:space="preserve"> </w:instrText>
            </w:r>
            <w:r w:rsidR="00D94CC1" w:rsidRPr="00CB7F2B">
              <w:rPr>
                <w:rStyle w:val="Hypertextovprepojenie"/>
                <w:noProof/>
              </w:rPr>
            </w:r>
            <w:r w:rsidR="00D94CC1" w:rsidRPr="00CB7F2B">
              <w:rPr>
                <w:rStyle w:val="Hypertextovprepojenie"/>
                <w:noProof/>
              </w:rPr>
              <w:fldChar w:fldCharType="separate"/>
            </w:r>
            <w:r w:rsidR="00D94CC1" w:rsidRPr="00CB7F2B">
              <w:rPr>
                <w:rStyle w:val="Hypertextovprepojenie"/>
                <w:noProof/>
              </w:rPr>
              <w:t>1.</w:t>
            </w:r>
            <w:r w:rsidR="00D94CC1">
              <w:rPr>
                <w:rFonts w:asciiTheme="minorHAnsi" w:eastAsiaTheme="minorEastAsia" w:hAnsiTheme="minorHAnsi"/>
                <w:noProof/>
                <w:lang w:eastAsia="sk-SK"/>
              </w:rPr>
              <w:tab/>
            </w:r>
            <w:r w:rsidR="00D94CC1" w:rsidRPr="00CB7F2B">
              <w:rPr>
                <w:rStyle w:val="Hypertextovprepojenie"/>
                <w:noProof/>
              </w:rPr>
              <w:t>Skratky</w:t>
            </w:r>
            <w:r w:rsidR="00D94CC1">
              <w:rPr>
                <w:noProof/>
                <w:webHidden/>
              </w:rPr>
              <w:tab/>
            </w:r>
            <w:r w:rsidR="00D94CC1">
              <w:rPr>
                <w:noProof/>
                <w:webHidden/>
              </w:rPr>
              <w:fldChar w:fldCharType="begin"/>
            </w:r>
            <w:r w:rsidR="00D94CC1">
              <w:rPr>
                <w:noProof/>
                <w:webHidden/>
              </w:rPr>
              <w:instrText xml:space="preserve"> PAGEREF _Toc532217023 \h </w:instrText>
            </w:r>
            <w:r w:rsidR="00D94CC1">
              <w:rPr>
                <w:noProof/>
                <w:webHidden/>
              </w:rPr>
            </w:r>
          </w:ins>
          <w:r w:rsidR="00D94CC1">
            <w:rPr>
              <w:noProof/>
              <w:webHidden/>
            </w:rPr>
            <w:fldChar w:fldCharType="separate"/>
          </w:r>
          <w:ins w:id="136" w:author="Autor">
            <w:r w:rsidR="00E32FFF">
              <w:rPr>
                <w:noProof/>
                <w:webHidden/>
              </w:rPr>
              <w:t>8</w:t>
            </w:r>
            <w:r w:rsidR="00D94CC1">
              <w:rPr>
                <w:noProof/>
                <w:webHidden/>
              </w:rPr>
              <w:fldChar w:fldCharType="end"/>
            </w:r>
            <w:r w:rsidR="00D94CC1" w:rsidRPr="00CB7F2B">
              <w:rPr>
                <w:rStyle w:val="Hypertextovprepojenie"/>
                <w:noProof/>
              </w:rPr>
              <w:fldChar w:fldCharType="end"/>
            </w:r>
          </w:ins>
        </w:p>
        <w:p w:rsidR="00D94CC1" w:rsidRDefault="00D94CC1">
          <w:pPr>
            <w:pStyle w:val="Obsah1"/>
            <w:tabs>
              <w:tab w:val="left" w:pos="440"/>
              <w:tab w:val="right" w:leader="dot" w:pos="9062"/>
            </w:tabs>
            <w:rPr>
              <w:ins w:id="137" w:author="Autor"/>
              <w:rFonts w:asciiTheme="minorHAnsi" w:eastAsiaTheme="minorEastAsia" w:hAnsiTheme="minorHAnsi"/>
              <w:noProof/>
              <w:lang w:eastAsia="sk-SK"/>
            </w:rPr>
          </w:pPr>
          <w:ins w:id="138"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"_Toc532217024"</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2.</w:t>
            </w:r>
            <w:r>
              <w:rPr>
                <w:rFonts w:asciiTheme="minorHAnsi" w:eastAsiaTheme="minorEastAsia" w:hAnsiTheme="minorHAnsi"/>
                <w:noProof/>
                <w:lang w:eastAsia="sk-SK"/>
              </w:rPr>
              <w:tab/>
            </w:r>
            <w:r w:rsidRPr="00CB7F2B">
              <w:rPr>
                <w:rStyle w:val="Hypertextovprepojenie"/>
                <w:noProof/>
              </w:rPr>
              <w:t>Úvod</w:t>
            </w:r>
            <w:r>
              <w:rPr>
                <w:noProof/>
                <w:webHidden/>
              </w:rPr>
              <w:tab/>
            </w:r>
            <w:r>
              <w:rPr>
                <w:noProof/>
                <w:webHidden/>
              </w:rPr>
              <w:fldChar w:fldCharType="begin"/>
            </w:r>
            <w:r>
              <w:rPr>
                <w:noProof/>
                <w:webHidden/>
              </w:rPr>
              <w:instrText xml:space="preserve"> PAGEREF _Toc532217024 \h </w:instrText>
            </w:r>
            <w:r>
              <w:rPr>
                <w:noProof/>
                <w:webHidden/>
              </w:rPr>
            </w:r>
          </w:ins>
          <w:r>
            <w:rPr>
              <w:noProof/>
              <w:webHidden/>
            </w:rPr>
            <w:fldChar w:fldCharType="separate"/>
          </w:r>
          <w:ins w:id="139" w:author="Autor">
            <w:r w:rsidR="00E32FFF">
              <w:rPr>
                <w:noProof/>
                <w:webHidden/>
              </w:rPr>
              <w:t>9</w:t>
            </w:r>
            <w:r>
              <w:rPr>
                <w:noProof/>
                <w:webHidden/>
              </w:rPr>
              <w:fldChar w:fldCharType="end"/>
            </w:r>
            <w:r w:rsidRPr="00CB7F2B">
              <w:rPr>
                <w:rStyle w:val="Hypertextovprepojenie"/>
                <w:noProof/>
              </w:rPr>
              <w:fldChar w:fldCharType="end"/>
            </w:r>
          </w:ins>
        </w:p>
        <w:p w:rsidR="00D94CC1" w:rsidRDefault="00D94CC1">
          <w:pPr>
            <w:pStyle w:val="Obsah2"/>
            <w:tabs>
              <w:tab w:val="left" w:pos="880"/>
              <w:tab w:val="right" w:leader="dot" w:pos="9062"/>
            </w:tabs>
            <w:rPr>
              <w:ins w:id="140" w:author="Autor"/>
              <w:rFonts w:asciiTheme="minorHAnsi" w:eastAsiaTheme="minorEastAsia" w:hAnsiTheme="minorHAnsi"/>
              <w:noProof/>
              <w:lang w:eastAsia="sk-SK"/>
            </w:rPr>
          </w:pPr>
          <w:ins w:id="141"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"_Toc532217025"</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2.1.</w:t>
            </w:r>
            <w:r>
              <w:rPr>
                <w:rFonts w:asciiTheme="minorHAnsi" w:eastAsiaTheme="minorEastAsia" w:hAnsiTheme="minorHAnsi"/>
                <w:noProof/>
                <w:lang w:eastAsia="sk-SK"/>
              </w:rPr>
              <w:tab/>
            </w:r>
            <w:r w:rsidRPr="00CB7F2B">
              <w:rPr>
                <w:rStyle w:val="Hypertextovprepojenie"/>
                <w:noProof/>
              </w:rPr>
              <w:t>Určenie príručky</w:t>
            </w:r>
            <w:r>
              <w:rPr>
                <w:noProof/>
                <w:webHidden/>
              </w:rPr>
              <w:tab/>
            </w:r>
            <w:r>
              <w:rPr>
                <w:noProof/>
                <w:webHidden/>
              </w:rPr>
              <w:fldChar w:fldCharType="begin"/>
            </w:r>
            <w:r>
              <w:rPr>
                <w:noProof/>
                <w:webHidden/>
              </w:rPr>
              <w:instrText xml:space="preserve"> PAGEREF _Toc532217025 \h </w:instrText>
            </w:r>
            <w:r>
              <w:rPr>
                <w:noProof/>
                <w:webHidden/>
              </w:rPr>
            </w:r>
          </w:ins>
          <w:r>
            <w:rPr>
              <w:noProof/>
              <w:webHidden/>
            </w:rPr>
            <w:fldChar w:fldCharType="separate"/>
          </w:r>
          <w:ins w:id="142" w:author="Autor">
            <w:r w:rsidR="00E32FFF">
              <w:rPr>
                <w:noProof/>
                <w:webHidden/>
              </w:rPr>
              <w:t>9</w:t>
            </w:r>
            <w:r>
              <w:rPr>
                <w:noProof/>
                <w:webHidden/>
              </w:rPr>
              <w:fldChar w:fldCharType="end"/>
            </w:r>
            <w:r w:rsidRPr="00CB7F2B">
              <w:rPr>
                <w:rStyle w:val="Hypertextovprepojenie"/>
                <w:noProof/>
              </w:rPr>
              <w:fldChar w:fldCharType="end"/>
            </w:r>
          </w:ins>
        </w:p>
        <w:p w:rsidR="00D94CC1" w:rsidRDefault="00D94CC1">
          <w:pPr>
            <w:pStyle w:val="Obsah2"/>
            <w:tabs>
              <w:tab w:val="left" w:pos="880"/>
              <w:tab w:val="right" w:leader="dot" w:pos="9062"/>
            </w:tabs>
            <w:rPr>
              <w:ins w:id="143" w:author="Autor"/>
              <w:rFonts w:asciiTheme="minorHAnsi" w:eastAsiaTheme="minorEastAsia" w:hAnsiTheme="minorHAnsi"/>
              <w:noProof/>
              <w:lang w:eastAsia="sk-SK"/>
            </w:rPr>
          </w:pPr>
          <w:ins w:id="144"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"_Toc532217026"</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2.3.</w:t>
            </w:r>
            <w:r>
              <w:rPr>
                <w:rFonts w:asciiTheme="minorHAnsi" w:eastAsiaTheme="minorEastAsia" w:hAnsiTheme="minorHAnsi"/>
                <w:noProof/>
                <w:lang w:eastAsia="sk-SK"/>
              </w:rPr>
              <w:tab/>
            </w:r>
            <w:r w:rsidRPr="00CB7F2B">
              <w:rPr>
                <w:rStyle w:val="Hypertextovprepojenie"/>
                <w:noProof/>
              </w:rPr>
              <w:t>Legislatívny rámec</w:t>
            </w:r>
            <w:r>
              <w:rPr>
                <w:noProof/>
                <w:webHidden/>
              </w:rPr>
              <w:tab/>
            </w:r>
            <w:r>
              <w:rPr>
                <w:noProof/>
                <w:webHidden/>
              </w:rPr>
              <w:fldChar w:fldCharType="begin"/>
            </w:r>
            <w:r>
              <w:rPr>
                <w:noProof/>
                <w:webHidden/>
              </w:rPr>
              <w:instrText xml:space="preserve"> PAGEREF _Toc532217026 \h </w:instrText>
            </w:r>
            <w:r>
              <w:rPr>
                <w:noProof/>
                <w:webHidden/>
              </w:rPr>
            </w:r>
          </w:ins>
          <w:r>
            <w:rPr>
              <w:noProof/>
              <w:webHidden/>
            </w:rPr>
            <w:fldChar w:fldCharType="separate"/>
          </w:r>
          <w:ins w:id="145" w:author="Autor">
            <w:r w:rsidR="00E32FFF">
              <w:rPr>
                <w:noProof/>
                <w:webHidden/>
              </w:rPr>
              <w:t>9</w:t>
            </w:r>
            <w:r>
              <w:rPr>
                <w:noProof/>
                <w:webHidden/>
              </w:rPr>
              <w:fldChar w:fldCharType="end"/>
            </w:r>
            <w:r w:rsidRPr="00CB7F2B">
              <w:rPr>
                <w:rStyle w:val="Hypertextovprepojenie"/>
                <w:noProof/>
              </w:rPr>
              <w:fldChar w:fldCharType="end"/>
            </w:r>
          </w:ins>
        </w:p>
        <w:p w:rsidR="00D94CC1" w:rsidRDefault="00D94CC1">
          <w:pPr>
            <w:pStyle w:val="Obsah2"/>
            <w:tabs>
              <w:tab w:val="left" w:pos="880"/>
              <w:tab w:val="right" w:leader="dot" w:pos="9062"/>
            </w:tabs>
            <w:rPr>
              <w:ins w:id="146" w:author="Autor"/>
              <w:rFonts w:asciiTheme="minorHAnsi" w:eastAsiaTheme="minorEastAsia" w:hAnsiTheme="minorHAnsi"/>
              <w:noProof/>
              <w:lang w:eastAsia="sk-SK"/>
            </w:rPr>
          </w:pPr>
          <w:ins w:id="147"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"_Toc532217027"</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2.2.</w:t>
            </w:r>
            <w:r>
              <w:rPr>
                <w:rFonts w:asciiTheme="minorHAnsi" w:eastAsiaTheme="minorEastAsia" w:hAnsiTheme="minorHAnsi"/>
                <w:noProof/>
                <w:lang w:eastAsia="sk-SK"/>
              </w:rPr>
              <w:tab/>
            </w:r>
            <w:r w:rsidRPr="00CB7F2B">
              <w:rPr>
                <w:rStyle w:val="Hypertextovprepojenie"/>
                <w:noProof/>
              </w:rPr>
              <w:t>Legislatívny rámec</w:t>
            </w:r>
            <w:r>
              <w:rPr>
                <w:noProof/>
                <w:webHidden/>
              </w:rPr>
              <w:tab/>
            </w:r>
            <w:r>
              <w:rPr>
                <w:noProof/>
                <w:webHidden/>
              </w:rPr>
              <w:fldChar w:fldCharType="begin"/>
            </w:r>
            <w:r>
              <w:rPr>
                <w:noProof/>
                <w:webHidden/>
              </w:rPr>
              <w:instrText xml:space="preserve"> PAGEREF _Toc532217027 \h </w:instrText>
            </w:r>
            <w:r>
              <w:rPr>
                <w:noProof/>
                <w:webHidden/>
              </w:rPr>
            </w:r>
          </w:ins>
          <w:r>
            <w:rPr>
              <w:noProof/>
              <w:webHidden/>
            </w:rPr>
            <w:fldChar w:fldCharType="separate"/>
          </w:r>
          <w:ins w:id="148" w:author="Autor">
            <w:r w:rsidR="00E32FFF">
              <w:rPr>
                <w:noProof/>
                <w:webHidden/>
              </w:rPr>
              <w:t>9</w:t>
            </w:r>
            <w:r>
              <w:rPr>
                <w:noProof/>
                <w:webHidden/>
              </w:rPr>
              <w:fldChar w:fldCharType="end"/>
            </w:r>
            <w:r w:rsidRPr="00CB7F2B">
              <w:rPr>
                <w:rStyle w:val="Hypertextovprepojenie"/>
                <w:noProof/>
              </w:rPr>
              <w:fldChar w:fldCharType="end"/>
            </w:r>
          </w:ins>
        </w:p>
        <w:p w:rsidR="00D94CC1" w:rsidRDefault="00D94CC1">
          <w:pPr>
            <w:pStyle w:val="Obsah1"/>
            <w:tabs>
              <w:tab w:val="left" w:pos="440"/>
              <w:tab w:val="right" w:leader="dot" w:pos="9062"/>
            </w:tabs>
            <w:rPr>
              <w:ins w:id="149" w:author="Autor"/>
              <w:rFonts w:asciiTheme="minorHAnsi" w:eastAsiaTheme="minorEastAsia" w:hAnsiTheme="minorHAnsi"/>
              <w:noProof/>
              <w:lang w:eastAsia="sk-SK"/>
            </w:rPr>
          </w:pPr>
          <w:ins w:id="150"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"_Toc532217028"</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w:t>
            </w:r>
            <w:r>
              <w:rPr>
                <w:rFonts w:asciiTheme="minorHAnsi" w:eastAsiaTheme="minorEastAsia" w:hAnsiTheme="minorHAnsi"/>
                <w:noProof/>
                <w:lang w:eastAsia="sk-SK"/>
              </w:rPr>
              <w:tab/>
            </w:r>
            <w:r w:rsidRPr="00CB7F2B">
              <w:rPr>
                <w:rStyle w:val="Hypertextovprepojenie"/>
                <w:noProof/>
              </w:rPr>
              <w:t>Realizácia verejného obstarávania a obstarávania</w:t>
            </w:r>
            <w:r>
              <w:rPr>
                <w:noProof/>
                <w:webHidden/>
              </w:rPr>
              <w:tab/>
            </w:r>
            <w:r>
              <w:rPr>
                <w:noProof/>
                <w:webHidden/>
              </w:rPr>
              <w:fldChar w:fldCharType="begin"/>
            </w:r>
            <w:r>
              <w:rPr>
                <w:noProof/>
                <w:webHidden/>
              </w:rPr>
              <w:instrText xml:space="preserve"> PAGEREF _Toc532217028 \h </w:instrText>
            </w:r>
            <w:r>
              <w:rPr>
                <w:noProof/>
                <w:webHidden/>
              </w:rPr>
            </w:r>
          </w:ins>
          <w:r>
            <w:rPr>
              <w:noProof/>
              <w:webHidden/>
            </w:rPr>
            <w:fldChar w:fldCharType="separate"/>
          </w:r>
          <w:ins w:id="151" w:author="Autor">
            <w:r w:rsidR="00E32FFF">
              <w:rPr>
                <w:noProof/>
                <w:webHidden/>
              </w:rPr>
              <w:t>11</w:t>
            </w:r>
            <w:r>
              <w:rPr>
                <w:noProof/>
                <w:webHidden/>
              </w:rPr>
              <w:fldChar w:fldCharType="end"/>
            </w:r>
            <w:r w:rsidRPr="00CB7F2B">
              <w:rPr>
                <w:rStyle w:val="Hypertextovprepojenie"/>
                <w:noProof/>
              </w:rPr>
              <w:fldChar w:fldCharType="end"/>
            </w:r>
          </w:ins>
        </w:p>
        <w:p w:rsidR="00D94CC1" w:rsidRDefault="00D94CC1">
          <w:pPr>
            <w:pStyle w:val="Obsah2"/>
            <w:tabs>
              <w:tab w:val="left" w:pos="880"/>
              <w:tab w:val="right" w:leader="dot" w:pos="9062"/>
            </w:tabs>
            <w:rPr>
              <w:ins w:id="152" w:author="Autor"/>
              <w:rFonts w:asciiTheme="minorHAnsi" w:eastAsiaTheme="minorEastAsia" w:hAnsiTheme="minorHAnsi"/>
              <w:noProof/>
              <w:lang w:eastAsia="sk-SK"/>
            </w:rPr>
          </w:pPr>
          <w:ins w:id="153"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"_Toc532217029"</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w:t>
            </w:r>
            <w:r>
              <w:rPr>
                <w:rFonts w:asciiTheme="minorHAnsi" w:eastAsiaTheme="minorEastAsia" w:hAnsiTheme="minorHAnsi"/>
                <w:noProof/>
                <w:lang w:eastAsia="sk-SK"/>
              </w:rPr>
              <w:tab/>
            </w:r>
            <w:r w:rsidRPr="00CB7F2B">
              <w:rPr>
                <w:rStyle w:val="Hypertextovprepojenie"/>
                <w:noProof/>
              </w:rPr>
              <w:t>Všeobecné pravidlá verejného obstarávania</w:t>
            </w:r>
            <w:r>
              <w:rPr>
                <w:noProof/>
                <w:webHidden/>
              </w:rPr>
              <w:tab/>
            </w:r>
            <w:r>
              <w:rPr>
                <w:noProof/>
                <w:webHidden/>
              </w:rPr>
              <w:fldChar w:fldCharType="begin"/>
            </w:r>
            <w:r>
              <w:rPr>
                <w:noProof/>
                <w:webHidden/>
              </w:rPr>
              <w:instrText xml:space="preserve"> PAGEREF _Toc532217029 \h </w:instrText>
            </w:r>
            <w:r>
              <w:rPr>
                <w:noProof/>
                <w:webHidden/>
              </w:rPr>
            </w:r>
          </w:ins>
          <w:r>
            <w:rPr>
              <w:noProof/>
              <w:webHidden/>
            </w:rPr>
            <w:fldChar w:fldCharType="separate"/>
          </w:r>
          <w:ins w:id="154" w:author="Autor">
            <w:r w:rsidR="00E32FFF">
              <w:rPr>
                <w:noProof/>
                <w:webHidden/>
              </w:rPr>
              <w:t>11</w:t>
            </w:r>
            <w:r>
              <w:rPr>
                <w:noProof/>
                <w:webHidden/>
              </w:rPr>
              <w:fldChar w:fldCharType="end"/>
            </w:r>
            <w:r w:rsidRPr="00CB7F2B">
              <w:rPr>
                <w:rStyle w:val="Hypertextovprepojenie"/>
                <w:noProof/>
              </w:rPr>
              <w:fldChar w:fldCharType="end"/>
            </w:r>
          </w:ins>
        </w:p>
        <w:p w:rsidR="00D94CC1" w:rsidRDefault="00D94CC1">
          <w:pPr>
            <w:pStyle w:val="Obsah3"/>
            <w:rPr>
              <w:ins w:id="155" w:author="Autor"/>
              <w:rFonts w:asciiTheme="minorHAnsi" w:eastAsiaTheme="minorEastAsia" w:hAnsiTheme="minorHAnsi"/>
              <w:noProof/>
              <w:lang w:eastAsia="sk-SK"/>
            </w:rPr>
          </w:pPr>
          <w:ins w:id="156"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"_Toc532217030"</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3.1.1.</w:t>
            </w:r>
            <w:r>
              <w:rPr>
                <w:rFonts w:asciiTheme="minorHAnsi" w:eastAsiaTheme="minorEastAsia" w:hAnsiTheme="minorHAnsi"/>
                <w:noProof/>
                <w:lang w:eastAsia="sk-SK"/>
              </w:rPr>
              <w:tab/>
            </w:r>
            <w:r w:rsidRPr="00CB7F2B">
              <w:rPr>
                <w:rStyle w:val="Hypertextovprepojenie"/>
                <w:noProof/>
              </w:rPr>
              <w:t>Výber postupu verejného obstarávania</w:t>
            </w:r>
            <w:r>
              <w:rPr>
                <w:noProof/>
                <w:webHidden/>
              </w:rPr>
              <w:tab/>
            </w:r>
            <w:r>
              <w:rPr>
                <w:noProof/>
                <w:webHidden/>
              </w:rPr>
              <w:fldChar w:fldCharType="begin"/>
            </w:r>
            <w:r>
              <w:rPr>
                <w:noProof/>
                <w:webHidden/>
              </w:rPr>
              <w:instrText xml:space="preserve"> PAGEREF _Toc532217030 \h </w:instrText>
            </w:r>
            <w:r>
              <w:rPr>
                <w:noProof/>
                <w:webHidden/>
              </w:rPr>
            </w:r>
          </w:ins>
          <w:r>
            <w:rPr>
              <w:noProof/>
              <w:webHidden/>
            </w:rPr>
            <w:fldChar w:fldCharType="separate"/>
          </w:r>
          <w:ins w:id="157" w:author="Autor">
            <w:r w:rsidR="00E32FFF">
              <w:rPr>
                <w:noProof/>
                <w:webHidden/>
              </w:rPr>
              <w:t>11</w:t>
            </w:r>
            <w:r>
              <w:rPr>
                <w:noProof/>
                <w:webHidden/>
              </w:rPr>
              <w:fldChar w:fldCharType="end"/>
            </w:r>
            <w:r w:rsidRPr="00CB7F2B">
              <w:rPr>
                <w:rStyle w:val="Hypertextovprepojenie"/>
                <w:noProof/>
              </w:rPr>
              <w:fldChar w:fldCharType="end"/>
            </w:r>
          </w:ins>
        </w:p>
        <w:p w:rsidR="00D94CC1" w:rsidRDefault="00D94CC1">
          <w:pPr>
            <w:pStyle w:val="Obsah3"/>
            <w:rPr>
              <w:ins w:id="158" w:author="Autor"/>
              <w:rFonts w:asciiTheme="minorHAnsi" w:eastAsiaTheme="minorEastAsia" w:hAnsiTheme="minorHAnsi"/>
              <w:noProof/>
              <w:lang w:eastAsia="sk-SK"/>
            </w:rPr>
          </w:pPr>
          <w:ins w:id="159"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"_Toc532217031"</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3.1.2.</w:t>
            </w:r>
            <w:r>
              <w:rPr>
                <w:rFonts w:asciiTheme="minorHAnsi" w:eastAsiaTheme="minorEastAsia" w:hAnsiTheme="minorHAnsi"/>
                <w:noProof/>
                <w:lang w:eastAsia="sk-SK"/>
              </w:rPr>
              <w:tab/>
            </w:r>
            <w:r w:rsidRPr="00CB7F2B">
              <w:rPr>
                <w:rStyle w:val="Hypertextovprepojenie"/>
                <w:noProof/>
              </w:rPr>
              <w:t>Predpokladaná hodnota zákazky</w:t>
            </w:r>
            <w:r>
              <w:rPr>
                <w:noProof/>
                <w:webHidden/>
              </w:rPr>
              <w:tab/>
            </w:r>
            <w:r>
              <w:rPr>
                <w:noProof/>
                <w:webHidden/>
              </w:rPr>
              <w:fldChar w:fldCharType="begin"/>
            </w:r>
            <w:r>
              <w:rPr>
                <w:noProof/>
                <w:webHidden/>
              </w:rPr>
              <w:instrText xml:space="preserve"> PAGEREF _Toc532217031 \h </w:instrText>
            </w:r>
            <w:r>
              <w:rPr>
                <w:noProof/>
                <w:webHidden/>
              </w:rPr>
            </w:r>
          </w:ins>
          <w:r>
            <w:rPr>
              <w:noProof/>
              <w:webHidden/>
            </w:rPr>
            <w:fldChar w:fldCharType="separate"/>
          </w:r>
          <w:ins w:id="160" w:author="Autor">
            <w:r w:rsidR="00E32FFF">
              <w:rPr>
                <w:noProof/>
                <w:webHidden/>
              </w:rPr>
              <w:t>11</w:t>
            </w:r>
            <w:r>
              <w:rPr>
                <w:noProof/>
                <w:webHidden/>
              </w:rPr>
              <w:fldChar w:fldCharType="end"/>
            </w:r>
            <w:r w:rsidRPr="00CB7F2B">
              <w:rPr>
                <w:rStyle w:val="Hypertextovprepojenie"/>
                <w:noProof/>
              </w:rPr>
              <w:fldChar w:fldCharType="end"/>
            </w:r>
          </w:ins>
        </w:p>
        <w:p w:rsidR="00D94CC1" w:rsidRDefault="00D94CC1">
          <w:pPr>
            <w:pStyle w:val="Obsah3"/>
            <w:rPr>
              <w:ins w:id="161" w:author="Autor"/>
              <w:rFonts w:asciiTheme="minorHAnsi" w:eastAsiaTheme="minorEastAsia" w:hAnsiTheme="minorHAnsi"/>
              <w:noProof/>
              <w:lang w:eastAsia="sk-SK"/>
            </w:rPr>
          </w:pPr>
          <w:ins w:id="162"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"_Toc532217032"</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3.1.3.</w:t>
            </w:r>
            <w:r>
              <w:rPr>
                <w:rFonts w:asciiTheme="minorHAnsi" w:eastAsiaTheme="minorEastAsia" w:hAnsiTheme="minorHAnsi"/>
                <w:noProof/>
                <w:lang w:eastAsia="sk-SK"/>
              </w:rPr>
              <w:tab/>
            </w:r>
            <w:r w:rsidRPr="00CB7F2B">
              <w:rPr>
                <w:rStyle w:val="Hypertextovprepojenie"/>
                <w:noProof/>
              </w:rPr>
              <w:t>Oznámenia používané vo v</w:t>
            </w:r>
            <w:bookmarkStart w:id="163" w:name="_GoBack"/>
            <w:bookmarkEnd w:id="163"/>
            <w:r w:rsidRPr="00CB7F2B">
              <w:rPr>
                <w:rStyle w:val="Hypertextovprepojenie"/>
                <w:noProof/>
              </w:rPr>
              <w:t>erejnom obstarávaní</w:t>
            </w:r>
            <w:r>
              <w:rPr>
                <w:noProof/>
                <w:webHidden/>
              </w:rPr>
              <w:tab/>
            </w:r>
            <w:r>
              <w:rPr>
                <w:noProof/>
                <w:webHidden/>
              </w:rPr>
              <w:fldChar w:fldCharType="begin"/>
            </w:r>
            <w:r>
              <w:rPr>
                <w:noProof/>
                <w:webHidden/>
              </w:rPr>
              <w:instrText xml:space="preserve"> PAGEREF _Toc532217032 \h </w:instrText>
            </w:r>
            <w:r>
              <w:rPr>
                <w:noProof/>
                <w:webHidden/>
              </w:rPr>
            </w:r>
          </w:ins>
          <w:r>
            <w:rPr>
              <w:noProof/>
              <w:webHidden/>
            </w:rPr>
            <w:fldChar w:fldCharType="separate"/>
          </w:r>
          <w:ins w:id="164" w:author="Autor">
            <w:r w:rsidR="00E32FFF">
              <w:rPr>
                <w:noProof/>
                <w:webHidden/>
              </w:rPr>
              <w:t>13</w:t>
            </w:r>
            <w:r>
              <w:rPr>
                <w:noProof/>
                <w:webHidden/>
              </w:rPr>
              <w:fldChar w:fldCharType="end"/>
            </w:r>
            <w:r w:rsidRPr="00CB7F2B">
              <w:rPr>
                <w:rStyle w:val="Hypertextovprepojenie"/>
                <w:noProof/>
              </w:rPr>
              <w:fldChar w:fldCharType="end"/>
            </w:r>
          </w:ins>
        </w:p>
        <w:p w:rsidR="00D94CC1" w:rsidRDefault="00D94CC1">
          <w:pPr>
            <w:pStyle w:val="Obsah3"/>
            <w:rPr>
              <w:ins w:id="165" w:author="Autor"/>
              <w:rFonts w:asciiTheme="minorHAnsi" w:eastAsiaTheme="minorEastAsia" w:hAnsiTheme="minorHAnsi"/>
              <w:noProof/>
              <w:lang w:eastAsia="sk-SK"/>
            </w:rPr>
          </w:pPr>
          <w:ins w:id="166"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"_Toc532217033"</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3.1.4.</w:t>
            </w:r>
            <w:r>
              <w:rPr>
                <w:rFonts w:asciiTheme="minorHAnsi" w:eastAsiaTheme="minorEastAsia" w:hAnsiTheme="minorHAnsi"/>
                <w:noProof/>
                <w:lang w:eastAsia="sk-SK"/>
              </w:rPr>
              <w:tab/>
            </w:r>
            <w:r w:rsidRPr="00CB7F2B">
              <w:rPr>
                <w:rStyle w:val="Hypertextovprepojenie"/>
                <w:noProof/>
              </w:rPr>
              <w:t>Súťažné podklady</w:t>
            </w:r>
            <w:r>
              <w:rPr>
                <w:noProof/>
                <w:webHidden/>
              </w:rPr>
              <w:tab/>
            </w:r>
            <w:r>
              <w:rPr>
                <w:noProof/>
                <w:webHidden/>
              </w:rPr>
              <w:fldChar w:fldCharType="begin"/>
            </w:r>
            <w:r>
              <w:rPr>
                <w:noProof/>
                <w:webHidden/>
              </w:rPr>
              <w:instrText xml:space="preserve"> PAGEREF _Toc532217033 \h </w:instrText>
            </w:r>
            <w:r>
              <w:rPr>
                <w:noProof/>
                <w:webHidden/>
              </w:rPr>
            </w:r>
          </w:ins>
          <w:r>
            <w:rPr>
              <w:noProof/>
              <w:webHidden/>
            </w:rPr>
            <w:fldChar w:fldCharType="separate"/>
          </w:r>
          <w:ins w:id="167" w:author="Autor">
            <w:r w:rsidR="00E32FFF">
              <w:rPr>
                <w:noProof/>
                <w:webHidden/>
              </w:rPr>
              <w:t>14</w:t>
            </w:r>
            <w:r>
              <w:rPr>
                <w:noProof/>
                <w:webHidden/>
              </w:rPr>
              <w:fldChar w:fldCharType="end"/>
            </w:r>
            <w:r w:rsidRPr="00CB7F2B">
              <w:rPr>
                <w:rStyle w:val="Hypertextovprepojenie"/>
                <w:noProof/>
              </w:rPr>
              <w:fldChar w:fldCharType="end"/>
            </w:r>
          </w:ins>
        </w:p>
        <w:p w:rsidR="00D94CC1" w:rsidRDefault="00D94CC1">
          <w:pPr>
            <w:pStyle w:val="Obsah3"/>
            <w:rPr>
              <w:ins w:id="168" w:author="Autor"/>
              <w:rFonts w:asciiTheme="minorHAnsi" w:eastAsiaTheme="minorEastAsia" w:hAnsiTheme="minorHAnsi"/>
              <w:noProof/>
              <w:lang w:eastAsia="sk-SK"/>
            </w:rPr>
          </w:pPr>
          <w:ins w:id="169"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"_Toc532217034"</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3.1.5.</w:t>
            </w:r>
            <w:r>
              <w:rPr>
                <w:rFonts w:asciiTheme="minorHAnsi" w:eastAsiaTheme="minorEastAsia" w:hAnsiTheme="minorHAnsi"/>
                <w:noProof/>
                <w:lang w:eastAsia="sk-SK"/>
              </w:rPr>
              <w:tab/>
            </w:r>
            <w:r w:rsidRPr="00CB7F2B">
              <w:rPr>
                <w:rStyle w:val="Hypertextovprepojenie"/>
                <w:noProof/>
              </w:rPr>
              <w:t>Určovanie lehôt</w:t>
            </w:r>
            <w:r>
              <w:rPr>
                <w:noProof/>
                <w:webHidden/>
              </w:rPr>
              <w:tab/>
            </w:r>
            <w:r>
              <w:rPr>
                <w:noProof/>
                <w:webHidden/>
              </w:rPr>
              <w:fldChar w:fldCharType="begin"/>
            </w:r>
            <w:r>
              <w:rPr>
                <w:noProof/>
                <w:webHidden/>
              </w:rPr>
              <w:instrText xml:space="preserve"> PAGEREF _Toc532217034 \h </w:instrText>
            </w:r>
            <w:r>
              <w:rPr>
                <w:noProof/>
                <w:webHidden/>
              </w:rPr>
            </w:r>
          </w:ins>
          <w:r>
            <w:rPr>
              <w:noProof/>
              <w:webHidden/>
            </w:rPr>
            <w:fldChar w:fldCharType="separate"/>
          </w:r>
          <w:ins w:id="170" w:author="Autor">
            <w:r w:rsidR="00E32FFF">
              <w:rPr>
                <w:noProof/>
                <w:webHidden/>
              </w:rPr>
              <w:t>15</w:t>
            </w:r>
            <w:r>
              <w:rPr>
                <w:noProof/>
                <w:webHidden/>
              </w:rPr>
              <w:fldChar w:fldCharType="end"/>
            </w:r>
            <w:r w:rsidRPr="00CB7F2B">
              <w:rPr>
                <w:rStyle w:val="Hypertextovprepojenie"/>
                <w:noProof/>
              </w:rPr>
              <w:fldChar w:fldCharType="end"/>
            </w:r>
          </w:ins>
        </w:p>
        <w:p w:rsidR="00D94CC1" w:rsidRDefault="00D94CC1">
          <w:pPr>
            <w:pStyle w:val="Obsah3"/>
            <w:rPr>
              <w:ins w:id="171" w:author="Autor"/>
              <w:rFonts w:asciiTheme="minorHAnsi" w:eastAsiaTheme="minorEastAsia" w:hAnsiTheme="minorHAnsi"/>
              <w:noProof/>
              <w:lang w:eastAsia="sk-SK"/>
            </w:rPr>
          </w:pPr>
          <w:ins w:id="172"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"_Toc532217035"</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3.1.6.</w:t>
            </w:r>
            <w:r>
              <w:rPr>
                <w:rFonts w:asciiTheme="minorHAnsi" w:eastAsiaTheme="minorEastAsia" w:hAnsiTheme="minorHAnsi"/>
                <w:noProof/>
                <w:lang w:eastAsia="sk-SK"/>
              </w:rPr>
              <w:tab/>
            </w:r>
            <w:r w:rsidRPr="00CB7F2B">
              <w:rPr>
                <w:rStyle w:val="Hypertextovprepojenie"/>
                <w:noProof/>
              </w:rPr>
              <w:t>Určovanie zábezpeky</w:t>
            </w:r>
            <w:r>
              <w:rPr>
                <w:noProof/>
                <w:webHidden/>
              </w:rPr>
              <w:tab/>
            </w:r>
            <w:r>
              <w:rPr>
                <w:noProof/>
                <w:webHidden/>
              </w:rPr>
              <w:fldChar w:fldCharType="begin"/>
            </w:r>
            <w:r>
              <w:rPr>
                <w:noProof/>
                <w:webHidden/>
              </w:rPr>
              <w:instrText xml:space="preserve"> PAGEREF _Toc532217035 \h </w:instrText>
            </w:r>
            <w:r>
              <w:rPr>
                <w:noProof/>
                <w:webHidden/>
              </w:rPr>
            </w:r>
          </w:ins>
          <w:r>
            <w:rPr>
              <w:noProof/>
              <w:webHidden/>
            </w:rPr>
            <w:fldChar w:fldCharType="separate"/>
          </w:r>
          <w:ins w:id="173" w:author="Autor">
            <w:r w:rsidR="00E32FFF">
              <w:rPr>
                <w:noProof/>
                <w:webHidden/>
              </w:rPr>
              <w:t>15</w:t>
            </w:r>
            <w:r>
              <w:rPr>
                <w:noProof/>
                <w:webHidden/>
              </w:rPr>
              <w:fldChar w:fldCharType="end"/>
            </w:r>
            <w:r w:rsidRPr="00CB7F2B">
              <w:rPr>
                <w:rStyle w:val="Hypertextovprepojenie"/>
                <w:noProof/>
              </w:rPr>
              <w:fldChar w:fldCharType="end"/>
            </w:r>
          </w:ins>
        </w:p>
        <w:p w:rsidR="00D94CC1" w:rsidRDefault="00D94CC1">
          <w:pPr>
            <w:pStyle w:val="Obsah3"/>
            <w:rPr>
              <w:ins w:id="174" w:author="Autor"/>
              <w:rFonts w:asciiTheme="minorHAnsi" w:eastAsiaTheme="minorEastAsia" w:hAnsiTheme="minorHAnsi"/>
              <w:noProof/>
              <w:lang w:eastAsia="sk-SK"/>
            </w:rPr>
          </w:pPr>
          <w:ins w:id="175"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"_Toc532217036"</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3.1.7.</w:t>
            </w:r>
            <w:r>
              <w:rPr>
                <w:rFonts w:asciiTheme="minorHAnsi" w:eastAsiaTheme="minorEastAsia" w:hAnsiTheme="minorHAnsi"/>
                <w:noProof/>
                <w:lang w:eastAsia="sk-SK"/>
              </w:rPr>
              <w:tab/>
            </w:r>
            <w:r w:rsidRPr="00CB7F2B">
              <w:rPr>
                <w:rStyle w:val="Hypertextovprepojenie"/>
                <w:noProof/>
              </w:rPr>
              <w:t>Určovanie kritérií na vyhodnotenie ponúk</w:t>
            </w:r>
            <w:r>
              <w:rPr>
                <w:noProof/>
                <w:webHidden/>
              </w:rPr>
              <w:tab/>
            </w:r>
            <w:r>
              <w:rPr>
                <w:noProof/>
                <w:webHidden/>
              </w:rPr>
              <w:fldChar w:fldCharType="begin"/>
            </w:r>
            <w:r>
              <w:rPr>
                <w:noProof/>
                <w:webHidden/>
              </w:rPr>
              <w:instrText xml:space="preserve"> PAGEREF _Toc532217036 \h </w:instrText>
            </w:r>
            <w:r>
              <w:rPr>
                <w:noProof/>
                <w:webHidden/>
              </w:rPr>
            </w:r>
          </w:ins>
          <w:r>
            <w:rPr>
              <w:noProof/>
              <w:webHidden/>
            </w:rPr>
            <w:fldChar w:fldCharType="separate"/>
          </w:r>
          <w:ins w:id="176" w:author="Autor">
            <w:r w:rsidR="00E32FFF">
              <w:rPr>
                <w:noProof/>
                <w:webHidden/>
              </w:rPr>
              <w:t>16</w:t>
            </w:r>
            <w:r>
              <w:rPr>
                <w:noProof/>
                <w:webHidden/>
              </w:rPr>
              <w:fldChar w:fldCharType="end"/>
            </w:r>
            <w:r w:rsidRPr="00CB7F2B">
              <w:rPr>
                <w:rStyle w:val="Hypertextovprepojenie"/>
                <w:noProof/>
              </w:rPr>
              <w:fldChar w:fldCharType="end"/>
            </w:r>
          </w:ins>
        </w:p>
        <w:p w:rsidR="00D94CC1" w:rsidRDefault="00D94CC1">
          <w:pPr>
            <w:pStyle w:val="Obsah3"/>
            <w:rPr>
              <w:ins w:id="177" w:author="Autor"/>
              <w:rFonts w:asciiTheme="minorHAnsi" w:eastAsiaTheme="minorEastAsia" w:hAnsiTheme="minorHAnsi"/>
              <w:noProof/>
              <w:lang w:eastAsia="sk-SK"/>
            </w:rPr>
          </w:pPr>
          <w:ins w:id="178"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"_Toc532217037"</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3.1.8.</w:t>
            </w:r>
            <w:r>
              <w:rPr>
                <w:rFonts w:asciiTheme="minorHAnsi" w:eastAsiaTheme="minorEastAsia" w:hAnsiTheme="minorHAnsi"/>
                <w:noProof/>
                <w:lang w:eastAsia="sk-SK"/>
              </w:rPr>
              <w:tab/>
            </w:r>
            <w:r w:rsidRPr="00CB7F2B">
              <w:rPr>
                <w:rStyle w:val="Hypertextovprepojenie"/>
                <w:noProof/>
              </w:rPr>
              <w:t>Podmienky účasti</w:t>
            </w:r>
            <w:r>
              <w:rPr>
                <w:noProof/>
                <w:webHidden/>
              </w:rPr>
              <w:tab/>
            </w:r>
            <w:r>
              <w:rPr>
                <w:noProof/>
                <w:webHidden/>
              </w:rPr>
              <w:fldChar w:fldCharType="begin"/>
            </w:r>
            <w:r>
              <w:rPr>
                <w:noProof/>
                <w:webHidden/>
              </w:rPr>
              <w:instrText xml:space="preserve"> PAGEREF _Toc532217037 \h </w:instrText>
            </w:r>
            <w:r>
              <w:rPr>
                <w:noProof/>
                <w:webHidden/>
              </w:rPr>
            </w:r>
          </w:ins>
          <w:r>
            <w:rPr>
              <w:noProof/>
              <w:webHidden/>
            </w:rPr>
            <w:fldChar w:fldCharType="separate"/>
          </w:r>
          <w:ins w:id="179" w:author="Autor">
            <w:r w:rsidR="00E32FFF">
              <w:rPr>
                <w:noProof/>
                <w:webHidden/>
              </w:rPr>
              <w:t>16</w:t>
            </w:r>
            <w:r>
              <w:rPr>
                <w:noProof/>
                <w:webHidden/>
              </w:rPr>
              <w:fldChar w:fldCharType="end"/>
            </w:r>
            <w:r w:rsidRPr="00CB7F2B">
              <w:rPr>
                <w:rStyle w:val="Hypertextovprepojenie"/>
                <w:noProof/>
              </w:rPr>
              <w:fldChar w:fldCharType="end"/>
            </w:r>
          </w:ins>
        </w:p>
        <w:p w:rsidR="00D94CC1" w:rsidRDefault="00D94CC1">
          <w:pPr>
            <w:pStyle w:val="Obsah3"/>
            <w:rPr>
              <w:ins w:id="180" w:author="Autor"/>
              <w:rFonts w:asciiTheme="minorHAnsi" w:eastAsiaTheme="minorEastAsia" w:hAnsiTheme="minorHAnsi"/>
              <w:noProof/>
              <w:lang w:eastAsia="sk-SK"/>
            </w:rPr>
          </w:pPr>
          <w:ins w:id="181"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"_Toc532217038"</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3.1.9.</w:t>
            </w:r>
            <w:r>
              <w:rPr>
                <w:rFonts w:asciiTheme="minorHAnsi" w:eastAsiaTheme="minorEastAsia" w:hAnsiTheme="minorHAnsi"/>
                <w:noProof/>
                <w:lang w:eastAsia="sk-SK"/>
              </w:rPr>
              <w:tab/>
            </w:r>
            <w:r w:rsidRPr="00CB7F2B">
              <w:rPr>
                <w:rStyle w:val="Hypertextovprepojenie"/>
                <w:noProof/>
              </w:rPr>
              <w:t>Požiadavky na skupinu dodávateľov</w:t>
            </w:r>
            <w:r>
              <w:rPr>
                <w:noProof/>
                <w:webHidden/>
              </w:rPr>
              <w:tab/>
            </w:r>
            <w:r>
              <w:rPr>
                <w:noProof/>
                <w:webHidden/>
              </w:rPr>
              <w:fldChar w:fldCharType="begin"/>
            </w:r>
            <w:r>
              <w:rPr>
                <w:noProof/>
                <w:webHidden/>
              </w:rPr>
              <w:instrText xml:space="preserve"> PAGEREF _Toc532217038 \h </w:instrText>
            </w:r>
            <w:r>
              <w:rPr>
                <w:noProof/>
                <w:webHidden/>
              </w:rPr>
            </w:r>
          </w:ins>
          <w:r>
            <w:rPr>
              <w:noProof/>
              <w:webHidden/>
            </w:rPr>
            <w:fldChar w:fldCharType="separate"/>
          </w:r>
          <w:ins w:id="182" w:author="Autor">
            <w:r w:rsidR="00E32FFF">
              <w:rPr>
                <w:noProof/>
                <w:webHidden/>
              </w:rPr>
              <w:t>18</w:t>
            </w:r>
            <w:r>
              <w:rPr>
                <w:noProof/>
                <w:webHidden/>
              </w:rPr>
              <w:fldChar w:fldCharType="end"/>
            </w:r>
            <w:r w:rsidRPr="00CB7F2B">
              <w:rPr>
                <w:rStyle w:val="Hypertextovprepojenie"/>
                <w:noProof/>
              </w:rPr>
              <w:fldChar w:fldCharType="end"/>
            </w:r>
          </w:ins>
        </w:p>
        <w:p w:rsidR="00D94CC1" w:rsidRDefault="00D94CC1">
          <w:pPr>
            <w:pStyle w:val="Obsah3"/>
            <w:rPr>
              <w:ins w:id="183" w:author="Autor"/>
              <w:rFonts w:asciiTheme="minorHAnsi" w:eastAsiaTheme="minorEastAsia" w:hAnsiTheme="minorHAnsi"/>
              <w:noProof/>
              <w:lang w:eastAsia="sk-SK"/>
            </w:rPr>
          </w:pPr>
          <w:ins w:id="184"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"_Toc532217039"</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3.1.10.</w:t>
            </w:r>
            <w:r>
              <w:rPr>
                <w:rFonts w:asciiTheme="minorHAnsi" w:eastAsiaTheme="minorEastAsia" w:hAnsiTheme="minorHAnsi"/>
                <w:noProof/>
                <w:lang w:eastAsia="sk-SK"/>
              </w:rPr>
              <w:tab/>
            </w:r>
            <w:r w:rsidRPr="00CB7F2B">
              <w:rPr>
                <w:rStyle w:val="Hypertextovprepojenie"/>
                <w:noProof/>
              </w:rPr>
              <w:t>Vyhodnotenie splnenia podmienok účasti</w:t>
            </w:r>
            <w:r>
              <w:rPr>
                <w:noProof/>
                <w:webHidden/>
              </w:rPr>
              <w:tab/>
            </w:r>
            <w:r>
              <w:rPr>
                <w:noProof/>
                <w:webHidden/>
              </w:rPr>
              <w:fldChar w:fldCharType="begin"/>
            </w:r>
            <w:r>
              <w:rPr>
                <w:noProof/>
                <w:webHidden/>
              </w:rPr>
              <w:instrText xml:space="preserve"> PAGEREF _Toc532217039 \h </w:instrText>
            </w:r>
            <w:r>
              <w:rPr>
                <w:noProof/>
                <w:webHidden/>
              </w:rPr>
            </w:r>
          </w:ins>
          <w:r>
            <w:rPr>
              <w:noProof/>
              <w:webHidden/>
            </w:rPr>
            <w:fldChar w:fldCharType="separate"/>
          </w:r>
          <w:ins w:id="185" w:author="Autor">
            <w:r w:rsidR="00E32FFF">
              <w:rPr>
                <w:noProof/>
                <w:webHidden/>
              </w:rPr>
              <w:t>18</w:t>
            </w:r>
            <w:r>
              <w:rPr>
                <w:noProof/>
                <w:webHidden/>
              </w:rPr>
              <w:fldChar w:fldCharType="end"/>
            </w:r>
            <w:r w:rsidRPr="00CB7F2B">
              <w:rPr>
                <w:rStyle w:val="Hypertextovprepojenie"/>
                <w:noProof/>
              </w:rPr>
              <w:fldChar w:fldCharType="end"/>
            </w:r>
          </w:ins>
        </w:p>
        <w:p w:rsidR="00D94CC1" w:rsidRDefault="00D94CC1">
          <w:pPr>
            <w:pStyle w:val="Obsah3"/>
            <w:rPr>
              <w:ins w:id="186" w:author="Autor"/>
              <w:rFonts w:asciiTheme="minorHAnsi" w:eastAsiaTheme="minorEastAsia" w:hAnsiTheme="minorHAnsi"/>
              <w:noProof/>
              <w:lang w:eastAsia="sk-SK"/>
            </w:rPr>
          </w:pPr>
          <w:ins w:id="187"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"_Toc532217040"</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3.1.11.</w:t>
            </w:r>
            <w:r>
              <w:rPr>
                <w:rFonts w:asciiTheme="minorHAnsi" w:eastAsiaTheme="minorEastAsia" w:hAnsiTheme="minorHAnsi"/>
                <w:noProof/>
                <w:lang w:eastAsia="sk-SK"/>
              </w:rPr>
              <w:tab/>
            </w:r>
            <w:r w:rsidRPr="00CB7F2B">
              <w:rPr>
                <w:rStyle w:val="Hypertextovprepojenie"/>
                <w:noProof/>
              </w:rPr>
              <w:t>Vyhodnotenie ponúk</w:t>
            </w:r>
            <w:r>
              <w:rPr>
                <w:noProof/>
                <w:webHidden/>
              </w:rPr>
              <w:tab/>
            </w:r>
            <w:r>
              <w:rPr>
                <w:noProof/>
                <w:webHidden/>
              </w:rPr>
              <w:fldChar w:fldCharType="begin"/>
            </w:r>
            <w:r>
              <w:rPr>
                <w:noProof/>
                <w:webHidden/>
              </w:rPr>
              <w:instrText xml:space="preserve"> PAGEREF _Toc532217040 \h </w:instrText>
            </w:r>
            <w:r>
              <w:rPr>
                <w:noProof/>
                <w:webHidden/>
              </w:rPr>
            </w:r>
          </w:ins>
          <w:r>
            <w:rPr>
              <w:noProof/>
              <w:webHidden/>
            </w:rPr>
            <w:fldChar w:fldCharType="separate"/>
          </w:r>
          <w:ins w:id="188" w:author="Autor">
            <w:r w:rsidR="00E32FFF">
              <w:rPr>
                <w:noProof/>
                <w:webHidden/>
              </w:rPr>
              <w:t>19</w:t>
            </w:r>
            <w:r>
              <w:rPr>
                <w:noProof/>
                <w:webHidden/>
              </w:rPr>
              <w:fldChar w:fldCharType="end"/>
            </w:r>
            <w:r w:rsidRPr="00CB7F2B">
              <w:rPr>
                <w:rStyle w:val="Hypertextovprepojenie"/>
                <w:noProof/>
              </w:rPr>
              <w:fldChar w:fldCharType="end"/>
            </w:r>
          </w:ins>
        </w:p>
        <w:p w:rsidR="00D94CC1" w:rsidRDefault="00D94CC1">
          <w:pPr>
            <w:pStyle w:val="Obsah3"/>
            <w:rPr>
              <w:ins w:id="189" w:author="Autor"/>
              <w:rFonts w:asciiTheme="minorHAnsi" w:eastAsiaTheme="minorEastAsia" w:hAnsiTheme="minorHAnsi"/>
              <w:noProof/>
              <w:lang w:eastAsia="sk-SK"/>
            </w:rPr>
          </w:pPr>
          <w:ins w:id="190"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"_Toc532217041"</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3.1.12.</w:t>
            </w:r>
            <w:r>
              <w:rPr>
                <w:rFonts w:asciiTheme="minorHAnsi" w:eastAsiaTheme="minorEastAsia" w:hAnsiTheme="minorHAnsi"/>
                <w:noProof/>
                <w:lang w:eastAsia="sk-SK"/>
              </w:rPr>
              <w:tab/>
            </w:r>
            <w:r w:rsidRPr="00CB7F2B">
              <w:rPr>
                <w:rStyle w:val="Hypertextovprepojenie"/>
                <w:noProof/>
              </w:rPr>
              <w:t>Komisia na vyhodnotenie ponúk</w:t>
            </w:r>
            <w:r>
              <w:rPr>
                <w:noProof/>
                <w:webHidden/>
              </w:rPr>
              <w:tab/>
            </w:r>
            <w:r>
              <w:rPr>
                <w:noProof/>
                <w:webHidden/>
              </w:rPr>
              <w:fldChar w:fldCharType="begin"/>
            </w:r>
            <w:r>
              <w:rPr>
                <w:noProof/>
                <w:webHidden/>
              </w:rPr>
              <w:instrText xml:space="preserve"> PAGEREF _Toc532217041 \h </w:instrText>
            </w:r>
            <w:r>
              <w:rPr>
                <w:noProof/>
                <w:webHidden/>
              </w:rPr>
            </w:r>
          </w:ins>
          <w:r>
            <w:rPr>
              <w:noProof/>
              <w:webHidden/>
            </w:rPr>
            <w:fldChar w:fldCharType="separate"/>
          </w:r>
          <w:ins w:id="191" w:author="Autor">
            <w:r w:rsidR="00E32FFF">
              <w:rPr>
                <w:noProof/>
                <w:webHidden/>
              </w:rPr>
              <w:t>19</w:t>
            </w:r>
            <w:r>
              <w:rPr>
                <w:noProof/>
                <w:webHidden/>
              </w:rPr>
              <w:fldChar w:fldCharType="end"/>
            </w:r>
            <w:r w:rsidRPr="00CB7F2B">
              <w:rPr>
                <w:rStyle w:val="Hypertextovprepojenie"/>
                <w:noProof/>
              </w:rPr>
              <w:fldChar w:fldCharType="end"/>
            </w:r>
          </w:ins>
        </w:p>
        <w:p w:rsidR="00D94CC1" w:rsidRDefault="00D94CC1">
          <w:pPr>
            <w:pStyle w:val="Obsah3"/>
            <w:rPr>
              <w:ins w:id="192" w:author="Autor"/>
              <w:rFonts w:asciiTheme="minorHAnsi" w:eastAsiaTheme="minorEastAsia" w:hAnsiTheme="minorHAnsi"/>
              <w:noProof/>
              <w:lang w:eastAsia="sk-SK"/>
            </w:rPr>
          </w:pPr>
          <w:ins w:id="193"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"_Toc532217042"</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3.1.13.</w:t>
            </w:r>
            <w:r>
              <w:rPr>
                <w:rFonts w:asciiTheme="minorHAnsi" w:eastAsiaTheme="minorEastAsia" w:hAnsiTheme="minorHAnsi"/>
                <w:noProof/>
                <w:lang w:eastAsia="sk-SK"/>
              </w:rPr>
              <w:tab/>
            </w:r>
            <w:r w:rsidRPr="00CB7F2B">
              <w:rPr>
                <w:rStyle w:val="Hypertextovprepojenie"/>
                <w:noProof/>
              </w:rPr>
              <w:t>Elektronická aukcia</w:t>
            </w:r>
            <w:r>
              <w:rPr>
                <w:noProof/>
                <w:webHidden/>
              </w:rPr>
              <w:tab/>
            </w:r>
            <w:r>
              <w:rPr>
                <w:noProof/>
                <w:webHidden/>
              </w:rPr>
              <w:fldChar w:fldCharType="begin"/>
            </w:r>
            <w:r>
              <w:rPr>
                <w:noProof/>
                <w:webHidden/>
              </w:rPr>
              <w:instrText xml:space="preserve"> PAGEREF _Toc532217042 \h </w:instrText>
            </w:r>
            <w:r>
              <w:rPr>
                <w:noProof/>
                <w:webHidden/>
              </w:rPr>
            </w:r>
          </w:ins>
          <w:r>
            <w:rPr>
              <w:noProof/>
              <w:webHidden/>
            </w:rPr>
            <w:fldChar w:fldCharType="separate"/>
          </w:r>
          <w:ins w:id="194" w:author="Autor">
            <w:r w:rsidR="00E32FFF">
              <w:rPr>
                <w:noProof/>
                <w:webHidden/>
              </w:rPr>
              <w:t>20</w:t>
            </w:r>
            <w:r>
              <w:rPr>
                <w:noProof/>
                <w:webHidden/>
              </w:rPr>
              <w:fldChar w:fldCharType="end"/>
            </w:r>
            <w:r w:rsidRPr="00CB7F2B">
              <w:rPr>
                <w:rStyle w:val="Hypertextovprepojenie"/>
                <w:noProof/>
              </w:rPr>
              <w:fldChar w:fldCharType="end"/>
            </w:r>
          </w:ins>
        </w:p>
        <w:p w:rsidR="00D94CC1" w:rsidRDefault="00D94CC1">
          <w:pPr>
            <w:pStyle w:val="Obsah3"/>
            <w:rPr>
              <w:ins w:id="195" w:author="Autor"/>
              <w:rFonts w:asciiTheme="minorHAnsi" w:eastAsiaTheme="minorEastAsia" w:hAnsiTheme="minorHAnsi"/>
              <w:noProof/>
              <w:lang w:eastAsia="sk-SK"/>
            </w:rPr>
          </w:pPr>
          <w:ins w:id="196"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"_Toc532217043"</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3.1.14.</w:t>
            </w:r>
            <w:r>
              <w:rPr>
                <w:rFonts w:asciiTheme="minorHAnsi" w:eastAsiaTheme="minorEastAsia" w:hAnsiTheme="minorHAnsi"/>
                <w:noProof/>
                <w:lang w:eastAsia="sk-SK"/>
              </w:rPr>
              <w:tab/>
            </w:r>
            <w:r w:rsidRPr="00CB7F2B">
              <w:rPr>
                <w:rStyle w:val="Hypertextovprepojenie"/>
                <w:noProof/>
              </w:rPr>
              <w:t>Uzavretie zmluvy</w:t>
            </w:r>
            <w:r>
              <w:rPr>
                <w:noProof/>
                <w:webHidden/>
              </w:rPr>
              <w:tab/>
            </w:r>
            <w:r>
              <w:rPr>
                <w:noProof/>
                <w:webHidden/>
              </w:rPr>
              <w:fldChar w:fldCharType="begin"/>
            </w:r>
            <w:r>
              <w:rPr>
                <w:noProof/>
                <w:webHidden/>
              </w:rPr>
              <w:instrText xml:space="preserve"> PAGEREF _Toc532217043 \h </w:instrText>
            </w:r>
            <w:r>
              <w:rPr>
                <w:noProof/>
                <w:webHidden/>
              </w:rPr>
            </w:r>
          </w:ins>
          <w:r>
            <w:rPr>
              <w:noProof/>
              <w:webHidden/>
            </w:rPr>
            <w:fldChar w:fldCharType="separate"/>
          </w:r>
          <w:ins w:id="197" w:author="Autor">
            <w:r w:rsidR="00E32FFF">
              <w:rPr>
                <w:noProof/>
                <w:webHidden/>
              </w:rPr>
              <w:t>20</w:t>
            </w:r>
            <w:r>
              <w:rPr>
                <w:noProof/>
                <w:webHidden/>
              </w:rPr>
              <w:fldChar w:fldCharType="end"/>
            </w:r>
            <w:r w:rsidRPr="00CB7F2B">
              <w:rPr>
                <w:rStyle w:val="Hypertextovprepojenie"/>
                <w:noProof/>
              </w:rPr>
              <w:fldChar w:fldCharType="end"/>
            </w:r>
          </w:ins>
        </w:p>
        <w:p w:rsidR="00D94CC1" w:rsidRDefault="00D94CC1">
          <w:pPr>
            <w:pStyle w:val="Obsah3"/>
            <w:rPr>
              <w:ins w:id="198" w:author="Autor"/>
              <w:rFonts w:asciiTheme="minorHAnsi" w:eastAsiaTheme="minorEastAsia" w:hAnsiTheme="minorHAnsi"/>
              <w:noProof/>
              <w:lang w:eastAsia="sk-SK"/>
            </w:rPr>
          </w:pPr>
          <w:ins w:id="199"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"_Toc532217044"</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3.1.15.</w:t>
            </w:r>
            <w:r>
              <w:rPr>
                <w:rFonts w:asciiTheme="minorHAnsi" w:eastAsiaTheme="minorEastAsia" w:hAnsiTheme="minorHAnsi"/>
                <w:noProof/>
                <w:lang w:eastAsia="sk-SK"/>
              </w:rPr>
              <w:tab/>
            </w:r>
            <w:r w:rsidRPr="00CB7F2B">
              <w:rPr>
                <w:rStyle w:val="Hypertextovprepojenie"/>
                <w:noProof/>
              </w:rPr>
              <w:t>Ochrana hospodárskej súťaže</w:t>
            </w:r>
            <w:r>
              <w:rPr>
                <w:noProof/>
                <w:webHidden/>
              </w:rPr>
              <w:tab/>
            </w:r>
            <w:r>
              <w:rPr>
                <w:noProof/>
                <w:webHidden/>
              </w:rPr>
              <w:fldChar w:fldCharType="begin"/>
            </w:r>
            <w:r>
              <w:rPr>
                <w:noProof/>
                <w:webHidden/>
              </w:rPr>
              <w:instrText xml:space="preserve"> PAGEREF _Toc532217044 \h </w:instrText>
            </w:r>
            <w:r>
              <w:rPr>
                <w:noProof/>
                <w:webHidden/>
              </w:rPr>
            </w:r>
          </w:ins>
          <w:r>
            <w:rPr>
              <w:noProof/>
              <w:webHidden/>
            </w:rPr>
            <w:fldChar w:fldCharType="separate"/>
          </w:r>
          <w:ins w:id="200" w:author="Autor">
            <w:r w:rsidR="00E32FFF">
              <w:rPr>
                <w:noProof/>
                <w:webHidden/>
              </w:rPr>
              <w:t>21</w:t>
            </w:r>
            <w:r>
              <w:rPr>
                <w:noProof/>
                <w:webHidden/>
              </w:rPr>
              <w:fldChar w:fldCharType="end"/>
            </w:r>
            <w:r w:rsidRPr="00CB7F2B">
              <w:rPr>
                <w:rStyle w:val="Hypertextovprepojenie"/>
                <w:noProof/>
              </w:rPr>
              <w:fldChar w:fldCharType="end"/>
            </w:r>
          </w:ins>
        </w:p>
        <w:p w:rsidR="00D94CC1" w:rsidRDefault="00D94CC1">
          <w:pPr>
            <w:pStyle w:val="Obsah3"/>
            <w:rPr>
              <w:ins w:id="201" w:author="Autor"/>
              <w:rFonts w:asciiTheme="minorHAnsi" w:eastAsiaTheme="minorEastAsia" w:hAnsiTheme="minorHAnsi"/>
              <w:noProof/>
              <w:lang w:eastAsia="sk-SK"/>
            </w:rPr>
          </w:pPr>
          <w:ins w:id="202"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"_Toc532217045"</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3.1.16.</w:t>
            </w:r>
            <w:r>
              <w:rPr>
                <w:rFonts w:asciiTheme="minorHAnsi" w:eastAsiaTheme="minorEastAsia" w:hAnsiTheme="minorHAnsi"/>
                <w:noProof/>
                <w:lang w:eastAsia="sk-SK"/>
              </w:rPr>
              <w:tab/>
            </w:r>
            <w:r w:rsidRPr="00CB7F2B">
              <w:rPr>
                <w:rStyle w:val="Hypertextovprepojenie"/>
                <w:noProof/>
              </w:rPr>
              <w:t>Oznámenie o výsledku VO</w:t>
            </w:r>
            <w:r>
              <w:rPr>
                <w:noProof/>
                <w:webHidden/>
              </w:rPr>
              <w:tab/>
            </w:r>
            <w:r>
              <w:rPr>
                <w:noProof/>
                <w:webHidden/>
              </w:rPr>
              <w:fldChar w:fldCharType="begin"/>
            </w:r>
            <w:r>
              <w:rPr>
                <w:noProof/>
                <w:webHidden/>
              </w:rPr>
              <w:instrText xml:space="preserve"> PAGEREF _Toc532217045 \h </w:instrText>
            </w:r>
            <w:r>
              <w:rPr>
                <w:noProof/>
                <w:webHidden/>
              </w:rPr>
            </w:r>
          </w:ins>
          <w:r>
            <w:rPr>
              <w:noProof/>
              <w:webHidden/>
            </w:rPr>
            <w:fldChar w:fldCharType="separate"/>
          </w:r>
          <w:ins w:id="203" w:author="Autor">
            <w:r w:rsidR="00E32FFF">
              <w:rPr>
                <w:noProof/>
                <w:webHidden/>
              </w:rPr>
              <w:t>21</w:t>
            </w:r>
            <w:r>
              <w:rPr>
                <w:noProof/>
                <w:webHidden/>
              </w:rPr>
              <w:fldChar w:fldCharType="end"/>
            </w:r>
            <w:r w:rsidRPr="00CB7F2B">
              <w:rPr>
                <w:rStyle w:val="Hypertextovprepojenie"/>
                <w:noProof/>
              </w:rPr>
              <w:fldChar w:fldCharType="end"/>
            </w:r>
          </w:ins>
        </w:p>
        <w:p w:rsidR="00D94CC1" w:rsidRDefault="00D94CC1">
          <w:pPr>
            <w:pStyle w:val="Obsah3"/>
            <w:rPr>
              <w:ins w:id="204" w:author="Autor"/>
              <w:rFonts w:asciiTheme="minorHAnsi" w:eastAsiaTheme="minorEastAsia" w:hAnsiTheme="minorHAnsi"/>
              <w:noProof/>
              <w:lang w:eastAsia="sk-SK"/>
            </w:rPr>
          </w:pPr>
          <w:ins w:id="205"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"_Toc532217046"</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3.1.17.</w:t>
            </w:r>
            <w:r>
              <w:rPr>
                <w:rFonts w:asciiTheme="minorHAnsi" w:eastAsiaTheme="minorEastAsia" w:hAnsiTheme="minorHAnsi"/>
                <w:noProof/>
                <w:lang w:eastAsia="sk-SK"/>
              </w:rPr>
              <w:tab/>
            </w:r>
            <w:r w:rsidRPr="00CB7F2B">
              <w:rPr>
                <w:rStyle w:val="Hypertextovprepojenie"/>
                <w:noProof/>
              </w:rPr>
              <w:t>Uchovávanie dokumentácie VO</w:t>
            </w:r>
            <w:r>
              <w:rPr>
                <w:noProof/>
                <w:webHidden/>
              </w:rPr>
              <w:tab/>
            </w:r>
            <w:r>
              <w:rPr>
                <w:noProof/>
                <w:webHidden/>
              </w:rPr>
              <w:fldChar w:fldCharType="begin"/>
            </w:r>
            <w:r>
              <w:rPr>
                <w:noProof/>
                <w:webHidden/>
              </w:rPr>
              <w:instrText xml:space="preserve"> PAGEREF _Toc532217046 \h </w:instrText>
            </w:r>
            <w:r>
              <w:rPr>
                <w:noProof/>
                <w:webHidden/>
              </w:rPr>
            </w:r>
          </w:ins>
          <w:r>
            <w:rPr>
              <w:noProof/>
              <w:webHidden/>
            </w:rPr>
            <w:fldChar w:fldCharType="separate"/>
          </w:r>
          <w:ins w:id="206" w:author="Autor">
            <w:r w:rsidR="00E32FFF">
              <w:rPr>
                <w:noProof/>
                <w:webHidden/>
              </w:rPr>
              <w:t>21</w:t>
            </w:r>
            <w:r>
              <w:rPr>
                <w:noProof/>
                <w:webHidden/>
              </w:rPr>
              <w:fldChar w:fldCharType="end"/>
            </w:r>
            <w:r w:rsidRPr="00CB7F2B">
              <w:rPr>
                <w:rStyle w:val="Hypertextovprepojenie"/>
                <w:noProof/>
              </w:rPr>
              <w:fldChar w:fldCharType="end"/>
            </w:r>
          </w:ins>
        </w:p>
        <w:p w:rsidR="00D94CC1" w:rsidRDefault="00D94CC1">
          <w:pPr>
            <w:pStyle w:val="Obsah2"/>
            <w:tabs>
              <w:tab w:val="left" w:pos="880"/>
              <w:tab w:val="right" w:leader="dot" w:pos="9062"/>
            </w:tabs>
            <w:rPr>
              <w:ins w:id="207" w:author="Autor"/>
              <w:rFonts w:asciiTheme="minorHAnsi" w:eastAsiaTheme="minorEastAsia" w:hAnsiTheme="minorHAnsi"/>
              <w:noProof/>
              <w:lang w:eastAsia="sk-SK"/>
            </w:rPr>
          </w:pPr>
          <w:ins w:id="208"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"_Toc532217047"</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3.2.</w:t>
            </w:r>
            <w:r>
              <w:rPr>
                <w:rFonts w:asciiTheme="minorHAnsi" w:eastAsiaTheme="minorEastAsia" w:hAnsiTheme="minorHAnsi"/>
                <w:noProof/>
                <w:lang w:eastAsia="sk-SK"/>
              </w:rPr>
              <w:tab/>
            </w:r>
            <w:r w:rsidRPr="00CB7F2B">
              <w:rPr>
                <w:rStyle w:val="Hypertextovprepojenie"/>
                <w:noProof/>
              </w:rPr>
              <w:t>Zadávanie zákaziek vo verejnom obstarávaní</w:t>
            </w:r>
            <w:r>
              <w:rPr>
                <w:noProof/>
                <w:webHidden/>
              </w:rPr>
              <w:tab/>
            </w:r>
            <w:r>
              <w:rPr>
                <w:noProof/>
                <w:webHidden/>
              </w:rPr>
              <w:fldChar w:fldCharType="begin"/>
            </w:r>
            <w:r>
              <w:rPr>
                <w:noProof/>
                <w:webHidden/>
              </w:rPr>
              <w:instrText xml:space="preserve"> PAGEREF _Toc532217047 \h </w:instrText>
            </w:r>
            <w:r>
              <w:rPr>
                <w:noProof/>
                <w:webHidden/>
              </w:rPr>
            </w:r>
          </w:ins>
          <w:r>
            <w:rPr>
              <w:noProof/>
              <w:webHidden/>
            </w:rPr>
            <w:fldChar w:fldCharType="separate"/>
          </w:r>
          <w:ins w:id="209" w:author="Autor">
            <w:r w:rsidR="00E32FFF">
              <w:rPr>
                <w:noProof/>
                <w:webHidden/>
              </w:rPr>
              <w:t>22</w:t>
            </w:r>
            <w:r>
              <w:rPr>
                <w:noProof/>
                <w:webHidden/>
              </w:rPr>
              <w:fldChar w:fldCharType="end"/>
            </w:r>
            <w:r w:rsidRPr="00CB7F2B">
              <w:rPr>
                <w:rStyle w:val="Hypertextovprepojenie"/>
                <w:noProof/>
              </w:rPr>
              <w:fldChar w:fldCharType="end"/>
            </w:r>
          </w:ins>
        </w:p>
        <w:p w:rsidR="00D94CC1" w:rsidRDefault="00D94CC1">
          <w:pPr>
            <w:pStyle w:val="Obsah3"/>
            <w:rPr>
              <w:ins w:id="210" w:author="Autor"/>
              <w:rFonts w:asciiTheme="minorHAnsi" w:eastAsiaTheme="minorEastAsia" w:hAnsiTheme="minorHAnsi"/>
              <w:noProof/>
              <w:lang w:eastAsia="sk-SK"/>
            </w:rPr>
          </w:pPr>
          <w:ins w:id="211"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"_Toc532217048"</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3.2.1.</w:t>
            </w:r>
            <w:r>
              <w:rPr>
                <w:rFonts w:asciiTheme="minorHAnsi" w:eastAsiaTheme="minorEastAsia" w:hAnsiTheme="minorHAnsi"/>
                <w:noProof/>
                <w:lang w:eastAsia="sk-SK"/>
              </w:rPr>
              <w:tab/>
            </w:r>
            <w:r w:rsidRPr="00CB7F2B">
              <w:rPr>
                <w:rStyle w:val="Hypertextovprepojenie"/>
                <w:noProof/>
              </w:rPr>
              <w:t>Postupy vo VO pri nadlimitných zákazkách</w:t>
            </w:r>
            <w:r>
              <w:rPr>
                <w:noProof/>
                <w:webHidden/>
              </w:rPr>
              <w:tab/>
            </w:r>
            <w:r>
              <w:rPr>
                <w:noProof/>
                <w:webHidden/>
              </w:rPr>
              <w:fldChar w:fldCharType="begin"/>
            </w:r>
            <w:r>
              <w:rPr>
                <w:noProof/>
                <w:webHidden/>
              </w:rPr>
              <w:instrText xml:space="preserve"> PAGEREF _Toc532217048 \h </w:instrText>
            </w:r>
            <w:r>
              <w:rPr>
                <w:noProof/>
                <w:webHidden/>
              </w:rPr>
            </w:r>
          </w:ins>
          <w:r>
            <w:rPr>
              <w:noProof/>
              <w:webHidden/>
            </w:rPr>
            <w:fldChar w:fldCharType="separate"/>
          </w:r>
          <w:ins w:id="212" w:author="Autor">
            <w:r w:rsidR="00E32FFF">
              <w:rPr>
                <w:noProof/>
                <w:webHidden/>
              </w:rPr>
              <w:t>22</w:t>
            </w:r>
            <w:r>
              <w:rPr>
                <w:noProof/>
                <w:webHidden/>
              </w:rPr>
              <w:fldChar w:fldCharType="end"/>
            </w:r>
            <w:r w:rsidRPr="00CB7F2B">
              <w:rPr>
                <w:rStyle w:val="Hypertextovprepojenie"/>
                <w:noProof/>
              </w:rPr>
              <w:fldChar w:fldCharType="end"/>
            </w:r>
          </w:ins>
        </w:p>
        <w:p w:rsidR="00D94CC1" w:rsidRDefault="00D94CC1">
          <w:pPr>
            <w:pStyle w:val="Obsah3"/>
            <w:rPr>
              <w:ins w:id="213" w:author="Autor"/>
              <w:rFonts w:asciiTheme="minorHAnsi" w:eastAsiaTheme="minorEastAsia" w:hAnsiTheme="minorHAnsi"/>
              <w:noProof/>
              <w:lang w:eastAsia="sk-SK"/>
            </w:rPr>
          </w:pPr>
          <w:ins w:id="214"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"_Toc532217049"</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3.2.2.</w:t>
            </w:r>
            <w:r>
              <w:rPr>
                <w:rFonts w:asciiTheme="minorHAnsi" w:eastAsiaTheme="minorEastAsia" w:hAnsiTheme="minorHAnsi"/>
                <w:noProof/>
                <w:lang w:eastAsia="sk-SK"/>
              </w:rPr>
              <w:tab/>
            </w:r>
            <w:r w:rsidRPr="00CB7F2B">
              <w:rPr>
                <w:rStyle w:val="Hypertextovprepojenie"/>
                <w:noProof/>
              </w:rPr>
              <w:t>Postupy vo VO pri podlimitných zákazkách</w:t>
            </w:r>
            <w:r>
              <w:rPr>
                <w:noProof/>
                <w:webHidden/>
              </w:rPr>
              <w:tab/>
            </w:r>
            <w:r>
              <w:rPr>
                <w:noProof/>
                <w:webHidden/>
              </w:rPr>
              <w:fldChar w:fldCharType="begin"/>
            </w:r>
            <w:r>
              <w:rPr>
                <w:noProof/>
                <w:webHidden/>
              </w:rPr>
              <w:instrText xml:space="preserve"> PAGEREF _Toc532217049 \h </w:instrText>
            </w:r>
            <w:r>
              <w:rPr>
                <w:noProof/>
                <w:webHidden/>
              </w:rPr>
            </w:r>
          </w:ins>
          <w:r>
            <w:rPr>
              <w:noProof/>
              <w:webHidden/>
            </w:rPr>
            <w:fldChar w:fldCharType="separate"/>
          </w:r>
          <w:ins w:id="215" w:author="Autor">
            <w:r w:rsidR="00E32FFF">
              <w:rPr>
                <w:noProof/>
                <w:webHidden/>
              </w:rPr>
              <w:t>23</w:t>
            </w:r>
            <w:r>
              <w:rPr>
                <w:noProof/>
                <w:webHidden/>
              </w:rPr>
              <w:fldChar w:fldCharType="end"/>
            </w:r>
            <w:r w:rsidRPr="00CB7F2B">
              <w:rPr>
                <w:rStyle w:val="Hypertextovprepojenie"/>
                <w:noProof/>
              </w:rPr>
              <w:fldChar w:fldCharType="end"/>
            </w:r>
          </w:ins>
        </w:p>
        <w:p w:rsidR="00D94CC1" w:rsidRDefault="00D94CC1">
          <w:pPr>
            <w:pStyle w:val="Obsah3"/>
            <w:rPr>
              <w:ins w:id="216" w:author="Autor"/>
              <w:rFonts w:asciiTheme="minorHAnsi" w:eastAsiaTheme="minorEastAsia" w:hAnsiTheme="minorHAnsi"/>
              <w:noProof/>
              <w:lang w:eastAsia="sk-SK"/>
            </w:rPr>
          </w:pPr>
          <w:ins w:id="217"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"_Toc532217050"</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3.2.3.</w:t>
            </w:r>
            <w:r>
              <w:rPr>
                <w:rFonts w:asciiTheme="minorHAnsi" w:eastAsiaTheme="minorEastAsia" w:hAnsiTheme="minorHAnsi"/>
                <w:noProof/>
                <w:lang w:eastAsia="sk-SK"/>
              </w:rPr>
              <w:tab/>
            </w:r>
            <w:r w:rsidRPr="00CB7F2B">
              <w:rPr>
                <w:rStyle w:val="Hypertextovprepojenie"/>
                <w:noProof/>
              </w:rPr>
              <w:t>Zákazky s nízkou hodnotou (§  117)</w:t>
            </w:r>
            <w:r>
              <w:rPr>
                <w:noProof/>
                <w:webHidden/>
              </w:rPr>
              <w:tab/>
            </w:r>
            <w:r>
              <w:rPr>
                <w:noProof/>
                <w:webHidden/>
              </w:rPr>
              <w:fldChar w:fldCharType="begin"/>
            </w:r>
            <w:r>
              <w:rPr>
                <w:noProof/>
                <w:webHidden/>
              </w:rPr>
              <w:instrText xml:space="preserve"> PAGEREF _Toc532217050 \h </w:instrText>
            </w:r>
            <w:r>
              <w:rPr>
                <w:noProof/>
                <w:webHidden/>
              </w:rPr>
            </w:r>
          </w:ins>
          <w:r>
            <w:rPr>
              <w:noProof/>
              <w:webHidden/>
            </w:rPr>
            <w:fldChar w:fldCharType="separate"/>
          </w:r>
          <w:ins w:id="218" w:author="Autor">
            <w:r w:rsidR="00E32FFF">
              <w:rPr>
                <w:noProof/>
                <w:webHidden/>
              </w:rPr>
              <w:t>24</w:t>
            </w:r>
            <w:r>
              <w:rPr>
                <w:noProof/>
                <w:webHidden/>
              </w:rPr>
              <w:fldChar w:fldCharType="end"/>
            </w:r>
            <w:r w:rsidRPr="00CB7F2B">
              <w:rPr>
                <w:rStyle w:val="Hypertextovprepojenie"/>
                <w:noProof/>
              </w:rPr>
              <w:fldChar w:fldCharType="end"/>
            </w:r>
          </w:ins>
        </w:p>
        <w:p w:rsidR="00D94CC1" w:rsidRDefault="00D94CC1">
          <w:pPr>
            <w:pStyle w:val="Obsah3"/>
            <w:rPr>
              <w:ins w:id="219" w:author="Autor"/>
              <w:rFonts w:asciiTheme="minorHAnsi" w:eastAsiaTheme="minorEastAsia" w:hAnsiTheme="minorHAnsi"/>
              <w:noProof/>
              <w:lang w:eastAsia="sk-SK"/>
            </w:rPr>
          </w:pPr>
          <w:ins w:id="220"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"_Toc532217051"</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3.2.4.</w:t>
            </w:r>
            <w:r>
              <w:rPr>
                <w:rFonts w:asciiTheme="minorHAnsi" w:eastAsiaTheme="minorEastAsia" w:hAnsiTheme="minorHAnsi"/>
                <w:noProof/>
                <w:lang w:eastAsia="sk-SK"/>
              </w:rPr>
              <w:tab/>
            </w:r>
            <w:r w:rsidRPr="00CB7F2B">
              <w:rPr>
                <w:rStyle w:val="Hypertextovprepojenie"/>
                <w:noProof/>
              </w:rPr>
              <w:t>Ostatné postupy obstarávania a kontroly zákaziek</w:t>
            </w:r>
            <w:r>
              <w:rPr>
                <w:noProof/>
                <w:webHidden/>
              </w:rPr>
              <w:tab/>
            </w:r>
            <w:r>
              <w:rPr>
                <w:noProof/>
                <w:webHidden/>
              </w:rPr>
              <w:fldChar w:fldCharType="begin"/>
            </w:r>
            <w:r>
              <w:rPr>
                <w:noProof/>
                <w:webHidden/>
              </w:rPr>
              <w:instrText xml:space="preserve"> PAGEREF _Toc532217051 \h </w:instrText>
            </w:r>
            <w:r>
              <w:rPr>
                <w:noProof/>
                <w:webHidden/>
              </w:rPr>
            </w:r>
          </w:ins>
          <w:r>
            <w:rPr>
              <w:noProof/>
              <w:webHidden/>
            </w:rPr>
            <w:fldChar w:fldCharType="separate"/>
          </w:r>
          <w:ins w:id="221" w:author="Autor">
            <w:r w:rsidR="00E32FFF">
              <w:rPr>
                <w:noProof/>
                <w:webHidden/>
              </w:rPr>
              <w:t>29</w:t>
            </w:r>
            <w:r>
              <w:rPr>
                <w:noProof/>
                <w:webHidden/>
              </w:rPr>
              <w:fldChar w:fldCharType="end"/>
            </w:r>
            <w:r w:rsidRPr="00CB7F2B">
              <w:rPr>
                <w:rStyle w:val="Hypertextovprepojenie"/>
                <w:noProof/>
              </w:rPr>
              <w:fldChar w:fldCharType="end"/>
            </w:r>
          </w:ins>
        </w:p>
        <w:p w:rsidR="00D94CC1" w:rsidRDefault="00D94CC1">
          <w:pPr>
            <w:pStyle w:val="Obsah3"/>
            <w:rPr>
              <w:ins w:id="222" w:author="Autor"/>
              <w:rFonts w:asciiTheme="minorHAnsi" w:eastAsiaTheme="minorEastAsia" w:hAnsiTheme="minorHAnsi"/>
              <w:noProof/>
              <w:lang w:eastAsia="sk-SK"/>
            </w:rPr>
          </w:pPr>
          <w:ins w:id="223"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"_Toc532217054"</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3.2.5.</w:t>
            </w:r>
            <w:r>
              <w:rPr>
                <w:rFonts w:asciiTheme="minorHAnsi" w:eastAsiaTheme="minorEastAsia" w:hAnsiTheme="minorHAnsi"/>
                <w:noProof/>
                <w:lang w:eastAsia="sk-SK"/>
              </w:rPr>
              <w:tab/>
            </w:r>
            <w:r w:rsidRPr="00CB7F2B">
              <w:rPr>
                <w:rStyle w:val="Hypertextovprepojenie"/>
                <w:noProof/>
              </w:rPr>
              <w:t>Finančná kontrola zákaziek zadávaných na základe rámcovej dohody</w:t>
            </w:r>
            <w:r>
              <w:rPr>
                <w:noProof/>
                <w:webHidden/>
              </w:rPr>
              <w:tab/>
            </w:r>
            <w:r>
              <w:rPr>
                <w:noProof/>
                <w:webHidden/>
              </w:rPr>
              <w:fldChar w:fldCharType="begin"/>
            </w:r>
            <w:r>
              <w:rPr>
                <w:noProof/>
                <w:webHidden/>
              </w:rPr>
              <w:instrText xml:space="preserve"> PAGEREF _Toc532217054 \h </w:instrText>
            </w:r>
            <w:r>
              <w:rPr>
                <w:noProof/>
                <w:webHidden/>
              </w:rPr>
            </w:r>
          </w:ins>
          <w:r>
            <w:rPr>
              <w:noProof/>
              <w:webHidden/>
            </w:rPr>
            <w:fldChar w:fldCharType="separate"/>
          </w:r>
          <w:ins w:id="224" w:author="Autor">
            <w:r w:rsidR="00E32FFF">
              <w:rPr>
                <w:noProof/>
                <w:webHidden/>
              </w:rPr>
              <w:t>31</w:t>
            </w:r>
            <w:r>
              <w:rPr>
                <w:noProof/>
                <w:webHidden/>
              </w:rPr>
              <w:fldChar w:fldCharType="end"/>
            </w:r>
            <w:r w:rsidRPr="00CB7F2B">
              <w:rPr>
                <w:rStyle w:val="Hypertextovprepojenie"/>
                <w:noProof/>
              </w:rPr>
              <w:fldChar w:fldCharType="end"/>
            </w:r>
          </w:ins>
        </w:p>
        <w:p w:rsidR="00D94CC1" w:rsidRDefault="00D94CC1">
          <w:pPr>
            <w:pStyle w:val="Obsah2"/>
            <w:tabs>
              <w:tab w:val="left" w:pos="880"/>
              <w:tab w:val="right" w:leader="dot" w:pos="9062"/>
            </w:tabs>
            <w:rPr>
              <w:ins w:id="225" w:author="Autor"/>
              <w:rFonts w:asciiTheme="minorHAnsi" w:eastAsiaTheme="minorEastAsia" w:hAnsiTheme="minorHAnsi"/>
              <w:noProof/>
              <w:lang w:eastAsia="sk-SK"/>
            </w:rPr>
          </w:pPr>
          <w:ins w:id="226"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"_Toc532217055"</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3.3.</w:t>
            </w:r>
            <w:r>
              <w:rPr>
                <w:rFonts w:asciiTheme="minorHAnsi" w:eastAsiaTheme="minorEastAsia" w:hAnsiTheme="minorHAnsi"/>
                <w:noProof/>
                <w:lang w:eastAsia="sk-SK"/>
              </w:rPr>
              <w:tab/>
            </w:r>
            <w:r w:rsidRPr="00CB7F2B">
              <w:rPr>
                <w:rStyle w:val="Hypertextovprepojenie"/>
                <w:noProof/>
              </w:rPr>
              <w:t>Všeobecné postupy verejného obstarávania</w:t>
            </w:r>
            <w:r>
              <w:rPr>
                <w:noProof/>
                <w:webHidden/>
              </w:rPr>
              <w:tab/>
            </w:r>
            <w:r>
              <w:rPr>
                <w:noProof/>
                <w:webHidden/>
              </w:rPr>
              <w:fldChar w:fldCharType="begin"/>
            </w:r>
            <w:r>
              <w:rPr>
                <w:noProof/>
                <w:webHidden/>
              </w:rPr>
              <w:instrText xml:space="preserve"> PAGEREF _Toc532217055 \h </w:instrText>
            </w:r>
            <w:r>
              <w:rPr>
                <w:noProof/>
                <w:webHidden/>
              </w:rPr>
            </w:r>
          </w:ins>
          <w:r>
            <w:rPr>
              <w:noProof/>
              <w:webHidden/>
            </w:rPr>
            <w:fldChar w:fldCharType="separate"/>
          </w:r>
          <w:ins w:id="227" w:author="Autor">
            <w:r w:rsidR="00E32FFF">
              <w:rPr>
                <w:noProof/>
                <w:webHidden/>
              </w:rPr>
              <w:t>31</w:t>
            </w:r>
            <w:r>
              <w:rPr>
                <w:noProof/>
                <w:webHidden/>
              </w:rPr>
              <w:fldChar w:fldCharType="end"/>
            </w:r>
            <w:r w:rsidRPr="00CB7F2B">
              <w:rPr>
                <w:rStyle w:val="Hypertextovprepojenie"/>
                <w:noProof/>
              </w:rPr>
              <w:fldChar w:fldCharType="end"/>
            </w:r>
          </w:ins>
        </w:p>
        <w:p w:rsidR="00D94CC1" w:rsidRDefault="00D94CC1">
          <w:pPr>
            <w:pStyle w:val="Obsah3"/>
            <w:rPr>
              <w:ins w:id="228" w:author="Autor"/>
              <w:rFonts w:asciiTheme="minorHAnsi" w:eastAsiaTheme="minorEastAsia" w:hAnsiTheme="minorHAnsi"/>
              <w:noProof/>
              <w:lang w:eastAsia="sk-SK"/>
            </w:rPr>
          </w:pPr>
          <w:ins w:id="229"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"_Toc532217056"</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3.3.1</w:t>
            </w:r>
            <w:r>
              <w:rPr>
                <w:rFonts w:asciiTheme="minorHAnsi" w:eastAsiaTheme="minorEastAsia" w:hAnsiTheme="minorHAnsi"/>
                <w:noProof/>
                <w:lang w:eastAsia="sk-SK"/>
              </w:rPr>
              <w:tab/>
            </w:r>
            <w:r w:rsidRPr="00CB7F2B">
              <w:rPr>
                <w:rStyle w:val="Hypertextovprepojenie"/>
                <w:noProof/>
              </w:rPr>
              <w:t>Verejná súťaž</w:t>
            </w:r>
            <w:r>
              <w:rPr>
                <w:noProof/>
                <w:webHidden/>
              </w:rPr>
              <w:tab/>
            </w:r>
            <w:r>
              <w:rPr>
                <w:noProof/>
                <w:webHidden/>
              </w:rPr>
              <w:fldChar w:fldCharType="begin"/>
            </w:r>
            <w:r>
              <w:rPr>
                <w:noProof/>
                <w:webHidden/>
              </w:rPr>
              <w:instrText xml:space="preserve"> PAGEREF _Toc532217056 \h </w:instrText>
            </w:r>
            <w:r>
              <w:rPr>
                <w:noProof/>
                <w:webHidden/>
              </w:rPr>
            </w:r>
          </w:ins>
          <w:r>
            <w:rPr>
              <w:noProof/>
              <w:webHidden/>
            </w:rPr>
            <w:fldChar w:fldCharType="separate"/>
          </w:r>
          <w:ins w:id="230" w:author="Autor">
            <w:r w:rsidR="00E32FFF">
              <w:rPr>
                <w:noProof/>
                <w:webHidden/>
              </w:rPr>
              <w:t>31</w:t>
            </w:r>
            <w:r>
              <w:rPr>
                <w:noProof/>
                <w:webHidden/>
              </w:rPr>
              <w:fldChar w:fldCharType="end"/>
            </w:r>
            <w:r w:rsidRPr="00CB7F2B">
              <w:rPr>
                <w:rStyle w:val="Hypertextovprepojenie"/>
                <w:noProof/>
              </w:rPr>
              <w:fldChar w:fldCharType="end"/>
            </w:r>
          </w:ins>
        </w:p>
        <w:p w:rsidR="00D94CC1" w:rsidRDefault="00D94CC1">
          <w:pPr>
            <w:pStyle w:val="Obsah3"/>
            <w:rPr>
              <w:ins w:id="231" w:author="Autor"/>
              <w:rFonts w:asciiTheme="minorHAnsi" w:eastAsiaTheme="minorEastAsia" w:hAnsiTheme="minorHAnsi"/>
              <w:noProof/>
              <w:lang w:eastAsia="sk-SK"/>
            </w:rPr>
          </w:pPr>
          <w:ins w:id="232"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"_Toc532217057"</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3.3.2</w:t>
            </w:r>
            <w:r>
              <w:rPr>
                <w:rFonts w:asciiTheme="minorHAnsi" w:eastAsiaTheme="minorEastAsia" w:hAnsiTheme="minorHAnsi"/>
                <w:noProof/>
                <w:lang w:eastAsia="sk-SK"/>
              </w:rPr>
              <w:tab/>
            </w:r>
            <w:r w:rsidRPr="00CB7F2B">
              <w:rPr>
                <w:rStyle w:val="Hypertextovprepojenie"/>
                <w:noProof/>
              </w:rPr>
              <w:t>Užšia súťaž</w:t>
            </w:r>
            <w:r>
              <w:rPr>
                <w:noProof/>
                <w:webHidden/>
              </w:rPr>
              <w:tab/>
            </w:r>
            <w:r>
              <w:rPr>
                <w:noProof/>
                <w:webHidden/>
              </w:rPr>
              <w:fldChar w:fldCharType="begin"/>
            </w:r>
            <w:r>
              <w:rPr>
                <w:noProof/>
                <w:webHidden/>
              </w:rPr>
              <w:instrText xml:space="preserve"> PAGEREF _Toc532217057 \h </w:instrText>
            </w:r>
            <w:r>
              <w:rPr>
                <w:noProof/>
                <w:webHidden/>
              </w:rPr>
            </w:r>
          </w:ins>
          <w:r>
            <w:rPr>
              <w:noProof/>
              <w:webHidden/>
            </w:rPr>
            <w:fldChar w:fldCharType="separate"/>
          </w:r>
          <w:ins w:id="233" w:author="Autor">
            <w:r w:rsidR="00E32FFF">
              <w:rPr>
                <w:noProof/>
                <w:webHidden/>
              </w:rPr>
              <w:t>31</w:t>
            </w:r>
            <w:r>
              <w:rPr>
                <w:noProof/>
                <w:webHidden/>
              </w:rPr>
              <w:fldChar w:fldCharType="end"/>
            </w:r>
            <w:r w:rsidRPr="00CB7F2B">
              <w:rPr>
                <w:rStyle w:val="Hypertextovprepojenie"/>
                <w:noProof/>
              </w:rPr>
              <w:fldChar w:fldCharType="end"/>
            </w:r>
          </w:ins>
        </w:p>
        <w:p w:rsidR="00D94CC1" w:rsidRDefault="00D94CC1">
          <w:pPr>
            <w:pStyle w:val="Obsah3"/>
            <w:rPr>
              <w:ins w:id="234" w:author="Autor"/>
              <w:rFonts w:asciiTheme="minorHAnsi" w:eastAsiaTheme="minorEastAsia" w:hAnsiTheme="minorHAnsi"/>
              <w:noProof/>
              <w:lang w:eastAsia="sk-SK"/>
            </w:rPr>
          </w:pPr>
          <w:ins w:id="235"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"_Toc532217058"</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3.3.3</w:t>
            </w:r>
            <w:r>
              <w:rPr>
                <w:rFonts w:asciiTheme="minorHAnsi" w:eastAsiaTheme="minorEastAsia" w:hAnsiTheme="minorHAnsi"/>
                <w:noProof/>
                <w:lang w:eastAsia="sk-SK"/>
              </w:rPr>
              <w:tab/>
            </w:r>
            <w:r w:rsidRPr="00CB7F2B">
              <w:rPr>
                <w:rStyle w:val="Hypertextovprepojenie"/>
                <w:noProof/>
              </w:rPr>
              <w:t>Rokovacie konanie so zverejnením</w:t>
            </w:r>
            <w:r>
              <w:rPr>
                <w:noProof/>
                <w:webHidden/>
              </w:rPr>
              <w:tab/>
            </w:r>
            <w:r>
              <w:rPr>
                <w:noProof/>
                <w:webHidden/>
              </w:rPr>
              <w:fldChar w:fldCharType="begin"/>
            </w:r>
            <w:r>
              <w:rPr>
                <w:noProof/>
                <w:webHidden/>
              </w:rPr>
              <w:instrText xml:space="preserve"> PAGEREF _Toc532217058 \h </w:instrText>
            </w:r>
            <w:r>
              <w:rPr>
                <w:noProof/>
                <w:webHidden/>
              </w:rPr>
            </w:r>
          </w:ins>
          <w:r>
            <w:rPr>
              <w:noProof/>
              <w:webHidden/>
            </w:rPr>
            <w:fldChar w:fldCharType="separate"/>
          </w:r>
          <w:ins w:id="236" w:author="Autor">
            <w:r w:rsidR="00E32FFF">
              <w:rPr>
                <w:noProof/>
                <w:webHidden/>
              </w:rPr>
              <w:t>31</w:t>
            </w:r>
            <w:r>
              <w:rPr>
                <w:noProof/>
                <w:webHidden/>
              </w:rPr>
              <w:fldChar w:fldCharType="end"/>
            </w:r>
            <w:r w:rsidRPr="00CB7F2B">
              <w:rPr>
                <w:rStyle w:val="Hypertextovprepojenie"/>
                <w:noProof/>
              </w:rPr>
              <w:fldChar w:fldCharType="end"/>
            </w:r>
          </w:ins>
        </w:p>
        <w:p w:rsidR="00D94CC1" w:rsidRDefault="00D94CC1">
          <w:pPr>
            <w:pStyle w:val="Obsah3"/>
            <w:rPr>
              <w:ins w:id="237" w:author="Autor"/>
              <w:rFonts w:asciiTheme="minorHAnsi" w:eastAsiaTheme="minorEastAsia" w:hAnsiTheme="minorHAnsi"/>
              <w:noProof/>
              <w:lang w:eastAsia="sk-SK"/>
            </w:rPr>
          </w:pPr>
          <w:ins w:id="238"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"_Toc532217059"</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3.3.4</w:t>
            </w:r>
            <w:r>
              <w:rPr>
                <w:rFonts w:asciiTheme="minorHAnsi" w:eastAsiaTheme="minorEastAsia" w:hAnsiTheme="minorHAnsi"/>
                <w:noProof/>
                <w:lang w:eastAsia="sk-SK"/>
              </w:rPr>
              <w:tab/>
            </w:r>
            <w:r w:rsidRPr="00CB7F2B">
              <w:rPr>
                <w:rStyle w:val="Hypertextovprepojenie"/>
                <w:noProof/>
              </w:rPr>
              <w:t>Priame rokovacie konanie</w:t>
            </w:r>
            <w:r>
              <w:rPr>
                <w:noProof/>
                <w:webHidden/>
              </w:rPr>
              <w:tab/>
            </w:r>
            <w:r>
              <w:rPr>
                <w:noProof/>
                <w:webHidden/>
              </w:rPr>
              <w:fldChar w:fldCharType="begin"/>
            </w:r>
            <w:r>
              <w:rPr>
                <w:noProof/>
                <w:webHidden/>
              </w:rPr>
              <w:instrText xml:space="preserve"> PAGEREF _Toc532217059 \h </w:instrText>
            </w:r>
            <w:r>
              <w:rPr>
                <w:noProof/>
                <w:webHidden/>
              </w:rPr>
            </w:r>
          </w:ins>
          <w:r>
            <w:rPr>
              <w:noProof/>
              <w:webHidden/>
            </w:rPr>
            <w:fldChar w:fldCharType="separate"/>
          </w:r>
          <w:ins w:id="239" w:author="Autor">
            <w:r w:rsidR="00E32FFF">
              <w:rPr>
                <w:noProof/>
                <w:webHidden/>
              </w:rPr>
              <w:t>31</w:t>
            </w:r>
            <w:r>
              <w:rPr>
                <w:noProof/>
                <w:webHidden/>
              </w:rPr>
              <w:fldChar w:fldCharType="end"/>
            </w:r>
            <w:r w:rsidRPr="00CB7F2B">
              <w:rPr>
                <w:rStyle w:val="Hypertextovprepojenie"/>
                <w:noProof/>
              </w:rPr>
              <w:fldChar w:fldCharType="end"/>
            </w:r>
          </w:ins>
        </w:p>
        <w:p w:rsidR="00D94CC1" w:rsidRDefault="00D94CC1">
          <w:pPr>
            <w:pStyle w:val="Obsah3"/>
            <w:rPr>
              <w:ins w:id="240" w:author="Autor"/>
              <w:rFonts w:asciiTheme="minorHAnsi" w:eastAsiaTheme="minorEastAsia" w:hAnsiTheme="minorHAnsi"/>
              <w:noProof/>
              <w:lang w:eastAsia="sk-SK"/>
            </w:rPr>
          </w:pPr>
          <w:ins w:id="241"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"_Toc532217060"</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3.3.5</w:t>
            </w:r>
            <w:r>
              <w:rPr>
                <w:rFonts w:asciiTheme="minorHAnsi" w:eastAsiaTheme="minorEastAsia" w:hAnsiTheme="minorHAnsi"/>
                <w:noProof/>
                <w:lang w:eastAsia="sk-SK"/>
              </w:rPr>
              <w:tab/>
            </w:r>
            <w:r w:rsidRPr="00CB7F2B">
              <w:rPr>
                <w:rStyle w:val="Hypertextovprepojenie"/>
                <w:noProof/>
              </w:rPr>
              <w:t>Súťažný dialóg</w:t>
            </w:r>
            <w:r>
              <w:rPr>
                <w:noProof/>
                <w:webHidden/>
              </w:rPr>
              <w:tab/>
            </w:r>
            <w:r>
              <w:rPr>
                <w:noProof/>
                <w:webHidden/>
              </w:rPr>
              <w:fldChar w:fldCharType="begin"/>
            </w:r>
            <w:r>
              <w:rPr>
                <w:noProof/>
                <w:webHidden/>
              </w:rPr>
              <w:instrText xml:space="preserve"> PAGEREF _Toc532217060 \h </w:instrText>
            </w:r>
            <w:r>
              <w:rPr>
                <w:noProof/>
                <w:webHidden/>
              </w:rPr>
            </w:r>
          </w:ins>
          <w:r>
            <w:rPr>
              <w:noProof/>
              <w:webHidden/>
            </w:rPr>
            <w:fldChar w:fldCharType="separate"/>
          </w:r>
          <w:ins w:id="242" w:author="Autor">
            <w:r w:rsidR="00E32FFF">
              <w:rPr>
                <w:noProof/>
                <w:webHidden/>
              </w:rPr>
              <w:t>31</w:t>
            </w:r>
            <w:r>
              <w:rPr>
                <w:noProof/>
                <w:webHidden/>
              </w:rPr>
              <w:fldChar w:fldCharType="end"/>
            </w:r>
            <w:r w:rsidRPr="00CB7F2B">
              <w:rPr>
                <w:rStyle w:val="Hypertextovprepojenie"/>
                <w:noProof/>
              </w:rPr>
              <w:fldChar w:fldCharType="end"/>
            </w:r>
          </w:ins>
        </w:p>
        <w:p w:rsidR="00D94CC1" w:rsidRDefault="00D94CC1">
          <w:pPr>
            <w:pStyle w:val="Obsah3"/>
            <w:rPr>
              <w:ins w:id="243" w:author="Autor"/>
              <w:rFonts w:asciiTheme="minorHAnsi" w:eastAsiaTheme="minorEastAsia" w:hAnsiTheme="minorHAnsi"/>
              <w:noProof/>
              <w:lang w:eastAsia="sk-SK"/>
            </w:rPr>
          </w:pPr>
          <w:ins w:id="244"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"_Toc532217061"</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3.3.6</w:t>
            </w:r>
            <w:r>
              <w:rPr>
                <w:rFonts w:asciiTheme="minorHAnsi" w:eastAsiaTheme="minorEastAsia" w:hAnsiTheme="minorHAnsi"/>
                <w:noProof/>
                <w:lang w:eastAsia="sk-SK"/>
              </w:rPr>
              <w:tab/>
            </w:r>
            <w:r w:rsidRPr="00CB7F2B">
              <w:rPr>
                <w:rStyle w:val="Hypertextovprepojenie"/>
                <w:noProof/>
              </w:rPr>
              <w:t>Súťaž návrhov</w:t>
            </w:r>
            <w:r>
              <w:rPr>
                <w:noProof/>
                <w:webHidden/>
              </w:rPr>
              <w:tab/>
            </w:r>
            <w:r>
              <w:rPr>
                <w:noProof/>
                <w:webHidden/>
              </w:rPr>
              <w:fldChar w:fldCharType="begin"/>
            </w:r>
            <w:r>
              <w:rPr>
                <w:noProof/>
                <w:webHidden/>
              </w:rPr>
              <w:instrText xml:space="preserve"> PAGEREF _Toc532217061 \h </w:instrText>
            </w:r>
            <w:r>
              <w:rPr>
                <w:noProof/>
                <w:webHidden/>
              </w:rPr>
            </w:r>
          </w:ins>
          <w:r>
            <w:rPr>
              <w:noProof/>
              <w:webHidden/>
            </w:rPr>
            <w:fldChar w:fldCharType="separate"/>
          </w:r>
          <w:ins w:id="245" w:author="Autor">
            <w:r w:rsidR="00E32FFF">
              <w:rPr>
                <w:noProof/>
                <w:webHidden/>
              </w:rPr>
              <w:t>32</w:t>
            </w:r>
            <w:r>
              <w:rPr>
                <w:noProof/>
                <w:webHidden/>
              </w:rPr>
              <w:fldChar w:fldCharType="end"/>
            </w:r>
            <w:r w:rsidRPr="00CB7F2B">
              <w:rPr>
                <w:rStyle w:val="Hypertextovprepojenie"/>
                <w:noProof/>
              </w:rPr>
              <w:fldChar w:fldCharType="end"/>
            </w:r>
          </w:ins>
        </w:p>
        <w:p w:rsidR="00D94CC1" w:rsidRDefault="00D94CC1">
          <w:pPr>
            <w:pStyle w:val="Obsah3"/>
            <w:rPr>
              <w:ins w:id="246" w:author="Autor"/>
              <w:rFonts w:asciiTheme="minorHAnsi" w:eastAsiaTheme="minorEastAsia" w:hAnsiTheme="minorHAnsi"/>
              <w:noProof/>
              <w:lang w:eastAsia="sk-SK"/>
            </w:rPr>
          </w:pPr>
          <w:ins w:id="247"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"_Toc532217062"</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3.3.7.Rámcové dohody a dodatky k zmluvám</w:t>
            </w:r>
            <w:r>
              <w:rPr>
                <w:noProof/>
                <w:webHidden/>
              </w:rPr>
              <w:tab/>
            </w:r>
            <w:r>
              <w:rPr>
                <w:noProof/>
                <w:webHidden/>
              </w:rPr>
              <w:fldChar w:fldCharType="begin"/>
            </w:r>
            <w:r>
              <w:rPr>
                <w:noProof/>
                <w:webHidden/>
              </w:rPr>
              <w:instrText xml:space="preserve"> PAGEREF _Toc532217062 \h </w:instrText>
            </w:r>
            <w:r>
              <w:rPr>
                <w:noProof/>
                <w:webHidden/>
              </w:rPr>
            </w:r>
          </w:ins>
          <w:r>
            <w:rPr>
              <w:noProof/>
              <w:webHidden/>
            </w:rPr>
            <w:fldChar w:fldCharType="separate"/>
          </w:r>
          <w:ins w:id="248" w:author="Autor">
            <w:r w:rsidR="00E32FFF">
              <w:rPr>
                <w:noProof/>
                <w:webHidden/>
              </w:rPr>
              <w:t>32</w:t>
            </w:r>
            <w:r>
              <w:rPr>
                <w:noProof/>
                <w:webHidden/>
              </w:rPr>
              <w:fldChar w:fldCharType="end"/>
            </w:r>
            <w:r w:rsidRPr="00CB7F2B">
              <w:rPr>
                <w:rStyle w:val="Hypertextovprepojenie"/>
                <w:noProof/>
              </w:rPr>
              <w:fldChar w:fldCharType="end"/>
            </w:r>
          </w:ins>
        </w:p>
        <w:p w:rsidR="00D94CC1" w:rsidRDefault="00D94CC1">
          <w:pPr>
            <w:pStyle w:val="Obsah1"/>
            <w:tabs>
              <w:tab w:val="left" w:pos="440"/>
              <w:tab w:val="right" w:leader="dot" w:pos="9062"/>
            </w:tabs>
            <w:rPr>
              <w:ins w:id="249" w:author="Autor"/>
              <w:rFonts w:asciiTheme="minorHAnsi" w:eastAsiaTheme="minorEastAsia" w:hAnsiTheme="minorHAnsi"/>
              <w:noProof/>
              <w:lang w:eastAsia="sk-SK"/>
            </w:rPr>
          </w:pPr>
          <w:ins w:id="250"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"_Toc532217063"</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4.</w:t>
            </w:r>
            <w:r>
              <w:rPr>
                <w:rFonts w:asciiTheme="minorHAnsi" w:eastAsiaTheme="minorEastAsia" w:hAnsiTheme="minorHAnsi"/>
                <w:noProof/>
                <w:lang w:eastAsia="sk-SK"/>
              </w:rPr>
              <w:tab/>
            </w:r>
            <w:r w:rsidRPr="00CB7F2B">
              <w:rPr>
                <w:rStyle w:val="Hypertextovprepojenie"/>
                <w:noProof/>
              </w:rPr>
              <w:t>Najčastejšie nedostatky pri realizácii VO – tabuľkový prehľad</w:t>
            </w:r>
            <w:r>
              <w:rPr>
                <w:noProof/>
                <w:webHidden/>
              </w:rPr>
              <w:tab/>
            </w:r>
            <w:r>
              <w:rPr>
                <w:noProof/>
                <w:webHidden/>
              </w:rPr>
              <w:fldChar w:fldCharType="begin"/>
            </w:r>
            <w:r>
              <w:rPr>
                <w:noProof/>
                <w:webHidden/>
              </w:rPr>
              <w:instrText xml:space="preserve"> PAGEREF _Toc532217063 \h </w:instrText>
            </w:r>
            <w:r>
              <w:rPr>
                <w:noProof/>
                <w:webHidden/>
              </w:rPr>
            </w:r>
          </w:ins>
          <w:r>
            <w:rPr>
              <w:noProof/>
              <w:webHidden/>
            </w:rPr>
            <w:fldChar w:fldCharType="separate"/>
          </w:r>
          <w:ins w:id="251" w:author="Autor">
            <w:r w:rsidR="00E32FFF">
              <w:rPr>
                <w:noProof/>
                <w:webHidden/>
              </w:rPr>
              <w:t>33</w:t>
            </w:r>
            <w:r>
              <w:rPr>
                <w:noProof/>
                <w:webHidden/>
              </w:rPr>
              <w:fldChar w:fldCharType="end"/>
            </w:r>
            <w:r w:rsidRPr="00CB7F2B">
              <w:rPr>
                <w:rStyle w:val="Hypertextovprepojenie"/>
                <w:noProof/>
              </w:rPr>
              <w:fldChar w:fldCharType="end"/>
            </w:r>
          </w:ins>
        </w:p>
        <w:p w:rsidR="00D94CC1" w:rsidRDefault="00D94CC1">
          <w:pPr>
            <w:pStyle w:val="Obsah1"/>
            <w:tabs>
              <w:tab w:val="left" w:pos="440"/>
              <w:tab w:val="right" w:leader="dot" w:pos="9062"/>
            </w:tabs>
            <w:rPr>
              <w:ins w:id="252" w:author="Autor"/>
              <w:rFonts w:asciiTheme="minorHAnsi" w:eastAsiaTheme="minorEastAsia" w:hAnsiTheme="minorHAnsi"/>
              <w:noProof/>
              <w:lang w:eastAsia="sk-SK"/>
            </w:rPr>
          </w:pPr>
          <w:ins w:id="253"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"_Toc532217064"</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w:t>
            </w:r>
            <w:r>
              <w:rPr>
                <w:rFonts w:asciiTheme="minorHAnsi" w:eastAsiaTheme="minorEastAsia" w:hAnsiTheme="minorHAnsi"/>
                <w:noProof/>
                <w:lang w:eastAsia="sk-SK"/>
              </w:rPr>
              <w:tab/>
            </w:r>
            <w:r w:rsidRPr="00CB7F2B">
              <w:rPr>
                <w:rStyle w:val="Hypertextovprepojenie"/>
                <w:noProof/>
              </w:rPr>
              <w:t>Povinnosti prijímateľa voči RO</w:t>
            </w:r>
            <w:r>
              <w:rPr>
                <w:noProof/>
                <w:webHidden/>
              </w:rPr>
              <w:tab/>
            </w:r>
            <w:r>
              <w:rPr>
                <w:noProof/>
                <w:webHidden/>
              </w:rPr>
              <w:fldChar w:fldCharType="begin"/>
            </w:r>
            <w:r>
              <w:rPr>
                <w:noProof/>
                <w:webHidden/>
              </w:rPr>
              <w:instrText xml:space="preserve"> PAGEREF _Toc532217064 \h </w:instrText>
            </w:r>
            <w:r>
              <w:rPr>
                <w:noProof/>
                <w:webHidden/>
              </w:rPr>
            </w:r>
          </w:ins>
          <w:r>
            <w:rPr>
              <w:noProof/>
              <w:webHidden/>
            </w:rPr>
            <w:fldChar w:fldCharType="separate"/>
          </w:r>
          <w:ins w:id="254" w:author="Autor">
            <w:r w:rsidR="00E32FFF">
              <w:rPr>
                <w:noProof/>
                <w:webHidden/>
              </w:rPr>
              <w:t>36</w:t>
            </w:r>
            <w:r>
              <w:rPr>
                <w:noProof/>
                <w:webHidden/>
              </w:rPr>
              <w:fldChar w:fldCharType="end"/>
            </w:r>
            <w:r w:rsidRPr="00CB7F2B">
              <w:rPr>
                <w:rStyle w:val="Hypertextovprepojenie"/>
                <w:noProof/>
              </w:rPr>
              <w:fldChar w:fldCharType="end"/>
            </w:r>
          </w:ins>
        </w:p>
        <w:p w:rsidR="00D94CC1" w:rsidRDefault="00D94CC1">
          <w:pPr>
            <w:pStyle w:val="Obsah3"/>
            <w:rPr>
              <w:ins w:id="255" w:author="Autor"/>
              <w:rFonts w:asciiTheme="minorHAnsi" w:eastAsiaTheme="minorEastAsia" w:hAnsiTheme="minorHAnsi"/>
              <w:noProof/>
              <w:lang w:eastAsia="sk-SK"/>
            </w:rPr>
          </w:pPr>
          <w:ins w:id="256"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"_Toc532217065"</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w:t>
            </w:r>
            <w:r>
              <w:rPr>
                <w:rFonts w:asciiTheme="minorHAnsi" w:eastAsiaTheme="minorEastAsia" w:hAnsiTheme="minorHAnsi"/>
                <w:noProof/>
                <w:lang w:eastAsia="sk-SK"/>
              </w:rPr>
              <w:tab/>
            </w:r>
            <w:r w:rsidRPr="00CB7F2B">
              <w:rPr>
                <w:rStyle w:val="Hypertextovprepojenie"/>
                <w:noProof/>
              </w:rPr>
              <w:t>Predkladanie dokumentácie na kontrolu VO</w:t>
            </w:r>
            <w:r>
              <w:rPr>
                <w:noProof/>
                <w:webHidden/>
              </w:rPr>
              <w:tab/>
            </w:r>
            <w:r>
              <w:rPr>
                <w:noProof/>
                <w:webHidden/>
              </w:rPr>
              <w:fldChar w:fldCharType="begin"/>
            </w:r>
            <w:r>
              <w:rPr>
                <w:noProof/>
                <w:webHidden/>
              </w:rPr>
              <w:instrText xml:space="preserve"> PAGEREF _Toc532217065 \h </w:instrText>
            </w:r>
            <w:r>
              <w:rPr>
                <w:noProof/>
                <w:webHidden/>
              </w:rPr>
            </w:r>
          </w:ins>
          <w:r>
            <w:rPr>
              <w:noProof/>
              <w:webHidden/>
            </w:rPr>
            <w:fldChar w:fldCharType="separate"/>
          </w:r>
          <w:ins w:id="257" w:author="Autor">
            <w:r w:rsidR="00E32FFF">
              <w:rPr>
                <w:noProof/>
                <w:webHidden/>
              </w:rPr>
              <w:t>36</w:t>
            </w:r>
            <w:r>
              <w:rPr>
                <w:noProof/>
                <w:webHidden/>
              </w:rPr>
              <w:fldChar w:fldCharType="end"/>
            </w:r>
            <w:r w:rsidRPr="00CB7F2B">
              <w:rPr>
                <w:rStyle w:val="Hypertextovprepojenie"/>
                <w:noProof/>
              </w:rPr>
              <w:fldChar w:fldCharType="end"/>
            </w:r>
          </w:ins>
        </w:p>
        <w:p w:rsidR="00D94CC1" w:rsidRDefault="00D94CC1">
          <w:pPr>
            <w:pStyle w:val="Obsah3"/>
            <w:rPr>
              <w:ins w:id="258" w:author="Autor"/>
              <w:rFonts w:asciiTheme="minorHAnsi" w:eastAsiaTheme="minorEastAsia" w:hAnsiTheme="minorHAnsi"/>
              <w:noProof/>
              <w:lang w:eastAsia="sk-SK"/>
            </w:rPr>
          </w:pPr>
          <w:ins w:id="259"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"_Toc532217066"</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5.1.1.</w:t>
            </w:r>
            <w:r>
              <w:rPr>
                <w:rFonts w:asciiTheme="minorHAnsi" w:eastAsiaTheme="minorEastAsia" w:hAnsiTheme="minorHAnsi"/>
                <w:noProof/>
                <w:lang w:eastAsia="sk-SK"/>
              </w:rPr>
              <w:tab/>
            </w:r>
            <w:r w:rsidRPr="00CB7F2B">
              <w:rPr>
                <w:rStyle w:val="Hypertextovprepojenie"/>
                <w:noProof/>
              </w:rPr>
              <w:t>Definovanie kontrol VO a povinností predkladania dokumentácie VO</w:t>
            </w:r>
            <w:r>
              <w:rPr>
                <w:noProof/>
                <w:webHidden/>
              </w:rPr>
              <w:tab/>
            </w:r>
            <w:r>
              <w:rPr>
                <w:noProof/>
                <w:webHidden/>
              </w:rPr>
              <w:fldChar w:fldCharType="begin"/>
            </w:r>
            <w:r>
              <w:rPr>
                <w:noProof/>
                <w:webHidden/>
              </w:rPr>
              <w:instrText xml:space="preserve"> PAGEREF _Toc532217066 \h </w:instrText>
            </w:r>
            <w:r>
              <w:rPr>
                <w:noProof/>
                <w:webHidden/>
              </w:rPr>
            </w:r>
          </w:ins>
          <w:r>
            <w:rPr>
              <w:noProof/>
              <w:webHidden/>
            </w:rPr>
            <w:fldChar w:fldCharType="separate"/>
          </w:r>
          <w:ins w:id="260" w:author="Autor">
            <w:r w:rsidR="00E32FFF">
              <w:rPr>
                <w:noProof/>
                <w:webHidden/>
              </w:rPr>
              <w:t>36</w:t>
            </w:r>
            <w:r>
              <w:rPr>
                <w:noProof/>
                <w:webHidden/>
              </w:rPr>
              <w:fldChar w:fldCharType="end"/>
            </w:r>
            <w:r w:rsidRPr="00CB7F2B">
              <w:rPr>
                <w:rStyle w:val="Hypertextovprepojenie"/>
                <w:noProof/>
              </w:rPr>
              <w:fldChar w:fldCharType="end"/>
            </w:r>
          </w:ins>
        </w:p>
        <w:p w:rsidR="00D94CC1" w:rsidRDefault="00D94CC1">
          <w:pPr>
            <w:pStyle w:val="Obsah3"/>
            <w:rPr>
              <w:ins w:id="261" w:author="Autor"/>
              <w:rFonts w:asciiTheme="minorHAnsi" w:eastAsiaTheme="minorEastAsia" w:hAnsiTheme="minorHAnsi"/>
              <w:noProof/>
              <w:lang w:eastAsia="sk-SK"/>
            </w:rPr>
          </w:pPr>
          <w:ins w:id="262"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"_Toc532217067"</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5.1.2.</w:t>
            </w:r>
            <w:r>
              <w:rPr>
                <w:rFonts w:asciiTheme="minorHAnsi" w:eastAsiaTheme="minorEastAsia" w:hAnsiTheme="minorHAnsi"/>
                <w:noProof/>
                <w:lang w:eastAsia="sk-SK"/>
              </w:rPr>
              <w:tab/>
            </w:r>
            <w:r w:rsidRPr="00CB7F2B">
              <w:rPr>
                <w:rStyle w:val="Hypertextovprepojenie"/>
                <w:noProof/>
              </w:rPr>
              <w:t>Finančná vecná kontrola</w:t>
            </w:r>
            <w:r>
              <w:rPr>
                <w:noProof/>
                <w:webHidden/>
              </w:rPr>
              <w:tab/>
            </w:r>
            <w:r>
              <w:rPr>
                <w:noProof/>
                <w:webHidden/>
              </w:rPr>
              <w:fldChar w:fldCharType="begin"/>
            </w:r>
            <w:r>
              <w:rPr>
                <w:noProof/>
                <w:webHidden/>
              </w:rPr>
              <w:instrText xml:space="preserve"> PAGEREF _Toc532217067 \h </w:instrText>
            </w:r>
            <w:r>
              <w:rPr>
                <w:noProof/>
                <w:webHidden/>
              </w:rPr>
            </w:r>
          </w:ins>
          <w:r>
            <w:rPr>
              <w:noProof/>
              <w:webHidden/>
            </w:rPr>
            <w:fldChar w:fldCharType="separate"/>
          </w:r>
          <w:ins w:id="263" w:author="Autor">
            <w:r w:rsidR="00E32FFF">
              <w:rPr>
                <w:noProof/>
                <w:webHidden/>
              </w:rPr>
              <w:t>37</w:t>
            </w:r>
            <w:r>
              <w:rPr>
                <w:noProof/>
                <w:webHidden/>
              </w:rPr>
              <w:fldChar w:fldCharType="end"/>
            </w:r>
            <w:r w:rsidRPr="00CB7F2B">
              <w:rPr>
                <w:rStyle w:val="Hypertextovprepojenie"/>
                <w:noProof/>
              </w:rPr>
              <w:fldChar w:fldCharType="end"/>
            </w:r>
          </w:ins>
        </w:p>
        <w:p w:rsidR="00D94CC1" w:rsidRDefault="00D94CC1">
          <w:pPr>
            <w:pStyle w:val="Obsah3"/>
            <w:rPr>
              <w:ins w:id="264" w:author="Autor"/>
              <w:rFonts w:asciiTheme="minorHAnsi" w:eastAsiaTheme="minorEastAsia" w:hAnsiTheme="minorHAnsi"/>
              <w:noProof/>
              <w:lang w:eastAsia="sk-SK"/>
            </w:rPr>
          </w:pPr>
          <w:ins w:id="265"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"_Toc532217068"</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5.1.3.</w:t>
            </w:r>
            <w:r>
              <w:rPr>
                <w:rFonts w:asciiTheme="minorHAnsi" w:eastAsiaTheme="minorEastAsia" w:hAnsiTheme="minorHAnsi"/>
                <w:noProof/>
                <w:lang w:eastAsia="sk-SK"/>
              </w:rPr>
              <w:tab/>
            </w:r>
            <w:r w:rsidRPr="00CB7F2B">
              <w:rPr>
                <w:rStyle w:val="Hypertextovprepojenie"/>
                <w:noProof/>
              </w:rPr>
              <w:t>Prvá ex-ante kontrola</w:t>
            </w:r>
            <w:r>
              <w:rPr>
                <w:noProof/>
                <w:webHidden/>
              </w:rPr>
              <w:tab/>
            </w:r>
            <w:r>
              <w:rPr>
                <w:noProof/>
                <w:webHidden/>
              </w:rPr>
              <w:fldChar w:fldCharType="begin"/>
            </w:r>
            <w:r>
              <w:rPr>
                <w:noProof/>
                <w:webHidden/>
              </w:rPr>
              <w:instrText xml:space="preserve"> PAGEREF _Toc532217068 \h </w:instrText>
            </w:r>
            <w:r>
              <w:rPr>
                <w:noProof/>
                <w:webHidden/>
              </w:rPr>
            </w:r>
          </w:ins>
          <w:r>
            <w:rPr>
              <w:noProof/>
              <w:webHidden/>
            </w:rPr>
            <w:fldChar w:fldCharType="separate"/>
          </w:r>
          <w:ins w:id="266" w:author="Autor">
            <w:r w:rsidR="00E32FFF">
              <w:rPr>
                <w:noProof/>
                <w:webHidden/>
              </w:rPr>
              <w:t>37</w:t>
            </w:r>
            <w:r>
              <w:rPr>
                <w:noProof/>
                <w:webHidden/>
              </w:rPr>
              <w:fldChar w:fldCharType="end"/>
            </w:r>
            <w:r w:rsidRPr="00CB7F2B">
              <w:rPr>
                <w:rStyle w:val="Hypertextovprepojenie"/>
                <w:noProof/>
              </w:rPr>
              <w:fldChar w:fldCharType="end"/>
            </w:r>
          </w:ins>
        </w:p>
        <w:p w:rsidR="00D94CC1" w:rsidRDefault="00D94CC1">
          <w:pPr>
            <w:pStyle w:val="Obsah3"/>
            <w:rPr>
              <w:ins w:id="267" w:author="Autor"/>
              <w:rFonts w:asciiTheme="minorHAnsi" w:eastAsiaTheme="minorEastAsia" w:hAnsiTheme="minorHAnsi"/>
              <w:noProof/>
              <w:lang w:eastAsia="sk-SK"/>
            </w:rPr>
          </w:pPr>
          <w:ins w:id="268"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"_Toc532217069"</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5.1.4.</w:t>
            </w:r>
            <w:r>
              <w:rPr>
                <w:rFonts w:asciiTheme="minorHAnsi" w:eastAsiaTheme="minorEastAsia" w:hAnsiTheme="minorHAnsi"/>
                <w:noProof/>
                <w:lang w:eastAsia="sk-SK"/>
              </w:rPr>
              <w:tab/>
            </w:r>
            <w:r w:rsidRPr="00CB7F2B">
              <w:rPr>
                <w:rStyle w:val="Hypertextovprepojenie"/>
                <w:noProof/>
              </w:rPr>
              <w:t>Druhá ex-ante kontrola</w:t>
            </w:r>
            <w:r>
              <w:rPr>
                <w:noProof/>
                <w:webHidden/>
              </w:rPr>
              <w:tab/>
            </w:r>
            <w:r>
              <w:rPr>
                <w:noProof/>
                <w:webHidden/>
              </w:rPr>
              <w:fldChar w:fldCharType="begin"/>
            </w:r>
            <w:r>
              <w:rPr>
                <w:noProof/>
                <w:webHidden/>
              </w:rPr>
              <w:instrText xml:space="preserve"> PAGEREF _Toc532217069 \h </w:instrText>
            </w:r>
            <w:r>
              <w:rPr>
                <w:noProof/>
                <w:webHidden/>
              </w:rPr>
            </w:r>
          </w:ins>
          <w:r>
            <w:rPr>
              <w:noProof/>
              <w:webHidden/>
            </w:rPr>
            <w:fldChar w:fldCharType="separate"/>
          </w:r>
          <w:ins w:id="269" w:author="Autor">
            <w:r w:rsidR="00E32FFF">
              <w:rPr>
                <w:noProof/>
                <w:webHidden/>
              </w:rPr>
              <w:t>39</w:t>
            </w:r>
            <w:r>
              <w:rPr>
                <w:noProof/>
                <w:webHidden/>
              </w:rPr>
              <w:fldChar w:fldCharType="end"/>
            </w:r>
            <w:r w:rsidRPr="00CB7F2B">
              <w:rPr>
                <w:rStyle w:val="Hypertextovprepojenie"/>
                <w:noProof/>
              </w:rPr>
              <w:fldChar w:fldCharType="end"/>
            </w:r>
          </w:ins>
        </w:p>
        <w:p w:rsidR="00D94CC1" w:rsidRDefault="00D94CC1">
          <w:pPr>
            <w:pStyle w:val="Obsah3"/>
            <w:rPr>
              <w:ins w:id="270" w:author="Autor"/>
              <w:rFonts w:asciiTheme="minorHAnsi" w:eastAsiaTheme="minorEastAsia" w:hAnsiTheme="minorHAnsi"/>
              <w:noProof/>
              <w:lang w:eastAsia="sk-SK"/>
            </w:rPr>
          </w:pPr>
          <w:ins w:id="271"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"_Toc532217070"</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5.1.5.</w:t>
            </w:r>
            <w:r>
              <w:rPr>
                <w:rFonts w:asciiTheme="minorHAnsi" w:eastAsiaTheme="minorEastAsia" w:hAnsiTheme="minorHAnsi"/>
                <w:noProof/>
                <w:lang w:eastAsia="sk-SK"/>
              </w:rPr>
              <w:tab/>
            </w:r>
            <w:r w:rsidRPr="00CB7F2B">
              <w:rPr>
                <w:rStyle w:val="Hypertextovprepojenie"/>
                <w:noProof/>
              </w:rPr>
              <w:t>Štandardná ex-post kontrola</w:t>
            </w:r>
            <w:r>
              <w:rPr>
                <w:noProof/>
                <w:webHidden/>
              </w:rPr>
              <w:tab/>
            </w:r>
            <w:r>
              <w:rPr>
                <w:noProof/>
                <w:webHidden/>
              </w:rPr>
              <w:fldChar w:fldCharType="begin"/>
            </w:r>
            <w:r>
              <w:rPr>
                <w:noProof/>
                <w:webHidden/>
              </w:rPr>
              <w:instrText xml:space="preserve"> PAGEREF _Toc532217070 \h </w:instrText>
            </w:r>
            <w:r>
              <w:rPr>
                <w:noProof/>
                <w:webHidden/>
              </w:rPr>
            </w:r>
          </w:ins>
          <w:r>
            <w:rPr>
              <w:noProof/>
              <w:webHidden/>
            </w:rPr>
            <w:fldChar w:fldCharType="separate"/>
          </w:r>
          <w:ins w:id="272" w:author="Autor">
            <w:r w:rsidR="00E32FFF">
              <w:rPr>
                <w:noProof/>
                <w:webHidden/>
              </w:rPr>
              <w:t>42</w:t>
            </w:r>
            <w:r>
              <w:rPr>
                <w:noProof/>
                <w:webHidden/>
              </w:rPr>
              <w:fldChar w:fldCharType="end"/>
            </w:r>
            <w:r w:rsidRPr="00CB7F2B">
              <w:rPr>
                <w:rStyle w:val="Hypertextovprepojenie"/>
                <w:noProof/>
              </w:rPr>
              <w:fldChar w:fldCharType="end"/>
            </w:r>
          </w:ins>
        </w:p>
        <w:p w:rsidR="00D94CC1" w:rsidRDefault="00D94CC1">
          <w:pPr>
            <w:pStyle w:val="Obsah3"/>
            <w:rPr>
              <w:ins w:id="273" w:author="Autor"/>
              <w:rFonts w:asciiTheme="minorHAnsi" w:eastAsiaTheme="minorEastAsia" w:hAnsiTheme="minorHAnsi"/>
              <w:noProof/>
              <w:lang w:eastAsia="sk-SK"/>
            </w:rPr>
          </w:pPr>
          <w:ins w:id="274"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"_Toc532217071"</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5.1.6.</w:t>
            </w:r>
            <w:r>
              <w:rPr>
                <w:rFonts w:asciiTheme="minorHAnsi" w:eastAsiaTheme="minorEastAsia" w:hAnsiTheme="minorHAnsi"/>
                <w:noProof/>
                <w:lang w:eastAsia="sk-SK"/>
              </w:rPr>
              <w:tab/>
            </w:r>
            <w:r w:rsidRPr="00CB7F2B">
              <w:rPr>
                <w:rStyle w:val="Hypertextovprepojenie"/>
                <w:noProof/>
              </w:rPr>
              <w:t>Následná ex-post kontrola</w:t>
            </w:r>
            <w:r>
              <w:rPr>
                <w:noProof/>
                <w:webHidden/>
              </w:rPr>
              <w:tab/>
            </w:r>
            <w:r>
              <w:rPr>
                <w:noProof/>
                <w:webHidden/>
              </w:rPr>
              <w:fldChar w:fldCharType="begin"/>
            </w:r>
            <w:r>
              <w:rPr>
                <w:noProof/>
                <w:webHidden/>
              </w:rPr>
              <w:instrText xml:space="preserve"> PAGEREF _Toc532217071 \h </w:instrText>
            </w:r>
            <w:r>
              <w:rPr>
                <w:noProof/>
                <w:webHidden/>
              </w:rPr>
            </w:r>
          </w:ins>
          <w:r>
            <w:rPr>
              <w:noProof/>
              <w:webHidden/>
            </w:rPr>
            <w:fldChar w:fldCharType="separate"/>
          </w:r>
          <w:ins w:id="275" w:author="Autor">
            <w:r w:rsidR="00E32FFF">
              <w:rPr>
                <w:noProof/>
                <w:webHidden/>
              </w:rPr>
              <w:t>44</w:t>
            </w:r>
            <w:r>
              <w:rPr>
                <w:noProof/>
                <w:webHidden/>
              </w:rPr>
              <w:fldChar w:fldCharType="end"/>
            </w:r>
            <w:r w:rsidRPr="00CB7F2B">
              <w:rPr>
                <w:rStyle w:val="Hypertextovprepojenie"/>
                <w:noProof/>
              </w:rPr>
              <w:fldChar w:fldCharType="end"/>
            </w:r>
          </w:ins>
        </w:p>
        <w:p w:rsidR="00D94CC1" w:rsidRDefault="00D94CC1">
          <w:pPr>
            <w:pStyle w:val="Obsah3"/>
            <w:rPr>
              <w:ins w:id="276" w:author="Autor"/>
              <w:rFonts w:asciiTheme="minorHAnsi" w:eastAsiaTheme="minorEastAsia" w:hAnsiTheme="minorHAnsi"/>
              <w:noProof/>
              <w:lang w:eastAsia="sk-SK"/>
            </w:rPr>
          </w:pPr>
          <w:ins w:id="277"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"_Toc532217072"</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5.1.7.</w:t>
            </w:r>
            <w:r>
              <w:rPr>
                <w:rFonts w:asciiTheme="minorHAnsi" w:eastAsiaTheme="minorEastAsia" w:hAnsiTheme="minorHAnsi"/>
                <w:noProof/>
                <w:lang w:eastAsia="sk-SK"/>
              </w:rPr>
              <w:tab/>
            </w:r>
            <w:r w:rsidRPr="00CB7F2B">
              <w:rPr>
                <w:rStyle w:val="Hypertextovprepojenie"/>
                <w:noProof/>
              </w:rPr>
              <w:t>Realizácia a kontrola zákaziek s nízkou hodnotou</w:t>
            </w:r>
            <w:r>
              <w:rPr>
                <w:noProof/>
                <w:webHidden/>
              </w:rPr>
              <w:tab/>
            </w:r>
            <w:r>
              <w:rPr>
                <w:noProof/>
                <w:webHidden/>
              </w:rPr>
              <w:fldChar w:fldCharType="begin"/>
            </w:r>
            <w:r>
              <w:rPr>
                <w:noProof/>
                <w:webHidden/>
              </w:rPr>
              <w:instrText xml:space="preserve"> PAGEREF _Toc532217072 \h </w:instrText>
            </w:r>
            <w:r>
              <w:rPr>
                <w:noProof/>
                <w:webHidden/>
              </w:rPr>
            </w:r>
          </w:ins>
          <w:r>
            <w:rPr>
              <w:noProof/>
              <w:webHidden/>
            </w:rPr>
            <w:fldChar w:fldCharType="separate"/>
          </w:r>
          <w:ins w:id="278" w:author="Autor">
            <w:r w:rsidR="00E32FFF">
              <w:rPr>
                <w:noProof/>
                <w:webHidden/>
              </w:rPr>
              <w:t>45</w:t>
            </w:r>
            <w:r>
              <w:rPr>
                <w:noProof/>
                <w:webHidden/>
              </w:rPr>
              <w:fldChar w:fldCharType="end"/>
            </w:r>
            <w:r w:rsidRPr="00CB7F2B">
              <w:rPr>
                <w:rStyle w:val="Hypertextovprepojenie"/>
                <w:noProof/>
              </w:rPr>
              <w:fldChar w:fldCharType="end"/>
            </w:r>
          </w:ins>
        </w:p>
        <w:p w:rsidR="00D94CC1" w:rsidRDefault="00D94CC1">
          <w:pPr>
            <w:pStyle w:val="Obsah3"/>
            <w:rPr>
              <w:ins w:id="279" w:author="Autor"/>
              <w:rFonts w:asciiTheme="minorHAnsi" w:eastAsiaTheme="minorEastAsia" w:hAnsiTheme="minorHAnsi"/>
              <w:noProof/>
              <w:lang w:eastAsia="sk-SK"/>
            </w:rPr>
          </w:pPr>
          <w:ins w:id="280"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"_Toc532217073"</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5.1.8.</w:t>
            </w:r>
            <w:r>
              <w:rPr>
                <w:rFonts w:asciiTheme="minorHAnsi" w:eastAsiaTheme="minorEastAsia" w:hAnsiTheme="minorHAnsi"/>
                <w:noProof/>
                <w:lang w:eastAsia="sk-SK"/>
              </w:rPr>
              <w:tab/>
            </w:r>
            <w:r w:rsidRPr="00CB7F2B">
              <w:rPr>
                <w:rStyle w:val="Hypertextovprepojenie"/>
                <w:noProof/>
              </w:rPr>
              <w:t>Kontrola zákaziek zadávaných s využitím elektronického trhoviska</w:t>
            </w:r>
            <w:r>
              <w:rPr>
                <w:noProof/>
                <w:webHidden/>
              </w:rPr>
              <w:tab/>
            </w:r>
            <w:r>
              <w:rPr>
                <w:noProof/>
                <w:webHidden/>
              </w:rPr>
              <w:fldChar w:fldCharType="begin"/>
            </w:r>
            <w:r>
              <w:rPr>
                <w:noProof/>
                <w:webHidden/>
              </w:rPr>
              <w:instrText xml:space="preserve"> PAGEREF _Toc532217073 \h </w:instrText>
            </w:r>
            <w:r>
              <w:rPr>
                <w:noProof/>
                <w:webHidden/>
              </w:rPr>
            </w:r>
          </w:ins>
          <w:r>
            <w:rPr>
              <w:noProof/>
              <w:webHidden/>
            </w:rPr>
            <w:fldChar w:fldCharType="separate"/>
          </w:r>
          <w:ins w:id="281" w:author="Autor">
            <w:r w:rsidR="00E32FFF">
              <w:rPr>
                <w:noProof/>
                <w:webHidden/>
              </w:rPr>
              <w:t>46</w:t>
            </w:r>
            <w:r>
              <w:rPr>
                <w:noProof/>
                <w:webHidden/>
              </w:rPr>
              <w:fldChar w:fldCharType="end"/>
            </w:r>
            <w:r w:rsidRPr="00CB7F2B">
              <w:rPr>
                <w:rStyle w:val="Hypertextovprepojenie"/>
                <w:noProof/>
              </w:rPr>
              <w:fldChar w:fldCharType="end"/>
            </w:r>
          </w:ins>
        </w:p>
        <w:p w:rsidR="00D94CC1" w:rsidRDefault="00D94CC1">
          <w:pPr>
            <w:pStyle w:val="Obsah3"/>
            <w:rPr>
              <w:ins w:id="282" w:author="Autor"/>
              <w:rFonts w:asciiTheme="minorHAnsi" w:eastAsiaTheme="minorEastAsia" w:hAnsiTheme="minorHAnsi"/>
              <w:noProof/>
              <w:lang w:eastAsia="sk-SK"/>
            </w:rPr>
          </w:pPr>
          <w:ins w:id="283"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"_Toc532217074"</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5.1.9.</w:t>
            </w:r>
            <w:r>
              <w:rPr>
                <w:rFonts w:asciiTheme="minorHAnsi" w:eastAsiaTheme="minorEastAsia" w:hAnsiTheme="minorHAnsi"/>
                <w:noProof/>
                <w:lang w:eastAsia="sk-SK"/>
              </w:rPr>
              <w:tab/>
            </w:r>
            <w:r w:rsidRPr="00CB7F2B">
              <w:rPr>
                <w:rStyle w:val="Hypertextovprepojenie"/>
                <w:noProof/>
              </w:rPr>
              <w:t>Kontrola verejného obstarávania, v rámci ktorého viacerí prijímatelia nadobúdajú tovary, práce alebo služby prostredníctvom COO</w:t>
            </w:r>
            <w:r>
              <w:rPr>
                <w:noProof/>
                <w:webHidden/>
              </w:rPr>
              <w:tab/>
            </w:r>
            <w:r>
              <w:rPr>
                <w:noProof/>
                <w:webHidden/>
              </w:rPr>
              <w:fldChar w:fldCharType="begin"/>
            </w:r>
            <w:r>
              <w:rPr>
                <w:noProof/>
                <w:webHidden/>
              </w:rPr>
              <w:instrText xml:space="preserve"> PAGEREF _Toc532217074 \h </w:instrText>
            </w:r>
            <w:r>
              <w:rPr>
                <w:noProof/>
                <w:webHidden/>
              </w:rPr>
            </w:r>
          </w:ins>
          <w:r>
            <w:rPr>
              <w:noProof/>
              <w:webHidden/>
            </w:rPr>
            <w:fldChar w:fldCharType="separate"/>
          </w:r>
          <w:ins w:id="284" w:author="Autor">
            <w:r w:rsidR="00E32FFF">
              <w:rPr>
                <w:noProof/>
                <w:webHidden/>
              </w:rPr>
              <w:t>47</w:t>
            </w:r>
            <w:r>
              <w:rPr>
                <w:noProof/>
                <w:webHidden/>
              </w:rPr>
              <w:fldChar w:fldCharType="end"/>
            </w:r>
            <w:r w:rsidRPr="00CB7F2B">
              <w:rPr>
                <w:rStyle w:val="Hypertextovprepojenie"/>
                <w:noProof/>
              </w:rPr>
              <w:fldChar w:fldCharType="end"/>
            </w:r>
          </w:ins>
        </w:p>
        <w:p w:rsidR="00D94CC1" w:rsidRDefault="00D94CC1">
          <w:pPr>
            <w:pStyle w:val="Obsah3"/>
            <w:rPr>
              <w:ins w:id="285" w:author="Autor"/>
              <w:rFonts w:asciiTheme="minorHAnsi" w:eastAsiaTheme="minorEastAsia" w:hAnsiTheme="minorHAnsi"/>
              <w:noProof/>
              <w:lang w:eastAsia="sk-SK"/>
            </w:rPr>
          </w:pPr>
          <w:ins w:id="286"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"_Toc532217075"</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5.1.10.</w:t>
            </w:r>
            <w:r>
              <w:rPr>
                <w:rFonts w:asciiTheme="minorHAnsi" w:eastAsiaTheme="minorEastAsia" w:hAnsiTheme="minorHAnsi"/>
                <w:noProof/>
                <w:lang w:eastAsia="sk-SK"/>
              </w:rPr>
              <w:tab/>
            </w:r>
            <w:r w:rsidRPr="00CB7F2B">
              <w:rPr>
                <w:rStyle w:val="Hypertextovprepojenie"/>
                <w:noProof/>
              </w:rPr>
              <w:t>Kontrola dodatkov (zmena zmluvy, rámcovej dohody a koncesnej zmluvy počas jej trvania)</w:t>
            </w:r>
            <w:r>
              <w:rPr>
                <w:noProof/>
                <w:webHidden/>
              </w:rPr>
              <w:tab/>
            </w:r>
            <w:r>
              <w:rPr>
                <w:noProof/>
                <w:webHidden/>
              </w:rPr>
              <w:fldChar w:fldCharType="begin"/>
            </w:r>
            <w:r>
              <w:rPr>
                <w:noProof/>
                <w:webHidden/>
              </w:rPr>
              <w:instrText xml:space="preserve"> PAGEREF _Toc532217075 \h </w:instrText>
            </w:r>
            <w:r>
              <w:rPr>
                <w:noProof/>
                <w:webHidden/>
              </w:rPr>
            </w:r>
          </w:ins>
          <w:r>
            <w:rPr>
              <w:noProof/>
              <w:webHidden/>
            </w:rPr>
            <w:fldChar w:fldCharType="separate"/>
          </w:r>
          <w:ins w:id="287" w:author="Autor">
            <w:r w:rsidR="00E32FFF">
              <w:rPr>
                <w:noProof/>
                <w:webHidden/>
              </w:rPr>
              <w:t>48</w:t>
            </w:r>
            <w:r>
              <w:rPr>
                <w:noProof/>
                <w:webHidden/>
              </w:rPr>
              <w:fldChar w:fldCharType="end"/>
            </w:r>
            <w:r w:rsidRPr="00CB7F2B">
              <w:rPr>
                <w:rStyle w:val="Hypertextovprepojenie"/>
                <w:noProof/>
              </w:rPr>
              <w:fldChar w:fldCharType="end"/>
            </w:r>
          </w:ins>
        </w:p>
        <w:p w:rsidR="00D94CC1" w:rsidRDefault="00D94CC1">
          <w:pPr>
            <w:pStyle w:val="Obsah3"/>
            <w:rPr>
              <w:ins w:id="288" w:author="Autor"/>
              <w:rFonts w:asciiTheme="minorHAnsi" w:eastAsiaTheme="minorEastAsia" w:hAnsiTheme="minorHAnsi"/>
              <w:noProof/>
              <w:lang w:eastAsia="sk-SK"/>
            </w:rPr>
          </w:pPr>
          <w:ins w:id="289"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"_Toc532217096"</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5.1.11.</w:t>
            </w:r>
            <w:r>
              <w:rPr>
                <w:rFonts w:asciiTheme="minorHAnsi" w:eastAsiaTheme="minorEastAsia" w:hAnsiTheme="minorHAnsi"/>
                <w:noProof/>
                <w:lang w:eastAsia="sk-SK"/>
              </w:rPr>
              <w:tab/>
            </w:r>
            <w:r w:rsidRPr="00CB7F2B">
              <w:rPr>
                <w:rStyle w:val="Hypertextovprepojenie"/>
                <w:noProof/>
              </w:rPr>
              <w:t>Kontrola postupov pri obstarávaní zákazky, na ktorú sa ZVO nevzťahuje</w:t>
            </w:r>
            <w:r>
              <w:rPr>
                <w:noProof/>
                <w:webHidden/>
              </w:rPr>
              <w:tab/>
            </w:r>
            <w:r>
              <w:rPr>
                <w:noProof/>
                <w:webHidden/>
              </w:rPr>
              <w:fldChar w:fldCharType="begin"/>
            </w:r>
            <w:r>
              <w:rPr>
                <w:noProof/>
                <w:webHidden/>
              </w:rPr>
              <w:instrText xml:space="preserve"> PAGEREF _Toc532217096 \h </w:instrText>
            </w:r>
            <w:r>
              <w:rPr>
                <w:noProof/>
                <w:webHidden/>
              </w:rPr>
            </w:r>
          </w:ins>
          <w:r>
            <w:rPr>
              <w:noProof/>
              <w:webHidden/>
            </w:rPr>
            <w:fldChar w:fldCharType="separate"/>
          </w:r>
          <w:ins w:id="290" w:author="Autor">
            <w:r w:rsidR="00E32FFF">
              <w:rPr>
                <w:noProof/>
                <w:webHidden/>
              </w:rPr>
              <w:t>49</w:t>
            </w:r>
            <w:r>
              <w:rPr>
                <w:noProof/>
                <w:webHidden/>
              </w:rPr>
              <w:fldChar w:fldCharType="end"/>
            </w:r>
            <w:r w:rsidRPr="00CB7F2B">
              <w:rPr>
                <w:rStyle w:val="Hypertextovprepojenie"/>
                <w:noProof/>
              </w:rPr>
              <w:fldChar w:fldCharType="end"/>
            </w:r>
          </w:ins>
        </w:p>
        <w:p w:rsidR="00D94CC1" w:rsidRDefault="00D94CC1">
          <w:pPr>
            <w:pStyle w:val="Obsah3"/>
            <w:rPr>
              <w:ins w:id="291" w:author="Autor"/>
              <w:rFonts w:asciiTheme="minorHAnsi" w:eastAsiaTheme="minorEastAsia" w:hAnsiTheme="minorHAnsi"/>
              <w:noProof/>
              <w:lang w:eastAsia="sk-SK"/>
            </w:rPr>
          </w:pPr>
          <w:ins w:id="292"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"_Toc532217097"</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5.2.</w:t>
            </w:r>
            <w:r>
              <w:rPr>
                <w:rFonts w:asciiTheme="minorHAnsi" w:eastAsiaTheme="minorEastAsia" w:hAnsiTheme="minorHAnsi"/>
                <w:noProof/>
                <w:lang w:eastAsia="sk-SK"/>
              </w:rPr>
              <w:tab/>
            </w:r>
            <w:r w:rsidRPr="00CB7F2B">
              <w:rPr>
                <w:rStyle w:val="Hypertextovprepojenie"/>
                <w:noProof/>
              </w:rPr>
              <w:t>Rozsah a požiadavky na dokumentáciu predkladanú na RO</w:t>
            </w:r>
            <w:r>
              <w:rPr>
                <w:noProof/>
                <w:webHidden/>
              </w:rPr>
              <w:tab/>
            </w:r>
            <w:r>
              <w:rPr>
                <w:noProof/>
                <w:webHidden/>
              </w:rPr>
              <w:fldChar w:fldCharType="begin"/>
            </w:r>
            <w:r>
              <w:rPr>
                <w:noProof/>
                <w:webHidden/>
              </w:rPr>
              <w:instrText xml:space="preserve"> PAGEREF _Toc532217097 \h </w:instrText>
            </w:r>
            <w:r>
              <w:rPr>
                <w:noProof/>
                <w:webHidden/>
              </w:rPr>
            </w:r>
          </w:ins>
          <w:r>
            <w:rPr>
              <w:noProof/>
              <w:webHidden/>
            </w:rPr>
            <w:fldChar w:fldCharType="separate"/>
          </w:r>
          <w:ins w:id="293" w:author="Autor">
            <w:r w:rsidR="00E32FFF">
              <w:rPr>
                <w:noProof/>
                <w:webHidden/>
              </w:rPr>
              <w:t>49</w:t>
            </w:r>
            <w:r>
              <w:rPr>
                <w:noProof/>
                <w:webHidden/>
              </w:rPr>
              <w:fldChar w:fldCharType="end"/>
            </w:r>
            <w:r w:rsidRPr="00CB7F2B">
              <w:rPr>
                <w:rStyle w:val="Hypertextovprepojenie"/>
                <w:noProof/>
              </w:rPr>
              <w:fldChar w:fldCharType="end"/>
            </w:r>
          </w:ins>
        </w:p>
        <w:p w:rsidR="00D94CC1" w:rsidRDefault="00D94CC1">
          <w:pPr>
            <w:pStyle w:val="Obsah3"/>
            <w:rPr>
              <w:ins w:id="294" w:author="Autor"/>
              <w:rFonts w:asciiTheme="minorHAnsi" w:eastAsiaTheme="minorEastAsia" w:hAnsiTheme="minorHAnsi"/>
              <w:noProof/>
              <w:lang w:eastAsia="sk-SK"/>
            </w:rPr>
          </w:pPr>
          <w:ins w:id="295"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"_Toc532217098"</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5.2.1.</w:t>
            </w:r>
            <w:r>
              <w:rPr>
                <w:rFonts w:asciiTheme="minorHAnsi" w:eastAsiaTheme="minorEastAsia" w:hAnsiTheme="minorHAnsi"/>
                <w:noProof/>
                <w:lang w:eastAsia="sk-SK"/>
              </w:rPr>
              <w:tab/>
            </w:r>
            <w:r w:rsidRPr="00CB7F2B">
              <w:rPr>
                <w:rStyle w:val="Hypertextovprepojenie"/>
                <w:noProof/>
              </w:rPr>
              <w:t>Všeobecné požiadavky</w:t>
            </w:r>
            <w:r>
              <w:rPr>
                <w:noProof/>
                <w:webHidden/>
              </w:rPr>
              <w:tab/>
            </w:r>
            <w:r>
              <w:rPr>
                <w:noProof/>
                <w:webHidden/>
              </w:rPr>
              <w:fldChar w:fldCharType="begin"/>
            </w:r>
            <w:r>
              <w:rPr>
                <w:noProof/>
                <w:webHidden/>
              </w:rPr>
              <w:instrText xml:space="preserve"> PAGEREF _Toc532217098 \h </w:instrText>
            </w:r>
            <w:r>
              <w:rPr>
                <w:noProof/>
                <w:webHidden/>
              </w:rPr>
            </w:r>
          </w:ins>
          <w:r>
            <w:rPr>
              <w:noProof/>
              <w:webHidden/>
            </w:rPr>
            <w:fldChar w:fldCharType="separate"/>
          </w:r>
          <w:ins w:id="296" w:author="Autor">
            <w:r w:rsidR="00E32FFF">
              <w:rPr>
                <w:noProof/>
                <w:webHidden/>
              </w:rPr>
              <w:t>49</w:t>
            </w:r>
            <w:r>
              <w:rPr>
                <w:noProof/>
                <w:webHidden/>
              </w:rPr>
              <w:fldChar w:fldCharType="end"/>
            </w:r>
            <w:r w:rsidRPr="00CB7F2B">
              <w:rPr>
                <w:rStyle w:val="Hypertextovprepojenie"/>
                <w:noProof/>
              </w:rPr>
              <w:fldChar w:fldCharType="end"/>
            </w:r>
          </w:ins>
        </w:p>
        <w:p w:rsidR="00D94CC1" w:rsidRDefault="00D94CC1">
          <w:pPr>
            <w:pStyle w:val="Obsah3"/>
            <w:rPr>
              <w:ins w:id="297" w:author="Autor"/>
              <w:rFonts w:asciiTheme="minorHAnsi" w:eastAsiaTheme="minorEastAsia" w:hAnsiTheme="minorHAnsi"/>
              <w:noProof/>
              <w:lang w:eastAsia="sk-SK"/>
            </w:rPr>
          </w:pPr>
          <w:ins w:id="298"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"_Toc532217099"</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5.2.2.</w:t>
            </w:r>
            <w:r>
              <w:rPr>
                <w:rFonts w:asciiTheme="minorHAnsi" w:eastAsiaTheme="minorEastAsia" w:hAnsiTheme="minorHAnsi"/>
                <w:noProof/>
                <w:lang w:eastAsia="sk-SK"/>
              </w:rPr>
              <w:tab/>
            </w:r>
            <w:r w:rsidRPr="00CB7F2B">
              <w:rPr>
                <w:rStyle w:val="Hypertextovprepojenie"/>
                <w:noProof/>
              </w:rPr>
              <w:t>Komunikácia prijímateľa a RO</w:t>
            </w:r>
            <w:r>
              <w:rPr>
                <w:noProof/>
                <w:webHidden/>
              </w:rPr>
              <w:tab/>
            </w:r>
            <w:r>
              <w:rPr>
                <w:noProof/>
                <w:webHidden/>
              </w:rPr>
              <w:fldChar w:fldCharType="begin"/>
            </w:r>
            <w:r>
              <w:rPr>
                <w:noProof/>
                <w:webHidden/>
              </w:rPr>
              <w:instrText xml:space="preserve"> PAGEREF _Toc532217099 \h </w:instrText>
            </w:r>
            <w:r>
              <w:rPr>
                <w:noProof/>
                <w:webHidden/>
              </w:rPr>
            </w:r>
          </w:ins>
          <w:r>
            <w:rPr>
              <w:noProof/>
              <w:webHidden/>
            </w:rPr>
            <w:fldChar w:fldCharType="separate"/>
          </w:r>
          <w:ins w:id="299" w:author="Autor">
            <w:r w:rsidR="00E32FFF">
              <w:rPr>
                <w:noProof/>
                <w:webHidden/>
              </w:rPr>
              <w:t>51</w:t>
            </w:r>
            <w:r>
              <w:rPr>
                <w:noProof/>
                <w:webHidden/>
              </w:rPr>
              <w:fldChar w:fldCharType="end"/>
            </w:r>
            <w:r w:rsidRPr="00CB7F2B">
              <w:rPr>
                <w:rStyle w:val="Hypertextovprepojenie"/>
                <w:noProof/>
              </w:rPr>
              <w:fldChar w:fldCharType="end"/>
            </w:r>
          </w:ins>
        </w:p>
        <w:p w:rsidR="00D94CC1" w:rsidRDefault="00D94CC1">
          <w:pPr>
            <w:pStyle w:val="Obsah3"/>
            <w:rPr>
              <w:ins w:id="300" w:author="Autor"/>
              <w:rFonts w:asciiTheme="minorHAnsi" w:eastAsiaTheme="minorEastAsia" w:hAnsiTheme="minorHAnsi"/>
              <w:noProof/>
              <w:lang w:eastAsia="sk-SK"/>
            </w:rPr>
          </w:pPr>
          <w:ins w:id="301"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"_Toc532217100"</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5.3.</w:t>
            </w:r>
            <w:r>
              <w:rPr>
                <w:rFonts w:asciiTheme="minorHAnsi" w:eastAsiaTheme="minorEastAsia" w:hAnsiTheme="minorHAnsi"/>
                <w:noProof/>
                <w:lang w:eastAsia="sk-SK"/>
              </w:rPr>
              <w:tab/>
            </w:r>
            <w:r w:rsidRPr="00CB7F2B">
              <w:rPr>
                <w:rStyle w:val="Hypertextovprepojenie"/>
                <w:noProof/>
              </w:rPr>
              <w:t>Lehoty kontroly  RO</w:t>
            </w:r>
            <w:r>
              <w:rPr>
                <w:noProof/>
                <w:webHidden/>
              </w:rPr>
              <w:tab/>
            </w:r>
            <w:r>
              <w:rPr>
                <w:noProof/>
                <w:webHidden/>
              </w:rPr>
              <w:fldChar w:fldCharType="begin"/>
            </w:r>
            <w:r>
              <w:rPr>
                <w:noProof/>
                <w:webHidden/>
              </w:rPr>
              <w:instrText xml:space="preserve"> PAGEREF _Toc532217100 \h </w:instrText>
            </w:r>
            <w:r>
              <w:rPr>
                <w:noProof/>
                <w:webHidden/>
              </w:rPr>
            </w:r>
          </w:ins>
          <w:r>
            <w:rPr>
              <w:noProof/>
              <w:webHidden/>
            </w:rPr>
            <w:fldChar w:fldCharType="separate"/>
          </w:r>
          <w:ins w:id="302" w:author="Autor">
            <w:r w:rsidR="00E32FFF">
              <w:rPr>
                <w:noProof/>
                <w:webHidden/>
              </w:rPr>
              <w:t>51</w:t>
            </w:r>
            <w:r>
              <w:rPr>
                <w:noProof/>
                <w:webHidden/>
              </w:rPr>
              <w:fldChar w:fldCharType="end"/>
            </w:r>
            <w:r w:rsidRPr="00CB7F2B">
              <w:rPr>
                <w:rStyle w:val="Hypertextovprepojenie"/>
                <w:noProof/>
              </w:rPr>
              <w:fldChar w:fldCharType="end"/>
            </w:r>
          </w:ins>
        </w:p>
        <w:p w:rsidR="00D94CC1" w:rsidRDefault="00D94CC1">
          <w:pPr>
            <w:pStyle w:val="Obsah3"/>
            <w:rPr>
              <w:ins w:id="303" w:author="Autor"/>
              <w:rFonts w:asciiTheme="minorHAnsi" w:eastAsiaTheme="minorEastAsia" w:hAnsiTheme="minorHAnsi"/>
              <w:noProof/>
              <w:lang w:eastAsia="sk-SK"/>
            </w:rPr>
          </w:pPr>
          <w:ins w:id="304"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"_Toc532217101"</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5.4.</w:t>
            </w:r>
            <w:r>
              <w:rPr>
                <w:rFonts w:asciiTheme="minorHAnsi" w:eastAsiaTheme="minorEastAsia" w:hAnsiTheme="minorHAnsi"/>
                <w:noProof/>
                <w:lang w:eastAsia="sk-SK"/>
              </w:rPr>
              <w:tab/>
            </w:r>
            <w:r w:rsidRPr="00CB7F2B">
              <w:rPr>
                <w:rStyle w:val="Hypertextovprepojenie"/>
                <w:noProof/>
              </w:rPr>
              <w:t>Výstupy kontroly RO</w:t>
            </w:r>
            <w:r>
              <w:rPr>
                <w:noProof/>
                <w:webHidden/>
              </w:rPr>
              <w:tab/>
            </w:r>
            <w:r>
              <w:rPr>
                <w:noProof/>
                <w:webHidden/>
              </w:rPr>
              <w:fldChar w:fldCharType="begin"/>
            </w:r>
            <w:r>
              <w:rPr>
                <w:noProof/>
                <w:webHidden/>
              </w:rPr>
              <w:instrText xml:space="preserve"> PAGEREF _Toc532217101 \h </w:instrText>
            </w:r>
            <w:r>
              <w:rPr>
                <w:noProof/>
                <w:webHidden/>
              </w:rPr>
            </w:r>
          </w:ins>
          <w:r>
            <w:rPr>
              <w:noProof/>
              <w:webHidden/>
            </w:rPr>
            <w:fldChar w:fldCharType="separate"/>
          </w:r>
          <w:ins w:id="305" w:author="Autor">
            <w:r w:rsidR="00E32FFF">
              <w:rPr>
                <w:noProof/>
                <w:webHidden/>
              </w:rPr>
              <w:t>52</w:t>
            </w:r>
            <w:r>
              <w:rPr>
                <w:noProof/>
                <w:webHidden/>
              </w:rPr>
              <w:fldChar w:fldCharType="end"/>
            </w:r>
            <w:r w:rsidRPr="00CB7F2B">
              <w:rPr>
                <w:rStyle w:val="Hypertextovprepojenie"/>
                <w:noProof/>
              </w:rPr>
              <w:fldChar w:fldCharType="end"/>
            </w:r>
          </w:ins>
        </w:p>
        <w:p w:rsidR="00D94CC1" w:rsidRDefault="00D94CC1">
          <w:pPr>
            <w:pStyle w:val="Obsah3"/>
            <w:rPr>
              <w:ins w:id="306" w:author="Autor"/>
              <w:rFonts w:asciiTheme="minorHAnsi" w:eastAsiaTheme="minorEastAsia" w:hAnsiTheme="minorHAnsi"/>
              <w:noProof/>
              <w:lang w:eastAsia="sk-SK"/>
            </w:rPr>
          </w:pPr>
          <w:ins w:id="307"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"_Toc532217102"</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5.5.</w:t>
            </w:r>
            <w:r>
              <w:rPr>
                <w:rFonts w:asciiTheme="minorHAnsi" w:eastAsiaTheme="minorEastAsia" w:hAnsiTheme="minorHAnsi"/>
                <w:noProof/>
                <w:lang w:eastAsia="sk-SK"/>
              </w:rPr>
              <w:tab/>
            </w:r>
            <w:r w:rsidRPr="00CB7F2B">
              <w:rPr>
                <w:rStyle w:val="Hypertextovprepojenie"/>
                <w:noProof/>
              </w:rPr>
              <w:t>Dôsledky porušenia pravidiel zadávania zákaziek</w:t>
            </w:r>
            <w:r>
              <w:rPr>
                <w:noProof/>
                <w:webHidden/>
              </w:rPr>
              <w:tab/>
            </w:r>
            <w:r>
              <w:rPr>
                <w:noProof/>
                <w:webHidden/>
              </w:rPr>
              <w:fldChar w:fldCharType="begin"/>
            </w:r>
            <w:r>
              <w:rPr>
                <w:noProof/>
                <w:webHidden/>
              </w:rPr>
              <w:instrText xml:space="preserve"> PAGEREF _Toc532217102 \h </w:instrText>
            </w:r>
            <w:r>
              <w:rPr>
                <w:noProof/>
                <w:webHidden/>
              </w:rPr>
            </w:r>
          </w:ins>
          <w:r>
            <w:rPr>
              <w:noProof/>
              <w:webHidden/>
            </w:rPr>
            <w:fldChar w:fldCharType="separate"/>
          </w:r>
          <w:ins w:id="308" w:author="Autor">
            <w:r w:rsidR="00E32FFF">
              <w:rPr>
                <w:noProof/>
                <w:webHidden/>
              </w:rPr>
              <w:t>53</w:t>
            </w:r>
            <w:r>
              <w:rPr>
                <w:noProof/>
                <w:webHidden/>
              </w:rPr>
              <w:fldChar w:fldCharType="end"/>
            </w:r>
            <w:r w:rsidRPr="00CB7F2B">
              <w:rPr>
                <w:rStyle w:val="Hypertextovprepojenie"/>
                <w:noProof/>
              </w:rPr>
              <w:fldChar w:fldCharType="end"/>
            </w:r>
          </w:ins>
        </w:p>
        <w:p w:rsidR="00D94CC1" w:rsidRDefault="00D94CC1">
          <w:pPr>
            <w:pStyle w:val="Obsah3"/>
            <w:rPr>
              <w:ins w:id="309" w:author="Autor"/>
              <w:rFonts w:asciiTheme="minorHAnsi" w:eastAsiaTheme="minorEastAsia" w:hAnsiTheme="minorHAnsi"/>
              <w:noProof/>
              <w:lang w:eastAsia="sk-SK"/>
            </w:rPr>
          </w:pPr>
          <w:ins w:id="310"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"_Toc532217103"</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5.5.1.</w:t>
            </w:r>
            <w:r>
              <w:rPr>
                <w:rFonts w:asciiTheme="minorHAnsi" w:eastAsiaTheme="minorEastAsia" w:hAnsiTheme="minorHAnsi"/>
                <w:noProof/>
                <w:lang w:eastAsia="sk-SK"/>
              </w:rPr>
              <w:tab/>
            </w:r>
            <w:r w:rsidRPr="00CB7F2B">
              <w:rPr>
                <w:rStyle w:val="Hypertextovprepojenie"/>
                <w:noProof/>
              </w:rPr>
              <w:t>Všeobecné postupy RO pri identifikovaní porušenia pravidiel</w:t>
            </w:r>
            <w:r>
              <w:rPr>
                <w:noProof/>
                <w:webHidden/>
              </w:rPr>
              <w:tab/>
            </w:r>
            <w:r>
              <w:rPr>
                <w:noProof/>
                <w:webHidden/>
              </w:rPr>
              <w:fldChar w:fldCharType="begin"/>
            </w:r>
            <w:r>
              <w:rPr>
                <w:noProof/>
                <w:webHidden/>
              </w:rPr>
              <w:instrText xml:space="preserve"> PAGEREF _Toc532217103 \h </w:instrText>
            </w:r>
            <w:r>
              <w:rPr>
                <w:noProof/>
                <w:webHidden/>
              </w:rPr>
            </w:r>
          </w:ins>
          <w:r>
            <w:rPr>
              <w:noProof/>
              <w:webHidden/>
            </w:rPr>
            <w:fldChar w:fldCharType="separate"/>
          </w:r>
          <w:ins w:id="311" w:author="Autor">
            <w:r w:rsidR="00E32FFF">
              <w:rPr>
                <w:noProof/>
                <w:webHidden/>
              </w:rPr>
              <w:t>53</w:t>
            </w:r>
            <w:r>
              <w:rPr>
                <w:noProof/>
                <w:webHidden/>
              </w:rPr>
              <w:fldChar w:fldCharType="end"/>
            </w:r>
            <w:r w:rsidRPr="00CB7F2B">
              <w:rPr>
                <w:rStyle w:val="Hypertextovprepojenie"/>
                <w:noProof/>
              </w:rPr>
              <w:fldChar w:fldCharType="end"/>
            </w:r>
          </w:ins>
        </w:p>
        <w:p w:rsidR="00D94CC1" w:rsidRDefault="00D94CC1">
          <w:pPr>
            <w:pStyle w:val="Obsah3"/>
            <w:rPr>
              <w:ins w:id="312" w:author="Autor"/>
              <w:rFonts w:asciiTheme="minorHAnsi" w:eastAsiaTheme="minorEastAsia" w:hAnsiTheme="minorHAnsi"/>
              <w:noProof/>
              <w:lang w:eastAsia="sk-SK"/>
            </w:rPr>
          </w:pPr>
          <w:ins w:id="313"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"_Toc532217104"</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5.5.2.</w:t>
            </w:r>
            <w:r>
              <w:rPr>
                <w:rFonts w:asciiTheme="minorHAnsi" w:eastAsiaTheme="minorEastAsia" w:hAnsiTheme="minorHAnsi"/>
                <w:noProof/>
                <w:lang w:eastAsia="sk-SK"/>
              </w:rPr>
              <w:tab/>
            </w:r>
            <w:r w:rsidRPr="00CB7F2B">
              <w:rPr>
                <w:rStyle w:val="Hypertextovprepojenie"/>
                <w:noProof/>
              </w:rPr>
              <w:t>Ex-ante korekcia</w:t>
            </w:r>
            <w:r>
              <w:rPr>
                <w:noProof/>
                <w:webHidden/>
              </w:rPr>
              <w:tab/>
            </w:r>
            <w:r>
              <w:rPr>
                <w:noProof/>
                <w:webHidden/>
              </w:rPr>
              <w:fldChar w:fldCharType="begin"/>
            </w:r>
            <w:r>
              <w:rPr>
                <w:noProof/>
                <w:webHidden/>
              </w:rPr>
              <w:instrText xml:space="preserve"> PAGEREF _Toc532217104 \h </w:instrText>
            </w:r>
            <w:r>
              <w:rPr>
                <w:noProof/>
                <w:webHidden/>
              </w:rPr>
            </w:r>
          </w:ins>
          <w:r>
            <w:rPr>
              <w:noProof/>
              <w:webHidden/>
            </w:rPr>
            <w:fldChar w:fldCharType="separate"/>
          </w:r>
          <w:ins w:id="314" w:author="Autor">
            <w:r w:rsidR="00E32FFF">
              <w:rPr>
                <w:noProof/>
                <w:webHidden/>
              </w:rPr>
              <w:t>54</w:t>
            </w:r>
            <w:r>
              <w:rPr>
                <w:noProof/>
                <w:webHidden/>
              </w:rPr>
              <w:fldChar w:fldCharType="end"/>
            </w:r>
            <w:r w:rsidRPr="00CB7F2B">
              <w:rPr>
                <w:rStyle w:val="Hypertextovprepojenie"/>
                <w:noProof/>
              </w:rPr>
              <w:fldChar w:fldCharType="end"/>
            </w:r>
          </w:ins>
        </w:p>
        <w:p w:rsidR="00D94CC1" w:rsidRDefault="00D94CC1">
          <w:pPr>
            <w:pStyle w:val="Obsah3"/>
            <w:rPr>
              <w:ins w:id="315" w:author="Autor"/>
              <w:rFonts w:asciiTheme="minorHAnsi" w:eastAsiaTheme="minorEastAsia" w:hAnsiTheme="minorHAnsi"/>
              <w:noProof/>
              <w:lang w:eastAsia="sk-SK"/>
            </w:rPr>
          </w:pPr>
          <w:ins w:id="316"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"_Toc532217105"</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5.5.3.</w:t>
            </w:r>
            <w:r>
              <w:rPr>
                <w:rFonts w:asciiTheme="minorHAnsi" w:eastAsiaTheme="minorEastAsia" w:hAnsiTheme="minorHAnsi"/>
                <w:noProof/>
                <w:lang w:eastAsia="sk-SK"/>
              </w:rPr>
              <w:tab/>
            </w:r>
            <w:r w:rsidRPr="00CB7F2B">
              <w:rPr>
                <w:rStyle w:val="Hypertextovprepojenie"/>
                <w:noProof/>
              </w:rPr>
              <w:t>Ex-post korekcia</w:t>
            </w:r>
            <w:r>
              <w:rPr>
                <w:noProof/>
                <w:webHidden/>
              </w:rPr>
              <w:tab/>
            </w:r>
            <w:r>
              <w:rPr>
                <w:noProof/>
                <w:webHidden/>
              </w:rPr>
              <w:fldChar w:fldCharType="begin"/>
            </w:r>
            <w:r>
              <w:rPr>
                <w:noProof/>
                <w:webHidden/>
              </w:rPr>
              <w:instrText xml:space="preserve"> PAGEREF _Toc532217105 \h </w:instrText>
            </w:r>
            <w:r>
              <w:rPr>
                <w:noProof/>
                <w:webHidden/>
              </w:rPr>
            </w:r>
          </w:ins>
          <w:r>
            <w:rPr>
              <w:noProof/>
              <w:webHidden/>
            </w:rPr>
            <w:fldChar w:fldCharType="separate"/>
          </w:r>
          <w:ins w:id="317" w:author="Autor">
            <w:r w:rsidR="00E32FFF">
              <w:rPr>
                <w:noProof/>
                <w:webHidden/>
              </w:rPr>
              <w:t>54</w:t>
            </w:r>
            <w:r>
              <w:rPr>
                <w:noProof/>
                <w:webHidden/>
              </w:rPr>
              <w:fldChar w:fldCharType="end"/>
            </w:r>
            <w:r w:rsidRPr="00CB7F2B">
              <w:rPr>
                <w:rStyle w:val="Hypertextovprepojenie"/>
                <w:noProof/>
              </w:rPr>
              <w:fldChar w:fldCharType="end"/>
            </w:r>
          </w:ins>
        </w:p>
        <w:p w:rsidR="00D94CC1" w:rsidRDefault="00D94CC1">
          <w:pPr>
            <w:pStyle w:val="Obsah1"/>
            <w:tabs>
              <w:tab w:val="left" w:pos="440"/>
              <w:tab w:val="right" w:leader="dot" w:pos="9062"/>
            </w:tabs>
            <w:rPr>
              <w:ins w:id="318" w:author="Autor"/>
              <w:rFonts w:asciiTheme="minorHAnsi" w:eastAsiaTheme="minorEastAsia" w:hAnsiTheme="minorHAnsi"/>
              <w:noProof/>
              <w:lang w:eastAsia="sk-SK"/>
            </w:rPr>
          </w:pPr>
          <w:ins w:id="319"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"_Toc532217106"</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6.</w:t>
            </w:r>
            <w:r>
              <w:rPr>
                <w:rFonts w:asciiTheme="minorHAnsi" w:eastAsiaTheme="minorEastAsia" w:hAnsiTheme="minorHAnsi"/>
                <w:noProof/>
                <w:lang w:eastAsia="sk-SK"/>
              </w:rPr>
              <w:tab/>
            </w:r>
            <w:r w:rsidRPr="00CB7F2B">
              <w:rPr>
                <w:rStyle w:val="Hypertextovprepojenie"/>
                <w:noProof/>
              </w:rPr>
              <w:t>Konflikt záujmov</w:t>
            </w:r>
            <w:r>
              <w:rPr>
                <w:noProof/>
                <w:webHidden/>
              </w:rPr>
              <w:tab/>
            </w:r>
            <w:r>
              <w:rPr>
                <w:noProof/>
                <w:webHidden/>
              </w:rPr>
              <w:fldChar w:fldCharType="begin"/>
            </w:r>
            <w:r>
              <w:rPr>
                <w:noProof/>
                <w:webHidden/>
              </w:rPr>
              <w:instrText xml:space="preserve"> PAGEREF _Toc532217106 \h </w:instrText>
            </w:r>
            <w:r>
              <w:rPr>
                <w:noProof/>
                <w:webHidden/>
              </w:rPr>
            </w:r>
          </w:ins>
          <w:r>
            <w:rPr>
              <w:noProof/>
              <w:webHidden/>
            </w:rPr>
            <w:fldChar w:fldCharType="separate"/>
          </w:r>
          <w:ins w:id="320" w:author="Autor">
            <w:r w:rsidR="00E32FFF">
              <w:rPr>
                <w:noProof/>
                <w:webHidden/>
              </w:rPr>
              <w:t>55</w:t>
            </w:r>
            <w:r>
              <w:rPr>
                <w:noProof/>
                <w:webHidden/>
              </w:rPr>
              <w:fldChar w:fldCharType="end"/>
            </w:r>
            <w:r w:rsidRPr="00CB7F2B">
              <w:rPr>
                <w:rStyle w:val="Hypertextovprepojenie"/>
                <w:noProof/>
              </w:rPr>
              <w:fldChar w:fldCharType="end"/>
            </w:r>
          </w:ins>
        </w:p>
        <w:p w:rsidR="00D94CC1" w:rsidRDefault="00D94CC1">
          <w:pPr>
            <w:pStyle w:val="Obsah1"/>
            <w:tabs>
              <w:tab w:val="left" w:pos="440"/>
              <w:tab w:val="right" w:leader="dot" w:pos="9062"/>
            </w:tabs>
            <w:rPr>
              <w:ins w:id="321" w:author="Autor"/>
              <w:rFonts w:asciiTheme="minorHAnsi" w:eastAsiaTheme="minorEastAsia" w:hAnsiTheme="minorHAnsi"/>
              <w:noProof/>
              <w:lang w:eastAsia="sk-SK"/>
            </w:rPr>
          </w:pPr>
          <w:ins w:id="322"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"_Toc532217107"</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7.</w:t>
            </w:r>
            <w:r>
              <w:rPr>
                <w:rFonts w:asciiTheme="minorHAnsi" w:eastAsiaTheme="minorEastAsia" w:hAnsiTheme="minorHAnsi"/>
                <w:noProof/>
                <w:lang w:eastAsia="sk-SK"/>
              </w:rPr>
              <w:tab/>
            </w:r>
            <w:r w:rsidRPr="00CB7F2B">
              <w:rPr>
                <w:rStyle w:val="Hypertextovprepojenie"/>
                <w:noProof/>
              </w:rPr>
              <w:t>Prílohy príručky</w:t>
            </w:r>
            <w:r>
              <w:rPr>
                <w:noProof/>
                <w:webHidden/>
              </w:rPr>
              <w:tab/>
            </w:r>
            <w:r>
              <w:rPr>
                <w:noProof/>
                <w:webHidden/>
              </w:rPr>
              <w:fldChar w:fldCharType="begin"/>
            </w:r>
            <w:r>
              <w:rPr>
                <w:noProof/>
                <w:webHidden/>
              </w:rPr>
              <w:instrText xml:space="preserve"> PAGEREF _Toc532217107 \h </w:instrText>
            </w:r>
            <w:r>
              <w:rPr>
                <w:noProof/>
                <w:webHidden/>
              </w:rPr>
            </w:r>
          </w:ins>
          <w:r>
            <w:rPr>
              <w:noProof/>
              <w:webHidden/>
            </w:rPr>
            <w:fldChar w:fldCharType="separate"/>
          </w:r>
          <w:ins w:id="323" w:author="Autor">
            <w:r w:rsidR="00E32FFF">
              <w:rPr>
                <w:noProof/>
                <w:webHidden/>
              </w:rPr>
              <w:t>57</w:t>
            </w:r>
            <w:r>
              <w:rPr>
                <w:noProof/>
                <w:webHidden/>
              </w:rPr>
              <w:fldChar w:fldCharType="end"/>
            </w:r>
            <w:r w:rsidRPr="00CB7F2B">
              <w:rPr>
                <w:rStyle w:val="Hypertextovprepojenie"/>
                <w:noProof/>
              </w:rPr>
              <w:fldChar w:fldCharType="end"/>
            </w:r>
          </w:ins>
        </w:p>
        <w:p w:rsidR="00D94CC1" w:rsidRDefault="00D94CC1">
          <w:pPr>
            <w:pStyle w:val="Obsah2"/>
            <w:tabs>
              <w:tab w:val="right" w:leader="dot" w:pos="9062"/>
            </w:tabs>
            <w:rPr>
              <w:ins w:id="324" w:author="Autor"/>
              <w:rFonts w:asciiTheme="minorHAnsi" w:eastAsiaTheme="minorEastAsia" w:hAnsiTheme="minorHAnsi"/>
              <w:noProof/>
              <w:lang w:eastAsia="sk-SK"/>
            </w:rPr>
          </w:pPr>
          <w:ins w:id="325"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"_Toc532217108"</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Príloha č. 1 Vzorový formulár na určenie PHZ</w:t>
            </w:r>
            <w:r>
              <w:rPr>
                <w:noProof/>
                <w:webHidden/>
              </w:rPr>
              <w:tab/>
            </w:r>
            <w:r>
              <w:rPr>
                <w:noProof/>
                <w:webHidden/>
              </w:rPr>
              <w:fldChar w:fldCharType="begin"/>
            </w:r>
            <w:r>
              <w:rPr>
                <w:noProof/>
                <w:webHidden/>
              </w:rPr>
              <w:instrText xml:space="preserve"> PAGEREF _Toc532217108 \h </w:instrText>
            </w:r>
            <w:r>
              <w:rPr>
                <w:noProof/>
                <w:webHidden/>
              </w:rPr>
            </w:r>
          </w:ins>
          <w:r>
            <w:rPr>
              <w:noProof/>
              <w:webHidden/>
            </w:rPr>
            <w:fldChar w:fldCharType="separate"/>
          </w:r>
          <w:ins w:id="326" w:author="Autor">
            <w:r w:rsidR="00E32FFF">
              <w:rPr>
                <w:noProof/>
                <w:webHidden/>
              </w:rPr>
              <w:t>58</w:t>
            </w:r>
            <w:r>
              <w:rPr>
                <w:noProof/>
                <w:webHidden/>
              </w:rPr>
              <w:fldChar w:fldCharType="end"/>
            </w:r>
            <w:r w:rsidRPr="00CB7F2B">
              <w:rPr>
                <w:rStyle w:val="Hypertextovprepojenie"/>
                <w:noProof/>
              </w:rPr>
              <w:fldChar w:fldCharType="end"/>
            </w:r>
          </w:ins>
        </w:p>
        <w:p w:rsidR="00D94CC1" w:rsidRDefault="00D94CC1">
          <w:pPr>
            <w:pStyle w:val="Obsah2"/>
            <w:tabs>
              <w:tab w:val="right" w:leader="dot" w:pos="9062"/>
            </w:tabs>
            <w:rPr>
              <w:ins w:id="327" w:author="Autor"/>
              <w:rFonts w:asciiTheme="minorHAnsi" w:eastAsiaTheme="minorEastAsia" w:hAnsiTheme="minorHAnsi"/>
              <w:noProof/>
              <w:lang w:eastAsia="sk-SK"/>
            </w:rPr>
          </w:pPr>
          <w:ins w:id="328"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"_Toc532217109"</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Príloha č. 2 Vzor zápisnice z vyhodnotenia podmienok účasti</w:t>
            </w:r>
            <w:r>
              <w:rPr>
                <w:noProof/>
                <w:webHidden/>
              </w:rPr>
              <w:tab/>
            </w:r>
            <w:r>
              <w:rPr>
                <w:noProof/>
                <w:webHidden/>
              </w:rPr>
              <w:fldChar w:fldCharType="begin"/>
            </w:r>
            <w:r>
              <w:rPr>
                <w:noProof/>
                <w:webHidden/>
              </w:rPr>
              <w:instrText xml:space="preserve"> PAGEREF _Toc532217109 \h </w:instrText>
            </w:r>
            <w:r>
              <w:rPr>
                <w:noProof/>
                <w:webHidden/>
              </w:rPr>
            </w:r>
          </w:ins>
          <w:r>
            <w:rPr>
              <w:noProof/>
              <w:webHidden/>
            </w:rPr>
            <w:fldChar w:fldCharType="separate"/>
          </w:r>
          <w:ins w:id="329" w:author="Autor">
            <w:r w:rsidR="00E32FFF">
              <w:rPr>
                <w:noProof/>
                <w:webHidden/>
              </w:rPr>
              <w:t>61</w:t>
            </w:r>
            <w:r>
              <w:rPr>
                <w:noProof/>
                <w:webHidden/>
              </w:rPr>
              <w:fldChar w:fldCharType="end"/>
            </w:r>
            <w:r w:rsidRPr="00CB7F2B">
              <w:rPr>
                <w:rStyle w:val="Hypertextovprepojenie"/>
                <w:noProof/>
              </w:rPr>
              <w:fldChar w:fldCharType="end"/>
            </w:r>
          </w:ins>
        </w:p>
        <w:p w:rsidR="00D94CC1" w:rsidRDefault="00D94CC1">
          <w:pPr>
            <w:pStyle w:val="Obsah2"/>
            <w:tabs>
              <w:tab w:val="right" w:leader="dot" w:pos="9062"/>
            </w:tabs>
            <w:rPr>
              <w:ins w:id="330" w:author="Autor"/>
              <w:rFonts w:asciiTheme="minorHAnsi" w:eastAsiaTheme="minorEastAsia" w:hAnsiTheme="minorHAnsi"/>
              <w:noProof/>
              <w:lang w:eastAsia="sk-SK"/>
            </w:rPr>
          </w:pPr>
          <w:ins w:id="331"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"_Toc532217110"</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Príloha č. 3 Vzor zápisnice z vyhodnotenia ponúk</w:t>
            </w:r>
            <w:r>
              <w:rPr>
                <w:noProof/>
                <w:webHidden/>
              </w:rPr>
              <w:tab/>
            </w:r>
            <w:r>
              <w:rPr>
                <w:noProof/>
                <w:webHidden/>
              </w:rPr>
              <w:fldChar w:fldCharType="begin"/>
            </w:r>
            <w:r>
              <w:rPr>
                <w:noProof/>
                <w:webHidden/>
              </w:rPr>
              <w:instrText xml:space="preserve"> PAGEREF _Toc532217110 \h </w:instrText>
            </w:r>
            <w:r>
              <w:rPr>
                <w:noProof/>
                <w:webHidden/>
              </w:rPr>
            </w:r>
          </w:ins>
          <w:r>
            <w:rPr>
              <w:noProof/>
              <w:webHidden/>
            </w:rPr>
            <w:fldChar w:fldCharType="separate"/>
          </w:r>
          <w:ins w:id="332" w:author="Autor">
            <w:r w:rsidR="00E32FFF">
              <w:rPr>
                <w:noProof/>
                <w:webHidden/>
              </w:rPr>
              <w:t>63</w:t>
            </w:r>
            <w:r>
              <w:rPr>
                <w:noProof/>
                <w:webHidden/>
              </w:rPr>
              <w:fldChar w:fldCharType="end"/>
            </w:r>
            <w:r w:rsidRPr="00CB7F2B">
              <w:rPr>
                <w:rStyle w:val="Hypertextovprepojenie"/>
                <w:noProof/>
              </w:rPr>
              <w:fldChar w:fldCharType="end"/>
            </w:r>
          </w:ins>
        </w:p>
        <w:p w:rsidR="00D94CC1" w:rsidRDefault="00D94CC1">
          <w:pPr>
            <w:pStyle w:val="Obsah2"/>
            <w:tabs>
              <w:tab w:val="right" w:leader="dot" w:pos="9062"/>
            </w:tabs>
            <w:rPr>
              <w:ins w:id="333" w:author="Autor"/>
              <w:rFonts w:asciiTheme="minorHAnsi" w:eastAsiaTheme="minorEastAsia" w:hAnsiTheme="minorHAnsi"/>
              <w:noProof/>
              <w:lang w:eastAsia="sk-SK"/>
            </w:rPr>
          </w:pPr>
          <w:ins w:id="334"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"_Toc532217111"</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Príloha č. 4 Záznam z prieskumu trhu</w:t>
            </w:r>
            <w:r>
              <w:rPr>
                <w:noProof/>
                <w:webHidden/>
              </w:rPr>
              <w:tab/>
            </w:r>
            <w:r>
              <w:rPr>
                <w:noProof/>
                <w:webHidden/>
              </w:rPr>
              <w:fldChar w:fldCharType="begin"/>
            </w:r>
            <w:r>
              <w:rPr>
                <w:noProof/>
                <w:webHidden/>
              </w:rPr>
              <w:instrText xml:space="preserve"> PAGEREF _Toc532217111 \h </w:instrText>
            </w:r>
            <w:r>
              <w:rPr>
                <w:noProof/>
                <w:webHidden/>
              </w:rPr>
            </w:r>
          </w:ins>
          <w:r>
            <w:rPr>
              <w:noProof/>
              <w:webHidden/>
            </w:rPr>
            <w:fldChar w:fldCharType="separate"/>
          </w:r>
          <w:ins w:id="335" w:author="Autor">
            <w:r w:rsidR="00E32FFF">
              <w:rPr>
                <w:noProof/>
                <w:webHidden/>
              </w:rPr>
              <w:t>65</w:t>
            </w:r>
            <w:r>
              <w:rPr>
                <w:noProof/>
                <w:webHidden/>
              </w:rPr>
              <w:fldChar w:fldCharType="end"/>
            </w:r>
            <w:r w:rsidRPr="00CB7F2B">
              <w:rPr>
                <w:rStyle w:val="Hypertextovprepojenie"/>
                <w:noProof/>
              </w:rPr>
              <w:fldChar w:fldCharType="end"/>
            </w:r>
          </w:ins>
        </w:p>
        <w:p w:rsidR="00D94CC1" w:rsidRDefault="00D94CC1">
          <w:pPr>
            <w:pStyle w:val="Obsah2"/>
            <w:tabs>
              <w:tab w:val="right" w:leader="dot" w:pos="9062"/>
            </w:tabs>
            <w:rPr>
              <w:ins w:id="336" w:author="Autor"/>
              <w:rFonts w:asciiTheme="minorHAnsi" w:eastAsiaTheme="minorEastAsia" w:hAnsiTheme="minorHAnsi"/>
              <w:noProof/>
              <w:lang w:eastAsia="sk-SK"/>
            </w:rPr>
          </w:pPr>
          <w:ins w:id="337"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"_Toc532217112"</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 xml:space="preserve">Príloha č. 5 Tabuľka zasielaná na CKO v rámci zákaziek  nad  15 000 EUR </w:t>
            </w:r>
            <w:r w:rsidRPr="00CB7F2B">
              <w:rPr>
                <w:rStyle w:val="Hypertextovprepojenie"/>
                <w:rFonts w:cs="Times New Roman"/>
                <w:noProof/>
              </w:rPr>
              <w:t>(platí pre zákazky s nízkou hodnotou)</w:t>
            </w:r>
            <w:r>
              <w:rPr>
                <w:noProof/>
                <w:webHidden/>
              </w:rPr>
              <w:tab/>
            </w:r>
            <w:r>
              <w:rPr>
                <w:noProof/>
                <w:webHidden/>
              </w:rPr>
              <w:fldChar w:fldCharType="begin"/>
            </w:r>
            <w:r>
              <w:rPr>
                <w:noProof/>
                <w:webHidden/>
              </w:rPr>
              <w:instrText xml:space="preserve"> PAGEREF _Toc532217112 \h </w:instrText>
            </w:r>
            <w:r>
              <w:rPr>
                <w:noProof/>
                <w:webHidden/>
              </w:rPr>
            </w:r>
          </w:ins>
          <w:r>
            <w:rPr>
              <w:noProof/>
              <w:webHidden/>
            </w:rPr>
            <w:fldChar w:fldCharType="separate"/>
          </w:r>
          <w:ins w:id="338" w:author="Autor">
            <w:r w:rsidR="00E32FFF">
              <w:rPr>
                <w:noProof/>
                <w:webHidden/>
              </w:rPr>
              <w:t>67</w:t>
            </w:r>
            <w:r>
              <w:rPr>
                <w:noProof/>
                <w:webHidden/>
              </w:rPr>
              <w:fldChar w:fldCharType="end"/>
            </w:r>
            <w:r w:rsidRPr="00CB7F2B">
              <w:rPr>
                <w:rStyle w:val="Hypertextovprepojenie"/>
                <w:noProof/>
              </w:rPr>
              <w:fldChar w:fldCharType="end"/>
            </w:r>
          </w:ins>
        </w:p>
        <w:p w:rsidR="00D94CC1" w:rsidRDefault="00D94CC1">
          <w:pPr>
            <w:pStyle w:val="Obsah2"/>
            <w:tabs>
              <w:tab w:val="right" w:leader="dot" w:pos="9062"/>
            </w:tabs>
            <w:rPr>
              <w:ins w:id="339" w:author="Autor"/>
              <w:rFonts w:asciiTheme="minorHAnsi" w:eastAsiaTheme="minorEastAsia" w:hAnsiTheme="minorHAnsi"/>
              <w:noProof/>
              <w:lang w:eastAsia="sk-SK"/>
            </w:rPr>
          </w:pPr>
          <w:ins w:id="340"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"_Toc532217113"</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Príloha č. 6 Čestné vyhlásenie prijímateľa k úplnosti a súladu predkladanej dokumentácie VO s originálnou dokumentáciou</w:t>
            </w:r>
            <w:r>
              <w:rPr>
                <w:noProof/>
                <w:webHidden/>
              </w:rPr>
              <w:tab/>
            </w:r>
            <w:r>
              <w:rPr>
                <w:noProof/>
                <w:webHidden/>
              </w:rPr>
              <w:fldChar w:fldCharType="begin"/>
            </w:r>
            <w:r>
              <w:rPr>
                <w:noProof/>
                <w:webHidden/>
              </w:rPr>
              <w:instrText xml:space="preserve"> PAGEREF _Toc532217113 \h </w:instrText>
            </w:r>
            <w:r>
              <w:rPr>
                <w:noProof/>
                <w:webHidden/>
              </w:rPr>
            </w:r>
          </w:ins>
          <w:r>
            <w:rPr>
              <w:noProof/>
              <w:webHidden/>
            </w:rPr>
            <w:fldChar w:fldCharType="separate"/>
          </w:r>
          <w:ins w:id="341" w:author="Autor">
            <w:r w:rsidR="00E32FFF">
              <w:rPr>
                <w:noProof/>
                <w:webHidden/>
              </w:rPr>
              <w:t>68</w:t>
            </w:r>
            <w:r>
              <w:rPr>
                <w:noProof/>
                <w:webHidden/>
              </w:rPr>
              <w:fldChar w:fldCharType="end"/>
            </w:r>
            <w:r w:rsidRPr="00CB7F2B">
              <w:rPr>
                <w:rStyle w:val="Hypertextovprepojenie"/>
                <w:noProof/>
              </w:rPr>
              <w:fldChar w:fldCharType="end"/>
            </w:r>
          </w:ins>
        </w:p>
        <w:p w:rsidR="00D94CC1" w:rsidRDefault="00D94CC1">
          <w:pPr>
            <w:pStyle w:val="Obsah2"/>
            <w:tabs>
              <w:tab w:val="right" w:leader="dot" w:pos="9062"/>
            </w:tabs>
            <w:rPr>
              <w:ins w:id="342" w:author="Autor"/>
              <w:rFonts w:asciiTheme="minorHAnsi" w:eastAsiaTheme="minorEastAsia" w:hAnsiTheme="minorHAnsi"/>
              <w:noProof/>
              <w:lang w:eastAsia="sk-SK"/>
            </w:rPr>
          </w:pPr>
          <w:ins w:id="343"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"_Toc532217114"</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rFonts w:cs="Times New Roman"/>
                <w:noProof/>
              </w:rPr>
              <w:t>Príloha č. 7 Čestné vyhlásenie prijímateľa o vylúčení konfliktu záujmov v procese VO</w:t>
            </w:r>
            <w:r>
              <w:rPr>
                <w:noProof/>
                <w:webHidden/>
              </w:rPr>
              <w:tab/>
            </w:r>
            <w:r>
              <w:rPr>
                <w:noProof/>
                <w:webHidden/>
              </w:rPr>
              <w:fldChar w:fldCharType="begin"/>
            </w:r>
            <w:r>
              <w:rPr>
                <w:noProof/>
                <w:webHidden/>
              </w:rPr>
              <w:instrText xml:space="preserve"> PAGEREF _Toc532217114 \h </w:instrText>
            </w:r>
            <w:r>
              <w:rPr>
                <w:noProof/>
                <w:webHidden/>
              </w:rPr>
            </w:r>
          </w:ins>
          <w:r>
            <w:rPr>
              <w:noProof/>
              <w:webHidden/>
            </w:rPr>
            <w:fldChar w:fldCharType="separate"/>
          </w:r>
          <w:ins w:id="344" w:author="Autor">
            <w:r w:rsidR="00E32FFF">
              <w:rPr>
                <w:noProof/>
                <w:webHidden/>
              </w:rPr>
              <w:t>69</w:t>
            </w:r>
            <w:r>
              <w:rPr>
                <w:noProof/>
                <w:webHidden/>
              </w:rPr>
              <w:fldChar w:fldCharType="end"/>
            </w:r>
            <w:r w:rsidRPr="00CB7F2B">
              <w:rPr>
                <w:rStyle w:val="Hypertextovprepojenie"/>
                <w:noProof/>
              </w:rPr>
              <w:fldChar w:fldCharType="end"/>
            </w:r>
          </w:ins>
        </w:p>
        <w:p w:rsidR="00D94CC1" w:rsidRDefault="00D94CC1">
          <w:pPr>
            <w:pStyle w:val="Obsah2"/>
            <w:tabs>
              <w:tab w:val="right" w:leader="dot" w:pos="9062"/>
            </w:tabs>
            <w:rPr>
              <w:ins w:id="345" w:author="Autor"/>
              <w:rFonts w:asciiTheme="minorHAnsi" w:eastAsiaTheme="minorEastAsia" w:hAnsiTheme="minorHAnsi"/>
              <w:noProof/>
              <w:lang w:eastAsia="sk-SK"/>
            </w:rPr>
          </w:pPr>
          <w:ins w:id="346"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"_Toc532217115"</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Príloha č. 8 Rizikové indikátory k možným porušeniam zákona o ochrane hospodárskej súťaže</w:t>
            </w:r>
            <w:r>
              <w:rPr>
                <w:noProof/>
                <w:webHidden/>
              </w:rPr>
              <w:tab/>
            </w:r>
            <w:r>
              <w:rPr>
                <w:noProof/>
                <w:webHidden/>
              </w:rPr>
              <w:fldChar w:fldCharType="begin"/>
            </w:r>
            <w:r>
              <w:rPr>
                <w:noProof/>
                <w:webHidden/>
              </w:rPr>
              <w:instrText xml:space="preserve"> PAGEREF _Toc532217115 \h </w:instrText>
            </w:r>
            <w:r>
              <w:rPr>
                <w:noProof/>
                <w:webHidden/>
              </w:rPr>
            </w:r>
          </w:ins>
          <w:r>
            <w:rPr>
              <w:noProof/>
              <w:webHidden/>
            </w:rPr>
            <w:fldChar w:fldCharType="separate"/>
          </w:r>
          <w:ins w:id="347" w:author="Autor">
            <w:r w:rsidR="00E32FFF">
              <w:rPr>
                <w:noProof/>
                <w:webHidden/>
              </w:rPr>
              <w:t>70</w:t>
            </w:r>
            <w:r>
              <w:rPr>
                <w:noProof/>
                <w:webHidden/>
              </w:rPr>
              <w:fldChar w:fldCharType="end"/>
            </w:r>
            <w:r w:rsidRPr="00CB7F2B">
              <w:rPr>
                <w:rStyle w:val="Hypertextovprepojenie"/>
                <w:noProof/>
              </w:rPr>
              <w:fldChar w:fldCharType="end"/>
            </w:r>
          </w:ins>
        </w:p>
        <w:p w:rsidR="00D94CC1" w:rsidRDefault="00D94CC1">
          <w:pPr>
            <w:pStyle w:val="Obsah2"/>
            <w:tabs>
              <w:tab w:val="right" w:leader="dot" w:pos="9062"/>
            </w:tabs>
            <w:rPr>
              <w:ins w:id="348" w:author="Autor"/>
              <w:rFonts w:asciiTheme="minorHAnsi" w:eastAsiaTheme="minorEastAsia" w:hAnsiTheme="minorHAnsi"/>
              <w:noProof/>
              <w:lang w:eastAsia="sk-SK"/>
            </w:rPr>
          </w:pPr>
          <w:ins w:id="349" w:author="Autor">
            <w:r w:rsidRPr="00CB7F2B">
              <w:rPr>
                <w:rStyle w:val="Hypertextovprepojenie"/>
                <w:noProof/>
              </w:rPr>
              <w:fldChar w:fldCharType="begin"/>
            </w:r>
            <w:r w:rsidRPr="00CB7F2B">
              <w:rPr>
                <w:rStyle w:val="Hypertextovprepojenie"/>
                <w:noProof/>
              </w:rPr>
              <w:instrText xml:space="preserve"> </w:instrText>
            </w:r>
            <w:r>
              <w:rPr>
                <w:noProof/>
              </w:rPr>
              <w:instrText>HYPERLINK \l "_Toc532217116"</w:instrText>
            </w:r>
            <w:r w:rsidRPr="00CB7F2B">
              <w:rPr>
                <w:rStyle w:val="Hypertextovprepojenie"/>
                <w:noProof/>
              </w:rPr>
              <w:instrText xml:space="preserve"> </w:instrText>
            </w:r>
            <w:r w:rsidRPr="00CB7F2B">
              <w:rPr>
                <w:rStyle w:val="Hypertextovprepojenie"/>
                <w:noProof/>
              </w:rPr>
            </w:r>
            <w:r w:rsidRPr="00CB7F2B">
              <w:rPr>
                <w:rStyle w:val="Hypertextovprepojenie"/>
                <w:noProof/>
              </w:rPr>
              <w:fldChar w:fldCharType="separate"/>
            </w:r>
            <w:r w:rsidRPr="00CB7F2B">
              <w:rPr>
                <w:rStyle w:val="Hypertextovprepojenie"/>
                <w:noProof/>
              </w:rPr>
              <w:t>Príloha č. 9 Žiadosť o vykonanie finančnej kontroly VO s prílohami – vzor</w:t>
            </w:r>
            <w:r>
              <w:rPr>
                <w:noProof/>
                <w:webHidden/>
              </w:rPr>
              <w:tab/>
            </w:r>
            <w:r>
              <w:rPr>
                <w:noProof/>
                <w:webHidden/>
              </w:rPr>
              <w:fldChar w:fldCharType="begin"/>
            </w:r>
            <w:r>
              <w:rPr>
                <w:noProof/>
                <w:webHidden/>
              </w:rPr>
              <w:instrText xml:space="preserve"> PAGEREF _Toc532217116 \h </w:instrText>
            </w:r>
            <w:r>
              <w:rPr>
                <w:noProof/>
                <w:webHidden/>
              </w:rPr>
            </w:r>
          </w:ins>
          <w:r>
            <w:rPr>
              <w:noProof/>
              <w:webHidden/>
            </w:rPr>
            <w:fldChar w:fldCharType="separate"/>
          </w:r>
          <w:ins w:id="350" w:author="Autor">
            <w:r w:rsidR="00E32FFF">
              <w:rPr>
                <w:noProof/>
                <w:webHidden/>
              </w:rPr>
              <w:t>73</w:t>
            </w:r>
            <w:r>
              <w:rPr>
                <w:noProof/>
                <w:webHidden/>
              </w:rPr>
              <w:fldChar w:fldCharType="end"/>
            </w:r>
            <w:r w:rsidRPr="00CB7F2B">
              <w:rPr>
                <w:rStyle w:val="Hypertextovprepojenie"/>
                <w:noProof/>
              </w:rPr>
              <w:fldChar w:fldCharType="end"/>
            </w:r>
          </w:ins>
        </w:p>
        <w:p w:rsidR="007913E1" w:rsidDel="00D94CC1" w:rsidRDefault="007913E1">
          <w:pPr>
            <w:pStyle w:val="Obsah1"/>
            <w:tabs>
              <w:tab w:val="left" w:pos="440"/>
              <w:tab w:val="right" w:leader="dot" w:pos="9062"/>
            </w:tabs>
            <w:rPr>
              <w:del w:id="351" w:author="Autor"/>
              <w:rFonts w:asciiTheme="minorHAnsi" w:eastAsiaTheme="minorEastAsia" w:hAnsiTheme="minorHAnsi"/>
              <w:noProof/>
              <w:lang w:eastAsia="sk-SK"/>
            </w:rPr>
          </w:pPr>
          <w:del w:id="352" w:author="Autor">
            <w:r w:rsidRPr="00D94CC1" w:rsidDel="00D94CC1">
              <w:rPr>
                <w:noProof/>
                <w:rPrChange w:id="353" w:author="Autor">
                  <w:rPr>
                    <w:rStyle w:val="Hypertextovprepojenie"/>
                    <w:noProof/>
                  </w:rPr>
                </w:rPrChange>
              </w:rPr>
              <w:delText>1.</w:delText>
            </w:r>
            <w:r w:rsidDel="00D94CC1">
              <w:rPr>
                <w:rFonts w:asciiTheme="minorHAnsi" w:eastAsiaTheme="minorEastAsia" w:hAnsiTheme="minorHAnsi"/>
                <w:noProof/>
                <w:lang w:eastAsia="sk-SK"/>
              </w:rPr>
              <w:tab/>
            </w:r>
            <w:r w:rsidRPr="00D94CC1" w:rsidDel="00D94CC1">
              <w:rPr>
                <w:noProof/>
                <w:rPrChange w:id="354" w:author="Autor">
                  <w:rPr>
                    <w:rStyle w:val="Hypertextovprepojenie"/>
                    <w:noProof/>
                  </w:rPr>
                </w:rPrChange>
              </w:rPr>
              <w:delText>Skratky</w:delText>
            </w:r>
            <w:r w:rsidDel="00D94CC1">
              <w:rPr>
                <w:noProof/>
                <w:webHidden/>
              </w:rPr>
              <w:tab/>
            </w:r>
            <w:r w:rsidR="00C46173" w:rsidDel="00D94CC1">
              <w:rPr>
                <w:noProof/>
                <w:webHidden/>
              </w:rPr>
              <w:delText>8</w:delText>
            </w:r>
          </w:del>
        </w:p>
        <w:p w:rsidR="007913E1" w:rsidDel="00D94CC1" w:rsidRDefault="007913E1">
          <w:pPr>
            <w:pStyle w:val="Obsah1"/>
            <w:tabs>
              <w:tab w:val="left" w:pos="440"/>
              <w:tab w:val="right" w:leader="dot" w:pos="9062"/>
            </w:tabs>
            <w:rPr>
              <w:del w:id="355" w:author="Autor"/>
              <w:rFonts w:asciiTheme="minorHAnsi" w:eastAsiaTheme="minorEastAsia" w:hAnsiTheme="minorHAnsi"/>
              <w:noProof/>
              <w:lang w:eastAsia="sk-SK"/>
            </w:rPr>
          </w:pPr>
          <w:del w:id="356" w:author="Autor">
            <w:r w:rsidRPr="00D94CC1" w:rsidDel="00D94CC1">
              <w:rPr>
                <w:noProof/>
                <w:rPrChange w:id="357" w:author="Autor">
                  <w:rPr>
                    <w:rStyle w:val="Hypertextovprepojenie"/>
                    <w:noProof/>
                  </w:rPr>
                </w:rPrChange>
              </w:rPr>
              <w:delText>2.</w:delText>
            </w:r>
            <w:r w:rsidDel="00D94CC1">
              <w:rPr>
                <w:rFonts w:asciiTheme="minorHAnsi" w:eastAsiaTheme="minorEastAsia" w:hAnsiTheme="minorHAnsi"/>
                <w:noProof/>
                <w:lang w:eastAsia="sk-SK"/>
              </w:rPr>
              <w:tab/>
            </w:r>
            <w:r w:rsidRPr="00D94CC1" w:rsidDel="00D94CC1">
              <w:rPr>
                <w:noProof/>
                <w:rPrChange w:id="358" w:author="Autor">
                  <w:rPr>
                    <w:rStyle w:val="Hypertextovprepojenie"/>
                    <w:noProof/>
                  </w:rPr>
                </w:rPrChange>
              </w:rPr>
              <w:delText>Úvod</w:delText>
            </w:r>
            <w:r w:rsidDel="00D94CC1">
              <w:rPr>
                <w:noProof/>
                <w:webHidden/>
              </w:rPr>
              <w:tab/>
            </w:r>
            <w:r w:rsidR="00C46173" w:rsidDel="00D94CC1">
              <w:rPr>
                <w:noProof/>
                <w:webHidden/>
              </w:rPr>
              <w:delText>9</w:delText>
            </w:r>
          </w:del>
        </w:p>
        <w:p w:rsidR="007913E1" w:rsidDel="00D94CC1" w:rsidRDefault="007913E1">
          <w:pPr>
            <w:pStyle w:val="Obsah2"/>
            <w:tabs>
              <w:tab w:val="left" w:pos="880"/>
              <w:tab w:val="right" w:leader="dot" w:pos="9062"/>
            </w:tabs>
            <w:rPr>
              <w:del w:id="359" w:author="Autor"/>
              <w:rFonts w:asciiTheme="minorHAnsi" w:eastAsiaTheme="minorEastAsia" w:hAnsiTheme="minorHAnsi"/>
              <w:noProof/>
              <w:lang w:eastAsia="sk-SK"/>
            </w:rPr>
          </w:pPr>
          <w:del w:id="360" w:author="Autor">
            <w:r w:rsidRPr="00D94CC1" w:rsidDel="00D94CC1">
              <w:rPr>
                <w:noProof/>
                <w:rPrChange w:id="361" w:author="Autor">
                  <w:rPr>
                    <w:rStyle w:val="Hypertextovprepojenie"/>
                    <w:noProof/>
                  </w:rPr>
                </w:rPrChange>
              </w:rPr>
              <w:delText>2.1.</w:delText>
            </w:r>
            <w:r w:rsidDel="00D94CC1">
              <w:rPr>
                <w:rFonts w:asciiTheme="minorHAnsi" w:eastAsiaTheme="minorEastAsia" w:hAnsiTheme="minorHAnsi"/>
                <w:noProof/>
                <w:lang w:eastAsia="sk-SK"/>
              </w:rPr>
              <w:tab/>
            </w:r>
            <w:r w:rsidRPr="00D94CC1" w:rsidDel="00D94CC1">
              <w:rPr>
                <w:noProof/>
                <w:rPrChange w:id="362" w:author="Autor">
                  <w:rPr>
                    <w:rStyle w:val="Hypertextovprepojenie"/>
                    <w:noProof/>
                  </w:rPr>
                </w:rPrChange>
              </w:rPr>
              <w:delText>Určenie príručky</w:delText>
            </w:r>
            <w:r w:rsidDel="00D94CC1">
              <w:rPr>
                <w:noProof/>
                <w:webHidden/>
              </w:rPr>
              <w:tab/>
            </w:r>
            <w:r w:rsidR="00C46173" w:rsidDel="00D94CC1">
              <w:rPr>
                <w:noProof/>
                <w:webHidden/>
              </w:rPr>
              <w:delText>9</w:delText>
            </w:r>
          </w:del>
        </w:p>
        <w:p w:rsidR="007913E1" w:rsidDel="00D94CC1" w:rsidRDefault="007913E1">
          <w:pPr>
            <w:pStyle w:val="Obsah2"/>
            <w:tabs>
              <w:tab w:val="left" w:pos="880"/>
              <w:tab w:val="right" w:leader="dot" w:pos="9062"/>
            </w:tabs>
            <w:rPr>
              <w:del w:id="363" w:author="Autor"/>
              <w:rFonts w:asciiTheme="minorHAnsi" w:eastAsiaTheme="minorEastAsia" w:hAnsiTheme="minorHAnsi"/>
              <w:noProof/>
              <w:lang w:eastAsia="sk-SK"/>
            </w:rPr>
          </w:pPr>
          <w:del w:id="364" w:author="Autor">
            <w:r w:rsidRPr="00D94CC1" w:rsidDel="00D94CC1">
              <w:rPr>
                <w:noProof/>
                <w:rPrChange w:id="365" w:author="Autor">
                  <w:rPr>
                    <w:rStyle w:val="Hypertextovprepojenie"/>
                    <w:noProof/>
                  </w:rPr>
                </w:rPrChange>
              </w:rPr>
              <w:delText>2.3.</w:delText>
            </w:r>
            <w:r w:rsidDel="00D94CC1">
              <w:rPr>
                <w:rFonts w:asciiTheme="minorHAnsi" w:eastAsiaTheme="minorEastAsia" w:hAnsiTheme="minorHAnsi"/>
                <w:noProof/>
                <w:lang w:eastAsia="sk-SK"/>
              </w:rPr>
              <w:tab/>
            </w:r>
            <w:r w:rsidRPr="00D94CC1" w:rsidDel="00D94CC1">
              <w:rPr>
                <w:noProof/>
                <w:rPrChange w:id="366" w:author="Autor">
                  <w:rPr>
                    <w:rStyle w:val="Hypertextovprepojenie"/>
                    <w:noProof/>
                  </w:rPr>
                </w:rPrChange>
              </w:rPr>
              <w:delText>Legislatívny rámec</w:delText>
            </w:r>
            <w:r w:rsidDel="00D94CC1">
              <w:rPr>
                <w:noProof/>
                <w:webHidden/>
              </w:rPr>
              <w:tab/>
            </w:r>
            <w:r w:rsidR="00C46173" w:rsidDel="00D94CC1">
              <w:rPr>
                <w:noProof/>
                <w:webHidden/>
              </w:rPr>
              <w:delText>9</w:delText>
            </w:r>
          </w:del>
        </w:p>
        <w:p w:rsidR="007913E1" w:rsidDel="00D94CC1" w:rsidRDefault="007913E1">
          <w:pPr>
            <w:pStyle w:val="Obsah2"/>
            <w:tabs>
              <w:tab w:val="left" w:pos="880"/>
              <w:tab w:val="right" w:leader="dot" w:pos="9062"/>
            </w:tabs>
            <w:rPr>
              <w:del w:id="367" w:author="Autor"/>
              <w:rFonts w:asciiTheme="minorHAnsi" w:eastAsiaTheme="minorEastAsia" w:hAnsiTheme="minorHAnsi"/>
              <w:noProof/>
              <w:lang w:eastAsia="sk-SK"/>
            </w:rPr>
          </w:pPr>
          <w:del w:id="368" w:author="Autor">
            <w:r w:rsidRPr="00D94CC1" w:rsidDel="00D94CC1">
              <w:rPr>
                <w:noProof/>
                <w:rPrChange w:id="369" w:author="Autor">
                  <w:rPr>
                    <w:rStyle w:val="Hypertextovprepojenie"/>
                    <w:noProof/>
                  </w:rPr>
                </w:rPrChange>
              </w:rPr>
              <w:delText>2.2.</w:delText>
            </w:r>
            <w:r w:rsidDel="00D94CC1">
              <w:rPr>
                <w:rFonts w:asciiTheme="minorHAnsi" w:eastAsiaTheme="minorEastAsia" w:hAnsiTheme="minorHAnsi"/>
                <w:noProof/>
                <w:lang w:eastAsia="sk-SK"/>
              </w:rPr>
              <w:tab/>
            </w:r>
            <w:r w:rsidRPr="00D94CC1" w:rsidDel="00D94CC1">
              <w:rPr>
                <w:noProof/>
                <w:rPrChange w:id="370" w:author="Autor">
                  <w:rPr>
                    <w:rStyle w:val="Hypertextovprepojenie"/>
                    <w:noProof/>
                  </w:rPr>
                </w:rPrChange>
              </w:rPr>
              <w:delText>Legislatívny rámec</w:delText>
            </w:r>
            <w:r w:rsidDel="00D94CC1">
              <w:rPr>
                <w:noProof/>
                <w:webHidden/>
              </w:rPr>
              <w:tab/>
            </w:r>
            <w:r w:rsidR="00C46173" w:rsidDel="00D94CC1">
              <w:rPr>
                <w:noProof/>
                <w:webHidden/>
              </w:rPr>
              <w:delText>9</w:delText>
            </w:r>
          </w:del>
        </w:p>
        <w:p w:rsidR="007913E1" w:rsidDel="00D94CC1" w:rsidRDefault="007913E1">
          <w:pPr>
            <w:pStyle w:val="Obsah1"/>
            <w:tabs>
              <w:tab w:val="left" w:pos="440"/>
              <w:tab w:val="right" w:leader="dot" w:pos="9062"/>
            </w:tabs>
            <w:rPr>
              <w:del w:id="371" w:author="Autor"/>
              <w:rFonts w:asciiTheme="minorHAnsi" w:eastAsiaTheme="minorEastAsia" w:hAnsiTheme="minorHAnsi"/>
              <w:noProof/>
              <w:lang w:eastAsia="sk-SK"/>
            </w:rPr>
          </w:pPr>
          <w:del w:id="372" w:author="Autor">
            <w:r w:rsidRPr="00D94CC1" w:rsidDel="00D94CC1">
              <w:rPr>
                <w:noProof/>
                <w:rPrChange w:id="373" w:author="Autor">
                  <w:rPr>
                    <w:rStyle w:val="Hypertextovprepojenie"/>
                    <w:noProof/>
                  </w:rPr>
                </w:rPrChange>
              </w:rPr>
              <w:delText>3.</w:delText>
            </w:r>
            <w:r w:rsidDel="00D94CC1">
              <w:rPr>
                <w:rFonts w:asciiTheme="minorHAnsi" w:eastAsiaTheme="minorEastAsia" w:hAnsiTheme="minorHAnsi"/>
                <w:noProof/>
                <w:lang w:eastAsia="sk-SK"/>
              </w:rPr>
              <w:tab/>
            </w:r>
            <w:r w:rsidRPr="00D94CC1" w:rsidDel="00D94CC1">
              <w:rPr>
                <w:noProof/>
                <w:rPrChange w:id="374" w:author="Autor">
                  <w:rPr>
                    <w:rStyle w:val="Hypertextovprepojenie"/>
                    <w:noProof/>
                  </w:rPr>
                </w:rPrChange>
              </w:rPr>
              <w:delText>Realizácia verejného obstarávania a obstarávania</w:delText>
            </w:r>
            <w:r w:rsidDel="00D94CC1">
              <w:rPr>
                <w:noProof/>
                <w:webHidden/>
              </w:rPr>
              <w:tab/>
            </w:r>
            <w:r w:rsidR="00C46173" w:rsidDel="00D94CC1">
              <w:rPr>
                <w:noProof/>
                <w:webHidden/>
              </w:rPr>
              <w:delText>11</w:delText>
            </w:r>
          </w:del>
        </w:p>
        <w:p w:rsidR="007913E1" w:rsidDel="00D94CC1" w:rsidRDefault="007913E1">
          <w:pPr>
            <w:pStyle w:val="Obsah2"/>
            <w:tabs>
              <w:tab w:val="left" w:pos="880"/>
              <w:tab w:val="right" w:leader="dot" w:pos="9062"/>
            </w:tabs>
            <w:rPr>
              <w:del w:id="375" w:author="Autor"/>
              <w:rFonts w:asciiTheme="minorHAnsi" w:eastAsiaTheme="minorEastAsia" w:hAnsiTheme="minorHAnsi"/>
              <w:noProof/>
              <w:lang w:eastAsia="sk-SK"/>
            </w:rPr>
          </w:pPr>
          <w:del w:id="376" w:author="Autor">
            <w:r w:rsidRPr="00D94CC1" w:rsidDel="00D94CC1">
              <w:rPr>
                <w:noProof/>
                <w:rPrChange w:id="377" w:author="Autor">
                  <w:rPr>
                    <w:rStyle w:val="Hypertextovprepojenie"/>
                    <w:noProof/>
                  </w:rPr>
                </w:rPrChange>
              </w:rPr>
              <w:delText>3.1.</w:delText>
            </w:r>
            <w:r w:rsidDel="00D94CC1">
              <w:rPr>
                <w:rFonts w:asciiTheme="minorHAnsi" w:eastAsiaTheme="minorEastAsia" w:hAnsiTheme="minorHAnsi"/>
                <w:noProof/>
                <w:lang w:eastAsia="sk-SK"/>
              </w:rPr>
              <w:tab/>
            </w:r>
            <w:r w:rsidRPr="00D94CC1" w:rsidDel="00D94CC1">
              <w:rPr>
                <w:noProof/>
                <w:rPrChange w:id="378" w:author="Autor">
                  <w:rPr>
                    <w:rStyle w:val="Hypertextovprepojenie"/>
                    <w:noProof/>
                  </w:rPr>
                </w:rPrChange>
              </w:rPr>
              <w:delText>Všeobecné pravidlá verejného obstarávania</w:delText>
            </w:r>
            <w:r w:rsidDel="00D94CC1">
              <w:rPr>
                <w:noProof/>
                <w:webHidden/>
              </w:rPr>
              <w:tab/>
            </w:r>
            <w:r w:rsidR="00C46173" w:rsidDel="00D94CC1">
              <w:rPr>
                <w:noProof/>
                <w:webHidden/>
              </w:rPr>
              <w:delText>11</w:delText>
            </w:r>
          </w:del>
        </w:p>
        <w:p w:rsidR="007913E1" w:rsidDel="00D94CC1" w:rsidRDefault="007913E1">
          <w:pPr>
            <w:pStyle w:val="Obsah3"/>
            <w:rPr>
              <w:del w:id="379" w:author="Autor"/>
              <w:rFonts w:asciiTheme="minorHAnsi" w:eastAsiaTheme="minorEastAsia" w:hAnsiTheme="minorHAnsi"/>
              <w:noProof/>
              <w:lang w:eastAsia="sk-SK"/>
            </w:rPr>
          </w:pPr>
          <w:del w:id="380" w:author="Autor">
            <w:r w:rsidRPr="00D94CC1" w:rsidDel="00D94CC1">
              <w:rPr>
                <w:noProof/>
                <w:rPrChange w:id="381" w:author="Autor">
                  <w:rPr>
                    <w:rStyle w:val="Hypertextovprepojenie"/>
                    <w:noProof/>
                  </w:rPr>
                </w:rPrChange>
              </w:rPr>
              <w:delText>3.1.1.</w:delText>
            </w:r>
            <w:r w:rsidDel="00D94CC1">
              <w:rPr>
                <w:rFonts w:asciiTheme="minorHAnsi" w:eastAsiaTheme="minorEastAsia" w:hAnsiTheme="minorHAnsi"/>
                <w:noProof/>
                <w:lang w:eastAsia="sk-SK"/>
              </w:rPr>
              <w:tab/>
            </w:r>
            <w:r w:rsidRPr="00D94CC1" w:rsidDel="00D94CC1">
              <w:rPr>
                <w:noProof/>
                <w:rPrChange w:id="382" w:author="Autor">
                  <w:rPr>
                    <w:rStyle w:val="Hypertextovprepojenie"/>
                    <w:noProof/>
                  </w:rPr>
                </w:rPrChange>
              </w:rPr>
              <w:delText>Výber postupu verejného obstarávania</w:delText>
            </w:r>
            <w:r w:rsidDel="00D94CC1">
              <w:rPr>
                <w:noProof/>
                <w:webHidden/>
              </w:rPr>
              <w:tab/>
            </w:r>
            <w:r w:rsidR="00C46173" w:rsidDel="00D94CC1">
              <w:rPr>
                <w:noProof/>
                <w:webHidden/>
              </w:rPr>
              <w:delText>11</w:delText>
            </w:r>
          </w:del>
        </w:p>
        <w:p w:rsidR="007913E1" w:rsidDel="00D94CC1" w:rsidRDefault="007913E1">
          <w:pPr>
            <w:pStyle w:val="Obsah3"/>
            <w:rPr>
              <w:del w:id="383" w:author="Autor"/>
              <w:rFonts w:asciiTheme="minorHAnsi" w:eastAsiaTheme="minorEastAsia" w:hAnsiTheme="minorHAnsi"/>
              <w:noProof/>
              <w:lang w:eastAsia="sk-SK"/>
            </w:rPr>
          </w:pPr>
          <w:del w:id="384" w:author="Autor">
            <w:r w:rsidRPr="00D94CC1" w:rsidDel="00D94CC1">
              <w:rPr>
                <w:noProof/>
                <w:rPrChange w:id="385" w:author="Autor">
                  <w:rPr>
                    <w:rStyle w:val="Hypertextovprepojenie"/>
                    <w:noProof/>
                  </w:rPr>
                </w:rPrChange>
              </w:rPr>
              <w:delText>3.1.2.</w:delText>
            </w:r>
            <w:r w:rsidDel="00D94CC1">
              <w:rPr>
                <w:rFonts w:asciiTheme="minorHAnsi" w:eastAsiaTheme="minorEastAsia" w:hAnsiTheme="minorHAnsi"/>
                <w:noProof/>
                <w:lang w:eastAsia="sk-SK"/>
              </w:rPr>
              <w:tab/>
            </w:r>
            <w:r w:rsidRPr="00D94CC1" w:rsidDel="00D94CC1">
              <w:rPr>
                <w:noProof/>
                <w:rPrChange w:id="386" w:author="Autor">
                  <w:rPr>
                    <w:rStyle w:val="Hypertextovprepojenie"/>
                    <w:noProof/>
                  </w:rPr>
                </w:rPrChange>
              </w:rPr>
              <w:delText>Predpokladaná hodnota zákazky</w:delText>
            </w:r>
            <w:r w:rsidDel="00D94CC1">
              <w:rPr>
                <w:noProof/>
                <w:webHidden/>
              </w:rPr>
              <w:tab/>
            </w:r>
            <w:r w:rsidR="00C46173" w:rsidDel="00D94CC1">
              <w:rPr>
                <w:noProof/>
                <w:webHidden/>
              </w:rPr>
              <w:delText>11</w:delText>
            </w:r>
          </w:del>
        </w:p>
        <w:p w:rsidR="007913E1" w:rsidDel="00D94CC1" w:rsidRDefault="007913E1">
          <w:pPr>
            <w:pStyle w:val="Obsah3"/>
            <w:rPr>
              <w:del w:id="387" w:author="Autor"/>
              <w:rFonts w:asciiTheme="minorHAnsi" w:eastAsiaTheme="minorEastAsia" w:hAnsiTheme="minorHAnsi"/>
              <w:noProof/>
              <w:lang w:eastAsia="sk-SK"/>
            </w:rPr>
          </w:pPr>
          <w:del w:id="388" w:author="Autor">
            <w:r w:rsidRPr="00D94CC1" w:rsidDel="00D94CC1">
              <w:rPr>
                <w:noProof/>
                <w:rPrChange w:id="389" w:author="Autor">
                  <w:rPr>
                    <w:rStyle w:val="Hypertextovprepojenie"/>
                    <w:noProof/>
                  </w:rPr>
                </w:rPrChange>
              </w:rPr>
              <w:delText>3.1.3.</w:delText>
            </w:r>
            <w:r w:rsidDel="00D94CC1">
              <w:rPr>
                <w:rFonts w:asciiTheme="minorHAnsi" w:eastAsiaTheme="minorEastAsia" w:hAnsiTheme="minorHAnsi"/>
                <w:noProof/>
                <w:lang w:eastAsia="sk-SK"/>
              </w:rPr>
              <w:tab/>
            </w:r>
            <w:r w:rsidRPr="00D94CC1" w:rsidDel="00D94CC1">
              <w:rPr>
                <w:noProof/>
                <w:rPrChange w:id="390" w:author="Autor">
                  <w:rPr>
                    <w:rStyle w:val="Hypertextovprepojenie"/>
                    <w:noProof/>
                  </w:rPr>
                </w:rPrChange>
              </w:rPr>
              <w:delText>Oznámenia používané vo verejnom obstarávaní</w:delText>
            </w:r>
            <w:r w:rsidDel="00D94CC1">
              <w:rPr>
                <w:noProof/>
                <w:webHidden/>
              </w:rPr>
              <w:tab/>
            </w:r>
            <w:r w:rsidR="00C46173" w:rsidDel="00D94CC1">
              <w:rPr>
                <w:noProof/>
                <w:webHidden/>
              </w:rPr>
              <w:delText>13</w:delText>
            </w:r>
          </w:del>
        </w:p>
        <w:p w:rsidR="007913E1" w:rsidDel="00D94CC1" w:rsidRDefault="007913E1">
          <w:pPr>
            <w:pStyle w:val="Obsah3"/>
            <w:rPr>
              <w:del w:id="391" w:author="Autor"/>
              <w:rFonts w:asciiTheme="minorHAnsi" w:eastAsiaTheme="minorEastAsia" w:hAnsiTheme="minorHAnsi"/>
              <w:noProof/>
              <w:lang w:eastAsia="sk-SK"/>
            </w:rPr>
          </w:pPr>
          <w:del w:id="392" w:author="Autor">
            <w:r w:rsidRPr="00D94CC1" w:rsidDel="00D94CC1">
              <w:rPr>
                <w:noProof/>
                <w:rPrChange w:id="393" w:author="Autor">
                  <w:rPr>
                    <w:rStyle w:val="Hypertextovprepojenie"/>
                    <w:noProof/>
                  </w:rPr>
                </w:rPrChange>
              </w:rPr>
              <w:delText>3.1.4.</w:delText>
            </w:r>
            <w:r w:rsidDel="00D94CC1">
              <w:rPr>
                <w:rFonts w:asciiTheme="minorHAnsi" w:eastAsiaTheme="minorEastAsia" w:hAnsiTheme="minorHAnsi"/>
                <w:noProof/>
                <w:lang w:eastAsia="sk-SK"/>
              </w:rPr>
              <w:tab/>
            </w:r>
            <w:r w:rsidRPr="00D94CC1" w:rsidDel="00D94CC1">
              <w:rPr>
                <w:noProof/>
                <w:rPrChange w:id="394" w:author="Autor">
                  <w:rPr>
                    <w:rStyle w:val="Hypertextovprepojenie"/>
                    <w:noProof/>
                  </w:rPr>
                </w:rPrChange>
              </w:rPr>
              <w:delText>Súťažné podklady</w:delText>
            </w:r>
            <w:r w:rsidDel="00D94CC1">
              <w:rPr>
                <w:noProof/>
                <w:webHidden/>
              </w:rPr>
              <w:tab/>
            </w:r>
            <w:r w:rsidR="00C46173" w:rsidDel="00D94CC1">
              <w:rPr>
                <w:noProof/>
                <w:webHidden/>
              </w:rPr>
              <w:delText>14</w:delText>
            </w:r>
          </w:del>
        </w:p>
        <w:p w:rsidR="007913E1" w:rsidDel="00D94CC1" w:rsidRDefault="007913E1">
          <w:pPr>
            <w:pStyle w:val="Obsah3"/>
            <w:rPr>
              <w:del w:id="395" w:author="Autor"/>
              <w:rFonts w:asciiTheme="minorHAnsi" w:eastAsiaTheme="minorEastAsia" w:hAnsiTheme="minorHAnsi"/>
              <w:noProof/>
              <w:lang w:eastAsia="sk-SK"/>
            </w:rPr>
          </w:pPr>
          <w:del w:id="396" w:author="Autor">
            <w:r w:rsidRPr="00D94CC1" w:rsidDel="00D94CC1">
              <w:rPr>
                <w:noProof/>
                <w:rPrChange w:id="397" w:author="Autor">
                  <w:rPr>
                    <w:rStyle w:val="Hypertextovprepojenie"/>
                    <w:noProof/>
                  </w:rPr>
                </w:rPrChange>
              </w:rPr>
              <w:delText>3.1.5.</w:delText>
            </w:r>
            <w:r w:rsidDel="00D94CC1">
              <w:rPr>
                <w:rFonts w:asciiTheme="minorHAnsi" w:eastAsiaTheme="minorEastAsia" w:hAnsiTheme="minorHAnsi"/>
                <w:noProof/>
                <w:lang w:eastAsia="sk-SK"/>
              </w:rPr>
              <w:tab/>
            </w:r>
            <w:r w:rsidRPr="00D94CC1" w:rsidDel="00D94CC1">
              <w:rPr>
                <w:noProof/>
                <w:rPrChange w:id="398" w:author="Autor">
                  <w:rPr>
                    <w:rStyle w:val="Hypertextovprepojenie"/>
                    <w:noProof/>
                  </w:rPr>
                </w:rPrChange>
              </w:rPr>
              <w:delText>Určovanie lehôt</w:delText>
            </w:r>
            <w:r w:rsidDel="00D94CC1">
              <w:rPr>
                <w:noProof/>
                <w:webHidden/>
              </w:rPr>
              <w:tab/>
            </w:r>
            <w:r w:rsidR="00C46173" w:rsidDel="00D94CC1">
              <w:rPr>
                <w:noProof/>
                <w:webHidden/>
              </w:rPr>
              <w:delText>15</w:delText>
            </w:r>
          </w:del>
        </w:p>
        <w:p w:rsidR="007913E1" w:rsidDel="00D94CC1" w:rsidRDefault="007913E1">
          <w:pPr>
            <w:pStyle w:val="Obsah3"/>
            <w:rPr>
              <w:del w:id="399" w:author="Autor"/>
              <w:rFonts w:asciiTheme="minorHAnsi" w:eastAsiaTheme="minorEastAsia" w:hAnsiTheme="minorHAnsi"/>
              <w:noProof/>
              <w:lang w:eastAsia="sk-SK"/>
            </w:rPr>
          </w:pPr>
          <w:del w:id="400" w:author="Autor">
            <w:r w:rsidRPr="00D94CC1" w:rsidDel="00D94CC1">
              <w:rPr>
                <w:noProof/>
                <w:rPrChange w:id="401" w:author="Autor">
                  <w:rPr>
                    <w:rStyle w:val="Hypertextovprepojenie"/>
                    <w:noProof/>
                  </w:rPr>
                </w:rPrChange>
              </w:rPr>
              <w:delText>3.1.6.</w:delText>
            </w:r>
            <w:r w:rsidDel="00D94CC1">
              <w:rPr>
                <w:rFonts w:asciiTheme="minorHAnsi" w:eastAsiaTheme="minorEastAsia" w:hAnsiTheme="minorHAnsi"/>
                <w:noProof/>
                <w:lang w:eastAsia="sk-SK"/>
              </w:rPr>
              <w:tab/>
            </w:r>
            <w:r w:rsidRPr="00D94CC1" w:rsidDel="00D94CC1">
              <w:rPr>
                <w:noProof/>
                <w:rPrChange w:id="402" w:author="Autor">
                  <w:rPr>
                    <w:rStyle w:val="Hypertextovprepojenie"/>
                    <w:noProof/>
                  </w:rPr>
                </w:rPrChange>
              </w:rPr>
              <w:delText>Určovanie zábezpeky</w:delText>
            </w:r>
            <w:r w:rsidDel="00D94CC1">
              <w:rPr>
                <w:noProof/>
                <w:webHidden/>
              </w:rPr>
              <w:tab/>
            </w:r>
            <w:r w:rsidR="00C46173" w:rsidDel="00D94CC1">
              <w:rPr>
                <w:noProof/>
                <w:webHidden/>
              </w:rPr>
              <w:delText>16</w:delText>
            </w:r>
          </w:del>
        </w:p>
        <w:p w:rsidR="007913E1" w:rsidDel="00D94CC1" w:rsidRDefault="007913E1">
          <w:pPr>
            <w:pStyle w:val="Obsah3"/>
            <w:rPr>
              <w:del w:id="403" w:author="Autor"/>
              <w:rFonts w:asciiTheme="minorHAnsi" w:eastAsiaTheme="minorEastAsia" w:hAnsiTheme="minorHAnsi"/>
              <w:noProof/>
              <w:lang w:eastAsia="sk-SK"/>
            </w:rPr>
          </w:pPr>
          <w:del w:id="404" w:author="Autor">
            <w:r w:rsidRPr="00D94CC1" w:rsidDel="00D94CC1">
              <w:rPr>
                <w:noProof/>
                <w:rPrChange w:id="405" w:author="Autor">
                  <w:rPr>
                    <w:rStyle w:val="Hypertextovprepojenie"/>
                    <w:noProof/>
                  </w:rPr>
                </w:rPrChange>
              </w:rPr>
              <w:delText>3.1.7.</w:delText>
            </w:r>
            <w:r w:rsidDel="00D94CC1">
              <w:rPr>
                <w:rFonts w:asciiTheme="minorHAnsi" w:eastAsiaTheme="minorEastAsia" w:hAnsiTheme="minorHAnsi"/>
                <w:noProof/>
                <w:lang w:eastAsia="sk-SK"/>
              </w:rPr>
              <w:tab/>
            </w:r>
            <w:r w:rsidRPr="00D94CC1" w:rsidDel="00D94CC1">
              <w:rPr>
                <w:noProof/>
                <w:rPrChange w:id="406" w:author="Autor">
                  <w:rPr>
                    <w:rStyle w:val="Hypertextovprepojenie"/>
                    <w:noProof/>
                  </w:rPr>
                </w:rPrChange>
              </w:rPr>
              <w:delText>Určovanie kritérií na vyhodnotenie ponúk</w:delText>
            </w:r>
            <w:r w:rsidDel="00D94CC1">
              <w:rPr>
                <w:noProof/>
                <w:webHidden/>
              </w:rPr>
              <w:tab/>
            </w:r>
            <w:r w:rsidR="00C46173" w:rsidDel="00D94CC1">
              <w:rPr>
                <w:noProof/>
                <w:webHidden/>
              </w:rPr>
              <w:delText>16</w:delText>
            </w:r>
          </w:del>
        </w:p>
        <w:p w:rsidR="007913E1" w:rsidDel="00D94CC1" w:rsidRDefault="007913E1">
          <w:pPr>
            <w:pStyle w:val="Obsah3"/>
            <w:rPr>
              <w:del w:id="407" w:author="Autor"/>
              <w:rFonts w:asciiTheme="minorHAnsi" w:eastAsiaTheme="minorEastAsia" w:hAnsiTheme="minorHAnsi"/>
              <w:noProof/>
              <w:lang w:eastAsia="sk-SK"/>
            </w:rPr>
          </w:pPr>
          <w:del w:id="408" w:author="Autor">
            <w:r w:rsidRPr="00D94CC1" w:rsidDel="00D94CC1">
              <w:rPr>
                <w:noProof/>
                <w:rPrChange w:id="409" w:author="Autor">
                  <w:rPr>
                    <w:rStyle w:val="Hypertextovprepojenie"/>
                    <w:noProof/>
                  </w:rPr>
                </w:rPrChange>
              </w:rPr>
              <w:delText>3.1.8.</w:delText>
            </w:r>
            <w:r w:rsidDel="00D94CC1">
              <w:rPr>
                <w:rFonts w:asciiTheme="minorHAnsi" w:eastAsiaTheme="minorEastAsia" w:hAnsiTheme="minorHAnsi"/>
                <w:noProof/>
                <w:lang w:eastAsia="sk-SK"/>
              </w:rPr>
              <w:tab/>
            </w:r>
            <w:r w:rsidRPr="00D94CC1" w:rsidDel="00D94CC1">
              <w:rPr>
                <w:noProof/>
                <w:rPrChange w:id="410" w:author="Autor">
                  <w:rPr>
                    <w:rStyle w:val="Hypertextovprepojenie"/>
                    <w:noProof/>
                  </w:rPr>
                </w:rPrChange>
              </w:rPr>
              <w:delText>Podmienky účasti</w:delText>
            </w:r>
            <w:r w:rsidDel="00D94CC1">
              <w:rPr>
                <w:noProof/>
                <w:webHidden/>
              </w:rPr>
              <w:tab/>
            </w:r>
            <w:r w:rsidR="00C46173" w:rsidDel="00D94CC1">
              <w:rPr>
                <w:noProof/>
                <w:webHidden/>
              </w:rPr>
              <w:delText>16</w:delText>
            </w:r>
          </w:del>
        </w:p>
        <w:p w:rsidR="007913E1" w:rsidDel="00D94CC1" w:rsidRDefault="007913E1">
          <w:pPr>
            <w:pStyle w:val="Obsah3"/>
            <w:rPr>
              <w:del w:id="411" w:author="Autor"/>
              <w:rFonts w:asciiTheme="minorHAnsi" w:eastAsiaTheme="minorEastAsia" w:hAnsiTheme="minorHAnsi"/>
              <w:noProof/>
              <w:lang w:eastAsia="sk-SK"/>
            </w:rPr>
          </w:pPr>
          <w:del w:id="412" w:author="Autor">
            <w:r w:rsidRPr="00D94CC1" w:rsidDel="00D94CC1">
              <w:rPr>
                <w:noProof/>
                <w:rPrChange w:id="413" w:author="Autor">
                  <w:rPr>
                    <w:rStyle w:val="Hypertextovprepojenie"/>
                    <w:noProof/>
                  </w:rPr>
                </w:rPrChange>
              </w:rPr>
              <w:delText>3.1.9.</w:delText>
            </w:r>
            <w:r w:rsidDel="00D94CC1">
              <w:rPr>
                <w:rFonts w:asciiTheme="minorHAnsi" w:eastAsiaTheme="minorEastAsia" w:hAnsiTheme="minorHAnsi"/>
                <w:noProof/>
                <w:lang w:eastAsia="sk-SK"/>
              </w:rPr>
              <w:tab/>
            </w:r>
            <w:r w:rsidRPr="00D94CC1" w:rsidDel="00D94CC1">
              <w:rPr>
                <w:noProof/>
                <w:rPrChange w:id="414" w:author="Autor">
                  <w:rPr>
                    <w:rStyle w:val="Hypertextovprepojenie"/>
                    <w:noProof/>
                  </w:rPr>
                </w:rPrChange>
              </w:rPr>
              <w:delText>Požiadavky na skupinu dodávateľov</w:delText>
            </w:r>
            <w:r w:rsidDel="00D94CC1">
              <w:rPr>
                <w:noProof/>
                <w:webHidden/>
              </w:rPr>
              <w:tab/>
            </w:r>
            <w:r w:rsidR="00C46173" w:rsidDel="00D94CC1">
              <w:rPr>
                <w:noProof/>
                <w:webHidden/>
              </w:rPr>
              <w:delText>18</w:delText>
            </w:r>
          </w:del>
        </w:p>
        <w:p w:rsidR="007913E1" w:rsidDel="00D94CC1" w:rsidRDefault="007913E1">
          <w:pPr>
            <w:pStyle w:val="Obsah3"/>
            <w:rPr>
              <w:del w:id="415" w:author="Autor"/>
              <w:rFonts w:asciiTheme="minorHAnsi" w:eastAsiaTheme="minorEastAsia" w:hAnsiTheme="minorHAnsi"/>
              <w:noProof/>
              <w:lang w:eastAsia="sk-SK"/>
            </w:rPr>
          </w:pPr>
          <w:del w:id="416" w:author="Autor">
            <w:r w:rsidRPr="00D94CC1" w:rsidDel="00D94CC1">
              <w:rPr>
                <w:noProof/>
                <w:rPrChange w:id="417" w:author="Autor">
                  <w:rPr>
                    <w:rStyle w:val="Hypertextovprepojenie"/>
                    <w:noProof/>
                  </w:rPr>
                </w:rPrChange>
              </w:rPr>
              <w:delText>3.1.10.</w:delText>
            </w:r>
            <w:r w:rsidDel="00D94CC1">
              <w:rPr>
                <w:rFonts w:asciiTheme="minorHAnsi" w:eastAsiaTheme="minorEastAsia" w:hAnsiTheme="minorHAnsi"/>
                <w:noProof/>
                <w:lang w:eastAsia="sk-SK"/>
              </w:rPr>
              <w:tab/>
            </w:r>
            <w:r w:rsidRPr="00D94CC1" w:rsidDel="00D94CC1">
              <w:rPr>
                <w:noProof/>
                <w:rPrChange w:id="418" w:author="Autor">
                  <w:rPr>
                    <w:rStyle w:val="Hypertextovprepojenie"/>
                    <w:noProof/>
                  </w:rPr>
                </w:rPrChange>
              </w:rPr>
              <w:delText>Vyhodnotenie splnenia podmienok účasti</w:delText>
            </w:r>
            <w:r w:rsidDel="00D94CC1">
              <w:rPr>
                <w:noProof/>
                <w:webHidden/>
              </w:rPr>
              <w:tab/>
            </w:r>
            <w:r w:rsidR="00C46173" w:rsidDel="00D94CC1">
              <w:rPr>
                <w:noProof/>
                <w:webHidden/>
              </w:rPr>
              <w:delText>18</w:delText>
            </w:r>
          </w:del>
        </w:p>
        <w:p w:rsidR="007913E1" w:rsidDel="00D94CC1" w:rsidRDefault="007913E1">
          <w:pPr>
            <w:pStyle w:val="Obsah3"/>
            <w:rPr>
              <w:del w:id="419" w:author="Autor"/>
              <w:rFonts w:asciiTheme="minorHAnsi" w:eastAsiaTheme="minorEastAsia" w:hAnsiTheme="minorHAnsi"/>
              <w:noProof/>
              <w:lang w:eastAsia="sk-SK"/>
            </w:rPr>
          </w:pPr>
          <w:del w:id="420" w:author="Autor">
            <w:r w:rsidRPr="00D94CC1" w:rsidDel="00D94CC1">
              <w:rPr>
                <w:noProof/>
                <w:rPrChange w:id="421" w:author="Autor">
                  <w:rPr>
                    <w:rStyle w:val="Hypertextovprepojenie"/>
                    <w:noProof/>
                  </w:rPr>
                </w:rPrChange>
              </w:rPr>
              <w:delText>3.1.11.</w:delText>
            </w:r>
            <w:r w:rsidDel="00D94CC1">
              <w:rPr>
                <w:rFonts w:asciiTheme="minorHAnsi" w:eastAsiaTheme="minorEastAsia" w:hAnsiTheme="minorHAnsi"/>
                <w:noProof/>
                <w:lang w:eastAsia="sk-SK"/>
              </w:rPr>
              <w:tab/>
            </w:r>
            <w:r w:rsidRPr="00D94CC1" w:rsidDel="00D94CC1">
              <w:rPr>
                <w:noProof/>
                <w:rPrChange w:id="422" w:author="Autor">
                  <w:rPr>
                    <w:rStyle w:val="Hypertextovprepojenie"/>
                    <w:noProof/>
                  </w:rPr>
                </w:rPrChange>
              </w:rPr>
              <w:delText>Vyhodnotenie ponúk</w:delText>
            </w:r>
            <w:r w:rsidDel="00D94CC1">
              <w:rPr>
                <w:noProof/>
                <w:webHidden/>
              </w:rPr>
              <w:tab/>
            </w:r>
            <w:r w:rsidR="00C46173" w:rsidDel="00D94CC1">
              <w:rPr>
                <w:noProof/>
                <w:webHidden/>
              </w:rPr>
              <w:delText>19</w:delText>
            </w:r>
          </w:del>
        </w:p>
        <w:p w:rsidR="007913E1" w:rsidDel="00D94CC1" w:rsidRDefault="007913E1">
          <w:pPr>
            <w:pStyle w:val="Obsah3"/>
            <w:rPr>
              <w:del w:id="423" w:author="Autor"/>
              <w:rFonts w:asciiTheme="minorHAnsi" w:eastAsiaTheme="minorEastAsia" w:hAnsiTheme="minorHAnsi"/>
              <w:noProof/>
              <w:lang w:eastAsia="sk-SK"/>
            </w:rPr>
          </w:pPr>
          <w:del w:id="424" w:author="Autor">
            <w:r w:rsidRPr="00D94CC1" w:rsidDel="00D94CC1">
              <w:rPr>
                <w:noProof/>
                <w:rPrChange w:id="425" w:author="Autor">
                  <w:rPr>
                    <w:rStyle w:val="Hypertextovprepojenie"/>
                    <w:noProof/>
                  </w:rPr>
                </w:rPrChange>
              </w:rPr>
              <w:delText>3.1.12.</w:delText>
            </w:r>
            <w:r w:rsidDel="00D94CC1">
              <w:rPr>
                <w:rFonts w:asciiTheme="minorHAnsi" w:eastAsiaTheme="minorEastAsia" w:hAnsiTheme="minorHAnsi"/>
                <w:noProof/>
                <w:lang w:eastAsia="sk-SK"/>
              </w:rPr>
              <w:tab/>
            </w:r>
            <w:r w:rsidRPr="00D94CC1" w:rsidDel="00D94CC1">
              <w:rPr>
                <w:noProof/>
                <w:rPrChange w:id="426" w:author="Autor">
                  <w:rPr>
                    <w:rStyle w:val="Hypertextovprepojenie"/>
                    <w:noProof/>
                  </w:rPr>
                </w:rPrChange>
              </w:rPr>
              <w:delText>Komisia na vyhodnotenie ponúk</w:delText>
            </w:r>
            <w:r w:rsidDel="00D94CC1">
              <w:rPr>
                <w:noProof/>
                <w:webHidden/>
              </w:rPr>
              <w:tab/>
            </w:r>
            <w:r w:rsidR="00C46173" w:rsidDel="00D94CC1">
              <w:rPr>
                <w:noProof/>
                <w:webHidden/>
              </w:rPr>
              <w:delText>19</w:delText>
            </w:r>
          </w:del>
        </w:p>
        <w:p w:rsidR="007913E1" w:rsidDel="00D94CC1" w:rsidRDefault="007913E1">
          <w:pPr>
            <w:pStyle w:val="Obsah3"/>
            <w:rPr>
              <w:del w:id="427" w:author="Autor"/>
              <w:rFonts w:asciiTheme="minorHAnsi" w:eastAsiaTheme="minorEastAsia" w:hAnsiTheme="minorHAnsi"/>
              <w:noProof/>
              <w:lang w:eastAsia="sk-SK"/>
            </w:rPr>
          </w:pPr>
          <w:del w:id="428" w:author="Autor">
            <w:r w:rsidRPr="00D94CC1" w:rsidDel="00D94CC1">
              <w:rPr>
                <w:noProof/>
                <w:rPrChange w:id="429" w:author="Autor">
                  <w:rPr>
                    <w:rStyle w:val="Hypertextovprepojenie"/>
                    <w:noProof/>
                  </w:rPr>
                </w:rPrChange>
              </w:rPr>
              <w:delText>3.1.13.</w:delText>
            </w:r>
            <w:r w:rsidDel="00D94CC1">
              <w:rPr>
                <w:rFonts w:asciiTheme="minorHAnsi" w:eastAsiaTheme="minorEastAsia" w:hAnsiTheme="minorHAnsi"/>
                <w:noProof/>
                <w:lang w:eastAsia="sk-SK"/>
              </w:rPr>
              <w:tab/>
            </w:r>
            <w:r w:rsidRPr="00D94CC1" w:rsidDel="00D94CC1">
              <w:rPr>
                <w:noProof/>
                <w:rPrChange w:id="430" w:author="Autor">
                  <w:rPr>
                    <w:rStyle w:val="Hypertextovprepojenie"/>
                    <w:noProof/>
                  </w:rPr>
                </w:rPrChange>
              </w:rPr>
              <w:delText>Elektronická aukcia</w:delText>
            </w:r>
            <w:r w:rsidDel="00D94CC1">
              <w:rPr>
                <w:noProof/>
                <w:webHidden/>
              </w:rPr>
              <w:tab/>
            </w:r>
            <w:r w:rsidR="00C46173" w:rsidDel="00D94CC1">
              <w:rPr>
                <w:noProof/>
                <w:webHidden/>
              </w:rPr>
              <w:delText>20</w:delText>
            </w:r>
          </w:del>
        </w:p>
        <w:p w:rsidR="007913E1" w:rsidDel="00D94CC1" w:rsidRDefault="007913E1">
          <w:pPr>
            <w:pStyle w:val="Obsah3"/>
            <w:rPr>
              <w:del w:id="431" w:author="Autor"/>
              <w:rFonts w:asciiTheme="minorHAnsi" w:eastAsiaTheme="minorEastAsia" w:hAnsiTheme="minorHAnsi"/>
              <w:noProof/>
              <w:lang w:eastAsia="sk-SK"/>
            </w:rPr>
          </w:pPr>
          <w:del w:id="432" w:author="Autor">
            <w:r w:rsidRPr="00D94CC1" w:rsidDel="00D94CC1">
              <w:rPr>
                <w:noProof/>
                <w:rPrChange w:id="433" w:author="Autor">
                  <w:rPr>
                    <w:rStyle w:val="Hypertextovprepojenie"/>
                    <w:noProof/>
                  </w:rPr>
                </w:rPrChange>
              </w:rPr>
              <w:delText>3.1.14.</w:delText>
            </w:r>
            <w:r w:rsidDel="00D94CC1">
              <w:rPr>
                <w:rFonts w:asciiTheme="minorHAnsi" w:eastAsiaTheme="minorEastAsia" w:hAnsiTheme="minorHAnsi"/>
                <w:noProof/>
                <w:lang w:eastAsia="sk-SK"/>
              </w:rPr>
              <w:tab/>
            </w:r>
            <w:r w:rsidRPr="00D94CC1" w:rsidDel="00D94CC1">
              <w:rPr>
                <w:noProof/>
                <w:rPrChange w:id="434" w:author="Autor">
                  <w:rPr>
                    <w:rStyle w:val="Hypertextovprepojenie"/>
                    <w:noProof/>
                  </w:rPr>
                </w:rPrChange>
              </w:rPr>
              <w:delText>Uzavretie zmluvy</w:delText>
            </w:r>
            <w:r w:rsidDel="00D94CC1">
              <w:rPr>
                <w:noProof/>
                <w:webHidden/>
              </w:rPr>
              <w:tab/>
            </w:r>
            <w:r w:rsidR="00C46173" w:rsidDel="00D94CC1">
              <w:rPr>
                <w:noProof/>
                <w:webHidden/>
              </w:rPr>
              <w:delText>20</w:delText>
            </w:r>
          </w:del>
        </w:p>
        <w:p w:rsidR="007913E1" w:rsidDel="00D94CC1" w:rsidRDefault="007913E1">
          <w:pPr>
            <w:pStyle w:val="Obsah3"/>
            <w:rPr>
              <w:del w:id="435" w:author="Autor"/>
              <w:rFonts w:asciiTheme="minorHAnsi" w:eastAsiaTheme="minorEastAsia" w:hAnsiTheme="minorHAnsi"/>
              <w:noProof/>
              <w:lang w:eastAsia="sk-SK"/>
            </w:rPr>
          </w:pPr>
          <w:del w:id="436" w:author="Autor">
            <w:r w:rsidRPr="00D94CC1" w:rsidDel="00D94CC1">
              <w:rPr>
                <w:noProof/>
                <w:rPrChange w:id="437" w:author="Autor">
                  <w:rPr>
                    <w:rStyle w:val="Hypertextovprepojenie"/>
                    <w:noProof/>
                  </w:rPr>
                </w:rPrChange>
              </w:rPr>
              <w:delText>3.1.15.</w:delText>
            </w:r>
            <w:r w:rsidDel="00D94CC1">
              <w:rPr>
                <w:rFonts w:asciiTheme="minorHAnsi" w:eastAsiaTheme="minorEastAsia" w:hAnsiTheme="minorHAnsi"/>
                <w:noProof/>
                <w:lang w:eastAsia="sk-SK"/>
              </w:rPr>
              <w:tab/>
            </w:r>
            <w:r w:rsidRPr="00D94CC1" w:rsidDel="00D94CC1">
              <w:rPr>
                <w:noProof/>
                <w:rPrChange w:id="438" w:author="Autor">
                  <w:rPr>
                    <w:rStyle w:val="Hypertextovprepojenie"/>
                    <w:noProof/>
                  </w:rPr>
                </w:rPrChange>
              </w:rPr>
              <w:delText>Ochrana hospodárskej súťaže</w:delText>
            </w:r>
            <w:r w:rsidDel="00D94CC1">
              <w:rPr>
                <w:noProof/>
                <w:webHidden/>
              </w:rPr>
              <w:tab/>
            </w:r>
            <w:r w:rsidR="00C46173" w:rsidDel="00D94CC1">
              <w:rPr>
                <w:noProof/>
                <w:webHidden/>
              </w:rPr>
              <w:delText>21</w:delText>
            </w:r>
          </w:del>
        </w:p>
        <w:p w:rsidR="007913E1" w:rsidDel="00D94CC1" w:rsidRDefault="007913E1">
          <w:pPr>
            <w:pStyle w:val="Obsah3"/>
            <w:rPr>
              <w:del w:id="439" w:author="Autor"/>
              <w:rFonts w:asciiTheme="minorHAnsi" w:eastAsiaTheme="minorEastAsia" w:hAnsiTheme="minorHAnsi"/>
              <w:noProof/>
              <w:lang w:eastAsia="sk-SK"/>
            </w:rPr>
          </w:pPr>
          <w:del w:id="440" w:author="Autor">
            <w:r w:rsidRPr="00D94CC1" w:rsidDel="00D94CC1">
              <w:rPr>
                <w:noProof/>
                <w:rPrChange w:id="441" w:author="Autor">
                  <w:rPr>
                    <w:rStyle w:val="Hypertextovprepojenie"/>
                    <w:noProof/>
                  </w:rPr>
                </w:rPrChange>
              </w:rPr>
              <w:delText>3.1.16.</w:delText>
            </w:r>
            <w:r w:rsidDel="00D94CC1">
              <w:rPr>
                <w:rFonts w:asciiTheme="minorHAnsi" w:eastAsiaTheme="minorEastAsia" w:hAnsiTheme="minorHAnsi"/>
                <w:noProof/>
                <w:lang w:eastAsia="sk-SK"/>
              </w:rPr>
              <w:tab/>
            </w:r>
            <w:r w:rsidRPr="00D94CC1" w:rsidDel="00D94CC1">
              <w:rPr>
                <w:noProof/>
                <w:rPrChange w:id="442" w:author="Autor">
                  <w:rPr>
                    <w:rStyle w:val="Hypertextovprepojenie"/>
                    <w:noProof/>
                  </w:rPr>
                </w:rPrChange>
              </w:rPr>
              <w:delText>Oznámenie o výsledku VO</w:delText>
            </w:r>
            <w:r w:rsidDel="00D94CC1">
              <w:rPr>
                <w:noProof/>
                <w:webHidden/>
              </w:rPr>
              <w:tab/>
            </w:r>
            <w:r w:rsidR="00C46173" w:rsidDel="00D94CC1">
              <w:rPr>
                <w:noProof/>
                <w:webHidden/>
              </w:rPr>
              <w:delText>21</w:delText>
            </w:r>
          </w:del>
        </w:p>
        <w:p w:rsidR="007913E1" w:rsidDel="00D94CC1" w:rsidRDefault="007913E1">
          <w:pPr>
            <w:pStyle w:val="Obsah3"/>
            <w:rPr>
              <w:del w:id="443" w:author="Autor"/>
              <w:rFonts w:asciiTheme="minorHAnsi" w:eastAsiaTheme="minorEastAsia" w:hAnsiTheme="minorHAnsi"/>
              <w:noProof/>
              <w:lang w:eastAsia="sk-SK"/>
            </w:rPr>
          </w:pPr>
          <w:del w:id="444" w:author="Autor">
            <w:r w:rsidRPr="00D94CC1" w:rsidDel="00D94CC1">
              <w:rPr>
                <w:noProof/>
                <w:rPrChange w:id="445" w:author="Autor">
                  <w:rPr>
                    <w:rStyle w:val="Hypertextovprepojenie"/>
                    <w:noProof/>
                  </w:rPr>
                </w:rPrChange>
              </w:rPr>
              <w:delText>3.1.17.</w:delText>
            </w:r>
            <w:r w:rsidDel="00D94CC1">
              <w:rPr>
                <w:rFonts w:asciiTheme="minorHAnsi" w:eastAsiaTheme="minorEastAsia" w:hAnsiTheme="minorHAnsi"/>
                <w:noProof/>
                <w:lang w:eastAsia="sk-SK"/>
              </w:rPr>
              <w:tab/>
            </w:r>
            <w:r w:rsidRPr="00D94CC1" w:rsidDel="00D94CC1">
              <w:rPr>
                <w:noProof/>
                <w:rPrChange w:id="446" w:author="Autor">
                  <w:rPr>
                    <w:rStyle w:val="Hypertextovprepojenie"/>
                    <w:noProof/>
                  </w:rPr>
                </w:rPrChange>
              </w:rPr>
              <w:delText>Uchovávanie dokumentácie VO</w:delText>
            </w:r>
            <w:r w:rsidDel="00D94CC1">
              <w:rPr>
                <w:noProof/>
                <w:webHidden/>
              </w:rPr>
              <w:tab/>
            </w:r>
            <w:r w:rsidR="00C46173" w:rsidDel="00D94CC1">
              <w:rPr>
                <w:noProof/>
                <w:webHidden/>
              </w:rPr>
              <w:delText>21</w:delText>
            </w:r>
          </w:del>
        </w:p>
        <w:p w:rsidR="007913E1" w:rsidDel="00D94CC1" w:rsidRDefault="007913E1">
          <w:pPr>
            <w:pStyle w:val="Obsah2"/>
            <w:tabs>
              <w:tab w:val="left" w:pos="880"/>
              <w:tab w:val="right" w:leader="dot" w:pos="9062"/>
            </w:tabs>
            <w:rPr>
              <w:del w:id="447" w:author="Autor"/>
              <w:rFonts w:asciiTheme="minorHAnsi" w:eastAsiaTheme="minorEastAsia" w:hAnsiTheme="minorHAnsi"/>
              <w:noProof/>
              <w:lang w:eastAsia="sk-SK"/>
            </w:rPr>
          </w:pPr>
          <w:del w:id="448" w:author="Autor">
            <w:r w:rsidRPr="00D94CC1" w:rsidDel="00D94CC1">
              <w:rPr>
                <w:noProof/>
                <w:rPrChange w:id="449" w:author="Autor">
                  <w:rPr>
                    <w:rStyle w:val="Hypertextovprepojenie"/>
                    <w:noProof/>
                  </w:rPr>
                </w:rPrChange>
              </w:rPr>
              <w:delText>3.2.</w:delText>
            </w:r>
            <w:r w:rsidDel="00D94CC1">
              <w:rPr>
                <w:rFonts w:asciiTheme="minorHAnsi" w:eastAsiaTheme="minorEastAsia" w:hAnsiTheme="minorHAnsi"/>
                <w:noProof/>
                <w:lang w:eastAsia="sk-SK"/>
              </w:rPr>
              <w:tab/>
            </w:r>
            <w:r w:rsidRPr="00D94CC1" w:rsidDel="00D94CC1">
              <w:rPr>
                <w:noProof/>
                <w:rPrChange w:id="450" w:author="Autor">
                  <w:rPr>
                    <w:rStyle w:val="Hypertextovprepojenie"/>
                    <w:noProof/>
                  </w:rPr>
                </w:rPrChange>
              </w:rPr>
              <w:delText>Zadávanie zákaziek vo verejnom obstarávaní</w:delText>
            </w:r>
            <w:r w:rsidDel="00D94CC1">
              <w:rPr>
                <w:noProof/>
                <w:webHidden/>
              </w:rPr>
              <w:tab/>
            </w:r>
            <w:r w:rsidR="00C46173" w:rsidDel="00D94CC1">
              <w:rPr>
                <w:noProof/>
                <w:webHidden/>
              </w:rPr>
              <w:delText>22</w:delText>
            </w:r>
          </w:del>
        </w:p>
        <w:p w:rsidR="007913E1" w:rsidDel="00D94CC1" w:rsidRDefault="007913E1">
          <w:pPr>
            <w:pStyle w:val="Obsah3"/>
            <w:rPr>
              <w:del w:id="451" w:author="Autor"/>
              <w:rFonts w:asciiTheme="minorHAnsi" w:eastAsiaTheme="minorEastAsia" w:hAnsiTheme="minorHAnsi"/>
              <w:noProof/>
              <w:lang w:eastAsia="sk-SK"/>
            </w:rPr>
          </w:pPr>
          <w:del w:id="452" w:author="Autor">
            <w:r w:rsidRPr="00D94CC1" w:rsidDel="00D94CC1">
              <w:rPr>
                <w:noProof/>
                <w:rPrChange w:id="453" w:author="Autor">
                  <w:rPr>
                    <w:rStyle w:val="Hypertextovprepojenie"/>
                    <w:noProof/>
                  </w:rPr>
                </w:rPrChange>
              </w:rPr>
              <w:delText>3.2.1.</w:delText>
            </w:r>
            <w:r w:rsidDel="00D94CC1">
              <w:rPr>
                <w:rFonts w:asciiTheme="minorHAnsi" w:eastAsiaTheme="minorEastAsia" w:hAnsiTheme="minorHAnsi"/>
                <w:noProof/>
                <w:lang w:eastAsia="sk-SK"/>
              </w:rPr>
              <w:tab/>
            </w:r>
            <w:r w:rsidRPr="00D94CC1" w:rsidDel="00D94CC1">
              <w:rPr>
                <w:noProof/>
                <w:rPrChange w:id="454" w:author="Autor">
                  <w:rPr>
                    <w:rStyle w:val="Hypertextovprepojenie"/>
                    <w:noProof/>
                  </w:rPr>
                </w:rPrChange>
              </w:rPr>
              <w:delText>Postupy vo VO pri nadlimitných zákazkách</w:delText>
            </w:r>
            <w:r w:rsidDel="00D94CC1">
              <w:rPr>
                <w:noProof/>
                <w:webHidden/>
              </w:rPr>
              <w:tab/>
            </w:r>
            <w:r w:rsidR="00C46173" w:rsidDel="00D94CC1">
              <w:rPr>
                <w:noProof/>
                <w:webHidden/>
              </w:rPr>
              <w:delText>22</w:delText>
            </w:r>
          </w:del>
        </w:p>
        <w:p w:rsidR="007913E1" w:rsidDel="00D94CC1" w:rsidRDefault="007913E1">
          <w:pPr>
            <w:pStyle w:val="Obsah3"/>
            <w:rPr>
              <w:del w:id="455" w:author="Autor"/>
              <w:rFonts w:asciiTheme="minorHAnsi" w:eastAsiaTheme="minorEastAsia" w:hAnsiTheme="minorHAnsi"/>
              <w:noProof/>
              <w:lang w:eastAsia="sk-SK"/>
            </w:rPr>
          </w:pPr>
          <w:del w:id="456" w:author="Autor">
            <w:r w:rsidRPr="00D94CC1" w:rsidDel="00D94CC1">
              <w:rPr>
                <w:noProof/>
                <w:rPrChange w:id="457" w:author="Autor">
                  <w:rPr>
                    <w:rStyle w:val="Hypertextovprepojenie"/>
                    <w:noProof/>
                  </w:rPr>
                </w:rPrChange>
              </w:rPr>
              <w:delText>3.2.2.</w:delText>
            </w:r>
            <w:r w:rsidDel="00D94CC1">
              <w:rPr>
                <w:rFonts w:asciiTheme="minorHAnsi" w:eastAsiaTheme="minorEastAsia" w:hAnsiTheme="minorHAnsi"/>
                <w:noProof/>
                <w:lang w:eastAsia="sk-SK"/>
              </w:rPr>
              <w:tab/>
            </w:r>
            <w:r w:rsidRPr="00D94CC1" w:rsidDel="00D94CC1">
              <w:rPr>
                <w:noProof/>
                <w:rPrChange w:id="458" w:author="Autor">
                  <w:rPr>
                    <w:rStyle w:val="Hypertextovprepojenie"/>
                    <w:noProof/>
                  </w:rPr>
                </w:rPrChange>
              </w:rPr>
              <w:delText>Postupy vo VO pri podlimitných zákazkách</w:delText>
            </w:r>
            <w:r w:rsidDel="00D94CC1">
              <w:rPr>
                <w:noProof/>
                <w:webHidden/>
              </w:rPr>
              <w:tab/>
            </w:r>
            <w:r w:rsidR="00C46173" w:rsidDel="00D94CC1">
              <w:rPr>
                <w:noProof/>
                <w:webHidden/>
              </w:rPr>
              <w:delText>23</w:delText>
            </w:r>
          </w:del>
        </w:p>
        <w:p w:rsidR="007913E1" w:rsidDel="00D94CC1" w:rsidRDefault="007913E1">
          <w:pPr>
            <w:pStyle w:val="Obsah3"/>
            <w:rPr>
              <w:del w:id="459" w:author="Autor"/>
              <w:rFonts w:asciiTheme="minorHAnsi" w:eastAsiaTheme="minorEastAsia" w:hAnsiTheme="minorHAnsi"/>
              <w:noProof/>
              <w:lang w:eastAsia="sk-SK"/>
            </w:rPr>
          </w:pPr>
          <w:del w:id="460" w:author="Autor">
            <w:r w:rsidRPr="00D94CC1" w:rsidDel="00D94CC1">
              <w:rPr>
                <w:noProof/>
                <w:rPrChange w:id="461" w:author="Autor">
                  <w:rPr>
                    <w:rStyle w:val="Hypertextovprepojenie"/>
                    <w:noProof/>
                  </w:rPr>
                </w:rPrChange>
              </w:rPr>
              <w:delText>3.2.3.</w:delText>
            </w:r>
            <w:r w:rsidDel="00D94CC1">
              <w:rPr>
                <w:rFonts w:asciiTheme="minorHAnsi" w:eastAsiaTheme="minorEastAsia" w:hAnsiTheme="minorHAnsi"/>
                <w:noProof/>
                <w:lang w:eastAsia="sk-SK"/>
              </w:rPr>
              <w:tab/>
            </w:r>
            <w:r w:rsidRPr="00D94CC1" w:rsidDel="00D94CC1">
              <w:rPr>
                <w:noProof/>
                <w:rPrChange w:id="462" w:author="Autor">
                  <w:rPr>
                    <w:rStyle w:val="Hypertextovprepojenie"/>
                    <w:noProof/>
                  </w:rPr>
                </w:rPrChange>
              </w:rPr>
              <w:delText>Zákazky s nízkou hodnotou (§  117)</w:delText>
            </w:r>
            <w:r w:rsidDel="00D94CC1">
              <w:rPr>
                <w:noProof/>
                <w:webHidden/>
              </w:rPr>
              <w:tab/>
            </w:r>
            <w:r w:rsidR="00C46173" w:rsidDel="00D94CC1">
              <w:rPr>
                <w:noProof/>
                <w:webHidden/>
              </w:rPr>
              <w:delText>24</w:delText>
            </w:r>
          </w:del>
        </w:p>
        <w:p w:rsidR="007913E1" w:rsidDel="00D94CC1" w:rsidRDefault="007913E1">
          <w:pPr>
            <w:pStyle w:val="Obsah3"/>
            <w:rPr>
              <w:del w:id="463" w:author="Autor"/>
              <w:rFonts w:asciiTheme="minorHAnsi" w:eastAsiaTheme="minorEastAsia" w:hAnsiTheme="minorHAnsi"/>
              <w:noProof/>
              <w:lang w:eastAsia="sk-SK"/>
            </w:rPr>
          </w:pPr>
          <w:del w:id="464" w:author="Autor">
            <w:r w:rsidRPr="00D94CC1" w:rsidDel="00D94CC1">
              <w:rPr>
                <w:noProof/>
                <w:rPrChange w:id="465" w:author="Autor">
                  <w:rPr>
                    <w:rStyle w:val="Hypertextovprepojenie"/>
                    <w:noProof/>
                  </w:rPr>
                </w:rPrChange>
              </w:rPr>
              <w:delText>3.2.4.</w:delText>
            </w:r>
            <w:r w:rsidDel="00D94CC1">
              <w:rPr>
                <w:rFonts w:asciiTheme="minorHAnsi" w:eastAsiaTheme="minorEastAsia" w:hAnsiTheme="minorHAnsi"/>
                <w:noProof/>
                <w:lang w:eastAsia="sk-SK"/>
              </w:rPr>
              <w:tab/>
            </w:r>
            <w:r w:rsidRPr="00D94CC1" w:rsidDel="00D94CC1">
              <w:rPr>
                <w:noProof/>
                <w:rPrChange w:id="466" w:author="Autor">
                  <w:rPr>
                    <w:rStyle w:val="Hypertextovprepojenie"/>
                    <w:noProof/>
                  </w:rPr>
                </w:rPrChange>
              </w:rPr>
              <w:delText>Zákazky s nízkou hodnotou, ktorých predpokladaná hodnota bez DPH je nižšia ako  15 000 EUR (ďalej len „zákazky do 15000 EUR“)</w:delText>
            </w:r>
            <w:r w:rsidDel="00D94CC1">
              <w:rPr>
                <w:noProof/>
                <w:webHidden/>
              </w:rPr>
              <w:tab/>
            </w:r>
            <w:r w:rsidR="00C46173" w:rsidDel="00D94CC1">
              <w:rPr>
                <w:noProof/>
                <w:webHidden/>
              </w:rPr>
              <w:delText>28</w:delText>
            </w:r>
          </w:del>
        </w:p>
        <w:p w:rsidR="007913E1" w:rsidDel="00D94CC1" w:rsidRDefault="007913E1">
          <w:pPr>
            <w:pStyle w:val="Obsah3"/>
            <w:rPr>
              <w:del w:id="467" w:author="Autor"/>
              <w:rFonts w:asciiTheme="minorHAnsi" w:eastAsiaTheme="minorEastAsia" w:hAnsiTheme="minorHAnsi"/>
              <w:noProof/>
              <w:lang w:eastAsia="sk-SK"/>
            </w:rPr>
          </w:pPr>
          <w:del w:id="468" w:author="Autor">
            <w:r w:rsidRPr="00D94CC1" w:rsidDel="00D94CC1">
              <w:rPr>
                <w:noProof/>
                <w:rPrChange w:id="469" w:author="Autor">
                  <w:rPr>
                    <w:rStyle w:val="Hypertextovprepojenie"/>
                    <w:noProof/>
                  </w:rPr>
                </w:rPrChange>
              </w:rPr>
              <w:delText>3.2.5.</w:delText>
            </w:r>
            <w:r w:rsidDel="00D94CC1">
              <w:rPr>
                <w:rFonts w:asciiTheme="minorHAnsi" w:eastAsiaTheme="minorEastAsia" w:hAnsiTheme="minorHAnsi"/>
                <w:noProof/>
                <w:lang w:eastAsia="sk-SK"/>
              </w:rPr>
              <w:tab/>
            </w:r>
            <w:r w:rsidRPr="00D94CC1" w:rsidDel="00D94CC1">
              <w:rPr>
                <w:noProof/>
                <w:rPrChange w:id="470" w:author="Autor">
                  <w:rPr>
                    <w:rStyle w:val="Hypertextovprepojenie"/>
                    <w:noProof/>
                  </w:rPr>
                </w:rPrChange>
              </w:rPr>
              <w:delText>Ostatné postupy obstarávania a kontroly zákaziek</w:delText>
            </w:r>
            <w:r w:rsidDel="00D94CC1">
              <w:rPr>
                <w:noProof/>
                <w:webHidden/>
              </w:rPr>
              <w:tab/>
            </w:r>
            <w:r w:rsidR="00C46173" w:rsidDel="00D94CC1">
              <w:rPr>
                <w:noProof/>
                <w:webHidden/>
              </w:rPr>
              <w:delText>29</w:delText>
            </w:r>
          </w:del>
        </w:p>
        <w:p w:rsidR="007913E1" w:rsidDel="00D94CC1" w:rsidRDefault="007913E1">
          <w:pPr>
            <w:pStyle w:val="Obsah3"/>
            <w:rPr>
              <w:del w:id="471" w:author="Autor"/>
              <w:rFonts w:asciiTheme="minorHAnsi" w:eastAsiaTheme="minorEastAsia" w:hAnsiTheme="minorHAnsi"/>
              <w:noProof/>
              <w:lang w:eastAsia="sk-SK"/>
            </w:rPr>
          </w:pPr>
          <w:del w:id="472" w:author="Autor">
            <w:r w:rsidRPr="00D94CC1" w:rsidDel="00D94CC1">
              <w:rPr>
                <w:noProof/>
                <w:rPrChange w:id="473" w:author="Autor">
                  <w:rPr>
                    <w:rStyle w:val="Hypertextovprepojenie"/>
                    <w:noProof/>
                  </w:rPr>
                </w:rPrChange>
              </w:rPr>
              <w:delText>3.2.6.</w:delText>
            </w:r>
            <w:r w:rsidDel="00D94CC1">
              <w:rPr>
                <w:rFonts w:asciiTheme="minorHAnsi" w:eastAsiaTheme="minorEastAsia" w:hAnsiTheme="minorHAnsi"/>
                <w:noProof/>
                <w:lang w:eastAsia="sk-SK"/>
              </w:rPr>
              <w:tab/>
            </w:r>
            <w:r w:rsidRPr="00D94CC1" w:rsidDel="00D94CC1">
              <w:rPr>
                <w:noProof/>
                <w:rPrChange w:id="474" w:author="Autor">
                  <w:rPr>
                    <w:rStyle w:val="Hypertextovprepojenie"/>
                    <w:noProof/>
                  </w:rPr>
                </w:rPrChange>
              </w:rPr>
              <w:delText>Finančná kontrola zákaziek zadávaných na základe rámcovej dohody</w:delText>
            </w:r>
            <w:r w:rsidDel="00D94CC1">
              <w:rPr>
                <w:noProof/>
                <w:webHidden/>
              </w:rPr>
              <w:tab/>
            </w:r>
            <w:r w:rsidR="00C46173" w:rsidDel="00D94CC1">
              <w:rPr>
                <w:noProof/>
                <w:webHidden/>
              </w:rPr>
              <w:delText>35</w:delText>
            </w:r>
          </w:del>
        </w:p>
        <w:p w:rsidR="007913E1" w:rsidDel="00D94CC1" w:rsidRDefault="007913E1">
          <w:pPr>
            <w:pStyle w:val="Obsah3"/>
            <w:rPr>
              <w:del w:id="475" w:author="Autor"/>
              <w:rFonts w:asciiTheme="minorHAnsi" w:eastAsiaTheme="minorEastAsia" w:hAnsiTheme="minorHAnsi"/>
              <w:noProof/>
              <w:lang w:eastAsia="sk-SK"/>
            </w:rPr>
          </w:pPr>
          <w:del w:id="476" w:author="Autor">
            <w:r w:rsidRPr="00D94CC1" w:rsidDel="00D94CC1">
              <w:rPr>
                <w:noProof/>
                <w:rPrChange w:id="477" w:author="Autor">
                  <w:rPr>
                    <w:rStyle w:val="Hypertextovprepojenie"/>
                    <w:noProof/>
                  </w:rPr>
                </w:rPrChange>
              </w:rPr>
              <w:delText>3.2.7.</w:delText>
            </w:r>
            <w:r w:rsidDel="00D94CC1">
              <w:rPr>
                <w:rFonts w:asciiTheme="minorHAnsi" w:eastAsiaTheme="minorEastAsia" w:hAnsiTheme="minorHAnsi"/>
                <w:noProof/>
                <w:lang w:eastAsia="sk-SK"/>
              </w:rPr>
              <w:tab/>
            </w:r>
            <w:r w:rsidRPr="00D94CC1" w:rsidDel="00D94CC1">
              <w:rPr>
                <w:noProof/>
                <w:rPrChange w:id="478" w:author="Autor">
                  <w:rPr>
                    <w:rStyle w:val="Hypertextovprepojenie"/>
                    <w:noProof/>
                  </w:rPr>
                </w:rPrChange>
              </w:rPr>
              <w:delText>Pravidlá pre uplatňovanie finančných opráv pri kontrole čiastkových zákaziek zadávaných na základe rámcovej dohody</w:delText>
            </w:r>
            <w:r w:rsidDel="00D94CC1">
              <w:rPr>
                <w:noProof/>
                <w:webHidden/>
              </w:rPr>
              <w:tab/>
            </w:r>
            <w:r w:rsidR="00C46173" w:rsidDel="00D94CC1">
              <w:rPr>
                <w:noProof/>
                <w:webHidden/>
              </w:rPr>
              <w:delText>36</w:delText>
            </w:r>
          </w:del>
        </w:p>
        <w:p w:rsidR="007913E1" w:rsidDel="00D94CC1" w:rsidRDefault="007913E1">
          <w:pPr>
            <w:pStyle w:val="Obsah2"/>
            <w:tabs>
              <w:tab w:val="left" w:pos="880"/>
              <w:tab w:val="right" w:leader="dot" w:pos="9062"/>
            </w:tabs>
            <w:rPr>
              <w:del w:id="479" w:author="Autor"/>
              <w:rFonts w:asciiTheme="minorHAnsi" w:eastAsiaTheme="minorEastAsia" w:hAnsiTheme="minorHAnsi"/>
              <w:noProof/>
              <w:lang w:eastAsia="sk-SK"/>
            </w:rPr>
          </w:pPr>
          <w:del w:id="480" w:author="Autor">
            <w:r w:rsidRPr="00D94CC1" w:rsidDel="00D94CC1">
              <w:rPr>
                <w:noProof/>
                <w:rPrChange w:id="481" w:author="Autor">
                  <w:rPr>
                    <w:rStyle w:val="Hypertextovprepojenie"/>
                    <w:noProof/>
                  </w:rPr>
                </w:rPrChange>
              </w:rPr>
              <w:lastRenderedPageBreak/>
              <w:delText>3.3.</w:delText>
            </w:r>
            <w:r w:rsidDel="00D94CC1">
              <w:rPr>
                <w:rFonts w:asciiTheme="minorHAnsi" w:eastAsiaTheme="minorEastAsia" w:hAnsiTheme="minorHAnsi"/>
                <w:noProof/>
                <w:lang w:eastAsia="sk-SK"/>
              </w:rPr>
              <w:tab/>
            </w:r>
            <w:r w:rsidRPr="00D94CC1" w:rsidDel="00D94CC1">
              <w:rPr>
                <w:noProof/>
                <w:rPrChange w:id="482" w:author="Autor">
                  <w:rPr>
                    <w:rStyle w:val="Hypertextovprepojenie"/>
                    <w:noProof/>
                  </w:rPr>
                </w:rPrChange>
              </w:rPr>
              <w:delText>Všeobecné postupy verejného obstarávania</w:delText>
            </w:r>
            <w:r w:rsidDel="00D94CC1">
              <w:rPr>
                <w:noProof/>
                <w:webHidden/>
              </w:rPr>
              <w:tab/>
            </w:r>
            <w:r w:rsidR="00C46173" w:rsidDel="00D94CC1">
              <w:rPr>
                <w:noProof/>
                <w:webHidden/>
              </w:rPr>
              <w:delText>38</w:delText>
            </w:r>
          </w:del>
        </w:p>
        <w:p w:rsidR="007913E1" w:rsidDel="00D94CC1" w:rsidRDefault="007913E1">
          <w:pPr>
            <w:pStyle w:val="Obsah3"/>
            <w:rPr>
              <w:del w:id="483" w:author="Autor"/>
              <w:rFonts w:asciiTheme="minorHAnsi" w:eastAsiaTheme="minorEastAsia" w:hAnsiTheme="minorHAnsi"/>
              <w:noProof/>
              <w:lang w:eastAsia="sk-SK"/>
            </w:rPr>
          </w:pPr>
          <w:del w:id="484" w:author="Autor">
            <w:r w:rsidRPr="00D94CC1" w:rsidDel="00D94CC1">
              <w:rPr>
                <w:noProof/>
                <w:rPrChange w:id="485" w:author="Autor">
                  <w:rPr>
                    <w:rStyle w:val="Hypertextovprepojenie"/>
                    <w:noProof/>
                  </w:rPr>
                </w:rPrChange>
              </w:rPr>
              <w:delText>3.3.1</w:delText>
            </w:r>
            <w:r w:rsidDel="00D94CC1">
              <w:rPr>
                <w:rFonts w:asciiTheme="minorHAnsi" w:eastAsiaTheme="minorEastAsia" w:hAnsiTheme="minorHAnsi"/>
                <w:noProof/>
                <w:lang w:eastAsia="sk-SK"/>
              </w:rPr>
              <w:tab/>
            </w:r>
            <w:r w:rsidRPr="00D94CC1" w:rsidDel="00D94CC1">
              <w:rPr>
                <w:noProof/>
                <w:rPrChange w:id="486" w:author="Autor">
                  <w:rPr>
                    <w:rStyle w:val="Hypertextovprepojenie"/>
                    <w:noProof/>
                  </w:rPr>
                </w:rPrChange>
              </w:rPr>
              <w:delText>Verejná súťaž</w:delText>
            </w:r>
            <w:r w:rsidDel="00D94CC1">
              <w:rPr>
                <w:noProof/>
                <w:webHidden/>
              </w:rPr>
              <w:tab/>
            </w:r>
            <w:r w:rsidR="00C46173" w:rsidDel="00D94CC1">
              <w:rPr>
                <w:noProof/>
                <w:webHidden/>
              </w:rPr>
              <w:delText>38</w:delText>
            </w:r>
          </w:del>
        </w:p>
        <w:p w:rsidR="007913E1" w:rsidDel="00D94CC1" w:rsidRDefault="007913E1">
          <w:pPr>
            <w:pStyle w:val="Obsah3"/>
            <w:rPr>
              <w:del w:id="487" w:author="Autor"/>
              <w:rFonts w:asciiTheme="minorHAnsi" w:eastAsiaTheme="minorEastAsia" w:hAnsiTheme="minorHAnsi"/>
              <w:noProof/>
              <w:lang w:eastAsia="sk-SK"/>
            </w:rPr>
          </w:pPr>
          <w:del w:id="488" w:author="Autor">
            <w:r w:rsidRPr="00D94CC1" w:rsidDel="00D94CC1">
              <w:rPr>
                <w:noProof/>
                <w:rPrChange w:id="489" w:author="Autor">
                  <w:rPr>
                    <w:rStyle w:val="Hypertextovprepojenie"/>
                    <w:noProof/>
                  </w:rPr>
                </w:rPrChange>
              </w:rPr>
              <w:delText>3.3.2</w:delText>
            </w:r>
            <w:r w:rsidDel="00D94CC1">
              <w:rPr>
                <w:rFonts w:asciiTheme="minorHAnsi" w:eastAsiaTheme="minorEastAsia" w:hAnsiTheme="minorHAnsi"/>
                <w:noProof/>
                <w:lang w:eastAsia="sk-SK"/>
              </w:rPr>
              <w:tab/>
            </w:r>
            <w:r w:rsidRPr="00D94CC1" w:rsidDel="00D94CC1">
              <w:rPr>
                <w:noProof/>
                <w:rPrChange w:id="490" w:author="Autor">
                  <w:rPr>
                    <w:rStyle w:val="Hypertextovprepojenie"/>
                    <w:noProof/>
                  </w:rPr>
                </w:rPrChange>
              </w:rPr>
              <w:delText>Užšia súťaž</w:delText>
            </w:r>
            <w:r w:rsidDel="00D94CC1">
              <w:rPr>
                <w:noProof/>
                <w:webHidden/>
              </w:rPr>
              <w:tab/>
            </w:r>
            <w:r w:rsidR="00C46173" w:rsidDel="00D94CC1">
              <w:rPr>
                <w:noProof/>
                <w:webHidden/>
              </w:rPr>
              <w:delText>38</w:delText>
            </w:r>
          </w:del>
        </w:p>
        <w:p w:rsidR="007913E1" w:rsidDel="00D94CC1" w:rsidRDefault="007913E1">
          <w:pPr>
            <w:pStyle w:val="Obsah3"/>
            <w:rPr>
              <w:del w:id="491" w:author="Autor"/>
              <w:rFonts w:asciiTheme="minorHAnsi" w:eastAsiaTheme="minorEastAsia" w:hAnsiTheme="minorHAnsi"/>
              <w:noProof/>
              <w:lang w:eastAsia="sk-SK"/>
            </w:rPr>
          </w:pPr>
          <w:del w:id="492" w:author="Autor">
            <w:r w:rsidRPr="00D94CC1" w:rsidDel="00D94CC1">
              <w:rPr>
                <w:noProof/>
                <w:rPrChange w:id="493" w:author="Autor">
                  <w:rPr>
                    <w:rStyle w:val="Hypertextovprepojenie"/>
                    <w:noProof/>
                  </w:rPr>
                </w:rPrChange>
              </w:rPr>
              <w:delText>3.3.3</w:delText>
            </w:r>
            <w:r w:rsidDel="00D94CC1">
              <w:rPr>
                <w:rFonts w:asciiTheme="minorHAnsi" w:eastAsiaTheme="minorEastAsia" w:hAnsiTheme="minorHAnsi"/>
                <w:noProof/>
                <w:lang w:eastAsia="sk-SK"/>
              </w:rPr>
              <w:tab/>
            </w:r>
            <w:r w:rsidRPr="00D94CC1" w:rsidDel="00D94CC1">
              <w:rPr>
                <w:noProof/>
                <w:rPrChange w:id="494" w:author="Autor">
                  <w:rPr>
                    <w:rStyle w:val="Hypertextovprepojenie"/>
                    <w:noProof/>
                  </w:rPr>
                </w:rPrChange>
              </w:rPr>
              <w:delText>Rokovacie konanie so zverejnením</w:delText>
            </w:r>
            <w:r w:rsidDel="00D94CC1">
              <w:rPr>
                <w:noProof/>
                <w:webHidden/>
              </w:rPr>
              <w:tab/>
            </w:r>
            <w:r w:rsidR="00C46173" w:rsidDel="00D94CC1">
              <w:rPr>
                <w:noProof/>
                <w:webHidden/>
              </w:rPr>
              <w:delText>38</w:delText>
            </w:r>
          </w:del>
        </w:p>
        <w:p w:rsidR="007913E1" w:rsidDel="00D94CC1" w:rsidRDefault="007913E1">
          <w:pPr>
            <w:pStyle w:val="Obsah3"/>
            <w:rPr>
              <w:del w:id="495" w:author="Autor"/>
              <w:rFonts w:asciiTheme="minorHAnsi" w:eastAsiaTheme="minorEastAsia" w:hAnsiTheme="minorHAnsi"/>
              <w:noProof/>
              <w:lang w:eastAsia="sk-SK"/>
            </w:rPr>
          </w:pPr>
          <w:del w:id="496" w:author="Autor">
            <w:r w:rsidRPr="00D94CC1" w:rsidDel="00D94CC1">
              <w:rPr>
                <w:noProof/>
                <w:rPrChange w:id="497" w:author="Autor">
                  <w:rPr>
                    <w:rStyle w:val="Hypertextovprepojenie"/>
                    <w:noProof/>
                  </w:rPr>
                </w:rPrChange>
              </w:rPr>
              <w:delText>3.3.4</w:delText>
            </w:r>
            <w:r w:rsidDel="00D94CC1">
              <w:rPr>
                <w:rFonts w:asciiTheme="minorHAnsi" w:eastAsiaTheme="minorEastAsia" w:hAnsiTheme="minorHAnsi"/>
                <w:noProof/>
                <w:lang w:eastAsia="sk-SK"/>
              </w:rPr>
              <w:tab/>
            </w:r>
            <w:r w:rsidRPr="00D94CC1" w:rsidDel="00D94CC1">
              <w:rPr>
                <w:noProof/>
                <w:rPrChange w:id="498" w:author="Autor">
                  <w:rPr>
                    <w:rStyle w:val="Hypertextovprepojenie"/>
                    <w:noProof/>
                  </w:rPr>
                </w:rPrChange>
              </w:rPr>
              <w:delText>Priame rokovacie konanie</w:delText>
            </w:r>
            <w:r w:rsidDel="00D94CC1">
              <w:rPr>
                <w:noProof/>
                <w:webHidden/>
              </w:rPr>
              <w:tab/>
            </w:r>
            <w:r w:rsidR="00C46173" w:rsidDel="00D94CC1">
              <w:rPr>
                <w:noProof/>
                <w:webHidden/>
              </w:rPr>
              <w:delText>38</w:delText>
            </w:r>
          </w:del>
        </w:p>
        <w:p w:rsidR="007913E1" w:rsidDel="00D94CC1" w:rsidRDefault="007913E1">
          <w:pPr>
            <w:pStyle w:val="Obsah3"/>
            <w:rPr>
              <w:del w:id="499" w:author="Autor"/>
              <w:rFonts w:asciiTheme="minorHAnsi" w:eastAsiaTheme="minorEastAsia" w:hAnsiTheme="minorHAnsi"/>
              <w:noProof/>
              <w:lang w:eastAsia="sk-SK"/>
            </w:rPr>
          </w:pPr>
          <w:del w:id="500" w:author="Autor">
            <w:r w:rsidRPr="00D94CC1" w:rsidDel="00D94CC1">
              <w:rPr>
                <w:noProof/>
                <w:rPrChange w:id="501" w:author="Autor">
                  <w:rPr>
                    <w:rStyle w:val="Hypertextovprepojenie"/>
                    <w:noProof/>
                  </w:rPr>
                </w:rPrChange>
              </w:rPr>
              <w:delText>3.3.5</w:delText>
            </w:r>
            <w:r w:rsidDel="00D94CC1">
              <w:rPr>
                <w:rFonts w:asciiTheme="minorHAnsi" w:eastAsiaTheme="minorEastAsia" w:hAnsiTheme="minorHAnsi"/>
                <w:noProof/>
                <w:lang w:eastAsia="sk-SK"/>
              </w:rPr>
              <w:tab/>
            </w:r>
            <w:r w:rsidRPr="00D94CC1" w:rsidDel="00D94CC1">
              <w:rPr>
                <w:noProof/>
                <w:rPrChange w:id="502" w:author="Autor">
                  <w:rPr>
                    <w:rStyle w:val="Hypertextovprepojenie"/>
                    <w:noProof/>
                  </w:rPr>
                </w:rPrChange>
              </w:rPr>
              <w:delText>Súťažný dialóg</w:delText>
            </w:r>
            <w:r w:rsidDel="00D94CC1">
              <w:rPr>
                <w:noProof/>
                <w:webHidden/>
              </w:rPr>
              <w:tab/>
            </w:r>
            <w:r w:rsidR="00C46173" w:rsidDel="00D94CC1">
              <w:rPr>
                <w:noProof/>
                <w:webHidden/>
              </w:rPr>
              <w:delText>38</w:delText>
            </w:r>
          </w:del>
        </w:p>
        <w:p w:rsidR="007913E1" w:rsidDel="00D94CC1" w:rsidRDefault="007913E1">
          <w:pPr>
            <w:pStyle w:val="Obsah3"/>
            <w:rPr>
              <w:del w:id="503" w:author="Autor"/>
              <w:rFonts w:asciiTheme="minorHAnsi" w:eastAsiaTheme="minorEastAsia" w:hAnsiTheme="minorHAnsi"/>
              <w:noProof/>
              <w:lang w:eastAsia="sk-SK"/>
            </w:rPr>
          </w:pPr>
          <w:del w:id="504" w:author="Autor">
            <w:r w:rsidRPr="00D94CC1" w:rsidDel="00D94CC1">
              <w:rPr>
                <w:noProof/>
                <w:rPrChange w:id="505" w:author="Autor">
                  <w:rPr>
                    <w:rStyle w:val="Hypertextovprepojenie"/>
                    <w:noProof/>
                  </w:rPr>
                </w:rPrChange>
              </w:rPr>
              <w:delText>3.3.6</w:delText>
            </w:r>
            <w:r w:rsidDel="00D94CC1">
              <w:rPr>
                <w:rFonts w:asciiTheme="minorHAnsi" w:eastAsiaTheme="minorEastAsia" w:hAnsiTheme="minorHAnsi"/>
                <w:noProof/>
                <w:lang w:eastAsia="sk-SK"/>
              </w:rPr>
              <w:tab/>
            </w:r>
            <w:r w:rsidRPr="00D94CC1" w:rsidDel="00D94CC1">
              <w:rPr>
                <w:noProof/>
                <w:rPrChange w:id="506" w:author="Autor">
                  <w:rPr>
                    <w:rStyle w:val="Hypertextovprepojenie"/>
                    <w:noProof/>
                  </w:rPr>
                </w:rPrChange>
              </w:rPr>
              <w:delText>Súťaž návrhov</w:delText>
            </w:r>
            <w:r w:rsidDel="00D94CC1">
              <w:rPr>
                <w:noProof/>
                <w:webHidden/>
              </w:rPr>
              <w:tab/>
            </w:r>
            <w:r w:rsidR="00C46173" w:rsidDel="00D94CC1">
              <w:rPr>
                <w:noProof/>
                <w:webHidden/>
              </w:rPr>
              <w:delText>38</w:delText>
            </w:r>
          </w:del>
        </w:p>
        <w:p w:rsidR="007913E1" w:rsidDel="00D94CC1" w:rsidRDefault="007913E1">
          <w:pPr>
            <w:pStyle w:val="Obsah3"/>
            <w:rPr>
              <w:del w:id="507" w:author="Autor"/>
              <w:rFonts w:asciiTheme="minorHAnsi" w:eastAsiaTheme="minorEastAsia" w:hAnsiTheme="minorHAnsi"/>
              <w:noProof/>
              <w:lang w:eastAsia="sk-SK"/>
            </w:rPr>
          </w:pPr>
          <w:del w:id="508" w:author="Autor">
            <w:r w:rsidRPr="00D94CC1" w:rsidDel="00D94CC1">
              <w:rPr>
                <w:noProof/>
                <w:rPrChange w:id="509" w:author="Autor">
                  <w:rPr>
                    <w:rStyle w:val="Hypertextovprepojenie"/>
                    <w:noProof/>
                  </w:rPr>
                </w:rPrChange>
              </w:rPr>
              <w:delText>3.3.7.Rámcové dohody a dodatky k zmluvám</w:delText>
            </w:r>
            <w:r w:rsidDel="00D94CC1">
              <w:rPr>
                <w:noProof/>
                <w:webHidden/>
              </w:rPr>
              <w:tab/>
            </w:r>
            <w:r w:rsidR="00C46173" w:rsidDel="00D94CC1">
              <w:rPr>
                <w:noProof/>
                <w:webHidden/>
              </w:rPr>
              <w:delText>39</w:delText>
            </w:r>
          </w:del>
        </w:p>
        <w:p w:rsidR="007913E1" w:rsidDel="00D94CC1" w:rsidRDefault="007913E1">
          <w:pPr>
            <w:pStyle w:val="Obsah1"/>
            <w:tabs>
              <w:tab w:val="left" w:pos="440"/>
              <w:tab w:val="right" w:leader="dot" w:pos="9062"/>
            </w:tabs>
            <w:rPr>
              <w:del w:id="510" w:author="Autor"/>
              <w:rFonts w:asciiTheme="minorHAnsi" w:eastAsiaTheme="minorEastAsia" w:hAnsiTheme="minorHAnsi"/>
              <w:noProof/>
              <w:lang w:eastAsia="sk-SK"/>
            </w:rPr>
          </w:pPr>
          <w:del w:id="511" w:author="Autor">
            <w:r w:rsidRPr="00D94CC1" w:rsidDel="00D94CC1">
              <w:rPr>
                <w:noProof/>
                <w:rPrChange w:id="512" w:author="Autor">
                  <w:rPr>
                    <w:rStyle w:val="Hypertextovprepojenie"/>
                    <w:noProof/>
                  </w:rPr>
                </w:rPrChange>
              </w:rPr>
              <w:delText>4.</w:delText>
            </w:r>
            <w:r w:rsidDel="00D94CC1">
              <w:rPr>
                <w:rFonts w:asciiTheme="minorHAnsi" w:eastAsiaTheme="minorEastAsia" w:hAnsiTheme="minorHAnsi"/>
                <w:noProof/>
                <w:lang w:eastAsia="sk-SK"/>
              </w:rPr>
              <w:tab/>
            </w:r>
            <w:r w:rsidRPr="00D94CC1" w:rsidDel="00D94CC1">
              <w:rPr>
                <w:noProof/>
                <w:rPrChange w:id="513" w:author="Autor">
                  <w:rPr>
                    <w:rStyle w:val="Hypertextovprepojenie"/>
                    <w:noProof/>
                  </w:rPr>
                </w:rPrChange>
              </w:rPr>
              <w:delText>Najčastejšie nedostatky pri realizácii VO – tabuľkový prehľad</w:delText>
            </w:r>
            <w:r w:rsidDel="00D94CC1">
              <w:rPr>
                <w:noProof/>
                <w:webHidden/>
              </w:rPr>
              <w:tab/>
            </w:r>
            <w:r w:rsidR="00C46173" w:rsidDel="00D94CC1">
              <w:rPr>
                <w:noProof/>
                <w:webHidden/>
              </w:rPr>
              <w:delText>40</w:delText>
            </w:r>
          </w:del>
        </w:p>
        <w:p w:rsidR="007913E1" w:rsidDel="00D94CC1" w:rsidRDefault="007913E1">
          <w:pPr>
            <w:pStyle w:val="Obsah1"/>
            <w:tabs>
              <w:tab w:val="left" w:pos="440"/>
              <w:tab w:val="right" w:leader="dot" w:pos="9062"/>
            </w:tabs>
            <w:rPr>
              <w:del w:id="514" w:author="Autor"/>
              <w:rFonts w:asciiTheme="minorHAnsi" w:eastAsiaTheme="minorEastAsia" w:hAnsiTheme="minorHAnsi"/>
              <w:noProof/>
              <w:lang w:eastAsia="sk-SK"/>
            </w:rPr>
          </w:pPr>
          <w:del w:id="515" w:author="Autor">
            <w:r w:rsidRPr="00D94CC1" w:rsidDel="00D94CC1">
              <w:rPr>
                <w:noProof/>
                <w:rPrChange w:id="516" w:author="Autor">
                  <w:rPr>
                    <w:rStyle w:val="Hypertextovprepojenie"/>
                    <w:noProof/>
                  </w:rPr>
                </w:rPrChange>
              </w:rPr>
              <w:delText>5.</w:delText>
            </w:r>
            <w:r w:rsidDel="00D94CC1">
              <w:rPr>
                <w:rFonts w:asciiTheme="minorHAnsi" w:eastAsiaTheme="minorEastAsia" w:hAnsiTheme="minorHAnsi"/>
                <w:noProof/>
                <w:lang w:eastAsia="sk-SK"/>
              </w:rPr>
              <w:tab/>
            </w:r>
            <w:r w:rsidRPr="00D94CC1" w:rsidDel="00D94CC1">
              <w:rPr>
                <w:noProof/>
                <w:rPrChange w:id="517" w:author="Autor">
                  <w:rPr>
                    <w:rStyle w:val="Hypertextovprepojenie"/>
                    <w:noProof/>
                  </w:rPr>
                </w:rPrChange>
              </w:rPr>
              <w:delText>Povinnosti prijímateľa voči RO</w:delText>
            </w:r>
            <w:r w:rsidDel="00D94CC1">
              <w:rPr>
                <w:noProof/>
                <w:webHidden/>
              </w:rPr>
              <w:tab/>
            </w:r>
            <w:r w:rsidR="00C46173" w:rsidDel="00D94CC1">
              <w:rPr>
                <w:noProof/>
                <w:webHidden/>
              </w:rPr>
              <w:delText>43</w:delText>
            </w:r>
          </w:del>
        </w:p>
        <w:p w:rsidR="007913E1" w:rsidDel="00D94CC1" w:rsidRDefault="007913E1">
          <w:pPr>
            <w:pStyle w:val="Obsah3"/>
            <w:rPr>
              <w:del w:id="518" w:author="Autor"/>
              <w:rFonts w:asciiTheme="minorHAnsi" w:eastAsiaTheme="minorEastAsia" w:hAnsiTheme="minorHAnsi"/>
              <w:noProof/>
              <w:lang w:eastAsia="sk-SK"/>
            </w:rPr>
          </w:pPr>
          <w:del w:id="519" w:author="Autor">
            <w:r w:rsidRPr="00D94CC1" w:rsidDel="00D94CC1">
              <w:rPr>
                <w:noProof/>
                <w:rPrChange w:id="520" w:author="Autor">
                  <w:rPr>
                    <w:rStyle w:val="Hypertextovprepojenie"/>
                    <w:noProof/>
                  </w:rPr>
                </w:rPrChange>
              </w:rPr>
              <w:delText>5.1.</w:delText>
            </w:r>
            <w:r w:rsidDel="00D94CC1">
              <w:rPr>
                <w:rFonts w:asciiTheme="minorHAnsi" w:eastAsiaTheme="minorEastAsia" w:hAnsiTheme="minorHAnsi"/>
                <w:noProof/>
                <w:lang w:eastAsia="sk-SK"/>
              </w:rPr>
              <w:tab/>
            </w:r>
            <w:r w:rsidRPr="00D94CC1" w:rsidDel="00D94CC1">
              <w:rPr>
                <w:noProof/>
                <w:rPrChange w:id="521" w:author="Autor">
                  <w:rPr>
                    <w:rStyle w:val="Hypertextovprepojenie"/>
                    <w:noProof/>
                  </w:rPr>
                </w:rPrChange>
              </w:rPr>
              <w:delText>Predkladanie dokumentácie na kontrolu VO</w:delText>
            </w:r>
            <w:r w:rsidDel="00D94CC1">
              <w:rPr>
                <w:noProof/>
                <w:webHidden/>
              </w:rPr>
              <w:tab/>
            </w:r>
            <w:r w:rsidR="00C46173" w:rsidDel="00D94CC1">
              <w:rPr>
                <w:noProof/>
                <w:webHidden/>
              </w:rPr>
              <w:delText>43</w:delText>
            </w:r>
          </w:del>
        </w:p>
        <w:p w:rsidR="007913E1" w:rsidDel="00D94CC1" w:rsidRDefault="007913E1">
          <w:pPr>
            <w:pStyle w:val="Obsah3"/>
            <w:rPr>
              <w:del w:id="522" w:author="Autor"/>
              <w:rFonts w:asciiTheme="minorHAnsi" w:eastAsiaTheme="minorEastAsia" w:hAnsiTheme="minorHAnsi"/>
              <w:noProof/>
              <w:lang w:eastAsia="sk-SK"/>
            </w:rPr>
          </w:pPr>
          <w:del w:id="523" w:author="Autor">
            <w:r w:rsidRPr="00D94CC1" w:rsidDel="00D94CC1">
              <w:rPr>
                <w:noProof/>
                <w:rPrChange w:id="524" w:author="Autor">
                  <w:rPr>
                    <w:rStyle w:val="Hypertextovprepojenie"/>
                    <w:noProof/>
                  </w:rPr>
                </w:rPrChange>
              </w:rPr>
              <w:delText>5.1.1.</w:delText>
            </w:r>
            <w:r w:rsidDel="00D94CC1">
              <w:rPr>
                <w:rFonts w:asciiTheme="minorHAnsi" w:eastAsiaTheme="minorEastAsia" w:hAnsiTheme="minorHAnsi"/>
                <w:noProof/>
                <w:lang w:eastAsia="sk-SK"/>
              </w:rPr>
              <w:tab/>
            </w:r>
            <w:r w:rsidRPr="00D94CC1" w:rsidDel="00D94CC1">
              <w:rPr>
                <w:noProof/>
                <w:rPrChange w:id="525" w:author="Autor">
                  <w:rPr>
                    <w:rStyle w:val="Hypertextovprepojenie"/>
                    <w:noProof/>
                  </w:rPr>
                </w:rPrChange>
              </w:rPr>
              <w:delText>Definovanie kontrol VO a povinností predkladania dokumentácie VO</w:delText>
            </w:r>
            <w:r w:rsidDel="00D94CC1">
              <w:rPr>
                <w:noProof/>
                <w:webHidden/>
              </w:rPr>
              <w:tab/>
            </w:r>
            <w:r w:rsidR="00C46173" w:rsidDel="00D94CC1">
              <w:rPr>
                <w:noProof/>
                <w:webHidden/>
              </w:rPr>
              <w:delText>43</w:delText>
            </w:r>
          </w:del>
        </w:p>
        <w:p w:rsidR="007913E1" w:rsidDel="00D94CC1" w:rsidRDefault="007913E1">
          <w:pPr>
            <w:pStyle w:val="Obsah3"/>
            <w:rPr>
              <w:del w:id="526" w:author="Autor"/>
              <w:rFonts w:asciiTheme="minorHAnsi" w:eastAsiaTheme="minorEastAsia" w:hAnsiTheme="minorHAnsi"/>
              <w:noProof/>
              <w:lang w:eastAsia="sk-SK"/>
            </w:rPr>
          </w:pPr>
          <w:del w:id="527" w:author="Autor">
            <w:r w:rsidRPr="00D94CC1" w:rsidDel="00D94CC1">
              <w:rPr>
                <w:noProof/>
                <w:rPrChange w:id="528" w:author="Autor">
                  <w:rPr>
                    <w:rStyle w:val="Hypertextovprepojenie"/>
                    <w:noProof/>
                  </w:rPr>
                </w:rPrChange>
              </w:rPr>
              <w:delText>5.1.2.</w:delText>
            </w:r>
            <w:r w:rsidDel="00D94CC1">
              <w:rPr>
                <w:rFonts w:asciiTheme="minorHAnsi" w:eastAsiaTheme="minorEastAsia" w:hAnsiTheme="minorHAnsi"/>
                <w:noProof/>
                <w:lang w:eastAsia="sk-SK"/>
              </w:rPr>
              <w:tab/>
            </w:r>
            <w:r w:rsidRPr="00D94CC1" w:rsidDel="00D94CC1">
              <w:rPr>
                <w:noProof/>
                <w:rPrChange w:id="529" w:author="Autor">
                  <w:rPr>
                    <w:rStyle w:val="Hypertextovprepojenie"/>
                    <w:noProof/>
                  </w:rPr>
                </w:rPrChange>
              </w:rPr>
              <w:delText>Finančná vecná kontrola</w:delText>
            </w:r>
            <w:r w:rsidDel="00D94CC1">
              <w:rPr>
                <w:noProof/>
                <w:webHidden/>
              </w:rPr>
              <w:tab/>
            </w:r>
            <w:r w:rsidR="00C46173" w:rsidDel="00D94CC1">
              <w:rPr>
                <w:noProof/>
                <w:webHidden/>
              </w:rPr>
              <w:delText>44</w:delText>
            </w:r>
          </w:del>
        </w:p>
        <w:p w:rsidR="007913E1" w:rsidDel="00D94CC1" w:rsidRDefault="007913E1">
          <w:pPr>
            <w:pStyle w:val="Obsah3"/>
            <w:rPr>
              <w:del w:id="530" w:author="Autor"/>
              <w:rFonts w:asciiTheme="minorHAnsi" w:eastAsiaTheme="minorEastAsia" w:hAnsiTheme="minorHAnsi"/>
              <w:noProof/>
              <w:lang w:eastAsia="sk-SK"/>
            </w:rPr>
          </w:pPr>
          <w:del w:id="531" w:author="Autor">
            <w:r w:rsidRPr="00D94CC1" w:rsidDel="00D94CC1">
              <w:rPr>
                <w:noProof/>
                <w:rPrChange w:id="532" w:author="Autor">
                  <w:rPr>
                    <w:rStyle w:val="Hypertextovprepojenie"/>
                    <w:noProof/>
                  </w:rPr>
                </w:rPrChange>
              </w:rPr>
              <w:delText>5.1.3.</w:delText>
            </w:r>
            <w:r w:rsidDel="00D94CC1">
              <w:rPr>
                <w:rFonts w:asciiTheme="minorHAnsi" w:eastAsiaTheme="minorEastAsia" w:hAnsiTheme="minorHAnsi"/>
                <w:noProof/>
                <w:lang w:eastAsia="sk-SK"/>
              </w:rPr>
              <w:tab/>
            </w:r>
            <w:r w:rsidRPr="00D94CC1" w:rsidDel="00D94CC1">
              <w:rPr>
                <w:noProof/>
                <w:rPrChange w:id="533" w:author="Autor">
                  <w:rPr>
                    <w:rStyle w:val="Hypertextovprepojenie"/>
                    <w:noProof/>
                  </w:rPr>
                </w:rPrChange>
              </w:rPr>
              <w:delText>Prvá ex-ante kontrola</w:delText>
            </w:r>
            <w:r w:rsidDel="00D94CC1">
              <w:rPr>
                <w:noProof/>
                <w:webHidden/>
              </w:rPr>
              <w:tab/>
            </w:r>
            <w:r w:rsidR="00C46173" w:rsidDel="00D94CC1">
              <w:rPr>
                <w:noProof/>
                <w:webHidden/>
              </w:rPr>
              <w:delText>44</w:delText>
            </w:r>
          </w:del>
        </w:p>
        <w:p w:rsidR="007913E1" w:rsidDel="00D94CC1" w:rsidRDefault="007913E1">
          <w:pPr>
            <w:pStyle w:val="Obsah3"/>
            <w:rPr>
              <w:del w:id="534" w:author="Autor"/>
              <w:rFonts w:asciiTheme="minorHAnsi" w:eastAsiaTheme="minorEastAsia" w:hAnsiTheme="minorHAnsi"/>
              <w:noProof/>
              <w:lang w:eastAsia="sk-SK"/>
            </w:rPr>
          </w:pPr>
          <w:del w:id="535" w:author="Autor">
            <w:r w:rsidRPr="00D94CC1" w:rsidDel="00D94CC1">
              <w:rPr>
                <w:noProof/>
                <w:rPrChange w:id="536" w:author="Autor">
                  <w:rPr>
                    <w:rStyle w:val="Hypertextovprepojenie"/>
                    <w:noProof/>
                  </w:rPr>
                </w:rPrChange>
              </w:rPr>
              <w:delText>5.1.4.</w:delText>
            </w:r>
            <w:r w:rsidDel="00D94CC1">
              <w:rPr>
                <w:rFonts w:asciiTheme="minorHAnsi" w:eastAsiaTheme="minorEastAsia" w:hAnsiTheme="minorHAnsi"/>
                <w:noProof/>
                <w:lang w:eastAsia="sk-SK"/>
              </w:rPr>
              <w:tab/>
            </w:r>
            <w:r w:rsidRPr="00D94CC1" w:rsidDel="00D94CC1">
              <w:rPr>
                <w:noProof/>
                <w:rPrChange w:id="537" w:author="Autor">
                  <w:rPr>
                    <w:rStyle w:val="Hypertextovprepojenie"/>
                    <w:noProof/>
                  </w:rPr>
                </w:rPrChange>
              </w:rPr>
              <w:delText>Druhá ex-ante kontrola</w:delText>
            </w:r>
            <w:r w:rsidDel="00D94CC1">
              <w:rPr>
                <w:noProof/>
                <w:webHidden/>
              </w:rPr>
              <w:tab/>
            </w:r>
            <w:r w:rsidR="00C46173" w:rsidDel="00D94CC1">
              <w:rPr>
                <w:noProof/>
                <w:webHidden/>
              </w:rPr>
              <w:delText>46</w:delText>
            </w:r>
          </w:del>
        </w:p>
        <w:p w:rsidR="007913E1" w:rsidDel="00D94CC1" w:rsidRDefault="007913E1">
          <w:pPr>
            <w:pStyle w:val="Obsah3"/>
            <w:rPr>
              <w:del w:id="538" w:author="Autor"/>
              <w:rFonts w:asciiTheme="minorHAnsi" w:eastAsiaTheme="minorEastAsia" w:hAnsiTheme="minorHAnsi"/>
              <w:noProof/>
              <w:lang w:eastAsia="sk-SK"/>
            </w:rPr>
          </w:pPr>
          <w:del w:id="539" w:author="Autor">
            <w:r w:rsidRPr="00D94CC1" w:rsidDel="00D94CC1">
              <w:rPr>
                <w:noProof/>
                <w:rPrChange w:id="540" w:author="Autor">
                  <w:rPr>
                    <w:rStyle w:val="Hypertextovprepojenie"/>
                    <w:noProof/>
                  </w:rPr>
                </w:rPrChange>
              </w:rPr>
              <w:delText>5.1.5.</w:delText>
            </w:r>
            <w:r w:rsidDel="00D94CC1">
              <w:rPr>
                <w:rFonts w:asciiTheme="minorHAnsi" w:eastAsiaTheme="minorEastAsia" w:hAnsiTheme="minorHAnsi"/>
                <w:noProof/>
                <w:lang w:eastAsia="sk-SK"/>
              </w:rPr>
              <w:tab/>
            </w:r>
            <w:r w:rsidRPr="00D94CC1" w:rsidDel="00D94CC1">
              <w:rPr>
                <w:noProof/>
                <w:rPrChange w:id="541" w:author="Autor">
                  <w:rPr>
                    <w:rStyle w:val="Hypertextovprepojenie"/>
                    <w:noProof/>
                  </w:rPr>
                </w:rPrChange>
              </w:rPr>
              <w:delText>Štandardná ex-post kontrola</w:delText>
            </w:r>
            <w:r w:rsidDel="00D94CC1">
              <w:rPr>
                <w:noProof/>
                <w:webHidden/>
              </w:rPr>
              <w:tab/>
            </w:r>
            <w:r w:rsidR="00C46173" w:rsidDel="00D94CC1">
              <w:rPr>
                <w:noProof/>
                <w:webHidden/>
              </w:rPr>
              <w:delText>49</w:delText>
            </w:r>
          </w:del>
        </w:p>
        <w:p w:rsidR="007913E1" w:rsidDel="00D94CC1" w:rsidRDefault="007913E1">
          <w:pPr>
            <w:pStyle w:val="Obsah3"/>
            <w:rPr>
              <w:del w:id="542" w:author="Autor"/>
              <w:rFonts w:asciiTheme="minorHAnsi" w:eastAsiaTheme="minorEastAsia" w:hAnsiTheme="minorHAnsi"/>
              <w:noProof/>
              <w:lang w:eastAsia="sk-SK"/>
            </w:rPr>
          </w:pPr>
          <w:del w:id="543" w:author="Autor">
            <w:r w:rsidRPr="00D94CC1" w:rsidDel="00D94CC1">
              <w:rPr>
                <w:noProof/>
                <w:rPrChange w:id="544" w:author="Autor">
                  <w:rPr>
                    <w:rStyle w:val="Hypertextovprepojenie"/>
                    <w:noProof/>
                  </w:rPr>
                </w:rPrChange>
              </w:rPr>
              <w:delText>5.1.6.</w:delText>
            </w:r>
            <w:r w:rsidDel="00D94CC1">
              <w:rPr>
                <w:rFonts w:asciiTheme="minorHAnsi" w:eastAsiaTheme="minorEastAsia" w:hAnsiTheme="minorHAnsi"/>
                <w:noProof/>
                <w:lang w:eastAsia="sk-SK"/>
              </w:rPr>
              <w:tab/>
            </w:r>
            <w:r w:rsidRPr="00D94CC1" w:rsidDel="00D94CC1">
              <w:rPr>
                <w:noProof/>
                <w:rPrChange w:id="545" w:author="Autor">
                  <w:rPr>
                    <w:rStyle w:val="Hypertextovprepojenie"/>
                    <w:noProof/>
                  </w:rPr>
                </w:rPrChange>
              </w:rPr>
              <w:delText>Následná ex-post kontrola</w:delText>
            </w:r>
            <w:r w:rsidDel="00D94CC1">
              <w:rPr>
                <w:noProof/>
                <w:webHidden/>
              </w:rPr>
              <w:tab/>
            </w:r>
            <w:r w:rsidR="00C46173" w:rsidDel="00D94CC1">
              <w:rPr>
                <w:noProof/>
                <w:webHidden/>
              </w:rPr>
              <w:delText>51</w:delText>
            </w:r>
          </w:del>
        </w:p>
        <w:p w:rsidR="007913E1" w:rsidDel="00D94CC1" w:rsidRDefault="007913E1">
          <w:pPr>
            <w:pStyle w:val="Obsah3"/>
            <w:rPr>
              <w:del w:id="546" w:author="Autor"/>
              <w:rFonts w:asciiTheme="minorHAnsi" w:eastAsiaTheme="minorEastAsia" w:hAnsiTheme="minorHAnsi"/>
              <w:noProof/>
              <w:lang w:eastAsia="sk-SK"/>
            </w:rPr>
          </w:pPr>
          <w:del w:id="547" w:author="Autor">
            <w:r w:rsidRPr="00D94CC1" w:rsidDel="00D94CC1">
              <w:rPr>
                <w:noProof/>
                <w:rPrChange w:id="548" w:author="Autor">
                  <w:rPr>
                    <w:rStyle w:val="Hypertextovprepojenie"/>
                    <w:noProof/>
                  </w:rPr>
                </w:rPrChange>
              </w:rPr>
              <w:delText>5.1.7.</w:delText>
            </w:r>
            <w:r w:rsidDel="00D94CC1">
              <w:rPr>
                <w:rFonts w:asciiTheme="minorHAnsi" w:eastAsiaTheme="minorEastAsia" w:hAnsiTheme="minorHAnsi"/>
                <w:noProof/>
                <w:lang w:eastAsia="sk-SK"/>
              </w:rPr>
              <w:tab/>
            </w:r>
            <w:r w:rsidRPr="00D94CC1" w:rsidDel="00D94CC1">
              <w:rPr>
                <w:noProof/>
                <w:rPrChange w:id="549" w:author="Autor">
                  <w:rPr>
                    <w:rStyle w:val="Hypertextovprepojenie"/>
                    <w:noProof/>
                  </w:rPr>
                </w:rPrChange>
              </w:rPr>
              <w:delText>Realizácia a kontrola zákaziek s nízkou hodnotou</w:delText>
            </w:r>
            <w:r w:rsidDel="00D94CC1">
              <w:rPr>
                <w:noProof/>
                <w:webHidden/>
              </w:rPr>
              <w:tab/>
            </w:r>
            <w:r w:rsidR="00C46173" w:rsidDel="00D94CC1">
              <w:rPr>
                <w:noProof/>
                <w:webHidden/>
              </w:rPr>
              <w:delText>52</w:delText>
            </w:r>
          </w:del>
        </w:p>
        <w:p w:rsidR="007913E1" w:rsidDel="00D94CC1" w:rsidRDefault="007913E1">
          <w:pPr>
            <w:pStyle w:val="Obsah3"/>
            <w:rPr>
              <w:del w:id="550" w:author="Autor"/>
              <w:rFonts w:asciiTheme="minorHAnsi" w:eastAsiaTheme="minorEastAsia" w:hAnsiTheme="minorHAnsi"/>
              <w:noProof/>
              <w:lang w:eastAsia="sk-SK"/>
            </w:rPr>
          </w:pPr>
          <w:del w:id="551" w:author="Autor">
            <w:r w:rsidRPr="00D94CC1" w:rsidDel="00D94CC1">
              <w:rPr>
                <w:noProof/>
                <w:rPrChange w:id="552" w:author="Autor">
                  <w:rPr>
                    <w:rStyle w:val="Hypertextovprepojenie"/>
                    <w:noProof/>
                  </w:rPr>
                </w:rPrChange>
              </w:rPr>
              <w:delText>5.1.8.</w:delText>
            </w:r>
            <w:r w:rsidDel="00D94CC1">
              <w:rPr>
                <w:rFonts w:asciiTheme="minorHAnsi" w:eastAsiaTheme="minorEastAsia" w:hAnsiTheme="minorHAnsi"/>
                <w:noProof/>
                <w:lang w:eastAsia="sk-SK"/>
              </w:rPr>
              <w:tab/>
            </w:r>
            <w:r w:rsidRPr="00D94CC1" w:rsidDel="00D94CC1">
              <w:rPr>
                <w:noProof/>
                <w:rPrChange w:id="553" w:author="Autor">
                  <w:rPr>
                    <w:rStyle w:val="Hypertextovprepojenie"/>
                    <w:noProof/>
                  </w:rPr>
                </w:rPrChange>
              </w:rPr>
              <w:delText>Kontrola zákaziek zadávaných s využitím elektronického trhoviska</w:delText>
            </w:r>
            <w:r w:rsidDel="00D94CC1">
              <w:rPr>
                <w:noProof/>
                <w:webHidden/>
              </w:rPr>
              <w:tab/>
            </w:r>
            <w:r w:rsidR="00C46173" w:rsidDel="00D94CC1">
              <w:rPr>
                <w:noProof/>
                <w:webHidden/>
              </w:rPr>
              <w:delText>53</w:delText>
            </w:r>
          </w:del>
        </w:p>
        <w:p w:rsidR="007913E1" w:rsidDel="00D94CC1" w:rsidRDefault="007913E1">
          <w:pPr>
            <w:pStyle w:val="Obsah3"/>
            <w:rPr>
              <w:del w:id="554" w:author="Autor"/>
              <w:rFonts w:asciiTheme="minorHAnsi" w:eastAsiaTheme="minorEastAsia" w:hAnsiTheme="minorHAnsi"/>
              <w:noProof/>
              <w:lang w:eastAsia="sk-SK"/>
            </w:rPr>
          </w:pPr>
          <w:del w:id="555" w:author="Autor">
            <w:r w:rsidRPr="00D94CC1" w:rsidDel="00D94CC1">
              <w:rPr>
                <w:noProof/>
                <w:rPrChange w:id="556" w:author="Autor">
                  <w:rPr>
                    <w:rStyle w:val="Hypertextovprepojenie"/>
                    <w:noProof/>
                  </w:rPr>
                </w:rPrChange>
              </w:rPr>
              <w:delText>5.1.9.</w:delText>
            </w:r>
            <w:r w:rsidDel="00D94CC1">
              <w:rPr>
                <w:rFonts w:asciiTheme="minorHAnsi" w:eastAsiaTheme="minorEastAsia" w:hAnsiTheme="minorHAnsi"/>
                <w:noProof/>
                <w:lang w:eastAsia="sk-SK"/>
              </w:rPr>
              <w:tab/>
            </w:r>
            <w:r w:rsidRPr="00D94CC1" w:rsidDel="00D94CC1">
              <w:rPr>
                <w:noProof/>
                <w:rPrChange w:id="557" w:author="Autor">
                  <w:rPr>
                    <w:rStyle w:val="Hypertextovprepojenie"/>
                    <w:noProof/>
                  </w:rPr>
                </w:rPrChange>
              </w:rPr>
              <w:delText>Kontrola verejného obstarávania, v rámci ktorého viacerí prijímatelia nadobúdajú tovary, práce alebo služby prostredníctvom COO</w:delText>
            </w:r>
            <w:r w:rsidDel="00D94CC1">
              <w:rPr>
                <w:noProof/>
                <w:webHidden/>
              </w:rPr>
              <w:tab/>
            </w:r>
            <w:r w:rsidR="00C46173" w:rsidDel="00D94CC1">
              <w:rPr>
                <w:noProof/>
                <w:webHidden/>
              </w:rPr>
              <w:delText>54</w:delText>
            </w:r>
          </w:del>
        </w:p>
        <w:p w:rsidR="007913E1" w:rsidDel="00D94CC1" w:rsidRDefault="007913E1">
          <w:pPr>
            <w:pStyle w:val="Obsah3"/>
            <w:rPr>
              <w:del w:id="558" w:author="Autor"/>
              <w:rFonts w:asciiTheme="minorHAnsi" w:eastAsiaTheme="minorEastAsia" w:hAnsiTheme="minorHAnsi"/>
              <w:noProof/>
              <w:lang w:eastAsia="sk-SK"/>
            </w:rPr>
          </w:pPr>
          <w:del w:id="559" w:author="Autor">
            <w:r w:rsidRPr="00D94CC1" w:rsidDel="00D94CC1">
              <w:rPr>
                <w:noProof/>
                <w:rPrChange w:id="560" w:author="Autor">
                  <w:rPr>
                    <w:rStyle w:val="Hypertextovprepojenie"/>
                    <w:noProof/>
                  </w:rPr>
                </w:rPrChange>
              </w:rPr>
              <w:delText>5.1.10.</w:delText>
            </w:r>
            <w:r w:rsidDel="00D94CC1">
              <w:rPr>
                <w:rFonts w:asciiTheme="minorHAnsi" w:eastAsiaTheme="minorEastAsia" w:hAnsiTheme="minorHAnsi"/>
                <w:noProof/>
                <w:lang w:eastAsia="sk-SK"/>
              </w:rPr>
              <w:tab/>
            </w:r>
            <w:r w:rsidRPr="00D94CC1" w:rsidDel="00D94CC1">
              <w:rPr>
                <w:noProof/>
                <w:rPrChange w:id="561" w:author="Autor">
                  <w:rPr>
                    <w:rStyle w:val="Hypertextovprepojenie"/>
                    <w:noProof/>
                  </w:rPr>
                </w:rPrChange>
              </w:rPr>
              <w:delText>Kontrola dodatkov</w:delText>
            </w:r>
            <w:r w:rsidDel="00D94CC1">
              <w:rPr>
                <w:noProof/>
                <w:webHidden/>
              </w:rPr>
              <w:tab/>
            </w:r>
            <w:r w:rsidR="00C46173" w:rsidDel="00D94CC1">
              <w:rPr>
                <w:noProof/>
                <w:webHidden/>
              </w:rPr>
              <w:delText>54</w:delText>
            </w:r>
          </w:del>
        </w:p>
        <w:p w:rsidR="007913E1" w:rsidDel="00D94CC1" w:rsidRDefault="007913E1">
          <w:pPr>
            <w:pStyle w:val="Obsah3"/>
            <w:rPr>
              <w:del w:id="562" w:author="Autor"/>
              <w:rFonts w:asciiTheme="minorHAnsi" w:eastAsiaTheme="minorEastAsia" w:hAnsiTheme="minorHAnsi"/>
              <w:noProof/>
              <w:lang w:eastAsia="sk-SK"/>
            </w:rPr>
          </w:pPr>
          <w:del w:id="563" w:author="Autor">
            <w:r w:rsidRPr="00D94CC1" w:rsidDel="00D94CC1">
              <w:rPr>
                <w:noProof/>
                <w:rPrChange w:id="564" w:author="Autor">
                  <w:rPr>
                    <w:rStyle w:val="Hypertextovprepojenie"/>
                    <w:noProof/>
                  </w:rPr>
                </w:rPrChange>
              </w:rPr>
              <w:delText>5.1.11.</w:delText>
            </w:r>
            <w:r w:rsidDel="00D94CC1">
              <w:rPr>
                <w:rFonts w:asciiTheme="minorHAnsi" w:eastAsiaTheme="minorEastAsia" w:hAnsiTheme="minorHAnsi"/>
                <w:noProof/>
                <w:lang w:eastAsia="sk-SK"/>
              </w:rPr>
              <w:tab/>
            </w:r>
            <w:r w:rsidRPr="00D94CC1" w:rsidDel="00D94CC1">
              <w:rPr>
                <w:noProof/>
                <w:rPrChange w:id="565" w:author="Autor">
                  <w:rPr>
                    <w:rStyle w:val="Hypertextovprepojenie"/>
                    <w:noProof/>
                  </w:rPr>
                </w:rPrChange>
              </w:rPr>
              <w:delText>Finančná kontrola  VO Rámcových dohôd</w:delText>
            </w:r>
            <w:r w:rsidDel="00D94CC1">
              <w:rPr>
                <w:noProof/>
                <w:webHidden/>
              </w:rPr>
              <w:tab/>
            </w:r>
            <w:r w:rsidR="00C46173" w:rsidDel="00D94CC1">
              <w:rPr>
                <w:noProof/>
                <w:webHidden/>
              </w:rPr>
              <w:delText>55</w:delText>
            </w:r>
          </w:del>
        </w:p>
        <w:p w:rsidR="007913E1" w:rsidDel="00D94CC1" w:rsidRDefault="007913E1">
          <w:pPr>
            <w:pStyle w:val="Obsah3"/>
            <w:rPr>
              <w:del w:id="566" w:author="Autor"/>
              <w:rFonts w:asciiTheme="minorHAnsi" w:eastAsiaTheme="minorEastAsia" w:hAnsiTheme="minorHAnsi"/>
              <w:noProof/>
              <w:lang w:eastAsia="sk-SK"/>
            </w:rPr>
          </w:pPr>
          <w:del w:id="567" w:author="Autor">
            <w:r w:rsidRPr="00D94CC1" w:rsidDel="00D94CC1">
              <w:rPr>
                <w:noProof/>
                <w:rPrChange w:id="568" w:author="Autor">
                  <w:rPr>
                    <w:rStyle w:val="Hypertextovprepojenie"/>
                    <w:noProof/>
                  </w:rPr>
                </w:rPrChange>
              </w:rPr>
              <w:delText>5.2.</w:delText>
            </w:r>
            <w:r w:rsidDel="00D94CC1">
              <w:rPr>
                <w:rFonts w:asciiTheme="minorHAnsi" w:eastAsiaTheme="minorEastAsia" w:hAnsiTheme="minorHAnsi"/>
                <w:noProof/>
                <w:lang w:eastAsia="sk-SK"/>
              </w:rPr>
              <w:tab/>
            </w:r>
            <w:r w:rsidRPr="00D94CC1" w:rsidDel="00D94CC1">
              <w:rPr>
                <w:noProof/>
                <w:rPrChange w:id="569" w:author="Autor">
                  <w:rPr>
                    <w:rStyle w:val="Hypertextovprepojenie"/>
                    <w:noProof/>
                  </w:rPr>
                </w:rPrChange>
              </w:rPr>
              <w:delText>Rozsah a požiadavky na dokumentáciu predkladanú na RO</w:delText>
            </w:r>
            <w:r w:rsidDel="00D94CC1">
              <w:rPr>
                <w:noProof/>
                <w:webHidden/>
              </w:rPr>
              <w:tab/>
            </w:r>
            <w:r w:rsidR="00C46173" w:rsidDel="00D94CC1">
              <w:rPr>
                <w:noProof/>
                <w:webHidden/>
              </w:rPr>
              <w:delText>57</w:delText>
            </w:r>
          </w:del>
        </w:p>
        <w:p w:rsidR="007913E1" w:rsidDel="00D94CC1" w:rsidRDefault="007913E1">
          <w:pPr>
            <w:pStyle w:val="Obsah3"/>
            <w:rPr>
              <w:del w:id="570" w:author="Autor"/>
              <w:rFonts w:asciiTheme="minorHAnsi" w:eastAsiaTheme="minorEastAsia" w:hAnsiTheme="minorHAnsi"/>
              <w:noProof/>
              <w:lang w:eastAsia="sk-SK"/>
            </w:rPr>
          </w:pPr>
          <w:del w:id="571" w:author="Autor">
            <w:r w:rsidRPr="00D94CC1" w:rsidDel="00D94CC1">
              <w:rPr>
                <w:noProof/>
                <w:rPrChange w:id="572" w:author="Autor">
                  <w:rPr>
                    <w:rStyle w:val="Hypertextovprepojenie"/>
                    <w:noProof/>
                  </w:rPr>
                </w:rPrChange>
              </w:rPr>
              <w:delText>5.2.1.</w:delText>
            </w:r>
            <w:r w:rsidDel="00D94CC1">
              <w:rPr>
                <w:rFonts w:asciiTheme="minorHAnsi" w:eastAsiaTheme="minorEastAsia" w:hAnsiTheme="minorHAnsi"/>
                <w:noProof/>
                <w:lang w:eastAsia="sk-SK"/>
              </w:rPr>
              <w:tab/>
            </w:r>
            <w:r w:rsidRPr="00D94CC1" w:rsidDel="00D94CC1">
              <w:rPr>
                <w:noProof/>
                <w:rPrChange w:id="573" w:author="Autor">
                  <w:rPr>
                    <w:rStyle w:val="Hypertextovprepojenie"/>
                    <w:noProof/>
                  </w:rPr>
                </w:rPrChange>
              </w:rPr>
              <w:delText>Všeobecné požiadavky</w:delText>
            </w:r>
            <w:r w:rsidDel="00D94CC1">
              <w:rPr>
                <w:noProof/>
                <w:webHidden/>
              </w:rPr>
              <w:tab/>
            </w:r>
            <w:r w:rsidR="00C46173" w:rsidDel="00D94CC1">
              <w:rPr>
                <w:noProof/>
                <w:webHidden/>
              </w:rPr>
              <w:delText>57</w:delText>
            </w:r>
          </w:del>
        </w:p>
        <w:p w:rsidR="007913E1" w:rsidDel="00D94CC1" w:rsidRDefault="007913E1">
          <w:pPr>
            <w:pStyle w:val="Obsah3"/>
            <w:rPr>
              <w:del w:id="574" w:author="Autor"/>
              <w:rFonts w:asciiTheme="minorHAnsi" w:eastAsiaTheme="minorEastAsia" w:hAnsiTheme="minorHAnsi"/>
              <w:noProof/>
              <w:lang w:eastAsia="sk-SK"/>
            </w:rPr>
          </w:pPr>
          <w:del w:id="575" w:author="Autor">
            <w:r w:rsidRPr="00D94CC1" w:rsidDel="00D94CC1">
              <w:rPr>
                <w:noProof/>
                <w:rPrChange w:id="576" w:author="Autor">
                  <w:rPr>
                    <w:rStyle w:val="Hypertextovprepojenie"/>
                    <w:noProof/>
                  </w:rPr>
                </w:rPrChange>
              </w:rPr>
              <w:delText>5.2.2.</w:delText>
            </w:r>
            <w:r w:rsidDel="00D94CC1">
              <w:rPr>
                <w:rFonts w:asciiTheme="minorHAnsi" w:eastAsiaTheme="minorEastAsia" w:hAnsiTheme="minorHAnsi"/>
                <w:noProof/>
                <w:lang w:eastAsia="sk-SK"/>
              </w:rPr>
              <w:tab/>
            </w:r>
            <w:r w:rsidRPr="00D94CC1" w:rsidDel="00D94CC1">
              <w:rPr>
                <w:noProof/>
                <w:rPrChange w:id="577" w:author="Autor">
                  <w:rPr>
                    <w:rStyle w:val="Hypertextovprepojenie"/>
                    <w:noProof/>
                  </w:rPr>
                </w:rPrChange>
              </w:rPr>
              <w:delText>Komunikácia prijímateľa a RO</w:delText>
            </w:r>
            <w:r w:rsidDel="00D94CC1">
              <w:rPr>
                <w:noProof/>
                <w:webHidden/>
              </w:rPr>
              <w:tab/>
            </w:r>
            <w:r w:rsidR="00C46173" w:rsidDel="00D94CC1">
              <w:rPr>
                <w:noProof/>
                <w:webHidden/>
              </w:rPr>
              <w:delText>60</w:delText>
            </w:r>
          </w:del>
        </w:p>
        <w:p w:rsidR="007913E1" w:rsidDel="00D94CC1" w:rsidRDefault="007913E1">
          <w:pPr>
            <w:pStyle w:val="Obsah3"/>
            <w:rPr>
              <w:del w:id="578" w:author="Autor"/>
              <w:rFonts w:asciiTheme="minorHAnsi" w:eastAsiaTheme="minorEastAsia" w:hAnsiTheme="minorHAnsi"/>
              <w:noProof/>
              <w:lang w:eastAsia="sk-SK"/>
            </w:rPr>
          </w:pPr>
          <w:del w:id="579" w:author="Autor">
            <w:r w:rsidRPr="00D94CC1" w:rsidDel="00D94CC1">
              <w:rPr>
                <w:noProof/>
                <w:rPrChange w:id="580" w:author="Autor">
                  <w:rPr>
                    <w:rStyle w:val="Hypertextovprepojenie"/>
                    <w:noProof/>
                  </w:rPr>
                </w:rPrChange>
              </w:rPr>
              <w:delText>5.3.</w:delText>
            </w:r>
            <w:r w:rsidDel="00D94CC1">
              <w:rPr>
                <w:rFonts w:asciiTheme="minorHAnsi" w:eastAsiaTheme="minorEastAsia" w:hAnsiTheme="minorHAnsi"/>
                <w:noProof/>
                <w:lang w:eastAsia="sk-SK"/>
              </w:rPr>
              <w:tab/>
            </w:r>
            <w:r w:rsidRPr="00D94CC1" w:rsidDel="00D94CC1">
              <w:rPr>
                <w:noProof/>
                <w:rPrChange w:id="581" w:author="Autor">
                  <w:rPr>
                    <w:rStyle w:val="Hypertextovprepojenie"/>
                    <w:noProof/>
                  </w:rPr>
                </w:rPrChange>
              </w:rPr>
              <w:delText>Lehoty kontroly  RO</w:delText>
            </w:r>
            <w:r w:rsidDel="00D94CC1">
              <w:rPr>
                <w:noProof/>
                <w:webHidden/>
              </w:rPr>
              <w:tab/>
            </w:r>
            <w:r w:rsidR="00C46173" w:rsidDel="00D94CC1">
              <w:rPr>
                <w:noProof/>
                <w:webHidden/>
              </w:rPr>
              <w:delText>60</w:delText>
            </w:r>
          </w:del>
        </w:p>
        <w:p w:rsidR="007913E1" w:rsidDel="00D94CC1" w:rsidRDefault="007913E1">
          <w:pPr>
            <w:pStyle w:val="Obsah3"/>
            <w:rPr>
              <w:del w:id="582" w:author="Autor"/>
              <w:rFonts w:asciiTheme="minorHAnsi" w:eastAsiaTheme="minorEastAsia" w:hAnsiTheme="minorHAnsi"/>
              <w:noProof/>
              <w:lang w:eastAsia="sk-SK"/>
            </w:rPr>
          </w:pPr>
          <w:del w:id="583" w:author="Autor">
            <w:r w:rsidRPr="00D94CC1" w:rsidDel="00D94CC1">
              <w:rPr>
                <w:noProof/>
                <w:rPrChange w:id="584" w:author="Autor">
                  <w:rPr>
                    <w:rStyle w:val="Hypertextovprepojenie"/>
                    <w:noProof/>
                  </w:rPr>
                </w:rPrChange>
              </w:rPr>
              <w:delText>5.4.</w:delText>
            </w:r>
            <w:r w:rsidDel="00D94CC1">
              <w:rPr>
                <w:rFonts w:asciiTheme="minorHAnsi" w:eastAsiaTheme="minorEastAsia" w:hAnsiTheme="minorHAnsi"/>
                <w:noProof/>
                <w:lang w:eastAsia="sk-SK"/>
              </w:rPr>
              <w:tab/>
            </w:r>
            <w:r w:rsidRPr="00D94CC1" w:rsidDel="00D94CC1">
              <w:rPr>
                <w:noProof/>
                <w:rPrChange w:id="585" w:author="Autor">
                  <w:rPr>
                    <w:rStyle w:val="Hypertextovprepojenie"/>
                    <w:noProof/>
                  </w:rPr>
                </w:rPrChange>
              </w:rPr>
              <w:delText>Výstupy kontroly RO</w:delText>
            </w:r>
            <w:r w:rsidDel="00D94CC1">
              <w:rPr>
                <w:noProof/>
                <w:webHidden/>
              </w:rPr>
              <w:tab/>
            </w:r>
            <w:r w:rsidR="00C46173" w:rsidDel="00D94CC1">
              <w:rPr>
                <w:noProof/>
                <w:webHidden/>
              </w:rPr>
              <w:delText>61</w:delText>
            </w:r>
          </w:del>
        </w:p>
        <w:p w:rsidR="007913E1" w:rsidDel="00D94CC1" w:rsidRDefault="007913E1">
          <w:pPr>
            <w:pStyle w:val="Obsah3"/>
            <w:rPr>
              <w:del w:id="586" w:author="Autor"/>
              <w:rFonts w:asciiTheme="minorHAnsi" w:eastAsiaTheme="minorEastAsia" w:hAnsiTheme="minorHAnsi"/>
              <w:noProof/>
              <w:lang w:eastAsia="sk-SK"/>
            </w:rPr>
          </w:pPr>
          <w:del w:id="587" w:author="Autor">
            <w:r w:rsidRPr="00D94CC1" w:rsidDel="00D94CC1">
              <w:rPr>
                <w:noProof/>
                <w:rPrChange w:id="588" w:author="Autor">
                  <w:rPr>
                    <w:rStyle w:val="Hypertextovprepojenie"/>
                    <w:noProof/>
                  </w:rPr>
                </w:rPrChange>
              </w:rPr>
              <w:delText>5.5.</w:delText>
            </w:r>
            <w:r w:rsidDel="00D94CC1">
              <w:rPr>
                <w:rFonts w:asciiTheme="minorHAnsi" w:eastAsiaTheme="minorEastAsia" w:hAnsiTheme="minorHAnsi"/>
                <w:noProof/>
                <w:lang w:eastAsia="sk-SK"/>
              </w:rPr>
              <w:tab/>
            </w:r>
            <w:r w:rsidRPr="00D94CC1" w:rsidDel="00D94CC1">
              <w:rPr>
                <w:noProof/>
                <w:rPrChange w:id="589" w:author="Autor">
                  <w:rPr>
                    <w:rStyle w:val="Hypertextovprepojenie"/>
                    <w:noProof/>
                  </w:rPr>
                </w:rPrChange>
              </w:rPr>
              <w:delText>Dôsledky porušenia pravidiel zadávania zákaziek</w:delText>
            </w:r>
            <w:r w:rsidDel="00D94CC1">
              <w:rPr>
                <w:noProof/>
                <w:webHidden/>
              </w:rPr>
              <w:tab/>
            </w:r>
            <w:r w:rsidR="00C46173" w:rsidDel="00D94CC1">
              <w:rPr>
                <w:noProof/>
                <w:webHidden/>
              </w:rPr>
              <w:delText>61</w:delText>
            </w:r>
          </w:del>
        </w:p>
        <w:p w:rsidR="007913E1" w:rsidDel="00D94CC1" w:rsidRDefault="007913E1">
          <w:pPr>
            <w:pStyle w:val="Obsah3"/>
            <w:rPr>
              <w:del w:id="590" w:author="Autor"/>
              <w:rFonts w:asciiTheme="minorHAnsi" w:eastAsiaTheme="minorEastAsia" w:hAnsiTheme="minorHAnsi"/>
              <w:noProof/>
              <w:lang w:eastAsia="sk-SK"/>
            </w:rPr>
          </w:pPr>
          <w:del w:id="591" w:author="Autor">
            <w:r w:rsidRPr="00D94CC1" w:rsidDel="00D94CC1">
              <w:rPr>
                <w:noProof/>
                <w:rPrChange w:id="592" w:author="Autor">
                  <w:rPr>
                    <w:rStyle w:val="Hypertextovprepojenie"/>
                    <w:noProof/>
                  </w:rPr>
                </w:rPrChange>
              </w:rPr>
              <w:delText>5.5.1.</w:delText>
            </w:r>
            <w:r w:rsidDel="00D94CC1">
              <w:rPr>
                <w:rFonts w:asciiTheme="minorHAnsi" w:eastAsiaTheme="minorEastAsia" w:hAnsiTheme="minorHAnsi"/>
                <w:noProof/>
                <w:lang w:eastAsia="sk-SK"/>
              </w:rPr>
              <w:tab/>
            </w:r>
            <w:r w:rsidRPr="00D94CC1" w:rsidDel="00D94CC1">
              <w:rPr>
                <w:noProof/>
                <w:rPrChange w:id="593" w:author="Autor">
                  <w:rPr>
                    <w:rStyle w:val="Hypertextovprepojenie"/>
                    <w:noProof/>
                  </w:rPr>
                </w:rPrChange>
              </w:rPr>
              <w:delText>Všeobecné postupy RO pri identifikovaní porušenia pravidiel</w:delText>
            </w:r>
            <w:r w:rsidDel="00D94CC1">
              <w:rPr>
                <w:noProof/>
                <w:webHidden/>
              </w:rPr>
              <w:tab/>
            </w:r>
            <w:r w:rsidR="00C46173" w:rsidDel="00D94CC1">
              <w:rPr>
                <w:noProof/>
                <w:webHidden/>
              </w:rPr>
              <w:delText>61</w:delText>
            </w:r>
          </w:del>
        </w:p>
        <w:p w:rsidR="007913E1" w:rsidDel="00D94CC1" w:rsidRDefault="007913E1">
          <w:pPr>
            <w:pStyle w:val="Obsah3"/>
            <w:rPr>
              <w:del w:id="594" w:author="Autor"/>
              <w:rFonts w:asciiTheme="minorHAnsi" w:eastAsiaTheme="minorEastAsia" w:hAnsiTheme="minorHAnsi"/>
              <w:noProof/>
              <w:lang w:eastAsia="sk-SK"/>
            </w:rPr>
          </w:pPr>
          <w:del w:id="595" w:author="Autor">
            <w:r w:rsidRPr="00D94CC1" w:rsidDel="00D94CC1">
              <w:rPr>
                <w:noProof/>
                <w:rPrChange w:id="596" w:author="Autor">
                  <w:rPr>
                    <w:rStyle w:val="Hypertextovprepojenie"/>
                    <w:noProof/>
                  </w:rPr>
                </w:rPrChange>
              </w:rPr>
              <w:delText>5.5.2.</w:delText>
            </w:r>
            <w:r w:rsidDel="00D94CC1">
              <w:rPr>
                <w:rFonts w:asciiTheme="minorHAnsi" w:eastAsiaTheme="minorEastAsia" w:hAnsiTheme="minorHAnsi"/>
                <w:noProof/>
                <w:lang w:eastAsia="sk-SK"/>
              </w:rPr>
              <w:tab/>
            </w:r>
            <w:r w:rsidRPr="00D94CC1" w:rsidDel="00D94CC1">
              <w:rPr>
                <w:noProof/>
                <w:rPrChange w:id="597" w:author="Autor">
                  <w:rPr>
                    <w:rStyle w:val="Hypertextovprepojenie"/>
                    <w:noProof/>
                  </w:rPr>
                </w:rPrChange>
              </w:rPr>
              <w:delText>Ex-ante korekcia</w:delText>
            </w:r>
            <w:r w:rsidDel="00D94CC1">
              <w:rPr>
                <w:noProof/>
                <w:webHidden/>
              </w:rPr>
              <w:tab/>
            </w:r>
            <w:r w:rsidR="00C46173" w:rsidDel="00D94CC1">
              <w:rPr>
                <w:noProof/>
                <w:webHidden/>
              </w:rPr>
              <w:delText>63</w:delText>
            </w:r>
          </w:del>
        </w:p>
        <w:p w:rsidR="007913E1" w:rsidDel="00D94CC1" w:rsidRDefault="007913E1">
          <w:pPr>
            <w:pStyle w:val="Obsah3"/>
            <w:rPr>
              <w:del w:id="598" w:author="Autor"/>
              <w:rFonts w:asciiTheme="minorHAnsi" w:eastAsiaTheme="minorEastAsia" w:hAnsiTheme="minorHAnsi"/>
              <w:noProof/>
              <w:lang w:eastAsia="sk-SK"/>
            </w:rPr>
          </w:pPr>
          <w:del w:id="599" w:author="Autor">
            <w:r w:rsidRPr="00D94CC1" w:rsidDel="00D94CC1">
              <w:rPr>
                <w:noProof/>
                <w:rPrChange w:id="600" w:author="Autor">
                  <w:rPr>
                    <w:rStyle w:val="Hypertextovprepojenie"/>
                    <w:noProof/>
                  </w:rPr>
                </w:rPrChange>
              </w:rPr>
              <w:delText>5.5.3.</w:delText>
            </w:r>
            <w:r w:rsidDel="00D94CC1">
              <w:rPr>
                <w:rFonts w:asciiTheme="minorHAnsi" w:eastAsiaTheme="minorEastAsia" w:hAnsiTheme="minorHAnsi"/>
                <w:noProof/>
                <w:lang w:eastAsia="sk-SK"/>
              </w:rPr>
              <w:tab/>
            </w:r>
            <w:r w:rsidRPr="00D94CC1" w:rsidDel="00D94CC1">
              <w:rPr>
                <w:noProof/>
                <w:rPrChange w:id="601" w:author="Autor">
                  <w:rPr>
                    <w:rStyle w:val="Hypertextovprepojenie"/>
                    <w:noProof/>
                  </w:rPr>
                </w:rPrChange>
              </w:rPr>
              <w:delText>Ex-post korekcia</w:delText>
            </w:r>
            <w:r w:rsidDel="00D94CC1">
              <w:rPr>
                <w:noProof/>
                <w:webHidden/>
              </w:rPr>
              <w:tab/>
            </w:r>
            <w:r w:rsidR="00C46173" w:rsidDel="00D94CC1">
              <w:rPr>
                <w:noProof/>
                <w:webHidden/>
              </w:rPr>
              <w:delText>63</w:delText>
            </w:r>
          </w:del>
        </w:p>
        <w:p w:rsidR="007913E1" w:rsidDel="00D94CC1" w:rsidRDefault="007913E1">
          <w:pPr>
            <w:pStyle w:val="Obsah1"/>
            <w:tabs>
              <w:tab w:val="left" w:pos="440"/>
              <w:tab w:val="right" w:leader="dot" w:pos="9062"/>
            </w:tabs>
            <w:rPr>
              <w:del w:id="602" w:author="Autor"/>
              <w:rFonts w:asciiTheme="minorHAnsi" w:eastAsiaTheme="minorEastAsia" w:hAnsiTheme="minorHAnsi"/>
              <w:noProof/>
              <w:lang w:eastAsia="sk-SK"/>
            </w:rPr>
          </w:pPr>
          <w:del w:id="603" w:author="Autor">
            <w:r w:rsidRPr="00D94CC1" w:rsidDel="00D94CC1">
              <w:rPr>
                <w:noProof/>
                <w:rPrChange w:id="604" w:author="Autor">
                  <w:rPr>
                    <w:rStyle w:val="Hypertextovprepojenie"/>
                    <w:noProof/>
                  </w:rPr>
                </w:rPrChange>
              </w:rPr>
              <w:delText>6.</w:delText>
            </w:r>
            <w:r w:rsidDel="00D94CC1">
              <w:rPr>
                <w:rFonts w:asciiTheme="minorHAnsi" w:eastAsiaTheme="minorEastAsia" w:hAnsiTheme="minorHAnsi"/>
                <w:noProof/>
                <w:lang w:eastAsia="sk-SK"/>
              </w:rPr>
              <w:tab/>
            </w:r>
            <w:r w:rsidRPr="00D94CC1" w:rsidDel="00D94CC1">
              <w:rPr>
                <w:noProof/>
                <w:rPrChange w:id="605" w:author="Autor">
                  <w:rPr>
                    <w:rStyle w:val="Hypertextovprepojenie"/>
                    <w:noProof/>
                  </w:rPr>
                </w:rPrChange>
              </w:rPr>
              <w:delText>Konflikt záujmov</w:delText>
            </w:r>
            <w:r w:rsidDel="00D94CC1">
              <w:rPr>
                <w:noProof/>
                <w:webHidden/>
              </w:rPr>
              <w:tab/>
            </w:r>
            <w:r w:rsidR="00C46173" w:rsidDel="00D94CC1">
              <w:rPr>
                <w:noProof/>
                <w:webHidden/>
              </w:rPr>
              <w:delText>64</w:delText>
            </w:r>
          </w:del>
        </w:p>
        <w:p w:rsidR="007913E1" w:rsidDel="00D94CC1" w:rsidRDefault="007913E1">
          <w:pPr>
            <w:pStyle w:val="Obsah1"/>
            <w:tabs>
              <w:tab w:val="left" w:pos="440"/>
              <w:tab w:val="right" w:leader="dot" w:pos="9062"/>
            </w:tabs>
            <w:rPr>
              <w:del w:id="606" w:author="Autor"/>
              <w:rFonts w:asciiTheme="minorHAnsi" w:eastAsiaTheme="minorEastAsia" w:hAnsiTheme="minorHAnsi"/>
              <w:noProof/>
              <w:lang w:eastAsia="sk-SK"/>
            </w:rPr>
          </w:pPr>
          <w:del w:id="607" w:author="Autor">
            <w:r w:rsidRPr="00D94CC1" w:rsidDel="00D94CC1">
              <w:rPr>
                <w:noProof/>
                <w:rPrChange w:id="608" w:author="Autor">
                  <w:rPr>
                    <w:rStyle w:val="Hypertextovprepojenie"/>
                    <w:noProof/>
                  </w:rPr>
                </w:rPrChange>
              </w:rPr>
              <w:delText>7.</w:delText>
            </w:r>
            <w:r w:rsidDel="00D94CC1">
              <w:rPr>
                <w:rFonts w:asciiTheme="minorHAnsi" w:eastAsiaTheme="minorEastAsia" w:hAnsiTheme="minorHAnsi"/>
                <w:noProof/>
                <w:lang w:eastAsia="sk-SK"/>
              </w:rPr>
              <w:tab/>
            </w:r>
            <w:r w:rsidRPr="00D94CC1" w:rsidDel="00D94CC1">
              <w:rPr>
                <w:noProof/>
                <w:rPrChange w:id="609" w:author="Autor">
                  <w:rPr>
                    <w:rStyle w:val="Hypertextovprepojenie"/>
                    <w:noProof/>
                  </w:rPr>
                </w:rPrChange>
              </w:rPr>
              <w:delText>Prílohy príručky</w:delText>
            </w:r>
            <w:r w:rsidDel="00D94CC1">
              <w:rPr>
                <w:noProof/>
                <w:webHidden/>
              </w:rPr>
              <w:tab/>
            </w:r>
            <w:r w:rsidR="00C46173" w:rsidDel="00D94CC1">
              <w:rPr>
                <w:noProof/>
                <w:webHidden/>
              </w:rPr>
              <w:delText>66</w:delText>
            </w:r>
          </w:del>
        </w:p>
        <w:p w:rsidR="007913E1" w:rsidDel="00D94CC1" w:rsidRDefault="007913E1">
          <w:pPr>
            <w:pStyle w:val="Obsah2"/>
            <w:tabs>
              <w:tab w:val="right" w:leader="dot" w:pos="9062"/>
            </w:tabs>
            <w:rPr>
              <w:del w:id="610" w:author="Autor"/>
              <w:rFonts w:asciiTheme="minorHAnsi" w:eastAsiaTheme="minorEastAsia" w:hAnsiTheme="minorHAnsi"/>
              <w:noProof/>
              <w:lang w:eastAsia="sk-SK"/>
            </w:rPr>
          </w:pPr>
          <w:del w:id="611" w:author="Autor">
            <w:r w:rsidRPr="00D94CC1" w:rsidDel="00D94CC1">
              <w:rPr>
                <w:noProof/>
                <w:rPrChange w:id="612" w:author="Autor">
                  <w:rPr>
                    <w:rStyle w:val="Hypertextovprepojenie"/>
                    <w:noProof/>
                  </w:rPr>
                </w:rPrChange>
              </w:rPr>
              <w:delText>Príloha č. 1 Vzorový formulár na určenie PHZ</w:delText>
            </w:r>
            <w:r w:rsidDel="00D94CC1">
              <w:rPr>
                <w:noProof/>
                <w:webHidden/>
              </w:rPr>
              <w:tab/>
            </w:r>
            <w:r w:rsidR="00C46173" w:rsidDel="00D94CC1">
              <w:rPr>
                <w:noProof/>
                <w:webHidden/>
              </w:rPr>
              <w:delText>67</w:delText>
            </w:r>
          </w:del>
        </w:p>
        <w:p w:rsidR="007913E1" w:rsidDel="00D94CC1" w:rsidRDefault="007913E1">
          <w:pPr>
            <w:pStyle w:val="Obsah2"/>
            <w:tabs>
              <w:tab w:val="right" w:leader="dot" w:pos="9062"/>
            </w:tabs>
            <w:rPr>
              <w:del w:id="613" w:author="Autor"/>
              <w:rFonts w:asciiTheme="minorHAnsi" w:eastAsiaTheme="minorEastAsia" w:hAnsiTheme="minorHAnsi"/>
              <w:noProof/>
              <w:lang w:eastAsia="sk-SK"/>
            </w:rPr>
          </w:pPr>
          <w:del w:id="614" w:author="Autor">
            <w:r w:rsidRPr="00D94CC1" w:rsidDel="00D94CC1">
              <w:rPr>
                <w:noProof/>
                <w:rPrChange w:id="615" w:author="Autor">
                  <w:rPr>
                    <w:rStyle w:val="Hypertextovprepojenie"/>
                    <w:noProof/>
                  </w:rPr>
                </w:rPrChange>
              </w:rPr>
              <w:delText>Príloha č. 2 Vzor zápisnice z vyhodnotenia podmienok účasti</w:delText>
            </w:r>
            <w:r w:rsidDel="00D94CC1">
              <w:rPr>
                <w:noProof/>
                <w:webHidden/>
              </w:rPr>
              <w:tab/>
            </w:r>
            <w:r w:rsidR="00C46173" w:rsidDel="00D94CC1">
              <w:rPr>
                <w:noProof/>
                <w:webHidden/>
              </w:rPr>
              <w:delText>70</w:delText>
            </w:r>
          </w:del>
        </w:p>
        <w:p w:rsidR="007913E1" w:rsidDel="00D94CC1" w:rsidRDefault="007913E1">
          <w:pPr>
            <w:pStyle w:val="Obsah2"/>
            <w:tabs>
              <w:tab w:val="right" w:leader="dot" w:pos="9062"/>
            </w:tabs>
            <w:rPr>
              <w:del w:id="616" w:author="Autor"/>
              <w:rFonts w:asciiTheme="minorHAnsi" w:eastAsiaTheme="minorEastAsia" w:hAnsiTheme="minorHAnsi"/>
              <w:noProof/>
              <w:lang w:eastAsia="sk-SK"/>
            </w:rPr>
          </w:pPr>
          <w:del w:id="617" w:author="Autor">
            <w:r w:rsidRPr="00D94CC1" w:rsidDel="00D94CC1">
              <w:rPr>
                <w:noProof/>
                <w:rPrChange w:id="618" w:author="Autor">
                  <w:rPr>
                    <w:rStyle w:val="Hypertextovprepojenie"/>
                    <w:noProof/>
                  </w:rPr>
                </w:rPrChange>
              </w:rPr>
              <w:delText>Príloha č. 3 Vzor zápisnice z vyhodnotenia ponúk</w:delText>
            </w:r>
            <w:r w:rsidDel="00D94CC1">
              <w:rPr>
                <w:noProof/>
                <w:webHidden/>
              </w:rPr>
              <w:tab/>
            </w:r>
            <w:r w:rsidR="00C46173" w:rsidDel="00D94CC1">
              <w:rPr>
                <w:noProof/>
                <w:webHidden/>
              </w:rPr>
              <w:delText>72</w:delText>
            </w:r>
          </w:del>
        </w:p>
        <w:p w:rsidR="007913E1" w:rsidDel="00D94CC1" w:rsidRDefault="007913E1">
          <w:pPr>
            <w:pStyle w:val="Obsah2"/>
            <w:tabs>
              <w:tab w:val="right" w:leader="dot" w:pos="9062"/>
            </w:tabs>
            <w:rPr>
              <w:del w:id="619" w:author="Autor"/>
              <w:rFonts w:asciiTheme="minorHAnsi" w:eastAsiaTheme="minorEastAsia" w:hAnsiTheme="minorHAnsi"/>
              <w:noProof/>
              <w:lang w:eastAsia="sk-SK"/>
            </w:rPr>
          </w:pPr>
          <w:del w:id="620" w:author="Autor">
            <w:r w:rsidRPr="00D94CC1" w:rsidDel="00D94CC1">
              <w:rPr>
                <w:noProof/>
                <w:rPrChange w:id="621" w:author="Autor">
                  <w:rPr>
                    <w:rStyle w:val="Hypertextovprepojenie"/>
                    <w:noProof/>
                  </w:rPr>
                </w:rPrChange>
              </w:rPr>
              <w:lastRenderedPageBreak/>
              <w:delText>Príloha č. 4 Záznam z prieskumu trhu</w:delText>
            </w:r>
            <w:r w:rsidDel="00D94CC1">
              <w:rPr>
                <w:noProof/>
                <w:webHidden/>
              </w:rPr>
              <w:tab/>
            </w:r>
            <w:r w:rsidR="00C46173" w:rsidDel="00D94CC1">
              <w:rPr>
                <w:noProof/>
                <w:webHidden/>
              </w:rPr>
              <w:delText>74</w:delText>
            </w:r>
          </w:del>
        </w:p>
        <w:p w:rsidR="007913E1" w:rsidDel="00D94CC1" w:rsidRDefault="007913E1">
          <w:pPr>
            <w:pStyle w:val="Obsah2"/>
            <w:tabs>
              <w:tab w:val="right" w:leader="dot" w:pos="9062"/>
            </w:tabs>
            <w:rPr>
              <w:del w:id="622" w:author="Autor"/>
              <w:rFonts w:asciiTheme="minorHAnsi" w:eastAsiaTheme="minorEastAsia" w:hAnsiTheme="minorHAnsi"/>
              <w:noProof/>
              <w:lang w:eastAsia="sk-SK"/>
            </w:rPr>
          </w:pPr>
          <w:del w:id="623" w:author="Autor">
            <w:r w:rsidRPr="00D94CC1" w:rsidDel="00D94CC1">
              <w:rPr>
                <w:noProof/>
                <w:rPrChange w:id="624" w:author="Autor">
                  <w:rPr>
                    <w:rStyle w:val="Hypertextovprepojenie"/>
                    <w:noProof/>
                  </w:rPr>
                </w:rPrChange>
              </w:rPr>
              <w:delText xml:space="preserve">Príloha č. 5 Tabuľka zasielaná na CKO v rámci zákaziek  nad  15 000 EUR </w:delText>
            </w:r>
            <w:r w:rsidRPr="00D94CC1" w:rsidDel="00D94CC1">
              <w:rPr>
                <w:rFonts w:cs="Times New Roman"/>
                <w:noProof/>
                <w:rPrChange w:id="625" w:author="Autor">
                  <w:rPr>
                    <w:rStyle w:val="Hypertextovprepojenie"/>
                    <w:rFonts w:cs="Times New Roman"/>
                    <w:noProof/>
                  </w:rPr>
                </w:rPrChange>
              </w:rPr>
              <w:delText>(platí pre zákazky s nízkou hodnotou)</w:delText>
            </w:r>
            <w:r w:rsidDel="00D94CC1">
              <w:rPr>
                <w:noProof/>
                <w:webHidden/>
              </w:rPr>
              <w:tab/>
            </w:r>
            <w:r w:rsidR="00C46173" w:rsidDel="00D94CC1">
              <w:rPr>
                <w:noProof/>
                <w:webHidden/>
              </w:rPr>
              <w:delText>76</w:delText>
            </w:r>
          </w:del>
        </w:p>
        <w:p w:rsidR="007913E1" w:rsidDel="00D94CC1" w:rsidRDefault="007913E1">
          <w:pPr>
            <w:pStyle w:val="Obsah2"/>
            <w:tabs>
              <w:tab w:val="right" w:leader="dot" w:pos="9062"/>
            </w:tabs>
            <w:rPr>
              <w:del w:id="626" w:author="Autor"/>
              <w:rFonts w:asciiTheme="minorHAnsi" w:eastAsiaTheme="minorEastAsia" w:hAnsiTheme="minorHAnsi"/>
              <w:noProof/>
              <w:lang w:eastAsia="sk-SK"/>
            </w:rPr>
          </w:pPr>
          <w:del w:id="627" w:author="Autor">
            <w:r w:rsidRPr="00D94CC1" w:rsidDel="00D94CC1">
              <w:rPr>
                <w:noProof/>
                <w:rPrChange w:id="628" w:author="Autor">
                  <w:rPr>
                    <w:rStyle w:val="Hypertextovprepojenie"/>
                    <w:noProof/>
                  </w:rPr>
                </w:rPrChange>
              </w:rPr>
              <w:delText>Príloha č. 6 Čestné vyhlásenie prijímateľa k úplnosti a súladu predkladanej dokumentácie VO s originálnou dokumentáciou</w:delText>
            </w:r>
            <w:r w:rsidDel="00D94CC1">
              <w:rPr>
                <w:noProof/>
                <w:webHidden/>
              </w:rPr>
              <w:tab/>
            </w:r>
            <w:r w:rsidR="00C46173" w:rsidDel="00D94CC1">
              <w:rPr>
                <w:noProof/>
                <w:webHidden/>
              </w:rPr>
              <w:delText>77</w:delText>
            </w:r>
          </w:del>
        </w:p>
        <w:p w:rsidR="007913E1" w:rsidDel="00D94CC1" w:rsidRDefault="007913E1">
          <w:pPr>
            <w:pStyle w:val="Obsah2"/>
            <w:tabs>
              <w:tab w:val="right" w:leader="dot" w:pos="9062"/>
            </w:tabs>
            <w:rPr>
              <w:del w:id="629" w:author="Autor"/>
              <w:rFonts w:asciiTheme="minorHAnsi" w:eastAsiaTheme="minorEastAsia" w:hAnsiTheme="minorHAnsi"/>
              <w:noProof/>
              <w:lang w:eastAsia="sk-SK"/>
            </w:rPr>
          </w:pPr>
          <w:del w:id="630" w:author="Autor">
            <w:r w:rsidRPr="00D94CC1" w:rsidDel="00D94CC1">
              <w:rPr>
                <w:rFonts w:cs="Times New Roman"/>
                <w:noProof/>
                <w:rPrChange w:id="631" w:author="Autor">
                  <w:rPr>
                    <w:rStyle w:val="Hypertextovprepojenie"/>
                    <w:rFonts w:cs="Times New Roman"/>
                    <w:noProof/>
                  </w:rPr>
                </w:rPrChange>
              </w:rPr>
              <w:delText>Príloha č. 7 Čestné vyhlásenie prijímateľa o vylúčení konfliktu záujmov v procese VO</w:delText>
            </w:r>
            <w:r w:rsidDel="00D94CC1">
              <w:rPr>
                <w:noProof/>
                <w:webHidden/>
              </w:rPr>
              <w:tab/>
            </w:r>
            <w:r w:rsidR="00C46173" w:rsidDel="00D94CC1">
              <w:rPr>
                <w:noProof/>
                <w:webHidden/>
              </w:rPr>
              <w:delText>78</w:delText>
            </w:r>
          </w:del>
        </w:p>
        <w:p w:rsidR="007913E1" w:rsidDel="00D94CC1" w:rsidRDefault="007913E1">
          <w:pPr>
            <w:pStyle w:val="Obsah2"/>
            <w:tabs>
              <w:tab w:val="right" w:leader="dot" w:pos="9062"/>
            </w:tabs>
            <w:rPr>
              <w:del w:id="632" w:author="Autor"/>
              <w:rFonts w:asciiTheme="minorHAnsi" w:eastAsiaTheme="minorEastAsia" w:hAnsiTheme="minorHAnsi"/>
              <w:noProof/>
              <w:lang w:eastAsia="sk-SK"/>
            </w:rPr>
          </w:pPr>
          <w:del w:id="633" w:author="Autor">
            <w:r w:rsidRPr="00D94CC1" w:rsidDel="00D94CC1">
              <w:rPr>
                <w:noProof/>
                <w:rPrChange w:id="634" w:author="Autor">
                  <w:rPr>
                    <w:rStyle w:val="Hypertextovprepojenie"/>
                    <w:noProof/>
                  </w:rPr>
                </w:rPrChange>
              </w:rPr>
              <w:delText>Príloha č. 8 Rizikové indikátory k možným porušeniam zákona o ochrane hospodárskej súťaže</w:delText>
            </w:r>
            <w:r w:rsidDel="00D94CC1">
              <w:rPr>
                <w:noProof/>
                <w:webHidden/>
              </w:rPr>
              <w:tab/>
            </w:r>
            <w:r w:rsidR="00C46173" w:rsidDel="00D94CC1">
              <w:rPr>
                <w:noProof/>
                <w:webHidden/>
              </w:rPr>
              <w:delText>79</w:delText>
            </w:r>
          </w:del>
        </w:p>
        <w:p w:rsidR="007913E1" w:rsidDel="00D94CC1" w:rsidRDefault="007913E1">
          <w:pPr>
            <w:pStyle w:val="Obsah2"/>
            <w:tabs>
              <w:tab w:val="right" w:leader="dot" w:pos="9062"/>
            </w:tabs>
            <w:rPr>
              <w:del w:id="635" w:author="Autor"/>
              <w:rFonts w:asciiTheme="minorHAnsi" w:eastAsiaTheme="minorEastAsia" w:hAnsiTheme="minorHAnsi"/>
              <w:noProof/>
              <w:lang w:eastAsia="sk-SK"/>
            </w:rPr>
          </w:pPr>
          <w:del w:id="636" w:author="Autor">
            <w:r w:rsidRPr="00D94CC1" w:rsidDel="00D94CC1">
              <w:rPr>
                <w:noProof/>
                <w:rPrChange w:id="637" w:author="Autor">
                  <w:rPr>
                    <w:rStyle w:val="Hypertextovprepojenie"/>
                    <w:noProof/>
                  </w:rPr>
                </w:rPrChange>
              </w:rPr>
              <w:delText>Príloha č. 9 Žiadosť o vykonanie finančnej kontroly VO s prílohami – vzor</w:delText>
            </w:r>
            <w:r w:rsidDel="00D94CC1">
              <w:rPr>
                <w:noProof/>
                <w:webHidden/>
              </w:rPr>
              <w:tab/>
            </w:r>
            <w:r w:rsidR="00C46173" w:rsidDel="00D94CC1">
              <w:rPr>
                <w:noProof/>
                <w:webHidden/>
              </w:rPr>
              <w:delText>82</w:delText>
            </w:r>
          </w:del>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638" w:name="_Toc532217023"/>
      <w:r w:rsidRPr="00F575F5">
        <w:rPr>
          <w:rFonts w:asciiTheme="minorHAnsi" w:hAnsiTheme="minorHAnsi"/>
          <w:color w:val="1F497D" w:themeColor="text2"/>
        </w:rPr>
        <w:lastRenderedPageBreak/>
        <w:t>Skratky</w:t>
      </w:r>
      <w:bookmarkEnd w:id="638"/>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PÚ               Publikačný úrad</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 xml:space="preserve">ZNH             Zákazka s nízkou hodnotou </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COO            Centrálna obstarávacia organizácia</w:t>
      </w:r>
    </w:p>
    <w:p w:rsidR="00C43870" w:rsidRPr="00F575F5" w:rsidRDefault="00C43870"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CRZ              Centrálny register zmlúv</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w:t>
      </w:r>
      <w:r w:rsidR="0029425E">
        <w:rPr>
          <w:rFonts w:asciiTheme="minorHAnsi" w:hAnsiTheme="minorHAnsi"/>
          <w:color w:val="1F497D" w:themeColor="text2"/>
          <w:sz w:val="22"/>
          <w:szCs w:val="22"/>
        </w:rPr>
        <w:t xml:space="preserve"> </w:t>
      </w:r>
      <w:r w:rsidRPr="002A38D8">
        <w:rPr>
          <w:rFonts w:asciiTheme="minorHAnsi" w:hAnsiTheme="minorHAnsi"/>
          <w:color w:val="1F497D" w:themeColor="text2"/>
          <w:sz w:val="22"/>
          <w:szCs w:val="22"/>
        </w:rPr>
        <w:t>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ŽoP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r w:rsidRPr="00F575F5">
        <w:rPr>
          <w:rFonts w:asciiTheme="minorHAnsi" w:hAnsiTheme="minorHAnsi"/>
          <w:color w:val="1F497D" w:themeColor="text2"/>
        </w:rPr>
        <w:t>ŽoNFP</w:t>
      </w:r>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639" w:name="_Toc532217024"/>
      <w:r w:rsidRPr="00F575F5">
        <w:rPr>
          <w:rFonts w:asciiTheme="minorHAnsi" w:hAnsiTheme="minorHAnsi"/>
          <w:color w:val="1F497D" w:themeColor="text2"/>
        </w:rPr>
        <w:lastRenderedPageBreak/>
        <w:t>Úvod</w:t>
      </w:r>
      <w:bookmarkEnd w:id="639"/>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w:t>
      </w:r>
      <w:r w:rsidR="004B288A">
        <w:rPr>
          <w:rFonts w:asciiTheme="minorHAnsi" w:hAnsiTheme="minorHAnsi"/>
          <w:sz w:val="20"/>
          <w:szCs w:val="20"/>
        </w:rPr>
        <w:t>lovenskej republiky</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 xml:space="preserve">zákon č. 343/2015 Z. z. o verejnom obstarávaní a o zmene a doplnení niektorých zákonov </w:t>
      </w:r>
      <w:r w:rsidR="004B288A">
        <w:rPr>
          <w:rFonts w:asciiTheme="minorHAnsi" w:hAnsiTheme="minorHAnsi"/>
          <w:sz w:val="20"/>
          <w:szCs w:val="20"/>
        </w:rPr>
        <w:t xml:space="preserve">v znení neskorších predpisov </w:t>
      </w:r>
      <w:r w:rsidR="007D6746" w:rsidRPr="00A72D99">
        <w:rPr>
          <w:rFonts w:asciiTheme="minorHAnsi" w:hAnsiTheme="minorHAnsi"/>
          <w:sz w:val="20"/>
          <w:szCs w:val="20"/>
        </w:rPr>
        <w:t>(ďalej len „ZVO“),  Vyhlášky Úradu pre verejné obstarávanie (ďalej len „Vyhláška/ Vyhlášky“)</w:t>
      </w:r>
    </w:p>
    <w:p w:rsidR="007D6746" w:rsidRPr="00A72D99" w:rsidRDefault="00614EF0" w:rsidP="00A72D99">
      <w:pPr>
        <w:pStyle w:val="Odsekzoznamu"/>
        <w:numPr>
          <w:ilvl w:val="0"/>
          <w:numId w:val="108"/>
        </w:numPr>
        <w:spacing w:line="240" w:lineRule="auto"/>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614EF0" w:rsidP="00A72D99">
      <w:pPr>
        <w:pStyle w:val="Odsekzoznamu"/>
        <w:numPr>
          <w:ilvl w:val="0"/>
          <w:numId w:val="108"/>
        </w:numPr>
        <w:spacing w:line="240" w:lineRule="auto"/>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614EF0" w:rsidP="00A72D99">
      <w:pPr>
        <w:pStyle w:val="Odsekzoznamu"/>
        <w:numPr>
          <w:ilvl w:val="0"/>
          <w:numId w:val="108"/>
        </w:numPr>
        <w:spacing w:after="0" w:line="240" w:lineRule="auto"/>
        <w:jc w:val="both"/>
        <w:rPr>
          <w:rFonts w:ascii="Calibri" w:hAnsi="Calibri" w:cs="Arial"/>
          <w:sz w:val="20"/>
          <w:szCs w:val="20"/>
        </w:rPr>
      </w:pPr>
      <w:hyperlink r:id="rId19"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614EF0" w:rsidP="00A72D99">
      <w:pPr>
        <w:pStyle w:val="Odsekzoznamu"/>
        <w:numPr>
          <w:ilvl w:val="0"/>
          <w:numId w:val="108"/>
        </w:numPr>
        <w:spacing w:after="0" w:line="240" w:lineRule="auto"/>
        <w:jc w:val="both"/>
        <w:rPr>
          <w:rFonts w:ascii="Calibri" w:hAnsi="Calibri" w:cs="Arial"/>
          <w:sz w:val="20"/>
          <w:szCs w:val="20"/>
        </w:rPr>
      </w:pPr>
      <w:hyperlink r:id="rId20"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D53A56" w:rsidRPr="00326C45" w:rsidDel="00704E22" w:rsidRDefault="00D53A56">
      <w:pPr>
        <w:pStyle w:val="Normlnywebov"/>
        <w:numPr>
          <w:ilvl w:val="0"/>
          <w:numId w:val="108"/>
        </w:numPr>
        <w:jc w:val="both"/>
        <w:rPr>
          <w:ins w:id="640" w:author="Autor"/>
          <w:del w:id="641" w:author="Autor"/>
          <w:rFonts w:ascii="Calibri" w:hAnsi="Calibri" w:cs="Arial"/>
          <w:color w:val="FF0000"/>
          <w:sz w:val="20"/>
          <w:szCs w:val="20"/>
        </w:rPr>
      </w:pPr>
      <w:del w:id="642" w:author="Autor">
        <w:r w:rsidRPr="00704E22" w:rsidDel="00704E22">
          <w:rPr>
            <w:strike/>
            <w:rPrChange w:id="643" w:author="Autor">
              <w:rPr/>
            </w:rPrChange>
          </w:rPr>
          <w:fldChar w:fldCharType="begin"/>
        </w:r>
        <w:r w:rsidRPr="00704E22" w:rsidDel="00704E22">
          <w:rPr>
            <w:strike/>
            <w:rPrChange w:id="644" w:author="Autor">
              <w:rPr/>
            </w:rPrChange>
          </w:rPr>
          <w:delInstrText xml:space="preserve"> HYPERLINK "https://www.slov-lex.sk/pravne-predpisy/SK/ZZ/2016/153/20160418" </w:delInstrText>
        </w:r>
        <w:r w:rsidRPr="00704E22" w:rsidDel="00704E22">
          <w:rPr>
            <w:strike/>
            <w:rPrChange w:id="645" w:author="Autor">
              <w:rPr>
                <w:rStyle w:val="Hypertextovprepojenie"/>
                <w:rFonts w:ascii="Calibri" w:eastAsiaTheme="majorEastAsia" w:hAnsi="Calibri" w:cs="Arial"/>
                <w:color w:val="auto"/>
                <w:sz w:val="20"/>
                <w:szCs w:val="20"/>
              </w:rPr>
            </w:rPrChange>
          </w:rPr>
          <w:fldChar w:fldCharType="separate"/>
        </w:r>
        <w:r w:rsidR="007D6746" w:rsidRPr="00704E22" w:rsidDel="00704E22">
          <w:rPr>
            <w:rStyle w:val="Hypertextovprepojenie"/>
            <w:rFonts w:ascii="Calibri" w:eastAsiaTheme="majorEastAsia" w:hAnsi="Calibri" w:cs="Arial"/>
            <w:strike/>
            <w:color w:val="auto"/>
            <w:sz w:val="20"/>
            <w:szCs w:val="20"/>
            <w:rPrChange w:id="646" w:author="Autor">
              <w:rPr>
                <w:rStyle w:val="Hypertextovprepojenie"/>
                <w:rFonts w:ascii="Calibri" w:eastAsiaTheme="majorEastAsia" w:hAnsi="Calibri" w:cs="Arial"/>
                <w:color w:val="auto"/>
                <w:sz w:val="20"/>
                <w:szCs w:val="20"/>
              </w:rPr>
            </w:rPrChange>
          </w:rPr>
          <w:delText>Vyhláška č. 153/2016 Z. z. zo dňa 23. 03. 2016,</w:delText>
        </w:r>
        <w:r w:rsidRPr="00704E22" w:rsidDel="00704E22">
          <w:rPr>
            <w:rStyle w:val="Hypertextovprepojenie"/>
            <w:rFonts w:ascii="Calibri" w:eastAsiaTheme="majorEastAsia" w:hAnsi="Calibri" w:cs="Arial"/>
            <w:strike/>
            <w:color w:val="auto"/>
            <w:sz w:val="20"/>
            <w:szCs w:val="20"/>
            <w:rPrChange w:id="647" w:author="Autor">
              <w:rPr>
                <w:rStyle w:val="Hypertextovprepojenie"/>
                <w:rFonts w:ascii="Calibri" w:eastAsiaTheme="majorEastAsia" w:hAnsi="Calibri" w:cs="Arial"/>
                <w:color w:val="auto"/>
                <w:sz w:val="20"/>
                <w:szCs w:val="20"/>
              </w:rPr>
            </w:rPrChange>
          </w:rPr>
          <w:fldChar w:fldCharType="end"/>
        </w:r>
        <w:r w:rsidR="007D6746" w:rsidRPr="00704E22" w:rsidDel="00704E22">
          <w:rPr>
            <w:rFonts w:ascii="Calibri" w:hAnsi="Calibri" w:cs="Arial"/>
            <w:strike/>
            <w:sz w:val="20"/>
            <w:szCs w:val="20"/>
            <w:rPrChange w:id="648" w:author="Autor">
              <w:rPr>
                <w:rFonts w:ascii="Calibri" w:hAnsi="Calibri" w:cs="Arial"/>
                <w:sz w:val="20"/>
                <w:szCs w:val="20"/>
              </w:rPr>
            </w:rPrChange>
          </w:rPr>
          <w:delText xml:space="preserve"> ktorou sa ustanovuje finančný limit pre nadlimitnú zákazku, finančný limit pre nadlimitnú koncesiu  na finančný limit pri súťaži návrhov;</w:delText>
        </w:r>
      </w:del>
      <w:ins w:id="649" w:author="Autor">
        <w:del w:id="650" w:author="Autor">
          <w:r w:rsidRPr="00704E22" w:rsidDel="00704E22">
            <w:rPr>
              <w:rFonts w:ascii="Calibri" w:hAnsi="Calibri" w:cs="Arial"/>
              <w:strike/>
              <w:sz w:val="20"/>
              <w:szCs w:val="20"/>
            </w:rPr>
            <w:delText xml:space="preserve"> </w:delText>
          </w:r>
        </w:del>
        <w:r w:rsidRPr="00704E22">
          <w:fldChar w:fldCharType="begin"/>
        </w:r>
        <w:r>
          <w:instrText xml:space="preserve"> HYPERLINK "https://www.slov-lex.sk/pravne-predpisy/SK/ZZ/2016/153/20160418" </w:instrText>
        </w:r>
        <w:r w:rsidRPr="00704E22">
          <w:fldChar w:fldCharType="separate"/>
        </w:r>
        <w:r w:rsidRPr="00704E22">
          <w:rPr>
            <w:rStyle w:val="Hypertextovprepojenie"/>
            <w:rFonts w:ascii="Calibri" w:eastAsiaTheme="majorEastAsia" w:hAnsi="Calibri" w:cs="Arial"/>
            <w:color w:val="FF0000"/>
            <w:sz w:val="20"/>
            <w:szCs w:val="20"/>
          </w:rPr>
          <w:t>Vyhláška č. 118/2018 Z. z. zo dňa 05. 04. 2018,</w:t>
        </w:r>
        <w:r w:rsidRPr="00704E22">
          <w:rPr>
            <w:rStyle w:val="Hypertextovprepojenie"/>
            <w:rFonts w:ascii="Calibri" w:eastAsiaTheme="majorEastAsia" w:hAnsi="Calibri" w:cs="Arial"/>
            <w:color w:val="FF0000"/>
            <w:sz w:val="20"/>
            <w:szCs w:val="20"/>
          </w:rPr>
          <w:fldChar w:fldCharType="end"/>
        </w:r>
        <w:r w:rsidRPr="00704E22">
          <w:rPr>
            <w:rFonts w:ascii="Calibri" w:hAnsi="Calibri" w:cs="Arial"/>
            <w:color w:val="FF0000"/>
            <w:sz w:val="20"/>
            <w:szCs w:val="20"/>
          </w:rPr>
          <w:t xml:space="preserve"> ktorou sa ustanovuje finančný limit pre nadlimitnú zákazku, finančný limit pre nadlimitnú koncesiu  na finančný limit pri súťaži návrhov;</w:t>
        </w:r>
      </w:ins>
    </w:p>
    <w:p w:rsidR="007D6746" w:rsidRPr="00704E22" w:rsidRDefault="007D6746" w:rsidP="00704E22">
      <w:pPr>
        <w:pStyle w:val="Normlnywebov"/>
        <w:numPr>
          <w:ilvl w:val="0"/>
          <w:numId w:val="108"/>
        </w:numPr>
        <w:jc w:val="both"/>
        <w:rPr>
          <w:rFonts w:ascii="Calibri" w:hAnsi="Calibri" w:cs="Arial"/>
          <w:strike/>
          <w:sz w:val="20"/>
          <w:szCs w:val="20"/>
          <w:rPrChange w:id="651" w:author="Autor">
            <w:rPr>
              <w:rFonts w:ascii="Calibri" w:hAnsi="Calibri" w:cs="Arial"/>
              <w:sz w:val="20"/>
              <w:szCs w:val="20"/>
            </w:rPr>
          </w:rPrChange>
        </w:rPr>
      </w:pPr>
    </w:p>
    <w:p w:rsidR="007D6746" w:rsidRPr="00A72D99" w:rsidRDefault="00614EF0" w:rsidP="00A72D99">
      <w:pPr>
        <w:pStyle w:val="Normlnywebov"/>
        <w:numPr>
          <w:ilvl w:val="0"/>
          <w:numId w:val="108"/>
        </w:numPr>
        <w:spacing w:before="0" w:beforeAutospacing="0" w:after="0" w:afterAutospacing="0"/>
        <w:jc w:val="both"/>
        <w:rPr>
          <w:rFonts w:ascii="Calibri" w:hAnsi="Calibri" w:cs="Arial"/>
          <w:sz w:val="20"/>
          <w:szCs w:val="20"/>
        </w:rPr>
      </w:pPr>
      <w:hyperlink r:id="rId21" w:history="1">
        <w:r w:rsidR="007D6746" w:rsidRPr="00A72D99">
          <w:rPr>
            <w:rStyle w:val="Hypertextovprepojenie"/>
            <w:rFonts w:ascii="Calibri" w:eastAsiaTheme="majorEastAsia" w:hAnsi="Calibri" w:cs="Arial"/>
            <w:color w:val="auto"/>
            <w:sz w:val="20"/>
            <w:szCs w:val="20"/>
          </w:rPr>
          <w:t>Vyhláška č. 157/2016 Z. z. zo dňa 23. 03. 2016,</w:t>
        </w:r>
      </w:hyperlink>
      <w:r w:rsidR="007D6746"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652" w:name="_Toc532217025"/>
      <w:r w:rsidRPr="00F575F5">
        <w:rPr>
          <w:rFonts w:asciiTheme="minorHAnsi" w:hAnsiTheme="minorHAnsi"/>
          <w:color w:val="1F497D" w:themeColor="text2"/>
        </w:rPr>
        <w:t>Určenie príručky</w:t>
      </w:r>
      <w:bookmarkEnd w:id="652"/>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w:t>
      </w:r>
      <w:r w:rsidR="004B288A">
        <w:rPr>
          <w:rFonts w:asciiTheme="minorHAnsi" w:hAnsiTheme="minorHAnsi"/>
          <w:sz w:val="20"/>
          <w:szCs w:val="20"/>
        </w:rPr>
        <w:t>ď</w:t>
      </w:r>
      <w:r w:rsidRPr="00B52DF9">
        <w:rPr>
          <w:rFonts w:asciiTheme="minorHAnsi" w:hAnsiTheme="minorHAnsi"/>
          <w:sz w:val="20"/>
          <w:szCs w:val="20"/>
        </w:rPr>
        <w:t xml:space="preserve">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odporúča</w:t>
      </w:r>
      <w:r w:rsidR="004B288A">
        <w:rPr>
          <w:rFonts w:asciiTheme="minorHAnsi" w:hAnsiTheme="minorHAnsi"/>
          <w:sz w:val="20"/>
          <w:szCs w:val="20"/>
        </w:rPr>
        <w:t>,</w:t>
      </w:r>
      <w:r w:rsidRPr="00B52DF9">
        <w:rPr>
          <w:rFonts w:asciiTheme="minorHAnsi" w:hAnsiTheme="minorHAnsi"/>
          <w:sz w:val="20"/>
          <w:szCs w:val="20"/>
        </w:rPr>
        <w:t xml:space="preserve">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67DDCAB5" wp14:editId="42B672D2">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4EF0" w:rsidRDefault="00614EF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rsidR="00614EF0" w:rsidRPr="00693543" w:rsidRDefault="00614EF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614EF0" w:rsidRDefault="00614EF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rsidR="00614EF0" w:rsidRPr="00693543" w:rsidRDefault="00614EF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653" w:name="_Toc532217026"/>
      <w:r w:rsidRPr="00F575F5">
        <w:rPr>
          <w:rFonts w:asciiTheme="minorHAnsi" w:hAnsiTheme="minorHAnsi"/>
          <w:color w:val="1F497D" w:themeColor="text2"/>
        </w:rPr>
        <w:t>Legislatívny rámec</w:t>
      </w:r>
      <w:bookmarkEnd w:id="653"/>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bookmarkStart w:id="654" w:name="_Toc532217027"/>
      <w:r w:rsidRPr="007B49EE">
        <w:rPr>
          <w:rFonts w:asciiTheme="minorHAnsi" w:hAnsiTheme="minorHAnsi"/>
          <w:color w:val="365F91" w:themeColor="accent1" w:themeShade="BF"/>
        </w:rPr>
        <w:t>Legislatívny rámec</w:t>
      </w:r>
      <w:bookmarkEnd w:id="654"/>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lastRenderedPageBreak/>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655" w:name="_Ref418064826"/>
      <w:bookmarkStart w:id="656"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657" w:name="_Toc532217028"/>
      <w:r w:rsidRPr="00F575F5">
        <w:rPr>
          <w:rFonts w:asciiTheme="minorHAnsi" w:hAnsiTheme="minorHAnsi"/>
          <w:color w:val="1F497D" w:themeColor="text2"/>
        </w:rPr>
        <w:lastRenderedPageBreak/>
        <w:t>Realizácia verejného obstarávania a obstarávania</w:t>
      </w:r>
      <w:bookmarkEnd w:id="655"/>
      <w:bookmarkEnd w:id="656"/>
      <w:bookmarkEnd w:id="657"/>
    </w:p>
    <w:p w:rsidR="00832BDE" w:rsidRPr="00F575F5" w:rsidRDefault="00832BDE">
      <w:pPr>
        <w:pStyle w:val="Nadpis2"/>
        <w:numPr>
          <w:ilvl w:val="1"/>
          <w:numId w:val="106"/>
        </w:numPr>
        <w:ind w:left="426" w:firstLine="0"/>
        <w:jc w:val="both"/>
        <w:rPr>
          <w:rFonts w:asciiTheme="minorHAnsi" w:hAnsiTheme="minorHAnsi"/>
          <w:color w:val="1F497D" w:themeColor="text2"/>
        </w:rPr>
        <w:pPrChange w:id="658" w:author="Autor">
          <w:pPr>
            <w:pStyle w:val="Nadpis2"/>
            <w:numPr>
              <w:ilvl w:val="1"/>
              <w:numId w:val="106"/>
            </w:numPr>
            <w:ind w:left="1714" w:hanging="720"/>
            <w:jc w:val="both"/>
          </w:pPr>
        </w:pPrChange>
      </w:pPr>
      <w:bookmarkStart w:id="659" w:name="_Toc532217029"/>
      <w:r w:rsidRPr="00F575F5">
        <w:rPr>
          <w:rFonts w:asciiTheme="minorHAnsi" w:hAnsiTheme="minorHAnsi"/>
          <w:color w:val="1F497D" w:themeColor="text2"/>
        </w:rPr>
        <w:t>Všeobecné pravidlá verejného obstarávania</w:t>
      </w:r>
      <w:bookmarkEnd w:id="659"/>
    </w:p>
    <w:p w:rsidR="00863926" w:rsidRPr="00B52DF9" w:rsidRDefault="00C75A78"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 xml:space="preserve">ako subjekt verejného obstarávania  podľa </w:t>
      </w:r>
      <w:ins w:id="660" w:author="Autor">
        <w:r w:rsidR="000E343D">
          <w:rPr>
            <w:rFonts w:asciiTheme="minorHAnsi" w:hAnsiTheme="minorHAnsi"/>
            <w:sz w:val="20"/>
            <w:lang w:val="sk-SK"/>
          </w:rPr>
          <w:t xml:space="preserve">§7 až 9 </w:t>
        </w:r>
      </w:ins>
      <w:del w:id="661" w:author="Autor">
        <w:r w:rsidR="00C85CEF" w:rsidDel="000E343D">
          <w:rPr>
            <w:rFonts w:asciiTheme="minorHAnsi" w:hAnsiTheme="minorHAnsi"/>
            <w:sz w:val="20"/>
            <w:lang w:val="sk-SK"/>
          </w:rPr>
          <w:delText>8 a 1</w:delText>
        </w:r>
      </w:del>
      <w:ins w:id="662" w:author="Autor">
        <w:r w:rsidR="00614EF0">
          <w:rPr>
            <w:rFonts w:asciiTheme="minorHAnsi" w:hAnsiTheme="minorHAnsi"/>
            <w:sz w:val="20"/>
            <w:lang w:val="sk-SK"/>
          </w:rPr>
          <w:t>Z</w:t>
        </w:r>
      </w:ins>
      <w:del w:id="663" w:author="Autor">
        <w:r w:rsidR="00C85CEF" w:rsidDel="000E343D">
          <w:rPr>
            <w:rFonts w:asciiTheme="minorHAnsi" w:hAnsiTheme="minorHAnsi"/>
            <w:sz w:val="20"/>
            <w:lang w:val="sk-SK"/>
          </w:rPr>
          <w:delText xml:space="preserve">0 </w:delText>
        </w:r>
        <w:r w:rsidR="002418DE" w:rsidRPr="00A72D99" w:rsidDel="000E343D">
          <w:rPr>
            <w:rFonts w:asciiTheme="minorHAnsi" w:hAnsiTheme="minorHAnsi"/>
            <w:sz w:val="20"/>
            <w:lang w:val="sk-SK"/>
          </w:rPr>
          <w:delText>Z</w:delText>
        </w:r>
      </w:del>
      <w:r w:rsidR="002418DE" w:rsidRPr="00A72D99">
        <w:rPr>
          <w:rFonts w:asciiTheme="minorHAnsi" w:hAnsiTheme="minorHAnsi"/>
          <w:sz w:val="20"/>
          <w:lang w:val="sk-SK"/>
        </w:rPr>
        <w:t>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ins w:id="664" w:author="Autor">
        <w:r w:rsidR="000E343D">
          <w:rPr>
            <w:rFonts w:asciiTheme="minorHAnsi" w:hAnsiTheme="minorHAnsi"/>
            <w:sz w:val="20"/>
            <w:lang w:val="sk-SK"/>
          </w:rPr>
          <w:t>,</w:t>
        </w:r>
      </w:ins>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22"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w:t>
      </w:r>
      <w:r w:rsidR="00B40069">
        <w:rPr>
          <w:rFonts w:asciiTheme="minorHAnsi" w:hAnsiTheme="minorHAnsi"/>
          <w:sz w:val="20"/>
          <w:lang w:val="sk-SK"/>
        </w:rPr>
        <w:t xml:space="preserve">keď </w:t>
      </w:r>
      <w:r w:rsidR="0083343A" w:rsidRPr="00B52DF9">
        <w:rPr>
          <w:rFonts w:asciiTheme="minorHAnsi" w:hAnsiTheme="minorHAnsi"/>
          <w:sz w:val="20"/>
          <w:lang w:val="sk-SK"/>
        </w:rPr>
        <w:t>obstarávanie tovarov, prác alebo služieb nepodlieha povinným</w:t>
      </w:r>
      <w:del w:id="665" w:author="Autor">
        <w:r w:rsidR="0083343A" w:rsidRPr="003305BD" w:rsidDel="000E343D">
          <w:rPr>
            <w:rFonts w:asciiTheme="minorHAnsi" w:hAnsiTheme="minorHAnsi"/>
            <w:strike/>
            <w:sz w:val="20"/>
            <w:lang w:val="sk-SK"/>
          </w:rPr>
          <w:delText>i</w:delText>
        </w:r>
      </w:del>
      <w:r w:rsidR="0083343A" w:rsidRPr="00B52DF9">
        <w:rPr>
          <w:rFonts w:asciiTheme="minorHAnsi" w:hAnsiTheme="minorHAnsi"/>
          <w:sz w:val="20"/>
          <w:lang w:val="sk-SK"/>
        </w:rPr>
        <w:t xml:space="preserve">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FD700F">
      <w:pPr>
        <w:pStyle w:val="Zkladntext"/>
        <w:numPr>
          <w:ilvl w:val="0"/>
          <w:numId w:val="22"/>
        </w:numPr>
        <w:ind w:left="364"/>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6C5FBFCC" wp14:editId="304DE953">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4EF0" w:rsidRPr="00693543" w:rsidRDefault="00614EF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614EF0" w:rsidRPr="00940F0B" w:rsidRDefault="00614EF0"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3"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614EF0" w:rsidRPr="00940F0B" w:rsidRDefault="00614EF0"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4"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614EF0" w:rsidRPr="00940F0B" w:rsidRDefault="00614EF0"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614EF0" w:rsidRDefault="00614EF0"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614EF0" w:rsidRPr="00693543" w:rsidRDefault="00614EF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614EF0" w:rsidRPr="00693543" w:rsidRDefault="00614EF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614EF0" w:rsidRPr="00940F0B" w:rsidRDefault="00614EF0"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5"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614EF0" w:rsidRPr="00940F0B" w:rsidRDefault="00614EF0"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6"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614EF0" w:rsidRPr="00940F0B" w:rsidRDefault="00614EF0"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614EF0" w:rsidRDefault="00614EF0"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614EF0" w:rsidRPr="00693543" w:rsidRDefault="00614EF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666" w:name="_Ref417893591"/>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667" w:name="_Toc532217030"/>
      <w:r w:rsidRPr="00F575F5">
        <w:rPr>
          <w:rFonts w:asciiTheme="minorHAnsi" w:hAnsiTheme="minorHAnsi"/>
          <w:color w:val="1F497D" w:themeColor="text2"/>
        </w:rPr>
        <w:t>Výber postupu verejného obstarávania</w:t>
      </w:r>
      <w:bookmarkEnd w:id="666"/>
      <w:bookmarkEnd w:id="667"/>
    </w:p>
    <w:p w:rsidR="008816E5" w:rsidRPr="00B52DF9" w:rsidRDefault="0029254A" w:rsidP="00FD700F">
      <w:pPr>
        <w:pStyle w:val="Zkladntext"/>
        <w:numPr>
          <w:ilvl w:val="0"/>
          <w:numId w:val="23"/>
        </w:numPr>
        <w:ind w:left="392"/>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 xml:space="preserve">VO postupuje prijímateľ podľa príslušných ustanovení ZVO,  pričom pre výber je </w:t>
      </w:r>
      <w:r w:rsidR="00207EA3" w:rsidRPr="00B52DF9">
        <w:rPr>
          <w:rFonts w:asciiTheme="minorHAnsi" w:hAnsiTheme="minorHAnsi"/>
          <w:sz w:val="20"/>
          <w:lang w:val="sk-SK"/>
        </w:rPr>
        <w:t xml:space="preserve"> </w:t>
      </w:r>
      <w:r w:rsidR="00E6206D">
        <w:rPr>
          <w:rFonts w:asciiTheme="minorHAnsi" w:hAnsiTheme="minorHAnsi"/>
          <w:sz w:val="20"/>
          <w:lang w:val="sk-SK"/>
        </w:rPr>
        <w:t xml:space="preserve"> rozhodujúca  </w:t>
      </w:r>
      <w:r w:rsidR="00207EA3" w:rsidRPr="00B52DF9">
        <w:rPr>
          <w:rFonts w:asciiTheme="minorHAnsi" w:hAnsiTheme="minorHAnsi"/>
          <w:sz w:val="20"/>
          <w:lang w:val="sk-SK"/>
        </w:rPr>
        <w:t>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w:t>
      </w:r>
      <w:ins w:id="668" w:author="Autor">
        <w:r w:rsidR="000E343D">
          <w:rPr>
            <w:rFonts w:asciiTheme="minorHAnsi" w:hAnsiTheme="minorHAnsi"/>
            <w:sz w:val="20"/>
            <w:lang w:val="sk-SK"/>
          </w:rPr>
          <w:t xml:space="preserve"> </w:t>
        </w:r>
      </w:ins>
      <w:r w:rsidR="008816E5" w:rsidRPr="00B52DF9">
        <w:rPr>
          <w:rFonts w:asciiTheme="minorHAnsi" w:hAnsiTheme="minorHAnsi"/>
          <w:sz w:val="20"/>
          <w:lang w:val="sk-SK"/>
        </w:rPr>
        <w: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1A4CEC" w:rsidRDefault="00BB501F" w:rsidP="00FD700F">
      <w:pPr>
        <w:pStyle w:val="Zkladntext"/>
        <w:numPr>
          <w:ilvl w:val="0"/>
          <w:numId w:val="23"/>
        </w:numPr>
        <w:ind w:left="392" w:hanging="283"/>
        <w:rPr>
          <w:rFonts w:asciiTheme="minorHAnsi" w:hAnsiTheme="minorHAnsi"/>
          <w:b/>
          <w:sz w:val="20"/>
          <w:lang w:val="sk-SK"/>
        </w:rPr>
      </w:pPr>
      <w:r w:rsidRPr="001A4CEC">
        <w:rPr>
          <w:rFonts w:asciiTheme="minorHAnsi" w:hAnsiTheme="minorHAnsi"/>
          <w:b/>
          <w:sz w:val="20"/>
          <w:lang w:val="sk-SK"/>
        </w:rPr>
        <w:t xml:space="preserve">Záväzné </w:t>
      </w:r>
      <w:r w:rsidR="00C80CDA" w:rsidRPr="001A4CEC">
        <w:rPr>
          <w:rFonts w:asciiTheme="minorHAnsi" w:hAnsiTheme="minorHAnsi"/>
          <w:b/>
          <w:sz w:val="20"/>
          <w:lang w:val="sk-SK"/>
        </w:rPr>
        <w:t xml:space="preserve">finančné </w:t>
      </w:r>
      <w:r w:rsidRPr="001A4CEC">
        <w:rPr>
          <w:rFonts w:asciiTheme="minorHAnsi" w:hAnsiTheme="minorHAnsi"/>
          <w:b/>
          <w:sz w:val="20"/>
          <w:lang w:val="sk-SK"/>
        </w:rPr>
        <w:t xml:space="preserve">limity uvádzané v § </w:t>
      </w:r>
      <w:r w:rsidR="002418DE" w:rsidRPr="001A4CEC">
        <w:rPr>
          <w:rFonts w:asciiTheme="minorHAnsi" w:hAnsiTheme="minorHAnsi"/>
          <w:b/>
          <w:sz w:val="20"/>
          <w:lang w:val="sk-SK"/>
        </w:rPr>
        <w:t xml:space="preserve">5 </w:t>
      </w:r>
      <w:r w:rsidR="003B3065" w:rsidRPr="001A4CEC">
        <w:rPr>
          <w:rFonts w:asciiTheme="minorHAnsi" w:hAnsiTheme="minorHAnsi"/>
          <w:b/>
          <w:sz w:val="20"/>
          <w:lang w:val="sk-SK"/>
        </w:rPr>
        <w:t xml:space="preserve">ZVO </w:t>
      </w:r>
      <w:r w:rsidRPr="001A4CEC">
        <w:rPr>
          <w:rFonts w:asciiTheme="minorHAnsi" w:hAnsiTheme="minorHAnsi"/>
          <w:b/>
          <w:sz w:val="20"/>
          <w:lang w:val="sk-SK"/>
        </w:rPr>
        <w:t xml:space="preserve">rozdeľujú </w:t>
      </w:r>
      <w:r w:rsidR="003B3065" w:rsidRPr="001A4CEC">
        <w:rPr>
          <w:rFonts w:asciiTheme="minorHAnsi" w:hAnsiTheme="minorHAnsi"/>
          <w:b/>
          <w:sz w:val="20"/>
          <w:lang w:val="sk-SK"/>
        </w:rPr>
        <w:t xml:space="preserve">zákazky </w:t>
      </w:r>
      <w:r w:rsidRPr="001A4CEC">
        <w:rPr>
          <w:rFonts w:asciiTheme="minorHAnsi" w:hAnsiTheme="minorHAnsi"/>
          <w:b/>
          <w:sz w:val="20"/>
          <w:lang w:val="sk-SK"/>
        </w:rPr>
        <w:t>na nadlimitné</w:t>
      </w:r>
      <w:ins w:id="669" w:author="Autor">
        <w:r w:rsidR="000E343D">
          <w:rPr>
            <w:rFonts w:asciiTheme="minorHAnsi" w:hAnsiTheme="minorHAnsi"/>
            <w:b/>
            <w:sz w:val="20"/>
            <w:lang w:val="sk-SK"/>
          </w:rPr>
          <w:t>,</w:t>
        </w:r>
      </w:ins>
      <w:del w:id="670" w:author="Autor">
        <w:r w:rsidRPr="001A4CEC" w:rsidDel="000E343D">
          <w:rPr>
            <w:rFonts w:asciiTheme="minorHAnsi" w:hAnsiTheme="minorHAnsi"/>
            <w:b/>
            <w:sz w:val="20"/>
            <w:lang w:val="sk-SK"/>
          </w:rPr>
          <w:delText xml:space="preserve"> </w:delText>
        </w:r>
        <w:r w:rsidRPr="001A4CEC" w:rsidDel="000E343D">
          <w:rPr>
            <w:rFonts w:asciiTheme="minorHAnsi" w:hAnsiTheme="minorHAnsi"/>
            <w:b/>
            <w:strike/>
            <w:sz w:val="20"/>
            <w:lang w:val="sk-SK"/>
          </w:rPr>
          <w:delText>a</w:delText>
        </w:r>
        <w:r w:rsidR="006E3D45" w:rsidRPr="001A4CEC" w:rsidDel="000E343D">
          <w:rPr>
            <w:rFonts w:asciiTheme="minorHAnsi" w:hAnsiTheme="minorHAnsi"/>
            <w:b/>
            <w:strike/>
            <w:sz w:val="20"/>
            <w:lang w:val="sk-SK"/>
          </w:rPr>
          <w:delText xml:space="preserve">, </w:delText>
        </w:r>
      </w:del>
      <w:r w:rsidRPr="001A4CEC">
        <w:rPr>
          <w:rFonts w:asciiTheme="minorHAnsi" w:hAnsiTheme="minorHAnsi"/>
          <w:b/>
          <w:sz w:val="20"/>
          <w:lang w:val="sk-SK"/>
        </w:rPr>
        <w:t> podlimitné</w:t>
      </w:r>
      <w:r w:rsidR="002418DE" w:rsidRPr="001A4CEC">
        <w:rPr>
          <w:b/>
          <w:color w:val="FF0000"/>
          <w:sz w:val="20"/>
          <w:lang w:val="sk-SK"/>
        </w:rPr>
        <w:t xml:space="preserve"> </w:t>
      </w:r>
      <w:r w:rsidR="002418DE" w:rsidRPr="001A4CEC">
        <w:rPr>
          <w:rFonts w:asciiTheme="minorHAnsi" w:hAnsiTheme="minorHAnsi"/>
          <w:b/>
          <w:sz w:val="20"/>
          <w:lang w:val="sk-SK"/>
        </w:rPr>
        <w:t>a s nízkou hodnotou</w:t>
      </w:r>
      <w:r w:rsidRPr="001A4CEC">
        <w:rPr>
          <w:rFonts w:asciiTheme="minorHAnsi" w:hAnsiTheme="minorHAnsi"/>
          <w:b/>
          <w:sz w:val="20"/>
          <w:lang w:val="sk-SK"/>
        </w:rPr>
        <w:t xml:space="preserve">. </w:t>
      </w:r>
    </w:p>
    <w:p w:rsidR="00BB58F7" w:rsidRPr="001747C3" w:rsidRDefault="00FF47EB" w:rsidP="00FD700F">
      <w:pPr>
        <w:pStyle w:val="Zkladntext"/>
        <w:numPr>
          <w:ilvl w:val="0"/>
          <w:numId w:val="23"/>
        </w:numPr>
        <w:ind w:left="392" w:hanging="283"/>
        <w:rPr>
          <w:rFonts w:asciiTheme="minorHAnsi" w:hAnsiTheme="minorHAnsi"/>
          <w:sz w:val="20"/>
          <w:lang w:val="sk-SK"/>
        </w:rPr>
      </w:pPr>
      <w:r w:rsidRPr="00B52DF9">
        <w:rPr>
          <w:rFonts w:asciiTheme="minorHAnsi" w:hAnsiTheme="minorHAnsi"/>
          <w:sz w:val="20"/>
          <w:lang w:val="sk-SK"/>
        </w:rPr>
        <w:t xml:space="preserve">Prijímateľ </w:t>
      </w:r>
      <w:r w:rsidR="00FB44BB" w:rsidRPr="003305BD">
        <w:rPr>
          <w:rFonts w:asciiTheme="minorHAnsi" w:hAnsiTheme="minorHAnsi"/>
          <w:sz w:val="20"/>
          <w:lang w:val="sk-SK"/>
        </w:rPr>
        <w:t>nesmie</w:t>
      </w:r>
      <w:r w:rsidR="001747C3">
        <w:rPr>
          <w:rFonts w:asciiTheme="minorHAnsi" w:hAnsiTheme="minorHAnsi"/>
          <w:sz w:val="20"/>
          <w:lang w:val="sk-SK"/>
        </w:rPr>
        <w:t xml:space="preserve"> </w:t>
      </w:r>
      <w:r w:rsidR="001747C3" w:rsidRPr="003305BD">
        <w:rPr>
          <w:rFonts w:asciiTheme="minorHAnsi" w:hAnsiTheme="minorHAnsi"/>
          <w:sz w:val="20"/>
          <w:lang w:val="sk-SK"/>
        </w:rPr>
        <w:t>prípravu a zadávanie zákaziek realizovať so zámerom nedovoleného uplatnenia výnimky zo ZVO alebo narušenia hospodárskej súťaže bezdôvodným zvýhodnením</w:t>
      </w:r>
      <w:r w:rsidR="001747C3">
        <w:rPr>
          <w:rFonts w:asciiTheme="minorHAnsi" w:hAnsiTheme="minorHAnsi"/>
          <w:sz w:val="20"/>
          <w:lang w:val="sk-SK"/>
        </w:rPr>
        <w:t xml:space="preserve"> alebo znevýhodnením určitých hospodárskych subjektov. Rovnako výhodné podmienky musí uplatniť voči hospodárskym subjektom z členských štátov EÚ a z tretích štátov.  </w:t>
      </w:r>
      <w:r w:rsidR="001747C3" w:rsidRPr="003305BD">
        <w:rPr>
          <w:rFonts w:asciiTheme="minorHAnsi" w:hAnsiTheme="minorHAnsi"/>
          <w:sz w:val="20"/>
          <w:lang w:val="sk-SK"/>
        </w:rPr>
        <w:t xml:space="preserve"> </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671" w:name="_Ref417893201"/>
      <w:bookmarkStart w:id="672" w:name="_Toc532217031"/>
      <w:r w:rsidRPr="00F575F5">
        <w:rPr>
          <w:rFonts w:asciiTheme="minorHAnsi" w:hAnsiTheme="minorHAnsi"/>
          <w:color w:val="1F497D" w:themeColor="text2"/>
        </w:rPr>
        <w:t>Predpokladaná hodnota zákazky</w:t>
      </w:r>
      <w:bookmarkEnd w:id="671"/>
      <w:bookmarkEnd w:id="672"/>
    </w:p>
    <w:p w:rsidR="00832BDE" w:rsidRPr="00F575F5" w:rsidRDefault="00832BDE">
      <w:pPr>
        <w:pStyle w:val="Nadpis4"/>
        <w:numPr>
          <w:ilvl w:val="3"/>
          <w:numId w:val="106"/>
        </w:numPr>
        <w:ind w:left="426" w:firstLine="0"/>
        <w:jc w:val="both"/>
        <w:rPr>
          <w:rFonts w:asciiTheme="minorHAnsi" w:hAnsiTheme="minorHAnsi"/>
          <w:color w:val="1F497D" w:themeColor="text2"/>
        </w:rPr>
        <w:pPrChange w:id="673" w:author="Autor">
          <w:pPr>
            <w:pStyle w:val="Nadpis4"/>
            <w:numPr>
              <w:ilvl w:val="3"/>
              <w:numId w:val="106"/>
            </w:numPr>
            <w:ind w:left="1364" w:hanging="1080"/>
            <w:jc w:val="both"/>
          </w:pPr>
        </w:pPrChange>
      </w:pPr>
      <w:r w:rsidRPr="00F575F5">
        <w:rPr>
          <w:rFonts w:asciiTheme="minorHAnsi" w:hAnsiTheme="minorHAnsi"/>
          <w:color w:val="1F497D" w:themeColor="text2"/>
        </w:rPr>
        <w:t>Určenie PHZ</w:t>
      </w:r>
    </w:p>
    <w:p w:rsidR="00D60B94" w:rsidRDefault="008327D9" w:rsidP="001A4CEC">
      <w:pPr>
        <w:pStyle w:val="Zkladntext"/>
        <w:numPr>
          <w:ilvl w:val="0"/>
          <w:numId w:val="24"/>
        </w:numPr>
        <w:ind w:left="392"/>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w:t>
      </w:r>
      <w:r w:rsidR="0025004D">
        <w:rPr>
          <w:rFonts w:asciiTheme="minorHAnsi" w:hAnsiTheme="minorHAnsi"/>
          <w:sz w:val="20"/>
          <w:lang w:val="sk-SK"/>
        </w:rPr>
        <w:t>v súlade s</w:t>
      </w:r>
      <w:r w:rsidR="00D60B94">
        <w:rPr>
          <w:rFonts w:asciiTheme="minorHAnsi" w:hAnsiTheme="minorHAnsi"/>
          <w:sz w:val="20"/>
          <w:lang w:val="sk-SK"/>
        </w:rPr>
        <w:t xml:space="preserve">o </w:t>
      </w:r>
      <w:r w:rsidR="007D5628" w:rsidRPr="00A72D99">
        <w:rPr>
          <w:rFonts w:asciiTheme="minorHAnsi" w:hAnsiTheme="minorHAnsi"/>
          <w:sz w:val="20"/>
          <w:lang w:val="sk-SK"/>
        </w:rPr>
        <w:t xml:space="preserve">ZVO </w:t>
      </w:r>
      <w:r w:rsidR="00D60B94">
        <w:rPr>
          <w:rFonts w:asciiTheme="minorHAnsi" w:hAnsiTheme="minorHAnsi"/>
          <w:sz w:val="20"/>
          <w:lang w:val="sk-SK"/>
        </w:rPr>
        <w:t>a ustanovením Pravidlá výpočtu predpokladanej hodnoty:</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ako sumu bez </w:t>
      </w:r>
      <w:r w:rsidR="00D60B94">
        <w:rPr>
          <w:rFonts w:asciiTheme="minorHAnsi" w:hAnsiTheme="minorHAnsi"/>
          <w:sz w:val="20"/>
          <w:lang w:val="sk-SK"/>
        </w:rPr>
        <w:t>dane z pridanej hodnota (ďalej len</w:t>
      </w:r>
      <w:ins w:id="674" w:author="Autor">
        <w:r w:rsidR="000E343D">
          <w:rPr>
            <w:rFonts w:asciiTheme="minorHAnsi" w:hAnsiTheme="minorHAnsi"/>
            <w:sz w:val="20"/>
            <w:lang w:val="sk-SK"/>
          </w:rPr>
          <w:t xml:space="preserve"> </w:t>
        </w:r>
      </w:ins>
      <w:del w:id="675" w:author="Autor">
        <w:r w:rsidR="00D60B94" w:rsidDel="000E343D">
          <w:rPr>
            <w:rFonts w:asciiTheme="minorHAnsi" w:hAnsiTheme="minorHAnsi"/>
            <w:sz w:val="20"/>
            <w:lang w:val="sk-SK"/>
          </w:rPr>
          <w:delText>“</w:delText>
        </w:r>
      </w:del>
      <w:ins w:id="676" w:author="Autor">
        <w:r w:rsidR="000E343D">
          <w:rPr>
            <w:rFonts w:asciiTheme="minorHAnsi" w:hAnsiTheme="minorHAnsi"/>
            <w:sz w:val="20"/>
            <w:lang w:val="sk-SK"/>
          </w:rPr>
          <w:t>„</w:t>
        </w:r>
      </w:ins>
      <w:r w:rsidR="00D60B94">
        <w:rPr>
          <w:rFonts w:asciiTheme="minorHAnsi" w:hAnsiTheme="minorHAnsi"/>
          <w:sz w:val="20"/>
          <w:lang w:val="sk-SK"/>
        </w:rPr>
        <w:t>DPH“)</w:t>
      </w:r>
      <w:ins w:id="677" w:author="Autor">
        <w:r w:rsidR="000E343D">
          <w:rPr>
            <w:rFonts w:asciiTheme="minorHAnsi" w:hAnsiTheme="minorHAnsi"/>
            <w:sz w:val="20"/>
            <w:lang w:val="sk-SK"/>
          </w:rPr>
          <w:t xml:space="preserve"> </w:t>
        </w:r>
      </w:ins>
      <w:r w:rsidRPr="00A72D99">
        <w:rPr>
          <w:rFonts w:asciiTheme="minorHAnsi" w:hAnsiTheme="minorHAnsi"/>
          <w:sz w:val="20"/>
          <w:lang w:val="sk-SK"/>
        </w:rPr>
        <w:t>DPH</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v čase  odoslania oznámenia o vyhlásení VO alebo výzvy na uverejnenie;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lastRenderedPageBreak/>
        <w:t xml:space="preserve">ak sa ich uverejnenie podľa ZVO nevyžaduje, PHZ </w:t>
      </w:r>
      <w:r w:rsidR="00D60B94">
        <w:rPr>
          <w:rFonts w:asciiTheme="minorHAnsi" w:hAnsiTheme="minorHAnsi"/>
          <w:sz w:val="20"/>
          <w:lang w:val="sk-SK"/>
        </w:rPr>
        <w:t xml:space="preserve">určuje </w:t>
      </w:r>
      <w:r w:rsidRPr="00A72D99">
        <w:rPr>
          <w:rFonts w:asciiTheme="minorHAnsi" w:hAnsiTheme="minorHAnsi"/>
          <w:sz w:val="20"/>
          <w:lang w:val="sk-SK"/>
        </w:rPr>
        <w:t>v čase začatia postupu zadávania zákazky</w:t>
      </w:r>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D60B94" w:rsidP="003305BD">
      <w:pPr>
        <w:pStyle w:val="Zkladntext"/>
        <w:numPr>
          <w:ilvl w:val="0"/>
          <w:numId w:val="182"/>
        </w:numPr>
        <w:rPr>
          <w:rFonts w:asciiTheme="minorHAnsi" w:hAnsiTheme="minorHAnsi"/>
          <w:sz w:val="20"/>
          <w:lang w:val="sk-SK"/>
        </w:rPr>
      </w:pPr>
      <w:r>
        <w:rPr>
          <w:rFonts w:asciiTheme="minorHAnsi" w:hAnsiTheme="minorHAnsi"/>
          <w:sz w:val="20"/>
          <w:lang w:val="sk-SK"/>
        </w:rPr>
        <w:t>d</w:t>
      </w:r>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008327D9" w:rsidRPr="00B52DF9">
        <w:rPr>
          <w:rFonts w:asciiTheme="minorHAnsi" w:hAnsiTheme="minorHAnsi"/>
          <w:sz w:val="20"/>
          <w:lang w:val="sk-SK"/>
        </w:rPr>
        <w:t xml:space="preserve"> zahrn</w:t>
      </w:r>
      <w:r>
        <w:rPr>
          <w:rFonts w:asciiTheme="minorHAnsi" w:hAnsiTheme="minorHAnsi"/>
          <w:sz w:val="20"/>
          <w:lang w:val="sk-SK"/>
        </w:rPr>
        <w:t>ie</w:t>
      </w:r>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r>
        <w:rPr>
          <w:rFonts w:asciiTheme="minorHAnsi" w:hAnsiTheme="minorHAnsi"/>
          <w:sz w:val="20"/>
          <w:lang w:val="sk-SK"/>
        </w:rPr>
        <w:t>;</w:t>
      </w:r>
    </w:p>
    <w:p w:rsidR="008327D9" w:rsidRPr="00B175C2" w:rsidRDefault="00A54022" w:rsidP="003305BD">
      <w:pPr>
        <w:pStyle w:val="Zkladntext"/>
        <w:numPr>
          <w:ilvl w:val="0"/>
          <w:numId w:val="182"/>
        </w:numPr>
        <w:rPr>
          <w:rFonts w:asciiTheme="minorHAnsi" w:hAnsiTheme="minorHAnsi"/>
          <w:sz w:val="20"/>
          <w:lang w:val="sk-SK"/>
        </w:rPr>
      </w:pPr>
      <w:r w:rsidRPr="00B52DF9">
        <w:rPr>
          <w:rFonts w:asciiTheme="minorHAnsi" w:hAnsiTheme="minorHAnsi"/>
          <w:sz w:val="20"/>
          <w:lang w:val="sk-SK"/>
        </w:rPr>
        <w:t xml:space="preserve"> za celé obdobie, v ktorom sa má plnenie realizovať, vrátane opakovaného plnenia</w:t>
      </w:r>
      <w:r w:rsidR="00B175C2">
        <w:rPr>
          <w:rFonts w:asciiTheme="minorHAnsi" w:hAnsiTheme="minorHAnsi"/>
          <w:sz w:val="20"/>
          <w:lang w:val="sk-SK"/>
        </w:rPr>
        <w:t>.</w:t>
      </w:r>
      <w:r w:rsidRPr="00B175C2">
        <w:rPr>
          <w:rFonts w:asciiTheme="minorHAnsi" w:hAnsiTheme="minorHAnsi"/>
          <w:sz w:val="20"/>
          <w:lang w:val="sk-SK"/>
        </w:rPr>
        <w:t xml:space="preserve"> </w:t>
      </w:r>
    </w:p>
    <w:p w:rsidR="00B140B2" w:rsidRPr="00B52DF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PHZ  určuje prijímateľ  prioritne na základe údajov a informácií o zákazkách, ktoré zrealizoval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 xml:space="preserve">vykonaním na internete cez rôzne cenníky, katalógy a informácie zverejnené </w:t>
      </w:r>
      <w:r w:rsidR="0025004D">
        <w:rPr>
          <w:rFonts w:asciiTheme="minorHAnsi" w:hAnsiTheme="minorHAnsi"/>
          <w:sz w:val="20"/>
          <w:lang w:val="sk-SK"/>
        </w:rPr>
        <w:t xml:space="preserve"> </w:t>
      </w:r>
      <w:r w:rsidR="0025004D">
        <w:rPr>
          <w:rFonts w:asciiTheme="minorHAnsi" w:hAnsiTheme="minorHAnsi"/>
          <w:sz w:val="20"/>
          <w:lang w:val="sk-SK"/>
        </w:rPr>
        <w:br/>
      </w:r>
      <w:r w:rsidR="008327D9" w:rsidRPr="00B52DF9">
        <w:rPr>
          <w:rFonts w:asciiTheme="minorHAnsi" w:hAnsiTheme="minorHAnsi"/>
          <w:sz w:val="20"/>
          <w:lang w:val="sk-SK"/>
        </w:rPr>
        <w:t>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FD700F">
      <w:pPr>
        <w:pStyle w:val="Zkladntext"/>
        <w:numPr>
          <w:ilvl w:val="0"/>
          <w:numId w:val="24"/>
        </w:numPr>
        <w:ind w:left="364"/>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 xml:space="preserve">v spojení s PHZ alebo vyžaduje zábezpeku, musí PHZ uviesť v oznámení o vyhlásení VO alebo vo výzve číslom. </w:t>
      </w:r>
    </w:p>
    <w:p w:rsidR="007D5628" w:rsidRPr="00A72D99" w:rsidRDefault="007D5628" w:rsidP="00FD700F">
      <w:pPr>
        <w:pStyle w:val="Zkladntext"/>
        <w:numPr>
          <w:ilvl w:val="0"/>
          <w:numId w:val="24"/>
        </w:numPr>
        <w:ind w:left="364"/>
        <w:rPr>
          <w:rFonts w:asciiTheme="minorHAnsi" w:hAnsiTheme="minorHAnsi"/>
          <w:sz w:val="20"/>
          <w:lang w:val="sk-SK"/>
        </w:rPr>
      </w:pPr>
      <w:r w:rsidRPr="00A72D99">
        <w:rPr>
          <w:rFonts w:asciiTheme="minorHAnsi" w:hAnsiTheme="minorHAnsi"/>
          <w:sz w:val="20"/>
          <w:lang w:val="sk-SK"/>
        </w:rPr>
        <w:t xml:space="preserve">Informácie a podklady, na základe ktorých  prijímateľ určil PHZ, </w:t>
      </w:r>
      <w:r w:rsidR="0025004D">
        <w:rPr>
          <w:rFonts w:asciiTheme="minorHAnsi" w:hAnsiTheme="minorHAnsi"/>
          <w:sz w:val="20"/>
          <w:lang w:val="sk-SK"/>
        </w:rPr>
        <w:t xml:space="preserve">sú </w:t>
      </w:r>
      <w:r w:rsidRPr="00A72D99">
        <w:rPr>
          <w:rFonts w:asciiTheme="minorHAnsi" w:hAnsiTheme="minorHAnsi"/>
          <w:sz w:val="20"/>
          <w:lang w:val="sk-SK"/>
        </w:rPr>
        <w:t>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37FCE481" wp14:editId="7BD6EA0C">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614EF0" w:rsidRPr="00792568" w:rsidRDefault="00614EF0"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614EF0" w:rsidRPr="00792568" w:rsidRDefault="00614EF0"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7EDDCF9B" wp14:editId="1E727A40">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4EF0" w:rsidRPr="00044102" w:rsidRDefault="00614EF0"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7"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614EF0" w:rsidRPr="00044102" w:rsidRDefault="00614EF0"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8"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rsidP="00FD700F">
      <w:pPr>
        <w:pStyle w:val="Zkladntext"/>
        <w:numPr>
          <w:ilvl w:val="0"/>
          <w:numId w:val="25"/>
        </w:numPr>
        <w:ind w:left="378"/>
        <w:rPr>
          <w:rFonts w:asciiTheme="minorHAnsi" w:hAnsiTheme="minorHAnsi"/>
          <w:bCs/>
          <w:spacing w:val="5"/>
          <w:sz w:val="20"/>
          <w:u w:val="single"/>
        </w:rPr>
      </w:pPr>
      <w:r w:rsidRPr="00A72D99">
        <w:rPr>
          <w:rFonts w:asciiTheme="minorHAnsi" w:hAnsiTheme="minorHAnsi"/>
          <w:sz w:val="20"/>
        </w:rPr>
        <w:t>V prílohe č. 1 tejto príručky sa nachádza vzor dokumentu zachytávajúceho vykonanie určenia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FD700F">
      <w:pPr>
        <w:pStyle w:val="Zkladntext"/>
        <w:numPr>
          <w:ilvl w:val="0"/>
          <w:numId w:val="25"/>
        </w:numPr>
        <w:ind w:left="378"/>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FD700F">
      <w:pPr>
        <w:pStyle w:val="Zkladntext"/>
        <w:numPr>
          <w:ilvl w:val="0"/>
          <w:numId w:val="111"/>
        </w:numPr>
        <w:ind w:left="350"/>
        <w:rPr>
          <w:rFonts w:asciiTheme="minorHAnsi" w:hAnsiTheme="minorHAnsi"/>
          <w:sz w:val="20"/>
          <w:lang w:val="sk-SK"/>
        </w:rPr>
      </w:pPr>
      <w:r w:rsidRPr="000157BB">
        <w:rPr>
          <w:rFonts w:asciiTheme="minorHAnsi" w:hAnsiTheme="minorHAnsi"/>
          <w:sz w:val="20"/>
          <w:lang w:val="sk-SK"/>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FD700F">
      <w:pPr>
        <w:pStyle w:val="Zkladntext"/>
        <w:numPr>
          <w:ilvl w:val="0"/>
          <w:numId w:val="111"/>
        </w:numPr>
        <w:ind w:left="350"/>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00B175C2">
        <w:rPr>
          <w:rFonts w:asciiTheme="minorHAnsi" w:hAnsiTheme="minorHAnsi"/>
          <w:sz w:val="20"/>
          <w:lang w:val="sk-SK"/>
        </w:rPr>
        <w:t xml:space="preserve"> </w:t>
      </w:r>
      <w:r w:rsidR="00B175C2">
        <w:rPr>
          <w:rFonts w:asciiTheme="minorHAnsi" w:hAnsiTheme="minorHAnsi"/>
          <w:sz w:val="20"/>
          <w:lang w:val="sk-SK"/>
        </w:rPr>
        <w:br/>
      </w:r>
      <w:r w:rsidRPr="00A72D99">
        <w:rPr>
          <w:rFonts w:asciiTheme="minorHAnsi" w:hAnsiTheme="minorHAnsi"/>
          <w:sz w:val="20"/>
        </w:rPr>
        <w:t>v oznámení o vyhlásení verejného obstarávania alebo v správe o zákazke s výnimkou zadávania koncesie.</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28C8B65A" wp14:editId="37087103">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4EF0" w:rsidRPr="00D42BD1" w:rsidRDefault="00614EF0"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614EF0" w:rsidRPr="00D42BD1" w:rsidRDefault="00614EF0"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lastRenderedPageBreak/>
        <w:t xml:space="preserve">Rozdeľovanie zákaziek </w:t>
      </w:r>
    </w:p>
    <w:p w:rsidR="000D58B5" w:rsidRPr="00B52DF9" w:rsidRDefault="000D58B5" w:rsidP="00FD700F">
      <w:pPr>
        <w:pStyle w:val="Zkladntext"/>
        <w:numPr>
          <w:ilvl w:val="0"/>
          <w:numId w:val="27"/>
        </w:numPr>
        <w:ind w:left="426" w:hanging="408"/>
        <w:rPr>
          <w:rFonts w:asciiTheme="minorHAnsi" w:hAnsiTheme="minorHAnsi"/>
          <w:sz w:val="20"/>
          <w:lang w:val="sk-SK"/>
        </w:rPr>
      </w:pPr>
      <w:r w:rsidRPr="00B52DF9">
        <w:rPr>
          <w:rFonts w:asciiTheme="minorHAnsi" w:hAnsiTheme="minorHAnsi"/>
          <w:sz w:val="20"/>
          <w:lang w:val="sk-SK"/>
        </w:rPr>
        <w:t xml:space="preserve">Podľa ZVO je zakázané rozdeliť predmet zákazky s cieľom </w:t>
      </w: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r w:rsidRPr="00B52DF9">
        <w:rPr>
          <w:rFonts w:asciiTheme="minorHAnsi" w:hAnsiTheme="minorHAnsi"/>
          <w:sz w:val="20"/>
          <w:lang w:val="sk-SK"/>
        </w:rPr>
        <w:t>ZVO</w:t>
      </w:r>
      <w:r w:rsidR="00A360BC">
        <w:rPr>
          <w:rFonts w:asciiTheme="minorHAnsi" w:hAnsiTheme="minorHAnsi"/>
          <w:sz w:val="20"/>
          <w:lang w:val="sk-SK"/>
        </w:rPr>
        <w:t>.</w:t>
      </w:r>
      <w:r w:rsidRPr="00B52DF9">
        <w:rPr>
          <w:rFonts w:asciiTheme="minorHAnsi" w:hAnsiTheme="minorHAnsi"/>
          <w:sz w:val="20"/>
          <w:lang w:val="sk-SK"/>
        </w:rPr>
        <w:t xml:space="preserve">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FD700F">
      <w:pPr>
        <w:pStyle w:val="Zkladntext"/>
        <w:numPr>
          <w:ilvl w:val="0"/>
          <w:numId w:val="27"/>
        </w:numPr>
        <w:ind w:left="426" w:hanging="408"/>
        <w:rPr>
          <w:rFonts w:asciiTheme="minorHAnsi" w:hAnsiTheme="minorHAnsi"/>
          <w:sz w:val="20"/>
          <w:lang w:val="sk-SK"/>
        </w:rPr>
      </w:pPr>
      <w:r w:rsidRPr="00B52DF9">
        <w:rPr>
          <w:rFonts w:asciiTheme="minorHAnsi" w:hAnsiTheme="minorHAnsi"/>
          <w:sz w:val="20"/>
          <w:lang w:val="sk-SK"/>
        </w:rPr>
        <w:t>Nedovolené rozdelenie zákazky vzniká v situácii, ke</w:t>
      </w:r>
      <w:r w:rsidR="00A360BC">
        <w:rPr>
          <w:rFonts w:asciiTheme="minorHAnsi" w:hAnsiTheme="minorHAnsi"/>
          <w:sz w:val="20"/>
          <w:lang w:val="sk-SK"/>
        </w:rPr>
        <w:t>ď</w:t>
      </w:r>
      <w:r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w:t>
      </w:r>
      <w:r w:rsidR="00A360BC">
        <w:rPr>
          <w:rFonts w:asciiTheme="minorHAnsi" w:hAnsiTheme="minorHAnsi"/>
          <w:sz w:val="20"/>
          <w:lang w:val="sk-SK"/>
        </w:rPr>
        <w:t xml:space="preserve">VO </w:t>
      </w:r>
      <w:r w:rsidRPr="00B52DF9">
        <w:rPr>
          <w:rFonts w:asciiTheme="minorHAnsi" w:hAnsiTheme="minorHAnsi"/>
          <w:sz w:val="20"/>
          <w:lang w:val="sk-SK"/>
        </w:rPr>
        <w:t>by malo za následok použitie prísnejšieho postupu, resp. použitie postupov zadávania zákaziek podľa ZVO.</w:t>
      </w:r>
    </w:p>
    <w:p w:rsidR="00581429" w:rsidRPr="00A72D99" w:rsidRDefault="00FB44BB" w:rsidP="00FD700F">
      <w:pPr>
        <w:pStyle w:val="Zkladntext"/>
        <w:numPr>
          <w:ilvl w:val="0"/>
          <w:numId w:val="27"/>
        </w:numPr>
        <w:ind w:left="426" w:hanging="408"/>
        <w:rPr>
          <w:rFonts w:asciiTheme="minorHAnsi" w:hAnsiTheme="minorHAnsi"/>
          <w:sz w:val="20"/>
          <w:lang w:val="sk-SK"/>
        </w:rPr>
      </w:pPr>
      <w:r>
        <w:rPr>
          <w:rFonts w:asciiTheme="minorHAnsi" w:hAnsiTheme="minorHAnsi"/>
          <w:sz w:val="20"/>
          <w:lang w:val="sk-SK"/>
        </w:rPr>
        <w:t>Ak</w:t>
      </w:r>
      <w:r w:rsidR="00581429"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1 000 000 eur, alebo o tú časť služby, ktorej predpokladaná hodnota je nižšia ako 80 000 eur, a ak hodnota týchto častí nepresiahne 20 % celkovej predpokladanej hodnoty všetkých častí zákazky. </w:t>
      </w:r>
    </w:p>
    <w:p w:rsidR="00581429" w:rsidRPr="00A72D99" w:rsidRDefault="00581429" w:rsidP="00FD700F">
      <w:pPr>
        <w:pStyle w:val="Zkladntext"/>
        <w:numPr>
          <w:ilvl w:val="0"/>
          <w:numId w:val="27"/>
        </w:numPr>
        <w:ind w:left="426" w:hanging="408"/>
        <w:rPr>
          <w:rFonts w:asciiTheme="minorHAnsi" w:hAnsiTheme="minorHAnsi"/>
          <w:sz w:val="20"/>
          <w:lang w:val="sk-SK"/>
        </w:rPr>
      </w:pPr>
      <w:r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pPr>
        <w:pStyle w:val="Nadpis3"/>
        <w:numPr>
          <w:ilvl w:val="2"/>
          <w:numId w:val="106"/>
        </w:numPr>
        <w:ind w:left="1134" w:hanging="850"/>
        <w:jc w:val="both"/>
        <w:rPr>
          <w:rFonts w:asciiTheme="minorHAnsi" w:hAnsiTheme="minorHAnsi"/>
          <w:color w:val="1F497D" w:themeColor="text2"/>
        </w:rPr>
        <w:pPrChange w:id="678" w:author="Autor">
          <w:pPr>
            <w:pStyle w:val="Nadpis3"/>
            <w:numPr>
              <w:ilvl w:val="2"/>
              <w:numId w:val="106"/>
            </w:numPr>
            <w:ind w:left="1134" w:hanging="720"/>
            <w:jc w:val="both"/>
          </w:pPr>
        </w:pPrChange>
      </w:pPr>
      <w:bookmarkStart w:id="679" w:name="_Oznámenia_používané_vo"/>
      <w:bookmarkStart w:id="680" w:name="_Toc532217032"/>
      <w:bookmarkEnd w:id="679"/>
      <w:r w:rsidRPr="00F575F5">
        <w:rPr>
          <w:rFonts w:asciiTheme="minorHAnsi" w:hAnsiTheme="minorHAnsi"/>
          <w:color w:val="1F497D" w:themeColor="text2"/>
        </w:rPr>
        <w:t>Oznámenia používané vo verejnom obstarávaní</w:t>
      </w:r>
      <w:bookmarkEnd w:id="680"/>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FD700F">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w:t>
      </w:r>
      <w:r w:rsidR="00581429" w:rsidRPr="001A4CEC">
        <w:rPr>
          <w:rFonts w:asciiTheme="minorHAnsi" w:hAnsiTheme="minorHAnsi"/>
          <w:b/>
          <w:sz w:val="20"/>
          <w:lang w:val="sk-SK"/>
        </w:rPr>
        <w:t>preukázať dátum odoslania oznámení resp. výzvy a dátum ich opráv na uverejnenie PÚ a ÚVO</w:t>
      </w:r>
      <w:r w:rsidRPr="001A4CEC">
        <w:rPr>
          <w:rFonts w:asciiTheme="minorHAnsi" w:hAnsiTheme="minorHAnsi"/>
          <w:b/>
          <w:sz w:val="20"/>
          <w:lang w:val="sk-SK"/>
        </w:rPr>
        <w:t>.</w:t>
      </w:r>
      <w:r w:rsidRPr="00B52DF9">
        <w:rPr>
          <w:rFonts w:asciiTheme="minorHAnsi" w:hAnsiTheme="minorHAnsi"/>
          <w:sz w:val="20"/>
          <w:lang w:val="sk-SK"/>
        </w:rPr>
        <w:t xml:space="preserve"> </w:t>
      </w:r>
      <w:r w:rsidR="00FB44BB">
        <w:rPr>
          <w:rFonts w:asciiTheme="minorHAnsi" w:hAnsiTheme="minorHAnsi"/>
          <w:sz w:val="20"/>
          <w:lang w:val="sk-SK"/>
        </w:rPr>
        <w:t>Ak</w:t>
      </w:r>
      <w:r w:rsidRPr="00B52DF9">
        <w:rPr>
          <w:rFonts w:asciiTheme="minorHAnsi" w:hAnsiTheme="minorHAnsi"/>
          <w:sz w:val="20"/>
          <w:lang w:val="sk-SK"/>
        </w:rPr>
        <w:t xml:space="preserve"> sa na konkrétne VO vzťahuje povinnosť ex-ante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FD700F">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Častým nedostatkom pri príprave oznámení sú situácie, kedy informácie uvedené napr. v oznámení o vyhlásení VO</w:t>
      </w:r>
      <w:r w:rsidR="001747C3">
        <w:rPr>
          <w:rFonts w:asciiTheme="minorHAnsi" w:hAnsiTheme="minorHAnsi"/>
          <w:sz w:val="20"/>
          <w:lang w:val="sk-SK"/>
        </w:rPr>
        <w:t>,</w:t>
      </w:r>
      <w:r w:rsidRPr="00B52DF9">
        <w:rPr>
          <w:rFonts w:asciiTheme="minorHAnsi" w:hAnsiTheme="minorHAnsi"/>
          <w:sz w:val="20"/>
          <w:lang w:val="sk-SK"/>
        </w:rPr>
        <w:t xml:space="preserve"> nie sú v súlade </w:t>
      </w:r>
      <w:r w:rsidR="002E6F8B" w:rsidRPr="00B52DF9">
        <w:rPr>
          <w:rFonts w:asciiTheme="minorHAnsi" w:hAnsiTheme="minorHAnsi"/>
          <w:sz w:val="20"/>
          <w:lang w:val="sk-SK"/>
        </w:rPr>
        <w:t xml:space="preserve">s informáciami uvedenými v súťažných podkladoch. </w:t>
      </w:r>
      <w:r w:rsidR="002E6F8B" w:rsidRPr="001A4CEC">
        <w:rPr>
          <w:rFonts w:asciiTheme="minorHAnsi" w:hAnsiTheme="minorHAnsi"/>
          <w:b/>
          <w:sz w:val="20"/>
          <w:lang w:val="sk-SK"/>
        </w:rPr>
        <w:t>Preto dôrazne odporúčame</w:t>
      </w:r>
      <w:r w:rsidR="00C3230A" w:rsidRPr="001A4CEC">
        <w:rPr>
          <w:rFonts w:asciiTheme="minorHAnsi" w:hAnsiTheme="minorHAnsi"/>
          <w:b/>
          <w:sz w:val="20"/>
          <w:lang w:val="sk-SK"/>
        </w:rPr>
        <w:t>,</w:t>
      </w:r>
      <w:r w:rsidR="002E6F8B" w:rsidRPr="001A4CEC">
        <w:rPr>
          <w:rFonts w:asciiTheme="minorHAnsi" w:hAnsiTheme="minorHAnsi"/>
          <w:b/>
          <w:sz w:val="20"/>
          <w:lang w:val="sk-SK"/>
        </w:rPr>
        <w:t xml:space="preserve"> aby zverejňované a zasielané dokumenty boli vždy vzájomne preskúmané z pohľadu súladu informácií v nich uvedených.</w:t>
      </w:r>
      <w:r w:rsidR="002E6F8B" w:rsidRPr="00B52DF9">
        <w:rPr>
          <w:rFonts w:asciiTheme="minorHAnsi" w:hAnsiTheme="minorHAnsi"/>
          <w:sz w:val="20"/>
          <w:lang w:val="sk-SK"/>
        </w:rPr>
        <w:t xml:space="preserve"> Nesúlad vzniká rovnako </w:t>
      </w:r>
      <w:r w:rsidR="002E6F8B" w:rsidRPr="001A4CEC">
        <w:rPr>
          <w:rFonts w:asciiTheme="minorHAnsi" w:hAnsiTheme="minorHAnsi"/>
          <w:b/>
          <w:sz w:val="20"/>
          <w:lang w:val="sk-SK"/>
        </w:rPr>
        <w:t>aj v prípadoch, kedy je menený, dopĺňaný alebo upravovaný text v jednom dokumente</w:t>
      </w:r>
      <w:r w:rsidR="002E6F8B" w:rsidRPr="00B52DF9">
        <w:rPr>
          <w:rFonts w:asciiTheme="minorHAnsi" w:hAnsiTheme="minorHAnsi"/>
          <w:sz w:val="20"/>
          <w:lang w:val="sk-SK"/>
        </w:rPr>
        <w:t>,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del w:id="681" w:author="Autor">
        <w:r w:rsidR="00724EF4" w:rsidRPr="001747C3" w:rsidDel="00DA31CE">
          <w:rPr>
            <w:rFonts w:asciiTheme="minorHAnsi" w:hAnsiTheme="minorHAnsi"/>
            <w:strike/>
            <w:sz w:val="20"/>
            <w:lang w:val="sk-SK"/>
          </w:rPr>
          <w:delText>a</w:delText>
        </w:r>
      </w:del>
      <w:r w:rsidR="00505DFE" w:rsidRPr="001747C3">
        <w:rPr>
          <w:rFonts w:asciiTheme="minorHAnsi" w:hAnsiTheme="minorHAnsi"/>
          <w:sz w:val="20"/>
          <w:lang w:val="sk-SK"/>
        </w:rPr>
        <w:t xml:space="preserve"> </w:t>
      </w:r>
      <w:r w:rsidRPr="00B52DF9">
        <w:rPr>
          <w:rFonts w:asciiTheme="minorHAnsi" w:hAnsiTheme="minorHAnsi"/>
          <w:sz w:val="20"/>
          <w:lang w:val="sk-SK"/>
        </w:rPr>
        <w:t xml:space="preserve">postupuje prijímateľ podľa </w:t>
      </w:r>
      <w:ins w:id="682" w:author="Autor">
        <w:r w:rsidR="00DA31CE">
          <w:rPr>
            <w:rFonts w:asciiTheme="minorHAnsi" w:hAnsiTheme="minorHAnsi"/>
            <w:sz w:val="20"/>
            <w:lang w:val="sk-SK"/>
          </w:rPr>
          <w:t>§</w:t>
        </w:r>
      </w:ins>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w:t>
      </w:r>
      <w:r w:rsidR="002E6F8B" w:rsidRPr="001A4CEC">
        <w:rPr>
          <w:rFonts w:asciiTheme="minorHAnsi" w:hAnsiTheme="minorHAnsi"/>
          <w:b/>
          <w:sz w:val="20"/>
          <w:lang w:val="sk-SK"/>
        </w:rPr>
        <w:t>dochádza k</w:t>
      </w:r>
      <w:del w:id="683" w:author="Autor">
        <w:r w:rsidR="002E6F8B" w:rsidRPr="001A4CEC" w:rsidDel="00DA31CE">
          <w:rPr>
            <w:rFonts w:asciiTheme="minorHAnsi" w:hAnsiTheme="minorHAnsi"/>
            <w:b/>
            <w:sz w:val="20"/>
            <w:lang w:val="sk-SK"/>
          </w:rPr>
          <w:delText> </w:delText>
        </w:r>
      </w:del>
      <w:ins w:id="684" w:author="Autor">
        <w:r w:rsidR="00DA31CE">
          <w:rPr>
            <w:rFonts w:asciiTheme="minorHAnsi" w:hAnsiTheme="minorHAnsi"/>
            <w:b/>
            <w:sz w:val="20"/>
            <w:lang w:val="sk-SK"/>
          </w:rPr>
          <w:t> </w:t>
        </w:r>
      </w:ins>
      <w:r w:rsidR="002E6F8B" w:rsidRPr="001A4CEC">
        <w:rPr>
          <w:rFonts w:asciiTheme="minorHAnsi" w:hAnsiTheme="minorHAnsi"/>
          <w:b/>
          <w:sz w:val="20"/>
          <w:lang w:val="sk-SK"/>
        </w:rPr>
        <w:t>zmenám</w:t>
      </w:r>
      <w:ins w:id="685" w:author="Autor">
        <w:r w:rsidR="00DA31CE">
          <w:rPr>
            <w:rFonts w:asciiTheme="minorHAnsi" w:hAnsiTheme="minorHAnsi"/>
            <w:b/>
            <w:sz w:val="20"/>
            <w:lang w:val="sk-SK"/>
          </w:rPr>
          <w:t>,</w:t>
        </w:r>
      </w:ins>
      <w:r w:rsidR="002E6F8B" w:rsidRPr="00B52DF9">
        <w:rPr>
          <w:rFonts w:asciiTheme="minorHAnsi" w:hAnsiTheme="minorHAnsi"/>
          <w:sz w:val="20"/>
          <w:lang w:val="sk-SK"/>
        </w:rPr>
        <w:t xml:space="preserve"> napr. určenia podmienok účasti </w:t>
      </w:r>
      <w:r w:rsidR="00505DFE" w:rsidRPr="00B52DF9">
        <w:rPr>
          <w:rFonts w:asciiTheme="minorHAnsi" w:hAnsiTheme="minorHAnsi"/>
          <w:sz w:val="20"/>
          <w:lang w:val="sk-SK"/>
        </w:rPr>
        <w:t xml:space="preserve">alebo kritérií, alebo iným dôležitým zmenám, </w:t>
      </w:r>
      <w:r w:rsidR="00505DFE" w:rsidRPr="001A4CEC">
        <w:rPr>
          <w:rFonts w:asciiTheme="minorHAnsi" w:hAnsiTheme="minorHAnsi"/>
          <w:b/>
          <w:sz w:val="20"/>
          <w:lang w:val="sk-SK"/>
        </w:rPr>
        <w:t xml:space="preserve">prijímateľ by mal súčasne so zverejnením týchto zmien (napr. v korigende) vždy zvažovať aj potrebu súčasného primeraného predĺženia lehoty </w:t>
      </w:r>
      <w:r w:rsidR="00505DFE" w:rsidRPr="00B52DF9">
        <w:rPr>
          <w:rFonts w:asciiTheme="minorHAnsi" w:hAnsiTheme="minorHAnsi"/>
          <w:sz w:val="20"/>
          <w:lang w:val="sk-SK"/>
        </w:rPr>
        <w:t>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pPr>
        <w:pStyle w:val="Nadpis3"/>
        <w:numPr>
          <w:ilvl w:val="2"/>
          <w:numId w:val="106"/>
        </w:numPr>
        <w:ind w:left="1134" w:hanging="850"/>
        <w:jc w:val="both"/>
        <w:rPr>
          <w:rFonts w:asciiTheme="minorHAnsi" w:hAnsiTheme="minorHAnsi"/>
          <w:color w:val="1F497D" w:themeColor="text2"/>
        </w:rPr>
        <w:pPrChange w:id="686" w:author="Autor">
          <w:pPr>
            <w:pStyle w:val="Nadpis3"/>
            <w:numPr>
              <w:ilvl w:val="2"/>
              <w:numId w:val="106"/>
            </w:numPr>
            <w:ind w:left="1134" w:hanging="720"/>
            <w:jc w:val="both"/>
          </w:pPr>
        </w:pPrChange>
      </w:pPr>
      <w:bookmarkStart w:id="687" w:name="_Ref417893187"/>
      <w:bookmarkStart w:id="688" w:name="_Toc532217033"/>
      <w:r w:rsidRPr="00F575F5">
        <w:rPr>
          <w:rFonts w:asciiTheme="minorHAnsi" w:hAnsiTheme="minorHAnsi"/>
          <w:color w:val="1F497D" w:themeColor="text2"/>
        </w:rPr>
        <w:lastRenderedPageBreak/>
        <w:t>Súťažné podklady</w:t>
      </w:r>
      <w:bookmarkEnd w:id="687"/>
      <w:bookmarkEnd w:id="688"/>
    </w:p>
    <w:p w:rsidR="00832BDE" w:rsidRPr="00F575F5" w:rsidRDefault="00832BDE" w:rsidP="00B52DF9">
      <w:pPr>
        <w:pStyle w:val="Nadpis4"/>
        <w:numPr>
          <w:ilvl w:val="3"/>
          <w:numId w:val="106"/>
        </w:numPr>
        <w:jc w:val="both"/>
        <w:rPr>
          <w:rFonts w:asciiTheme="minorHAnsi" w:hAnsiTheme="minorHAnsi"/>
          <w:color w:val="1F497D" w:themeColor="text2"/>
        </w:rPr>
      </w:pPr>
      <w:bookmarkStart w:id="689" w:name="_Ref417893388"/>
      <w:r w:rsidRPr="00F575F5">
        <w:rPr>
          <w:rFonts w:asciiTheme="minorHAnsi" w:hAnsiTheme="minorHAnsi"/>
          <w:color w:val="1F497D" w:themeColor="text2"/>
        </w:rPr>
        <w:t>Opis predmetu zákazky</w:t>
      </w:r>
      <w:bookmarkEnd w:id="689"/>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w:t>
      </w:r>
      <w:ins w:id="690" w:author="Autor">
        <w:r w:rsidR="00DA31CE">
          <w:rPr>
            <w:rFonts w:asciiTheme="minorHAnsi" w:hAnsiTheme="minorHAnsi"/>
            <w:sz w:val="20"/>
            <w:szCs w:val="20"/>
          </w:rPr>
          <w:t xml:space="preserve"> </w:t>
        </w:r>
      </w:ins>
      <w:r w:rsidR="006645A0" w:rsidRPr="00B52DF9">
        <w:rPr>
          <w:rFonts w:asciiTheme="minorHAnsi" w:hAnsiTheme="minorHAnsi"/>
          <w:sz w:val="20"/>
          <w:szCs w:val="20"/>
        </w:rPr>
        <w: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Prijímateľ by pri definovaní predmetu zákazky mal taktiež vychádzať zo schváleného projektu (t.</w:t>
      </w:r>
      <w:ins w:id="691" w:author="Autor">
        <w:r w:rsidR="00DA31CE">
          <w:rPr>
            <w:rFonts w:asciiTheme="minorHAnsi" w:hAnsiTheme="minorHAnsi"/>
            <w:sz w:val="20"/>
            <w:szCs w:val="20"/>
          </w:rPr>
          <w:t xml:space="preserve"> </w:t>
        </w:r>
      </w:ins>
      <w:r w:rsidRPr="00B52DF9">
        <w:rPr>
          <w:rFonts w:asciiTheme="minorHAnsi" w:hAnsiTheme="minorHAnsi"/>
          <w:sz w:val="20"/>
          <w:szCs w:val="20"/>
        </w:rPr>
        <w:t>j. žiadosti o NFP)</w:t>
      </w:r>
      <w:r w:rsidR="006E3D45">
        <w:rPr>
          <w:rFonts w:asciiTheme="minorHAnsi" w:hAnsiTheme="minorHAnsi"/>
          <w:sz w:val="20"/>
          <w:szCs w:val="20"/>
        </w:rPr>
        <w:t>,</w:t>
      </w:r>
      <w:r w:rsidRPr="00B52DF9">
        <w:rPr>
          <w:rFonts w:asciiTheme="minorHAnsi" w:hAnsiTheme="minorHAnsi"/>
          <w:sz w:val="20"/>
          <w:szCs w:val="20"/>
        </w:rPr>
        <w:t xml:space="preserve">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59E46385" wp14:editId="29CAC095">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614EF0" w:rsidRPr="00792568" w:rsidRDefault="00614EF0"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614EF0" w:rsidRPr="00792568" w:rsidRDefault="00614EF0"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614EF0" w:rsidRPr="00792568" w:rsidRDefault="00614EF0"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614EF0" w:rsidRPr="00792568" w:rsidRDefault="00614EF0"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624AD0BE" wp14:editId="6B370733">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614EF0" w:rsidRPr="00792568" w:rsidRDefault="00614EF0"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614EF0" w:rsidRPr="00792568" w:rsidRDefault="00614EF0"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391C2B3C" wp14:editId="08B37272">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4EF0" w:rsidRPr="00792568" w:rsidRDefault="00614EF0"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614EF0" w:rsidRPr="00792568" w:rsidRDefault="00614EF0"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673A2420" wp14:editId="3C88DFFA">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4EF0" w:rsidRPr="00792568" w:rsidRDefault="00614EF0"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614EF0" w:rsidRPr="00792568" w:rsidRDefault="00614EF0"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1A485A" w:rsidP="00B52DF9">
      <w:pPr>
        <w:pStyle w:val="Nadpis4"/>
        <w:numPr>
          <w:ilvl w:val="3"/>
          <w:numId w:val="106"/>
        </w:numPr>
        <w:jc w:val="both"/>
        <w:rPr>
          <w:rFonts w:asciiTheme="minorHAnsi" w:hAnsiTheme="minorHAnsi"/>
          <w:color w:val="1F497D" w:themeColor="text2"/>
        </w:rPr>
      </w:pPr>
      <w:r>
        <w:rPr>
          <w:rFonts w:asciiTheme="minorHAnsi" w:hAnsiTheme="minorHAnsi"/>
          <w:color w:val="1F497D" w:themeColor="text2"/>
        </w:rPr>
        <w:t xml:space="preserve">Zverejňovanie, vysvetľovanie </w:t>
      </w:r>
      <w:r w:rsidR="00832BDE" w:rsidRPr="00F575F5">
        <w:rPr>
          <w:rFonts w:asciiTheme="minorHAnsi" w:hAnsiTheme="minorHAnsi"/>
          <w:color w:val="1F497D" w:themeColor="text2"/>
        </w:rPr>
        <w:t>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xml:space="preserve">§ 43 ods. 1 </w:t>
      </w:r>
      <w:r w:rsidR="00DE4BE6" w:rsidRPr="001A4CEC">
        <w:rPr>
          <w:rFonts w:asciiTheme="minorHAnsi" w:hAnsiTheme="minorHAnsi"/>
          <w:strike/>
          <w:sz w:val="20"/>
          <w:szCs w:val="20"/>
        </w:rPr>
        <w:t>a</w:t>
      </w:r>
      <w:r w:rsidR="001A485A">
        <w:rPr>
          <w:rFonts w:asciiTheme="minorHAnsi" w:hAnsiTheme="minorHAnsi"/>
          <w:sz w:val="20"/>
          <w:szCs w:val="20"/>
        </w:rPr>
        <w:t>,</w:t>
      </w:r>
      <w:r w:rsidR="00DE4BE6" w:rsidRPr="00A72D99">
        <w:rPr>
          <w:rFonts w:asciiTheme="minorHAnsi" w:hAnsiTheme="minorHAnsi"/>
          <w:sz w:val="20"/>
          <w:szCs w:val="20"/>
        </w:rPr>
        <w:t xml:space="preserve"> § 64 ods. 2</w:t>
      </w:r>
      <w:r w:rsidR="001A485A">
        <w:rPr>
          <w:rFonts w:asciiTheme="minorHAnsi" w:hAnsiTheme="minorHAnsi"/>
          <w:sz w:val="20"/>
          <w:szCs w:val="20"/>
        </w:rPr>
        <w:t xml:space="preserve"> a §114 ods.</w:t>
      </w:r>
      <w:r w:rsidR="0026098E">
        <w:rPr>
          <w:rFonts w:asciiTheme="minorHAnsi" w:hAnsiTheme="minorHAnsi"/>
          <w:sz w:val="20"/>
          <w:szCs w:val="20"/>
        </w:rPr>
        <w:t xml:space="preserve"> </w:t>
      </w:r>
      <w:r w:rsidR="001A485A">
        <w:rPr>
          <w:rFonts w:asciiTheme="minorHAnsi" w:hAnsiTheme="minorHAnsi"/>
          <w:sz w:val="20"/>
          <w:szCs w:val="20"/>
        </w:rPr>
        <w:t xml:space="preserve">6 </w:t>
      </w:r>
      <w:r w:rsidR="00DE4BE6" w:rsidRPr="00A72D99">
        <w:rPr>
          <w:rFonts w:asciiTheme="minorHAnsi" w:hAnsiTheme="minorHAnsi"/>
          <w:sz w:val="20"/>
          <w:szCs w:val="20"/>
        </w:rPr>
        <w:t xml:space="preserve"> ZVO</w:t>
      </w:r>
      <w:r w:rsidRPr="00B52DF9">
        <w:rPr>
          <w:rFonts w:asciiTheme="minorHAnsi" w:hAnsiTheme="minorHAnsi"/>
          <w:sz w:val="20"/>
          <w:szCs w:val="20"/>
        </w:rPr>
        <w:t xml:space="preserve">. Je preto nevyhnutné, aby </w:t>
      </w:r>
      <w:r w:rsidR="001A485A" w:rsidRPr="001A4CEC">
        <w:rPr>
          <w:rFonts w:asciiTheme="minorHAnsi" w:hAnsiTheme="minorHAnsi"/>
          <w:b/>
          <w:sz w:val="20"/>
          <w:szCs w:val="20"/>
        </w:rPr>
        <w:t xml:space="preserve">odo dňa uverejnenia oznámenia o vyhlásení VO </w:t>
      </w:r>
      <w:r w:rsidR="001A485A">
        <w:rPr>
          <w:rFonts w:asciiTheme="minorHAnsi" w:hAnsiTheme="minorHAnsi"/>
          <w:b/>
          <w:sz w:val="20"/>
          <w:szCs w:val="20"/>
        </w:rPr>
        <w:t>(vzťahuje sa na nadlimitné zákazky)</w:t>
      </w:r>
      <w:r w:rsidR="0026098E">
        <w:rPr>
          <w:rFonts w:asciiTheme="minorHAnsi" w:hAnsiTheme="minorHAnsi"/>
          <w:b/>
          <w:sz w:val="20"/>
          <w:szCs w:val="20"/>
        </w:rPr>
        <w:t xml:space="preserve">, v deň nasledujúci po uverejnení výzvy na predkladanie ponúk (vzťahuje sa na podlimitné zákazky bez </w:t>
      </w:r>
      <w:r w:rsidR="0026098E">
        <w:rPr>
          <w:rFonts w:asciiTheme="minorHAnsi" w:hAnsiTheme="minorHAnsi"/>
          <w:b/>
          <w:sz w:val="20"/>
          <w:szCs w:val="20"/>
        </w:rPr>
        <w:lastRenderedPageBreak/>
        <w:t>využitia elektr. trhoviska)</w:t>
      </w:r>
      <w:r w:rsidRPr="001A4CEC">
        <w:rPr>
          <w:rFonts w:asciiTheme="minorHAnsi" w:hAnsiTheme="minorHAnsi"/>
          <w:b/>
          <w:sz w:val="20"/>
          <w:szCs w:val="20"/>
        </w:rPr>
        <w:t xml:space="preserve"> boli súťažné podklady kompletné a úplné a mohli byť bez obmedzení v profile  prístupné všetkým potenciálnym záujemcom</w:t>
      </w:r>
      <w:r w:rsidRPr="00B52DF9">
        <w:rPr>
          <w:rFonts w:asciiTheme="minorHAnsi" w:hAnsiTheme="minorHAnsi"/>
          <w:sz w:val="20"/>
          <w:szCs w:val="20"/>
        </w:rPr>
        <w:t xml:space="preserve">.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korigende)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r w:rsidR="00180AB6">
        <w:rPr>
          <w:rFonts w:asciiTheme="minorHAnsi" w:hAnsiTheme="minorHAnsi"/>
          <w:sz w:val="20"/>
          <w:szCs w:val="20"/>
        </w:rPr>
        <w:t xml:space="preserve"> (určiť povinnosti dodávateľa -  oznámiť akúkoľvek zmenu údajov o subdodávateľovi a pravidlá zmeny subdodávateľa - § 41 ods. 4)</w:t>
      </w:r>
      <w:r w:rsidR="000741FC" w:rsidRPr="00B52DF9">
        <w:rPr>
          <w:rFonts w:asciiTheme="minorHAnsi" w:hAnsiTheme="minorHAnsi"/>
          <w:sz w:val="20"/>
          <w:szCs w:val="20"/>
        </w:rPr>
        <w:t>.</w:t>
      </w:r>
      <w:r w:rsidR="00180AB6">
        <w:rPr>
          <w:rFonts w:asciiTheme="minorHAnsi" w:hAnsiTheme="minorHAnsi"/>
          <w:sz w:val="20"/>
          <w:szCs w:val="20"/>
        </w:rPr>
        <w:t xml:space="preserve"> </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nasl.</w:t>
      </w:r>
      <w:r w:rsidR="00C3230A" w:rsidRPr="00B52DF9">
        <w:rPr>
          <w:rFonts w:asciiTheme="minorHAnsi" w:hAnsiTheme="minorHAnsi"/>
          <w:sz w:val="20"/>
          <w:szCs w:val="20"/>
        </w:rPr>
        <w:t>,</w:t>
      </w:r>
      <w:r w:rsidRPr="00B52DF9">
        <w:rPr>
          <w:rFonts w:asciiTheme="minorHAnsi" w:hAnsiTheme="minorHAnsi"/>
          <w:sz w:val="20"/>
          <w:szCs w:val="20"/>
        </w:rPr>
        <w:t xml:space="preserve"> t.</w:t>
      </w:r>
      <w:r w:rsidR="00C80CDA">
        <w:rPr>
          <w:rFonts w:asciiTheme="minorHAnsi" w:hAnsiTheme="minorHAnsi"/>
          <w:sz w:val="20"/>
          <w:szCs w:val="20"/>
        </w:rPr>
        <w:t xml:space="preserve"> </w:t>
      </w:r>
      <w:r w:rsidRPr="00B52DF9">
        <w:rPr>
          <w:rFonts w:asciiTheme="minorHAnsi" w:hAnsiTheme="minorHAnsi"/>
          <w:sz w:val="20"/>
          <w:szCs w:val="20"/>
        </w:rPr>
        <w:t xml:space="preserve">j. </w:t>
      </w:r>
      <w:r w:rsidR="00E84877" w:rsidRPr="00B52DF9">
        <w:rPr>
          <w:rFonts w:asciiTheme="minorHAnsi" w:hAnsiTheme="minorHAnsi"/>
          <w:sz w:val="20"/>
          <w:szCs w:val="20"/>
        </w:rPr>
        <w:t xml:space="preserve">zadávaných </w:t>
      </w:r>
      <w:r w:rsidR="00C80CDA">
        <w:rPr>
          <w:rFonts w:asciiTheme="minorHAnsi" w:hAnsiTheme="minorHAnsi"/>
          <w:sz w:val="20"/>
          <w:szCs w:val="20"/>
        </w:rPr>
        <w:t xml:space="preserve">s využitím elektronického trhoviska </w:t>
      </w:r>
      <w:r w:rsidRPr="00B52DF9">
        <w:rPr>
          <w:rFonts w:asciiTheme="minorHAnsi" w:hAnsiTheme="minorHAnsi"/>
          <w:sz w:val="20"/>
          <w:szCs w:val="20"/>
        </w:rPr>
        <w:t xml:space="preserve">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6A05596D" wp14:editId="6A44A21B">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614EF0" w:rsidRPr="00792568" w:rsidRDefault="00614EF0"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614EF0" w:rsidRPr="00792568" w:rsidRDefault="00614EF0"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660BDB25" wp14:editId="6FE30583">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614EF0" w:rsidRPr="00792568" w:rsidRDefault="00614EF0"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614EF0" w:rsidRPr="00792568" w:rsidRDefault="00614EF0"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0157BB">
      <w:pPr>
        <w:pStyle w:val="Nadpis3"/>
        <w:numPr>
          <w:ilvl w:val="2"/>
          <w:numId w:val="106"/>
        </w:numPr>
        <w:ind w:left="1134"/>
        <w:jc w:val="both"/>
        <w:rPr>
          <w:rFonts w:asciiTheme="minorHAnsi" w:hAnsiTheme="minorHAnsi"/>
          <w:color w:val="1F497D" w:themeColor="text2"/>
        </w:rPr>
      </w:pPr>
      <w:bookmarkStart w:id="692" w:name="_Toc532217034"/>
      <w:r w:rsidRPr="00F575F5">
        <w:rPr>
          <w:rFonts w:asciiTheme="minorHAnsi" w:hAnsiTheme="minorHAnsi"/>
          <w:color w:val="1F497D" w:themeColor="text2"/>
        </w:rPr>
        <w:t>Určovanie lehôt</w:t>
      </w:r>
      <w:bookmarkEnd w:id="692"/>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693" w:name="_Toc532217035"/>
      <w:r w:rsidRPr="00F575F5">
        <w:rPr>
          <w:rFonts w:asciiTheme="minorHAnsi" w:hAnsiTheme="minorHAnsi"/>
          <w:color w:val="1F497D" w:themeColor="text2"/>
        </w:rPr>
        <w:t>Určovanie zábezpeky</w:t>
      </w:r>
      <w:bookmarkEnd w:id="693"/>
    </w:p>
    <w:p w:rsidR="00495B98" w:rsidRPr="00B52DF9" w:rsidRDefault="00207191">
      <w:pPr>
        <w:ind w:left="284"/>
        <w:jc w:val="both"/>
        <w:rPr>
          <w:rFonts w:asciiTheme="minorHAnsi" w:hAnsiTheme="minorHAnsi"/>
          <w:sz w:val="20"/>
          <w:szCs w:val="20"/>
        </w:rPr>
        <w:pPrChange w:id="694" w:author="Autor">
          <w:pPr>
            <w:jc w:val="both"/>
          </w:pPr>
        </w:pPrChange>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lastRenderedPageBreak/>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pPr>
        <w:ind w:left="284"/>
        <w:jc w:val="both"/>
        <w:rPr>
          <w:rFonts w:asciiTheme="minorHAnsi" w:hAnsiTheme="minorHAnsi"/>
          <w:color w:val="1F497D" w:themeColor="text2"/>
        </w:rPr>
        <w:pPrChange w:id="695" w:author="Autor">
          <w:pPr>
            <w:jc w:val="both"/>
          </w:pPr>
        </w:pPrChange>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pPr>
        <w:pStyle w:val="Nadpis3"/>
        <w:numPr>
          <w:ilvl w:val="2"/>
          <w:numId w:val="106"/>
        </w:numPr>
        <w:ind w:left="993" w:hanging="709"/>
        <w:jc w:val="both"/>
        <w:rPr>
          <w:rFonts w:asciiTheme="minorHAnsi" w:hAnsiTheme="minorHAnsi"/>
          <w:color w:val="1F497D" w:themeColor="text2"/>
        </w:rPr>
        <w:pPrChange w:id="696" w:author="Autor">
          <w:pPr>
            <w:pStyle w:val="Nadpis3"/>
            <w:numPr>
              <w:ilvl w:val="2"/>
              <w:numId w:val="106"/>
            </w:numPr>
            <w:ind w:left="1134" w:hanging="720"/>
            <w:jc w:val="both"/>
          </w:pPr>
        </w:pPrChange>
      </w:pPr>
      <w:bookmarkStart w:id="697" w:name="_Ref417892475"/>
      <w:bookmarkStart w:id="698" w:name="_Toc532217036"/>
      <w:r w:rsidRPr="00F575F5">
        <w:rPr>
          <w:rFonts w:asciiTheme="minorHAnsi" w:hAnsiTheme="minorHAnsi"/>
          <w:color w:val="1F497D" w:themeColor="text2"/>
        </w:rPr>
        <w:t>Určovanie kritérií na vyhodnotenie ponúk</w:t>
      </w:r>
      <w:bookmarkEnd w:id="697"/>
      <w:bookmarkEnd w:id="698"/>
    </w:p>
    <w:p w:rsidR="004B5657" w:rsidRPr="008C536A" w:rsidRDefault="00207191" w:rsidP="0050678A">
      <w:pPr>
        <w:widowControl w:val="0"/>
        <w:autoSpaceDE w:val="0"/>
        <w:autoSpaceDN w:val="0"/>
        <w:adjustRightInd w:val="0"/>
        <w:spacing w:line="250" w:lineRule="auto"/>
        <w:ind w:left="284" w:right="78"/>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8C536A" w:rsidRPr="003305BD">
        <w:rPr>
          <w:rFonts w:asciiTheme="minorHAnsi" w:hAnsiTheme="minorHAnsi"/>
          <w:w w:val="102"/>
          <w:sz w:val="20"/>
          <w:szCs w:val="20"/>
        </w:rPr>
        <w:t>inštitúty zabezpečujúce zmluvné plnenie</w:t>
      </w:r>
      <w:r w:rsidR="008C536A">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w:t>
      </w:r>
      <w:r w:rsidR="000F77CD" w:rsidRPr="00B52DF9">
        <w:rPr>
          <w:rFonts w:asciiTheme="minorHAnsi" w:hAnsiTheme="minorHAnsi"/>
          <w:sz w:val="20"/>
          <w:szCs w:val="20"/>
        </w:rPr>
        <w:t>, ktoré nie sú objektívne vyhodnotiteľné</w:t>
      </w:r>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pPr>
        <w:pStyle w:val="Nadpis3"/>
        <w:numPr>
          <w:ilvl w:val="2"/>
          <w:numId w:val="106"/>
        </w:numPr>
        <w:ind w:left="1134" w:hanging="850"/>
        <w:jc w:val="both"/>
        <w:rPr>
          <w:rFonts w:asciiTheme="minorHAnsi" w:hAnsiTheme="minorHAnsi"/>
          <w:color w:val="1F497D" w:themeColor="text2"/>
        </w:rPr>
        <w:pPrChange w:id="699" w:author="Autor">
          <w:pPr>
            <w:pStyle w:val="Nadpis3"/>
            <w:numPr>
              <w:ilvl w:val="2"/>
              <w:numId w:val="106"/>
            </w:numPr>
            <w:ind w:left="1134" w:hanging="720"/>
            <w:jc w:val="both"/>
          </w:pPr>
        </w:pPrChange>
      </w:pPr>
      <w:bookmarkStart w:id="700" w:name="_Ref417892350"/>
      <w:bookmarkStart w:id="701" w:name="_Toc532217037"/>
      <w:r w:rsidRPr="00F575F5">
        <w:rPr>
          <w:rFonts w:asciiTheme="minorHAnsi" w:hAnsiTheme="minorHAnsi"/>
          <w:color w:val="1F497D" w:themeColor="text2"/>
        </w:rPr>
        <w:t>Podmienky účasti</w:t>
      </w:r>
      <w:bookmarkEnd w:id="700"/>
      <w:bookmarkEnd w:id="701"/>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w:t>
      </w:r>
      <w:ins w:id="702" w:author="Autor">
        <w:r w:rsidR="00DA31CE">
          <w:rPr>
            <w:rFonts w:asciiTheme="minorHAnsi" w:hAnsiTheme="minorHAnsi"/>
            <w:sz w:val="20"/>
            <w:szCs w:val="20"/>
          </w:rPr>
          <w:t xml:space="preserve"> a</w:t>
        </w:r>
      </w:ins>
      <w:r w:rsidR="00DE4BE6" w:rsidRPr="00A72D99">
        <w:rPr>
          <w:rFonts w:asciiTheme="minorHAnsi" w:hAnsiTheme="minorHAnsi"/>
          <w:sz w:val="20"/>
          <w:szCs w:val="20"/>
        </w:rPr>
        <w:t xml:space="preserve">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w:t>
      </w:r>
      <w:ins w:id="703" w:author="Autor">
        <w:r w:rsidR="00DA31CE">
          <w:rPr>
            <w:rFonts w:asciiTheme="minorHAnsi" w:hAnsiTheme="minorHAnsi"/>
            <w:sz w:val="20"/>
            <w:szCs w:val="20"/>
          </w:rPr>
          <w:t>,</w:t>
        </w:r>
      </w:ins>
      <w:r w:rsidRPr="00B52DF9">
        <w:rPr>
          <w:rFonts w:asciiTheme="minorHAnsi" w:hAnsiTheme="minorHAnsi"/>
          <w:sz w:val="20"/>
          <w:szCs w:val="20"/>
        </w:rPr>
        <w:t xml:space="preserve">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80CD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73576215" wp14:editId="7A5AA441">
                <wp:simplePos x="0" y="0"/>
                <wp:positionH relativeFrom="column">
                  <wp:posOffset>-635</wp:posOffset>
                </wp:positionH>
                <wp:positionV relativeFrom="paragraph">
                  <wp:posOffset>176530</wp:posOffset>
                </wp:positionV>
                <wp:extent cx="5791200" cy="754380"/>
                <wp:effectExtent l="0" t="0" r="19050" b="26670"/>
                <wp:wrapNone/>
                <wp:docPr id="15" name="Textové pole 15"/>
                <wp:cNvGraphicFramePr/>
                <a:graphic xmlns:a="http://schemas.openxmlformats.org/drawingml/2006/main">
                  <a:graphicData uri="http://schemas.microsoft.com/office/word/2010/wordprocessingShape">
                    <wps:wsp>
                      <wps:cNvSpPr txBox="1"/>
                      <wps:spPr>
                        <a:xfrm>
                          <a:off x="0" y="0"/>
                          <a:ext cx="5791200" cy="754380"/>
                        </a:xfrm>
                        <a:prstGeom prst="rect">
                          <a:avLst/>
                        </a:prstGeom>
                        <a:solidFill>
                          <a:schemeClr val="accent6">
                            <a:lumMod val="40000"/>
                            <a:lumOff val="60000"/>
                          </a:schemeClr>
                        </a:solidFill>
                        <a:ln w="6350">
                          <a:solidFill>
                            <a:prstClr val="black"/>
                          </a:solidFill>
                        </a:ln>
                        <a:effectLst/>
                      </wps:spPr>
                      <wps:txbx>
                        <w:txbxContent>
                          <w:p w:rsidR="00614EF0" w:rsidRDefault="00614EF0"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Pri uvádzaní lehôt ako napr. za predchádzajúce tri roky uviesť, k akému dátumu sa počítajú predchádzajúce tri roky  –  napr. k dátumu zverejnenia oznámenia o vyhlásení VO vo Vestníku.</w:t>
                            </w:r>
                          </w:p>
                          <w:p w:rsidR="00614EF0" w:rsidRPr="00792568" w:rsidRDefault="00614EF0"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05pt;margin-top:13.9pt;width:456pt;height:59.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" fillcolor="#fbd4b4 [1305]" strokeweight=".5pt">
                <v:textbox>
                  <w:txbxContent>
                    <w:p w:rsidR="00614EF0" w:rsidRDefault="00614EF0"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Pri uvádzaní lehôt ako napr. za predchádzajúce tri roky uviesť, k akému dátumu sa počítajú predchádzajúce tri roky  –  napr. k dátumu zverejnenia oznámenia o vyhlásení VO vo Vestníku.</w:t>
                      </w:r>
                    </w:p>
                    <w:p w:rsidR="00614EF0" w:rsidRPr="00792568" w:rsidRDefault="00614EF0"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w:t>
      </w:r>
      <w:ins w:id="704" w:author="Autor">
        <w:r w:rsidR="00EF198C">
          <w:rPr>
            <w:rFonts w:asciiTheme="minorHAnsi" w:hAnsiTheme="minorHAnsi"/>
            <w:sz w:val="20"/>
            <w:szCs w:val="20"/>
          </w:rPr>
          <w:t> nasl.</w:t>
        </w:r>
      </w:ins>
      <w:r w:rsidR="00DE4BE6" w:rsidRPr="00A72D99">
        <w:rPr>
          <w:rFonts w:asciiTheme="minorHAnsi" w:hAnsiTheme="minorHAnsi"/>
          <w:sz w:val="20"/>
          <w:szCs w:val="20"/>
        </w:rPr>
        <w:t> </w:t>
      </w:r>
      <w:del w:id="705" w:author="Autor">
        <w:r w:rsidR="00DE4BE6" w:rsidRPr="00A72D99" w:rsidDel="00EF198C">
          <w:rPr>
            <w:rFonts w:asciiTheme="minorHAnsi" w:hAnsiTheme="minorHAnsi"/>
            <w:sz w:val="20"/>
            <w:szCs w:val="20"/>
          </w:rPr>
          <w:delText>34</w:delText>
        </w:r>
        <w:r w:rsidR="00DE4BE6" w:rsidRPr="00B426A0" w:rsidDel="00EF198C">
          <w:rPr>
            <w:color w:val="FF0000"/>
            <w:sz w:val="20"/>
            <w:szCs w:val="20"/>
          </w:rPr>
          <w:delText xml:space="preserve"> </w:delText>
        </w:r>
        <w:r w:rsidR="00F04EF7" w:rsidRPr="00B52DF9" w:rsidDel="00EF198C">
          <w:rPr>
            <w:rFonts w:asciiTheme="minorHAnsi" w:hAnsiTheme="minorHAnsi"/>
            <w:sz w:val="20"/>
            <w:szCs w:val="20"/>
          </w:rPr>
          <w:delText>ZV</w:delText>
        </w:r>
      </w:del>
      <w:ins w:id="706" w:author="Autor">
        <w:r w:rsidR="00EF198C">
          <w:rPr>
            <w:rFonts w:asciiTheme="minorHAnsi" w:hAnsiTheme="minorHAnsi"/>
            <w:sz w:val="20"/>
            <w:szCs w:val="20"/>
          </w:rPr>
          <w:t>ZV</w:t>
        </w:r>
      </w:ins>
      <w:r w:rsidR="00F04EF7" w:rsidRPr="00B52DF9">
        <w:rPr>
          <w:rFonts w:asciiTheme="minorHAnsi" w:hAnsiTheme="minorHAnsi"/>
          <w:sz w:val="20"/>
          <w:szCs w:val="20"/>
        </w:rPr>
        <w:t>O.</w:t>
      </w:r>
      <w:r w:rsidR="00F04EF7" w:rsidRPr="00B52DF9">
        <w:rPr>
          <w:rFonts w:asciiTheme="minorHAnsi" w:hAnsiTheme="minorHAnsi"/>
          <w:color w:val="1F497D" w:themeColor="text2"/>
          <w:sz w:val="20"/>
          <w:szCs w:val="20"/>
        </w:rPr>
        <w:t xml:space="preserve"> </w:t>
      </w:r>
    </w:p>
    <w:p w:rsidR="00B41B6F" w:rsidRPr="00F575F5" w:rsidRDefault="00B41B6F" w:rsidP="00495B98">
      <w:pPr>
        <w:jc w:val="both"/>
        <w:rPr>
          <w:rFonts w:asciiTheme="minorHAnsi" w:hAnsiTheme="minorHAnsi"/>
          <w:color w:val="1F497D" w:themeColor="text2"/>
        </w:rPr>
      </w:pPr>
    </w:p>
    <w:p w:rsidR="00B41B6F" w:rsidRPr="00F575F5" w:rsidRDefault="00B41B6F" w:rsidP="00495B98">
      <w:pPr>
        <w:jc w:val="both"/>
        <w:rPr>
          <w:rFonts w:asciiTheme="minorHAnsi" w:hAnsiTheme="minorHAnsi"/>
          <w:color w:val="1F497D" w:themeColor="text2"/>
        </w:rPr>
      </w:pPr>
    </w:p>
    <w:p w:rsidR="0050678A" w:rsidRDefault="0050678A">
      <w:pPr>
        <w:pStyle w:val="Nadpis4"/>
        <w:ind w:left="284"/>
        <w:jc w:val="both"/>
        <w:rPr>
          <w:ins w:id="707" w:author="Autor"/>
          <w:rFonts w:asciiTheme="minorHAnsi" w:hAnsiTheme="minorHAnsi"/>
          <w:color w:val="1F497D" w:themeColor="text2"/>
        </w:rPr>
        <w:pPrChange w:id="708" w:author="Autor">
          <w:pPr>
            <w:pStyle w:val="Nadpis4"/>
            <w:numPr>
              <w:ilvl w:val="3"/>
              <w:numId w:val="106"/>
            </w:numPr>
            <w:ind w:left="1364" w:hanging="1080"/>
            <w:jc w:val="both"/>
          </w:pPr>
        </w:pPrChange>
      </w:pPr>
    </w:p>
    <w:p w:rsidR="006E526E" w:rsidRPr="00F575F5" w:rsidRDefault="006E526E" w:rsidP="00614EF0">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ZVO</w:t>
      </w:r>
      <w:del w:id="709" w:author="Autor">
        <w:r w:rsidR="00DE4BE6" w:rsidRPr="00A72D99" w:rsidDel="00EF198C">
          <w:rPr>
            <w:rFonts w:asciiTheme="minorHAnsi" w:hAnsiTheme="minorHAnsi"/>
            <w:sz w:val="20"/>
            <w:szCs w:val="20"/>
          </w:rPr>
          <w:delText xml:space="preserve"> </w:delText>
        </w:r>
      </w:del>
      <w:r w:rsidR="00DE4BE6" w:rsidRPr="00A72D99">
        <w:rPr>
          <w:rFonts w:asciiTheme="minorHAnsi" w:hAnsiTheme="minorHAnsi"/>
          <w:sz w:val="20"/>
          <w:szCs w:val="20"/>
        </w:rPr>
        <w:t xml:space="preserve">. </w:t>
      </w:r>
      <w:ins w:id="710" w:author="Autor">
        <w:r w:rsidR="00EF198C">
          <w:rPr>
            <w:rFonts w:asciiTheme="minorHAnsi" w:hAnsiTheme="minorHAnsi"/>
            <w:sz w:val="20"/>
            <w:szCs w:val="20"/>
          </w:rPr>
          <w:t xml:space="preserve"> </w:t>
        </w:r>
      </w:ins>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025C4FB9" wp14:editId="2A6B144C">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614EF0" w:rsidRPr="00792568" w:rsidRDefault="00614EF0"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ins w:id="711" w:author="Autor">
                              <w:r>
                                <w:rPr>
                                  <w:rFonts w:asciiTheme="minorHAnsi" w:hAnsiTheme="minorHAnsi"/>
                                  <w:sz w:val="20"/>
                                  <w:szCs w:val="20"/>
                                </w:rPr>
                                <w:t xml:space="preserve"> </w:t>
                              </w:r>
                            </w:ins>
                            <w:r w:rsidRPr="00792568">
                              <w:rPr>
                                <w:rFonts w:asciiTheme="minorHAnsi" w:hAnsiTheme="minorHAnsi"/>
                                <w:sz w:val="20"/>
                                <w:szCs w:val="20"/>
                              </w:rPr>
                              <w: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614EF0" w:rsidRPr="00792568" w:rsidRDefault="00614EF0"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ins w:id="712" w:author="Autor">
                        <w:r>
                          <w:rPr>
                            <w:rFonts w:asciiTheme="minorHAnsi" w:hAnsiTheme="minorHAnsi"/>
                            <w:sz w:val="20"/>
                            <w:szCs w:val="20"/>
                          </w:rPr>
                          <w:t xml:space="preserve"> </w:t>
                        </w:r>
                      </w:ins>
                      <w:r w:rsidRPr="00792568">
                        <w:rPr>
                          <w:rFonts w:asciiTheme="minorHAnsi" w:hAnsiTheme="minorHAnsi"/>
                          <w:sz w:val="20"/>
                          <w:szCs w:val="20"/>
                        </w:rPr>
                        <w: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lastRenderedPageBreak/>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ods. 1 ZVO je dispozitívna, t.</w:t>
      </w:r>
      <w:ins w:id="713" w:author="Autor">
        <w:r w:rsidR="00EF198C">
          <w:rPr>
            <w:rFonts w:asciiTheme="minorHAnsi" w:hAnsiTheme="minorHAnsi"/>
            <w:sz w:val="20"/>
            <w:szCs w:val="20"/>
          </w:rPr>
          <w:t xml:space="preserve"> </w:t>
        </w:r>
      </w:ins>
      <w:r w:rsidRPr="00B52DF9">
        <w:rPr>
          <w:rFonts w:asciiTheme="minorHAnsi" w:hAnsiTheme="minorHAnsi"/>
          <w:sz w:val="20"/>
          <w:szCs w:val="20"/>
        </w:rPr>
        <w:t>j.  umožňuje určenie podmienky účasti podľa potrieb prijímateľa</w:t>
      </w:r>
      <w:ins w:id="714" w:author="Autor">
        <w:r w:rsidR="00FF6D9E">
          <w:rPr>
            <w:rFonts w:asciiTheme="minorHAnsi" w:hAnsiTheme="minorHAnsi"/>
            <w:sz w:val="20"/>
            <w:szCs w:val="20"/>
          </w:rPr>
          <w:t>,</w:t>
        </w:r>
      </w:ins>
      <w:r w:rsidRPr="00B52DF9">
        <w:rPr>
          <w:rFonts w:asciiTheme="minorHAnsi" w:hAnsiTheme="minorHAnsi"/>
          <w:sz w:val="20"/>
          <w:szCs w:val="20"/>
        </w:rPr>
        <w:t xml:space="preserve">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68F661E7" wp14:editId="4F16D7E6">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614EF0" w:rsidRPr="00495B98" w:rsidRDefault="00614EF0"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4"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kFF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Cb96FdQ7RERDrrF8pZf1Ti1a+bDHXO4SQgCvA7hFj9SQVNSOFCUbMD9eI0f9RHgKKWkwc0sqf++&#10;ZU5Qoj4ZhP5sNJnEVU6PSTEd48O9lKxeSsxWXwBCYYR3yPJERv2gelI60I94RJYxKoqY4Ri7pKEn&#10;L0J3L/AIcbFcJiVcXsvCtbm3PLqObY6YfGgfmbMH4AbE/A30O8zmR/jtdKOlgeU2gKwTuGOju64e&#10;BoCLn1B0OFLxsrx8J63nU7r4BQ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8wJBRaUCAACSBQAADgAAAAAAAAAAAAAAAAAu&#10;AgAAZHJzL2Uyb0RvYy54bWxQSwECLQAUAAYACAAAACEAOiJQKN0AAAAGAQAADwAAAAAAAAAAAAAA&#10;AAD/BAAAZHJzL2Rvd25yZXYueG1sUEsFBgAAAAAEAAQA8wAAAAkGAAAAAA==&#10;" fillcolor="#d8d8d8 [2732]" strokecolor="#c0504d [3205]" strokeweight="2pt">
                <v:textbox>
                  <w:txbxContent>
                    <w:p w:rsidR="00614EF0" w:rsidRPr="00495B98" w:rsidRDefault="00614EF0"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pPr>
        <w:pStyle w:val="Nadpis4"/>
        <w:numPr>
          <w:ilvl w:val="3"/>
          <w:numId w:val="106"/>
        </w:numPr>
        <w:ind w:hanging="938"/>
        <w:jc w:val="both"/>
        <w:rPr>
          <w:rFonts w:asciiTheme="minorHAnsi" w:hAnsiTheme="minorHAnsi"/>
          <w:color w:val="1F497D" w:themeColor="text2"/>
        </w:rPr>
        <w:pPrChange w:id="715" w:author="Autor">
          <w:pPr>
            <w:pStyle w:val="Nadpis4"/>
            <w:numPr>
              <w:ilvl w:val="3"/>
              <w:numId w:val="106"/>
            </w:numPr>
            <w:ind w:left="1364" w:hanging="1080"/>
            <w:jc w:val="both"/>
          </w:pPr>
        </w:pPrChange>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t.</w:t>
      </w:r>
      <w:ins w:id="716" w:author="Autor">
        <w:r w:rsidR="008A6418">
          <w:rPr>
            <w:rFonts w:asciiTheme="minorHAnsi" w:hAnsiTheme="minorHAnsi"/>
            <w:sz w:val="20"/>
            <w:lang w:val="sk-SK"/>
          </w:rPr>
          <w:t xml:space="preserve"> </w:t>
        </w:r>
      </w:ins>
      <w:r w:rsidR="009B2643" w:rsidRPr="00B52DF9">
        <w:rPr>
          <w:rFonts w:asciiTheme="minorHAnsi" w:hAnsiTheme="minorHAnsi"/>
          <w:sz w:val="20"/>
          <w:lang w:val="sk-SK"/>
        </w:rPr>
        <w:t xml:space="preserve">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E44DAE"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B63069" w:rsidRDefault="00B63069">
      <w:pPr>
        <w:rPr>
          <w:rFonts w:asciiTheme="minorHAnsi" w:hAnsiTheme="minorHAnsi"/>
          <w:sz w:val="20"/>
        </w:rPr>
      </w:pPr>
      <w:r>
        <w:rPr>
          <w:rFonts w:asciiTheme="minorHAnsi" w:hAnsiTheme="minorHAnsi"/>
          <w:sz w:val="20"/>
        </w:rPr>
        <w:br w:type="page"/>
      </w:r>
    </w:p>
    <w:p w:rsidR="001B63F1" w:rsidRPr="00A72D99" w:rsidRDefault="001B63F1" w:rsidP="001A4CEC">
      <w:pPr>
        <w:rPr>
          <w:rFonts w:asciiTheme="minorHAnsi" w:hAnsiTheme="minorHAnsi"/>
          <w:sz w:val="20"/>
        </w:rPr>
      </w:pP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3A656B7F" wp14:editId="5FD9B1EA">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614EF0" w:rsidRPr="00495B98" w:rsidRDefault="00614EF0"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614EF0" w:rsidRPr="00495B98" w:rsidRDefault="00614EF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614EF0" w:rsidRPr="00495B98" w:rsidRDefault="00614EF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614EF0" w:rsidRPr="00495B98" w:rsidRDefault="00614EF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5"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Odc2LilAgAAkgUAAA4AAAAAAAAAAAAAAAAA&#10;LgIAAGRycy9lMm9Eb2MueG1sUEsBAi0AFAAGAAgAAAAhABB/4WDeAAAABwEAAA8AAAAAAAAAAAAA&#10;AAAA/wQAAGRycy9kb3ducmV2LnhtbFBLBQYAAAAABAAEAPMAAAAKBgAAAAA=&#10;" fillcolor="#d8d8d8 [2732]" strokecolor="#c0504d [3205]" strokeweight="2pt">
                <v:textbox>
                  <w:txbxContent>
                    <w:p w:rsidR="00614EF0" w:rsidRPr="00495B98" w:rsidRDefault="00614EF0"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614EF0" w:rsidRPr="00495B98" w:rsidRDefault="00614EF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614EF0" w:rsidRPr="00495B98" w:rsidRDefault="00614EF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614EF0" w:rsidRPr="00495B98" w:rsidRDefault="00614EF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717" w:name="_Toc532217038"/>
      <w:r w:rsidRPr="00F575F5">
        <w:rPr>
          <w:rFonts w:asciiTheme="minorHAnsi" w:hAnsiTheme="minorHAnsi"/>
          <w:color w:val="1F497D" w:themeColor="text2"/>
        </w:rPr>
        <w:t>Požiadavky na skupinu dodávateľov</w:t>
      </w:r>
      <w:bookmarkEnd w:id="717"/>
    </w:p>
    <w:p w:rsidR="005A09DC" w:rsidRPr="00B52DF9" w:rsidRDefault="005A09DC" w:rsidP="00762F92">
      <w:pPr>
        <w:pStyle w:val="Zkladntext"/>
        <w:numPr>
          <w:ilvl w:val="0"/>
          <w:numId w:val="15"/>
        </w:numPr>
        <w:ind w:left="378"/>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762F92">
      <w:pPr>
        <w:pStyle w:val="Zkladntext"/>
        <w:numPr>
          <w:ilvl w:val="0"/>
          <w:numId w:val="15"/>
        </w:numPr>
        <w:ind w:left="378"/>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718" w:name="_Ref417893018"/>
      <w:bookmarkStart w:id="719" w:name="_Toc532217039"/>
      <w:r w:rsidRPr="00F575F5">
        <w:rPr>
          <w:rFonts w:asciiTheme="minorHAnsi" w:hAnsiTheme="minorHAnsi"/>
          <w:color w:val="1F497D" w:themeColor="text2"/>
        </w:rPr>
        <w:t>Vyhodnotenie splnenia podmienok účasti</w:t>
      </w:r>
      <w:bookmarkEnd w:id="718"/>
      <w:bookmarkEnd w:id="719"/>
    </w:p>
    <w:p w:rsidR="001D69FC" w:rsidRPr="00B52DF9" w:rsidRDefault="001D69FC"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C46173" w:rsidRPr="00C46173" w:rsidRDefault="00D52A41" w:rsidP="00C46173">
      <w:pPr>
        <w:pStyle w:val="Zkladntext"/>
        <w:numPr>
          <w:ilvl w:val="0"/>
          <w:numId w:val="16"/>
        </w:numPr>
        <w:ind w:left="392"/>
        <w:rPr>
          <w:rStyle w:val="Jemnodkaz"/>
          <w:rFonts w:asciiTheme="minorHAnsi" w:hAnsiTheme="minorHAnsi"/>
          <w:color w:val="auto"/>
          <w:sz w:val="20"/>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180AB6">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p>
    <w:p w:rsidR="00D52A41" w:rsidRPr="00FD4876" w:rsidRDefault="00C46173" w:rsidP="00762F92">
      <w:pPr>
        <w:pStyle w:val="Zkladntext"/>
        <w:numPr>
          <w:ilvl w:val="0"/>
          <w:numId w:val="16"/>
        </w:numPr>
        <w:ind w:left="392"/>
        <w:rPr>
          <w:rFonts w:asciiTheme="minorHAnsi" w:hAnsiTheme="minorHAnsi"/>
          <w:bCs/>
          <w:spacing w:val="5"/>
          <w:sz w:val="20"/>
          <w:u w:val="single"/>
        </w:rPr>
      </w:pPr>
      <w:r w:rsidRPr="00C46173">
        <w:rPr>
          <w:rStyle w:val="Jemnodkaz"/>
          <w:rFonts w:asciiTheme="minorHAnsi" w:hAnsiTheme="minorHAnsi"/>
          <w:color w:val="auto"/>
          <w:sz w:val="20"/>
          <w:lang w:val="sk-SK"/>
        </w:rPr>
        <w:t xml:space="preserve">Príloha č. 2 Vzor zápisnice </w:t>
      </w:r>
      <w:r w:rsidRPr="00C46173">
        <w:rPr>
          <w:rStyle w:val="Jemnodkaz"/>
          <w:rFonts w:asciiTheme="minorHAnsi" w:hAnsiTheme="minorHAnsi"/>
          <w:color w:val="auto"/>
          <w:lang w:val="sk-SK"/>
        </w:rPr>
        <w:t xml:space="preserve">z vyhodnotenia </w:t>
      </w:r>
      <w:r w:rsidRPr="00C46173">
        <w:rPr>
          <w:rStyle w:val="Jemnodkaz"/>
          <w:rFonts w:asciiTheme="minorHAnsi" w:hAnsiTheme="minorHAnsi"/>
          <w:color w:val="auto"/>
          <w:sz w:val="20"/>
          <w:lang w:val="sk-SK"/>
        </w:rPr>
        <w:t xml:space="preserve">podmienok </w:t>
      </w:r>
      <w:r w:rsidRPr="00C46173">
        <w:rPr>
          <w:rFonts w:asciiTheme="minorHAnsi" w:hAnsiTheme="minorHAnsi"/>
          <w:color w:val="1F497D" w:themeColor="text2"/>
          <w:u w:val="single"/>
        </w:rPr>
        <w:t>účasti</w:t>
      </w:r>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762F92">
      <w:pPr>
        <w:pStyle w:val="Zkladntext"/>
        <w:numPr>
          <w:ilvl w:val="0"/>
          <w:numId w:val="16"/>
        </w:numPr>
        <w:ind w:left="392"/>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w:t>
      </w:r>
      <w:r w:rsidR="004914D0" w:rsidRPr="00B52DF9">
        <w:rPr>
          <w:rFonts w:asciiTheme="minorHAnsi" w:hAnsiTheme="minorHAnsi"/>
          <w:sz w:val="20"/>
          <w:lang w:val="sk-SK"/>
        </w:rPr>
        <w:lastRenderedPageBreak/>
        <w:t>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762F92">
      <w:pPr>
        <w:pStyle w:val="Zkladntext"/>
        <w:numPr>
          <w:ilvl w:val="0"/>
          <w:numId w:val="16"/>
        </w:numPr>
        <w:ind w:left="392"/>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3D8B427D" wp14:editId="22827F24">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614EF0" w:rsidRPr="00495B98" w:rsidRDefault="00614EF0"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614EF0" w:rsidRPr="00495B98" w:rsidRDefault="00614EF0"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614EF0" w:rsidRPr="00495B98" w:rsidRDefault="00614EF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614EF0" w:rsidRPr="00495B98" w:rsidRDefault="00614EF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614EF0" w:rsidRPr="00495B98" w:rsidRDefault="00614EF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614EF0" w:rsidRPr="00495B98" w:rsidRDefault="00614EF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614EF0" w:rsidRPr="00495B98" w:rsidRDefault="00614EF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614EF0" w:rsidRPr="00495B98" w:rsidRDefault="00614EF0"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6"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BAxpyiowIAAJIFAAAOAAAAAAAAAAAAAAAAAC4C&#10;AABkcnMvZTJvRG9jLnhtbFBLAQItABQABgAIAAAAIQA9gTW03gAAAAUBAAAPAAAAAAAAAAAAAAAA&#10;AP0EAABkcnMvZG93bnJldi54bWxQSwUGAAAAAAQABADzAAAACAYAAAAA&#10;" fillcolor="#d8d8d8 [2732]" strokecolor="#c0504d [3205]" strokeweight="2pt">
                <v:textbox>
                  <w:txbxContent>
                    <w:p w:rsidR="00614EF0" w:rsidRPr="00495B98" w:rsidRDefault="00614EF0"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614EF0" w:rsidRPr="00495B98" w:rsidRDefault="00614EF0"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614EF0" w:rsidRPr="00495B98" w:rsidRDefault="00614EF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614EF0" w:rsidRPr="00495B98" w:rsidRDefault="00614EF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614EF0" w:rsidRPr="00495B98" w:rsidRDefault="00614EF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614EF0" w:rsidRPr="00495B98" w:rsidRDefault="00614EF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614EF0" w:rsidRPr="00495B98" w:rsidRDefault="00614EF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614EF0" w:rsidRPr="00495B98" w:rsidRDefault="00614EF0"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2244EF" w:rsidRDefault="002244EF" w:rsidP="00B64CCB">
      <w:pPr>
        <w:jc w:val="both"/>
        <w:rPr>
          <w:rFonts w:asciiTheme="minorHAnsi" w:hAnsiTheme="minorHAnsi"/>
          <w:color w:val="1F497D" w:themeColor="text2"/>
        </w:rPr>
      </w:pPr>
      <w:bookmarkStart w:id="720" w:name="_Ref417893163"/>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21" w:name="_Toc532217040"/>
      <w:r w:rsidRPr="00F575F5">
        <w:rPr>
          <w:rFonts w:asciiTheme="minorHAnsi" w:hAnsiTheme="minorHAnsi"/>
          <w:color w:val="1F497D" w:themeColor="text2"/>
        </w:rPr>
        <w:t>Vyhodnotenie ponúk</w:t>
      </w:r>
      <w:bookmarkEnd w:id="720"/>
      <w:bookmarkEnd w:id="721"/>
      <w:r w:rsidRPr="00F575F5">
        <w:rPr>
          <w:rFonts w:asciiTheme="minorHAnsi" w:hAnsiTheme="minorHAnsi"/>
          <w:color w:val="1F497D" w:themeColor="text2"/>
        </w:rPr>
        <w:t xml:space="preserve"> </w:t>
      </w:r>
    </w:p>
    <w:p w:rsidR="00D46E55" w:rsidRPr="000459B0" w:rsidRDefault="000A33B6" w:rsidP="001A4CEC">
      <w:pPr>
        <w:pStyle w:val="Zkladntext"/>
        <w:numPr>
          <w:ilvl w:val="0"/>
          <w:numId w:val="188"/>
        </w:numPr>
        <w:ind w:left="350"/>
        <w:rPr>
          <w:rFonts w:asciiTheme="minorHAnsi" w:hAnsiTheme="minorHAnsi"/>
          <w:sz w:val="20"/>
        </w:rPr>
      </w:pPr>
      <w:r w:rsidRPr="001A4CEC">
        <w:rPr>
          <w:rFonts w:asciiTheme="minorHAnsi" w:hAnsiTheme="minorHAnsi"/>
          <w:sz w:val="20"/>
          <w:lang w:val="sk-SK"/>
        </w:rPr>
        <w:t xml:space="preserve">Pri vyhodnocovaní ponúk postupuje prijímateľ v súlade s § </w:t>
      </w:r>
      <w:r w:rsidR="00FD4876" w:rsidRPr="001A4CEC">
        <w:rPr>
          <w:rFonts w:asciiTheme="minorHAnsi" w:hAnsiTheme="minorHAnsi"/>
          <w:sz w:val="20"/>
          <w:lang w:val="sk-SK"/>
        </w:rPr>
        <w:t xml:space="preserve">53 </w:t>
      </w:r>
      <w:r w:rsidRPr="001A4CEC">
        <w:rPr>
          <w:rFonts w:asciiTheme="minorHAnsi" w:hAnsiTheme="minorHAnsi"/>
          <w:sz w:val="20"/>
          <w:lang w:val="sk-SK"/>
        </w:rPr>
        <w:t xml:space="preserve">ZVO. Rovnako ako pri vyhodnotení podmienok účasti, </w:t>
      </w:r>
      <w:r w:rsidR="00C3230A" w:rsidRPr="001A4CEC">
        <w:rPr>
          <w:rFonts w:asciiTheme="minorHAnsi" w:hAnsiTheme="minorHAnsi"/>
          <w:sz w:val="20"/>
          <w:lang w:val="sk-SK"/>
        </w:rPr>
        <w:t>RO</w:t>
      </w:r>
      <w:r w:rsidRPr="001A4CEC">
        <w:rPr>
          <w:rFonts w:asciiTheme="minorHAnsi" w:hAnsiTheme="minorHAnsi"/>
          <w:sz w:val="20"/>
          <w:lang w:val="sk-SK"/>
        </w:rPr>
        <w:t xml:space="preserve"> vyžaduje aby bola zachytená úplná auditná stopa procesu vyhodnocovania. </w:t>
      </w:r>
    </w:p>
    <w:p w:rsidR="000A33B6" w:rsidRPr="000459B0" w:rsidRDefault="000A33B6" w:rsidP="001A4CEC">
      <w:pPr>
        <w:pStyle w:val="Zkladntext"/>
        <w:numPr>
          <w:ilvl w:val="0"/>
          <w:numId w:val="188"/>
        </w:numPr>
        <w:ind w:left="350"/>
        <w:rPr>
          <w:rFonts w:asciiTheme="minorHAnsi" w:hAnsiTheme="minorHAnsi"/>
          <w:sz w:val="20"/>
        </w:rPr>
      </w:pPr>
      <w:r w:rsidRPr="001A4CEC">
        <w:rPr>
          <w:rFonts w:asciiTheme="minorHAnsi" w:hAnsiTheme="minorHAnsi"/>
          <w:sz w:val="20"/>
          <w:lang w:val="sk-SK"/>
        </w:rPr>
        <w:t xml:space="preserve">Pre tento účel bol </w:t>
      </w:r>
      <w:r w:rsidR="00C3230A" w:rsidRPr="001A4CEC">
        <w:rPr>
          <w:rFonts w:asciiTheme="minorHAnsi" w:hAnsiTheme="minorHAnsi"/>
          <w:sz w:val="20"/>
          <w:lang w:val="sk-SK"/>
        </w:rPr>
        <w:t>RO</w:t>
      </w:r>
      <w:r w:rsidRPr="001A4CEC">
        <w:rPr>
          <w:rFonts w:asciiTheme="minorHAnsi" w:hAnsiTheme="minorHAnsi"/>
          <w:sz w:val="20"/>
          <w:lang w:val="sk-SK"/>
        </w:rPr>
        <w:t xml:space="preserve"> vytvorený vzor zápisnice z vyhodnocovania ponúk, ktorý tvorí prílohu </w:t>
      </w:r>
      <w:r w:rsidR="00FD7B50" w:rsidRPr="001A4CEC">
        <w:rPr>
          <w:rFonts w:asciiTheme="minorHAnsi" w:hAnsiTheme="minorHAnsi"/>
          <w:sz w:val="20"/>
          <w:lang w:val="sk-SK"/>
        </w:rPr>
        <w:t>tejto príručky (</w:t>
      </w:r>
      <w:r w:rsidR="00CC7B68" w:rsidRPr="001A4CEC">
        <w:rPr>
          <w:rFonts w:asciiTheme="minorHAnsi" w:hAnsiTheme="minorHAnsi"/>
          <w:sz w:val="20"/>
          <w:lang w:val="sk-SK"/>
        </w:rPr>
        <w:fldChar w:fldCharType="begin"/>
      </w:r>
      <w:r w:rsidR="00CC7B68" w:rsidRPr="001A4CEC">
        <w:rPr>
          <w:rFonts w:asciiTheme="minorHAnsi" w:hAnsiTheme="minorHAnsi"/>
          <w:sz w:val="20"/>
          <w:lang w:val="sk-SK"/>
        </w:rPr>
        <w:instrText xml:space="preserve"> REF  _Ref418070151  \* MERGEFORMAT </w:instrText>
      </w:r>
      <w:r w:rsidR="00CC7B68" w:rsidRPr="001A4CEC">
        <w:rPr>
          <w:rFonts w:asciiTheme="minorHAnsi" w:hAnsiTheme="minorHAnsi"/>
          <w:sz w:val="20"/>
          <w:lang w:val="sk-SK"/>
        </w:rPr>
        <w:fldChar w:fldCharType="separate"/>
      </w:r>
      <w:r w:rsidR="00C46173" w:rsidRPr="00C46173">
        <w:rPr>
          <w:rFonts w:asciiTheme="minorHAnsi" w:hAnsiTheme="minorHAnsi"/>
          <w:sz w:val="20"/>
          <w:lang w:val="sk-SK"/>
        </w:rPr>
        <w:t>Príloha č. 3 Vzor zápisnice z vyhodnotenia ponúk</w:t>
      </w:r>
      <w:r w:rsidR="00CC7B68" w:rsidRPr="001A4CEC">
        <w:rPr>
          <w:rFonts w:asciiTheme="minorHAnsi" w:hAnsiTheme="minorHAnsi"/>
          <w:sz w:val="20"/>
          <w:lang w:val="sk-SK"/>
        </w:rPr>
        <w:fldChar w:fldCharType="end"/>
      </w:r>
      <w:r w:rsidR="00FD7B50" w:rsidRPr="001A4CEC">
        <w:rPr>
          <w:rFonts w:asciiTheme="minorHAnsi" w:hAnsiTheme="minorHAnsi"/>
          <w:sz w:val="20"/>
          <w:lang w:val="sk-SK"/>
        </w:rPr>
        <w:t>)</w:t>
      </w:r>
      <w:r w:rsidRPr="001A4CEC">
        <w:rPr>
          <w:rFonts w:asciiTheme="minorHAnsi" w:hAnsiTheme="minorHAnsi"/>
          <w:sz w:val="20"/>
          <w:lang w:val="sk-SK"/>
        </w:rPr>
        <w:t xml:space="preserve">. </w:t>
      </w:r>
      <w:r w:rsidR="00475456" w:rsidRPr="001A4CEC">
        <w:rPr>
          <w:rFonts w:asciiTheme="minorHAnsi" w:hAnsiTheme="minorHAnsi"/>
          <w:sz w:val="20"/>
          <w:lang w:val="sk-SK"/>
        </w:rPr>
        <w:t xml:space="preserve"> </w:t>
      </w:r>
      <w:r w:rsidR="00C3230A" w:rsidRPr="001A4CEC">
        <w:rPr>
          <w:rFonts w:asciiTheme="minorHAnsi" w:hAnsiTheme="minorHAnsi"/>
          <w:sz w:val="20"/>
          <w:lang w:val="sk-SK"/>
        </w:rPr>
        <w:t>RO</w:t>
      </w:r>
      <w:r w:rsidRPr="001A4CEC">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1A4CEC">
        <w:rPr>
          <w:rFonts w:asciiTheme="minorHAnsi" w:hAnsiTheme="minorHAnsi"/>
          <w:sz w:val="20"/>
          <w:lang w:val="sk-SK"/>
        </w:rPr>
        <w:t>TP</w:t>
      </w:r>
      <w:r w:rsidRPr="001A4CEC">
        <w:rPr>
          <w:rFonts w:asciiTheme="minorHAnsi" w:hAnsiTheme="minorHAnsi"/>
          <w:sz w:val="20"/>
          <w:lang w:val="sk-SK"/>
        </w:rPr>
        <w:t>.</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22" w:name="_Toc532217041"/>
      <w:r w:rsidRPr="00F575F5">
        <w:rPr>
          <w:rFonts w:asciiTheme="minorHAnsi" w:hAnsiTheme="minorHAnsi"/>
          <w:color w:val="1F497D" w:themeColor="text2"/>
        </w:rPr>
        <w:t>Komisia na vyhodnotenie ponúk</w:t>
      </w:r>
      <w:bookmarkEnd w:id="722"/>
    </w:p>
    <w:p w:rsidR="000A33B6" w:rsidRPr="00A74346"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r w:rsidR="00A74346" w:rsidRPr="003305BD">
        <w:rPr>
          <w:rFonts w:asciiTheme="minorHAnsi" w:hAnsiTheme="minorHAnsi"/>
          <w:sz w:val="20"/>
          <w:szCs w:val="20"/>
        </w:rPr>
        <w:t>musia</w:t>
      </w:r>
      <w:r w:rsidRPr="00B52DF9">
        <w:rPr>
          <w:rFonts w:asciiTheme="minorHAnsi" w:hAnsiTheme="minorHAnsi"/>
          <w:sz w:val="20"/>
          <w:szCs w:val="20"/>
        </w:rPr>
        <w:t xml:space="preserve"> </w:t>
      </w:r>
      <w:r w:rsidR="00A74346">
        <w:rPr>
          <w:rFonts w:asciiTheme="minorHAnsi" w:hAnsiTheme="minorHAnsi"/>
          <w:sz w:val="20"/>
          <w:szCs w:val="20"/>
        </w:rPr>
        <w:t xml:space="preserve">mať </w:t>
      </w:r>
      <w:r w:rsidRPr="00B52DF9">
        <w:rPr>
          <w:rFonts w:asciiTheme="minorHAnsi" w:hAnsiTheme="minorHAnsi"/>
          <w:sz w:val="20"/>
          <w:szCs w:val="20"/>
        </w:rPr>
        <w:t xml:space="preserve">členovia komisie </w:t>
      </w:r>
      <w:r w:rsidR="00A74346" w:rsidRPr="003305BD">
        <w:rPr>
          <w:rFonts w:asciiTheme="minorHAnsi" w:hAnsiTheme="minorHAnsi"/>
          <w:sz w:val="20"/>
          <w:szCs w:val="20"/>
        </w:rPr>
        <w:t>zodpovedajúce odborné vzdelanie alebo odbornú prax</w:t>
      </w:r>
      <w:r w:rsidR="00A74346">
        <w:rPr>
          <w:rFonts w:asciiTheme="minorHAnsi" w:hAnsiTheme="minorHAnsi"/>
          <w:sz w:val="20"/>
          <w:szCs w:val="20"/>
        </w:rPr>
        <w:t xml:space="preserve"> predmetu zákazky.</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lastRenderedPageBreak/>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035457BB" wp14:editId="55B657A1">
                <wp:simplePos x="0" y="0"/>
                <wp:positionH relativeFrom="column">
                  <wp:posOffset>113665</wp:posOffset>
                </wp:positionH>
                <wp:positionV relativeFrom="paragraph">
                  <wp:posOffset>44450</wp:posOffset>
                </wp:positionV>
                <wp:extent cx="5819775" cy="624840"/>
                <wp:effectExtent l="0" t="0" r="28575" b="22860"/>
                <wp:wrapNone/>
                <wp:docPr id="288" name="Textové pole 288"/>
                <wp:cNvGraphicFramePr/>
                <a:graphic xmlns:a="http://schemas.openxmlformats.org/drawingml/2006/main">
                  <a:graphicData uri="http://schemas.microsoft.com/office/word/2010/wordprocessingShape">
                    <wps:wsp>
                      <wps:cNvSpPr txBox="1"/>
                      <wps:spPr>
                        <a:xfrm>
                          <a:off x="0" y="0"/>
                          <a:ext cx="5819775" cy="624840"/>
                        </a:xfrm>
                        <a:prstGeom prst="rect">
                          <a:avLst/>
                        </a:prstGeom>
                        <a:solidFill>
                          <a:schemeClr val="bg1">
                            <a:lumMod val="85000"/>
                          </a:schemeClr>
                        </a:solidFill>
                        <a:ln w="25400" cap="flat" cmpd="sng" algn="ctr">
                          <a:solidFill>
                            <a:srgbClr val="C0504D"/>
                          </a:solidFill>
                          <a:prstDash val="solid"/>
                        </a:ln>
                        <a:effectLst/>
                      </wps:spPr>
                      <wps:txbx>
                        <w:txbxContent>
                          <w:p w:rsidR="00614EF0" w:rsidRPr="00495B98" w:rsidRDefault="00614EF0"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47" type="#_x0000_t202" style="position:absolute;left:0;text-align:left;margin-left:8.95pt;margin-top:3.5pt;width:458.25pt;height:4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" fillcolor="#d8d8d8 [2732]" strokecolor="#c0504d" strokeweight="2pt">
                <v:textbox>
                  <w:txbxContent>
                    <w:p w:rsidR="00614EF0" w:rsidRPr="00495B98" w:rsidRDefault="00614EF0"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762F92" w:rsidRDefault="00762F92" w:rsidP="001A4CEC">
      <w:pPr>
        <w:pStyle w:val="Nadpis3"/>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23" w:name="_Toc532217042"/>
      <w:r w:rsidRPr="00F575F5">
        <w:rPr>
          <w:rFonts w:asciiTheme="minorHAnsi" w:hAnsiTheme="minorHAnsi"/>
          <w:color w:val="1F497D" w:themeColor="text2"/>
        </w:rPr>
        <w:t>Elektronická aukcia</w:t>
      </w:r>
      <w:bookmarkEnd w:id="723"/>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4F4CAC42" wp14:editId="4B79389E">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614EF0" w:rsidRPr="00495B98" w:rsidRDefault="00614EF0"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pri  realizovaní e-aukcie z pohľadu zistení kontrolných orgánov: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614EF0" w:rsidRPr="00495B98" w:rsidRDefault="00614EF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uviedol spôsoby ukončenia elektronickej aukcie, ktoré však nemajú oporu v ZVO napr. v prípade, že verejný obstarávateľ nemá záujem v aukcii pokračovať, ako aj uvedenie dôvodov na vylúčenie uchádzača z e-aukcie, ktoré nevychádzajú zo ZVO.</w:t>
                            </w:r>
                          </w:p>
                          <w:p w:rsidR="00614EF0" w:rsidRPr="00495B98" w:rsidRDefault="00614EF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vylúčil uchádzača za to, že sa nezúčastnil e-aukcie, čo nie je v súlade so ZVO,</w:t>
                            </w:r>
                          </w:p>
                          <w:p w:rsidR="00614EF0" w:rsidRPr="00495B98" w:rsidRDefault="00614EF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Na administratívnu kontrolu RO/ bol predložený taký Protokol o priebehu a výsledku e-aukcie, z ktorého RO/ nevedel overiť priebeh a výsledok aukcie v reálnom čase (t.j. ktorý uchádzač v akom čase o koľko znížil cenu a pod.). Z takýchto protokolov potom RO/ nevie posúdiť korektnosť priebehu e-aukcie v súlade s nastaveniami e-aukcie uvedenými v súťažných podkladoch.</w:t>
                            </w:r>
                          </w:p>
                          <w:p w:rsidR="00614EF0" w:rsidRPr="00495B98" w:rsidRDefault="00614EF0"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48"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" fillcolor="#d8d8d8 [2732]" strokecolor="#c0504d [3205]" strokeweight="2pt">
                <v:textbox>
                  <w:txbxContent>
                    <w:p w:rsidR="00614EF0" w:rsidRPr="00495B98" w:rsidRDefault="00614EF0"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pri  realizovaní e-aukcie z pohľadu zistení kontrolných orgánov:</w:t>
                      </w:r>
                    </w:p>
                    <w:p w:rsidR="00614EF0" w:rsidRPr="00495B9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614EF0" w:rsidRPr="00495B98" w:rsidRDefault="00614EF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uviedol spôsoby ukončenia elektronickej aukcie, ktoré však nemajú oporu v ZVO napr. v prípade, že verejný obstarávateľ nemá záujem v aukcii pokračovať, ako aj uvedenie dôvodov na vylúčenie uchádzača z e-aukcie, ktoré nevychádzajú zo ZVO.</w:t>
                      </w:r>
                    </w:p>
                    <w:p w:rsidR="00614EF0" w:rsidRPr="00495B98" w:rsidRDefault="00614EF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vylúčil uchádzača za to, že sa nezúčastnil e-aukcie, čo nie je v súlade so ZVO,</w:t>
                      </w:r>
                    </w:p>
                    <w:p w:rsidR="00614EF0" w:rsidRPr="00495B98" w:rsidRDefault="00614EF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Na administratívnu kontrolu RO/ bol predložený taký Protokol o priebehu a výsledku e-aukcie, z ktorého RO/ nevedel overiť priebeh a výsledok aukcie v reálnom čase (t.j. ktorý uchádzač v akom čase o koľko znížil cenu a pod.). Z takýchto protokolov potom RO/ nevie posúdiť korektnosť priebehu e-aukcie v súlade s nastaveniami e-aukcie uvedenými v súťažných podkladoch.</w:t>
                      </w:r>
                    </w:p>
                    <w:p w:rsidR="00614EF0" w:rsidRPr="00495B98" w:rsidRDefault="00614EF0"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047DDAAC" wp14:editId="6B3AA0B8">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614EF0" w:rsidRDefault="00614EF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614EF0" w:rsidRPr="00792568" w:rsidRDefault="00614EF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49"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" fillcolor="#fbd4b4 [1305]" strokeweight=".5pt">
                <v:textbox>
                  <w:txbxContent>
                    <w:p w:rsidR="00614EF0" w:rsidRDefault="00614EF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614EF0" w:rsidRPr="00792568" w:rsidRDefault="00614EF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724" w:name="_Ref417893409"/>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25" w:name="_Toc532217043"/>
      <w:r w:rsidRPr="00F575F5">
        <w:rPr>
          <w:rFonts w:asciiTheme="minorHAnsi" w:hAnsiTheme="minorHAnsi"/>
          <w:color w:val="1F497D" w:themeColor="text2"/>
        </w:rPr>
        <w:t>Uzavretie zmluvy</w:t>
      </w:r>
      <w:bookmarkEnd w:id="724"/>
      <w:bookmarkEnd w:id="725"/>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ex-ante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Z.</w:t>
      </w:r>
      <w:r w:rsidR="00A74346">
        <w:rPr>
          <w:rFonts w:asciiTheme="minorHAnsi" w:hAnsiTheme="minorHAnsi"/>
          <w:sz w:val="20"/>
          <w:szCs w:val="20"/>
        </w:rPr>
        <w:t xml:space="preserve"> </w:t>
      </w:r>
      <w:r w:rsidR="00C26D6C" w:rsidRPr="00785C19">
        <w:rPr>
          <w:rFonts w:asciiTheme="minorHAnsi" w:hAnsiTheme="minorHAnsi"/>
          <w:sz w:val="20"/>
          <w:szCs w:val="20"/>
        </w:rPr>
        <w:t>z. o finančnej 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4334A170" wp14:editId="5522236C">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614EF0" w:rsidRPr="00792568" w:rsidRDefault="00614EF0"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614EF0" w:rsidRPr="0079256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614EF0" w:rsidRPr="00792568" w:rsidRDefault="00614EF0"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614EF0" w:rsidRPr="00792568" w:rsidRDefault="00614EF0"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614EF0" w:rsidRPr="00A72D99" w:rsidRDefault="00614EF0"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0"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8M0lA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" fillcolor="#d8d8d8 [2732]" strokecolor="#c0504d" strokeweight="2pt">
                <v:textbox>
                  <w:txbxContent>
                    <w:p w:rsidR="00614EF0" w:rsidRPr="00792568" w:rsidRDefault="00614EF0"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614EF0" w:rsidRPr="0079256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614EF0" w:rsidRPr="00792568" w:rsidRDefault="00614EF0"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614EF0" w:rsidRPr="00792568" w:rsidRDefault="00614EF0"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614EF0" w:rsidRPr="00A72D99" w:rsidRDefault="00614EF0"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lastRenderedPageBreak/>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Z.</w:t>
      </w:r>
      <w:r w:rsidR="008C132B">
        <w:rPr>
          <w:rFonts w:asciiTheme="minorHAnsi" w:hAnsiTheme="minorHAnsi"/>
          <w:sz w:val="20"/>
          <w:szCs w:val="20"/>
        </w:rPr>
        <w:t xml:space="preserve"> </w:t>
      </w:r>
      <w:r w:rsidRPr="00785C19">
        <w:rPr>
          <w:rFonts w:asciiTheme="minorHAnsi" w:hAnsiTheme="minorHAnsi"/>
          <w:sz w:val="20"/>
          <w:szCs w:val="20"/>
        </w:rPr>
        <w:t>z. o slobodnom prístupe k informáciám, musí byť zverejnená v centrálnom registri zmlúv</w:t>
      </w:r>
      <w:r w:rsidR="00724EF4" w:rsidRPr="00785C19">
        <w:rPr>
          <w:rFonts w:asciiTheme="minorHAnsi" w:hAnsiTheme="minorHAnsi"/>
          <w:sz w:val="20"/>
          <w:szCs w:val="20"/>
        </w:rPr>
        <w:t>.</w:t>
      </w:r>
      <w:r w:rsidR="008C132B">
        <w:rPr>
          <w:rFonts w:asciiTheme="minorHAnsi" w:hAnsiTheme="minorHAnsi"/>
          <w:sz w:val="20"/>
          <w:szCs w:val="20"/>
        </w:rPr>
        <w:t xml:space="preserve"> </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V nadväznosti na zák. č. 546/2010 Z.</w:t>
      </w:r>
      <w:r w:rsidR="008C132B">
        <w:rPr>
          <w:rFonts w:asciiTheme="minorHAnsi" w:hAnsiTheme="minorHAnsi"/>
          <w:sz w:val="20"/>
          <w:szCs w:val="20"/>
        </w:rPr>
        <w:t xml:space="preserve"> </w:t>
      </w:r>
      <w:r w:rsidRPr="00785C19">
        <w:rPr>
          <w:rFonts w:asciiTheme="minorHAnsi" w:hAnsiTheme="minorHAnsi"/>
          <w:sz w:val="20"/>
          <w:szCs w:val="20"/>
        </w:rPr>
        <w:t>z.,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 xml:space="preserve">do 3 mesiacov od jej podpísania, </w:t>
      </w:r>
      <w:r w:rsidR="008C132B">
        <w:rPr>
          <w:rFonts w:asciiTheme="minorHAnsi" w:hAnsiTheme="minorHAnsi"/>
          <w:sz w:val="20"/>
          <w:szCs w:val="20"/>
        </w:rPr>
        <w:t>platí</w:t>
      </w:r>
      <w:r w:rsidR="00160378" w:rsidRPr="00785C19">
        <w:rPr>
          <w:rFonts w:asciiTheme="minorHAnsi" w:hAnsiTheme="minorHAnsi"/>
          <w:sz w:val="20"/>
          <w:szCs w:val="20"/>
        </w:rPr>
        <w:t xml:space="preserve">, že </w:t>
      </w:r>
      <w:r w:rsidR="008C132B">
        <w:rPr>
          <w:rFonts w:asciiTheme="minorHAnsi" w:hAnsiTheme="minorHAnsi"/>
          <w:sz w:val="20"/>
          <w:szCs w:val="20"/>
        </w:rPr>
        <w:t>uzavretiu</w:t>
      </w:r>
      <w:r w:rsidR="00160378" w:rsidRPr="00785C19">
        <w:rPr>
          <w:rFonts w:asciiTheme="minorHAnsi" w:hAnsiTheme="minorHAnsi"/>
          <w:sz w:val="20"/>
          <w:szCs w:val="20"/>
        </w:rPr>
        <w:t xml:space="preserve"> zmluv</w:t>
      </w:r>
      <w:r w:rsidR="008C132B">
        <w:rPr>
          <w:rFonts w:asciiTheme="minorHAnsi" w:hAnsiTheme="minorHAnsi"/>
          <w:sz w:val="20"/>
          <w:szCs w:val="20"/>
        </w:rPr>
        <w:t>y</w:t>
      </w:r>
      <w:r w:rsidR="00160378" w:rsidRPr="00785C19">
        <w:rPr>
          <w:rFonts w:asciiTheme="minorHAnsi" w:hAnsiTheme="minorHAnsi"/>
          <w:sz w:val="20"/>
          <w:szCs w:val="20"/>
        </w:rPr>
        <w:t>/dodat</w:t>
      </w:r>
      <w:r w:rsidR="008C132B">
        <w:rPr>
          <w:rFonts w:asciiTheme="minorHAnsi" w:hAnsiTheme="minorHAnsi"/>
          <w:sz w:val="20"/>
          <w:szCs w:val="20"/>
        </w:rPr>
        <w:t>ku</w:t>
      </w:r>
      <w:r w:rsidR="00160378" w:rsidRPr="00785C19">
        <w:rPr>
          <w:rFonts w:asciiTheme="minorHAnsi" w:hAnsiTheme="minorHAnsi"/>
          <w:sz w:val="20"/>
          <w:szCs w:val="20"/>
        </w:rPr>
        <w:t xml:space="preserve"> vôbec</w:t>
      </w:r>
      <w:r w:rsidR="008C132B">
        <w:rPr>
          <w:rFonts w:asciiTheme="minorHAnsi" w:hAnsiTheme="minorHAnsi"/>
          <w:sz w:val="20"/>
          <w:szCs w:val="20"/>
        </w:rPr>
        <w:t xml:space="preserve"> nedošlo</w:t>
      </w:r>
      <w:r w:rsidR="00160378" w:rsidRPr="00785C19">
        <w:rPr>
          <w:rFonts w:asciiTheme="minorHAnsi" w:hAnsiTheme="minorHAnsi"/>
          <w:sz w:val="20"/>
          <w:szCs w:val="20"/>
        </w:rPr>
        <w:t>.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19B5C8FE" wp14:editId="6DEC7B2F">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614EF0" w:rsidRPr="00792568" w:rsidRDefault="00614EF0"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1"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J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yR3lJ1RPA99RzODh52SDblQjxVniQFqBiEeMNjloTSqTtjbMV&#10;+R9/0yd/cAlWzlosQcnD97XwijP92YJlJ8PxOG1NFsaT9yMI/tCyPLTYtTknwD7EyjuZr8k/6t21&#10;9mQesK+LlBUmYSVylzzuruexX03su1SLRXbCnjgRr+ydkyl0Ai6hfN89CO+2JImg1zXt1kXMXnGl&#10;900vLS3WkeomEykB3aOKIScBO5bHvf0epCU+lLPX81dr/hs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IqX4kl8AgAA&#10;/QQAAA4AAAAAAAAAAAAAAAAALgIAAGRycy9lMm9Eb2MueG1sUEsBAi0AFAAGAAgAAAAhAG/tmlXg&#10;AAAACQEAAA8AAAAAAAAAAAAAAAAA1gQAAGRycy9kb3ducmV2LnhtbFBLBQYAAAAABAAEAPMAAADj&#10;BQAAAAA=&#10;" fillcolor="#fbd4b4 [1305]" strokeweight=".5pt">
                <v:textbox>
                  <w:txbxContent>
                    <w:p w:rsidR="00614EF0" w:rsidRPr="00792568" w:rsidRDefault="00614EF0"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726" w:name="_Ref417893477"/>
    </w:p>
    <w:p w:rsidR="00537B96" w:rsidRPr="00F575F5" w:rsidRDefault="00537B96" w:rsidP="000157BB">
      <w:pPr>
        <w:pStyle w:val="Nadpis3"/>
        <w:numPr>
          <w:ilvl w:val="2"/>
          <w:numId w:val="106"/>
        </w:numPr>
        <w:ind w:left="1134"/>
        <w:jc w:val="both"/>
        <w:rPr>
          <w:rFonts w:asciiTheme="minorHAnsi" w:hAnsiTheme="minorHAnsi"/>
          <w:color w:val="1F497D" w:themeColor="text2"/>
        </w:rPr>
      </w:pPr>
      <w:bookmarkStart w:id="727" w:name="_Toc532217044"/>
      <w:r w:rsidRPr="00F575F5">
        <w:rPr>
          <w:rFonts w:asciiTheme="minorHAnsi" w:hAnsiTheme="minorHAnsi"/>
          <w:color w:val="1F497D" w:themeColor="text2"/>
        </w:rPr>
        <w:t>Ochrana hospodárskej súťaže</w:t>
      </w:r>
      <w:bookmarkEnd w:id="726"/>
      <w:bookmarkEnd w:id="727"/>
    </w:p>
    <w:p w:rsidR="00160378" w:rsidRPr="00785C19" w:rsidRDefault="00C3230A" w:rsidP="00762F92">
      <w:pPr>
        <w:pStyle w:val="Odsekzoznamu"/>
        <w:numPr>
          <w:ilvl w:val="0"/>
          <w:numId w:val="30"/>
        </w:numPr>
        <w:ind w:left="378"/>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Z.</w:t>
      </w:r>
      <w:r w:rsidR="00D42AEE">
        <w:rPr>
          <w:rFonts w:asciiTheme="minorHAnsi" w:hAnsiTheme="minorHAnsi"/>
          <w:sz w:val="20"/>
          <w:szCs w:val="20"/>
        </w:rPr>
        <w:t xml:space="preserve"> </w:t>
      </w:r>
      <w:r w:rsidR="00160378" w:rsidRPr="00785C19">
        <w:rPr>
          <w:rFonts w:asciiTheme="minorHAnsi" w:hAnsiTheme="minorHAnsi"/>
          <w:sz w:val="20"/>
          <w:szCs w:val="20"/>
        </w:rPr>
        <w:t>z.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762F92">
      <w:pPr>
        <w:pStyle w:val="Odsekzoznamu"/>
        <w:numPr>
          <w:ilvl w:val="0"/>
          <w:numId w:val="30"/>
        </w:numPr>
        <w:ind w:left="378"/>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35"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762F92">
      <w:pPr>
        <w:pStyle w:val="Odsekzoznamu"/>
        <w:numPr>
          <w:ilvl w:val="0"/>
          <w:numId w:val="30"/>
        </w:numPr>
        <w:ind w:left="378"/>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28" w:name="_Toc532217045"/>
      <w:r w:rsidRPr="00F575F5">
        <w:rPr>
          <w:rFonts w:asciiTheme="minorHAnsi" w:hAnsiTheme="minorHAnsi"/>
          <w:color w:val="1F497D" w:themeColor="text2"/>
        </w:rPr>
        <w:t>Oznámenie o výsledku VO</w:t>
      </w:r>
      <w:bookmarkEnd w:id="728"/>
    </w:p>
    <w:p w:rsidR="00E93F3A" w:rsidRPr="00785C19" w:rsidRDefault="00E93F3A" w:rsidP="001A4CEC">
      <w:pPr>
        <w:pStyle w:val="Odsekzoznamu"/>
        <w:numPr>
          <w:ilvl w:val="0"/>
          <w:numId w:val="31"/>
        </w:numPr>
        <w:ind w:left="378"/>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w:t>
      </w:r>
      <w:r w:rsidR="00F038B5" w:rsidRPr="00F038B5">
        <w:rPr>
          <w:rFonts w:asciiTheme="minorHAnsi" w:hAnsiTheme="minorHAnsi"/>
          <w:sz w:val="20"/>
          <w:szCs w:val="20"/>
        </w:rPr>
        <w:t xml:space="preserve"> </w:t>
      </w:r>
      <w:r w:rsidR="00F038B5">
        <w:rPr>
          <w:rFonts w:asciiTheme="minorHAnsi" w:hAnsiTheme="minorHAnsi"/>
          <w:sz w:val="20"/>
          <w:szCs w:val="20"/>
        </w:rPr>
        <w:t>pri nadlimitných postupoch zadávania zákaziek</w:t>
      </w:r>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r w:rsidRPr="00785C19">
        <w:rPr>
          <w:rFonts w:asciiTheme="minorHAnsi" w:hAnsiTheme="minorHAnsi"/>
          <w:sz w:val="20"/>
          <w:szCs w:val="20"/>
        </w:rPr>
        <w:t xml:space="preserve"> po uzavretí zmluvy</w:t>
      </w:r>
      <w:r w:rsidR="00F038B5">
        <w:rPr>
          <w:rFonts w:asciiTheme="minorHAnsi" w:hAnsiTheme="minorHAnsi"/>
          <w:sz w:val="20"/>
          <w:szCs w:val="20"/>
        </w:rPr>
        <w:t>,</w:t>
      </w:r>
      <w:r w:rsidRPr="00785C19">
        <w:rPr>
          <w:rFonts w:asciiTheme="minorHAnsi" w:hAnsiTheme="minorHAnsi"/>
          <w:sz w:val="20"/>
          <w:szCs w:val="20"/>
        </w:rPr>
        <w:t xml:space="preserve"> rámcovej dohody </w:t>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r w:rsidR="00F038B5">
        <w:rPr>
          <w:rFonts w:asciiTheme="minorHAnsi" w:hAnsiTheme="minorHAnsi"/>
          <w:sz w:val="20"/>
          <w:szCs w:val="20"/>
        </w:rPr>
        <w:t>.</w:t>
      </w:r>
      <w:r w:rsidR="00546EFE" w:rsidRPr="00A72D99">
        <w:rPr>
          <w:rFonts w:asciiTheme="minorHAnsi" w:hAnsiTheme="minorHAnsi"/>
          <w:sz w:val="20"/>
          <w:szCs w:val="20"/>
        </w:rPr>
        <w:t xml:space="preserve"> </w:t>
      </w:r>
      <w:r w:rsidR="00F038B5">
        <w:rPr>
          <w:rFonts w:asciiTheme="minorHAnsi" w:hAnsiTheme="minorHAnsi"/>
          <w:sz w:val="20"/>
          <w:szCs w:val="20"/>
        </w:rPr>
        <w:t>Pri zadávaní podlimitných zákaziek bez využitia elektronického trhoviska je povinnosťou prijímateľa zaslať informáciu o výsledku VO do 14 dní po uzavretí zmluvy alebo rámcovej dohody.</w:t>
      </w:r>
      <w:r w:rsidR="00546EFE" w:rsidRPr="00A72D99">
        <w:rPr>
          <w:rFonts w:asciiTheme="minorHAnsi" w:hAnsiTheme="minorHAnsi"/>
          <w:sz w:val="20"/>
          <w:szCs w:val="20"/>
        </w:rPr>
        <w:t xml:space="preserve"> </w:t>
      </w:r>
    </w:p>
    <w:p w:rsidR="00537B96" w:rsidRPr="00F575F5" w:rsidRDefault="00C3230A" w:rsidP="000157BB">
      <w:pPr>
        <w:pStyle w:val="Nadpis3"/>
        <w:numPr>
          <w:ilvl w:val="2"/>
          <w:numId w:val="106"/>
        </w:numPr>
        <w:ind w:left="1134"/>
        <w:jc w:val="both"/>
        <w:rPr>
          <w:rFonts w:asciiTheme="minorHAnsi" w:hAnsiTheme="minorHAnsi"/>
          <w:color w:val="1F497D" w:themeColor="text2"/>
        </w:rPr>
      </w:pPr>
      <w:bookmarkStart w:id="729" w:name="_Ref417893550"/>
      <w:bookmarkStart w:id="730" w:name="_Toc532217046"/>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729"/>
      <w:bookmarkEnd w:id="730"/>
    </w:p>
    <w:p w:rsidR="00945C29" w:rsidRPr="00DF2A1D" w:rsidDel="00704E22" w:rsidRDefault="00945C29" w:rsidP="00CB6B4B">
      <w:pPr>
        <w:pStyle w:val="Odsekzoznamu"/>
        <w:numPr>
          <w:ilvl w:val="0"/>
          <w:numId w:val="30"/>
        </w:numPr>
        <w:ind w:left="426"/>
        <w:jc w:val="both"/>
        <w:rPr>
          <w:del w:id="731" w:author="Autor"/>
          <w:rFonts w:asciiTheme="minorHAnsi" w:hAnsiTheme="minorHAnsi"/>
          <w:sz w:val="20"/>
          <w:szCs w:val="20"/>
        </w:rPr>
        <w:pPrChange w:id="732" w:author="Autor">
          <w:pPr>
            <w:pStyle w:val="Zkladntext"/>
            <w:numPr>
              <w:numId w:val="32"/>
            </w:numPr>
            <w:ind w:left="364" w:hanging="360"/>
          </w:pPr>
        </w:pPrChange>
      </w:pPr>
      <w:del w:id="733" w:author="Autor">
        <w:r w:rsidRPr="00CB6B4B" w:rsidDel="00704E22">
          <w:rPr>
            <w:rFonts w:asciiTheme="minorHAnsi" w:hAnsiTheme="minorHAnsi"/>
            <w:sz w:val="20"/>
            <w:szCs w:val="20"/>
          </w:rPr>
          <w:delText xml:space="preserve">Prijímateľ má podľa § </w:delText>
        </w:r>
        <w:r w:rsidR="00546EFE" w:rsidRPr="00CB6B4B" w:rsidDel="00704E22">
          <w:rPr>
            <w:rFonts w:asciiTheme="minorHAnsi" w:hAnsiTheme="minorHAnsi"/>
            <w:sz w:val="20"/>
            <w:szCs w:val="20"/>
          </w:rPr>
          <w:delText xml:space="preserve">24 </w:delText>
        </w:r>
        <w:r w:rsidRPr="00CB6B4B" w:rsidDel="00704E22">
          <w:rPr>
            <w:rFonts w:asciiTheme="minorHAnsi" w:hAnsiTheme="minorHAnsi"/>
            <w:sz w:val="20"/>
            <w:szCs w:val="20"/>
          </w:rPr>
          <w:delText>ods. 1 ZVO povinnosť evidovať všetky doklady a dokumenty z použitého postupu verejn</w:delText>
        </w:r>
        <w:r w:rsidRPr="00DF2A1D" w:rsidDel="00704E22">
          <w:rPr>
            <w:rFonts w:asciiTheme="minorHAnsi" w:hAnsiTheme="minorHAnsi"/>
            <w:sz w:val="20"/>
            <w:szCs w:val="20"/>
          </w:rPr>
          <w:delText xml:space="preserve">ého obstarávania a uchováva ich v rámci podlimitných zákaziek päť rokov od uzavretia zmluvy, koncesnej zmluvy, koncesnej zmluvy alebo rámcovej dohody, a v prípade nadlimitných zákaziek desať rokov od uzavretia. </w:delText>
        </w:r>
      </w:del>
    </w:p>
    <w:p w:rsidR="00352C4F" w:rsidRPr="00DF2A1D" w:rsidDel="00704E22" w:rsidRDefault="00945C29" w:rsidP="00CB6B4B">
      <w:pPr>
        <w:pStyle w:val="Odsekzoznamu"/>
        <w:numPr>
          <w:ilvl w:val="0"/>
          <w:numId w:val="30"/>
        </w:numPr>
        <w:ind w:left="426"/>
        <w:jc w:val="both"/>
        <w:rPr>
          <w:del w:id="734" w:author="Autor"/>
          <w:rFonts w:asciiTheme="minorHAnsi" w:hAnsiTheme="minorHAnsi"/>
          <w:sz w:val="20"/>
          <w:szCs w:val="20"/>
        </w:rPr>
        <w:pPrChange w:id="735" w:author="Autor">
          <w:pPr>
            <w:pStyle w:val="Zkladntext"/>
            <w:numPr>
              <w:numId w:val="32"/>
            </w:numPr>
            <w:ind w:left="364" w:hanging="360"/>
          </w:pPr>
        </w:pPrChange>
      </w:pPr>
      <w:del w:id="736" w:author="Autor">
        <w:r w:rsidRPr="00DF2A1D" w:rsidDel="00704E22">
          <w:rPr>
            <w:rFonts w:asciiTheme="minorHAnsi" w:hAnsiTheme="minorHAnsi"/>
            <w:sz w:val="20"/>
            <w:szCs w:val="20"/>
          </w:rPr>
          <w:delText xml:space="preserve">Upozorňujeme prijímateľa, ale aj na povinnosť </w:delText>
        </w:r>
        <w:r w:rsidR="00C3230A" w:rsidRPr="00DF2A1D" w:rsidDel="00704E22">
          <w:rPr>
            <w:rFonts w:asciiTheme="minorHAnsi" w:hAnsiTheme="minorHAnsi"/>
            <w:sz w:val="20"/>
            <w:szCs w:val="20"/>
          </w:rPr>
          <w:delText xml:space="preserve">uchovávania </w:delText>
        </w:r>
        <w:r w:rsidRPr="00DF2A1D" w:rsidDel="00704E22">
          <w:rPr>
            <w:rFonts w:asciiTheme="minorHAnsi" w:hAnsiTheme="minorHAnsi"/>
            <w:sz w:val="20"/>
            <w:szCs w:val="20"/>
          </w:rPr>
          <w:delText>dokumentácie vyplývajúcej zo Zmluvy o poskytnutí NFP, ktorá môže byť aj dlhšia ako lehota uvedená v predchádzajúcom odseku.</w:delText>
        </w:r>
      </w:del>
    </w:p>
    <w:p w:rsidR="00D53A56" w:rsidRPr="008428D2" w:rsidRDefault="00352C4F" w:rsidP="00CB6B4B">
      <w:pPr>
        <w:pStyle w:val="Odsekzoznamu"/>
        <w:numPr>
          <w:ilvl w:val="0"/>
          <w:numId w:val="201"/>
        </w:numPr>
        <w:ind w:left="426"/>
        <w:jc w:val="both"/>
        <w:rPr>
          <w:ins w:id="737" w:author="Autor"/>
          <w:rFonts w:asciiTheme="minorHAnsi" w:hAnsiTheme="minorHAnsi"/>
          <w:sz w:val="20"/>
          <w:szCs w:val="20"/>
        </w:rPr>
        <w:pPrChange w:id="738" w:author="Autor">
          <w:pPr>
            <w:pStyle w:val="Normlnywebov"/>
            <w:ind w:left="426" w:hanging="426"/>
            <w:jc w:val="both"/>
          </w:pPr>
        </w:pPrChange>
      </w:pPr>
      <w:del w:id="739" w:author="Autor">
        <w:r w:rsidRPr="00DF2A1D" w:rsidDel="00704E22">
          <w:rPr>
            <w:rFonts w:asciiTheme="minorHAnsi" w:hAnsiTheme="minorHAnsi"/>
            <w:sz w:val="20"/>
            <w:szCs w:val="20"/>
          </w:rPr>
          <w:delTex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delText>
        </w:r>
      </w:del>
      <w:ins w:id="740" w:author="Autor">
        <w:del w:id="741" w:author="Autor">
          <w:r w:rsidR="00D53A56" w:rsidRPr="00DF2A1D" w:rsidDel="00704E22">
            <w:rPr>
              <w:rFonts w:asciiTheme="minorHAnsi" w:hAnsiTheme="minorHAnsi"/>
              <w:sz w:val="20"/>
              <w:szCs w:val="20"/>
            </w:rPr>
            <w:delText xml:space="preserve">.    </w:delText>
          </w:r>
          <w:r w:rsidR="00704E22" w:rsidRPr="00DF2A1D" w:rsidDel="00CB6B4B">
            <w:rPr>
              <w:rFonts w:asciiTheme="minorHAnsi" w:hAnsiTheme="minorHAnsi"/>
              <w:sz w:val="20"/>
              <w:szCs w:val="20"/>
            </w:rPr>
            <w:delText xml:space="preserve">       </w:delText>
          </w:r>
          <w:r w:rsidR="00D53A56" w:rsidRPr="00DF2A1D" w:rsidDel="00CB6B4B">
            <w:rPr>
              <w:rFonts w:asciiTheme="minorHAnsi" w:hAnsiTheme="minorHAnsi"/>
              <w:sz w:val="20"/>
              <w:szCs w:val="20"/>
            </w:rPr>
            <w:delText xml:space="preserve">  </w:delText>
          </w:r>
        </w:del>
        <w:r w:rsidR="00D53A56" w:rsidRPr="00CB6B4B">
          <w:rPr>
            <w:rFonts w:asciiTheme="minorHAnsi" w:hAnsiTheme="minorHAnsi"/>
            <w:sz w:val="20"/>
            <w:szCs w:val="20"/>
            <w:rPrChange w:id="742" w:author="Autor">
              <w:rPr>
                <w:rFonts w:asciiTheme="minorHAnsi" w:hAnsiTheme="minorHAnsi"/>
                <w:color w:val="FF0000"/>
                <w:sz w:val="20"/>
              </w:rPr>
            </w:rPrChange>
          </w:rPr>
          <w:t xml:space="preserve">Prijímateľ má podľa § 24 ods. 1 ZVO povinnosť evidovať všetky doklady a dokumenty z použitého postupu  verejného obstarávania. </w:t>
        </w:r>
        <w:r w:rsidR="00D53A56" w:rsidRPr="008428D2">
          <w:rPr>
            <w:rFonts w:asciiTheme="minorHAnsi" w:hAnsiTheme="minorHAnsi"/>
            <w:sz w:val="20"/>
            <w:szCs w:val="20"/>
            <w:rPrChange w:id="743" w:author="Autor">
              <w:rPr>
                <w:rFonts w:asciiTheme="minorHAnsi" w:hAnsiTheme="minorHAnsi"/>
                <w:color w:val="FF0000"/>
                <w:sz w:val="20"/>
                <w:szCs w:val="20"/>
              </w:rPr>
            </w:rPrChange>
          </w:rPr>
          <w:t>Poslednou novelou zákona č. 343/2015 Z.</w:t>
        </w:r>
        <w:r w:rsidR="008A6418" w:rsidRPr="008428D2">
          <w:rPr>
            <w:rFonts w:asciiTheme="minorHAnsi" w:hAnsiTheme="minorHAnsi"/>
            <w:sz w:val="20"/>
            <w:szCs w:val="20"/>
            <w:rPrChange w:id="744" w:author="Autor">
              <w:rPr>
                <w:rFonts w:asciiTheme="minorHAnsi" w:hAnsiTheme="minorHAnsi"/>
                <w:color w:val="FF0000"/>
                <w:sz w:val="20"/>
                <w:szCs w:val="20"/>
              </w:rPr>
            </w:rPrChange>
          </w:rPr>
          <w:t xml:space="preserve"> </w:t>
        </w:r>
        <w:r w:rsidR="00D53A56" w:rsidRPr="008428D2">
          <w:rPr>
            <w:rFonts w:asciiTheme="minorHAnsi" w:hAnsiTheme="minorHAnsi"/>
            <w:sz w:val="20"/>
            <w:szCs w:val="20"/>
            <w:rPrChange w:id="745" w:author="Autor">
              <w:rPr>
                <w:rFonts w:asciiTheme="minorHAnsi" w:hAnsiTheme="minorHAnsi"/>
                <w:color w:val="FF0000"/>
                <w:sz w:val="20"/>
                <w:szCs w:val="20"/>
              </w:rPr>
            </w:rPrChange>
          </w:rPr>
          <w:t>z. o verejnom obstarávaní v znení neskorších predpisov (ďalej len „zákon o verejnom obstarávaní) sa s účinnosťou od 1.6.2017 modifikovali povinnosti týkajúce sa archivácie dokumentácie. Zmena zákona o verejnom obstarávaní bola obsahom zákona č. 93/2017 Z.</w:t>
        </w:r>
        <w:r w:rsidR="008A6418" w:rsidRPr="008428D2">
          <w:rPr>
            <w:rFonts w:asciiTheme="minorHAnsi" w:hAnsiTheme="minorHAnsi"/>
            <w:sz w:val="20"/>
            <w:szCs w:val="20"/>
            <w:rPrChange w:id="746" w:author="Autor">
              <w:rPr>
                <w:rFonts w:asciiTheme="minorHAnsi" w:hAnsiTheme="minorHAnsi"/>
                <w:color w:val="FF0000"/>
                <w:sz w:val="20"/>
                <w:szCs w:val="20"/>
              </w:rPr>
            </w:rPrChange>
          </w:rPr>
          <w:t xml:space="preserve"> </w:t>
        </w:r>
        <w:r w:rsidR="00D53A56" w:rsidRPr="008428D2">
          <w:rPr>
            <w:rFonts w:asciiTheme="minorHAnsi" w:hAnsiTheme="minorHAnsi"/>
            <w:sz w:val="20"/>
            <w:szCs w:val="20"/>
            <w:rPrChange w:id="747" w:author="Autor">
              <w:rPr>
                <w:rFonts w:asciiTheme="minorHAnsi" w:hAnsiTheme="minorHAnsi"/>
                <w:color w:val="FF0000"/>
                <w:sz w:val="20"/>
                <w:szCs w:val="20"/>
              </w:rPr>
            </w:rPrChange>
          </w:rPr>
          <w:t>z., ktorým sa primárne novelizoval zákon č. 292/2014 o príspevku poskytovanom z európskych štrukturálnych a investičných fondov a o zmene a doplnení niektorých zákonov v znení neskorších predpisov (ďalej len „zákon o príspevku poskytovanom z európskych štrukturálnych a investičných fondov”). Novela stanovila povinnosť prijímateľa príspevku (verejného obstarávateľa) archivovať kompletnú dokumentáciu k verejnému obstarávaniu až do 31.12.2028, resp. aj po tomto dátume, ak ešte nedošlo k vysporiadaniu finančných vzťahov medzi poskytovateľom a prijímateľom</w:t>
        </w:r>
        <w:r w:rsidR="00D53A56" w:rsidRPr="008428D2">
          <w:rPr>
            <w:rFonts w:asciiTheme="minorHAnsi" w:hAnsiTheme="minorHAnsi"/>
            <w:sz w:val="20"/>
            <w:szCs w:val="20"/>
          </w:rPr>
          <w:t>.</w:t>
        </w:r>
      </w:ins>
    </w:p>
    <w:p w:rsidR="00D53A56" w:rsidDel="008428D2" w:rsidRDefault="00D53A56" w:rsidP="00D53A56">
      <w:pPr>
        <w:rPr>
          <w:ins w:id="748" w:author="Autor"/>
          <w:del w:id="749" w:author="Autor"/>
          <w:rFonts w:asciiTheme="minorHAnsi" w:eastAsiaTheme="majorEastAsia" w:hAnsiTheme="minorHAnsi" w:cstheme="majorBidi"/>
          <w:b/>
          <w:bCs/>
          <w:color w:val="1F497D" w:themeColor="text2"/>
          <w:sz w:val="26"/>
          <w:szCs w:val="26"/>
        </w:rPr>
      </w:pPr>
    </w:p>
    <w:p w:rsidR="00945C29" w:rsidRPr="009B7F97" w:rsidDel="008428D2" w:rsidRDefault="00945C29" w:rsidP="00762F92">
      <w:pPr>
        <w:pStyle w:val="Zkladntext"/>
        <w:numPr>
          <w:ilvl w:val="0"/>
          <w:numId w:val="32"/>
        </w:numPr>
        <w:ind w:left="364"/>
        <w:rPr>
          <w:del w:id="750" w:author="Autor"/>
          <w:rFonts w:asciiTheme="minorHAnsi" w:hAnsiTheme="minorHAnsi"/>
          <w:strike/>
          <w:sz w:val="20"/>
          <w:lang w:val="sk-SK"/>
          <w:rPrChange w:id="751" w:author="Autor">
            <w:rPr>
              <w:del w:id="752" w:author="Autor"/>
              <w:rFonts w:asciiTheme="minorHAnsi" w:hAnsiTheme="minorHAnsi"/>
              <w:sz w:val="20"/>
              <w:lang w:val="sk-SK"/>
            </w:rPr>
          </w:rPrChange>
        </w:rPr>
      </w:pPr>
    </w:p>
    <w:p w:rsidR="0046604D" w:rsidRPr="009B7F97" w:rsidRDefault="0046604D">
      <w:pPr>
        <w:rPr>
          <w:rFonts w:asciiTheme="minorHAnsi" w:eastAsiaTheme="majorEastAsia" w:hAnsiTheme="minorHAnsi" w:cstheme="majorBidi"/>
          <w:b/>
          <w:bCs/>
          <w:strike/>
          <w:color w:val="1F497D" w:themeColor="text2"/>
          <w:sz w:val="26"/>
          <w:szCs w:val="26"/>
          <w:rPrChange w:id="753" w:author="Autor">
            <w:rPr>
              <w:rFonts w:asciiTheme="minorHAnsi" w:eastAsiaTheme="majorEastAsia" w:hAnsiTheme="minorHAnsi" w:cstheme="majorBidi"/>
              <w:b/>
              <w:bCs/>
              <w:color w:val="1F497D" w:themeColor="text2"/>
              <w:sz w:val="26"/>
              <w:szCs w:val="26"/>
            </w:rPr>
          </w:rPrChange>
        </w:rPr>
      </w:pPr>
    </w:p>
    <w:p w:rsidR="004762E9" w:rsidRPr="00F575F5" w:rsidRDefault="00500BFA">
      <w:pPr>
        <w:pStyle w:val="Nadpis2"/>
        <w:numPr>
          <w:ilvl w:val="1"/>
          <w:numId w:val="106"/>
        </w:numPr>
        <w:ind w:hanging="1288"/>
        <w:jc w:val="both"/>
        <w:rPr>
          <w:rFonts w:asciiTheme="minorHAnsi" w:hAnsiTheme="minorHAnsi"/>
          <w:color w:val="1F497D" w:themeColor="text2"/>
        </w:rPr>
        <w:pPrChange w:id="754" w:author="Autor">
          <w:pPr>
            <w:pStyle w:val="Nadpis2"/>
            <w:numPr>
              <w:ilvl w:val="1"/>
              <w:numId w:val="106"/>
            </w:numPr>
            <w:ind w:left="1714" w:hanging="720"/>
            <w:jc w:val="both"/>
          </w:pPr>
        </w:pPrChange>
      </w:pPr>
      <w:bookmarkStart w:id="755" w:name="_Toc532217047"/>
      <w:r>
        <w:rPr>
          <w:rFonts w:asciiTheme="minorHAnsi" w:hAnsiTheme="minorHAnsi"/>
          <w:color w:val="1F497D" w:themeColor="text2"/>
        </w:rPr>
        <w:lastRenderedPageBreak/>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755"/>
    </w:p>
    <w:p w:rsidR="004762E9" w:rsidRPr="00F575F5" w:rsidRDefault="003800F8" w:rsidP="000157BB">
      <w:pPr>
        <w:pStyle w:val="Nadpis3"/>
        <w:numPr>
          <w:ilvl w:val="2"/>
          <w:numId w:val="106"/>
        </w:numPr>
        <w:ind w:left="1134"/>
        <w:jc w:val="both"/>
        <w:rPr>
          <w:rFonts w:asciiTheme="minorHAnsi" w:hAnsiTheme="minorHAnsi"/>
          <w:color w:val="1F497D" w:themeColor="text2"/>
        </w:rPr>
      </w:pPr>
      <w:bookmarkStart w:id="756" w:name="_Toc532217048"/>
      <w:r w:rsidRPr="00F575F5">
        <w:rPr>
          <w:rFonts w:asciiTheme="minorHAnsi" w:hAnsiTheme="minorHAnsi"/>
          <w:color w:val="1F497D" w:themeColor="text2"/>
        </w:rPr>
        <w:t>Po</w:t>
      </w:r>
      <w:r>
        <w:rPr>
          <w:rFonts w:asciiTheme="minorHAnsi" w:hAnsiTheme="minorHAnsi"/>
          <w:color w:val="1F497D" w:themeColor="text2"/>
        </w:rPr>
        <w:t>stupy vo VO pri 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756"/>
    </w:p>
    <w:p w:rsidR="00BB3534" w:rsidRPr="001A4CEC" w:rsidRDefault="00BB3534" w:rsidP="00762F92">
      <w:pPr>
        <w:pStyle w:val="Odsekzoznamu"/>
        <w:numPr>
          <w:ilvl w:val="0"/>
          <w:numId w:val="33"/>
        </w:numPr>
        <w:ind w:left="378"/>
        <w:jc w:val="both"/>
        <w:rPr>
          <w:rFonts w:asciiTheme="minorHAnsi" w:hAnsiTheme="minorHAnsi"/>
          <w:b/>
          <w:sz w:val="20"/>
          <w:szCs w:val="20"/>
        </w:rPr>
      </w:pPr>
      <w:r w:rsidRPr="00785C19">
        <w:rPr>
          <w:rFonts w:asciiTheme="minorHAnsi" w:hAnsiTheme="minorHAnsi"/>
          <w:sz w:val="20"/>
          <w:szCs w:val="20"/>
        </w:rPr>
        <w:t xml:space="preserve">Podľa § </w:t>
      </w:r>
      <w:r w:rsidR="00672BE9">
        <w:rPr>
          <w:rFonts w:asciiTheme="minorHAnsi" w:hAnsiTheme="minorHAnsi"/>
          <w:sz w:val="20"/>
          <w:szCs w:val="20"/>
        </w:rPr>
        <w:t xml:space="preserve"> 29 </w:t>
      </w:r>
      <w:r w:rsidRPr="00785C19">
        <w:rPr>
          <w:rFonts w:asciiTheme="minorHAnsi" w:hAnsiTheme="minorHAnsi"/>
          <w:sz w:val="20"/>
          <w:szCs w:val="20"/>
        </w:rPr>
        <w:t xml:space="preserve"> ods. 1 ZVO </w:t>
      </w:r>
      <w:r w:rsidRPr="001A4CEC">
        <w:rPr>
          <w:rFonts w:asciiTheme="minorHAnsi" w:hAnsiTheme="minorHAnsi"/>
          <w:b/>
          <w:sz w:val="20"/>
          <w:szCs w:val="20"/>
        </w:rPr>
        <w:t>nadlimitnými postupmi zadávania zákaziek sú</w:t>
      </w:r>
      <w:r w:rsidRPr="00785C19">
        <w:rPr>
          <w:rFonts w:asciiTheme="minorHAnsi" w:hAnsiTheme="minorHAnsi"/>
          <w:sz w:val="20"/>
          <w:szCs w:val="20"/>
        </w:rPr>
        <w:t xml:space="preserve"> </w:t>
      </w:r>
      <w:r w:rsidRPr="001A4CEC">
        <w:rPr>
          <w:rFonts w:asciiTheme="minorHAnsi" w:hAnsiTheme="minorHAnsi"/>
          <w:b/>
          <w:sz w:val="20"/>
          <w:szCs w:val="20"/>
        </w:rPr>
        <w:t>a) verejná súťaž, b) užšia súťaž, c) rokovacie konania</w:t>
      </w:r>
      <w:r w:rsidR="00546EFE" w:rsidRPr="001A4CEC">
        <w:rPr>
          <w:rFonts w:asciiTheme="minorHAnsi" w:hAnsiTheme="minorHAnsi"/>
          <w:b/>
          <w:sz w:val="20"/>
          <w:szCs w:val="20"/>
        </w:rPr>
        <w:t xml:space="preserve"> so zverejnením</w:t>
      </w:r>
      <w:r w:rsidRPr="001A4CEC">
        <w:rPr>
          <w:rFonts w:asciiTheme="minorHAnsi" w:hAnsiTheme="minorHAnsi"/>
          <w:b/>
          <w:sz w:val="20"/>
          <w:szCs w:val="20"/>
        </w:rPr>
        <w:t>, d) súťažný dialóg</w:t>
      </w:r>
      <w:r w:rsidR="00546EFE" w:rsidRPr="001A4CEC">
        <w:rPr>
          <w:rFonts w:asciiTheme="minorHAnsi" w:hAnsiTheme="minorHAnsi"/>
          <w:b/>
          <w:sz w:val="20"/>
          <w:szCs w:val="20"/>
        </w:rPr>
        <w:t>,  e) inovatívne partnerstvo a f) priame rokovacie konanie.</w:t>
      </w:r>
    </w:p>
    <w:p w:rsidR="00BB3534" w:rsidRPr="00785C19" w:rsidRDefault="00BB3534" w:rsidP="00762F92">
      <w:pPr>
        <w:pStyle w:val="Odsekzoznamu"/>
        <w:numPr>
          <w:ilvl w:val="0"/>
          <w:numId w:val="33"/>
        </w:numPr>
        <w:ind w:left="378"/>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3800F8" w:rsidRPr="001A4CEC" w:rsidRDefault="003800F8" w:rsidP="001A4CEC">
      <w:pPr>
        <w:pStyle w:val="Odsekzoznamu"/>
        <w:numPr>
          <w:ilvl w:val="0"/>
          <w:numId w:val="33"/>
        </w:numPr>
        <w:ind w:left="378"/>
        <w:jc w:val="both"/>
        <w:rPr>
          <w:rFonts w:asciiTheme="minorHAnsi" w:hAnsiTheme="minorHAnsi"/>
          <w:sz w:val="20"/>
          <w:szCs w:val="20"/>
        </w:rPr>
      </w:pPr>
      <w:r w:rsidRPr="001A4CEC">
        <w:rPr>
          <w:rFonts w:asciiTheme="minorHAnsi" w:hAnsiTheme="minorHAnsi"/>
          <w:sz w:val="20"/>
          <w:szCs w:val="20"/>
        </w:rPr>
        <w:t xml:space="preserve">Jednotlivé limity sú uvedené v § 5 ods. 2 a 3 ZVO. Odporúčame prijímateľovi, aby si pred vyhlásením súťaže vždy overil </w:t>
      </w:r>
      <w:r w:rsidRPr="00F96EFF">
        <w:rPr>
          <w:rFonts w:asciiTheme="minorHAnsi" w:hAnsiTheme="minorHAnsi"/>
          <w:sz w:val="20"/>
          <w:szCs w:val="20"/>
        </w:rPr>
        <w:t>platné limity na nadlimitné zákazky, nakoľko tie podlieha</w:t>
      </w:r>
      <w:r w:rsidRPr="00797365">
        <w:rPr>
          <w:rFonts w:asciiTheme="minorHAnsi" w:hAnsiTheme="minorHAnsi"/>
          <w:sz w:val="20"/>
          <w:szCs w:val="20"/>
        </w:rPr>
        <w:t>jú zmenám, ktoré ÚVO oznamuje všeobecne záväzným právnym predpisom (vyhláškou).</w:t>
      </w:r>
      <w:r w:rsidRPr="001A4CEC">
        <w:rPr>
          <w:rFonts w:asciiTheme="minorHAnsi" w:hAnsiTheme="minorHAnsi"/>
          <w:sz w:val="20"/>
          <w:szCs w:val="20"/>
        </w:rPr>
        <w:t xml:space="preserve">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3C6A67">
      <w:pPr>
        <w:pStyle w:val="Odsekzoznamu"/>
        <w:numPr>
          <w:ilvl w:val="0"/>
          <w:numId w:val="113"/>
        </w:numPr>
        <w:ind w:left="364"/>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3C6A67">
      <w:pPr>
        <w:pStyle w:val="Odsekzoznamu"/>
        <w:numPr>
          <w:ilvl w:val="0"/>
          <w:numId w:val="113"/>
        </w:numPr>
        <w:ind w:left="364"/>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w:t>
      </w:r>
      <w:r w:rsidR="001C4A91">
        <w:rPr>
          <w:rFonts w:asciiTheme="minorHAnsi" w:hAnsiTheme="minorHAnsi"/>
          <w:sz w:val="20"/>
          <w:szCs w:val="20"/>
        </w:rPr>
        <w:t>,</w:t>
      </w:r>
      <w:r w:rsidRPr="00A72D99">
        <w:rPr>
          <w:rFonts w:asciiTheme="minorHAnsi" w:hAnsiTheme="minorHAnsi"/>
          <w:sz w:val="20"/>
          <w:szCs w:val="20"/>
        </w:rPr>
        <w:t xml:space="preserve">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3C6A67">
      <w:pPr>
        <w:pStyle w:val="Odsekzoznamu"/>
        <w:numPr>
          <w:ilvl w:val="0"/>
          <w:numId w:val="114"/>
        </w:numPr>
        <w:ind w:left="378"/>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3C6A67">
      <w:pPr>
        <w:pStyle w:val="Odsekzoznamu"/>
        <w:numPr>
          <w:ilvl w:val="0"/>
          <w:numId w:val="115"/>
        </w:numPr>
        <w:ind w:left="392"/>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3C6A67">
      <w:pPr>
        <w:pStyle w:val="Odsekzoznamu"/>
        <w:numPr>
          <w:ilvl w:val="0"/>
          <w:numId w:val="115"/>
        </w:numPr>
        <w:ind w:left="392"/>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RO odporúča prijímateľom</w:t>
      </w:r>
      <w:r w:rsidR="001C4A91">
        <w:rPr>
          <w:rFonts w:asciiTheme="minorHAnsi" w:hAnsiTheme="minorHAnsi"/>
          <w:sz w:val="20"/>
          <w:szCs w:val="20"/>
        </w:rPr>
        <w:t>,</w:t>
      </w:r>
      <w:r w:rsidRPr="00A72D99">
        <w:rPr>
          <w:rFonts w:asciiTheme="minorHAnsi" w:hAnsiTheme="minorHAnsi"/>
          <w:sz w:val="20"/>
          <w:szCs w:val="20"/>
        </w:rPr>
        <w:t xml:space="preserve">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3C6A67">
      <w:pPr>
        <w:pStyle w:val="Odsekzoznamu"/>
        <w:numPr>
          <w:ilvl w:val="0"/>
          <w:numId w:val="116"/>
        </w:numPr>
        <w:ind w:left="378"/>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3800F8" w:rsidRPr="001A4CEC" w:rsidRDefault="003800F8" w:rsidP="003C6A67">
      <w:pPr>
        <w:pStyle w:val="Odsekzoznamu"/>
        <w:numPr>
          <w:ilvl w:val="0"/>
          <w:numId w:val="116"/>
        </w:numPr>
        <w:ind w:left="378"/>
        <w:jc w:val="both"/>
        <w:rPr>
          <w:rFonts w:asciiTheme="minorHAnsi" w:hAnsiTheme="minorHAnsi"/>
          <w:b/>
          <w:sz w:val="20"/>
          <w:szCs w:val="20"/>
        </w:rPr>
      </w:pPr>
      <w:r w:rsidRPr="001A4CEC">
        <w:rPr>
          <w:rFonts w:asciiTheme="minorHAnsi" w:hAnsiTheme="minorHAnsi"/>
          <w:b/>
          <w:sz w:val="20"/>
          <w:szCs w:val="20"/>
        </w:rPr>
        <w:t>RO požaduje, aby pri zadávaní zákazky postupom priameho rokovacieho konania prijímateľ zverejnil pred realizovaním rokovaní oznámenie podľa § 22 ods. 6 ZVO (ex-ante oznámenie o dobrovoľnej transparentnosti). Návrh tohto oznámenia bude predmetom ex-ante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3C6A67">
      <w:pPr>
        <w:pStyle w:val="Odsekzoznamu"/>
        <w:numPr>
          <w:ilvl w:val="0"/>
          <w:numId w:val="117"/>
        </w:numPr>
        <w:ind w:left="364"/>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3C6A67">
      <w:pPr>
        <w:pStyle w:val="Odsekzoznamu"/>
        <w:numPr>
          <w:ilvl w:val="0"/>
          <w:numId w:val="117"/>
        </w:numPr>
        <w:ind w:left="364"/>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Pr="001A4CEC" w:rsidRDefault="003800F8" w:rsidP="003C6A67">
      <w:pPr>
        <w:pStyle w:val="Odsekzoznamu"/>
        <w:numPr>
          <w:ilvl w:val="0"/>
          <w:numId w:val="117"/>
        </w:numPr>
        <w:ind w:left="364"/>
        <w:jc w:val="both"/>
        <w:rPr>
          <w:rFonts w:asciiTheme="minorHAnsi" w:hAnsiTheme="minorHAnsi"/>
          <w:b/>
          <w:sz w:val="20"/>
          <w:szCs w:val="20"/>
        </w:rPr>
      </w:pPr>
      <w:r w:rsidRPr="001A4CEC">
        <w:rPr>
          <w:rFonts w:asciiTheme="minorHAnsi" w:hAnsiTheme="minorHAnsi"/>
          <w:b/>
          <w:sz w:val="20"/>
          <w:szCs w:val="20"/>
        </w:rPr>
        <w:lastRenderedPageBreak/>
        <w:t xml:space="preserve">Upozorňujeme prijímateľa, že každé použitie súťažného dialógu musí byť predmetom ex-ante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1A4CEC">
      <w:pPr>
        <w:pStyle w:val="Odsekzoznamu"/>
        <w:numPr>
          <w:ilvl w:val="0"/>
          <w:numId w:val="118"/>
        </w:numPr>
        <w:ind w:left="364"/>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1A4CEC" w:rsidRDefault="003800F8" w:rsidP="003C6A67">
      <w:pPr>
        <w:pStyle w:val="Odsekzoznamu"/>
        <w:numPr>
          <w:ilvl w:val="0"/>
          <w:numId w:val="119"/>
        </w:numPr>
        <w:ind w:left="378"/>
        <w:jc w:val="both"/>
        <w:rPr>
          <w:rFonts w:asciiTheme="minorHAnsi" w:hAnsiTheme="minorHAnsi"/>
          <w:b/>
          <w:sz w:val="20"/>
          <w:szCs w:val="20"/>
        </w:rPr>
      </w:pPr>
      <w:r w:rsidRPr="001A4CEC">
        <w:rPr>
          <w:rFonts w:asciiTheme="minorHAnsi" w:hAnsiTheme="minorHAnsi"/>
          <w:b/>
          <w:sz w:val="20"/>
          <w:szCs w:val="20"/>
        </w:rPr>
        <w:t>Postup súťaže návrhov upravuje § 119 až 125 ZVO.</w:t>
      </w:r>
    </w:p>
    <w:p w:rsidR="003800F8" w:rsidRPr="001A4CEC" w:rsidRDefault="003800F8" w:rsidP="003C6A67">
      <w:pPr>
        <w:pStyle w:val="Odsekzoznamu"/>
        <w:numPr>
          <w:ilvl w:val="0"/>
          <w:numId w:val="119"/>
        </w:numPr>
        <w:ind w:left="378"/>
        <w:jc w:val="both"/>
        <w:rPr>
          <w:rFonts w:asciiTheme="minorHAnsi" w:hAnsiTheme="minorHAnsi"/>
          <w:b/>
          <w:sz w:val="20"/>
          <w:szCs w:val="20"/>
        </w:rPr>
      </w:pPr>
      <w:r w:rsidRPr="001A4CEC">
        <w:rPr>
          <w:rFonts w:asciiTheme="minorHAnsi" w:hAnsiTheme="minorHAnsi"/>
          <w:b/>
          <w:sz w:val="20"/>
          <w:szCs w:val="20"/>
        </w:rPr>
        <w:t>Upozorňujeme prijímateľa, že každé použitie súťaže návrhov musí byť predmetom ex-ante kontroly RO, ktorá bude posudzovať hlavne odôvodnenie resp. oprávnenie na jeho použitie.</w:t>
      </w:r>
    </w:p>
    <w:p w:rsidR="004762E9" w:rsidRPr="00F575F5" w:rsidRDefault="00B53949" w:rsidP="000157BB">
      <w:pPr>
        <w:pStyle w:val="Nadpis3"/>
        <w:numPr>
          <w:ilvl w:val="2"/>
          <w:numId w:val="106"/>
        </w:numPr>
        <w:ind w:left="1134"/>
        <w:jc w:val="both"/>
        <w:rPr>
          <w:rFonts w:asciiTheme="minorHAnsi" w:hAnsiTheme="minorHAnsi"/>
          <w:color w:val="1F497D" w:themeColor="text2"/>
        </w:rPr>
      </w:pPr>
      <w:bookmarkStart w:id="757" w:name="_Ref417919225"/>
      <w:bookmarkStart w:id="758" w:name="_Toc532217049"/>
      <w:r w:rsidRPr="00F575F5">
        <w:rPr>
          <w:rFonts w:asciiTheme="minorHAnsi" w:hAnsiTheme="minorHAnsi"/>
          <w:color w:val="1F497D" w:themeColor="text2"/>
        </w:rPr>
        <w:t>Po</w:t>
      </w:r>
      <w:r w:rsidR="003800F8">
        <w:rPr>
          <w:rFonts w:asciiTheme="minorHAnsi" w:hAnsiTheme="minorHAnsi"/>
          <w:color w:val="1F497D" w:themeColor="text2"/>
        </w:rPr>
        <w:t>stupy vo VO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757"/>
      <w:r w:rsidR="003800F8">
        <w:rPr>
          <w:rFonts w:asciiTheme="minorHAnsi" w:hAnsiTheme="minorHAnsi"/>
          <w:color w:val="1F497D" w:themeColor="text2"/>
        </w:rPr>
        <w:t>zákazkách</w:t>
      </w:r>
      <w:bookmarkEnd w:id="758"/>
    </w:p>
    <w:p w:rsidR="00B53949" w:rsidRPr="00785C19" w:rsidRDefault="00B53949" w:rsidP="001A4CEC">
      <w:pPr>
        <w:pStyle w:val="Odsekzoznamu"/>
        <w:numPr>
          <w:ilvl w:val="0"/>
          <w:numId w:val="34"/>
        </w:numPr>
        <w:ind w:left="378"/>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w:t>
      </w:r>
      <w:r w:rsidRPr="001A4CEC">
        <w:rPr>
          <w:rFonts w:asciiTheme="minorHAnsi" w:hAnsiTheme="minorHAnsi"/>
          <w:b/>
          <w:sz w:val="20"/>
          <w:szCs w:val="20"/>
        </w:rPr>
        <w:t>t.</w:t>
      </w:r>
      <w:r w:rsidR="001C4A91" w:rsidRPr="001A4CEC">
        <w:rPr>
          <w:rFonts w:asciiTheme="minorHAnsi" w:hAnsiTheme="minorHAnsi"/>
          <w:b/>
          <w:sz w:val="20"/>
          <w:szCs w:val="20"/>
        </w:rPr>
        <w:t xml:space="preserve"> </w:t>
      </w:r>
      <w:r w:rsidRPr="001A4CEC">
        <w:rPr>
          <w:rFonts w:asciiTheme="minorHAnsi" w:hAnsiTheme="minorHAnsi"/>
          <w:b/>
          <w:sz w:val="20"/>
          <w:szCs w:val="20"/>
        </w:rPr>
        <w:t xml:space="preserve">j. </w:t>
      </w:r>
      <w:r w:rsidR="003800F8" w:rsidRPr="001A4CEC">
        <w:rPr>
          <w:rFonts w:asciiTheme="minorHAnsi" w:hAnsiTheme="minorHAnsi"/>
          <w:b/>
          <w:sz w:val="20"/>
          <w:szCs w:val="20"/>
        </w:rPr>
        <w:t>s využitím</w:t>
      </w:r>
      <w:r w:rsidRPr="001A4CEC">
        <w:rPr>
          <w:rFonts w:asciiTheme="minorHAnsi" w:hAnsiTheme="minorHAnsi"/>
          <w:b/>
          <w:sz w:val="20"/>
          <w:szCs w:val="20"/>
        </w:rPr>
        <w:t xml:space="preserve"> elektronické</w:t>
      </w:r>
      <w:r w:rsidR="003800F8" w:rsidRPr="001A4CEC">
        <w:rPr>
          <w:rFonts w:asciiTheme="minorHAnsi" w:hAnsiTheme="minorHAnsi"/>
          <w:b/>
          <w:sz w:val="20"/>
          <w:szCs w:val="20"/>
        </w:rPr>
        <w:t>ho</w:t>
      </w:r>
      <w:r w:rsidRPr="001A4CEC">
        <w:rPr>
          <w:rFonts w:asciiTheme="minorHAnsi" w:hAnsiTheme="minorHAnsi"/>
          <w:b/>
          <w:sz w:val="20"/>
          <w:szCs w:val="20"/>
        </w:rPr>
        <w:t xml:space="preserve"> </w:t>
      </w:r>
      <w:r w:rsidR="003800F8" w:rsidRPr="001A4CEC">
        <w:rPr>
          <w:rFonts w:asciiTheme="minorHAnsi" w:hAnsiTheme="minorHAnsi"/>
          <w:b/>
          <w:sz w:val="20"/>
          <w:szCs w:val="20"/>
        </w:rPr>
        <w:t>trhoviska</w:t>
      </w:r>
      <w:r w:rsidR="00DE5B4E">
        <w:rPr>
          <w:rFonts w:asciiTheme="minorHAnsi" w:hAnsiTheme="minorHAnsi"/>
          <w:b/>
          <w:sz w:val="20"/>
          <w:szCs w:val="20"/>
        </w:rPr>
        <w:t xml:space="preserve"> – </w:t>
      </w:r>
      <w:r w:rsidR="00DE5B4E" w:rsidRPr="001A4CEC">
        <w:rPr>
          <w:rFonts w:asciiTheme="minorHAnsi" w:hAnsiTheme="minorHAnsi"/>
          <w:sz w:val="20"/>
          <w:szCs w:val="20"/>
        </w:rPr>
        <w:t>na dodanie tovaru, poskytnutie služby, uskutočnenie stavebných prác, ktoré sú bežne dostupné na trhu</w:t>
      </w:r>
      <w:r w:rsidR="00DE5B4E">
        <w:rPr>
          <w:rFonts w:asciiTheme="minorHAnsi" w:hAnsiTheme="minorHAnsi"/>
          <w:sz w:val="20"/>
          <w:szCs w:val="20"/>
        </w:rPr>
        <w:t xml:space="preserve"> a tiež ak ide o dodanie tovaru = potraviny</w:t>
      </w:r>
      <w:r w:rsidR="00F06569">
        <w:rPr>
          <w:rFonts w:asciiTheme="minorHAnsi" w:hAnsiTheme="minorHAnsi"/>
          <w:sz w:val="20"/>
          <w:szCs w:val="20"/>
        </w:rPr>
        <w:t xml:space="preserve"> a ak ide o zákazku o chránené dielne a pracoviská podľa § 108 ods.2 ZVO</w:t>
      </w:r>
      <w:r w:rsidRPr="00DE5B4E">
        <w:rPr>
          <w:rFonts w:asciiTheme="minorHAnsi" w:hAnsiTheme="minorHAnsi"/>
          <w:sz w:val="20"/>
          <w:szCs w:val="20"/>
        </w:rPr>
        <w:t>,</w:t>
      </w:r>
    </w:p>
    <w:p w:rsidR="00B53949" w:rsidRPr="001A4CEC" w:rsidRDefault="00B53949" w:rsidP="00495B98">
      <w:pPr>
        <w:pStyle w:val="Odsekzoznamu"/>
        <w:numPr>
          <w:ilvl w:val="0"/>
          <w:numId w:val="35"/>
        </w:numPr>
        <w:jc w:val="both"/>
        <w:rPr>
          <w:rFonts w:asciiTheme="minorHAnsi" w:hAnsiTheme="minorHAnsi"/>
          <w:b/>
          <w:sz w:val="20"/>
          <w:szCs w:val="20"/>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 xml:space="preserve">ZVO – </w:t>
      </w:r>
      <w:r w:rsidRPr="001A4CEC">
        <w:rPr>
          <w:rFonts w:asciiTheme="minorHAnsi" w:hAnsiTheme="minorHAnsi"/>
          <w:b/>
          <w:sz w:val="20"/>
          <w:szCs w:val="20"/>
        </w:rPr>
        <w:t>t.</w:t>
      </w:r>
      <w:r w:rsidR="001C4A91" w:rsidRPr="001A4CEC">
        <w:rPr>
          <w:rFonts w:asciiTheme="minorHAnsi" w:hAnsiTheme="minorHAnsi"/>
          <w:b/>
          <w:sz w:val="20"/>
          <w:szCs w:val="20"/>
        </w:rPr>
        <w:t xml:space="preserve"> </w:t>
      </w:r>
      <w:r w:rsidRPr="001A4CEC">
        <w:rPr>
          <w:rFonts w:asciiTheme="minorHAnsi" w:hAnsiTheme="minorHAnsi"/>
          <w:b/>
          <w:sz w:val="20"/>
          <w:szCs w:val="20"/>
        </w:rPr>
        <w:t xml:space="preserve">j. </w:t>
      </w:r>
      <w:r w:rsidR="003800F8" w:rsidRPr="001A4CEC">
        <w:rPr>
          <w:rFonts w:asciiTheme="minorHAnsi" w:hAnsiTheme="minorHAnsi"/>
          <w:b/>
          <w:sz w:val="20"/>
          <w:szCs w:val="20"/>
        </w:rPr>
        <w:t>bez využitia elektronického trhoviska</w:t>
      </w:r>
      <w:r w:rsidR="00DE5B4E">
        <w:rPr>
          <w:rFonts w:asciiTheme="minorHAnsi" w:hAnsiTheme="minorHAnsi"/>
          <w:b/>
          <w:sz w:val="20"/>
          <w:szCs w:val="20"/>
        </w:rPr>
        <w:t xml:space="preserve"> - </w:t>
      </w:r>
      <w:r w:rsidR="00DE5B4E" w:rsidRPr="001A4CEC">
        <w:rPr>
          <w:rFonts w:asciiTheme="minorHAnsi" w:hAnsiTheme="minorHAnsi"/>
          <w:sz w:val="20"/>
          <w:szCs w:val="20"/>
        </w:rPr>
        <w:t>na dodanie tovaru</w:t>
      </w:r>
      <w:r w:rsidR="00DE5B4E">
        <w:rPr>
          <w:rFonts w:asciiTheme="minorHAnsi" w:hAnsiTheme="minorHAnsi"/>
          <w:b/>
          <w:sz w:val="20"/>
          <w:szCs w:val="20"/>
        </w:rPr>
        <w:t xml:space="preserve">, </w:t>
      </w:r>
      <w:r w:rsidR="00DE5B4E" w:rsidRPr="001A4CEC">
        <w:rPr>
          <w:rFonts w:asciiTheme="minorHAnsi" w:hAnsiTheme="minorHAnsi"/>
          <w:sz w:val="20"/>
          <w:szCs w:val="20"/>
        </w:rPr>
        <w:t>poskytnutie služby, uskutočnenie stavebných prác, ktoré sú bežne dostupné na trhu a tiež , ak ide o iné tovary</w:t>
      </w:r>
      <w:r w:rsidR="00DE5B4E">
        <w:rPr>
          <w:rFonts w:asciiTheme="minorHAnsi" w:hAnsiTheme="minorHAnsi"/>
          <w:sz w:val="20"/>
          <w:szCs w:val="20"/>
        </w:rPr>
        <w:t>, stavebné práce alebo služby (t. j. nie bežne dostupné na trhu) alebo ide o</w:t>
      </w:r>
      <w:r w:rsidR="00F06569">
        <w:rPr>
          <w:rFonts w:asciiTheme="minorHAnsi" w:hAnsiTheme="minorHAnsi"/>
          <w:sz w:val="20"/>
          <w:szCs w:val="20"/>
        </w:rPr>
        <w:t xml:space="preserve"> verejného obstarávateľa </w:t>
      </w:r>
      <w:r w:rsidR="00DE5B4E">
        <w:rPr>
          <w:rFonts w:asciiTheme="minorHAnsi" w:hAnsiTheme="minorHAnsi"/>
          <w:sz w:val="20"/>
          <w:szCs w:val="20"/>
        </w:rPr>
        <w:t xml:space="preserve">podľa §7 ods.1 písm. b) a písm. d) – ak mu technické možnosti objektívne neumožňujú postupovať podľa </w:t>
      </w:r>
      <w:r w:rsidR="00F06569">
        <w:rPr>
          <w:rFonts w:asciiTheme="minorHAnsi" w:hAnsiTheme="minorHAnsi"/>
          <w:sz w:val="20"/>
          <w:szCs w:val="20"/>
        </w:rPr>
        <w:t xml:space="preserve">§ 108 ods. 1 </w:t>
      </w:r>
      <w:r w:rsidR="00DE5B4E">
        <w:rPr>
          <w:rFonts w:asciiTheme="minorHAnsi" w:hAnsiTheme="minorHAnsi"/>
          <w:sz w:val="20"/>
          <w:szCs w:val="20"/>
        </w:rPr>
        <w:t>písm</w:t>
      </w:r>
      <w:r w:rsidR="00F06569">
        <w:rPr>
          <w:rFonts w:asciiTheme="minorHAnsi" w:hAnsiTheme="minorHAnsi"/>
          <w:sz w:val="20"/>
          <w:szCs w:val="20"/>
        </w:rPr>
        <w:t>.</w:t>
      </w:r>
      <w:r w:rsidR="00DE5B4E">
        <w:rPr>
          <w:rFonts w:asciiTheme="minorHAnsi" w:hAnsiTheme="minorHAnsi"/>
          <w:sz w:val="20"/>
          <w:szCs w:val="20"/>
        </w:rPr>
        <w:t xml:space="preserve"> a)</w:t>
      </w:r>
      <w:r w:rsidR="00F06569">
        <w:rPr>
          <w:rFonts w:asciiTheme="minorHAnsi" w:hAnsiTheme="minorHAnsi"/>
          <w:sz w:val="20"/>
          <w:szCs w:val="20"/>
        </w:rPr>
        <w:t xml:space="preserve"> ZVO alebo tiež ak ide o dodanie tovaru = potraviny a ak ide o zákazku podľa § 108 ods.2 ZVO</w:t>
      </w:r>
      <w:r w:rsidR="00DE5B4E">
        <w:rPr>
          <w:rFonts w:asciiTheme="minorHAnsi" w:hAnsiTheme="minorHAnsi"/>
          <w:sz w:val="20"/>
          <w:szCs w:val="20"/>
        </w:rPr>
        <w:t xml:space="preserve"> </w:t>
      </w:r>
      <w:r w:rsidR="003800F8" w:rsidRPr="001A4CEC">
        <w:rPr>
          <w:rFonts w:asciiTheme="minorHAnsi" w:hAnsiTheme="minorHAnsi"/>
          <w:b/>
          <w:sz w:val="20"/>
          <w:szCs w:val="20"/>
        </w:rPr>
        <w:t>.</w:t>
      </w:r>
      <w:r w:rsidRPr="001A4CEC">
        <w:rPr>
          <w:rFonts w:asciiTheme="minorHAnsi" w:hAnsiTheme="minorHAnsi"/>
          <w:b/>
          <w:sz w:val="20"/>
          <w:szCs w:val="20"/>
        </w:rPr>
        <w:t xml:space="preserve"> </w:t>
      </w:r>
    </w:p>
    <w:p w:rsidR="00005E00" w:rsidRPr="00BA252B" w:rsidRDefault="00C44D3D" w:rsidP="001A4CEC">
      <w:pPr>
        <w:pStyle w:val="Odsekzoznamu"/>
        <w:numPr>
          <w:ilvl w:val="0"/>
          <w:numId w:val="34"/>
        </w:numPr>
        <w:ind w:left="392"/>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4762E9" w:rsidRPr="00F575F5" w:rsidRDefault="004762E9">
      <w:pPr>
        <w:pStyle w:val="Nadpis4"/>
        <w:numPr>
          <w:ilvl w:val="3"/>
          <w:numId w:val="106"/>
        </w:numPr>
        <w:ind w:hanging="938"/>
        <w:jc w:val="both"/>
        <w:rPr>
          <w:rFonts w:asciiTheme="minorHAnsi" w:hAnsiTheme="minorHAnsi"/>
          <w:color w:val="1F497D" w:themeColor="text2"/>
        </w:rPr>
        <w:pPrChange w:id="759" w:author="Autor">
          <w:pPr>
            <w:pStyle w:val="Nadpis4"/>
            <w:numPr>
              <w:ilvl w:val="3"/>
              <w:numId w:val="106"/>
            </w:numPr>
            <w:ind w:left="1364" w:hanging="1080"/>
            <w:jc w:val="both"/>
          </w:pPr>
        </w:pPrChange>
      </w:pPr>
      <w:bookmarkStart w:id="760" w:name="_Ref418019683"/>
      <w:r w:rsidRPr="00F575F5">
        <w:rPr>
          <w:rFonts w:asciiTheme="minorHAnsi" w:hAnsiTheme="minorHAnsi"/>
          <w:color w:val="1F497D" w:themeColor="text2"/>
        </w:rPr>
        <w:t>Elektronické trhovisko</w:t>
      </w:r>
      <w:bookmarkEnd w:id="760"/>
    </w:p>
    <w:p w:rsidR="00653D74" w:rsidRPr="00DF2A1D" w:rsidDel="00127D85" w:rsidRDefault="00653D74" w:rsidP="00DF2A1D">
      <w:pPr>
        <w:pStyle w:val="Odsekzoznamu"/>
        <w:numPr>
          <w:ilvl w:val="0"/>
          <w:numId w:val="34"/>
        </w:numPr>
        <w:ind w:left="426"/>
        <w:jc w:val="both"/>
        <w:rPr>
          <w:del w:id="761" w:author="Autor"/>
          <w:rFonts w:asciiTheme="minorHAnsi" w:hAnsiTheme="minorHAnsi"/>
          <w:sz w:val="20"/>
          <w:szCs w:val="20"/>
          <w:rPrChange w:id="762" w:author="Autor">
            <w:rPr>
              <w:del w:id="763" w:author="Autor"/>
              <w:rFonts w:ascii="Calibri" w:hAnsi="Calibri"/>
              <w:sz w:val="20"/>
              <w:szCs w:val="20"/>
            </w:rPr>
          </w:rPrChange>
        </w:rPr>
        <w:pPrChange w:id="764" w:author="Autor">
          <w:pPr>
            <w:pStyle w:val="Odsekzoznamu"/>
            <w:numPr>
              <w:ilvl w:val="3"/>
              <w:numId w:val="170"/>
            </w:numPr>
            <w:spacing w:before="120" w:after="120" w:line="240" w:lineRule="auto"/>
            <w:ind w:left="426" w:hanging="426"/>
            <w:contextualSpacing w:val="0"/>
            <w:jc w:val="both"/>
          </w:pPr>
        </w:pPrChange>
      </w:pPr>
      <w:del w:id="765" w:author="Autor">
        <w:r w:rsidRPr="00DF2A1D" w:rsidDel="00127D85">
          <w:rPr>
            <w:rFonts w:asciiTheme="minorHAnsi" w:hAnsiTheme="minorHAnsi"/>
            <w:sz w:val="20"/>
            <w:szCs w:val="20"/>
            <w:rPrChange w:id="766" w:author="Autor">
              <w:rPr>
                <w:rFonts w:ascii="Calibri" w:hAnsi="Calibri"/>
                <w:sz w:val="20"/>
                <w:szCs w:val="20"/>
              </w:rPr>
            </w:rPrChange>
          </w:rPr>
          <w:delText>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a predpokladaná hodnota zákazky je rovnaká alebo vyššia ako 15 000 EUR, môžu postupovať podľa § 109 až 112 ZVO, ak ide o dodanie tovaru, uskutočnenie stavebných prác alebo poskytnutie služby bežne dostupných na trhu, t. j.  realizovať obstarávanie prostredníctvom elektronického trhoviska. Prijímatelia môžu v zmysle § 66 ods. 8 realizovať cez elektronické trhovisko 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delText>
        </w:r>
      </w:del>
    </w:p>
    <w:p w:rsidR="00653D74" w:rsidRPr="00DF2A1D" w:rsidDel="00127D85" w:rsidRDefault="00653D74" w:rsidP="00DF2A1D">
      <w:pPr>
        <w:pStyle w:val="Odsekzoznamu"/>
        <w:numPr>
          <w:ilvl w:val="0"/>
          <w:numId w:val="34"/>
        </w:numPr>
        <w:ind w:left="426"/>
        <w:jc w:val="both"/>
        <w:rPr>
          <w:del w:id="767" w:author="Autor"/>
          <w:rFonts w:asciiTheme="minorHAnsi" w:hAnsiTheme="minorHAnsi"/>
          <w:sz w:val="20"/>
          <w:szCs w:val="20"/>
          <w:rPrChange w:id="768" w:author="Autor">
            <w:rPr>
              <w:del w:id="769" w:author="Autor"/>
              <w:rFonts w:ascii="Calibri" w:hAnsi="Calibri"/>
              <w:sz w:val="20"/>
              <w:szCs w:val="20"/>
            </w:rPr>
          </w:rPrChange>
        </w:rPr>
        <w:pPrChange w:id="770" w:author="Autor">
          <w:pPr>
            <w:pStyle w:val="Odsekzoznamu"/>
            <w:numPr>
              <w:ilvl w:val="3"/>
              <w:numId w:val="170"/>
            </w:numPr>
            <w:spacing w:before="120" w:after="120" w:line="240" w:lineRule="auto"/>
            <w:ind w:left="426" w:hanging="426"/>
            <w:contextualSpacing w:val="0"/>
            <w:jc w:val="both"/>
          </w:pPr>
        </w:pPrChange>
      </w:pPr>
      <w:del w:id="771" w:author="Autor">
        <w:r w:rsidRPr="00DF2A1D" w:rsidDel="00127D85">
          <w:rPr>
            <w:rFonts w:asciiTheme="minorHAnsi" w:hAnsiTheme="minorHAnsi"/>
            <w:sz w:val="20"/>
            <w:szCs w:val="20"/>
            <w:rPrChange w:id="772" w:author="Autor">
              <w:rPr>
                <w:rFonts w:ascii="Calibri" w:hAnsi="Calibri"/>
                <w:sz w:val="20"/>
                <w:szCs w:val="20"/>
              </w:rPr>
            </w:rPrChange>
          </w:rPr>
          <w:delText xml:space="preserve">RO využíva na overenie predložených dokumentov a tiež pri dopĺňaní ďalších potrebných informácií, priamo príslušný informačný systém elektronického trhoviska, a to v rozsahu verejne dostupnom.  </w:delText>
        </w:r>
      </w:del>
    </w:p>
    <w:p w:rsidR="00653D74" w:rsidRPr="00DF2A1D" w:rsidDel="00127D85" w:rsidRDefault="00653D74" w:rsidP="00DF2A1D">
      <w:pPr>
        <w:pStyle w:val="Odsekzoznamu"/>
        <w:numPr>
          <w:ilvl w:val="0"/>
          <w:numId w:val="34"/>
        </w:numPr>
        <w:ind w:left="426"/>
        <w:jc w:val="both"/>
        <w:rPr>
          <w:del w:id="773" w:author="Autor"/>
          <w:rFonts w:asciiTheme="minorHAnsi" w:hAnsiTheme="minorHAnsi"/>
          <w:sz w:val="20"/>
          <w:szCs w:val="20"/>
          <w:rPrChange w:id="774" w:author="Autor">
            <w:rPr>
              <w:del w:id="775" w:author="Autor"/>
              <w:rFonts w:ascii="Calibri" w:hAnsi="Calibri"/>
              <w:sz w:val="20"/>
              <w:szCs w:val="20"/>
            </w:rPr>
          </w:rPrChange>
        </w:rPr>
        <w:pPrChange w:id="776" w:author="Autor">
          <w:pPr>
            <w:pStyle w:val="Odsekzoznamu"/>
            <w:numPr>
              <w:ilvl w:val="3"/>
              <w:numId w:val="170"/>
            </w:numPr>
            <w:spacing w:before="120" w:after="120" w:line="240" w:lineRule="auto"/>
            <w:ind w:left="426" w:hanging="426"/>
            <w:contextualSpacing w:val="0"/>
            <w:jc w:val="both"/>
          </w:pPr>
        </w:pPrChange>
      </w:pPr>
      <w:bookmarkStart w:id="777" w:name="kapitola_337210_ods_4"/>
      <w:del w:id="778" w:author="Autor">
        <w:r w:rsidRPr="00DF2A1D" w:rsidDel="00127D85">
          <w:rPr>
            <w:rFonts w:asciiTheme="minorHAnsi" w:hAnsiTheme="minorHAnsi"/>
            <w:sz w:val="20"/>
            <w:szCs w:val="20"/>
            <w:rPrChange w:id="779" w:author="Autor">
              <w:rPr>
                <w:rFonts w:ascii="Calibri" w:hAnsi="Calibri"/>
                <w:sz w:val="20"/>
                <w:szCs w:val="20"/>
              </w:rPr>
            </w:rPrChange>
          </w:rPr>
          <w:delText xml:space="preserve">Pri výkone prvej ex ante kontroly postupuje RO podľa ustanovení </w:delText>
        </w:r>
        <w:r w:rsidR="00D53A56" w:rsidRPr="00DF2A1D" w:rsidDel="00127D85">
          <w:rPr>
            <w:rFonts w:asciiTheme="minorHAnsi" w:hAnsiTheme="minorHAnsi"/>
            <w:sz w:val="20"/>
            <w:szCs w:val="20"/>
            <w:rPrChange w:id="780" w:author="Autor">
              <w:rPr/>
            </w:rPrChange>
          </w:rPr>
          <w:fldChar w:fldCharType="begin"/>
        </w:r>
        <w:r w:rsidR="00D53A56" w:rsidRPr="00DF2A1D" w:rsidDel="00127D85">
          <w:rPr>
            <w:rFonts w:asciiTheme="minorHAnsi" w:hAnsiTheme="minorHAnsi"/>
            <w:sz w:val="20"/>
            <w:szCs w:val="20"/>
            <w:rPrChange w:id="781" w:author="Autor">
              <w:rPr/>
            </w:rPrChange>
          </w:rPr>
          <w:delInstrText xml:space="preserve"> HYPERLINK \l "kapitola_33721" \o "kapitoly 3.3.7.2.1" </w:delInstrText>
        </w:r>
        <w:r w:rsidR="00D53A56" w:rsidRPr="00DF2A1D" w:rsidDel="00127D85">
          <w:rPr>
            <w:rFonts w:asciiTheme="minorHAnsi" w:hAnsiTheme="minorHAnsi"/>
            <w:sz w:val="20"/>
            <w:szCs w:val="20"/>
            <w:rPrChange w:id="782" w:author="Autor">
              <w:rPr>
                <w:rStyle w:val="Hypertextovprepojenie"/>
                <w:rFonts w:ascii="Calibri" w:hAnsi="Calibri"/>
                <w:sz w:val="20"/>
                <w:szCs w:val="20"/>
              </w:rPr>
            </w:rPrChange>
          </w:rPr>
          <w:fldChar w:fldCharType="separate"/>
        </w:r>
        <w:r w:rsidRPr="00DF2A1D" w:rsidDel="00127D85">
          <w:rPr>
            <w:rPrChange w:id="783" w:author="Autor">
              <w:rPr>
                <w:rStyle w:val="Hypertextovprepojenie"/>
                <w:rFonts w:ascii="Calibri" w:hAnsi="Calibri"/>
                <w:sz w:val="20"/>
                <w:szCs w:val="20"/>
              </w:rPr>
            </w:rPrChange>
          </w:rPr>
          <w:delText>kapitoly 3.3.7.2.1</w:delText>
        </w:r>
        <w:r w:rsidR="00D53A56" w:rsidRPr="00DF2A1D" w:rsidDel="00127D85">
          <w:rPr>
            <w:rPrChange w:id="784" w:author="Autor">
              <w:rPr>
                <w:rStyle w:val="Hypertextovprepojenie"/>
                <w:rFonts w:ascii="Calibri" w:hAnsi="Calibri"/>
                <w:sz w:val="20"/>
                <w:szCs w:val="20"/>
              </w:rPr>
            </w:rPrChange>
          </w:rPr>
          <w:fldChar w:fldCharType="end"/>
        </w:r>
        <w:r w:rsidRPr="00DF2A1D" w:rsidDel="00127D85">
          <w:rPr>
            <w:rFonts w:asciiTheme="minorHAnsi" w:hAnsiTheme="minorHAnsi"/>
            <w:sz w:val="20"/>
            <w:szCs w:val="20"/>
            <w:rPrChange w:id="785" w:author="Autor">
              <w:rPr>
                <w:rFonts w:ascii="Calibri" w:hAnsi="Calibri"/>
                <w:sz w:val="20"/>
                <w:szCs w:val="20"/>
              </w:rPr>
            </w:rPrChange>
          </w:rPr>
          <w:delText xml:space="preserve">, EŠIF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RO overuje,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w:delText>
        </w:r>
        <w:r w:rsidRPr="00DF2A1D" w:rsidDel="00127D85">
          <w:rPr>
            <w:rFonts w:asciiTheme="minorHAnsi" w:hAnsiTheme="minorHAnsi"/>
            <w:sz w:val="20"/>
            <w:szCs w:val="20"/>
            <w:rPrChange w:id="786" w:author="Autor">
              <w:rPr>
                <w:rFonts w:ascii="Calibri" w:hAnsi="Calibri"/>
                <w:sz w:val="20"/>
                <w:szCs w:val="20"/>
              </w:rPr>
            </w:rPrChange>
          </w:rPr>
          <w:lastRenderedPageBreak/>
          <w:delText xml:space="preserve">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delText>
        </w:r>
      </w:del>
    </w:p>
    <w:p w:rsidR="00653D74" w:rsidRPr="00DF2A1D" w:rsidDel="00127D85" w:rsidRDefault="00653D74" w:rsidP="00DF2A1D">
      <w:pPr>
        <w:pStyle w:val="Odsekzoznamu"/>
        <w:numPr>
          <w:ilvl w:val="0"/>
          <w:numId w:val="34"/>
        </w:numPr>
        <w:ind w:left="426"/>
        <w:jc w:val="both"/>
        <w:rPr>
          <w:del w:id="787" w:author="Autor"/>
          <w:rFonts w:asciiTheme="minorHAnsi" w:hAnsiTheme="minorHAnsi"/>
          <w:sz w:val="20"/>
          <w:szCs w:val="20"/>
          <w:rPrChange w:id="788" w:author="Autor">
            <w:rPr>
              <w:del w:id="789" w:author="Autor"/>
              <w:rFonts w:ascii="Calibri" w:hAnsi="Calibri"/>
              <w:sz w:val="20"/>
              <w:szCs w:val="20"/>
            </w:rPr>
          </w:rPrChange>
        </w:rPr>
        <w:pPrChange w:id="790" w:author="Autor">
          <w:pPr>
            <w:pStyle w:val="Odsekzoznamu"/>
            <w:numPr>
              <w:ilvl w:val="3"/>
              <w:numId w:val="170"/>
            </w:numPr>
            <w:spacing w:before="120" w:after="120" w:line="240" w:lineRule="auto"/>
            <w:ind w:left="426" w:hanging="426"/>
            <w:contextualSpacing w:val="0"/>
            <w:jc w:val="both"/>
          </w:pPr>
        </w:pPrChange>
      </w:pPr>
      <w:del w:id="791" w:author="Autor">
        <w:r w:rsidRPr="00DF2A1D" w:rsidDel="00127D85">
          <w:rPr>
            <w:rFonts w:asciiTheme="minorHAnsi" w:hAnsiTheme="minorHAnsi"/>
            <w:sz w:val="20"/>
            <w:szCs w:val="20"/>
            <w:rPrChange w:id="792" w:author="Autor">
              <w:rPr>
                <w:rFonts w:ascii="Calibri" w:hAnsi="Calibri"/>
                <w:sz w:val="20"/>
                <w:szCs w:val="20"/>
              </w:rPr>
            </w:rPrChange>
          </w:rPr>
          <w:delText xml:space="preserve">Pri výkone druhej ex ante kontroly nadlimitných zákaziek realizovaných </w:delText>
        </w:r>
        <w:r w:rsidR="00340404" w:rsidRPr="00DF2A1D" w:rsidDel="00127D85">
          <w:rPr>
            <w:rFonts w:asciiTheme="minorHAnsi" w:hAnsiTheme="minorHAnsi"/>
            <w:sz w:val="20"/>
            <w:szCs w:val="20"/>
            <w:rPrChange w:id="793" w:author="Autor">
              <w:rPr>
                <w:rFonts w:ascii="Calibri" w:hAnsi="Calibri"/>
                <w:sz w:val="20"/>
                <w:szCs w:val="20"/>
              </w:rPr>
            </w:rPrChange>
          </w:rPr>
          <w:delText>s využitím elektronického trhoviska</w:delText>
        </w:r>
        <w:r w:rsidRPr="00DF2A1D" w:rsidDel="00127D85">
          <w:rPr>
            <w:rFonts w:asciiTheme="minorHAnsi" w:hAnsiTheme="minorHAnsi"/>
            <w:sz w:val="20"/>
            <w:szCs w:val="20"/>
            <w:rPrChange w:id="794" w:author="Autor">
              <w:rPr>
                <w:rFonts w:ascii="Calibri" w:hAnsi="Calibri"/>
                <w:sz w:val="20"/>
                <w:szCs w:val="20"/>
              </w:rPr>
            </w:rPrChange>
          </w:rPr>
          <w:delText>, postupuje RO primerane podľa ustanovení kapitoly 3.3.7.2.2,E</w:delText>
        </w:r>
        <w:r w:rsidR="00200C00" w:rsidRPr="00DF2A1D" w:rsidDel="00127D85">
          <w:rPr>
            <w:rFonts w:asciiTheme="minorHAnsi" w:hAnsiTheme="minorHAnsi"/>
            <w:sz w:val="20"/>
            <w:szCs w:val="20"/>
            <w:rPrChange w:id="795" w:author="Autor">
              <w:rPr>
                <w:rFonts w:ascii="Calibri" w:hAnsi="Calibri"/>
                <w:sz w:val="20"/>
                <w:szCs w:val="20"/>
              </w:rPr>
            </w:rPrChange>
          </w:rPr>
          <w:delText>Š</w:delText>
        </w:r>
        <w:r w:rsidRPr="00DF2A1D" w:rsidDel="00127D85">
          <w:rPr>
            <w:rFonts w:asciiTheme="minorHAnsi" w:hAnsiTheme="minorHAnsi"/>
            <w:sz w:val="20"/>
            <w:szCs w:val="20"/>
            <w:rPrChange w:id="796" w:author="Autor">
              <w:rPr>
                <w:rFonts w:ascii="Calibri" w:hAnsi="Calibri"/>
                <w:sz w:val="20"/>
                <w:szCs w:val="20"/>
              </w:rPr>
            </w:rPrChange>
          </w:rPr>
          <w:delText>IF pričom podmienkou na uzavretie zmluvy je ukončenie finančnej kontroly VO zo strany príslušného RO.</w:delText>
        </w:r>
      </w:del>
    </w:p>
    <w:bookmarkEnd w:id="777"/>
    <w:p w:rsidR="00200C00" w:rsidRPr="00DF2A1D" w:rsidDel="00127D85" w:rsidRDefault="00653D74" w:rsidP="00DF2A1D">
      <w:pPr>
        <w:pStyle w:val="Odsekzoznamu"/>
        <w:numPr>
          <w:ilvl w:val="0"/>
          <w:numId w:val="34"/>
        </w:numPr>
        <w:ind w:left="426"/>
        <w:jc w:val="both"/>
        <w:rPr>
          <w:del w:id="797" w:author="Autor"/>
          <w:rFonts w:asciiTheme="minorHAnsi" w:hAnsiTheme="minorHAnsi"/>
          <w:sz w:val="20"/>
          <w:szCs w:val="20"/>
          <w:rPrChange w:id="798" w:author="Autor">
            <w:rPr>
              <w:del w:id="799" w:author="Autor"/>
            </w:rPr>
          </w:rPrChange>
        </w:rPr>
        <w:pPrChange w:id="800" w:author="Autor">
          <w:pPr>
            <w:pStyle w:val="Odsekzoznamu"/>
            <w:numPr>
              <w:ilvl w:val="3"/>
              <w:numId w:val="170"/>
            </w:numPr>
            <w:spacing w:before="120" w:after="120" w:line="240" w:lineRule="auto"/>
            <w:ind w:left="426" w:hanging="426"/>
            <w:contextualSpacing w:val="0"/>
            <w:jc w:val="both"/>
          </w:pPr>
        </w:pPrChange>
      </w:pPr>
      <w:del w:id="801" w:author="Autor">
        <w:r w:rsidRPr="00DF2A1D" w:rsidDel="00127D85">
          <w:rPr>
            <w:rFonts w:asciiTheme="minorHAnsi" w:hAnsiTheme="minorHAnsi"/>
            <w:sz w:val="20"/>
            <w:szCs w:val="20"/>
            <w:rPrChange w:id="802" w:author="Autor">
              <w:rPr>
                <w:rFonts w:ascii="Calibri" w:hAnsi="Calibri"/>
                <w:sz w:val="20"/>
                <w:szCs w:val="20"/>
              </w:rPr>
            </w:rPrChange>
          </w:rPr>
          <w:delText>Pri výkone ex post kontroly postupuje RO podľa príslušných ustanovení kapitoly 3.3.7.2.3 a 3.3.7.2.4 E</w:delText>
        </w:r>
        <w:r w:rsidR="005E38B8" w:rsidRPr="00DF2A1D" w:rsidDel="00127D85">
          <w:rPr>
            <w:rFonts w:asciiTheme="minorHAnsi" w:hAnsiTheme="minorHAnsi"/>
            <w:sz w:val="20"/>
            <w:szCs w:val="20"/>
            <w:rPrChange w:id="803" w:author="Autor">
              <w:rPr>
                <w:rFonts w:ascii="Calibri" w:hAnsi="Calibri"/>
                <w:sz w:val="20"/>
                <w:szCs w:val="20"/>
              </w:rPr>
            </w:rPrChange>
          </w:rPr>
          <w:delText>Š</w:delText>
        </w:r>
        <w:r w:rsidRPr="00DF2A1D" w:rsidDel="00127D85">
          <w:rPr>
            <w:rFonts w:asciiTheme="minorHAnsi" w:hAnsiTheme="minorHAnsi"/>
            <w:sz w:val="20"/>
            <w:szCs w:val="20"/>
            <w:rPrChange w:id="804" w:author="Autor">
              <w:rPr>
                <w:rFonts w:ascii="Calibri" w:hAnsi="Calibri"/>
                <w:sz w:val="20"/>
                <w:szCs w:val="20"/>
              </w:rPr>
            </w:rPrChange>
          </w:rPr>
          <w:delText xml:space="preserve">IF , pokiaľ nie je v tejto kapitole uvedené inak. Dokumentáciu na kontrolu je prijímateľ povinný predložiť na RO vo fáze po vygenerovaní výslednej zmluvy príslušným elektronickým informačným systémom, po jej zverejnení v zmysle zákona o  slobode informácií (pokiaľ sa jedná o povinnú osobu podľa zákona o  slobode informácií). Sprievodnú dokumentáciu tvorí okrem dokumentácie uvedenej v ods. 3 (za podmienky, že nebola predmetom prvej ex ante kontroly), automaticky vygenerovaná zmluva, ktorá je výsledkom VO a tiež protokol, ktorý zachytávajúci celý priebeh procesu zadávania zákazy </w:delText>
        </w:r>
        <w:r w:rsidR="00200C00" w:rsidRPr="00DF2A1D" w:rsidDel="00127D85">
          <w:rPr>
            <w:rFonts w:asciiTheme="minorHAnsi" w:hAnsiTheme="minorHAnsi"/>
            <w:sz w:val="20"/>
            <w:szCs w:val="20"/>
            <w:rPrChange w:id="805" w:author="Autor">
              <w:rPr>
                <w:rFonts w:ascii="Calibri" w:hAnsi="Calibri"/>
                <w:sz w:val="20"/>
                <w:szCs w:val="20"/>
              </w:rPr>
            </w:rPrChange>
          </w:rPr>
          <w:delText xml:space="preserve">s využitím </w:delText>
        </w:r>
        <w:r w:rsidRPr="00DF2A1D" w:rsidDel="00127D85">
          <w:rPr>
            <w:rFonts w:asciiTheme="minorHAnsi" w:hAnsiTheme="minorHAnsi"/>
            <w:sz w:val="20"/>
            <w:szCs w:val="20"/>
            <w:rPrChange w:id="806" w:author="Autor">
              <w:rPr>
                <w:rFonts w:ascii="Calibri" w:hAnsi="Calibri"/>
                <w:sz w:val="20"/>
                <w:szCs w:val="20"/>
              </w:rPr>
            </w:rPrChange>
          </w:rPr>
          <w:delText xml:space="preserve">elektronického trhoviska. </w:delText>
        </w:r>
      </w:del>
    </w:p>
    <w:p w:rsidR="00653D74" w:rsidRPr="00DF2A1D" w:rsidDel="00127D85" w:rsidRDefault="00653D74" w:rsidP="00DF2A1D">
      <w:pPr>
        <w:pStyle w:val="Odsekzoznamu"/>
        <w:numPr>
          <w:ilvl w:val="0"/>
          <w:numId w:val="34"/>
        </w:numPr>
        <w:ind w:left="426"/>
        <w:jc w:val="both"/>
        <w:rPr>
          <w:ins w:id="807" w:author="Autor"/>
          <w:del w:id="808" w:author="Autor"/>
          <w:rFonts w:asciiTheme="minorHAnsi" w:hAnsiTheme="minorHAnsi"/>
          <w:sz w:val="20"/>
          <w:szCs w:val="20"/>
          <w:rPrChange w:id="809" w:author="Autor">
            <w:rPr>
              <w:ins w:id="810" w:author="Autor"/>
              <w:del w:id="811" w:author="Autor"/>
              <w:rFonts w:ascii="Calibri" w:hAnsi="Calibri"/>
              <w:strike/>
              <w:sz w:val="20"/>
              <w:szCs w:val="20"/>
            </w:rPr>
          </w:rPrChange>
        </w:rPr>
        <w:pPrChange w:id="812" w:author="Autor">
          <w:pPr>
            <w:pStyle w:val="Odsekzoznamu"/>
            <w:numPr>
              <w:ilvl w:val="3"/>
              <w:numId w:val="170"/>
            </w:numPr>
            <w:spacing w:before="120" w:after="120" w:line="240" w:lineRule="auto"/>
            <w:ind w:left="426" w:hanging="426"/>
            <w:contextualSpacing w:val="0"/>
            <w:jc w:val="both"/>
          </w:pPr>
        </w:pPrChange>
      </w:pPr>
      <w:del w:id="813" w:author="Autor">
        <w:r w:rsidRPr="00DF2A1D" w:rsidDel="00127D85">
          <w:rPr>
            <w:rFonts w:asciiTheme="minorHAnsi" w:hAnsiTheme="minorHAnsi"/>
            <w:sz w:val="20"/>
            <w:szCs w:val="20"/>
            <w:rPrChange w:id="814" w:author="Autor">
              <w:rPr>
                <w:rFonts w:ascii="Calibri" w:hAnsi="Calibri"/>
                <w:sz w:val="20"/>
                <w:szCs w:val="20"/>
              </w:rPr>
            </w:rPrChange>
          </w:rPr>
          <w:delText>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 CKO č.5, ktorý upravuje postup pri určení finančných opráv za porušenie pravidiel a postupov VO.</w:delText>
        </w:r>
      </w:del>
      <w:ins w:id="815" w:author="Autor">
        <w:del w:id="816" w:author="Autor">
          <w:r w:rsidR="00D53A56" w:rsidRPr="00DF2A1D" w:rsidDel="00127D85">
            <w:rPr>
              <w:rFonts w:asciiTheme="minorHAnsi" w:hAnsiTheme="minorHAnsi"/>
              <w:sz w:val="20"/>
              <w:szCs w:val="20"/>
              <w:rPrChange w:id="817" w:author="Autor">
                <w:rPr>
                  <w:rFonts w:ascii="Calibri" w:hAnsi="Calibri"/>
                  <w:strike/>
                  <w:sz w:val="20"/>
                  <w:szCs w:val="20"/>
                </w:rPr>
              </w:rPrChange>
            </w:rPr>
            <w:delText xml:space="preserve"> </w:delText>
          </w:r>
        </w:del>
      </w:ins>
    </w:p>
    <w:p w:rsidR="00D53A56" w:rsidRPr="00DF2A1D" w:rsidRDefault="00D53A56" w:rsidP="00DF2A1D">
      <w:pPr>
        <w:pStyle w:val="Odsekzoznamu"/>
        <w:numPr>
          <w:ilvl w:val="0"/>
          <w:numId w:val="202"/>
        </w:numPr>
        <w:ind w:left="426"/>
        <w:jc w:val="both"/>
        <w:rPr>
          <w:ins w:id="818" w:author="Autor"/>
          <w:rFonts w:asciiTheme="minorHAnsi" w:hAnsiTheme="minorHAnsi"/>
          <w:sz w:val="20"/>
          <w:szCs w:val="20"/>
          <w:rPrChange w:id="819" w:author="Autor">
            <w:rPr>
              <w:ins w:id="820" w:author="Autor"/>
              <w:color w:val="FF0000"/>
            </w:rPr>
          </w:rPrChange>
        </w:rPr>
        <w:pPrChange w:id="821" w:author="Autor">
          <w:pPr>
            <w:pStyle w:val="Odsekzoznamu"/>
            <w:numPr>
              <w:ilvl w:val="3"/>
              <w:numId w:val="170"/>
            </w:numPr>
            <w:spacing w:before="120" w:after="120" w:line="240" w:lineRule="auto"/>
            <w:ind w:left="426" w:hanging="426"/>
            <w:contextualSpacing w:val="0"/>
            <w:jc w:val="both"/>
          </w:pPr>
        </w:pPrChange>
      </w:pPr>
      <w:ins w:id="822" w:author="Autor">
        <w:r w:rsidRPr="00DF2A1D">
          <w:rPr>
            <w:rFonts w:asciiTheme="minorHAnsi" w:hAnsiTheme="minorHAnsi"/>
            <w:sz w:val="20"/>
            <w:szCs w:val="20"/>
            <w:rPrChange w:id="823" w:author="Autor">
              <w:rPr>
                <w:color w:val="FF0000"/>
              </w:rPr>
            </w:rPrChange>
          </w:rPr>
          <w:t>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a predpokladaná hodnota zákazky je rovnaká alebo vyššia ako 15 000 EUR, môžu postupovať podľa § 109 až 112 ZVO, ak ide o dodanie tovaru, uskutočnenie stavebných prác alebo poskytnutie služby bežne dostupných na trhu, t. j.  realizovať VO prostredníctvom elektronického trhoviska. Prijímatelia môžu v zmysle § 66 ods. 8 realizovať cez elektronické trhovisko aj nadlimitnú verejnú súťaž na nákup tovarov a služieb, ktoré nie sú intelektuálnej povahy, bežne dostupných na trhu. V prípade nadlimitnej verejnej súťaže s využitím elektronického trhoviska je predmetom kontroly/finančnej kontroly aj oznámenie o vyhlásení verejného obstarávania a súťažné podklady, ktoré boli automatizovaným spôsobom vytvorené z údajov zo zverejnenej ponuky na elektronickom trhovisku a informácií od prijímateľa.</w:t>
        </w:r>
      </w:ins>
    </w:p>
    <w:p w:rsidR="00D53A56" w:rsidRPr="00DF2A1D" w:rsidRDefault="00D53A56" w:rsidP="00DF2A1D">
      <w:pPr>
        <w:pStyle w:val="Odsekzoznamu"/>
        <w:numPr>
          <w:ilvl w:val="0"/>
          <w:numId w:val="202"/>
        </w:numPr>
        <w:ind w:left="392"/>
        <w:jc w:val="both"/>
        <w:rPr>
          <w:ins w:id="824" w:author="Autor"/>
          <w:rFonts w:asciiTheme="minorHAnsi" w:hAnsiTheme="minorHAnsi"/>
          <w:sz w:val="20"/>
          <w:szCs w:val="20"/>
          <w:rPrChange w:id="825" w:author="Autor">
            <w:rPr>
              <w:ins w:id="826" w:author="Autor"/>
              <w:color w:val="FF0000"/>
            </w:rPr>
          </w:rPrChange>
        </w:rPr>
        <w:pPrChange w:id="827" w:author="Autor">
          <w:pPr>
            <w:pStyle w:val="Odsekzoznamu"/>
            <w:numPr>
              <w:ilvl w:val="3"/>
              <w:numId w:val="170"/>
            </w:numPr>
            <w:spacing w:before="120" w:after="120" w:line="240" w:lineRule="auto"/>
            <w:ind w:left="426" w:hanging="426"/>
            <w:contextualSpacing w:val="0"/>
            <w:jc w:val="both"/>
          </w:pPr>
        </w:pPrChange>
      </w:pPr>
      <w:ins w:id="828" w:author="Autor">
        <w:r w:rsidRPr="00DF2A1D">
          <w:rPr>
            <w:rFonts w:asciiTheme="minorHAnsi" w:hAnsiTheme="minorHAnsi"/>
            <w:sz w:val="20"/>
            <w:szCs w:val="20"/>
            <w:rPrChange w:id="829" w:author="Autor">
              <w:rPr>
                <w:color w:val="FF0000"/>
              </w:rPr>
            </w:rPrChange>
          </w:rPr>
          <w:t xml:space="preserve">RO využíva na overenie predložených dokumentov a tiež pri dopĺňaní ďalších potrebných informácií, priamo príslušný informačný systém elektronického trhoviska, a to v rozsahu verejne dostupnom.  </w:t>
        </w:r>
      </w:ins>
    </w:p>
    <w:p w:rsidR="00D53A56" w:rsidRPr="00DF2A1D" w:rsidRDefault="00D53A56" w:rsidP="00DF2A1D">
      <w:pPr>
        <w:pStyle w:val="Odsekzoznamu"/>
        <w:numPr>
          <w:ilvl w:val="0"/>
          <w:numId w:val="202"/>
        </w:numPr>
        <w:ind w:left="392"/>
        <w:jc w:val="both"/>
        <w:rPr>
          <w:ins w:id="830" w:author="Autor"/>
          <w:rFonts w:asciiTheme="minorHAnsi" w:hAnsiTheme="minorHAnsi"/>
          <w:sz w:val="20"/>
          <w:szCs w:val="20"/>
          <w:rPrChange w:id="831" w:author="Autor">
            <w:rPr>
              <w:ins w:id="832" w:author="Autor"/>
              <w:color w:val="FF0000"/>
            </w:rPr>
          </w:rPrChange>
        </w:rPr>
        <w:pPrChange w:id="833" w:author="Autor">
          <w:pPr>
            <w:pStyle w:val="Odsekzoznamu"/>
            <w:numPr>
              <w:ilvl w:val="3"/>
              <w:numId w:val="170"/>
            </w:numPr>
            <w:spacing w:before="120" w:after="120" w:line="240" w:lineRule="auto"/>
            <w:ind w:left="426" w:hanging="426"/>
            <w:contextualSpacing w:val="0"/>
            <w:jc w:val="both"/>
          </w:pPr>
        </w:pPrChange>
      </w:pPr>
      <w:ins w:id="834" w:author="Autor">
        <w:r w:rsidRPr="00DF2A1D">
          <w:rPr>
            <w:rFonts w:asciiTheme="minorHAnsi" w:hAnsiTheme="minorHAnsi"/>
            <w:sz w:val="20"/>
            <w:szCs w:val="20"/>
            <w:rPrChange w:id="835" w:author="Autor">
              <w:rPr>
                <w:color w:val="FF0000"/>
              </w:rPr>
            </w:rPrChange>
          </w:rPr>
          <w:t xml:space="preserve">Predmetom kontroly/finančnej RO je najmä dokumentácia preukazujúca určenie predpokladanej hodnoty zákazky, zmluvný formulár obsahujúci štandardné zmluvné podmienky, opis predmetu zákazky, prípadné objednávkové atribúty (najmä konkrétne zmluvné špecifikácie a podmienky súťaže). V rámci opisu predmetu zákazky a prípadných objednávkových atribútov je RO overuje, či uvedené návrhy nie sú v rozpore s princípmi VO (napr. či verejný obstarávateľ pri špecifikovaní predmetu zákazky neporušil princíp nediskriminácie a rovnakého zaobchádzania). Predmetom kontroly/finančnej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w:t>
        </w:r>
      </w:ins>
    </w:p>
    <w:p w:rsidR="00D53A56" w:rsidRPr="00DF2A1D" w:rsidRDefault="00D53A56" w:rsidP="00DF2A1D">
      <w:pPr>
        <w:pStyle w:val="Odsekzoznamu"/>
        <w:numPr>
          <w:ilvl w:val="0"/>
          <w:numId w:val="202"/>
        </w:numPr>
        <w:ind w:left="392"/>
        <w:jc w:val="both"/>
        <w:rPr>
          <w:ins w:id="836" w:author="Autor"/>
          <w:rFonts w:asciiTheme="minorHAnsi" w:hAnsiTheme="minorHAnsi"/>
          <w:sz w:val="20"/>
          <w:szCs w:val="20"/>
          <w:rPrChange w:id="837" w:author="Autor">
            <w:rPr>
              <w:ins w:id="838" w:author="Autor"/>
              <w:color w:val="FF0000"/>
            </w:rPr>
          </w:rPrChange>
        </w:rPr>
        <w:pPrChange w:id="839" w:author="Autor">
          <w:pPr>
            <w:pStyle w:val="Odsekzoznamu"/>
            <w:numPr>
              <w:ilvl w:val="3"/>
              <w:numId w:val="170"/>
            </w:numPr>
            <w:spacing w:before="120" w:after="120" w:line="240" w:lineRule="auto"/>
            <w:ind w:left="426" w:hanging="426"/>
            <w:contextualSpacing w:val="0"/>
            <w:jc w:val="both"/>
          </w:pPr>
        </w:pPrChange>
      </w:pPr>
      <w:ins w:id="840" w:author="Autor">
        <w:r w:rsidRPr="00DF2A1D">
          <w:rPr>
            <w:rFonts w:asciiTheme="minorHAnsi" w:hAnsiTheme="minorHAnsi"/>
            <w:sz w:val="20"/>
            <w:szCs w:val="20"/>
            <w:rPrChange w:id="841" w:author="Autor">
              <w:rPr>
                <w:color w:val="FF0000"/>
              </w:rPr>
            </w:rPrChange>
          </w:rPr>
          <w:t>Pri výkone druhej ex ante kontroly nadlimitných zákaziek realizovaných cez elektronické trhovisko, postupuje RO primerane podľa ustanovení kapitoly 3.3.7.2.2,EŠIF pričom podmienkou na uzavretie zmluvy je ukončenie kontroly/finančnej kontroly VO zo strany príslušného RO.</w:t>
        </w:r>
      </w:ins>
    </w:p>
    <w:p w:rsidR="00D53A56" w:rsidRPr="00DF2A1D" w:rsidRDefault="00D53A56" w:rsidP="00DF2A1D">
      <w:pPr>
        <w:pStyle w:val="Odsekzoznamu"/>
        <w:numPr>
          <w:ilvl w:val="0"/>
          <w:numId w:val="202"/>
        </w:numPr>
        <w:ind w:left="392"/>
        <w:jc w:val="both"/>
        <w:rPr>
          <w:ins w:id="842" w:author="Autor"/>
          <w:rFonts w:asciiTheme="minorHAnsi" w:hAnsiTheme="minorHAnsi"/>
          <w:sz w:val="20"/>
          <w:szCs w:val="20"/>
          <w:rPrChange w:id="843" w:author="Autor">
            <w:rPr>
              <w:ins w:id="844" w:author="Autor"/>
              <w:color w:val="FF0000"/>
            </w:rPr>
          </w:rPrChange>
        </w:rPr>
        <w:pPrChange w:id="845" w:author="Autor">
          <w:pPr>
            <w:pStyle w:val="Odsekzoznamu"/>
            <w:numPr>
              <w:ilvl w:val="3"/>
              <w:numId w:val="170"/>
            </w:numPr>
            <w:spacing w:before="120" w:after="120" w:line="240" w:lineRule="auto"/>
            <w:ind w:left="426" w:hanging="426"/>
            <w:contextualSpacing w:val="0"/>
            <w:jc w:val="both"/>
          </w:pPr>
        </w:pPrChange>
      </w:pPr>
      <w:ins w:id="846" w:author="Autor">
        <w:r w:rsidRPr="00DF2A1D">
          <w:rPr>
            <w:rFonts w:asciiTheme="minorHAnsi" w:hAnsiTheme="minorHAnsi"/>
            <w:sz w:val="20"/>
            <w:szCs w:val="20"/>
            <w:rPrChange w:id="847" w:author="Autor">
              <w:rPr>
                <w:color w:val="FF0000"/>
              </w:rPr>
            </w:rPrChange>
          </w:rPr>
          <w:t>Pri výkone ex post kontroly postupuje RO podľa príslušných ustanovení kapitoly 3.3.7.2.3 a 3.3.7.2.4, EŠIF pokiaľ nie je v tejto kapitole uvedené inak. Dokumentáciu na kontrolu je prijímateľ povinný predložiť na RO vo fáze po vygenerovaní výslednej zmluvy príslušným elektronickým informačným systémom</w:t>
        </w:r>
        <w:del w:id="848" w:author="Autor">
          <w:r w:rsidRPr="00DF2A1D">
            <w:rPr>
              <w:rFonts w:asciiTheme="minorHAnsi" w:hAnsiTheme="minorHAnsi"/>
              <w:sz w:val="20"/>
              <w:szCs w:val="20"/>
              <w:rPrChange w:id="849" w:author="Autor">
                <w:rPr>
                  <w:color w:val="FF0000"/>
                </w:rPr>
              </w:rPrChange>
            </w:rPr>
            <w:delText>,</w:delText>
          </w:r>
        </w:del>
        <w:r w:rsidRPr="00DF2A1D">
          <w:rPr>
            <w:rFonts w:asciiTheme="minorHAnsi" w:hAnsiTheme="minorHAnsi"/>
            <w:sz w:val="20"/>
            <w:szCs w:val="20"/>
            <w:rPrChange w:id="850" w:author="Autor">
              <w:rPr>
                <w:color w:val="FF0000"/>
              </w:rPr>
            </w:rPrChange>
          </w:rPr>
          <w:t xml:space="preserve"> a po jej zverejnení v zmysle zákona o  slobode informácií </w:t>
        </w:r>
        <w:del w:id="851" w:author="Autor">
          <w:r w:rsidRPr="00DF2A1D">
            <w:rPr>
              <w:rFonts w:asciiTheme="minorHAnsi" w:hAnsiTheme="minorHAnsi"/>
              <w:sz w:val="20"/>
              <w:szCs w:val="20"/>
              <w:rPrChange w:id="852" w:author="Autor">
                <w:rPr>
                  <w:color w:val="FF0000"/>
                </w:rPr>
              </w:rPrChange>
            </w:rPr>
            <w:delText xml:space="preserve">a pred nadobudnutím účinnosti zmluvy s dodávateľom </w:delText>
          </w:r>
        </w:del>
        <w:r w:rsidRPr="00DF2A1D">
          <w:rPr>
            <w:rFonts w:asciiTheme="minorHAnsi" w:hAnsiTheme="minorHAnsi"/>
            <w:sz w:val="20"/>
            <w:szCs w:val="20"/>
            <w:rPrChange w:id="853" w:author="Autor">
              <w:rPr>
                <w:color w:val="FF0000"/>
              </w:rPr>
            </w:rPrChange>
          </w:rPr>
          <w:t xml:space="preserve">(pokiaľ </w:t>
        </w:r>
        <w:del w:id="854" w:author="Autor">
          <w:r w:rsidRPr="00DF2A1D">
            <w:rPr>
              <w:rFonts w:asciiTheme="minorHAnsi" w:hAnsiTheme="minorHAnsi"/>
              <w:sz w:val="20"/>
              <w:szCs w:val="20"/>
              <w:rPrChange w:id="855" w:author="Autor">
                <w:rPr>
                  <w:color w:val="FF0000"/>
                </w:rPr>
              </w:rPrChange>
            </w:rPr>
            <w:delText>sa jedná</w:delText>
          </w:r>
        </w:del>
        <w:r w:rsidRPr="00DF2A1D">
          <w:rPr>
            <w:rFonts w:asciiTheme="minorHAnsi" w:hAnsiTheme="minorHAnsi"/>
            <w:sz w:val="20"/>
            <w:szCs w:val="20"/>
            <w:rPrChange w:id="856" w:author="Autor">
              <w:rPr>
                <w:color w:val="FF0000"/>
              </w:rPr>
            </w:rPrChange>
          </w:rPr>
          <w:t xml:space="preserve">ide o povinnú osobu podľa zákona o  slobode informácií). Sprievodnú dokumentáciu tvorí okrem dokumentácie uvedenej v ods. </w:t>
        </w:r>
        <w:del w:id="857" w:author="Autor">
          <w:r w:rsidRPr="00DF2A1D">
            <w:rPr>
              <w:rFonts w:asciiTheme="minorHAnsi" w:hAnsiTheme="minorHAnsi"/>
              <w:sz w:val="20"/>
              <w:szCs w:val="20"/>
              <w:rPrChange w:id="858" w:author="Autor">
                <w:rPr>
                  <w:color w:val="FF0000"/>
                </w:rPr>
              </w:rPrChange>
            </w:rPr>
            <w:delText>3 (za podmienky, že nebola predmetom prvej ex ante kontroly),</w:delText>
          </w:r>
        </w:del>
        <w:r w:rsidRPr="00DF2A1D">
          <w:rPr>
            <w:rFonts w:asciiTheme="minorHAnsi" w:hAnsiTheme="minorHAnsi"/>
            <w:sz w:val="20"/>
            <w:szCs w:val="20"/>
            <w:rPrChange w:id="859" w:author="Autor">
              <w:rPr>
                <w:color w:val="FF0000"/>
              </w:rPr>
            </w:rPrChange>
          </w:rPr>
          <w:t xml:space="preserve">3, automaticky vygenerovaná zmluva, ktorá je výsledkom VO a tiež protokol, ktorý zachytávajúci celý priebeh procesu zadávania zákazy prostredníctvom elektronického trhoviska. </w:t>
        </w:r>
        <w:del w:id="860" w:author="Autor">
          <w:r w:rsidRPr="00DF2A1D">
            <w:rPr>
              <w:rFonts w:asciiTheme="minorHAnsi" w:hAnsiTheme="minorHAnsi"/>
              <w:sz w:val="20"/>
              <w:szCs w:val="20"/>
              <w:rPrChange w:id="861" w:author="Autor">
                <w:rPr>
                  <w:color w:val="FF0000"/>
                </w:rPr>
              </w:rPrChange>
            </w:rPr>
            <w:delText>Ak výsledok predmetnej finančnej kontroly nebude kladný, nie je splnená podmienka k nadobudnutiu účinnosti Zmluvy v súlade               so všeobecnými zmluvnými podmienkami elektronického kontraktačného systému.</w:delText>
          </w:r>
        </w:del>
      </w:ins>
    </w:p>
    <w:p w:rsidR="00D53A56" w:rsidRPr="00DF2A1D" w:rsidRDefault="00D53A56" w:rsidP="00DF2A1D">
      <w:pPr>
        <w:pStyle w:val="Odsekzoznamu"/>
        <w:numPr>
          <w:ilvl w:val="0"/>
          <w:numId w:val="202"/>
        </w:numPr>
        <w:ind w:left="392"/>
        <w:jc w:val="both"/>
        <w:rPr>
          <w:ins w:id="862" w:author="Autor"/>
          <w:rFonts w:asciiTheme="minorHAnsi" w:hAnsiTheme="minorHAnsi"/>
          <w:sz w:val="20"/>
          <w:szCs w:val="20"/>
          <w:rPrChange w:id="863" w:author="Autor">
            <w:rPr>
              <w:ins w:id="864" w:author="Autor"/>
              <w:color w:val="FF0000"/>
            </w:rPr>
          </w:rPrChange>
        </w:rPr>
        <w:pPrChange w:id="865" w:author="Autor">
          <w:pPr>
            <w:pStyle w:val="Odsekzoznamu"/>
            <w:numPr>
              <w:ilvl w:val="3"/>
              <w:numId w:val="170"/>
            </w:numPr>
            <w:spacing w:before="120" w:after="120" w:line="240" w:lineRule="auto"/>
            <w:ind w:left="426" w:hanging="426"/>
            <w:contextualSpacing w:val="0"/>
            <w:jc w:val="both"/>
          </w:pPr>
        </w:pPrChange>
      </w:pPr>
      <w:ins w:id="866" w:author="Autor">
        <w:r w:rsidRPr="00DF2A1D">
          <w:rPr>
            <w:rFonts w:asciiTheme="minorHAnsi" w:hAnsiTheme="minorHAnsi"/>
            <w:sz w:val="20"/>
            <w:szCs w:val="20"/>
            <w:rPrChange w:id="867" w:author="Autor">
              <w:rPr>
                <w:color w:val="FF0000"/>
              </w:rPr>
            </w:rPrChange>
          </w:rPr>
          <w:t xml:space="preserve">V prípade, že pri ex post kontrole zo strany RO, ktorej súčasťou je vecná kontrola verejného obstarávania, bude zistené porušenie, ktoré môže mať vplyv na oprávnenosť výdavkov, RO </w:t>
        </w:r>
        <w:del w:id="868" w:author="Autor">
          <w:r w:rsidRPr="00DF2A1D" w:rsidDel="00916F35">
            <w:rPr>
              <w:rFonts w:asciiTheme="minorHAnsi" w:hAnsiTheme="minorHAnsi"/>
              <w:sz w:val="20"/>
              <w:szCs w:val="20"/>
              <w:rPrChange w:id="869" w:author="Autor">
                <w:rPr>
                  <w:color w:val="FF0000"/>
                </w:rPr>
              </w:rPrChange>
            </w:rPr>
            <w:delText xml:space="preserve">                 </w:delText>
          </w:r>
        </w:del>
        <w:r w:rsidRPr="00DF2A1D">
          <w:rPr>
            <w:rFonts w:asciiTheme="minorHAnsi" w:hAnsiTheme="minorHAnsi"/>
            <w:sz w:val="20"/>
            <w:szCs w:val="20"/>
            <w:rPrChange w:id="870" w:author="Autor">
              <w:rPr>
                <w:color w:val="FF0000"/>
              </w:rPr>
            </w:rPrChange>
          </w:rPr>
          <w:t>v záveroch kontroly/finančnej kontroly uvedie tieto zistenia. V prípade zistení v rámci vecnej kontroly verejného obstarávania, ktoré môžu mať vplyv na oprávnenosť výdavkov a nie je možné ich odstrániť, RO v záveroch finančnej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t>
        </w:r>
        <w:r w:rsidRPr="0025629F">
          <w:rPr>
            <w:sz w:val="20"/>
            <w:szCs w:val="20"/>
            <w:vertAlign w:val="superscript"/>
            <w:rPrChange w:id="871" w:author="Autor">
              <w:rPr>
                <w:rStyle w:val="Odkaznapoznmkupodiarou"/>
                <w:color w:val="FF0000"/>
              </w:rPr>
            </w:rPrChange>
          </w:rPr>
          <w:footnoteReference w:id="1"/>
        </w:r>
        <w:r w:rsidRPr="00DF2A1D">
          <w:rPr>
            <w:rFonts w:asciiTheme="minorHAnsi" w:hAnsiTheme="minorHAnsi"/>
            <w:sz w:val="20"/>
            <w:szCs w:val="20"/>
            <w:rPrChange w:id="874" w:author="Autor">
              <w:rPr>
                <w:color w:val="FF0000"/>
              </w:rPr>
            </w:rPrChange>
          </w:rPr>
          <w:t>, ktorý upravuje postup pri určení finančných opráv za porušenie pravidiel a postupov VO.</w:t>
        </w:r>
      </w:ins>
    </w:p>
    <w:p w:rsidR="00D53A56" w:rsidRPr="009B7F97" w:rsidDel="00D53A56" w:rsidRDefault="00D53A56" w:rsidP="00200C00">
      <w:pPr>
        <w:pStyle w:val="Odsekzoznamu"/>
        <w:numPr>
          <w:ilvl w:val="3"/>
          <w:numId w:val="170"/>
        </w:numPr>
        <w:spacing w:before="120" w:after="120" w:line="240" w:lineRule="auto"/>
        <w:ind w:left="426" w:hanging="426"/>
        <w:contextualSpacing w:val="0"/>
        <w:jc w:val="both"/>
        <w:rPr>
          <w:del w:id="875" w:author="Autor"/>
          <w:strike/>
          <w:rPrChange w:id="876" w:author="Autor">
            <w:rPr>
              <w:del w:id="877" w:author="Autor"/>
            </w:rPr>
          </w:rPrChange>
        </w:rPr>
      </w:pP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2E00EA92" wp14:editId="7433A190">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614EF0" w:rsidRPr="00792568" w:rsidRDefault="00614EF0"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614EF0" w:rsidRPr="0079256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614EF0" w:rsidRPr="0079256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614EF0" w:rsidRPr="00792568" w:rsidRDefault="00614EF0"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2"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OApH5MCAAAeBQAADgAAAAAAAAAAAAAAAAAuAgAAZHJzL2Uyb0RvYy54bWxQ&#10;SwECLQAUAAYACAAAACEAjMKuUd0AAAAFAQAADwAAAAAAAAAAAAAAAADtBAAAZHJzL2Rvd25yZXYu&#10;eG1sUEsFBgAAAAAEAAQA8wAAAPcFAAAAAA==&#10;" fillcolor="#d8d8d8 [2732]" strokecolor="#c0504d" strokeweight="2pt">
                <v:textbox>
                  <w:txbxContent>
                    <w:p w:rsidR="00614EF0" w:rsidRPr="00792568" w:rsidRDefault="00614EF0"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614EF0" w:rsidRPr="0079256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614EF0" w:rsidRPr="00792568" w:rsidRDefault="00614EF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614EF0" w:rsidRPr="00792568" w:rsidRDefault="00614EF0"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mc:AlternateContent>
          <mc:Choice Requires="wps">
            <w:drawing>
              <wp:inline distT="0" distB="0" distL="0" distR="0" wp14:anchorId="7BCA148C" wp14:editId="1283316E">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614EF0" w:rsidRPr="00792568" w:rsidRDefault="00614EF0"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3"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" fillcolor="#fbd4b4 [1305]" strokeweight=".5pt">
                <v:textbox>
                  <w:txbxContent>
                    <w:p w:rsidR="00614EF0" w:rsidRPr="00792568" w:rsidRDefault="00614EF0"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pPr>
        <w:pStyle w:val="Nadpis4"/>
        <w:numPr>
          <w:ilvl w:val="3"/>
          <w:numId w:val="106"/>
        </w:numPr>
        <w:ind w:hanging="938"/>
        <w:jc w:val="both"/>
        <w:rPr>
          <w:rFonts w:asciiTheme="minorHAnsi" w:hAnsiTheme="minorHAnsi"/>
          <w:color w:val="1F497D" w:themeColor="text2"/>
        </w:rPr>
        <w:pPrChange w:id="878" w:author="Autor">
          <w:pPr>
            <w:pStyle w:val="Nadpis4"/>
            <w:numPr>
              <w:ilvl w:val="3"/>
              <w:numId w:val="106"/>
            </w:numPr>
            <w:ind w:left="1364" w:hanging="1080"/>
            <w:jc w:val="both"/>
          </w:pPr>
        </w:pPrChange>
      </w:pPr>
      <w:r w:rsidRPr="00F575F5">
        <w:rPr>
          <w:rFonts w:asciiTheme="minorHAnsi" w:hAnsiTheme="minorHAnsi"/>
          <w:color w:val="1F497D" w:themeColor="text2"/>
        </w:rPr>
        <w:t>Podlimitné zákazky bez využitia elektronického trhoviska</w:t>
      </w:r>
    </w:p>
    <w:p w:rsidR="005B3D38" w:rsidRPr="00785C19" w:rsidRDefault="00971010" w:rsidP="00505CD1">
      <w:pPr>
        <w:pStyle w:val="Zkladntext"/>
        <w:numPr>
          <w:ilvl w:val="0"/>
          <w:numId w:val="81"/>
        </w:numPr>
        <w:ind w:left="426" w:hanging="425"/>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505CD1">
      <w:pPr>
        <w:pStyle w:val="Zkladntext"/>
        <w:numPr>
          <w:ilvl w:val="0"/>
          <w:numId w:val="81"/>
        </w:numPr>
        <w:ind w:left="426" w:hanging="425"/>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505CD1">
      <w:pPr>
        <w:pStyle w:val="Zkladntext"/>
        <w:numPr>
          <w:ilvl w:val="0"/>
          <w:numId w:val="81"/>
        </w:numPr>
        <w:ind w:left="426" w:hanging="425"/>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w:t>
      </w:r>
      <w:r w:rsidR="00195CC5">
        <w:rPr>
          <w:rFonts w:asciiTheme="minorHAnsi" w:hAnsiTheme="minorHAnsi"/>
          <w:sz w:val="20"/>
          <w:lang w:val="sk-SK"/>
        </w:rPr>
        <w:t>.</w:t>
      </w:r>
      <w:r w:rsidRPr="00785C19">
        <w:rPr>
          <w:rFonts w:asciiTheme="minorHAnsi" w:hAnsiTheme="minorHAnsi"/>
          <w:sz w:val="20"/>
          <w:lang w:val="sk-SK"/>
        </w:rPr>
        <w:t xml:space="preserve">  </w:t>
      </w:r>
    </w:p>
    <w:p w:rsidR="004762E9" w:rsidRPr="000157BB" w:rsidRDefault="00740802" w:rsidP="000157BB">
      <w:pPr>
        <w:pStyle w:val="Nadpis3"/>
        <w:numPr>
          <w:ilvl w:val="2"/>
          <w:numId w:val="106"/>
        </w:numPr>
        <w:ind w:left="1134"/>
        <w:jc w:val="both"/>
        <w:rPr>
          <w:rFonts w:asciiTheme="minorHAnsi" w:hAnsiTheme="minorHAnsi"/>
          <w:color w:val="1F497D" w:themeColor="text2"/>
        </w:rPr>
      </w:pPr>
      <w:bookmarkStart w:id="879" w:name="_Ref418019580"/>
      <w:bookmarkStart w:id="880" w:name="_Toc532217050"/>
      <w:r w:rsidRPr="000157BB">
        <w:rPr>
          <w:rFonts w:asciiTheme="minorHAnsi" w:hAnsiTheme="minorHAnsi"/>
          <w:color w:val="1F497D" w:themeColor="text2"/>
        </w:rPr>
        <w:t xml:space="preserve">Zákazky </w:t>
      </w:r>
      <w:r w:rsidR="009A6B30" w:rsidRPr="000157BB">
        <w:rPr>
          <w:rFonts w:asciiTheme="minorHAnsi" w:hAnsiTheme="minorHAnsi"/>
          <w:color w:val="1F497D" w:themeColor="text2"/>
        </w:rPr>
        <w:t>s nízkou hodnotou</w:t>
      </w:r>
      <w:r w:rsidR="00052BCD" w:rsidRPr="000157BB">
        <w:rPr>
          <w:rFonts w:asciiTheme="minorHAnsi" w:hAnsiTheme="minorHAnsi"/>
          <w:color w:val="1F497D" w:themeColor="text2"/>
        </w:rPr>
        <w:t xml:space="preserve"> </w:t>
      </w:r>
      <w:r w:rsidR="009A6B30" w:rsidRPr="000157BB">
        <w:rPr>
          <w:rFonts w:asciiTheme="minorHAnsi" w:hAnsiTheme="minorHAnsi"/>
          <w:color w:val="1F497D" w:themeColor="text2"/>
        </w:rPr>
        <w:t>(</w:t>
      </w:r>
      <w:r w:rsidRPr="000157BB">
        <w:rPr>
          <w:rFonts w:asciiTheme="minorHAnsi" w:hAnsiTheme="minorHAnsi"/>
          <w:color w:val="1F497D" w:themeColor="text2"/>
        </w:rPr>
        <w:t xml:space="preserve">§ </w:t>
      </w:r>
      <w:r w:rsidR="009A6B30" w:rsidRPr="000157BB">
        <w:rPr>
          <w:rFonts w:asciiTheme="minorHAnsi" w:hAnsiTheme="minorHAnsi"/>
          <w:color w:val="1F497D" w:themeColor="text2"/>
        </w:rPr>
        <w:t> </w:t>
      </w:r>
      <w:bookmarkEnd w:id="879"/>
      <w:r w:rsidR="009A6B30" w:rsidRPr="000157BB">
        <w:rPr>
          <w:rFonts w:asciiTheme="minorHAnsi" w:hAnsiTheme="minorHAnsi"/>
          <w:color w:val="1F497D" w:themeColor="text2"/>
        </w:rPr>
        <w:t>117)</w:t>
      </w:r>
      <w:bookmarkEnd w:id="880"/>
    </w:p>
    <w:p w:rsidR="00AC63E2" w:rsidRPr="0025629F" w:rsidRDefault="00AC63E2" w:rsidP="0025629F">
      <w:pPr>
        <w:pStyle w:val="Nadpis4"/>
        <w:numPr>
          <w:ilvl w:val="3"/>
          <w:numId w:val="106"/>
        </w:numPr>
        <w:tabs>
          <w:tab w:val="left" w:pos="1276"/>
        </w:tabs>
        <w:ind w:left="1276" w:hanging="850"/>
        <w:jc w:val="both"/>
        <w:rPr>
          <w:rFonts w:asciiTheme="minorHAnsi" w:hAnsiTheme="minorHAnsi"/>
          <w:color w:val="1F497D" w:themeColor="text2"/>
          <w:rPrChange w:id="881" w:author="Autor">
            <w:rPr>
              <w:rFonts w:ascii="Calibri" w:hAnsi="Calibri"/>
              <w:b/>
              <w:color w:val="auto"/>
            </w:rPr>
          </w:rPrChange>
        </w:rPr>
        <w:pPrChange w:id="882" w:author="Autor">
          <w:pPr>
            <w:pStyle w:val="Nadpis5"/>
            <w:keepNext w:val="0"/>
            <w:keepLines w:val="0"/>
            <w:numPr>
              <w:ilvl w:val="4"/>
            </w:numPr>
            <w:spacing w:before="240" w:after="60" w:line="240" w:lineRule="auto"/>
            <w:ind w:left="1008" w:hanging="582"/>
            <w:jc w:val="both"/>
          </w:pPr>
        </w:pPrChange>
      </w:pPr>
      <w:r w:rsidRPr="0025629F">
        <w:rPr>
          <w:rFonts w:asciiTheme="minorHAnsi" w:hAnsiTheme="minorHAnsi"/>
          <w:color w:val="1F497D" w:themeColor="text2"/>
          <w:rPrChange w:id="883" w:author="Autor">
            <w:rPr>
              <w:rFonts w:ascii="Calibri" w:hAnsi="Calibri"/>
              <w:b/>
              <w:color w:val="auto"/>
            </w:rPr>
          </w:rPrChange>
        </w:rPr>
        <w:t>Všeobecný postup kontroly zákaziek podľa § 117 ZVO</w:t>
      </w:r>
    </w:p>
    <w:p w:rsidR="00AC63E2" w:rsidRPr="008E6043" w:rsidRDefault="007B4817">
      <w:pPr>
        <w:pStyle w:val="Odsekzoznamu"/>
        <w:numPr>
          <w:ilvl w:val="0"/>
          <w:numId w:val="200"/>
        </w:numPr>
        <w:spacing w:before="120" w:after="120" w:line="288" w:lineRule="auto"/>
        <w:ind w:hanging="720"/>
        <w:jc w:val="both"/>
        <w:rPr>
          <w:rFonts w:asciiTheme="minorHAnsi" w:hAnsiTheme="minorHAnsi"/>
          <w:sz w:val="20"/>
          <w:szCs w:val="20"/>
          <w:rPrChange w:id="884" w:author="Autor">
            <w:rPr/>
          </w:rPrChange>
        </w:rPr>
        <w:pPrChange w:id="885" w:author="Autor">
          <w:pPr>
            <w:numPr>
              <w:numId w:val="142"/>
            </w:numPr>
            <w:spacing w:before="120" w:after="120" w:line="288" w:lineRule="auto"/>
            <w:ind w:left="426" w:hanging="425"/>
            <w:jc w:val="both"/>
          </w:pPr>
        </w:pPrChange>
      </w:pPr>
      <w:r w:rsidRPr="008E6043">
        <w:rPr>
          <w:rFonts w:asciiTheme="minorHAnsi" w:hAnsiTheme="minorHAnsi"/>
          <w:sz w:val="20"/>
          <w:szCs w:val="20"/>
          <w:rPrChange w:id="886" w:author="Autor">
            <w:rPr/>
          </w:rPrChange>
        </w:rPr>
        <w:t>Prijímateľ post</w:t>
      </w:r>
      <w:r w:rsidR="00AC63E2" w:rsidRPr="008E6043">
        <w:rPr>
          <w:rFonts w:asciiTheme="minorHAnsi" w:hAnsiTheme="minorHAnsi"/>
          <w:sz w:val="20"/>
          <w:szCs w:val="20"/>
          <w:rPrChange w:id="887" w:author="Autor">
            <w:rPr/>
          </w:rPrChange>
        </w:rPr>
        <w:t>upuje pri kontrole VO zákaziek podľa § 117 ZVO v zmysle pravidiel uvedených v</w:t>
      </w:r>
      <w:r w:rsidR="00C1549B" w:rsidRPr="008E6043">
        <w:rPr>
          <w:rFonts w:asciiTheme="minorHAnsi" w:hAnsiTheme="minorHAnsi"/>
          <w:sz w:val="20"/>
          <w:szCs w:val="20"/>
          <w:rPrChange w:id="888" w:author="Autor">
            <w:rPr/>
          </w:rPrChange>
        </w:rPr>
        <w:t xml:space="preserve">  </w:t>
      </w:r>
      <w:r w:rsidR="00AC63E2" w:rsidRPr="008E6043">
        <w:rPr>
          <w:rFonts w:asciiTheme="minorHAnsi" w:hAnsiTheme="minorHAnsi"/>
          <w:sz w:val="20"/>
          <w:szCs w:val="20"/>
          <w:rPrChange w:id="889" w:author="Autor">
            <w:rPr/>
          </w:rPrChange>
        </w:rPr>
        <w:t xml:space="preserve">kapitole </w:t>
      </w:r>
      <w:r w:rsidR="00AC63E2" w:rsidRPr="00127D85">
        <w:rPr>
          <w:rStyle w:val="Hypertextovprepojenie"/>
          <w:rFonts w:asciiTheme="minorHAnsi" w:hAnsiTheme="minorHAnsi"/>
          <w:color w:val="auto"/>
          <w:sz w:val="20"/>
          <w:szCs w:val="20"/>
        </w:rPr>
        <w:t>5.</w:t>
      </w:r>
      <w:r w:rsidR="008030B4" w:rsidRPr="00127D85">
        <w:rPr>
          <w:rStyle w:val="Hypertextovprepojenie"/>
          <w:rFonts w:asciiTheme="minorHAnsi" w:hAnsiTheme="minorHAnsi"/>
          <w:color w:val="auto"/>
          <w:sz w:val="20"/>
          <w:szCs w:val="20"/>
        </w:rPr>
        <w:t>1.5</w:t>
      </w:r>
      <w:r w:rsidR="00CC68B5" w:rsidRPr="00127D85">
        <w:rPr>
          <w:rStyle w:val="Hypertextovprepojenie"/>
          <w:rFonts w:asciiTheme="minorHAnsi" w:hAnsiTheme="minorHAnsi"/>
          <w:color w:val="auto"/>
          <w:sz w:val="20"/>
          <w:szCs w:val="20"/>
        </w:rPr>
        <w:t xml:space="preserve"> </w:t>
      </w:r>
      <w:r w:rsidR="00AC63E2" w:rsidRPr="008E6043">
        <w:rPr>
          <w:rFonts w:asciiTheme="minorHAnsi" w:hAnsiTheme="minorHAnsi"/>
          <w:sz w:val="20"/>
          <w:szCs w:val="20"/>
          <w:rPrChange w:id="890" w:author="Autor">
            <w:rPr/>
          </w:rPrChange>
        </w:rPr>
        <w:t xml:space="preserve">a súčasne dodržuje postupy uvedené ďalej v tejto kapitole. Všeobecným predmetom kontroly je skutočnosť, či </w:t>
      </w:r>
      <w:r w:rsidR="00CA665B" w:rsidRPr="008E6043">
        <w:rPr>
          <w:rFonts w:asciiTheme="minorHAnsi" w:hAnsiTheme="minorHAnsi"/>
          <w:sz w:val="20"/>
          <w:szCs w:val="20"/>
          <w:rPrChange w:id="891" w:author="Autor">
            <w:rPr/>
          </w:rPrChange>
        </w:rPr>
        <w:t>P</w:t>
      </w:r>
      <w:r w:rsidR="00AC63E2" w:rsidRPr="008E6043">
        <w:rPr>
          <w:rFonts w:asciiTheme="minorHAnsi" w:hAnsiTheme="minorHAnsi"/>
          <w:sz w:val="20"/>
          <w:szCs w:val="20"/>
          <w:rPrChange w:id="892" w:author="Autor">
            <w:rPr/>
          </w:rPrChange>
        </w:rPr>
        <w:t xml:space="preserve">rijímateľ správne určil postup obstarávania s ohľadom na finančný limit podľa § 5 ods. 4 ZVO. </w:t>
      </w:r>
    </w:p>
    <w:p w:rsidR="00916F35" w:rsidRDefault="00AC63E2" w:rsidP="0025629F">
      <w:pPr>
        <w:pStyle w:val="Odsekzoznamu"/>
        <w:numPr>
          <w:ilvl w:val="0"/>
          <w:numId w:val="200"/>
        </w:numPr>
        <w:spacing w:before="120" w:after="120" w:line="288" w:lineRule="auto"/>
        <w:ind w:hanging="720"/>
        <w:jc w:val="both"/>
        <w:rPr>
          <w:ins w:id="893" w:author="Autor"/>
          <w:rFonts w:asciiTheme="minorHAnsi" w:hAnsiTheme="minorHAnsi"/>
          <w:sz w:val="20"/>
          <w:szCs w:val="20"/>
        </w:rPr>
        <w:pPrChange w:id="894" w:author="Autor">
          <w:pPr>
            <w:numPr>
              <w:numId w:val="142"/>
            </w:numPr>
            <w:spacing w:before="120" w:after="120" w:line="288" w:lineRule="auto"/>
            <w:ind w:left="426" w:hanging="425"/>
            <w:jc w:val="both"/>
          </w:pPr>
        </w:pPrChange>
      </w:pPr>
      <w:r w:rsidRPr="00127D85">
        <w:rPr>
          <w:rFonts w:asciiTheme="minorHAnsi" w:hAnsiTheme="minorHAnsi"/>
          <w:sz w:val="20"/>
          <w:szCs w:val="20"/>
        </w:rPr>
        <w:lastRenderedPageBreak/>
        <w:t xml:space="preserve">Dokumentáciu na kontrolu VO predkladá </w:t>
      </w:r>
      <w:r w:rsidR="00CA665B" w:rsidRPr="00127D85">
        <w:rPr>
          <w:rFonts w:asciiTheme="minorHAnsi" w:hAnsiTheme="minorHAnsi"/>
          <w:sz w:val="20"/>
          <w:szCs w:val="20"/>
        </w:rPr>
        <w:t>P</w:t>
      </w:r>
      <w:r w:rsidRPr="00127D85">
        <w:rPr>
          <w:rFonts w:asciiTheme="minorHAnsi" w:hAnsiTheme="minorHAnsi"/>
          <w:sz w:val="20"/>
          <w:szCs w:val="20"/>
        </w:rPr>
        <w:t xml:space="preserve">rijímateľ po podpise zmluvy s úspešným uchádzačom. Ak plnenie nie je založené na písomnom zmluvnom vzťahu, predkladá </w:t>
      </w:r>
      <w:r w:rsidR="00CA665B" w:rsidRPr="00127D85">
        <w:rPr>
          <w:rFonts w:asciiTheme="minorHAnsi" w:hAnsiTheme="minorHAnsi"/>
          <w:sz w:val="20"/>
          <w:szCs w:val="20"/>
        </w:rPr>
        <w:t>P</w:t>
      </w:r>
      <w:r w:rsidRPr="00127D85">
        <w:rPr>
          <w:rFonts w:asciiTheme="minorHAnsi" w:hAnsiTheme="minorHAnsi"/>
          <w:sz w:val="20"/>
          <w:szCs w:val="20"/>
        </w:rPr>
        <w:t xml:space="preserve">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w:t>
      </w:r>
      <w:r w:rsidR="001379B3" w:rsidRPr="00127D85">
        <w:rPr>
          <w:rFonts w:asciiTheme="minorHAnsi" w:hAnsiTheme="minorHAnsi"/>
          <w:sz w:val="20"/>
          <w:szCs w:val="20"/>
        </w:rPr>
        <w:t>1</w:t>
      </w:r>
      <w:r w:rsidRPr="00127D85">
        <w:rPr>
          <w:rFonts w:asciiTheme="minorHAnsi" w:hAnsiTheme="minorHAnsi"/>
          <w:sz w:val="20"/>
          <w:szCs w:val="20"/>
        </w:rPr>
        <w:t>5 000 EUR je však požadovaný písomný zmluvný vzťah. Pokiaľ je zadávanie zákazky realizované cez objednávky na základe plnenia v rámci súvisiacej rámcovej dohody, predošlé obmedzenie sa neaplikuje</w:t>
      </w:r>
      <w:ins w:id="895" w:author="Autor">
        <w:r w:rsidR="00127D85">
          <w:rPr>
            <w:rFonts w:asciiTheme="minorHAnsi" w:hAnsiTheme="minorHAnsi"/>
            <w:sz w:val="20"/>
            <w:szCs w:val="20"/>
          </w:rPr>
          <w:t>.</w:t>
        </w:r>
        <w:r w:rsidR="00916F35">
          <w:rPr>
            <w:rFonts w:asciiTheme="minorHAnsi" w:hAnsiTheme="minorHAnsi"/>
            <w:sz w:val="20"/>
            <w:szCs w:val="20"/>
          </w:rPr>
          <w:t xml:space="preserve"> </w:t>
        </w:r>
      </w:ins>
    </w:p>
    <w:p w:rsidR="00AC63E2" w:rsidRPr="00916F35" w:rsidDel="00127D85" w:rsidRDefault="00AC63E2" w:rsidP="0025629F">
      <w:pPr>
        <w:pStyle w:val="Odsekzoznamu"/>
        <w:numPr>
          <w:ilvl w:val="0"/>
          <w:numId w:val="200"/>
        </w:numPr>
        <w:spacing w:before="120" w:after="120" w:line="288" w:lineRule="auto"/>
        <w:ind w:hanging="720"/>
        <w:jc w:val="both"/>
        <w:rPr>
          <w:del w:id="896" w:author="Autor"/>
          <w:rFonts w:asciiTheme="minorHAnsi" w:hAnsiTheme="minorHAnsi"/>
          <w:sz w:val="20"/>
          <w:szCs w:val="20"/>
        </w:rPr>
        <w:pPrChange w:id="897" w:author="Autor">
          <w:pPr>
            <w:numPr>
              <w:numId w:val="142"/>
            </w:numPr>
            <w:spacing w:before="120" w:after="120" w:line="288" w:lineRule="auto"/>
            <w:ind w:left="426" w:hanging="425"/>
            <w:jc w:val="both"/>
          </w:pPr>
        </w:pPrChange>
      </w:pPr>
      <w:del w:id="898" w:author="Autor">
        <w:r w:rsidRPr="00127D85" w:rsidDel="00127D85">
          <w:rPr>
            <w:rFonts w:asciiTheme="minorHAnsi" w:hAnsiTheme="minorHAnsi"/>
            <w:sz w:val="20"/>
            <w:szCs w:val="20"/>
          </w:rPr>
          <w:delText xml:space="preserve">. </w:delText>
        </w:r>
        <w:r w:rsidRPr="00916F35" w:rsidDel="00127D85">
          <w:rPr>
            <w:rFonts w:asciiTheme="minorHAnsi" w:hAnsiTheme="minorHAnsi"/>
            <w:sz w:val="20"/>
            <w:szCs w:val="20"/>
          </w:rPr>
          <w:delText xml:space="preserve">Lehota na výkon kontroly je </w:delText>
        </w:r>
        <w:r w:rsidRPr="0025629F" w:rsidDel="00127D85">
          <w:rPr>
            <w:rFonts w:asciiTheme="minorHAnsi" w:hAnsiTheme="minorHAnsi"/>
            <w:sz w:val="20"/>
            <w:szCs w:val="20"/>
            <w:rPrChange w:id="899" w:author="Autor">
              <w:rPr>
                <w:rFonts w:asciiTheme="minorHAnsi" w:hAnsiTheme="minorHAnsi"/>
                <w:b/>
                <w:sz w:val="20"/>
                <w:szCs w:val="20"/>
              </w:rPr>
            </w:rPrChange>
          </w:rPr>
          <w:delText>20 pracovných dní</w:delText>
        </w:r>
        <w:r w:rsidRPr="00916F35" w:rsidDel="00127D85">
          <w:rPr>
            <w:rFonts w:asciiTheme="minorHAnsi" w:hAnsiTheme="minorHAnsi"/>
            <w:sz w:val="20"/>
            <w:szCs w:val="20"/>
          </w:rPr>
          <w:delText>.</w:delText>
        </w:r>
      </w:del>
    </w:p>
    <w:p w:rsidR="00D53A56" w:rsidRPr="0025629F" w:rsidDel="00127D85" w:rsidRDefault="00674A34" w:rsidP="0025629F">
      <w:pPr>
        <w:pStyle w:val="Odsekzoznamu"/>
        <w:numPr>
          <w:ilvl w:val="0"/>
          <w:numId w:val="200"/>
        </w:numPr>
        <w:spacing w:before="120" w:after="120" w:line="288" w:lineRule="auto"/>
        <w:ind w:hanging="720"/>
        <w:jc w:val="both"/>
        <w:rPr>
          <w:del w:id="900" w:author="Autor"/>
          <w:rFonts w:asciiTheme="minorHAnsi" w:hAnsiTheme="minorHAnsi"/>
          <w:sz w:val="20"/>
          <w:szCs w:val="20"/>
          <w:rPrChange w:id="901" w:author="Autor">
            <w:rPr>
              <w:del w:id="902" w:author="Autor"/>
              <w:rFonts w:asciiTheme="minorHAnsi" w:hAnsiTheme="minorHAnsi"/>
              <w:b/>
              <w:sz w:val="20"/>
              <w:szCs w:val="20"/>
            </w:rPr>
          </w:rPrChange>
        </w:rPr>
        <w:pPrChange w:id="903" w:author="Autor">
          <w:pPr>
            <w:numPr>
              <w:numId w:val="142"/>
            </w:numPr>
            <w:spacing w:before="120" w:after="120" w:line="288" w:lineRule="auto"/>
            <w:ind w:left="426" w:hanging="425"/>
            <w:jc w:val="both"/>
          </w:pPr>
        </w:pPrChange>
      </w:pPr>
      <w:r w:rsidRPr="00127D85">
        <w:rPr>
          <w:rFonts w:asciiTheme="minorHAnsi" w:hAnsiTheme="minorHAnsi"/>
          <w:sz w:val="20"/>
          <w:szCs w:val="20"/>
        </w:rPr>
        <w:t xml:space="preserve">Medzi </w:t>
      </w:r>
      <w:r w:rsidR="00AC63E2" w:rsidRPr="00127D85">
        <w:rPr>
          <w:rFonts w:asciiTheme="minorHAnsi" w:hAnsiTheme="minorHAnsi"/>
          <w:sz w:val="20"/>
          <w:szCs w:val="20"/>
        </w:rPr>
        <w:t xml:space="preserve">povinné náležitosti objednávky, tak aby </w:t>
      </w:r>
      <w:r w:rsidRPr="00127D85">
        <w:rPr>
          <w:rFonts w:asciiTheme="minorHAnsi" w:hAnsiTheme="minorHAnsi"/>
          <w:sz w:val="20"/>
          <w:szCs w:val="20"/>
        </w:rPr>
        <w:t>boli splnené</w:t>
      </w:r>
      <w:r w:rsidR="00AC63E2" w:rsidRPr="00127D85">
        <w:rPr>
          <w:rFonts w:asciiTheme="minorHAnsi" w:hAnsiTheme="minorHAnsi"/>
          <w:sz w:val="20"/>
          <w:szCs w:val="20"/>
        </w:rPr>
        <w:t xml:space="preserve"> minimálne náležitosti písomného zmluvného vzťahu (v závislosti od konkrétneho zmluvného typu) patr</w:t>
      </w:r>
      <w:r w:rsidRPr="00127D85">
        <w:rPr>
          <w:rFonts w:asciiTheme="minorHAnsi" w:hAnsiTheme="minorHAnsi"/>
          <w:sz w:val="20"/>
          <w:szCs w:val="20"/>
        </w:rPr>
        <w:t>ia</w:t>
      </w:r>
      <w:r w:rsidR="00AC63E2" w:rsidRPr="00127D85">
        <w:rPr>
          <w:rFonts w:asciiTheme="minorHAnsi" w:hAnsiTheme="minorHAnsi"/>
          <w:sz w:val="20"/>
          <w:szCs w:val="20"/>
        </w:rPr>
        <w:t xml:space="preserve"> najmä: </w:t>
      </w:r>
      <w:del w:id="904" w:author="Autor">
        <w:r w:rsidR="00AC63E2" w:rsidRPr="00916F35" w:rsidDel="00127D85">
          <w:rPr>
            <w:rFonts w:asciiTheme="minorHAnsi" w:hAnsiTheme="minorHAnsi"/>
            <w:sz w:val="20"/>
            <w:szCs w:val="20"/>
          </w:rPr>
          <w:delText xml:space="preserve">dátum jej vyhotovenia, kompletné a správne identifikačné údaje objednávateľa a dodávateľa (t.j. obchodné meno/ 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delText>
        </w:r>
      </w:del>
      <w:ins w:id="905" w:author="Autor">
        <w:r w:rsidR="00D53A56" w:rsidRPr="0025629F">
          <w:rPr>
            <w:rFonts w:asciiTheme="minorHAnsi" w:hAnsiTheme="minorHAnsi"/>
            <w:sz w:val="20"/>
            <w:szCs w:val="20"/>
            <w:rPrChange w:id="906" w:author="Autor">
              <w:rPr>
                <w:color w:val="FF0000"/>
              </w:rPr>
            </w:rPrChange>
          </w:rPr>
          <w:t xml:space="preserve">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kód projektu v ITMS2014+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ins>
    </w:p>
    <w:p w:rsidR="00AC63E2" w:rsidRPr="0025629F" w:rsidDel="00127D85" w:rsidRDefault="00AC63E2" w:rsidP="0025629F">
      <w:pPr>
        <w:pStyle w:val="Odsekzoznamu"/>
        <w:numPr>
          <w:ilvl w:val="0"/>
          <w:numId w:val="200"/>
        </w:numPr>
        <w:spacing w:before="120" w:after="120" w:line="288" w:lineRule="auto"/>
        <w:ind w:hanging="720"/>
        <w:jc w:val="both"/>
        <w:rPr>
          <w:del w:id="907" w:author="Autor"/>
          <w:rFonts w:asciiTheme="minorHAnsi" w:hAnsiTheme="minorHAnsi"/>
          <w:sz w:val="20"/>
          <w:szCs w:val="20"/>
          <w:rPrChange w:id="908" w:author="Autor">
            <w:rPr>
              <w:del w:id="909" w:author="Autor"/>
              <w:rFonts w:asciiTheme="minorHAnsi" w:hAnsiTheme="minorHAnsi"/>
              <w:color w:val="FF0000"/>
            </w:rPr>
          </w:rPrChange>
        </w:rPr>
        <w:pPrChange w:id="910" w:author="Autor">
          <w:pPr>
            <w:numPr>
              <w:numId w:val="142"/>
            </w:numPr>
            <w:spacing w:before="120" w:after="120" w:line="288" w:lineRule="auto"/>
            <w:ind w:left="426" w:hanging="425"/>
            <w:jc w:val="both"/>
          </w:pPr>
        </w:pPrChange>
      </w:pPr>
    </w:p>
    <w:p w:rsidR="00127D85" w:rsidRPr="00916F35" w:rsidRDefault="00127D85" w:rsidP="0025629F">
      <w:pPr>
        <w:pStyle w:val="Odsekzoznamu"/>
        <w:numPr>
          <w:ilvl w:val="0"/>
          <w:numId w:val="200"/>
        </w:numPr>
        <w:spacing w:before="120" w:after="120" w:line="288" w:lineRule="auto"/>
        <w:ind w:hanging="720"/>
        <w:jc w:val="both"/>
        <w:rPr>
          <w:ins w:id="911" w:author="Autor"/>
          <w:rFonts w:asciiTheme="minorHAnsi" w:hAnsiTheme="minorHAnsi"/>
          <w:sz w:val="20"/>
          <w:szCs w:val="20"/>
        </w:rPr>
        <w:pPrChange w:id="912" w:author="Autor">
          <w:pPr>
            <w:numPr>
              <w:numId w:val="142"/>
            </w:numPr>
            <w:spacing w:before="120" w:after="120" w:line="288" w:lineRule="auto"/>
            <w:ind w:left="426" w:hanging="425"/>
            <w:jc w:val="both"/>
          </w:pPr>
        </w:pPrChange>
      </w:pPr>
    </w:p>
    <w:p w:rsidR="00AC63E2" w:rsidRPr="008E6043" w:rsidDel="00127D85" w:rsidRDefault="00127D85" w:rsidP="0025629F">
      <w:pPr>
        <w:pStyle w:val="Odsekzoznamu"/>
        <w:numPr>
          <w:ilvl w:val="0"/>
          <w:numId w:val="200"/>
        </w:numPr>
        <w:spacing w:before="120" w:after="120" w:line="288" w:lineRule="auto"/>
        <w:ind w:hanging="720"/>
        <w:jc w:val="both"/>
        <w:rPr>
          <w:del w:id="913" w:author="Autor"/>
          <w:rFonts w:asciiTheme="minorHAnsi" w:hAnsiTheme="minorHAnsi"/>
          <w:sz w:val="20"/>
          <w:szCs w:val="20"/>
          <w:rPrChange w:id="914" w:author="Autor">
            <w:rPr>
              <w:del w:id="915" w:author="Autor"/>
            </w:rPr>
          </w:rPrChange>
        </w:rPr>
        <w:pPrChange w:id="916" w:author="Autor">
          <w:pPr>
            <w:numPr>
              <w:numId w:val="142"/>
            </w:numPr>
            <w:spacing w:before="120" w:after="120" w:line="288" w:lineRule="auto"/>
            <w:ind w:left="426" w:hanging="425"/>
            <w:jc w:val="both"/>
          </w:pPr>
        </w:pPrChange>
      </w:pPr>
      <w:ins w:id="917" w:author="Autor">
        <w:del w:id="918" w:author="Autor">
          <w:r w:rsidDel="00916F35">
            <w:rPr>
              <w:rFonts w:asciiTheme="minorHAnsi" w:hAnsiTheme="minorHAnsi"/>
              <w:b/>
              <w:sz w:val="20"/>
              <w:szCs w:val="20"/>
            </w:rPr>
            <w:delText xml:space="preserve">3.      </w:delText>
          </w:r>
          <w:r w:rsidRPr="0025629F" w:rsidDel="00916F35">
            <w:rPr>
              <w:rFonts w:asciiTheme="minorHAnsi" w:hAnsiTheme="minorHAnsi"/>
              <w:sz w:val="20"/>
              <w:szCs w:val="20"/>
              <w:rPrChange w:id="919" w:author="Autor">
                <w:rPr>
                  <w:rFonts w:asciiTheme="minorHAnsi" w:hAnsiTheme="minorHAnsi"/>
                  <w:b/>
                  <w:sz w:val="20"/>
                  <w:szCs w:val="20"/>
                </w:rPr>
              </w:rPrChange>
            </w:rPr>
            <w:delText xml:space="preserve"> </w:delText>
          </w:r>
        </w:del>
      </w:ins>
      <w:r w:rsidR="00674A34" w:rsidRPr="0025629F">
        <w:rPr>
          <w:rFonts w:asciiTheme="minorHAnsi" w:hAnsiTheme="minorHAnsi"/>
          <w:sz w:val="20"/>
          <w:szCs w:val="20"/>
          <w:rPrChange w:id="920" w:author="Autor">
            <w:rPr>
              <w:b/>
            </w:rPr>
          </w:rPrChange>
        </w:rPr>
        <w:t>RO</w:t>
      </w:r>
      <w:r w:rsidR="00AC63E2" w:rsidRPr="008E6043">
        <w:rPr>
          <w:rFonts w:asciiTheme="minorHAnsi" w:hAnsiTheme="minorHAnsi"/>
          <w:sz w:val="20"/>
          <w:szCs w:val="20"/>
          <w:rPrChange w:id="921" w:author="Autor">
            <w:rPr/>
          </w:rPrChange>
        </w:rPr>
        <w: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t>
      </w:r>
      <w:r w:rsidR="00674A34" w:rsidRPr="008E6043">
        <w:rPr>
          <w:rFonts w:asciiTheme="minorHAnsi" w:hAnsiTheme="minorHAnsi"/>
          <w:sz w:val="20"/>
          <w:szCs w:val="20"/>
          <w:rPrChange w:id="922" w:author="Autor">
            <w:rPr/>
          </w:rPrChange>
        </w:rPr>
        <w:t>RO</w:t>
      </w:r>
      <w:r w:rsidR="00AC63E2" w:rsidRPr="008E6043">
        <w:rPr>
          <w:rFonts w:asciiTheme="minorHAnsi" w:hAnsiTheme="minorHAnsi"/>
          <w:sz w:val="20"/>
          <w:szCs w:val="20"/>
          <w:rPrChange w:id="923" w:author="Autor">
            <w:rPr/>
          </w:rPrChange>
        </w:rPr>
        <w:t xml:space="preserve"> over</w:t>
      </w:r>
      <w:r w:rsidR="00674A34" w:rsidRPr="008E6043">
        <w:rPr>
          <w:rFonts w:asciiTheme="minorHAnsi" w:hAnsiTheme="minorHAnsi"/>
          <w:sz w:val="20"/>
          <w:szCs w:val="20"/>
          <w:rPrChange w:id="924" w:author="Autor">
            <w:rPr/>
          </w:rPrChange>
        </w:rPr>
        <w:t>uje</w:t>
      </w:r>
      <w:r w:rsidR="00AC63E2" w:rsidRPr="008E6043">
        <w:rPr>
          <w:rFonts w:asciiTheme="minorHAnsi" w:hAnsiTheme="minorHAnsi"/>
          <w:sz w:val="20"/>
          <w:szCs w:val="20"/>
          <w:rPrChange w:id="925" w:author="Autor">
            <w:rPr/>
          </w:rPrChange>
        </w:rPr>
        <w:t xml:space="preserve">, či pri obstarávaní neboli porušené základné princípy VO a postupy. Pravidlá a povinnosti  sa vzťahujú na všetky zákazky s nízkymi hodnotami podľa § 117 ZVO, ktoré budú spolufinancované z fondov </w:t>
      </w:r>
      <w:r w:rsidR="008030B4" w:rsidRPr="008E6043">
        <w:rPr>
          <w:rFonts w:asciiTheme="minorHAnsi" w:hAnsiTheme="minorHAnsi"/>
          <w:sz w:val="20"/>
          <w:szCs w:val="20"/>
          <w:rPrChange w:id="926" w:author="Autor">
            <w:rPr/>
          </w:rPrChange>
        </w:rPr>
        <w:t>EÚ</w:t>
      </w:r>
      <w:r w:rsidR="00AC63E2" w:rsidRPr="00127D85">
        <w:rPr>
          <w:rFonts w:asciiTheme="minorHAnsi" w:hAnsiTheme="minorHAnsi"/>
          <w:sz w:val="20"/>
          <w:szCs w:val="20"/>
        </w:rPr>
        <w:t xml:space="preserve">, bez ohľadu na skutočnosť, či ich zrealizoval </w:t>
      </w:r>
      <w:r w:rsidR="00CA665B" w:rsidRPr="00127D85">
        <w:rPr>
          <w:rFonts w:asciiTheme="minorHAnsi" w:hAnsiTheme="minorHAnsi"/>
          <w:sz w:val="20"/>
          <w:szCs w:val="20"/>
        </w:rPr>
        <w:t>P</w:t>
      </w:r>
      <w:r w:rsidR="00AC63E2" w:rsidRPr="00127D85">
        <w:rPr>
          <w:rFonts w:asciiTheme="minorHAnsi" w:hAnsiTheme="minorHAnsi"/>
          <w:sz w:val="20"/>
          <w:szCs w:val="20"/>
        </w:rPr>
        <w:t xml:space="preserve">rijímateľ ešte pred schválením ŽoNFP, alebo až po schválení tejto ŽoNFP. Pokiaľ teda </w:t>
      </w:r>
      <w:r w:rsidR="00CA665B" w:rsidRPr="00127D85">
        <w:rPr>
          <w:rFonts w:asciiTheme="minorHAnsi" w:hAnsiTheme="minorHAnsi"/>
          <w:sz w:val="20"/>
          <w:szCs w:val="20"/>
        </w:rPr>
        <w:t>P</w:t>
      </w:r>
      <w:r w:rsidR="00AC63E2" w:rsidRPr="00127D85">
        <w:rPr>
          <w:rFonts w:asciiTheme="minorHAnsi" w:hAnsiTheme="minorHAnsi"/>
          <w:sz w:val="20"/>
          <w:szCs w:val="20"/>
        </w:rPr>
        <w: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t>
      </w:r>
      <w:r w:rsidR="00674A34" w:rsidRPr="00127D85">
        <w:rPr>
          <w:rFonts w:asciiTheme="minorHAnsi" w:hAnsiTheme="minorHAnsi"/>
          <w:sz w:val="20"/>
          <w:szCs w:val="20"/>
        </w:rPr>
        <w:t>RO</w:t>
      </w:r>
      <w:r w:rsidR="00AC63E2" w:rsidRPr="00127D85">
        <w:rPr>
          <w:rFonts w:asciiTheme="minorHAnsi" w:hAnsiTheme="minorHAnsi"/>
          <w:sz w:val="20"/>
          <w:szCs w:val="20"/>
        </w:rPr>
        <w: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t>
      </w:r>
    </w:p>
    <w:p w:rsidR="00127D85" w:rsidRPr="0025629F" w:rsidRDefault="00127D85" w:rsidP="0025629F">
      <w:pPr>
        <w:pStyle w:val="Odsekzoznamu"/>
        <w:numPr>
          <w:ilvl w:val="0"/>
          <w:numId w:val="200"/>
        </w:numPr>
        <w:spacing w:before="120" w:after="120" w:line="288" w:lineRule="auto"/>
        <w:ind w:hanging="720"/>
        <w:jc w:val="both"/>
        <w:rPr>
          <w:ins w:id="927" w:author="Autor"/>
          <w:rFonts w:asciiTheme="minorHAnsi" w:hAnsiTheme="minorHAnsi"/>
          <w:sz w:val="20"/>
          <w:szCs w:val="20"/>
          <w:rPrChange w:id="928" w:author="Autor">
            <w:rPr>
              <w:ins w:id="929" w:author="Autor"/>
            </w:rPr>
          </w:rPrChange>
        </w:rPr>
        <w:pPrChange w:id="930" w:author="Autor">
          <w:pPr>
            <w:numPr>
              <w:numId w:val="142"/>
            </w:numPr>
            <w:spacing w:before="120" w:after="120" w:line="288" w:lineRule="auto"/>
            <w:ind w:left="426" w:hanging="425"/>
            <w:jc w:val="both"/>
          </w:pPr>
        </w:pPrChange>
      </w:pPr>
    </w:p>
    <w:p w:rsidR="00AC63E2" w:rsidDel="00127D85" w:rsidRDefault="00127D85" w:rsidP="0025629F">
      <w:pPr>
        <w:pStyle w:val="Odsekzoznamu"/>
        <w:numPr>
          <w:ilvl w:val="0"/>
          <w:numId w:val="200"/>
        </w:numPr>
        <w:spacing w:before="120" w:after="120" w:line="288" w:lineRule="auto"/>
        <w:ind w:hanging="720"/>
        <w:jc w:val="both"/>
        <w:rPr>
          <w:del w:id="931" w:author="Autor"/>
          <w:rFonts w:asciiTheme="minorHAnsi" w:hAnsiTheme="minorHAnsi"/>
          <w:sz w:val="20"/>
          <w:szCs w:val="20"/>
        </w:rPr>
        <w:pPrChange w:id="932" w:author="Autor">
          <w:pPr>
            <w:numPr>
              <w:numId w:val="142"/>
            </w:numPr>
            <w:spacing w:before="120" w:after="120" w:line="288" w:lineRule="auto"/>
            <w:ind w:left="426" w:hanging="425"/>
            <w:jc w:val="both"/>
          </w:pPr>
        </w:pPrChange>
      </w:pPr>
      <w:ins w:id="933" w:author="Autor">
        <w:del w:id="934" w:author="Autor">
          <w:r w:rsidDel="003A2BAD">
            <w:rPr>
              <w:rFonts w:asciiTheme="minorHAnsi" w:hAnsiTheme="minorHAnsi"/>
              <w:sz w:val="20"/>
              <w:szCs w:val="20"/>
            </w:rPr>
            <w:delText xml:space="preserve">4.            </w:delText>
          </w:r>
        </w:del>
      </w:ins>
      <w:r w:rsidR="00AC63E2" w:rsidRPr="00127D85">
        <w:rPr>
          <w:rFonts w:asciiTheme="minorHAnsi" w:hAnsiTheme="minorHAnsi"/>
          <w:sz w:val="20"/>
          <w:szCs w:val="20"/>
        </w:rPr>
        <w:t xml:space="preserve">Pri obstarávaní takýchto zákaziek je </w:t>
      </w:r>
      <w:r w:rsidR="00CA665B" w:rsidRPr="00127D85">
        <w:rPr>
          <w:rFonts w:asciiTheme="minorHAnsi" w:hAnsiTheme="minorHAnsi"/>
          <w:sz w:val="20"/>
          <w:szCs w:val="20"/>
        </w:rPr>
        <w:t>P</w:t>
      </w:r>
      <w:r w:rsidR="00AC63E2" w:rsidRPr="00127D85">
        <w:rPr>
          <w:rFonts w:asciiTheme="minorHAnsi" w:hAnsiTheme="minorHAnsi"/>
          <w:sz w:val="20"/>
          <w:szCs w:val="20"/>
        </w:rPr>
        <w:t xml:space="preserve">rijímateľ povinný vykonať prieskum trhu.  </w:t>
      </w:r>
    </w:p>
    <w:p w:rsidR="00127D85" w:rsidRPr="00127D85" w:rsidRDefault="00127D85" w:rsidP="0025629F">
      <w:pPr>
        <w:pStyle w:val="Odsekzoznamu"/>
        <w:numPr>
          <w:ilvl w:val="0"/>
          <w:numId w:val="200"/>
        </w:numPr>
        <w:spacing w:before="120" w:after="120" w:line="288" w:lineRule="auto"/>
        <w:ind w:hanging="720"/>
        <w:jc w:val="both"/>
        <w:rPr>
          <w:ins w:id="935" w:author="Autor"/>
          <w:rFonts w:asciiTheme="minorHAnsi" w:hAnsiTheme="minorHAnsi"/>
          <w:sz w:val="20"/>
          <w:szCs w:val="20"/>
        </w:rPr>
        <w:pPrChange w:id="936" w:author="Autor">
          <w:pPr>
            <w:numPr>
              <w:numId w:val="142"/>
            </w:numPr>
            <w:spacing w:before="120" w:after="120" w:line="288" w:lineRule="auto"/>
            <w:ind w:left="426" w:hanging="425"/>
            <w:jc w:val="both"/>
          </w:pPr>
        </w:pPrChange>
      </w:pPr>
    </w:p>
    <w:p w:rsidR="00AC63E2" w:rsidRPr="000157BB" w:rsidRDefault="00127D85" w:rsidP="0025629F">
      <w:pPr>
        <w:pStyle w:val="Odsekzoznamu"/>
        <w:numPr>
          <w:ilvl w:val="0"/>
          <w:numId w:val="200"/>
        </w:numPr>
        <w:spacing w:before="120" w:after="120" w:line="288" w:lineRule="auto"/>
        <w:ind w:hanging="720"/>
        <w:jc w:val="both"/>
        <w:rPr>
          <w:rFonts w:asciiTheme="minorHAnsi" w:hAnsiTheme="minorHAnsi"/>
          <w:sz w:val="20"/>
          <w:szCs w:val="20"/>
        </w:rPr>
        <w:pPrChange w:id="937" w:author="Autor">
          <w:pPr>
            <w:numPr>
              <w:numId w:val="142"/>
            </w:numPr>
            <w:spacing w:before="120" w:after="120" w:line="288" w:lineRule="auto"/>
            <w:ind w:left="426" w:hanging="425"/>
            <w:jc w:val="both"/>
          </w:pPr>
        </w:pPrChange>
      </w:pPr>
      <w:ins w:id="938" w:author="Autor">
        <w:del w:id="939" w:author="Autor">
          <w:r w:rsidDel="003A2BAD">
            <w:rPr>
              <w:rFonts w:asciiTheme="minorHAnsi" w:hAnsiTheme="minorHAnsi"/>
              <w:sz w:val="20"/>
              <w:szCs w:val="20"/>
            </w:rPr>
            <w:delText xml:space="preserve">5.           </w:delText>
          </w:r>
        </w:del>
      </w:ins>
      <w:r w:rsidR="00AC63E2" w:rsidRPr="000157BB">
        <w:rPr>
          <w:rFonts w:asciiTheme="minorHAnsi" w:hAnsiTheme="minorHAnsi"/>
          <w:sz w:val="20"/>
          <w:szCs w:val="20"/>
        </w:rPr>
        <w:t>Zákazky s nízkymi hodnotami podľa § 117  ZVO sa v zmysle tejto kapitoly delia na:</w:t>
      </w:r>
    </w:p>
    <w:p w:rsidR="00AC63E2" w:rsidRPr="000157BB" w:rsidRDefault="00AC63E2">
      <w:pPr>
        <w:numPr>
          <w:ilvl w:val="0"/>
          <w:numId w:val="141"/>
        </w:numPr>
        <w:tabs>
          <w:tab w:val="left" w:pos="993"/>
        </w:tabs>
        <w:spacing w:before="120" w:after="120" w:line="288" w:lineRule="auto"/>
        <w:ind w:left="993" w:hanging="284"/>
        <w:jc w:val="both"/>
        <w:rPr>
          <w:rFonts w:asciiTheme="minorHAnsi" w:hAnsiTheme="minorHAnsi"/>
          <w:sz w:val="20"/>
          <w:szCs w:val="20"/>
        </w:rPr>
        <w:pPrChange w:id="940" w:author="Autor">
          <w:pPr>
            <w:numPr>
              <w:numId w:val="141"/>
            </w:numPr>
            <w:tabs>
              <w:tab w:val="left" w:pos="993"/>
            </w:tabs>
            <w:spacing w:before="120" w:after="120" w:line="288" w:lineRule="auto"/>
            <w:ind w:left="426" w:hanging="425"/>
            <w:jc w:val="both"/>
          </w:pPr>
        </w:pPrChange>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sa rovná</w:t>
      </w:r>
      <w:r w:rsidR="00176CD6" w:rsidRPr="000157BB">
        <w:rPr>
          <w:rFonts w:asciiTheme="minorHAnsi" w:hAnsiTheme="minorHAnsi"/>
          <w:b/>
          <w:sz w:val="20"/>
          <w:szCs w:val="20"/>
        </w:rPr>
        <w:t xml:space="preserve">, </w:t>
      </w:r>
      <w:r w:rsidRPr="000157BB">
        <w:rPr>
          <w:rFonts w:asciiTheme="minorHAnsi" w:hAnsiTheme="minorHAnsi"/>
          <w:b/>
          <w:sz w:val="20"/>
          <w:szCs w:val="20"/>
        </w:rPr>
        <w:t xml:space="preserve">alebo presahuje </w:t>
      </w:r>
      <w:r w:rsidR="001379B3">
        <w:rPr>
          <w:rFonts w:asciiTheme="minorHAnsi" w:hAnsiTheme="minorHAnsi"/>
          <w:b/>
          <w:sz w:val="20"/>
          <w:szCs w:val="20"/>
        </w:rPr>
        <w:t>1</w:t>
      </w:r>
      <w:r w:rsidRPr="000157BB">
        <w:rPr>
          <w:rFonts w:asciiTheme="minorHAnsi" w:hAnsiTheme="minorHAnsi"/>
          <w:b/>
          <w:sz w:val="20"/>
          <w:szCs w:val="20"/>
        </w:rPr>
        <w:t>5 000 EUR</w:t>
      </w:r>
      <w:r w:rsidRPr="000157BB">
        <w:rPr>
          <w:rFonts w:asciiTheme="minorHAnsi" w:hAnsiTheme="minorHAnsi"/>
          <w:sz w:val="20"/>
          <w:szCs w:val="20"/>
        </w:rPr>
        <w:t xml:space="preserve">, (ďalej len </w:t>
      </w:r>
      <w:r w:rsidRPr="000157BB">
        <w:rPr>
          <w:rFonts w:asciiTheme="minorHAnsi" w:hAnsiTheme="minorHAnsi"/>
          <w:b/>
          <w:sz w:val="20"/>
          <w:szCs w:val="20"/>
        </w:rPr>
        <w:t xml:space="preserve">„zákazky nad </w:t>
      </w:r>
      <w:r w:rsidR="001379B3">
        <w:rPr>
          <w:rFonts w:asciiTheme="minorHAnsi" w:hAnsiTheme="minorHAnsi"/>
          <w:b/>
          <w:sz w:val="20"/>
          <w:szCs w:val="20"/>
        </w:rPr>
        <w:t>1</w:t>
      </w:r>
      <w:r w:rsidRPr="000157BB">
        <w:rPr>
          <w:rFonts w:asciiTheme="minorHAnsi" w:hAnsiTheme="minorHAnsi"/>
          <w:b/>
          <w:sz w:val="20"/>
          <w:szCs w:val="20"/>
        </w:rPr>
        <w:t>5000 EUR“</w:t>
      </w:r>
      <w:r w:rsidRPr="000157BB">
        <w:rPr>
          <w:rFonts w:asciiTheme="minorHAnsi" w:hAnsiTheme="minorHAnsi"/>
          <w:sz w:val="20"/>
          <w:szCs w:val="20"/>
        </w:rPr>
        <w:t>),</w:t>
      </w:r>
    </w:p>
    <w:p w:rsidR="00D53A56" w:rsidRPr="008428D2" w:rsidRDefault="00AC63E2">
      <w:pPr>
        <w:numPr>
          <w:ilvl w:val="0"/>
          <w:numId w:val="141"/>
        </w:numPr>
        <w:tabs>
          <w:tab w:val="left" w:pos="993"/>
        </w:tabs>
        <w:spacing w:before="120" w:after="120" w:line="288" w:lineRule="auto"/>
        <w:ind w:left="993" w:hanging="284"/>
        <w:jc w:val="both"/>
        <w:rPr>
          <w:ins w:id="941" w:author="Autor"/>
          <w:rFonts w:asciiTheme="minorHAnsi" w:hAnsiTheme="minorHAnsi"/>
          <w:sz w:val="20"/>
          <w:szCs w:val="20"/>
          <w:rPrChange w:id="942" w:author="Autor">
            <w:rPr>
              <w:ins w:id="943" w:author="Autor"/>
              <w:rFonts w:asciiTheme="minorHAnsi" w:hAnsiTheme="minorHAnsi"/>
              <w:color w:val="FF0000"/>
              <w:sz w:val="20"/>
              <w:szCs w:val="20"/>
            </w:rPr>
          </w:rPrChange>
        </w:rPr>
        <w:pPrChange w:id="944" w:author="Autor">
          <w:pPr>
            <w:numPr>
              <w:numId w:val="141"/>
            </w:numPr>
            <w:tabs>
              <w:tab w:val="left" w:pos="993"/>
            </w:tabs>
            <w:spacing w:before="120" w:after="120" w:line="288" w:lineRule="auto"/>
            <w:ind w:left="426" w:hanging="425"/>
            <w:jc w:val="both"/>
          </w:pPr>
        </w:pPrChange>
      </w:pPr>
      <w:r w:rsidRPr="008428D2">
        <w:rPr>
          <w:rFonts w:asciiTheme="minorHAnsi" w:hAnsiTheme="minorHAnsi"/>
          <w:sz w:val="20"/>
          <w:szCs w:val="20"/>
        </w:rPr>
        <w:t xml:space="preserve">zákazky, ktorých predpokladaná hodnota bez DPH </w:t>
      </w:r>
      <w:r w:rsidRPr="008428D2">
        <w:rPr>
          <w:rFonts w:asciiTheme="minorHAnsi" w:hAnsiTheme="minorHAnsi"/>
          <w:b/>
          <w:sz w:val="20"/>
          <w:szCs w:val="20"/>
        </w:rPr>
        <w:t xml:space="preserve">nepresahuje </w:t>
      </w:r>
      <w:r w:rsidR="001379B3" w:rsidRPr="00DC5EF8">
        <w:rPr>
          <w:rFonts w:asciiTheme="minorHAnsi" w:hAnsiTheme="minorHAnsi"/>
          <w:b/>
          <w:sz w:val="20"/>
          <w:szCs w:val="20"/>
        </w:rPr>
        <w:t>1</w:t>
      </w:r>
      <w:r w:rsidRPr="008428D2">
        <w:rPr>
          <w:rFonts w:asciiTheme="minorHAnsi" w:hAnsiTheme="minorHAnsi"/>
          <w:b/>
          <w:sz w:val="20"/>
          <w:szCs w:val="20"/>
        </w:rPr>
        <w:t>5 000 EUR</w:t>
      </w:r>
      <w:r w:rsidRPr="008428D2">
        <w:rPr>
          <w:rFonts w:asciiTheme="minorHAnsi" w:hAnsiTheme="minorHAnsi"/>
          <w:sz w:val="20"/>
          <w:szCs w:val="20"/>
        </w:rPr>
        <w:t xml:space="preserve"> (ďalej len „</w:t>
      </w:r>
      <w:r w:rsidRPr="008428D2">
        <w:rPr>
          <w:rFonts w:asciiTheme="minorHAnsi" w:hAnsiTheme="minorHAnsi"/>
          <w:b/>
          <w:sz w:val="20"/>
          <w:szCs w:val="20"/>
        </w:rPr>
        <w:t xml:space="preserve">zákazky do </w:t>
      </w:r>
      <w:r w:rsidR="001379B3" w:rsidRPr="008428D2">
        <w:rPr>
          <w:rFonts w:asciiTheme="minorHAnsi" w:hAnsiTheme="minorHAnsi"/>
          <w:b/>
          <w:sz w:val="20"/>
          <w:szCs w:val="20"/>
        </w:rPr>
        <w:t>1</w:t>
      </w:r>
      <w:r w:rsidRPr="008428D2">
        <w:rPr>
          <w:rFonts w:asciiTheme="minorHAnsi" w:hAnsiTheme="minorHAnsi"/>
          <w:b/>
          <w:sz w:val="20"/>
          <w:szCs w:val="20"/>
        </w:rPr>
        <w:t>5</w:t>
      </w:r>
      <w:r w:rsidR="007F7EA7" w:rsidRPr="008428D2">
        <w:rPr>
          <w:rFonts w:asciiTheme="minorHAnsi" w:hAnsiTheme="minorHAnsi"/>
          <w:b/>
          <w:sz w:val="20"/>
          <w:szCs w:val="20"/>
        </w:rPr>
        <w:t xml:space="preserve"> </w:t>
      </w:r>
      <w:r w:rsidRPr="008428D2">
        <w:rPr>
          <w:rFonts w:asciiTheme="minorHAnsi" w:hAnsiTheme="minorHAnsi"/>
          <w:b/>
          <w:sz w:val="20"/>
          <w:szCs w:val="20"/>
        </w:rPr>
        <w:t>000 EUR</w:t>
      </w:r>
      <w:r w:rsidRPr="008428D2">
        <w:rPr>
          <w:rFonts w:asciiTheme="minorHAnsi" w:hAnsiTheme="minorHAnsi"/>
          <w:sz w:val="20"/>
          <w:szCs w:val="20"/>
        </w:rPr>
        <w:t>“).</w:t>
      </w:r>
    </w:p>
    <w:p w:rsidR="00D53A56" w:rsidRPr="008428D2" w:rsidRDefault="00D53A56">
      <w:pPr>
        <w:pStyle w:val="Odsekzoznamu"/>
        <w:spacing w:before="120" w:after="120" w:line="240" w:lineRule="auto"/>
        <w:ind w:left="993" w:hanging="207"/>
        <w:jc w:val="both"/>
        <w:rPr>
          <w:ins w:id="945" w:author="Autor"/>
          <w:rFonts w:asciiTheme="minorHAnsi" w:hAnsiTheme="minorHAnsi"/>
          <w:sz w:val="20"/>
          <w:szCs w:val="20"/>
          <w:rPrChange w:id="946" w:author="Autor">
            <w:rPr>
              <w:ins w:id="947" w:author="Autor"/>
              <w:rFonts w:asciiTheme="minorHAnsi" w:hAnsiTheme="minorHAnsi"/>
              <w:color w:val="FF0000"/>
              <w:sz w:val="20"/>
              <w:szCs w:val="20"/>
            </w:rPr>
          </w:rPrChange>
        </w:rPr>
        <w:pPrChange w:id="948" w:author="Autor">
          <w:pPr>
            <w:pStyle w:val="Odsekzoznamu"/>
            <w:numPr>
              <w:numId w:val="141"/>
            </w:numPr>
            <w:spacing w:before="120" w:after="120" w:line="240" w:lineRule="auto"/>
            <w:ind w:left="786" w:hanging="360"/>
            <w:jc w:val="both"/>
          </w:pPr>
        </w:pPrChange>
      </w:pPr>
      <w:ins w:id="949" w:author="Autor">
        <w:r w:rsidRPr="008428D2">
          <w:t>c</w:t>
        </w:r>
        <w:r w:rsidRPr="008428D2">
          <w:rPr>
            <w:rFonts w:asciiTheme="minorHAnsi" w:hAnsiTheme="minorHAnsi"/>
            <w:sz w:val="20"/>
            <w:szCs w:val="20"/>
          </w:rPr>
          <w:t xml:space="preserve">) </w:t>
        </w:r>
        <w:del w:id="950" w:author="Autor">
          <w:r w:rsidRPr="00DC5EF8" w:rsidDel="008E6043">
            <w:rPr>
              <w:rFonts w:asciiTheme="minorHAnsi" w:hAnsiTheme="minorHAnsi"/>
              <w:sz w:val="20"/>
              <w:szCs w:val="20"/>
            </w:rPr>
            <w:delText xml:space="preserve"> </w:delText>
          </w:r>
          <w:r w:rsidRPr="008428D2" w:rsidDel="008E6043">
            <w:rPr>
              <w:rFonts w:asciiTheme="minorHAnsi" w:hAnsiTheme="minorHAnsi"/>
              <w:sz w:val="20"/>
              <w:szCs w:val="20"/>
            </w:rPr>
            <w:delText xml:space="preserve">    </w:delText>
          </w:r>
        </w:del>
        <w:r w:rsidRPr="008428D2">
          <w:rPr>
            <w:rFonts w:asciiTheme="minorHAnsi" w:hAnsiTheme="minorHAnsi"/>
            <w:sz w:val="20"/>
            <w:szCs w:val="20"/>
            <w:rPrChange w:id="951" w:author="Autor">
              <w:rPr>
                <w:rFonts w:asciiTheme="minorHAnsi" w:hAnsiTheme="minorHAnsi"/>
                <w:color w:val="FF0000"/>
                <w:sz w:val="20"/>
                <w:szCs w:val="20"/>
              </w:rPr>
            </w:rPrChange>
          </w:rPr>
          <w:t xml:space="preserve">lehota na výkon kontroly/finančnej kontroly je </w:t>
        </w:r>
        <w:r w:rsidRPr="008428D2">
          <w:rPr>
            <w:rFonts w:asciiTheme="minorHAnsi" w:hAnsiTheme="minorHAnsi"/>
            <w:b/>
            <w:sz w:val="20"/>
            <w:szCs w:val="20"/>
            <w:rPrChange w:id="952" w:author="Autor">
              <w:rPr>
                <w:rFonts w:asciiTheme="minorHAnsi" w:hAnsiTheme="minorHAnsi"/>
                <w:color w:val="FF0000"/>
                <w:sz w:val="20"/>
                <w:szCs w:val="20"/>
              </w:rPr>
            </w:rPrChange>
          </w:rPr>
          <w:t>20 pracovných dní</w:t>
        </w:r>
        <w:r w:rsidRPr="008428D2">
          <w:rPr>
            <w:rFonts w:asciiTheme="minorHAnsi" w:hAnsiTheme="minorHAnsi"/>
            <w:sz w:val="20"/>
            <w:szCs w:val="20"/>
            <w:rPrChange w:id="953" w:author="Autor">
              <w:rPr>
                <w:rFonts w:asciiTheme="minorHAnsi" w:hAnsiTheme="minorHAnsi"/>
                <w:color w:val="FF0000"/>
                <w:sz w:val="20"/>
                <w:szCs w:val="20"/>
              </w:rPr>
            </w:rPrChange>
          </w:rPr>
          <w:t xml:space="preserve"> v prípade zákaziek nad 15 000 EUR a </w:t>
        </w:r>
        <w:r w:rsidRPr="008428D2">
          <w:rPr>
            <w:rFonts w:asciiTheme="minorHAnsi" w:hAnsiTheme="minorHAnsi"/>
            <w:b/>
            <w:sz w:val="20"/>
            <w:szCs w:val="20"/>
            <w:rPrChange w:id="954" w:author="Autor">
              <w:rPr>
                <w:rFonts w:asciiTheme="minorHAnsi" w:hAnsiTheme="minorHAnsi"/>
                <w:color w:val="FF0000"/>
                <w:sz w:val="20"/>
                <w:szCs w:val="20"/>
              </w:rPr>
            </w:rPrChange>
          </w:rPr>
          <w:t>15 pracovných dní</w:t>
        </w:r>
        <w:r w:rsidRPr="008428D2">
          <w:rPr>
            <w:rFonts w:asciiTheme="minorHAnsi" w:hAnsiTheme="minorHAnsi"/>
            <w:sz w:val="20"/>
            <w:szCs w:val="20"/>
            <w:rPrChange w:id="955" w:author="Autor">
              <w:rPr>
                <w:rFonts w:asciiTheme="minorHAnsi" w:hAnsiTheme="minorHAnsi"/>
                <w:color w:val="FF0000"/>
                <w:sz w:val="20"/>
                <w:szCs w:val="20"/>
              </w:rPr>
            </w:rPrChange>
          </w:rPr>
          <w:t xml:space="preserve"> v prípade zákaziek do 15 000 EUR.</w:t>
        </w:r>
      </w:ins>
    </w:p>
    <w:p w:rsidR="00D53A56" w:rsidRPr="008428D2" w:rsidRDefault="00D53A56">
      <w:pPr>
        <w:tabs>
          <w:tab w:val="left" w:pos="993"/>
        </w:tabs>
        <w:spacing w:before="120" w:after="120" w:line="288" w:lineRule="auto"/>
        <w:ind w:left="426"/>
        <w:jc w:val="both"/>
        <w:rPr>
          <w:rFonts w:asciiTheme="minorHAnsi" w:hAnsiTheme="minorHAnsi"/>
          <w:sz w:val="20"/>
          <w:szCs w:val="20"/>
          <w:rPrChange w:id="956" w:author="Autor">
            <w:rPr>
              <w:rFonts w:asciiTheme="minorHAnsi" w:hAnsiTheme="minorHAnsi"/>
              <w:color w:val="FF0000"/>
              <w:sz w:val="20"/>
              <w:szCs w:val="20"/>
            </w:rPr>
          </w:rPrChange>
        </w:rPr>
        <w:pPrChange w:id="957" w:author="Autor">
          <w:pPr>
            <w:numPr>
              <w:numId w:val="141"/>
            </w:numPr>
            <w:tabs>
              <w:tab w:val="left" w:pos="993"/>
            </w:tabs>
            <w:spacing w:before="120" w:after="120" w:line="288" w:lineRule="auto"/>
            <w:ind w:left="426" w:hanging="425"/>
            <w:jc w:val="both"/>
          </w:pPr>
        </w:pPrChange>
      </w:pPr>
    </w:p>
    <w:p w:rsidR="00AC63E2" w:rsidRPr="00195CC5" w:rsidRDefault="00AC63E2" w:rsidP="00195CC5">
      <w:pPr>
        <w:ind w:left="709" w:hanging="283"/>
        <w:rPr>
          <w:rFonts w:asciiTheme="minorHAnsi" w:hAnsiTheme="minorHAnsi"/>
          <w:color w:val="FF0000"/>
          <w:sz w:val="20"/>
          <w:szCs w:val="20"/>
        </w:rPr>
      </w:pPr>
    </w:p>
    <w:p w:rsidR="0067529B" w:rsidRDefault="005F10CA">
      <w:pPr>
        <w:pStyle w:val="Nadpis4"/>
        <w:numPr>
          <w:ilvl w:val="3"/>
          <w:numId w:val="106"/>
        </w:numPr>
        <w:tabs>
          <w:tab w:val="left" w:pos="1276"/>
        </w:tabs>
        <w:ind w:left="1276" w:hanging="850"/>
        <w:jc w:val="both"/>
        <w:rPr>
          <w:rFonts w:asciiTheme="minorHAnsi" w:hAnsiTheme="minorHAnsi"/>
          <w:color w:val="1F497D" w:themeColor="text2"/>
        </w:rPr>
        <w:pPrChange w:id="958" w:author="Autor">
          <w:pPr>
            <w:pStyle w:val="Nadpis4"/>
            <w:numPr>
              <w:ilvl w:val="3"/>
              <w:numId w:val="106"/>
            </w:numPr>
            <w:tabs>
              <w:tab w:val="left" w:pos="3119"/>
            </w:tabs>
            <w:ind w:left="3119" w:hanging="1276"/>
            <w:jc w:val="both"/>
          </w:pPr>
        </w:pPrChange>
      </w:pPr>
      <w:r w:rsidRPr="00F575F5">
        <w:rPr>
          <w:rFonts w:asciiTheme="minorHAnsi" w:hAnsiTheme="minorHAnsi"/>
          <w:color w:val="1F497D" w:themeColor="text2"/>
        </w:rPr>
        <w:lastRenderedPageBreak/>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ktorých predpokladaná hodnota bez </w:t>
      </w:r>
      <w:del w:id="959" w:author="Autor">
        <w:r w:rsidR="00195CC5" w:rsidDel="003A2BAD">
          <w:rPr>
            <w:rFonts w:asciiTheme="minorHAnsi" w:hAnsiTheme="minorHAnsi"/>
            <w:color w:val="1F497D" w:themeColor="text2"/>
          </w:rPr>
          <w:delText xml:space="preserve">  </w:delText>
        </w:r>
      </w:del>
      <w:r w:rsidRPr="00F575F5">
        <w:rPr>
          <w:rFonts w:asciiTheme="minorHAnsi" w:hAnsiTheme="minorHAnsi"/>
          <w:color w:val="1F497D" w:themeColor="text2"/>
        </w:rPr>
        <w:t xml:space="preserve">DPH sa rovná, alebo presahuje </w:t>
      </w:r>
      <w:r w:rsidR="00365951">
        <w:rPr>
          <w:rFonts w:asciiTheme="minorHAnsi" w:hAnsiTheme="minorHAnsi"/>
          <w:color w:val="1F497D" w:themeColor="text2"/>
        </w:rPr>
        <w:t>1</w:t>
      </w:r>
      <w:r w:rsidRPr="00F575F5">
        <w:rPr>
          <w:rFonts w:asciiTheme="minorHAnsi" w:hAnsiTheme="minorHAnsi"/>
          <w:color w:val="1F497D" w:themeColor="text2"/>
        </w:rPr>
        <w:t xml:space="preserve">5 000 EUR (ďalej len „zákazky nad </w:t>
      </w:r>
      <w:r w:rsidR="00365951">
        <w:rPr>
          <w:rFonts w:asciiTheme="minorHAnsi" w:hAnsiTheme="minorHAnsi"/>
          <w:color w:val="1F497D" w:themeColor="text2"/>
        </w:rPr>
        <w:t>1</w:t>
      </w:r>
      <w:r w:rsidRPr="00F575F5">
        <w:rPr>
          <w:rFonts w:asciiTheme="minorHAnsi" w:hAnsiTheme="minorHAnsi"/>
          <w:color w:val="1F497D" w:themeColor="text2"/>
        </w:rPr>
        <w:t>5</w:t>
      </w:r>
      <w:ins w:id="960" w:author="Autor">
        <w:r w:rsidR="003A2BAD">
          <w:rPr>
            <w:rFonts w:asciiTheme="minorHAnsi" w:hAnsiTheme="minorHAnsi"/>
            <w:color w:val="1F497D" w:themeColor="text2"/>
          </w:rPr>
          <w:t xml:space="preserve"> </w:t>
        </w:r>
      </w:ins>
      <w:r w:rsidRPr="00F575F5">
        <w:rPr>
          <w:rFonts w:asciiTheme="minorHAnsi" w:hAnsiTheme="minorHAnsi"/>
          <w:color w:val="1F497D" w:themeColor="text2"/>
        </w:rPr>
        <w:t>000 EUR“)</w:t>
      </w:r>
    </w:p>
    <w:p w:rsidR="00D53A56" w:rsidRPr="008428D2" w:rsidDel="008E6043" w:rsidRDefault="0098586D" w:rsidP="0025629F">
      <w:pPr>
        <w:numPr>
          <w:ilvl w:val="0"/>
          <w:numId w:val="143"/>
        </w:numPr>
        <w:autoSpaceDE w:val="0"/>
        <w:autoSpaceDN w:val="0"/>
        <w:adjustRightInd w:val="0"/>
        <w:spacing w:before="120" w:after="120" w:line="240" w:lineRule="auto"/>
        <w:ind w:left="425" w:hanging="425"/>
        <w:jc w:val="both"/>
        <w:rPr>
          <w:ins w:id="961" w:author="Autor"/>
          <w:del w:id="962" w:author="Autor"/>
          <w:rFonts w:ascii="Calibri" w:eastAsia="Times New Roman" w:hAnsi="Calibri" w:cs="Times New Roman"/>
          <w:sz w:val="20"/>
          <w:szCs w:val="24"/>
          <w:lang w:eastAsia="sk-SK"/>
        </w:rPr>
      </w:pPr>
      <w:del w:id="963" w:author="Autor">
        <w:r w:rsidRPr="003A2BAD" w:rsidDel="008E6043">
          <w:rPr>
            <w:rFonts w:ascii="Calibri" w:eastAsia="Times New Roman" w:hAnsi="Calibri" w:cs="Times New Roman"/>
            <w:sz w:val="20"/>
            <w:szCs w:val="24"/>
            <w:lang w:eastAsia="sk-SK"/>
          </w:rPr>
          <w:delText xml:space="preserve">Prijímateľ postupuje podľa </w:delText>
        </w:r>
        <w:r w:rsidRPr="0025629F" w:rsidDel="008E6043">
          <w:rPr>
            <w:rFonts w:ascii="Calibri" w:eastAsia="Times New Roman" w:hAnsi="Calibri" w:cs="Times New Roman"/>
            <w:sz w:val="20"/>
            <w:szCs w:val="24"/>
            <w:lang w:eastAsia="sk-SK"/>
            <w:rPrChange w:id="964" w:author="Autor">
              <w:rPr>
                <w:rFonts w:ascii="Calibri" w:eastAsia="Times New Roman" w:hAnsi="Calibri" w:cs="Times New Roman"/>
                <w:b/>
                <w:sz w:val="20"/>
                <w:szCs w:val="20"/>
                <w:lang w:eastAsia="sk-SK"/>
              </w:rPr>
            </w:rPrChange>
          </w:rPr>
          <w:delText>metodického pokynu</w:delText>
        </w:r>
        <w:r w:rsidRPr="0025629F" w:rsidDel="008E6043">
          <w:rPr>
            <w:rFonts w:ascii="Calibri" w:eastAsia="Times New Roman" w:hAnsi="Calibri" w:cs="Times New Roman"/>
            <w:sz w:val="20"/>
            <w:szCs w:val="24"/>
            <w:lang w:eastAsia="sk-SK"/>
            <w:rPrChange w:id="965" w:author="Autor">
              <w:rPr>
                <w:rFonts w:ascii="Calibri" w:eastAsia="Times New Roman" w:hAnsi="Calibri" w:cs="Times New Roman"/>
                <w:b/>
                <w:sz w:val="20"/>
                <w:szCs w:val="20"/>
                <w:vertAlign w:val="superscript"/>
                <w:lang w:eastAsia="sk-SK"/>
              </w:rPr>
            </w:rPrChange>
          </w:rPr>
          <w:footnoteReference w:id="2"/>
        </w:r>
        <w:r w:rsidRPr="0025629F" w:rsidDel="008E6043">
          <w:rPr>
            <w:rFonts w:ascii="Calibri" w:eastAsia="Times New Roman" w:hAnsi="Calibri" w:cs="Times New Roman"/>
            <w:sz w:val="20"/>
            <w:szCs w:val="24"/>
            <w:lang w:eastAsia="sk-SK"/>
            <w:rPrChange w:id="968" w:author="Autor">
              <w:rPr>
                <w:rFonts w:ascii="Calibri" w:eastAsia="Times New Roman" w:hAnsi="Calibri" w:cs="Times New Roman"/>
                <w:b/>
                <w:sz w:val="20"/>
                <w:szCs w:val="20"/>
                <w:lang w:eastAsia="sk-SK"/>
              </w:rPr>
            </w:rPrChange>
          </w:rPr>
          <w:delText xml:space="preserve"> vydaného CKO. Určí správny postup,</w:delText>
        </w:r>
        <w:r w:rsidRPr="003A2BAD" w:rsidDel="008E6043">
          <w:rPr>
            <w:rFonts w:ascii="Calibri" w:eastAsia="Times New Roman" w:hAnsi="Calibri" w:cs="Times New Roman"/>
            <w:sz w:val="20"/>
            <w:szCs w:val="24"/>
            <w:lang w:eastAsia="sk-SK"/>
          </w:rPr>
          <w:delText xml:space="preserve"> a to s ohľadom na určenú </w:delText>
        </w:r>
        <w:r w:rsidRPr="0025629F" w:rsidDel="008E6043">
          <w:rPr>
            <w:rFonts w:ascii="Calibri" w:eastAsia="Times New Roman" w:hAnsi="Calibri" w:cs="Times New Roman"/>
            <w:sz w:val="20"/>
            <w:szCs w:val="24"/>
            <w:lang w:eastAsia="sk-SK"/>
            <w:rPrChange w:id="969" w:author="Autor">
              <w:rPr>
                <w:rFonts w:ascii="Calibri" w:eastAsia="Times New Roman" w:hAnsi="Calibri" w:cs="Times New Roman"/>
                <w:b/>
                <w:sz w:val="20"/>
                <w:szCs w:val="24"/>
                <w:lang w:eastAsia="sk-SK"/>
              </w:rPr>
            </w:rPrChange>
          </w:rPr>
          <w:delText xml:space="preserve">predpokladanú hodnotu zákazky </w:delText>
        </w:r>
        <w:r w:rsidRPr="003A2BAD" w:rsidDel="008E6043">
          <w:rPr>
            <w:rFonts w:ascii="Calibri" w:eastAsia="Times New Roman" w:hAnsi="Calibri" w:cs="Times New Roman"/>
            <w:sz w:val="20"/>
            <w:szCs w:val="24"/>
            <w:lang w:eastAsia="sk-SK"/>
          </w:rPr>
          <w:delText xml:space="preserve">(určenú v súlade s § 6 ZVO - najmä s § 6 ods. 1 ZVO a § 6  </w:delText>
        </w:r>
        <w:r w:rsidRPr="003A2BAD" w:rsidDel="008E6043">
          <w:rPr>
            <w:rFonts w:ascii="Calibri" w:eastAsia="Times New Roman" w:hAnsi="Calibri" w:cs="Times New Roman"/>
            <w:sz w:val="20"/>
            <w:szCs w:val="24"/>
            <w:lang w:eastAsia="sk-SK"/>
          </w:rPr>
          <w:br/>
          <w:delText xml:space="preserve">ods. 6 ZVO). V prípade prijímateľa, ktorý je verejným obstarávateľom podľa § 7 ZVO sa pravidlá  týkajú obstarávania zákaziek na tovary, stavebné práce alebo služby, </w:delText>
        </w:r>
        <w:r w:rsidRPr="0025629F" w:rsidDel="008E6043">
          <w:rPr>
            <w:rFonts w:ascii="Calibri" w:eastAsia="Times New Roman" w:hAnsi="Calibri" w:cs="Times New Roman"/>
            <w:sz w:val="20"/>
            <w:szCs w:val="24"/>
            <w:lang w:eastAsia="sk-SK"/>
            <w:rPrChange w:id="970" w:author="Autor">
              <w:rPr>
                <w:rFonts w:ascii="Calibri" w:eastAsia="Times New Roman" w:hAnsi="Calibri" w:cs="Times New Roman"/>
                <w:b/>
                <w:sz w:val="20"/>
                <w:szCs w:val="24"/>
                <w:lang w:eastAsia="sk-SK"/>
              </w:rPr>
            </w:rPrChange>
          </w:rPr>
          <w:delText>ktoré nie sú bežne dostupné na trhu</w:delText>
        </w:r>
        <w:r w:rsidRPr="003A2BAD" w:rsidDel="008E6043">
          <w:rPr>
            <w:rFonts w:ascii="Calibri" w:eastAsia="Times New Roman" w:hAnsi="Calibri" w:cs="Times New Roman"/>
            <w:sz w:val="20"/>
            <w:szCs w:val="24"/>
            <w:lang w:eastAsia="sk-SK"/>
          </w:rPr>
          <w:delText xml:space="preserve">.  </w:delText>
        </w:r>
        <w:r w:rsidRPr="003A2BAD" w:rsidDel="008E6043">
          <w:rPr>
            <w:rFonts w:ascii="Calibri" w:eastAsia="Times New Roman" w:hAnsi="Calibri" w:cs="Times New Roman"/>
            <w:sz w:val="20"/>
            <w:szCs w:val="24"/>
            <w:lang w:eastAsia="sk-SK"/>
          </w:rPr>
          <w:br/>
          <w:delText xml:space="preserve">V prípade, že predmetom obstarávania je tovar, stavebná práca alebo služba, ktorá je bežne dostupná  </w:delText>
        </w:r>
        <w:r w:rsidRPr="003A2BAD" w:rsidDel="008E6043">
          <w:rPr>
            <w:rFonts w:ascii="Calibri" w:eastAsia="Times New Roman" w:hAnsi="Calibri" w:cs="Times New Roman"/>
            <w:sz w:val="20"/>
            <w:szCs w:val="24"/>
            <w:lang w:eastAsia="sk-SK"/>
          </w:rPr>
          <w:br/>
          <w:delText xml:space="preserve">na trhu, prijímateľ, ktorý je verejným obstarávateľom podľa § 7 ZVO je povinný zadávať zákazku, ktorej predpokladaná hodnota je rovnaká alebo vyššia ako 15 000 EUR podlimitným postupom s využitím elektronického trhoviska podľa § 108 ods. 1 písm. a) ZVO alebo podlimitným postupom bez využitia elektronického trhoviska podľa § 108 ods. 1 písm. b) ZVO a nie postupmi uvedenými v tejto kapitole (uvedené platí za podmienky, že predpokladaná hodnota zákazky je nižšia ako finančný limit nadlimitnej zákazky). Uvedené pravidlo neplatí pre zákazky s nízkou hodnotou podľa prílohy č. 1 (sociálne služby a iné osobitné služby), na ktoré sa vzťahuje postup podľa tejto kapitoly, ak sa predpokladaná hodnota zákazky rovná, alebo presahuje 15  000 EUR bez DPH, bez ohľadu na skutočnosť, či sa jedná o bežne dostupné tovary, služby alebo stavebné práce. Pravidlá sa týkajú aj zákaziek s nízkou hodnotou na dodanie tovaru, uskutočnenie stavebných prác a poskytnutie služieb, ktoré sú bežne dostupné na trhu, ak sú zadávané prijímateľom podľa § 8 ZVO a ich predpokladaná hodnota je rovnaká alebo vyššia ako 15 000 EUR. </w:delText>
        </w:r>
      </w:del>
      <w:ins w:id="971" w:author="Autor">
        <w:r w:rsidR="00D53A56" w:rsidRPr="0025629F">
          <w:rPr>
            <w:rFonts w:ascii="Calibri" w:eastAsia="Times New Roman" w:hAnsi="Calibri" w:cs="Times New Roman"/>
            <w:sz w:val="20"/>
            <w:szCs w:val="24"/>
            <w:lang w:eastAsia="sk-SK"/>
            <w:rPrChange w:id="972" w:author="Autor">
              <w:rPr>
                <w:rFonts w:asciiTheme="minorHAnsi" w:eastAsia="Times New Roman" w:hAnsiTheme="minorHAnsi" w:cs="Times New Roman"/>
                <w:color w:val="FF0000"/>
                <w:sz w:val="20"/>
                <w:szCs w:val="20"/>
                <w:lang w:eastAsia="sk-SK"/>
              </w:rPr>
            </w:rPrChange>
          </w:rPr>
          <w:t>Prijímateľ postupuje podľa metodického pokynu</w:t>
        </w:r>
        <w:r w:rsidR="00890F14" w:rsidRPr="0025629F">
          <w:rPr>
            <w:rFonts w:ascii="Calibri" w:eastAsia="Times New Roman" w:hAnsi="Calibri" w:cs="Times New Roman"/>
            <w:sz w:val="20"/>
            <w:szCs w:val="24"/>
            <w:lang w:eastAsia="sk-SK"/>
            <w:rPrChange w:id="973" w:author="Autor">
              <w:rPr>
                <w:rFonts w:asciiTheme="minorHAnsi" w:eastAsia="Times New Roman" w:hAnsiTheme="minorHAnsi" w:cs="Times New Roman"/>
                <w:b/>
                <w:color w:val="FF0000"/>
                <w:sz w:val="20"/>
                <w:szCs w:val="20"/>
                <w:lang w:eastAsia="sk-SK"/>
              </w:rPr>
            </w:rPrChange>
          </w:rPr>
          <w:t xml:space="preserve"> CKO č. 14</w:t>
        </w:r>
        <w:del w:id="974" w:author="Autor">
          <w:r w:rsidR="00890F14" w:rsidRPr="0025629F" w:rsidDel="003A2BAD">
            <w:rPr>
              <w:rFonts w:ascii="Calibri" w:eastAsia="Times New Roman" w:hAnsi="Calibri" w:cs="Times New Roman"/>
              <w:sz w:val="20"/>
              <w:szCs w:val="24"/>
              <w:vertAlign w:val="superscript"/>
              <w:lang w:eastAsia="sk-SK"/>
              <w:rPrChange w:id="975" w:author="Autor">
                <w:rPr>
                  <w:rFonts w:asciiTheme="minorHAnsi" w:eastAsia="Times New Roman" w:hAnsiTheme="minorHAnsi" w:cs="Times New Roman"/>
                  <w:b/>
                  <w:color w:val="FF0000"/>
                  <w:sz w:val="20"/>
                  <w:szCs w:val="20"/>
                  <w:lang w:eastAsia="sk-SK"/>
                </w:rPr>
              </w:rPrChange>
            </w:rPr>
            <w:delText>.</w:delText>
          </w:r>
        </w:del>
        <w:r w:rsidR="00D53A56" w:rsidRPr="0025629F">
          <w:rPr>
            <w:rFonts w:ascii="Calibri" w:eastAsia="Times New Roman" w:hAnsi="Calibri" w:cs="Times New Roman"/>
            <w:sz w:val="20"/>
            <w:szCs w:val="24"/>
            <w:vertAlign w:val="superscript"/>
            <w:lang w:eastAsia="sk-SK"/>
            <w:rPrChange w:id="976" w:author="Autor">
              <w:rPr>
                <w:rFonts w:asciiTheme="minorHAnsi" w:eastAsia="Times New Roman" w:hAnsiTheme="minorHAnsi" w:cs="Times New Roman"/>
                <w:b/>
                <w:color w:val="FF0000"/>
                <w:sz w:val="20"/>
                <w:szCs w:val="20"/>
                <w:vertAlign w:val="superscript"/>
                <w:lang w:eastAsia="sk-SK"/>
              </w:rPr>
            </w:rPrChange>
          </w:rPr>
          <w:footnoteReference w:id="3"/>
        </w:r>
        <w:r w:rsidR="003A2BAD">
          <w:rPr>
            <w:rFonts w:ascii="Calibri" w:eastAsia="Times New Roman" w:hAnsi="Calibri" w:cs="Times New Roman"/>
            <w:sz w:val="20"/>
            <w:szCs w:val="24"/>
            <w:lang w:eastAsia="sk-SK"/>
          </w:rPr>
          <w:t>.</w:t>
        </w:r>
        <w:del w:id="979" w:author="Autor">
          <w:r w:rsidR="00890F14" w:rsidRPr="0025629F" w:rsidDel="003A2BAD">
            <w:rPr>
              <w:rFonts w:ascii="Calibri" w:eastAsia="Times New Roman" w:hAnsi="Calibri" w:cs="Times New Roman"/>
              <w:sz w:val="20"/>
              <w:szCs w:val="24"/>
              <w:vertAlign w:val="superscript"/>
              <w:lang w:eastAsia="sk-SK"/>
              <w:rPrChange w:id="980" w:author="Autor">
                <w:rPr>
                  <w:rFonts w:asciiTheme="minorHAnsi" w:eastAsia="Times New Roman" w:hAnsiTheme="minorHAnsi" w:cs="Times New Roman"/>
                  <w:b/>
                  <w:color w:val="FF0000"/>
                  <w:sz w:val="20"/>
                  <w:szCs w:val="20"/>
                  <w:lang w:eastAsia="sk-SK"/>
                </w:rPr>
              </w:rPrChange>
            </w:rPr>
            <w:delText>.</w:delText>
          </w:r>
        </w:del>
        <w:r w:rsidR="00D53A56" w:rsidRPr="0025629F">
          <w:rPr>
            <w:rFonts w:ascii="Calibri" w:eastAsia="Times New Roman" w:hAnsi="Calibri" w:cs="Times New Roman"/>
            <w:sz w:val="20"/>
            <w:szCs w:val="24"/>
            <w:lang w:eastAsia="sk-SK"/>
            <w:rPrChange w:id="981" w:author="Autor">
              <w:rPr>
                <w:rFonts w:asciiTheme="minorHAnsi" w:eastAsia="Times New Roman" w:hAnsiTheme="minorHAnsi" w:cs="Times New Roman"/>
                <w:b/>
                <w:color w:val="FF0000"/>
                <w:sz w:val="20"/>
                <w:szCs w:val="20"/>
                <w:lang w:eastAsia="sk-SK"/>
              </w:rPr>
            </w:rPrChange>
          </w:rPr>
          <w:t xml:space="preserve"> </w:t>
        </w:r>
        <w:del w:id="982" w:author="Autor">
          <w:r w:rsidR="00D53A56" w:rsidRPr="0025629F" w:rsidDel="00890F14">
            <w:rPr>
              <w:rFonts w:ascii="Calibri" w:eastAsia="Times New Roman" w:hAnsi="Calibri" w:cs="Times New Roman"/>
              <w:sz w:val="20"/>
              <w:szCs w:val="24"/>
              <w:lang w:eastAsia="sk-SK"/>
              <w:rPrChange w:id="983" w:author="Autor">
                <w:rPr>
                  <w:rFonts w:asciiTheme="minorHAnsi" w:eastAsia="Times New Roman" w:hAnsiTheme="minorHAnsi" w:cs="Times New Roman"/>
                  <w:b/>
                  <w:color w:val="FF0000"/>
                  <w:sz w:val="20"/>
                  <w:szCs w:val="20"/>
                  <w:lang w:eastAsia="sk-SK"/>
                </w:rPr>
              </w:rPrChange>
            </w:rPr>
            <w:delText xml:space="preserve">vydaného CKO. </w:delText>
          </w:r>
        </w:del>
        <w:r w:rsidR="00D53A56" w:rsidRPr="0025629F">
          <w:rPr>
            <w:rFonts w:ascii="Calibri" w:eastAsia="Times New Roman" w:hAnsi="Calibri" w:cs="Times New Roman"/>
            <w:sz w:val="20"/>
            <w:szCs w:val="24"/>
            <w:lang w:eastAsia="sk-SK"/>
            <w:rPrChange w:id="984" w:author="Autor">
              <w:rPr>
                <w:rFonts w:asciiTheme="minorHAnsi" w:eastAsia="Times New Roman" w:hAnsiTheme="minorHAnsi" w:cs="Times New Roman"/>
                <w:b/>
                <w:color w:val="FF0000"/>
                <w:sz w:val="20"/>
                <w:szCs w:val="20"/>
                <w:lang w:eastAsia="sk-SK"/>
              </w:rPr>
            </w:rPrChange>
          </w:rPr>
          <w:t xml:space="preserve">Určí správny postup, a to s ohľadom </w:t>
        </w:r>
        <w:r w:rsidR="008E6043" w:rsidRPr="0025629F">
          <w:rPr>
            <w:rFonts w:ascii="Calibri" w:eastAsia="Times New Roman" w:hAnsi="Calibri" w:cs="Times New Roman"/>
            <w:sz w:val="20"/>
            <w:szCs w:val="24"/>
            <w:lang w:eastAsia="sk-SK"/>
            <w:rPrChange w:id="985" w:author="Autor">
              <w:rPr>
                <w:rFonts w:asciiTheme="minorHAnsi" w:eastAsia="Times New Roman" w:hAnsiTheme="minorHAnsi" w:cs="Times New Roman"/>
                <w:color w:val="FF0000"/>
                <w:sz w:val="20"/>
                <w:szCs w:val="20"/>
                <w:lang w:eastAsia="sk-SK"/>
              </w:rPr>
            </w:rPrChange>
          </w:rPr>
          <w:t xml:space="preserve"> </w:t>
        </w:r>
        <w:r w:rsidR="008E6043" w:rsidRPr="008428D2">
          <w:rPr>
            <w:rFonts w:ascii="Calibri" w:eastAsia="Times New Roman" w:hAnsi="Calibri" w:cs="Times New Roman"/>
            <w:sz w:val="20"/>
            <w:szCs w:val="24"/>
            <w:lang w:eastAsia="sk-SK"/>
          </w:rPr>
          <w:t xml:space="preserve"> </w:t>
        </w:r>
        <w:r w:rsidR="008E6043" w:rsidRPr="008428D2">
          <w:rPr>
            <w:rFonts w:ascii="Calibri" w:eastAsia="Times New Roman" w:hAnsi="Calibri" w:cs="Times New Roman"/>
            <w:sz w:val="20"/>
            <w:szCs w:val="24"/>
            <w:lang w:eastAsia="sk-SK"/>
          </w:rPr>
          <w:br/>
        </w:r>
        <w:r w:rsidR="00D53A56" w:rsidRPr="0025629F">
          <w:rPr>
            <w:rFonts w:ascii="Calibri" w:eastAsia="Times New Roman" w:hAnsi="Calibri" w:cs="Times New Roman"/>
            <w:sz w:val="20"/>
            <w:szCs w:val="24"/>
            <w:lang w:eastAsia="sk-SK"/>
            <w:rPrChange w:id="986" w:author="Autor">
              <w:rPr>
                <w:rFonts w:asciiTheme="minorHAnsi" w:eastAsia="Times New Roman" w:hAnsiTheme="minorHAnsi" w:cs="Times New Roman"/>
                <w:color w:val="FF0000"/>
                <w:sz w:val="20"/>
                <w:szCs w:val="20"/>
                <w:lang w:eastAsia="sk-SK"/>
              </w:rPr>
            </w:rPrChange>
          </w:rPr>
          <w:t xml:space="preserve">na určenú predpokladanú hodnotu zákazky (určenú v súlade s § 6 ZVO - najmä s § 6 ods. 1 ZVO a § 6  </w:t>
        </w:r>
        <w:r w:rsidR="00D53A56" w:rsidRPr="0025629F">
          <w:rPr>
            <w:rFonts w:ascii="Calibri" w:eastAsia="Times New Roman" w:hAnsi="Calibri" w:cs="Times New Roman"/>
            <w:sz w:val="20"/>
            <w:szCs w:val="24"/>
            <w:lang w:eastAsia="sk-SK"/>
            <w:rPrChange w:id="987" w:author="Autor">
              <w:rPr>
                <w:rFonts w:asciiTheme="minorHAnsi" w:eastAsia="Times New Roman" w:hAnsiTheme="minorHAnsi" w:cs="Times New Roman"/>
                <w:color w:val="FF0000"/>
                <w:sz w:val="20"/>
                <w:szCs w:val="20"/>
                <w:lang w:eastAsia="sk-SK"/>
              </w:rPr>
            </w:rPrChange>
          </w:rPr>
          <w:br/>
          <w:t>ods. 6 ZVO). Zákazky nad 15 000 EUR na účely tejto kapitoly sú zákazky s nízkymi hodnotami podľa § 117 ZVO na tovary, stavebné práce alebo služby. V prípade zákaziek nad 15 000 EUR prijímateľ musí vykonať všetky ďalej uvedené úkony, ktoré majú zabezpečiť získanie čo najvyššieho počtu písomných ponúk na obstaranie tovarov, stavebných prác alebo služieb. Za písomnú ponuku sa pokladá aj ponuka podaná elektronicky</w:t>
        </w:r>
        <w:del w:id="988" w:author="Autor">
          <w:r w:rsidR="00D53A56" w:rsidRPr="0025629F">
            <w:rPr>
              <w:rFonts w:ascii="Calibri" w:eastAsia="Times New Roman" w:hAnsi="Calibri" w:cs="Times New Roman"/>
              <w:sz w:val="20"/>
              <w:szCs w:val="24"/>
              <w:lang w:eastAsia="sk-SK"/>
              <w:rPrChange w:id="989" w:author="Autor">
                <w:rPr>
                  <w:rFonts w:asciiTheme="minorHAnsi" w:hAnsiTheme="minorHAnsi"/>
                  <w:color w:val="FF0000"/>
                  <w:sz w:val="20"/>
                  <w:szCs w:val="20"/>
                </w:rPr>
              </w:rPrChange>
            </w:rPr>
            <w:delText>.</w:delText>
          </w:r>
        </w:del>
        <w:r w:rsidR="00D53A56" w:rsidRPr="0025629F">
          <w:rPr>
            <w:rFonts w:ascii="Calibri" w:eastAsia="Times New Roman" w:hAnsi="Calibri" w:cs="Times New Roman"/>
            <w:sz w:val="20"/>
            <w:szCs w:val="24"/>
            <w:lang w:eastAsia="sk-SK"/>
            <w:rPrChange w:id="990" w:author="Autor">
              <w:rPr>
                <w:rFonts w:asciiTheme="minorHAnsi" w:hAnsiTheme="minorHAnsi"/>
                <w:color w:val="FF0000"/>
                <w:sz w:val="20"/>
                <w:szCs w:val="20"/>
              </w:rPr>
            </w:rPrChange>
          </w:rPr>
          <w:t xml:space="preserve"> (napr. formou e-mailovej komunikácie). Súčasťou dokumentácie musia byť doklady potvrdzujúce kroky uchádzačov v súlade s</w:t>
        </w:r>
        <w:del w:id="991" w:author="Autor">
          <w:r w:rsidR="00D53A56" w:rsidRPr="0025629F">
            <w:rPr>
              <w:rFonts w:ascii="Calibri" w:eastAsia="Times New Roman" w:hAnsi="Calibri" w:cs="Times New Roman"/>
              <w:sz w:val="20"/>
              <w:szCs w:val="24"/>
              <w:lang w:eastAsia="sk-SK"/>
              <w:rPrChange w:id="992" w:author="Autor">
                <w:rPr>
                  <w:rFonts w:asciiTheme="minorHAnsi" w:hAnsiTheme="minorHAnsi"/>
                  <w:color w:val="FF0000"/>
                  <w:sz w:val="20"/>
                  <w:szCs w:val="20"/>
                </w:rPr>
              </w:rPrChange>
            </w:rPr>
            <w:delText xml:space="preserve"> časovým harmonogramom uvedeným</w:delText>
          </w:r>
        </w:del>
        <w:r w:rsidR="00D53A56" w:rsidRPr="0025629F">
          <w:rPr>
            <w:rFonts w:ascii="Calibri" w:eastAsia="Times New Roman" w:hAnsi="Calibri" w:cs="Times New Roman"/>
            <w:sz w:val="20"/>
            <w:szCs w:val="24"/>
            <w:lang w:eastAsia="sk-SK"/>
            <w:rPrChange w:id="993" w:author="Autor">
              <w:rPr>
                <w:rFonts w:asciiTheme="minorHAnsi" w:hAnsiTheme="minorHAnsi"/>
                <w:color w:val="FF0000"/>
                <w:sz w:val="20"/>
                <w:szCs w:val="20"/>
              </w:rPr>
            </w:rPrChange>
          </w:rPr>
          <w:t xml:space="preserve"> podmienkami uvedenými vo výzve na </w:t>
        </w:r>
        <w:del w:id="994" w:author="Autor">
          <w:r w:rsidR="00D53A56" w:rsidRPr="0025629F">
            <w:rPr>
              <w:rFonts w:ascii="Calibri" w:eastAsia="Times New Roman" w:hAnsi="Calibri" w:cs="Times New Roman"/>
              <w:sz w:val="20"/>
              <w:szCs w:val="24"/>
              <w:lang w:eastAsia="sk-SK"/>
              <w:rPrChange w:id="995" w:author="Autor">
                <w:rPr>
                  <w:rFonts w:asciiTheme="minorHAnsi" w:hAnsiTheme="minorHAnsi"/>
                  <w:color w:val="FF0000"/>
                  <w:sz w:val="20"/>
                  <w:szCs w:val="20"/>
                </w:rPr>
              </w:rPrChange>
            </w:rPr>
            <w:delText>súťaž</w:delText>
          </w:r>
        </w:del>
        <w:r w:rsidR="00D53A56" w:rsidRPr="0025629F">
          <w:rPr>
            <w:rFonts w:ascii="Calibri" w:eastAsia="Times New Roman" w:hAnsi="Calibri" w:cs="Times New Roman"/>
            <w:sz w:val="20"/>
            <w:szCs w:val="24"/>
            <w:lang w:eastAsia="sk-SK"/>
            <w:rPrChange w:id="996" w:author="Autor">
              <w:rPr>
                <w:rFonts w:asciiTheme="minorHAnsi" w:hAnsiTheme="minorHAnsi"/>
                <w:color w:val="FF0000"/>
                <w:sz w:val="20"/>
                <w:szCs w:val="20"/>
              </w:rPr>
            </w:rPrChange>
          </w:rPr>
          <w:t>predkladanie ponúk</w:t>
        </w:r>
        <w:r w:rsidR="008E6043" w:rsidRPr="0025629F">
          <w:rPr>
            <w:rFonts w:ascii="Calibri" w:eastAsia="Times New Roman" w:hAnsi="Calibri" w:cs="Times New Roman"/>
            <w:sz w:val="20"/>
            <w:szCs w:val="24"/>
            <w:lang w:eastAsia="sk-SK"/>
            <w:rPrChange w:id="997" w:author="Autor">
              <w:rPr>
                <w:rFonts w:ascii="Calibri" w:eastAsia="Times New Roman" w:hAnsi="Calibri" w:cs="Times New Roman"/>
                <w:strike/>
                <w:sz w:val="20"/>
                <w:szCs w:val="24"/>
                <w:lang w:eastAsia="sk-SK"/>
              </w:rPr>
            </w:rPrChange>
          </w:rPr>
          <w:t>.</w:t>
        </w:r>
      </w:ins>
    </w:p>
    <w:p w:rsidR="0098586D" w:rsidRPr="0025629F" w:rsidDel="008E6043" w:rsidRDefault="0098586D" w:rsidP="0025629F">
      <w:pPr>
        <w:numPr>
          <w:ilvl w:val="0"/>
          <w:numId w:val="143"/>
        </w:numPr>
        <w:autoSpaceDE w:val="0"/>
        <w:autoSpaceDN w:val="0"/>
        <w:adjustRightInd w:val="0"/>
        <w:spacing w:before="120" w:after="120" w:line="240" w:lineRule="auto"/>
        <w:ind w:left="425" w:hanging="425"/>
        <w:jc w:val="both"/>
        <w:rPr>
          <w:ins w:id="998" w:author="Autor"/>
          <w:del w:id="999" w:author="Autor"/>
          <w:rFonts w:ascii="Calibri" w:eastAsia="Times New Roman" w:hAnsi="Calibri" w:cs="Times New Roman"/>
          <w:sz w:val="20"/>
          <w:szCs w:val="24"/>
          <w:lang w:eastAsia="sk-SK"/>
          <w:rPrChange w:id="1000" w:author="Autor">
            <w:rPr>
              <w:ins w:id="1001" w:author="Autor"/>
              <w:del w:id="1002" w:author="Autor"/>
              <w:rFonts w:ascii="Calibri" w:eastAsia="Times New Roman" w:hAnsi="Calibri" w:cs="Times New Roman"/>
              <w:strike/>
              <w:sz w:val="20"/>
              <w:szCs w:val="24"/>
              <w:lang w:eastAsia="sk-SK"/>
            </w:rPr>
          </w:rPrChange>
        </w:rPr>
        <w:pPrChange w:id="1003" w:author="Autor">
          <w:pPr>
            <w:numPr>
              <w:numId w:val="143"/>
            </w:numPr>
            <w:autoSpaceDE w:val="0"/>
            <w:autoSpaceDN w:val="0"/>
            <w:adjustRightInd w:val="0"/>
            <w:spacing w:before="120" w:after="120" w:line="240" w:lineRule="auto"/>
            <w:ind w:left="720" w:hanging="360"/>
            <w:jc w:val="both"/>
          </w:pPr>
        </w:pPrChange>
      </w:pPr>
    </w:p>
    <w:p w:rsidR="00D53A56" w:rsidRPr="003A2BAD" w:rsidRDefault="00D53A56" w:rsidP="0025629F">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Change w:id="1004" w:author="Autor">
          <w:pPr>
            <w:numPr>
              <w:numId w:val="143"/>
            </w:numPr>
            <w:autoSpaceDE w:val="0"/>
            <w:autoSpaceDN w:val="0"/>
            <w:adjustRightInd w:val="0"/>
            <w:spacing w:before="120" w:after="120" w:line="240" w:lineRule="auto"/>
            <w:ind w:left="720" w:hanging="360"/>
            <w:jc w:val="both"/>
          </w:pPr>
        </w:pPrChange>
      </w:pP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Prijímateľ vypracuje </w:t>
      </w:r>
      <w:r w:rsidRPr="0098586D">
        <w:rPr>
          <w:rFonts w:ascii="Calibri" w:eastAsia="Times New Roman" w:hAnsi="Calibri" w:cs="Times New Roman"/>
          <w:b/>
          <w:sz w:val="20"/>
          <w:szCs w:val="24"/>
          <w:lang w:eastAsia="sk-SK"/>
        </w:rPr>
        <w:t>Výzvu na súťaž (výzvu na predkladanie ponúk)</w:t>
      </w:r>
      <w:r w:rsidRPr="0098586D">
        <w:rPr>
          <w:rFonts w:ascii="Calibri" w:eastAsia="Times New Roman" w:hAnsi="Calibri" w:cs="Times New Roman"/>
          <w:sz w:val="20"/>
          <w:szCs w:val="24"/>
          <w:lang w:eastAsia="sk-SK"/>
        </w:rPr>
        <w:t xml:space="preserve">, v rámci ktorej uvedie najmä svoju identifikáciu, jednoznačnú a úplnú špecifikáciu predmetu zákazky opísanú nediskriminačným spôsobom  </w:t>
      </w:r>
      <w:r w:rsidRPr="0098586D">
        <w:rPr>
          <w:rFonts w:ascii="Calibri" w:eastAsia="Times New Roman" w:hAnsi="Calibri" w:cs="Times New Roman"/>
          <w:sz w:val="20"/>
          <w:szCs w:val="24"/>
          <w:lang w:eastAsia="sk-SK"/>
        </w:rPr>
        <w:br/>
        <w:t xml:space="preserve">v súlade s § 42 ods. 3 ZVO, podmienky účasti (ak ich stanovuje), predpokladanú hodnotu zákazky, podmienky realizácie zmluvy (najmä lehotu na realizáciu zmluvy a miesto jej realizácie), kritériá  </w:t>
      </w:r>
      <w:r w:rsidRPr="0098586D">
        <w:rPr>
          <w:rFonts w:ascii="Calibri" w:eastAsia="Times New Roman" w:hAnsi="Calibri" w:cs="Times New Roman"/>
          <w:sz w:val="20"/>
          <w:szCs w:val="24"/>
          <w:lang w:eastAsia="sk-SK"/>
        </w:rPr>
        <w:br/>
        <w:t xml:space="preserve">na vyhodnotenie ponúk, presnú lehotu a adresu na predkladanie ponúk. </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Túto výzvu na súťaž (výzvu na predkladanie ponúk) </w:t>
      </w:r>
      <w:r w:rsidRPr="0098586D">
        <w:rPr>
          <w:rFonts w:ascii="Calibri" w:eastAsia="Times New Roman" w:hAnsi="Calibri" w:cs="Times New Roman"/>
          <w:b/>
          <w:sz w:val="20"/>
          <w:szCs w:val="24"/>
          <w:lang w:eastAsia="sk-SK"/>
        </w:rPr>
        <w:t xml:space="preserve">zverejní prijímateľ na svojom webovom sídle </w:t>
      </w:r>
      <w:ins w:id="1005" w:author="Autor">
        <w:r w:rsidR="00A74A78" w:rsidRPr="0025629F">
          <w:rPr>
            <w:rFonts w:ascii="Calibri" w:eastAsia="Times New Roman" w:hAnsi="Calibri" w:cs="Times New Roman"/>
            <w:sz w:val="20"/>
            <w:szCs w:val="24"/>
            <w:lang w:eastAsia="sk-SK"/>
            <w:rPrChange w:id="1006" w:author="Autor">
              <w:rPr/>
            </w:rPrChange>
          </w:rPr>
          <w:t>alebo inom vhodnom webovom sídle (ak nedisponuje vlastným webovým sídlom)</w:t>
        </w:r>
        <w:r w:rsidR="00A74A78" w:rsidRPr="0025629F">
          <w:rPr>
            <w:rFonts w:ascii="Calibri" w:eastAsia="Times New Roman" w:hAnsi="Calibri" w:cs="Times New Roman"/>
            <w:sz w:val="20"/>
            <w:szCs w:val="24"/>
            <w:lang w:eastAsia="sk-SK"/>
            <w:rPrChange w:id="1007" w:author="Autor">
              <w:rPr/>
            </w:rPrChange>
          </w:rPr>
          <w:t xml:space="preserve"> </w:t>
        </w:r>
      </w:ins>
      <w:r w:rsidRPr="0098586D">
        <w:rPr>
          <w:rFonts w:ascii="Calibri" w:eastAsia="Times New Roman" w:hAnsi="Calibri" w:cs="Times New Roman"/>
          <w:b/>
          <w:sz w:val="20"/>
          <w:szCs w:val="24"/>
          <w:lang w:eastAsia="sk-SK"/>
        </w:rPr>
        <w:t>minimálne celých 5 pracovných dní pred dňom predkladania ponúk</w:t>
      </w:r>
      <w:r w:rsidRPr="0098586D">
        <w:rPr>
          <w:rFonts w:ascii="Calibri" w:eastAsia="Times New Roman" w:hAnsi="Calibri" w:cs="Times New Roman"/>
          <w:sz w:val="20"/>
          <w:szCs w:val="24"/>
          <w:lang w:eastAsia="sk-SK"/>
        </w:rPr>
        <w:t xml:space="preserve">, pričom do lehoty sa nezapočítava deň zverejnenia (príklad: ak prijímateľ zverejní výzvu na predkladanie ponúk v utorok, minimálna lehota na predkladanie ponúk uplynie budúci týždeň v stredu za predpokladu, že nejde o pracovný týždeň, v rámci ktorého je štátny sviatok). Prijímateľ je povinný zdokumentovať a archivovať toto zverejnenie hodnoverným spôsobom (spravidla printscreen tej časti webového sídla, kde bola výzva na predkladanie ponúk zverejnená). Pokiaľ prijímateľ preukázateľne nedisponuje vlastným webovým sídlom, výzvu zverejní na inom vhodnom webovom sídle, alebo v printových médiách. Lehota na predkladanie ponúk musí byť primeraná a musí zohľadniť zložitosť a charakter predmetu zákazky, čas nevyhnutne potrebný  </w:t>
      </w:r>
      <w:r w:rsidRPr="0098586D">
        <w:rPr>
          <w:rFonts w:ascii="Calibri" w:eastAsia="Times New Roman" w:hAnsi="Calibri" w:cs="Times New Roman"/>
          <w:sz w:val="20"/>
          <w:szCs w:val="24"/>
          <w:lang w:eastAsia="sk-SK"/>
        </w:rPr>
        <w:br/>
        <w:t>na vypracovanie a doručenie ponuky.</w:t>
      </w:r>
    </w:p>
    <w:p w:rsidR="0098586D" w:rsidRPr="0098586D" w:rsidRDefault="0098586D" w:rsidP="0098586D">
      <w:pPr>
        <w:numPr>
          <w:ilvl w:val="0"/>
          <w:numId w:val="143"/>
        </w:numPr>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t>Prijímateľ je povinný</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 xml:space="preserve">v ten istý deň ako zverejnení výzvu na súťaž (výzvu na predkladanie ponúk)  </w:t>
      </w:r>
      <w:r w:rsidRPr="0098586D">
        <w:rPr>
          <w:rFonts w:ascii="Calibri" w:eastAsia="Times New Roman" w:hAnsi="Calibri" w:cs="Times New Roman"/>
          <w:b/>
          <w:sz w:val="20"/>
          <w:szCs w:val="24"/>
          <w:lang w:eastAsia="sk-SK"/>
        </w:rPr>
        <w:br/>
        <w:t>na svojom alebo inom vhodnom webovom sídle alebo v printových médiách, zaslať e-mailom informáciu o tomto zverejnení</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vo forme podľa prílohy č.1 metodického pokynu č. 14 CKO aj</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br/>
      </w:r>
      <w:r w:rsidRPr="0098586D">
        <w:rPr>
          <w:rFonts w:ascii="Calibri" w:eastAsia="Times New Roman" w:hAnsi="Calibri" w:cs="Times New Roman"/>
          <w:b/>
          <w:sz w:val="20"/>
          <w:szCs w:val="24"/>
          <w:lang w:eastAsia="sk-SK"/>
        </w:rPr>
        <w:t xml:space="preserve">na osobitný e-mailový kontakt </w:t>
      </w:r>
      <w:ins w:id="1008" w:author="Autor">
        <w:r w:rsidR="00A74A78">
          <w:rPr>
            <w:rFonts w:ascii="Calibri" w:eastAsia="Times New Roman" w:hAnsi="Calibri" w:cs="Times New Roman"/>
            <w:b/>
            <w:sz w:val="20"/>
            <w:szCs w:val="24"/>
            <w:lang w:eastAsia="sk-SK"/>
          </w:rPr>
          <w:fldChar w:fldCharType="begin"/>
        </w:r>
        <w:r w:rsidR="00A74A78">
          <w:rPr>
            <w:rFonts w:ascii="Calibri" w:eastAsia="Times New Roman" w:hAnsi="Calibri" w:cs="Times New Roman"/>
            <w:b/>
            <w:sz w:val="20"/>
            <w:szCs w:val="24"/>
            <w:lang w:eastAsia="sk-SK"/>
          </w:rPr>
          <w:instrText xml:space="preserve"> HYPERLINK "mailto:</w:instrText>
        </w:r>
      </w:ins>
      <w:r w:rsidR="00A74A78" w:rsidRPr="0098586D">
        <w:rPr>
          <w:rFonts w:ascii="Calibri" w:eastAsia="Times New Roman" w:hAnsi="Calibri" w:cs="Times New Roman"/>
          <w:b/>
          <w:sz w:val="20"/>
          <w:szCs w:val="24"/>
          <w:lang w:eastAsia="sk-SK"/>
        </w:rPr>
        <w:instrText>zakazkycko</w:instrText>
      </w:r>
      <w:r w:rsidR="00A74A78" w:rsidRPr="0098586D">
        <w:rPr>
          <w:rFonts w:ascii="Calibri" w:eastAsia="Times New Roman" w:hAnsi="Calibri" w:cs="Times New Roman"/>
          <w:b/>
          <w:sz w:val="20"/>
          <w:szCs w:val="24"/>
          <w:lang w:val="en-US" w:eastAsia="sk-SK"/>
        </w:rPr>
        <w:instrText>@vlada.gov.sk</w:instrText>
      </w:r>
      <w:ins w:id="1009" w:author="Autor">
        <w:r w:rsidR="00A74A78">
          <w:rPr>
            <w:rFonts w:ascii="Calibri" w:eastAsia="Times New Roman" w:hAnsi="Calibri" w:cs="Times New Roman"/>
            <w:b/>
            <w:sz w:val="20"/>
            <w:szCs w:val="24"/>
            <w:lang w:eastAsia="sk-SK"/>
          </w:rPr>
          <w:instrText xml:space="preserve">" </w:instrText>
        </w:r>
        <w:r w:rsidR="00A74A78">
          <w:rPr>
            <w:rFonts w:ascii="Calibri" w:eastAsia="Times New Roman" w:hAnsi="Calibri" w:cs="Times New Roman"/>
            <w:b/>
            <w:sz w:val="20"/>
            <w:szCs w:val="24"/>
            <w:lang w:eastAsia="sk-SK"/>
          </w:rPr>
          <w:fldChar w:fldCharType="separate"/>
        </w:r>
      </w:ins>
      <w:r w:rsidR="00A74A78" w:rsidRPr="00A03335">
        <w:rPr>
          <w:rStyle w:val="Hypertextovprepojenie"/>
          <w:rFonts w:ascii="Calibri" w:eastAsia="Times New Roman" w:hAnsi="Calibri" w:cs="Times New Roman"/>
          <w:b/>
          <w:sz w:val="20"/>
          <w:szCs w:val="24"/>
          <w:lang w:eastAsia="sk-SK"/>
        </w:rPr>
        <w:t>zakazkycko</w:t>
      </w:r>
      <w:r w:rsidR="00A74A78" w:rsidRPr="00A03335">
        <w:rPr>
          <w:rStyle w:val="Hypertextovprepojenie"/>
          <w:rFonts w:ascii="Calibri" w:eastAsia="Times New Roman" w:hAnsi="Calibri" w:cs="Times New Roman"/>
          <w:b/>
          <w:sz w:val="20"/>
          <w:szCs w:val="24"/>
          <w:lang w:val="en-US" w:eastAsia="sk-SK"/>
        </w:rPr>
        <w:t>@vlada.gov.sk</w:t>
      </w:r>
      <w:ins w:id="1010" w:author="Autor">
        <w:r w:rsidR="00A74A78">
          <w:rPr>
            <w:rFonts w:ascii="Calibri" w:eastAsia="Times New Roman" w:hAnsi="Calibri" w:cs="Times New Roman"/>
            <w:b/>
            <w:sz w:val="20"/>
            <w:szCs w:val="24"/>
            <w:lang w:eastAsia="sk-SK"/>
          </w:rPr>
          <w:fldChar w:fldCharType="end"/>
        </w:r>
      </w:ins>
      <w:r w:rsidRPr="0098586D">
        <w:rPr>
          <w:rFonts w:ascii="Calibri" w:eastAsia="Times New Roman" w:hAnsi="Calibri" w:cs="Times New Roman"/>
          <w:sz w:val="20"/>
          <w:szCs w:val="24"/>
          <w:lang w:eastAsia="sk-SK"/>
        </w:rPr>
        <w:t xml:space="preserve">. Zverejňovateľ (Úrad vlády SR) túto informáciu po jej doručení povinne a bezodkladne zverejní na webovom sídle </w:t>
      </w:r>
      <w:hyperlink r:id="rId42" w:history="1">
        <w:r w:rsidRPr="0098586D">
          <w:rPr>
            <w:rFonts w:ascii="Calibri" w:eastAsia="Times New Roman" w:hAnsi="Calibri" w:cs="Times New Roman"/>
            <w:color w:val="0000FF"/>
            <w:sz w:val="20"/>
            <w:szCs w:val="24"/>
            <w:u w:val="single"/>
            <w:lang w:eastAsia="sk-SK"/>
          </w:rPr>
          <w:t>www.partnerskadohoda.gov.sk</w:t>
        </w:r>
      </w:hyperlink>
      <w:r w:rsidRPr="0098586D">
        <w:rPr>
          <w:rFonts w:ascii="Calibri" w:eastAsia="Times New Roman" w:hAnsi="Calibri" w:cs="Times New Roman"/>
          <w:sz w:val="20"/>
          <w:szCs w:val="24"/>
          <w:lang w:eastAsia="sk-SK"/>
        </w:rPr>
        <w:t xml:space="preserve">. Telefonický kontakt na zverejňovateľa je: </w:t>
      </w:r>
      <w:del w:id="1011" w:author="Autor">
        <w:r w:rsidRPr="0098586D" w:rsidDel="00A74A78">
          <w:rPr>
            <w:rFonts w:ascii="Calibri" w:eastAsia="Times New Roman" w:hAnsi="Calibri" w:cs="Times New Roman"/>
            <w:sz w:val="20"/>
            <w:szCs w:val="24"/>
            <w:lang w:eastAsia="sk-SK"/>
          </w:rPr>
          <w:delText xml:space="preserve"> </w:delText>
        </w:r>
      </w:del>
      <w:r w:rsidRPr="0098586D">
        <w:rPr>
          <w:rFonts w:ascii="Calibri" w:eastAsia="Times New Roman" w:hAnsi="Calibri" w:cs="Times New Roman"/>
          <w:sz w:val="20"/>
          <w:szCs w:val="24"/>
          <w:lang w:eastAsia="sk-SK"/>
        </w:rPr>
        <w:t xml:space="preserve">+421 2 20925695. Telefonický kontakt slúži len pre účely technických otázok súvisiacich s plnením uvedenej povinnosti a nie pre účely poskytovania metodických usmernení a konzultácii spojených s prípravou a realizáciou zákaziek v zmysle tejto kapitoly. Na tieto účely slúži e-mailový kontakt </w:t>
      </w:r>
      <w:hyperlink r:id="rId43" w:history="1">
        <w:r w:rsidRPr="0098586D">
          <w:rPr>
            <w:rFonts w:ascii="Calibri" w:eastAsia="Times New Roman" w:hAnsi="Calibri" w:cs="Times New Roman"/>
            <w:color w:val="0000FF"/>
            <w:sz w:val="20"/>
            <w:szCs w:val="24"/>
            <w:u w:val="single"/>
            <w:lang w:eastAsia="sk-SK"/>
          </w:rPr>
          <w:t>metodika.cko@vicepremier.gov.sk</w:t>
        </w:r>
      </w:hyperlink>
      <w:r w:rsidRPr="0098586D">
        <w:rPr>
          <w:rFonts w:ascii="Calibri" w:eastAsia="Times New Roman" w:hAnsi="Calibri" w:cs="Times New Roman"/>
          <w:sz w:val="20"/>
          <w:szCs w:val="24"/>
          <w:lang w:eastAsia="sk-SK"/>
        </w:rPr>
        <w:t xml:space="preserve"> </w:t>
      </w:r>
    </w:p>
    <w:p w:rsidR="0098586D" w:rsidRPr="0098586D" w:rsidRDefault="0098586D" w:rsidP="0098586D">
      <w:pPr>
        <w:numPr>
          <w:ilvl w:val="0"/>
          <w:numId w:val="143"/>
        </w:numPr>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t>Informácia o tomto zverejnení je tvorená štruktúrou údajov</w:t>
      </w:r>
      <w:r w:rsidRPr="0098586D">
        <w:rPr>
          <w:rFonts w:ascii="Calibri" w:eastAsia="Times New Roman" w:hAnsi="Calibri" w:cs="Times New Roman"/>
          <w:sz w:val="20"/>
          <w:szCs w:val="24"/>
          <w:lang w:eastAsia="sk-SK"/>
        </w:rPr>
        <w:t xml:space="preserve">, ktoré je prijímateľ povinný dodržať, pričom ich popis </w:t>
      </w:r>
      <w:r w:rsidRPr="0098586D">
        <w:rPr>
          <w:rFonts w:ascii="Calibri" w:eastAsia="Times New Roman" w:hAnsi="Calibri" w:cs="Times New Roman"/>
          <w:b/>
          <w:sz w:val="20"/>
          <w:szCs w:val="24"/>
          <w:lang w:eastAsia="sk-SK"/>
        </w:rPr>
        <w:t xml:space="preserve">tvorí prílohu uvedeného metodického pokynu. </w:t>
      </w:r>
      <w:r w:rsidRPr="0098586D">
        <w:rPr>
          <w:rFonts w:ascii="Calibri" w:eastAsia="Times New Roman" w:hAnsi="Calibri" w:cs="Times New Roman"/>
          <w:sz w:val="20"/>
          <w:szCs w:val="24"/>
          <w:lang w:eastAsia="sk-SK"/>
        </w:rPr>
        <w:t xml:space="preserve">Túto riadne vyplnenú prílohu zasiela prijímateľ v prílohe e-mailu na e-mailový kontakt uvedený v odseku 4 tejto kapitoly. Zverejňovateľ zabezpečí zverejnenie na webovom sídle </w:t>
      </w:r>
      <w:ins w:id="1012" w:author="Autor">
        <w:r w:rsidR="00A74A78">
          <w:rPr>
            <w:rFonts w:ascii="Calibri" w:eastAsia="Times New Roman" w:hAnsi="Calibri" w:cs="Times New Roman"/>
            <w:sz w:val="20"/>
            <w:szCs w:val="24"/>
            <w:lang w:eastAsia="sk-SK"/>
          </w:rPr>
          <w:fldChar w:fldCharType="begin"/>
        </w:r>
        <w:r w:rsidR="00A74A78">
          <w:rPr>
            <w:rFonts w:ascii="Calibri" w:eastAsia="Times New Roman" w:hAnsi="Calibri" w:cs="Times New Roman"/>
            <w:sz w:val="20"/>
            <w:szCs w:val="24"/>
            <w:lang w:eastAsia="sk-SK"/>
          </w:rPr>
          <w:instrText xml:space="preserve"> HYPERLINK "</w:instrText>
        </w:r>
      </w:ins>
      <w:r w:rsidR="00A74A78" w:rsidRPr="0098586D">
        <w:rPr>
          <w:rFonts w:ascii="Calibri" w:eastAsia="Times New Roman" w:hAnsi="Calibri" w:cs="Times New Roman"/>
          <w:sz w:val="20"/>
          <w:szCs w:val="24"/>
          <w:lang w:eastAsia="sk-SK"/>
        </w:rPr>
        <w:instrText>http://www.partnerskadohoda.gov.sk/zakazky-v-hodnote-nad-15-000-eur/</w:instrText>
      </w:r>
      <w:ins w:id="1013" w:author="Autor">
        <w:r w:rsidR="00A74A78">
          <w:rPr>
            <w:rFonts w:ascii="Calibri" w:eastAsia="Times New Roman" w:hAnsi="Calibri" w:cs="Times New Roman"/>
            <w:sz w:val="20"/>
            <w:szCs w:val="24"/>
            <w:lang w:eastAsia="sk-SK"/>
          </w:rPr>
          <w:instrText xml:space="preserve">" </w:instrText>
        </w:r>
        <w:r w:rsidR="00A74A78">
          <w:rPr>
            <w:rFonts w:ascii="Calibri" w:eastAsia="Times New Roman" w:hAnsi="Calibri" w:cs="Times New Roman"/>
            <w:sz w:val="20"/>
            <w:szCs w:val="24"/>
            <w:lang w:eastAsia="sk-SK"/>
          </w:rPr>
          <w:fldChar w:fldCharType="separate"/>
        </w:r>
      </w:ins>
      <w:r w:rsidR="00A74A78" w:rsidRPr="00A03335">
        <w:rPr>
          <w:rStyle w:val="Hypertextovprepojenie"/>
          <w:rFonts w:ascii="Calibri" w:eastAsia="Times New Roman" w:hAnsi="Calibri" w:cs="Times New Roman"/>
          <w:sz w:val="20"/>
          <w:szCs w:val="24"/>
          <w:lang w:eastAsia="sk-SK"/>
        </w:rPr>
        <w:t>http://www.partnerskadohoda.gov.sk/zakazky-v-hodnote-nad-15-000-eur/</w:t>
      </w:r>
      <w:ins w:id="1014" w:author="Autor">
        <w:r w:rsidR="00A74A78">
          <w:rPr>
            <w:rFonts w:ascii="Calibri" w:eastAsia="Times New Roman" w:hAnsi="Calibri" w:cs="Times New Roman"/>
            <w:sz w:val="20"/>
            <w:szCs w:val="24"/>
            <w:lang w:eastAsia="sk-SK"/>
          </w:rPr>
          <w:fldChar w:fldCharType="end"/>
        </w:r>
        <w:r w:rsidR="00A74A78">
          <w:rPr>
            <w:rFonts w:ascii="Calibri" w:eastAsia="Times New Roman" w:hAnsi="Calibri" w:cs="Times New Roman"/>
            <w:sz w:val="20"/>
            <w:szCs w:val="24"/>
            <w:lang w:eastAsia="sk-SK"/>
          </w:rPr>
          <w:t xml:space="preserve"> </w:t>
        </w:r>
      </w:ins>
      <w:r w:rsidRPr="0098586D">
        <w:rPr>
          <w:rFonts w:ascii="Calibri" w:eastAsia="Times New Roman" w:hAnsi="Calibri" w:cs="Times New Roman"/>
          <w:sz w:val="20"/>
          <w:szCs w:val="24"/>
          <w:lang w:eastAsia="sk-SK"/>
        </w:rPr>
        <w:t xml:space="preserve"> v záložke “CKO”, “Zákazky v hodnote nad 15 000 EUR”, pričom zákazky budú zverejňované v členení  </w:t>
      </w:r>
      <w:r w:rsidRPr="0098586D">
        <w:rPr>
          <w:rFonts w:ascii="Calibri" w:eastAsia="Times New Roman" w:hAnsi="Calibri" w:cs="Times New Roman"/>
          <w:sz w:val="20"/>
          <w:szCs w:val="24"/>
          <w:lang w:eastAsia="sk-SK"/>
        </w:rPr>
        <w:br/>
        <w:t>na tovary, služby a stavebné práce a najnovšie zákazky budú zverejnené ako prvé v poradí.</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CKO, ani zverejňovateľ nenesie zodpovednosť za údajovú presnosť takto predložených informácií a ani nevykonáva overenie týchto údajov. V prípade, že prijímateľ v rámci tejto štruktúry údajov poskytne </w:t>
      </w:r>
      <w:r w:rsidRPr="0098586D">
        <w:rPr>
          <w:rFonts w:ascii="Calibri" w:eastAsia="Times New Roman" w:hAnsi="Calibri" w:cs="Times New Roman"/>
          <w:sz w:val="20"/>
          <w:szCs w:val="24"/>
          <w:lang w:eastAsia="sk-SK"/>
        </w:rPr>
        <w:lastRenderedPageBreak/>
        <w:t xml:space="preserve">nepresné, chybné alebo zavádzajúce informácie, ktoré nevedú k spoľahlivému identifikovaniu predmetnej zákazky, je toto považované za nesplnenie oznamovacej povinnosti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zverejňovateľa informácií na webovom sídle </w:t>
      </w:r>
      <w:hyperlink r:id="rId44" w:history="1">
        <w:r w:rsidRPr="0098586D">
          <w:rPr>
            <w:rFonts w:ascii="Calibri" w:eastAsia="Times New Roman" w:hAnsi="Calibri" w:cs="Times New Roman"/>
            <w:color w:val="0000FF"/>
            <w:sz w:val="20"/>
            <w:szCs w:val="24"/>
            <w:u w:val="single"/>
            <w:lang w:eastAsia="sk-SK"/>
          </w:rPr>
          <w:t>www.partnerskadohoda.gov.sk</w:t>
        </w:r>
      </w:hyperlink>
      <w:r w:rsidRPr="0098586D">
        <w:rPr>
          <w:rFonts w:ascii="Calibri" w:eastAsia="Times New Roman" w:hAnsi="Calibri" w:cs="Times New Roman"/>
          <w:sz w:val="20"/>
          <w:szCs w:val="24"/>
          <w:lang w:eastAsia="sk-SK"/>
        </w:rPr>
        <w:t>). Z tohto dôvodu je dôležité, aby mal prijímateľ vždy archivovanú informáciu o zaslaní tejto informácie.</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V prípade, že prijímateľ nedodrží povinnosť zaslania informácie na osobitný e-mailový kontakt </w:t>
      </w:r>
      <w:bookmarkStart w:id="1015" w:name="_Hlk506762894"/>
      <w:ins w:id="1016" w:author="Autor">
        <w:r w:rsidR="00A74A78">
          <w:rPr>
            <w:rFonts w:ascii="Calibri" w:eastAsia="Times New Roman" w:hAnsi="Calibri" w:cs="Times New Roman"/>
            <w:sz w:val="20"/>
            <w:szCs w:val="24"/>
            <w:lang w:eastAsia="sk-SK"/>
          </w:rPr>
          <w:fldChar w:fldCharType="begin"/>
        </w:r>
        <w:r w:rsidR="00A74A78">
          <w:rPr>
            <w:rFonts w:ascii="Calibri" w:eastAsia="Times New Roman" w:hAnsi="Calibri" w:cs="Times New Roman"/>
            <w:sz w:val="20"/>
            <w:szCs w:val="24"/>
            <w:lang w:eastAsia="sk-SK"/>
          </w:rPr>
          <w:instrText xml:space="preserve"> HYPERLINK "mailto:</w:instrText>
        </w:r>
      </w:ins>
      <w:r w:rsidR="00A74A78" w:rsidRPr="0098586D">
        <w:rPr>
          <w:rFonts w:ascii="Calibri" w:eastAsia="Times New Roman" w:hAnsi="Calibri" w:cs="Times New Roman"/>
          <w:sz w:val="20"/>
          <w:szCs w:val="24"/>
          <w:lang w:eastAsia="sk-SK"/>
        </w:rPr>
        <w:instrText>zakazkycko</w:instrText>
      </w:r>
      <w:r w:rsidR="00A74A78" w:rsidRPr="0098586D">
        <w:rPr>
          <w:rFonts w:ascii="Calibri" w:eastAsia="Times New Roman" w:hAnsi="Calibri" w:cs="Times New Roman"/>
          <w:sz w:val="20"/>
          <w:szCs w:val="24"/>
          <w:lang w:val="en-US" w:eastAsia="sk-SK"/>
        </w:rPr>
        <w:instrText>@</w:instrText>
      </w:r>
      <w:r w:rsidR="00A74A78" w:rsidRPr="0098586D">
        <w:rPr>
          <w:rFonts w:ascii="Calibri" w:eastAsia="Times New Roman" w:hAnsi="Calibri" w:cs="Times New Roman"/>
          <w:sz w:val="20"/>
          <w:szCs w:val="24"/>
          <w:lang w:eastAsia="sk-SK"/>
        </w:rPr>
        <w:instrText>vlada.gov.sk</w:instrText>
      </w:r>
      <w:ins w:id="1017" w:author="Autor">
        <w:r w:rsidR="00A74A78">
          <w:rPr>
            <w:rFonts w:ascii="Calibri" w:eastAsia="Times New Roman" w:hAnsi="Calibri" w:cs="Times New Roman"/>
            <w:sz w:val="20"/>
            <w:szCs w:val="24"/>
            <w:lang w:eastAsia="sk-SK"/>
          </w:rPr>
          <w:instrText xml:space="preserve">" </w:instrText>
        </w:r>
        <w:r w:rsidR="00A74A78">
          <w:rPr>
            <w:rFonts w:ascii="Calibri" w:eastAsia="Times New Roman" w:hAnsi="Calibri" w:cs="Times New Roman"/>
            <w:sz w:val="20"/>
            <w:szCs w:val="24"/>
            <w:lang w:eastAsia="sk-SK"/>
          </w:rPr>
          <w:fldChar w:fldCharType="separate"/>
        </w:r>
      </w:ins>
      <w:r w:rsidR="00A74A78" w:rsidRPr="00A03335">
        <w:rPr>
          <w:rStyle w:val="Hypertextovprepojenie"/>
          <w:rFonts w:ascii="Calibri" w:eastAsia="Times New Roman" w:hAnsi="Calibri" w:cs="Times New Roman"/>
          <w:sz w:val="20"/>
          <w:szCs w:val="24"/>
          <w:lang w:eastAsia="sk-SK"/>
        </w:rPr>
        <w:t>zakazkycko</w:t>
      </w:r>
      <w:r w:rsidR="00A74A78" w:rsidRPr="00A03335">
        <w:rPr>
          <w:rStyle w:val="Hypertextovprepojenie"/>
          <w:rFonts w:ascii="Calibri" w:eastAsia="Times New Roman" w:hAnsi="Calibri" w:cs="Times New Roman"/>
          <w:sz w:val="20"/>
          <w:szCs w:val="24"/>
          <w:lang w:val="en-US" w:eastAsia="sk-SK"/>
        </w:rPr>
        <w:t>@</w:t>
      </w:r>
      <w:r w:rsidR="00A74A78" w:rsidRPr="00A03335">
        <w:rPr>
          <w:rStyle w:val="Hypertextovprepojenie"/>
          <w:rFonts w:ascii="Calibri" w:eastAsia="Times New Roman" w:hAnsi="Calibri" w:cs="Times New Roman"/>
          <w:sz w:val="20"/>
          <w:szCs w:val="24"/>
          <w:lang w:eastAsia="sk-SK"/>
        </w:rPr>
        <w:t>vlada.gov.sk</w:t>
      </w:r>
      <w:ins w:id="1018" w:author="Autor">
        <w:r w:rsidR="00A74A78">
          <w:rPr>
            <w:rFonts w:ascii="Calibri" w:eastAsia="Times New Roman" w:hAnsi="Calibri" w:cs="Times New Roman"/>
            <w:sz w:val="20"/>
            <w:szCs w:val="24"/>
            <w:lang w:eastAsia="sk-SK"/>
          </w:rPr>
          <w:fldChar w:fldCharType="end"/>
        </w:r>
        <w:r w:rsidR="00A74A78">
          <w:rPr>
            <w:rFonts w:ascii="Calibri" w:eastAsia="Times New Roman" w:hAnsi="Calibri" w:cs="Times New Roman"/>
            <w:sz w:val="20"/>
            <w:szCs w:val="24"/>
            <w:lang w:eastAsia="sk-SK"/>
          </w:rPr>
          <w:t xml:space="preserve"> </w:t>
        </w:r>
      </w:ins>
      <w:r w:rsidRPr="0098586D">
        <w:rPr>
          <w:rFonts w:ascii="Calibri" w:eastAsia="Times New Roman" w:hAnsi="Calibri" w:cs="Times New Roman"/>
          <w:sz w:val="20"/>
          <w:szCs w:val="24"/>
          <w:lang w:eastAsia="sk-SK"/>
        </w:rPr>
        <w:t xml:space="preserve"> </w:t>
      </w:r>
      <w:bookmarkEnd w:id="1015"/>
      <w:r w:rsidRPr="0098586D">
        <w:rPr>
          <w:rFonts w:ascii="Calibri" w:eastAsia="Times New Roman" w:hAnsi="Calibri" w:cs="Times New Roman"/>
          <w:sz w:val="20"/>
          <w:szCs w:val="24"/>
          <w:lang w:eastAsia="sk-SK"/>
        </w:rPr>
        <w:t xml:space="preserve">v ten istý deň ako zverejní výzvu na súťaž (výzvu na predkladanie ponúk) a túto informáciu zašle neskôr (avšak v lehote na predkladanie ponúk), je povinný predĺžiť lehotu  </w:t>
      </w:r>
      <w:r w:rsidRPr="0098586D">
        <w:rPr>
          <w:rFonts w:ascii="Calibri" w:eastAsia="Times New Roman" w:hAnsi="Calibri" w:cs="Times New Roman"/>
          <w:sz w:val="20"/>
          <w:szCs w:val="24"/>
          <w:lang w:eastAsia="sk-SK"/>
        </w:rPr>
        <w:br/>
        <w:t xml:space="preserve">na predkladanie ponúk o dobu omeškania zaslania informácie na osobitný mailový kontakt (informácia zaslaná zverejňovateľovi už bude obsahovať túto predĺženú lehotu). 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 V prípade predlžovania lehoty na prekladanie ponúk je prijímateľ povinný toto predĺženie preukázateľne oznámiť všetkým osloveným záujemcom. Takto 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t>Prijímateľ je súčasne</w:t>
      </w:r>
      <w:r w:rsidRPr="0098586D">
        <w:rPr>
          <w:rFonts w:ascii="Calibri" w:eastAsia="Times New Roman" w:hAnsi="Calibri" w:cs="Times New Roman"/>
          <w:sz w:val="20"/>
          <w:szCs w:val="24"/>
          <w:lang w:eastAsia="sk-SK"/>
        </w:rPr>
        <w:t xml:space="preserve"> so zverejnením výzvy na súťaž a zaslaním informácie o tomto zverejnení na mailový kontakt CKO, zároveň </w:t>
      </w:r>
      <w:r w:rsidRPr="0098586D">
        <w:rPr>
          <w:rFonts w:ascii="Calibri" w:eastAsia="Times New Roman" w:hAnsi="Calibri" w:cs="Times New Roman"/>
          <w:b/>
          <w:sz w:val="20"/>
          <w:szCs w:val="24"/>
          <w:lang w:eastAsia="sk-SK"/>
        </w:rPr>
        <w:t>povinný zaslať túto výzvu minimálne trom vybraným záujemcom formou mailovej komunikácie.</w:t>
      </w:r>
      <w:r w:rsidRPr="0098586D">
        <w:rPr>
          <w:rFonts w:ascii="Calibri" w:eastAsia="Times New Roman" w:hAnsi="Calibri" w:cs="Times New Roman"/>
          <w:sz w:val="20"/>
          <w:szCs w:val="24"/>
          <w:lang w:eastAsia="sk-SK"/>
        </w:rPr>
        <w:t xml:space="preserve"> Uvedené úkony musia byť realizované v rovnaký deň. Oslovovaní záujemcovia musia byť subjekty, ktoré sú oprávnené </w:t>
      </w:r>
      <w:bookmarkStart w:id="1019" w:name="_Hlk506762999"/>
      <w:r w:rsidRPr="0098586D">
        <w:rPr>
          <w:rFonts w:ascii="Calibri" w:eastAsia="Times New Roman" w:hAnsi="Calibri" w:cs="Times New Roman"/>
          <w:sz w:val="20"/>
          <w:szCs w:val="24"/>
          <w:lang w:eastAsia="sk-SK"/>
        </w:rPr>
        <w:t xml:space="preserve">dodávať tovar, uskutočňovať stavebné práce alebo poskytovať služby  </w:t>
      </w:r>
      <w:r w:rsidRPr="0098586D">
        <w:rPr>
          <w:rFonts w:ascii="Calibri" w:eastAsia="Times New Roman" w:hAnsi="Calibri" w:cs="Times New Roman"/>
          <w:sz w:val="20"/>
          <w:szCs w:val="24"/>
          <w:lang w:eastAsia="sk-SK"/>
        </w:rPr>
        <w:br/>
        <w:t xml:space="preserve">v rozsahu predmetu zákazky </w:t>
      </w:r>
      <w:bookmarkEnd w:id="1019"/>
      <w:r w:rsidRPr="0098586D">
        <w:rPr>
          <w:rFonts w:ascii="Calibri" w:eastAsia="Times New Roman" w:hAnsi="Calibri" w:cs="Times New Roman"/>
          <w:sz w:val="20"/>
          <w:szCs w:val="24"/>
          <w:lang w:eastAsia="sk-SK"/>
        </w:rPr>
        <w:t xml:space="preserve">(identifikácia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w:t>
      </w:r>
      <w:bookmarkStart w:id="1020" w:name="_Hlk506763662"/>
      <w:r w:rsidRPr="0098586D">
        <w:rPr>
          <w:rFonts w:ascii="Calibri" w:eastAsia="Times New Roman" w:hAnsi="Calibri" w:cs="Times New Roman"/>
          <w:sz w:val="20"/>
          <w:szCs w:val="24"/>
          <w:lang w:eastAsia="sk-SK"/>
        </w:rPr>
        <w:t>zakazkycko</w:t>
      </w:r>
      <w:r w:rsidRPr="0098586D">
        <w:rPr>
          <w:rFonts w:ascii="Calibri" w:eastAsia="Times New Roman" w:hAnsi="Calibri" w:cs="Times New Roman"/>
          <w:sz w:val="20"/>
          <w:szCs w:val="24"/>
          <w:lang w:val="en-US" w:eastAsia="sk-SK"/>
        </w:rPr>
        <w:t>@</w:t>
      </w:r>
      <w:r w:rsidRPr="0098586D">
        <w:rPr>
          <w:rFonts w:ascii="Calibri" w:eastAsia="Times New Roman" w:hAnsi="Calibri" w:cs="Times New Roman"/>
          <w:sz w:val="20"/>
          <w:szCs w:val="24"/>
          <w:lang w:eastAsia="sk-SK"/>
        </w:rPr>
        <w:t>vlada.gov.sk</w:t>
      </w:r>
      <w:bookmarkEnd w:id="1020"/>
      <w:r w:rsidRPr="0098586D">
        <w:rPr>
          <w:rFonts w:ascii="Calibri" w:eastAsia="Times New Roman" w:hAnsi="Calibri" w:cs="Times New Roman"/>
          <w:sz w:val="20"/>
          <w:szCs w:val="24"/>
          <w:lang w:eastAsia="sk-SK"/>
        </w:rPr>
        <w:t xml:space="preserve">, vo veci predĺženia lehoty  </w:t>
      </w:r>
      <w:r w:rsidRPr="0098586D">
        <w:rPr>
          <w:rFonts w:ascii="Calibri" w:eastAsia="Times New Roman" w:hAnsi="Calibri" w:cs="Times New Roman"/>
          <w:sz w:val="20"/>
          <w:szCs w:val="24"/>
          <w:lang w:eastAsia="sk-SK"/>
        </w:rPr>
        <w:br/>
        <w:t xml:space="preserve">na predkladanie ponúk postupuje obdobne ako je uvedené v odseku 7 tejto kapitoly. 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s nízkou hodnotou nad 15 000 EUR môže byť realizovaná aj v prípade predloženia 1 alebo 2 ponúk. </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t>Vo výnimočných prípadoch, kedy môže ísť o jedinečný predmet zákazky</w:t>
      </w:r>
      <w:r w:rsidRPr="0098586D">
        <w:rPr>
          <w:rFonts w:ascii="Calibri" w:eastAsia="Times New Roman" w:hAnsi="Calibri" w:cs="Times New Roman"/>
          <w:sz w:val="20"/>
          <w:szCs w:val="24"/>
          <w:lang w:eastAsia="sk-SK"/>
        </w:rPr>
        <w:t xml:space="preserve">, môže prijímateľ osloviť aj menej ako troch záujemcov, pričom táto </w:t>
      </w:r>
      <w:r w:rsidRPr="0098586D">
        <w:rPr>
          <w:rFonts w:ascii="Calibri" w:eastAsia="Times New Roman" w:hAnsi="Calibri" w:cs="Times New Roman"/>
          <w:b/>
          <w:sz w:val="20"/>
          <w:szCs w:val="24"/>
          <w:lang w:eastAsia="sk-SK"/>
        </w:rPr>
        <w:t>výnimka musí byť zo strany prijímateľa riadne zdôvodnená</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a podložená a dôkazné bremeno preukázania skutočnosti</w:t>
      </w:r>
      <w:r w:rsidRPr="0098586D">
        <w:rPr>
          <w:rFonts w:ascii="Calibri" w:eastAsia="Times New Roman" w:hAnsi="Calibri" w:cs="Times New Roman"/>
          <w:sz w:val="20"/>
          <w:szCs w:val="24"/>
          <w:lang w:eastAsia="sk-SK"/>
        </w:rPr>
        <w:t xml:space="preserve">, že na relevantnom trhu neexistuje viac ako 1 alebo 2 dodávatelia znáša prijímateľ. Aj v tomto výnimočnom prípade je však povinnosťou prijímateľa zverejniť zákazku na webovom sídle a zaslať informáciu o tomto zverejnení na osobitný mailový kontakt </w:t>
      </w:r>
      <w:hyperlink r:id="rId45" w:history="1">
        <w:r w:rsidRPr="0098586D">
          <w:rPr>
            <w:rFonts w:ascii="Calibri" w:eastAsia="Times New Roman" w:hAnsi="Calibri" w:cs="Times New Roman"/>
            <w:color w:val="0000FF"/>
            <w:sz w:val="20"/>
            <w:szCs w:val="24"/>
            <w:u w:val="single"/>
            <w:lang w:eastAsia="sk-SK"/>
          </w:rPr>
          <w:t>zakazkycko</w:t>
        </w:r>
        <w:r w:rsidRPr="0098586D">
          <w:rPr>
            <w:rFonts w:ascii="Calibri" w:eastAsia="Times New Roman" w:hAnsi="Calibri" w:cs="Times New Roman"/>
            <w:color w:val="0000FF"/>
            <w:sz w:val="20"/>
            <w:szCs w:val="24"/>
            <w:u w:val="single"/>
            <w:lang w:val="en-US" w:eastAsia="sk-SK"/>
          </w:rPr>
          <w:t>@</w:t>
        </w:r>
        <w:r w:rsidRPr="0098586D">
          <w:rPr>
            <w:rFonts w:ascii="Calibri" w:eastAsia="Times New Roman" w:hAnsi="Calibri" w:cs="Times New Roman"/>
            <w:color w:val="0000FF"/>
            <w:sz w:val="20"/>
            <w:szCs w:val="24"/>
            <w:u w:val="single"/>
            <w:lang w:val="en-GB" w:eastAsia="sk-SK"/>
          </w:rPr>
          <w:t>vlada.gov.sk</w:t>
        </w:r>
      </w:hyperlink>
      <w:r w:rsidRPr="0098586D">
        <w:rPr>
          <w:rFonts w:ascii="Calibri" w:eastAsia="Times New Roman" w:hAnsi="Calibri" w:cs="Times New Roman"/>
          <w:sz w:val="20"/>
          <w:szCs w:val="24"/>
          <w:lang w:eastAsia="sk-SK"/>
        </w:rPr>
        <w:t>.</w:t>
      </w:r>
      <w:r w:rsidRPr="0098586D">
        <w:rPr>
          <w:rFonts w:ascii="Calibri" w:eastAsia="Times New Roman" w:hAnsi="Calibri" w:cs="Times New Roman"/>
          <w:sz w:val="20"/>
          <w:szCs w:val="24"/>
          <w:lang w:val="en-GB" w:eastAsia="sk-SK"/>
        </w:rPr>
        <w:t xml:space="preserve"> </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Ak prijímateľovi nebude predložená žiadna ponuka a splnil všetky postupy uvedené</w:t>
      </w:r>
      <w:r w:rsidRPr="0098586D">
        <w:rPr>
          <w:rFonts w:ascii="Calibri" w:eastAsia="Times New Roman" w:hAnsi="Calibri" w:cs="Times New Roman"/>
          <w:sz w:val="20"/>
          <w:szCs w:val="24"/>
          <w:lang w:eastAsia="sk-SK"/>
        </w:rPr>
        <w:br/>
        <w:t xml:space="preserve">v predchádzajúcich odsekoch, je oprávnený vyzvať na rokovanie jedného alebo viacerých záujemcov,  </w:t>
      </w:r>
      <w:r w:rsidRPr="0098586D">
        <w:rPr>
          <w:rFonts w:ascii="Calibri" w:eastAsia="Times New Roman" w:hAnsi="Calibri" w:cs="Times New Roman"/>
          <w:sz w:val="20"/>
          <w:szCs w:val="24"/>
          <w:lang w:eastAsia="sk-SK"/>
        </w:rPr>
        <w:br/>
        <w:t>s ktorými rokuje o zadaní zákazky. Predmetom týchto rokovaní nemôže byť zúženie/rozšírenie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w:t>
      </w:r>
    </w:p>
    <w:p w:rsidR="0098586D" w:rsidRPr="0098586D" w:rsidRDefault="0098586D" w:rsidP="0098586D">
      <w:pPr>
        <w:numPr>
          <w:ilvl w:val="0"/>
          <w:numId w:val="143"/>
        </w:numPr>
        <w:autoSpaceDE w:val="0"/>
        <w:autoSpaceDN w:val="0"/>
        <w:adjustRightInd w:val="0"/>
        <w:spacing w:before="120" w:after="120" w:line="240" w:lineRule="auto"/>
        <w:ind w:left="425"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t xml:space="preserve">Postup prijímateľa bude zdokumentovaný v rámci záznamu z prieskumu trhu. </w:t>
      </w:r>
      <w:r w:rsidRPr="0098586D">
        <w:rPr>
          <w:rFonts w:ascii="Calibri" w:eastAsia="Times New Roman" w:hAnsi="Calibri" w:cs="Times New Roman"/>
          <w:sz w:val="20"/>
          <w:szCs w:val="24"/>
          <w:lang w:eastAsia="sk-SK"/>
        </w:rPr>
        <w:t xml:space="preserve">Jeho minimálne náležitosti sú nasledovné: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identifikácia prijímateľa,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názov zákazky,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kód CPV,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lastRenderedPageBreak/>
        <w:t xml:space="preserve">predmet zákazky,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predpokladaná hodnota zákazky,</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určenie kritéria/kritérií na vyhodnocovanie ponúk,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spôsob vykonania prieskumu a identifikovanie podkladov, na základe ktorých boli ponuky vyhodnocované,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zoznam oslovených záujemcov a dátum ich oslovenia,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informácia o skutočnosti, či sú oslovení záujemcovia oprávnení dodávať tovary, uskutočňovať stavebné práce alebo poskytovať služby v rozsahu predmetu zákazky,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dátum vyhodnocovania ponúk,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zoznam uchádzačov, ktorí predložili ponuku,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identifikácia a vyhodnotenie splnenia jednotlivých  podmienok účasti a návrhov na plnenie kritérií,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identifikácia úspešného dodávateľa/poskytovateľa/zhotoviteľa,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konečná zmluvná cena ponuky úspešného uchádzača (uviesť cenu s DPH aj bez DPH),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spôsob vzniku záväzku (zmluva, objednávka...), </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podmienky realizácie zmluvy (najmä lehota plnenia a miesto realizácie),</w:t>
      </w:r>
    </w:p>
    <w:p w:rsidR="0098586D" w:rsidRPr="0098586D" w:rsidRDefault="0098586D" w:rsidP="0098586D">
      <w:pPr>
        <w:numPr>
          <w:ilvl w:val="0"/>
          <w:numId w:val="144"/>
        </w:numPr>
        <w:autoSpaceDE w:val="0"/>
        <w:autoSpaceDN w:val="0"/>
        <w:adjustRightInd w:val="0"/>
        <w:spacing w:after="0" w:line="240" w:lineRule="auto"/>
        <w:ind w:left="851"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meno, funkcia, dátum a podpis zodpovednej osoby, ktorá vykonala prieskum. </w:t>
      </w:r>
    </w:p>
    <w:p w:rsidR="00C532C8" w:rsidRPr="000157BB" w:rsidRDefault="00C532C8" w:rsidP="000157BB">
      <w:pPr>
        <w:autoSpaceDE w:val="0"/>
        <w:autoSpaceDN w:val="0"/>
        <w:adjustRightInd w:val="0"/>
        <w:spacing w:before="120" w:after="120" w:line="240" w:lineRule="auto"/>
        <w:ind w:left="426"/>
        <w:jc w:val="both"/>
        <w:rPr>
          <w:rFonts w:asciiTheme="minorHAnsi" w:hAnsiTheme="minorHAnsi"/>
          <w:sz w:val="20"/>
          <w:szCs w:val="20"/>
        </w:rPr>
      </w:pPr>
    </w:p>
    <w:p w:rsidR="0067529B" w:rsidRDefault="00FC5B9C" w:rsidP="0025629F">
      <w:pPr>
        <w:pStyle w:val="Nadpis4"/>
        <w:numPr>
          <w:ilvl w:val="3"/>
          <w:numId w:val="106"/>
        </w:numPr>
        <w:tabs>
          <w:tab w:val="left" w:pos="1276"/>
        </w:tabs>
        <w:ind w:left="1276" w:hanging="850"/>
        <w:jc w:val="both"/>
        <w:rPr>
          <w:rFonts w:asciiTheme="minorHAnsi" w:hAnsiTheme="minorHAnsi"/>
          <w:color w:val="1F497D" w:themeColor="text2"/>
        </w:rPr>
        <w:pPrChange w:id="1021" w:author="Autor">
          <w:pPr>
            <w:pStyle w:val="Nadpis3"/>
            <w:numPr>
              <w:ilvl w:val="2"/>
              <w:numId w:val="106"/>
            </w:numPr>
            <w:ind w:left="1134" w:hanging="720"/>
            <w:jc w:val="both"/>
          </w:pPr>
        </w:pPrChange>
      </w:pPr>
      <w:bookmarkStart w:id="1022" w:name="_Toc480460397"/>
      <w:bookmarkStart w:id="1023" w:name="_Toc480460480"/>
      <w:bookmarkStart w:id="1024" w:name="_Toc480460398"/>
      <w:bookmarkStart w:id="1025" w:name="_Toc480460481"/>
      <w:bookmarkStart w:id="1026" w:name="_Toc480460399"/>
      <w:bookmarkStart w:id="1027" w:name="_Toc480460482"/>
      <w:bookmarkStart w:id="1028" w:name="_Toc480460400"/>
      <w:bookmarkStart w:id="1029" w:name="_Toc480460483"/>
      <w:bookmarkStart w:id="1030" w:name="_Toc480460401"/>
      <w:bookmarkStart w:id="1031" w:name="_Toc480460484"/>
      <w:bookmarkStart w:id="1032" w:name="_Toc480460402"/>
      <w:bookmarkStart w:id="1033" w:name="_Toc480460485"/>
      <w:bookmarkStart w:id="1034" w:name="_Toc480460403"/>
      <w:bookmarkStart w:id="1035" w:name="_Toc480460486"/>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3768F7" w:rsidRPr="00A72D99">
        <w:rPr>
          <w:rFonts w:asciiTheme="minorHAnsi" w:hAnsiTheme="minorHAnsi"/>
          <w:color w:val="1F497D" w:themeColor="text2"/>
        </w:rPr>
        <w:t>s</w:t>
      </w:r>
      <w:r w:rsidR="009425F5">
        <w:rPr>
          <w:rFonts w:asciiTheme="minorHAnsi" w:hAnsiTheme="minorHAnsi"/>
          <w:color w:val="1F497D" w:themeColor="text2"/>
        </w:rPr>
        <w:t xml:space="preserve"> </w:t>
      </w:r>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 xml:space="preserve">ktorých predpokladaná hodnota bez DPH je nižšia ako </w:t>
      </w:r>
      <w:r w:rsidR="00F30553">
        <w:rPr>
          <w:rFonts w:asciiTheme="minorHAnsi" w:hAnsiTheme="minorHAnsi"/>
          <w:color w:val="1F497D" w:themeColor="text2"/>
        </w:rPr>
        <w:br/>
      </w:r>
      <w:r w:rsidR="00365951">
        <w:rPr>
          <w:rFonts w:asciiTheme="minorHAnsi" w:hAnsiTheme="minorHAnsi"/>
          <w:color w:val="1F497D" w:themeColor="text2"/>
        </w:rPr>
        <w:t>1</w:t>
      </w:r>
      <w:r w:rsidR="00A20701" w:rsidRPr="00F575F5">
        <w:rPr>
          <w:rFonts w:asciiTheme="minorHAnsi" w:hAnsiTheme="minorHAnsi"/>
          <w:color w:val="1F497D" w:themeColor="text2"/>
        </w:rPr>
        <w:t xml:space="preserve">5 000 EUR (ďalej len „zákazky do </w:t>
      </w:r>
      <w:r w:rsidR="00365951">
        <w:rPr>
          <w:rFonts w:asciiTheme="minorHAnsi" w:hAnsiTheme="minorHAnsi"/>
          <w:color w:val="1F497D" w:themeColor="text2"/>
        </w:rPr>
        <w:t>1</w:t>
      </w:r>
      <w:r w:rsidR="00A20701" w:rsidRPr="00F575F5">
        <w:rPr>
          <w:rFonts w:asciiTheme="minorHAnsi" w:hAnsiTheme="minorHAnsi"/>
          <w:color w:val="1F497D" w:themeColor="text2"/>
        </w:rPr>
        <w:t>5</w:t>
      </w:r>
      <w:ins w:id="1036" w:author="Autor">
        <w:r w:rsidR="0025629F">
          <w:rPr>
            <w:rFonts w:asciiTheme="minorHAnsi" w:hAnsiTheme="minorHAnsi"/>
            <w:color w:val="1F497D" w:themeColor="text2"/>
          </w:rPr>
          <w:t xml:space="preserve"> </w:t>
        </w:r>
      </w:ins>
      <w:r w:rsidR="00A20701" w:rsidRPr="00F575F5">
        <w:rPr>
          <w:rFonts w:asciiTheme="minorHAnsi" w:hAnsiTheme="minorHAnsi"/>
          <w:color w:val="1F497D" w:themeColor="text2"/>
        </w:rPr>
        <w:t>000 EUR“)</w:t>
      </w:r>
    </w:p>
    <w:p w:rsidR="007E37BB" w:rsidRPr="008428D2" w:rsidRDefault="007E37BB">
      <w:pPr>
        <w:pStyle w:val="Odsekzoznamu"/>
        <w:numPr>
          <w:ilvl w:val="0"/>
          <w:numId w:val="196"/>
        </w:numPr>
        <w:spacing w:before="120" w:after="120" w:line="240" w:lineRule="auto"/>
        <w:ind w:left="426" w:hanging="426"/>
        <w:jc w:val="both"/>
        <w:rPr>
          <w:ins w:id="1037" w:author="Autor"/>
          <w:rFonts w:asciiTheme="minorHAnsi" w:hAnsiTheme="minorHAnsi"/>
          <w:sz w:val="20"/>
          <w:szCs w:val="20"/>
          <w:rPrChange w:id="1038" w:author="Autor">
            <w:rPr>
              <w:ins w:id="1039" w:author="Autor"/>
              <w:rFonts w:asciiTheme="minorHAnsi" w:hAnsiTheme="minorHAnsi"/>
              <w:color w:val="FF0000"/>
              <w:sz w:val="20"/>
              <w:szCs w:val="20"/>
            </w:rPr>
          </w:rPrChange>
        </w:rPr>
        <w:pPrChange w:id="1040" w:author="Autor">
          <w:pPr>
            <w:pStyle w:val="Odsekzoznamu"/>
            <w:numPr>
              <w:numId w:val="196"/>
            </w:numPr>
            <w:spacing w:before="120" w:after="120" w:line="240" w:lineRule="auto"/>
            <w:ind w:hanging="360"/>
            <w:jc w:val="both"/>
          </w:pPr>
        </w:pPrChange>
      </w:pPr>
      <w:ins w:id="1041" w:author="Autor">
        <w:r>
          <w:rPr>
            <w:rFonts w:asciiTheme="minorHAnsi" w:hAnsiTheme="minorHAnsi"/>
            <w:sz w:val="20"/>
            <w:szCs w:val="20"/>
          </w:rPr>
          <w:t xml:space="preserve"> </w:t>
        </w:r>
        <w:r w:rsidRPr="008428D2">
          <w:rPr>
            <w:rFonts w:asciiTheme="minorHAnsi" w:hAnsiTheme="minorHAnsi"/>
            <w:sz w:val="20"/>
            <w:szCs w:val="20"/>
            <w:rPrChange w:id="1042" w:author="Autor">
              <w:rPr>
                <w:rFonts w:asciiTheme="minorHAnsi" w:hAnsiTheme="minorHAnsi"/>
                <w:color w:val="FF0000"/>
                <w:sz w:val="20"/>
                <w:szCs w:val="20"/>
              </w:rPr>
            </w:rPrChange>
          </w:rPr>
          <w:t>V prípade zákaziek s nízkou hodnotou, ktorých predpokladaná hodnota je do 15 000 EUR bez DPH, Prijímateľ môže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 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ins>
    </w:p>
    <w:p w:rsidR="00554478" w:rsidRPr="000157BB" w:rsidRDefault="007E37BB" w:rsidP="007E37BB">
      <w:pPr>
        <w:numPr>
          <w:ilvl w:val="0"/>
          <w:numId w:val="196"/>
        </w:numPr>
        <w:autoSpaceDE w:val="0"/>
        <w:autoSpaceDN w:val="0"/>
        <w:adjustRightInd w:val="0"/>
        <w:spacing w:before="120" w:after="120" w:line="240" w:lineRule="auto"/>
        <w:ind w:left="426" w:hanging="422"/>
        <w:jc w:val="both"/>
        <w:rPr>
          <w:rFonts w:asciiTheme="minorHAnsi" w:hAnsiTheme="minorHAnsi"/>
          <w:sz w:val="20"/>
          <w:szCs w:val="20"/>
        </w:rPr>
      </w:pPr>
      <w:ins w:id="1043" w:author="Autor">
        <w:r>
          <w:rPr>
            <w:rFonts w:asciiTheme="minorHAnsi" w:hAnsiTheme="minorHAnsi"/>
            <w:sz w:val="20"/>
            <w:szCs w:val="20"/>
          </w:rPr>
          <w:t xml:space="preserve"> </w:t>
        </w:r>
      </w:ins>
      <w:del w:id="1044" w:author="Autor">
        <w:r w:rsidR="00554478" w:rsidRPr="000157BB" w:rsidDel="007E37BB">
          <w:rPr>
            <w:rFonts w:asciiTheme="minorHAnsi" w:hAnsiTheme="minorHAnsi"/>
            <w:sz w:val="20"/>
            <w:szCs w:val="20"/>
          </w:rPr>
          <w:delText xml:space="preserve">V prípade zákaziek do </w:delText>
        </w:r>
        <w:r w:rsidR="007C3D9D" w:rsidDel="007E37BB">
          <w:rPr>
            <w:rFonts w:asciiTheme="minorHAnsi" w:hAnsiTheme="minorHAnsi"/>
            <w:sz w:val="20"/>
            <w:szCs w:val="20"/>
          </w:rPr>
          <w:delText>1</w:delText>
        </w:r>
        <w:r w:rsidR="00554478" w:rsidRPr="000157BB" w:rsidDel="007E37BB">
          <w:rPr>
            <w:rFonts w:asciiTheme="minorHAnsi" w:hAnsiTheme="minorHAnsi"/>
            <w:sz w:val="20"/>
            <w:szCs w:val="20"/>
          </w:rPr>
          <w:delText xml:space="preserve">5 000 EUR nie je potrebné predloženie písomných ponúk, avšak </w:delText>
        </w:r>
        <w:r w:rsidR="00554478" w:rsidRPr="00B97E60" w:rsidDel="007E37BB">
          <w:rPr>
            <w:rFonts w:asciiTheme="minorHAnsi" w:hAnsiTheme="minorHAnsi"/>
            <w:b/>
            <w:color w:val="FF0000"/>
            <w:sz w:val="20"/>
            <w:szCs w:val="20"/>
          </w:rPr>
          <w:delText>Prijímateľ</w:delText>
        </w:r>
        <w:r w:rsidR="00554478" w:rsidRPr="00B97E60" w:rsidDel="007E37BB">
          <w:rPr>
            <w:rFonts w:asciiTheme="minorHAnsi" w:hAnsiTheme="minorHAnsi"/>
            <w:color w:val="FF0000"/>
            <w:sz w:val="20"/>
            <w:szCs w:val="20"/>
          </w:rPr>
          <w:delText xml:space="preserve"> </w:delText>
        </w:r>
        <w:r w:rsidR="00554478" w:rsidRPr="000157BB" w:rsidDel="007E37BB">
          <w:rPr>
            <w:rFonts w:asciiTheme="minorHAnsi" w:hAnsiTheme="minorHAnsi"/>
            <w:sz w:val="20"/>
            <w:szCs w:val="20"/>
          </w:rPr>
          <w:delText>musí zdôvodniť výber úspešného uchádzača na základe prieskumu trhu  (napr. formou faxu, web stránky, katalógov, cenových ponúk, atď. okrem telefonického prieskumu). Tento prieskum musí byť riadne zdokumentovaný</w:delText>
        </w:r>
        <w:r w:rsidR="00C10A05" w:rsidDel="007E37BB">
          <w:rPr>
            <w:rFonts w:asciiTheme="minorHAnsi" w:hAnsiTheme="minorHAnsi"/>
            <w:sz w:val="20"/>
            <w:szCs w:val="20"/>
          </w:rPr>
          <w:delText xml:space="preserve"> </w:delText>
        </w:r>
        <w:r w:rsidR="00554478" w:rsidRPr="000157BB" w:rsidDel="007E37BB">
          <w:rPr>
            <w:rFonts w:asciiTheme="minorHAnsi" w:hAnsiTheme="minorHAnsi"/>
            <w:sz w:val="20"/>
            <w:szCs w:val="20"/>
          </w:rPr>
          <w:delText xml:space="preserve">(pre prieskum sa požadujú informácie v zložení: názov záujemcu,  kontaktná osoba záujemcu, telefónne číslo) a musí byť z neho hodnoverne zrejmý výsledok výberu úspešného uchádzača. Pri tomto type zákaziek je </w:delText>
        </w:r>
        <w:r w:rsidR="003B1287" w:rsidRPr="000157BB" w:rsidDel="007E37BB">
          <w:rPr>
            <w:rFonts w:asciiTheme="minorHAnsi" w:hAnsiTheme="minorHAnsi"/>
            <w:sz w:val="20"/>
            <w:szCs w:val="20"/>
          </w:rPr>
          <w:delText>P</w:delText>
        </w:r>
        <w:r w:rsidR="00554478" w:rsidRPr="000157BB" w:rsidDel="007E37BB">
          <w:rPr>
            <w:rFonts w:asciiTheme="minorHAnsi" w:hAnsiTheme="minorHAnsi"/>
            <w:sz w:val="20"/>
            <w:szCs w:val="20"/>
          </w:rPr>
          <w:delText xml:space="preserve">rijímateľ povinný osloviť minimálne 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delText>
        </w:r>
        <w:r w:rsidR="003B1287" w:rsidRPr="000157BB" w:rsidDel="007E37BB">
          <w:rPr>
            <w:rFonts w:asciiTheme="minorHAnsi" w:hAnsiTheme="minorHAnsi"/>
            <w:sz w:val="20"/>
            <w:szCs w:val="20"/>
          </w:rPr>
          <w:delText>P</w:delText>
        </w:r>
        <w:r w:rsidR="00554478" w:rsidRPr="000157BB" w:rsidDel="007E37BB">
          <w:rPr>
            <w:rFonts w:asciiTheme="minorHAnsi" w:hAnsiTheme="minorHAnsi"/>
            <w:sz w:val="20"/>
            <w:szCs w:val="20"/>
          </w:rPr>
          <w:delText xml:space="preserve">rijímateľ je povinný vyhodnotiť ponuky v súlade s podmienkami a kritériami, ktoré si pre tento účel určil. </w:delText>
        </w:r>
      </w:del>
      <w:r w:rsidR="00554478" w:rsidRPr="000157BB">
        <w:rPr>
          <w:rFonts w:asciiTheme="minorHAnsi" w:hAnsiTheme="minorHAnsi"/>
          <w:sz w:val="20"/>
          <w:szCs w:val="20"/>
        </w:rPr>
        <w:t xml:space="preserve">Vo výnimočných prípadoch, kedy môže ísť o jedinečný predmet zákazky môže </w:t>
      </w:r>
      <w:r w:rsidR="003B1287" w:rsidRPr="000157BB">
        <w:rPr>
          <w:rFonts w:asciiTheme="minorHAnsi" w:hAnsiTheme="minorHAnsi"/>
          <w:sz w:val="20"/>
          <w:szCs w:val="20"/>
        </w:rPr>
        <w:t>P</w:t>
      </w:r>
      <w:r w:rsidR="00554478" w:rsidRPr="000157BB">
        <w:rPr>
          <w:rFonts w:asciiTheme="minorHAnsi" w:hAnsiTheme="minorHAnsi"/>
          <w:sz w:val="20"/>
          <w:szCs w:val="20"/>
        </w:rPr>
        <w:t xml:space="preserve">rijímateľ osloviť/identifikovať aj menej ako troch záujemcov, pričom táto výnimka musí byť zo strany </w:t>
      </w:r>
      <w:r w:rsidR="003B1287" w:rsidRPr="000157BB">
        <w:rPr>
          <w:rFonts w:asciiTheme="minorHAnsi" w:hAnsiTheme="minorHAnsi"/>
          <w:sz w:val="20"/>
          <w:szCs w:val="20"/>
        </w:rPr>
        <w:t>P</w:t>
      </w:r>
      <w:r w:rsidR="00554478" w:rsidRPr="000157BB">
        <w:rPr>
          <w:rFonts w:asciiTheme="minorHAnsi" w:hAnsiTheme="minorHAnsi"/>
          <w:sz w:val="20"/>
          <w:szCs w:val="20"/>
        </w:rPr>
        <w:t>rijímateľa riadne zdôvodnená a podložená.</w:t>
      </w:r>
    </w:p>
    <w:p w:rsidR="00554478" w:rsidRPr="000157BB" w:rsidRDefault="00554478" w:rsidP="007E37BB">
      <w:pPr>
        <w:numPr>
          <w:ilvl w:val="0"/>
          <w:numId w:val="196"/>
        </w:numPr>
        <w:autoSpaceDE w:val="0"/>
        <w:autoSpaceDN w:val="0"/>
        <w:adjustRightInd w:val="0"/>
        <w:spacing w:before="120" w:after="120" w:line="240" w:lineRule="auto"/>
        <w:ind w:left="426" w:hanging="422"/>
        <w:jc w:val="both"/>
        <w:rPr>
          <w:rFonts w:asciiTheme="minorHAnsi" w:hAnsiTheme="minorHAnsi"/>
          <w:sz w:val="20"/>
          <w:szCs w:val="20"/>
        </w:rPr>
      </w:pPr>
      <w:r w:rsidRPr="000157BB">
        <w:rPr>
          <w:rFonts w:asciiTheme="minorHAnsi" w:hAnsiTheme="minorHAnsi"/>
          <w:sz w:val="20"/>
          <w:szCs w:val="20"/>
        </w:rPr>
        <w:t xml:space="preserve">Pri zákazkách do </w:t>
      </w:r>
      <w:r w:rsidR="00365951">
        <w:rPr>
          <w:rFonts w:asciiTheme="minorHAnsi" w:hAnsiTheme="minorHAnsi"/>
          <w:sz w:val="20"/>
          <w:szCs w:val="20"/>
        </w:rPr>
        <w:t>1</w:t>
      </w:r>
      <w:r w:rsidRPr="000157BB">
        <w:rPr>
          <w:rFonts w:asciiTheme="minorHAnsi" w:hAnsiTheme="minorHAnsi"/>
          <w:sz w:val="20"/>
          <w:szCs w:val="20"/>
        </w:rPr>
        <w:t>5</w:t>
      </w:r>
      <w:r w:rsidR="00B36146">
        <w:rPr>
          <w:rFonts w:asciiTheme="minorHAnsi" w:hAnsiTheme="minorHAnsi"/>
          <w:sz w:val="20"/>
          <w:szCs w:val="20"/>
        </w:rPr>
        <w:t xml:space="preserve"> </w:t>
      </w:r>
      <w:r w:rsidRPr="000157BB">
        <w:rPr>
          <w:rFonts w:asciiTheme="minorHAnsi" w:hAnsiTheme="minorHAnsi"/>
          <w:sz w:val="20"/>
          <w:szCs w:val="20"/>
        </w:rPr>
        <w:t xml:space="preserve">000 EUR nie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t>
      </w:r>
      <w:r w:rsidR="003B1287" w:rsidRPr="000157BB">
        <w:rPr>
          <w:rFonts w:asciiTheme="minorHAnsi" w:hAnsiTheme="minorHAnsi"/>
          <w:sz w:val="20"/>
          <w:szCs w:val="20"/>
        </w:rPr>
        <w:t>P</w:t>
      </w:r>
      <w:r w:rsidRPr="000157BB">
        <w:rPr>
          <w:rFonts w:asciiTheme="minorHAnsi" w:hAnsiTheme="minorHAnsi"/>
          <w:sz w:val="20"/>
          <w:szCs w:val="20"/>
        </w:rPr>
        <w:t xml:space="preserve">rijímateľa dodržať pri obstarávaní takejto zákazky  základné princípy VO. </w:t>
      </w:r>
    </w:p>
    <w:p w:rsidR="00554478" w:rsidRPr="000157BB" w:rsidRDefault="00554478" w:rsidP="007E37BB">
      <w:pPr>
        <w:numPr>
          <w:ilvl w:val="0"/>
          <w:numId w:val="196"/>
        </w:numPr>
        <w:autoSpaceDE w:val="0"/>
        <w:autoSpaceDN w:val="0"/>
        <w:adjustRightInd w:val="0"/>
        <w:spacing w:before="120" w:after="120" w:line="240" w:lineRule="auto"/>
        <w:ind w:left="426" w:hanging="422"/>
        <w:jc w:val="both"/>
        <w:rPr>
          <w:rFonts w:asciiTheme="minorHAnsi" w:hAnsiTheme="minorHAnsi"/>
          <w:sz w:val="20"/>
          <w:szCs w:val="20"/>
        </w:rPr>
      </w:pPr>
      <w:r w:rsidRPr="000157BB">
        <w:rPr>
          <w:rFonts w:asciiTheme="minorHAnsi" w:hAnsiTheme="minorHAnsi"/>
          <w:sz w:val="20"/>
          <w:szCs w:val="20"/>
        </w:rPr>
        <w:t xml:space="preserve">Náležitosti záznamu z prieskumu trhu sú najmä: identifikácia </w:t>
      </w:r>
      <w:r w:rsidR="003B1287" w:rsidRPr="000157BB">
        <w:rPr>
          <w:rFonts w:asciiTheme="minorHAnsi" w:hAnsiTheme="minorHAnsi"/>
          <w:sz w:val="20"/>
          <w:szCs w:val="20"/>
        </w:rPr>
        <w:t>P</w:t>
      </w:r>
      <w:r w:rsidRPr="000157BB">
        <w:rPr>
          <w:rFonts w:asciiTheme="minorHAnsi" w:hAnsiTheme="minorHAnsi"/>
          <w:sz w:val="20"/>
          <w:szCs w:val="20"/>
        </w:rPr>
        <w: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604788" w:rsidRPr="00FC03BE" w:rsidRDefault="00554478" w:rsidP="00FC03BE">
      <w:pPr>
        <w:pStyle w:val="Odsekzoznamu"/>
        <w:numPr>
          <w:ilvl w:val="0"/>
          <w:numId w:val="196"/>
        </w:numPr>
        <w:spacing w:before="120" w:after="120" w:line="240" w:lineRule="auto"/>
        <w:ind w:left="426" w:hanging="426"/>
        <w:jc w:val="both"/>
        <w:rPr>
          <w:rFonts w:asciiTheme="minorHAnsi" w:hAnsiTheme="minorHAnsi"/>
          <w:sz w:val="20"/>
          <w:szCs w:val="20"/>
          <w:rPrChange w:id="1045" w:author="Autor">
            <w:rPr>
              <w:rFonts w:asciiTheme="minorHAnsi" w:hAnsiTheme="minorHAnsi"/>
              <w:color w:val="FF0000"/>
              <w:sz w:val="20"/>
              <w:szCs w:val="20"/>
            </w:rPr>
          </w:rPrChange>
        </w:rPr>
        <w:pPrChange w:id="1046" w:author="Autor">
          <w:pPr>
            <w:pStyle w:val="Odsekzoznamu"/>
            <w:numPr>
              <w:numId w:val="196"/>
            </w:numPr>
            <w:spacing w:before="120" w:after="120" w:line="240" w:lineRule="auto"/>
            <w:ind w:left="426" w:hanging="720"/>
            <w:jc w:val="both"/>
          </w:pPr>
        </w:pPrChange>
      </w:pPr>
      <w:r w:rsidRPr="000157BB">
        <w:rPr>
          <w:rFonts w:asciiTheme="minorHAnsi" w:hAnsiTheme="minorHAnsi"/>
          <w:sz w:val="20"/>
          <w:szCs w:val="20"/>
        </w:rPr>
        <w:t xml:space="preserve">V rámci kontroly zákaziek do </w:t>
      </w:r>
      <w:r w:rsidR="00365951">
        <w:rPr>
          <w:rFonts w:asciiTheme="minorHAnsi" w:hAnsiTheme="minorHAnsi"/>
          <w:sz w:val="20"/>
          <w:szCs w:val="20"/>
        </w:rPr>
        <w:t>1</w:t>
      </w:r>
      <w:r w:rsidRPr="000157BB">
        <w:rPr>
          <w:rFonts w:asciiTheme="minorHAnsi" w:hAnsiTheme="minorHAnsi"/>
          <w:sz w:val="20"/>
          <w:szCs w:val="20"/>
        </w:rPr>
        <w:t xml:space="preserve">5 000 EUR môže RO vykonať kontrolu počas kontroly predmetného výdavku v rámci ŽoP. </w:t>
      </w:r>
      <w:r w:rsidR="001F24BA" w:rsidRPr="000157BB">
        <w:rPr>
          <w:rFonts w:asciiTheme="minorHAnsi" w:hAnsiTheme="minorHAnsi"/>
          <w:sz w:val="20"/>
          <w:szCs w:val="20"/>
        </w:rPr>
        <w:t>RO</w:t>
      </w:r>
      <w:r w:rsidRPr="000157BB">
        <w:rPr>
          <w:rFonts w:asciiTheme="minorHAnsi" w:hAnsiTheme="minorHAnsi"/>
          <w:sz w:val="20"/>
          <w:szCs w:val="20"/>
        </w:rPr>
        <w:t xml:space="preserve"> overí dodržanie pravidiel na zadávanie tohto typu zákazky v zmysle tejto kapitoly. Uvedeným nie je dotknutá povinnosť kontroly oprávnenosti výdavku v rámci kontroly deklarovaných výdavkov </w:t>
      </w:r>
      <w:r w:rsidR="003B1287" w:rsidRPr="000157BB">
        <w:rPr>
          <w:rFonts w:asciiTheme="minorHAnsi" w:hAnsiTheme="minorHAnsi"/>
          <w:sz w:val="20"/>
          <w:szCs w:val="20"/>
        </w:rPr>
        <w:t>P</w:t>
      </w:r>
      <w:r w:rsidRPr="000157BB">
        <w:rPr>
          <w:rFonts w:asciiTheme="minorHAnsi" w:hAnsiTheme="minorHAnsi"/>
          <w:sz w:val="20"/>
          <w:szCs w:val="20"/>
        </w:rPr>
        <w:t xml:space="preserve">rijímateľa vo fáze ŽoP </w:t>
      </w:r>
      <w:r w:rsidR="00F15F0C" w:rsidRPr="000157BB">
        <w:rPr>
          <w:rFonts w:asciiTheme="minorHAnsi" w:hAnsiTheme="minorHAnsi"/>
          <w:sz w:val="20"/>
          <w:szCs w:val="20"/>
        </w:rPr>
        <w:t>.</w:t>
      </w:r>
      <w:ins w:id="1047" w:author="Autor">
        <w:r w:rsidR="009B7F97">
          <w:rPr>
            <w:rFonts w:asciiTheme="minorHAnsi" w:hAnsiTheme="minorHAnsi"/>
            <w:sz w:val="20"/>
            <w:szCs w:val="20"/>
          </w:rPr>
          <w:t xml:space="preserve"> </w:t>
        </w:r>
        <w:del w:id="1048" w:author="Autor">
          <w:r w:rsidR="009B7F97" w:rsidRPr="00FC03BE" w:rsidDel="007E37BB">
            <w:rPr>
              <w:rFonts w:asciiTheme="minorHAnsi" w:hAnsiTheme="minorHAnsi"/>
              <w:sz w:val="20"/>
              <w:szCs w:val="20"/>
              <w:rPrChange w:id="1049" w:author="Autor">
                <w:rPr>
                  <w:rFonts w:asciiTheme="minorHAnsi" w:hAnsiTheme="minorHAnsi"/>
                  <w:color w:val="FF0000"/>
                  <w:sz w:val="20"/>
                  <w:szCs w:val="20"/>
                </w:rPr>
              </w:rPrChange>
            </w:rPr>
            <w:delText>V prípade zákaziek s nízkou hodnotou, ktorých predpokladaná hodnota je do 515 000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 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delText>
          </w:r>
        </w:del>
      </w:ins>
    </w:p>
    <w:p w:rsidR="00365951" w:rsidRPr="003305BD" w:rsidRDefault="00365951" w:rsidP="007E37BB">
      <w:pPr>
        <w:numPr>
          <w:ilvl w:val="0"/>
          <w:numId w:val="196"/>
        </w:numPr>
        <w:spacing w:before="120" w:after="120" w:line="240" w:lineRule="auto"/>
        <w:ind w:left="426" w:hanging="422"/>
        <w:jc w:val="both"/>
        <w:rPr>
          <w:rFonts w:asciiTheme="minorHAnsi" w:hAnsiTheme="minorHAnsi"/>
          <w:sz w:val="20"/>
          <w:szCs w:val="20"/>
        </w:rPr>
      </w:pPr>
      <w:r w:rsidRPr="003305BD">
        <w:rPr>
          <w:rFonts w:asciiTheme="minorHAnsi" w:hAnsiTheme="minorHAnsi"/>
          <w:sz w:val="20"/>
          <w:szCs w:val="20"/>
        </w:rPr>
        <w:lastRenderedPageBreak/>
        <w:t xml:space="preserve">V prípade zákaziek s nízkou hodnotou, ktorých predpokladaná hodnota je do 5 000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 </w:t>
      </w:r>
    </w:p>
    <w:p w:rsidR="00604788" w:rsidRDefault="00604788" w:rsidP="000157BB">
      <w:pPr>
        <w:spacing w:before="120" w:after="120" w:line="288" w:lineRule="auto"/>
        <w:jc w:val="both"/>
        <w:rPr>
          <w:rFonts w:asciiTheme="minorHAnsi" w:hAnsiTheme="minorHAnsi"/>
          <w:color w:val="FF0000"/>
          <w:sz w:val="20"/>
          <w:szCs w:val="20"/>
        </w:rPr>
      </w:pPr>
    </w:p>
    <w:p w:rsidR="0051732E" w:rsidRPr="000157BB" w:rsidRDefault="0051732E" w:rsidP="000157BB">
      <w:pPr>
        <w:pStyle w:val="Nadpis3"/>
        <w:numPr>
          <w:ilvl w:val="2"/>
          <w:numId w:val="106"/>
        </w:numPr>
        <w:ind w:left="1134"/>
        <w:jc w:val="both"/>
        <w:rPr>
          <w:rFonts w:asciiTheme="minorHAnsi" w:hAnsiTheme="minorHAnsi"/>
          <w:color w:val="1F497D" w:themeColor="text2"/>
        </w:rPr>
      </w:pPr>
      <w:bookmarkStart w:id="1050" w:name="_Toc480460405"/>
      <w:bookmarkStart w:id="1051" w:name="_Toc480460488"/>
      <w:bookmarkStart w:id="1052" w:name="_Toc532217051"/>
      <w:bookmarkEnd w:id="1050"/>
      <w:bookmarkEnd w:id="1051"/>
      <w:r w:rsidRPr="000157BB">
        <w:rPr>
          <w:rFonts w:asciiTheme="minorHAnsi" w:hAnsiTheme="minorHAnsi"/>
          <w:color w:val="1F497D" w:themeColor="text2"/>
        </w:rPr>
        <w:t>Ostatné postupy obstarávania a kontroly zákaziek</w:t>
      </w:r>
      <w:bookmarkEnd w:id="1052"/>
    </w:p>
    <w:p w:rsidR="0051732E" w:rsidRPr="00967DD8" w:rsidRDefault="0051732E">
      <w:pPr>
        <w:pStyle w:val="Nadpis4"/>
        <w:numPr>
          <w:ilvl w:val="3"/>
          <w:numId w:val="106"/>
        </w:numPr>
        <w:tabs>
          <w:tab w:val="left" w:pos="3119"/>
        </w:tabs>
        <w:ind w:left="1134" w:hanging="708"/>
        <w:jc w:val="both"/>
        <w:rPr>
          <w:rFonts w:asciiTheme="minorHAnsi" w:hAnsiTheme="minorHAnsi"/>
          <w:i w:val="0"/>
          <w:color w:val="1F497D" w:themeColor="text2"/>
          <w:u w:val="single"/>
          <w:rPrChange w:id="1053" w:author="Autor">
            <w:rPr>
              <w:rFonts w:asciiTheme="minorHAnsi" w:hAnsiTheme="minorHAnsi"/>
              <w:b w:val="0"/>
              <w:i w:val="0"/>
              <w:color w:val="1F497D" w:themeColor="text2"/>
              <w:u w:val="single"/>
            </w:rPr>
          </w:rPrChange>
        </w:rPr>
        <w:pPrChange w:id="1054" w:author="Autor">
          <w:pPr>
            <w:pStyle w:val="Nadpis4"/>
            <w:numPr>
              <w:ilvl w:val="3"/>
              <w:numId w:val="106"/>
            </w:numPr>
            <w:tabs>
              <w:tab w:val="left" w:pos="3119"/>
            </w:tabs>
            <w:ind w:left="3119" w:hanging="1276"/>
            <w:jc w:val="both"/>
          </w:pPr>
        </w:pPrChange>
      </w:pPr>
      <w:r w:rsidRPr="0050678A">
        <w:rPr>
          <w:rFonts w:asciiTheme="minorHAnsi" w:hAnsiTheme="minorHAnsi"/>
          <w:color w:val="1F497D" w:themeColor="text2"/>
        </w:rPr>
        <w:t xml:space="preserve">Kontrola verejného obstarávania realizovaného </w:t>
      </w:r>
      <w:r w:rsidRPr="0050678A">
        <w:rPr>
          <w:rFonts w:asciiTheme="minorHAnsi" w:hAnsiTheme="minorHAnsi"/>
          <w:color w:val="1F497D" w:themeColor="text2"/>
          <w:u w:val="single"/>
        </w:rPr>
        <w:t>c</w:t>
      </w:r>
      <w:r w:rsidRPr="00967DD8">
        <w:rPr>
          <w:rFonts w:asciiTheme="minorHAnsi" w:hAnsiTheme="minorHAnsi"/>
          <w:color w:val="1F497D" w:themeColor="text2"/>
          <w:u w:val="single"/>
        </w:rPr>
        <w:t>ez elektronické trhovisko</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 xml:space="preserve">Elektronické trhovisko je informačný systém verejnej správy, ktorý slúži na zabezpečenie ponuky a nákupu tovarov, stavebných prác alebo služieb </w:t>
      </w:r>
      <w:r w:rsidRPr="008C717E">
        <w:rPr>
          <w:rFonts w:asciiTheme="minorHAnsi" w:hAnsiTheme="minorHAnsi"/>
          <w:b/>
          <w:sz w:val="20"/>
          <w:szCs w:val="20"/>
        </w:rPr>
        <w:t>bežne dostupných na trhu</w:t>
      </w:r>
      <w:r w:rsidRPr="0040222E">
        <w:rPr>
          <w:rFonts w:asciiTheme="minorHAnsi" w:hAnsiTheme="minorHAnsi"/>
          <w:sz w:val="20"/>
          <w:szCs w:val="20"/>
        </w:rPr>
        <w:t>, ako aj na zabezpečenie s tým súvisiacich činností. Správcom elektronického trhoviska je Ministerstvo vnútra SR.</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Prijímatelia, ktorí spĺňajú podmienky uvedené v § 108 ods. 1 písm. a) ZVO a </w:t>
      </w:r>
      <w:r w:rsidRPr="008C717E">
        <w:rPr>
          <w:rFonts w:asciiTheme="minorHAnsi" w:hAnsiTheme="minorHAnsi"/>
          <w:b/>
          <w:sz w:val="20"/>
          <w:szCs w:val="20"/>
        </w:rPr>
        <w:t xml:space="preserve">predpokladaná hodnota zákazky je rovnaká alebo vyššia ako </w:t>
      </w:r>
      <w:r w:rsidR="005828B9">
        <w:rPr>
          <w:rFonts w:asciiTheme="minorHAnsi" w:hAnsiTheme="minorHAnsi"/>
          <w:b/>
          <w:sz w:val="20"/>
          <w:szCs w:val="20"/>
        </w:rPr>
        <w:t>1</w:t>
      </w:r>
      <w:r w:rsidRPr="008C717E">
        <w:rPr>
          <w:rFonts w:asciiTheme="minorHAnsi" w:hAnsiTheme="minorHAnsi"/>
          <w:b/>
          <w:sz w:val="20"/>
          <w:szCs w:val="20"/>
        </w:rPr>
        <w:t>5</w:t>
      </w:r>
      <w:r w:rsidR="0018472F">
        <w:rPr>
          <w:rFonts w:asciiTheme="minorHAnsi" w:hAnsiTheme="minorHAnsi"/>
          <w:b/>
          <w:sz w:val="20"/>
          <w:szCs w:val="20"/>
        </w:rPr>
        <w:t xml:space="preserve"> </w:t>
      </w:r>
      <w:r w:rsidRPr="008C717E">
        <w:rPr>
          <w:rFonts w:asciiTheme="minorHAnsi" w:hAnsiTheme="minorHAnsi"/>
          <w:b/>
          <w:sz w:val="20"/>
          <w:szCs w:val="20"/>
        </w:rPr>
        <w:t>000 EUR</w:t>
      </w:r>
      <w:r w:rsidRPr="0040222E">
        <w:rPr>
          <w:rFonts w:asciiTheme="minorHAnsi" w:hAnsiTheme="minorHAnsi"/>
          <w:sz w:val="20"/>
          <w:szCs w:val="20"/>
        </w:rPr>
        <w:t xml:space="preserve">, </w:t>
      </w:r>
      <w:r w:rsidR="005828B9">
        <w:rPr>
          <w:rFonts w:asciiTheme="minorHAnsi" w:hAnsiTheme="minorHAnsi"/>
          <w:sz w:val="20"/>
          <w:szCs w:val="20"/>
        </w:rPr>
        <w:t xml:space="preserve"> môžu </w:t>
      </w:r>
      <w:r w:rsidRPr="0040222E">
        <w:rPr>
          <w:rFonts w:asciiTheme="minorHAnsi" w:hAnsiTheme="minorHAnsi"/>
          <w:sz w:val="20"/>
          <w:szCs w:val="20"/>
        </w:rPr>
        <w:t>postupovať podľa § 109 až 112 ZVO, ak ide o dodanie tovaru, uskutočnenie stavebných prác alebo poskytnutie služby bežne dostupných na trhu, t.</w:t>
      </w:r>
      <w:ins w:id="1055" w:author="Autor">
        <w:r w:rsidR="004C1BAB">
          <w:rPr>
            <w:rFonts w:asciiTheme="minorHAnsi" w:hAnsiTheme="minorHAnsi"/>
            <w:sz w:val="20"/>
            <w:szCs w:val="20"/>
          </w:rPr>
          <w:t xml:space="preserve"> </w:t>
        </w:r>
      </w:ins>
      <w:r w:rsidRPr="0040222E">
        <w:rPr>
          <w:rFonts w:asciiTheme="minorHAnsi" w:hAnsiTheme="minorHAnsi"/>
          <w:sz w:val="20"/>
          <w:szCs w:val="20"/>
        </w:rPr>
        <w:t>j. realizovať obstarávanie prostredníctvom elektronického trhoviska. Prijímatelia môžu v zmysle § 66 ods. 8 realizovať cez elektronické trhovisko aj nadlimitnú verejnú súťaž na nákup tovarov a služieb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51732E" w:rsidRPr="0040222E" w:rsidRDefault="00706FD1" w:rsidP="00505CD1">
      <w:pPr>
        <w:numPr>
          <w:ilvl w:val="0"/>
          <w:numId w:val="145"/>
        </w:numPr>
        <w:spacing w:before="120" w:after="120" w:line="288" w:lineRule="auto"/>
        <w:ind w:left="426" w:hanging="425"/>
        <w:jc w:val="both"/>
        <w:rPr>
          <w:rFonts w:asciiTheme="minorHAnsi" w:hAnsiTheme="minorHAnsi"/>
          <w:sz w:val="20"/>
          <w:szCs w:val="20"/>
        </w:rPr>
      </w:pPr>
      <w:r>
        <w:rPr>
          <w:rFonts w:asciiTheme="minorHAnsi" w:hAnsiTheme="minorHAnsi"/>
          <w:b/>
          <w:color w:val="FF0000"/>
          <w:sz w:val="20"/>
          <w:szCs w:val="20"/>
        </w:rPr>
        <w:t>RO</w:t>
      </w:r>
      <w:r w:rsidR="0051732E" w:rsidRPr="0040222E">
        <w:rPr>
          <w:rFonts w:asciiTheme="minorHAnsi" w:hAnsiTheme="minorHAnsi"/>
          <w:sz w:val="20"/>
          <w:szCs w:val="20"/>
        </w:rPr>
        <w:t xml:space="preserve"> využíva na overenie predložených dokumentov a tiež pri dopĺňaní ďalších potrebných informácií, priamo príslušný informačný systém elektronického trhoviska a to v rozsahu verejne dostupnom.  </w:t>
      </w:r>
    </w:p>
    <w:p w:rsidR="00706FD1"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706FD1">
        <w:rPr>
          <w:rFonts w:asciiTheme="minorHAnsi" w:hAnsiTheme="minorHAnsi"/>
          <w:sz w:val="20"/>
          <w:szCs w:val="20"/>
        </w:rPr>
        <w:t>Pri výkone prvej ex-ante kontroly postupuje</w:t>
      </w:r>
      <w:r w:rsidRPr="00706FD1">
        <w:rPr>
          <w:rFonts w:asciiTheme="minorHAnsi" w:hAnsiTheme="minorHAnsi"/>
          <w:b/>
          <w:color w:val="FF0000"/>
          <w:sz w:val="20"/>
          <w:szCs w:val="20"/>
        </w:rPr>
        <w:t xml:space="preserve"> </w:t>
      </w:r>
      <w:r w:rsidR="00706FD1" w:rsidRPr="00706FD1">
        <w:rPr>
          <w:rFonts w:asciiTheme="minorHAnsi" w:hAnsiTheme="minorHAnsi"/>
          <w:b/>
          <w:color w:val="FF0000"/>
          <w:sz w:val="20"/>
          <w:szCs w:val="20"/>
        </w:rPr>
        <w:t>RO</w:t>
      </w:r>
      <w:r w:rsidRPr="00706FD1">
        <w:rPr>
          <w:rFonts w:asciiTheme="minorHAnsi" w:hAnsiTheme="minorHAnsi"/>
          <w:sz w:val="20"/>
          <w:szCs w:val="20"/>
        </w:rPr>
        <w:t xml:space="preserve"> podľa ustanovení </w:t>
      </w:r>
      <w:hyperlink w:anchor="kapitola_33721" w:tooltip="kapitoly 3.3.7.2.1" w:history="1">
        <w:r w:rsidRPr="00706FD1">
          <w:rPr>
            <w:rFonts w:asciiTheme="minorHAnsi" w:hAnsiTheme="minorHAnsi"/>
            <w:sz w:val="20"/>
            <w:szCs w:val="20"/>
          </w:rPr>
          <w:t xml:space="preserve">kapitoly </w:t>
        </w:r>
      </w:hyperlink>
      <w:r w:rsidR="00A64849">
        <w:rPr>
          <w:rStyle w:val="Hypertextovprepojenie"/>
          <w:rFonts w:asciiTheme="minorHAnsi" w:hAnsiTheme="minorHAnsi"/>
          <w:sz w:val="20"/>
          <w:szCs w:val="20"/>
        </w:rPr>
        <w:t xml:space="preserve"> 5.1.3 tejto príručky</w:t>
      </w:r>
      <w:r w:rsidRPr="00706FD1">
        <w:rPr>
          <w:rFonts w:asciiTheme="minorHAnsi" w:hAnsiTheme="minorHAnsi"/>
          <w:sz w:val="20"/>
          <w:szCs w:val="20"/>
        </w:rPr>
        <w:t xml:space="preserve">, pokiaľ nie je v tejto kapitole uvedené inak. Predmetom kontroly </w:t>
      </w:r>
      <w:r w:rsidR="00706FD1" w:rsidRPr="00706FD1">
        <w:rPr>
          <w:rFonts w:asciiTheme="minorHAnsi" w:hAnsiTheme="minorHAnsi"/>
          <w:sz w:val="20"/>
          <w:szCs w:val="20"/>
        </w:rPr>
        <w:t>RO</w:t>
      </w:r>
      <w:r w:rsidRPr="00706FD1">
        <w:rPr>
          <w:rFonts w:asciiTheme="minorHAnsi" w:hAnsiTheme="minorHAnsi"/>
          <w:sz w:val="20"/>
          <w:szCs w:val="2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w:t>
      </w:r>
      <w:r w:rsidRPr="00DA0AF5">
        <w:rPr>
          <w:rFonts w:asciiTheme="minorHAnsi" w:hAnsiTheme="minorHAnsi"/>
          <w:b/>
          <w:sz w:val="20"/>
          <w:szCs w:val="20"/>
          <w:rPrChange w:id="1056" w:author="Autor">
            <w:rPr>
              <w:rFonts w:asciiTheme="minorHAnsi" w:hAnsiTheme="minorHAnsi"/>
              <w:sz w:val="20"/>
              <w:szCs w:val="20"/>
            </w:rPr>
          </w:rPrChange>
        </w:rPr>
        <w:t xml:space="preserve">V rámci opisu predmetu zákazky a prípadných objednávkových atribútov  </w:t>
      </w:r>
      <w:r w:rsidR="00706FD1" w:rsidRPr="00DA0AF5">
        <w:rPr>
          <w:rFonts w:asciiTheme="minorHAnsi" w:hAnsiTheme="minorHAnsi"/>
          <w:b/>
          <w:sz w:val="20"/>
          <w:szCs w:val="20"/>
          <w:rPrChange w:id="1057" w:author="Autor">
            <w:rPr>
              <w:rFonts w:asciiTheme="minorHAnsi" w:hAnsiTheme="minorHAnsi"/>
              <w:sz w:val="20"/>
              <w:szCs w:val="20"/>
            </w:rPr>
          </w:rPrChange>
        </w:rPr>
        <w:t>RO overuje</w:t>
      </w:r>
      <w:r w:rsidRPr="00DA0AF5">
        <w:rPr>
          <w:rFonts w:asciiTheme="minorHAnsi" w:hAnsiTheme="minorHAnsi"/>
          <w:b/>
          <w:sz w:val="20"/>
          <w:szCs w:val="20"/>
          <w:rPrChange w:id="1058" w:author="Autor">
            <w:rPr>
              <w:rFonts w:asciiTheme="minorHAnsi" w:hAnsiTheme="minorHAnsi"/>
              <w:sz w:val="20"/>
              <w:szCs w:val="20"/>
            </w:rPr>
          </w:rPrChange>
        </w:rPr>
        <w:t>, či uvedené návrhy nie sú v rozpore s princípmi VO (napr. či verejný obstarávateľ pri špecifikovaní predmetu zákazky neporušil princíp nediskriminácie a rovnakého zaobchádzania).</w:t>
      </w:r>
      <w:r w:rsidRPr="00706FD1">
        <w:rPr>
          <w:rFonts w:asciiTheme="minorHAnsi" w:hAnsiTheme="minorHAnsi"/>
          <w:sz w:val="20"/>
          <w:szCs w:val="20"/>
        </w:rPr>
        <w:t xml:space="preserve"> Predmetom kontroly</w:t>
      </w:r>
      <w:r w:rsidR="00706FD1" w:rsidRPr="00706FD1">
        <w:rPr>
          <w:rFonts w:asciiTheme="minorHAnsi" w:hAnsiTheme="minorHAnsi"/>
          <w:sz w:val="20"/>
          <w:szCs w:val="20"/>
        </w:rPr>
        <w:t xml:space="preserve"> </w:t>
      </w:r>
      <w:r w:rsidRPr="00706FD1">
        <w:rPr>
          <w:rFonts w:asciiTheme="minorHAnsi" w:hAnsiTheme="minorHAnsi"/>
          <w:sz w:val="20"/>
          <w:szCs w:val="20"/>
        </w:rPr>
        <w:t xml:space="preserve">je aj skutočnosť, či nedovoleným rozdelením zákazky na viacero menších zákaziek realizovaných prostredníctvom elektronického trhoviska nebol porušený § 6 ods. 16  ZVO. Taktiež </w:t>
      </w:r>
      <w:r w:rsidR="00706FD1" w:rsidRPr="000157BB">
        <w:rPr>
          <w:rFonts w:asciiTheme="minorHAnsi" w:hAnsiTheme="minorHAnsi"/>
          <w:b/>
          <w:color w:val="FF0000"/>
          <w:sz w:val="20"/>
          <w:szCs w:val="20"/>
        </w:rPr>
        <w:t>RO</w:t>
      </w:r>
      <w:r w:rsidRPr="00706FD1">
        <w:rPr>
          <w:rFonts w:asciiTheme="minorHAnsi" w:hAnsiTheme="minorHAnsi"/>
          <w:color w:val="FF0000"/>
          <w:sz w:val="20"/>
          <w:szCs w:val="20"/>
        </w:rPr>
        <w:t xml:space="preserve"> </w:t>
      </w:r>
      <w:r w:rsidRPr="00DA0AF5">
        <w:rPr>
          <w:rFonts w:asciiTheme="minorHAnsi" w:hAnsiTheme="minorHAnsi"/>
          <w:b/>
          <w:sz w:val="20"/>
          <w:szCs w:val="20"/>
          <w:rPrChange w:id="1059" w:author="Autor">
            <w:rPr>
              <w:rFonts w:asciiTheme="minorHAnsi" w:hAnsiTheme="minorHAnsi"/>
              <w:sz w:val="20"/>
              <w:szCs w:val="20"/>
            </w:rPr>
          </w:rPrChange>
        </w:rPr>
        <w:t>overuje, či sú vhodne zvolené vzorové zmluvné podmienky pre daný typ zákazky</w:t>
      </w:r>
      <w:r w:rsidRPr="00706FD1">
        <w:rPr>
          <w:rFonts w:asciiTheme="minorHAnsi" w:hAnsiTheme="minorHAnsi"/>
          <w:sz w:val="20"/>
          <w:szCs w:val="20"/>
        </w:rPr>
        <w:t xml:space="preserve"> (napr. z aspektu spolufinancovania zákazky z fondov </w:t>
      </w:r>
      <w:r w:rsidR="00C532C8">
        <w:rPr>
          <w:rFonts w:asciiTheme="minorHAnsi" w:hAnsiTheme="minorHAnsi"/>
          <w:sz w:val="20"/>
          <w:szCs w:val="20"/>
        </w:rPr>
        <w:t>EÚ</w:t>
      </w:r>
      <w:r w:rsidRPr="00706FD1">
        <w:rPr>
          <w:rFonts w:asciiTheme="minorHAnsi" w:hAnsiTheme="minorHAnsi"/>
          <w:sz w:val="20"/>
          <w:szCs w:val="20"/>
        </w:rPr>
        <w:t xml:space="preserve">). </w:t>
      </w:r>
    </w:p>
    <w:p w:rsidR="0051732E" w:rsidRPr="00706FD1"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706FD1">
        <w:rPr>
          <w:rFonts w:asciiTheme="minorHAnsi" w:hAnsiTheme="minorHAnsi"/>
          <w:sz w:val="20"/>
          <w:szCs w:val="20"/>
        </w:rPr>
        <w:t xml:space="preserve">Pri výkone druhej ex-ante kontroly nadlimitných zákaziek realizovaných cez elektronické trhovisko, postupuje </w:t>
      </w:r>
      <w:r w:rsidR="00706FD1" w:rsidRPr="000157BB">
        <w:rPr>
          <w:rFonts w:asciiTheme="minorHAnsi" w:hAnsiTheme="minorHAnsi"/>
          <w:b/>
          <w:color w:val="FF0000"/>
          <w:sz w:val="20"/>
          <w:szCs w:val="20"/>
        </w:rPr>
        <w:t>RO</w:t>
      </w:r>
      <w:r w:rsidRPr="00706FD1">
        <w:rPr>
          <w:rFonts w:asciiTheme="minorHAnsi" w:hAnsiTheme="minorHAnsi"/>
          <w:sz w:val="20"/>
          <w:szCs w:val="20"/>
        </w:rPr>
        <w:t xml:space="preserve"> primerane podľa ustanovení kapitoly</w:t>
      </w:r>
      <w:r w:rsidR="001F1C2D">
        <w:rPr>
          <w:rFonts w:asciiTheme="minorHAnsi" w:hAnsiTheme="minorHAnsi"/>
          <w:sz w:val="20"/>
          <w:szCs w:val="20"/>
        </w:rPr>
        <w:t xml:space="preserve"> 5.1.4 tejto príručky</w:t>
      </w:r>
      <w:r w:rsidRPr="00706FD1">
        <w:rPr>
          <w:rFonts w:asciiTheme="minorHAnsi" w:hAnsiTheme="minorHAnsi"/>
          <w:sz w:val="20"/>
          <w:szCs w:val="20"/>
        </w:rPr>
        <w:t>, pričom podmienkou na uzavretie zmluvy je ukončenie finančnej kontroly VO zo strany RO OP TP.</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t xml:space="preserve">Pri výkone ex-post kontroly postupuje </w:t>
      </w:r>
      <w:r w:rsidR="00635D60" w:rsidRPr="000157BB">
        <w:rPr>
          <w:rFonts w:asciiTheme="minorHAnsi" w:hAnsiTheme="minorHAnsi"/>
          <w:b/>
          <w:color w:val="FF0000"/>
          <w:sz w:val="20"/>
          <w:szCs w:val="20"/>
        </w:rPr>
        <w:t>RO</w:t>
      </w:r>
      <w:r w:rsidR="00635D60" w:rsidRPr="00635D60">
        <w:rPr>
          <w:rFonts w:asciiTheme="minorHAnsi" w:hAnsiTheme="minorHAnsi"/>
          <w:color w:val="FF0000"/>
          <w:sz w:val="20"/>
          <w:szCs w:val="20"/>
        </w:rPr>
        <w:t xml:space="preserve"> </w:t>
      </w:r>
      <w:r w:rsidRPr="0040222E">
        <w:rPr>
          <w:rFonts w:asciiTheme="minorHAnsi" w:hAnsiTheme="minorHAnsi"/>
          <w:sz w:val="20"/>
          <w:szCs w:val="20"/>
        </w:rPr>
        <w:t>podľa príslušných ustanovení kapitoly</w:t>
      </w:r>
      <w:r w:rsidR="00A64849">
        <w:rPr>
          <w:rStyle w:val="Hypertextovprepojenie"/>
          <w:rFonts w:asciiTheme="minorHAnsi" w:hAnsiTheme="minorHAnsi"/>
          <w:sz w:val="20"/>
          <w:szCs w:val="20"/>
        </w:rPr>
        <w:t xml:space="preserve"> 5.1.5 a 5.1.6 tejto príručky</w:t>
      </w:r>
      <w:r w:rsidRPr="0040222E">
        <w:rPr>
          <w:rFonts w:asciiTheme="minorHAnsi" w:hAnsiTheme="minorHAnsi"/>
          <w:sz w:val="20"/>
          <w:szCs w:val="20"/>
        </w:rPr>
        <w:t>,  pokiaľ nie je v tejto kapitole uvedené inak. Dokumentáciu na kontrolu je prijímateľ povinný predložiť na RO vo fáze po vygenerovaní výslednej zmluvy príslušným elektronickým informačným systémom ,po jej zverejnení v zmysle zákona o  slobode informácií (pokiaľ sa jedná o povinnú osobu podľa zákona o  slobode informácií). Sprievodnú dokumentáciu tvorí okrem dokumentácie uvedenej v </w:t>
      </w:r>
      <w:hyperlink w:anchor="kapitola_337210_ods_4" w:tooltip="ods. 4" w:history="1">
        <w:r w:rsidRPr="0040222E">
          <w:rPr>
            <w:rFonts w:asciiTheme="minorHAnsi" w:hAnsiTheme="minorHAnsi"/>
            <w:sz w:val="20"/>
            <w:szCs w:val="20"/>
          </w:rPr>
          <w:t>kapitole</w:t>
        </w:r>
      </w:hyperlink>
      <w:r w:rsidRPr="0040222E">
        <w:rPr>
          <w:rFonts w:asciiTheme="minorHAnsi" w:hAnsiTheme="minorHAnsi"/>
          <w:sz w:val="20"/>
          <w:szCs w:val="20"/>
        </w:rPr>
        <w:t xml:space="preserve"> </w:t>
      </w:r>
      <w:r w:rsidR="00A64849">
        <w:rPr>
          <w:rFonts w:asciiTheme="minorHAnsi" w:hAnsiTheme="minorHAnsi"/>
          <w:sz w:val="20"/>
          <w:szCs w:val="20"/>
        </w:rPr>
        <w:t xml:space="preserve">3.2.1 a 3.2.1.7 tejto príručky </w:t>
      </w:r>
      <w:r w:rsidRPr="0040222E">
        <w:rPr>
          <w:rFonts w:asciiTheme="minorHAnsi" w:hAnsiTheme="minorHAnsi"/>
          <w:sz w:val="20"/>
          <w:szCs w:val="20"/>
        </w:rPr>
        <w:t xml:space="preserve">(za podmienky, že nebola predmetom prvej ex-ante kontroly), automaticky vygenerovaná zmluva, ktorá je výsledkom VO a tiež protokol, ktorý zachytávajúci celý priebeh procesu zadávania zákazy prostredníctvom elektronického trhoviska. </w:t>
      </w:r>
    </w:p>
    <w:p w:rsidR="0051732E" w:rsidRPr="0040222E" w:rsidRDefault="0051732E" w:rsidP="00505CD1">
      <w:pPr>
        <w:numPr>
          <w:ilvl w:val="0"/>
          <w:numId w:val="145"/>
        </w:numPr>
        <w:spacing w:before="120" w:after="120" w:line="288" w:lineRule="auto"/>
        <w:ind w:left="426" w:hanging="425"/>
        <w:jc w:val="both"/>
        <w:rPr>
          <w:rFonts w:asciiTheme="minorHAnsi" w:hAnsiTheme="minorHAnsi"/>
          <w:sz w:val="20"/>
          <w:szCs w:val="20"/>
        </w:rPr>
      </w:pPr>
      <w:r w:rsidRPr="0040222E">
        <w:rPr>
          <w:rFonts w:asciiTheme="minorHAnsi" w:hAnsiTheme="minorHAnsi"/>
          <w:sz w:val="20"/>
          <w:szCs w:val="20"/>
        </w:rPr>
        <w:lastRenderedPageBreak/>
        <w:t xml:space="preserve">V prípade, že pri ex-post kontrole zo strany RO, ktorej súčasťou je vecná kontrola verejného obstarávania, bude zistené porušenie, ktoré môže mať vplyv na oprávnenosť výdavkov, </w:t>
      </w:r>
      <w:r w:rsidR="00635D60" w:rsidRPr="00635D60">
        <w:rPr>
          <w:rFonts w:asciiTheme="minorHAnsi" w:hAnsiTheme="minorHAnsi"/>
          <w:color w:val="FF0000"/>
          <w:sz w:val="20"/>
          <w:szCs w:val="20"/>
        </w:rPr>
        <w:t>RO</w:t>
      </w:r>
      <w:r w:rsidRPr="0040222E">
        <w:rPr>
          <w:rFonts w:asciiTheme="minorHAnsi" w:hAnsiTheme="minorHAnsi"/>
          <w:sz w:val="20"/>
          <w:szCs w:val="20"/>
        </w:rPr>
        <w:t xml:space="preserve"> v záveroch kontroly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finančnú opravu a </w:t>
      </w:r>
      <w:r w:rsidR="00635D60" w:rsidRPr="000157BB">
        <w:rPr>
          <w:rFonts w:asciiTheme="minorHAnsi" w:hAnsiTheme="minorHAnsi"/>
          <w:b/>
          <w:color w:val="FF0000"/>
          <w:sz w:val="20"/>
          <w:szCs w:val="20"/>
        </w:rPr>
        <w:t>RO</w:t>
      </w:r>
      <w:r w:rsidRPr="00635D60">
        <w:rPr>
          <w:rFonts w:asciiTheme="minorHAnsi" w:hAnsiTheme="minorHAnsi"/>
          <w:color w:val="FF0000"/>
          <w:sz w:val="20"/>
          <w:szCs w:val="20"/>
        </w:rPr>
        <w:t xml:space="preserve"> </w:t>
      </w:r>
      <w:r w:rsidR="00635D60" w:rsidRPr="000157BB">
        <w:rPr>
          <w:rFonts w:asciiTheme="minorHAnsi" w:hAnsiTheme="minorHAnsi"/>
          <w:sz w:val="20"/>
          <w:szCs w:val="20"/>
        </w:rPr>
        <w:t>v</w:t>
      </w:r>
      <w:r w:rsidRPr="0040222E">
        <w:rPr>
          <w:rFonts w:asciiTheme="minorHAnsi" w:hAnsiTheme="minorHAnsi"/>
          <w:sz w:val="20"/>
          <w:szCs w:val="20"/>
        </w:rPr>
        <w:t> záveroch kontroly nepripustí výdavky súvisiace s VO do financovania v plnom rozsahu.</w:t>
      </w:r>
    </w:p>
    <w:p w:rsidR="00BE7530" w:rsidRPr="00DA0AF5" w:rsidRDefault="0051732E">
      <w:pPr>
        <w:pStyle w:val="Nadpis4"/>
        <w:numPr>
          <w:ilvl w:val="3"/>
          <w:numId w:val="106"/>
        </w:numPr>
        <w:tabs>
          <w:tab w:val="left" w:pos="3119"/>
        </w:tabs>
        <w:ind w:left="1276" w:hanging="850"/>
        <w:jc w:val="both"/>
        <w:rPr>
          <w:rFonts w:asciiTheme="minorHAnsi" w:hAnsiTheme="minorHAnsi"/>
          <w:color w:val="1F497D" w:themeColor="text2"/>
          <w:rPrChange w:id="1060" w:author="Autor">
            <w:rPr>
              <w:rFonts w:asciiTheme="minorHAnsi" w:hAnsiTheme="minorHAnsi"/>
              <w:b w:val="0"/>
              <w:i w:val="0"/>
              <w:color w:val="1F497D" w:themeColor="text2"/>
            </w:rPr>
          </w:rPrChange>
        </w:rPr>
        <w:pPrChange w:id="1061" w:author="Autor">
          <w:pPr>
            <w:pStyle w:val="Nadpis4"/>
            <w:numPr>
              <w:ilvl w:val="3"/>
              <w:numId w:val="106"/>
            </w:numPr>
            <w:tabs>
              <w:tab w:val="left" w:pos="3119"/>
            </w:tabs>
            <w:ind w:left="3119" w:hanging="1276"/>
            <w:jc w:val="both"/>
          </w:pPr>
        </w:pPrChange>
      </w:pPr>
      <w:r w:rsidRPr="000157BB">
        <w:rPr>
          <w:rFonts w:asciiTheme="minorHAnsi" w:hAnsiTheme="minorHAnsi"/>
          <w:color w:val="1F497D" w:themeColor="text2"/>
        </w:rPr>
        <w:t xml:space="preserve">Kontrola postupov pri obstarávaní zákazky, na ktorú sa ZVO nevzťahuje </w:t>
      </w:r>
    </w:p>
    <w:p w:rsidR="00BE7530" w:rsidRPr="008428D2" w:rsidRDefault="00AD207A">
      <w:pPr>
        <w:pStyle w:val="Odsekzoznamu"/>
        <w:numPr>
          <w:ilvl w:val="0"/>
          <w:numId w:val="197"/>
        </w:numPr>
        <w:spacing w:before="120" w:after="120" w:line="288" w:lineRule="auto"/>
        <w:ind w:left="426" w:hanging="426"/>
        <w:jc w:val="both"/>
        <w:rPr>
          <w:ins w:id="1062" w:author="Autor"/>
          <w:rFonts w:asciiTheme="minorHAnsi" w:hAnsiTheme="minorHAnsi"/>
          <w:sz w:val="20"/>
          <w:szCs w:val="20"/>
        </w:rPr>
        <w:pPrChange w:id="1063" w:author="Autor">
          <w:pPr>
            <w:spacing w:before="120" w:after="120" w:line="288" w:lineRule="auto"/>
            <w:ind w:left="426" w:hanging="425"/>
            <w:jc w:val="both"/>
          </w:pPr>
        </w:pPrChange>
      </w:pPr>
      <w:del w:id="1064" w:author="Autor">
        <w:r w:rsidRPr="008428D2" w:rsidDel="00BE7530">
          <w:rPr>
            <w:rFonts w:asciiTheme="minorHAnsi" w:hAnsiTheme="minorHAnsi"/>
            <w:sz w:val="20"/>
            <w:szCs w:val="20"/>
            <w:rPrChange w:id="1065" w:author="Autor">
              <w:rPr/>
            </w:rPrChange>
          </w:rPr>
          <w:delText xml:space="preserve">      </w:delText>
        </w:r>
      </w:del>
      <w:ins w:id="1066" w:author="Autor">
        <w:r w:rsidR="00BE7530" w:rsidRPr="008428D2">
          <w:rPr>
            <w:rFonts w:asciiTheme="minorHAnsi" w:hAnsiTheme="minorHAnsi"/>
            <w:sz w:val="20"/>
            <w:szCs w:val="20"/>
            <w:rPrChange w:id="1067" w:author="Autor">
              <w:rPr/>
            </w:rPrChange>
          </w:rPr>
          <w:t>RO overuj</w:t>
        </w:r>
        <w:r w:rsidR="00FC03BE">
          <w:rPr>
            <w:rFonts w:asciiTheme="minorHAnsi" w:hAnsiTheme="minorHAnsi"/>
            <w:sz w:val="20"/>
            <w:szCs w:val="20"/>
          </w:rPr>
          <w:t>e</w:t>
        </w:r>
        <w:r w:rsidR="00BE7530" w:rsidRPr="008428D2">
          <w:rPr>
            <w:rFonts w:asciiTheme="minorHAnsi" w:hAnsiTheme="minorHAnsi"/>
            <w:sz w:val="20"/>
            <w:szCs w:val="20"/>
            <w:rPrChange w:id="1068" w:author="Autor">
              <w:rPr/>
            </w:rPrChange>
          </w:rPr>
          <w:t xml:space="preserve"> dodržanie základných princípov ustanovených v Zmluve o fungovaní EÚ aj v rámci zákaziek, </w:t>
        </w:r>
        <w:r w:rsidR="00AF03B8" w:rsidRPr="008428D2">
          <w:rPr>
            <w:rFonts w:asciiTheme="minorHAnsi" w:hAnsiTheme="minorHAnsi"/>
            <w:sz w:val="20"/>
            <w:szCs w:val="20"/>
          </w:rPr>
          <w:t xml:space="preserve"> </w:t>
        </w:r>
        <w:r w:rsidR="00AF03B8" w:rsidRPr="008428D2">
          <w:rPr>
            <w:rFonts w:asciiTheme="minorHAnsi" w:hAnsiTheme="minorHAnsi"/>
            <w:sz w:val="20"/>
            <w:szCs w:val="20"/>
          </w:rPr>
          <w:br/>
        </w:r>
        <w:r w:rsidR="00BE7530" w:rsidRPr="008428D2">
          <w:rPr>
            <w:rFonts w:asciiTheme="minorHAnsi" w:hAnsiTheme="minorHAnsi"/>
            <w:sz w:val="20"/>
            <w:szCs w:val="20"/>
            <w:rPrChange w:id="1069" w:author="Autor">
              <w:rPr/>
            </w:rPrChange>
          </w:rPr>
          <w:t xml:space="preserve">na ktoré sa nevzťahuje povinnosť postupovať pri ich obstarávaní v zmysle ZVO. </w:t>
        </w:r>
        <w:r w:rsidR="00BE7530" w:rsidRPr="008428D2">
          <w:rPr>
            <w:rFonts w:asciiTheme="minorHAnsi" w:hAnsiTheme="minorHAnsi"/>
            <w:b/>
            <w:sz w:val="20"/>
            <w:szCs w:val="20"/>
            <w:rPrChange w:id="1070" w:author="Autor">
              <w:rPr/>
            </w:rPrChange>
          </w:rPr>
          <w:t>Ide o kontrolu postupov pri obstaraní zákazky, ktoré podliehajú výnimke v zmysle  § 1 ods. 2 až 13 ZVO</w:t>
        </w:r>
        <w:r w:rsidR="00BE7530" w:rsidRPr="008428D2">
          <w:rPr>
            <w:rFonts w:asciiTheme="minorHAnsi" w:hAnsiTheme="minorHAnsi"/>
            <w:sz w:val="20"/>
            <w:szCs w:val="20"/>
            <w:rPrChange w:id="1071" w:author="Autor">
              <w:rPr/>
            </w:rPrChange>
          </w:rPr>
          <w:t xml:space="preserve">, kontrolu postupov </w:t>
        </w:r>
        <w:r w:rsidR="00AF03B8" w:rsidRPr="008428D2">
          <w:rPr>
            <w:rFonts w:asciiTheme="minorHAnsi" w:hAnsiTheme="minorHAnsi"/>
            <w:sz w:val="20"/>
            <w:szCs w:val="20"/>
          </w:rPr>
          <w:t xml:space="preserve">  </w:t>
        </w:r>
        <w:r w:rsidR="00AF03B8" w:rsidRPr="008428D2">
          <w:rPr>
            <w:rFonts w:asciiTheme="minorHAnsi" w:hAnsiTheme="minorHAnsi"/>
            <w:sz w:val="20"/>
            <w:szCs w:val="20"/>
          </w:rPr>
          <w:br/>
          <w:t>p</w:t>
        </w:r>
        <w:r w:rsidR="00BE7530" w:rsidRPr="008428D2">
          <w:rPr>
            <w:rFonts w:asciiTheme="minorHAnsi" w:hAnsiTheme="minorHAnsi"/>
            <w:sz w:val="20"/>
            <w:szCs w:val="20"/>
            <w:rPrChange w:id="1072" w:author="Autor">
              <w:rPr/>
            </w:rPrChange>
          </w:rPr>
          <w:t xml:space="preserve">ri obstarávaní zákazky vyhlásenej osobou, ktorej verejný obstarávateľ poskytne 50% a menej finančných prostriedkov na dodanie tovaru, uskutočnenie stavebných prác, poskytnutie služieb z NFP. </w:t>
        </w:r>
      </w:ins>
    </w:p>
    <w:p w:rsidR="00BE7530" w:rsidRPr="00FC03BE" w:rsidDel="00FC03BE" w:rsidRDefault="00BE7530" w:rsidP="00860CE6">
      <w:pPr>
        <w:spacing w:before="120" w:after="120" w:line="288" w:lineRule="auto"/>
        <w:jc w:val="both"/>
        <w:rPr>
          <w:ins w:id="1073" w:author="Autor"/>
          <w:del w:id="1074" w:author="Autor"/>
          <w:rFonts w:asciiTheme="minorHAnsi" w:hAnsiTheme="minorHAnsi"/>
          <w:sz w:val="20"/>
          <w:szCs w:val="20"/>
          <w:rPrChange w:id="1075" w:author="Autor">
            <w:rPr>
              <w:ins w:id="1076" w:author="Autor"/>
              <w:del w:id="1077" w:author="Autor"/>
            </w:rPr>
          </w:rPrChange>
        </w:rPr>
        <w:pPrChange w:id="1078" w:author="Autor">
          <w:pPr>
            <w:spacing w:before="120" w:after="120" w:line="288" w:lineRule="auto"/>
            <w:ind w:left="426" w:hanging="425"/>
            <w:jc w:val="both"/>
          </w:pPr>
        </w:pPrChange>
      </w:pPr>
    </w:p>
    <w:p w:rsidR="00BE7530" w:rsidRPr="00FC03BE" w:rsidRDefault="00BE7530">
      <w:pPr>
        <w:pStyle w:val="Odsekzoznamu"/>
        <w:numPr>
          <w:ilvl w:val="0"/>
          <w:numId w:val="197"/>
        </w:numPr>
        <w:spacing w:before="120" w:after="120" w:line="288" w:lineRule="auto"/>
        <w:ind w:left="426" w:hanging="426"/>
        <w:jc w:val="both"/>
        <w:rPr>
          <w:ins w:id="1079" w:author="Autor"/>
          <w:rFonts w:asciiTheme="minorHAnsi" w:hAnsiTheme="minorHAnsi"/>
          <w:sz w:val="20"/>
          <w:szCs w:val="20"/>
          <w:rPrChange w:id="1080" w:author="Autor">
            <w:rPr>
              <w:ins w:id="1081" w:author="Autor"/>
            </w:rPr>
          </w:rPrChange>
        </w:rPr>
        <w:pPrChange w:id="1082" w:author="Autor">
          <w:pPr>
            <w:spacing w:before="120" w:after="120" w:line="288" w:lineRule="auto"/>
            <w:ind w:left="426" w:hanging="425"/>
            <w:jc w:val="both"/>
          </w:pPr>
        </w:pPrChange>
      </w:pPr>
      <w:ins w:id="1083" w:author="Autor">
        <w:r w:rsidRPr="00FC03BE">
          <w:rPr>
            <w:rFonts w:asciiTheme="minorHAnsi" w:hAnsiTheme="minorHAnsi"/>
            <w:sz w:val="20"/>
            <w:szCs w:val="20"/>
            <w:rPrChange w:id="1084" w:author="Autor">
              <w:rPr/>
            </w:rPrChange>
          </w:rPr>
          <w:t>Povinnosti a postupy pri realizácii a kontrole takýchto zákaziek upravil CKO v metodickom pokyne č. 12.</w:t>
        </w:r>
        <w:r w:rsidR="008B5AF4" w:rsidRPr="00FC03BE">
          <w:rPr>
            <w:rFonts w:asciiTheme="minorHAnsi" w:hAnsiTheme="minorHAnsi"/>
            <w:sz w:val="20"/>
            <w:szCs w:val="20"/>
            <w:rPrChange w:id="1085" w:author="Autor">
              <w:rPr>
                <w:rFonts w:asciiTheme="minorHAnsi" w:hAnsiTheme="minorHAnsi"/>
                <w:b/>
                <w:sz w:val="20"/>
                <w:szCs w:val="20"/>
              </w:rPr>
            </w:rPrChange>
          </w:rPr>
          <w:t xml:space="preserve"> </w:t>
        </w:r>
      </w:ins>
    </w:p>
    <w:p w:rsidR="0051732E" w:rsidRPr="00AF03B8" w:rsidDel="00BE7530" w:rsidRDefault="0051732E">
      <w:pPr>
        <w:spacing w:before="120" w:after="120" w:line="240" w:lineRule="auto"/>
        <w:jc w:val="both"/>
        <w:rPr>
          <w:del w:id="1086" w:author="Autor"/>
          <w:rFonts w:asciiTheme="minorHAnsi" w:hAnsiTheme="minorHAnsi"/>
          <w:sz w:val="20"/>
          <w:szCs w:val="20"/>
        </w:rPr>
        <w:pPrChange w:id="1087" w:author="Autor">
          <w:pPr>
            <w:spacing w:before="120" w:after="120" w:line="288" w:lineRule="auto"/>
            <w:ind w:left="426" w:hanging="425"/>
            <w:jc w:val="both"/>
          </w:pPr>
        </w:pPrChange>
      </w:pPr>
      <w:del w:id="1088" w:author="Autor">
        <w:r w:rsidRPr="00AF03B8" w:rsidDel="00BE7530">
          <w:rPr>
            <w:rFonts w:asciiTheme="minorHAnsi" w:hAnsiTheme="minorHAnsi"/>
            <w:sz w:val="20"/>
            <w:szCs w:val="20"/>
          </w:rPr>
          <w:delText>RO je povinný overiť dodržanie základných princípov ustanovených v Zmluve o fungovaní EÚ aj v rámci zákaziek, na ktoré sa nevzťahuje povinnosť postupovať pri ich obstarávaní v zmysle ZVO. Jedná sa o kontrolu postupov pri obstaraní zákazky, ktoré podliehajú výnimke v zmysle § 1 ods. 2 až 12 ZVO. Prijímateľ preukazuje a zdôvodní hospodárnosť dostatočným určením PHZ, prieskumom trhu pričom vynaložené výdavky musia zodpovedať obvyklým cenám v danom mieste a čase, t.j. ich hospodárnosť.</w:delText>
        </w:r>
      </w:del>
    </w:p>
    <w:p w:rsidR="0051732E" w:rsidRPr="00AF03B8" w:rsidDel="00AF03B8" w:rsidRDefault="0051732E">
      <w:pPr>
        <w:spacing w:before="120" w:after="120" w:line="240" w:lineRule="auto"/>
        <w:ind w:left="426" w:hanging="426"/>
        <w:jc w:val="both"/>
        <w:rPr>
          <w:del w:id="1089" w:author="Autor"/>
          <w:rFonts w:asciiTheme="minorHAnsi" w:hAnsiTheme="minorHAnsi"/>
          <w:sz w:val="20"/>
          <w:szCs w:val="20"/>
        </w:rPr>
        <w:pPrChange w:id="1090" w:author="Autor">
          <w:pPr>
            <w:numPr>
              <w:numId w:val="146"/>
            </w:numPr>
            <w:spacing w:before="120" w:after="120" w:line="288" w:lineRule="auto"/>
            <w:ind w:left="426" w:hanging="425"/>
            <w:jc w:val="both"/>
          </w:pPr>
        </w:pPrChange>
      </w:pPr>
      <w:del w:id="1091" w:author="Autor">
        <w:r w:rsidRPr="00AF03B8" w:rsidDel="008B5AF4">
          <w:rPr>
            <w:rFonts w:asciiTheme="minorHAnsi" w:hAnsiTheme="minorHAnsi"/>
            <w:b/>
            <w:color w:val="FF0000"/>
            <w:sz w:val="20"/>
            <w:szCs w:val="20"/>
          </w:rPr>
          <w:delText>Prijímateľ</w:delText>
        </w:r>
        <w:r w:rsidRPr="00AF03B8" w:rsidDel="008B5AF4">
          <w:rPr>
            <w:rFonts w:asciiTheme="minorHAnsi" w:hAnsiTheme="minorHAnsi"/>
            <w:color w:val="FF0000"/>
            <w:sz w:val="20"/>
            <w:szCs w:val="20"/>
          </w:rPr>
          <w:delText xml:space="preserve"> </w:delText>
        </w:r>
        <w:r w:rsidRPr="00AF03B8" w:rsidDel="008B5AF4">
          <w:rPr>
            <w:rFonts w:asciiTheme="minorHAnsi" w:hAnsiTheme="minorHAnsi"/>
            <w:sz w:val="20"/>
            <w:szCs w:val="20"/>
          </w:rPr>
          <w:delText xml:space="preserve">je povinný každé použitie výnimky riadne zdôvodniť a podložiť relevantnou dokumentáciou. V prípade, že zadanie zákazky z výnimky vzťahuje prijímateľ na skutočnosť, že plnenie môže zabezpečiť len </w:delText>
        </w:r>
        <w:r w:rsidRPr="00DA0AF5" w:rsidDel="008B5AF4">
          <w:rPr>
            <w:rFonts w:asciiTheme="minorHAnsi" w:hAnsiTheme="minorHAnsi"/>
            <w:b/>
            <w:sz w:val="20"/>
            <w:szCs w:val="20"/>
            <w:rPrChange w:id="1092" w:author="Autor">
              <w:rPr>
                <w:rFonts w:asciiTheme="minorHAnsi" w:hAnsiTheme="minorHAnsi"/>
                <w:sz w:val="20"/>
                <w:szCs w:val="20"/>
              </w:rPr>
            </w:rPrChange>
          </w:rPr>
          <w:delText>jediný dodávateľ alebo na skutočnosť uplatnenia osobitého režimu</w:delText>
        </w:r>
        <w:r w:rsidRPr="00AF03B8" w:rsidDel="008B5AF4">
          <w:rPr>
            <w:rFonts w:asciiTheme="minorHAnsi" w:hAnsiTheme="minorHAnsi"/>
            <w:sz w:val="20"/>
            <w:szCs w:val="20"/>
          </w:rPr>
          <w:delText xml:space="preserve"> (napr. podľa § 1 ods. 2 písm. d), k), l) ZVO), </w:delText>
        </w:r>
        <w:r w:rsidRPr="00DA0AF5" w:rsidDel="008B5AF4">
          <w:rPr>
            <w:rFonts w:asciiTheme="minorHAnsi" w:hAnsiTheme="minorHAnsi"/>
            <w:b/>
            <w:sz w:val="20"/>
            <w:szCs w:val="20"/>
            <w:rPrChange w:id="1093" w:author="Autor">
              <w:rPr>
                <w:rFonts w:asciiTheme="minorHAnsi" w:hAnsiTheme="minorHAnsi"/>
                <w:sz w:val="20"/>
                <w:szCs w:val="20"/>
              </w:rPr>
            </w:rPrChange>
          </w:rPr>
          <w:delText>musí  prijímateľ túto skutočnosť písomne zdôvodniť a doložiť relevantným dokladom preukazujúcim túto skutočnosť</w:delText>
        </w:r>
        <w:r w:rsidRPr="00AF03B8" w:rsidDel="008B5AF4">
          <w:rPr>
            <w:rFonts w:asciiTheme="minorHAnsi" w:hAnsiTheme="minorHAnsi"/>
            <w:sz w:val="20"/>
            <w:szCs w:val="20"/>
          </w:rPr>
          <w:delText xml:space="preserve">. </w:delText>
        </w:r>
      </w:del>
    </w:p>
    <w:p w:rsidR="0051732E" w:rsidRPr="00AF03B8" w:rsidDel="00AF03B8" w:rsidRDefault="0051732E">
      <w:pPr>
        <w:spacing w:before="120" w:after="120" w:line="240" w:lineRule="auto"/>
        <w:ind w:left="426" w:hanging="426"/>
        <w:jc w:val="both"/>
        <w:rPr>
          <w:del w:id="1094" w:author="Autor"/>
          <w:rFonts w:asciiTheme="minorHAnsi" w:hAnsiTheme="minorHAnsi"/>
          <w:sz w:val="20"/>
          <w:szCs w:val="20"/>
        </w:rPr>
        <w:pPrChange w:id="1095" w:author="Autor">
          <w:pPr>
            <w:pStyle w:val="Odsekzoznamu"/>
            <w:numPr>
              <w:numId w:val="146"/>
            </w:numPr>
            <w:spacing w:before="120" w:after="120" w:line="288" w:lineRule="auto"/>
            <w:ind w:left="426" w:hanging="425"/>
            <w:jc w:val="both"/>
          </w:pPr>
        </w:pPrChange>
      </w:pPr>
      <w:del w:id="1096" w:author="Autor">
        <w:r w:rsidRPr="008B5AF4" w:rsidDel="008B5AF4">
          <w:rPr>
            <w:rFonts w:asciiTheme="minorHAnsi" w:hAnsiTheme="minorHAnsi"/>
            <w:sz w:val="20"/>
            <w:szCs w:val="20"/>
          </w:rPr>
          <w:delText xml:space="preserve">V relevantných prípadoch je potrebné aby prijímateľ vykonal  prieskum trhu. Pravidlá na vykonanie prieskumu trhu (napr. počet oslovených/identifikovaných dodávateľov, minimálna lehota na podanie ponuky, náležitosti výzvy na predkladanie ponúk, pravidlá komunikácie so záujemcami, pravidlá vyhodnocovania prieskumu, náležitosti zápisnice a pod.) </w:delText>
        </w:r>
        <w:r w:rsidR="00916F2E" w:rsidRPr="00DA0AF5" w:rsidDel="008B5AF4">
          <w:rPr>
            <w:rFonts w:asciiTheme="minorHAnsi" w:hAnsiTheme="minorHAnsi"/>
            <w:b/>
            <w:sz w:val="20"/>
            <w:szCs w:val="20"/>
            <w:rPrChange w:id="1097" w:author="Autor">
              <w:rPr>
                <w:rFonts w:asciiTheme="minorHAnsi" w:hAnsiTheme="minorHAnsi"/>
                <w:sz w:val="20"/>
                <w:szCs w:val="20"/>
              </w:rPr>
            </w:rPrChange>
          </w:rPr>
          <w:delText>Pravidlá</w:delText>
        </w:r>
        <w:r w:rsidRPr="00DA0AF5" w:rsidDel="008B5AF4">
          <w:rPr>
            <w:rFonts w:asciiTheme="minorHAnsi" w:hAnsiTheme="minorHAnsi"/>
            <w:b/>
            <w:sz w:val="20"/>
            <w:szCs w:val="20"/>
            <w:rPrChange w:id="1098" w:author="Autor">
              <w:rPr>
                <w:rFonts w:asciiTheme="minorHAnsi" w:hAnsiTheme="minorHAnsi"/>
                <w:sz w:val="20"/>
                <w:szCs w:val="20"/>
              </w:rPr>
            </w:rPrChange>
          </w:rPr>
          <w:delText xml:space="preserve"> pre vykonanie prieskumu trhu vychádza</w:delText>
        </w:r>
        <w:r w:rsidR="00916F2E" w:rsidRPr="00DA0AF5" w:rsidDel="008B5AF4">
          <w:rPr>
            <w:rFonts w:asciiTheme="minorHAnsi" w:hAnsiTheme="minorHAnsi"/>
            <w:b/>
            <w:sz w:val="20"/>
            <w:szCs w:val="20"/>
            <w:rPrChange w:id="1099" w:author="Autor">
              <w:rPr>
                <w:rFonts w:asciiTheme="minorHAnsi" w:hAnsiTheme="minorHAnsi"/>
                <w:sz w:val="20"/>
                <w:szCs w:val="20"/>
              </w:rPr>
            </w:rPrChange>
          </w:rPr>
          <w:delText>jú</w:delText>
        </w:r>
        <w:r w:rsidRPr="00DA0AF5" w:rsidDel="008B5AF4">
          <w:rPr>
            <w:rFonts w:asciiTheme="minorHAnsi" w:hAnsiTheme="minorHAnsi"/>
            <w:b/>
            <w:sz w:val="20"/>
            <w:szCs w:val="20"/>
            <w:rPrChange w:id="1100" w:author="Autor">
              <w:rPr>
                <w:rFonts w:asciiTheme="minorHAnsi" w:hAnsiTheme="minorHAnsi"/>
                <w:sz w:val="20"/>
                <w:szCs w:val="20"/>
              </w:rPr>
            </w:rPrChange>
          </w:rPr>
          <w:delText xml:space="preserve"> z Metodického pokynu CKO </w:delText>
        </w:r>
        <w:r w:rsidR="00D12B7B" w:rsidRPr="00DA0AF5" w:rsidDel="008B5AF4">
          <w:rPr>
            <w:rFonts w:asciiTheme="minorHAnsi" w:hAnsiTheme="minorHAnsi"/>
            <w:b/>
            <w:sz w:val="20"/>
            <w:szCs w:val="20"/>
            <w:rPrChange w:id="1101" w:author="Autor">
              <w:rPr>
                <w:rFonts w:asciiTheme="minorHAnsi" w:hAnsiTheme="minorHAnsi"/>
                <w:sz w:val="20"/>
                <w:szCs w:val="20"/>
              </w:rPr>
            </w:rPrChange>
          </w:rPr>
          <w:delText xml:space="preserve">č. 18 </w:delText>
        </w:r>
        <w:r w:rsidRPr="00DA0AF5" w:rsidDel="008B5AF4">
          <w:rPr>
            <w:rFonts w:asciiTheme="minorHAnsi" w:hAnsiTheme="minorHAnsi"/>
            <w:b/>
            <w:sz w:val="20"/>
            <w:szCs w:val="20"/>
            <w:rPrChange w:id="1102" w:author="Autor">
              <w:rPr>
                <w:rFonts w:asciiTheme="minorHAnsi" w:hAnsiTheme="minorHAnsi"/>
                <w:sz w:val="20"/>
                <w:szCs w:val="20"/>
              </w:rPr>
            </w:rPrChange>
          </w:rPr>
          <w:delText>k overovaniu hospodárnosti výdavkov.</w:delText>
        </w:r>
        <w:r w:rsidRPr="00AF03B8" w:rsidDel="008B5AF4">
          <w:rPr>
            <w:rFonts w:asciiTheme="minorHAnsi" w:hAnsiTheme="minorHAnsi"/>
            <w:sz w:val="20"/>
            <w:szCs w:val="20"/>
          </w:rPr>
          <w:delText xml:space="preserve"> </w:delText>
        </w:r>
      </w:del>
    </w:p>
    <w:p w:rsidR="0051732E" w:rsidRPr="00DA0AF5" w:rsidDel="00AF03B8" w:rsidRDefault="0051732E">
      <w:pPr>
        <w:spacing w:before="120" w:after="120" w:line="240" w:lineRule="auto"/>
        <w:ind w:left="426" w:hanging="426"/>
        <w:jc w:val="both"/>
        <w:rPr>
          <w:del w:id="1103" w:author="Autor"/>
          <w:rFonts w:asciiTheme="minorHAnsi" w:hAnsiTheme="minorHAnsi"/>
          <w:rPrChange w:id="1104" w:author="Autor">
            <w:rPr>
              <w:del w:id="1105" w:author="Autor"/>
            </w:rPr>
          </w:rPrChange>
        </w:rPr>
        <w:pPrChange w:id="1106" w:author="Autor">
          <w:pPr>
            <w:pStyle w:val="Odsekzoznamu"/>
            <w:numPr>
              <w:numId w:val="146"/>
            </w:numPr>
            <w:autoSpaceDE w:val="0"/>
            <w:autoSpaceDN w:val="0"/>
            <w:adjustRightInd w:val="0"/>
            <w:spacing w:before="120" w:after="120" w:line="240" w:lineRule="auto"/>
            <w:ind w:left="426" w:hanging="425"/>
            <w:contextualSpacing w:val="0"/>
            <w:jc w:val="both"/>
          </w:pPr>
        </w:pPrChange>
      </w:pPr>
      <w:del w:id="1107" w:author="Autor">
        <w:r w:rsidRPr="00DA0AF5" w:rsidDel="008B5AF4">
          <w:rPr>
            <w:rFonts w:asciiTheme="minorHAnsi" w:hAnsiTheme="minorHAnsi"/>
            <w:rPrChange w:id="1108" w:author="Autor">
              <w:rPr/>
            </w:rPrChange>
          </w:rPr>
          <w:delText xml:space="preserve">Ako záväzný prípad vykonania prieskumu trhu sa určuje zadanie zákazky podľa § 1 ods. 2 písm. c) ZVO na nadobúdanie alebo nájom existujúcich stavieb a iných nehnuteľnosti alebo práv k nim akýmkoľvek spôsobom financovania. 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delText>
        </w:r>
        <w:r w:rsidR="009441D7" w:rsidRPr="00DA0AF5" w:rsidDel="008B5AF4">
          <w:rPr>
            <w:rFonts w:asciiTheme="minorHAnsi" w:hAnsiTheme="minorHAnsi"/>
            <w:rPrChange w:id="1109" w:author="Autor">
              <w:rPr/>
            </w:rPrChange>
          </w:rPr>
          <w:delText>M</w:delText>
        </w:r>
        <w:r w:rsidRPr="00DA0AF5" w:rsidDel="008B5AF4">
          <w:rPr>
            <w:rFonts w:asciiTheme="minorHAnsi" w:hAnsiTheme="minorHAnsi"/>
            <w:rPrChange w:id="1110" w:author="Autor">
              <w:rPr/>
            </w:rPrChange>
          </w:rPr>
          <w:delText>etodického pokynu</w:delText>
        </w:r>
        <w:r w:rsidR="009441D7" w:rsidRPr="00DA0AF5" w:rsidDel="008B5AF4">
          <w:rPr>
            <w:rFonts w:asciiTheme="minorHAnsi" w:hAnsiTheme="minorHAnsi"/>
            <w:rPrChange w:id="1111" w:author="Autor">
              <w:rPr/>
            </w:rPrChange>
          </w:rPr>
          <w:delText xml:space="preserve"> CKO č. 12</w:delText>
        </w:r>
        <w:r w:rsidRPr="00DA0AF5" w:rsidDel="008B5AF4">
          <w:rPr>
            <w:rFonts w:asciiTheme="minorHAnsi" w:hAnsiTheme="minorHAnsi"/>
            <w:rPrChange w:id="1112" w:author="Autor">
              <w:rPr/>
            </w:rPrChange>
          </w:rPr>
          <w:delText xml:space="preserve">. Pre účely preukázania hospodárnosti výdavkov je možné využiť aj inštitút znaleckého posudku, ktorý však nenahrádza prieskum trhu, ale je iba doplňujúcim nástrojom pre účely zabezpečenia dodržania pravidiel hospodárnosti. S ohľadom na zadávanie zákaziek na prenájom nehnuteľností je potrebné upozorniť na skutočnosť, že predmetná výnimka zo ZVO sa nevzťahuje na zabezpečenie služieb spojených s realizáciou seminárov, konferencií, školení a pod. </w:delText>
        </w:r>
      </w:del>
    </w:p>
    <w:p w:rsidR="0051732E" w:rsidRPr="00DA0AF5" w:rsidDel="00AF03B8" w:rsidRDefault="0051732E">
      <w:pPr>
        <w:spacing w:before="120" w:after="120" w:line="240" w:lineRule="auto"/>
        <w:ind w:left="426" w:hanging="426"/>
        <w:jc w:val="both"/>
        <w:rPr>
          <w:del w:id="1113" w:author="Autor"/>
          <w:rFonts w:asciiTheme="minorHAnsi" w:hAnsiTheme="minorHAnsi"/>
          <w:rPrChange w:id="1114" w:author="Autor">
            <w:rPr>
              <w:del w:id="1115" w:author="Autor"/>
            </w:rPr>
          </w:rPrChange>
        </w:rPr>
        <w:pPrChange w:id="1116" w:author="Autor">
          <w:pPr>
            <w:pStyle w:val="Odsekzoznamu"/>
            <w:numPr>
              <w:numId w:val="146"/>
            </w:numPr>
            <w:ind w:left="426" w:hanging="425"/>
            <w:jc w:val="both"/>
          </w:pPr>
        </w:pPrChange>
      </w:pPr>
      <w:del w:id="1117" w:author="Autor">
        <w:r w:rsidRPr="00DA0AF5" w:rsidDel="008B5AF4">
          <w:rPr>
            <w:rFonts w:asciiTheme="minorHAnsi" w:hAnsiTheme="minorHAnsi"/>
            <w:rPrChange w:id="1118" w:author="Autor">
              <w:rPr/>
            </w:rPrChange>
          </w:rPr>
          <w:delText>Ďalší záväzný prípad vykonania prieskumu trhu je aj v prípade zadávania zákazky podľa § 1 ods. 12 písm. d) alebo písm. q) ZVO. Tento prieskum trhu by mal preukázať,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delText>
        </w:r>
      </w:del>
    </w:p>
    <w:p w:rsidR="0051732E" w:rsidRPr="00DA0AF5" w:rsidDel="00AF03B8" w:rsidRDefault="0051732E">
      <w:pPr>
        <w:spacing w:before="120" w:after="120" w:line="240" w:lineRule="auto"/>
        <w:ind w:left="426" w:hanging="426"/>
        <w:jc w:val="both"/>
        <w:rPr>
          <w:del w:id="1119" w:author="Autor"/>
          <w:rFonts w:asciiTheme="minorHAnsi" w:hAnsiTheme="minorHAnsi"/>
          <w:rPrChange w:id="1120" w:author="Autor">
            <w:rPr>
              <w:del w:id="1121" w:author="Autor"/>
            </w:rPr>
          </w:rPrChange>
        </w:rPr>
        <w:pPrChange w:id="1122" w:author="Autor">
          <w:pPr>
            <w:pStyle w:val="Odsekzoznamu"/>
            <w:numPr>
              <w:numId w:val="146"/>
            </w:numPr>
            <w:spacing w:before="120" w:after="120" w:line="288" w:lineRule="auto"/>
            <w:ind w:left="426" w:hanging="425"/>
            <w:jc w:val="both"/>
          </w:pPr>
        </w:pPrChange>
      </w:pPr>
      <w:del w:id="1123" w:author="Autor">
        <w:r w:rsidRPr="00DA0AF5" w:rsidDel="008B5AF4">
          <w:rPr>
            <w:rFonts w:asciiTheme="minorHAnsi" w:hAnsiTheme="minorHAnsi"/>
            <w:rPrChange w:id="1124" w:author="Autor">
              <w:rPr/>
            </w:rPrChange>
          </w:rPr>
          <w:delText>Povinnosť uskutočniť prieskum trhu platí pre zákazky podľa § 117 ZVO, okrem prípadov uvedených</w:delText>
        </w:r>
        <w:r w:rsidR="00D12B7B" w:rsidRPr="00DA0AF5" w:rsidDel="008B5AF4">
          <w:rPr>
            <w:rFonts w:asciiTheme="minorHAnsi" w:hAnsiTheme="minorHAnsi"/>
            <w:rPrChange w:id="1125" w:author="Autor">
              <w:rPr/>
            </w:rPrChange>
          </w:rPr>
          <w:delText xml:space="preserve"> </w:delText>
        </w:r>
        <w:r w:rsidRPr="00DA0AF5" w:rsidDel="008B5AF4">
          <w:rPr>
            <w:rFonts w:asciiTheme="minorHAnsi" w:hAnsiTheme="minorHAnsi"/>
            <w:rPrChange w:id="1126" w:author="Autor">
              <w:rPr/>
            </w:rPrChange>
          </w:rPr>
          <w:delText xml:space="preserve">v ods. 4 a 5 </w:delText>
        </w:r>
        <w:r w:rsidR="009441D7" w:rsidRPr="00DA0AF5" w:rsidDel="008B5AF4">
          <w:rPr>
            <w:rFonts w:asciiTheme="minorHAnsi" w:hAnsiTheme="minorHAnsi"/>
            <w:rPrChange w:id="1127" w:author="Autor">
              <w:rPr/>
            </w:rPrChange>
          </w:rPr>
          <w:delText>MP CKO č. 12</w:delText>
        </w:r>
        <w:r w:rsidRPr="00DA0AF5" w:rsidDel="008B5AF4">
          <w:rPr>
            <w:rFonts w:asciiTheme="minorHAnsi" w:hAnsiTheme="minorHAnsi"/>
            <w:rPrChange w:id="1128" w:author="Autor">
              <w:rPr/>
            </w:rPrChange>
          </w:rPr>
          <w:delText>, ďalšie prípady výnimiek uvedených v § 1 ods. 2 až 12 ZVO, v rámci ktorých je prijímateľ povinný vykonať prieskum trhu. Povinnosť vykonať prieskum trhu je aj v prípade prijímateľa, ktorý je osobou podľa § 8 ods. 3 ZVO.</w:delText>
        </w:r>
      </w:del>
    </w:p>
    <w:p w:rsidR="0051732E" w:rsidDel="00AF03B8" w:rsidRDefault="0051732E">
      <w:pPr>
        <w:spacing w:before="120" w:after="120" w:line="240" w:lineRule="auto"/>
        <w:ind w:left="426" w:hanging="426"/>
        <w:jc w:val="both"/>
        <w:rPr>
          <w:del w:id="1129" w:author="Autor"/>
          <w:rFonts w:asciiTheme="minorHAnsi" w:hAnsiTheme="minorHAnsi"/>
          <w:sz w:val="20"/>
          <w:szCs w:val="20"/>
        </w:rPr>
        <w:pPrChange w:id="1130" w:author="Autor">
          <w:pPr>
            <w:numPr>
              <w:numId w:val="146"/>
            </w:numPr>
            <w:spacing w:before="120" w:after="120" w:line="288" w:lineRule="auto"/>
            <w:ind w:left="426" w:hanging="425"/>
            <w:jc w:val="both"/>
          </w:pPr>
        </w:pPrChange>
      </w:pPr>
      <w:del w:id="1131" w:author="Autor">
        <w:r w:rsidRPr="00DA0AF5" w:rsidDel="008B5AF4">
          <w:rPr>
            <w:rFonts w:asciiTheme="minorHAnsi" w:hAnsiTheme="minorHAnsi"/>
            <w:rPrChange w:id="1132" w:author="Autor">
              <w:rPr/>
            </w:rPrChange>
          </w:rPr>
          <w:lastRenderedPageBreak/>
          <w:delText>Tieto pravidlá sa nevzťahujú na uzatváranie pracovných zmlúv, dohôd o prácach vykonávaných mimo pracovného pomeru alebo obdobného pracovného vzťahu v zmysle § 1 ods. 2 písm. e) ZVO. V týchto pravidlách je RO oprávnený definovať si vlastné pravidlá, ktoré zabezpečia súlad so zásadami hospodárnosti, efektívnosti, účelnosti a účinnosti, vrátane zásady riadneho finančného hospodárenia podľa čl. 30 nariadenia 966/2012</w:delText>
        </w:r>
        <w:r w:rsidRPr="00DA0AF5" w:rsidDel="00AF03B8">
          <w:rPr>
            <w:rFonts w:asciiTheme="minorHAnsi" w:hAnsiTheme="minorHAnsi"/>
            <w:rPrChange w:id="1133" w:author="Autor">
              <w:rPr/>
            </w:rPrChange>
          </w:rPr>
          <w:delText xml:space="preserve"> </w:delText>
        </w:r>
        <w:r w:rsidRPr="00DA0AF5" w:rsidDel="008B5AF4">
          <w:rPr>
            <w:rFonts w:asciiTheme="minorHAnsi" w:hAnsiTheme="minorHAnsi"/>
            <w:rPrChange w:id="1134" w:author="Autor">
              <w:rPr/>
            </w:rPrChange>
          </w:rPr>
          <w:delText xml:space="preserve">. </w:delText>
        </w:r>
      </w:del>
    </w:p>
    <w:p w:rsidR="00A15562" w:rsidDel="00AF03B8" w:rsidRDefault="00A15562">
      <w:pPr>
        <w:spacing w:before="120" w:after="120" w:line="240" w:lineRule="auto"/>
        <w:ind w:left="426" w:hanging="426"/>
        <w:jc w:val="both"/>
        <w:rPr>
          <w:del w:id="1135" w:author="Autor"/>
          <w:rFonts w:asciiTheme="minorHAnsi" w:hAnsiTheme="minorHAnsi"/>
          <w:sz w:val="20"/>
          <w:szCs w:val="20"/>
        </w:rPr>
        <w:pPrChange w:id="1136" w:author="Autor">
          <w:pPr>
            <w:numPr>
              <w:numId w:val="146"/>
            </w:numPr>
            <w:spacing w:before="120" w:after="120" w:line="288" w:lineRule="auto"/>
            <w:ind w:left="426" w:hanging="425"/>
            <w:jc w:val="both"/>
          </w:pPr>
        </w:pPrChange>
      </w:pPr>
      <w:del w:id="1137" w:author="Autor">
        <w:r w:rsidRPr="00AF03B8" w:rsidDel="008B5AF4">
          <w:rPr>
            <w:rFonts w:asciiTheme="minorHAnsi" w:hAnsiTheme="minorHAnsi"/>
            <w:sz w:val="20"/>
            <w:szCs w:val="20"/>
          </w:rPr>
          <w:delText xml:space="preserve">Dokumentáciu, ktorá dokladuje vykonanie prieskumu trhu a ďalšiu súvisiacu dokumentáciu, vrátane výslednej zmluvy s dodávateľom, predkladá prijímateľ na finančnú kontrolu RO najneskôr do 30 dní odo dňa podpisu tejto zmluvy oboma zmluvnými stranami. </w:delText>
        </w:r>
      </w:del>
    </w:p>
    <w:p w:rsidR="0051732E" w:rsidDel="00AF03B8" w:rsidRDefault="0051732E">
      <w:pPr>
        <w:spacing w:before="120" w:after="120" w:line="240" w:lineRule="auto"/>
        <w:ind w:left="426" w:hanging="426"/>
        <w:jc w:val="both"/>
        <w:rPr>
          <w:del w:id="1138" w:author="Autor"/>
          <w:rFonts w:asciiTheme="minorHAnsi" w:hAnsiTheme="minorHAnsi"/>
          <w:sz w:val="20"/>
          <w:szCs w:val="20"/>
        </w:rPr>
        <w:pPrChange w:id="1139" w:author="Autor">
          <w:pPr>
            <w:numPr>
              <w:numId w:val="146"/>
            </w:numPr>
            <w:spacing w:before="120" w:after="120" w:line="288" w:lineRule="auto"/>
            <w:ind w:left="426" w:hanging="425"/>
            <w:jc w:val="both"/>
          </w:pPr>
        </w:pPrChange>
      </w:pPr>
      <w:del w:id="1140" w:author="Autor">
        <w:r w:rsidRPr="00AF03B8" w:rsidDel="008B5AF4">
          <w:rPr>
            <w:rFonts w:asciiTheme="minorHAnsi" w:hAnsiTheme="minorHAnsi"/>
            <w:sz w:val="20"/>
            <w:szCs w:val="20"/>
          </w:rPr>
          <w:delText xml:space="preserve">Pokiaľ sa v rámci danej zákazky nevyžaduje vykonanie prieskumu trhu, ale vyžaduje sa  preukázanie zdôvodnenia použitia výnimky zo ZVO, predkladá prijímateľ toto zdôvodnenie, vrátane výslednej zmluvy s dodávateľom do 30 dní odo dňa podpisu tejto zmluvy oboma zmluvnými stranami. </w:delText>
        </w:r>
      </w:del>
    </w:p>
    <w:p w:rsidR="0051732E" w:rsidDel="00AF03B8" w:rsidRDefault="0051732E">
      <w:pPr>
        <w:spacing w:before="120" w:after="120" w:line="240" w:lineRule="auto"/>
        <w:ind w:left="426" w:hanging="426"/>
        <w:jc w:val="both"/>
        <w:rPr>
          <w:del w:id="1141" w:author="Autor"/>
          <w:rFonts w:asciiTheme="minorHAnsi" w:hAnsiTheme="minorHAnsi"/>
          <w:sz w:val="20"/>
          <w:szCs w:val="20"/>
        </w:rPr>
        <w:pPrChange w:id="1142" w:author="Autor">
          <w:pPr>
            <w:numPr>
              <w:numId w:val="146"/>
            </w:numPr>
            <w:spacing w:before="120" w:after="120" w:line="288" w:lineRule="auto"/>
            <w:ind w:left="426" w:hanging="425"/>
            <w:jc w:val="both"/>
          </w:pPr>
        </w:pPrChange>
      </w:pPr>
      <w:del w:id="1143" w:author="Autor">
        <w:r w:rsidRPr="00AF03B8" w:rsidDel="008B5AF4">
          <w:rPr>
            <w:rFonts w:asciiTheme="minorHAnsi" w:hAnsiTheme="minorHAnsi"/>
            <w:sz w:val="20"/>
            <w:szCs w:val="20"/>
          </w:rPr>
          <w:delText xml:space="preserve">Na predkladanie dokumentácie sa primerane vzťahujú pravidlá uvedené v odseku 6 kapitoly </w:delText>
        </w:r>
        <w:r w:rsidRPr="00AF03B8" w:rsidDel="008B5AF4">
          <w:rPr>
            <w:rStyle w:val="Hypertextovprepojenie"/>
            <w:rFonts w:asciiTheme="minorHAnsi" w:hAnsiTheme="minorHAnsi"/>
            <w:sz w:val="20"/>
            <w:szCs w:val="20"/>
          </w:rPr>
          <w:delText>3.3.7.2.</w:delText>
        </w:r>
        <w:r w:rsidRPr="00AF03B8" w:rsidDel="008B5AF4">
          <w:rPr>
            <w:rFonts w:asciiTheme="minorHAnsi" w:hAnsiTheme="minorHAnsi"/>
            <w:sz w:val="20"/>
            <w:szCs w:val="20"/>
          </w:rPr>
          <w:delText xml:space="preserve"> Systému riadenia EŠIF. </w:delText>
        </w:r>
      </w:del>
    </w:p>
    <w:p w:rsidR="008B5AF4" w:rsidRDefault="008B5AF4">
      <w:pPr>
        <w:spacing w:before="120" w:after="120" w:line="240" w:lineRule="auto"/>
        <w:ind w:left="426" w:hanging="426"/>
        <w:jc w:val="both"/>
        <w:rPr>
          <w:ins w:id="1144" w:author="Autor"/>
          <w:rFonts w:asciiTheme="minorHAnsi" w:hAnsiTheme="minorHAnsi"/>
          <w:sz w:val="20"/>
          <w:szCs w:val="20"/>
        </w:rPr>
        <w:pPrChange w:id="1145" w:author="Autor">
          <w:pPr>
            <w:pStyle w:val="Nadpis4"/>
            <w:numPr>
              <w:ilvl w:val="3"/>
              <w:numId w:val="106"/>
            </w:numPr>
            <w:tabs>
              <w:tab w:val="left" w:pos="3119"/>
            </w:tabs>
            <w:ind w:left="3119" w:hanging="1276"/>
            <w:jc w:val="both"/>
          </w:pPr>
        </w:pPrChange>
      </w:pPr>
    </w:p>
    <w:p w:rsidR="0051732E" w:rsidRPr="00127D85" w:rsidDel="00AF03B8" w:rsidRDefault="0051732E">
      <w:pPr>
        <w:spacing w:before="120" w:after="120" w:line="240" w:lineRule="auto"/>
        <w:ind w:left="1276" w:hanging="850"/>
        <w:jc w:val="both"/>
        <w:rPr>
          <w:del w:id="1146" w:author="Autor"/>
          <w:rFonts w:asciiTheme="minorHAnsi" w:hAnsiTheme="minorHAnsi"/>
          <w:b/>
          <w:sz w:val="20"/>
          <w:szCs w:val="20"/>
        </w:rPr>
        <w:pPrChange w:id="1147" w:author="Autor">
          <w:pPr>
            <w:numPr>
              <w:numId w:val="146"/>
            </w:numPr>
            <w:spacing w:before="120" w:after="120" w:line="288" w:lineRule="auto"/>
            <w:ind w:left="426" w:hanging="425"/>
            <w:jc w:val="both"/>
          </w:pPr>
        </w:pPrChange>
      </w:pPr>
      <w:del w:id="1148" w:author="Autor">
        <w:r w:rsidRPr="0050678A" w:rsidDel="00AF03B8">
          <w:rPr>
            <w:rFonts w:asciiTheme="minorHAnsi" w:hAnsiTheme="minorHAnsi"/>
            <w:b/>
            <w:sz w:val="20"/>
            <w:szCs w:val="20"/>
          </w:rPr>
          <w:delText xml:space="preserve">RO vykonáva finančnú kontrolu dokumentácie k obstarávaniu predloženú podľa odsekov </w:delText>
        </w:r>
        <w:r w:rsidR="00294B70" w:rsidRPr="00967DD8" w:rsidDel="00AF03B8">
          <w:rPr>
            <w:rFonts w:asciiTheme="minorHAnsi" w:hAnsiTheme="minorHAnsi"/>
            <w:b/>
            <w:sz w:val="20"/>
            <w:szCs w:val="20"/>
          </w:rPr>
          <w:delText xml:space="preserve">7 </w:delText>
        </w:r>
        <w:r w:rsidRPr="00967DD8" w:rsidDel="00AF03B8">
          <w:rPr>
            <w:rFonts w:asciiTheme="minorHAnsi" w:hAnsiTheme="minorHAnsi"/>
            <w:b/>
            <w:sz w:val="20"/>
            <w:szCs w:val="20"/>
          </w:rPr>
          <w:delText xml:space="preserve">a </w:delText>
        </w:r>
        <w:r w:rsidR="00294B70" w:rsidRPr="00B07CA0" w:rsidDel="00AF03B8">
          <w:rPr>
            <w:rFonts w:asciiTheme="minorHAnsi" w:hAnsiTheme="minorHAnsi"/>
            <w:b/>
            <w:sz w:val="20"/>
            <w:szCs w:val="20"/>
          </w:rPr>
          <w:delText xml:space="preserve">8 </w:delText>
        </w:r>
        <w:r w:rsidRPr="008B4E59" w:rsidDel="00AF03B8">
          <w:rPr>
            <w:rFonts w:asciiTheme="minorHAnsi" w:hAnsiTheme="minorHAnsi"/>
            <w:b/>
            <w:sz w:val="20"/>
            <w:szCs w:val="20"/>
          </w:rPr>
          <w:delText>tejto kapitoly v súlade s ustanoveniam</w:delText>
        </w:r>
        <w:r w:rsidR="00D12B7B" w:rsidRPr="00704E22" w:rsidDel="00AF03B8">
          <w:rPr>
            <w:rFonts w:asciiTheme="minorHAnsi" w:hAnsiTheme="minorHAnsi"/>
            <w:b/>
            <w:sz w:val="20"/>
            <w:szCs w:val="20"/>
          </w:rPr>
          <w:delText>i</w:delText>
        </w:r>
        <w:r w:rsidRPr="00127D85" w:rsidDel="00AF03B8">
          <w:rPr>
            <w:rFonts w:asciiTheme="minorHAnsi" w:hAnsiTheme="minorHAnsi"/>
            <w:b/>
            <w:sz w:val="20"/>
            <w:szCs w:val="20"/>
          </w:rPr>
          <w:delText xml:space="preserve"> kapitoly </w:delText>
        </w:r>
        <w:r w:rsidR="003C6D70" w:rsidRPr="00127D85" w:rsidDel="00AF03B8">
          <w:rPr>
            <w:rFonts w:asciiTheme="minorHAnsi" w:hAnsiTheme="minorHAnsi"/>
            <w:b/>
            <w:sz w:val="20"/>
            <w:szCs w:val="20"/>
          </w:rPr>
          <w:delText xml:space="preserve"> 5.1.5 </w:delText>
        </w:r>
        <w:r w:rsidRPr="00127D85" w:rsidDel="00AF03B8">
          <w:rPr>
            <w:rFonts w:asciiTheme="minorHAnsi" w:hAnsiTheme="minorHAnsi"/>
            <w:b/>
            <w:sz w:val="20"/>
            <w:szCs w:val="20"/>
          </w:rPr>
          <w:delText xml:space="preserve">(Štandardná ex-post kontrola ) </w:delText>
        </w:r>
        <w:r w:rsidR="00386DE2" w:rsidRPr="00127D85" w:rsidDel="00AF03B8">
          <w:rPr>
            <w:rFonts w:asciiTheme="minorHAnsi" w:hAnsiTheme="minorHAnsi"/>
            <w:b/>
            <w:sz w:val="20"/>
            <w:szCs w:val="20"/>
          </w:rPr>
          <w:delText xml:space="preserve">a </w:delText>
        </w:r>
        <w:r w:rsidRPr="00127D85" w:rsidDel="00AF03B8">
          <w:rPr>
            <w:rFonts w:asciiTheme="minorHAnsi" w:hAnsiTheme="minorHAnsi"/>
            <w:b/>
            <w:sz w:val="20"/>
            <w:szCs w:val="20"/>
          </w:rPr>
          <w:delText xml:space="preserve">závery z kontroly zaznamená do KZ z VO a Čiastkovej správy/Správy z kontroly/Návrhu </w:delText>
        </w:r>
        <w:r w:rsidR="00D12B7B" w:rsidRPr="00127D85" w:rsidDel="00AF03B8">
          <w:rPr>
            <w:rFonts w:asciiTheme="minorHAnsi" w:hAnsiTheme="minorHAnsi"/>
            <w:b/>
            <w:sz w:val="20"/>
            <w:szCs w:val="20"/>
          </w:rPr>
          <w:delText xml:space="preserve">Čiastkovej </w:delText>
        </w:r>
        <w:r w:rsidRPr="00127D85" w:rsidDel="00AF03B8">
          <w:rPr>
            <w:rFonts w:asciiTheme="minorHAnsi" w:hAnsiTheme="minorHAnsi"/>
            <w:b/>
            <w:sz w:val="20"/>
            <w:szCs w:val="20"/>
          </w:rPr>
          <w:delText xml:space="preserve">správy/návrhu </w:delText>
        </w:r>
        <w:r w:rsidR="00D12B7B" w:rsidRPr="00127D85" w:rsidDel="00AF03B8">
          <w:rPr>
            <w:rFonts w:asciiTheme="minorHAnsi" w:hAnsiTheme="minorHAnsi"/>
            <w:b/>
            <w:sz w:val="20"/>
            <w:szCs w:val="20"/>
          </w:rPr>
          <w:delText xml:space="preserve">Správy </w:delText>
        </w:r>
        <w:r w:rsidRPr="00127D85" w:rsidDel="00AF03B8">
          <w:rPr>
            <w:rFonts w:asciiTheme="minorHAnsi" w:hAnsiTheme="minorHAnsi"/>
            <w:b/>
            <w:sz w:val="20"/>
            <w:szCs w:val="20"/>
          </w:rPr>
          <w:delText>z kontroly.</w:delText>
        </w:r>
      </w:del>
    </w:p>
    <w:p w:rsidR="008B5AF4" w:rsidRPr="008E6043" w:rsidDel="008B5AF4" w:rsidRDefault="0051732E">
      <w:pPr>
        <w:spacing w:before="120" w:after="120" w:line="240" w:lineRule="auto"/>
        <w:ind w:left="1276" w:hanging="850"/>
        <w:jc w:val="both"/>
        <w:rPr>
          <w:del w:id="1149" w:author="Autor"/>
          <w:rFonts w:asciiTheme="minorHAnsi" w:hAnsiTheme="minorHAnsi"/>
          <w:color w:val="1F497D" w:themeColor="text2"/>
        </w:rPr>
        <w:pPrChange w:id="1150" w:author="Autor">
          <w:pPr>
            <w:pStyle w:val="Nadpis4"/>
            <w:numPr>
              <w:ilvl w:val="3"/>
              <w:numId w:val="106"/>
            </w:numPr>
            <w:tabs>
              <w:tab w:val="left" w:pos="3119"/>
            </w:tabs>
            <w:ind w:left="3119" w:hanging="1276"/>
            <w:jc w:val="both"/>
          </w:pPr>
        </w:pPrChange>
      </w:pPr>
      <w:del w:id="1151" w:author="Autor">
        <w:r w:rsidRPr="00967DD8" w:rsidDel="008B5AF4">
          <w:rPr>
            <w:rFonts w:asciiTheme="minorHAnsi" w:hAnsiTheme="minorHAnsi"/>
            <w:b/>
            <w:color w:val="1F497D" w:themeColor="text2"/>
            <w:rPrChange w:id="1152" w:author="Autor">
              <w:rPr>
                <w:rFonts w:asciiTheme="minorHAnsi" w:hAnsiTheme="minorHAnsi"/>
                <w:b w:val="0"/>
                <w:bCs w:val="0"/>
                <w:i w:val="0"/>
                <w:iCs w:val="0"/>
                <w:color w:val="1F497D" w:themeColor="text2"/>
              </w:rPr>
            </w:rPrChange>
          </w:rPr>
          <w:delText>Zadávanie zákaziek vnútorným obstarávaním</w:delText>
        </w:r>
        <w:r w:rsidR="00294B70" w:rsidRPr="00967DD8" w:rsidDel="008B5AF4">
          <w:rPr>
            <w:rFonts w:asciiTheme="minorHAnsi" w:hAnsiTheme="minorHAnsi"/>
            <w:b/>
            <w:color w:val="1F497D" w:themeColor="text2"/>
            <w:rPrChange w:id="1153" w:author="Autor">
              <w:rPr>
                <w:rFonts w:asciiTheme="minorHAnsi" w:hAnsiTheme="minorHAnsi"/>
                <w:b w:val="0"/>
                <w:bCs w:val="0"/>
                <w:i w:val="0"/>
                <w:iCs w:val="0"/>
                <w:color w:val="1F497D" w:themeColor="text2"/>
              </w:rPr>
            </w:rPrChange>
          </w:rPr>
          <w:delText xml:space="preserve"> – in house zákazky</w:delText>
        </w:r>
      </w:del>
    </w:p>
    <w:p w:rsidR="0051732E" w:rsidRPr="00127D85" w:rsidDel="008B5AF4" w:rsidRDefault="0051732E">
      <w:pPr>
        <w:pStyle w:val="Odsekzoznamu"/>
        <w:numPr>
          <w:ilvl w:val="0"/>
          <w:numId w:val="151"/>
        </w:numPr>
        <w:spacing w:before="120" w:after="120" w:line="240" w:lineRule="auto"/>
        <w:ind w:left="1276" w:hanging="850"/>
        <w:contextualSpacing w:val="0"/>
        <w:jc w:val="both"/>
        <w:rPr>
          <w:del w:id="1154" w:author="Autor"/>
          <w:rFonts w:asciiTheme="minorHAnsi" w:hAnsiTheme="minorHAnsi"/>
          <w:b/>
          <w:sz w:val="20"/>
          <w:szCs w:val="20"/>
        </w:rPr>
        <w:pPrChange w:id="1155" w:author="Autor">
          <w:pPr>
            <w:pStyle w:val="Odsekzoznamu"/>
            <w:numPr>
              <w:numId w:val="151"/>
            </w:numPr>
            <w:spacing w:before="120" w:after="120" w:line="240" w:lineRule="auto"/>
            <w:ind w:left="426" w:hanging="425"/>
            <w:contextualSpacing w:val="0"/>
            <w:jc w:val="both"/>
          </w:pPr>
        </w:pPrChange>
      </w:pPr>
      <w:del w:id="1156" w:author="Autor">
        <w:r w:rsidRPr="008B4E59" w:rsidDel="008B5AF4">
          <w:rPr>
            <w:rFonts w:asciiTheme="minorHAnsi" w:hAnsiTheme="minorHAnsi"/>
            <w:b/>
            <w:sz w:val="20"/>
            <w:szCs w:val="20"/>
          </w:rPr>
          <w:delText xml:space="preserve">Prijímateľ preukazuje a zdôvodní </w:delText>
        </w:r>
        <w:r w:rsidRPr="00704E22" w:rsidDel="008B5AF4">
          <w:rPr>
            <w:rFonts w:asciiTheme="minorHAnsi" w:hAnsiTheme="minorHAnsi"/>
            <w:b/>
            <w:sz w:val="20"/>
            <w:szCs w:val="20"/>
          </w:rPr>
          <w:delText>hospodárnosť dostatočným určením PHZ, prieskumom trhu pričom vynaložené výdavky musia zodpovedať obvyklým cenám v danom mieste a čase, t.j. ich hospodárnosť.</w:delText>
        </w:r>
      </w:del>
    </w:p>
    <w:p w:rsidR="0051732E" w:rsidRPr="00127D85" w:rsidDel="008B5AF4" w:rsidRDefault="0051732E">
      <w:pPr>
        <w:pStyle w:val="Odsekzoznamu"/>
        <w:numPr>
          <w:ilvl w:val="0"/>
          <w:numId w:val="151"/>
        </w:numPr>
        <w:spacing w:before="120" w:after="120" w:line="240" w:lineRule="auto"/>
        <w:ind w:left="1276" w:hanging="850"/>
        <w:contextualSpacing w:val="0"/>
        <w:jc w:val="both"/>
        <w:rPr>
          <w:del w:id="1157" w:author="Autor"/>
          <w:rFonts w:asciiTheme="minorHAnsi" w:hAnsiTheme="minorHAnsi"/>
          <w:b/>
          <w:sz w:val="20"/>
          <w:szCs w:val="20"/>
        </w:rPr>
        <w:pPrChange w:id="1158" w:author="Autor">
          <w:pPr>
            <w:pStyle w:val="Odsekzoznamu"/>
            <w:numPr>
              <w:numId w:val="151"/>
            </w:numPr>
            <w:spacing w:before="120" w:after="120" w:line="240" w:lineRule="auto"/>
            <w:ind w:left="426" w:hanging="425"/>
            <w:contextualSpacing w:val="0"/>
            <w:jc w:val="both"/>
          </w:pPr>
        </w:pPrChange>
      </w:pPr>
      <w:del w:id="1159" w:author="Autor">
        <w:r w:rsidRPr="00127D85" w:rsidDel="008B5AF4">
          <w:rPr>
            <w:rFonts w:asciiTheme="minorHAnsi" w:hAnsiTheme="minorHAnsi"/>
            <w:b/>
            <w:sz w:val="20"/>
            <w:szCs w:val="20"/>
          </w:rPr>
          <w:delText>Ustanovenie § 1 ods. 4 ZVO upravuje nasledujúce požiadavky, ktoré je nevyhnutné splniť na zadanie civilnej in-house zákazky alebo koncesie, ktorá je zadávaná verejným obstarávateľom právnickej osobe:</w:delText>
        </w:r>
      </w:del>
    </w:p>
    <w:p w:rsidR="0051732E" w:rsidRPr="00127D85" w:rsidDel="008B5AF4" w:rsidRDefault="0051732E">
      <w:pPr>
        <w:pStyle w:val="Odsekzoznamu"/>
        <w:numPr>
          <w:ilvl w:val="0"/>
          <w:numId w:val="158"/>
        </w:numPr>
        <w:spacing w:before="120" w:after="120" w:line="240" w:lineRule="auto"/>
        <w:ind w:left="1276" w:hanging="850"/>
        <w:contextualSpacing w:val="0"/>
        <w:jc w:val="both"/>
        <w:rPr>
          <w:del w:id="1160" w:author="Autor"/>
          <w:rFonts w:asciiTheme="minorHAnsi" w:hAnsiTheme="minorHAnsi"/>
          <w:b/>
          <w:sz w:val="20"/>
          <w:szCs w:val="20"/>
        </w:rPr>
        <w:pPrChange w:id="1161" w:author="Autor">
          <w:pPr>
            <w:pStyle w:val="Odsekzoznamu"/>
            <w:numPr>
              <w:numId w:val="158"/>
            </w:numPr>
            <w:spacing w:before="120" w:after="120" w:line="240" w:lineRule="auto"/>
            <w:ind w:left="426" w:hanging="425"/>
            <w:contextualSpacing w:val="0"/>
            <w:jc w:val="both"/>
          </w:pPr>
        </w:pPrChange>
      </w:pPr>
      <w:del w:id="1162" w:author="Autor">
        <w:r w:rsidRPr="00127D85" w:rsidDel="008B5AF4">
          <w:rPr>
            <w:rFonts w:asciiTheme="minorHAnsi" w:hAnsiTheme="minorHAnsi"/>
            <w:b/>
            <w:sz w:val="20"/>
            <w:szCs w:val="20"/>
          </w:rPr>
          <w:delText xml:space="preserve">verejný obstarávateľ vykonáva nad právnickou osobou kontrolu obdobnú kontrole, akú vykonáva nad vlastnými organizačnými zložkami, </w:delText>
        </w:r>
      </w:del>
    </w:p>
    <w:p w:rsidR="0051732E" w:rsidRPr="00127D85" w:rsidDel="008B5AF4" w:rsidRDefault="0051732E">
      <w:pPr>
        <w:pStyle w:val="Odsekzoznamu"/>
        <w:numPr>
          <w:ilvl w:val="0"/>
          <w:numId w:val="158"/>
        </w:numPr>
        <w:spacing w:before="120" w:after="120" w:line="240" w:lineRule="auto"/>
        <w:ind w:left="1276" w:hanging="850"/>
        <w:contextualSpacing w:val="0"/>
        <w:jc w:val="both"/>
        <w:rPr>
          <w:del w:id="1163" w:author="Autor"/>
          <w:rFonts w:asciiTheme="minorHAnsi" w:hAnsiTheme="minorHAnsi"/>
          <w:b/>
          <w:sz w:val="20"/>
          <w:szCs w:val="20"/>
        </w:rPr>
        <w:pPrChange w:id="1164" w:author="Autor">
          <w:pPr>
            <w:pStyle w:val="Odsekzoznamu"/>
            <w:numPr>
              <w:numId w:val="158"/>
            </w:numPr>
            <w:spacing w:before="120" w:after="120" w:line="240" w:lineRule="auto"/>
            <w:ind w:left="426" w:hanging="425"/>
            <w:contextualSpacing w:val="0"/>
            <w:jc w:val="both"/>
          </w:pPr>
        </w:pPrChange>
      </w:pPr>
      <w:del w:id="1165" w:author="Autor">
        <w:r w:rsidRPr="00127D85" w:rsidDel="008B5AF4">
          <w:rPr>
            <w:rFonts w:asciiTheme="minorHAnsi" w:hAnsiTheme="minorHAnsi"/>
            <w:b/>
            <w:sz w:val="20"/>
            <w:szCs w:val="20"/>
          </w:rPr>
          <w:delText xml:space="preserve">viac ako 80% činností kontrolovanej právnickej osoby sa vykonáva pri plnení úloh, ktorými ju poveril kontrolujúci verejný obstarávateľ alebo iné právnické osoby kontrolované týmto verejným obstarávateľom a </w:delText>
        </w:r>
      </w:del>
    </w:p>
    <w:p w:rsidR="0051732E" w:rsidRPr="00127D85" w:rsidDel="008B5AF4" w:rsidRDefault="0051732E">
      <w:pPr>
        <w:pStyle w:val="Odsekzoznamu"/>
        <w:numPr>
          <w:ilvl w:val="0"/>
          <w:numId w:val="158"/>
        </w:numPr>
        <w:spacing w:before="120" w:after="120" w:line="240" w:lineRule="auto"/>
        <w:ind w:left="1276" w:hanging="850"/>
        <w:contextualSpacing w:val="0"/>
        <w:jc w:val="both"/>
        <w:rPr>
          <w:del w:id="1166" w:author="Autor"/>
          <w:rFonts w:asciiTheme="minorHAnsi" w:hAnsiTheme="minorHAnsi"/>
          <w:b/>
          <w:sz w:val="20"/>
          <w:szCs w:val="20"/>
        </w:rPr>
        <w:pPrChange w:id="1167" w:author="Autor">
          <w:pPr>
            <w:pStyle w:val="Odsekzoznamu"/>
            <w:numPr>
              <w:numId w:val="158"/>
            </w:numPr>
            <w:spacing w:before="120" w:after="120" w:line="240" w:lineRule="auto"/>
            <w:ind w:left="426" w:hanging="425"/>
            <w:contextualSpacing w:val="0"/>
            <w:jc w:val="both"/>
          </w:pPr>
        </w:pPrChange>
      </w:pPr>
      <w:del w:id="1168" w:author="Autor">
        <w:r w:rsidRPr="00127D85" w:rsidDel="008B5AF4">
          <w:rPr>
            <w:rFonts w:asciiTheme="minorHAnsi" w:hAnsiTheme="minorHAnsi"/>
            <w:b/>
            <w:sz w:val="20"/>
            <w:szCs w:val="20"/>
          </w:rPr>
          <w:delText>v kontrolovanej právnickej osobe nie je žiadna priama účasť súkromného kapitálu.</w:delText>
        </w:r>
      </w:del>
    </w:p>
    <w:p w:rsidR="0051732E" w:rsidRPr="008E6043" w:rsidDel="008B5AF4" w:rsidRDefault="0051732E">
      <w:pPr>
        <w:pStyle w:val="Odsekzoznamu"/>
        <w:numPr>
          <w:ilvl w:val="0"/>
          <w:numId w:val="151"/>
        </w:numPr>
        <w:spacing w:before="120" w:after="120" w:line="240" w:lineRule="auto"/>
        <w:ind w:left="1276" w:hanging="850"/>
        <w:contextualSpacing w:val="0"/>
        <w:jc w:val="both"/>
        <w:rPr>
          <w:del w:id="1169" w:author="Autor"/>
          <w:rFonts w:asciiTheme="minorHAnsi" w:hAnsiTheme="minorHAnsi"/>
          <w:b/>
          <w:sz w:val="20"/>
          <w:szCs w:val="20"/>
        </w:rPr>
        <w:pPrChange w:id="1170" w:author="Autor">
          <w:pPr>
            <w:pStyle w:val="Odsekzoznamu"/>
            <w:numPr>
              <w:numId w:val="151"/>
            </w:numPr>
            <w:spacing w:before="120" w:after="120" w:line="240" w:lineRule="auto"/>
            <w:ind w:left="426" w:hanging="425"/>
            <w:contextualSpacing w:val="0"/>
            <w:jc w:val="both"/>
          </w:pPr>
        </w:pPrChange>
      </w:pPr>
      <w:del w:id="1171" w:author="Autor">
        <w:r w:rsidRPr="00127D85" w:rsidDel="008B5AF4">
          <w:rPr>
            <w:rFonts w:asciiTheme="minorHAnsi" w:hAnsiTheme="minorHAnsi"/>
            <w:b/>
            <w:sz w:val="20"/>
            <w:szCs w:val="20"/>
          </w:rPr>
          <w:delText>Dôležitým pravidlom je, že podmienky podľa § 1 ods. 4 písm. a) až c) musia byť splnené kumulatívne, aby mohol verejný obstarávateľ zadať zákazku kontrolovanej právnickej osobe a zároveň musia byť splnené počas celého trvania realizácie predmetnej zákazky.</w:delText>
        </w:r>
      </w:del>
    </w:p>
    <w:p w:rsidR="0051732E" w:rsidRPr="008E6043" w:rsidDel="008B5AF4" w:rsidRDefault="0051732E">
      <w:pPr>
        <w:pStyle w:val="Odsekzoznamu"/>
        <w:numPr>
          <w:ilvl w:val="0"/>
          <w:numId w:val="151"/>
        </w:numPr>
        <w:spacing w:before="120" w:after="120" w:line="240" w:lineRule="auto"/>
        <w:ind w:left="1276" w:hanging="850"/>
        <w:contextualSpacing w:val="0"/>
        <w:jc w:val="both"/>
        <w:rPr>
          <w:del w:id="1172" w:author="Autor"/>
          <w:rFonts w:asciiTheme="minorHAnsi" w:hAnsiTheme="minorHAnsi"/>
          <w:b/>
          <w:sz w:val="20"/>
          <w:szCs w:val="20"/>
        </w:rPr>
        <w:pPrChange w:id="1173" w:author="Autor">
          <w:pPr>
            <w:pStyle w:val="Odsekzoznamu"/>
            <w:numPr>
              <w:numId w:val="151"/>
            </w:numPr>
            <w:spacing w:before="120" w:after="120" w:line="240" w:lineRule="auto"/>
            <w:ind w:left="426" w:hanging="425"/>
            <w:contextualSpacing w:val="0"/>
            <w:jc w:val="both"/>
          </w:pPr>
        </w:pPrChange>
      </w:pPr>
      <w:del w:id="1174" w:author="Autor">
        <w:r w:rsidRPr="008E6043" w:rsidDel="008B5AF4">
          <w:rPr>
            <w:rFonts w:asciiTheme="minorHAnsi" w:hAnsiTheme="minorHAnsi"/>
            <w:b/>
            <w:sz w:val="20"/>
            <w:szCs w:val="20"/>
          </w:rPr>
          <w:delText>Všeobecné pravidlo zadávania in-house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(in-house) zadať zákazku svojmu kontrolujúcemu verejnému obstarávateľovi alebo inej právnickej osobe kontrolovanej tým istým verejným obstarávateľom. Obdobne však platí pravidlo, že v právnickej osobe, ktorej sa zadáva zákazka, nesmie byť účasť súkromného kapitálu.</w:delText>
        </w:r>
      </w:del>
    </w:p>
    <w:p w:rsidR="0051732E" w:rsidRPr="00890F14" w:rsidDel="008B5AF4" w:rsidRDefault="0051732E">
      <w:pPr>
        <w:pStyle w:val="Odsekzoznamu"/>
        <w:numPr>
          <w:ilvl w:val="0"/>
          <w:numId w:val="151"/>
        </w:numPr>
        <w:spacing w:before="120" w:after="120" w:line="240" w:lineRule="auto"/>
        <w:ind w:left="1276" w:hanging="850"/>
        <w:contextualSpacing w:val="0"/>
        <w:jc w:val="both"/>
        <w:rPr>
          <w:del w:id="1175" w:author="Autor"/>
          <w:rFonts w:asciiTheme="minorHAnsi" w:hAnsiTheme="minorHAnsi"/>
          <w:b/>
          <w:sz w:val="20"/>
          <w:szCs w:val="20"/>
        </w:rPr>
        <w:pPrChange w:id="1176" w:author="Autor">
          <w:pPr>
            <w:pStyle w:val="Odsekzoznamu"/>
            <w:numPr>
              <w:numId w:val="151"/>
            </w:numPr>
            <w:spacing w:before="120" w:after="120" w:line="240" w:lineRule="auto"/>
            <w:ind w:left="426" w:hanging="425"/>
            <w:contextualSpacing w:val="0"/>
            <w:jc w:val="both"/>
          </w:pPr>
        </w:pPrChange>
      </w:pPr>
      <w:del w:id="1177" w:author="Autor">
        <w:r w:rsidRPr="00890F14" w:rsidDel="008B5AF4">
          <w:rPr>
            <w:rFonts w:asciiTheme="minorHAnsi" w:hAnsiTheme="minorHAnsi"/>
            <w:b/>
            <w:sz w:val="20"/>
            <w:szCs w:val="20"/>
          </w:rPr>
          <w:delText xml:space="preserve">Verejný obstarávateľ môže zadať in-house zákazku právnickej osobe len na vykonávanie tých činností týkajúcich sa dodania tovaru, uskutočnenia stavebných prác alebo poskytnutia služieb, ktoré je právnická osoba oprávnená vykonávať (napr. na základe výpisu z Obchodného registra). </w:delText>
        </w:r>
      </w:del>
    </w:p>
    <w:p w:rsidR="0051732E" w:rsidRPr="00967DD8" w:rsidDel="008B5AF4" w:rsidRDefault="00AD207A">
      <w:pPr>
        <w:pStyle w:val="MPCKO3"/>
        <w:ind w:left="1276" w:hanging="850"/>
        <w:rPr>
          <w:del w:id="1178" w:author="Autor"/>
          <w:rFonts w:asciiTheme="minorHAnsi" w:hAnsiTheme="minorHAnsi"/>
          <w:sz w:val="20"/>
          <w:szCs w:val="20"/>
        </w:rPr>
        <w:pPrChange w:id="1179" w:author="Autor">
          <w:pPr>
            <w:pStyle w:val="MPCKO3"/>
            <w:ind w:left="709" w:hanging="283"/>
          </w:pPr>
        </w:pPrChange>
      </w:pPr>
      <w:del w:id="1180" w:author="Autor">
        <w:r w:rsidRPr="002F7D5F" w:rsidDel="008B5AF4">
          <w:rPr>
            <w:rFonts w:asciiTheme="minorHAnsi" w:hAnsiTheme="minorHAnsi"/>
            <w:bCs w:val="0"/>
            <w:iCs w:val="0"/>
            <w:sz w:val="20"/>
            <w:szCs w:val="20"/>
          </w:rPr>
          <w:delText xml:space="preserve">      </w:delText>
        </w:r>
        <w:r w:rsidR="0051732E" w:rsidRPr="0050678A" w:rsidDel="008B5AF4">
          <w:rPr>
            <w:rFonts w:asciiTheme="minorHAnsi" w:hAnsiTheme="minorHAnsi"/>
            <w:sz w:val="20"/>
            <w:szCs w:val="20"/>
          </w:rPr>
          <w:delText>Vykonávanie kontroly nad právnickou osobou</w:delText>
        </w:r>
      </w:del>
    </w:p>
    <w:p w:rsidR="0051732E" w:rsidRPr="00967DD8" w:rsidDel="008B5AF4" w:rsidRDefault="0051732E">
      <w:pPr>
        <w:pStyle w:val="Odsekzoznamu"/>
        <w:numPr>
          <w:ilvl w:val="0"/>
          <w:numId w:val="156"/>
        </w:numPr>
        <w:spacing w:before="120" w:after="120" w:line="240" w:lineRule="auto"/>
        <w:ind w:left="1276" w:hanging="850"/>
        <w:contextualSpacing w:val="0"/>
        <w:jc w:val="both"/>
        <w:rPr>
          <w:del w:id="1181" w:author="Autor"/>
          <w:rFonts w:asciiTheme="minorHAnsi" w:hAnsiTheme="minorHAnsi"/>
          <w:b/>
          <w:sz w:val="20"/>
          <w:szCs w:val="20"/>
        </w:rPr>
        <w:pPrChange w:id="1182" w:author="Autor">
          <w:pPr>
            <w:pStyle w:val="Odsekzoznamu"/>
            <w:numPr>
              <w:numId w:val="156"/>
            </w:numPr>
            <w:spacing w:before="120" w:after="120" w:line="240" w:lineRule="auto"/>
            <w:ind w:left="426" w:hanging="425"/>
            <w:contextualSpacing w:val="0"/>
            <w:jc w:val="both"/>
          </w:pPr>
        </w:pPrChange>
      </w:pPr>
      <w:del w:id="1183" w:author="Autor">
        <w:r w:rsidRPr="00967DD8" w:rsidDel="008B5AF4">
          <w:rPr>
            <w:rFonts w:asciiTheme="minorHAnsi" w:hAnsiTheme="minorHAnsi"/>
            <w:b/>
            <w:sz w:val="20"/>
            <w:szCs w:val="20"/>
          </w:rPr>
          <w:delText>Vo vzťahu k posúdeniu podmienky podľa § 1 ods. 4 písm. a) ZVO týkajúcej sa možnosti zadania zákazky in-house sú rozhodujúce nasledovné skutočnosti:</w:delText>
        </w:r>
      </w:del>
    </w:p>
    <w:p w:rsidR="0051732E" w:rsidRPr="00127D85" w:rsidDel="008B5AF4" w:rsidRDefault="0051732E">
      <w:pPr>
        <w:pStyle w:val="Odsekzoznamu"/>
        <w:numPr>
          <w:ilvl w:val="0"/>
          <w:numId w:val="167"/>
        </w:numPr>
        <w:spacing w:before="120" w:after="120" w:line="240" w:lineRule="auto"/>
        <w:ind w:left="1276" w:hanging="850"/>
        <w:contextualSpacing w:val="0"/>
        <w:jc w:val="both"/>
        <w:rPr>
          <w:del w:id="1184" w:author="Autor"/>
          <w:rFonts w:asciiTheme="minorHAnsi" w:hAnsiTheme="minorHAnsi"/>
          <w:b/>
          <w:sz w:val="20"/>
          <w:szCs w:val="20"/>
        </w:rPr>
        <w:pPrChange w:id="1185" w:author="Autor">
          <w:pPr>
            <w:pStyle w:val="Odsekzoznamu"/>
            <w:numPr>
              <w:numId w:val="167"/>
            </w:numPr>
            <w:spacing w:before="120" w:after="120" w:line="240" w:lineRule="auto"/>
            <w:ind w:left="993" w:hanging="360"/>
            <w:contextualSpacing w:val="0"/>
            <w:jc w:val="both"/>
          </w:pPr>
        </w:pPrChange>
      </w:pPr>
      <w:del w:id="1186" w:author="Autor">
        <w:r w:rsidRPr="00B07CA0" w:rsidDel="008B5AF4">
          <w:rPr>
            <w:rFonts w:asciiTheme="minorHAnsi" w:hAnsiTheme="minorHAnsi"/>
            <w:b/>
            <w:sz w:val="20"/>
            <w:szCs w:val="20"/>
          </w:rPr>
          <w:delText>verejný obstarávateľ sa považuje za osobu vykonávajúcu</w:delText>
        </w:r>
        <w:r w:rsidRPr="008B4E59" w:rsidDel="008B5AF4">
          <w:rPr>
            <w:rFonts w:asciiTheme="minorHAnsi" w:hAnsiTheme="minorHAnsi"/>
            <w:b/>
            <w:sz w:val="20"/>
            <w:szCs w:val="20"/>
          </w:rPr>
          <w:delText xml:space="preserve"> kontrolu nad právnickou osobou obdobnú tej, akú vykonáva nad vlastnými organizačnými zložkami podľa § 1 ods. 4 písm. a) ZVO, </w:delText>
        </w:r>
        <w:r w:rsidRPr="008B4E59" w:rsidDel="008B5AF4">
          <w:rPr>
            <w:rFonts w:asciiTheme="minorHAnsi" w:hAnsiTheme="minorHAnsi"/>
            <w:b/>
            <w:sz w:val="20"/>
            <w:szCs w:val="20"/>
          </w:rPr>
          <w:lastRenderedPageBreak/>
          <w:delText>ak má rozhodujúci vplyv na strategické ciele, ako aj významné rozhodnutia kontrolovanej právnickej osoby. Túto kontrolu môže vykon</w:delText>
        </w:r>
        <w:r w:rsidRPr="00704E22" w:rsidDel="008B5AF4">
          <w:rPr>
            <w:rFonts w:asciiTheme="minorHAnsi" w:hAnsiTheme="minorHAnsi"/>
            <w:b/>
            <w:sz w:val="20"/>
            <w:szCs w:val="20"/>
          </w:rPr>
          <w:delText xml:space="preserve">ávať aj iná právnická osoba, ktorú rovnakým spôsobom kontroluje verejný obstarávateľ. </w:delText>
        </w:r>
      </w:del>
    </w:p>
    <w:p w:rsidR="00C51769" w:rsidRPr="00127D85" w:rsidDel="008B5AF4" w:rsidRDefault="00C51769">
      <w:pPr>
        <w:pStyle w:val="Odsekzoznamu"/>
        <w:numPr>
          <w:ilvl w:val="0"/>
          <w:numId w:val="167"/>
        </w:numPr>
        <w:spacing w:before="120" w:after="120" w:line="240" w:lineRule="auto"/>
        <w:ind w:left="1276" w:hanging="850"/>
        <w:contextualSpacing w:val="0"/>
        <w:jc w:val="both"/>
        <w:rPr>
          <w:del w:id="1187" w:author="Autor"/>
          <w:rFonts w:asciiTheme="minorHAnsi" w:hAnsiTheme="minorHAnsi"/>
          <w:b/>
          <w:sz w:val="20"/>
          <w:szCs w:val="20"/>
        </w:rPr>
        <w:pPrChange w:id="1188" w:author="Autor">
          <w:pPr>
            <w:pStyle w:val="Odsekzoznamu"/>
            <w:numPr>
              <w:numId w:val="167"/>
            </w:numPr>
            <w:spacing w:before="120" w:after="120" w:line="240" w:lineRule="auto"/>
            <w:ind w:left="993" w:hanging="360"/>
            <w:contextualSpacing w:val="0"/>
            <w:jc w:val="both"/>
          </w:pPr>
        </w:pPrChange>
      </w:pPr>
      <w:del w:id="1189" w:author="Autor">
        <w:r w:rsidRPr="00127D85" w:rsidDel="008B5AF4">
          <w:rPr>
            <w:rFonts w:asciiTheme="minorHAnsi" w:hAnsiTheme="minorHAnsi"/>
            <w:b/>
            <w:sz w:val="20"/>
            <w:szCs w:val="20"/>
          </w:rPr>
          <w:delText>verejný obstarávateľ si musí ponechať dostatočný stupeň kontroly, aby mal možnosť obmedziť slobodu konania príslušného subjektu (napr. skutočnosť, že sa rozhodovacie orgány kontrolovanej právnickej osoby skladajú iba zo zástupcov verejných obstarávateľov/verejného obstarávateľa zúčastňujúcich sa na spolupráci, sa považuje za výrazný znak existencie vnútornej kontroly),</w:delText>
        </w:r>
      </w:del>
    </w:p>
    <w:p w:rsidR="00C51769" w:rsidRPr="00127D85" w:rsidDel="008B5AF4" w:rsidRDefault="00C51769">
      <w:pPr>
        <w:pStyle w:val="Odsekzoznamu"/>
        <w:numPr>
          <w:ilvl w:val="0"/>
          <w:numId w:val="167"/>
        </w:numPr>
        <w:spacing w:before="120" w:after="120" w:line="240" w:lineRule="auto"/>
        <w:ind w:left="1276" w:hanging="850"/>
        <w:contextualSpacing w:val="0"/>
        <w:jc w:val="both"/>
        <w:rPr>
          <w:del w:id="1190" w:author="Autor"/>
          <w:rFonts w:asciiTheme="minorHAnsi" w:hAnsiTheme="minorHAnsi"/>
          <w:b/>
          <w:sz w:val="20"/>
          <w:szCs w:val="20"/>
        </w:rPr>
        <w:pPrChange w:id="1191" w:author="Autor">
          <w:pPr>
            <w:pStyle w:val="Odsekzoznamu"/>
            <w:numPr>
              <w:numId w:val="167"/>
            </w:numPr>
            <w:spacing w:before="120" w:after="120" w:line="240" w:lineRule="auto"/>
            <w:ind w:left="993" w:hanging="360"/>
            <w:contextualSpacing w:val="0"/>
            <w:jc w:val="both"/>
          </w:pPr>
        </w:pPrChange>
      </w:pPr>
      <w:del w:id="1192" w:author="Autor">
        <w:r w:rsidRPr="00127D85" w:rsidDel="008B5AF4">
          <w:rPr>
            <w:rFonts w:asciiTheme="minorHAnsi" w:hAnsiTheme="minorHAnsi"/>
            <w:b/>
            <w:sz w:val="20"/>
            <w:szCs w:val="20"/>
          </w:rPr>
          <w:delText>v prípade a.s. alebo s.r.o. verejný obstarávateľ by mal disponovať širšími právomocami než akcionár/akcionári alebo konateľ subjektu (kontrola, ktorá sa obmedzuje iba na manévrovací priestor, ktorý právo obchodných spoločností priznáva väčšine akcionárov, by nemusela byť dostatočná),</w:delText>
        </w:r>
      </w:del>
    </w:p>
    <w:p w:rsidR="00C51769" w:rsidRPr="00127D85" w:rsidDel="008B5AF4" w:rsidRDefault="00C51769">
      <w:pPr>
        <w:pStyle w:val="Odsekzoznamu"/>
        <w:numPr>
          <w:ilvl w:val="0"/>
          <w:numId w:val="167"/>
        </w:numPr>
        <w:spacing w:before="120" w:after="120" w:line="240" w:lineRule="auto"/>
        <w:ind w:left="1276" w:hanging="850"/>
        <w:contextualSpacing w:val="0"/>
        <w:jc w:val="both"/>
        <w:rPr>
          <w:del w:id="1193" w:author="Autor"/>
          <w:rFonts w:asciiTheme="minorHAnsi" w:hAnsiTheme="minorHAnsi"/>
          <w:b/>
          <w:sz w:val="20"/>
          <w:szCs w:val="20"/>
        </w:rPr>
        <w:pPrChange w:id="1194" w:author="Autor">
          <w:pPr>
            <w:pStyle w:val="Odsekzoznamu"/>
            <w:numPr>
              <w:numId w:val="167"/>
            </w:numPr>
            <w:spacing w:before="120" w:after="120" w:line="240" w:lineRule="auto"/>
            <w:ind w:left="993" w:hanging="360"/>
            <w:contextualSpacing w:val="0"/>
            <w:jc w:val="both"/>
          </w:pPr>
        </w:pPrChange>
      </w:pPr>
      <w:del w:id="1195" w:author="Autor">
        <w:r w:rsidRPr="00127D85" w:rsidDel="008B5AF4">
          <w:rPr>
            <w:rFonts w:asciiTheme="minorHAnsi" w:hAnsiTheme="minorHAnsi"/>
            <w:b/>
            <w:sz w:val="20"/>
            <w:szCs w:val="20"/>
          </w:rPr>
          <w:delText>v prípade, že subjekt je alebo sa stane trhovo orientovaným a má dostatočný stupeň nezávislosti nie je kontrola nad subjektom dostatočná. O zmene tejto skutočnosti je prijímateľ povinný bezodkladne informovať RO, pričom od  momentu kedy sa stane subjekt trhovo orientovaný sa všetky výdavky vyplývajúce z danej zákazky budú pokladať za neoprávnené. Ak bolo preukázané, že v čase zadávania zákazky prijímateľ vedel, že subjekt sa stane trhovo orientovaným, výdavky týkajúce sa postupu obstarávania sú neoprávnené v celom rozsahu.</w:delText>
        </w:r>
      </w:del>
    </w:p>
    <w:p w:rsidR="0051732E" w:rsidRPr="00127D85" w:rsidDel="008B5AF4" w:rsidRDefault="0051732E">
      <w:pPr>
        <w:pStyle w:val="Odsekzoznamu"/>
        <w:numPr>
          <w:ilvl w:val="0"/>
          <w:numId w:val="156"/>
        </w:numPr>
        <w:spacing w:before="120" w:after="120" w:line="288" w:lineRule="auto"/>
        <w:ind w:left="1276" w:hanging="850"/>
        <w:jc w:val="both"/>
        <w:rPr>
          <w:del w:id="1196" w:author="Autor"/>
          <w:rFonts w:asciiTheme="minorHAnsi" w:hAnsiTheme="minorHAnsi"/>
          <w:b/>
          <w:sz w:val="20"/>
          <w:szCs w:val="20"/>
        </w:rPr>
        <w:pPrChange w:id="1197" w:author="Autor">
          <w:pPr>
            <w:pStyle w:val="Odsekzoznamu"/>
            <w:numPr>
              <w:numId w:val="156"/>
            </w:numPr>
            <w:spacing w:before="120" w:after="120" w:line="288" w:lineRule="auto"/>
            <w:ind w:left="426" w:hanging="425"/>
            <w:jc w:val="both"/>
          </w:pPr>
        </w:pPrChange>
      </w:pPr>
      <w:del w:id="1198" w:author="Autor">
        <w:r w:rsidRPr="00127D85" w:rsidDel="008B5AF4">
          <w:rPr>
            <w:rFonts w:asciiTheme="minorHAnsi" w:hAnsiTheme="minorHAnsi"/>
            <w:b/>
            <w:sz w:val="20"/>
            <w:szCs w:val="20"/>
          </w:rPr>
          <w:delText xml:space="preserve">Po doručení dokumentácie </w:delText>
        </w:r>
        <w:r w:rsidR="00BC2F29" w:rsidRPr="00967DD8" w:rsidDel="008B5AF4">
          <w:rPr>
            <w:rFonts w:asciiTheme="minorHAnsi" w:hAnsiTheme="minorHAnsi"/>
            <w:b/>
            <w:color w:val="FF0000"/>
            <w:sz w:val="20"/>
            <w:szCs w:val="20"/>
          </w:rPr>
          <w:delText>RO</w:delText>
        </w:r>
        <w:r w:rsidRPr="008B4E59" w:rsidDel="008B5AF4">
          <w:rPr>
            <w:rFonts w:asciiTheme="minorHAnsi" w:hAnsiTheme="minorHAnsi"/>
            <w:b/>
            <w:sz w:val="20"/>
            <w:szCs w:val="20"/>
          </w:rPr>
          <w:delText xml:space="preserve"> vykoná kontrolu VO vypracovaním príslušnej časti KZ VO a závery z kontroly zaznamená do Čiastkovej správy/Správy z kontroly/Návrhu čiastkovej správy/</w:delText>
        </w:r>
        <w:r w:rsidR="00C51769" w:rsidRPr="00704E22" w:rsidDel="008B5AF4">
          <w:rPr>
            <w:rFonts w:asciiTheme="minorHAnsi" w:hAnsiTheme="minorHAnsi"/>
            <w:b/>
            <w:sz w:val="20"/>
            <w:szCs w:val="20"/>
          </w:rPr>
          <w:delText xml:space="preserve">Návrhu </w:delText>
        </w:r>
        <w:r w:rsidRPr="00127D85" w:rsidDel="008B5AF4">
          <w:rPr>
            <w:rFonts w:asciiTheme="minorHAnsi" w:hAnsiTheme="minorHAnsi"/>
            <w:b/>
            <w:sz w:val="20"/>
            <w:szCs w:val="20"/>
          </w:rPr>
          <w:delText xml:space="preserve">správy z kontroly. </w:delText>
        </w:r>
      </w:del>
    </w:p>
    <w:p w:rsidR="0051732E" w:rsidRPr="008E6043" w:rsidDel="008B5AF4" w:rsidRDefault="0051732E">
      <w:pPr>
        <w:pStyle w:val="Odsekzoznamu"/>
        <w:numPr>
          <w:ilvl w:val="0"/>
          <w:numId w:val="156"/>
        </w:numPr>
        <w:spacing w:before="120" w:after="120" w:line="288" w:lineRule="auto"/>
        <w:ind w:left="1276" w:hanging="850"/>
        <w:jc w:val="both"/>
        <w:rPr>
          <w:del w:id="1199" w:author="Autor"/>
          <w:rFonts w:asciiTheme="minorHAnsi" w:hAnsiTheme="minorHAnsi"/>
          <w:b/>
          <w:sz w:val="20"/>
          <w:szCs w:val="20"/>
        </w:rPr>
        <w:pPrChange w:id="1200" w:author="Autor">
          <w:pPr>
            <w:pStyle w:val="Odsekzoznamu"/>
            <w:numPr>
              <w:numId w:val="156"/>
            </w:numPr>
            <w:spacing w:before="120" w:after="120" w:line="288" w:lineRule="auto"/>
            <w:ind w:left="426" w:hanging="425"/>
            <w:jc w:val="both"/>
          </w:pPr>
        </w:pPrChange>
      </w:pPr>
      <w:del w:id="1201" w:author="Autor">
        <w:r w:rsidRPr="00127D85" w:rsidDel="008B5AF4">
          <w:rPr>
            <w:rFonts w:asciiTheme="minorHAnsi" w:hAnsiTheme="minorHAnsi"/>
            <w:b/>
            <w:sz w:val="20"/>
            <w:szCs w:val="20"/>
          </w:rPr>
          <w:delText xml:space="preserve">V prípade, ak boli v rámci kontroly zistené nedostatky </w:delText>
        </w:r>
        <w:r w:rsidR="00BC2F29" w:rsidRPr="00967DD8" w:rsidDel="008B5AF4">
          <w:rPr>
            <w:rFonts w:asciiTheme="minorHAnsi" w:hAnsiTheme="minorHAnsi"/>
            <w:b/>
            <w:color w:val="FF0000"/>
            <w:sz w:val="20"/>
            <w:szCs w:val="20"/>
          </w:rPr>
          <w:delText>RO</w:delText>
        </w:r>
        <w:r w:rsidRPr="008B4E59" w:rsidDel="008B5AF4">
          <w:rPr>
            <w:rFonts w:asciiTheme="minorHAnsi" w:hAnsiTheme="minorHAnsi"/>
            <w:b/>
            <w:color w:val="FF0000"/>
            <w:sz w:val="20"/>
            <w:szCs w:val="20"/>
          </w:rPr>
          <w:delText xml:space="preserve"> </w:delText>
        </w:r>
        <w:r w:rsidRPr="00704E22" w:rsidDel="008B5AF4">
          <w:rPr>
            <w:rFonts w:asciiTheme="minorHAnsi" w:hAnsiTheme="minorHAnsi"/>
            <w:b/>
            <w:sz w:val="20"/>
            <w:szCs w:val="20"/>
          </w:rPr>
          <w:delText xml:space="preserve">uplatňuje postup v zmysle kap. </w:delText>
        </w:r>
        <w:r w:rsidR="0027636B" w:rsidRPr="00127D85" w:rsidDel="008B5AF4">
          <w:rPr>
            <w:rFonts w:asciiTheme="minorHAnsi" w:hAnsiTheme="minorHAnsi"/>
            <w:b/>
            <w:sz w:val="20"/>
            <w:szCs w:val="20"/>
          </w:rPr>
          <w:delText xml:space="preserve"> 3.3.7.2 EŠIF. </w:delText>
        </w:r>
        <w:r w:rsidRPr="00127D85" w:rsidDel="008B5AF4">
          <w:rPr>
            <w:rFonts w:asciiTheme="minorHAnsi" w:eastAsia="Times New Roman" w:hAnsiTheme="minorHAnsi"/>
            <w:b/>
            <w:sz w:val="20"/>
            <w:szCs w:val="20"/>
          </w:rPr>
          <w:delText xml:space="preserve">V prípade identifikovania nesplnenie podmienok pre aplikáciu tohto spôsobu zadávania zákazky, je </w:delText>
        </w:r>
        <w:r w:rsidR="00BC2F29" w:rsidRPr="00967DD8" w:rsidDel="008B5AF4">
          <w:rPr>
            <w:rFonts w:asciiTheme="minorHAnsi" w:eastAsia="Times New Roman" w:hAnsiTheme="minorHAnsi"/>
            <w:b/>
            <w:color w:val="FF0000"/>
            <w:sz w:val="20"/>
            <w:szCs w:val="20"/>
          </w:rPr>
          <w:delText>RO</w:delText>
        </w:r>
        <w:r w:rsidRPr="008B4E59" w:rsidDel="008B5AF4">
          <w:rPr>
            <w:rFonts w:asciiTheme="minorHAnsi" w:eastAsia="Times New Roman" w:hAnsiTheme="minorHAnsi"/>
            <w:b/>
            <w:sz w:val="20"/>
            <w:szCs w:val="20"/>
          </w:rPr>
          <w:delText xml:space="preserve"> oprávnený </w:delText>
        </w:r>
        <w:r w:rsidRPr="00704E22" w:rsidDel="008B5AF4">
          <w:rPr>
            <w:rFonts w:asciiTheme="minorHAnsi" w:hAnsiTheme="minorHAnsi"/>
            <w:b/>
            <w:sz w:val="20"/>
            <w:szCs w:val="20"/>
          </w:rPr>
          <w:delText>nepripustiť/</w:delText>
        </w:r>
        <w:r w:rsidRPr="00127D85" w:rsidDel="008B5AF4">
          <w:rPr>
            <w:rFonts w:asciiTheme="minorHAnsi" w:eastAsia="Times New Roman" w:hAnsiTheme="minorHAnsi"/>
            <w:b/>
            <w:sz w:val="20"/>
            <w:szCs w:val="20"/>
          </w:rPr>
          <w:delText xml:space="preserve">vylúčiť výdavky takéhoto obstarávania </w:delText>
        </w:r>
        <w:r w:rsidRPr="00127D85" w:rsidDel="008B5AF4">
          <w:rPr>
            <w:rFonts w:asciiTheme="minorHAnsi" w:hAnsiTheme="minorHAnsi"/>
            <w:b/>
            <w:sz w:val="20"/>
            <w:szCs w:val="20"/>
          </w:rPr>
          <w:delText>do/</w:delText>
        </w:r>
        <w:r w:rsidRPr="00127D85" w:rsidDel="008B5AF4">
          <w:rPr>
            <w:rFonts w:asciiTheme="minorHAnsi" w:eastAsia="Times New Roman" w:hAnsiTheme="minorHAnsi"/>
            <w:b/>
            <w:sz w:val="20"/>
            <w:szCs w:val="20"/>
          </w:rPr>
          <w:delText>z financovania v plnom rozsahu a z</w:delText>
        </w:r>
        <w:r w:rsidRPr="00127D85" w:rsidDel="008B5AF4">
          <w:rPr>
            <w:rFonts w:asciiTheme="minorHAnsi" w:hAnsiTheme="minorHAnsi"/>
            <w:b/>
            <w:sz w:val="20"/>
            <w:szCs w:val="20"/>
          </w:rPr>
          <w:delText xml:space="preserve">ároveň  môže v rámci záverov kontroly </w:delText>
        </w:r>
        <w:r w:rsidRPr="00127D85" w:rsidDel="008B5AF4">
          <w:rPr>
            <w:rFonts w:asciiTheme="minorHAnsi" w:eastAsia="Times New Roman" w:hAnsiTheme="minorHAnsi"/>
            <w:b/>
            <w:sz w:val="20"/>
            <w:szCs w:val="20"/>
          </w:rPr>
          <w:delText>odporuč</w:delText>
        </w:r>
        <w:r w:rsidRPr="00127D85" w:rsidDel="008B5AF4">
          <w:rPr>
            <w:rFonts w:asciiTheme="minorHAnsi" w:hAnsiTheme="minorHAnsi"/>
            <w:b/>
            <w:sz w:val="20"/>
            <w:szCs w:val="20"/>
          </w:rPr>
          <w:delText xml:space="preserve">iť, aby </w:delText>
        </w:r>
        <w:r w:rsidRPr="00127D85" w:rsidDel="008B5AF4">
          <w:rPr>
            <w:rFonts w:asciiTheme="minorHAnsi" w:eastAsia="Times New Roman" w:hAnsiTheme="minorHAnsi"/>
            <w:b/>
            <w:sz w:val="20"/>
            <w:szCs w:val="20"/>
          </w:rPr>
          <w:delText>prijímateľ</w:delText>
        </w:r>
        <w:r w:rsidRPr="00127D85" w:rsidDel="008B5AF4">
          <w:rPr>
            <w:rFonts w:asciiTheme="minorHAnsi" w:hAnsiTheme="minorHAnsi"/>
            <w:b/>
            <w:sz w:val="20"/>
            <w:szCs w:val="20"/>
          </w:rPr>
          <w:delText xml:space="preserve"> </w:delText>
        </w:r>
        <w:r w:rsidRPr="00127D85" w:rsidDel="008B5AF4">
          <w:rPr>
            <w:rFonts w:asciiTheme="minorHAnsi" w:eastAsia="Times New Roman" w:hAnsiTheme="minorHAnsi"/>
            <w:b/>
            <w:sz w:val="20"/>
            <w:szCs w:val="20"/>
          </w:rPr>
          <w:delText>postup zadan</w:delText>
        </w:r>
        <w:r w:rsidRPr="00127D85" w:rsidDel="008B5AF4">
          <w:rPr>
            <w:rFonts w:asciiTheme="minorHAnsi" w:hAnsiTheme="minorHAnsi"/>
            <w:b/>
            <w:sz w:val="20"/>
            <w:szCs w:val="20"/>
          </w:rPr>
          <w:delText>ia</w:delText>
        </w:r>
        <w:r w:rsidRPr="00127D85" w:rsidDel="008B5AF4">
          <w:rPr>
            <w:rFonts w:asciiTheme="minorHAnsi" w:eastAsia="Times New Roman" w:hAnsiTheme="minorHAnsi"/>
            <w:b/>
            <w:sz w:val="20"/>
            <w:szCs w:val="20"/>
          </w:rPr>
          <w:delText xml:space="preserve"> predmetnej zákazky </w:delText>
        </w:r>
        <w:r w:rsidRPr="00127D85" w:rsidDel="008B5AF4">
          <w:rPr>
            <w:rFonts w:asciiTheme="minorHAnsi" w:hAnsiTheme="minorHAnsi"/>
            <w:b/>
            <w:sz w:val="20"/>
            <w:szCs w:val="20"/>
          </w:rPr>
          <w:delText xml:space="preserve">realizoval </w:delText>
        </w:r>
        <w:r w:rsidRPr="00127D85" w:rsidDel="008B5AF4">
          <w:rPr>
            <w:rFonts w:asciiTheme="minorHAnsi" w:eastAsia="Times New Roman" w:hAnsiTheme="minorHAnsi"/>
            <w:b/>
            <w:sz w:val="20"/>
            <w:szCs w:val="20"/>
          </w:rPr>
          <w:delText>v zmysle postupov a pravidiel ZVO.</w:delText>
        </w:r>
      </w:del>
    </w:p>
    <w:p w:rsidR="0051732E" w:rsidRPr="00127D85" w:rsidDel="008B5AF4" w:rsidRDefault="00BC2F29">
      <w:pPr>
        <w:pStyle w:val="Odsekzoznamu"/>
        <w:numPr>
          <w:ilvl w:val="0"/>
          <w:numId w:val="156"/>
        </w:numPr>
        <w:spacing w:before="120" w:after="120" w:line="288" w:lineRule="auto"/>
        <w:ind w:left="1276" w:hanging="850"/>
        <w:jc w:val="both"/>
        <w:rPr>
          <w:del w:id="1202" w:author="Autor"/>
          <w:rFonts w:asciiTheme="minorHAnsi" w:hAnsiTheme="minorHAnsi"/>
          <w:b/>
          <w:sz w:val="20"/>
          <w:szCs w:val="20"/>
        </w:rPr>
        <w:pPrChange w:id="1203" w:author="Autor">
          <w:pPr>
            <w:pStyle w:val="Odsekzoznamu"/>
            <w:numPr>
              <w:numId w:val="156"/>
            </w:numPr>
            <w:spacing w:before="120" w:after="120" w:line="288" w:lineRule="auto"/>
            <w:ind w:left="426" w:hanging="425"/>
            <w:jc w:val="both"/>
          </w:pPr>
        </w:pPrChange>
      </w:pPr>
      <w:del w:id="1204" w:author="Autor">
        <w:r w:rsidRPr="00967DD8" w:rsidDel="008B5AF4">
          <w:rPr>
            <w:rFonts w:asciiTheme="minorHAnsi" w:hAnsiTheme="minorHAnsi"/>
            <w:b/>
            <w:color w:val="FF0000"/>
            <w:sz w:val="20"/>
            <w:szCs w:val="20"/>
          </w:rPr>
          <w:delText xml:space="preserve">RO </w:delText>
        </w:r>
        <w:r w:rsidRPr="008B4E59" w:rsidDel="008B5AF4">
          <w:rPr>
            <w:rFonts w:asciiTheme="minorHAnsi" w:hAnsiTheme="minorHAnsi"/>
            <w:b/>
            <w:sz w:val="20"/>
            <w:szCs w:val="20"/>
          </w:rPr>
          <w:delText>výsledky z</w:delText>
        </w:r>
        <w:r w:rsidRPr="00967DD8" w:rsidDel="008B5AF4">
          <w:rPr>
            <w:rFonts w:asciiTheme="minorHAnsi" w:hAnsiTheme="minorHAnsi"/>
            <w:b/>
            <w:color w:val="FF0000"/>
            <w:sz w:val="20"/>
            <w:szCs w:val="20"/>
          </w:rPr>
          <w:delText xml:space="preserve"> </w:delText>
        </w:r>
        <w:r w:rsidR="0051732E" w:rsidRPr="008B4E59" w:rsidDel="008B5AF4">
          <w:rPr>
            <w:rFonts w:asciiTheme="minorHAnsi" w:hAnsiTheme="minorHAnsi"/>
            <w:b/>
            <w:sz w:val="20"/>
            <w:szCs w:val="20"/>
          </w:rPr>
          <w:delText xml:space="preserve"> kontroly zašle prijímateľovi v lehote </w:delText>
        </w:r>
        <w:r w:rsidR="0051732E" w:rsidRPr="00967DD8" w:rsidDel="008B5AF4">
          <w:rPr>
            <w:rFonts w:asciiTheme="minorHAnsi" w:hAnsiTheme="minorHAnsi"/>
            <w:b/>
            <w:color w:val="FF0000"/>
            <w:sz w:val="20"/>
            <w:szCs w:val="20"/>
          </w:rPr>
          <w:delText xml:space="preserve">do 10 dní </w:delText>
        </w:r>
        <w:r w:rsidR="0051732E" w:rsidRPr="008B4E59" w:rsidDel="008B5AF4">
          <w:rPr>
            <w:rFonts w:asciiTheme="minorHAnsi" w:hAnsiTheme="minorHAnsi"/>
            <w:b/>
            <w:sz w:val="20"/>
            <w:szCs w:val="20"/>
          </w:rPr>
          <w:delText xml:space="preserve">odo dňa nasledujúceho po dni doručenia dokumentácie. </w:delText>
        </w:r>
        <w:r w:rsidR="0051732E" w:rsidRPr="00704E22" w:rsidDel="008B5AF4">
          <w:rPr>
            <w:rFonts w:asciiTheme="minorHAnsi" w:hAnsiTheme="minorHAnsi"/>
            <w:b/>
            <w:sz w:val="20"/>
            <w:szCs w:val="20"/>
          </w:rPr>
          <w:delText>Súčasťou záverov kontroly uvedených v správe z kontroly je pripustenie výdavkov súvisiacich s VO do financovania.</w:delText>
        </w:r>
      </w:del>
    </w:p>
    <w:p w:rsidR="0051732E" w:rsidRPr="00127D85" w:rsidDel="008B5AF4" w:rsidRDefault="0051732E">
      <w:pPr>
        <w:pStyle w:val="Odsekzoznamu"/>
        <w:numPr>
          <w:ilvl w:val="0"/>
          <w:numId w:val="156"/>
        </w:numPr>
        <w:spacing w:before="120" w:after="120" w:line="288" w:lineRule="auto"/>
        <w:ind w:left="1276" w:hanging="850"/>
        <w:jc w:val="both"/>
        <w:rPr>
          <w:del w:id="1205" w:author="Autor"/>
          <w:rFonts w:asciiTheme="minorHAnsi" w:hAnsiTheme="minorHAnsi" w:cs="Arial"/>
          <w:b/>
          <w:sz w:val="20"/>
          <w:szCs w:val="20"/>
        </w:rPr>
        <w:pPrChange w:id="1206" w:author="Autor">
          <w:pPr>
            <w:pStyle w:val="Odsekzoznamu"/>
            <w:numPr>
              <w:numId w:val="156"/>
            </w:numPr>
            <w:spacing w:before="120" w:after="120" w:line="288" w:lineRule="auto"/>
            <w:ind w:left="426" w:hanging="425"/>
            <w:jc w:val="both"/>
          </w:pPr>
        </w:pPrChange>
      </w:pPr>
      <w:del w:id="1207" w:author="Autor">
        <w:r w:rsidRPr="00127D85" w:rsidDel="008B5AF4">
          <w:rPr>
            <w:rFonts w:asciiTheme="minorHAnsi" w:hAnsiTheme="minorHAnsi" w:cs="Arial"/>
            <w:b/>
            <w:sz w:val="20"/>
            <w:szCs w:val="20"/>
          </w:rPr>
          <w:delText xml:space="preserve">Prijímateľ do 30 pracovných dní odo dňa podpisu zmluvy s úspešným uchádzačom predkladá </w:delText>
        </w:r>
        <w:r w:rsidRPr="00127D85" w:rsidDel="008B5AF4">
          <w:rPr>
            <w:rFonts w:asciiTheme="minorHAnsi" w:hAnsiTheme="minorHAnsi" w:cs="Arial"/>
            <w:b/>
            <w:sz w:val="20"/>
            <w:szCs w:val="20"/>
          </w:rPr>
          <w:br/>
          <w:delText>na RO nasledovnú dokumentáciu:</w:delText>
        </w:r>
      </w:del>
    </w:p>
    <w:p w:rsidR="0051732E" w:rsidRPr="00127D85" w:rsidDel="008B5AF4" w:rsidRDefault="0051732E">
      <w:pPr>
        <w:pStyle w:val="Odsekzoznamu"/>
        <w:numPr>
          <w:ilvl w:val="0"/>
          <w:numId w:val="189"/>
        </w:numPr>
        <w:spacing w:before="120" w:after="120" w:line="240" w:lineRule="auto"/>
        <w:ind w:left="1276" w:hanging="850"/>
        <w:contextualSpacing w:val="0"/>
        <w:jc w:val="both"/>
        <w:rPr>
          <w:del w:id="1208" w:author="Autor"/>
          <w:rFonts w:asciiTheme="minorHAnsi" w:hAnsiTheme="minorHAnsi"/>
          <w:b/>
          <w:sz w:val="20"/>
          <w:szCs w:val="20"/>
        </w:rPr>
        <w:pPrChange w:id="1209" w:author="Autor">
          <w:pPr>
            <w:pStyle w:val="Odsekzoznamu"/>
            <w:numPr>
              <w:numId w:val="189"/>
            </w:numPr>
            <w:spacing w:before="120" w:after="120" w:line="240" w:lineRule="auto"/>
            <w:ind w:left="993" w:hanging="360"/>
            <w:contextualSpacing w:val="0"/>
            <w:jc w:val="both"/>
          </w:pPr>
        </w:pPrChange>
      </w:pPr>
      <w:del w:id="1210" w:author="Autor">
        <w:r w:rsidRPr="00127D85" w:rsidDel="008B5AF4">
          <w:rPr>
            <w:rFonts w:asciiTheme="minorHAnsi" w:hAnsiTheme="minorHAnsi"/>
            <w:b/>
            <w:sz w:val="20"/>
            <w:szCs w:val="20"/>
          </w:rPr>
          <w:delText xml:space="preserve">    výsledná zmluva so subjektom, vrátane všetkých jej príloh a prípadných dodatkov,</w:delText>
        </w:r>
      </w:del>
    </w:p>
    <w:p w:rsidR="0051732E" w:rsidRPr="00127D85" w:rsidDel="008B5AF4" w:rsidRDefault="0051732E">
      <w:pPr>
        <w:pStyle w:val="Odsekzoznamu"/>
        <w:numPr>
          <w:ilvl w:val="0"/>
          <w:numId w:val="189"/>
        </w:numPr>
        <w:spacing w:before="120" w:after="120" w:line="240" w:lineRule="auto"/>
        <w:ind w:left="1276" w:hanging="850"/>
        <w:contextualSpacing w:val="0"/>
        <w:jc w:val="both"/>
        <w:rPr>
          <w:del w:id="1211" w:author="Autor"/>
          <w:rFonts w:asciiTheme="minorHAnsi" w:hAnsiTheme="minorHAnsi"/>
          <w:b/>
          <w:sz w:val="20"/>
          <w:szCs w:val="20"/>
        </w:rPr>
        <w:pPrChange w:id="1212" w:author="Autor">
          <w:pPr>
            <w:pStyle w:val="Odsekzoznamu"/>
            <w:numPr>
              <w:numId w:val="189"/>
            </w:numPr>
            <w:spacing w:before="120" w:after="120" w:line="240" w:lineRule="auto"/>
            <w:ind w:left="993" w:hanging="360"/>
            <w:contextualSpacing w:val="0"/>
            <w:jc w:val="both"/>
          </w:pPr>
        </w:pPrChange>
      </w:pPr>
      <w:del w:id="1213" w:author="Autor">
        <w:r w:rsidRPr="00127D85" w:rsidDel="008B5AF4">
          <w:rPr>
            <w:rFonts w:asciiTheme="minorHAnsi" w:hAnsiTheme="minorHAnsi"/>
            <w:b/>
            <w:sz w:val="20"/>
            <w:szCs w:val="20"/>
          </w:rPr>
          <w:delText xml:space="preserve">    ak relevantné, tak aj dokumentácia uvedená ktorá nebola predmetom kontroly pred zadaním zákazky.</w:delText>
        </w:r>
      </w:del>
    </w:p>
    <w:p w:rsidR="0051732E" w:rsidRPr="00127D85" w:rsidDel="008B5AF4" w:rsidRDefault="0051732E">
      <w:pPr>
        <w:pStyle w:val="Odsekzoznamu"/>
        <w:numPr>
          <w:ilvl w:val="0"/>
          <w:numId w:val="156"/>
        </w:numPr>
        <w:spacing w:before="120" w:after="120" w:line="288" w:lineRule="auto"/>
        <w:ind w:left="1276" w:hanging="850"/>
        <w:jc w:val="both"/>
        <w:rPr>
          <w:del w:id="1214" w:author="Autor"/>
          <w:rFonts w:asciiTheme="minorHAnsi" w:hAnsiTheme="minorHAnsi"/>
          <w:b/>
          <w:sz w:val="20"/>
          <w:szCs w:val="20"/>
        </w:rPr>
        <w:pPrChange w:id="1215" w:author="Autor">
          <w:pPr>
            <w:pStyle w:val="Odsekzoznamu"/>
            <w:numPr>
              <w:numId w:val="156"/>
            </w:numPr>
            <w:spacing w:before="120" w:after="120" w:line="288" w:lineRule="auto"/>
            <w:ind w:left="426" w:hanging="425"/>
            <w:jc w:val="both"/>
          </w:pPr>
        </w:pPrChange>
      </w:pPr>
      <w:del w:id="1216" w:author="Autor">
        <w:r w:rsidRPr="00127D85" w:rsidDel="008B5AF4">
          <w:rPr>
            <w:rFonts w:asciiTheme="minorHAnsi" w:hAnsiTheme="minorHAnsi"/>
            <w:b/>
            <w:sz w:val="20"/>
            <w:szCs w:val="20"/>
          </w:rPr>
          <w:delText xml:space="preserve">Po doručení dokumentácie </w:delText>
        </w:r>
        <w:r w:rsidR="00BC2F29" w:rsidRPr="00967DD8" w:rsidDel="008B5AF4">
          <w:rPr>
            <w:rFonts w:asciiTheme="minorHAnsi" w:hAnsiTheme="minorHAnsi"/>
            <w:b/>
            <w:color w:val="FF0000"/>
            <w:sz w:val="20"/>
            <w:szCs w:val="20"/>
          </w:rPr>
          <w:delText>RO</w:delText>
        </w:r>
        <w:r w:rsidRPr="008B4E59" w:rsidDel="008B5AF4">
          <w:rPr>
            <w:rFonts w:asciiTheme="minorHAnsi" w:hAnsiTheme="minorHAnsi"/>
            <w:b/>
            <w:sz w:val="20"/>
            <w:szCs w:val="20"/>
          </w:rPr>
          <w:delText xml:space="preserve"> vykoná kontrolu VO vypracovaním príslušnej časti KZ VO a závery z</w:delText>
        </w:r>
        <w:r w:rsidRPr="00704E22" w:rsidDel="008B5AF4">
          <w:rPr>
            <w:rFonts w:asciiTheme="minorHAnsi" w:hAnsiTheme="minorHAnsi"/>
            <w:b/>
            <w:sz w:val="20"/>
            <w:szCs w:val="20"/>
          </w:rPr>
          <w:delText> kontroly zaznamená do Čiastkovej správy/Správy z kontroly/Návrhu čiastkovej správy/návrhu správy z kontroly. Predmetom kontroly je najmä overenie súladu podpísanej zmluvy s úspešným uchádzačom s návrhom zmluvy a kontrola jej zverejnenia.</w:delText>
        </w:r>
      </w:del>
    </w:p>
    <w:p w:rsidR="0051732E" w:rsidRPr="00127D85" w:rsidDel="008B5AF4" w:rsidRDefault="0051732E">
      <w:pPr>
        <w:pStyle w:val="Odsekzoznamu"/>
        <w:numPr>
          <w:ilvl w:val="0"/>
          <w:numId w:val="156"/>
        </w:numPr>
        <w:spacing w:before="120" w:after="120" w:line="288" w:lineRule="auto"/>
        <w:ind w:left="1276" w:hanging="850"/>
        <w:jc w:val="both"/>
        <w:rPr>
          <w:del w:id="1217" w:author="Autor"/>
          <w:rFonts w:asciiTheme="minorHAnsi" w:hAnsiTheme="minorHAnsi"/>
          <w:b/>
          <w:sz w:val="20"/>
          <w:szCs w:val="20"/>
        </w:rPr>
        <w:pPrChange w:id="1218" w:author="Autor">
          <w:pPr>
            <w:pStyle w:val="Odsekzoznamu"/>
            <w:numPr>
              <w:numId w:val="156"/>
            </w:numPr>
            <w:spacing w:before="120" w:after="120" w:line="288" w:lineRule="auto"/>
            <w:ind w:left="426" w:hanging="425"/>
            <w:jc w:val="both"/>
          </w:pPr>
        </w:pPrChange>
      </w:pPr>
      <w:del w:id="1219" w:author="Autor">
        <w:r w:rsidRPr="00127D85" w:rsidDel="008B5AF4">
          <w:rPr>
            <w:rFonts w:asciiTheme="minorHAnsi" w:hAnsiTheme="minorHAnsi"/>
            <w:b/>
            <w:sz w:val="20"/>
            <w:szCs w:val="20"/>
          </w:rPr>
          <w:delText xml:space="preserve">V prípade, ak boli v rámci kontroly zistené nedostatky </w:delText>
        </w:r>
        <w:r w:rsidR="00BC2F29" w:rsidRPr="00967DD8" w:rsidDel="008B5AF4">
          <w:rPr>
            <w:rFonts w:asciiTheme="minorHAnsi" w:hAnsiTheme="minorHAnsi"/>
            <w:b/>
            <w:color w:val="FF0000"/>
            <w:sz w:val="20"/>
            <w:szCs w:val="20"/>
          </w:rPr>
          <w:delText>RO</w:delText>
        </w:r>
        <w:r w:rsidRPr="008B4E59" w:rsidDel="008B5AF4">
          <w:rPr>
            <w:rFonts w:asciiTheme="minorHAnsi" w:hAnsiTheme="minorHAnsi"/>
            <w:b/>
            <w:sz w:val="20"/>
            <w:szCs w:val="20"/>
          </w:rPr>
          <w:delText xml:space="preserve"> uplatňuje postup v zmysle kap</w:delText>
        </w:r>
        <w:r w:rsidR="0027636B" w:rsidRPr="00704E22" w:rsidDel="008B5AF4">
          <w:rPr>
            <w:rFonts w:asciiTheme="minorHAnsi" w:hAnsiTheme="minorHAnsi"/>
            <w:b/>
            <w:sz w:val="20"/>
            <w:szCs w:val="20"/>
          </w:rPr>
          <w:delText xml:space="preserve"> 3.3.7.2 EŠIF.</w:delText>
        </w:r>
        <w:r w:rsidRPr="00127D85" w:rsidDel="008B5AF4">
          <w:rPr>
            <w:rFonts w:asciiTheme="minorHAnsi" w:hAnsiTheme="minorHAnsi"/>
            <w:b/>
            <w:sz w:val="20"/>
            <w:szCs w:val="20"/>
          </w:rPr>
          <w:delText xml:space="preserve"> </w:delText>
        </w:r>
      </w:del>
    </w:p>
    <w:p w:rsidR="0051732E" w:rsidRPr="00127D85" w:rsidDel="008B5AF4" w:rsidRDefault="00BC2F29">
      <w:pPr>
        <w:pStyle w:val="Odsekzoznamu"/>
        <w:numPr>
          <w:ilvl w:val="0"/>
          <w:numId w:val="156"/>
        </w:numPr>
        <w:spacing w:before="120" w:after="120" w:line="288" w:lineRule="auto"/>
        <w:ind w:left="1276" w:hanging="850"/>
        <w:jc w:val="both"/>
        <w:rPr>
          <w:del w:id="1220" w:author="Autor"/>
          <w:rFonts w:asciiTheme="minorHAnsi" w:hAnsiTheme="minorHAnsi"/>
          <w:b/>
          <w:sz w:val="20"/>
          <w:szCs w:val="20"/>
        </w:rPr>
        <w:pPrChange w:id="1221" w:author="Autor">
          <w:pPr>
            <w:pStyle w:val="Odsekzoznamu"/>
            <w:numPr>
              <w:numId w:val="156"/>
            </w:numPr>
            <w:spacing w:before="120" w:after="120" w:line="288" w:lineRule="auto"/>
            <w:ind w:left="426" w:hanging="425"/>
            <w:jc w:val="both"/>
          </w:pPr>
        </w:pPrChange>
      </w:pPr>
      <w:del w:id="1222" w:author="Autor">
        <w:r w:rsidRPr="00967DD8" w:rsidDel="008B5AF4">
          <w:rPr>
            <w:rFonts w:asciiTheme="minorHAnsi" w:hAnsiTheme="minorHAnsi"/>
            <w:b/>
            <w:color w:val="FF0000"/>
            <w:sz w:val="20"/>
            <w:szCs w:val="20"/>
          </w:rPr>
          <w:delText>RO</w:delText>
        </w:r>
        <w:r w:rsidR="0051732E" w:rsidRPr="008B4E59" w:rsidDel="008B5AF4">
          <w:rPr>
            <w:rFonts w:asciiTheme="minorHAnsi" w:hAnsiTheme="minorHAnsi"/>
            <w:b/>
            <w:sz w:val="20"/>
            <w:szCs w:val="20"/>
          </w:rPr>
          <w:delText xml:space="preserve"> výsledky </w:delText>
        </w:r>
        <w:r w:rsidRPr="00704E22" w:rsidDel="008B5AF4">
          <w:rPr>
            <w:rFonts w:asciiTheme="minorHAnsi" w:hAnsiTheme="minorHAnsi"/>
            <w:b/>
            <w:sz w:val="20"/>
            <w:szCs w:val="20"/>
          </w:rPr>
          <w:delText xml:space="preserve">z </w:delText>
        </w:r>
        <w:r w:rsidR="0051732E" w:rsidRPr="00127D85" w:rsidDel="008B5AF4">
          <w:rPr>
            <w:rFonts w:asciiTheme="minorHAnsi" w:hAnsiTheme="minorHAnsi"/>
            <w:b/>
            <w:sz w:val="20"/>
            <w:szCs w:val="20"/>
          </w:rPr>
          <w:delText xml:space="preserve"> kontroly zašle prijímateľovi v lehote do 20 dní odo dňa nasledujúceho po dni doručenia dokumentácie. </w:delText>
        </w:r>
      </w:del>
    </w:p>
    <w:p w:rsidR="0051732E" w:rsidRPr="00127D85" w:rsidDel="008B5AF4" w:rsidRDefault="0051732E">
      <w:pPr>
        <w:pStyle w:val="Odsekzoznamu"/>
        <w:spacing w:before="120" w:after="120" w:line="288" w:lineRule="auto"/>
        <w:ind w:left="1276" w:hanging="850"/>
        <w:jc w:val="both"/>
        <w:rPr>
          <w:del w:id="1223" w:author="Autor"/>
          <w:b/>
          <w:strike/>
          <w:sz w:val="20"/>
          <w:szCs w:val="20"/>
        </w:rPr>
        <w:pPrChange w:id="1224" w:author="Autor">
          <w:pPr>
            <w:pStyle w:val="Odsekzoznamu"/>
            <w:spacing w:before="120" w:after="120" w:line="288" w:lineRule="auto"/>
            <w:ind w:left="426"/>
            <w:jc w:val="both"/>
          </w:pPr>
        </w:pPrChange>
      </w:pPr>
    </w:p>
    <w:p w:rsidR="00AD207A" w:rsidRPr="00127D85" w:rsidDel="008B5AF4" w:rsidRDefault="00AD207A">
      <w:pPr>
        <w:pStyle w:val="Odsekzoznamu"/>
        <w:spacing w:before="120" w:after="120" w:line="288" w:lineRule="auto"/>
        <w:ind w:left="1276" w:hanging="850"/>
        <w:jc w:val="both"/>
        <w:rPr>
          <w:del w:id="1225" w:author="Autor"/>
          <w:b/>
          <w:strike/>
          <w:sz w:val="20"/>
          <w:szCs w:val="20"/>
        </w:rPr>
        <w:pPrChange w:id="1226" w:author="Autor">
          <w:pPr>
            <w:pStyle w:val="Odsekzoznamu"/>
            <w:spacing w:before="120" w:after="120" w:line="288" w:lineRule="auto"/>
            <w:ind w:left="426"/>
            <w:jc w:val="both"/>
          </w:pPr>
        </w:pPrChange>
      </w:pPr>
    </w:p>
    <w:p w:rsidR="0051732E" w:rsidRPr="00967DD8" w:rsidDel="008B5AF4" w:rsidRDefault="0051732E">
      <w:pPr>
        <w:pStyle w:val="Nadpis4"/>
        <w:numPr>
          <w:ilvl w:val="3"/>
          <w:numId w:val="106"/>
        </w:numPr>
        <w:ind w:left="1276" w:hanging="850"/>
        <w:jc w:val="both"/>
        <w:rPr>
          <w:del w:id="1227" w:author="Autor"/>
          <w:rFonts w:asciiTheme="minorHAnsi" w:hAnsiTheme="minorHAnsi"/>
          <w:color w:val="1F497D" w:themeColor="text2"/>
          <w:rPrChange w:id="1228" w:author="Autor">
            <w:rPr>
              <w:del w:id="1229" w:author="Autor"/>
              <w:rFonts w:asciiTheme="minorHAnsi" w:hAnsiTheme="minorHAnsi"/>
              <w:b w:val="0"/>
              <w:color w:val="1F497D" w:themeColor="text2"/>
            </w:rPr>
          </w:rPrChange>
        </w:rPr>
        <w:pPrChange w:id="1230" w:author="Autor">
          <w:pPr>
            <w:pStyle w:val="Nadpis4"/>
            <w:numPr>
              <w:ilvl w:val="3"/>
              <w:numId w:val="106"/>
            </w:numPr>
            <w:tabs>
              <w:tab w:val="left" w:pos="3119"/>
            </w:tabs>
            <w:ind w:left="3119" w:hanging="1276"/>
            <w:jc w:val="both"/>
          </w:pPr>
        </w:pPrChange>
      </w:pPr>
      <w:del w:id="1231" w:author="Autor">
        <w:r w:rsidRPr="00967DD8" w:rsidDel="008B5AF4">
          <w:rPr>
            <w:rFonts w:asciiTheme="minorHAnsi" w:hAnsiTheme="minorHAnsi"/>
            <w:b w:val="0"/>
            <w:bCs w:val="0"/>
            <w:i w:val="0"/>
            <w:iCs w:val="0"/>
            <w:color w:val="1F497D" w:themeColor="text2"/>
          </w:rPr>
          <w:delText>Zadávanie zákaziek na základe horizontálnej spolupráce</w:delText>
        </w:r>
      </w:del>
    </w:p>
    <w:p w:rsidR="0051732E" w:rsidRPr="00967DD8" w:rsidDel="008B5AF4" w:rsidRDefault="0051732E" w:rsidP="00860CE6">
      <w:pPr>
        <w:pStyle w:val="Odsekzoznamu"/>
        <w:numPr>
          <w:ilvl w:val="3"/>
          <w:numId w:val="201"/>
        </w:numPr>
        <w:spacing w:before="120" w:after="120" w:line="288" w:lineRule="auto"/>
        <w:ind w:left="1276" w:hanging="850"/>
        <w:jc w:val="both"/>
        <w:rPr>
          <w:del w:id="1232" w:author="Autor"/>
          <w:rFonts w:asciiTheme="minorHAnsi" w:hAnsiTheme="minorHAnsi" w:cs="Arial"/>
          <w:b/>
          <w:bCs/>
          <w:sz w:val="20"/>
          <w:szCs w:val="20"/>
        </w:rPr>
        <w:pPrChange w:id="1233" w:author="Autor">
          <w:pPr>
            <w:pStyle w:val="Odsekzoznamu"/>
            <w:numPr>
              <w:ilvl w:val="3"/>
              <w:numId w:val="30"/>
            </w:numPr>
            <w:spacing w:before="120" w:after="120" w:line="288" w:lineRule="auto"/>
            <w:ind w:left="426" w:hanging="425"/>
            <w:jc w:val="both"/>
          </w:pPr>
        </w:pPrChange>
      </w:pPr>
      <w:del w:id="1234" w:author="Autor">
        <w:r w:rsidRPr="0050678A" w:rsidDel="008B5AF4">
          <w:rPr>
            <w:rFonts w:asciiTheme="minorHAnsi" w:hAnsiTheme="minorHAnsi" w:cs="Arial"/>
            <w:b/>
            <w:sz w:val="20"/>
            <w:szCs w:val="20"/>
          </w:rPr>
          <w:delText>Prijímateľ je pre uzavretie vzájomnej zmluvy v rámci horizontálnej spolupráce povinný kumulatívne splniť nasledovné podmienky:</w:delText>
        </w:r>
      </w:del>
    </w:p>
    <w:p w:rsidR="0051732E" w:rsidRPr="008B4E59" w:rsidDel="008B5AF4" w:rsidRDefault="0051732E">
      <w:pPr>
        <w:pStyle w:val="Odsekzoznamu"/>
        <w:numPr>
          <w:ilvl w:val="0"/>
          <w:numId w:val="162"/>
        </w:numPr>
        <w:autoSpaceDE w:val="0"/>
        <w:autoSpaceDN w:val="0"/>
        <w:adjustRightInd w:val="0"/>
        <w:spacing w:before="120" w:after="120" w:line="240" w:lineRule="auto"/>
        <w:ind w:left="1276" w:hanging="850"/>
        <w:contextualSpacing w:val="0"/>
        <w:jc w:val="both"/>
        <w:rPr>
          <w:del w:id="1235" w:author="Autor"/>
          <w:rFonts w:asciiTheme="minorHAnsi" w:hAnsiTheme="minorHAnsi" w:cs="Arial"/>
          <w:b/>
          <w:bCs/>
          <w:sz w:val="20"/>
          <w:szCs w:val="20"/>
        </w:rPr>
        <w:pPrChange w:id="1236" w:author="Autor">
          <w:pPr>
            <w:pStyle w:val="Odsekzoznamu"/>
            <w:numPr>
              <w:numId w:val="162"/>
            </w:numPr>
            <w:autoSpaceDE w:val="0"/>
            <w:autoSpaceDN w:val="0"/>
            <w:adjustRightInd w:val="0"/>
            <w:spacing w:before="120" w:after="120" w:line="240" w:lineRule="auto"/>
            <w:ind w:left="709" w:hanging="283"/>
            <w:contextualSpacing w:val="0"/>
            <w:jc w:val="both"/>
          </w:pPr>
        </w:pPrChange>
      </w:pPr>
      <w:del w:id="1237" w:author="Autor">
        <w:r w:rsidRPr="00967DD8" w:rsidDel="008B5AF4">
          <w:rPr>
            <w:rFonts w:asciiTheme="minorHAnsi" w:hAnsiTheme="minorHAnsi" w:cs="Arial"/>
            <w:b/>
            <w:bCs/>
            <w:sz w:val="20"/>
            <w:szCs w:val="20"/>
          </w:rPr>
          <w:delText>zmluvou sa ustanovuje alebo vykonáva</w:delText>
        </w:r>
        <w:r w:rsidRPr="00B07CA0" w:rsidDel="008B5AF4">
          <w:rPr>
            <w:rFonts w:asciiTheme="minorHAnsi" w:hAnsiTheme="minorHAnsi" w:cs="Arial"/>
            <w:b/>
            <w:bCs/>
            <w:sz w:val="20"/>
            <w:szCs w:val="20"/>
          </w:rPr>
          <w:delText xml:space="preserve"> spolupráca medzi zúčastnenými verejnými obstarávateľmi </w:delText>
        </w:r>
        <w:r w:rsidRPr="00B07CA0" w:rsidDel="008B5AF4">
          <w:rPr>
            <w:rFonts w:asciiTheme="minorHAnsi" w:hAnsiTheme="minorHAnsi" w:cs="Arial"/>
            <w:b/>
            <w:bCs/>
            <w:sz w:val="20"/>
            <w:szCs w:val="20"/>
          </w:rPr>
          <w:br/>
          <w:delText>s cieľom zabezpečiť, aby sa služby vo vere</w:delText>
        </w:r>
        <w:r w:rsidRPr="00967DD8" w:rsidDel="008B5AF4">
          <w:rPr>
            <w:rFonts w:asciiTheme="minorHAnsi" w:hAnsiTheme="minorHAnsi" w:cs="Arial"/>
            <w:b/>
            <w:bCs/>
            <w:sz w:val="20"/>
            <w:szCs w:val="20"/>
          </w:rPr>
          <w:delText xml:space="preserve">jnom záujme, ktoré musia poskytovať, poskytovali </w:delText>
        </w:r>
        <w:r w:rsidRPr="00967DD8" w:rsidDel="008B5AF4">
          <w:rPr>
            <w:rFonts w:asciiTheme="minorHAnsi" w:hAnsiTheme="minorHAnsi" w:cs="Arial"/>
            <w:b/>
            <w:bCs/>
            <w:sz w:val="20"/>
            <w:szCs w:val="20"/>
          </w:rPr>
          <w:br/>
          <w:delText>v záujme dosahovania ich spoločných cieľov.</w:delText>
        </w:r>
      </w:del>
    </w:p>
    <w:p w:rsidR="0051732E" w:rsidRPr="00127D85" w:rsidDel="008B5AF4" w:rsidRDefault="00AD207A">
      <w:pPr>
        <w:pStyle w:val="Odsekzoznamu"/>
        <w:autoSpaceDE w:val="0"/>
        <w:autoSpaceDN w:val="0"/>
        <w:adjustRightInd w:val="0"/>
        <w:spacing w:before="120" w:after="120"/>
        <w:ind w:left="1276" w:hanging="850"/>
        <w:contextualSpacing w:val="0"/>
        <w:jc w:val="both"/>
        <w:rPr>
          <w:del w:id="1238" w:author="Autor"/>
          <w:rFonts w:asciiTheme="minorHAnsi" w:hAnsiTheme="minorHAnsi" w:cs="Arial"/>
          <w:b/>
          <w:bCs/>
          <w:sz w:val="20"/>
          <w:szCs w:val="20"/>
        </w:rPr>
        <w:pPrChange w:id="1239" w:author="Autor">
          <w:pPr>
            <w:pStyle w:val="Odsekzoznamu"/>
            <w:autoSpaceDE w:val="0"/>
            <w:autoSpaceDN w:val="0"/>
            <w:adjustRightInd w:val="0"/>
            <w:spacing w:before="120" w:after="120"/>
            <w:ind w:left="709" w:hanging="283"/>
            <w:contextualSpacing w:val="0"/>
            <w:jc w:val="both"/>
          </w:pPr>
        </w:pPrChange>
      </w:pPr>
      <w:del w:id="1240" w:author="Autor">
        <w:r w:rsidRPr="00704E22" w:rsidDel="008B5AF4">
          <w:rPr>
            <w:rFonts w:asciiTheme="minorHAnsi" w:hAnsiTheme="minorHAnsi" w:cs="Arial"/>
            <w:b/>
            <w:bCs/>
            <w:sz w:val="20"/>
            <w:szCs w:val="20"/>
          </w:rPr>
          <w:lastRenderedPageBreak/>
          <w:delText xml:space="preserve">     </w:delText>
        </w:r>
        <w:r w:rsidR="0051732E" w:rsidRPr="00127D85" w:rsidDel="008B5AF4">
          <w:rPr>
            <w:rFonts w:asciiTheme="minorHAnsi" w:hAnsiTheme="minorHAnsi" w:cs="Arial"/>
            <w:b/>
            <w:bCs/>
            <w:sz w:val="20"/>
            <w:szCs w:val="20"/>
          </w:rPr>
          <w:delText>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synergickým efektom</w:delText>
        </w:r>
        <w:r w:rsidR="0051732E" w:rsidRPr="0050678A" w:rsidDel="008B5AF4">
          <w:rPr>
            <w:rStyle w:val="Odkaznapoznmkupodiarou"/>
            <w:rFonts w:asciiTheme="minorHAnsi" w:hAnsiTheme="minorHAnsi" w:cs="Arial"/>
            <w:b/>
            <w:bCs/>
            <w:sz w:val="20"/>
            <w:szCs w:val="20"/>
          </w:rPr>
          <w:footnoteReference w:id="4"/>
        </w:r>
        <w:r w:rsidR="0051732E" w:rsidRPr="0050678A" w:rsidDel="008B5AF4">
          <w:rPr>
            <w:rFonts w:asciiTheme="minorHAnsi" w:hAnsiTheme="minorHAnsi" w:cs="Arial"/>
            <w:b/>
            <w:bCs/>
            <w:sz w:val="20"/>
            <w:szCs w:val="20"/>
          </w:rPr>
          <w:delText xml:space="preserve"> a zákazka musí mať spoločný cieľ, t.j. spoločný výkon tej istej úlohy. Výkon verejnej úlohy je možné všeobecne definovať ako spoluprácu nekomerčnej povahy, ktorá je vylúčená z pravidiel verejného obstarávania, pričom táto spolupráca </w:delText>
        </w:r>
        <w:r w:rsidR="0051732E" w:rsidRPr="00967DD8" w:rsidDel="008B5AF4">
          <w:rPr>
            <w:rFonts w:asciiTheme="minorHAnsi" w:hAnsiTheme="minorHAnsi" w:cs="Arial"/>
            <w:b/>
            <w:bCs/>
            <w:sz w:val="20"/>
            <w:szCs w:val="20"/>
          </w:rPr>
          <w:delText>zahŕňa len subjekty - verejných obstarávateľov, ktorí v zásade nepôsobia na trhu s komerčným cieľom. V znení ESD však dohoda musí mať na rozdiel od bežnej verejnej zákazky charakter reálnej spolupráce, v ktorej jedna strana za odplatu vykonáva určitú úlohu</w:delText>
        </w:r>
        <w:r w:rsidR="0051732E" w:rsidRPr="00B07CA0" w:rsidDel="008B5AF4">
          <w:rPr>
            <w:rFonts w:asciiTheme="minorHAnsi" w:hAnsiTheme="minorHAnsi" w:cs="Arial"/>
            <w:b/>
            <w:bCs/>
            <w:sz w:val="20"/>
            <w:szCs w:val="20"/>
            <w:vertAlign w:val="superscript"/>
          </w:rPr>
          <w:delText>.</w:delText>
        </w:r>
        <w:r w:rsidR="0051732E" w:rsidRPr="008B4E59" w:rsidDel="008B5AF4">
          <w:rPr>
            <w:rFonts w:asciiTheme="minorHAnsi" w:hAnsiTheme="minorHAnsi" w:cs="Arial"/>
            <w:b/>
            <w:bCs/>
            <w:sz w:val="20"/>
            <w:szCs w:val="20"/>
          </w:rPr>
          <w:delText xml:space="preserve"> Jednostranné prideľo</w:delText>
        </w:r>
        <w:r w:rsidR="0051732E" w:rsidRPr="00704E22" w:rsidDel="008B5AF4">
          <w:rPr>
            <w:rFonts w:asciiTheme="minorHAnsi" w:hAnsiTheme="minorHAnsi" w:cs="Arial"/>
            <w:b/>
            <w:bCs/>
            <w:sz w:val="20"/>
            <w:szCs w:val="20"/>
          </w:rPr>
          <w:delText>vanie úlohy jedným verejným obstarávateľom druhému sa nemôže považovať za spoluprácu.</w:delText>
        </w:r>
      </w:del>
    </w:p>
    <w:p w:rsidR="0051732E" w:rsidRPr="008B4E59" w:rsidDel="008B5AF4" w:rsidRDefault="0051732E">
      <w:pPr>
        <w:pStyle w:val="Odsekzoznamu"/>
        <w:numPr>
          <w:ilvl w:val="0"/>
          <w:numId w:val="162"/>
        </w:numPr>
        <w:autoSpaceDE w:val="0"/>
        <w:autoSpaceDN w:val="0"/>
        <w:adjustRightInd w:val="0"/>
        <w:spacing w:before="120" w:after="120" w:line="240" w:lineRule="auto"/>
        <w:ind w:left="1276" w:hanging="850"/>
        <w:contextualSpacing w:val="0"/>
        <w:jc w:val="both"/>
        <w:rPr>
          <w:del w:id="1243" w:author="Autor"/>
          <w:rFonts w:asciiTheme="minorHAnsi" w:hAnsiTheme="minorHAnsi" w:cs="Arial"/>
          <w:b/>
          <w:bCs/>
          <w:sz w:val="20"/>
          <w:szCs w:val="20"/>
        </w:rPr>
        <w:pPrChange w:id="1244" w:author="Autor">
          <w:pPr>
            <w:pStyle w:val="Odsekzoznamu"/>
            <w:numPr>
              <w:numId w:val="162"/>
            </w:numPr>
            <w:autoSpaceDE w:val="0"/>
            <w:autoSpaceDN w:val="0"/>
            <w:adjustRightInd w:val="0"/>
            <w:spacing w:before="120" w:after="120" w:line="240" w:lineRule="auto"/>
            <w:ind w:left="709" w:hanging="283"/>
            <w:contextualSpacing w:val="0"/>
            <w:jc w:val="both"/>
          </w:pPr>
        </w:pPrChange>
      </w:pPr>
      <w:del w:id="1245" w:author="Autor">
        <w:r w:rsidRPr="00967DD8" w:rsidDel="008B5AF4">
          <w:rPr>
            <w:rFonts w:asciiTheme="minorHAnsi" w:hAnsiTheme="minorHAnsi" w:cs="Arial"/>
            <w:b/>
            <w:bCs/>
            <w:sz w:val="20"/>
            <w:szCs w:val="20"/>
          </w:rPr>
          <w:delText>vykonávanie takejto spolupráce sa riadi výlučne aspektmi týkajúcimi sa verejného záujmu.</w:delText>
        </w:r>
      </w:del>
    </w:p>
    <w:p w:rsidR="0051732E" w:rsidRPr="00127D85" w:rsidDel="008B5AF4" w:rsidRDefault="005F0FA0">
      <w:pPr>
        <w:pStyle w:val="Odsekzoznamu"/>
        <w:autoSpaceDE w:val="0"/>
        <w:autoSpaceDN w:val="0"/>
        <w:adjustRightInd w:val="0"/>
        <w:spacing w:before="120" w:after="120"/>
        <w:ind w:left="1276" w:hanging="850"/>
        <w:contextualSpacing w:val="0"/>
        <w:jc w:val="both"/>
        <w:rPr>
          <w:del w:id="1246" w:author="Autor"/>
          <w:rFonts w:asciiTheme="minorHAnsi" w:hAnsiTheme="minorHAnsi" w:cs="Arial"/>
          <w:b/>
          <w:bCs/>
          <w:sz w:val="20"/>
          <w:szCs w:val="20"/>
        </w:rPr>
        <w:pPrChange w:id="1247" w:author="Autor">
          <w:pPr>
            <w:pStyle w:val="Odsekzoznamu"/>
            <w:autoSpaceDE w:val="0"/>
            <w:autoSpaceDN w:val="0"/>
            <w:adjustRightInd w:val="0"/>
            <w:spacing w:before="120" w:after="120"/>
            <w:ind w:left="709" w:hanging="283"/>
            <w:contextualSpacing w:val="0"/>
            <w:jc w:val="both"/>
          </w:pPr>
        </w:pPrChange>
      </w:pPr>
      <w:del w:id="1248" w:author="Autor">
        <w:r w:rsidRPr="00704E22" w:rsidDel="008B5AF4">
          <w:rPr>
            <w:rFonts w:asciiTheme="minorHAnsi" w:hAnsiTheme="minorHAnsi" w:cs="Arial"/>
            <w:b/>
            <w:bCs/>
            <w:sz w:val="20"/>
            <w:szCs w:val="20"/>
          </w:rPr>
          <w:delText xml:space="preserve">      </w:delText>
        </w:r>
        <w:r w:rsidR="0051732E" w:rsidRPr="00127D85" w:rsidDel="008B5AF4">
          <w:rPr>
            <w:rFonts w:asciiTheme="minorHAnsi" w:hAnsiTheme="minorHAnsi" w:cs="Arial"/>
            <w:b/>
            <w:bCs/>
            <w:sz w:val="20"/>
            <w:szCs w:val="20"/>
          </w:rPr>
          <w:delText xml:space="preserve">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w:delText>
        </w:r>
        <w:r w:rsidR="0051732E" w:rsidRPr="00127D85" w:rsidDel="008B5AF4">
          <w:rPr>
            <w:rFonts w:asciiTheme="minorHAnsi" w:hAnsiTheme="minorHAnsi" w:cs="Arial"/>
            <w:b/>
            <w:bCs/>
            <w:sz w:val="20"/>
            <w:szCs w:val="20"/>
          </w:rPr>
          <w:br/>
          <w:delText>za práce/služby/tovary, nakoľko poskytovanie služby za odplatu je charakteristickým znakom zákaziek spadajúcich pod pravidlá a postupy podľa ZVO.</w:delText>
        </w:r>
      </w:del>
    </w:p>
    <w:p w:rsidR="0051732E" w:rsidRPr="008B4E59" w:rsidDel="008B5AF4" w:rsidRDefault="0051732E">
      <w:pPr>
        <w:pStyle w:val="Odsekzoznamu"/>
        <w:numPr>
          <w:ilvl w:val="0"/>
          <w:numId w:val="162"/>
        </w:numPr>
        <w:autoSpaceDE w:val="0"/>
        <w:autoSpaceDN w:val="0"/>
        <w:adjustRightInd w:val="0"/>
        <w:spacing w:before="120" w:after="120" w:line="240" w:lineRule="auto"/>
        <w:ind w:left="1276" w:hanging="850"/>
        <w:contextualSpacing w:val="0"/>
        <w:jc w:val="both"/>
        <w:rPr>
          <w:del w:id="1249" w:author="Autor"/>
          <w:rFonts w:asciiTheme="minorHAnsi" w:hAnsiTheme="minorHAnsi" w:cs="Arial"/>
          <w:b/>
          <w:bCs/>
          <w:sz w:val="20"/>
          <w:szCs w:val="20"/>
        </w:rPr>
        <w:pPrChange w:id="1250" w:author="Autor">
          <w:pPr>
            <w:pStyle w:val="Odsekzoznamu"/>
            <w:numPr>
              <w:numId w:val="162"/>
            </w:numPr>
            <w:autoSpaceDE w:val="0"/>
            <w:autoSpaceDN w:val="0"/>
            <w:adjustRightInd w:val="0"/>
            <w:spacing w:before="120" w:after="120" w:line="240" w:lineRule="auto"/>
            <w:ind w:left="709" w:hanging="283"/>
            <w:contextualSpacing w:val="0"/>
            <w:jc w:val="both"/>
          </w:pPr>
        </w:pPrChange>
      </w:pPr>
      <w:del w:id="1251" w:author="Autor">
        <w:r w:rsidRPr="00967DD8" w:rsidDel="008B5AF4">
          <w:rPr>
            <w:rFonts w:asciiTheme="minorHAnsi" w:hAnsiTheme="minorHAnsi" w:cs="Arial"/>
            <w:b/>
            <w:bCs/>
            <w:sz w:val="20"/>
            <w:szCs w:val="20"/>
          </w:rPr>
          <w:delText>zúčastnení verejní obstarávatelia vykonávajú na otvorenom trhu menej ako 20 % činností, ktorých sa spolupráca týka.</w:delText>
        </w:r>
      </w:del>
    </w:p>
    <w:p w:rsidR="0051732E" w:rsidRPr="00127D85" w:rsidDel="008B5AF4" w:rsidRDefault="0051732E">
      <w:pPr>
        <w:tabs>
          <w:tab w:val="left" w:pos="567"/>
        </w:tabs>
        <w:autoSpaceDE w:val="0"/>
        <w:autoSpaceDN w:val="0"/>
        <w:adjustRightInd w:val="0"/>
        <w:spacing w:before="120" w:after="120"/>
        <w:ind w:left="1276" w:hanging="850"/>
        <w:jc w:val="both"/>
        <w:rPr>
          <w:del w:id="1252" w:author="Autor"/>
          <w:rFonts w:asciiTheme="minorHAnsi" w:hAnsiTheme="minorHAnsi" w:cs="Arial"/>
          <w:b/>
          <w:bCs/>
          <w:sz w:val="20"/>
          <w:szCs w:val="20"/>
        </w:rPr>
        <w:pPrChange w:id="1253" w:author="Autor">
          <w:pPr>
            <w:tabs>
              <w:tab w:val="left" w:pos="567"/>
            </w:tabs>
            <w:autoSpaceDE w:val="0"/>
            <w:autoSpaceDN w:val="0"/>
            <w:adjustRightInd w:val="0"/>
            <w:spacing w:before="120" w:after="120"/>
            <w:ind w:left="709" w:hanging="283"/>
            <w:jc w:val="both"/>
          </w:pPr>
        </w:pPrChange>
      </w:pPr>
      <w:del w:id="1254" w:author="Autor">
        <w:r w:rsidRPr="00704E22" w:rsidDel="008B5AF4">
          <w:rPr>
            <w:rFonts w:asciiTheme="minorHAnsi" w:hAnsiTheme="minorHAnsi" w:cs="Arial"/>
            <w:b/>
            <w:bCs/>
            <w:sz w:val="20"/>
            <w:szCs w:val="20"/>
          </w:rPr>
          <w:delText>Na určenie percentuálneho podielu činností sa berie do</w:delText>
        </w:r>
        <w:r w:rsidRPr="00127D85" w:rsidDel="008B5AF4">
          <w:rPr>
            <w:rFonts w:asciiTheme="minorHAnsi" w:hAnsiTheme="minorHAnsi" w:cs="Arial"/>
            <w:b/>
            <w:bCs/>
            <w:sz w:val="20"/>
            <w:szCs w:val="20"/>
          </w:rPr>
          <w:delText xml:space="preserve"> úvahy priemerný celkový obrat alebo iný ukazovateľ (napr. náklady vzniknuté príslušnej právnickej osobe alebo verejnému obstarávateľovi, pokiaľ ide o služby, tovary a práce za tri roky predchádzajúce zadaniu zákazky). Ak z dôvodu dátumu, ku ktorému príslušná právnická osoba alebo verejný obstarávateľ boli založení alebo začali činnosť alebo v dôsledku reorganizácie ich činnosti takýto obrat alebo alternatívny ukazovateľ založený </w:delText>
        </w:r>
        <w:r w:rsidRPr="00127D85" w:rsidDel="008B5AF4">
          <w:rPr>
            <w:rFonts w:asciiTheme="minorHAnsi" w:hAnsiTheme="minorHAnsi" w:cs="Arial"/>
            <w:b/>
            <w:bCs/>
            <w:sz w:val="20"/>
            <w:szCs w:val="20"/>
          </w:rPr>
          <w:br/>
          <w:delText xml:space="preserve">na činnosti (napr. náklady), nie je za predchádzajúce tri roky k dispozícii alebo už nie je relevantný, </w:delText>
        </w:r>
        <w:r w:rsidRPr="00127D85" w:rsidDel="008B5AF4">
          <w:rPr>
            <w:rFonts w:asciiTheme="minorHAnsi" w:hAnsiTheme="minorHAnsi" w:cs="Arial"/>
            <w:b/>
            <w:bCs/>
            <w:sz w:val="20"/>
            <w:szCs w:val="20"/>
          </w:rPr>
          <w:br/>
          <w:delText xml:space="preserve">je postačujúce preukázať, najmä prostredníctvom podnikateľských plánov, že meranie činnosti </w:delText>
        </w:r>
        <w:r w:rsidRPr="00127D85" w:rsidDel="008B5AF4">
          <w:rPr>
            <w:rFonts w:asciiTheme="minorHAnsi" w:hAnsiTheme="minorHAnsi" w:cs="Arial"/>
            <w:b/>
            <w:bCs/>
            <w:sz w:val="20"/>
            <w:szCs w:val="20"/>
          </w:rPr>
          <w:br/>
          <w:delText>je dôveryhodné.</w:delText>
        </w:r>
      </w:del>
    </w:p>
    <w:p w:rsidR="0051732E" w:rsidRPr="00127D85" w:rsidDel="008B5AF4" w:rsidRDefault="0051732E" w:rsidP="00860CE6">
      <w:pPr>
        <w:pStyle w:val="Odsekzoznamu"/>
        <w:numPr>
          <w:ilvl w:val="3"/>
          <w:numId w:val="201"/>
        </w:numPr>
        <w:spacing w:before="120" w:after="120" w:line="288" w:lineRule="auto"/>
        <w:ind w:left="1276" w:hanging="850"/>
        <w:jc w:val="both"/>
        <w:rPr>
          <w:del w:id="1255" w:author="Autor"/>
          <w:rFonts w:asciiTheme="minorHAnsi" w:hAnsiTheme="minorHAnsi" w:cs="Arial"/>
          <w:b/>
          <w:sz w:val="20"/>
          <w:szCs w:val="20"/>
        </w:rPr>
        <w:pPrChange w:id="1256" w:author="Autor">
          <w:pPr>
            <w:pStyle w:val="Odsekzoznamu"/>
            <w:numPr>
              <w:ilvl w:val="3"/>
              <w:numId w:val="30"/>
            </w:numPr>
            <w:spacing w:before="120" w:after="120" w:line="288" w:lineRule="auto"/>
            <w:ind w:left="426" w:hanging="425"/>
            <w:jc w:val="both"/>
          </w:pPr>
        </w:pPrChange>
      </w:pPr>
      <w:del w:id="1257" w:author="Autor">
        <w:r w:rsidRPr="00127D85" w:rsidDel="008B5AF4">
          <w:rPr>
            <w:rFonts w:asciiTheme="minorHAnsi" w:hAnsiTheme="minorHAnsi" w:cs="Arial"/>
            <w:b/>
            <w:sz w:val="20"/>
            <w:szCs w:val="20"/>
          </w:rPr>
          <w:delText xml:space="preserve">Prijímateľ pred zadaním zákazky prostredníctvom horizontálnej spolupráce predkladá na kontrolu </w:delText>
        </w:r>
        <w:r w:rsidRPr="00127D85" w:rsidDel="008B5AF4">
          <w:rPr>
            <w:rFonts w:asciiTheme="minorHAnsi" w:hAnsiTheme="minorHAnsi" w:cs="Arial"/>
            <w:b/>
            <w:sz w:val="20"/>
            <w:szCs w:val="20"/>
          </w:rPr>
          <w:br/>
          <w:delText xml:space="preserve">RO dokumentáciu v nasledujúcom rozsahu: </w:delText>
        </w:r>
      </w:del>
    </w:p>
    <w:p w:rsidR="0051732E" w:rsidRPr="00127D85" w:rsidDel="008B5AF4" w:rsidRDefault="0051732E">
      <w:pPr>
        <w:pStyle w:val="Odsekzoznamu"/>
        <w:numPr>
          <w:ilvl w:val="0"/>
          <w:numId w:val="163"/>
        </w:numPr>
        <w:spacing w:before="60" w:after="60" w:line="240" w:lineRule="auto"/>
        <w:ind w:left="1276" w:hanging="850"/>
        <w:contextualSpacing w:val="0"/>
        <w:jc w:val="both"/>
        <w:rPr>
          <w:del w:id="1258" w:author="Autor"/>
          <w:rFonts w:asciiTheme="minorHAnsi" w:hAnsiTheme="minorHAnsi" w:cs="Arial"/>
          <w:b/>
          <w:sz w:val="20"/>
          <w:szCs w:val="20"/>
        </w:rPr>
        <w:pPrChange w:id="1259" w:author="Autor">
          <w:pPr>
            <w:pStyle w:val="Odsekzoznamu"/>
            <w:numPr>
              <w:numId w:val="163"/>
            </w:numPr>
            <w:spacing w:before="60" w:after="60" w:line="240" w:lineRule="auto"/>
            <w:ind w:left="709" w:hanging="283"/>
            <w:contextualSpacing w:val="0"/>
            <w:jc w:val="both"/>
          </w:pPr>
        </w:pPrChange>
      </w:pPr>
      <w:del w:id="1260" w:author="Autor">
        <w:r w:rsidRPr="00127D85" w:rsidDel="008B5AF4">
          <w:rPr>
            <w:rFonts w:asciiTheme="minorHAnsi" w:hAnsiTheme="minorHAnsi" w:cs="Arial"/>
            <w:b/>
            <w:sz w:val="20"/>
            <w:szCs w:val="20"/>
          </w:rPr>
          <w:delText>zdôvodnenie zadávania zákazky formou horizontálnej zákazky,</w:delText>
        </w:r>
      </w:del>
    </w:p>
    <w:p w:rsidR="0051732E" w:rsidRPr="00127D85" w:rsidDel="008B5AF4" w:rsidRDefault="0051732E">
      <w:pPr>
        <w:pStyle w:val="Odsekzoznamu"/>
        <w:numPr>
          <w:ilvl w:val="0"/>
          <w:numId w:val="163"/>
        </w:numPr>
        <w:spacing w:before="60" w:after="60" w:line="240" w:lineRule="auto"/>
        <w:ind w:left="1276" w:hanging="850"/>
        <w:contextualSpacing w:val="0"/>
        <w:jc w:val="both"/>
        <w:rPr>
          <w:del w:id="1261" w:author="Autor"/>
          <w:rFonts w:asciiTheme="minorHAnsi" w:hAnsiTheme="minorHAnsi" w:cs="Arial"/>
          <w:b/>
          <w:sz w:val="20"/>
          <w:szCs w:val="20"/>
        </w:rPr>
        <w:pPrChange w:id="1262" w:author="Autor">
          <w:pPr>
            <w:pStyle w:val="Odsekzoznamu"/>
            <w:numPr>
              <w:numId w:val="163"/>
            </w:numPr>
            <w:spacing w:before="60" w:after="60" w:line="240" w:lineRule="auto"/>
            <w:ind w:left="709" w:hanging="283"/>
            <w:contextualSpacing w:val="0"/>
            <w:jc w:val="both"/>
          </w:pPr>
        </w:pPrChange>
      </w:pPr>
      <w:del w:id="1263" w:author="Autor">
        <w:r w:rsidRPr="00127D85" w:rsidDel="008B5AF4">
          <w:rPr>
            <w:rFonts w:asciiTheme="minorHAnsi" w:hAnsiTheme="minorHAnsi" w:cs="Arial"/>
            <w:b/>
            <w:sz w:val="20"/>
            <w:szCs w:val="20"/>
          </w:rPr>
          <w:delText>návrh zmluvy so subjektom, prípadne aj návrhy všetkých dodatkov,</w:delText>
        </w:r>
      </w:del>
    </w:p>
    <w:p w:rsidR="0051732E" w:rsidRPr="00127D85" w:rsidDel="008B5AF4" w:rsidRDefault="0051732E">
      <w:pPr>
        <w:pStyle w:val="Odsekzoznamu"/>
        <w:numPr>
          <w:ilvl w:val="0"/>
          <w:numId w:val="163"/>
        </w:numPr>
        <w:spacing w:before="60" w:after="60" w:line="240" w:lineRule="auto"/>
        <w:ind w:left="1276" w:hanging="850"/>
        <w:contextualSpacing w:val="0"/>
        <w:jc w:val="both"/>
        <w:rPr>
          <w:del w:id="1264" w:author="Autor"/>
          <w:rFonts w:asciiTheme="minorHAnsi" w:hAnsiTheme="minorHAnsi" w:cs="Arial"/>
          <w:b/>
          <w:sz w:val="20"/>
          <w:szCs w:val="20"/>
        </w:rPr>
        <w:pPrChange w:id="1265" w:author="Autor">
          <w:pPr>
            <w:pStyle w:val="Odsekzoznamu"/>
            <w:numPr>
              <w:numId w:val="163"/>
            </w:numPr>
            <w:spacing w:before="60" w:after="60" w:line="240" w:lineRule="auto"/>
            <w:ind w:left="709" w:hanging="283"/>
            <w:contextualSpacing w:val="0"/>
            <w:jc w:val="both"/>
          </w:pPr>
        </w:pPrChange>
      </w:pPr>
      <w:del w:id="1266" w:author="Autor">
        <w:r w:rsidRPr="00127D85" w:rsidDel="008B5AF4">
          <w:rPr>
            <w:rFonts w:asciiTheme="minorHAnsi" w:hAnsiTheme="minorHAnsi" w:cs="Arial"/>
            <w:b/>
            <w:sz w:val="20"/>
            <w:szCs w:val="20"/>
          </w:rPr>
          <w:delText>dokument preukazujúci určenie PHZ z pohľadu hospodárnosti v nadväznosti na povinnosť hospodárnosti vyplývajúcej zo zákona o finančnej kontrole a zo zákona č. 523/2004 Z.z., vrátane dokladov rozhodujúcich pre ich kalkuláciu,</w:delText>
        </w:r>
      </w:del>
    </w:p>
    <w:p w:rsidR="0051732E" w:rsidRPr="008E6043" w:rsidDel="008B5AF4" w:rsidRDefault="0051732E">
      <w:pPr>
        <w:pStyle w:val="Odsekzoznamu"/>
        <w:numPr>
          <w:ilvl w:val="0"/>
          <w:numId w:val="163"/>
        </w:numPr>
        <w:spacing w:before="60" w:after="60" w:line="240" w:lineRule="auto"/>
        <w:ind w:left="1276" w:hanging="850"/>
        <w:contextualSpacing w:val="0"/>
        <w:jc w:val="both"/>
        <w:rPr>
          <w:del w:id="1267" w:author="Autor"/>
          <w:rFonts w:asciiTheme="minorHAnsi" w:hAnsiTheme="minorHAnsi" w:cs="Arial"/>
          <w:b/>
          <w:sz w:val="20"/>
          <w:szCs w:val="20"/>
        </w:rPr>
        <w:pPrChange w:id="1268" w:author="Autor">
          <w:pPr>
            <w:pStyle w:val="Odsekzoznamu"/>
            <w:numPr>
              <w:numId w:val="163"/>
            </w:numPr>
            <w:spacing w:before="60" w:after="60" w:line="240" w:lineRule="auto"/>
            <w:ind w:left="709" w:hanging="283"/>
            <w:contextualSpacing w:val="0"/>
            <w:jc w:val="both"/>
          </w:pPr>
        </w:pPrChange>
      </w:pPr>
      <w:del w:id="1269" w:author="Autor">
        <w:r w:rsidRPr="008E6043" w:rsidDel="008B5AF4">
          <w:rPr>
            <w:rFonts w:asciiTheme="minorHAnsi" w:hAnsiTheme="minorHAnsi" w:cs="Arial"/>
            <w:b/>
            <w:sz w:val="20"/>
            <w:szCs w:val="20"/>
          </w:rPr>
          <w:delText>doklady preukazujúce splnenie podmienky uvedenej v ods. 1 tejto podkapitoly -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w:delText>
        </w:r>
      </w:del>
    </w:p>
    <w:p w:rsidR="0051732E" w:rsidRPr="00127D85" w:rsidDel="008B5AF4" w:rsidRDefault="0051732E" w:rsidP="00860CE6">
      <w:pPr>
        <w:pStyle w:val="Odsekzoznamu"/>
        <w:numPr>
          <w:ilvl w:val="3"/>
          <w:numId w:val="201"/>
        </w:numPr>
        <w:spacing w:before="120" w:after="120" w:line="288" w:lineRule="auto"/>
        <w:ind w:left="1276" w:hanging="850"/>
        <w:jc w:val="both"/>
        <w:rPr>
          <w:del w:id="1270" w:author="Autor"/>
          <w:rFonts w:asciiTheme="minorHAnsi" w:hAnsiTheme="minorHAnsi" w:cs="Arial"/>
          <w:b/>
          <w:sz w:val="20"/>
          <w:szCs w:val="20"/>
        </w:rPr>
        <w:pPrChange w:id="1271" w:author="Autor">
          <w:pPr>
            <w:pStyle w:val="Odsekzoznamu"/>
            <w:numPr>
              <w:ilvl w:val="3"/>
              <w:numId w:val="30"/>
            </w:numPr>
            <w:spacing w:before="120" w:after="120" w:line="288" w:lineRule="auto"/>
            <w:ind w:left="426" w:hanging="425"/>
            <w:jc w:val="both"/>
          </w:pPr>
        </w:pPrChange>
      </w:pPr>
      <w:del w:id="1272" w:author="Autor">
        <w:r w:rsidRPr="008E6043" w:rsidDel="008B5AF4">
          <w:rPr>
            <w:rFonts w:asciiTheme="minorHAnsi" w:hAnsiTheme="minorHAnsi" w:cs="Arial"/>
            <w:b/>
            <w:sz w:val="20"/>
            <w:szCs w:val="20"/>
          </w:rPr>
          <w:delText xml:space="preserve">Po doručení dokumentácie </w:delText>
        </w:r>
        <w:r w:rsidR="00505CD1" w:rsidRPr="00967DD8" w:rsidDel="008B5AF4">
          <w:rPr>
            <w:rFonts w:asciiTheme="minorHAnsi" w:hAnsiTheme="minorHAnsi" w:cs="Arial"/>
            <w:b/>
            <w:color w:val="FF0000"/>
            <w:sz w:val="20"/>
            <w:szCs w:val="20"/>
          </w:rPr>
          <w:delText>RO</w:delText>
        </w:r>
        <w:r w:rsidR="00505CD1" w:rsidRPr="008B4E59" w:rsidDel="008B5AF4">
          <w:rPr>
            <w:rFonts w:asciiTheme="minorHAnsi" w:hAnsiTheme="minorHAnsi" w:cs="Arial"/>
            <w:b/>
            <w:sz w:val="20"/>
            <w:szCs w:val="20"/>
          </w:rPr>
          <w:delText xml:space="preserve"> </w:delText>
        </w:r>
        <w:r w:rsidRPr="00704E22" w:rsidDel="008B5AF4">
          <w:rPr>
            <w:rFonts w:asciiTheme="minorHAnsi" w:hAnsiTheme="minorHAnsi" w:cs="Arial"/>
            <w:b/>
            <w:sz w:val="20"/>
            <w:szCs w:val="20"/>
          </w:rPr>
          <w:delText xml:space="preserve">vykoná kontrolu VO vypracovaním príslušnej časti KZ VO a závery z kontroly zaznamená do Čiastkovej správy/Správy z kontroly/Návrhu čiastkovej správy/návrhu správy z kontroly. </w:delText>
        </w:r>
      </w:del>
    </w:p>
    <w:p w:rsidR="0051732E" w:rsidRPr="00127D85" w:rsidDel="008B5AF4" w:rsidRDefault="0051732E" w:rsidP="00860CE6">
      <w:pPr>
        <w:pStyle w:val="Odsekzoznamu"/>
        <w:numPr>
          <w:ilvl w:val="0"/>
          <w:numId w:val="201"/>
        </w:numPr>
        <w:spacing w:before="120" w:after="120" w:line="288" w:lineRule="auto"/>
        <w:ind w:left="1276" w:hanging="850"/>
        <w:jc w:val="both"/>
        <w:rPr>
          <w:del w:id="1273" w:author="Autor"/>
          <w:rFonts w:asciiTheme="minorHAnsi" w:hAnsiTheme="minorHAnsi"/>
          <w:b/>
          <w:sz w:val="20"/>
          <w:szCs w:val="20"/>
        </w:rPr>
        <w:pPrChange w:id="1274" w:author="Autor">
          <w:pPr>
            <w:pStyle w:val="Odsekzoznamu"/>
            <w:numPr>
              <w:numId w:val="30"/>
            </w:numPr>
            <w:spacing w:before="120" w:after="120" w:line="288" w:lineRule="auto"/>
            <w:ind w:left="426" w:hanging="425"/>
            <w:jc w:val="both"/>
          </w:pPr>
        </w:pPrChange>
      </w:pPr>
      <w:del w:id="1275" w:author="Autor">
        <w:r w:rsidRPr="00127D85" w:rsidDel="008B5AF4">
          <w:rPr>
            <w:rFonts w:asciiTheme="minorHAnsi" w:hAnsiTheme="minorHAnsi"/>
            <w:b/>
            <w:sz w:val="20"/>
            <w:szCs w:val="20"/>
          </w:rPr>
          <w:delText xml:space="preserve">V prípade, ak boli v rámci kontroly zistené nedostatky </w:delText>
        </w:r>
        <w:r w:rsidR="00581B44" w:rsidRPr="00967DD8" w:rsidDel="008B5AF4">
          <w:rPr>
            <w:rFonts w:asciiTheme="minorHAnsi" w:hAnsiTheme="minorHAnsi"/>
            <w:b/>
            <w:color w:val="FF0000"/>
            <w:sz w:val="20"/>
            <w:szCs w:val="20"/>
          </w:rPr>
          <w:delText>RO</w:delText>
        </w:r>
        <w:r w:rsidRPr="008B4E59" w:rsidDel="008B5AF4">
          <w:rPr>
            <w:rFonts w:asciiTheme="minorHAnsi" w:hAnsiTheme="minorHAnsi"/>
            <w:b/>
            <w:sz w:val="20"/>
            <w:szCs w:val="20"/>
          </w:rPr>
          <w:delText xml:space="preserve"> uplatňuje postup v zmysle kap. </w:delText>
        </w:r>
        <w:r w:rsidR="00351969" w:rsidRPr="00704E22" w:rsidDel="008B5AF4">
          <w:rPr>
            <w:rFonts w:asciiTheme="minorHAnsi" w:hAnsiTheme="minorHAnsi"/>
            <w:b/>
            <w:sz w:val="20"/>
            <w:szCs w:val="20"/>
          </w:rPr>
          <w:delText xml:space="preserve"> 3.3.7.2 EŠIF. </w:delText>
        </w:r>
        <w:r w:rsidRPr="00127D85" w:rsidDel="008B5AF4">
          <w:rPr>
            <w:rFonts w:asciiTheme="minorHAnsi" w:eastAsia="Times New Roman" w:hAnsiTheme="minorHAnsi"/>
            <w:b/>
            <w:sz w:val="20"/>
            <w:szCs w:val="20"/>
          </w:rPr>
          <w:delText xml:space="preserve">V prípade identifikovania nesplnenie podmienok pre aplikáciu tohto spôsobu zadávania zákazky, je </w:delText>
        </w:r>
        <w:r w:rsidR="00581B44" w:rsidRPr="00967DD8" w:rsidDel="008B5AF4">
          <w:rPr>
            <w:rFonts w:asciiTheme="minorHAnsi" w:eastAsia="Times New Roman" w:hAnsiTheme="minorHAnsi"/>
            <w:b/>
            <w:color w:val="FF0000"/>
            <w:sz w:val="20"/>
            <w:szCs w:val="20"/>
          </w:rPr>
          <w:delText>RO</w:delText>
        </w:r>
        <w:r w:rsidRPr="008B4E59" w:rsidDel="008B5AF4">
          <w:rPr>
            <w:rFonts w:asciiTheme="minorHAnsi" w:eastAsia="Times New Roman" w:hAnsiTheme="minorHAnsi"/>
            <w:b/>
            <w:color w:val="FF0000"/>
            <w:sz w:val="20"/>
            <w:szCs w:val="20"/>
          </w:rPr>
          <w:delText xml:space="preserve"> </w:delText>
        </w:r>
        <w:r w:rsidRPr="00704E22" w:rsidDel="008B5AF4">
          <w:rPr>
            <w:rFonts w:asciiTheme="minorHAnsi" w:eastAsia="Times New Roman" w:hAnsiTheme="minorHAnsi"/>
            <w:b/>
            <w:sz w:val="20"/>
            <w:szCs w:val="20"/>
          </w:rPr>
          <w:delText xml:space="preserve">oprávnený </w:delText>
        </w:r>
        <w:r w:rsidRPr="00127D85" w:rsidDel="008B5AF4">
          <w:rPr>
            <w:rFonts w:asciiTheme="minorHAnsi" w:hAnsiTheme="minorHAnsi"/>
            <w:b/>
            <w:sz w:val="20"/>
            <w:szCs w:val="20"/>
          </w:rPr>
          <w:delText>nepripustiť/</w:delText>
        </w:r>
        <w:r w:rsidRPr="00127D85" w:rsidDel="008B5AF4">
          <w:rPr>
            <w:rFonts w:asciiTheme="minorHAnsi" w:eastAsia="Times New Roman" w:hAnsiTheme="minorHAnsi"/>
            <w:b/>
            <w:sz w:val="20"/>
            <w:szCs w:val="20"/>
          </w:rPr>
          <w:delText xml:space="preserve">vylúčiť výdavky takéhoto obstarávania </w:delText>
        </w:r>
        <w:r w:rsidRPr="00127D85" w:rsidDel="008B5AF4">
          <w:rPr>
            <w:rFonts w:asciiTheme="minorHAnsi" w:hAnsiTheme="minorHAnsi"/>
            <w:b/>
            <w:sz w:val="20"/>
            <w:szCs w:val="20"/>
          </w:rPr>
          <w:delText>do/</w:delText>
        </w:r>
        <w:r w:rsidRPr="00127D85" w:rsidDel="008B5AF4">
          <w:rPr>
            <w:rFonts w:asciiTheme="minorHAnsi" w:eastAsia="Times New Roman" w:hAnsiTheme="minorHAnsi"/>
            <w:b/>
            <w:sz w:val="20"/>
            <w:szCs w:val="20"/>
          </w:rPr>
          <w:delText xml:space="preserve">z financovania v plnom rozsahu a </w:delText>
        </w:r>
        <w:r w:rsidRPr="00127D85" w:rsidDel="008B5AF4">
          <w:rPr>
            <w:rFonts w:asciiTheme="minorHAnsi" w:eastAsia="Times New Roman" w:hAnsiTheme="minorHAnsi"/>
            <w:b/>
            <w:sz w:val="20"/>
            <w:szCs w:val="20"/>
          </w:rPr>
          <w:lastRenderedPageBreak/>
          <w:delText>z</w:delText>
        </w:r>
        <w:r w:rsidRPr="00127D85" w:rsidDel="008B5AF4">
          <w:rPr>
            <w:rFonts w:asciiTheme="minorHAnsi" w:hAnsiTheme="minorHAnsi"/>
            <w:b/>
            <w:sz w:val="20"/>
            <w:szCs w:val="20"/>
          </w:rPr>
          <w:delText xml:space="preserve">ároveň </w:delText>
        </w:r>
        <w:r w:rsidR="004820EC" w:rsidRPr="00967DD8" w:rsidDel="008B5AF4">
          <w:rPr>
            <w:rFonts w:asciiTheme="minorHAnsi" w:hAnsiTheme="minorHAnsi"/>
            <w:b/>
            <w:color w:val="FF0000"/>
            <w:sz w:val="20"/>
            <w:szCs w:val="20"/>
          </w:rPr>
          <w:delText>RO</w:delText>
        </w:r>
        <w:r w:rsidRPr="008B4E59" w:rsidDel="008B5AF4">
          <w:rPr>
            <w:rFonts w:asciiTheme="minorHAnsi" w:hAnsiTheme="minorHAnsi"/>
            <w:b/>
            <w:sz w:val="20"/>
            <w:szCs w:val="20"/>
          </w:rPr>
          <w:delText xml:space="preserve"> môže v rámci záverov kontroly </w:delText>
        </w:r>
        <w:r w:rsidRPr="00704E22" w:rsidDel="008B5AF4">
          <w:rPr>
            <w:rFonts w:asciiTheme="minorHAnsi" w:eastAsia="Times New Roman" w:hAnsiTheme="minorHAnsi"/>
            <w:b/>
            <w:sz w:val="20"/>
            <w:szCs w:val="20"/>
          </w:rPr>
          <w:delText>odporuč</w:delText>
        </w:r>
        <w:r w:rsidRPr="00127D85" w:rsidDel="008B5AF4">
          <w:rPr>
            <w:rFonts w:asciiTheme="minorHAnsi" w:hAnsiTheme="minorHAnsi"/>
            <w:b/>
            <w:sz w:val="20"/>
            <w:szCs w:val="20"/>
          </w:rPr>
          <w:delText xml:space="preserve">iť, aby </w:delText>
        </w:r>
        <w:r w:rsidRPr="00127D85" w:rsidDel="008B5AF4">
          <w:rPr>
            <w:rFonts w:asciiTheme="minorHAnsi" w:eastAsia="Times New Roman" w:hAnsiTheme="minorHAnsi"/>
            <w:b/>
            <w:sz w:val="20"/>
            <w:szCs w:val="20"/>
          </w:rPr>
          <w:delText>prijímateľ</w:delText>
        </w:r>
        <w:r w:rsidRPr="00127D85" w:rsidDel="008B5AF4">
          <w:rPr>
            <w:rFonts w:asciiTheme="minorHAnsi" w:hAnsiTheme="minorHAnsi"/>
            <w:b/>
            <w:sz w:val="20"/>
            <w:szCs w:val="20"/>
          </w:rPr>
          <w:delText xml:space="preserve"> </w:delText>
        </w:r>
        <w:r w:rsidRPr="00127D85" w:rsidDel="008B5AF4">
          <w:rPr>
            <w:rFonts w:asciiTheme="minorHAnsi" w:eastAsia="Times New Roman" w:hAnsiTheme="minorHAnsi"/>
            <w:b/>
            <w:sz w:val="20"/>
            <w:szCs w:val="20"/>
          </w:rPr>
          <w:delText>postup zadan</w:delText>
        </w:r>
        <w:r w:rsidRPr="00127D85" w:rsidDel="008B5AF4">
          <w:rPr>
            <w:rFonts w:asciiTheme="minorHAnsi" w:hAnsiTheme="minorHAnsi"/>
            <w:b/>
            <w:sz w:val="20"/>
            <w:szCs w:val="20"/>
          </w:rPr>
          <w:delText>ia</w:delText>
        </w:r>
        <w:r w:rsidRPr="00127D85" w:rsidDel="008B5AF4">
          <w:rPr>
            <w:rFonts w:asciiTheme="minorHAnsi" w:eastAsia="Times New Roman" w:hAnsiTheme="minorHAnsi"/>
            <w:b/>
            <w:sz w:val="20"/>
            <w:szCs w:val="20"/>
          </w:rPr>
          <w:delText xml:space="preserve"> predmetnej zákazky </w:delText>
        </w:r>
        <w:r w:rsidRPr="00127D85" w:rsidDel="008B5AF4">
          <w:rPr>
            <w:rFonts w:asciiTheme="minorHAnsi" w:hAnsiTheme="minorHAnsi"/>
            <w:b/>
            <w:sz w:val="20"/>
            <w:szCs w:val="20"/>
          </w:rPr>
          <w:delText xml:space="preserve">realizoval </w:delText>
        </w:r>
        <w:r w:rsidRPr="00127D85" w:rsidDel="008B5AF4">
          <w:rPr>
            <w:rFonts w:asciiTheme="minorHAnsi" w:eastAsia="Times New Roman" w:hAnsiTheme="minorHAnsi"/>
            <w:b/>
            <w:sz w:val="20"/>
            <w:szCs w:val="20"/>
          </w:rPr>
          <w:delText>v zmysle postupov a pravidiel ZVO.</w:delText>
        </w:r>
      </w:del>
    </w:p>
    <w:p w:rsidR="0051732E" w:rsidRPr="00127D85" w:rsidDel="008B5AF4" w:rsidRDefault="003922F1" w:rsidP="00860CE6">
      <w:pPr>
        <w:pStyle w:val="Odsekzoznamu"/>
        <w:numPr>
          <w:ilvl w:val="0"/>
          <w:numId w:val="201"/>
        </w:numPr>
        <w:spacing w:before="120" w:after="120" w:line="288" w:lineRule="auto"/>
        <w:ind w:left="1276" w:hanging="850"/>
        <w:jc w:val="both"/>
        <w:rPr>
          <w:del w:id="1276" w:author="Autor"/>
          <w:rFonts w:asciiTheme="minorHAnsi" w:hAnsiTheme="minorHAnsi"/>
          <w:b/>
          <w:sz w:val="20"/>
          <w:szCs w:val="20"/>
        </w:rPr>
        <w:pPrChange w:id="1277" w:author="Autor">
          <w:pPr>
            <w:pStyle w:val="Odsekzoznamu"/>
            <w:numPr>
              <w:numId w:val="30"/>
            </w:numPr>
            <w:spacing w:before="120" w:after="120" w:line="288" w:lineRule="auto"/>
            <w:ind w:left="426" w:hanging="425"/>
            <w:jc w:val="both"/>
          </w:pPr>
        </w:pPrChange>
      </w:pPr>
      <w:del w:id="1278" w:author="Autor">
        <w:r w:rsidRPr="00967DD8" w:rsidDel="008B5AF4">
          <w:rPr>
            <w:rFonts w:asciiTheme="minorHAnsi" w:hAnsiTheme="minorHAnsi"/>
            <w:b/>
            <w:color w:val="FF0000"/>
            <w:sz w:val="20"/>
            <w:szCs w:val="20"/>
          </w:rPr>
          <w:delText>RO</w:delText>
        </w:r>
        <w:r w:rsidR="0051732E" w:rsidRPr="008B4E59" w:rsidDel="008B5AF4">
          <w:rPr>
            <w:rFonts w:asciiTheme="minorHAnsi" w:hAnsiTheme="minorHAnsi"/>
            <w:b/>
            <w:sz w:val="20"/>
            <w:szCs w:val="20"/>
          </w:rPr>
          <w:delText xml:space="preserve"> výsledky </w:delText>
        </w:r>
        <w:r w:rsidRPr="00704E22" w:rsidDel="008B5AF4">
          <w:rPr>
            <w:rFonts w:asciiTheme="minorHAnsi" w:hAnsiTheme="minorHAnsi"/>
            <w:b/>
            <w:sz w:val="20"/>
            <w:szCs w:val="20"/>
          </w:rPr>
          <w:delText xml:space="preserve">z kontroly </w:delText>
        </w:r>
        <w:r w:rsidR="0051732E" w:rsidRPr="00127D85" w:rsidDel="008B5AF4">
          <w:rPr>
            <w:rFonts w:asciiTheme="minorHAnsi" w:hAnsiTheme="minorHAnsi"/>
            <w:b/>
            <w:sz w:val="20"/>
            <w:szCs w:val="20"/>
          </w:rPr>
          <w:delText xml:space="preserve"> zašle prijímateľovi v lehote </w:delText>
        </w:r>
        <w:r w:rsidR="0051732E" w:rsidRPr="00967DD8" w:rsidDel="008B5AF4">
          <w:rPr>
            <w:rFonts w:asciiTheme="minorHAnsi" w:hAnsiTheme="minorHAnsi"/>
            <w:b/>
            <w:color w:val="FF0000"/>
            <w:sz w:val="20"/>
            <w:szCs w:val="20"/>
          </w:rPr>
          <w:delText xml:space="preserve">do 10 dní </w:delText>
        </w:r>
        <w:r w:rsidR="0051732E" w:rsidRPr="008B4E59" w:rsidDel="008B5AF4">
          <w:rPr>
            <w:rFonts w:asciiTheme="minorHAnsi" w:hAnsiTheme="minorHAnsi"/>
            <w:b/>
            <w:sz w:val="20"/>
            <w:szCs w:val="20"/>
          </w:rPr>
          <w:delText>odo dňa nasledujúceho po dni doručenia dokumentácie. Súč</w:delText>
        </w:r>
        <w:r w:rsidR="0051732E" w:rsidRPr="00704E22" w:rsidDel="008B5AF4">
          <w:rPr>
            <w:rFonts w:asciiTheme="minorHAnsi" w:hAnsiTheme="minorHAnsi"/>
            <w:b/>
            <w:sz w:val="20"/>
            <w:szCs w:val="20"/>
          </w:rPr>
          <w:delText>asťou záverov kontroly uvedených v správe z kontroly je pripustenie výdavkov súvisiacich s VO do financovania.</w:delText>
        </w:r>
      </w:del>
    </w:p>
    <w:p w:rsidR="0051732E" w:rsidRPr="00127D85" w:rsidDel="008B5AF4" w:rsidRDefault="0051732E" w:rsidP="00860CE6">
      <w:pPr>
        <w:pStyle w:val="Odsekzoznamu"/>
        <w:numPr>
          <w:ilvl w:val="0"/>
          <w:numId w:val="201"/>
        </w:numPr>
        <w:spacing w:before="120" w:after="120" w:line="288" w:lineRule="auto"/>
        <w:ind w:left="1276" w:hanging="850"/>
        <w:jc w:val="both"/>
        <w:rPr>
          <w:del w:id="1279" w:author="Autor"/>
          <w:rFonts w:asciiTheme="minorHAnsi" w:hAnsiTheme="minorHAnsi" w:cs="Arial"/>
          <w:b/>
          <w:sz w:val="20"/>
          <w:szCs w:val="20"/>
        </w:rPr>
        <w:pPrChange w:id="1280" w:author="Autor">
          <w:pPr>
            <w:pStyle w:val="Odsekzoznamu"/>
            <w:numPr>
              <w:numId w:val="30"/>
            </w:numPr>
            <w:spacing w:before="120" w:after="120" w:line="288" w:lineRule="auto"/>
            <w:ind w:left="426" w:hanging="425"/>
            <w:jc w:val="both"/>
          </w:pPr>
        </w:pPrChange>
      </w:pPr>
      <w:del w:id="1281" w:author="Autor">
        <w:r w:rsidRPr="00127D85" w:rsidDel="008B5AF4">
          <w:rPr>
            <w:rFonts w:asciiTheme="minorHAnsi" w:hAnsiTheme="minorHAnsi" w:cs="Arial"/>
            <w:b/>
            <w:sz w:val="20"/>
            <w:szCs w:val="20"/>
          </w:rPr>
          <w:delText xml:space="preserve">Prijímateľ do 30 pracovných dní odo dňa podpisu zmluvy s úspešným uchádzačom predkladá </w:delText>
        </w:r>
        <w:r w:rsidRPr="00127D85" w:rsidDel="008B5AF4">
          <w:rPr>
            <w:rFonts w:asciiTheme="minorHAnsi" w:hAnsiTheme="minorHAnsi" w:cs="Arial"/>
            <w:b/>
            <w:sz w:val="20"/>
            <w:szCs w:val="20"/>
          </w:rPr>
          <w:br/>
          <w:delText>na RO nasledovnú dokumentáciu:</w:delText>
        </w:r>
      </w:del>
    </w:p>
    <w:p w:rsidR="0051732E" w:rsidRPr="00127D85" w:rsidDel="008B5AF4" w:rsidRDefault="0051732E">
      <w:pPr>
        <w:pStyle w:val="Odsekzoznamu"/>
        <w:numPr>
          <w:ilvl w:val="0"/>
          <w:numId w:val="149"/>
        </w:numPr>
        <w:tabs>
          <w:tab w:val="left" w:pos="993"/>
        </w:tabs>
        <w:spacing w:before="60" w:after="60" w:line="240" w:lineRule="auto"/>
        <w:ind w:left="1276" w:hanging="850"/>
        <w:contextualSpacing w:val="0"/>
        <w:jc w:val="both"/>
        <w:rPr>
          <w:del w:id="1282" w:author="Autor"/>
          <w:rFonts w:asciiTheme="minorHAnsi" w:hAnsiTheme="minorHAnsi" w:cs="Arial"/>
          <w:b/>
          <w:sz w:val="20"/>
          <w:szCs w:val="20"/>
        </w:rPr>
        <w:pPrChange w:id="1283" w:author="Autor">
          <w:pPr>
            <w:pStyle w:val="Odsekzoznamu"/>
            <w:numPr>
              <w:numId w:val="149"/>
            </w:numPr>
            <w:tabs>
              <w:tab w:val="left" w:pos="993"/>
            </w:tabs>
            <w:spacing w:before="60" w:after="60" w:line="240" w:lineRule="auto"/>
            <w:ind w:left="709" w:hanging="360"/>
            <w:contextualSpacing w:val="0"/>
            <w:jc w:val="both"/>
          </w:pPr>
        </w:pPrChange>
      </w:pPr>
      <w:del w:id="1284" w:author="Autor">
        <w:r w:rsidRPr="00127D85" w:rsidDel="008B5AF4">
          <w:rPr>
            <w:rFonts w:asciiTheme="minorHAnsi" w:hAnsiTheme="minorHAnsi" w:cs="Arial"/>
            <w:b/>
            <w:sz w:val="20"/>
            <w:szCs w:val="20"/>
          </w:rPr>
          <w:delText>výsledná zmluva so subjektom, vrátane všetkých jej príloh a prípadných dodatkov,</w:delText>
        </w:r>
      </w:del>
    </w:p>
    <w:p w:rsidR="0051732E" w:rsidRPr="00127D85" w:rsidDel="008B5AF4" w:rsidRDefault="0051732E">
      <w:pPr>
        <w:pStyle w:val="Odsekzoznamu"/>
        <w:numPr>
          <w:ilvl w:val="0"/>
          <w:numId w:val="149"/>
        </w:numPr>
        <w:tabs>
          <w:tab w:val="left" w:pos="993"/>
        </w:tabs>
        <w:spacing w:before="60" w:after="60" w:line="240" w:lineRule="auto"/>
        <w:ind w:left="1276" w:hanging="850"/>
        <w:contextualSpacing w:val="0"/>
        <w:jc w:val="both"/>
        <w:rPr>
          <w:del w:id="1285" w:author="Autor"/>
          <w:rFonts w:asciiTheme="minorHAnsi" w:hAnsiTheme="minorHAnsi" w:cs="Arial"/>
          <w:b/>
          <w:sz w:val="20"/>
          <w:szCs w:val="20"/>
        </w:rPr>
        <w:pPrChange w:id="1286" w:author="Autor">
          <w:pPr>
            <w:pStyle w:val="Odsekzoznamu"/>
            <w:numPr>
              <w:numId w:val="149"/>
            </w:numPr>
            <w:tabs>
              <w:tab w:val="left" w:pos="993"/>
            </w:tabs>
            <w:spacing w:before="60" w:after="60" w:line="240" w:lineRule="auto"/>
            <w:ind w:left="709" w:hanging="360"/>
            <w:contextualSpacing w:val="0"/>
            <w:jc w:val="both"/>
          </w:pPr>
        </w:pPrChange>
      </w:pPr>
      <w:del w:id="1287" w:author="Autor">
        <w:r w:rsidRPr="00127D85" w:rsidDel="008B5AF4">
          <w:rPr>
            <w:rFonts w:asciiTheme="minorHAnsi" w:hAnsiTheme="minorHAnsi" w:cs="Arial"/>
            <w:b/>
            <w:sz w:val="20"/>
            <w:szCs w:val="20"/>
          </w:rPr>
          <w:delText>ak relevantné, tak aj dokumentácia ktorá nebola predmetom kontroly pred zadaním zákazky.</w:delText>
        </w:r>
      </w:del>
    </w:p>
    <w:p w:rsidR="0051732E" w:rsidRPr="00127D85" w:rsidDel="008B5AF4" w:rsidRDefault="0051732E" w:rsidP="00860CE6">
      <w:pPr>
        <w:pStyle w:val="Odsekzoznamu"/>
        <w:numPr>
          <w:ilvl w:val="0"/>
          <w:numId w:val="201"/>
        </w:numPr>
        <w:spacing w:before="120" w:after="120" w:line="288" w:lineRule="auto"/>
        <w:ind w:left="1276" w:hanging="850"/>
        <w:jc w:val="both"/>
        <w:rPr>
          <w:del w:id="1288" w:author="Autor"/>
          <w:rFonts w:asciiTheme="minorHAnsi" w:hAnsiTheme="minorHAnsi"/>
          <w:b/>
          <w:sz w:val="20"/>
          <w:szCs w:val="20"/>
        </w:rPr>
        <w:pPrChange w:id="1289" w:author="Autor">
          <w:pPr>
            <w:pStyle w:val="Odsekzoznamu"/>
            <w:numPr>
              <w:numId w:val="30"/>
            </w:numPr>
            <w:spacing w:before="120" w:after="120" w:line="288" w:lineRule="auto"/>
            <w:ind w:left="426" w:hanging="425"/>
            <w:jc w:val="both"/>
          </w:pPr>
        </w:pPrChange>
      </w:pPr>
      <w:del w:id="1290" w:author="Autor">
        <w:r w:rsidRPr="00127D85" w:rsidDel="008B5AF4">
          <w:rPr>
            <w:rFonts w:asciiTheme="minorHAnsi" w:hAnsiTheme="minorHAnsi"/>
            <w:b/>
            <w:sz w:val="20"/>
            <w:szCs w:val="20"/>
          </w:rPr>
          <w:delText xml:space="preserve">Po doručení dokumentácie </w:delText>
        </w:r>
        <w:r w:rsidR="003922F1" w:rsidRPr="00967DD8" w:rsidDel="008B5AF4">
          <w:rPr>
            <w:rFonts w:asciiTheme="minorHAnsi" w:hAnsiTheme="minorHAnsi"/>
            <w:b/>
            <w:color w:val="FF0000"/>
            <w:sz w:val="20"/>
            <w:szCs w:val="20"/>
          </w:rPr>
          <w:delText>RO</w:delText>
        </w:r>
        <w:r w:rsidRPr="008B4E59" w:rsidDel="008B5AF4">
          <w:rPr>
            <w:rFonts w:asciiTheme="minorHAnsi" w:hAnsiTheme="minorHAnsi"/>
            <w:b/>
            <w:sz w:val="20"/>
            <w:szCs w:val="20"/>
          </w:rPr>
          <w:delText xml:space="preserve"> vykoná kontrolu VO vypracovaním príslušnej časti KZ VO a závery z kontroly zaznamená</w:delText>
        </w:r>
        <w:r w:rsidRPr="00704E22" w:rsidDel="008B5AF4">
          <w:rPr>
            <w:rFonts w:asciiTheme="minorHAnsi" w:hAnsiTheme="minorHAnsi"/>
            <w:b/>
            <w:sz w:val="20"/>
            <w:szCs w:val="20"/>
          </w:rPr>
          <w:delText xml:space="preserve"> do Čiastkovej správy/Správy z kontroly/Návrhu čiastkovej správy/návrhu správy z kontroly. Predmetom kontroly je najmä overenie súladu podpísanej zmluvy s úspešným uchádzačom s návrhom zmluvy a kontrola jej zverejnenia.</w:delText>
        </w:r>
      </w:del>
    </w:p>
    <w:p w:rsidR="0051732E" w:rsidRPr="00127D85" w:rsidDel="008B5AF4" w:rsidRDefault="0051732E" w:rsidP="00860CE6">
      <w:pPr>
        <w:pStyle w:val="Odsekzoznamu"/>
        <w:numPr>
          <w:ilvl w:val="0"/>
          <w:numId w:val="201"/>
        </w:numPr>
        <w:spacing w:before="120" w:after="120" w:line="288" w:lineRule="auto"/>
        <w:ind w:left="1276" w:hanging="850"/>
        <w:jc w:val="both"/>
        <w:rPr>
          <w:del w:id="1291" w:author="Autor"/>
          <w:rFonts w:asciiTheme="minorHAnsi" w:hAnsiTheme="minorHAnsi"/>
          <w:b/>
          <w:sz w:val="20"/>
          <w:szCs w:val="20"/>
        </w:rPr>
        <w:pPrChange w:id="1292" w:author="Autor">
          <w:pPr>
            <w:pStyle w:val="Odsekzoznamu"/>
            <w:numPr>
              <w:numId w:val="30"/>
            </w:numPr>
            <w:spacing w:before="120" w:after="120" w:line="288" w:lineRule="auto"/>
            <w:ind w:left="426" w:hanging="425"/>
            <w:jc w:val="both"/>
          </w:pPr>
        </w:pPrChange>
      </w:pPr>
      <w:del w:id="1293" w:author="Autor">
        <w:r w:rsidRPr="00127D85" w:rsidDel="008B5AF4">
          <w:rPr>
            <w:rFonts w:asciiTheme="minorHAnsi" w:hAnsiTheme="minorHAnsi"/>
            <w:b/>
            <w:sz w:val="20"/>
            <w:szCs w:val="20"/>
          </w:rPr>
          <w:delText xml:space="preserve">V prípade, ak boli v rámci kontroly zistené nedostatky </w:delText>
        </w:r>
        <w:r w:rsidR="003922F1" w:rsidRPr="00967DD8" w:rsidDel="008B5AF4">
          <w:rPr>
            <w:rFonts w:asciiTheme="minorHAnsi" w:hAnsiTheme="minorHAnsi"/>
            <w:b/>
            <w:color w:val="FF0000"/>
            <w:sz w:val="20"/>
            <w:szCs w:val="20"/>
          </w:rPr>
          <w:delText>RO</w:delText>
        </w:r>
        <w:r w:rsidRPr="008B4E59" w:rsidDel="008B5AF4">
          <w:rPr>
            <w:rFonts w:asciiTheme="minorHAnsi" w:hAnsiTheme="minorHAnsi"/>
            <w:b/>
            <w:sz w:val="20"/>
            <w:szCs w:val="20"/>
          </w:rPr>
          <w:delText xml:space="preserve"> uplatňuje postup v zmysle kap. </w:delText>
        </w:r>
        <w:r w:rsidR="00351969" w:rsidRPr="00704E22" w:rsidDel="008B5AF4">
          <w:rPr>
            <w:rFonts w:asciiTheme="minorHAnsi" w:hAnsiTheme="minorHAnsi"/>
            <w:b/>
            <w:sz w:val="20"/>
            <w:szCs w:val="20"/>
          </w:rPr>
          <w:delText xml:space="preserve"> 3.3.7.2 EŠIF.</w:delText>
        </w:r>
      </w:del>
    </w:p>
    <w:p w:rsidR="0051732E" w:rsidRPr="00704E22" w:rsidDel="008B5AF4" w:rsidRDefault="003922F1" w:rsidP="00860CE6">
      <w:pPr>
        <w:pStyle w:val="Odsekzoznamu"/>
        <w:numPr>
          <w:ilvl w:val="0"/>
          <w:numId w:val="201"/>
        </w:numPr>
        <w:spacing w:before="120" w:after="120" w:line="288" w:lineRule="auto"/>
        <w:ind w:left="1276" w:hanging="850"/>
        <w:jc w:val="both"/>
        <w:rPr>
          <w:del w:id="1294" w:author="Autor"/>
          <w:rFonts w:asciiTheme="minorHAnsi" w:hAnsiTheme="minorHAnsi"/>
          <w:b/>
          <w:sz w:val="20"/>
          <w:szCs w:val="20"/>
        </w:rPr>
        <w:pPrChange w:id="1295" w:author="Autor">
          <w:pPr>
            <w:pStyle w:val="Odsekzoznamu"/>
            <w:numPr>
              <w:numId w:val="30"/>
            </w:numPr>
            <w:spacing w:before="120" w:after="120" w:line="288" w:lineRule="auto"/>
            <w:ind w:left="426" w:hanging="425"/>
            <w:jc w:val="both"/>
          </w:pPr>
        </w:pPrChange>
      </w:pPr>
      <w:del w:id="1296" w:author="Autor">
        <w:r w:rsidRPr="00967DD8" w:rsidDel="008B5AF4">
          <w:rPr>
            <w:rFonts w:asciiTheme="minorHAnsi" w:hAnsiTheme="minorHAnsi"/>
            <w:b/>
            <w:color w:val="FF0000"/>
            <w:sz w:val="20"/>
            <w:szCs w:val="20"/>
          </w:rPr>
          <w:delText>RO</w:delText>
        </w:r>
        <w:r w:rsidR="0051732E" w:rsidRPr="008B4E59" w:rsidDel="008B5AF4">
          <w:rPr>
            <w:rFonts w:asciiTheme="minorHAnsi" w:hAnsiTheme="minorHAnsi"/>
            <w:b/>
            <w:sz w:val="20"/>
            <w:szCs w:val="20"/>
          </w:rPr>
          <w:delText xml:space="preserve"> výsledky </w:delText>
        </w:r>
        <w:r w:rsidRPr="00704E22" w:rsidDel="008B5AF4">
          <w:rPr>
            <w:rFonts w:asciiTheme="minorHAnsi" w:hAnsiTheme="minorHAnsi"/>
            <w:b/>
            <w:sz w:val="20"/>
            <w:szCs w:val="20"/>
          </w:rPr>
          <w:delText xml:space="preserve">z </w:delText>
        </w:r>
        <w:r w:rsidR="0051732E" w:rsidRPr="00127D85" w:rsidDel="008B5AF4">
          <w:rPr>
            <w:rFonts w:asciiTheme="minorHAnsi" w:hAnsiTheme="minorHAnsi"/>
            <w:b/>
            <w:sz w:val="20"/>
            <w:szCs w:val="20"/>
          </w:rPr>
          <w:delText xml:space="preserve"> kontroly zašle prijímateľovi v lehote </w:delText>
        </w:r>
        <w:r w:rsidR="0051732E" w:rsidRPr="00967DD8" w:rsidDel="008B5AF4">
          <w:rPr>
            <w:rFonts w:asciiTheme="minorHAnsi" w:hAnsiTheme="minorHAnsi"/>
            <w:b/>
            <w:color w:val="FF0000"/>
            <w:sz w:val="20"/>
            <w:szCs w:val="20"/>
          </w:rPr>
          <w:delText xml:space="preserve">do 20 dní </w:delText>
        </w:r>
        <w:r w:rsidR="0051732E" w:rsidRPr="008B4E59" w:rsidDel="008B5AF4">
          <w:rPr>
            <w:rFonts w:asciiTheme="minorHAnsi" w:hAnsiTheme="minorHAnsi"/>
            <w:b/>
            <w:sz w:val="20"/>
            <w:szCs w:val="20"/>
          </w:rPr>
          <w:delText>odo dňa nasledujúceho po dni doručenia dokumentácie.</w:delText>
        </w:r>
      </w:del>
    </w:p>
    <w:p w:rsidR="0051732E" w:rsidRPr="00967DD8" w:rsidRDefault="0051732E">
      <w:pPr>
        <w:pStyle w:val="Nadpis4"/>
        <w:numPr>
          <w:ilvl w:val="3"/>
          <w:numId w:val="106"/>
        </w:numPr>
        <w:ind w:left="1276" w:hanging="850"/>
        <w:jc w:val="both"/>
        <w:rPr>
          <w:rFonts w:asciiTheme="minorHAnsi" w:hAnsiTheme="minorHAnsi"/>
          <w:i w:val="0"/>
          <w:color w:val="1F497D" w:themeColor="text2"/>
          <w:rPrChange w:id="1297" w:author="Autor">
            <w:rPr>
              <w:rFonts w:asciiTheme="minorHAnsi" w:hAnsiTheme="minorHAnsi"/>
              <w:b w:val="0"/>
              <w:i w:val="0"/>
              <w:color w:val="1F497D" w:themeColor="text2"/>
            </w:rPr>
          </w:rPrChange>
        </w:rPr>
        <w:pPrChange w:id="1298" w:author="Autor">
          <w:pPr>
            <w:pStyle w:val="Nadpis4"/>
            <w:numPr>
              <w:ilvl w:val="3"/>
              <w:numId w:val="106"/>
            </w:numPr>
            <w:tabs>
              <w:tab w:val="left" w:pos="3119"/>
            </w:tabs>
            <w:ind w:left="3119" w:hanging="1276"/>
            <w:jc w:val="both"/>
          </w:pPr>
        </w:pPrChange>
      </w:pPr>
      <w:r w:rsidRPr="00967DD8">
        <w:rPr>
          <w:rFonts w:asciiTheme="minorHAnsi" w:hAnsiTheme="minorHAnsi"/>
          <w:color w:val="1F497D" w:themeColor="text2"/>
        </w:rPr>
        <w:t>Kontrola verejného obstarávania, v rámci ktorého viacerí prijímatelia nadobúdajú tovary, práce alebo služby prostredníctvom centrálnej obstarávacej organizácie podľa § 15 ods. 2 a ods. 4 ZVO</w:t>
      </w:r>
    </w:p>
    <w:p w:rsidR="0051732E" w:rsidRDefault="0051732E">
      <w:pPr>
        <w:pStyle w:val="Odsekzoznamu"/>
        <w:numPr>
          <w:ilvl w:val="0"/>
          <w:numId w:val="190"/>
        </w:numPr>
        <w:spacing w:before="120" w:after="120" w:line="288" w:lineRule="auto"/>
        <w:ind w:left="426" w:hanging="426"/>
        <w:jc w:val="both"/>
        <w:rPr>
          <w:ins w:id="1299" w:author="Autor"/>
          <w:rFonts w:asciiTheme="minorHAnsi" w:hAnsiTheme="minorHAnsi"/>
          <w:b/>
          <w:sz w:val="20"/>
          <w:szCs w:val="20"/>
        </w:rPr>
        <w:pPrChange w:id="1300" w:author="Autor">
          <w:pPr>
            <w:pStyle w:val="Odsekzoznamu"/>
            <w:numPr>
              <w:numId w:val="190"/>
            </w:numPr>
            <w:spacing w:before="120" w:after="120" w:line="288" w:lineRule="auto"/>
            <w:ind w:hanging="360"/>
            <w:jc w:val="both"/>
          </w:pPr>
        </w:pPrChange>
      </w:pPr>
      <w:r w:rsidRPr="00B01B3E">
        <w:rPr>
          <w:rFonts w:asciiTheme="minorHAnsi" w:hAnsiTheme="minorHAnsi"/>
          <w:sz w:val="20"/>
          <w:szCs w:val="20"/>
        </w:rPr>
        <w:t>Postupy uvedené v tejto kapitole sa vzťahujú na situáciu, keď viacero prijímateľov (t.</w:t>
      </w:r>
      <w:ins w:id="1301" w:author="Autor">
        <w:r w:rsidR="00125E26">
          <w:rPr>
            <w:rFonts w:asciiTheme="minorHAnsi" w:hAnsiTheme="minorHAnsi"/>
            <w:sz w:val="20"/>
            <w:szCs w:val="20"/>
          </w:rPr>
          <w:t xml:space="preserve"> </w:t>
        </w:r>
      </w:ins>
      <w:r w:rsidRPr="00B01B3E">
        <w:rPr>
          <w:rFonts w:asciiTheme="minorHAnsi" w:hAnsiTheme="minorHAnsi"/>
          <w:sz w:val="20"/>
          <w:szCs w:val="20"/>
        </w:rPr>
        <w:t xml:space="preserve">j. viac ako jeden) nadobúda, resp. obstaráva tovary, stavebné práce alebo služby prostredníctvom centrálnej obstarávacej organizácie podľa § 15 ods. 2 a ods. 4 ZVO (ďalej len „COO“), </w:t>
      </w:r>
      <w:r w:rsidRPr="00DA0AF5">
        <w:rPr>
          <w:rFonts w:asciiTheme="minorHAnsi" w:hAnsiTheme="minorHAnsi"/>
          <w:b/>
          <w:sz w:val="20"/>
          <w:szCs w:val="20"/>
          <w:rPrChange w:id="1302" w:author="Autor">
            <w:rPr>
              <w:rFonts w:asciiTheme="minorHAnsi" w:hAnsiTheme="minorHAnsi"/>
              <w:sz w:val="20"/>
              <w:szCs w:val="20"/>
            </w:rPr>
          </w:rPrChange>
        </w:rPr>
        <w:t xml:space="preserve">pričom toto nadobúdanie, resp. obstarávanie sa týka toho istého VO a zároveň centrálne VO sa týka viacerých operačných programov a jednotlivé RO/SO, ktoré sú zároveň COO nie sú tou istou právnickou osobou. </w:t>
      </w:r>
    </w:p>
    <w:p w:rsidR="00125E26" w:rsidRPr="00DA0AF5" w:rsidDel="00D4717F" w:rsidRDefault="00125E26">
      <w:pPr>
        <w:pStyle w:val="Odsekzoznamu"/>
        <w:spacing w:before="120" w:after="120" w:line="288" w:lineRule="auto"/>
        <w:ind w:left="426"/>
        <w:jc w:val="both"/>
        <w:rPr>
          <w:del w:id="1303" w:author="Autor"/>
          <w:rFonts w:asciiTheme="minorHAnsi" w:hAnsiTheme="minorHAnsi"/>
          <w:b/>
          <w:sz w:val="20"/>
          <w:szCs w:val="20"/>
          <w:rPrChange w:id="1304" w:author="Autor">
            <w:rPr>
              <w:del w:id="1305" w:author="Autor"/>
              <w:rFonts w:asciiTheme="minorHAnsi" w:hAnsiTheme="minorHAnsi"/>
              <w:sz w:val="20"/>
              <w:szCs w:val="20"/>
            </w:rPr>
          </w:rPrChange>
        </w:rPr>
        <w:pPrChange w:id="1306" w:author="Autor">
          <w:pPr>
            <w:pStyle w:val="Odsekzoznamu"/>
            <w:numPr>
              <w:numId w:val="190"/>
            </w:numPr>
            <w:spacing w:before="120" w:after="120" w:line="288" w:lineRule="auto"/>
            <w:ind w:hanging="360"/>
            <w:jc w:val="both"/>
          </w:pPr>
        </w:pPrChange>
      </w:pPr>
    </w:p>
    <w:p w:rsidR="0051732E" w:rsidRDefault="0051732E" w:rsidP="001A4CEC">
      <w:pPr>
        <w:pStyle w:val="Odsekzoznamu"/>
        <w:numPr>
          <w:ilvl w:val="0"/>
          <w:numId w:val="190"/>
        </w:numPr>
        <w:spacing w:before="120" w:after="120" w:line="288" w:lineRule="auto"/>
        <w:ind w:left="426" w:hanging="425"/>
        <w:jc w:val="both"/>
        <w:rPr>
          <w:ins w:id="1307" w:author="Autor"/>
          <w:rFonts w:asciiTheme="minorHAnsi" w:hAnsiTheme="minorHAnsi"/>
          <w:sz w:val="20"/>
          <w:szCs w:val="20"/>
        </w:rPr>
      </w:pPr>
      <w:r w:rsidRPr="00DA0AF5">
        <w:rPr>
          <w:rFonts w:asciiTheme="minorHAnsi" w:hAnsiTheme="minorHAnsi"/>
          <w:b/>
          <w:sz w:val="20"/>
          <w:szCs w:val="20"/>
          <w:rPrChange w:id="1308" w:author="Autor">
            <w:rPr>
              <w:rFonts w:asciiTheme="minorHAnsi" w:hAnsiTheme="minorHAnsi"/>
              <w:sz w:val="20"/>
              <w:szCs w:val="20"/>
            </w:rPr>
          </w:rPrChange>
        </w:rPr>
        <w:t>RO, ktorý je rovnakou právnickou osobou ako COO, je povinný informovať príslušné RO o plánovanom vyhlásení takéhoto centrálneho VO, a to písomným oznámením adresovaným zástupcom jednotlivých RO</w:t>
      </w:r>
      <w:r w:rsidRPr="00B01B3E">
        <w:rPr>
          <w:rFonts w:asciiTheme="minorHAnsi" w:hAnsiTheme="minorHAnsi"/>
          <w:sz w:val="20"/>
          <w:szCs w:val="20"/>
        </w:rPr>
        <w:t xml:space="preserve"> a tiež prostredníctvom Koordinačného výboru pre spoluprácu pri kontrole VO. V prípade, že centrálne VO je z pohľadu finančného limitu nadlimitnou zákazkou, COO alebo RO, ktorý je rovnakou právnickou osobou ako </w:t>
      </w:r>
      <w:r w:rsidRPr="00DA0AF5">
        <w:rPr>
          <w:rFonts w:asciiTheme="minorHAnsi" w:hAnsiTheme="minorHAnsi"/>
          <w:b/>
          <w:sz w:val="20"/>
          <w:szCs w:val="20"/>
          <w:rPrChange w:id="1309" w:author="Autor">
            <w:rPr>
              <w:rFonts w:asciiTheme="minorHAnsi" w:hAnsiTheme="minorHAnsi"/>
              <w:sz w:val="20"/>
              <w:szCs w:val="20"/>
            </w:rPr>
          </w:rPrChange>
        </w:rPr>
        <w:t>COO predloží pripravované centrálne VO na ÚVO za účelom výkonu ex ante posúdenia podľa § 168 ZVO.</w:t>
      </w:r>
      <w:r w:rsidRPr="00B01B3E">
        <w:rPr>
          <w:rFonts w:asciiTheme="minorHAnsi" w:hAnsiTheme="minorHAnsi"/>
          <w:sz w:val="20"/>
          <w:szCs w:val="20"/>
        </w:rPr>
        <w:t xml:space="preserve"> </w:t>
      </w:r>
    </w:p>
    <w:p w:rsidR="00125E26" w:rsidRPr="008F1823" w:rsidRDefault="00125E26" w:rsidP="008F1823">
      <w:pPr>
        <w:pStyle w:val="Odsekzoznamu"/>
        <w:numPr>
          <w:ilvl w:val="0"/>
          <w:numId w:val="190"/>
        </w:numPr>
        <w:spacing w:before="120" w:after="120" w:line="288" w:lineRule="auto"/>
        <w:ind w:left="426" w:hanging="426"/>
        <w:jc w:val="both"/>
        <w:rPr>
          <w:ins w:id="1310" w:author="Autor"/>
          <w:rFonts w:asciiTheme="minorHAnsi" w:hAnsiTheme="minorHAnsi"/>
          <w:sz w:val="20"/>
          <w:szCs w:val="20"/>
          <w:rPrChange w:id="1311" w:author="Autor">
            <w:rPr>
              <w:ins w:id="1312" w:author="Autor"/>
            </w:rPr>
          </w:rPrChange>
        </w:rPr>
        <w:pPrChange w:id="1313" w:author="Autor">
          <w:pPr>
            <w:numPr>
              <w:numId w:val="190"/>
            </w:numPr>
            <w:spacing w:before="120" w:after="120" w:line="240" w:lineRule="auto"/>
            <w:ind w:left="720" w:hanging="360"/>
            <w:jc w:val="both"/>
          </w:pPr>
        </w:pPrChange>
      </w:pPr>
      <w:ins w:id="1314" w:author="Autor">
        <w:r w:rsidRPr="008F1823">
          <w:rPr>
            <w:rFonts w:asciiTheme="minorHAnsi" w:hAnsiTheme="minorHAnsi"/>
            <w:sz w:val="20"/>
            <w:szCs w:val="20"/>
            <w:rPrChange w:id="1315" w:author="Autor">
              <w:rPr/>
            </w:rPrChange>
          </w:rPr>
          <w:t xml:space="preserve">V prípade, že centrálne VO je realizované nadlimitným postupom, COO alebo RO,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 </w:t>
        </w:r>
      </w:ins>
    </w:p>
    <w:p w:rsidR="00125E26" w:rsidRPr="008F1823" w:rsidRDefault="00125E26" w:rsidP="008F1823">
      <w:pPr>
        <w:pStyle w:val="Odsekzoznamu"/>
        <w:numPr>
          <w:ilvl w:val="0"/>
          <w:numId w:val="190"/>
        </w:numPr>
        <w:spacing w:before="120" w:after="120" w:line="288" w:lineRule="auto"/>
        <w:ind w:left="426" w:hanging="426"/>
        <w:jc w:val="both"/>
        <w:rPr>
          <w:ins w:id="1316" w:author="Autor"/>
          <w:rFonts w:asciiTheme="minorHAnsi" w:hAnsiTheme="minorHAnsi"/>
          <w:sz w:val="20"/>
          <w:szCs w:val="20"/>
          <w:rPrChange w:id="1317" w:author="Autor">
            <w:rPr>
              <w:ins w:id="1318" w:author="Autor"/>
            </w:rPr>
          </w:rPrChange>
        </w:rPr>
        <w:pPrChange w:id="1319" w:author="Autor">
          <w:pPr>
            <w:numPr>
              <w:numId w:val="190"/>
            </w:numPr>
            <w:spacing w:before="120" w:after="120" w:line="240" w:lineRule="auto"/>
            <w:ind w:left="720" w:hanging="360"/>
            <w:jc w:val="both"/>
          </w:pPr>
        </w:pPrChange>
      </w:pPr>
      <w:ins w:id="1320" w:author="Autor">
        <w:r w:rsidRPr="008F1823">
          <w:rPr>
            <w:rFonts w:asciiTheme="minorHAnsi" w:hAnsiTheme="minorHAnsi"/>
            <w:sz w:val="20"/>
            <w:szCs w:val="20"/>
            <w:rPrChange w:id="1321" w:author="Autor">
              <w:rPr/>
            </w:rPrChange>
          </w:rPr>
          <w:t>RO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ich prijímateľ a pokiaľ je hodnota čiastkovej zmluvy vo finančnom limite nadlimitnej zákazky.</w:t>
        </w:r>
      </w:ins>
    </w:p>
    <w:p w:rsidR="00125E26" w:rsidRPr="008F1823" w:rsidRDefault="00125E26" w:rsidP="008F1823">
      <w:pPr>
        <w:pStyle w:val="Odsekzoznamu"/>
        <w:numPr>
          <w:ilvl w:val="0"/>
          <w:numId w:val="190"/>
        </w:numPr>
        <w:spacing w:before="120" w:after="120" w:line="288" w:lineRule="auto"/>
        <w:ind w:left="426" w:hanging="426"/>
        <w:jc w:val="both"/>
        <w:rPr>
          <w:ins w:id="1322" w:author="Autor"/>
          <w:rFonts w:asciiTheme="minorHAnsi" w:hAnsiTheme="minorHAnsi"/>
          <w:sz w:val="20"/>
          <w:szCs w:val="20"/>
          <w:rPrChange w:id="1323" w:author="Autor">
            <w:rPr>
              <w:ins w:id="1324" w:author="Autor"/>
            </w:rPr>
          </w:rPrChange>
        </w:rPr>
        <w:pPrChange w:id="1325" w:author="Autor">
          <w:pPr>
            <w:numPr>
              <w:numId w:val="190"/>
            </w:numPr>
            <w:spacing w:before="120" w:after="120" w:line="240" w:lineRule="auto"/>
            <w:ind w:left="720" w:hanging="360"/>
            <w:jc w:val="both"/>
          </w:pPr>
        </w:pPrChange>
      </w:pPr>
      <w:ins w:id="1326" w:author="Autor">
        <w:r w:rsidRPr="008F1823">
          <w:rPr>
            <w:rFonts w:asciiTheme="minorHAnsi" w:hAnsiTheme="minorHAnsi"/>
            <w:sz w:val="20"/>
            <w:szCs w:val="20"/>
            <w:rPrChange w:id="1327" w:author="Autor">
              <w:rPr/>
            </w:rPrChange>
          </w:rPr>
          <w:t xml:space="preserve">RO </w:t>
        </w:r>
        <w:r w:rsidR="006C1376" w:rsidRPr="008F1823">
          <w:rPr>
            <w:rFonts w:asciiTheme="minorHAnsi" w:hAnsiTheme="minorHAnsi"/>
            <w:sz w:val="20"/>
            <w:szCs w:val="20"/>
            <w:rPrChange w:id="1328" w:author="Autor">
              <w:rPr/>
            </w:rPrChange>
          </w:rPr>
          <w:t>vykoná š</w:t>
        </w:r>
        <w:r w:rsidRPr="008F1823">
          <w:rPr>
            <w:rFonts w:asciiTheme="minorHAnsi" w:hAnsiTheme="minorHAnsi"/>
            <w:sz w:val="20"/>
            <w:szCs w:val="20"/>
            <w:rPrChange w:id="1329" w:author="Autor">
              <w:rPr/>
            </w:rPrChange>
          </w:rPr>
          <w:t>tandardnú ex post kontrolu</w:t>
        </w:r>
        <w:r w:rsidR="006C1376" w:rsidRPr="008F1823">
          <w:rPr>
            <w:rFonts w:asciiTheme="minorHAnsi" w:hAnsiTheme="minorHAnsi"/>
            <w:sz w:val="20"/>
            <w:szCs w:val="20"/>
            <w:rPrChange w:id="1330" w:author="Autor">
              <w:rPr>
                <w:b/>
              </w:rPr>
            </w:rPrChange>
          </w:rPr>
          <w:t>, ako aj</w:t>
        </w:r>
        <w:r w:rsidRPr="008F1823">
          <w:rPr>
            <w:rFonts w:asciiTheme="minorHAnsi" w:hAnsiTheme="minorHAnsi"/>
            <w:sz w:val="20"/>
            <w:szCs w:val="20"/>
            <w:rPrChange w:id="1331" w:author="Autor">
              <w:rPr/>
            </w:rPrChange>
          </w:rPr>
          <w:t xml:space="preserve"> všetky RO, ktorých prijímatelia sú účastníkmi rámcovej dohody, pričom postupujú podľa kapitoly </w:t>
        </w:r>
        <w:r w:rsidRPr="008F1823">
          <w:rPr>
            <w:rFonts w:asciiTheme="minorHAnsi" w:hAnsiTheme="minorHAnsi"/>
            <w:sz w:val="20"/>
            <w:szCs w:val="20"/>
            <w:rPrChange w:id="1332" w:author="Autor">
              <w:rPr/>
            </w:rPrChange>
          </w:rPr>
          <w:fldChar w:fldCharType="begin"/>
        </w:r>
        <w:r w:rsidRPr="008F1823">
          <w:rPr>
            <w:rFonts w:asciiTheme="minorHAnsi" w:hAnsiTheme="minorHAnsi"/>
            <w:sz w:val="20"/>
            <w:szCs w:val="20"/>
            <w:rPrChange w:id="1333" w:author="Autor">
              <w:rPr/>
            </w:rPrChange>
          </w:rPr>
          <w:instrText xml:space="preserve"> HYPERLINK "" \l "kapitola_33723" </w:instrText>
        </w:r>
        <w:r w:rsidRPr="008F1823">
          <w:rPr>
            <w:rFonts w:asciiTheme="minorHAnsi" w:hAnsiTheme="minorHAnsi"/>
            <w:sz w:val="20"/>
            <w:szCs w:val="20"/>
            <w:rPrChange w:id="1334" w:author="Autor">
              <w:rPr/>
            </w:rPrChange>
          </w:rPr>
          <w:fldChar w:fldCharType="separate"/>
        </w:r>
        <w:r w:rsidRPr="008F1823">
          <w:rPr>
            <w:rFonts w:asciiTheme="minorHAnsi" w:hAnsiTheme="minorHAnsi"/>
            <w:sz w:val="20"/>
            <w:szCs w:val="20"/>
            <w:rPrChange w:id="1335" w:author="Autor">
              <w:rPr>
                <w:rStyle w:val="Hypertextovprepojenie"/>
              </w:rPr>
            </w:rPrChange>
          </w:rPr>
          <w:t>3.3.7.2.3.</w:t>
        </w:r>
        <w:r w:rsidRPr="008F1823">
          <w:rPr>
            <w:rFonts w:asciiTheme="minorHAnsi" w:hAnsiTheme="minorHAnsi"/>
            <w:sz w:val="20"/>
            <w:szCs w:val="20"/>
            <w:rPrChange w:id="1336" w:author="Autor">
              <w:rPr/>
            </w:rPrChange>
          </w:rPr>
          <w:fldChar w:fldCharType="end"/>
        </w:r>
        <w:r w:rsidR="006C1376" w:rsidRPr="008F1823">
          <w:rPr>
            <w:rFonts w:asciiTheme="minorHAnsi" w:hAnsiTheme="minorHAnsi"/>
            <w:sz w:val="20"/>
            <w:szCs w:val="20"/>
            <w:rPrChange w:id="1337" w:author="Autor">
              <w:rPr/>
            </w:rPrChange>
          </w:rPr>
          <w:t xml:space="preserve"> EŠIF.</w:t>
        </w:r>
        <w:r w:rsidRPr="008F1823">
          <w:rPr>
            <w:rFonts w:asciiTheme="minorHAnsi" w:hAnsiTheme="minorHAnsi"/>
            <w:sz w:val="20"/>
            <w:szCs w:val="20"/>
            <w:rPrChange w:id="1338" w:author="Autor">
              <w:rPr/>
            </w:rPrChange>
          </w:rPr>
          <w:t xml:space="preserve"> RO, ktorý ako prvý ukončí štandardnú ex post kontrolu centrálneho VO realizovaného COO, informuje ostatné RO o tejto skutočnosti, a to rovnakým spôsobom ako je upravený v ods. 2.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ins>
    </w:p>
    <w:p w:rsidR="00125E26" w:rsidRPr="008F1823" w:rsidDel="00D4717F" w:rsidRDefault="00125E26" w:rsidP="008F1823">
      <w:pPr>
        <w:pStyle w:val="Odsekzoznamu"/>
        <w:numPr>
          <w:ilvl w:val="0"/>
          <w:numId w:val="190"/>
        </w:numPr>
        <w:spacing w:before="120" w:after="120" w:line="288" w:lineRule="auto"/>
        <w:ind w:left="426" w:hanging="426"/>
        <w:jc w:val="both"/>
        <w:rPr>
          <w:ins w:id="1339" w:author="Autor"/>
          <w:del w:id="1340" w:author="Autor"/>
          <w:rFonts w:asciiTheme="minorHAnsi" w:hAnsiTheme="minorHAnsi"/>
          <w:sz w:val="20"/>
          <w:szCs w:val="20"/>
          <w:rPrChange w:id="1341" w:author="Autor">
            <w:rPr>
              <w:ins w:id="1342" w:author="Autor"/>
              <w:del w:id="1343" w:author="Autor"/>
            </w:rPr>
          </w:rPrChange>
        </w:rPr>
        <w:pPrChange w:id="1344" w:author="Autor">
          <w:pPr>
            <w:numPr>
              <w:numId w:val="190"/>
            </w:numPr>
            <w:spacing w:before="120" w:after="120" w:line="240" w:lineRule="auto"/>
            <w:ind w:left="720" w:hanging="360"/>
            <w:jc w:val="both"/>
          </w:pPr>
        </w:pPrChange>
      </w:pPr>
      <w:ins w:id="1345" w:author="Autor">
        <w:r w:rsidRPr="008F1823">
          <w:rPr>
            <w:rFonts w:asciiTheme="minorHAnsi" w:hAnsiTheme="minorHAnsi"/>
            <w:sz w:val="20"/>
            <w:szCs w:val="20"/>
            <w:rPrChange w:id="1346" w:author="Autor">
              <w:rPr/>
            </w:rPrChange>
          </w:rPr>
          <w:t>RO zároveň informuje ostatné RO, OA a CO o identifikovaní nedostatkov s vplyvom alebo možným vplyvom na výsledok VO prostredníctvom ITMS2014+, nakoľko RO má povinnosť evidovať každú kontrolu VO, a to spôsobom, že všetky kontroly čiastkových zákaziek zadávaných na základe rámcovej dohody sú evidované pod jedným objektom v ITMS2014+, čo zabezpečí informovanosť ostatných RO o ďalších prebiehajúcich kontrolách a ich záveroch.</w:t>
        </w:r>
      </w:ins>
    </w:p>
    <w:p w:rsidR="00125E26" w:rsidRPr="008F1823" w:rsidRDefault="00125E26" w:rsidP="008F1823">
      <w:pPr>
        <w:pStyle w:val="Odsekzoznamu"/>
        <w:numPr>
          <w:ilvl w:val="0"/>
          <w:numId w:val="190"/>
        </w:numPr>
        <w:spacing w:before="120" w:after="120" w:line="288" w:lineRule="auto"/>
        <w:ind w:left="426" w:hanging="426"/>
        <w:jc w:val="both"/>
        <w:rPr>
          <w:rFonts w:asciiTheme="minorHAnsi" w:hAnsiTheme="minorHAnsi"/>
          <w:sz w:val="20"/>
          <w:szCs w:val="20"/>
          <w:rPrChange w:id="1347" w:author="Autor">
            <w:rPr/>
          </w:rPrChange>
        </w:rPr>
        <w:pPrChange w:id="1348" w:author="Autor">
          <w:pPr>
            <w:pStyle w:val="Odsekzoznamu"/>
            <w:numPr>
              <w:numId w:val="190"/>
            </w:numPr>
            <w:spacing w:before="120" w:after="120" w:line="288" w:lineRule="auto"/>
            <w:ind w:left="426" w:hanging="425"/>
            <w:jc w:val="both"/>
          </w:pPr>
        </w:pPrChange>
      </w:pPr>
    </w:p>
    <w:p w:rsidR="0051732E" w:rsidRPr="00B01B3E" w:rsidDel="00125E26" w:rsidRDefault="0051732E" w:rsidP="001A4CEC">
      <w:pPr>
        <w:pStyle w:val="Odsekzoznamu"/>
        <w:numPr>
          <w:ilvl w:val="0"/>
          <w:numId w:val="190"/>
        </w:numPr>
        <w:spacing w:before="120" w:after="120" w:line="288" w:lineRule="auto"/>
        <w:ind w:left="426" w:hanging="425"/>
        <w:jc w:val="both"/>
        <w:rPr>
          <w:del w:id="1349" w:author="Autor"/>
          <w:rFonts w:asciiTheme="minorHAnsi" w:hAnsiTheme="minorHAnsi"/>
          <w:sz w:val="20"/>
          <w:szCs w:val="20"/>
        </w:rPr>
      </w:pPr>
      <w:del w:id="1350" w:author="Autor">
        <w:r w:rsidRPr="00B01B3E" w:rsidDel="00125E26">
          <w:rPr>
            <w:rFonts w:asciiTheme="minorHAnsi" w:hAnsiTheme="minorHAnsi"/>
            <w:sz w:val="20"/>
            <w:szCs w:val="20"/>
          </w:rPr>
          <w:delText xml:space="preserve">RO, ktorý je rovnakou právnickou osobou ako COO, vykoná druhú ex-ante kontrolu centrálneho VO, ak sa jedná o nadlimitnú zákazku, pričom postupuje primerane podľa pravidiel uvedených v kapitole </w:delText>
        </w:r>
        <w:r w:rsidR="006213E3" w:rsidDel="00125E26">
          <w:rPr>
            <w:rFonts w:asciiTheme="minorHAnsi" w:hAnsiTheme="minorHAnsi"/>
            <w:sz w:val="20"/>
            <w:szCs w:val="20"/>
          </w:rPr>
          <w:delText xml:space="preserve"> 5.1.4 tejto príručky. </w:delText>
        </w:r>
        <w:r w:rsidRPr="00B01B3E" w:rsidDel="00125E26">
          <w:rPr>
            <w:rFonts w:asciiTheme="minorHAnsi" w:hAnsiTheme="minorHAnsi"/>
            <w:sz w:val="20"/>
            <w:szCs w:val="20"/>
          </w:rPr>
          <w:delText>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Jednotlivé RO môžu vo fáze pred podpisom zmluvy vykonať finančnú kontrolu iba vo väzbe na čiastkovú zmluvu, uzavretú na základe rámcovej dohody z pohľadu dodržania podmienok na uzavretie čiastkovej zmluvy a dodržania pravidiel hospodárnosti, pokiaľ je zmluvnou stranou čiastkovej zmluvy ich prijímateľ.</w:delText>
        </w:r>
        <w:bookmarkStart w:id="1351" w:name="_Toc532217052"/>
        <w:bookmarkEnd w:id="1351"/>
      </w:del>
    </w:p>
    <w:p w:rsidR="0051732E" w:rsidRPr="00797365" w:rsidDel="00125E26" w:rsidRDefault="0051732E" w:rsidP="001A4CEC">
      <w:pPr>
        <w:pStyle w:val="Odsekzoznamu"/>
        <w:numPr>
          <w:ilvl w:val="0"/>
          <w:numId w:val="190"/>
        </w:numPr>
        <w:spacing w:before="120" w:after="120" w:line="288" w:lineRule="auto"/>
        <w:ind w:left="284" w:hanging="283"/>
        <w:jc w:val="both"/>
        <w:rPr>
          <w:del w:id="1352" w:author="Autor"/>
          <w:rFonts w:asciiTheme="minorHAnsi" w:hAnsiTheme="minorHAnsi"/>
          <w:sz w:val="20"/>
          <w:szCs w:val="20"/>
        </w:rPr>
      </w:pPr>
      <w:del w:id="1353" w:author="Autor">
        <w:r w:rsidRPr="00797365" w:rsidDel="00125E26">
          <w:rPr>
            <w:rFonts w:asciiTheme="minorHAnsi" w:hAnsiTheme="minorHAnsi"/>
            <w:sz w:val="20"/>
            <w:szCs w:val="20"/>
          </w:rPr>
          <w:delText xml:space="preserve">Štandardnú ex-post kontrolu vykonávajú všetky RO, ktorých prijímatelia sú účastníkmi rámcovej dohody, pričom postupujú podľa kapitoly </w:delText>
        </w:r>
        <w:r w:rsidR="004733A5" w:rsidRPr="00797365" w:rsidDel="00125E26">
          <w:rPr>
            <w:rStyle w:val="Hypertextovprepojenie"/>
            <w:rFonts w:asciiTheme="minorHAnsi" w:hAnsiTheme="minorHAnsi"/>
            <w:sz w:val="20"/>
            <w:szCs w:val="20"/>
          </w:rPr>
          <w:delText xml:space="preserve"> 5.1.5 tejto príručky. </w:delText>
        </w:r>
        <w:r w:rsidRPr="00797365" w:rsidDel="00125E26">
          <w:rPr>
            <w:rFonts w:asciiTheme="minorHAnsi" w:hAnsiTheme="minorHAnsi"/>
            <w:sz w:val="20"/>
            <w:szCs w:val="20"/>
          </w:rPr>
          <w:delText xml:space="preserve"> RO, ktorý je rovnakou právnickou osobou ako COO a vykonal druhú ex-ante kontrolu, vykonáva následnú ex-post kontrolu. RO, ktorý ako prvý ukončí štandardnú ex-post kontrolu centrálneho VO realizovaného COO, informuje ostatné RO o tejto skutočnosti, a to rovnakým spôsobom ako je upravený v </w:delText>
        </w:r>
        <w:r w:rsidR="000E343D" w:rsidDel="00125E26">
          <w:fldChar w:fldCharType="begin"/>
        </w:r>
        <w:r w:rsidR="000E343D" w:rsidDel="00125E26">
          <w:delInstrText xml:space="preserve"> HYPERLINK \l "kapitola_33727_ods_2" \o "ods. 2" </w:delInstrText>
        </w:r>
        <w:r w:rsidR="000E343D" w:rsidDel="00125E26">
          <w:fldChar w:fldCharType="separate"/>
        </w:r>
        <w:r w:rsidRPr="00F96EFF" w:rsidDel="00125E26">
          <w:rPr>
            <w:rFonts w:asciiTheme="minorHAnsi" w:hAnsiTheme="minorHAnsi"/>
            <w:sz w:val="20"/>
            <w:szCs w:val="20"/>
          </w:rPr>
          <w:delText>ods. 2</w:delText>
        </w:r>
        <w:r w:rsidR="000E343D" w:rsidDel="00125E26">
          <w:rPr>
            <w:rFonts w:asciiTheme="minorHAnsi" w:hAnsiTheme="minorHAnsi"/>
            <w:sz w:val="20"/>
            <w:szCs w:val="20"/>
          </w:rPr>
          <w:fldChar w:fldCharType="end"/>
        </w:r>
        <w:r w:rsidRPr="00797365" w:rsidDel="00125E26">
          <w:rPr>
            <w:rFonts w:asciiTheme="minorHAnsi" w:hAnsiTheme="minorHAnsi"/>
            <w:sz w:val="20"/>
            <w:szCs w:val="20"/>
          </w:rPr>
          <w:delText xml:space="preserve">. V prípade, že RO, ktorých prijímatelia sú účastníkmi rámcovej dohody, identifikujú nedostatky s vplyvom alebo možným vplyvom na výsledok VO, uskutoční sa stretnutie týchto RO, pričom pre tieto účely je možné využiť aj zasadnutie  Koordinačného výboru pre </w:delText>
        </w:r>
        <w:r w:rsidRPr="00797365" w:rsidDel="00125E26">
          <w:rPr>
            <w:rFonts w:asciiTheme="minorHAnsi" w:hAnsiTheme="minorHAnsi"/>
            <w:sz w:val="20"/>
            <w:szCs w:val="20"/>
          </w:rPr>
          <w:lastRenderedPageBreak/>
          <w:delText xml:space="preserve">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delText>
        </w:r>
        <w:bookmarkStart w:id="1354" w:name="_Toc532217053"/>
        <w:bookmarkEnd w:id="1354"/>
      </w:del>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1355" w:name="_Toc532217054"/>
      <w:r w:rsidRPr="000157BB">
        <w:rPr>
          <w:rFonts w:asciiTheme="minorHAnsi" w:hAnsiTheme="minorHAnsi"/>
          <w:color w:val="1F497D" w:themeColor="text2"/>
        </w:rPr>
        <w:t>Finančná kontrola zákaziek zadávaných na základe rámcovej dohody</w:t>
      </w:r>
      <w:bookmarkEnd w:id="1355"/>
      <w:r w:rsidRPr="000157BB">
        <w:rPr>
          <w:rFonts w:asciiTheme="minorHAnsi" w:hAnsiTheme="minorHAnsi"/>
          <w:color w:val="1F497D" w:themeColor="text2"/>
        </w:rPr>
        <w:t xml:space="preserve">  </w:t>
      </w:r>
    </w:p>
    <w:p w:rsidR="00DA0AF5" w:rsidRPr="00D4717F" w:rsidRDefault="006C1376">
      <w:pPr>
        <w:numPr>
          <w:ilvl w:val="0"/>
          <w:numId w:val="164"/>
        </w:numPr>
        <w:spacing w:before="120" w:after="120" w:line="288" w:lineRule="auto"/>
        <w:ind w:left="426" w:hanging="426"/>
        <w:jc w:val="both"/>
        <w:rPr>
          <w:ins w:id="1356" w:author="Autor"/>
          <w:rFonts w:asciiTheme="minorHAnsi" w:hAnsiTheme="minorHAnsi"/>
          <w:sz w:val="20"/>
          <w:szCs w:val="20"/>
        </w:rPr>
        <w:pPrChange w:id="1357" w:author="Autor">
          <w:pPr>
            <w:numPr>
              <w:numId w:val="164"/>
            </w:numPr>
            <w:spacing w:before="120" w:after="120" w:line="288" w:lineRule="auto"/>
            <w:ind w:left="360" w:hanging="360"/>
            <w:jc w:val="both"/>
          </w:pPr>
        </w:pPrChange>
      </w:pPr>
      <w:ins w:id="1358" w:author="Autor">
        <w:r w:rsidRPr="00D4717F">
          <w:rPr>
            <w:rFonts w:asciiTheme="minorHAnsi" w:hAnsiTheme="minorHAnsi"/>
            <w:sz w:val="20"/>
            <w:szCs w:val="20"/>
          </w:rPr>
          <w:t>Ku kontrole zákaziek zadávaných na základe rámcovej dohody a v rámci dynamického nákupného systému sa vzťahuje Metodický pokyn CKO č. 36</w:t>
        </w:r>
        <w:r w:rsidR="00DA0AF5" w:rsidRPr="008F1823">
          <w:rPr>
            <w:rFonts w:asciiTheme="minorHAnsi" w:hAnsiTheme="minorHAnsi"/>
            <w:sz w:val="20"/>
            <w:szCs w:val="20"/>
            <w:rPrChange w:id="1359" w:author="Autor">
              <w:rPr>
                <w:rFonts w:asciiTheme="minorHAnsi" w:hAnsiTheme="minorHAnsi"/>
                <w:b/>
                <w:sz w:val="20"/>
                <w:szCs w:val="20"/>
              </w:rPr>
            </w:rPrChange>
          </w:rPr>
          <w:t>.</w:t>
        </w:r>
        <w:r w:rsidRPr="00D4717F">
          <w:rPr>
            <w:rFonts w:asciiTheme="minorHAnsi" w:hAnsiTheme="minorHAnsi"/>
            <w:sz w:val="20"/>
            <w:szCs w:val="20"/>
          </w:rPr>
          <w:t xml:space="preserve"> </w:t>
        </w:r>
      </w:ins>
    </w:p>
    <w:p w:rsidR="0051732E" w:rsidRPr="00C334AE" w:rsidDel="00DA0AF5" w:rsidRDefault="0051732E" w:rsidP="00505CD1">
      <w:pPr>
        <w:numPr>
          <w:ilvl w:val="0"/>
          <w:numId w:val="164"/>
        </w:numPr>
        <w:spacing w:before="120" w:after="120" w:line="288" w:lineRule="auto"/>
        <w:ind w:left="426" w:hanging="425"/>
        <w:jc w:val="both"/>
        <w:rPr>
          <w:del w:id="1360" w:author="Autor"/>
          <w:rFonts w:asciiTheme="minorHAnsi" w:hAnsiTheme="minorHAnsi"/>
          <w:sz w:val="20"/>
          <w:szCs w:val="20"/>
        </w:rPr>
      </w:pPr>
      <w:del w:id="1361" w:author="Autor">
        <w:r w:rsidRPr="00C334AE" w:rsidDel="00DA0AF5">
          <w:rPr>
            <w:rFonts w:asciiTheme="minorHAnsi" w:hAnsiTheme="minorHAnsi"/>
            <w:sz w:val="20"/>
            <w:szCs w:val="20"/>
          </w:rPr>
          <w:delTex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delText>
        </w:r>
      </w:del>
    </w:p>
    <w:p w:rsidR="0051732E" w:rsidRPr="00C334AE" w:rsidDel="00DA0AF5" w:rsidRDefault="0051732E" w:rsidP="00505CD1">
      <w:pPr>
        <w:numPr>
          <w:ilvl w:val="0"/>
          <w:numId w:val="164"/>
        </w:numPr>
        <w:spacing w:before="120" w:after="120" w:line="288" w:lineRule="auto"/>
        <w:ind w:left="426" w:hanging="425"/>
        <w:jc w:val="both"/>
        <w:rPr>
          <w:del w:id="1362" w:author="Autor"/>
          <w:rFonts w:asciiTheme="minorHAnsi" w:hAnsiTheme="minorHAnsi"/>
          <w:sz w:val="20"/>
          <w:szCs w:val="20"/>
        </w:rPr>
      </w:pPr>
      <w:del w:id="1363" w:author="Autor">
        <w:r w:rsidRPr="00C334AE" w:rsidDel="00DA0AF5">
          <w:rPr>
            <w:rFonts w:asciiTheme="minorHAnsi" w:hAnsiTheme="minorHAnsi"/>
            <w:sz w:val="20"/>
            <w:szCs w:val="20"/>
          </w:rPr>
          <w:delText>Prvá ex-ante kontrola sa v prípade finančnej kontroly zákaziek zadávaných na základe rámcovej dohody nevykonáva.</w:delText>
        </w:r>
      </w:del>
    </w:p>
    <w:p w:rsidR="0051732E" w:rsidRPr="00C334AE" w:rsidDel="00DA0AF5" w:rsidRDefault="0051732E" w:rsidP="00505CD1">
      <w:pPr>
        <w:numPr>
          <w:ilvl w:val="0"/>
          <w:numId w:val="164"/>
        </w:numPr>
        <w:spacing w:before="120" w:after="120" w:line="288" w:lineRule="auto"/>
        <w:ind w:left="426" w:hanging="425"/>
        <w:jc w:val="both"/>
        <w:rPr>
          <w:del w:id="1364" w:author="Autor"/>
          <w:rFonts w:asciiTheme="minorHAnsi" w:hAnsiTheme="minorHAnsi"/>
          <w:sz w:val="20"/>
          <w:szCs w:val="20"/>
        </w:rPr>
      </w:pPr>
      <w:del w:id="1365" w:author="Autor">
        <w:r w:rsidRPr="00C334AE" w:rsidDel="00DA0AF5">
          <w:rPr>
            <w:rFonts w:asciiTheme="minorHAnsi" w:hAnsiTheme="minorHAnsi"/>
            <w:sz w:val="20"/>
            <w:szCs w:val="20"/>
          </w:rPr>
          <w:delText>Ak zmluvná hodnota čiastkovej zákazky sa rovná alebo presahuje finančný limit pre nadlimitnú zákazku verejného obstarávania v závislosti od typu obstarávajúceho subjektu a predmetu zákazky, vykonáva sa druhá ex-ante kontrola, t. j. kontrola pred podpisom zmluvy s úspešným uchádzačom a následná ex-post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ex-post kontrola.</w:delText>
        </w:r>
      </w:del>
    </w:p>
    <w:p w:rsidR="0051732E" w:rsidRPr="00C334AE" w:rsidDel="00DA0AF5" w:rsidRDefault="0051732E" w:rsidP="00505CD1">
      <w:pPr>
        <w:numPr>
          <w:ilvl w:val="0"/>
          <w:numId w:val="164"/>
        </w:numPr>
        <w:spacing w:before="120" w:after="120" w:line="288" w:lineRule="auto"/>
        <w:ind w:left="426" w:hanging="425"/>
        <w:jc w:val="both"/>
        <w:rPr>
          <w:del w:id="1366" w:author="Autor"/>
          <w:rFonts w:asciiTheme="minorHAnsi" w:hAnsiTheme="minorHAnsi"/>
          <w:sz w:val="20"/>
          <w:szCs w:val="20"/>
        </w:rPr>
      </w:pPr>
      <w:del w:id="1367" w:author="Autor">
        <w:r w:rsidRPr="00C334AE" w:rsidDel="00DA0AF5">
          <w:rPr>
            <w:rFonts w:asciiTheme="minorHAnsi" w:hAnsiTheme="minorHAnsi"/>
            <w:sz w:val="20"/>
            <w:szCs w:val="20"/>
          </w:rPr>
          <w:delText xml:space="preserve">Pri druhej ex-ante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w:delText>
        </w:r>
        <w:r w:rsidR="00B36146" w:rsidDel="00DA0AF5">
          <w:rPr>
            <w:rFonts w:asciiTheme="minorHAnsi" w:hAnsiTheme="minorHAnsi"/>
            <w:sz w:val="20"/>
            <w:szCs w:val="20"/>
          </w:rPr>
          <w:delText>5</w:delText>
        </w:r>
        <w:r w:rsidRPr="00C334AE" w:rsidDel="00DA0AF5">
          <w:rPr>
            <w:rFonts w:asciiTheme="minorHAnsi" w:hAnsiTheme="minorHAnsi"/>
            <w:sz w:val="20"/>
            <w:szCs w:val="20"/>
          </w:rPr>
          <w:delText xml:space="preserve">,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delText>
        </w:r>
      </w:del>
    </w:p>
    <w:p w:rsidR="0051732E" w:rsidRPr="00C334AE" w:rsidDel="00DA0AF5" w:rsidRDefault="0051732E" w:rsidP="00505CD1">
      <w:pPr>
        <w:numPr>
          <w:ilvl w:val="0"/>
          <w:numId w:val="164"/>
        </w:numPr>
        <w:spacing w:before="120" w:after="120" w:line="288" w:lineRule="auto"/>
        <w:ind w:left="426" w:hanging="425"/>
        <w:jc w:val="both"/>
        <w:rPr>
          <w:del w:id="1368" w:author="Autor"/>
          <w:rFonts w:asciiTheme="minorHAnsi" w:hAnsiTheme="minorHAnsi"/>
          <w:sz w:val="20"/>
          <w:szCs w:val="20"/>
        </w:rPr>
      </w:pPr>
      <w:del w:id="1369" w:author="Autor">
        <w:r w:rsidRPr="00C334AE" w:rsidDel="00DA0AF5">
          <w:rPr>
            <w:rFonts w:asciiTheme="minorHAnsi" w:hAnsiTheme="minorHAnsi"/>
            <w:sz w:val="20"/>
            <w:szCs w:val="20"/>
          </w:rPr>
          <w:delText>V prípade, že hodnota čiastkovej zákazky zadanej na základe rámcovej dohody predstavuje z pohľadu finančného limitu podlimitnú zákazku, vykonáva sa štandardná ex-post kontrola. Čiastkové zákazky zadávané na základe rámcovej dohody, ktorá bola výsledkom podlimitného postupu s využitím elektronického trhoviska, sa kontrolujú iba v štádiu ex-post kontroly.</w:delText>
        </w:r>
      </w:del>
    </w:p>
    <w:p w:rsidR="0051732E" w:rsidRPr="00C334AE" w:rsidDel="00DA0AF5" w:rsidRDefault="0051732E" w:rsidP="00505CD1">
      <w:pPr>
        <w:numPr>
          <w:ilvl w:val="0"/>
          <w:numId w:val="164"/>
        </w:numPr>
        <w:spacing w:before="120" w:after="120" w:line="288" w:lineRule="auto"/>
        <w:ind w:left="426" w:hanging="425"/>
        <w:jc w:val="both"/>
        <w:rPr>
          <w:del w:id="1370" w:author="Autor"/>
          <w:rFonts w:asciiTheme="minorHAnsi" w:hAnsiTheme="minorHAnsi"/>
          <w:sz w:val="20"/>
          <w:szCs w:val="20"/>
        </w:rPr>
      </w:pPr>
      <w:del w:id="1371" w:author="Autor">
        <w:r w:rsidRPr="00C334AE" w:rsidDel="00DA0AF5">
          <w:rPr>
            <w:rFonts w:asciiTheme="minorHAnsi" w:hAnsiTheme="minorHAnsi"/>
            <w:sz w:val="20"/>
            <w:szCs w:val="20"/>
          </w:rPr>
          <w:delTex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w:delText>
        </w:r>
        <w:r w:rsidRPr="00C334AE" w:rsidDel="00DA0AF5">
          <w:rPr>
            <w:rStyle w:val="Hypertextovprepojenie"/>
            <w:rFonts w:asciiTheme="minorHAnsi" w:hAnsiTheme="minorHAnsi"/>
            <w:sz w:val="20"/>
            <w:szCs w:val="20"/>
          </w:rPr>
          <w:delText>3.3.7.2.5.</w:delText>
        </w:r>
        <w:r w:rsidRPr="00C334AE" w:rsidDel="00DA0AF5">
          <w:rPr>
            <w:rFonts w:asciiTheme="minorHAnsi" w:hAnsiTheme="minorHAnsi"/>
            <w:sz w:val="20"/>
            <w:szCs w:val="20"/>
          </w:rPr>
          <w:delText xml:space="preserve">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w:delText>
        </w:r>
        <w:r w:rsidRPr="00C334AE" w:rsidDel="00DA0AF5">
          <w:rPr>
            <w:rFonts w:asciiTheme="minorHAnsi" w:hAnsiTheme="minorHAnsi"/>
            <w:sz w:val="20"/>
            <w:szCs w:val="20"/>
          </w:rPr>
          <w:lastRenderedPageBreak/>
          <w:delText xml:space="preserve">riadenia EŠIF verzia 4 a jeho ďalších aktualizácií, resp. uvedené v časti 3.3.7.2.6.1 Systému riadenia EŠIF verzia 3 (zverejnenie výzvy na predkladanie ponúk na webovom sídle prijímateľa a odoslanie informácie o takomto zverejnení na </w:delText>
        </w:r>
        <w:r w:rsidR="000E343D" w:rsidDel="00DA0AF5">
          <w:fldChar w:fldCharType="begin"/>
        </w:r>
        <w:r w:rsidR="000E343D" w:rsidDel="00DA0AF5">
          <w:delInstrText xml:space="preserve"> HYPERLINK "mailto:zakazkycko@vlada.gov.sk" </w:delInstrText>
        </w:r>
        <w:r w:rsidR="000E343D" w:rsidDel="00DA0AF5">
          <w:fldChar w:fldCharType="separate"/>
        </w:r>
        <w:r w:rsidR="00F0413A" w:rsidRPr="00885EBB" w:rsidDel="00DA0AF5">
          <w:rPr>
            <w:rStyle w:val="Hypertextovprepojenie"/>
            <w:rFonts w:asciiTheme="minorHAnsi" w:hAnsiTheme="minorHAnsi"/>
            <w:sz w:val="20"/>
            <w:szCs w:val="20"/>
          </w:rPr>
          <w:delText>zakazkycko@vlada.gov.sk</w:delText>
        </w:r>
        <w:r w:rsidR="000E343D" w:rsidDel="00DA0AF5">
          <w:rPr>
            <w:rStyle w:val="Hypertextovprepojenie"/>
            <w:rFonts w:asciiTheme="minorHAnsi" w:hAnsiTheme="minorHAnsi"/>
            <w:sz w:val="20"/>
            <w:szCs w:val="20"/>
          </w:rPr>
          <w:fldChar w:fldCharType="end"/>
        </w:r>
        <w:r w:rsidR="00F0413A" w:rsidDel="00DA0AF5">
          <w:rPr>
            <w:rFonts w:asciiTheme="minorHAnsi" w:hAnsiTheme="minorHAnsi"/>
            <w:sz w:val="20"/>
            <w:szCs w:val="20"/>
            <w:u w:val="single"/>
          </w:rPr>
          <w:delText>)</w:delText>
        </w:r>
        <w:r w:rsidRPr="00C334AE" w:rsidDel="00DA0AF5">
          <w:rPr>
            <w:rFonts w:asciiTheme="minorHAnsi" w:hAnsiTheme="minorHAnsi"/>
            <w:sz w:val="20"/>
            <w:szCs w:val="20"/>
          </w:rPr>
          <w:delText xml:space="preserve"> 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delText>
        </w:r>
      </w:del>
    </w:p>
    <w:p w:rsidR="0051732E" w:rsidRPr="00C334AE" w:rsidDel="00DA0AF5" w:rsidRDefault="0051732E" w:rsidP="00505CD1">
      <w:pPr>
        <w:numPr>
          <w:ilvl w:val="0"/>
          <w:numId w:val="164"/>
        </w:numPr>
        <w:spacing w:before="120" w:after="120" w:line="288" w:lineRule="auto"/>
        <w:ind w:left="426" w:hanging="425"/>
        <w:jc w:val="both"/>
        <w:rPr>
          <w:del w:id="1372" w:author="Autor"/>
          <w:rFonts w:asciiTheme="minorHAnsi" w:hAnsiTheme="minorHAnsi"/>
          <w:sz w:val="20"/>
          <w:szCs w:val="20"/>
        </w:rPr>
      </w:pPr>
      <w:del w:id="1373" w:author="Autor">
        <w:r w:rsidRPr="00C334AE" w:rsidDel="00DA0AF5">
          <w:rPr>
            <w:rFonts w:asciiTheme="minorHAnsi" w:hAnsiTheme="minorHAnsi"/>
            <w:sz w:val="20"/>
            <w:szCs w:val="20"/>
          </w:rPr>
          <w:delText>Ak hodnota čiastkovej zákazky</w:delText>
        </w:r>
        <w:r w:rsidRPr="00C334AE" w:rsidDel="00DA0AF5">
          <w:rPr>
            <w:rStyle w:val="Odkaznapoznmkupodiarou"/>
            <w:rFonts w:asciiTheme="minorHAnsi" w:hAnsiTheme="minorHAnsi"/>
            <w:sz w:val="20"/>
            <w:szCs w:val="20"/>
          </w:rPr>
          <w:footnoteReference w:id="5"/>
        </w:r>
        <w:r w:rsidRPr="00C334AE" w:rsidDel="00DA0AF5">
          <w:rPr>
            <w:rFonts w:asciiTheme="minorHAnsi" w:hAnsiTheme="minorHAnsi"/>
            <w:sz w:val="20"/>
            <w:szCs w:val="20"/>
          </w:rPr>
          <w:delText xml:space="preserve"> zadanej na základe rámcovej dohody predstavuje</w:delText>
        </w:r>
        <w:r w:rsidRPr="00C334AE" w:rsidDel="00DA0AF5">
          <w:rPr>
            <w:rFonts w:asciiTheme="minorHAnsi" w:hAnsiTheme="minorHAnsi"/>
            <w:sz w:val="20"/>
            <w:szCs w:val="20"/>
          </w:rPr>
          <w:br/>
          <w:delTex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delText>
        </w:r>
      </w:del>
    </w:p>
    <w:p w:rsidR="0051732E" w:rsidRPr="00C334AE" w:rsidDel="00DA0AF5" w:rsidRDefault="0051732E" w:rsidP="00505CD1">
      <w:pPr>
        <w:numPr>
          <w:ilvl w:val="0"/>
          <w:numId w:val="164"/>
        </w:numPr>
        <w:spacing w:before="120" w:after="120" w:line="288" w:lineRule="auto"/>
        <w:ind w:left="426" w:hanging="425"/>
        <w:jc w:val="both"/>
        <w:rPr>
          <w:del w:id="1376" w:author="Autor"/>
          <w:rFonts w:asciiTheme="minorHAnsi" w:hAnsiTheme="minorHAnsi"/>
          <w:sz w:val="20"/>
          <w:szCs w:val="20"/>
        </w:rPr>
      </w:pPr>
      <w:del w:id="1377" w:author="Autor">
        <w:r w:rsidRPr="00C334AE" w:rsidDel="00DA0AF5">
          <w:rPr>
            <w:rFonts w:asciiTheme="minorHAnsi" w:hAnsiTheme="minorHAnsi"/>
            <w:sz w:val="20"/>
            <w:szCs w:val="20"/>
          </w:rPr>
          <w:delText>V zmysle Metodického výkladu č.3 ku kontrole zákaziek zadávaných na základe rámcovej dohody, môže RO vykonať kontrolu zadávania predmetnej čiastkovej zákazky ako súčasť kontroly predmetného výdavku v rámci ŽoP v prípade, ak je hodnota čiastkovej zákazky zadanej na základe rámcovej dohody do 5000 eur bez DPH, V podmienkach OP TP je kontrola VO vykonávaná prostredníctvom nezávislého odboru (OKVO),</w:delText>
        </w:r>
        <w:r w:rsidRPr="00C334AE" w:rsidDel="00DA0AF5">
          <w:rPr>
            <w:rFonts w:asciiTheme="minorHAnsi" w:hAnsiTheme="minorHAnsi"/>
            <w:b/>
            <w:color w:val="FF0000"/>
            <w:sz w:val="20"/>
            <w:szCs w:val="20"/>
          </w:rPr>
          <w:delText xml:space="preserve"> </w:delText>
        </w:r>
        <w:r w:rsidRPr="00C334AE" w:rsidDel="00DA0AF5">
          <w:rPr>
            <w:rFonts w:asciiTheme="minorHAnsi" w:hAnsiTheme="minorHAnsi"/>
            <w:sz w:val="20"/>
            <w:szCs w:val="20"/>
          </w:rPr>
          <w:delText>z uvedeného dôvodu  RO OP TP túto možnosť nevyužíva.</w:delText>
        </w:r>
      </w:del>
    </w:p>
    <w:p w:rsidR="0051732E" w:rsidRPr="00C334AE" w:rsidDel="00DA0AF5" w:rsidRDefault="0051732E" w:rsidP="00505CD1">
      <w:pPr>
        <w:numPr>
          <w:ilvl w:val="0"/>
          <w:numId w:val="164"/>
        </w:numPr>
        <w:spacing w:before="120" w:after="120" w:line="288" w:lineRule="auto"/>
        <w:ind w:left="426" w:hanging="425"/>
        <w:jc w:val="both"/>
        <w:rPr>
          <w:del w:id="1378" w:author="Autor"/>
          <w:rFonts w:asciiTheme="minorHAnsi" w:hAnsiTheme="minorHAnsi"/>
          <w:sz w:val="20"/>
          <w:szCs w:val="20"/>
        </w:rPr>
      </w:pPr>
      <w:del w:id="1379" w:author="Autor">
        <w:r w:rsidRPr="00C334AE" w:rsidDel="00DA0AF5">
          <w:rPr>
            <w:rFonts w:asciiTheme="minorHAnsi" w:hAnsiTheme="minorHAnsi"/>
            <w:sz w:val="20"/>
            <w:szCs w:val="20"/>
          </w:rPr>
          <w:delTex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delText>
        </w:r>
      </w:del>
    </w:p>
    <w:p w:rsidR="0051732E" w:rsidRPr="00C334AE" w:rsidDel="00DA0AF5" w:rsidRDefault="0051732E" w:rsidP="00505CD1">
      <w:pPr>
        <w:numPr>
          <w:ilvl w:val="0"/>
          <w:numId w:val="164"/>
        </w:numPr>
        <w:spacing w:before="120" w:after="120" w:line="288" w:lineRule="auto"/>
        <w:ind w:left="426" w:hanging="425"/>
        <w:jc w:val="both"/>
        <w:rPr>
          <w:del w:id="1380" w:author="Autor"/>
          <w:rFonts w:asciiTheme="minorHAnsi" w:hAnsiTheme="minorHAnsi"/>
          <w:sz w:val="20"/>
          <w:szCs w:val="20"/>
        </w:rPr>
      </w:pPr>
      <w:del w:id="1381" w:author="Autor">
        <w:r w:rsidRPr="00C334AE" w:rsidDel="00DA0AF5">
          <w:rPr>
            <w:rFonts w:asciiTheme="minorHAnsi" w:hAnsiTheme="minorHAnsi"/>
            <w:sz w:val="20"/>
            <w:szCs w:val="20"/>
          </w:rPr>
          <w:delTex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delText>
        </w:r>
      </w:del>
    </w:p>
    <w:p w:rsidR="0051732E" w:rsidRPr="00C334AE" w:rsidDel="00DA0AF5" w:rsidRDefault="0051732E" w:rsidP="00505CD1">
      <w:pPr>
        <w:numPr>
          <w:ilvl w:val="0"/>
          <w:numId w:val="164"/>
        </w:numPr>
        <w:spacing w:before="120" w:after="120" w:line="288" w:lineRule="auto"/>
        <w:ind w:left="426" w:hanging="425"/>
        <w:jc w:val="both"/>
        <w:rPr>
          <w:del w:id="1382" w:author="Autor"/>
          <w:rFonts w:asciiTheme="minorHAnsi" w:hAnsiTheme="minorHAnsi"/>
          <w:sz w:val="20"/>
          <w:szCs w:val="20"/>
        </w:rPr>
      </w:pPr>
      <w:del w:id="1383" w:author="Autor">
        <w:r w:rsidRPr="00C334AE" w:rsidDel="00DA0AF5">
          <w:rPr>
            <w:rFonts w:asciiTheme="minorHAnsi" w:hAnsiTheme="minorHAnsi"/>
            <w:sz w:val="20"/>
            <w:szCs w:val="20"/>
          </w:rPr>
          <w:delText>Predmetom finančnej kontroly zákaziek zadaných na základe rámcovej dohody by mala byť najmä kontrola súladu čiastkového plnenia s predmetom rámcovej dohody, kontrola postupu zadania zákazky v nadväznosti na § 83 ZVO, resp. § 64 zákona č. 25/2006 Z. z. 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delText>
        </w:r>
      </w:del>
    </w:p>
    <w:p w:rsidR="0051732E" w:rsidDel="00DA0AF5" w:rsidRDefault="0051732E" w:rsidP="0051732E">
      <w:pPr>
        <w:rPr>
          <w:del w:id="1384" w:author="Autor"/>
          <w:b/>
          <w:sz w:val="24"/>
          <w:szCs w:val="24"/>
        </w:rPr>
      </w:pPr>
    </w:p>
    <w:p w:rsidR="0051732E" w:rsidRPr="000157BB" w:rsidDel="00DA0AF5" w:rsidRDefault="0051732E" w:rsidP="000157BB">
      <w:pPr>
        <w:pStyle w:val="Nadpis3"/>
        <w:numPr>
          <w:ilvl w:val="2"/>
          <w:numId w:val="106"/>
        </w:numPr>
        <w:ind w:left="1134"/>
        <w:jc w:val="both"/>
        <w:rPr>
          <w:del w:id="1385" w:author="Autor"/>
          <w:rFonts w:asciiTheme="minorHAnsi" w:hAnsiTheme="minorHAnsi"/>
          <w:b w:val="0"/>
          <w:color w:val="1F497D" w:themeColor="text2"/>
        </w:rPr>
      </w:pPr>
      <w:del w:id="1386" w:author="Autor">
        <w:r w:rsidRPr="000157BB" w:rsidDel="00DA0AF5">
          <w:rPr>
            <w:rFonts w:asciiTheme="minorHAnsi" w:hAnsiTheme="minorHAnsi"/>
            <w:color w:val="1F497D" w:themeColor="text2"/>
          </w:rPr>
          <w:delText>Pravidlá pre uplatňovanie finančných opráv pri kontrole čiastkových zákaziek zadávaných na základe rámcovej dohody</w:delText>
        </w:r>
      </w:del>
    </w:p>
    <w:p w:rsidR="0051732E" w:rsidRPr="000157BB" w:rsidDel="00DA0AF5" w:rsidRDefault="0051732E" w:rsidP="001A4CEC">
      <w:pPr>
        <w:numPr>
          <w:ilvl w:val="0"/>
          <w:numId w:val="169"/>
        </w:numPr>
        <w:spacing w:before="120" w:after="120" w:line="288" w:lineRule="auto"/>
        <w:ind w:left="426" w:hanging="408"/>
        <w:jc w:val="both"/>
        <w:rPr>
          <w:del w:id="1387" w:author="Autor"/>
          <w:rFonts w:asciiTheme="minorHAnsi" w:hAnsiTheme="minorHAnsi"/>
          <w:sz w:val="20"/>
          <w:szCs w:val="20"/>
        </w:rPr>
      </w:pPr>
      <w:del w:id="1388" w:author="Autor">
        <w:r w:rsidRPr="000157BB" w:rsidDel="00DA0AF5">
          <w:rPr>
            <w:rFonts w:asciiTheme="minorHAnsi" w:hAnsiTheme="minorHAnsi"/>
            <w:sz w:val="20"/>
            <w:szCs w:val="20"/>
          </w:rPr>
          <w:delText>Ak sa vykonáva druhá ex-ante kontrola čiastkovej zákazky zadávanej na základe verejného obstarávania, ktorého výsledkom bola rámcová dohoda a na toto verejné obstarávanie bola uplatnená finančná oprava, aplikuje sa na výdavky z čiastkovej zákazky ex-ante finančná oprava pri kumulatívnom splnení nasledujúcich podmienok:</w:delText>
        </w:r>
      </w:del>
    </w:p>
    <w:p w:rsidR="0051732E" w:rsidRPr="000157BB" w:rsidDel="00DA0AF5" w:rsidRDefault="0051732E" w:rsidP="000157BB">
      <w:pPr>
        <w:numPr>
          <w:ilvl w:val="1"/>
          <w:numId w:val="169"/>
        </w:numPr>
        <w:spacing w:before="120" w:after="120" w:line="288" w:lineRule="auto"/>
        <w:jc w:val="both"/>
        <w:rPr>
          <w:del w:id="1389" w:author="Autor"/>
          <w:rFonts w:asciiTheme="minorHAnsi" w:hAnsiTheme="minorHAnsi"/>
          <w:sz w:val="20"/>
          <w:szCs w:val="20"/>
        </w:rPr>
      </w:pPr>
      <w:del w:id="1390" w:author="Autor">
        <w:r w:rsidRPr="000157BB" w:rsidDel="00DA0AF5">
          <w:rPr>
            <w:rFonts w:asciiTheme="minorHAnsi" w:hAnsiTheme="minorHAnsi"/>
            <w:sz w:val="20"/>
            <w:szCs w:val="20"/>
          </w:rPr>
          <w:delText xml:space="preserve">neboli zistené žiadne ďalšie porušenia pravidiel a postupov verejného obstarávania, ktoré malo alebo mohlo mať vplyv na výsledok zadávania čiastkovej zákazky pri výkone druhej ex-ante kontroly čiastkovej zákazky zadávanej na základe rámcovej dohody. </w:delText>
        </w:r>
      </w:del>
    </w:p>
    <w:p w:rsidR="0051732E" w:rsidRPr="000157BB" w:rsidDel="00DA0AF5" w:rsidRDefault="0051732E" w:rsidP="000157BB">
      <w:pPr>
        <w:numPr>
          <w:ilvl w:val="1"/>
          <w:numId w:val="169"/>
        </w:numPr>
        <w:spacing w:before="120" w:after="120" w:line="288" w:lineRule="auto"/>
        <w:jc w:val="both"/>
        <w:rPr>
          <w:del w:id="1391" w:author="Autor"/>
          <w:rFonts w:asciiTheme="minorHAnsi" w:hAnsiTheme="minorHAnsi"/>
          <w:sz w:val="20"/>
          <w:szCs w:val="20"/>
        </w:rPr>
      </w:pPr>
      <w:del w:id="1392" w:author="Autor">
        <w:r w:rsidRPr="000157BB" w:rsidDel="00DA0AF5">
          <w:rPr>
            <w:rFonts w:asciiTheme="minorHAnsi" w:hAnsiTheme="minorHAnsi"/>
            <w:sz w:val="20"/>
            <w:szCs w:val="20"/>
          </w:rPr>
          <w:delText>výška ex-ante finančnej opravy, ktorá môže byť uplatnená na výdavky z čiastkovej zákazky, bude identická s výškou finančnej opravy uplatnenej na výdavky z rámcovej dohody.</w:delText>
        </w:r>
      </w:del>
    </w:p>
    <w:p w:rsidR="0051732E" w:rsidRPr="000157BB" w:rsidDel="00DA0AF5" w:rsidRDefault="0051732E" w:rsidP="00505CD1">
      <w:pPr>
        <w:numPr>
          <w:ilvl w:val="0"/>
          <w:numId w:val="169"/>
        </w:numPr>
        <w:spacing w:before="120" w:after="120" w:line="288" w:lineRule="auto"/>
        <w:ind w:left="426" w:hanging="422"/>
        <w:jc w:val="both"/>
        <w:rPr>
          <w:del w:id="1393" w:author="Autor"/>
          <w:rFonts w:asciiTheme="minorHAnsi" w:hAnsiTheme="minorHAnsi"/>
          <w:sz w:val="20"/>
          <w:szCs w:val="20"/>
        </w:rPr>
      </w:pPr>
      <w:del w:id="1394" w:author="Autor">
        <w:r w:rsidRPr="000157BB" w:rsidDel="00DA0AF5">
          <w:rPr>
            <w:rFonts w:asciiTheme="minorHAnsi" w:hAnsiTheme="minorHAnsi"/>
            <w:sz w:val="20"/>
            <w:szCs w:val="20"/>
          </w:rPr>
          <w:lastRenderedPageBreak/>
          <w:delText xml:space="preserve">Ak sa vykonáva druhá ex-ante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ex-ante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ex-post kontroly alebo štandardnej ex-post kontroly, na čiastkové zákazky sa uplatní zodpovedajúca finančná oprava. </w:delText>
        </w:r>
      </w:del>
    </w:p>
    <w:p w:rsidR="0051732E" w:rsidRPr="000157BB" w:rsidDel="00DA0AF5" w:rsidRDefault="0051732E" w:rsidP="00505CD1">
      <w:pPr>
        <w:numPr>
          <w:ilvl w:val="0"/>
          <w:numId w:val="169"/>
        </w:numPr>
        <w:spacing w:before="120" w:after="120" w:line="288" w:lineRule="auto"/>
        <w:ind w:left="426" w:hanging="422"/>
        <w:jc w:val="both"/>
        <w:rPr>
          <w:del w:id="1395" w:author="Autor"/>
          <w:rFonts w:asciiTheme="minorHAnsi" w:hAnsiTheme="minorHAnsi"/>
          <w:sz w:val="20"/>
          <w:szCs w:val="20"/>
        </w:rPr>
      </w:pPr>
      <w:del w:id="1396" w:author="Autor">
        <w:r w:rsidRPr="000157BB" w:rsidDel="00DA0AF5">
          <w:rPr>
            <w:rFonts w:asciiTheme="minorHAnsi" w:hAnsiTheme="minorHAnsi"/>
            <w:sz w:val="20"/>
            <w:szCs w:val="20"/>
          </w:rPr>
          <w:delText xml:space="preserve">Možnosť uplatniť ex-ante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delText>
        </w:r>
      </w:del>
    </w:p>
    <w:p w:rsidR="0051732E" w:rsidRPr="000157BB" w:rsidDel="00DA0AF5" w:rsidRDefault="0051732E" w:rsidP="00505CD1">
      <w:pPr>
        <w:numPr>
          <w:ilvl w:val="0"/>
          <w:numId w:val="169"/>
        </w:numPr>
        <w:spacing w:before="120" w:after="120" w:line="288" w:lineRule="auto"/>
        <w:ind w:left="426" w:hanging="422"/>
        <w:jc w:val="both"/>
        <w:rPr>
          <w:del w:id="1397" w:author="Autor"/>
          <w:rFonts w:asciiTheme="minorHAnsi" w:hAnsiTheme="minorHAnsi"/>
          <w:sz w:val="20"/>
          <w:szCs w:val="20"/>
        </w:rPr>
      </w:pPr>
      <w:del w:id="1398" w:author="Autor">
        <w:r w:rsidRPr="000157BB" w:rsidDel="00DA0AF5">
          <w:rPr>
            <w:rFonts w:asciiTheme="minorHAnsi" w:hAnsiTheme="minorHAnsi"/>
            <w:sz w:val="20"/>
            <w:szCs w:val="20"/>
          </w:rPr>
          <w:delText>Ak sa vykonáva ex-post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ex-post kontroly, následnej ex-post kontroly a kontroly zákaziek podľa § 117 ZVO/ § 9 ods. 9 zákona č. 25/2006 Z. z. (ak sa kontrola vykonáva po podpise zmluvy/po zadaní objednávky).</w:delText>
        </w:r>
      </w:del>
    </w:p>
    <w:p w:rsidR="0015746A" w:rsidRDefault="0051732E" w:rsidP="000157BB">
      <w:pPr>
        <w:spacing w:after="0" w:line="240" w:lineRule="auto"/>
        <w:ind w:left="851" w:hanging="425"/>
        <w:rPr>
          <w:rFonts w:asciiTheme="minorHAnsi" w:eastAsiaTheme="majorEastAsia" w:hAnsiTheme="minorHAnsi" w:cstheme="majorBidi"/>
          <w:b/>
          <w:bCs/>
          <w:color w:val="1F497D" w:themeColor="text2"/>
          <w:sz w:val="26"/>
          <w:szCs w:val="26"/>
        </w:rPr>
      </w:pPr>
      <w:del w:id="1399" w:author="Autor">
        <w:r w:rsidDel="00DA0AF5">
          <w:br w:type="page"/>
        </w:r>
      </w:del>
      <w:bookmarkStart w:id="1400" w:name="_Toc465087057"/>
      <w:bookmarkStart w:id="1401" w:name="_Toc465944070"/>
      <w:bookmarkStart w:id="1402" w:name="_Toc465944232"/>
      <w:bookmarkEnd w:id="1400"/>
      <w:bookmarkEnd w:id="1401"/>
      <w:bookmarkEnd w:id="1402"/>
    </w:p>
    <w:p w:rsidR="00740802" w:rsidRPr="00F575F5" w:rsidRDefault="00500BFA">
      <w:pPr>
        <w:pStyle w:val="Nadpis2"/>
        <w:numPr>
          <w:ilvl w:val="1"/>
          <w:numId w:val="117"/>
        </w:numPr>
        <w:ind w:left="993" w:hanging="567"/>
        <w:jc w:val="both"/>
        <w:rPr>
          <w:rFonts w:asciiTheme="minorHAnsi" w:hAnsiTheme="minorHAnsi"/>
          <w:color w:val="1F497D" w:themeColor="text2"/>
        </w:rPr>
        <w:pPrChange w:id="1403" w:author="Autor">
          <w:pPr>
            <w:pStyle w:val="Nadpis2"/>
            <w:numPr>
              <w:ilvl w:val="1"/>
              <w:numId w:val="117"/>
            </w:numPr>
            <w:ind w:left="1714" w:hanging="720"/>
            <w:jc w:val="both"/>
          </w:pPr>
        </w:pPrChange>
      </w:pPr>
      <w:bookmarkStart w:id="1404" w:name="_Toc532217055"/>
      <w:r>
        <w:rPr>
          <w:rFonts w:asciiTheme="minorHAnsi" w:hAnsiTheme="minorHAnsi"/>
          <w:color w:val="1F497D" w:themeColor="text2"/>
        </w:rPr>
        <w:lastRenderedPageBreak/>
        <w:t>Všeobecné p</w:t>
      </w:r>
      <w:r w:rsidR="00740802" w:rsidRPr="00F575F5">
        <w:rPr>
          <w:rFonts w:asciiTheme="minorHAnsi" w:hAnsiTheme="minorHAnsi"/>
          <w:color w:val="1F497D" w:themeColor="text2"/>
        </w:rPr>
        <w:t>ostupy verejného obstarávania</w:t>
      </w:r>
      <w:bookmarkEnd w:id="1404"/>
    </w:p>
    <w:p w:rsidR="00A20701" w:rsidRPr="00785C19" w:rsidRDefault="00A20701" w:rsidP="00505CD1">
      <w:pPr>
        <w:pStyle w:val="Odsekzoznamu"/>
        <w:numPr>
          <w:ilvl w:val="0"/>
          <w:numId w:val="41"/>
        </w:numPr>
        <w:ind w:left="426" w:hanging="422"/>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505CD1">
      <w:pPr>
        <w:pStyle w:val="Odsekzoznamu"/>
        <w:numPr>
          <w:ilvl w:val="0"/>
          <w:numId w:val="41"/>
        </w:numPr>
        <w:ind w:left="426" w:hanging="422"/>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1405" w:name="_Toc532217056"/>
      <w:r w:rsidRPr="00F575F5">
        <w:rPr>
          <w:rFonts w:asciiTheme="minorHAnsi" w:hAnsiTheme="minorHAnsi"/>
          <w:color w:val="1F497D" w:themeColor="text2"/>
        </w:rPr>
        <w:t>Verejná súťaž</w:t>
      </w:r>
      <w:bookmarkEnd w:id="1405"/>
    </w:p>
    <w:p w:rsidR="008B1ACD" w:rsidRPr="0036560B" w:rsidRDefault="008B1ACD" w:rsidP="00505CD1">
      <w:pPr>
        <w:pStyle w:val="Odsekzoznamu"/>
        <w:numPr>
          <w:ilvl w:val="0"/>
          <w:numId w:val="124"/>
        </w:numPr>
        <w:ind w:left="426" w:hanging="408"/>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505CD1">
      <w:pPr>
        <w:pStyle w:val="Odsekzoznamu"/>
        <w:numPr>
          <w:ilvl w:val="0"/>
          <w:numId w:val="124"/>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1406" w:name="_Toc466297651"/>
      <w:bookmarkStart w:id="1407" w:name="_Toc466381781"/>
      <w:bookmarkStart w:id="1408" w:name="_Toc466297652"/>
      <w:bookmarkStart w:id="1409" w:name="_Toc466381782"/>
      <w:bookmarkStart w:id="1410" w:name="_Toc532217057"/>
      <w:bookmarkEnd w:id="1406"/>
      <w:bookmarkEnd w:id="1407"/>
      <w:bookmarkEnd w:id="1408"/>
      <w:bookmarkEnd w:id="1409"/>
      <w:r w:rsidRPr="00F575F5">
        <w:rPr>
          <w:rFonts w:asciiTheme="minorHAnsi" w:hAnsiTheme="minorHAnsi"/>
          <w:color w:val="1F497D" w:themeColor="text2"/>
        </w:rPr>
        <w:t>Užšia súťaž</w:t>
      </w:r>
      <w:bookmarkEnd w:id="1410"/>
    </w:p>
    <w:p w:rsidR="008B1ACD" w:rsidRPr="0036560B"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505CD1">
      <w:pPr>
        <w:pStyle w:val="Odsekzoznamu"/>
        <w:numPr>
          <w:ilvl w:val="0"/>
          <w:numId w:val="43"/>
        </w:numPr>
        <w:ind w:left="426" w:hanging="422"/>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1411" w:name="_Toc532217058"/>
      <w:r w:rsidRPr="00F575F5">
        <w:rPr>
          <w:rFonts w:asciiTheme="minorHAnsi" w:hAnsiTheme="minorHAnsi"/>
          <w:color w:val="1F497D" w:themeColor="text2"/>
        </w:rPr>
        <w:t>Rokovacie konanie so zverejnením</w:t>
      </w:r>
      <w:bookmarkEnd w:id="1411"/>
    </w:p>
    <w:p w:rsidR="008B1ACD" w:rsidRPr="0036560B" w:rsidRDefault="008B1ACD" w:rsidP="00505CD1">
      <w:pPr>
        <w:pStyle w:val="Odsekzoznamu"/>
        <w:numPr>
          <w:ilvl w:val="0"/>
          <w:numId w:val="125"/>
        </w:numPr>
        <w:ind w:left="426" w:hanging="408"/>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505CD1">
      <w:pPr>
        <w:pStyle w:val="Odsekzoznamu"/>
        <w:numPr>
          <w:ilvl w:val="0"/>
          <w:numId w:val="125"/>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1412" w:name="_Toc466297655"/>
      <w:bookmarkStart w:id="1413" w:name="_Toc466381785"/>
      <w:bookmarkStart w:id="1414" w:name="_Toc466297656"/>
      <w:bookmarkStart w:id="1415" w:name="_Toc466381786"/>
      <w:bookmarkStart w:id="1416" w:name="_Toc532217059"/>
      <w:bookmarkEnd w:id="1412"/>
      <w:bookmarkEnd w:id="1413"/>
      <w:bookmarkEnd w:id="1414"/>
      <w:bookmarkEnd w:id="1415"/>
      <w:r w:rsidRPr="00F575F5">
        <w:rPr>
          <w:rFonts w:asciiTheme="minorHAnsi" w:hAnsiTheme="minorHAnsi"/>
          <w:color w:val="1F497D" w:themeColor="text2"/>
        </w:rPr>
        <w:t>Priame rokovacie konanie</w:t>
      </w:r>
      <w:bookmarkEnd w:id="1416"/>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8B1ACD" w:rsidRPr="0036560B" w:rsidRDefault="008B1ACD" w:rsidP="00505CD1">
      <w:pPr>
        <w:pStyle w:val="Odsekzoznamu"/>
        <w:numPr>
          <w:ilvl w:val="0"/>
          <w:numId w:val="126"/>
        </w:numPr>
        <w:ind w:left="426" w:hanging="408"/>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(ex-ante oznámenie o dobrovoľnej transparentnosti). Návrh tohto oznámenia bude predmetom ex-ante kontroly RO.</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1417" w:name="_Toc466297658"/>
      <w:bookmarkStart w:id="1418" w:name="_Toc466381788"/>
      <w:bookmarkStart w:id="1419" w:name="_Toc466297659"/>
      <w:bookmarkStart w:id="1420" w:name="_Toc466381789"/>
      <w:bookmarkStart w:id="1421" w:name="_Toc466297660"/>
      <w:bookmarkStart w:id="1422" w:name="_Toc466381790"/>
      <w:bookmarkStart w:id="1423" w:name="_Toc466297661"/>
      <w:bookmarkStart w:id="1424" w:name="_Toc466381791"/>
      <w:bookmarkStart w:id="1425" w:name="_Toc532217060"/>
      <w:bookmarkEnd w:id="1417"/>
      <w:bookmarkEnd w:id="1418"/>
      <w:bookmarkEnd w:id="1419"/>
      <w:bookmarkEnd w:id="1420"/>
      <w:bookmarkEnd w:id="1421"/>
      <w:bookmarkEnd w:id="1422"/>
      <w:bookmarkEnd w:id="1423"/>
      <w:bookmarkEnd w:id="1424"/>
      <w:r w:rsidRPr="00F575F5">
        <w:rPr>
          <w:rFonts w:asciiTheme="minorHAnsi" w:hAnsiTheme="minorHAnsi"/>
          <w:color w:val="1F497D" w:themeColor="text2"/>
        </w:rPr>
        <w:t>Súťažný dialóg</w:t>
      </w:r>
      <w:bookmarkEnd w:id="1425"/>
      <w:r w:rsidRPr="00F575F5">
        <w:rPr>
          <w:rFonts w:asciiTheme="minorHAnsi" w:hAnsiTheme="minorHAnsi"/>
          <w:color w:val="1F497D" w:themeColor="text2"/>
        </w:rPr>
        <w:t xml:space="preserve"> </w:t>
      </w:r>
    </w:p>
    <w:p w:rsidR="008B1ACD" w:rsidRPr="0036560B"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505CD1">
      <w:pPr>
        <w:pStyle w:val="Odsekzoznamu"/>
        <w:numPr>
          <w:ilvl w:val="0"/>
          <w:numId w:val="127"/>
        </w:numPr>
        <w:ind w:left="426" w:hanging="408"/>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ex-ante kontroly RO, ktorá bude posudzovať hlavne odôvodnenie resp. oprávnenie na jeho použitie. </w:t>
      </w:r>
    </w:p>
    <w:p w:rsidR="00740802" w:rsidRPr="00D05E1E" w:rsidRDefault="00740802" w:rsidP="000157BB">
      <w:pPr>
        <w:pStyle w:val="Nadpis3"/>
        <w:numPr>
          <w:ilvl w:val="2"/>
          <w:numId w:val="114"/>
        </w:numPr>
        <w:ind w:left="1134"/>
        <w:jc w:val="both"/>
        <w:rPr>
          <w:rFonts w:asciiTheme="minorHAnsi" w:hAnsiTheme="minorHAnsi"/>
          <w:color w:val="1F497D" w:themeColor="text2"/>
        </w:rPr>
      </w:pPr>
      <w:bookmarkStart w:id="1426" w:name="_Toc466297663"/>
      <w:bookmarkStart w:id="1427" w:name="_Toc466381793"/>
      <w:bookmarkStart w:id="1428" w:name="_Toc466297664"/>
      <w:bookmarkStart w:id="1429" w:name="_Toc466381794"/>
      <w:bookmarkStart w:id="1430" w:name="_Toc466297665"/>
      <w:bookmarkStart w:id="1431" w:name="_Toc466381795"/>
      <w:bookmarkStart w:id="1432" w:name="_Toc532217061"/>
      <w:bookmarkEnd w:id="1426"/>
      <w:bookmarkEnd w:id="1427"/>
      <w:bookmarkEnd w:id="1428"/>
      <w:bookmarkEnd w:id="1429"/>
      <w:bookmarkEnd w:id="1430"/>
      <w:bookmarkEnd w:id="1431"/>
      <w:r w:rsidRPr="00D05E1E">
        <w:rPr>
          <w:rFonts w:asciiTheme="minorHAnsi" w:hAnsiTheme="minorHAnsi"/>
          <w:color w:val="1F497D" w:themeColor="text2"/>
        </w:rPr>
        <w:t>Súťaž návrhov</w:t>
      </w:r>
      <w:bookmarkEnd w:id="1432"/>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lastRenderedPageBreak/>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505CD1">
      <w:pPr>
        <w:pStyle w:val="Odsekzoznamu"/>
        <w:numPr>
          <w:ilvl w:val="0"/>
          <w:numId w:val="47"/>
        </w:numPr>
        <w:ind w:left="426" w:hanging="408"/>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ex-ante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1A4CEC" w:rsidRDefault="0057282C" w:rsidP="00505CD1">
      <w:pPr>
        <w:pStyle w:val="Odsekzoznamu"/>
        <w:numPr>
          <w:ilvl w:val="0"/>
          <w:numId w:val="47"/>
        </w:numPr>
        <w:ind w:left="426" w:hanging="408"/>
        <w:jc w:val="both"/>
        <w:rPr>
          <w:rFonts w:asciiTheme="minorHAnsi" w:hAnsiTheme="minorHAnsi"/>
          <w:sz w:val="20"/>
          <w:szCs w:val="20"/>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1433" w:name="_Toc532217062"/>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1433"/>
    </w:p>
    <w:p w:rsidR="003D1FA5" w:rsidRPr="00785C19" w:rsidRDefault="003D1FA5"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505CD1">
      <w:pPr>
        <w:pStyle w:val="Odsekzoznamu"/>
        <w:numPr>
          <w:ilvl w:val="0"/>
          <w:numId w:val="48"/>
        </w:numPr>
        <w:ind w:left="426" w:hanging="408"/>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1A4CEC" w:rsidRDefault="00857351" w:rsidP="00505CD1">
      <w:pPr>
        <w:pStyle w:val="Odsekzoznamu"/>
        <w:numPr>
          <w:ilvl w:val="0"/>
          <w:numId w:val="48"/>
        </w:numPr>
        <w:ind w:left="426" w:hanging="408"/>
        <w:jc w:val="both"/>
        <w:rPr>
          <w:rFonts w:asciiTheme="minorHAnsi" w:hAnsiTheme="minorHAnsi"/>
          <w:sz w:val="20"/>
          <w:szCs w:val="20"/>
        </w:rPr>
      </w:pPr>
      <w:r w:rsidRPr="00F636E2">
        <w:rPr>
          <w:rFonts w:asciiTheme="minorHAnsi" w:hAnsiTheme="minorHAnsi"/>
          <w:sz w:val="20"/>
          <w:szCs w:val="20"/>
        </w:rPr>
        <w:t>Upozorňujem</w:t>
      </w:r>
      <w:r w:rsidR="003E44C1" w:rsidRPr="00F636E2">
        <w:rPr>
          <w:rFonts w:asciiTheme="minorHAnsi" w:hAnsiTheme="minorHAnsi"/>
          <w:sz w:val="20"/>
          <w:szCs w:val="20"/>
        </w:rPr>
        <w:t>e</w:t>
      </w:r>
      <w:r w:rsidRPr="00F636E2">
        <w:rPr>
          <w:rFonts w:asciiTheme="minorHAnsi" w:hAnsiTheme="minorHAnsi"/>
          <w:sz w:val="20"/>
          <w:szCs w:val="20"/>
        </w:rPr>
        <w:t xml:space="preserve"> na skutočnosť, že prijímateľ je povinný predložiť každý dodatok k zmluve predložiť na ex-ante kontrolu </w:t>
      </w:r>
      <w:r w:rsidR="00C3230A" w:rsidRPr="00F636E2">
        <w:rPr>
          <w:rFonts w:asciiTheme="minorHAnsi" w:hAnsiTheme="minorHAnsi"/>
          <w:sz w:val="20"/>
          <w:szCs w:val="20"/>
        </w:rPr>
        <w:t>RO</w:t>
      </w:r>
      <w:r w:rsidRPr="00F636E2">
        <w:rPr>
          <w:rFonts w:asciiTheme="minorHAnsi" w:hAnsiTheme="minorHAnsi"/>
          <w:sz w:val="20"/>
          <w:szCs w:val="20"/>
        </w:rPr>
        <w:t xml:space="preserve"> ešte pred jeho podpisom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1434" w:name="_Toc532217063"/>
      <w:r w:rsidRPr="00F575F5">
        <w:rPr>
          <w:rFonts w:asciiTheme="minorHAnsi" w:hAnsiTheme="minorHAnsi"/>
          <w:color w:val="1F497D" w:themeColor="text2"/>
        </w:rPr>
        <w:lastRenderedPageBreak/>
        <w:t>Najčastejšie nedostatky pri realizácii VO – tabuľkový prehľad</w:t>
      </w:r>
      <w:bookmarkEnd w:id="1434"/>
    </w:p>
    <w:p w:rsidR="00051AFD" w:rsidRDefault="00051AFD" w:rsidP="00495B98">
      <w:pPr>
        <w:pStyle w:val="Zkladntext"/>
        <w:rPr>
          <w:rFonts w:asciiTheme="minorHAnsi" w:hAnsiTheme="minorHAnsi"/>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83"/>
      </w:tblGrid>
      <w:tr w:rsidR="002C7B90" w:rsidRPr="00785C19" w:rsidTr="001A4CEC">
        <w:trPr>
          <w:trHeight w:val="765"/>
          <w:tblHeader/>
        </w:trPr>
        <w:tc>
          <w:tcPr>
            <w:tcW w:w="754"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1435" w:name="RANGE!A3:F50"/>
            <w:r w:rsidRPr="00785C19">
              <w:rPr>
                <w:rFonts w:cstheme="majorBidi"/>
                <w:b/>
                <w:bCs/>
                <w:color w:val="1F497D" w:themeColor="text2"/>
                <w:sz w:val="20"/>
                <w:szCs w:val="20"/>
                <w:lang w:eastAsia="sk-SK"/>
              </w:rPr>
              <w:t xml:space="preserve">P.č. </w:t>
            </w:r>
          </w:p>
        </w:tc>
        <w:tc>
          <w:tcPr>
            <w:tcW w:w="2270"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077"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83"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Diskriminačné podmienky účasti stanovené v súťažných pokladoch alebo oznámení</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2. </w:t>
            </w:r>
          </w:p>
        </w:tc>
        <w:tc>
          <w:tcPr>
            <w:tcW w:w="2270" w:type="dxa"/>
            <w:tcBorders>
              <w:top w:val="nil"/>
              <w:left w:val="nil"/>
              <w:bottom w:val="single" w:sz="4" w:space="0" w:color="auto"/>
              <w:right w:val="single" w:sz="4" w:space="0" w:color="auto"/>
            </w:tcBorders>
            <w:shd w:val="clear" w:color="auto" w:fill="auto"/>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Nezákonné a/alebo diskriminačné kritéria na vyhodnotenie ponúk stanovené v súťažných pokladoch alebo oznámení</w:t>
            </w:r>
          </w:p>
        </w:tc>
        <w:tc>
          <w:tcPr>
            <w:tcW w:w="4077" w:type="dxa"/>
            <w:tcBorders>
              <w:top w:val="nil"/>
              <w:left w:val="nil"/>
              <w:bottom w:val="single" w:sz="4" w:space="0" w:color="auto"/>
              <w:right w:val="single" w:sz="4" w:space="0" w:color="auto"/>
            </w:tcBorders>
            <w:shd w:val="clear" w:color="auto" w:fill="auto"/>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Vyhodnotenie ponúk v rozpore s oznámením o vyhlásení VO/výzvou na predkladanie ponúk</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C46173" w:rsidRPr="00C46173" w:rsidRDefault="002C7B90" w:rsidP="00B64CCB">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_Ref417893163 \h  \* MERGEFORMAT </w:instrText>
            </w:r>
            <w:r w:rsidRPr="000157BB">
              <w:rPr>
                <w:rStyle w:val="Jemnodkaz"/>
                <w:rFonts w:asciiTheme="minorHAnsi" w:hAnsiTheme="minorHAnsi"/>
                <w:color w:val="auto"/>
                <w:sz w:val="20"/>
                <w:szCs w:val="20"/>
              </w:rPr>
            </w:r>
            <w:r w:rsidRPr="000157BB">
              <w:rPr>
                <w:rStyle w:val="Jemnodkaz"/>
                <w:rFonts w:asciiTheme="minorHAnsi" w:hAnsiTheme="minorHAnsi"/>
                <w:color w:val="auto"/>
                <w:sz w:val="20"/>
                <w:szCs w:val="20"/>
              </w:rPr>
              <w:fldChar w:fldCharType="separate"/>
            </w:r>
          </w:p>
          <w:p w:rsidR="002C7B90" w:rsidRPr="000157BB" w:rsidRDefault="00C46173" w:rsidP="007B5571">
            <w:pPr>
              <w:jc w:val="both"/>
              <w:rPr>
                <w:rStyle w:val="Jemnodkaz"/>
                <w:rFonts w:asciiTheme="minorHAnsi" w:hAnsiTheme="minorHAnsi"/>
                <w:color w:val="auto"/>
              </w:rPr>
            </w:pPr>
            <w:r w:rsidRPr="00C46173">
              <w:rPr>
                <w:rStyle w:val="Jemnodkaz"/>
                <w:rFonts w:asciiTheme="minorHAnsi" w:hAnsiTheme="minorHAnsi"/>
                <w:color w:val="auto"/>
                <w:sz w:val="20"/>
                <w:szCs w:val="20"/>
              </w:rPr>
              <w:t>Vyhodnotenie</w:t>
            </w:r>
            <w:r w:rsidRPr="00F575F5">
              <w:rPr>
                <w:rFonts w:asciiTheme="minorHAnsi" w:hAnsiTheme="minorHAnsi"/>
                <w:color w:val="1F497D" w:themeColor="text2"/>
              </w:rPr>
              <w:t xml:space="preserve"> ponúk</w:t>
            </w:r>
            <w:r w:rsidR="002C7B90" w:rsidRPr="000157BB">
              <w:rPr>
                <w:rStyle w:val="Jemnodkaz"/>
                <w:rFonts w:asciiTheme="minorHAnsi" w:hAnsiTheme="minorHAnsi"/>
                <w:color w:val="auto"/>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Chýba povinnosť dodávateľa strpieť výkon kontroly/auditu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Nepreukázanie stanovenia alebo nesprávne určenie  PHZ</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6.</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Spájanie nesúvisiacich predmetov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2 písm. d)   zákona o VO</w:t>
            </w:r>
            <w:r w:rsidRPr="001A4CEC">
              <w:rPr>
                <w:rFonts w:asciiTheme="minorHAnsi" w:hAnsiTheme="minorHAnsi"/>
                <w:sz w:val="20"/>
                <w:szCs w:val="20"/>
              </w:rPr>
              <w:t xml:space="preserve"> </w:t>
            </w:r>
            <w:r w:rsidRPr="001A4CEC">
              <w:rPr>
                <w:rFonts w:asciiTheme="minorHAnsi" w:hAnsiTheme="minorHAnsi" w:cstheme="majorBidi"/>
                <w:sz w:val="20"/>
                <w:szCs w:val="20"/>
                <w:lang w:eastAsia="sk-SK"/>
              </w:rPr>
              <w:t xml:space="preserve">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w:t>
            </w:r>
            <w:r w:rsidRPr="001A4CEC">
              <w:rPr>
                <w:rFonts w:asciiTheme="minorHAnsi" w:hAnsiTheme="minorHAnsi" w:cstheme="majorBidi"/>
                <w:sz w:val="20"/>
                <w:szCs w:val="20"/>
                <w:lang w:eastAsia="sk-SK"/>
              </w:rPr>
              <w:lastRenderedPageBreak/>
              <w:t>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Nepredloženie zmluvy/ dodatku k  zmluve na kontrolu na RO pred jeho podpisom</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nepredložil zmluvu alebo dodatok k zmluve s úspešným uchádzačom podľa pravidiel určených RO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8.</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Prepojenosť medzi uchádzačmi a verejným obstarávateľom</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9.</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10.</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medzi zmluvou a SP/oznámením o vyhlásení VO/predloženou ponukou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83" w:type="dxa"/>
            <w:tcBorders>
              <w:top w:val="nil"/>
              <w:left w:val="nil"/>
              <w:bottom w:val="single" w:sz="4" w:space="0" w:color="auto"/>
              <w:right w:val="single" w:sz="4" w:space="0" w:color="auto"/>
            </w:tcBorders>
            <w:shd w:val="clear" w:color="auto" w:fill="FBD4B4" w:themeFill="accent6" w:themeFillTint="66"/>
            <w:hideMark/>
          </w:tcPr>
          <w:p w:rsidR="00C46173" w:rsidRPr="00C46173"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C46173" w:rsidP="007B5571">
            <w:pPr>
              <w:jc w:val="both"/>
              <w:rPr>
                <w:rStyle w:val="Jemnodkaz"/>
                <w:rFonts w:asciiTheme="minorHAnsi" w:hAnsiTheme="minorHAnsi"/>
                <w:color w:val="auto"/>
                <w:sz w:val="20"/>
                <w:szCs w:val="20"/>
              </w:rPr>
            </w:pPr>
            <w:r w:rsidRPr="00C46173">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Nevykonanie predbežnej finančnej kontroly/nedostatočný výkon PFK na úrovni Prijímateľa</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prijímateľa zistila, že ten nevedel preukázať vykonanie administratívnej finančnej kontroly kontrolovaného VO v zmysle zákona  č. 357/2015 Z.z. o finančnej kontrole a vnútornom audite</w:t>
            </w:r>
          </w:p>
        </w:tc>
        <w:tc>
          <w:tcPr>
            <w:tcW w:w="2183" w:type="dxa"/>
            <w:tcBorders>
              <w:top w:val="nil"/>
              <w:left w:val="nil"/>
              <w:bottom w:val="single" w:sz="4" w:space="0" w:color="auto"/>
              <w:right w:val="single" w:sz="4" w:space="0" w:color="auto"/>
            </w:tcBorders>
            <w:shd w:val="clear" w:color="auto" w:fill="FBD4B4" w:themeFill="accent6" w:themeFillTint="66"/>
            <w:hideMark/>
          </w:tcPr>
          <w:p w:rsidR="00C46173" w:rsidRPr="00C46173"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C46173" w:rsidP="007B5571">
            <w:pPr>
              <w:jc w:val="both"/>
              <w:rPr>
                <w:rStyle w:val="Jemnodkaz"/>
                <w:rFonts w:asciiTheme="minorHAnsi" w:hAnsiTheme="minorHAnsi"/>
                <w:color w:val="auto"/>
                <w:sz w:val="20"/>
                <w:szCs w:val="20"/>
              </w:rPr>
            </w:pPr>
            <w:r w:rsidRPr="00C46173">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12.</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Koordinovaný postup medzi uchádzačmi</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83" w:type="dxa"/>
            <w:tcBorders>
              <w:top w:val="nil"/>
              <w:left w:val="nil"/>
              <w:bottom w:val="single" w:sz="4" w:space="0" w:color="auto"/>
              <w:right w:val="single" w:sz="4" w:space="0" w:color="auto"/>
            </w:tcBorders>
            <w:shd w:val="clear" w:color="auto" w:fill="FBD4B4" w:themeFill="accent6" w:themeFillTint="66"/>
            <w:hideMark/>
          </w:tcPr>
          <w:p w:rsidR="00C46173" w:rsidRPr="00C46173" w:rsidRDefault="002C7B90"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C46173" w:rsidP="007B5571">
            <w:pPr>
              <w:jc w:val="both"/>
              <w:rPr>
                <w:rStyle w:val="Jemnodkaz"/>
                <w:rFonts w:asciiTheme="minorHAnsi" w:hAnsiTheme="minorHAnsi"/>
                <w:color w:val="auto"/>
                <w:sz w:val="20"/>
                <w:szCs w:val="20"/>
              </w:rPr>
            </w:pPr>
            <w:r w:rsidRPr="00C46173">
              <w:rPr>
                <w:rStyle w:val="Jemnodkaz"/>
                <w:rFonts w:asciiTheme="minorHAnsi" w:hAnsiTheme="minorHAnsi"/>
                <w:color w:val="auto"/>
                <w:sz w:val="20"/>
                <w:szCs w:val="20"/>
              </w:rPr>
              <w:t>Ochrana hospodárskej súťaže</w:t>
            </w:r>
            <w:r w:rsidR="002C7B90" w:rsidRPr="00785C19">
              <w:rPr>
                <w:rStyle w:val="Jemnodkaz"/>
                <w:rFonts w:asciiTheme="minorHAnsi" w:hAnsiTheme="minorHAnsi"/>
                <w:color w:val="auto"/>
                <w:sz w:val="20"/>
                <w:szCs w:val="20"/>
              </w:rPr>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13.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Nedostatočná archivácia dokumentácie z verejného obstarávania v zmysle zákona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na mieste preukázala, že prijímateľ nearchivoval dokumentáciu VO v súlade so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Uzavretie dodatku v rozpore so zákonom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uzavrel dodatok k zmluve, ktorý mení zákazku tak, že uvedeným došlo k porušeniu      § 18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informácií uvedených v Oznámení o vyhlásení VO/Výzve na predloženie ponuky a SP</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16.</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Nesprávny postup zadávania VO v zmysle platných finančných limitov</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Verejní obstarávateľ nepostupoval pri vyhlásení VO v zmysle platných finančných limitov stanovených zákonom o VO s cieľom vyhnúť sa prísnejšiemu postupu 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C46173" w:rsidRPr="00C46173">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bookmarkEnd w:id="1435"/>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1436" w:name="_Toc532217064"/>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1436"/>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1437" w:name="_Toc463593713"/>
      <w:bookmarkStart w:id="1438" w:name="_Toc532217065"/>
      <w:r w:rsidRPr="00F575F5">
        <w:rPr>
          <w:rFonts w:asciiTheme="minorHAnsi" w:hAnsiTheme="minorHAnsi"/>
          <w:color w:val="1F497D" w:themeColor="text2"/>
        </w:rPr>
        <w:t>Predkladanie dokumentácie na kontrolu VO</w:t>
      </w:r>
      <w:bookmarkEnd w:id="1437"/>
      <w:bookmarkEnd w:id="1438"/>
    </w:p>
    <w:p w:rsidR="007B5571" w:rsidRDefault="007B5571" w:rsidP="007B5571">
      <w:pPr>
        <w:pStyle w:val="Nadpis3"/>
        <w:numPr>
          <w:ilvl w:val="2"/>
          <w:numId w:val="83"/>
        </w:numPr>
        <w:jc w:val="both"/>
        <w:rPr>
          <w:rFonts w:asciiTheme="minorHAnsi" w:hAnsiTheme="minorHAnsi"/>
          <w:color w:val="1F497D" w:themeColor="text2"/>
        </w:rPr>
      </w:pPr>
      <w:bookmarkStart w:id="1439" w:name="_Toc463593714"/>
      <w:bookmarkStart w:id="1440" w:name="_Toc532217066"/>
      <w:r w:rsidRPr="00F575F5">
        <w:rPr>
          <w:rFonts w:asciiTheme="minorHAnsi" w:hAnsiTheme="minorHAnsi"/>
          <w:color w:val="1F497D" w:themeColor="text2"/>
        </w:rPr>
        <w:t>Definovanie kontrol VO a povinností predkladania dokumentácie VO</w:t>
      </w:r>
      <w:bookmarkEnd w:id="1439"/>
      <w:bookmarkEnd w:id="1440"/>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583725" w:rsidRDefault="007B5571" w:rsidP="007B5571">
      <w:pPr>
        <w:pStyle w:val="Odsekzoznamu"/>
        <w:numPr>
          <w:ilvl w:val="0"/>
          <w:numId w:val="1"/>
        </w:numPr>
        <w:jc w:val="both"/>
        <w:rPr>
          <w:rFonts w:asciiTheme="minorHAnsi" w:hAnsiTheme="minorHAnsi"/>
          <w:b/>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w:t>
      </w:r>
      <w:r w:rsidRPr="00583725">
        <w:rPr>
          <w:rFonts w:asciiTheme="minorHAnsi" w:hAnsiTheme="minorHAnsi"/>
          <w:b/>
          <w:sz w:val="20"/>
          <w:szCs w:val="20"/>
        </w:rPr>
        <w:t>RO OP TP oprávnený vykonať kontrolu VO</w:t>
      </w:r>
      <w:r w:rsidRPr="00A72D99">
        <w:rPr>
          <w:rFonts w:asciiTheme="minorHAnsi" w:hAnsiTheme="minorHAnsi"/>
          <w:sz w:val="20"/>
          <w:szCs w:val="20"/>
        </w:rPr>
        <w:t xml:space="preserve"> v zmysle zákona o finančnej kontrole, </w:t>
      </w:r>
      <w:r w:rsidRPr="00583725">
        <w:rPr>
          <w:rFonts w:asciiTheme="minorHAnsi" w:hAnsiTheme="minorHAnsi"/>
          <w:b/>
          <w:sz w:val="20"/>
          <w:szCs w:val="20"/>
        </w:rPr>
        <w:t xml:space="preserve">až po podpise zmluvy o poskytnutí NFP. </w:t>
      </w:r>
    </w:p>
    <w:p w:rsidR="004E62A9" w:rsidRPr="003305BD" w:rsidRDefault="007B5571" w:rsidP="007B5571">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 xml:space="preserve">Kontrola VO  sa podľa času vykonávania, rozsahu, limitu, postupu a predmetu tejto kontroly delí </w:t>
      </w:r>
      <w:r w:rsidR="004E62A9">
        <w:rPr>
          <w:rFonts w:asciiTheme="minorHAnsi" w:hAnsiTheme="minorHAnsi"/>
          <w:b/>
          <w:sz w:val="20"/>
          <w:szCs w:val="20"/>
        </w:rPr>
        <w:t xml:space="preserve"> </w:t>
      </w:r>
    </w:p>
    <w:p w:rsidR="007B5571" w:rsidRPr="00A72D99" w:rsidRDefault="007B5571" w:rsidP="003305BD">
      <w:pPr>
        <w:pStyle w:val="Odsekzoznamu"/>
        <w:jc w:val="both"/>
        <w:rPr>
          <w:rFonts w:asciiTheme="minorHAnsi" w:hAnsiTheme="minorHAnsi"/>
          <w:sz w:val="20"/>
          <w:szCs w:val="20"/>
        </w:rPr>
      </w:pPr>
      <w:r w:rsidRPr="003305BD">
        <w:rPr>
          <w:rFonts w:asciiTheme="minorHAnsi" w:hAnsiTheme="minorHAnsi"/>
          <w:b/>
          <w:sz w:val="20"/>
          <w:szCs w:val="20"/>
        </w:rPr>
        <w:t>na nasledovné druhy</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3305BD">
        <w:rPr>
          <w:rFonts w:asciiTheme="minorHAnsi" w:hAnsiTheme="minorHAnsi"/>
          <w:b/>
          <w:sz w:val="20"/>
          <w:szCs w:val="20"/>
        </w:rPr>
        <w:t>ex- ante kontrola pred vyhlásením VO</w:t>
      </w:r>
      <w:r w:rsidRPr="00A72D99">
        <w:rPr>
          <w:rFonts w:asciiTheme="minorHAnsi" w:hAnsiTheme="minorHAnsi"/>
          <w:sz w:val="20"/>
          <w:szCs w:val="20"/>
        </w:rPr>
        <w:t xml:space="preserve"> (ďalej len „</w:t>
      </w:r>
      <w:r w:rsidRPr="003305BD">
        <w:rPr>
          <w:rFonts w:asciiTheme="minorHAnsi" w:hAnsiTheme="minorHAnsi"/>
          <w:b/>
          <w:sz w:val="20"/>
          <w:szCs w:val="20"/>
        </w:rPr>
        <w:t>prvá ex-ante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r w:rsidRPr="003305BD">
        <w:rPr>
          <w:rFonts w:asciiTheme="minorHAnsi" w:hAnsiTheme="minorHAnsi"/>
          <w:b/>
          <w:sz w:val="20"/>
          <w:szCs w:val="20"/>
        </w:rPr>
        <w:t>ex-ante kontrola pred podpisom zmluvy s úspešným uchádzačom</w:t>
      </w:r>
      <w:r w:rsidRPr="00A72D99">
        <w:rPr>
          <w:rFonts w:asciiTheme="minorHAnsi" w:hAnsiTheme="minorHAnsi"/>
          <w:sz w:val="20"/>
          <w:szCs w:val="20"/>
        </w:rPr>
        <w:t xml:space="preserve"> (ďalej len „</w:t>
      </w:r>
      <w:r w:rsidRPr="003305BD">
        <w:rPr>
          <w:rFonts w:asciiTheme="minorHAnsi" w:hAnsiTheme="minorHAnsi"/>
          <w:b/>
          <w:sz w:val="20"/>
          <w:szCs w:val="20"/>
        </w:rPr>
        <w:t>druhá ex-ante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nadlimitnej 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3305BD">
        <w:rPr>
          <w:rFonts w:asciiTheme="minorHAnsi" w:hAnsiTheme="minorHAnsi"/>
          <w:b/>
          <w:sz w:val="20"/>
          <w:szCs w:val="20"/>
        </w:rPr>
        <w:t>ex- post kontrola</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3305BD">
        <w:rPr>
          <w:rFonts w:asciiTheme="minorHAnsi" w:hAnsiTheme="minorHAnsi"/>
          <w:b/>
          <w:sz w:val="20"/>
          <w:szCs w:val="20"/>
        </w:rPr>
        <w:t>kontrola dodatkov</w:t>
      </w:r>
      <w:r w:rsidRPr="00A72D99">
        <w:rPr>
          <w:rFonts w:asciiTheme="minorHAnsi" w:hAnsiTheme="minorHAnsi"/>
          <w:sz w:val="20"/>
          <w:szCs w:val="20"/>
        </w:rPr>
        <w:t>.</w:t>
      </w:r>
    </w:p>
    <w:p w:rsidR="004E62A9" w:rsidRPr="003305BD" w:rsidRDefault="004E62A9">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Druhá ex ante kontrola</w:t>
      </w:r>
      <w:r w:rsidRPr="004E62A9">
        <w:rPr>
          <w:rFonts w:asciiTheme="minorHAnsi" w:hAnsiTheme="minorHAnsi"/>
          <w:sz w:val="20"/>
          <w:szCs w:val="20"/>
        </w:rPr>
        <w:t xml:space="preserve"> sa vykonáva ako</w:t>
      </w:r>
      <w:r w:rsidR="00E44DAE">
        <w:rPr>
          <w:rFonts w:asciiTheme="minorHAnsi" w:hAnsiTheme="minorHAnsi"/>
          <w:sz w:val="20"/>
          <w:szCs w:val="20"/>
        </w:rPr>
        <w:t xml:space="preserve"> </w:t>
      </w:r>
      <w:r w:rsidRPr="003305BD">
        <w:rPr>
          <w:rFonts w:asciiTheme="minorHAnsi" w:hAnsiTheme="minorHAnsi"/>
          <w:sz w:val="20"/>
          <w:szCs w:val="20"/>
        </w:rPr>
        <w:t>finančná kontrola, ktorú vykonáva RO v prípade nadlimitných zákaziek</w:t>
      </w:r>
      <w:r w:rsidR="007C77E2" w:rsidRPr="003305BD">
        <w:rPr>
          <w:rFonts w:asciiTheme="minorHAnsi" w:hAnsiTheme="minorHAnsi"/>
          <w:sz w:val="20"/>
          <w:szCs w:val="20"/>
        </w:rPr>
        <w:t>.</w:t>
      </w:r>
    </w:p>
    <w:p w:rsidR="004E62A9" w:rsidRPr="004E62A9" w:rsidRDefault="004E62A9" w:rsidP="003305BD">
      <w:pPr>
        <w:pStyle w:val="Odsekzoznamu"/>
        <w:jc w:val="both"/>
        <w:rPr>
          <w:rFonts w:asciiTheme="minorHAnsi" w:hAnsiTheme="minorHAnsi"/>
          <w:sz w:val="20"/>
          <w:szCs w:val="20"/>
        </w:rPr>
      </w:pPr>
      <w:r w:rsidRPr="004E62A9">
        <w:rPr>
          <w:rFonts w:asciiTheme="minorHAnsi" w:hAnsiTheme="minorHAnsi"/>
          <w:sz w:val="20"/>
          <w:szCs w:val="20"/>
        </w:rPr>
        <w:t xml:space="preserve">Podkladom pre ukončenie druhej ex 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rsidR="007B5571" w:rsidRPr="00A72D99" w:rsidRDefault="007B5571" w:rsidP="007B5571">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Ex-post kontrola</w:t>
      </w:r>
      <w:r w:rsidRPr="00A72D99">
        <w:rPr>
          <w:rFonts w:asciiTheme="minorHAnsi" w:hAnsiTheme="minorHAnsi"/>
          <w:sz w:val="20"/>
          <w:szCs w:val="20"/>
        </w:rPr>
        <w:t xml:space="preserve">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583725">
        <w:rPr>
          <w:rFonts w:asciiTheme="minorHAnsi" w:hAnsiTheme="minorHAnsi"/>
          <w:b/>
          <w:sz w:val="20"/>
          <w:szCs w:val="20"/>
        </w:rPr>
        <w:t>kontrola  VO, ktoré nespadá pod písm. b) až e) tohto odseku</w:t>
      </w:r>
      <w:r w:rsidRPr="00A72D99">
        <w:rPr>
          <w:rFonts w:asciiTheme="minorHAnsi" w:hAnsiTheme="minorHAnsi"/>
          <w:sz w:val="20"/>
          <w:szCs w:val="20"/>
        </w:rPr>
        <w:t xml:space="preserve"> (ďalej len „štandardná ex-post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r w:rsidRPr="00583725">
        <w:rPr>
          <w:rFonts w:asciiTheme="minorHAnsi" w:hAnsiTheme="minorHAnsi"/>
          <w:b/>
          <w:sz w:val="20"/>
          <w:szCs w:val="20"/>
        </w:rPr>
        <w:t>kontrola VO, ktoré bolo predmetom druhej ex-ante kontroly</w:t>
      </w:r>
      <w:r w:rsidRPr="00A72D99">
        <w:rPr>
          <w:rFonts w:asciiTheme="minorHAnsi" w:hAnsiTheme="minorHAnsi"/>
          <w:sz w:val="20"/>
          <w:szCs w:val="20"/>
        </w:rPr>
        <w:t xml:space="preserve"> (ďalej len „následná ex-post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583725">
        <w:rPr>
          <w:rFonts w:asciiTheme="minorHAnsi" w:hAnsiTheme="minorHAnsi"/>
          <w:b/>
          <w:sz w:val="20"/>
          <w:szCs w:val="20"/>
        </w:rPr>
        <w:t>kontrola zákaziek s nízkou hodnotou</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583725">
        <w:rPr>
          <w:rFonts w:asciiTheme="minorHAnsi" w:hAnsiTheme="minorHAnsi"/>
          <w:b/>
          <w:sz w:val="20"/>
          <w:szCs w:val="20"/>
        </w:rPr>
        <w:t>kontrola VO,</w:t>
      </w:r>
      <w:r w:rsidRPr="00A72D99">
        <w:rPr>
          <w:rFonts w:asciiTheme="minorHAnsi" w:hAnsiTheme="minorHAnsi"/>
          <w:sz w:val="20"/>
          <w:szCs w:val="20"/>
        </w:rPr>
        <w:t xml:space="preserve"> v rámci ktorého viacerí prijímatelia nadobúdajú tovary, práce alebo služby </w:t>
      </w:r>
      <w:r w:rsidRPr="00583725">
        <w:rPr>
          <w:rFonts w:asciiTheme="minorHAnsi" w:hAnsiTheme="minorHAnsi"/>
          <w:b/>
          <w:sz w:val="20"/>
          <w:szCs w:val="20"/>
        </w:rPr>
        <w:t>prostredníctvom centrálnej obstarávacej organizácie</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w:t>
      </w:r>
      <w:r w:rsidRPr="00583725">
        <w:rPr>
          <w:rFonts w:asciiTheme="minorHAnsi" w:hAnsiTheme="minorHAnsi"/>
          <w:b/>
          <w:sz w:val="20"/>
          <w:szCs w:val="20"/>
        </w:rPr>
        <w:t xml:space="preserve">kontrola zákaziek </w:t>
      </w:r>
      <w:r w:rsidR="0029425E" w:rsidRPr="001A4CEC">
        <w:rPr>
          <w:rFonts w:asciiTheme="minorHAnsi" w:hAnsiTheme="minorHAnsi"/>
          <w:b/>
          <w:sz w:val="20"/>
          <w:szCs w:val="20"/>
        </w:rPr>
        <w:t>s využitím elektronického trhoviska</w:t>
      </w:r>
      <w:r w:rsidRPr="00583725">
        <w:rPr>
          <w:rFonts w:asciiTheme="minorHAnsi" w:hAnsiTheme="minorHAnsi"/>
          <w:b/>
          <w:sz w:val="20"/>
          <w:szCs w:val="20"/>
        </w:rPr>
        <w:t>.</w:t>
      </w:r>
      <w:r w:rsidRPr="00A72D99">
        <w:rPr>
          <w:rFonts w:asciiTheme="minorHAnsi" w:hAnsiTheme="minorHAnsi"/>
          <w:sz w:val="20"/>
          <w:szCs w:val="20"/>
        </w:rPr>
        <w:t xml:space="preserve">  </w:t>
      </w:r>
    </w:p>
    <w:p w:rsidR="007B5571"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9B7F97" w:rsidRPr="004436EB" w:rsidRDefault="002F21ED" w:rsidP="009B7F97">
      <w:pPr>
        <w:spacing w:before="120" w:after="120" w:line="240" w:lineRule="auto"/>
        <w:ind w:left="709" w:hanging="283"/>
        <w:jc w:val="both"/>
        <w:rPr>
          <w:ins w:id="1441" w:author="Autor"/>
          <w:rFonts w:asciiTheme="minorHAnsi" w:hAnsiTheme="minorHAnsi"/>
          <w:b/>
          <w:sz w:val="20"/>
          <w:szCs w:val="20"/>
          <w:rPrChange w:id="1442" w:author="Autor">
            <w:rPr>
              <w:ins w:id="1443" w:author="Autor"/>
              <w:rFonts w:asciiTheme="minorHAnsi" w:hAnsiTheme="minorHAnsi"/>
              <w:color w:val="FF0000"/>
              <w:sz w:val="20"/>
              <w:szCs w:val="20"/>
            </w:rPr>
          </w:rPrChange>
        </w:rPr>
      </w:pPr>
      <w:ins w:id="1444" w:author="Autor">
        <w:r>
          <w:rPr>
            <w:rFonts w:asciiTheme="minorHAnsi" w:hAnsiTheme="minorHAnsi"/>
            <w:sz w:val="20"/>
            <w:szCs w:val="20"/>
          </w:rPr>
          <w:t xml:space="preserve">     </w:t>
        </w:r>
      </w:ins>
      <w:r w:rsidR="00702A93" w:rsidRPr="009B7F97">
        <w:rPr>
          <w:rFonts w:asciiTheme="minorHAnsi" w:hAnsiTheme="minorHAnsi"/>
          <w:sz w:val="20"/>
          <w:szCs w:val="20"/>
        </w:rPr>
        <w:t xml:space="preserve">Prijímateľ predkladá RO </w:t>
      </w:r>
      <w:r w:rsidR="001008A7" w:rsidRPr="009B7F97">
        <w:rPr>
          <w:rFonts w:asciiTheme="minorHAnsi" w:hAnsiTheme="minorHAnsi"/>
          <w:sz w:val="20"/>
          <w:szCs w:val="20"/>
        </w:rPr>
        <w:t>OP TP žiadosť o vykonanie finančnej kontroly VO je v Prílohe č.9)</w:t>
      </w:r>
      <w:r w:rsidR="001008A7" w:rsidRPr="006672BA">
        <w:rPr>
          <w:rFonts w:asciiTheme="minorHAnsi" w:hAnsiTheme="minorHAnsi"/>
          <w:sz w:val="20"/>
          <w:szCs w:val="20"/>
        </w:rPr>
        <w:t>, ktorej súčasťou je aj s</w:t>
      </w:r>
      <w:r w:rsidR="001008A7" w:rsidRPr="00B20222">
        <w:rPr>
          <w:rFonts w:asciiTheme="minorHAnsi" w:hAnsiTheme="minorHAnsi"/>
          <w:sz w:val="20"/>
          <w:szCs w:val="20"/>
        </w:rPr>
        <w:t>úpis všetkej predkladanej dokumentácie vrátane dokumentácie predloženej elektronicky a</w:t>
      </w:r>
      <w:r w:rsidR="001008A7" w:rsidRPr="004A0B3D">
        <w:rPr>
          <w:rFonts w:asciiTheme="minorHAnsi" w:hAnsiTheme="minorHAnsi"/>
          <w:sz w:val="20"/>
          <w:szCs w:val="20"/>
        </w:rPr>
        <w:t xml:space="preserve"> čestné vyhlásenia. </w:t>
      </w:r>
      <w:del w:id="1445" w:author="Autor">
        <w:r w:rsidR="001008A7" w:rsidRPr="004436EB" w:rsidDel="009B7F97">
          <w:rPr>
            <w:rFonts w:asciiTheme="minorHAnsi" w:hAnsiTheme="minorHAnsi"/>
            <w:b/>
            <w:sz w:val="20"/>
            <w:szCs w:val="20"/>
            <w:rPrChange w:id="1446" w:author="Autor">
              <w:rPr>
                <w:rFonts w:asciiTheme="minorHAnsi" w:hAnsiTheme="minorHAnsi"/>
                <w:sz w:val="20"/>
                <w:szCs w:val="20"/>
              </w:rPr>
            </w:rPrChange>
          </w:rPr>
          <w:delText xml:space="preserve">Zároveň predkladá dokumentáciu </w:delText>
        </w:r>
        <w:r w:rsidR="00702A93" w:rsidRPr="004436EB" w:rsidDel="009B7F97">
          <w:rPr>
            <w:rFonts w:asciiTheme="minorHAnsi" w:hAnsiTheme="minorHAnsi"/>
            <w:b/>
            <w:sz w:val="20"/>
            <w:szCs w:val="20"/>
            <w:rPrChange w:id="1447" w:author="Autor">
              <w:rPr>
                <w:rFonts w:asciiTheme="minorHAnsi" w:hAnsiTheme="minorHAnsi"/>
                <w:sz w:val="20"/>
                <w:szCs w:val="20"/>
              </w:rPr>
            </w:rPrChange>
          </w:rPr>
          <w:delText xml:space="preserve">písomne </w:delText>
        </w:r>
        <w:r w:rsidR="001008A7" w:rsidRPr="004436EB" w:rsidDel="009B7F97">
          <w:rPr>
            <w:rFonts w:asciiTheme="minorHAnsi" w:hAnsiTheme="minorHAnsi"/>
            <w:b/>
            <w:sz w:val="20"/>
            <w:szCs w:val="20"/>
            <w:rPrChange w:id="1448" w:author="Autor">
              <w:rPr>
                <w:rFonts w:asciiTheme="minorHAnsi" w:hAnsiTheme="minorHAnsi"/>
                <w:sz w:val="20"/>
                <w:szCs w:val="20"/>
              </w:rPr>
            </w:rPrChange>
          </w:rPr>
          <w:delText>a</w:delText>
        </w:r>
        <w:r w:rsidR="00702A93" w:rsidRPr="004436EB" w:rsidDel="009B7F97">
          <w:rPr>
            <w:rFonts w:asciiTheme="minorHAnsi" w:hAnsiTheme="minorHAnsi"/>
            <w:b/>
            <w:sz w:val="20"/>
            <w:szCs w:val="20"/>
            <w:rPrChange w:id="1449" w:author="Autor">
              <w:rPr>
                <w:rFonts w:asciiTheme="minorHAnsi" w:hAnsiTheme="minorHAnsi"/>
                <w:sz w:val="20"/>
                <w:szCs w:val="20"/>
              </w:rPr>
            </w:rPrChange>
          </w:rPr>
          <w:delText xml:space="preserve"> v elektronickej podobe, pričom časť dokumentácie je povinný predložiť aj cez ITMS 2014+. </w:delText>
        </w:r>
        <w:r w:rsidR="00702A93" w:rsidRPr="004436EB" w:rsidDel="009B7F97">
          <w:rPr>
            <w:rFonts w:asciiTheme="minorHAnsi" w:hAnsiTheme="minorHAnsi"/>
            <w:b/>
            <w:sz w:val="20"/>
            <w:szCs w:val="20"/>
          </w:rPr>
          <w:delText>Minimálny rozsah dokumentácie</w:delText>
        </w:r>
        <w:r w:rsidR="00702A93" w:rsidRPr="004436EB" w:rsidDel="009B7F97">
          <w:rPr>
            <w:rFonts w:asciiTheme="minorHAnsi" w:hAnsiTheme="minorHAnsi"/>
            <w:b/>
            <w:sz w:val="20"/>
            <w:szCs w:val="20"/>
            <w:rPrChange w:id="1450" w:author="Autor">
              <w:rPr>
                <w:rFonts w:asciiTheme="minorHAnsi" w:hAnsiTheme="minorHAnsi"/>
                <w:sz w:val="20"/>
                <w:szCs w:val="20"/>
              </w:rPr>
            </w:rPrChange>
          </w:rPr>
          <w:delText xml:space="preserve">, ktorú prijímateľ povinne predkladá cez ITMS 2014+ je definovaný rozsahom dokumentácie zverejňovanej  </w:delText>
        </w:r>
        <w:r w:rsidR="00702A93" w:rsidRPr="004436EB" w:rsidDel="009B7F97">
          <w:rPr>
            <w:rFonts w:asciiTheme="minorHAnsi" w:hAnsiTheme="minorHAnsi"/>
            <w:b/>
            <w:sz w:val="20"/>
            <w:szCs w:val="20"/>
          </w:rPr>
          <w:delText>v profile podľa § 64 ZVO v závislosti od hodnoty a typu zákazky</w:delText>
        </w:r>
        <w:r w:rsidR="00702A93" w:rsidRPr="004436EB" w:rsidDel="009B7F97">
          <w:rPr>
            <w:rFonts w:asciiTheme="minorHAnsi" w:hAnsiTheme="minorHAnsi"/>
            <w:b/>
            <w:sz w:val="20"/>
            <w:szCs w:val="20"/>
            <w:rPrChange w:id="1451" w:author="Autor">
              <w:rPr>
                <w:rFonts w:asciiTheme="minorHAnsi" w:hAnsiTheme="minorHAnsi"/>
                <w:sz w:val="20"/>
                <w:szCs w:val="20"/>
              </w:rPr>
            </w:rPrChange>
          </w:rPr>
          <w:delText xml:space="preserve"> (pozn. uvedená povinnosť platí pre všetkých prijímateľov a nevzťahuje sa na informácie podľa  §64 ods. 1 písm. d) a písm. e) ZVO).  V prípade ponúk jednotlivých uchádzačov, je povinnosťou prijímateľa predložiť cez ITMS 2014+ iba ponuku úspešného uchádzača. Prijímateľ predkladá dokumentáciu cez ITMS 2014+ aj v prípade zákaziek realizovaných s využitím elektronického trhoviska a zákaziek s nízkou hodnotou. Vo svojom podaní je prijímateľ povinný uviesť, ktorú dokumentáciu predkladá v písomnej podobe, ktorú v elektronickej podobe (napr. na CD/DVD) a ktorú predkladá cez ITMS 2014+. </w:delText>
        </w:r>
      </w:del>
      <w:ins w:id="1452" w:author="Autor">
        <w:r w:rsidR="009B7F97" w:rsidRPr="004436EB">
          <w:rPr>
            <w:rFonts w:asciiTheme="minorHAnsi" w:hAnsiTheme="minorHAnsi"/>
            <w:b/>
            <w:sz w:val="20"/>
            <w:szCs w:val="20"/>
            <w:rPrChange w:id="1453" w:author="Autor">
              <w:rPr>
                <w:rFonts w:asciiTheme="minorHAnsi" w:hAnsiTheme="minorHAnsi"/>
                <w:color w:val="FF0000"/>
                <w:sz w:val="20"/>
                <w:szCs w:val="20"/>
              </w:rPr>
            </w:rPrChange>
          </w:rPr>
          <w:t xml:space="preserve">Kompletnú dokumentáciu k VO alebo obstarávaniu prijímateľ predkladá na RO </w:t>
        </w:r>
        <w:del w:id="1454" w:author="Autor">
          <w:r w:rsidR="009B7F97" w:rsidRPr="004436EB">
            <w:rPr>
              <w:rFonts w:asciiTheme="minorHAnsi" w:hAnsiTheme="minorHAnsi"/>
              <w:b/>
              <w:sz w:val="20"/>
              <w:szCs w:val="20"/>
              <w:rPrChange w:id="1455" w:author="Autor">
                <w:rPr>
                  <w:rFonts w:asciiTheme="minorHAnsi" w:hAnsiTheme="minorHAnsi"/>
                  <w:color w:val="FF0000"/>
                  <w:sz w:val="20"/>
                  <w:szCs w:val="20"/>
                </w:rPr>
              </w:rPrChange>
            </w:rPr>
            <w:delText>písomne alebo v elektronickej podobe,</w:delText>
          </w:r>
        </w:del>
        <w:r w:rsidR="009B7F97" w:rsidRPr="004436EB">
          <w:rPr>
            <w:rFonts w:asciiTheme="minorHAnsi" w:hAnsiTheme="minorHAnsi"/>
            <w:b/>
            <w:sz w:val="20"/>
            <w:szCs w:val="20"/>
            <w:rPrChange w:id="1456" w:author="Autor">
              <w:rPr>
                <w:rFonts w:asciiTheme="minorHAnsi" w:hAnsiTheme="minorHAnsi"/>
                <w:color w:val="FF0000"/>
                <w:sz w:val="20"/>
                <w:szCs w:val="20"/>
              </w:rPr>
            </w:rPrChange>
          </w:rPr>
          <w:t>cez ITMS2014+</w:t>
        </w:r>
        <w:r w:rsidR="009B7F97" w:rsidRPr="004436EB">
          <w:rPr>
            <w:rFonts w:asciiTheme="minorHAnsi" w:hAnsiTheme="minorHAnsi"/>
            <w:sz w:val="20"/>
            <w:szCs w:val="20"/>
            <w:rPrChange w:id="1457" w:author="Autor">
              <w:rPr>
                <w:rFonts w:asciiTheme="minorHAnsi" w:hAnsiTheme="minorHAnsi"/>
                <w:color w:val="FF0000"/>
                <w:sz w:val="20"/>
                <w:szCs w:val="20"/>
              </w:rPr>
            </w:rPrChange>
          </w:rPr>
          <w:t xml:space="preserve">, pričom </w:t>
        </w:r>
        <w:del w:id="1458" w:author="Autor">
          <w:r w:rsidR="009B7F97" w:rsidRPr="004436EB">
            <w:rPr>
              <w:rFonts w:asciiTheme="minorHAnsi" w:hAnsiTheme="minorHAnsi"/>
              <w:sz w:val="20"/>
              <w:szCs w:val="20"/>
              <w:rPrChange w:id="1459" w:author="Autor">
                <w:rPr>
                  <w:rFonts w:asciiTheme="minorHAnsi" w:hAnsiTheme="minorHAnsi"/>
                  <w:color w:val="FF0000"/>
                  <w:sz w:val="20"/>
                  <w:szCs w:val="20"/>
                </w:rPr>
              </w:rPrChange>
            </w:rPr>
            <w:delText>časť</w:delText>
          </w:r>
        </w:del>
        <w:r w:rsidR="009B7F97" w:rsidRPr="004436EB">
          <w:rPr>
            <w:rFonts w:asciiTheme="minorHAnsi" w:hAnsiTheme="minorHAnsi"/>
            <w:sz w:val="20"/>
            <w:szCs w:val="20"/>
            <w:rPrChange w:id="1460" w:author="Autor">
              <w:rPr>
                <w:rFonts w:asciiTheme="minorHAnsi" w:hAnsiTheme="minorHAnsi"/>
                <w:color w:val="FF0000"/>
                <w:sz w:val="20"/>
                <w:szCs w:val="20"/>
              </w:rPr>
            </w:rPrChange>
          </w:rPr>
          <w:t xml:space="preserve">je povinný jednotlivé časti dokumentácie </w:t>
        </w:r>
        <w:del w:id="1461" w:author="Autor">
          <w:r w:rsidR="009B7F97" w:rsidRPr="004436EB">
            <w:rPr>
              <w:rFonts w:asciiTheme="minorHAnsi" w:hAnsiTheme="minorHAnsi"/>
              <w:sz w:val="20"/>
              <w:szCs w:val="20"/>
              <w:rPrChange w:id="1462" w:author="Autor">
                <w:rPr>
                  <w:rFonts w:asciiTheme="minorHAnsi" w:hAnsiTheme="minorHAnsi"/>
                  <w:color w:val="FF0000"/>
                  <w:sz w:val="20"/>
                  <w:szCs w:val="20"/>
                </w:rPr>
              </w:rPrChange>
            </w:rPr>
            <w:delText>je povinný predložiť aj cez ITMS 2014+. Určenie</w:delText>
          </w:r>
        </w:del>
        <w:r w:rsidR="009B7F97" w:rsidRPr="004436EB">
          <w:rPr>
            <w:rFonts w:asciiTheme="minorHAnsi" w:hAnsiTheme="minorHAnsi"/>
            <w:sz w:val="20"/>
            <w:szCs w:val="20"/>
            <w:rPrChange w:id="1463" w:author="Autor">
              <w:rPr>
                <w:rFonts w:asciiTheme="minorHAnsi" w:hAnsiTheme="minorHAnsi"/>
                <w:color w:val="FF0000"/>
                <w:sz w:val="20"/>
                <w:szCs w:val="20"/>
              </w:rPr>
            </w:rPrChange>
          </w:rPr>
          <w:t xml:space="preserve">evidovať do ITMS2014+ samostatne, aby celkový objem dát za jednu prílohu neprekročil 100 MB. Minimálny rozsah dokumentácie, ktorú prijímateľ povinne predkladá cez </w:t>
        </w:r>
        <w:del w:id="1464" w:author="Autor">
          <w:r w:rsidR="009B7F97" w:rsidRPr="004436EB">
            <w:rPr>
              <w:rFonts w:asciiTheme="minorHAnsi" w:hAnsiTheme="minorHAnsi"/>
              <w:sz w:val="20"/>
              <w:szCs w:val="20"/>
              <w:rPrChange w:id="1465" w:author="Autor">
                <w:rPr>
                  <w:rFonts w:asciiTheme="minorHAnsi" w:hAnsiTheme="minorHAnsi"/>
                  <w:color w:val="FF0000"/>
                  <w:sz w:val="20"/>
                  <w:szCs w:val="20"/>
                </w:rPr>
              </w:rPrChange>
            </w:rPr>
            <w:delText>ITMS 2014</w:delText>
          </w:r>
        </w:del>
        <w:r w:rsidR="009B7F97" w:rsidRPr="004436EB">
          <w:rPr>
            <w:rFonts w:asciiTheme="minorHAnsi" w:hAnsiTheme="minorHAnsi"/>
            <w:sz w:val="20"/>
            <w:szCs w:val="20"/>
            <w:rPrChange w:id="1466" w:author="Autor">
              <w:rPr>
                <w:rFonts w:asciiTheme="minorHAnsi" w:hAnsiTheme="minorHAnsi"/>
                <w:color w:val="FF0000"/>
                <w:sz w:val="20"/>
                <w:szCs w:val="20"/>
              </w:rPr>
            </w:rPrChange>
          </w:rPr>
          <w:t xml:space="preserve">ITMS2014+ je definovaný rozsahom dokumentácie zverejňovanej v profile podľa § 64 ZVO v závislosti od hodnoty a typu zákazky (pozn. uvedená povinnosť platí pre všetkých prijímateľov a nevzťahuje sa na informácie podľa </w:t>
        </w:r>
        <w:del w:id="1467" w:author="Autor">
          <w:r w:rsidR="009B7F97" w:rsidRPr="004436EB">
            <w:rPr>
              <w:rFonts w:asciiTheme="minorHAnsi" w:hAnsiTheme="minorHAnsi"/>
              <w:sz w:val="20"/>
              <w:szCs w:val="20"/>
              <w:rPrChange w:id="1468" w:author="Autor">
                <w:rPr>
                  <w:rFonts w:asciiTheme="minorHAnsi" w:hAnsiTheme="minorHAnsi"/>
                  <w:color w:val="FF0000"/>
                  <w:sz w:val="20"/>
                  <w:szCs w:val="20"/>
                </w:rPr>
              </w:rPrChange>
            </w:rPr>
            <w:delText xml:space="preserve">              </w:delText>
          </w:r>
        </w:del>
        <w:r w:rsidR="009B7F97" w:rsidRPr="004436EB">
          <w:rPr>
            <w:rFonts w:asciiTheme="minorHAnsi" w:hAnsiTheme="minorHAnsi"/>
            <w:sz w:val="20"/>
            <w:szCs w:val="20"/>
            <w:rPrChange w:id="1469" w:author="Autor">
              <w:rPr>
                <w:rFonts w:asciiTheme="minorHAnsi" w:hAnsiTheme="minorHAnsi"/>
                <w:color w:val="FF0000"/>
                <w:sz w:val="20"/>
                <w:szCs w:val="20"/>
              </w:rPr>
            </w:rPrChange>
          </w:rPr>
          <w:t>§ 64 ods. 1 písm. d) a písm. e) ZVO).</w:t>
        </w:r>
        <w:del w:id="1470" w:author="Autor">
          <w:r w:rsidR="009B7F97" w:rsidRPr="004436EB">
            <w:rPr>
              <w:rFonts w:asciiTheme="minorHAnsi" w:hAnsiTheme="minorHAnsi"/>
              <w:sz w:val="20"/>
              <w:szCs w:val="20"/>
              <w:rPrChange w:id="1471" w:author="Autor">
                <w:rPr>
                  <w:rFonts w:asciiTheme="minorHAnsi" w:hAnsiTheme="minorHAnsi"/>
                  <w:color w:val="FF0000"/>
                  <w:sz w:val="20"/>
                  <w:szCs w:val="20"/>
                </w:rPr>
              </w:rPrChange>
            </w:rPr>
            <w:delText xml:space="preserve"> V prípade ponúk jednotlivých uchádzačov, je povinnosťou prijímateľa predložiť cez ITMS 2014+ iba ponuku úspešného uchádzača.</w:delText>
          </w:r>
        </w:del>
        <w:r w:rsidR="009B7F97" w:rsidRPr="004436EB">
          <w:rPr>
            <w:rFonts w:asciiTheme="minorHAnsi" w:hAnsiTheme="minorHAnsi"/>
            <w:sz w:val="20"/>
            <w:szCs w:val="20"/>
            <w:rPrChange w:id="1472" w:author="Autor">
              <w:rPr>
                <w:rFonts w:asciiTheme="minorHAnsi" w:hAnsiTheme="minorHAnsi"/>
                <w:color w:val="FF0000"/>
                <w:sz w:val="20"/>
                <w:szCs w:val="20"/>
              </w:rPr>
            </w:rPrChange>
          </w:rPr>
          <w:t xml:space="preserve"> </w:t>
        </w:r>
        <w:del w:id="1473" w:author="Autor">
          <w:r w:rsidR="009B7F97" w:rsidRPr="004436EB">
            <w:rPr>
              <w:rFonts w:asciiTheme="minorHAnsi" w:hAnsiTheme="minorHAnsi"/>
              <w:sz w:val="20"/>
              <w:szCs w:val="20"/>
              <w:rPrChange w:id="1474" w:author="Autor">
                <w:rPr>
                  <w:rFonts w:asciiTheme="minorHAnsi" w:hAnsiTheme="minorHAnsi"/>
                  <w:color w:val="FF0000"/>
                  <w:sz w:val="20"/>
                  <w:szCs w:val="20"/>
                </w:rPr>
              </w:rPrChange>
            </w:rPr>
            <w:delText xml:space="preserve">Vo svojom podaní je prijímateľ povinný uviesť, ktorú dokumentáciu predkladá v písomnej podobe, ktorú v elektronickej podobe (napr. na CD/DVD) a ktorú predkladá cez ITMS 2014+. Lehoty uvedené v tejto podkapitole začínajú plynúť od doručenia písomnej dokumentácie. </w:delText>
          </w:r>
        </w:del>
        <w:r w:rsidR="009B7F97" w:rsidRPr="004436EB">
          <w:rPr>
            <w:rFonts w:asciiTheme="minorHAnsi" w:hAnsiTheme="minorHAnsi"/>
            <w:sz w:val="20"/>
            <w:szCs w:val="20"/>
            <w:rPrChange w:id="1475" w:author="Autor">
              <w:rPr>
                <w:rFonts w:asciiTheme="minorHAnsi" w:hAnsiTheme="minorHAnsi"/>
                <w:color w:val="FF0000"/>
                <w:sz w:val="20"/>
                <w:szCs w:val="20"/>
              </w:rPr>
            </w:rPrChange>
          </w:rPr>
          <w:t>Pre potreby kontroly/finančnej kontroly VO prijímateľ predkladá na RO kópiu originálnej dokumentácie</w:t>
        </w:r>
        <w:del w:id="1476" w:author="Autor">
          <w:r w:rsidR="009B7F97" w:rsidRPr="004436EB">
            <w:rPr>
              <w:rFonts w:asciiTheme="minorHAnsi" w:hAnsiTheme="minorHAnsi"/>
              <w:sz w:val="20"/>
              <w:szCs w:val="20"/>
              <w:rPrChange w:id="1477" w:author="Autor">
                <w:rPr>
                  <w:rFonts w:asciiTheme="minorHAnsi" w:hAnsiTheme="minorHAnsi"/>
                  <w:color w:val="FF0000"/>
                  <w:sz w:val="20"/>
                  <w:szCs w:val="20"/>
                </w:rPr>
              </w:rPrChange>
            </w:rPr>
            <w:delText>. Aj</w:delText>
          </w:r>
        </w:del>
        <w:r w:rsidR="009B7F97" w:rsidRPr="004436EB">
          <w:rPr>
            <w:rFonts w:asciiTheme="minorHAnsi" w:hAnsiTheme="minorHAnsi"/>
            <w:sz w:val="20"/>
            <w:szCs w:val="20"/>
            <w:rPrChange w:id="1478" w:author="Autor">
              <w:rPr>
                <w:rFonts w:asciiTheme="minorHAnsi" w:hAnsiTheme="minorHAnsi"/>
                <w:color w:val="FF0000"/>
                <w:sz w:val="20"/>
                <w:szCs w:val="20"/>
              </w:rPr>
            </w:rPrChange>
          </w:rPr>
          <w:t xml:space="preserve">, pričom dokumentácia predložená elektronicky </w:t>
        </w:r>
        <w:del w:id="1479" w:author="Autor">
          <w:r w:rsidR="009B7F97" w:rsidRPr="004436EB">
            <w:rPr>
              <w:rFonts w:asciiTheme="minorHAnsi" w:hAnsiTheme="minorHAnsi"/>
              <w:sz w:val="20"/>
              <w:szCs w:val="20"/>
              <w:rPrChange w:id="1480" w:author="Autor">
                <w:rPr>
                  <w:rFonts w:asciiTheme="minorHAnsi" w:hAnsiTheme="minorHAnsi"/>
                  <w:color w:val="FF0000"/>
                  <w:sz w:val="20"/>
                  <w:szCs w:val="20"/>
                </w:rPr>
              </w:rPrChange>
            </w:rPr>
            <w:delText xml:space="preserve">(teda aj </w:delText>
          </w:r>
        </w:del>
        <w:r w:rsidR="009B7F97" w:rsidRPr="004436EB">
          <w:rPr>
            <w:rFonts w:asciiTheme="minorHAnsi" w:hAnsiTheme="minorHAnsi"/>
            <w:sz w:val="20"/>
            <w:szCs w:val="20"/>
            <w:rPrChange w:id="1481" w:author="Autor">
              <w:rPr>
                <w:rFonts w:asciiTheme="minorHAnsi" w:hAnsiTheme="minorHAnsi"/>
                <w:color w:val="FF0000"/>
                <w:sz w:val="20"/>
                <w:szCs w:val="20"/>
              </w:rPr>
            </w:rPrChange>
          </w:rPr>
          <w:t xml:space="preserve">cez </w:t>
        </w:r>
        <w:del w:id="1482" w:author="Autor">
          <w:r w:rsidR="009B7F97" w:rsidRPr="004436EB">
            <w:rPr>
              <w:rFonts w:asciiTheme="minorHAnsi" w:hAnsiTheme="minorHAnsi"/>
              <w:sz w:val="20"/>
              <w:szCs w:val="20"/>
              <w:rPrChange w:id="1483" w:author="Autor">
                <w:rPr>
                  <w:rFonts w:asciiTheme="minorHAnsi" w:hAnsiTheme="minorHAnsi"/>
                  <w:color w:val="FF0000"/>
                  <w:sz w:val="20"/>
                  <w:szCs w:val="20"/>
                </w:rPr>
              </w:rPrChange>
            </w:rPr>
            <w:delText>ITMS 2014+)</w:delText>
          </w:r>
        </w:del>
        <w:r w:rsidR="009B7F97" w:rsidRPr="004436EB">
          <w:rPr>
            <w:rFonts w:asciiTheme="minorHAnsi" w:hAnsiTheme="minorHAnsi"/>
            <w:sz w:val="20"/>
            <w:szCs w:val="20"/>
            <w:rPrChange w:id="1484" w:author="Autor">
              <w:rPr>
                <w:rFonts w:asciiTheme="minorHAnsi" w:hAnsiTheme="minorHAnsi"/>
                <w:color w:val="FF0000"/>
                <w:sz w:val="20"/>
                <w:szCs w:val="20"/>
              </w:rPr>
            </w:rPrChange>
          </w:rPr>
          <w:t xml:space="preserve">ITMS2014+ sa pre potreby kontroly/finančnej kontroly VO považuje za kópiu originálnej dokumentácie. Súčasne s dokumentáciou </w:t>
        </w:r>
        <w:r w:rsidR="009B7F97" w:rsidRPr="004436EB">
          <w:rPr>
            <w:rFonts w:asciiTheme="minorHAnsi" w:hAnsiTheme="minorHAnsi"/>
            <w:b/>
            <w:sz w:val="20"/>
            <w:szCs w:val="20"/>
            <w:rPrChange w:id="1485" w:author="Autor">
              <w:rPr>
                <w:rFonts w:asciiTheme="minorHAnsi" w:hAnsiTheme="minorHAnsi"/>
                <w:color w:val="FF0000"/>
                <w:sz w:val="20"/>
                <w:szCs w:val="20"/>
              </w:rPr>
            </w:rPrChange>
          </w:rPr>
          <w:t>predkladá</w:t>
        </w:r>
        <w:r w:rsidR="009B7F97" w:rsidRPr="004436EB">
          <w:rPr>
            <w:rFonts w:asciiTheme="minorHAnsi" w:hAnsiTheme="minorHAnsi"/>
            <w:sz w:val="20"/>
            <w:szCs w:val="20"/>
            <w:rPrChange w:id="1486" w:author="Autor">
              <w:rPr>
                <w:rFonts w:asciiTheme="minorHAnsi" w:hAnsiTheme="minorHAnsi"/>
                <w:color w:val="FF0000"/>
                <w:sz w:val="20"/>
                <w:szCs w:val="20"/>
              </w:rPr>
            </w:rPrChange>
          </w:rPr>
          <w:t xml:space="preserve"> na RO prijímateľ aj </w:t>
        </w:r>
        <w:r w:rsidR="009B7F97" w:rsidRPr="004436EB">
          <w:rPr>
            <w:rFonts w:asciiTheme="minorHAnsi" w:hAnsiTheme="minorHAnsi"/>
            <w:b/>
            <w:sz w:val="20"/>
            <w:szCs w:val="20"/>
            <w:rPrChange w:id="1487" w:author="Autor">
              <w:rPr>
                <w:rFonts w:asciiTheme="minorHAnsi" w:hAnsiTheme="minorHAnsi"/>
                <w:color w:val="FF0000"/>
                <w:sz w:val="20"/>
                <w:szCs w:val="20"/>
              </w:rPr>
            </w:rPrChange>
          </w:rPr>
          <w:t>čestné vyhlásenie</w:t>
        </w:r>
        <w:r w:rsidR="009B7F97" w:rsidRPr="004436EB">
          <w:rPr>
            <w:rFonts w:asciiTheme="minorHAnsi" w:hAnsiTheme="minorHAnsi"/>
            <w:sz w:val="20"/>
            <w:szCs w:val="20"/>
            <w:rPrChange w:id="1488" w:author="Autor">
              <w:rPr>
                <w:rFonts w:asciiTheme="minorHAnsi" w:hAnsiTheme="minorHAnsi"/>
                <w:color w:val="FF0000"/>
                <w:sz w:val="20"/>
                <w:szCs w:val="20"/>
              </w:rPr>
            </w:rPrChange>
          </w:rPr>
          <w:t xml:space="preserve">, v rámci ktorého jasne identifikuje projekt a predkladané VO. </w:t>
        </w:r>
        <w:r w:rsidR="009B7F97" w:rsidRPr="004436EB">
          <w:rPr>
            <w:rFonts w:asciiTheme="minorHAnsi" w:hAnsiTheme="minorHAnsi"/>
            <w:b/>
            <w:sz w:val="20"/>
            <w:szCs w:val="20"/>
            <w:rPrChange w:id="1489" w:author="Autor">
              <w:rPr>
                <w:rFonts w:asciiTheme="minorHAnsi" w:hAnsiTheme="minorHAnsi"/>
                <w:color w:val="FF0000"/>
                <w:sz w:val="20"/>
                <w:szCs w:val="20"/>
              </w:rPr>
            </w:rPrChange>
          </w:rPr>
          <w:t xml:space="preserve">Súčasťou tohto </w:t>
        </w:r>
        <w:del w:id="1490" w:author="Autor">
          <w:r w:rsidR="009B7F97" w:rsidRPr="004436EB">
            <w:rPr>
              <w:rFonts w:asciiTheme="minorHAnsi" w:hAnsiTheme="minorHAnsi"/>
              <w:b/>
              <w:sz w:val="20"/>
              <w:szCs w:val="20"/>
              <w:rPrChange w:id="1491" w:author="Autor">
                <w:rPr>
                  <w:rFonts w:asciiTheme="minorHAnsi" w:hAnsiTheme="minorHAnsi"/>
                  <w:color w:val="FF0000"/>
                  <w:sz w:val="20"/>
                  <w:szCs w:val="20"/>
                </w:rPr>
              </w:rPrChange>
            </w:rPr>
            <w:delText>dokumentu</w:delText>
          </w:r>
        </w:del>
        <w:r w:rsidR="009B7F97" w:rsidRPr="004436EB">
          <w:rPr>
            <w:rFonts w:asciiTheme="minorHAnsi" w:hAnsiTheme="minorHAnsi"/>
            <w:b/>
            <w:sz w:val="20"/>
            <w:szCs w:val="20"/>
            <w:rPrChange w:id="1492" w:author="Autor">
              <w:rPr>
                <w:rFonts w:asciiTheme="minorHAnsi" w:hAnsiTheme="minorHAnsi"/>
                <w:color w:val="FF0000"/>
                <w:sz w:val="20"/>
                <w:szCs w:val="20"/>
              </w:rPr>
            </w:rPrChange>
          </w:rPr>
          <w:t xml:space="preserve">čestného vyhlásenia je súpis všetkej predkladanej dokumentácie </w:t>
        </w:r>
        <w:del w:id="1493" w:author="Autor">
          <w:r w:rsidR="009B7F97" w:rsidRPr="004436EB">
            <w:rPr>
              <w:rFonts w:asciiTheme="minorHAnsi" w:hAnsiTheme="minorHAnsi"/>
              <w:b/>
              <w:sz w:val="20"/>
              <w:szCs w:val="20"/>
              <w:rPrChange w:id="1494" w:author="Autor">
                <w:rPr>
                  <w:rFonts w:asciiTheme="minorHAnsi" w:hAnsiTheme="minorHAnsi"/>
                  <w:color w:val="FF0000"/>
                  <w:sz w:val="20"/>
                  <w:szCs w:val="20"/>
                </w:rPr>
              </w:rPrChange>
            </w:rPr>
            <w:delText>vrátane dokumentácie predloženej elektronicky</w:delText>
          </w:r>
        </w:del>
        <w:r w:rsidR="009B7F97" w:rsidRPr="004436EB">
          <w:rPr>
            <w:rFonts w:asciiTheme="minorHAnsi" w:hAnsiTheme="minorHAnsi"/>
            <w:b/>
            <w:sz w:val="20"/>
            <w:szCs w:val="20"/>
            <w:rPrChange w:id="1495" w:author="Autor">
              <w:rPr>
                <w:rFonts w:asciiTheme="minorHAnsi" w:hAnsiTheme="minorHAnsi"/>
                <w:color w:val="FF0000"/>
                <w:sz w:val="20"/>
                <w:szCs w:val="20"/>
              </w:rPr>
            </w:rPrChange>
          </w:rPr>
          <w:t>cez ITMS 2014+</w:t>
        </w:r>
        <w:r w:rsidR="009B7F97" w:rsidRPr="004436EB">
          <w:rPr>
            <w:rFonts w:asciiTheme="minorHAnsi" w:hAnsiTheme="minorHAnsi"/>
            <w:sz w:val="20"/>
            <w:szCs w:val="20"/>
            <w:rPrChange w:id="1496" w:author="Autor">
              <w:rPr>
                <w:rFonts w:asciiTheme="minorHAnsi" w:hAnsiTheme="minorHAnsi"/>
                <w:color w:val="FF0000"/>
                <w:sz w:val="20"/>
                <w:szCs w:val="20"/>
              </w:rPr>
            </w:rPrChange>
          </w:rPr>
          <w:t xml:space="preserve"> </w:t>
        </w:r>
        <w:r w:rsidR="009B7F97" w:rsidRPr="004436EB">
          <w:rPr>
            <w:rFonts w:asciiTheme="minorHAnsi" w:hAnsiTheme="minorHAnsi"/>
            <w:b/>
            <w:sz w:val="20"/>
            <w:szCs w:val="20"/>
            <w:rPrChange w:id="1497" w:author="Autor">
              <w:rPr>
                <w:rFonts w:asciiTheme="minorHAnsi" w:hAnsiTheme="minorHAnsi"/>
                <w:color w:val="FF0000"/>
                <w:sz w:val="20"/>
                <w:szCs w:val="20"/>
              </w:rPr>
            </w:rPrChange>
          </w:rPr>
          <w:t>a vyhlásenie, že dokumentácia predložená na kontrolu VO je úplná, kompletná a je totožná s originálom dokumentácie z VO</w:t>
        </w:r>
        <w:r w:rsidR="009B7F97" w:rsidRPr="004436EB">
          <w:rPr>
            <w:rFonts w:asciiTheme="minorHAnsi" w:hAnsiTheme="minorHAnsi"/>
            <w:sz w:val="20"/>
            <w:szCs w:val="20"/>
            <w:rPrChange w:id="1498" w:author="Autor">
              <w:rPr>
                <w:rFonts w:asciiTheme="minorHAnsi" w:hAnsiTheme="minorHAnsi"/>
                <w:color w:val="FF0000"/>
                <w:sz w:val="20"/>
                <w:szCs w:val="20"/>
              </w:rPr>
            </w:rPrChange>
          </w:rPr>
          <w:t xml:space="preserve">. Zároveň prijímateľ prehlási, že si je vedomý, že na základe predloženej dokumentácie RO rozhodne o pripustení, nepripustení výdavkov súvisiacich s predmetným VO do financovania, o ex ante finančnej oprave, resp. </w:t>
        </w:r>
        <w:del w:id="1499" w:author="Autor">
          <w:r w:rsidR="009B7F97" w:rsidRPr="004436EB">
            <w:rPr>
              <w:rFonts w:asciiTheme="minorHAnsi" w:hAnsiTheme="minorHAnsi"/>
              <w:sz w:val="20"/>
              <w:szCs w:val="20"/>
              <w:rPrChange w:id="1500" w:author="Autor">
                <w:rPr>
                  <w:rFonts w:asciiTheme="minorHAnsi" w:hAnsiTheme="minorHAnsi"/>
                  <w:color w:val="FF0000"/>
                  <w:sz w:val="20"/>
                  <w:szCs w:val="20"/>
                </w:rPr>
              </w:rPrChange>
            </w:rPr>
            <w:delText xml:space="preserve">                        </w:delText>
          </w:r>
        </w:del>
        <w:r w:rsidR="009B7F97" w:rsidRPr="004436EB">
          <w:rPr>
            <w:rFonts w:asciiTheme="minorHAnsi" w:hAnsiTheme="minorHAnsi"/>
            <w:sz w:val="20"/>
            <w:szCs w:val="20"/>
            <w:rPrChange w:id="1501" w:author="Autor">
              <w:rPr>
                <w:rFonts w:asciiTheme="minorHAnsi" w:hAnsiTheme="minorHAnsi"/>
                <w:color w:val="FF0000"/>
                <w:sz w:val="20"/>
                <w:szCs w:val="20"/>
              </w:rPr>
            </w:rPrChange>
          </w:rPr>
          <w:t xml:space="preserve">o ďalších krokoch, ktoré budú potrebné na základe zistení  RO v rámci kontroly tejto dokumentácie. </w:t>
        </w:r>
        <w:del w:id="1502" w:author="Autor">
          <w:r w:rsidR="009B7F97" w:rsidRPr="004436EB">
            <w:rPr>
              <w:rFonts w:asciiTheme="minorHAnsi" w:hAnsiTheme="minorHAnsi"/>
              <w:b/>
              <w:sz w:val="20"/>
              <w:szCs w:val="20"/>
              <w:rPrChange w:id="1503" w:author="Autor">
                <w:rPr>
                  <w:rFonts w:asciiTheme="minorHAnsi" w:hAnsiTheme="minorHAnsi"/>
                  <w:color w:val="FF0000"/>
                  <w:sz w:val="20"/>
                  <w:szCs w:val="20"/>
                </w:rPr>
              </w:rPrChange>
            </w:rPr>
            <w:delText>Čestné vyhlásenie sa rovnako vzťahuje na dokumentáciu predloženú elektronicky v rámci</w:delText>
          </w:r>
        </w:del>
        <w:r w:rsidR="009B7F97" w:rsidRPr="004436EB">
          <w:rPr>
            <w:rFonts w:asciiTheme="minorHAnsi" w:hAnsiTheme="minorHAnsi"/>
            <w:b/>
            <w:sz w:val="20"/>
            <w:szCs w:val="20"/>
            <w:rPrChange w:id="1504" w:author="Autor">
              <w:rPr>
                <w:rFonts w:asciiTheme="minorHAnsi" w:hAnsiTheme="minorHAnsi"/>
                <w:color w:val="FF0000"/>
                <w:sz w:val="20"/>
                <w:szCs w:val="20"/>
              </w:rPr>
            </w:rPrChange>
          </w:rPr>
          <w:t>V prípade, že dokumentácia predložená cez ITMS 2014</w:t>
        </w:r>
        <w:del w:id="1505" w:author="Autor">
          <w:r w:rsidR="009B7F97" w:rsidRPr="004436EB">
            <w:rPr>
              <w:rFonts w:asciiTheme="minorHAnsi" w:hAnsiTheme="minorHAnsi"/>
              <w:b/>
              <w:sz w:val="20"/>
              <w:szCs w:val="20"/>
              <w:rPrChange w:id="1506" w:author="Autor">
                <w:rPr>
                  <w:rFonts w:asciiTheme="minorHAnsi" w:hAnsiTheme="minorHAnsi"/>
                  <w:color w:val="FF0000"/>
                  <w:sz w:val="20"/>
                  <w:szCs w:val="20"/>
                </w:rPr>
              </w:rPrChange>
            </w:rPr>
            <w:delText>+. Uvedené pravidlá sa rovnako vzťahujú</w:delText>
          </w:r>
        </w:del>
        <w:r w:rsidR="009B7F97" w:rsidRPr="004436EB">
          <w:rPr>
            <w:rFonts w:asciiTheme="minorHAnsi" w:hAnsiTheme="minorHAnsi"/>
            <w:b/>
            <w:sz w:val="20"/>
            <w:szCs w:val="20"/>
            <w:rPrChange w:id="1507" w:author="Autor">
              <w:rPr>
                <w:rFonts w:asciiTheme="minorHAnsi" w:hAnsiTheme="minorHAnsi"/>
                <w:color w:val="FF0000"/>
                <w:sz w:val="20"/>
                <w:szCs w:val="20"/>
              </w:rPr>
            </w:rPrChange>
          </w:rPr>
          <w:t xml:space="preserve">+ nie je kompletná, prijímateľ je povinný predložiť aj </w:t>
        </w:r>
        <w:del w:id="1508" w:author="Autor">
          <w:r w:rsidR="009B7F97" w:rsidRPr="004436EB">
            <w:rPr>
              <w:rFonts w:asciiTheme="minorHAnsi" w:hAnsiTheme="minorHAnsi"/>
              <w:b/>
              <w:sz w:val="20"/>
              <w:szCs w:val="20"/>
              <w:rPrChange w:id="1509" w:author="Autor">
                <w:rPr>
                  <w:rFonts w:asciiTheme="minorHAnsi" w:hAnsiTheme="minorHAnsi"/>
                  <w:color w:val="FF0000"/>
                  <w:sz w:val="20"/>
                  <w:szCs w:val="20"/>
                </w:rPr>
              </w:rPrChange>
            </w:rPr>
            <w:delText>na dopĺňanie</w:delText>
          </w:r>
        </w:del>
        <w:r w:rsidR="009B7F97" w:rsidRPr="004436EB">
          <w:rPr>
            <w:rFonts w:asciiTheme="minorHAnsi" w:hAnsiTheme="minorHAnsi"/>
            <w:b/>
            <w:sz w:val="20"/>
            <w:szCs w:val="20"/>
            <w:rPrChange w:id="1510" w:author="Autor">
              <w:rPr>
                <w:rFonts w:asciiTheme="minorHAnsi" w:hAnsiTheme="minorHAnsi"/>
                <w:color w:val="FF0000"/>
                <w:sz w:val="20"/>
                <w:szCs w:val="20"/>
              </w:rPr>
            </w:rPrChange>
          </w:rPr>
          <w:t>chýbajúcu časť dokumentácie</w:t>
        </w:r>
        <w:del w:id="1511" w:author="Autor">
          <w:r w:rsidR="009B7F97" w:rsidRPr="004436EB">
            <w:rPr>
              <w:rFonts w:asciiTheme="minorHAnsi" w:hAnsiTheme="minorHAnsi"/>
              <w:b/>
              <w:sz w:val="20"/>
              <w:szCs w:val="20"/>
              <w:rPrChange w:id="1512" w:author="Autor">
                <w:rPr>
                  <w:rFonts w:asciiTheme="minorHAnsi" w:hAnsiTheme="minorHAnsi"/>
                  <w:color w:val="FF0000"/>
                  <w:sz w:val="20"/>
                  <w:szCs w:val="20"/>
                </w:rPr>
              </w:rPrChange>
            </w:rPr>
            <w:delText xml:space="preserve">. </w:delText>
          </w:r>
        </w:del>
        <w:r w:rsidR="009B7F97" w:rsidRPr="004436EB">
          <w:rPr>
            <w:rFonts w:asciiTheme="minorHAnsi" w:hAnsiTheme="minorHAnsi"/>
            <w:b/>
            <w:sz w:val="20"/>
            <w:szCs w:val="20"/>
            <w:rPrChange w:id="1513" w:author="Autor">
              <w:rPr>
                <w:rFonts w:asciiTheme="minorHAnsi" w:hAnsiTheme="minorHAnsi"/>
                <w:color w:val="FF0000"/>
                <w:sz w:val="20"/>
                <w:szCs w:val="20"/>
              </w:rPr>
            </w:rPrChange>
          </w:rPr>
          <w:t xml:space="preserve"> cez ITMS 2014+ na základe žiadosti RO o doplnenie dokumentácie doručenej prostredníctvom elektronickej schránky alebo písomne (listinne alebo mailom). Uvedené sa týka aj prípadov, keď je dokumentácia predložená cez ITMS 2014+ nečitateľná alebo poškodená.</w:t>
        </w:r>
      </w:ins>
    </w:p>
    <w:p w:rsidR="001008A7" w:rsidDel="009B7F97" w:rsidRDefault="001008A7" w:rsidP="009B7F97">
      <w:pPr>
        <w:pStyle w:val="Odsekzoznamu"/>
        <w:numPr>
          <w:ilvl w:val="0"/>
          <w:numId w:val="1"/>
        </w:numPr>
        <w:jc w:val="both"/>
        <w:rPr>
          <w:del w:id="1514" w:author="Autor"/>
          <w:rFonts w:asciiTheme="minorHAnsi" w:hAnsiTheme="minorHAnsi"/>
          <w:sz w:val="20"/>
          <w:szCs w:val="20"/>
        </w:rPr>
      </w:pPr>
    </w:p>
    <w:p w:rsidR="00DC6A66" w:rsidRPr="009B7F97" w:rsidRDefault="00702A93" w:rsidP="009B7F97">
      <w:pPr>
        <w:pStyle w:val="Odsekzoznamu"/>
        <w:numPr>
          <w:ilvl w:val="0"/>
          <w:numId w:val="1"/>
        </w:numPr>
        <w:jc w:val="both"/>
        <w:rPr>
          <w:rFonts w:asciiTheme="minorHAnsi" w:hAnsiTheme="minorHAnsi"/>
          <w:sz w:val="20"/>
          <w:szCs w:val="20"/>
        </w:rPr>
      </w:pPr>
      <w:r w:rsidRPr="009B7F97">
        <w:rPr>
          <w:rFonts w:asciiTheme="minorHAnsi" w:hAnsiTheme="minorHAnsi"/>
          <w:b/>
          <w:sz w:val="20"/>
          <w:szCs w:val="20"/>
        </w:rPr>
        <w:t xml:space="preserve">Lehoty   </w:t>
      </w:r>
      <w:r w:rsidRPr="006672BA">
        <w:rPr>
          <w:rFonts w:asciiTheme="minorHAnsi" w:hAnsiTheme="minorHAnsi"/>
          <w:b/>
          <w:sz w:val="20"/>
          <w:szCs w:val="20"/>
        </w:rPr>
        <w:t xml:space="preserve">začínajú    plynúť </w:t>
      </w:r>
      <w:r w:rsidRPr="00B20222">
        <w:rPr>
          <w:rFonts w:asciiTheme="minorHAnsi" w:hAnsiTheme="minorHAnsi"/>
          <w:b/>
          <w:sz w:val="20"/>
          <w:szCs w:val="20"/>
        </w:rPr>
        <w:t xml:space="preserve"> od doručenia písomnej dokumentácie</w:t>
      </w:r>
      <w:r w:rsidR="00D76BDC" w:rsidRPr="004A0B3D">
        <w:rPr>
          <w:rFonts w:asciiTheme="minorHAnsi" w:hAnsiTheme="minorHAnsi"/>
          <w:b/>
          <w:sz w:val="20"/>
          <w:szCs w:val="20"/>
        </w:rPr>
        <w:t xml:space="preserve"> (pozn. lehoty sa počítajú  </w:t>
      </w:r>
      <w:r w:rsidR="00D76BDC" w:rsidRPr="004A0B3D">
        <w:rPr>
          <w:rFonts w:asciiTheme="minorHAnsi" w:hAnsiTheme="minorHAnsi"/>
          <w:b/>
          <w:sz w:val="20"/>
          <w:szCs w:val="20"/>
        </w:rPr>
        <w:br/>
        <w:t>od nasledujúceho dňa po jej doručení RO)</w:t>
      </w:r>
      <w:r w:rsidRPr="004A0B3D">
        <w:rPr>
          <w:rFonts w:asciiTheme="minorHAnsi" w:hAnsiTheme="minorHAnsi"/>
          <w:b/>
          <w:sz w:val="20"/>
          <w:szCs w:val="20"/>
        </w:rPr>
        <w:t>.</w:t>
      </w:r>
      <w:r w:rsidRPr="004A0B3D">
        <w:rPr>
          <w:rFonts w:asciiTheme="minorHAnsi" w:hAnsiTheme="minorHAnsi"/>
          <w:sz w:val="20"/>
          <w:szCs w:val="20"/>
        </w:rPr>
        <w:t xml:space="preserve"> Pre potreby finančnej kontroly VO prijímateľ predkladá na RO </w:t>
      </w:r>
      <w:r w:rsidR="001008A7" w:rsidRPr="001F4F00">
        <w:rPr>
          <w:rFonts w:asciiTheme="minorHAnsi" w:hAnsiTheme="minorHAnsi"/>
          <w:sz w:val="20"/>
          <w:szCs w:val="20"/>
        </w:rPr>
        <w:t xml:space="preserve">OP TP </w:t>
      </w:r>
      <w:r w:rsidRPr="003456AB">
        <w:rPr>
          <w:rFonts w:asciiTheme="minorHAnsi" w:hAnsiTheme="minorHAnsi"/>
          <w:sz w:val="20"/>
          <w:szCs w:val="20"/>
        </w:rPr>
        <w:t xml:space="preserve">kópiu originálnej dokumentácie. Aj dokumentácia predložená elektronicky (teda aj cez ITMS </w:t>
      </w:r>
      <w:r w:rsidRPr="003456AB">
        <w:rPr>
          <w:rFonts w:asciiTheme="minorHAnsi" w:hAnsiTheme="minorHAnsi"/>
          <w:sz w:val="20"/>
          <w:szCs w:val="20"/>
        </w:rPr>
        <w:lastRenderedPageBreak/>
        <w:t>2014+) sa pre potreby finančnej k</w:t>
      </w:r>
      <w:r w:rsidRPr="009B7F97">
        <w:rPr>
          <w:rFonts w:asciiTheme="minorHAnsi" w:hAnsiTheme="minorHAnsi"/>
          <w:sz w:val="20"/>
          <w:szCs w:val="20"/>
        </w:rPr>
        <w:t>ontroly VO</w:t>
      </w:r>
      <w:r w:rsidR="001008A7" w:rsidRPr="009B7F97">
        <w:rPr>
          <w:rFonts w:asciiTheme="minorHAnsi" w:hAnsiTheme="minorHAnsi"/>
          <w:sz w:val="20"/>
          <w:szCs w:val="20"/>
        </w:rPr>
        <w:t xml:space="preserve"> </w:t>
      </w:r>
      <w:r w:rsidRPr="009B7F97">
        <w:rPr>
          <w:rFonts w:asciiTheme="minorHAnsi" w:hAnsiTheme="minorHAnsi"/>
          <w:sz w:val="20"/>
          <w:szCs w:val="20"/>
        </w:rPr>
        <w:t xml:space="preserve">považuje za kópiu originálnej dokumentácie. Súčasne  </w:t>
      </w:r>
      <w:r w:rsidRPr="009B7F97">
        <w:rPr>
          <w:rFonts w:asciiTheme="minorHAnsi" w:hAnsiTheme="minorHAnsi"/>
          <w:b/>
          <w:sz w:val="20"/>
          <w:szCs w:val="20"/>
        </w:rPr>
        <w:t>s dokumentáciou predkladá prijímateľ aj čestné vyhlásenie</w:t>
      </w:r>
      <w:r w:rsidRPr="009B7F97">
        <w:rPr>
          <w:rFonts w:asciiTheme="minorHAnsi" w:hAnsiTheme="minorHAnsi"/>
          <w:sz w:val="20"/>
          <w:szCs w:val="20"/>
        </w:rPr>
        <w:t>, v rámci ktorého jasne identifikuje projekt a predkladané VO. Súčasťou tohto dokumentu je vyhlásenie, že dokumentácia predložená na kontrolu VO je úplná, kompletná a je totožná s originálom dokumentácie z</w:t>
      </w:r>
      <w:r w:rsidR="001008A7" w:rsidRPr="009B7F97">
        <w:rPr>
          <w:rFonts w:asciiTheme="minorHAnsi" w:hAnsiTheme="minorHAnsi"/>
          <w:sz w:val="20"/>
          <w:szCs w:val="20"/>
        </w:rPr>
        <w:t> </w:t>
      </w:r>
      <w:r w:rsidRPr="009B7F97">
        <w:rPr>
          <w:rFonts w:asciiTheme="minorHAnsi" w:hAnsiTheme="minorHAnsi"/>
          <w:sz w:val="20"/>
          <w:szCs w:val="20"/>
        </w:rPr>
        <w:t>VO</w:t>
      </w:r>
      <w:r w:rsidR="001008A7" w:rsidRPr="009B7F97">
        <w:rPr>
          <w:rFonts w:asciiTheme="minorHAnsi" w:hAnsiTheme="minorHAnsi"/>
          <w:sz w:val="20"/>
          <w:szCs w:val="20"/>
        </w:rPr>
        <w:t xml:space="preserve">. </w:t>
      </w:r>
      <w:r w:rsidRPr="009B7F97">
        <w:rPr>
          <w:rFonts w:asciiTheme="minorHAnsi" w:hAnsiTheme="minorHAnsi"/>
          <w:sz w:val="20"/>
          <w:szCs w:val="20"/>
        </w:rPr>
        <w:t xml:space="preserve">Zároveň prijímateľ prehlási, že si je vedomý, že na základe predloženej dokumentácie RO rozhodne o pripustení, nepripustení výdavkov súvisiacich s predmetným VO do financovania, o ex ante finančnej oprave, resp. o ďalších krokoch, ktoré budú potrebné na základe zistení  RO v rámci kontroly tejto dokumentácie. Čestné vyhlásenie sa rovnako vzťahuje na dokumentáciu predloženú elektronicky v rámci ITMS 2014+. </w:t>
      </w:r>
      <w:r w:rsidRPr="009B7F97">
        <w:rPr>
          <w:rFonts w:asciiTheme="minorHAnsi" w:hAnsiTheme="minorHAnsi"/>
          <w:b/>
          <w:sz w:val="20"/>
          <w:szCs w:val="20"/>
        </w:rPr>
        <w:t>Uvedené pravidlá sa rovnako vzťahujú aj na dopĺňanie dokumentácie.</w:t>
      </w:r>
    </w:p>
    <w:p w:rsidR="00702A93" w:rsidRPr="00951C5C" w:rsidRDefault="00DC6A66" w:rsidP="00DC6A66">
      <w:pPr>
        <w:pStyle w:val="Odsekzoznamu"/>
        <w:numPr>
          <w:ilvl w:val="0"/>
          <w:numId w:val="1"/>
        </w:numPr>
        <w:jc w:val="both"/>
        <w:rPr>
          <w:rFonts w:asciiTheme="minorHAnsi" w:hAnsiTheme="minorHAnsi"/>
          <w:sz w:val="20"/>
          <w:szCs w:val="20"/>
        </w:rPr>
      </w:pPr>
      <w:r w:rsidRPr="001A4CEC">
        <w:rPr>
          <w:rFonts w:asciiTheme="minorHAnsi" w:hAnsiTheme="minorHAnsi"/>
          <w:sz w:val="20"/>
          <w:szCs w:val="20"/>
        </w:rPr>
        <w:t>Ak RO vykonáva kontrolu opakovane, kontrolu vykonáva ako administratívnu finančnú kontrolu alebo finančnú kontrolu na mieste. Administratívna finančná kontrola začína prvým úkonom povinnej osoby (prijímateľa) voči oprávnenej osobe (RO). Prvým úkonom povinnej osoby sa v rámci opakovane vykonávanej kontroly môže rozumieť napr. aj predloženie dokumentácie RO (napr. dodatočná dokumentácia k ŽoP/VO a pod.), opakované predloženie súpisu kompletnej dokumentácie na základe žiadosti RO, predloženie výsledku kontroly iného orgánu, ktorý súvisí so skutočnosťami overovanými RO v rámci kontroly, potvrdenie prijímateľa o tom, či nastali/nenastali nové skutočnosti, ktoré by mal RO zohľadniť pri opakovane vykonanej kontrole, ktoré je predložené na základe žiadosti RO. Uvedené je potrebné bližšie upraviť v záväzných dokumentoch určených prijímateľovi. Ak RO OP TP plánuje opakovanú kontrolu vykonať ako administratívnu finančnú kontrolu, informuje RO OP TP Prijímateľa o potrebe vykonať kontrolu opakovane. Ak prijímateľ ako povinná osoba nevykoná úkon, ktorý by mohol byť v zmysle § 20 ods. 1 zákona o finančnej kontrole považovaný za prvý úkon povinnej osoby, potom RO vykoná opakovanú kontrolu ako finančnú kontrolu na mieste. Finančná kontrola na mieste sa vykonáva spravidla na mieste realizácie projektu alebo v priestoroch prijímateľa</w:t>
      </w:r>
      <w:r w:rsidR="00702A93" w:rsidRPr="00951C5C">
        <w:rPr>
          <w:rFonts w:asciiTheme="minorHAnsi" w:hAnsiTheme="minorHAnsi"/>
          <w:sz w:val="20"/>
          <w:szCs w:val="20"/>
        </w:rPr>
        <w:t xml:space="preserve"> </w:t>
      </w:r>
    </w:p>
    <w:p w:rsidR="00702A93" w:rsidRPr="00A72D99" w:rsidRDefault="00702A93" w:rsidP="003305BD">
      <w:pPr>
        <w:pStyle w:val="Odsekzoznamu"/>
        <w:rPr>
          <w:rFonts w:asciiTheme="minorHAnsi" w:hAnsiTheme="minorHAnsi"/>
          <w:sz w:val="20"/>
          <w:szCs w:val="20"/>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515" w:name="_Toc498434208"/>
      <w:bookmarkStart w:id="1516" w:name="_Toc498434209"/>
      <w:bookmarkStart w:id="1517" w:name="_Toc498434320"/>
      <w:bookmarkStart w:id="1518" w:name="_Toc498434321"/>
      <w:bookmarkStart w:id="1519" w:name="_Toc498434322"/>
      <w:bookmarkStart w:id="1520" w:name="_Toc498434323"/>
      <w:bookmarkStart w:id="1521" w:name="_Toc498434324"/>
      <w:bookmarkStart w:id="1522" w:name="_Toc532217067"/>
      <w:bookmarkEnd w:id="1515"/>
      <w:bookmarkEnd w:id="1516"/>
      <w:bookmarkEnd w:id="1517"/>
      <w:bookmarkEnd w:id="1518"/>
      <w:bookmarkEnd w:id="1519"/>
      <w:bookmarkEnd w:id="1520"/>
      <w:bookmarkEnd w:id="1521"/>
      <w:r>
        <w:rPr>
          <w:rFonts w:asciiTheme="minorHAnsi" w:hAnsiTheme="minorHAnsi"/>
          <w:color w:val="1F497D" w:themeColor="text2"/>
        </w:rPr>
        <w:t>Finančná v</w:t>
      </w:r>
      <w:r w:rsidRPr="00F575F5">
        <w:rPr>
          <w:rFonts w:asciiTheme="minorHAnsi" w:hAnsiTheme="minorHAnsi"/>
          <w:color w:val="1F497D" w:themeColor="text2"/>
        </w:rPr>
        <w:t>ecná kontrola</w:t>
      </w:r>
      <w:bookmarkEnd w:id="1522"/>
    </w:p>
    <w:p w:rsidR="007B5571" w:rsidRPr="00A72D99" w:rsidRDefault="007B5571" w:rsidP="001A4CEC">
      <w:pPr>
        <w:pStyle w:val="Odsekzoznamu"/>
        <w:numPr>
          <w:ilvl w:val="0"/>
          <w:numId w:val="186"/>
        </w:numPr>
        <w:jc w:val="both"/>
        <w:rPr>
          <w:rFonts w:asciiTheme="minorHAnsi" w:hAnsiTheme="minorHAnsi"/>
          <w:sz w:val="20"/>
          <w:szCs w:val="20"/>
        </w:rPr>
      </w:pPr>
      <w:r w:rsidRPr="00A72D99">
        <w:rPr>
          <w:rFonts w:asciiTheme="minorHAnsi" w:hAnsiTheme="minorHAnsi"/>
          <w:sz w:val="20"/>
          <w:szCs w:val="20"/>
        </w:rPr>
        <w:t>Predmetom  vecnej finančnej  kontroly je  kontrola vecného súladu predmetu zákazky, návrhu zmluvných podmienok a iných údajov so schválenou ŽoNFP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rsidP="001A4CEC">
      <w:pPr>
        <w:pStyle w:val="Odsekzoznamu"/>
        <w:numPr>
          <w:ilvl w:val="0"/>
          <w:numId w:val="186"/>
        </w:numPr>
        <w:jc w:val="both"/>
        <w:rPr>
          <w:rFonts w:asciiTheme="minorHAnsi" w:hAnsiTheme="minorHAnsi"/>
          <w:sz w:val="20"/>
          <w:szCs w:val="20"/>
        </w:rPr>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523" w:name="_Toc532217068"/>
      <w:r w:rsidRPr="00F575F5">
        <w:rPr>
          <w:rFonts w:asciiTheme="minorHAnsi" w:hAnsiTheme="minorHAnsi"/>
          <w:color w:val="1F497D" w:themeColor="text2"/>
        </w:rPr>
        <w:t>Prvá ex-ante kontrola</w:t>
      </w:r>
      <w:bookmarkEnd w:id="1523"/>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Prvú ex ante kontrolu vykonáva RO na základe  dokumentácie predloženej prijímateľom ešte                     vo fáze pred zverejnením tejto dokumentácie</w:t>
      </w:r>
      <w:r w:rsidR="00D76BDC">
        <w:rPr>
          <w:rFonts w:asciiTheme="minorHAnsi" w:hAnsiTheme="minorHAnsi"/>
          <w:sz w:val="20"/>
          <w:szCs w:val="20"/>
        </w:rPr>
        <w:t>, (</w:t>
      </w:r>
      <w:r w:rsidR="00D76BDC" w:rsidRPr="00D76BDC">
        <w:rPr>
          <w:rFonts w:ascii="Calibri" w:eastAsia="Calibri" w:hAnsi="Calibri" w:cs="Times New Roman"/>
          <w:sz w:val="20"/>
          <w:szCs w:val="20"/>
        </w:rPr>
        <w:t xml:space="preserve">t. j. </w:t>
      </w:r>
      <w:r w:rsidR="00D76BDC" w:rsidRPr="00D76BDC">
        <w:rPr>
          <w:rFonts w:ascii="Calibri" w:eastAsia="Calibri" w:hAnsi="Calibri" w:cs="Times New Roman"/>
          <w:b/>
          <w:sz w:val="20"/>
          <w:szCs w:val="20"/>
        </w:rPr>
        <w:t>pred zaslaním oznámenia o vyhlásení VO PÚ alebo výzvy na predkladanie ponúk ÚVO na zverejnenie</w:t>
      </w:r>
      <w:r w:rsidR="00D76BDC">
        <w:rPr>
          <w:rFonts w:ascii="Calibri" w:eastAsia="Calibri" w:hAnsi="Calibri" w:cs="Times New Roman"/>
          <w:b/>
          <w:sz w:val="20"/>
          <w:szCs w:val="20"/>
        </w:rPr>
        <w:t>)</w:t>
      </w:r>
      <w:r w:rsidRPr="003305BD">
        <w:rPr>
          <w:rFonts w:asciiTheme="minorHAnsi" w:hAnsiTheme="minorHAnsi"/>
          <w:sz w:val="20"/>
          <w:szCs w:val="20"/>
        </w:rPr>
        <w:t xml:space="preserve">. Uvedený typ kontroly má za úlohu preventívne eliminovať chyby a nedostatky v návrhoch dokumentácie k VO a tým znížiť riziko porušenia ZVO.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bookmarkStart w:id="1524" w:name="kapitola_33721_ods_2"/>
      <w:r w:rsidRPr="003305BD">
        <w:rPr>
          <w:rFonts w:asciiTheme="minorHAnsi" w:hAnsiTheme="minorHAnsi"/>
          <w:sz w:val="20"/>
          <w:szCs w:val="20"/>
        </w:rPr>
        <w:t>Povinnosť prijímateľa predkladať dokumentáciu na prvú ex ante kontrolu sa vzťahuje na všetky nadlimitné zákazky, 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t>
      </w:r>
    </w:p>
    <w:bookmarkEnd w:id="1524"/>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Prvá ex ante kontrola sa povinne nevykonáva pri:</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zákazkách s nízkymi hodnotami podľa § 117  ZVO,</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lastRenderedPageBreak/>
        <w:t>kontrole VO v rámci schvaľovania ŽoNFP,</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podlimitných zákazkách, okrem podlimitných zákaziek podľa ods. 2.,</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Predbežnému schváleniu RO podľa relevantnosti k príslušnému postupu VO podliehajú nasledovné dokumenty:</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dokument preukazujúci určenie predpokladanej hodnoty zákazky, vrátane dokladov rozhodujúcich pre jej kalkuláciu,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VO,</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súťaže návrhov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predkladanie ponúk (pri podlimitnej zákazke bez využitia elektronického trhoviska),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zámere uzavrieť zmluvu (pri priamom rokovacom konaní),</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priameho rokovacieho konania,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súťažných podkladov,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súťažných podmienok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súťažného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účasť v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informatívneho dokumentu (pri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C248A9" w:rsidRPr="003305BD" w:rsidRDefault="00C248A9" w:rsidP="003305BD">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Vyhlásenie alebo začatie realizácie VO prijímateľom  pred riadnym ukončením prvej ex ante kontroly zo strany RO (zaslanie správy z kontroly), resp. nepredloženie dokumentácie na túto kontrolu bude môcť RO vyhodnotiť ako podstatné porušenie zmluvy o NFP. Pokiaľ prijímateľ vyhlási VO v rozpore s požiadavkami RO vyplývajúcimi z výsledkov prvej ex ante kontroly a v rámci ex post kontroly RO zistí pochybenie pri VO súvisiace s týmto rozporom, určí RO zodpovedajúcu výšku ex ante finančnej opravy alebo nepripustí výdavky do financovania v plnom rozsahu. Nepripustenie do financovania znamená, že všetky výdavky vychádzajúce z realizácie výsledku daného VO budú zo strany RO v prípade, že budú zahrnuté v ŽoP, označené ako neoprávnené.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Lehota na výkon prvej ex ante kontroly je 15 pracovných dní. V prípade, že RO zašle prijímateľovi žiadosť o vysvetlenie alebo doplnenie dokumentácie, určí v tejto žiadosti lehotu minimálne 5 pracovných dní a maximálne 10 pracovných dní na zaslanie tohto vysvetlenia, doplnenia alebo úpravy zo strany prijímateľa. Dňom odoslania žiadosti sa prerušuje lehota na výkon kontroly. Dňom nasledujúcim po dni doručenia vysvetlenia alebo doplnenia dokumentácie pokračuje plynutie lehoty na výkon finančnej kontroly VO.</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lehôt na výkon kontroly postupuje RO podľa </w:t>
      </w:r>
      <w:hyperlink w:anchor="kapitola_3372_ods_7" w:tooltip="kapitoly 3.3.7.2. ods. 7" w:history="1">
        <w:r w:rsidRPr="003305BD">
          <w:rPr>
            <w:rStyle w:val="Hypertextovprepojenie"/>
            <w:rFonts w:asciiTheme="minorHAnsi" w:hAnsiTheme="minorHAnsi"/>
            <w:sz w:val="20"/>
            <w:szCs w:val="20"/>
          </w:rPr>
          <w:t>kapitoly 3.3.7.2. ods. 7</w:t>
        </w:r>
      </w:hyperlink>
      <w:r w:rsidRPr="003305BD">
        <w:rPr>
          <w:rFonts w:asciiTheme="minorHAnsi" w:hAnsiTheme="minorHAnsi"/>
          <w:sz w:val="20"/>
          <w:szCs w:val="20"/>
        </w:rPr>
        <w:t>.</w:t>
      </w:r>
      <w:r w:rsidR="006B4EEC">
        <w:rPr>
          <w:rFonts w:asciiTheme="minorHAnsi" w:hAnsiTheme="minorHAnsi"/>
          <w:sz w:val="20"/>
          <w:szCs w:val="20"/>
        </w:rPr>
        <w:t xml:space="preserve"> </w:t>
      </w:r>
      <w:r w:rsidR="000036BE" w:rsidRPr="003305BD">
        <w:rPr>
          <w:rFonts w:asciiTheme="minorHAnsi" w:hAnsiTheme="minorHAnsi"/>
          <w:sz w:val="20"/>
          <w:szCs w:val="20"/>
        </w:rPr>
        <w:t>EŠIF.</w:t>
      </w:r>
      <w:r w:rsidRPr="003305BD">
        <w:rPr>
          <w:rFonts w:asciiTheme="minorHAnsi" w:hAnsiTheme="minorHAnsi"/>
          <w:sz w:val="20"/>
          <w:szCs w:val="20"/>
        </w:rPr>
        <w:t xml:space="preserve">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Pokiaľ RO určí v návrhu správy z kontroly opatrenia na odstránenie zistených nedostatkov a na odstránenie príčin ich vzniku, prijímateľ je  povinný ich v stanovenej lehote (minimálne 5 pracovných dní a maximálne 10 pracovných dní) odstrániť a zaslať na RO takto upravenú dokumentáciu. RO je v odôvodnených prípadoch, ak si to povaha úkonu objektívne vyžaduje, oprávnený stanoviť aj dlhšiu lehotu, resp. stanovenú lehotu predĺžiť. V prípade, že ani po druhej výzve RO, prijímateľ nezabezpečí uspokojivú úpravu kontrolovanej dokumentácie, RO je oprávnený prvú ex ante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ante finančnej opravy alebo nepripustí výdavky do financovania v plnom rozsahu. Zároveň bude môcť RO uvedenú skutočnosť vyhodnotiť ako podstatné porušenie zmluvy o NFP.</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bude mať záujem zúčastniť sa na procese vyhodnotenia ponúk predložených v procese ako člen komisie bez práva vyhodnocovať, upozorní na túto skutočnosť prijímateľov v záveroch kontroly. </w:t>
      </w:r>
      <w:r w:rsidRPr="003305BD">
        <w:rPr>
          <w:rFonts w:asciiTheme="minorHAnsi" w:hAnsiTheme="minorHAnsi"/>
          <w:sz w:val="20"/>
          <w:szCs w:val="20"/>
        </w:rPr>
        <w:lastRenderedPageBreak/>
        <w:t xml:space="preserve">Prijímateľ je povinný v dostatočnom predstihu dohodnúť s RO tieto nominácie a súvisiace administratívne úkony. </w:t>
      </w:r>
    </w:p>
    <w:p w:rsidR="007B5571" w:rsidRPr="004B288A" w:rsidRDefault="007B5571" w:rsidP="001962DD">
      <w:pPr>
        <w:pStyle w:val="Nadpis3"/>
        <w:numPr>
          <w:ilvl w:val="2"/>
          <w:numId w:val="83"/>
        </w:numPr>
        <w:jc w:val="both"/>
        <w:rPr>
          <w:rFonts w:asciiTheme="minorHAnsi" w:hAnsiTheme="minorHAnsi"/>
          <w:color w:val="1F497D" w:themeColor="text2"/>
        </w:rPr>
      </w:pPr>
      <w:bookmarkStart w:id="1525" w:name="_Toc498434327"/>
      <w:bookmarkStart w:id="1526" w:name="_Toc532217069"/>
      <w:bookmarkEnd w:id="1525"/>
      <w:r w:rsidRPr="005B6DF8">
        <w:rPr>
          <w:rFonts w:asciiTheme="minorHAnsi" w:hAnsiTheme="minorHAnsi"/>
          <w:color w:val="1F497D" w:themeColor="text2"/>
        </w:rPr>
        <w:t>Druhá ex-ante kontrola</w:t>
      </w:r>
      <w:bookmarkEnd w:id="1526"/>
    </w:p>
    <w:p w:rsidR="00707488" w:rsidRPr="003305BD" w:rsidRDefault="00707488" w:rsidP="003305BD">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Druhá ex ante kontrola je vykonávaná v rámci zákaziek, ktoré sú s ohľadom na predpokladanú hodnotu zákazky nadlimitné, a to aj v prípade, že je nadlimitná zákazka realizovaná podlimitným postupom. </w:t>
      </w:r>
    </w:p>
    <w:p w:rsidR="00707488" w:rsidRPr="003305BD" w:rsidRDefault="00707488" w:rsidP="003305BD">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707488" w:rsidRPr="003305BD" w:rsidRDefault="00707488" w:rsidP="00512B4E">
      <w:pPr>
        <w:pStyle w:val="Odsekzoznamu"/>
        <w:numPr>
          <w:ilvl w:val="0"/>
          <w:numId w:val="175"/>
        </w:numPr>
        <w:spacing w:after="0" w:line="240" w:lineRule="auto"/>
        <w:ind w:left="709" w:hanging="426"/>
        <w:rPr>
          <w:rFonts w:asciiTheme="minorHAnsi" w:hAnsiTheme="minorHAnsi"/>
          <w:sz w:val="20"/>
          <w:szCs w:val="20"/>
        </w:rPr>
      </w:pPr>
      <w:r w:rsidRPr="003305BD">
        <w:rPr>
          <w:rFonts w:asciiTheme="minorHAnsi" w:hAnsiTheme="minorHAnsi"/>
          <w:sz w:val="20"/>
          <w:szCs w:val="20"/>
        </w:rPr>
        <w:t xml:space="preserve">Pri predkladaní dokumentácie prijímateľ postupuje podľa </w:t>
      </w:r>
      <w:hyperlink w:anchor="kapitola_3372_ods_6" w:tooltip="kapitoly 3.3.7.2. ods. 6" w:history="1">
        <w:r w:rsidRPr="003305BD">
          <w:rPr>
            <w:rStyle w:val="Hypertextovprepojenie"/>
            <w:rFonts w:asciiTheme="minorHAnsi" w:hAnsiTheme="minorHAnsi"/>
            <w:sz w:val="20"/>
            <w:szCs w:val="20"/>
          </w:rPr>
          <w:t>kapitoly 3.3.7.2. ods. 6</w:t>
        </w:r>
      </w:hyperlink>
      <w:r w:rsidRPr="003305BD">
        <w:rPr>
          <w:rFonts w:asciiTheme="minorHAnsi" w:hAnsiTheme="minorHAnsi"/>
          <w:sz w:val="20"/>
          <w:szCs w:val="20"/>
        </w:rPr>
        <w:t>.</w:t>
      </w:r>
      <w:r w:rsidR="006B4EEC">
        <w:rPr>
          <w:rFonts w:asciiTheme="minorHAnsi" w:hAnsiTheme="minorHAnsi"/>
          <w:sz w:val="20"/>
          <w:szCs w:val="20"/>
        </w:rPr>
        <w:t xml:space="preserve"> </w:t>
      </w:r>
      <w:r w:rsidRPr="003305BD">
        <w:rPr>
          <w:rFonts w:asciiTheme="minorHAnsi" w:hAnsiTheme="minorHAnsi"/>
          <w:sz w:val="20"/>
          <w:szCs w:val="20"/>
        </w:rPr>
        <w:t xml:space="preserve">EŠIF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výkone kontroly je RO povinný postupovať v zmysle </w:t>
      </w:r>
      <w:hyperlink w:anchor="kapitola_3374" w:tooltip="kapitoly 3.3.7.4" w:history="1">
        <w:r w:rsidRPr="003305BD">
          <w:rPr>
            <w:rStyle w:val="Hypertextovprepojenie"/>
            <w:rFonts w:asciiTheme="minorHAnsi" w:hAnsiTheme="minorHAnsi"/>
            <w:sz w:val="20"/>
            <w:szCs w:val="20"/>
          </w:rPr>
          <w:t>kapitoly 3.3.7.4</w:t>
        </w:r>
      </w:hyperlink>
      <w:r w:rsidRPr="003305BD">
        <w:rPr>
          <w:rFonts w:asciiTheme="minorHAnsi" w:hAnsiTheme="minorHAnsi"/>
          <w:sz w:val="20"/>
          <w:szCs w:val="20"/>
        </w:rPr>
        <w:t>. EŠIF</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(uvedené lehoty sa netýkajú prípadov, keď lehota na výkon kontroly neplynie z titulu výkonu kontroly ÚVO).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v zmysle </w:t>
      </w:r>
      <w:hyperlink w:anchor="kapitola_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 EŠIF. Zároveň, ak napriek čestnému vyhláseniu prijímateľa (viď. kapitola 3.3.7.2. ods. 6 EŠIF) RO identifikuje, že dokumentácia nie je kompletná a pre riadne ukončenie kontroly je nevyhnutné vyzvať prijímateľa na doplnenie týchto chýbajúcich dokladov, uvedenú skutočnosť bude môcť RO vyhodnotiť ako podstatné porušenie zmluvy o NFP. Súčasťou kontroly je aj vecná kontrola súladu predmetu obstarávania, návrhu zmluvných podmienok a iných údajov so schválenou ŽoNFP a účinnou zmluvou o NFP. Závery z výkonu vecnej kontroly sú súčasťou návrhu správy/správy z kontroly.</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lehoty alebo prerušení výkonu kontroly postupuje RO podľa </w:t>
      </w:r>
      <w:hyperlink w:anchor="kapitola_3372_ods_7" w:tooltip="kapitoly 3.3.7.2. ods. 7" w:history="1">
        <w:r w:rsidRPr="003305BD">
          <w:rPr>
            <w:rStyle w:val="Hypertextovprepojenie"/>
            <w:rFonts w:asciiTheme="minorHAnsi" w:hAnsiTheme="minorHAnsi"/>
            <w:sz w:val="20"/>
            <w:szCs w:val="20"/>
          </w:rPr>
          <w:t>kapitoly 3.3.7.2. ods. 7</w:t>
        </w:r>
      </w:hyperlink>
      <w:r w:rsidRPr="003305BD">
        <w:rPr>
          <w:rFonts w:asciiTheme="minorHAnsi" w:hAnsiTheme="minorHAnsi"/>
          <w:sz w:val="20"/>
          <w:szCs w:val="20"/>
        </w:rPr>
        <w:t>. EŠIF.</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zistí porušenie pravidiel a postupov VO, ktoré je možné postupmi v zmysle ZVO odstrániť (napr. opätovné vyhodnotenie podmienok účasti alebo ponúk) alebo ak zistí také porušenie ustanovení legislatívy SR a EÚ (napr. na základe zistení vecnej kontroly), ktoré je možné odstrániť, vyzve prijímateľa na zaslanie podnetu na ÚVO podľa § 169 ods. 1 písm. b) v spojení s § 169 ods. 2 ZVO.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zistí porušenie pravidiel a postupov VO, ktoré mali alebo mohli mať vplyv na výsledok VO a nie je možné odstrániť protiprávny stav, vyzve prijímateľa na zaslanie podnetu na ÚVO podľa § 169 ods. 1 písm. b) v spojení s § 169 ods. 2 ZVO, ak RO zároveň vyhodnotí, že opakovaním procesu VO by vznikli vysoké dodatočné náklady, a teda bolo by prípustné uplatniť ex ante finančnú opravu pred podpisom zmluvy s úspešným uchádzačom.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nezistí porušenie pravidiel a postupov VO, resp. porušenie pravidiel a ustanovení  legislatívy SR a EÚ, ktoré mali alebo mohli mať vplyv na výsledok VO, vyzve prijímateľa na podanie podnetu na výkon kontroly podľa § 169 ods. 1 písm. b) v spojení s § 169 ods. 2 ZVO.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zistí také porušenie pravidiel a postupov VO, ktoré mali alebo mohli mať vplyv na výsledok VO, nie je možné  odstrániť protiprávny stav, resp. zistí porušenie pravidiel a ustanovení  legislatívy SR a EÚ (napr. na základe zistení vecnej kontroly také skutočnosti, ktoré ovplyvňujú posudzovanie </w:t>
      </w:r>
      <w:r w:rsidRPr="003305BD">
        <w:rPr>
          <w:rFonts w:asciiTheme="minorHAnsi" w:hAnsiTheme="minorHAnsi"/>
          <w:sz w:val="20"/>
          <w:szCs w:val="20"/>
        </w:rPr>
        <w:lastRenderedPageBreak/>
        <w:t>oprávnenosti výdavkov predložených prijímateľom v ŽoP – nesúlad predmetu zákazky VO s podpísanou zmluvou o poskytnutí NFP) a identifikované zistenia odôvodňujú nepripustenie výdavkov do financovania, RO vypracuje a zašle prijímateľovi návrh správy z kontroly, obsahujúci zistenia. RO je povinný poskytnúť prijímateľovi lehotu minimálne 5 pracovných dní na podanie námietok. V prípade, že prijímateľ zašle v určenej lehote námietky, je RO povinný ich vyhodnotiť a v prípade ich úplnej alebo čiastočnej opodstatnenosti, zohľadniť ich v správe z kontroly, pričom následne postupuje podľa ods. 8, 9 alebo 10 kapitoly 3.3.7.2.2. V prípade, že námietky prijímateľa sú neopodstatnené, neboli podané alebo boli podané po lehote, vypracuje RO správu z kontroly, ktorej záverom je nesúhlas RO s podpísaním zmluvy prijímateľa s úspešným uchádzačom a RO vyzve prijímateľa na opakovanie procesu VO, ak nevyzve prijímateľa na zaslanie podnetu na ÚVO podľa ods. 9. Tento nesúhlas predstavuje zároveň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707488" w:rsidRPr="003305BD" w:rsidRDefault="00707488"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prijímateľ podpíše zmluvu s úspešným uchádzačom pred riadnym ukončením tejto kontroly, resp. vôbec nepredloží dokumentáciu k VO na túto kontrolu a RO identifikuje pri ex post kontrole VO nedostatky, ktoré mali alebo mohli mať vplyv na výsledok VO, súvisiace výdavky nebudú schválené na financovanie v plnom rozsahu. Zároveň bude môcť RO uvedenú skutočnosť vyhodnotiť ako podstatné porušenie zmluvy o NFP.</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ÚVO vykonáva kontrolu nadlimitných zákaziek v rámci druhej ex 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 v prípadoch uvedených v ods. 8, 9 a 10. Podnet na výkon kontroly podáva prijímateľ na základe vyzvania RO podľa ods. 8, 9 a 10. Náležitosťou podnetu na výkon kontroly zasielaného prijímateľom na ÚVO je označenie príslušného RO/SO, operačného programu, názvu a čísla projektu, </w:t>
      </w:r>
      <w:r w:rsidR="00B63069" w:rsidRPr="001A4CEC">
        <w:rPr>
          <w:rFonts w:asciiTheme="minorHAnsi" w:hAnsiTheme="minorHAnsi"/>
          <w:sz w:val="20"/>
          <w:szCs w:val="20"/>
        </w:rPr>
        <w:t>kódu VO z ITMS 2014+,</w:t>
      </w:r>
      <w:r w:rsidR="00B63069">
        <w:t xml:space="preserve"> </w:t>
      </w:r>
      <w:r w:rsidRPr="003305BD">
        <w:rPr>
          <w:rFonts w:asciiTheme="minorHAnsi" w:hAnsiTheme="minorHAnsi"/>
          <w:sz w:val="20"/>
          <w:szCs w:val="20"/>
        </w:rPr>
        <w:t>čísla vestníka VO, označenie značky a dátumu vyhlásenia VO, ktorého sa podnet týka. Dňom odoslania výzvy na podanie podnetu na ÚVO prestáva plynúť lehota na výkon kontroly. Vyzvanie prijímateľa na podanie podnetu na ÚVO tak plní funkciu výzvy na doplnenie chýbajúceho dokladu, ktorým je právoplatné rozhodnutie ÚVO predstavujúce podklad pre ukončenie finančnej kontroly 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w:t>
      </w:r>
      <w:r w:rsidR="005E24E9" w:rsidRPr="003305BD">
        <w:rPr>
          <w:rFonts w:asciiTheme="minorHAnsi" w:hAnsiTheme="minorHAnsi"/>
          <w:sz w:val="20"/>
          <w:szCs w:val="20"/>
        </w:rPr>
        <w:t xml:space="preserve">bude </w:t>
      </w:r>
      <w:r w:rsidRPr="003305BD">
        <w:rPr>
          <w:rFonts w:asciiTheme="minorHAnsi" w:hAnsiTheme="minorHAnsi"/>
          <w:sz w:val="20"/>
          <w:szCs w:val="20"/>
        </w:rPr>
        <w:t xml:space="preserve"> informovať Prijímateľa o povinnosti  zaslať dokumentáciu k nadlimitnej zákazke alebo koncesii na kontrolu na ÚVO podľa § 169 ods. 2 ZVO v prípadoch uvedených v ods. 8, 9 a 10.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predkladá na ÚVO spolu s podnetom na výkon kontroly aj kompletnú dokumentáciu k nadlimitnej zákazke alebo koncesii v origináli, a to najneskôr do 5 pracovných dní po dni, kedy mu bolo zo strany RO doručené vyzvanie na podanie podnetu na výkon kontroly podľa § 169 ods. 2 ZVO. Prijímateľ je zároveň povinný informovať RO o podaní podnetu na ÚVO.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 doručení podnetu prijímateľa na výkon kontroly si ÚVO vyžiada od príslušného RO predbežné závery z  finančnej kontroly VO a RO mu tieto závery bezodkladne poskytne, pričom v prípade identifikovaných nedostatkov RO uvedie, či tieto mali alebo mohli mať vplyv na výsledok VO. 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Prijímateľ je povinný doručiť RO kópiu právoplatného rozhodnutia ÚVO. V prípade, že prijímateľ podal proti rozhodnutiu ÚVO odvolanie, zasiela na vedomie RO spolu s kópiou právoplatného rozhodnutia </w:t>
      </w:r>
      <w:r w:rsidRPr="003305BD">
        <w:rPr>
          <w:rFonts w:asciiTheme="minorHAnsi" w:hAnsiTheme="minorHAnsi"/>
          <w:sz w:val="20"/>
          <w:szCs w:val="20"/>
        </w:rPr>
        <w:lastRenderedPageBreak/>
        <w:t>ÚVO, resp. Rady ÚVO aj písomné vyhotovenie odvolania.  Povinnosť prijímateľa doručiť RO kópiu právoplatného rozhodnutia ÚVO je RO povinný zapracovať do príručky pre prijímateľa.</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Rozhodnutie, ktoré vydá ÚVO predstavuje podklad pre RO na vypracovanie návrhu správy z kontroly (v prípade zistení nedostatkov) alebo správy z kontroly (v prípade, ak neboli zistené nedostatky alebo RO po vydaní rozhodnutia ÚVO o zastavení konania netrvá na predbežne zistených nedostatkoch). Uvedeným nie je dotknutá zodpovednosť RO za výkon finančnej kontroly VO v zmysle čl. 125 ods. 4 všeobecného nariadenia. Návrh správy z kontroly alebo správu z kontroly RO vydá do 15 pracovných dní odo dňa doručenia právoplatného rozhodnutia ÚVO. Právoplatné rozhodnutie doručí na RO prijímateľ a rovnako aj ÚVO, pričom lehota na vypracovanie návrhu správy/správy z kontroly začne pre RO plynúť odo dňa skoršieho doručenia právoplatného rozhodnutia ÚVO. V prípade, že právoplatné rozhodnutie ÚVO nepotvrdí predbežné závery RO, vypracuje ÚVO sprievodný list, v ktorom uvedie informácie, prečo nedostatky uvedené v predbežných záveroch kontroly RO nepovažuje za nedostatky v zmysle ZVO alebo prečo nedostatky zistené RO nemali alebo nemohli mať vplyv na výsledok VO. Sprievodný list bude prílohou právoplatného rozhodnutia, ktoré na RO doručí ÚVO a tento postup sa vzťahuje na prípady podľa ods. 8 a 9.</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V prípade, že právoplatné rozhodnutie ÚVO nepotvrdí predbežné závery RO týkajúce sa porušenia pravidiel a postupov VO, ktoré mali alebo mohli mať vplyv na výsledok VO a nie je možné odstrániť protiprávny stav, je RO oprávnený uplatniť ex ante finančnú opravu pred podpisom zmluvy s úspešným uchádzačom iba v prípade, ak by opakovaním procesu VO vznikli vysoké dodatočné náklady.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Záverom kontroly RO môže byť súhlas alebo nesúhlas s podpisom zmluvy s úspešným uchádzačom. V prípade, že je potrebné odstrániť v rámci overovanej zákazky protiprávny stav,            zašle prijímateľ na RO súvisiacu aktualizovanú dokumentáciu (napr. zápisnicu z opätovného vyhodnotenia ponúk) a RO skontroluje, či prijímateľ odstránil protiprávny stav v súlade s návrhom správy z kontroly (obsahuje zistenia z rozhodnutia ÚVO a/alebo zistenia RO). V prípade, že prijímateľ odstránil protiprávny stav, vypracuje RO v lehote 15 pracovných dní           od doručenia aktualizovanej dokumentácie správu z kontroly, ktorá obsahuje súhlas s podpísaním zmluvy s úspešným uchádzačom. V prípade, že prijímateľ neodstránil protiprávny stav, je RO oprávnený uplatniť ex ante finančnú opravu pred podpisom zmluvy s úspešným uchádzačom iba v prípade, ak by opakovaním procesu VO vznikli vysoké dodatočné náklady a zároveň nebol odstránený protiprávny stav konštatovaný v predbežných záveroch RO a následne v návrhu správy z kontroly, pričom ÚVO vydal v rámci kontroly zákazky rozhodnutie o zastavení konania. V prípade, že nie je možné preukázať, že opakovaním procesu VO by vznikli vysoké dodatočné náklady, RO vyjadrí nesúhlas s podpísaním zmluvy s úspešným uchádzačom a vyzve prijímateľa, aby zrušil použitý postup zadávania zákazky a odporučí vyhlásiť nové verejné obstarávanie.</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V prípade, že prijímateľ nezruší použitý postup zadávania zákazky alebo neodstráni protiprávny stav, ktorý nariadi ÚVO v právoplatnom rozhodnutí, RO konštatuje nesúhlas s podpísaním zmluvy s úspešným uchádzačom a výdavky z VO nebudú schválené na financovanie v plnom rozsahu.</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ÚVO pri výkone kontroly zákaziek, čo aj z časti financovaných z prostriedkov Európskej únie podľa § 169 ods. 2 ZVO, skúma prítomnosť rizikových indikátorov a postupuje primerane podľa kapitoly </w:t>
      </w:r>
      <w:hyperlink w:anchor="kapitola_337423" w:history="1">
        <w:r w:rsidRPr="003305BD">
          <w:rPr>
            <w:rStyle w:val="Hypertextovprepojenie"/>
            <w:rFonts w:asciiTheme="minorHAnsi" w:hAnsiTheme="minorHAnsi"/>
            <w:sz w:val="20"/>
            <w:szCs w:val="20"/>
          </w:rPr>
          <w:t>3.3.7.4.2.3</w:t>
        </w:r>
      </w:hyperlink>
      <w:r w:rsidRPr="003305BD">
        <w:rPr>
          <w:rStyle w:val="Hypertextovprepojenie"/>
          <w:rFonts w:asciiTheme="minorHAnsi" w:hAnsiTheme="minorHAnsi"/>
          <w:sz w:val="20"/>
          <w:szCs w:val="20"/>
        </w:rPr>
        <w:t xml:space="preserve"> a kapitoly </w:t>
      </w:r>
      <w:hyperlink w:anchor="kapitola_337431" w:history="1">
        <w:r w:rsidRPr="003305BD">
          <w:rPr>
            <w:rStyle w:val="Hypertextovprepojenie"/>
            <w:rFonts w:asciiTheme="minorHAnsi" w:hAnsiTheme="minorHAnsi"/>
            <w:sz w:val="20"/>
            <w:szCs w:val="20"/>
          </w:rPr>
          <w:t>3.3.7.4.3.1</w:t>
        </w:r>
      </w:hyperlink>
      <w:r w:rsidRPr="003305BD">
        <w:rPr>
          <w:rStyle w:val="Hypertextovprepojenie"/>
          <w:rFonts w:asciiTheme="minorHAnsi" w:hAnsiTheme="minorHAnsi"/>
          <w:sz w:val="20"/>
          <w:szCs w:val="20"/>
        </w:rPr>
        <w:t>.</w:t>
      </w:r>
      <w:r w:rsidR="00D40DE7">
        <w:rPr>
          <w:rStyle w:val="Hypertextovprepojenie"/>
          <w:rFonts w:asciiTheme="minorHAnsi" w:hAnsiTheme="minorHAnsi"/>
          <w:sz w:val="20"/>
          <w:szCs w:val="20"/>
        </w:rPr>
        <w:t xml:space="preserve"> </w:t>
      </w:r>
      <w:r w:rsidR="005B6DF8" w:rsidRPr="003305BD">
        <w:rPr>
          <w:rStyle w:val="Hypertextovprepojenie"/>
          <w:rFonts w:asciiTheme="minorHAnsi" w:hAnsiTheme="minorHAnsi"/>
          <w:sz w:val="20"/>
          <w:szCs w:val="20"/>
        </w:rPr>
        <w:t xml:space="preserve">EŠIF </w:t>
      </w:r>
      <w:r w:rsidRPr="003305BD">
        <w:rPr>
          <w:rStyle w:val="Hypertextovprepojenie"/>
          <w:rFonts w:asciiTheme="minorHAnsi" w:hAnsiTheme="minorHAnsi"/>
          <w:sz w:val="20"/>
          <w:szCs w:val="20"/>
        </w:rPr>
        <w:t xml:space="preserve"> Pri zvýšenom výskyte rizikových indikátorov sa zvyšuje potreba spolupráce s PMÚ v dôsledku podozrenia s </w:t>
      </w:r>
      <w:r w:rsidRPr="003305BD">
        <w:rPr>
          <w:rFonts w:asciiTheme="minorHAnsi" w:hAnsiTheme="minorHAnsi"/>
          <w:sz w:val="20"/>
          <w:szCs w:val="20"/>
        </w:rPr>
        <w:t xml:space="preserve">možného porušenia zákona o ochrane hospodárskej súťaže, alebo pri podozrení z protiprávneho konania  sa zvyšuje potreba spolupráce s orgánmi činnými v trestom konaní. Identifikáciu jednotlivých rizikových indikátorov spolu s krátkym odôvodnením a počet identifikovaných rizikových indikátorov vo väzbe na postup zadávania zákazky, ktorý bol predmetom kontroly ÚVO, oznámi ÚVO písomne RO bezodkladne po vydaní rozhodnutia podľa § 175 ZVO. Kvalifikované vyhodnotenie rizikových indikátorov je v kompetencii RO, ktorý postupuje podľa kapitoly </w:t>
      </w:r>
      <w:hyperlink w:anchor="kapitola_337423" w:history="1">
        <w:r w:rsidRPr="003305BD">
          <w:rPr>
            <w:rStyle w:val="Hypertextovprepojenie"/>
            <w:rFonts w:asciiTheme="minorHAnsi" w:hAnsiTheme="minorHAnsi"/>
            <w:sz w:val="20"/>
            <w:szCs w:val="20"/>
          </w:rPr>
          <w:t>3.3.7.4.2.3</w:t>
        </w:r>
      </w:hyperlink>
      <w:r w:rsidRPr="003305BD">
        <w:rPr>
          <w:rFonts w:asciiTheme="minorHAnsi" w:hAnsiTheme="minorHAnsi"/>
          <w:sz w:val="20"/>
          <w:szCs w:val="20"/>
        </w:rPr>
        <w:t xml:space="preserve"> alebo </w:t>
      </w:r>
      <w:hyperlink w:anchor="kapitola_337431" w:history="1">
        <w:r w:rsidRPr="003305BD">
          <w:rPr>
            <w:rStyle w:val="Hypertextovprepojenie"/>
            <w:rFonts w:asciiTheme="minorHAnsi" w:hAnsiTheme="minorHAnsi"/>
            <w:sz w:val="20"/>
            <w:szCs w:val="20"/>
          </w:rPr>
          <w:t>3.3.7.4.3.1</w:t>
        </w:r>
      </w:hyperlink>
      <w:r w:rsidRPr="003305BD">
        <w:rPr>
          <w:rFonts w:asciiTheme="minorHAnsi" w:hAnsiTheme="minorHAnsi"/>
          <w:sz w:val="20"/>
          <w:szCs w:val="20"/>
        </w:rPr>
        <w:t>,</w:t>
      </w:r>
      <w:r w:rsidR="005B6DF8" w:rsidRPr="003305BD">
        <w:rPr>
          <w:rFonts w:asciiTheme="minorHAnsi" w:hAnsiTheme="minorHAnsi"/>
          <w:sz w:val="20"/>
          <w:szCs w:val="20"/>
        </w:rPr>
        <w:t>EŠIF</w:t>
      </w:r>
      <w:r w:rsidRPr="003305BD">
        <w:rPr>
          <w:rFonts w:asciiTheme="minorHAnsi" w:hAnsiTheme="minorHAnsi"/>
          <w:sz w:val="20"/>
          <w:szCs w:val="20"/>
        </w:rPr>
        <w:t xml:space="preserve"> pričom je oprávnený požiadať PMÚ alebo orgány činné v trestnom konaní o spoluprácu, tým nie sú dotknuté oprávnenia ÚVO postupovať podľa príslušných ustanovení zákona č. 136/2001 Z. z. o ochrane hospodárskej súťaže v znení neskorších predpisov alebo príslušných ustanovení Trestného poriadku. ÚVO informuje RO v prípade, že podá podnet na PMÚ alebo orgány činné v trestnom konaní. Prítomnosť rizikových indikátorov zároveň skúma aj RO v rámci výkonu finančnej kontroly VO a obstarávania.</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bookmarkStart w:id="1527" w:name="kapitola_33722_ods24"/>
      <w:r w:rsidRPr="003305BD">
        <w:rPr>
          <w:rFonts w:asciiTheme="minorHAnsi" w:hAnsiTheme="minorHAnsi"/>
          <w:sz w:val="20"/>
          <w:szCs w:val="20"/>
        </w:rPr>
        <w:lastRenderedPageBreak/>
        <w:t xml:space="preserve">Ak RO ani ÚVO nezistí porušenie pravidiel a postupov VO, ktoré mali alebo mohli mať vplyv na výsledok VO, resp. RO pri vecnej kontrole VO nezistí nesúlad predmetu obstarávania, návrhu zmluvných podmienok a iných údajov so schválenou ŽoNFP a účinnou zmluvou o NFP, v návrhu správy z kontroly/správe z kontroly RO vyjadrí súhlas s podpísaním zmluvy verejného obstarávateľa/obstarávateľa/osoby podľa § 8 ZVO (ďalej aj ,,verejný obstarávateľ“)  s úspešným uchádzačom. </w:t>
      </w:r>
      <w:bookmarkEnd w:id="1527"/>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Súhlas s podpísaním zmluvy s úspešným uchádzačom predstavuje predpoklad k vydaniu záveru v rámci následnej ex post kontroly. Súhlas s podpísaním zmluvy s úspešným uchádzačom je možné udeliť aj v prípade zistení porušení pravidiel a postupov verejného obstarávania, ktoré nie je možné odstrániť alebo v prípadoch, ak prijímateľ neodstránil protiprávny stav, ak RO určil zodpovedajúcu výšku ex ante finančnej opravy za dodržania podmienok podľa ods. 18, 19 a 20, V prípade, že RO v správe z kontroly uvedie skutočnosti, napr. na základe zistení vecnej kontroly VO, ovplyvňujúce posudzovanie oprávnenosti možných výdavkov predložených ďalej prijímateľom v rámci ŽoP (nie skutočnosti, ktoré majú vplyv na postupy vo verejnom obstarávaní), v záveroch kontroly môže vydať súhlas s podpísaním zmluvy s úspešným uchádzačom, pričom v zisteniach uvedených v návrhu správy z kontroly uvedie všetky skutočnosti týkajúce sa takýchto zistení.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Nesúhlas s podpísaním zmluvy s úspešným uchádzačom predstavuje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Pri nesúhlase RO s podpísaním zmluvy s úspešným uchádzačom, RO vyzve prijímateľa, aby zrušil použitý postup zadávania zákazky a odporučí vyhlásiť nové verejné obstarávanie. RO rozhodne o súhlase alebo nesúhlase s podpísaním zmluvy s úspešným uchádzačom s ohľadom na závažnosť zistení, pričom niektoré nedostatky sú v zmysle metodického pokynu</w:t>
      </w:r>
      <w:r w:rsidRPr="003305BD">
        <w:rPr>
          <w:rStyle w:val="Odkaznapoznmkupodiarou"/>
          <w:rFonts w:asciiTheme="minorHAnsi" w:hAnsiTheme="minorHAnsi"/>
          <w:sz w:val="20"/>
          <w:szCs w:val="20"/>
        </w:rPr>
        <w:footnoteReference w:id="6"/>
      </w:r>
      <w:r w:rsidRPr="003305BD">
        <w:rPr>
          <w:rFonts w:asciiTheme="minorHAnsi" w:hAnsiTheme="minorHAnsi"/>
          <w:sz w:val="20"/>
          <w:szCs w:val="20"/>
        </w:rPr>
        <w:t xml:space="preserve"> spojené s finančnou opravou 100 %, resp. nepripustením výdavkov do financovania.</w:t>
      </w:r>
    </w:p>
    <w:p w:rsidR="00707488" w:rsidRPr="00340593" w:rsidRDefault="00707488" w:rsidP="00512B4E">
      <w:pPr>
        <w:numPr>
          <w:ilvl w:val="0"/>
          <w:numId w:val="175"/>
        </w:numPr>
        <w:spacing w:before="120" w:after="120" w:line="240" w:lineRule="auto"/>
        <w:ind w:left="709" w:hanging="426"/>
        <w:jc w:val="both"/>
      </w:pPr>
      <w:r w:rsidRPr="003305BD">
        <w:rPr>
          <w:rFonts w:asciiTheme="minorHAnsi" w:hAnsiTheme="minorHAnsi"/>
          <w:sz w:val="20"/>
          <w:szCs w:val="20"/>
        </w:rPr>
        <w:t>Je na rozhodnutí RO, či v prípadoch uvedených v ods. 18 a 19 uplatní ex ante finančnú opravu alebo nepripustí výdavky do financovania, pričom zohľadní osobitné okolnosti každého prípadu.</w:t>
      </w:r>
    </w:p>
    <w:p w:rsidR="00707488" w:rsidRPr="00A72D99" w:rsidRDefault="00707488" w:rsidP="003305BD">
      <w:pPr>
        <w:pStyle w:val="Odsekzoznamu"/>
        <w:jc w:val="both"/>
        <w:rPr>
          <w:rFonts w:asciiTheme="minorHAnsi" w:hAnsiTheme="minorHAnsi"/>
          <w:color w:val="1F497D" w:themeColor="text2"/>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528" w:name="_Toc532217070"/>
      <w:r w:rsidRPr="00F575F5">
        <w:rPr>
          <w:rFonts w:asciiTheme="minorHAnsi" w:hAnsiTheme="minorHAnsi"/>
          <w:color w:val="1F497D" w:themeColor="text2"/>
        </w:rPr>
        <w:t>Štandardná ex-post kontrola</w:t>
      </w:r>
      <w:bookmarkEnd w:id="1528"/>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kontroluje postupy VO na základe dokumentácie predloženej prijímateľom vo fáze po podpise zmluvy s úspešným uchádzačom, pričom táto zmluva je už platná a účinná, okrem prípadov kedy je účinnosť zmluvy viazaná na odkladaciu podmienku (napr. podpis zmluvy o NFP). V týchto osobitných prípadoch RO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hyperlink w:anchor="kapitola_33729" w:history="1">
        <w:r w:rsidRPr="003305BD">
          <w:rPr>
            <w:rStyle w:val="Hypertextovprepojenie"/>
            <w:rFonts w:asciiTheme="minorHAnsi" w:hAnsiTheme="minorHAnsi"/>
            <w:sz w:val="20"/>
            <w:szCs w:val="20"/>
          </w:rPr>
          <w:t>3.3.7.2.9.</w:t>
        </w:r>
      </w:hyperlink>
      <w:r w:rsidRPr="003305BD">
        <w:rPr>
          <w:rFonts w:asciiTheme="minorHAnsi" w:hAnsiTheme="minorHAnsi"/>
          <w:sz w:val="20"/>
          <w:szCs w:val="20"/>
        </w:rPr>
        <w:t xml:space="preserve"> </w:t>
      </w:r>
      <w:r w:rsidR="005B6DF8" w:rsidRPr="003305BD">
        <w:rPr>
          <w:rFonts w:asciiTheme="minorHAnsi" w:hAnsiTheme="minorHAnsi"/>
          <w:sz w:val="20"/>
          <w:szCs w:val="20"/>
        </w:rPr>
        <w:t>ESIF.</w:t>
      </w:r>
      <w:r w:rsidR="00D40DE7">
        <w:rPr>
          <w:rFonts w:asciiTheme="minorHAnsi" w:hAnsiTheme="minorHAnsi"/>
          <w:sz w:val="20"/>
          <w:szCs w:val="20"/>
        </w:rPr>
        <w:t xml:space="preserve"> </w:t>
      </w:r>
      <w:r w:rsidRPr="003305BD">
        <w:rPr>
          <w:rFonts w:asciiTheme="minorHAnsi" w:hAnsiTheme="minorHAnsi"/>
          <w:sz w:val="20"/>
          <w:szCs w:val="20"/>
        </w:rPr>
        <w:t xml:space="preserve">Prijímateľ predkladá dokumentáciu z VO v plnom rozsahu. Tento druh kontroly sa nevzťahuje na VO, ktoré bolo predmetom druhej ex ante kontroly (na tento prípad sa vzťahuje postup uvedený v časti „Následná ex post kontrola“).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bola v rámci daného VO vykonaná kontrola VO podľa § 169 ods. 3 ZVO, prijímateľ informuje RO aj o tejto skutočnosti a súčasne s dokumentáciou predloží aj kópiu právoplatného rozhodnutia ÚVO. Rovnakým spôsobom je prijímateľ povinný informovať RO aj o všetkých výsledkoch konania ÚVO vydaných pri výkone dohľadu podľa § 167 ods. 2 ZVO. Po doručení právoplatného rozhodnutia ÚVO spracuje  RO závery svojej kontroly a závery kontroly ÚVO, čím nie je dotknutá povinnosť vykonania finančnej kontroly VO, ani zodpovednosť RO za výkon tejto kontroly v zmysle  článku 125 ods. 4 všeobecného nariadenia. </w:t>
      </w:r>
    </w:p>
    <w:p w:rsidR="004858E3" w:rsidRPr="003305BD" w:rsidRDefault="004858E3" w:rsidP="00512B4E">
      <w:pPr>
        <w:pStyle w:val="Odsekzoznamu"/>
        <w:numPr>
          <w:ilvl w:val="0"/>
          <w:numId w:val="176"/>
        </w:numPr>
        <w:spacing w:after="0" w:line="240" w:lineRule="auto"/>
        <w:ind w:left="709" w:hanging="426"/>
        <w:jc w:val="both"/>
        <w:rPr>
          <w:rFonts w:asciiTheme="minorHAnsi" w:hAnsiTheme="minorHAnsi"/>
          <w:sz w:val="20"/>
          <w:szCs w:val="20"/>
        </w:rPr>
      </w:pPr>
      <w:bookmarkStart w:id="1529" w:name="kapitola_33724_ods_3"/>
      <w:r w:rsidRPr="003305BD">
        <w:rPr>
          <w:rFonts w:asciiTheme="minorHAnsi" w:hAnsiTheme="minorHAnsi"/>
          <w:sz w:val="20"/>
          <w:szCs w:val="20"/>
        </w:rPr>
        <w:t xml:space="preserve">Pri predkladaní dokumentácie prijímateľ postupuje podľa </w:t>
      </w:r>
      <w:hyperlink w:anchor="kapitola_3372_ods_6" w:tooltip="kapitoly 3.3.7.2. ods. 6" w:history="1">
        <w:r w:rsidRPr="003305BD">
          <w:rPr>
            <w:rStyle w:val="Hypertextovprepojenie"/>
            <w:rFonts w:asciiTheme="minorHAnsi" w:hAnsiTheme="minorHAnsi"/>
            <w:sz w:val="20"/>
            <w:szCs w:val="20"/>
          </w:rPr>
          <w:t>kapitoly 3.3.7.2. ods. 6</w:t>
        </w:r>
      </w:hyperlink>
      <w:r w:rsidRPr="003305BD">
        <w:rPr>
          <w:rFonts w:asciiTheme="minorHAnsi" w:hAnsiTheme="minorHAnsi"/>
          <w:sz w:val="20"/>
          <w:szCs w:val="20"/>
        </w:rPr>
        <w:t xml:space="preserve">. </w:t>
      </w:r>
      <w:r w:rsidR="005B6DF8" w:rsidRPr="003305BD">
        <w:rPr>
          <w:rFonts w:asciiTheme="minorHAnsi" w:hAnsiTheme="minorHAnsi"/>
          <w:sz w:val="20"/>
          <w:szCs w:val="20"/>
        </w:rPr>
        <w:t>ESIF.</w:t>
      </w:r>
    </w:p>
    <w:bookmarkEnd w:id="1529"/>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lastRenderedPageBreak/>
        <w:t>Postupy, práva a povinnosti RO uvedené v tejto časti sa vzťahujú aj na kontrolu dodatkov k zmluvám s úspešným uchádzačom a na dodatky k rámcovým dohodám, pokiaľ nie je uvedené inak.</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výkone štandardnej ex post kontroly je RO povinný postupovať v súlade s </w:t>
      </w:r>
      <w:hyperlink w:anchor="kapitola_3374" w:tooltip="kapitolou 3.3.7.4" w:history="1">
        <w:r w:rsidRPr="003305BD">
          <w:rPr>
            <w:rStyle w:val="Hypertextovprepojenie"/>
            <w:rFonts w:asciiTheme="minorHAnsi" w:hAnsiTheme="minorHAnsi"/>
            <w:sz w:val="20"/>
            <w:szCs w:val="20"/>
          </w:rPr>
          <w:t>kapitolou 3.3.7.4</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štandardnej ex post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hyperlink w:anchor="kapitola_33743" w:tooltip="kapitoly 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 xml:space="preserve">. Zároveň, ak aj napriek čestnému vyhláseniu prijímateľa (viď. </w:t>
      </w:r>
      <w:hyperlink w:anchor="kapitola_33724_ods_3" w:tooltip="ods. 3" w:history="1">
        <w:r w:rsidRPr="003305BD">
          <w:rPr>
            <w:rStyle w:val="Hypertextovprepojenie"/>
            <w:rFonts w:asciiTheme="minorHAnsi" w:hAnsiTheme="minorHAnsi"/>
            <w:sz w:val="20"/>
            <w:szCs w:val="20"/>
          </w:rPr>
          <w:t>ods. 3</w:t>
        </w:r>
      </w:hyperlink>
      <w:r w:rsidRPr="003305BD">
        <w:rPr>
          <w:rFonts w:asciiTheme="minorHAnsi" w:hAnsiTheme="minorHAnsi"/>
          <w:sz w:val="20"/>
          <w:szCs w:val="20"/>
        </w:rPr>
        <w:t>)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ŽoNFP a účinnou zmluvou o NFP. Závery z výkonu vecnej kontroly sú súčasťou návrhu správy/správy z kontroly.</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lehoty alebo prerušení výkonu kontroly postupuje RO podľa </w:t>
      </w:r>
      <w:hyperlink w:anchor="kapitola_3372_ods_7" w:tooltip="kapitoly 3.3.7.2. ods. 7" w:history="1">
        <w:r w:rsidRPr="003305BD">
          <w:rPr>
            <w:rFonts w:asciiTheme="minorHAnsi" w:hAnsiTheme="minorHAnsi"/>
            <w:sz w:val="20"/>
            <w:szCs w:val="20"/>
          </w:rPr>
          <w:t>kapitoly 3.3.7.2. ods. 7</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bookmarkStart w:id="1530" w:name="kapitola_33724_ods_12a_b"/>
      <w:r w:rsidRPr="003305BD">
        <w:rPr>
          <w:rFonts w:asciiTheme="minorHAnsi" w:hAnsiTheme="minorHAnsi"/>
          <w:sz w:val="20"/>
          <w:szCs w:val="20"/>
        </w:rPr>
        <w:t>v záveroch kontroly nepripustí výdavky súvisiace s VO do financovania v plnom rozsahu, alebo</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r w:rsidRPr="003305BD">
        <w:rPr>
          <w:rFonts w:asciiTheme="minorHAnsi" w:hAnsiTheme="minorHAnsi"/>
          <w:sz w:val="20"/>
          <w:szCs w:val="20"/>
        </w:rPr>
        <w:t>postupuje v zmysle metodického pokynu</w:t>
      </w:r>
      <w:r w:rsidRPr="003305BD">
        <w:rPr>
          <w:rFonts w:asciiTheme="minorHAnsi" w:hAnsiTheme="minorHAnsi"/>
          <w:sz w:val="20"/>
          <w:szCs w:val="20"/>
        </w:rPr>
        <w:footnoteReference w:id="7"/>
      </w:r>
      <w:r w:rsidRPr="003305BD">
        <w:rPr>
          <w:rFonts w:asciiTheme="minorHAnsi" w:hAnsiTheme="minorHAnsi"/>
          <w:sz w:val="20"/>
          <w:szCs w:val="20"/>
        </w:rPr>
        <w:t>, ktorý upravuje postup pri určení finančných opráv za VO.</w:t>
      </w:r>
    </w:p>
    <w:bookmarkEnd w:id="1530"/>
    <w:p w:rsidR="004858E3" w:rsidRPr="003305BD" w:rsidRDefault="004858E3" w:rsidP="003305BD">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Nepripustenie do financovania znamená, že všetky výdavky vychádzajúce z realizácie výsledku daného VO budú zo strany RO v prípade, že budú zahrnuté v ŽoP, označené ako neoprávnené.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Rozhodnutie RO, či bude postupovať podľa </w:t>
      </w:r>
      <w:hyperlink w:anchor="kapitola_33724_ods_12a_b" w:tooltip="ods. 12 a) alebo b)" w:history="1">
        <w:r w:rsidRPr="003305BD">
          <w:rPr>
            <w:rStyle w:val="Hypertextovprepojenie"/>
            <w:rFonts w:asciiTheme="minorHAnsi" w:hAnsiTheme="minorHAnsi"/>
            <w:sz w:val="20"/>
            <w:szCs w:val="20"/>
          </w:rPr>
          <w:t>ods. 11 a) alebo b)</w:t>
        </w:r>
      </w:hyperlink>
      <w:r w:rsidRPr="003305BD">
        <w:rPr>
          <w:rFonts w:asciiTheme="minorHAnsi" w:hAnsiTheme="minorHAnsi"/>
          <w:sz w:val="20"/>
          <w:szCs w:val="20"/>
        </w:rPr>
        <w:t xml:space="preserve"> závisí od skutočnosti, či je RO v závislosti od závažnosti zistených nedostatkov oprávnený aplikovať ex ante finančnú opravu</w:t>
      </w:r>
      <w:r w:rsidRPr="003305BD">
        <w:rPr>
          <w:rStyle w:val="Odkaznapoznmkupodiarou"/>
          <w:rFonts w:asciiTheme="minorHAnsi" w:hAnsiTheme="minorHAnsi"/>
          <w:sz w:val="20"/>
          <w:szCs w:val="20"/>
        </w:rPr>
        <w:footnoteReference w:id="8"/>
      </w:r>
      <w:r w:rsidRPr="003305BD">
        <w:rPr>
          <w:rFonts w:asciiTheme="minorHAnsi" w:hAnsiTheme="minorHAnsi"/>
          <w:sz w:val="20"/>
          <w:szCs w:val="20"/>
        </w:rPr>
        <w:t>.</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zistí porušenie pravidiel a postupov VO, resp. porušenie pravidiel a ustanovení legislatívy SR a EÚ, pričom rozsah, závažnosť a moment zistenia týchto </w:t>
      </w:r>
      <w:r w:rsidRPr="003305BD">
        <w:rPr>
          <w:rFonts w:asciiTheme="minorHAnsi" w:hAnsiTheme="minorHAnsi"/>
          <w:sz w:val="20"/>
          <w:szCs w:val="20"/>
        </w:rPr>
        <w:lastRenderedPageBreak/>
        <w:t>nedostatkov sú v zmysle metodického pokynu</w:t>
      </w:r>
      <w:r w:rsidRPr="003305BD">
        <w:rPr>
          <w:rStyle w:val="Odkaznapoznmkupodiarou"/>
          <w:rFonts w:asciiTheme="minorHAnsi" w:hAnsiTheme="minorHAnsi"/>
          <w:sz w:val="20"/>
          <w:szCs w:val="20"/>
        </w:rPr>
        <w:footnoteReference w:id="9"/>
      </w:r>
      <w:r w:rsidRPr="003305BD">
        <w:rPr>
          <w:rFonts w:asciiTheme="minorHAnsi" w:hAnsiTheme="minorHAnsi"/>
          <w:sz w:val="20"/>
          <w:szCs w:val="20"/>
        </w:rPr>
        <w:t>,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ŽoP, RO určí súčasne aj ex ante finančnú opravu, o ktorú budú krátené všetky ďalšie súvisiace ŽoP. Percentuálna výška tejto ex ante finančnej opravy musí byť zhodná s určenou ex post finančnou opravou. Podrobnosti o uplatnení určenej % sadzby finančnej opravy na jednotlivé výdavky NFP na predmet zákazky je upravený v usmernení MF SR č. 2/2015 – U k nezrovnalostiam a finančným opravám v rámci finančného riadenia štrukturálnych fondov, Kohézneho fondu a Európskeho námorného a rybárskeho fondu na programové obdobie 2014 - 2020.</w:t>
      </w:r>
    </w:p>
    <w:p w:rsidR="004858E3" w:rsidRPr="00A72D99" w:rsidRDefault="004858E3" w:rsidP="003305BD">
      <w:pPr>
        <w:pStyle w:val="Odsekzoznamu"/>
        <w:jc w:val="both"/>
        <w:rPr>
          <w:rFonts w:asciiTheme="minorHAnsi" w:hAnsiTheme="minorHAnsi"/>
          <w:sz w:val="20"/>
          <w:szCs w:val="20"/>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531" w:name="_Následná_ex-post_kontrola"/>
      <w:bookmarkStart w:id="1532" w:name="_Toc532217071"/>
      <w:bookmarkEnd w:id="1531"/>
      <w:r w:rsidRPr="00F575F5">
        <w:rPr>
          <w:rFonts w:asciiTheme="minorHAnsi" w:hAnsiTheme="minorHAnsi"/>
          <w:color w:val="1F497D" w:themeColor="text2"/>
        </w:rPr>
        <w:t>Následná ex-post kontrola</w:t>
      </w:r>
      <w:bookmarkEnd w:id="1532"/>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Následná ex post kontrola sa vykonáva pri všetkých VO, v rámci ktorých bola riadne ukončená druhá ex ante kontrola.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Pre potreby finančnej kontroly VO prijímateľ predkladá na RO originál zmluvy s úspešným uchádzačom, resp. jej úradne overenú kópiu (akceptuje sa aj kópia zmluvy overená štatutárnym zástupcom prijímateľa). Túto zmluvu predkladá prijímateľ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následnej ex post kontroly je 7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hyperlink w:anchor="kapitola_33743" w:tooltip="kapitoly 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w:t>
      </w:r>
      <w:r w:rsidR="00512B4E">
        <w:rPr>
          <w:rFonts w:asciiTheme="minorHAnsi" w:hAnsiTheme="minorHAnsi"/>
          <w:sz w:val="20"/>
          <w:szCs w:val="20"/>
        </w:rPr>
        <w:t xml:space="preserve"> </w:t>
      </w:r>
      <w:r w:rsidR="005B6DF8" w:rsidRPr="003305BD">
        <w:rPr>
          <w:rFonts w:asciiTheme="minorHAnsi" w:hAnsiTheme="minorHAnsi"/>
          <w:sz w:val="20"/>
          <w:szCs w:val="20"/>
        </w:rPr>
        <w:t>ESIF.</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Predmetom tejto kontroly je najmä:</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súladu podpísanej zmluvy s úspešným uchádzačom s jej návrhom kontrolovaným v rámci druhej ex ante kontroly,</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oprávnenosti osôb podpísať predmetnú zmluvu,</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zapracovania prípadných návrhov na úpravu formulovaných RO vo fáze druhej ex ante kontroly,</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zverejnenia tejto zmluvy v zmysle zákona o  slobode informácií, </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oznámenia o výsledku VO do vestníka VO,</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nových skutočností, ktoré neboli v čase výkonu druhej ex ante kontroly známe, alebo z iných dôvodov neboli jej predmetom</w:t>
      </w:r>
      <w:r w:rsidR="00512B4E">
        <w:rPr>
          <w:rFonts w:asciiTheme="minorHAnsi" w:hAnsiTheme="minorHAnsi"/>
          <w:sz w:val="20"/>
          <w:szCs w:val="20"/>
        </w:rPr>
        <w:t>.</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ŽoP.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kontrola identifikuje nedostatky, ktoré je možné odstrániť (napr. nezverejnenie zmluvy, nezverejnenie časti zmluvy alebo prílohy k zmluve, nezaslanie oznámenia o výsledku a pod.), vyzve RO prijímateľa po zaslaní návrhu správy z kontroly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ktorý upravuje zmenu zmluvy, rámcovej dohody alebo koncesnej zmluvy. Je na konkrétnom posúdení RO, či následnú ex post kontrolu ukončí až po schválení platného a účinného dodatku alebo aj pred týmto úkonom (napr. </w:t>
      </w:r>
      <w:r w:rsidRPr="003305BD">
        <w:rPr>
          <w:rFonts w:asciiTheme="minorHAnsi" w:hAnsiTheme="minorHAnsi"/>
          <w:sz w:val="20"/>
          <w:szCs w:val="20"/>
        </w:rPr>
        <w:lastRenderedPageBreak/>
        <w:t xml:space="preserve">odkladacia podmienka nadobudnutia účinnosti dodatku). Ak pri kontrole RO zistí porušenie pravidiel a postupov VO, resp. porušenie pravidiel a ustanovení  legislatívy SR a EÚ, pričom rozsah a závažnosť týchto zistení má taký charakter, že mali alebo mohli mať vplyv na výsledok VO, v tomto prípade RO: </w:t>
      </w:r>
    </w:p>
    <w:p w:rsidR="004858E3" w:rsidRPr="003305BD" w:rsidRDefault="004858E3" w:rsidP="00512B4E">
      <w:pPr>
        <w:numPr>
          <w:ilvl w:val="0"/>
          <w:numId w:val="141"/>
        </w:numPr>
        <w:spacing w:before="120" w:after="120" w:line="240" w:lineRule="auto"/>
        <w:ind w:left="709" w:hanging="425"/>
        <w:jc w:val="both"/>
        <w:rPr>
          <w:rFonts w:asciiTheme="minorHAnsi" w:hAnsiTheme="minorHAnsi"/>
          <w:sz w:val="20"/>
          <w:szCs w:val="20"/>
        </w:rPr>
      </w:pPr>
      <w:bookmarkStart w:id="1533" w:name="kapitola_33725_ods_7a"/>
      <w:r w:rsidRPr="003305BD">
        <w:rPr>
          <w:rFonts w:asciiTheme="minorHAnsi" w:hAnsiTheme="minorHAnsi"/>
          <w:sz w:val="20"/>
          <w:szCs w:val="20"/>
        </w:rPr>
        <w:t>v záveroch kontroly nepripustí výdavky súvisiace s VO do financovania v plnom rozsahu, alebo</w:t>
      </w:r>
    </w:p>
    <w:p w:rsidR="004858E3" w:rsidRPr="003305BD" w:rsidRDefault="004858E3" w:rsidP="00512B4E">
      <w:pPr>
        <w:numPr>
          <w:ilvl w:val="0"/>
          <w:numId w:val="141"/>
        </w:numPr>
        <w:spacing w:before="120" w:after="120" w:line="240" w:lineRule="auto"/>
        <w:ind w:left="709" w:hanging="425"/>
        <w:jc w:val="both"/>
        <w:rPr>
          <w:rFonts w:asciiTheme="minorHAnsi" w:hAnsiTheme="minorHAnsi"/>
          <w:sz w:val="20"/>
          <w:szCs w:val="20"/>
        </w:rPr>
      </w:pPr>
      <w:bookmarkStart w:id="1534" w:name="kapitola_33725_ods_7b"/>
      <w:bookmarkEnd w:id="1533"/>
      <w:r w:rsidRPr="003305BD">
        <w:rPr>
          <w:rFonts w:asciiTheme="minorHAnsi" w:hAnsiTheme="minorHAnsi"/>
          <w:sz w:val="20"/>
          <w:szCs w:val="20"/>
        </w:rPr>
        <w:t>postupuje podľa metodického pokynu</w:t>
      </w:r>
      <w:r w:rsidRPr="003305BD">
        <w:rPr>
          <w:rStyle w:val="Odkaznapoznmkupodiarou"/>
          <w:rFonts w:asciiTheme="minorHAnsi" w:hAnsiTheme="minorHAnsi"/>
          <w:sz w:val="20"/>
          <w:szCs w:val="20"/>
        </w:rPr>
        <w:footnoteReference w:id="10"/>
      </w:r>
      <w:r w:rsidRPr="003305BD">
        <w:rPr>
          <w:rFonts w:asciiTheme="minorHAnsi" w:hAnsiTheme="minorHAnsi"/>
          <w:sz w:val="20"/>
          <w:szCs w:val="20"/>
        </w:rPr>
        <w:t>, ktorý upravuje postup pri určení finančných opráv za VO.</w:t>
      </w:r>
    </w:p>
    <w:bookmarkEnd w:id="1534"/>
    <w:p w:rsidR="004858E3" w:rsidRPr="003305BD" w:rsidRDefault="004858E3" w:rsidP="00512B4E">
      <w:pPr>
        <w:spacing w:before="120" w:after="120"/>
        <w:ind w:left="709"/>
        <w:jc w:val="both"/>
        <w:rPr>
          <w:rFonts w:asciiTheme="minorHAnsi" w:hAnsiTheme="minorHAnsi"/>
          <w:sz w:val="20"/>
          <w:szCs w:val="20"/>
        </w:rPr>
      </w:pPr>
      <w:r w:rsidRPr="003305BD">
        <w:rPr>
          <w:rFonts w:asciiTheme="minorHAnsi" w:hAnsiTheme="minorHAnsi"/>
          <w:sz w:val="20"/>
          <w:szCs w:val="20"/>
        </w:rPr>
        <w:t xml:space="preserve">Nepripustenie do financovania znamená, že všetky výdavky vychádzajúce z realizácie výsledku daného VO budú zo strany RO v prípade, že budú zahrnuté v ŽoP, označené ako neoprávnené.  Rozhodnutie RO, či bude postupovať podľa </w:t>
      </w:r>
      <w:hyperlink w:anchor="kapitola_33725_ods_7a" w:tooltip="ods. 7 písm. a)" w:history="1">
        <w:r w:rsidRPr="003305BD">
          <w:rPr>
            <w:rStyle w:val="Hypertextovprepojenie"/>
            <w:rFonts w:asciiTheme="minorHAnsi" w:hAnsiTheme="minorHAnsi"/>
            <w:sz w:val="20"/>
            <w:szCs w:val="20"/>
          </w:rPr>
          <w:t>ods. 6 písm. a)</w:t>
        </w:r>
      </w:hyperlink>
      <w:r w:rsidRPr="003305BD">
        <w:rPr>
          <w:rFonts w:asciiTheme="minorHAnsi" w:hAnsiTheme="minorHAnsi"/>
          <w:sz w:val="20"/>
          <w:szCs w:val="20"/>
        </w:rPr>
        <w:t xml:space="preserve"> alebo </w:t>
      </w:r>
      <w:hyperlink w:anchor="kapitola_33725_ods_7b" w:tooltip="ods. 7 písm. b)" w:history="1">
        <w:r w:rsidRPr="003305BD">
          <w:rPr>
            <w:rStyle w:val="Hypertextovprepojenie"/>
            <w:rFonts w:asciiTheme="minorHAnsi" w:hAnsiTheme="minorHAnsi"/>
            <w:sz w:val="20"/>
            <w:szCs w:val="20"/>
          </w:rPr>
          <w:t>ods. 6 písm. b)</w:t>
        </w:r>
      </w:hyperlink>
      <w:r w:rsidRPr="003305BD">
        <w:rPr>
          <w:rFonts w:asciiTheme="minorHAnsi" w:hAnsiTheme="minorHAnsi"/>
          <w:sz w:val="20"/>
          <w:szCs w:val="20"/>
        </w:rPr>
        <w:t xml:space="preserve"> závisí od skutočnosti, či je RO v závislosti od závažnosti zistených nedostatkov oprávnený aplikovať ex ante finančnú opravu.</w:t>
      </w:r>
    </w:p>
    <w:p w:rsidR="004858E3" w:rsidRDefault="004858E3" w:rsidP="00512B4E">
      <w:pPr>
        <w:numPr>
          <w:ilvl w:val="0"/>
          <w:numId w:val="178"/>
        </w:numPr>
        <w:spacing w:before="120" w:after="120" w:line="240" w:lineRule="auto"/>
        <w:ind w:left="709" w:hanging="426"/>
        <w:jc w:val="both"/>
      </w:pPr>
      <w:r w:rsidRPr="003305BD">
        <w:rPr>
          <w:rFonts w:asciiTheme="minorHAnsi" w:hAnsiTheme="minorHAnsi"/>
          <w:sz w:val="20"/>
          <w:szCs w:val="20"/>
        </w:rPr>
        <w:t>Pokiaľ RO vyjadril nesúhlas s podpísaním zmluvy s úspešným uchádzačom, nie je možné určiť ex ante finančnú opravu. RO v záveroch kontroly nepripustí výdavky súvisiace s VO  do financovania v plnom rozsahu, bez ohľadu na ustanovenie predošlého odseku.</w:t>
      </w:r>
      <w:r>
        <w:t xml:space="preserve"> </w:t>
      </w:r>
    </w:p>
    <w:p w:rsidR="004858E3" w:rsidRPr="00A72D99" w:rsidRDefault="004858E3" w:rsidP="003305BD">
      <w:pPr>
        <w:pStyle w:val="Odsekzoznamu"/>
        <w:jc w:val="both"/>
        <w:rPr>
          <w:rFonts w:asciiTheme="minorHAnsi" w:hAnsiTheme="minorHAnsi"/>
          <w:sz w:val="20"/>
          <w:szCs w:val="20"/>
        </w:rPr>
      </w:pPr>
    </w:p>
    <w:p w:rsidR="007B5571" w:rsidRDefault="007B5571" w:rsidP="00A72D99">
      <w:pPr>
        <w:pStyle w:val="Nadpis3"/>
        <w:numPr>
          <w:ilvl w:val="2"/>
          <w:numId w:val="83"/>
        </w:numPr>
        <w:jc w:val="both"/>
        <w:rPr>
          <w:rFonts w:asciiTheme="minorHAnsi" w:hAnsiTheme="minorHAnsi"/>
          <w:color w:val="1F497D" w:themeColor="text2"/>
        </w:rPr>
      </w:pPr>
      <w:bookmarkStart w:id="1535" w:name="_Toc532217072"/>
      <w:r w:rsidRPr="00A72D99">
        <w:rPr>
          <w:rFonts w:asciiTheme="minorHAnsi" w:hAnsiTheme="minorHAnsi"/>
          <w:color w:val="1F497D" w:themeColor="text2"/>
        </w:rPr>
        <w:t>Realizácia a kontrola zákaziek s nízkou hodnotou</w:t>
      </w:r>
      <w:bookmarkEnd w:id="1535"/>
      <w:r w:rsidRPr="00A72D99">
        <w:rPr>
          <w:rFonts w:asciiTheme="minorHAnsi" w:hAnsiTheme="minorHAnsi"/>
          <w:color w:val="1F497D" w:themeColor="text2"/>
        </w:rPr>
        <w:t xml:space="preserve"> </w:t>
      </w:r>
    </w:p>
    <w:p w:rsidR="00763CF1" w:rsidRPr="000157BB" w:rsidRDefault="00763CF1" w:rsidP="000157BB"/>
    <w:p w:rsidR="007B5571" w:rsidRPr="001A4CEC" w:rsidRDefault="007B5571" w:rsidP="003305BD">
      <w:pPr>
        <w:numPr>
          <w:ilvl w:val="0"/>
          <w:numId w:val="184"/>
        </w:numPr>
        <w:spacing w:before="120" w:after="120" w:line="240" w:lineRule="auto"/>
        <w:ind w:left="709" w:hanging="426"/>
        <w:jc w:val="both"/>
        <w:rPr>
          <w:rFonts w:asciiTheme="minorHAnsi" w:hAnsiTheme="minorHAnsi"/>
          <w:strike/>
          <w:sz w:val="20"/>
          <w:szCs w:val="20"/>
        </w:rPr>
      </w:pPr>
      <w:r w:rsidRPr="00BF6AAA">
        <w:rPr>
          <w:rFonts w:asciiTheme="minorHAnsi" w:hAnsiTheme="minorHAnsi"/>
          <w:sz w:val="20"/>
          <w:szCs w:val="20"/>
        </w:rPr>
        <w:t>Prijímateľ postupuje pri realizácii zákaziek s nízkou hodnotou</w:t>
      </w:r>
      <w:r w:rsidRPr="00A72D99">
        <w:rPr>
          <w:rFonts w:asciiTheme="minorHAnsi" w:hAnsiTheme="minorHAnsi"/>
          <w:sz w:val="20"/>
          <w:szCs w:val="20"/>
        </w:rPr>
        <w:t xml:space="preserve"> v súlade s ustanoveniami uvedenými v</w:t>
      </w:r>
      <w:r w:rsidR="00754AEE">
        <w:rPr>
          <w:rFonts w:asciiTheme="minorHAnsi" w:hAnsiTheme="minorHAnsi"/>
          <w:sz w:val="20"/>
          <w:szCs w:val="20"/>
        </w:rPr>
        <w:t xml:space="preserve"> tejto </w:t>
      </w:r>
      <w:r w:rsidRPr="00A72D99">
        <w:rPr>
          <w:rFonts w:asciiTheme="minorHAnsi" w:hAnsiTheme="minorHAnsi"/>
          <w:sz w:val="20"/>
          <w:szCs w:val="20"/>
        </w:rPr>
        <w:t>kapitole</w:t>
      </w:r>
      <w:r w:rsidR="00754AEE">
        <w:rPr>
          <w:rFonts w:asciiTheme="minorHAnsi" w:hAnsiTheme="minorHAnsi"/>
          <w:sz w:val="20"/>
          <w:szCs w:val="20"/>
        </w:rPr>
        <w:t>.</w:t>
      </w:r>
      <w:r w:rsidRPr="00A72D99">
        <w:rPr>
          <w:rFonts w:asciiTheme="minorHAnsi" w:hAnsiTheme="minorHAnsi"/>
          <w:sz w:val="20"/>
          <w:szCs w:val="20"/>
        </w:rPr>
        <w:t xml:space="preserve">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Dokumentáciu na kontrolu VO predkladá prijímateľ po podpise zmluvy s úspešným uchádzačom. Ak plnenie nie je založené na písomnom zmluvnom vzťahu, predkladá prijímateľ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Lehota na výkon kontroly je 20 pracovných dní.</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si v riadiacej dokumentácii definuje minimálne povinné náležitosti objednávky, tak aby táto spĺňala minimálne náležitosti písomného zmluvného vzťahu (v závislosti od konkrétneho zmluvného typu). Medzi takéto náležitosti objednávky patrí najmä: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overuje pri kontrole zákaziek s nízkymi hodnotami podľa § 117 ZVO, či vynaložené náklady na obstaranie predmetu zákazky boli primerané kvalite a cene. Zároveň RO overí, či pri obstarávaní neboli porušené základné princípy VO a postupy uvedené v kapitole </w:t>
      </w:r>
      <w:hyperlink w:anchor="kapitola_33725" w:history="1">
        <w:r w:rsidRPr="003305BD">
          <w:rPr>
            <w:rFonts w:asciiTheme="minorHAnsi" w:hAnsiTheme="minorHAnsi"/>
            <w:sz w:val="20"/>
            <w:szCs w:val="20"/>
          </w:rPr>
          <w:t>3.3.7.2.5</w:t>
        </w:r>
      </w:hyperlink>
      <w:r w:rsidRPr="003305BD">
        <w:rPr>
          <w:rFonts w:asciiTheme="minorHAnsi" w:hAnsiTheme="minorHAnsi"/>
          <w:sz w:val="20"/>
          <w:szCs w:val="20"/>
        </w:rPr>
        <w:t>. Pravidlá a povinnosti uvádzané v  kapitole 3.3.7.2.5</w:t>
      </w:r>
      <w:r w:rsidR="005B6DF8" w:rsidRPr="003305BD">
        <w:rPr>
          <w:rFonts w:asciiTheme="minorHAnsi" w:hAnsiTheme="minorHAnsi"/>
          <w:sz w:val="20"/>
          <w:szCs w:val="20"/>
        </w:rPr>
        <w:t>ESIF</w:t>
      </w:r>
      <w:r w:rsidRPr="003305BD">
        <w:rPr>
          <w:rFonts w:asciiTheme="minorHAnsi" w:hAnsiTheme="minorHAnsi"/>
          <w:sz w:val="20"/>
          <w:szCs w:val="20"/>
        </w:rPr>
        <w:t xml:space="preserve"> sa vzťahujú na všetky zákazky s nízkymi hodnotami podľa § 117 ZVO, ktoré budú spolufinancované z fondov a ENRF, bez ohľadu na skutočnosť, či ich zrealizoval prijímateľ ešte pred schválením ŽoNFP, alebo až po schválení tejto ŽoNFP. Pokiaľ teda prijímateľ predloží na RO dokumentáciu z procesu verejného obstarávania realizovaného ako zákazka s nízkou hodnotou podľa § 117 ZVO, pri ktorej obstarávaní nepostupoval podľa pravidiel uvedených v kapitole </w:t>
      </w:r>
      <w:hyperlink w:anchor="kapitola_33725" w:history="1">
        <w:r w:rsidRPr="003305BD">
          <w:rPr>
            <w:rFonts w:asciiTheme="minorHAnsi" w:hAnsiTheme="minorHAnsi"/>
            <w:sz w:val="20"/>
            <w:szCs w:val="20"/>
          </w:rPr>
          <w:t>3.3.7.2.5</w:t>
        </w:r>
      </w:hyperlink>
      <w:r w:rsidRPr="003305BD">
        <w:rPr>
          <w:rFonts w:asciiTheme="minorHAnsi" w:hAnsiTheme="minorHAnsi"/>
          <w:sz w:val="20"/>
          <w:szCs w:val="20"/>
        </w:rPr>
        <w:t xml:space="preserve"> </w:t>
      </w:r>
      <w:r w:rsidR="005B6DF8" w:rsidRPr="003305BD">
        <w:rPr>
          <w:rFonts w:asciiTheme="minorHAnsi" w:hAnsiTheme="minorHAnsi"/>
          <w:sz w:val="20"/>
          <w:szCs w:val="20"/>
        </w:rPr>
        <w:t xml:space="preserve">ESIF </w:t>
      </w:r>
      <w:r w:rsidRPr="003305BD">
        <w:rPr>
          <w:rFonts w:asciiTheme="minorHAnsi" w:hAnsiTheme="minorHAnsi"/>
          <w:sz w:val="20"/>
          <w:szCs w:val="20"/>
        </w:rPr>
        <w:t>a porušenie týchto pravidiel malo alebo mohlo mať vplyv na výsledok verejného obstarávania, RO je povinný postupovať podľa metodického pokynu</w:t>
      </w:r>
      <w:r w:rsidRPr="003305BD">
        <w:rPr>
          <w:rFonts w:asciiTheme="minorHAnsi" w:hAnsiTheme="minorHAnsi"/>
          <w:sz w:val="20"/>
          <w:szCs w:val="20"/>
        </w:rPr>
        <w:footnoteReference w:id="11"/>
      </w:r>
      <w:r w:rsidRPr="003305BD">
        <w:rPr>
          <w:rFonts w:asciiTheme="minorHAnsi" w:hAnsiTheme="minorHAnsi"/>
          <w:sz w:val="20"/>
          <w:szCs w:val="20"/>
        </w:rPr>
        <w:t>, ktorý upravuje postup pri určení finančných opráv za porušenie pravidiel a postupov VO. Z tohto dôvodu je RO povinný definovať pravidlá vzťahujúce sa na obstarávanie zákaziek s nízkymi hodnotami podľa § 117 ZVO, ktoré sú uvedené v kapitole 3.3.7.2.5</w:t>
      </w:r>
      <w:r w:rsidRPr="003305BD" w:rsidDel="00F06439">
        <w:rPr>
          <w:rFonts w:asciiTheme="minorHAnsi" w:hAnsiTheme="minorHAnsi"/>
          <w:sz w:val="20"/>
          <w:szCs w:val="20"/>
        </w:rPr>
        <w:t>.</w:t>
      </w:r>
      <w:r w:rsidRPr="003305BD">
        <w:rPr>
          <w:rFonts w:asciiTheme="minorHAnsi" w:hAnsiTheme="minorHAnsi"/>
          <w:sz w:val="20"/>
          <w:szCs w:val="20"/>
        </w:rPr>
        <w:t xml:space="preserve"> </w:t>
      </w:r>
      <w:r w:rsidR="005B6DF8" w:rsidRPr="003305BD">
        <w:rPr>
          <w:rFonts w:asciiTheme="minorHAnsi" w:hAnsiTheme="minorHAnsi"/>
          <w:sz w:val="20"/>
          <w:szCs w:val="20"/>
        </w:rPr>
        <w:t xml:space="preserve">ESIF </w:t>
      </w:r>
      <w:r w:rsidRPr="003305BD">
        <w:rPr>
          <w:rFonts w:asciiTheme="minorHAnsi" w:hAnsiTheme="minorHAnsi"/>
          <w:sz w:val="20"/>
          <w:szCs w:val="20"/>
        </w:rPr>
        <w:t>už v rámci jednotlivých výziev.</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obstarávaní takýchto zákaziek je prijímateľ povinný vykonať prieskum trhu.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lastRenderedPageBreak/>
        <w:t>Zákazky s nízkymi hodnotami podľa § 117  ZVO sa v zmysle tejto kapitoly delia na:</w:t>
      </w:r>
    </w:p>
    <w:p w:rsidR="004858E3" w:rsidRPr="003305BD" w:rsidRDefault="004858E3" w:rsidP="003305BD">
      <w:pPr>
        <w:numPr>
          <w:ilvl w:val="1"/>
          <w:numId w:val="184"/>
        </w:numPr>
        <w:spacing w:after="0" w:line="240" w:lineRule="auto"/>
        <w:ind w:left="1134" w:hanging="357"/>
        <w:jc w:val="both"/>
        <w:rPr>
          <w:rFonts w:asciiTheme="minorHAnsi" w:hAnsiTheme="minorHAnsi"/>
          <w:sz w:val="20"/>
          <w:szCs w:val="20"/>
        </w:rPr>
      </w:pPr>
      <w:r w:rsidRPr="003305BD">
        <w:rPr>
          <w:rFonts w:asciiTheme="minorHAnsi" w:hAnsiTheme="minorHAnsi"/>
          <w:sz w:val="20"/>
          <w:szCs w:val="20"/>
        </w:rPr>
        <w:t>zákazky, ktorých predpokladaná hodnota bez DPH sa rovná, alebo presahuje 15 000 EUR (ďalej len „zákazky nad 15 000 EUR“),</w:t>
      </w:r>
    </w:p>
    <w:p w:rsidR="004858E3" w:rsidRPr="003305BD" w:rsidRDefault="004858E3" w:rsidP="003305BD">
      <w:pPr>
        <w:numPr>
          <w:ilvl w:val="1"/>
          <w:numId w:val="184"/>
        </w:numPr>
        <w:spacing w:after="0" w:line="240" w:lineRule="auto"/>
        <w:ind w:left="1134" w:hanging="357"/>
        <w:jc w:val="both"/>
        <w:rPr>
          <w:rFonts w:asciiTheme="minorHAnsi" w:hAnsiTheme="minorHAnsi"/>
          <w:sz w:val="20"/>
          <w:szCs w:val="20"/>
        </w:rPr>
      </w:pPr>
      <w:r w:rsidRPr="003305BD">
        <w:rPr>
          <w:rFonts w:asciiTheme="minorHAnsi" w:hAnsiTheme="minorHAnsi"/>
          <w:sz w:val="20"/>
          <w:szCs w:val="20"/>
        </w:rPr>
        <w:t>zákazky, ktorých predpokladaná hodnota bez DPH nepresahuje 15 000 EUR (ďalej len „zákazky do 15 000 EUR“).</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536" w:name="_Toc532217073"/>
      <w:r w:rsidRPr="00F575F5">
        <w:rPr>
          <w:rFonts w:asciiTheme="minorHAnsi" w:hAnsiTheme="minorHAnsi"/>
          <w:color w:val="1F497D" w:themeColor="text2"/>
        </w:rPr>
        <w:t xml:space="preserve">Kontrola zákaziek zadávaných </w:t>
      </w:r>
      <w:r w:rsidR="001E75EE" w:rsidRPr="001E75EE">
        <w:rPr>
          <w:rFonts w:asciiTheme="minorHAnsi" w:hAnsiTheme="minorHAnsi"/>
          <w:color w:val="1F497D" w:themeColor="text2"/>
        </w:rPr>
        <w:t>s využitím elektronického trhoviska</w:t>
      </w:r>
      <w:bookmarkEnd w:id="1536"/>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w:t>
      </w:r>
      <w:r w:rsidRPr="001A4CEC">
        <w:rPr>
          <w:rFonts w:asciiTheme="minorHAnsi" w:eastAsiaTheme="majorEastAsia" w:hAnsiTheme="minorHAnsi"/>
          <w:sz w:val="20"/>
          <w:lang w:val="sk-SK"/>
        </w:rPr>
        <w:t>a predpokladaná hodnota zákazky je rovnaká alebo vyššia ako 15 000 EUR,</w:t>
      </w:r>
      <w:r w:rsidRPr="003305BD">
        <w:rPr>
          <w:rFonts w:asciiTheme="minorHAnsi" w:eastAsiaTheme="majorEastAsia" w:hAnsiTheme="minorHAnsi"/>
          <w:sz w:val="20"/>
          <w:lang w:val="sk-SK"/>
        </w:rPr>
        <w:t xml:space="preserve"> môžu postupovať podľa § 109 až 112 ZVO, ak ide o dodanie tovaru, uskutočnenie stavebných prác alebo poskytnutie služby bežne dostupných na trhu, t. j.  realizovať obstarávanie prostredníctvom elektronického trhoviska. Prijímatelia môžu v zmysle § 66 ods. 8 realizovať </w:t>
      </w:r>
      <w:r w:rsidR="000B22A2">
        <w:rPr>
          <w:rFonts w:asciiTheme="minorHAnsi" w:eastAsiaTheme="majorEastAsia" w:hAnsiTheme="minorHAnsi"/>
          <w:sz w:val="20"/>
          <w:lang w:val="sk-SK"/>
        </w:rPr>
        <w:t xml:space="preserve">s využitím elektronického trhoviska </w:t>
      </w:r>
      <w:r w:rsidRPr="003305BD">
        <w:rPr>
          <w:rFonts w:asciiTheme="minorHAnsi" w:eastAsiaTheme="majorEastAsia" w:hAnsiTheme="minorHAnsi"/>
          <w:sz w:val="20"/>
          <w:lang w:val="sk-SK"/>
        </w:rPr>
        <w:t>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RO využíva na overenie predložených dokumentov a tiež pri dopĺňaní ďalších potrebných informácií, priamo príslušný informačný systém elektronického trhoviska, a to v rozsahu verejne dostupnom.  </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Pri výkone prvej ex ante kontroly postupuje RO podľa ustanovení </w:t>
      </w:r>
      <w:hyperlink w:anchor="kapitola_33721" w:tooltip="kapitoly 3.3.7.2.1" w:history="1">
        <w:r w:rsidRPr="003305BD">
          <w:rPr>
            <w:rFonts w:asciiTheme="minorHAnsi" w:eastAsiaTheme="majorEastAsia" w:hAnsiTheme="minorHAnsi"/>
            <w:sz w:val="20"/>
          </w:rPr>
          <w:t>kapitoly 3.3.7.2.1</w:t>
        </w:r>
      </w:hyperlink>
      <w:r w:rsidR="005B6DF8" w:rsidRPr="003305BD">
        <w:rPr>
          <w:rFonts w:asciiTheme="minorHAnsi" w:eastAsiaTheme="majorEastAsia" w:hAnsiTheme="minorHAnsi"/>
          <w:sz w:val="20"/>
        </w:rPr>
        <w:t xml:space="preserve"> ESIF</w:t>
      </w:r>
      <w:r w:rsidRPr="003305BD">
        <w:rPr>
          <w:rFonts w:asciiTheme="minorHAnsi" w:eastAsiaTheme="majorEastAsia" w:hAnsiTheme="minorHAnsi"/>
          <w:sz w:val="20"/>
          <w:lang w:val="sk-SK"/>
        </w:rPr>
        <w:t xml:space="preserve">,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je RO povinný overiť,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Pri výkone druhej ex ante kontroly nadlimitných zákaziek realizovaných cez elektronické trhovisko, postupuje RO primerane podľa ustanovení kapitoly 3.3.7.2.2</w:t>
      </w:r>
      <w:r w:rsidR="005B6DF8" w:rsidRPr="003305BD">
        <w:rPr>
          <w:rFonts w:asciiTheme="minorHAnsi" w:eastAsiaTheme="majorEastAsia" w:hAnsiTheme="minorHAnsi"/>
          <w:sz w:val="20"/>
          <w:lang w:val="sk-SK"/>
        </w:rPr>
        <w:t xml:space="preserve"> ESIF</w:t>
      </w:r>
      <w:r w:rsidRPr="003305BD">
        <w:rPr>
          <w:rFonts w:asciiTheme="minorHAnsi" w:eastAsiaTheme="majorEastAsia" w:hAnsiTheme="minorHAnsi"/>
          <w:sz w:val="20"/>
          <w:lang w:val="sk-SK"/>
        </w:rPr>
        <w:t>, pričom podmienkou na uzavretie zmluvy je ukončenie finančnej kontroly VO zo strany príslušného RO.</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Pri výkone ex post kontroly postupuje RO podľa príslušných ustanovení kapitoly 3.3.7.2.3 a 3.3.7.2.4</w:t>
      </w:r>
      <w:r w:rsidR="005B6DF8" w:rsidRPr="003305BD">
        <w:rPr>
          <w:rFonts w:asciiTheme="minorHAnsi" w:eastAsiaTheme="majorEastAsia" w:hAnsiTheme="minorHAnsi"/>
          <w:sz w:val="20"/>
          <w:lang w:val="sk-SK"/>
        </w:rPr>
        <w:t xml:space="preserve"> ESIF</w:t>
      </w:r>
      <w:r w:rsidRPr="003305BD">
        <w:rPr>
          <w:rFonts w:asciiTheme="minorHAnsi" w:eastAsiaTheme="majorEastAsia" w:hAnsiTheme="minorHAnsi"/>
          <w:sz w:val="20"/>
          <w:lang w:val="sk-SK"/>
        </w:rPr>
        <w:t>,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ante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w:t>
      </w:r>
      <w:r w:rsidRPr="003305BD">
        <w:rPr>
          <w:rFonts w:asciiTheme="minorHAnsi" w:eastAsiaTheme="majorEastAsia" w:hAnsiTheme="minorHAnsi"/>
          <w:sz w:val="20"/>
          <w:lang w:val="sk-SK"/>
        </w:rPr>
        <w:lastRenderedPageBreak/>
        <w:t>využitím elektronického trhoviska, je RO povinný postupovať podľa metodického pokynu</w:t>
      </w:r>
      <w:r w:rsidRPr="003305BD">
        <w:rPr>
          <w:rFonts w:asciiTheme="minorHAnsi" w:eastAsiaTheme="majorEastAsia" w:hAnsiTheme="minorHAnsi"/>
          <w:sz w:val="20"/>
        </w:rPr>
        <w:footnoteReference w:id="12"/>
      </w:r>
      <w:r w:rsidRPr="003305BD">
        <w:rPr>
          <w:rFonts w:asciiTheme="minorHAnsi" w:eastAsiaTheme="majorEastAsia" w:hAnsiTheme="minorHAnsi"/>
          <w:sz w:val="20"/>
          <w:lang w:val="sk-SK"/>
        </w:rPr>
        <w:t>, ktorý upravuje postup pri určení finančných opráv za porušenie pravidiel a postupov VO.</w:t>
      </w:r>
    </w:p>
    <w:p w:rsidR="007B5571" w:rsidRPr="00F575F5" w:rsidRDefault="007B5571" w:rsidP="007B5571">
      <w:pPr>
        <w:pStyle w:val="Odsekzoznamu"/>
        <w:jc w:val="both"/>
        <w:rPr>
          <w:color w:val="1F497D" w:themeColor="text2"/>
        </w:rPr>
      </w:pPr>
    </w:p>
    <w:p w:rsidR="007B5571" w:rsidRPr="000B22A2" w:rsidRDefault="007B5571" w:rsidP="00A72D99">
      <w:pPr>
        <w:pStyle w:val="Nadpis3"/>
        <w:numPr>
          <w:ilvl w:val="2"/>
          <w:numId w:val="83"/>
        </w:numPr>
        <w:jc w:val="both"/>
        <w:rPr>
          <w:rFonts w:asciiTheme="minorHAnsi" w:hAnsiTheme="minorHAnsi"/>
          <w:color w:val="1F497D" w:themeColor="text2"/>
        </w:rPr>
      </w:pPr>
      <w:bookmarkStart w:id="1537" w:name="_Toc532217074"/>
      <w:r w:rsidRPr="00A72D99">
        <w:rPr>
          <w:rFonts w:asciiTheme="minorHAnsi" w:hAnsiTheme="minorHAnsi"/>
          <w:color w:val="1F497D" w:themeColor="text2"/>
        </w:rPr>
        <w:t xml:space="preserve">Kontrola verejného obstarávania, v rámci ktorého viacerí prijímatelia nadobúdajú tovary, práce alebo služby prostredníctvom </w:t>
      </w:r>
      <w:r w:rsidR="000B22A2" w:rsidRPr="001A4CEC">
        <w:rPr>
          <w:rFonts w:asciiTheme="minorHAnsi" w:hAnsiTheme="minorHAnsi"/>
          <w:color w:val="1F497D" w:themeColor="text2"/>
        </w:rPr>
        <w:t>COO</w:t>
      </w:r>
      <w:bookmarkEnd w:id="1537"/>
    </w:p>
    <w:p w:rsidR="007B5571" w:rsidRPr="008F1823" w:rsidDel="0050678A" w:rsidRDefault="007B5571" w:rsidP="008F1823">
      <w:pPr>
        <w:pStyle w:val="Zkladntext"/>
        <w:numPr>
          <w:ilvl w:val="0"/>
          <w:numId w:val="67"/>
        </w:numPr>
        <w:rPr>
          <w:del w:id="1538" w:author="Autor"/>
          <w:rFonts w:asciiTheme="minorHAnsi" w:eastAsiaTheme="majorEastAsia" w:hAnsiTheme="minorHAnsi"/>
          <w:sz w:val="20"/>
          <w:lang w:val="sk-SK"/>
        </w:rPr>
        <w:pPrChange w:id="1539" w:author="Autor">
          <w:pPr>
            <w:pStyle w:val="Zkladntext"/>
            <w:numPr>
              <w:numId w:val="185"/>
            </w:numPr>
            <w:ind w:left="720" w:hanging="360"/>
          </w:pPr>
        </w:pPrChange>
      </w:pPr>
      <w:del w:id="1540" w:author="Autor">
        <w:r w:rsidRPr="008F1823" w:rsidDel="0050678A">
          <w:rPr>
            <w:rFonts w:asciiTheme="minorHAnsi" w:eastAsiaTheme="majorEastAsia" w:hAnsiTheme="minorHAnsi"/>
            <w:sz w:val="20"/>
            <w:lang w:val="sk-SK"/>
            <w:rPrChange w:id="1541" w:author="Autor">
              <w:rPr>
                <w:rFonts w:asciiTheme="minorHAnsi" w:eastAsiaTheme="majorEastAsia" w:hAnsiTheme="minorHAnsi"/>
                <w:sz w:val="20"/>
              </w:rPr>
            </w:rPrChange>
          </w:rPr>
          <w:delTex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delText>
        </w:r>
      </w:del>
    </w:p>
    <w:p w:rsidR="001F4F00" w:rsidRPr="008F1823" w:rsidRDefault="007B5571" w:rsidP="008F1823">
      <w:pPr>
        <w:pStyle w:val="Zkladntext"/>
        <w:numPr>
          <w:ilvl w:val="0"/>
          <w:numId w:val="203"/>
        </w:numPr>
        <w:rPr>
          <w:ins w:id="1542" w:author="Autor"/>
          <w:rFonts w:asciiTheme="minorHAnsi" w:eastAsiaTheme="majorEastAsia" w:hAnsiTheme="minorHAnsi"/>
          <w:sz w:val="20"/>
          <w:lang w:val="sk-SK"/>
          <w:rPrChange w:id="1543" w:author="Autor">
            <w:rPr>
              <w:ins w:id="1544" w:author="Autor"/>
            </w:rPr>
          </w:rPrChange>
        </w:rPr>
        <w:pPrChange w:id="1545" w:author="Autor">
          <w:pPr>
            <w:numPr>
              <w:numId w:val="194"/>
            </w:numPr>
            <w:spacing w:before="120" w:after="120" w:line="240" w:lineRule="auto"/>
            <w:ind w:left="709" w:hanging="283"/>
            <w:jc w:val="both"/>
          </w:pPr>
        </w:pPrChange>
      </w:pPr>
      <w:del w:id="1546" w:author="Autor">
        <w:r w:rsidRPr="008F1823" w:rsidDel="0050678A">
          <w:rPr>
            <w:rFonts w:asciiTheme="minorHAnsi" w:eastAsiaTheme="majorEastAsia" w:hAnsiTheme="minorHAnsi"/>
            <w:sz w:val="20"/>
            <w:lang w:val="sk-SK"/>
            <w:rPrChange w:id="1547" w:author="Autor">
              <w:rPr>
                <w:rFonts w:asciiTheme="minorHAnsi" w:eastAsiaTheme="majorEastAsia" w:hAnsiTheme="minorHAnsi"/>
                <w:sz w:val="20"/>
              </w:rPr>
            </w:rPrChange>
          </w:rPr>
          <w:delText>V prípade, že prijímateľ bude obstarávať alebo nadobúdať tovary/práce/služby prostredníctvom centrálnej obstarávacej organizácie, je pri uvedenom povinný postupovať podľa kapitoly 3.3.7.2.6. Systému riadenia EŠIF.</w:delText>
        </w:r>
      </w:del>
      <w:ins w:id="1548" w:author="Autor">
        <w:del w:id="1549" w:author="Autor">
          <w:r w:rsidR="001F4F00" w:rsidRPr="008F1823" w:rsidDel="0050678A">
            <w:rPr>
              <w:rFonts w:asciiTheme="minorHAnsi" w:eastAsiaTheme="majorEastAsia" w:hAnsiTheme="minorHAnsi"/>
              <w:sz w:val="20"/>
              <w:lang w:val="sk-SK"/>
              <w:rPrChange w:id="1550" w:author="Autor">
                <w:rPr/>
              </w:rPrChange>
            </w:rPr>
            <w:delText xml:space="preserve"> </w:delText>
          </w:r>
        </w:del>
        <w:r w:rsidR="001F4F00" w:rsidRPr="008F1823">
          <w:rPr>
            <w:rFonts w:asciiTheme="minorHAnsi" w:eastAsiaTheme="majorEastAsia" w:hAnsiTheme="minorHAnsi"/>
            <w:sz w:val="20"/>
            <w:lang w:val="sk-SK"/>
            <w:rPrChange w:id="1551" w:author="Autor">
              <w:rPr/>
            </w:rPrChange>
          </w:rPr>
          <w:t xml:space="preserve">Postupy uvedené v tejto kapitole sa vzťahujú na situáciu, keď viacero prijímateľov (t. j.  viac ako jeden) nadobúda, resp. obstaráva tovary, stavebné práce alebo služby prostredníctvom COO, pričom toto nadobúdanie, resp. obstarávanie sa týka toho istého VO a zároveň centrálne VO sa týka viacerých operačných programov a jednotlivé RO/SO, ktoré sú zároveň COO nie sú tou istou právnickou osobou. </w:t>
        </w:r>
      </w:ins>
    </w:p>
    <w:p w:rsidR="001F4F00" w:rsidRPr="008F1823" w:rsidRDefault="001F4F00" w:rsidP="008F1823">
      <w:pPr>
        <w:pStyle w:val="Zkladntext"/>
        <w:numPr>
          <w:ilvl w:val="0"/>
          <w:numId w:val="203"/>
        </w:numPr>
        <w:rPr>
          <w:ins w:id="1552" w:author="Autor"/>
          <w:rFonts w:asciiTheme="minorHAnsi" w:eastAsiaTheme="majorEastAsia" w:hAnsiTheme="minorHAnsi"/>
          <w:sz w:val="20"/>
          <w:lang w:val="sk-SK"/>
          <w:rPrChange w:id="1553" w:author="Autor">
            <w:rPr>
              <w:ins w:id="1554" w:author="Autor"/>
            </w:rPr>
          </w:rPrChange>
        </w:rPr>
        <w:pPrChange w:id="1555" w:author="Autor">
          <w:pPr>
            <w:numPr>
              <w:numId w:val="194"/>
            </w:numPr>
            <w:spacing w:before="120" w:after="120" w:line="240" w:lineRule="auto"/>
            <w:ind w:left="709" w:hanging="283"/>
            <w:jc w:val="both"/>
          </w:pPr>
        </w:pPrChange>
      </w:pPr>
      <w:ins w:id="1556" w:author="Autor">
        <w:r w:rsidRPr="008F1823">
          <w:rPr>
            <w:rFonts w:asciiTheme="minorHAnsi" w:eastAsiaTheme="majorEastAsia" w:hAnsiTheme="minorHAnsi"/>
            <w:sz w:val="20"/>
            <w:lang w:val="sk-SK"/>
            <w:rPrChange w:id="1557" w:author="Autor">
              <w:rPr/>
            </w:rPrChange>
          </w:rPr>
          <w: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ante posúdenia podľa § 168 ZVO. </w:t>
        </w:r>
      </w:ins>
    </w:p>
    <w:p w:rsidR="001F4F00" w:rsidRPr="008F1823" w:rsidRDefault="001F4F00" w:rsidP="008F1823">
      <w:pPr>
        <w:pStyle w:val="Zkladntext"/>
        <w:numPr>
          <w:ilvl w:val="0"/>
          <w:numId w:val="203"/>
        </w:numPr>
        <w:rPr>
          <w:ins w:id="1558" w:author="Autor"/>
          <w:rFonts w:asciiTheme="minorHAnsi" w:eastAsiaTheme="majorEastAsia" w:hAnsiTheme="minorHAnsi"/>
          <w:sz w:val="20"/>
          <w:lang w:val="sk-SK"/>
          <w:rPrChange w:id="1559" w:author="Autor">
            <w:rPr>
              <w:ins w:id="1560" w:author="Autor"/>
            </w:rPr>
          </w:rPrChange>
        </w:rPr>
        <w:pPrChange w:id="1561" w:author="Autor">
          <w:pPr>
            <w:numPr>
              <w:numId w:val="194"/>
            </w:numPr>
            <w:spacing w:before="120" w:after="120" w:line="240" w:lineRule="auto"/>
            <w:ind w:left="709" w:hanging="283"/>
            <w:jc w:val="both"/>
          </w:pPr>
        </w:pPrChange>
      </w:pPr>
      <w:ins w:id="1562" w:author="Autor">
        <w:r w:rsidRPr="008F1823">
          <w:rPr>
            <w:rFonts w:asciiTheme="minorHAnsi" w:eastAsiaTheme="majorEastAsia" w:hAnsiTheme="minorHAnsi"/>
            <w:sz w:val="20"/>
            <w:lang w:val="sk-SK"/>
            <w:rPrChange w:id="1563" w:author="Autor">
              <w:rPr/>
            </w:rPrChange>
          </w:rPr>
          <w:t>V prípade, že centrálne VO je realizované nadlimitným postupom, COO alebo RO, ktorý je rovnakou právnickou osobou ako COO</w:t>
        </w:r>
        <w:del w:id="1564" w:author="Autor">
          <w:r w:rsidRPr="008F1823">
            <w:rPr>
              <w:rFonts w:asciiTheme="minorHAnsi" w:eastAsiaTheme="majorEastAsia" w:hAnsiTheme="minorHAnsi"/>
              <w:sz w:val="20"/>
              <w:lang w:val="sk-SK"/>
              <w:rPrChange w:id="1565" w:author="Autor">
                <w:rPr/>
              </w:rPrChange>
            </w:rPr>
            <w:delText>, vykoná druhú ex ante kontrolu centrálneho VO, ak sa jedná o nadlimitnú zákazku, pričom postupuje primerane podľa pravidiel uvedených v kapitole 3.3.7.2.2. Podkladom pre ukončenie druhej ex ante</w:delText>
          </w:r>
        </w:del>
        <w:r w:rsidRPr="008F1823">
          <w:rPr>
            <w:rFonts w:asciiTheme="minorHAnsi" w:eastAsiaTheme="majorEastAsia" w:hAnsiTheme="minorHAnsi"/>
            <w:sz w:val="20"/>
            <w:lang w:val="sk-SK"/>
            <w:rPrChange w:id="1566" w:author="Autor">
              <w:rPr/>
            </w:rPrChange>
          </w:rPr>
          <w:t xml:space="preserve"> zašle podnet na výkon kontroly </w:t>
        </w:r>
        <w:del w:id="1567" w:author="Autor">
          <w:r w:rsidRPr="008F1823">
            <w:rPr>
              <w:rFonts w:asciiTheme="minorHAnsi" w:eastAsiaTheme="majorEastAsia" w:hAnsiTheme="minorHAnsi"/>
              <w:sz w:val="20"/>
              <w:lang w:val="sk-SK"/>
              <w:rPrChange w:id="1568" w:author="Autor">
                <w:rPr/>
              </w:rPrChange>
            </w:rPr>
            <w:delText>je aj kontrola, ktorú vykonáva</w:delText>
          </w:r>
        </w:del>
        <w:r w:rsidRPr="008F1823">
          <w:rPr>
            <w:rFonts w:asciiTheme="minorHAnsi" w:eastAsiaTheme="majorEastAsia" w:hAnsiTheme="minorHAnsi"/>
            <w:sz w:val="20"/>
            <w:lang w:val="sk-SK"/>
            <w:rPrChange w:id="1569" w:author="Autor">
              <w:rPr/>
            </w:rPrChange>
          </w:rPr>
          <w:t xml:space="preserve">na ÚVO </w:t>
        </w:r>
        <w:del w:id="1570" w:author="Autor">
          <w:r w:rsidRPr="008F1823">
            <w:rPr>
              <w:rFonts w:asciiTheme="minorHAnsi" w:eastAsiaTheme="majorEastAsia" w:hAnsiTheme="minorHAnsi"/>
              <w:sz w:val="20"/>
              <w:lang w:val="sk-SK"/>
              <w:rPrChange w:id="1571" w:author="Autor">
                <w:rPr/>
              </w:rPrChange>
            </w:rPr>
            <w:delText>v prípade nadlimitných zákaziek, čo aj z časti financovaných z prostriedkov Európskej únie,</w:delText>
          </w:r>
        </w:del>
        <w:r w:rsidRPr="008F1823">
          <w:rPr>
            <w:rFonts w:asciiTheme="minorHAnsi" w:eastAsiaTheme="majorEastAsia" w:hAnsiTheme="minorHAnsi"/>
            <w:sz w:val="20"/>
            <w:lang w:val="sk-SK"/>
            <w:rPrChange w:id="1572" w:author="Autor">
              <w:rPr/>
            </w:rPrChange>
          </w:rPr>
          <w:t xml:space="preserve">podľa </w:t>
        </w:r>
        <w:del w:id="1573" w:author="Autor">
          <w:r w:rsidRPr="008F1823" w:rsidDel="008F1823">
            <w:rPr>
              <w:rFonts w:asciiTheme="minorHAnsi" w:eastAsiaTheme="majorEastAsia" w:hAnsiTheme="minorHAnsi"/>
              <w:sz w:val="20"/>
              <w:lang w:val="sk-SK"/>
              <w:rPrChange w:id="1574" w:author="Autor">
                <w:rPr/>
              </w:rPrChange>
            </w:rPr>
            <w:delText xml:space="preserve">                               </w:delText>
          </w:r>
        </w:del>
        <w:r w:rsidRPr="008F1823">
          <w:rPr>
            <w:rFonts w:asciiTheme="minorHAnsi" w:eastAsiaTheme="majorEastAsia" w:hAnsiTheme="minorHAnsi"/>
            <w:sz w:val="20"/>
            <w:lang w:val="sk-SK"/>
            <w:rPrChange w:id="1575" w:author="Autor">
              <w:rPr/>
            </w:rPrChange>
          </w:rPr>
          <w:t>§ 169 ods. 1 písm. b) v spojení s § 169 ods. 2 ZVO vo fáze pred uzavretím zmluvy, koncesnej zmluvy alebo rámcovej dohody, pred ukončením súťaže návrhov, pred zadaním zákazky na základe rámcovej dohody alebo pred ukončením postupu inovatívneho partnerstva</w:t>
        </w:r>
        <w:del w:id="1576" w:author="Autor">
          <w:r w:rsidRPr="008F1823">
            <w:rPr>
              <w:rFonts w:asciiTheme="minorHAnsi" w:eastAsiaTheme="majorEastAsia" w:hAnsiTheme="minorHAnsi"/>
              <w:sz w:val="20"/>
              <w:lang w:val="sk-SK"/>
              <w:rPrChange w:id="1577" w:author="Autor">
                <w:rPr/>
              </w:rPrChange>
            </w:rPr>
            <w:delText xml:space="preserve"> na základe podnetu prijímateľa podľa § 169 ods. 2 ZVO. </w:delText>
          </w:r>
        </w:del>
        <w:r w:rsidRPr="008F1823">
          <w:rPr>
            <w:rFonts w:asciiTheme="minorHAnsi" w:eastAsiaTheme="majorEastAsia" w:hAnsiTheme="minorHAnsi"/>
            <w:sz w:val="20"/>
            <w:lang w:val="sk-SK"/>
            <w:rPrChange w:id="1578" w:author="Autor">
              <w:rPr/>
            </w:rPrChange>
          </w:rPr>
          <w:t xml:space="preserve">. </w:t>
        </w:r>
      </w:ins>
    </w:p>
    <w:p w:rsidR="001F4F00" w:rsidRPr="008F1823" w:rsidRDefault="001F4F00" w:rsidP="008F1823">
      <w:pPr>
        <w:pStyle w:val="Zkladntext"/>
        <w:numPr>
          <w:ilvl w:val="0"/>
          <w:numId w:val="203"/>
        </w:numPr>
        <w:rPr>
          <w:ins w:id="1579" w:author="Autor"/>
          <w:rFonts w:asciiTheme="minorHAnsi" w:eastAsiaTheme="majorEastAsia" w:hAnsiTheme="minorHAnsi"/>
          <w:sz w:val="20"/>
          <w:lang w:val="sk-SK"/>
          <w:rPrChange w:id="1580" w:author="Autor">
            <w:rPr>
              <w:ins w:id="1581" w:author="Autor"/>
            </w:rPr>
          </w:rPrChange>
        </w:rPr>
        <w:pPrChange w:id="1582" w:author="Autor">
          <w:pPr>
            <w:numPr>
              <w:numId w:val="194"/>
            </w:numPr>
            <w:spacing w:before="120" w:after="120" w:line="240" w:lineRule="auto"/>
            <w:ind w:left="709" w:hanging="283"/>
            <w:jc w:val="both"/>
          </w:pPr>
        </w:pPrChange>
      </w:pPr>
      <w:ins w:id="1583" w:author="Autor">
        <w:r w:rsidRPr="008F1823">
          <w:rPr>
            <w:rFonts w:asciiTheme="minorHAnsi" w:eastAsiaTheme="majorEastAsia" w:hAnsiTheme="minorHAnsi"/>
            <w:sz w:val="20"/>
            <w:lang w:val="sk-SK"/>
            <w:rPrChange w:id="1584" w:author="Autor">
              <w:rPr/>
            </w:rPrChange>
          </w:rPr>
          <w:t>Jednotlivé RO môžu vo fáze pred podpisom zmluvy vykonať finančnú kontrolu iba</w:t>
        </w:r>
        <w:del w:id="1585" w:author="Autor">
          <w:r w:rsidRPr="008F1823">
            <w:rPr>
              <w:rFonts w:asciiTheme="minorHAnsi" w:eastAsiaTheme="majorEastAsia" w:hAnsiTheme="minorHAnsi"/>
              <w:sz w:val="20"/>
              <w:lang w:val="sk-SK"/>
              <w:rPrChange w:id="1586" w:author="Autor">
                <w:rPr/>
              </w:rPrChange>
            </w:rPr>
            <w:delText xml:space="preserve">                      </w:delText>
          </w:r>
        </w:del>
        <w:r w:rsidRPr="008F1823">
          <w:rPr>
            <w:rFonts w:asciiTheme="minorHAnsi" w:eastAsiaTheme="majorEastAsia" w:hAnsiTheme="minorHAnsi"/>
            <w:sz w:val="20"/>
            <w:lang w:val="sk-SK"/>
            <w:rPrChange w:id="1587" w:author="Autor">
              <w:rPr/>
            </w:rPrChange>
          </w:rPr>
          <w:t xml:space="preserve"> vo väzbe na čiastkovú zmluvu, uzavretú na základe rámcovej dohody z pohľadu dodržania podmienok na uzavretie čiastkovej zmluvy a dodržania pravidiel hospodárnosti, pokiaľ je zmluvnou stranou čiastkovej zmluvy ich prijímateľ a pokiaľ je hodnota čiastkovej zmluvy vo finančnom limite nadlimitnej zákazky.</w:t>
        </w:r>
      </w:ins>
    </w:p>
    <w:p w:rsidR="001F4F00" w:rsidRPr="008F1823" w:rsidDel="0050678A" w:rsidRDefault="00967DD8" w:rsidP="008F1823">
      <w:pPr>
        <w:pStyle w:val="Zkladntext"/>
        <w:numPr>
          <w:ilvl w:val="0"/>
          <w:numId w:val="203"/>
        </w:numPr>
        <w:rPr>
          <w:ins w:id="1588" w:author="Autor"/>
          <w:del w:id="1589" w:author="Autor"/>
          <w:rFonts w:asciiTheme="minorHAnsi" w:eastAsiaTheme="majorEastAsia" w:hAnsiTheme="minorHAnsi"/>
          <w:sz w:val="20"/>
          <w:lang w:val="sk-SK"/>
          <w:rPrChange w:id="1590" w:author="Autor">
            <w:rPr>
              <w:ins w:id="1591" w:author="Autor"/>
              <w:del w:id="1592" w:author="Autor"/>
            </w:rPr>
          </w:rPrChange>
        </w:rPr>
        <w:pPrChange w:id="1593" w:author="Autor">
          <w:pPr>
            <w:numPr>
              <w:numId w:val="194"/>
            </w:numPr>
            <w:spacing w:before="120" w:after="120" w:line="240" w:lineRule="auto"/>
            <w:ind w:left="709" w:hanging="283"/>
            <w:jc w:val="both"/>
          </w:pPr>
        </w:pPrChange>
      </w:pPr>
      <w:bookmarkStart w:id="1594" w:name="kapitola_33726_ods_5"/>
      <w:bookmarkEnd w:id="1594"/>
      <w:ins w:id="1595" w:author="Autor">
        <w:del w:id="1596" w:author="Autor">
          <w:r w:rsidRPr="008428D2" w:rsidDel="008F1823">
            <w:rPr>
              <w:rFonts w:asciiTheme="minorHAnsi" w:hAnsiTheme="minorHAnsi"/>
              <w:rPrChange w:id="1597" w:author="Autor">
                <w:rPr/>
              </w:rPrChange>
            </w:rPr>
            <w:delText xml:space="preserve">5. </w:delText>
          </w:r>
        </w:del>
        <w:r w:rsidR="001F4F00" w:rsidRPr="008F1823">
          <w:rPr>
            <w:rFonts w:asciiTheme="minorHAnsi" w:eastAsiaTheme="majorEastAsia" w:hAnsiTheme="minorHAnsi"/>
            <w:sz w:val="20"/>
            <w:lang w:val="sk-SK"/>
            <w:rPrChange w:id="1598" w:author="Autor">
              <w:rPr/>
            </w:rPrChange>
          </w:rPr>
          <w:t xml:space="preserve">Štandardnú ex post kontrolu vykonávajú všetky RO, ktorých prijímatelia sú účastníkmi rámcovej dohody, pričom postupujú podľa kapitoly </w:t>
        </w:r>
        <w:r w:rsidR="001F4F00" w:rsidRPr="008F1823">
          <w:rPr>
            <w:rFonts w:asciiTheme="minorHAnsi" w:eastAsiaTheme="majorEastAsia" w:hAnsiTheme="minorHAnsi"/>
            <w:sz w:val="20"/>
            <w:lang w:val="sk-SK"/>
            <w:rPrChange w:id="1599" w:author="Autor">
              <w:rPr/>
            </w:rPrChange>
          </w:rPr>
          <w:fldChar w:fldCharType="begin"/>
        </w:r>
        <w:r w:rsidR="001F4F00" w:rsidRPr="008F1823">
          <w:rPr>
            <w:rFonts w:asciiTheme="minorHAnsi" w:eastAsiaTheme="majorEastAsia" w:hAnsiTheme="minorHAnsi"/>
            <w:sz w:val="20"/>
            <w:lang w:val="sk-SK"/>
            <w:rPrChange w:id="1600" w:author="Autor">
              <w:rPr/>
            </w:rPrChange>
          </w:rPr>
          <w:instrText xml:space="preserve"> HYPERLINK \l "kapitola_33723" </w:instrText>
        </w:r>
        <w:r w:rsidR="001F4F00" w:rsidRPr="008F1823">
          <w:rPr>
            <w:rFonts w:asciiTheme="minorHAnsi" w:eastAsiaTheme="majorEastAsia" w:hAnsiTheme="minorHAnsi"/>
            <w:sz w:val="20"/>
            <w:lang w:val="sk-SK"/>
            <w:rPrChange w:id="1601" w:author="Autor">
              <w:rPr>
                <w:rStyle w:val="Hypertextovprepojenie"/>
              </w:rPr>
            </w:rPrChange>
          </w:rPr>
          <w:fldChar w:fldCharType="separate"/>
        </w:r>
        <w:r w:rsidR="001F4F00" w:rsidRPr="008F1823">
          <w:rPr>
            <w:rFonts w:asciiTheme="minorHAnsi" w:eastAsiaTheme="majorEastAsia" w:hAnsiTheme="minorHAnsi"/>
            <w:sz w:val="20"/>
            <w:lang w:val="sk-SK"/>
            <w:rPrChange w:id="1602" w:author="Autor">
              <w:rPr>
                <w:rStyle w:val="Hypertextovprepojenie"/>
              </w:rPr>
            </w:rPrChange>
          </w:rPr>
          <w:t>3.3.7.2.3</w:t>
        </w:r>
        <w:r w:rsidR="008F1823" w:rsidRPr="008F1823">
          <w:rPr>
            <w:rFonts w:asciiTheme="minorHAnsi" w:eastAsiaTheme="majorEastAsia" w:hAnsiTheme="minorHAnsi"/>
            <w:sz w:val="20"/>
            <w:lang w:val="sk-SK"/>
            <w:rPrChange w:id="1603" w:author="Autor">
              <w:rPr>
                <w:rFonts w:eastAsiaTheme="majorEastAsia"/>
                <w:sz w:val="20"/>
              </w:rPr>
            </w:rPrChange>
          </w:rPr>
          <w:t xml:space="preserve"> SR EŠIF</w:t>
        </w:r>
        <w:r w:rsidR="001F4F00" w:rsidRPr="008F1823">
          <w:rPr>
            <w:rFonts w:asciiTheme="minorHAnsi" w:eastAsiaTheme="majorEastAsia" w:hAnsiTheme="minorHAnsi"/>
            <w:sz w:val="20"/>
            <w:lang w:val="sk-SK"/>
            <w:rPrChange w:id="1604" w:author="Autor">
              <w:rPr>
                <w:rStyle w:val="Hypertextovprepojenie"/>
              </w:rPr>
            </w:rPrChange>
          </w:rPr>
          <w:t>.</w:t>
        </w:r>
        <w:r w:rsidR="001F4F00" w:rsidRPr="008F1823">
          <w:rPr>
            <w:rFonts w:asciiTheme="minorHAnsi" w:eastAsiaTheme="majorEastAsia" w:hAnsiTheme="minorHAnsi"/>
            <w:sz w:val="20"/>
            <w:lang w:val="sk-SK"/>
            <w:rPrChange w:id="1605" w:author="Autor">
              <w:rPr>
                <w:rStyle w:val="Hypertextovprepojenie"/>
              </w:rPr>
            </w:rPrChange>
          </w:rPr>
          <w:fldChar w:fldCharType="end"/>
        </w:r>
        <w:r w:rsidR="001F4F00" w:rsidRPr="008F1823">
          <w:rPr>
            <w:rFonts w:asciiTheme="minorHAnsi" w:eastAsiaTheme="majorEastAsia" w:hAnsiTheme="minorHAnsi"/>
            <w:sz w:val="20"/>
            <w:lang w:val="sk-SK"/>
            <w:rPrChange w:id="1606" w:author="Autor">
              <w:rPr/>
            </w:rPrChange>
          </w:rPr>
          <w:t xml:space="preserve"> </w:t>
        </w:r>
        <w:del w:id="1607" w:author="Autor">
          <w:r w:rsidR="001F4F00" w:rsidRPr="008F1823">
            <w:rPr>
              <w:rFonts w:asciiTheme="minorHAnsi" w:eastAsiaTheme="majorEastAsia" w:hAnsiTheme="minorHAnsi"/>
              <w:sz w:val="20"/>
              <w:lang w:val="sk-SK"/>
              <w:rPrChange w:id="1608" w:author="Autor">
                <w:rPr/>
              </w:rPrChange>
            </w:rPr>
            <w:delText xml:space="preserve">RO, ktorý je rovnakou právnickou osobou ako COO a vykonal druhú ex ante kontrolu, vykonáva následnú ex post kontrolu. </w:delText>
          </w:r>
        </w:del>
        <w:r w:rsidR="001F4F00" w:rsidRPr="008F1823">
          <w:rPr>
            <w:rFonts w:asciiTheme="minorHAnsi" w:eastAsiaTheme="majorEastAsia" w:hAnsiTheme="minorHAnsi"/>
            <w:sz w:val="20"/>
            <w:lang w:val="sk-SK"/>
            <w:rPrChange w:id="1609" w:author="Autor">
              <w:rPr/>
            </w:rPrChange>
          </w:rPr>
          <w:t>RO, ktorý ako prvý ukončí štandardnú ex post kontrolu centrálneho VO realizovaného COO, informuje ostatné RO o tejto skutočnosti, a to rovnakým spôsobom ako je upravený v</w:t>
        </w:r>
        <w:del w:id="1610" w:author="Autor">
          <w:r w:rsidR="001F4F00" w:rsidRPr="008F1823">
            <w:rPr>
              <w:rFonts w:asciiTheme="minorHAnsi" w:eastAsiaTheme="majorEastAsia" w:hAnsiTheme="minorHAnsi"/>
              <w:sz w:val="20"/>
              <w:lang w:val="sk-SK"/>
              <w:rPrChange w:id="1611" w:author="Autor">
                <w:rPr/>
              </w:rPrChange>
            </w:rPr>
            <w:delText xml:space="preserve"> </w:delText>
          </w:r>
          <w:r w:rsidR="001F4F00" w:rsidRPr="008F1823">
            <w:rPr>
              <w:rFonts w:asciiTheme="minorHAnsi" w:eastAsiaTheme="majorEastAsia" w:hAnsiTheme="minorHAnsi"/>
              <w:sz w:val="20"/>
              <w:lang w:val="sk-SK"/>
              <w:rPrChange w:id="1612" w:author="Autor">
                <w:rPr>
                  <w:color w:val="0000FF"/>
                  <w:u w:val="single"/>
                </w:rPr>
              </w:rPrChange>
            </w:rPr>
            <w:fldChar w:fldCharType="begin"/>
          </w:r>
          <w:r w:rsidR="001F4F00" w:rsidRPr="008F1823">
            <w:rPr>
              <w:rFonts w:asciiTheme="minorHAnsi" w:eastAsiaTheme="majorEastAsia" w:hAnsiTheme="minorHAnsi"/>
              <w:sz w:val="20"/>
              <w:lang w:val="sk-SK"/>
              <w:rPrChange w:id="1613" w:author="Autor">
                <w:rPr>
                  <w:color w:val="0000FF"/>
                  <w:u w:val="single"/>
                </w:rPr>
              </w:rPrChange>
            </w:rPr>
            <w:delInstrText xml:space="preserve"> HYPERLINK \l "kapitola_33727_ods_2" \o "ods. 2" </w:delInstrText>
          </w:r>
          <w:r w:rsidR="001F4F00" w:rsidRPr="008F1823">
            <w:rPr>
              <w:rFonts w:asciiTheme="minorHAnsi" w:eastAsiaTheme="majorEastAsia" w:hAnsiTheme="minorHAnsi"/>
              <w:sz w:val="20"/>
              <w:lang w:val="sk-SK"/>
              <w:rPrChange w:id="1614" w:author="Autor">
                <w:rPr>
                  <w:color w:val="0000FF"/>
                  <w:u w:val="single"/>
                </w:rPr>
              </w:rPrChange>
            </w:rPr>
            <w:fldChar w:fldCharType="separate"/>
          </w:r>
          <w:r w:rsidR="001F4F00" w:rsidRPr="008F1823">
            <w:rPr>
              <w:rFonts w:asciiTheme="minorHAnsi" w:eastAsiaTheme="majorEastAsia" w:hAnsiTheme="minorHAnsi"/>
              <w:sz w:val="20"/>
              <w:lang w:val="sk-SK"/>
              <w:rPrChange w:id="1615" w:author="Autor">
                <w:rPr>
                  <w:color w:val="0000FF"/>
                  <w:u w:val="single"/>
                </w:rPr>
              </w:rPrChange>
            </w:rPr>
            <w:delText>ods. 2</w:delText>
          </w:r>
          <w:r w:rsidR="001F4F00" w:rsidRPr="008F1823">
            <w:rPr>
              <w:rFonts w:asciiTheme="minorHAnsi" w:eastAsiaTheme="majorEastAsia" w:hAnsiTheme="minorHAnsi"/>
              <w:sz w:val="20"/>
              <w:lang w:val="sk-SK"/>
              <w:rPrChange w:id="1616" w:author="Autor">
                <w:rPr>
                  <w:color w:val="0000FF"/>
                  <w:u w:val="single"/>
                </w:rPr>
              </w:rPrChange>
            </w:rPr>
            <w:fldChar w:fldCharType="end"/>
          </w:r>
          <w:r w:rsidR="001F4F00" w:rsidRPr="008F1823">
            <w:rPr>
              <w:rFonts w:asciiTheme="minorHAnsi" w:eastAsiaTheme="majorEastAsia" w:hAnsiTheme="minorHAnsi"/>
              <w:sz w:val="20"/>
              <w:lang w:val="sk-SK"/>
              <w:rPrChange w:id="1617" w:author="Autor">
                <w:rPr/>
              </w:rPrChange>
            </w:rPr>
            <w:delText>.</w:delText>
          </w:r>
        </w:del>
        <w:r w:rsidR="001F4F00" w:rsidRPr="008F1823">
          <w:rPr>
            <w:rFonts w:asciiTheme="minorHAnsi" w:eastAsiaTheme="majorEastAsia" w:hAnsiTheme="minorHAnsi"/>
            <w:sz w:val="20"/>
            <w:lang w:val="sk-SK"/>
            <w:rPrChange w:id="1618" w:author="Autor">
              <w:rPr/>
            </w:rPrChange>
          </w:rPr>
          <w:t xml:space="preserve"> ods. 2.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ins>
    </w:p>
    <w:p w:rsidR="007B5571" w:rsidRPr="008F1823" w:rsidRDefault="001F4F00" w:rsidP="008F1823">
      <w:pPr>
        <w:pStyle w:val="Zkladntext"/>
        <w:numPr>
          <w:ilvl w:val="0"/>
          <w:numId w:val="203"/>
        </w:numPr>
        <w:rPr>
          <w:rFonts w:asciiTheme="minorHAnsi" w:eastAsiaTheme="majorEastAsia" w:hAnsiTheme="minorHAnsi"/>
          <w:sz w:val="20"/>
          <w:lang w:val="sk-SK"/>
        </w:rPr>
        <w:pPrChange w:id="1619" w:author="Autor">
          <w:pPr>
            <w:pStyle w:val="Zkladntext"/>
            <w:numPr>
              <w:numId w:val="185"/>
            </w:numPr>
            <w:ind w:left="720" w:hanging="360"/>
          </w:pPr>
        </w:pPrChange>
      </w:pPr>
      <w:ins w:id="1620" w:author="Autor">
        <w:r w:rsidRPr="008F1823">
          <w:rPr>
            <w:rFonts w:asciiTheme="minorHAnsi" w:eastAsiaTheme="majorEastAsia" w:hAnsiTheme="minorHAnsi"/>
            <w:sz w:val="20"/>
            <w:lang w:val="sk-SK"/>
            <w:rPrChange w:id="1621" w:author="Autor">
              <w:rPr/>
            </w:rPrChange>
          </w:rPr>
          <w:t>RO zároveň informuje ostatné RO, OA a CO o identifikovaní nedostatkov s vplyvom alebo možným vplyvom na výsledok VO prostredníctvom ITMS2014+, nakoľko RO má povinnosť evidovať každú kontrolu VO, a to spôsobom, že všetky kontroly čiastkových zákaziek zadávaných na základe rámcovej dohody sú evidované pod jedným objektom v ITMS2014+, čo zabezpečí informovanosť ostatných RO o ďalších prebiehajúcich kontrolách a ich záveroch.</w:t>
        </w:r>
      </w:ins>
    </w:p>
    <w:p w:rsidR="007B5571" w:rsidRPr="008428D2" w:rsidRDefault="007B5571" w:rsidP="007B5571">
      <w:pPr>
        <w:pStyle w:val="Zkladntext"/>
        <w:ind w:left="720"/>
        <w:rPr>
          <w:rFonts w:asciiTheme="minorHAnsi" w:eastAsiaTheme="majorEastAsia" w:hAnsiTheme="minorHAnsi"/>
          <w:color w:val="1F497D" w:themeColor="text2"/>
          <w:lang w:val="sk-SK"/>
          <w:rPrChange w:id="1622" w:author="Autor">
            <w:rPr>
              <w:rFonts w:eastAsiaTheme="majorEastAsia"/>
              <w:color w:val="1F497D" w:themeColor="text2"/>
              <w:lang w:val="sk-SK"/>
            </w:rPr>
          </w:rPrChange>
        </w:rPr>
      </w:pPr>
    </w:p>
    <w:p w:rsidR="007B5571" w:rsidRPr="00DC5EF8" w:rsidRDefault="007B5571" w:rsidP="00A72D99">
      <w:pPr>
        <w:pStyle w:val="Nadpis3"/>
        <w:numPr>
          <w:ilvl w:val="2"/>
          <w:numId w:val="83"/>
        </w:numPr>
        <w:jc w:val="both"/>
        <w:rPr>
          <w:ins w:id="1623" w:author="Autor"/>
          <w:rFonts w:asciiTheme="minorHAnsi" w:hAnsiTheme="minorHAnsi"/>
          <w:color w:val="1F497D" w:themeColor="text2"/>
        </w:rPr>
      </w:pPr>
      <w:bookmarkStart w:id="1624" w:name="_Toc532217075"/>
      <w:r w:rsidRPr="008428D2">
        <w:rPr>
          <w:rFonts w:asciiTheme="minorHAnsi" w:hAnsiTheme="minorHAnsi"/>
          <w:color w:val="1F497D" w:themeColor="text2"/>
        </w:rPr>
        <w:t>Kontrola dodatkov</w:t>
      </w:r>
      <w:ins w:id="1625" w:author="Autor">
        <w:r w:rsidR="00B40545" w:rsidRPr="00DC5EF8">
          <w:rPr>
            <w:rFonts w:asciiTheme="minorHAnsi" w:hAnsiTheme="minorHAnsi"/>
            <w:color w:val="1F497D" w:themeColor="text2"/>
          </w:rPr>
          <w:t xml:space="preserve"> (zmena zmluvy, rámcovej dohody a koncesnej zmluvy počas jej trvania)</w:t>
        </w:r>
        <w:bookmarkEnd w:id="1624"/>
      </w:ins>
    </w:p>
    <w:p w:rsidR="00B07CA0" w:rsidRPr="008428D2" w:rsidDel="008F1823" w:rsidRDefault="00B07CA0" w:rsidP="008F1823">
      <w:pPr>
        <w:rPr>
          <w:del w:id="1626" w:author="Autor"/>
          <w:rFonts w:asciiTheme="minorHAnsi" w:hAnsiTheme="minorHAnsi"/>
          <w:rPrChange w:id="1627" w:author="Autor">
            <w:rPr>
              <w:del w:id="1628" w:author="Autor"/>
              <w:rFonts w:asciiTheme="minorHAnsi" w:hAnsiTheme="minorHAnsi"/>
              <w:color w:val="1F497D" w:themeColor="text2"/>
            </w:rPr>
          </w:rPrChange>
        </w:rPr>
        <w:pPrChange w:id="1629" w:author="Autor">
          <w:pPr>
            <w:pStyle w:val="Nadpis3"/>
            <w:numPr>
              <w:ilvl w:val="2"/>
              <w:numId w:val="83"/>
            </w:numPr>
            <w:ind w:left="1080" w:hanging="720"/>
            <w:jc w:val="both"/>
          </w:pPr>
        </w:pPrChange>
      </w:pPr>
    </w:p>
    <w:p w:rsidR="007B5571" w:rsidRPr="008F1823" w:rsidDel="00967DD8" w:rsidRDefault="007B5571" w:rsidP="008F1823">
      <w:pPr>
        <w:pStyle w:val="Zkladntext"/>
        <w:numPr>
          <w:ilvl w:val="0"/>
          <w:numId w:val="203"/>
        </w:numPr>
        <w:rPr>
          <w:del w:id="1630" w:author="Autor"/>
          <w:rFonts w:asciiTheme="minorHAnsi" w:eastAsiaTheme="majorEastAsia" w:hAnsiTheme="minorHAnsi"/>
          <w:sz w:val="20"/>
          <w:lang w:val="sk-SK"/>
          <w:rPrChange w:id="1631" w:author="Autor">
            <w:rPr>
              <w:del w:id="1632" w:author="Autor"/>
            </w:rPr>
          </w:rPrChange>
        </w:rPr>
        <w:pPrChange w:id="1633" w:author="Autor">
          <w:pPr>
            <w:pStyle w:val="Odsekzoznamu"/>
            <w:numPr>
              <w:numId w:val="65"/>
            </w:numPr>
            <w:ind w:hanging="360"/>
            <w:jc w:val="both"/>
          </w:pPr>
        </w:pPrChange>
      </w:pPr>
      <w:r w:rsidRPr="008F1823">
        <w:rPr>
          <w:rFonts w:asciiTheme="minorHAnsi" w:eastAsiaTheme="majorEastAsia" w:hAnsiTheme="minorHAnsi"/>
          <w:sz w:val="20"/>
          <w:lang w:val="sk-SK"/>
          <w:rPrChange w:id="1634" w:author="Autor">
            <w:rPr/>
          </w:rPrChange>
        </w:rPr>
        <w:t>Prijímateľ je povinný predložiť na kontrolu RO</w:t>
      </w:r>
      <w:del w:id="1635" w:author="Autor">
        <w:r w:rsidRPr="008F1823" w:rsidDel="00967DD8">
          <w:rPr>
            <w:rFonts w:asciiTheme="minorHAnsi" w:eastAsiaTheme="majorEastAsia" w:hAnsiTheme="minorHAnsi"/>
            <w:sz w:val="20"/>
            <w:lang w:val="sk-SK"/>
            <w:rPrChange w:id="1636" w:author="Autor">
              <w:rPr/>
            </w:rPrChange>
          </w:rPr>
          <w:delText xml:space="preserve"> návrhy všetkých dodatkov súvisiacich </w:delText>
        </w:r>
      </w:del>
      <w:ins w:id="1637" w:author="Autor">
        <w:r w:rsidR="00967DD8" w:rsidRPr="008F1823">
          <w:rPr>
            <w:rFonts w:asciiTheme="minorHAnsi" w:eastAsiaTheme="majorEastAsia" w:hAnsiTheme="minorHAnsi"/>
            <w:sz w:val="20"/>
            <w:lang w:val="sk-SK"/>
            <w:rPrChange w:id="1638" w:author="Autor">
              <w:rPr/>
            </w:rPrChange>
          </w:rPr>
          <w:t xml:space="preserve"> </w:t>
        </w:r>
        <w:r w:rsidR="009D0904" w:rsidRPr="008F1823">
          <w:rPr>
            <w:rFonts w:asciiTheme="minorHAnsi" w:eastAsiaTheme="majorEastAsia" w:hAnsiTheme="minorHAnsi"/>
            <w:sz w:val="20"/>
            <w:lang w:val="sk-SK"/>
            <w:rPrChange w:id="1639" w:author="Autor">
              <w:rPr/>
            </w:rPrChange>
          </w:rPr>
          <w:t xml:space="preserve">všetky dodatky súvisiace </w:t>
        </w:r>
      </w:ins>
      <w:r w:rsidRPr="008F1823">
        <w:rPr>
          <w:rFonts w:asciiTheme="minorHAnsi" w:eastAsiaTheme="majorEastAsia" w:hAnsiTheme="minorHAnsi"/>
          <w:sz w:val="20"/>
          <w:lang w:val="sk-SK"/>
          <w:rPrChange w:id="1640" w:author="Autor">
            <w:rPr/>
          </w:rPrChange>
        </w:rPr>
        <w:t>s výsledkom VO spolufinancovaného z fondov a</w:t>
      </w:r>
      <w:del w:id="1641" w:author="Autor">
        <w:r w:rsidRPr="008F1823" w:rsidDel="009D0904">
          <w:rPr>
            <w:rFonts w:asciiTheme="minorHAnsi" w:eastAsiaTheme="majorEastAsia" w:hAnsiTheme="minorHAnsi"/>
            <w:sz w:val="20"/>
            <w:lang w:val="sk-SK"/>
            <w:rPrChange w:id="1642" w:author="Autor">
              <w:rPr>
                <w:rFonts w:asciiTheme="minorHAnsi" w:hAnsiTheme="minorHAnsi"/>
                <w:sz w:val="20"/>
                <w:szCs w:val="20"/>
              </w:rPr>
            </w:rPrChange>
          </w:rPr>
          <w:delText xml:space="preserve"> </w:delText>
        </w:r>
      </w:del>
      <w:ins w:id="1643" w:author="Autor">
        <w:r w:rsidR="009D0904" w:rsidRPr="008F1823">
          <w:rPr>
            <w:rFonts w:asciiTheme="minorHAnsi" w:eastAsiaTheme="majorEastAsia" w:hAnsiTheme="minorHAnsi"/>
            <w:sz w:val="20"/>
            <w:lang w:val="sk-SK"/>
            <w:rPrChange w:id="1644" w:author="Autor">
              <w:rPr>
                <w:rFonts w:asciiTheme="minorHAnsi" w:hAnsiTheme="minorHAnsi"/>
                <w:sz w:val="20"/>
                <w:szCs w:val="20"/>
              </w:rPr>
            </w:rPrChange>
          </w:rPr>
          <w:t> </w:t>
        </w:r>
      </w:ins>
      <w:r w:rsidRPr="008F1823">
        <w:rPr>
          <w:rFonts w:asciiTheme="minorHAnsi" w:eastAsiaTheme="majorEastAsia" w:hAnsiTheme="minorHAnsi"/>
          <w:sz w:val="20"/>
          <w:lang w:val="sk-SK"/>
          <w:rPrChange w:id="1645" w:author="Autor">
            <w:rPr>
              <w:rFonts w:asciiTheme="minorHAnsi" w:hAnsiTheme="minorHAnsi"/>
              <w:sz w:val="20"/>
              <w:szCs w:val="20"/>
            </w:rPr>
          </w:rPrChange>
        </w:rPr>
        <w:t>ENRF</w:t>
      </w:r>
      <w:ins w:id="1646" w:author="Autor">
        <w:r w:rsidR="009D0904" w:rsidRPr="008F1823">
          <w:rPr>
            <w:rFonts w:asciiTheme="minorHAnsi" w:eastAsiaTheme="majorEastAsia" w:hAnsiTheme="minorHAnsi"/>
            <w:sz w:val="20"/>
            <w:lang w:val="sk-SK"/>
            <w:rPrChange w:id="1647" w:author="Autor">
              <w:rPr>
                <w:rFonts w:asciiTheme="minorHAnsi" w:hAnsiTheme="minorHAnsi"/>
                <w:sz w:val="20"/>
                <w:szCs w:val="20"/>
              </w:rPr>
            </w:rPrChange>
          </w:rPr>
          <w:t xml:space="preserve"> po ich podpise</w:t>
        </w:r>
        <w:del w:id="1648" w:author="Autor">
          <w:r w:rsidR="009D0904" w:rsidRPr="008F1823" w:rsidDel="00967DD8">
            <w:rPr>
              <w:rFonts w:asciiTheme="minorHAnsi" w:eastAsiaTheme="majorEastAsia" w:hAnsiTheme="minorHAnsi"/>
              <w:sz w:val="20"/>
              <w:lang w:val="sk-SK"/>
              <w:rPrChange w:id="1649" w:author="Autor">
                <w:rPr>
                  <w:rFonts w:asciiTheme="minorHAnsi" w:hAnsiTheme="minorHAnsi"/>
                  <w:sz w:val="20"/>
                  <w:szCs w:val="20"/>
                </w:rPr>
              </w:rPrChange>
            </w:rPr>
            <w:delText xml:space="preserve"> </w:delText>
          </w:r>
        </w:del>
      </w:ins>
      <w:r w:rsidRPr="008F1823">
        <w:rPr>
          <w:rFonts w:asciiTheme="minorHAnsi" w:eastAsiaTheme="majorEastAsia" w:hAnsiTheme="minorHAnsi"/>
          <w:sz w:val="20"/>
          <w:lang w:val="sk-SK"/>
          <w:rPrChange w:id="1650" w:author="Autor">
            <w:rPr>
              <w:rFonts w:asciiTheme="minorHAnsi" w:hAnsiTheme="minorHAnsi"/>
              <w:sz w:val="20"/>
              <w:szCs w:val="20"/>
            </w:rPr>
          </w:rPrChange>
        </w:rPr>
        <w:t xml:space="preserve">. </w:t>
      </w:r>
      <w:del w:id="1651" w:author="Autor">
        <w:r w:rsidRPr="008F1823" w:rsidDel="00967DD8">
          <w:rPr>
            <w:rFonts w:asciiTheme="minorHAnsi" w:eastAsiaTheme="majorEastAsia" w:hAnsiTheme="minorHAnsi"/>
            <w:sz w:val="20"/>
            <w:lang w:val="sk-SK"/>
            <w:rPrChange w:id="1652" w:author="Autor">
              <w:rPr>
                <w:rFonts w:asciiTheme="minorHAnsi" w:hAnsiTheme="minorHAnsi"/>
                <w:sz w:val="20"/>
                <w:szCs w:val="20"/>
              </w:rPr>
            </w:rPrChange>
          </w:rPr>
          <w:delText xml:space="preserve"> Z uvedeného vyplýva, že prijímateľ zasiela na RO návrh dodatku pred jeho podpisom oboma zmluvnými stranami. Uvedená povinnosť sa vzťahuje aj na prípady, keď sa dodatok vzťahuje na časť výdavkov, ktoré nie sú oprávnenými výdavkami, avšak sú súčasťou zákazky, ktorá je spolufinancovaná z fondov EŠIF.</w:delText>
        </w:r>
      </w:del>
    </w:p>
    <w:p w:rsidR="00B20222" w:rsidRPr="008F1823" w:rsidDel="00B07CA0" w:rsidRDefault="007B5571" w:rsidP="008F1823">
      <w:pPr>
        <w:pStyle w:val="Zkladntext"/>
        <w:numPr>
          <w:ilvl w:val="0"/>
          <w:numId w:val="203"/>
        </w:numPr>
        <w:rPr>
          <w:ins w:id="1653" w:author="Autor"/>
          <w:del w:id="1654" w:author="Autor"/>
          <w:rFonts w:asciiTheme="minorHAnsi" w:eastAsiaTheme="majorEastAsia" w:hAnsiTheme="minorHAnsi"/>
          <w:sz w:val="20"/>
          <w:lang w:val="sk-SK"/>
          <w:rPrChange w:id="1655" w:author="Autor">
            <w:rPr>
              <w:ins w:id="1656" w:author="Autor"/>
              <w:del w:id="1657" w:author="Autor"/>
            </w:rPr>
          </w:rPrChange>
        </w:rPr>
        <w:pPrChange w:id="1658" w:author="Autor">
          <w:pPr>
            <w:numPr>
              <w:numId w:val="192"/>
            </w:numPr>
            <w:spacing w:before="120" w:after="120" w:line="240" w:lineRule="auto"/>
            <w:ind w:left="426" w:hanging="426"/>
            <w:jc w:val="both"/>
          </w:pPr>
        </w:pPrChange>
      </w:pPr>
      <w:del w:id="1659" w:author="Autor">
        <w:r w:rsidRPr="008F1823" w:rsidDel="00967DD8">
          <w:rPr>
            <w:rFonts w:asciiTheme="minorHAnsi" w:eastAsiaTheme="majorEastAsia" w:hAnsiTheme="minorHAnsi"/>
            <w:sz w:val="20"/>
            <w:lang w:val="sk-SK"/>
            <w:rPrChange w:id="1660" w:author="Autor">
              <w:rPr>
                <w:rFonts w:asciiTheme="minorHAnsi" w:hAnsiTheme="minorHAnsi"/>
                <w:sz w:val="20"/>
                <w:szCs w:val="20"/>
              </w:rPr>
            </w:rPrChange>
          </w:rPr>
          <w:delTex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delText>
        </w:r>
      </w:del>
      <w:ins w:id="1661" w:author="Autor">
        <w:r w:rsidR="00B20222" w:rsidRPr="008F1823">
          <w:rPr>
            <w:rFonts w:asciiTheme="minorHAnsi" w:eastAsiaTheme="majorEastAsia" w:hAnsiTheme="minorHAnsi"/>
            <w:sz w:val="20"/>
            <w:lang w:val="sk-SK"/>
            <w:rPrChange w:id="1662" w:author="Autor">
              <w:rPr/>
            </w:rPrChange>
          </w:rPr>
          <w:t xml:space="preserve">Predmetom kontroly/finančnej kontroly dodatkov je posúdenie ich súladu s príslušnými ustanoveniami ZVO, a to najmä ustanovením </w:t>
        </w:r>
        <w:r w:rsidR="00967DD8" w:rsidRPr="008F1823">
          <w:rPr>
            <w:rFonts w:asciiTheme="minorHAnsi" w:eastAsiaTheme="majorEastAsia" w:hAnsiTheme="minorHAnsi"/>
            <w:sz w:val="20"/>
            <w:lang w:val="sk-SK"/>
            <w:rPrChange w:id="1663" w:author="Autor">
              <w:rPr/>
            </w:rPrChange>
          </w:rPr>
          <w:t xml:space="preserve"> </w:t>
        </w:r>
        <w:r w:rsidR="00967DD8" w:rsidRPr="008F1823">
          <w:rPr>
            <w:rFonts w:asciiTheme="minorHAnsi" w:eastAsiaTheme="majorEastAsia" w:hAnsiTheme="minorHAnsi"/>
            <w:sz w:val="20"/>
            <w:lang w:val="sk-SK"/>
            <w:rPrChange w:id="1664" w:author="Autor">
              <w:rPr/>
            </w:rPrChange>
          </w:rPr>
          <w:br/>
        </w:r>
        <w:r w:rsidR="00B20222" w:rsidRPr="008F1823">
          <w:rPr>
            <w:rFonts w:asciiTheme="minorHAnsi" w:eastAsiaTheme="majorEastAsia" w:hAnsiTheme="minorHAnsi"/>
            <w:sz w:val="20"/>
            <w:lang w:val="sk-SK"/>
            <w:rPrChange w:id="1665" w:author="Autor">
              <w:rPr/>
            </w:rPrChange>
          </w:rPr>
          <w:t xml:space="preserve">§ 18 ZVO. Zároveň RO posudzuje zmeny z neho vyplývajúce po stránke ich súladu </w:t>
        </w:r>
        <w:r w:rsidR="00B07CA0" w:rsidRPr="008F1823">
          <w:rPr>
            <w:rFonts w:asciiTheme="minorHAnsi" w:eastAsiaTheme="majorEastAsia" w:hAnsiTheme="minorHAnsi"/>
            <w:sz w:val="20"/>
            <w:lang w:val="sk-SK"/>
            <w:rPrChange w:id="1666" w:author="Autor">
              <w:rPr>
                <w:rFonts w:asciiTheme="minorHAnsi" w:hAnsiTheme="minorHAnsi"/>
              </w:rPr>
            </w:rPrChange>
          </w:rPr>
          <w:t xml:space="preserve"> </w:t>
        </w:r>
        <w:r w:rsidR="00B07CA0" w:rsidRPr="008F1823">
          <w:rPr>
            <w:rFonts w:asciiTheme="minorHAnsi" w:eastAsiaTheme="majorEastAsia" w:hAnsiTheme="minorHAnsi"/>
            <w:sz w:val="20"/>
            <w:lang w:val="sk-SK"/>
            <w:rPrChange w:id="1667" w:author="Autor">
              <w:rPr>
                <w:rFonts w:asciiTheme="minorHAnsi" w:hAnsiTheme="minorHAnsi"/>
              </w:rPr>
            </w:rPrChange>
          </w:rPr>
          <w:br/>
        </w:r>
        <w:r w:rsidR="00B20222" w:rsidRPr="008F1823">
          <w:rPr>
            <w:rFonts w:asciiTheme="minorHAnsi" w:eastAsiaTheme="majorEastAsia" w:hAnsiTheme="minorHAnsi"/>
            <w:sz w:val="20"/>
            <w:lang w:val="sk-SK"/>
            <w:rPrChange w:id="1668" w:author="Autor">
              <w:rPr/>
            </w:rPrChange>
          </w:rPr>
          <w:t xml:space="preserve">so schválenou ŽoNFP a účinnou zmluvou o NFP. </w:t>
        </w:r>
      </w:ins>
    </w:p>
    <w:p w:rsidR="007B5571" w:rsidRPr="008F1823" w:rsidRDefault="007B5571" w:rsidP="008F1823">
      <w:pPr>
        <w:pStyle w:val="Zkladntext"/>
        <w:numPr>
          <w:ilvl w:val="0"/>
          <w:numId w:val="204"/>
        </w:numPr>
        <w:rPr>
          <w:rFonts w:asciiTheme="minorHAnsi" w:eastAsiaTheme="majorEastAsia" w:hAnsiTheme="minorHAnsi"/>
          <w:sz w:val="20"/>
          <w:lang w:val="sk-SK"/>
          <w:rPrChange w:id="1669" w:author="Autor">
            <w:rPr>
              <w:rFonts w:asciiTheme="minorHAnsi" w:hAnsiTheme="minorHAnsi"/>
              <w:b/>
              <w:sz w:val="20"/>
              <w:szCs w:val="20"/>
            </w:rPr>
          </w:rPrChange>
        </w:rPr>
        <w:pPrChange w:id="1670" w:author="Autor">
          <w:pPr>
            <w:pStyle w:val="Odsekzoznamu"/>
            <w:numPr>
              <w:numId w:val="65"/>
            </w:numPr>
            <w:ind w:hanging="360"/>
            <w:jc w:val="both"/>
          </w:pPr>
        </w:pPrChange>
      </w:pPr>
    </w:p>
    <w:p w:rsidR="004A0B3D" w:rsidRPr="008F1823" w:rsidRDefault="007B5571" w:rsidP="008F1823">
      <w:pPr>
        <w:pStyle w:val="Zkladntext"/>
        <w:numPr>
          <w:ilvl w:val="0"/>
          <w:numId w:val="204"/>
        </w:numPr>
        <w:rPr>
          <w:ins w:id="1671" w:author="Autor"/>
          <w:rFonts w:asciiTheme="minorHAnsi" w:eastAsiaTheme="majorEastAsia" w:hAnsiTheme="minorHAnsi"/>
          <w:sz w:val="20"/>
          <w:lang w:val="sk-SK"/>
          <w:rPrChange w:id="1672" w:author="Autor">
            <w:rPr>
              <w:ins w:id="1673" w:author="Autor"/>
            </w:rPr>
          </w:rPrChange>
        </w:rPr>
        <w:pPrChange w:id="1674" w:author="Autor">
          <w:pPr>
            <w:numPr>
              <w:numId w:val="192"/>
            </w:numPr>
            <w:spacing w:before="120" w:after="120" w:line="240" w:lineRule="auto"/>
            <w:ind w:left="709" w:hanging="283"/>
            <w:jc w:val="both"/>
          </w:pPr>
        </w:pPrChange>
      </w:pPr>
      <w:del w:id="1675" w:author="Autor">
        <w:r w:rsidRPr="008F1823" w:rsidDel="00967DD8">
          <w:rPr>
            <w:rFonts w:asciiTheme="minorHAnsi" w:eastAsiaTheme="majorEastAsia" w:hAnsiTheme="minorHAnsi"/>
            <w:sz w:val="20"/>
            <w:lang w:val="sk-SK"/>
            <w:rPrChange w:id="1676" w:author="Autor">
              <w:rPr>
                <w:rFonts w:asciiTheme="minorHAnsi" w:hAnsiTheme="minorHAnsi"/>
                <w:sz w:val="20"/>
                <w:szCs w:val="20"/>
              </w:rPr>
            </w:rPrChange>
          </w:rPr>
          <w:delTex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delText>
        </w:r>
      </w:del>
      <w:ins w:id="1677" w:author="Autor">
        <w:del w:id="1678" w:author="Autor">
          <w:r w:rsidR="00B20222" w:rsidRPr="008F1823" w:rsidDel="00967DD8">
            <w:rPr>
              <w:rFonts w:asciiTheme="minorHAnsi" w:eastAsiaTheme="majorEastAsia" w:hAnsiTheme="minorHAnsi"/>
              <w:sz w:val="20"/>
              <w:lang w:val="sk-SK"/>
              <w:rPrChange w:id="1679" w:author="Autor">
                <w:rPr>
                  <w:rFonts w:asciiTheme="minorHAnsi" w:hAnsiTheme="minorHAnsi"/>
                  <w:strike/>
                  <w:sz w:val="20"/>
                  <w:szCs w:val="20"/>
                </w:rPr>
              </w:rPrChange>
            </w:rPr>
            <w:delText xml:space="preserve"> </w:delText>
          </w:r>
        </w:del>
        <w:r w:rsidR="00B20222" w:rsidRPr="008F1823">
          <w:rPr>
            <w:rFonts w:asciiTheme="minorHAnsi" w:eastAsiaTheme="majorEastAsia" w:hAnsiTheme="minorHAnsi"/>
            <w:sz w:val="20"/>
            <w:lang w:val="sk-SK"/>
            <w:rPrChange w:id="1680" w:author="Autor">
              <w:rPr/>
            </w:rPrChange>
          </w:rPr>
          <w:t>Lehota na výkon kontroly</w:t>
        </w:r>
        <w:del w:id="1681" w:author="Autor">
          <w:r w:rsidR="00B20222" w:rsidRPr="008F1823">
            <w:rPr>
              <w:rFonts w:asciiTheme="minorHAnsi" w:eastAsiaTheme="majorEastAsia" w:hAnsiTheme="minorHAnsi"/>
              <w:sz w:val="20"/>
              <w:lang w:val="sk-SK"/>
              <w:rPrChange w:id="1682" w:author="Autor">
                <w:rPr/>
              </w:rPrChange>
            </w:rPr>
            <w:delText xml:space="preserve"> návrhu</w:delText>
          </w:r>
        </w:del>
        <w:r w:rsidR="00B20222" w:rsidRPr="008F1823">
          <w:rPr>
            <w:rFonts w:asciiTheme="minorHAnsi" w:eastAsiaTheme="majorEastAsia" w:hAnsiTheme="minorHAnsi"/>
            <w:sz w:val="20"/>
            <w:lang w:val="sk-SK"/>
            <w:rPrChange w:id="1683" w:author="Autor">
              <w:rPr/>
            </w:rPrChange>
          </w:rPr>
          <w:t>/finančnej dodatku je 15 pracovných dní</w:t>
        </w:r>
        <w:del w:id="1684" w:author="Autor">
          <w:r w:rsidR="00B20222" w:rsidRPr="008F1823">
            <w:rPr>
              <w:rFonts w:asciiTheme="minorHAnsi" w:eastAsiaTheme="majorEastAsia" w:hAnsiTheme="minorHAnsi"/>
              <w:sz w:val="20"/>
              <w:lang w:val="sk-SK"/>
              <w:rPrChange w:id="1685" w:author="Autor">
                <w:rPr/>
              </w:rPrChange>
            </w:rPr>
            <w:delText>.</w:delText>
          </w:r>
        </w:del>
        <w:r w:rsidR="00B20222" w:rsidRPr="008F1823">
          <w:rPr>
            <w:rFonts w:asciiTheme="minorHAnsi" w:eastAsiaTheme="majorEastAsia" w:hAnsiTheme="minorHAnsi"/>
            <w:sz w:val="20"/>
            <w:lang w:val="sk-SK"/>
            <w:rPrChange w:id="1686" w:author="Autor">
              <w:rPr/>
            </w:rPrChange>
          </w:rPr>
          <w:t xml:space="preserve">  V prípade, že RO zašle prijímateľovi žiadosť o vysvetlenie, úpravu alebo doplnenie dodatku, určí v tejto žiadosti lehotu minimálne 5 pracovných dní a maximálne 10 pracovných dní na zaslanie tohto vysvetlenia, úpravy alebo doplnenia zo strany prijímateľa. Dňom odoslania žiadosti sa prerušuje lehota na výkon kontroly</w:t>
        </w:r>
        <w:del w:id="1687" w:author="Autor">
          <w:r w:rsidR="00B20222" w:rsidRPr="008F1823">
            <w:rPr>
              <w:rFonts w:asciiTheme="minorHAnsi" w:eastAsiaTheme="majorEastAsia" w:hAnsiTheme="minorHAnsi"/>
              <w:sz w:val="20"/>
              <w:lang w:val="sk-SK"/>
              <w:rPrChange w:id="1688" w:author="Autor">
                <w:rPr/>
              </w:rPrChange>
            </w:rPr>
            <w:delText>.</w:delText>
          </w:r>
        </w:del>
        <w:r w:rsidR="00B20222" w:rsidRPr="008F1823">
          <w:rPr>
            <w:rFonts w:asciiTheme="minorHAnsi" w:eastAsiaTheme="majorEastAsia" w:hAnsiTheme="minorHAnsi"/>
            <w:sz w:val="20"/>
            <w:lang w:val="sk-SK"/>
            <w:rPrChange w:id="1689" w:author="Autor">
              <w:rPr/>
            </w:rPrChange>
          </w:rPr>
          <w:t xml:space="preserve">/finančnej kontroly. Dňom nasledujúcim po dni doručenia vysvetlenia, úpravy alebo doplnenia dokumentácie na RO pokračuje plynutie lehoty na výkon finančnej kontroly VO. </w:t>
        </w:r>
        <w:r w:rsidR="004A0B3D" w:rsidRPr="008F1823">
          <w:rPr>
            <w:rFonts w:asciiTheme="minorHAnsi" w:eastAsiaTheme="majorEastAsia" w:hAnsiTheme="minorHAnsi"/>
            <w:sz w:val="20"/>
            <w:lang w:val="sk-SK"/>
            <w:rPrChange w:id="1690" w:author="Autor">
              <w:rPr/>
            </w:rPrChange>
          </w:rPr>
          <w:t xml:space="preserve"> Pri predĺžení lehoty alebo prerušení výkonu kontroly postupuje RO podľa </w:t>
        </w:r>
        <w:r w:rsidR="004A0B3D" w:rsidRPr="008F1823">
          <w:rPr>
            <w:rFonts w:asciiTheme="minorHAnsi" w:eastAsiaTheme="majorEastAsia" w:hAnsiTheme="minorHAnsi"/>
            <w:sz w:val="20"/>
            <w:lang w:val="sk-SK"/>
            <w:rPrChange w:id="1691" w:author="Autor">
              <w:rPr/>
            </w:rPrChange>
          </w:rPr>
          <w:fldChar w:fldCharType="begin"/>
        </w:r>
        <w:r w:rsidR="004A0B3D" w:rsidRPr="008F1823">
          <w:rPr>
            <w:rFonts w:asciiTheme="minorHAnsi" w:eastAsiaTheme="majorEastAsia" w:hAnsiTheme="minorHAnsi"/>
            <w:sz w:val="20"/>
            <w:lang w:val="sk-SK"/>
            <w:rPrChange w:id="1692" w:author="Autor">
              <w:rPr/>
            </w:rPrChange>
          </w:rPr>
          <w:instrText xml:space="preserve"> HYPERLINK \l "kapitola_3372_ods_7" \o "kapitoly 3.3.7.2. ods. 7" </w:instrText>
        </w:r>
        <w:r w:rsidR="004A0B3D" w:rsidRPr="008F1823">
          <w:rPr>
            <w:rFonts w:asciiTheme="minorHAnsi" w:eastAsiaTheme="majorEastAsia" w:hAnsiTheme="minorHAnsi"/>
            <w:sz w:val="20"/>
            <w:lang w:val="sk-SK"/>
            <w:rPrChange w:id="1693" w:author="Autor">
              <w:rPr>
                <w:rStyle w:val="Hypertextovprepojenie"/>
              </w:rPr>
            </w:rPrChange>
          </w:rPr>
          <w:fldChar w:fldCharType="separate"/>
        </w:r>
        <w:r w:rsidR="004A0B3D" w:rsidRPr="008F1823">
          <w:rPr>
            <w:rFonts w:eastAsiaTheme="majorEastAsia"/>
            <w:sz w:val="20"/>
            <w:lang w:val="sk-SK"/>
            <w:rPrChange w:id="1694" w:author="Autor">
              <w:rPr>
                <w:rStyle w:val="Hypertextovprepojenie"/>
              </w:rPr>
            </w:rPrChange>
          </w:rPr>
          <w:t>kapitoly 3.3.7.2      ods. 7</w:t>
        </w:r>
        <w:r w:rsidR="004A0B3D" w:rsidRPr="008F1823">
          <w:rPr>
            <w:rFonts w:eastAsiaTheme="majorEastAsia"/>
            <w:sz w:val="20"/>
            <w:lang w:val="sk-SK"/>
            <w:rPrChange w:id="1695" w:author="Autor">
              <w:rPr>
                <w:rStyle w:val="Hypertextovprepojenie"/>
              </w:rPr>
            </w:rPrChange>
          </w:rPr>
          <w:fldChar w:fldCharType="end"/>
        </w:r>
        <w:r w:rsidR="004A0B3D" w:rsidRPr="008F1823">
          <w:rPr>
            <w:rFonts w:asciiTheme="minorHAnsi" w:eastAsiaTheme="majorEastAsia" w:hAnsiTheme="minorHAnsi"/>
            <w:sz w:val="20"/>
            <w:lang w:val="sk-SK"/>
            <w:rPrChange w:id="1696" w:author="Autor">
              <w:rPr/>
            </w:rPrChange>
          </w:rPr>
          <w:t>. EŠIF.</w:t>
        </w:r>
      </w:ins>
    </w:p>
    <w:p w:rsidR="004A0B3D" w:rsidRPr="008F1823" w:rsidRDefault="004A0B3D" w:rsidP="008F1823">
      <w:pPr>
        <w:pStyle w:val="Zkladntext"/>
        <w:numPr>
          <w:ilvl w:val="0"/>
          <w:numId w:val="204"/>
        </w:numPr>
        <w:rPr>
          <w:ins w:id="1697" w:author="Autor"/>
          <w:rFonts w:asciiTheme="minorHAnsi" w:eastAsiaTheme="majorEastAsia" w:hAnsiTheme="minorHAnsi"/>
          <w:sz w:val="20"/>
          <w:lang w:val="sk-SK"/>
          <w:rPrChange w:id="1698" w:author="Autor">
            <w:rPr>
              <w:ins w:id="1699" w:author="Autor"/>
            </w:rPr>
          </w:rPrChange>
        </w:rPr>
        <w:pPrChange w:id="1700" w:author="Autor">
          <w:pPr>
            <w:numPr>
              <w:numId w:val="192"/>
            </w:numPr>
            <w:spacing w:before="120" w:after="120" w:line="240" w:lineRule="auto"/>
            <w:ind w:left="709" w:hanging="283"/>
            <w:jc w:val="both"/>
          </w:pPr>
        </w:pPrChange>
      </w:pPr>
      <w:ins w:id="1701" w:author="Autor">
        <w:r w:rsidRPr="008F1823">
          <w:rPr>
            <w:rFonts w:asciiTheme="minorHAnsi" w:eastAsiaTheme="majorEastAsia" w:hAnsiTheme="minorHAnsi"/>
            <w:sz w:val="20"/>
            <w:lang w:val="sk-SK"/>
            <w:rPrChange w:id="1702" w:author="Autor">
              <w:rPr/>
            </w:rPrChange>
          </w:rPr>
          <w:t xml:space="preserve">Ak RO nezašle návrh správy z kontroly (v prípade zistení nedostatkov) alebo správu  </w:t>
        </w:r>
        <w:del w:id="1703" w:author="Autor">
          <w:r w:rsidRPr="008F1823">
            <w:rPr>
              <w:rFonts w:asciiTheme="minorHAnsi" w:eastAsiaTheme="majorEastAsia" w:hAnsiTheme="minorHAnsi"/>
              <w:sz w:val="20"/>
              <w:lang w:val="sk-SK"/>
              <w:rPrChange w:id="1704" w:author="Autor">
                <w:rPr/>
              </w:rPrChange>
            </w:rPr>
            <w:delText xml:space="preserve">                  </w:delText>
          </w:r>
        </w:del>
        <w:r w:rsidRPr="008F1823">
          <w:rPr>
            <w:rFonts w:asciiTheme="minorHAnsi" w:eastAsiaTheme="majorEastAsia" w:hAnsiTheme="minorHAnsi"/>
            <w:sz w:val="20"/>
            <w:lang w:val="sk-SK"/>
            <w:rPrChange w:id="1705" w:author="Autor">
              <w:rPr/>
            </w:rPrChange>
          </w:rPr>
          <w:t xml:space="preserve">z kontroly (ak kontrolou neboli zistené nedostatky) vo vyššie uvedenej lehote, pričom RO kontrolu nepredĺžil a ani ju neprerušil, prijímateľ je oprávnený, ak je to relevantné, pozastaviť realizáciu hlavných aktivít projektu do času zaslania správy z  kontroly. </w:t>
        </w:r>
        <w:del w:id="1706" w:author="Autor">
          <w:r w:rsidRPr="008F1823">
            <w:rPr>
              <w:rFonts w:asciiTheme="minorHAnsi" w:eastAsiaTheme="majorEastAsia" w:hAnsiTheme="minorHAnsi"/>
              <w:sz w:val="20"/>
              <w:lang w:val="sk-SK"/>
              <w:rPrChange w:id="1707" w:author="Autor">
                <w:rPr/>
              </w:rPrChange>
            </w:rPr>
            <w:delText>Týmto ustanovením nie je dotknutá povinnosť RO vykonať kontrolu VO</w:delText>
          </w:r>
        </w:del>
        <w:r w:rsidRPr="008F1823">
          <w:rPr>
            <w:rFonts w:asciiTheme="minorHAnsi" w:eastAsiaTheme="majorEastAsia" w:hAnsiTheme="minorHAnsi"/>
            <w:sz w:val="20"/>
            <w:lang w:val="sk-SK"/>
            <w:rPrChange w:id="1708" w:author="Autor">
              <w:rPr/>
            </w:rPrChange>
          </w:rPr>
          <w:t>Týmto ustanovením nie je dotknutá povinnosť RO vykonať kontrolu VO. Zároveň ak nie je dodržaná lehota na výkon kontroly dodatku podľa ods. 4 tejto kapitoly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ins>
    </w:p>
    <w:p w:rsidR="004A0B3D" w:rsidRPr="008F1823" w:rsidRDefault="004A0B3D" w:rsidP="008F1823">
      <w:pPr>
        <w:pStyle w:val="Zkladntext"/>
        <w:numPr>
          <w:ilvl w:val="0"/>
          <w:numId w:val="204"/>
        </w:numPr>
        <w:rPr>
          <w:ins w:id="1709" w:author="Autor"/>
          <w:rFonts w:asciiTheme="minorHAnsi" w:eastAsiaTheme="majorEastAsia" w:hAnsiTheme="minorHAnsi"/>
          <w:sz w:val="20"/>
          <w:lang w:val="sk-SK"/>
          <w:rPrChange w:id="1710" w:author="Autor">
            <w:rPr>
              <w:ins w:id="1711" w:author="Autor"/>
            </w:rPr>
          </w:rPrChange>
        </w:rPr>
        <w:pPrChange w:id="1712" w:author="Autor">
          <w:pPr>
            <w:numPr>
              <w:numId w:val="192"/>
            </w:numPr>
            <w:spacing w:before="120" w:after="120" w:line="240" w:lineRule="auto"/>
            <w:ind w:left="709" w:hanging="283"/>
            <w:jc w:val="both"/>
          </w:pPr>
        </w:pPrChange>
      </w:pPr>
      <w:ins w:id="1713" w:author="Autor">
        <w:r w:rsidRPr="008F1823">
          <w:rPr>
            <w:rFonts w:asciiTheme="minorHAnsi" w:eastAsiaTheme="majorEastAsia" w:hAnsiTheme="minorHAnsi"/>
            <w:sz w:val="20"/>
            <w:lang w:val="sk-SK"/>
            <w:rPrChange w:id="1714" w:author="Autor">
              <w:rPr/>
            </w:rPrChange>
          </w:rPr>
          <w:t>Ak RO nezistí porušenie pravidiel a postupov VO, resp. porušenie pravidiel a ustanovení  legislatívy SR a EÚ, záverom kontroly/finančnej kontroly je súhlas RO s podpísaním dodatku verejného obstarávateľa  s dodávateľom. Tento súhlas predstavuje predpoklad k vydaniu záveru v rámci následnej kontroly/finančnej kontroly dodatku po jeho podpise. Ak RO zistí skutočnosti ovplyvňujúce posudzovanie oprávnenosti možných výdavkov predložených ďalej prijímateľom v rámci ŽoP (napr. na základe zistení vecnej kontroly VO), avšak nezistí  porušenie podľa prvej vety tohto odseku, v záveroch kontroly/finančnej kontroly vydá súhlas s podpísaním dodatku, pričom v zisteniach uvedených v </w:t>
        </w:r>
        <w:r w:rsidRPr="008F1823" w:rsidDel="00CD6BA7">
          <w:rPr>
            <w:rFonts w:asciiTheme="minorHAnsi" w:eastAsiaTheme="majorEastAsia" w:hAnsiTheme="minorHAnsi"/>
            <w:sz w:val="20"/>
            <w:lang w:val="sk-SK"/>
            <w:rPrChange w:id="1715" w:author="Autor">
              <w:rPr/>
            </w:rPrChange>
          </w:rPr>
          <w:t xml:space="preserve"> </w:t>
        </w:r>
        <w:r w:rsidRPr="008F1823">
          <w:rPr>
            <w:rFonts w:asciiTheme="minorHAnsi" w:eastAsiaTheme="majorEastAsia" w:hAnsiTheme="minorHAnsi"/>
            <w:sz w:val="20"/>
            <w:lang w:val="sk-SK"/>
            <w:rPrChange w:id="1716" w:author="Autor">
              <w:rPr/>
            </w:rPrChange>
          </w:rPr>
          <w:t>správe z kontroly uvedie všetky skutočnosti týkajúce sa takýchto zistení.</w:t>
        </w:r>
      </w:ins>
    </w:p>
    <w:p w:rsidR="004A0B3D" w:rsidRPr="008F1823" w:rsidRDefault="004A0B3D" w:rsidP="008F1823">
      <w:pPr>
        <w:pStyle w:val="Zkladntext"/>
        <w:numPr>
          <w:ilvl w:val="0"/>
          <w:numId w:val="204"/>
        </w:numPr>
        <w:rPr>
          <w:ins w:id="1717" w:author="Autor"/>
          <w:rFonts w:asciiTheme="minorHAnsi" w:eastAsiaTheme="majorEastAsia" w:hAnsiTheme="minorHAnsi"/>
          <w:sz w:val="20"/>
          <w:lang w:val="sk-SK"/>
          <w:rPrChange w:id="1718" w:author="Autor">
            <w:rPr>
              <w:ins w:id="1719" w:author="Autor"/>
            </w:rPr>
          </w:rPrChange>
        </w:rPr>
        <w:pPrChange w:id="1720" w:author="Autor">
          <w:pPr>
            <w:numPr>
              <w:numId w:val="192"/>
            </w:numPr>
            <w:spacing w:before="120" w:after="120" w:line="240" w:lineRule="auto"/>
            <w:ind w:left="709" w:hanging="283"/>
            <w:jc w:val="both"/>
          </w:pPr>
        </w:pPrChange>
      </w:pPr>
      <w:ins w:id="1721" w:author="Autor">
        <w:r w:rsidRPr="008F1823">
          <w:rPr>
            <w:rFonts w:asciiTheme="minorHAnsi" w:eastAsiaTheme="majorEastAsia" w:hAnsiTheme="minorHAnsi"/>
            <w:sz w:val="20"/>
            <w:lang w:val="sk-SK"/>
            <w:rPrChange w:id="1722" w:author="Autor">
              <w:rPr/>
            </w:rPrChange>
          </w:rPr>
          <w:t>Ak RO zistí porušenie pravidiel a postupov VO, resp. porušenie pravidiel a ustanovení  legislatívy SR a EÚ, záverom kontroly/finančnej kontroly je nesúhlas RO s podpísaním dodatku verejného obstarávateľa,  s dodávateľom. 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w:t>
        </w:r>
        <w:r w:rsidRPr="008F1823">
          <w:rPr>
            <w:rFonts w:eastAsiaTheme="majorEastAsia"/>
            <w:sz w:val="20"/>
            <w:lang w:val="sk-SK"/>
            <w:rPrChange w:id="1723" w:author="Autor">
              <w:rPr>
                <w:rStyle w:val="Odkaznapoznmkupodiarou"/>
              </w:rPr>
            </w:rPrChange>
          </w:rPr>
          <w:footnoteReference w:id="13"/>
        </w:r>
        <w:r w:rsidRPr="008F1823">
          <w:rPr>
            <w:rFonts w:asciiTheme="minorHAnsi" w:eastAsiaTheme="majorEastAsia" w:hAnsiTheme="minorHAnsi"/>
            <w:sz w:val="20"/>
            <w:lang w:val="sk-SK"/>
            <w:rPrChange w:id="1727" w:author="Autor">
              <w:rPr/>
            </w:rPrChange>
          </w:rPr>
          <w:t xml:space="preserve">, ktorý upravuje postup pri určení finančných opráv za VO určením návrhu ex ante finančnej opravy vzťahujúcej sa na konkrétne porušenie uvedené v tomto pokyne. Na kontrolu návrhu dodatku sa primerane vzťahujú pravidlá uvedené v kapitole </w:t>
        </w:r>
        <w:r w:rsidRPr="008F1823">
          <w:rPr>
            <w:rFonts w:asciiTheme="minorHAnsi" w:eastAsiaTheme="majorEastAsia" w:hAnsiTheme="minorHAnsi"/>
            <w:sz w:val="20"/>
            <w:lang w:val="sk-SK"/>
            <w:rPrChange w:id="1728" w:author="Autor">
              <w:rPr/>
            </w:rPrChange>
          </w:rPr>
          <w:fldChar w:fldCharType="begin"/>
        </w:r>
        <w:r w:rsidRPr="008F1823">
          <w:rPr>
            <w:rFonts w:asciiTheme="minorHAnsi" w:eastAsiaTheme="majorEastAsia" w:hAnsiTheme="minorHAnsi"/>
            <w:sz w:val="20"/>
            <w:lang w:val="sk-SK"/>
            <w:rPrChange w:id="1729" w:author="Autor">
              <w:rPr/>
            </w:rPrChange>
          </w:rPr>
          <w:instrText xml:space="preserve"> HYPERLINK \l "kapitola_33722" </w:instrText>
        </w:r>
        <w:r w:rsidRPr="008F1823">
          <w:rPr>
            <w:rFonts w:asciiTheme="minorHAnsi" w:eastAsiaTheme="majorEastAsia" w:hAnsiTheme="minorHAnsi"/>
            <w:sz w:val="20"/>
            <w:lang w:val="sk-SK"/>
            <w:rPrChange w:id="1730" w:author="Autor">
              <w:rPr>
                <w:rStyle w:val="Hypertextovprepojenie"/>
              </w:rPr>
            </w:rPrChange>
          </w:rPr>
          <w:fldChar w:fldCharType="separate"/>
        </w:r>
        <w:r w:rsidRPr="008F1823">
          <w:rPr>
            <w:rFonts w:eastAsiaTheme="majorEastAsia"/>
            <w:sz w:val="20"/>
            <w:lang w:val="sk-SK"/>
            <w:rPrChange w:id="1731" w:author="Autor">
              <w:rPr>
                <w:rStyle w:val="Hypertextovprepojenie"/>
              </w:rPr>
            </w:rPrChange>
          </w:rPr>
          <w:t>3.3.7.2.2</w:t>
        </w:r>
        <w:r w:rsidRPr="008F1823">
          <w:rPr>
            <w:rFonts w:eastAsiaTheme="majorEastAsia"/>
            <w:sz w:val="20"/>
            <w:lang w:val="sk-SK"/>
            <w:rPrChange w:id="1732" w:author="Autor">
              <w:rPr>
                <w:rStyle w:val="Hypertextovprepojenie"/>
              </w:rPr>
            </w:rPrChange>
          </w:rPr>
          <w:fldChar w:fldCharType="end"/>
        </w:r>
        <w:r w:rsidRPr="008F1823">
          <w:rPr>
            <w:rFonts w:asciiTheme="minorHAnsi" w:eastAsiaTheme="majorEastAsia" w:hAnsiTheme="minorHAnsi"/>
            <w:sz w:val="20"/>
            <w:lang w:val="sk-SK"/>
            <w:rPrChange w:id="1733" w:author="Autor">
              <w:rPr/>
            </w:rPrChange>
          </w:rPr>
          <w:t xml:space="preserve"> EŠIF, s výnimkou tých častí, ktoré upravujú kontrolu nadlimitných zákaziek pred podpisom zmluvy zo strany ÚVO v zmysle § 169 ods. 2 ZVO. </w:t>
        </w:r>
      </w:ins>
    </w:p>
    <w:p w:rsidR="004A0B3D" w:rsidRPr="008F1823" w:rsidRDefault="004A0B3D" w:rsidP="008F1823">
      <w:pPr>
        <w:pStyle w:val="Zkladntext"/>
        <w:numPr>
          <w:ilvl w:val="0"/>
          <w:numId w:val="204"/>
        </w:numPr>
        <w:rPr>
          <w:ins w:id="1734" w:author="Autor"/>
          <w:rFonts w:asciiTheme="minorHAnsi" w:eastAsiaTheme="majorEastAsia" w:hAnsiTheme="minorHAnsi"/>
          <w:sz w:val="20"/>
          <w:lang w:val="sk-SK"/>
          <w:rPrChange w:id="1735" w:author="Autor">
            <w:rPr>
              <w:ins w:id="1736" w:author="Autor"/>
            </w:rPr>
          </w:rPrChange>
        </w:rPr>
        <w:pPrChange w:id="1737" w:author="Autor">
          <w:pPr>
            <w:numPr>
              <w:numId w:val="192"/>
            </w:numPr>
            <w:spacing w:before="120" w:after="120" w:line="240" w:lineRule="auto"/>
            <w:ind w:left="709" w:hanging="283"/>
            <w:jc w:val="both"/>
          </w:pPr>
        </w:pPrChange>
      </w:pPr>
      <w:ins w:id="1738" w:author="Autor">
        <w:r w:rsidRPr="008F1823">
          <w:rPr>
            <w:rFonts w:asciiTheme="minorHAnsi" w:eastAsiaTheme="majorEastAsia" w:hAnsiTheme="minorHAnsi"/>
            <w:sz w:val="20"/>
            <w:lang w:val="sk-SK"/>
            <w:rPrChange w:id="1739" w:author="Autor">
              <w:rPr/>
            </w:rPrChange>
          </w:rPr>
          <w:t xml:space="preserve">Po podpise dodatku s dodávateľom, ktorého návrh bol predmetom kontroly/finančnej kontroly RO, zasiela prijímateľ tento dodatok na RO na jeho následnú kontrolu. Na predkladanie takéhoto dodatku a na jeho kontrolu sa primerané vzťahujú pravidlá uvedené v kapitole </w:t>
        </w:r>
        <w:r w:rsidRPr="008F1823">
          <w:rPr>
            <w:rFonts w:asciiTheme="minorHAnsi" w:eastAsiaTheme="majorEastAsia" w:hAnsiTheme="minorHAnsi"/>
            <w:sz w:val="20"/>
            <w:lang w:val="sk-SK"/>
            <w:rPrChange w:id="1740" w:author="Autor">
              <w:rPr/>
            </w:rPrChange>
          </w:rPr>
          <w:fldChar w:fldCharType="begin"/>
        </w:r>
        <w:r w:rsidRPr="008F1823">
          <w:rPr>
            <w:rFonts w:asciiTheme="minorHAnsi" w:eastAsiaTheme="majorEastAsia" w:hAnsiTheme="minorHAnsi"/>
            <w:sz w:val="20"/>
            <w:lang w:val="sk-SK"/>
            <w:rPrChange w:id="1741" w:author="Autor">
              <w:rPr/>
            </w:rPrChange>
          </w:rPr>
          <w:instrText xml:space="preserve"> HYPERLINK \l "kapitola_33724" </w:instrText>
        </w:r>
        <w:r w:rsidRPr="008F1823">
          <w:rPr>
            <w:rFonts w:asciiTheme="minorHAnsi" w:eastAsiaTheme="majorEastAsia" w:hAnsiTheme="minorHAnsi"/>
            <w:sz w:val="20"/>
            <w:lang w:val="sk-SK"/>
            <w:rPrChange w:id="1742" w:author="Autor">
              <w:rPr>
                <w:rStyle w:val="Hypertextovprepojenie"/>
              </w:rPr>
            </w:rPrChange>
          </w:rPr>
          <w:fldChar w:fldCharType="separate"/>
        </w:r>
        <w:r w:rsidRPr="008F1823">
          <w:rPr>
            <w:rFonts w:eastAsiaTheme="majorEastAsia"/>
            <w:sz w:val="20"/>
            <w:lang w:val="sk-SK"/>
            <w:rPrChange w:id="1743" w:author="Autor">
              <w:rPr>
                <w:rStyle w:val="Hypertextovprepojenie"/>
              </w:rPr>
            </w:rPrChange>
          </w:rPr>
          <w:t>3.3.7.2.4</w:t>
        </w:r>
        <w:r w:rsidRPr="008F1823">
          <w:rPr>
            <w:rFonts w:eastAsiaTheme="majorEastAsia"/>
            <w:sz w:val="20"/>
            <w:lang w:val="sk-SK"/>
            <w:rPrChange w:id="1744" w:author="Autor">
              <w:rPr>
                <w:rStyle w:val="Hypertextovprepojenie"/>
              </w:rPr>
            </w:rPrChange>
          </w:rPr>
          <w:fldChar w:fldCharType="end"/>
        </w:r>
        <w:r w:rsidRPr="008F1823">
          <w:rPr>
            <w:rFonts w:asciiTheme="minorHAnsi" w:eastAsiaTheme="majorEastAsia" w:hAnsiTheme="minorHAnsi"/>
            <w:sz w:val="20"/>
            <w:lang w:val="sk-SK"/>
            <w:rPrChange w:id="1745" w:author="Autor">
              <w:rPr/>
            </w:rPrChange>
          </w:rPr>
          <w:t xml:space="preserve">. </w:t>
        </w:r>
      </w:ins>
    </w:p>
    <w:p w:rsidR="004A0B3D" w:rsidRPr="008F1823" w:rsidRDefault="004A0B3D" w:rsidP="008F1823">
      <w:pPr>
        <w:pStyle w:val="Zkladntext"/>
        <w:numPr>
          <w:ilvl w:val="0"/>
          <w:numId w:val="204"/>
        </w:numPr>
        <w:rPr>
          <w:ins w:id="1746" w:author="Autor"/>
          <w:rFonts w:asciiTheme="minorHAnsi" w:eastAsiaTheme="majorEastAsia" w:hAnsiTheme="minorHAnsi"/>
          <w:sz w:val="20"/>
          <w:lang w:val="sk-SK"/>
          <w:rPrChange w:id="1747" w:author="Autor">
            <w:rPr>
              <w:ins w:id="1748" w:author="Autor"/>
            </w:rPr>
          </w:rPrChange>
        </w:rPr>
        <w:pPrChange w:id="1749" w:author="Autor">
          <w:pPr>
            <w:numPr>
              <w:numId w:val="192"/>
            </w:numPr>
            <w:spacing w:before="120" w:after="120" w:line="240" w:lineRule="auto"/>
            <w:ind w:left="709" w:hanging="283"/>
            <w:jc w:val="both"/>
          </w:pPr>
        </w:pPrChange>
      </w:pPr>
      <w:ins w:id="1750" w:author="Autor">
        <w:del w:id="1751" w:author="Autor">
          <w:r w:rsidRPr="008F1823">
            <w:rPr>
              <w:rFonts w:asciiTheme="minorHAnsi" w:eastAsiaTheme="majorEastAsia" w:hAnsiTheme="minorHAnsi"/>
              <w:sz w:val="20"/>
              <w:lang w:val="sk-SK"/>
              <w:rPrChange w:id="1752" w:author="Autor">
                <w:rPr/>
              </w:rPrChange>
            </w:rPr>
            <w:delText>Pokiaľ prijímateľ predloží na kontrolu dodatok, ktorý nebol predmetom kontroly pred jeho podpisom zo strany RO, môže byť toto považované za podstatné porušenie zmluvy o NFP. Pri jeho kontrole</w:delText>
          </w:r>
        </w:del>
        <w:r w:rsidRPr="008F1823">
          <w:rPr>
            <w:rFonts w:asciiTheme="minorHAnsi" w:eastAsiaTheme="majorEastAsia" w:hAnsiTheme="minorHAnsi"/>
            <w:sz w:val="20"/>
            <w:lang w:val="sk-SK"/>
            <w:rPrChange w:id="1753" w:author="Autor">
              <w:rPr/>
            </w:rPrChange>
          </w:rPr>
          <w:t xml:space="preserve">Pri kontrole dodatku po jeho podpise oboma zmluvnými stranami postupuje RO primerane podľa pravidiel uvedených v kapitole </w:t>
        </w:r>
        <w:r w:rsidRPr="008F1823">
          <w:rPr>
            <w:rFonts w:asciiTheme="minorHAnsi" w:eastAsiaTheme="majorEastAsia" w:hAnsiTheme="minorHAnsi"/>
            <w:sz w:val="20"/>
            <w:lang w:val="sk-SK"/>
            <w:rPrChange w:id="1754" w:author="Autor">
              <w:rPr/>
            </w:rPrChange>
          </w:rPr>
          <w:fldChar w:fldCharType="begin"/>
        </w:r>
        <w:r w:rsidRPr="008F1823">
          <w:rPr>
            <w:rFonts w:asciiTheme="minorHAnsi" w:eastAsiaTheme="majorEastAsia" w:hAnsiTheme="minorHAnsi"/>
            <w:sz w:val="20"/>
            <w:lang w:val="sk-SK"/>
            <w:rPrChange w:id="1755" w:author="Autor">
              <w:rPr/>
            </w:rPrChange>
          </w:rPr>
          <w:instrText xml:space="preserve"> HYPERLINK \l "kapitola_33723" </w:instrText>
        </w:r>
        <w:r w:rsidRPr="008F1823">
          <w:rPr>
            <w:rFonts w:asciiTheme="minorHAnsi" w:eastAsiaTheme="majorEastAsia" w:hAnsiTheme="minorHAnsi"/>
            <w:sz w:val="20"/>
            <w:lang w:val="sk-SK"/>
            <w:rPrChange w:id="1756" w:author="Autor">
              <w:rPr>
                <w:rStyle w:val="Hypertextovprepojenie"/>
              </w:rPr>
            </w:rPrChange>
          </w:rPr>
          <w:fldChar w:fldCharType="separate"/>
        </w:r>
        <w:r w:rsidRPr="008F1823">
          <w:rPr>
            <w:rFonts w:eastAsiaTheme="majorEastAsia"/>
            <w:sz w:val="20"/>
            <w:lang w:val="sk-SK"/>
            <w:rPrChange w:id="1757" w:author="Autor">
              <w:rPr>
                <w:rStyle w:val="Hypertextovprepojenie"/>
              </w:rPr>
            </w:rPrChange>
          </w:rPr>
          <w:t>3.3.7.2.3</w:t>
        </w:r>
        <w:r w:rsidRPr="008F1823">
          <w:rPr>
            <w:rFonts w:eastAsiaTheme="majorEastAsia"/>
            <w:sz w:val="20"/>
            <w:lang w:val="sk-SK"/>
            <w:rPrChange w:id="1758" w:author="Autor">
              <w:rPr>
                <w:rStyle w:val="Hypertextovprepojenie"/>
              </w:rPr>
            </w:rPrChange>
          </w:rPr>
          <w:fldChar w:fldCharType="end"/>
        </w:r>
        <w:r w:rsidRPr="008F1823">
          <w:rPr>
            <w:rFonts w:asciiTheme="minorHAnsi" w:eastAsiaTheme="majorEastAsia" w:hAnsiTheme="minorHAnsi"/>
            <w:sz w:val="20"/>
            <w:lang w:val="sk-SK"/>
            <w:rPrChange w:id="1759" w:author="Autor">
              <w:rPr/>
            </w:rPrChange>
          </w:rPr>
          <w:t>. EŠIF. Pokiaľ RO pri kontrole tohto dodatku nezistí porušenie pravidiel a postupov VO, resp. porušenie pravidiel a ustanovení legislatívy SR a EÚ, predmetný dodatok schváli. Pokiaľ RO pri kontrole takéhoto dodatku zistí porušenie pravidiel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w:t>
        </w:r>
        <w:r w:rsidRPr="008F1823">
          <w:rPr>
            <w:rFonts w:eastAsiaTheme="majorEastAsia"/>
            <w:sz w:val="20"/>
            <w:lang w:val="sk-SK"/>
            <w:rPrChange w:id="1760" w:author="Autor">
              <w:rPr>
                <w:rStyle w:val="Odkaznapoznmkupodiarou"/>
              </w:rPr>
            </w:rPrChange>
          </w:rPr>
          <w:footnoteReference w:id="14"/>
        </w:r>
        <w:r w:rsidRPr="008F1823">
          <w:rPr>
            <w:rFonts w:asciiTheme="minorHAnsi" w:eastAsiaTheme="majorEastAsia" w:hAnsiTheme="minorHAnsi"/>
            <w:sz w:val="20"/>
            <w:lang w:val="sk-SK"/>
            <w:rPrChange w:id="1763" w:author="Autor">
              <w:rPr/>
            </w:rPrChange>
          </w:rPr>
          <w:t>, ktorý upravuje postup pri určení finančných opráv za VO určením návrhu ex ante finančnej opravy vzťahujúcej sa na konkrétne porušenie uvedené v tomto pokyne.</w:t>
        </w:r>
      </w:ins>
    </w:p>
    <w:p w:rsidR="007B5571" w:rsidRPr="001A744E" w:rsidDel="00967DD8" w:rsidRDefault="007B5571">
      <w:pPr>
        <w:numPr>
          <w:ilvl w:val="0"/>
          <w:numId w:val="65"/>
        </w:numPr>
        <w:spacing w:before="120" w:after="120" w:line="240" w:lineRule="auto"/>
        <w:jc w:val="both"/>
        <w:rPr>
          <w:del w:id="1764" w:author="Autor"/>
          <w:rFonts w:asciiTheme="minorHAnsi" w:hAnsiTheme="minorHAnsi"/>
          <w:strike/>
          <w:sz w:val="20"/>
          <w:szCs w:val="20"/>
          <w:rPrChange w:id="1765" w:author="Autor">
            <w:rPr>
              <w:del w:id="1766" w:author="Autor"/>
              <w:rFonts w:asciiTheme="minorHAnsi" w:hAnsiTheme="minorHAnsi"/>
              <w:sz w:val="20"/>
              <w:szCs w:val="20"/>
            </w:rPr>
          </w:rPrChange>
        </w:rPr>
        <w:pPrChange w:id="1767" w:author="Autor">
          <w:pPr>
            <w:pStyle w:val="Odsekzoznamu"/>
            <w:numPr>
              <w:numId w:val="65"/>
            </w:numPr>
            <w:ind w:hanging="360"/>
            <w:jc w:val="both"/>
          </w:pPr>
        </w:pPrChange>
      </w:pPr>
    </w:p>
    <w:p w:rsidR="007B5571" w:rsidRPr="001A744E" w:rsidDel="00967DD8" w:rsidRDefault="007B5571" w:rsidP="007B5571">
      <w:pPr>
        <w:pStyle w:val="Odsekzoznamu"/>
        <w:numPr>
          <w:ilvl w:val="0"/>
          <w:numId w:val="65"/>
        </w:numPr>
        <w:jc w:val="both"/>
        <w:rPr>
          <w:del w:id="1768" w:author="Autor"/>
          <w:rFonts w:asciiTheme="minorHAnsi" w:hAnsiTheme="minorHAnsi"/>
          <w:strike/>
          <w:sz w:val="20"/>
          <w:szCs w:val="20"/>
          <w:rPrChange w:id="1769" w:author="Autor">
            <w:rPr>
              <w:del w:id="1770" w:author="Autor"/>
              <w:rFonts w:asciiTheme="minorHAnsi" w:hAnsiTheme="minorHAnsi"/>
              <w:sz w:val="20"/>
              <w:szCs w:val="20"/>
            </w:rPr>
          </w:rPrChange>
        </w:rPr>
      </w:pPr>
      <w:del w:id="1771" w:author="Autor">
        <w:r w:rsidRPr="001A744E" w:rsidDel="00967DD8">
          <w:rPr>
            <w:rFonts w:asciiTheme="minorHAnsi" w:hAnsiTheme="minorHAnsi"/>
            <w:strike/>
            <w:sz w:val="20"/>
            <w:szCs w:val="20"/>
            <w:rPrChange w:id="1772" w:author="Autor">
              <w:rPr>
                <w:rFonts w:asciiTheme="minorHAnsi" w:hAnsiTheme="minorHAnsi"/>
                <w:sz w:val="20"/>
                <w:szCs w:val="20"/>
              </w:rPr>
            </w:rPrChange>
          </w:rPr>
          <w:delText>Pokiaľ prijímateľ plánuje upraviť existujúci zmluvný vzťah na základe priameho rokovacieho konania, je v tomto prípade povinný  predložiť na RO návrh oznámenia o dobrovoľnej transparentnosti ex-ante</w:delText>
        </w:r>
        <w:r w:rsidR="00D2085C" w:rsidRPr="001A744E" w:rsidDel="00967DD8">
          <w:rPr>
            <w:rFonts w:asciiTheme="minorHAnsi" w:hAnsiTheme="minorHAnsi"/>
            <w:strike/>
            <w:sz w:val="20"/>
            <w:szCs w:val="20"/>
            <w:rPrChange w:id="1773" w:author="Autor">
              <w:rPr>
                <w:rFonts w:asciiTheme="minorHAnsi" w:hAnsiTheme="minorHAnsi"/>
                <w:sz w:val="20"/>
                <w:szCs w:val="20"/>
              </w:rPr>
            </w:rPrChange>
          </w:rPr>
          <w:delText xml:space="preserve"> (viď. kapitola „</w:delText>
        </w:r>
        <w:r w:rsidR="00D53A56" w:rsidRPr="001A744E" w:rsidDel="00967DD8">
          <w:rPr>
            <w:rFonts w:asciiTheme="minorHAnsi" w:hAnsiTheme="minorHAnsi"/>
            <w:strike/>
            <w:rPrChange w:id="1774" w:author="Autor">
              <w:rPr/>
            </w:rPrChange>
          </w:rPr>
          <w:fldChar w:fldCharType="begin"/>
        </w:r>
        <w:r w:rsidR="00D53A56" w:rsidRPr="001A744E" w:rsidDel="00967DD8">
          <w:rPr>
            <w:rFonts w:asciiTheme="minorHAnsi" w:hAnsiTheme="minorHAnsi"/>
            <w:strike/>
            <w:rPrChange w:id="1775" w:author="Autor">
              <w:rPr/>
            </w:rPrChange>
          </w:rPr>
          <w:delInstrText xml:space="preserve"> HYPERLINK \l "_Oznámenia_používané_vo" </w:delInstrText>
        </w:r>
        <w:r w:rsidR="00D53A56" w:rsidRPr="001A744E" w:rsidDel="00967DD8">
          <w:rPr>
            <w:strike/>
            <w:rPrChange w:id="1776" w:author="Autor">
              <w:rPr>
                <w:rStyle w:val="Hypertextovprepojenie"/>
                <w:rFonts w:asciiTheme="minorHAnsi" w:hAnsiTheme="minorHAnsi"/>
                <w:spacing w:val="5"/>
                <w:sz w:val="20"/>
                <w:szCs w:val="20"/>
              </w:rPr>
            </w:rPrChange>
          </w:rPr>
          <w:fldChar w:fldCharType="separate"/>
        </w:r>
        <w:r w:rsidR="00B26F62" w:rsidRPr="001A744E" w:rsidDel="00967DD8">
          <w:rPr>
            <w:rStyle w:val="Hypertextovprepojenie"/>
            <w:rFonts w:asciiTheme="minorHAnsi" w:hAnsiTheme="minorHAnsi"/>
            <w:strike/>
            <w:spacing w:val="5"/>
            <w:sz w:val="20"/>
            <w:szCs w:val="20"/>
            <w:rPrChange w:id="1777" w:author="Autor">
              <w:rPr>
                <w:rStyle w:val="Hypertextovprepojenie"/>
                <w:rFonts w:asciiTheme="minorHAnsi" w:hAnsiTheme="minorHAnsi"/>
                <w:spacing w:val="5"/>
                <w:sz w:val="20"/>
                <w:szCs w:val="20"/>
              </w:rPr>
            </w:rPrChange>
          </w:rPr>
          <w:delText>Oznámenia používané vo verejnom obstarávaní</w:delText>
        </w:r>
        <w:r w:rsidR="00D53A56" w:rsidRPr="001A744E" w:rsidDel="00967DD8">
          <w:rPr>
            <w:rStyle w:val="Hypertextovprepojenie"/>
            <w:rFonts w:asciiTheme="minorHAnsi" w:hAnsiTheme="minorHAnsi"/>
            <w:strike/>
            <w:spacing w:val="5"/>
            <w:sz w:val="20"/>
            <w:szCs w:val="20"/>
            <w:rPrChange w:id="1778" w:author="Autor">
              <w:rPr>
                <w:rStyle w:val="Hypertextovprepojenie"/>
                <w:rFonts w:asciiTheme="minorHAnsi" w:hAnsiTheme="minorHAnsi"/>
                <w:spacing w:val="5"/>
                <w:sz w:val="20"/>
                <w:szCs w:val="20"/>
              </w:rPr>
            </w:rPrChange>
          </w:rPr>
          <w:fldChar w:fldCharType="end"/>
        </w:r>
        <w:r w:rsidR="00D2085C" w:rsidRPr="001A744E" w:rsidDel="00967DD8">
          <w:rPr>
            <w:rStyle w:val="Jemnodkaz"/>
            <w:rFonts w:asciiTheme="minorHAnsi" w:hAnsiTheme="minorHAnsi"/>
            <w:strike/>
            <w:color w:val="auto"/>
            <w:sz w:val="20"/>
            <w:szCs w:val="20"/>
            <w:rPrChange w:id="1779" w:author="Autor">
              <w:rPr>
                <w:rStyle w:val="Jemnodkaz"/>
                <w:rFonts w:asciiTheme="minorHAnsi" w:hAnsiTheme="minorHAnsi"/>
                <w:color w:val="auto"/>
                <w:sz w:val="20"/>
                <w:szCs w:val="20"/>
              </w:rPr>
            </w:rPrChange>
          </w:rPr>
          <w:delText>“</w:delText>
        </w:r>
        <w:r w:rsidR="00D2085C" w:rsidRPr="001A744E" w:rsidDel="00967DD8">
          <w:rPr>
            <w:rFonts w:asciiTheme="minorHAnsi" w:hAnsiTheme="minorHAnsi"/>
            <w:strike/>
            <w:sz w:val="20"/>
            <w:szCs w:val="20"/>
            <w:rPrChange w:id="1780" w:author="Autor">
              <w:rPr>
                <w:rFonts w:asciiTheme="minorHAnsi" w:hAnsiTheme="minorHAnsi"/>
                <w:sz w:val="20"/>
                <w:szCs w:val="20"/>
              </w:rPr>
            </w:rPrChange>
          </w:rPr>
          <w:delText>).</w:delText>
        </w:r>
        <w:r w:rsidRPr="001A744E" w:rsidDel="00967DD8">
          <w:rPr>
            <w:rFonts w:asciiTheme="minorHAnsi" w:hAnsiTheme="minorHAnsi"/>
            <w:strike/>
            <w:sz w:val="20"/>
            <w:szCs w:val="20"/>
            <w:rPrChange w:id="1781" w:author="Autor">
              <w:rPr>
                <w:rFonts w:asciiTheme="minorHAnsi" w:hAnsiTheme="minorHAnsi"/>
                <w:sz w:val="20"/>
                <w:szCs w:val="20"/>
              </w:rPr>
            </w:rPrChange>
          </w:rPr>
          <w:delText xml:space="preserve"> </w:delText>
        </w:r>
        <w:r w:rsidR="008D090E" w:rsidRPr="001A744E" w:rsidDel="00967DD8">
          <w:rPr>
            <w:rFonts w:asciiTheme="minorHAnsi" w:hAnsiTheme="minorHAnsi"/>
            <w:strike/>
            <w:sz w:val="20"/>
            <w:szCs w:val="20"/>
            <w:rPrChange w:id="1782" w:author="Autor">
              <w:rPr>
                <w:rFonts w:asciiTheme="minorHAnsi" w:hAnsiTheme="minorHAnsi"/>
                <w:sz w:val="20"/>
                <w:szCs w:val="20"/>
              </w:rPr>
            </w:rPrChange>
          </w:rPr>
          <w:delText xml:space="preserve"> </w:delText>
        </w:r>
        <w:r w:rsidRPr="001A744E" w:rsidDel="00967DD8">
          <w:rPr>
            <w:rFonts w:asciiTheme="minorHAnsi" w:hAnsiTheme="minorHAnsi"/>
            <w:strike/>
            <w:sz w:val="20"/>
            <w:szCs w:val="20"/>
            <w:rPrChange w:id="1783" w:author="Autor">
              <w:rPr>
                <w:rFonts w:asciiTheme="minorHAnsi" w:hAnsiTheme="minorHAnsi"/>
                <w:sz w:val="20"/>
                <w:szCs w:val="20"/>
              </w:rPr>
            </w:rPrChange>
          </w:rPr>
          <w:delTex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delText>
        </w:r>
      </w:del>
    </w:p>
    <w:p w:rsidR="007B5571" w:rsidRPr="001A744E" w:rsidDel="00967DD8" w:rsidRDefault="007B5571" w:rsidP="007B5571">
      <w:pPr>
        <w:pStyle w:val="Odsekzoznamu"/>
        <w:numPr>
          <w:ilvl w:val="0"/>
          <w:numId w:val="65"/>
        </w:numPr>
        <w:jc w:val="both"/>
        <w:rPr>
          <w:del w:id="1784" w:author="Autor"/>
          <w:rFonts w:asciiTheme="minorHAnsi" w:hAnsiTheme="minorHAnsi"/>
          <w:strike/>
          <w:sz w:val="20"/>
          <w:szCs w:val="20"/>
          <w:rPrChange w:id="1785" w:author="Autor">
            <w:rPr>
              <w:del w:id="1786" w:author="Autor"/>
              <w:rFonts w:asciiTheme="minorHAnsi" w:hAnsiTheme="minorHAnsi"/>
              <w:sz w:val="20"/>
              <w:szCs w:val="20"/>
            </w:rPr>
          </w:rPrChange>
        </w:rPr>
      </w:pPr>
      <w:del w:id="1787" w:author="Autor">
        <w:r w:rsidRPr="001A744E" w:rsidDel="00967DD8">
          <w:rPr>
            <w:rFonts w:asciiTheme="minorHAnsi" w:hAnsiTheme="minorHAnsi"/>
            <w:strike/>
            <w:sz w:val="20"/>
            <w:szCs w:val="20"/>
            <w:rPrChange w:id="1788" w:author="Autor">
              <w:rPr>
                <w:rFonts w:asciiTheme="minorHAnsi" w:hAnsiTheme="minorHAnsi"/>
                <w:sz w:val="20"/>
                <w:szCs w:val="20"/>
              </w:rPr>
            </w:rPrChange>
          </w:rPr>
          <w:delText>Predmetom kontroly dodatkov je posúdenie ich súladu s príslušnými ustanoveniami ZVO. Zároveň RO posudzuje zmeny z neho vyplývajúce po stránke ich súladu so schválenou ŽoNFP a účinnou zmluvou o NFP.</w:delText>
        </w:r>
      </w:del>
    </w:p>
    <w:p w:rsidR="007B5571" w:rsidRPr="001A744E" w:rsidDel="00967DD8" w:rsidRDefault="007B5571" w:rsidP="007B5571">
      <w:pPr>
        <w:pStyle w:val="Odsekzoznamu"/>
        <w:numPr>
          <w:ilvl w:val="0"/>
          <w:numId w:val="65"/>
        </w:numPr>
        <w:jc w:val="both"/>
        <w:rPr>
          <w:del w:id="1789" w:author="Autor"/>
          <w:rFonts w:asciiTheme="minorHAnsi" w:hAnsiTheme="minorHAnsi"/>
          <w:strike/>
          <w:sz w:val="20"/>
          <w:szCs w:val="20"/>
          <w:rPrChange w:id="1790" w:author="Autor">
            <w:rPr>
              <w:del w:id="1791" w:author="Autor"/>
              <w:rFonts w:asciiTheme="minorHAnsi" w:hAnsiTheme="minorHAnsi"/>
              <w:sz w:val="20"/>
              <w:szCs w:val="20"/>
            </w:rPr>
          </w:rPrChange>
        </w:rPr>
      </w:pPr>
      <w:del w:id="1792" w:author="Autor">
        <w:r w:rsidRPr="001A744E" w:rsidDel="00967DD8">
          <w:rPr>
            <w:rFonts w:asciiTheme="minorHAnsi" w:hAnsiTheme="minorHAnsi"/>
            <w:strike/>
            <w:sz w:val="20"/>
            <w:szCs w:val="20"/>
            <w:rPrChange w:id="1793" w:author="Autor">
              <w:rPr>
                <w:rFonts w:asciiTheme="minorHAnsi" w:hAnsiTheme="minorHAnsi"/>
                <w:sz w:val="20"/>
                <w:szCs w:val="20"/>
              </w:rPr>
            </w:rPrChange>
          </w:rPr>
          <w:delTex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delText>
        </w:r>
      </w:del>
    </w:p>
    <w:p w:rsidR="007B5571" w:rsidRPr="001A744E" w:rsidDel="00967DD8" w:rsidRDefault="007B5571" w:rsidP="007B5571">
      <w:pPr>
        <w:pStyle w:val="Odsekzoznamu"/>
        <w:numPr>
          <w:ilvl w:val="0"/>
          <w:numId w:val="65"/>
        </w:numPr>
        <w:jc w:val="both"/>
        <w:rPr>
          <w:del w:id="1794" w:author="Autor"/>
          <w:rFonts w:asciiTheme="minorHAnsi" w:hAnsiTheme="minorHAnsi"/>
          <w:strike/>
          <w:sz w:val="20"/>
          <w:szCs w:val="20"/>
          <w:rPrChange w:id="1795" w:author="Autor">
            <w:rPr>
              <w:del w:id="1796" w:author="Autor"/>
              <w:rFonts w:asciiTheme="minorHAnsi" w:hAnsiTheme="minorHAnsi"/>
              <w:sz w:val="20"/>
              <w:szCs w:val="20"/>
            </w:rPr>
          </w:rPrChange>
        </w:rPr>
      </w:pPr>
      <w:del w:id="1797" w:author="Autor">
        <w:r w:rsidRPr="001A744E" w:rsidDel="00967DD8">
          <w:rPr>
            <w:rFonts w:asciiTheme="minorHAnsi" w:hAnsiTheme="minorHAnsi"/>
            <w:strike/>
            <w:sz w:val="20"/>
            <w:szCs w:val="20"/>
            <w:rPrChange w:id="1798" w:author="Autor">
              <w:rPr>
                <w:rFonts w:asciiTheme="minorHAnsi" w:hAnsiTheme="minorHAnsi"/>
                <w:sz w:val="20"/>
                <w:szCs w:val="20"/>
              </w:rPr>
            </w:rPrChange>
          </w:rPr>
          <w:lastRenderedPageBreak/>
          <w:delText xml:space="preserve">Ak RO zistí porušenie princípov a postupov VO, resp. porušenie pravidiel a ustanovení  legislatívy SR a EÚ, záverom kontroly je nesúhlas RO s podpísaním dodatku verejného obstarávateľa,  s úspešným uchádzačom. </w:delText>
        </w:r>
      </w:del>
    </w:p>
    <w:p w:rsidR="007B5571" w:rsidRPr="001A744E" w:rsidDel="00967DD8" w:rsidRDefault="007B5571" w:rsidP="007B5571">
      <w:pPr>
        <w:pStyle w:val="Odsekzoznamu"/>
        <w:numPr>
          <w:ilvl w:val="0"/>
          <w:numId w:val="65"/>
        </w:numPr>
        <w:jc w:val="both"/>
        <w:rPr>
          <w:del w:id="1799" w:author="Autor"/>
          <w:rFonts w:asciiTheme="minorHAnsi" w:hAnsiTheme="minorHAnsi"/>
          <w:strike/>
          <w:sz w:val="20"/>
          <w:szCs w:val="20"/>
          <w:rPrChange w:id="1800" w:author="Autor">
            <w:rPr>
              <w:del w:id="1801" w:author="Autor"/>
              <w:rFonts w:asciiTheme="minorHAnsi" w:hAnsiTheme="minorHAnsi"/>
              <w:sz w:val="20"/>
              <w:szCs w:val="20"/>
            </w:rPr>
          </w:rPrChange>
        </w:rPr>
      </w:pPr>
      <w:del w:id="1802" w:author="Autor">
        <w:r w:rsidRPr="001A744E" w:rsidDel="00967DD8">
          <w:rPr>
            <w:rFonts w:asciiTheme="minorHAnsi" w:hAnsiTheme="minorHAnsi"/>
            <w:strike/>
            <w:sz w:val="20"/>
            <w:szCs w:val="20"/>
            <w:rPrChange w:id="1803" w:author="Autor">
              <w:rPr>
                <w:rFonts w:asciiTheme="minorHAnsi" w:hAnsiTheme="minorHAnsi"/>
                <w:sz w:val="20"/>
                <w:szCs w:val="20"/>
              </w:rPr>
            </w:rPrChange>
          </w:rPr>
          <w:delText>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ex-ante finančnej opravy vzťahujúcej sa na konkrétne porušenie uvedené v tomto pokyne.</w:delText>
        </w:r>
      </w:del>
    </w:p>
    <w:p w:rsidR="007B5571" w:rsidRPr="001A744E" w:rsidDel="00967DD8" w:rsidRDefault="007B5571" w:rsidP="007B5571">
      <w:pPr>
        <w:pStyle w:val="Odsekzoznamu"/>
        <w:numPr>
          <w:ilvl w:val="0"/>
          <w:numId w:val="65"/>
        </w:numPr>
        <w:jc w:val="both"/>
        <w:rPr>
          <w:del w:id="1804" w:author="Autor"/>
          <w:rFonts w:asciiTheme="minorHAnsi" w:hAnsiTheme="minorHAnsi"/>
          <w:strike/>
          <w:sz w:val="20"/>
          <w:szCs w:val="20"/>
          <w:rPrChange w:id="1805" w:author="Autor">
            <w:rPr>
              <w:del w:id="1806" w:author="Autor"/>
              <w:rFonts w:asciiTheme="minorHAnsi" w:hAnsiTheme="minorHAnsi"/>
              <w:sz w:val="20"/>
              <w:szCs w:val="20"/>
            </w:rPr>
          </w:rPrChange>
        </w:rPr>
      </w:pPr>
      <w:del w:id="1807" w:author="Autor">
        <w:r w:rsidRPr="001A744E" w:rsidDel="00967DD8">
          <w:rPr>
            <w:rFonts w:asciiTheme="minorHAnsi" w:hAnsiTheme="minorHAnsi"/>
            <w:strike/>
            <w:sz w:val="20"/>
            <w:szCs w:val="20"/>
            <w:rPrChange w:id="1808" w:author="Autor">
              <w:rPr>
                <w:rFonts w:asciiTheme="minorHAnsi" w:hAnsiTheme="minorHAnsi"/>
                <w:sz w:val="20"/>
                <w:szCs w:val="20"/>
              </w:rPr>
            </w:rPrChange>
          </w:rPr>
          <w:delText>Po podpise dodatku VO s úspešným uchádzačom, ktorého návrh bol predmetom kontroly RO, zasiela prijímateľ tento dodatok na RO na jeho následnú kontrolu. Na predkladanie takéhoto dodatku a na jeho kontrolu sa primerane vzťahujú pravidlá uvedené v kapitole „</w:delText>
        </w:r>
        <w:r w:rsidR="00D53A56" w:rsidRPr="001A744E" w:rsidDel="00967DD8">
          <w:rPr>
            <w:rFonts w:asciiTheme="minorHAnsi" w:hAnsiTheme="minorHAnsi"/>
            <w:strike/>
            <w:rPrChange w:id="1809" w:author="Autor">
              <w:rPr/>
            </w:rPrChange>
          </w:rPr>
          <w:fldChar w:fldCharType="begin"/>
        </w:r>
        <w:r w:rsidR="00D53A56" w:rsidRPr="001A744E" w:rsidDel="00967DD8">
          <w:rPr>
            <w:rFonts w:asciiTheme="minorHAnsi" w:hAnsiTheme="minorHAnsi"/>
            <w:strike/>
            <w:rPrChange w:id="1810" w:author="Autor">
              <w:rPr/>
            </w:rPrChange>
          </w:rPr>
          <w:delInstrText xml:space="preserve"> HYPERLINK \l "_Následná_ex-post_kontrola" </w:delInstrText>
        </w:r>
        <w:r w:rsidR="00D53A56" w:rsidRPr="001A744E" w:rsidDel="00967DD8">
          <w:rPr>
            <w:strike/>
            <w:rPrChange w:id="1811" w:author="Autor">
              <w:rPr>
                <w:rStyle w:val="Hypertextovprepojenie"/>
                <w:rFonts w:asciiTheme="minorHAnsi" w:hAnsiTheme="minorHAnsi"/>
                <w:spacing w:val="5"/>
                <w:sz w:val="20"/>
                <w:szCs w:val="20"/>
              </w:rPr>
            </w:rPrChange>
          </w:rPr>
          <w:fldChar w:fldCharType="separate"/>
        </w:r>
        <w:r w:rsidR="00B26F62" w:rsidRPr="001A744E" w:rsidDel="00967DD8">
          <w:rPr>
            <w:rStyle w:val="Hypertextovprepojenie"/>
            <w:rFonts w:asciiTheme="minorHAnsi" w:hAnsiTheme="minorHAnsi"/>
            <w:strike/>
            <w:spacing w:val="5"/>
            <w:sz w:val="20"/>
            <w:szCs w:val="20"/>
            <w:rPrChange w:id="1812" w:author="Autor">
              <w:rPr>
                <w:rStyle w:val="Hypertextovprepojenie"/>
                <w:rFonts w:asciiTheme="minorHAnsi" w:hAnsiTheme="minorHAnsi"/>
                <w:spacing w:val="5"/>
                <w:sz w:val="20"/>
                <w:szCs w:val="20"/>
              </w:rPr>
            </w:rPrChange>
          </w:rPr>
          <w:delText>Následná ex-post kontrola</w:delText>
        </w:r>
        <w:r w:rsidR="00D53A56" w:rsidRPr="001A744E" w:rsidDel="00967DD8">
          <w:rPr>
            <w:rStyle w:val="Hypertextovprepojenie"/>
            <w:rFonts w:asciiTheme="minorHAnsi" w:hAnsiTheme="minorHAnsi"/>
            <w:strike/>
            <w:spacing w:val="5"/>
            <w:sz w:val="20"/>
            <w:szCs w:val="20"/>
            <w:rPrChange w:id="1813" w:author="Autor">
              <w:rPr>
                <w:rStyle w:val="Hypertextovprepojenie"/>
                <w:rFonts w:asciiTheme="minorHAnsi" w:hAnsiTheme="minorHAnsi"/>
                <w:spacing w:val="5"/>
                <w:sz w:val="20"/>
                <w:szCs w:val="20"/>
              </w:rPr>
            </w:rPrChange>
          </w:rPr>
          <w:fldChar w:fldCharType="end"/>
        </w:r>
        <w:r w:rsidRPr="001A744E" w:rsidDel="00967DD8">
          <w:rPr>
            <w:rFonts w:asciiTheme="minorHAnsi" w:hAnsiTheme="minorHAnsi"/>
            <w:strike/>
            <w:sz w:val="20"/>
            <w:szCs w:val="20"/>
            <w:rPrChange w:id="1814" w:author="Autor">
              <w:rPr>
                <w:rFonts w:asciiTheme="minorHAnsi" w:hAnsiTheme="minorHAnsi"/>
                <w:sz w:val="20"/>
                <w:szCs w:val="20"/>
              </w:rPr>
            </w:rPrChange>
          </w:rPr>
          <w:delText>“.</w:delText>
        </w:r>
      </w:del>
    </w:p>
    <w:p w:rsidR="007B5571" w:rsidRPr="001A744E" w:rsidDel="00967DD8" w:rsidRDefault="007B5571" w:rsidP="007B5571">
      <w:pPr>
        <w:pStyle w:val="Odsekzoznamu"/>
        <w:numPr>
          <w:ilvl w:val="0"/>
          <w:numId w:val="65"/>
        </w:numPr>
        <w:jc w:val="both"/>
        <w:rPr>
          <w:del w:id="1815" w:author="Autor"/>
          <w:rFonts w:asciiTheme="minorHAnsi" w:hAnsiTheme="minorHAnsi"/>
          <w:strike/>
          <w:sz w:val="20"/>
          <w:szCs w:val="20"/>
          <w:rPrChange w:id="1816" w:author="Autor">
            <w:rPr>
              <w:del w:id="1817" w:author="Autor"/>
              <w:rFonts w:asciiTheme="minorHAnsi" w:hAnsiTheme="minorHAnsi"/>
              <w:sz w:val="20"/>
              <w:szCs w:val="20"/>
            </w:rPr>
          </w:rPrChange>
        </w:rPr>
      </w:pPr>
      <w:del w:id="1818" w:author="Autor">
        <w:r w:rsidRPr="001A744E" w:rsidDel="00967DD8">
          <w:rPr>
            <w:rFonts w:asciiTheme="minorHAnsi" w:hAnsiTheme="minorHAnsi"/>
            <w:strike/>
            <w:sz w:val="20"/>
            <w:szCs w:val="20"/>
            <w:rPrChange w:id="1819" w:author="Autor">
              <w:rPr>
                <w:rFonts w:asciiTheme="minorHAnsi" w:hAnsiTheme="minorHAnsi"/>
                <w:sz w:val="20"/>
                <w:szCs w:val="20"/>
              </w:rPr>
            </w:rPrChange>
          </w:rPr>
          <w:delText>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delText>
        </w:r>
        <w:r w:rsidR="008D090E" w:rsidRPr="001A744E" w:rsidDel="00967DD8">
          <w:rPr>
            <w:rFonts w:asciiTheme="minorHAnsi" w:hAnsiTheme="minorHAnsi"/>
            <w:strike/>
            <w:sz w:val="20"/>
            <w:szCs w:val="20"/>
            <w:rPrChange w:id="1820" w:author="Autor">
              <w:rPr>
                <w:rFonts w:asciiTheme="minorHAnsi" w:hAnsiTheme="minorHAnsi"/>
                <w:sz w:val="20"/>
                <w:szCs w:val="20"/>
              </w:rPr>
            </w:rPrChange>
          </w:rPr>
          <w:br/>
        </w:r>
        <w:r w:rsidRPr="001A744E" w:rsidDel="00967DD8">
          <w:rPr>
            <w:rFonts w:asciiTheme="minorHAnsi" w:hAnsiTheme="minorHAnsi"/>
            <w:strike/>
            <w:sz w:val="20"/>
            <w:szCs w:val="20"/>
            <w:rPrChange w:id="1821" w:author="Autor">
              <w:rPr>
                <w:rFonts w:asciiTheme="minorHAnsi" w:hAnsiTheme="minorHAnsi"/>
                <w:sz w:val="20"/>
                <w:szCs w:val="20"/>
              </w:rPr>
            </w:rPrChange>
          </w:rPr>
          <w:delText xml:space="preserve">č. 5, ktorý upravuje postup pri určení korekcií za VO určením návrhu ex-ante finančnej opravy vzťahujúcej sa na konkrétne porušenie uvedené v tomto pokyne. </w:delText>
        </w:r>
      </w:del>
    </w:p>
    <w:p w:rsidR="008D090E" w:rsidRPr="00B07CA0" w:rsidRDefault="008D090E" w:rsidP="00A72D99">
      <w:pPr>
        <w:pStyle w:val="Odsekzoznamu"/>
        <w:jc w:val="both"/>
        <w:rPr>
          <w:rFonts w:asciiTheme="minorHAnsi" w:hAnsiTheme="minorHAnsi"/>
          <w:sz w:val="20"/>
          <w:szCs w:val="20"/>
        </w:rPr>
      </w:pPr>
    </w:p>
    <w:p w:rsidR="007B5571" w:rsidRPr="008F1823" w:rsidDel="008F1823" w:rsidRDefault="00B07CA0" w:rsidP="008F1823">
      <w:pPr>
        <w:pStyle w:val="Nadpis3"/>
        <w:numPr>
          <w:ilvl w:val="2"/>
          <w:numId w:val="83"/>
        </w:numPr>
        <w:spacing w:after="240"/>
        <w:ind w:left="1077"/>
        <w:jc w:val="both"/>
        <w:rPr>
          <w:del w:id="1822" w:author="Autor"/>
          <w:rFonts w:asciiTheme="minorHAnsi" w:hAnsiTheme="minorHAnsi"/>
          <w:color w:val="1F497D" w:themeColor="text2"/>
          <w:rPrChange w:id="1823" w:author="Autor">
            <w:rPr>
              <w:del w:id="1824" w:author="Autor"/>
            </w:rPr>
          </w:rPrChange>
        </w:rPr>
        <w:pPrChange w:id="1825" w:author="Autor">
          <w:pPr>
            <w:pStyle w:val="Nadpis3"/>
            <w:numPr>
              <w:ilvl w:val="2"/>
              <w:numId w:val="83"/>
            </w:numPr>
            <w:ind w:left="1080" w:hanging="720"/>
            <w:jc w:val="both"/>
          </w:pPr>
        </w:pPrChange>
      </w:pPr>
      <w:ins w:id="1826" w:author="Autor">
        <w:del w:id="1827" w:author="Autor">
          <w:r w:rsidRPr="008428D2" w:rsidDel="008F1823">
            <w:rPr>
              <w:rFonts w:asciiTheme="minorHAnsi" w:hAnsiTheme="minorHAnsi"/>
              <w:color w:val="1F497D" w:themeColor="text2"/>
              <w:rPrChange w:id="1828" w:author="Autor">
                <w:rPr>
                  <w:rFonts w:asciiTheme="minorHAnsi" w:hAnsiTheme="minorHAnsi"/>
                  <w:strike/>
                  <w:color w:val="1F497D" w:themeColor="text2"/>
                </w:rPr>
              </w:rPrChange>
            </w:rPr>
            <w:delText xml:space="preserve">            </w:delText>
          </w:r>
        </w:del>
      </w:ins>
      <w:del w:id="1829" w:author="Autor">
        <w:r w:rsidR="007B5571" w:rsidRPr="008F1823" w:rsidDel="008F1823">
          <w:rPr>
            <w:rFonts w:asciiTheme="minorHAnsi" w:hAnsiTheme="minorHAnsi"/>
            <w:color w:val="1F497D" w:themeColor="text2"/>
            <w:rPrChange w:id="1830" w:author="Autor">
              <w:rPr/>
            </w:rPrChange>
          </w:rPr>
          <w:delText xml:space="preserve">Finančná kontrola  VO Rámcových dohôd </w:delText>
        </w:r>
        <w:bookmarkStart w:id="1831" w:name="_Toc532217076"/>
        <w:bookmarkEnd w:id="1831"/>
      </w:del>
    </w:p>
    <w:p w:rsidR="00AD751E" w:rsidRPr="008F1823" w:rsidDel="00B07CA0" w:rsidRDefault="00AD751E" w:rsidP="008F1823">
      <w:pPr>
        <w:pStyle w:val="Nadpis3"/>
        <w:numPr>
          <w:ilvl w:val="2"/>
          <w:numId w:val="83"/>
        </w:numPr>
        <w:spacing w:after="240"/>
        <w:ind w:left="1077"/>
        <w:jc w:val="both"/>
        <w:rPr>
          <w:del w:id="1832" w:author="Autor"/>
          <w:rFonts w:asciiTheme="minorHAnsi" w:hAnsiTheme="minorHAnsi"/>
          <w:color w:val="1F497D" w:themeColor="text2"/>
          <w:rPrChange w:id="1833" w:author="Autor">
            <w:rPr>
              <w:del w:id="1834" w:author="Autor"/>
              <w:rFonts w:asciiTheme="minorHAnsi" w:hAnsiTheme="minorHAnsi"/>
              <w:sz w:val="20"/>
              <w:szCs w:val="20"/>
            </w:rPr>
          </w:rPrChange>
        </w:rPr>
        <w:pPrChange w:id="1835" w:author="Autor">
          <w:pPr>
            <w:pStyle w:val="Odsekzoznamu"/>
            <w:numPr>
              <w:numId w:val="139"/>
            </w:numPr>
            <w:ind w:hanging="360"/>
            <w:jc w:val="both"/>
          </w:pPr>
        </w:pPrChange>
      </w:pPr>
      <w:del w:id="1836" w:author="Autor">
        <w:r w:rsidRPr="008F1823" w:rsidDel="00B07CA0">
          <w:rPr>
            <w:rFonts w:asciiTheme="minorHAnsi" w:hAnsiTheme="minorHAnsi"/>
            <w:color w:val="1F497D" w:themeColor="text2"/>
            <w:rPrChange w:id="1837" w:author="Autor">
              <w:rPr>
                <w:rFonts w:asciiTheme="minorHAnsi" w:hAnsiTheme="minorHAnsi"/>
                <w:sz w:val="20"/>
                <w:szCs w:val="20"/>
              </w:rPr>
            </w:rPrChange>
          </w:rPr>
          <w:delTex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delText>
        </w:r>
        <w:bookmarkStart w:id="1838" w:name="_Toc532217077"/>
        <w:bookmarkEnd w:id="1838"/>
      </w:del>
    </w:p>
    <w:p w:rsidR="00AD751E" w:rsidRPr="008F1823" w:rsidDel="00B07CA0" w:rsidRDefault="00AD751E" w:rsidP="008F1823">
      <w:pPr>
        <w:pStyle w:val="Nadpis3"/>
        <w:numPr>
          <w:ilvl w:val="2"/>
          <w:numId w:val="83"/>
        </w:numPr>
        <w:spacing w:after="240"/>
        <w:ind w:left="1077"/>
        <w:jc w:val="both"/>
        <w:rPr>
          <w:del w:id="1839" w:author="Autor"/>
          <w:rFonts w:asciiTheme="minorHAnsi" w:hAnsiTheme="minorHAnsi"/>
          <w:color w:val="1F497D" w:themeColor="text2"/>
          <w:rPrChange w:id="1840" w:author="Autor">
            <w:rPr>
              <w:del w:id="1841" w:author="Autor"/>
              <w:rFonts w:asciiTheme="minorHAnsi" w:hAnsiTheme="minorHAnsi"/>
              <w:sz w:val="20"/>
              <w:szCs w:val="20"/>
            </w:rPr>
          </w:rPrChange>
        </w:rPr>
        <w:pPrChange w:id="1842" w:author="Autor">
          <w:pPr>
            <w:pStyle w:val="Odsekzoznamu"/>
            <w:numPr>
              <w:numId w:val="139"/>
            </w:numPr>
            <w:ind w:hanging="360"/>
            <w:jc w:val="both"/>
          </w:pPr>
        </w:pPrChange>
      </w:pPr>
      <w:del w:id="1843" w:author="Autor">
        <w:r w:rsidRPr="008F1823" w:rsidDel="00B07CA0">
          <w:rPr>
            <w:rFonts w:asciiTheme="minorHAnsi" w:hAnsiTheme="minorHAnsi"/>
            <w:color w:val="1F497D" w:themeColor="text2"/>
            <w:rPrChange w:id="1844" w:author="Autor">
              <w:rPr>
                <w:rFonts w:asciiTheme="minorHAnsi" w:hAnsiTheme="minorHAnsi"/>
                <w:sz w:val="20"/>
                <w:szCs w:val="20"/>
              </w:rPr>
            </w:rPrChange>
          </w:rPr>
          <w:delText>Prvá ex-ante kontrola sa v prípade finančnej kontroly zákaziek zadávaných na základe rámcovej dohody nevykonáva..</w:delText>
        </w:r>
        <w:bookmarkStart w:id="1845" w:name="_Toc532217078"/>
        <w:bookmarkEnd w:id="1845"/>
      </w:del>
    </w:p>
    <w:p w:rsidR="00AD751E" w:rsidRPr="008F1823" w:rsidDel="00B07CA0" w:rsidRDefault="00AD751E" w:rsidP="008F1823">
      <w:pPr>
        <w:pStyle w:val="Nadpis3"/>
        <w:numPr>
          <w:ilvl w:val="2"/>
          <w:numId w:val="83"/>
        </w:numPr>
        <w:spacing w:after="240"/>
        <w:ind w:left="1077"/>
        <w:jc w:val="both"/>
        <w:rPr>
          <w:del w:id="1846" w:author="Autor"/>
          <w:rFonts w:asciiTheme="minorHAnsi" w:hAnsiTheme="minorHAnsi"/>
          <w:color w:val="1F497D" w:themeColor="text2"/>
          <w:rPrChange w:id="1847" w:author="Autor">
            <w:rPr>
              <w:del w:id="1848" w:author="Autor"/>
              <w:rFonts w:asciiTheme="minorHAnsi" w:hAnsiTheme="minorHAnsi"/>
              <w:sz w:val="20"/>
              <w:szCs w:val="20"/>
            </w:rPr>
          </w:rPrChange>
        </w:rPr>
        <w:pPrChange w:id="1849" w:author="Autor">
          <w:pPr>
            <w:pStyle w:val="Odsekzoznamu"/>
            <w:numPr>
              <w:numId w:val="139"/>
            </w:numPr>
            <w:ind w:hanging="360"/>
            <w:jc w:val="both"/>
          </w:pPr>
        </w:pPrChange>
      </w:pPr>
      <w:del w:id="1850" w:author="Autor">
        <w:r w:rsidRPr="008F1823" w:rsidDel="00B07CA0">
          <w:rPr>
            <w:rFonts w:asciiTheme="minorHAnsi" w:hAnsiTheme="minorHAnsi"/>
            <w:color w:val="1F497D" w:themeColor="text2"/>
            <w:rPrChange w:id="1851" w:author="Autor">
              <w:rPr>
                <w:rFonts w:asciiTheme="minorHAnsi" w:hAnsiTheme="minorHAnsi"/>
                <w:sz w:val="20"/>
                <w:szCs w:val="20"/>
              </w:rPr>
            </w:rPrChange>
          </w:rPr>
          <w:delText>Ak zmluvná hodnota čiastkovej zákazky sa rovná alebo presahuje finančný limit pre nadlimitnú zákazku verejného obstarávania v závislosti od typu obstarávajúceho subjektu a predmetu zákazky, vykonáva sa druhá ex-ante kontrola, t. j. kontrola pred podpisom zmluvy s úspešným uchádzačom a následná ex-post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ex-post kontrola.</w:delText>
        </w:r>
        <w:bookmarkStart w:id="1852" w:name="_Toc532217079"/>
        <w:bookmarkEnd w:id="1852"/>
      </w:del>
    </w:p>
    <w:p w:rsidR="00AD751E" w:rsidRPr="008F1823" w:rsidDel="00B07CA0" w:rsidRDefault="00AD751E" w:rsidP="008F1823">
      <w:pPr>
        <w:pStyle w:val="Nadpis3"/>
        <w:numPr>
          <w:ilvl w:val="2"/>
          <w:numId w:val="83"/>
        </w:numPr>
        <w:spacing w:after="240"/>
        <w:ind w:left="1077"/>
        <w:jc w:val="both"/>
        <w:rPr>
          <w:del w:id="1853" w:author="Autor"/>
          <w:rFonts w:asciiTheme="minorHAnsi" w:hAnsiTheme="minorHAnsi"/>
          <w:color w:val="1F497D" w:themeColor="text2"/>
          <w:rPrChange w:id="1854" w:author="Autor">
            <w:rPr>
              <w:del w:id="1855" w:author="Autor"/>
              <w:rFonts w:asciiTheme="minorHAnsi" w:hAnsiTheme="minorHAnsi"/>
              <w:sz w:val="20"/>
              <w:szCs w:val="20"/>
            </w:rPr>
          </w:rPrChange>
        </w:rPr>
        <w:pPrChange w:id="1856" w:author="Autor">
          <w:pPr>
            <w:pStyle w:val="Odsekzoznamu"/>
            <w:numPr>
              <w:numId w:val="139"/>
            </w:numPr>
            <w:ind w:hanging="360"/>
            <w:jc w:val="both"/>
          </w:pPr>
        </w:pPrChange>
      </w:pPr>
      <w:del w:id="1857" w:author="Autor">
        <w:r w:rsidRPr="008F1823" w:rsidDel="00B07CA0">
          <w:rPr>
            <w:rFonts w:asciiTheme="minorHAnsi" w:hAnsiTheme="minorHAnsi"/>
            <w:color w:val="1F497D" w:themeColor="text2"/>
            <w:rPrChange w:id="1858" w:author="Autor">
              <w:rPr>
                <w:rFonts w:asciiTheme="minorHAnsi" w:hAnsiTheme="minorHAnsi"/>
                <w:sz w:val="20"/>
                <w:szCs w:val="20"/>
              </w:rPr>
            </w:rPrChange>
          </w:rPr>
          <w:delText xml:space="preserve">Pri druhej ex-ante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w:delText>
        </w:r>
        <w:r w:rsidRPr="008F1823" w:rsidDel="00B07CA0">
          <w:rPr>
            <w:rFonts w:asciiTheme="minorHAnsi" w:hAnsiTheme="minorHAnsi"/>
            <w:color w:val="1F497D" w:themeColor="text2"/>
            <w:rPrChange w:id="1859" w:author="Autor">
              <w:rPr>
                <w:rFonts w:asciiTheme="minorHAnsi" w:hAnsiTheme="minorHAnsi"/>
                <w:sz w:val="20"/>
                <w:szCs w:val="20"/>
              </w:rPr>
            </w:rPrChange>
          </w:rPr>
          <w:lastRenderedPageBreak/>
          <w:delText xml:space="preserve">obstarávanie prijímateľ podáva až na základe vyzvania RO. Postup podľa tohto odseku sa nevzťahuje na rámcovú dohodu a čiastkové zákazky zadávané podľa zákona č. 25/2006 Z. z.                          </w:delText>
        </w:r>
        <w:bookmarkStart w:id="1860" w:name="_Toc532217080"/>
        <w:bookmarkEnd w:id="1860"/>
      </w:del>
    </w:p>
    <w:p w:rsidR="00AD751E" w:rsidRPr="008F1823" w:rsidDel="00B07CA0" w:rsidRDefault="00AD751E" w:rsidP="008F1823">
      <w:pPr>
        <w:pStyle w:val="Nadpis3"/>
        <w:numPr>
          <w:ilvl w:val="2"/>
          <w:numId w:val="83"/>
        </w:numPr>
        <w:spacing w:after="240"/>
        <w:ind w:left="1077"/>
        <w:jc w:val="both"/>
        <w:rPr>
          <w:del w:id="1861" w:author="Autor"/>
          <w:rFonts w:asciiTheme="minorHAnsi" w:hAnsiTheme="minorHAnsi"/>
          <w:color w:val="1F497D" w:themeColor="text2"/>
          <w:rPrChange w:id="1862" w:author="Autor">
            <w:rPr>
              <w:del w:id="1863" w:author="Autor"/>
              <w:rFonts w:asciiTheme="minorHAnsi" w:hAnsiTheme="minorHAnsi"/>
              <w:sz w:val="20"/>
              <w:szCs w:val="20"/>
            </w:rPr>
          </w:rPrChange>
        </w:rPr>
        <w:pPrChange w:id="1864" w:author="Autor">
          <w:pPr>
            <w:pStyle w:val="Odsekzoznamu"/>
            <w:numPr>
              <w:numId w:val="139"/>
            </w:numPr>
            <w:ind w:hanging="360"/>
            <w:jc w:val="both"/>
          </w:pPr>
        </w:pPrChange>
      </w:pPr>
      <w:del w:id="1865" w:author="Autor">
        <w:r w:rsidRPr="008F1823" w:rsidDel="00B07CA0">
          <w:rPr>
            <w:rFonts w:asciiTheme="minorHAnsi" w:hAnsiTheme="minorHAnsi"/>
            <w:color w:val="1F497D" w:themeColor="text2"/>
            <w:rPrChange w:id="1866" w:author="Autor">
              <w:rPr>
                <w:rFonts w:asciiTheme="minorHAnsi" w:hAnsiTheme="minorHAnsi"/>
                <w:sz w:val="20"/>
                <w:szCs w:val="20"/>
              </w:rPr>
            </w:rPrChange>
          </w:rPr>
          <w:delText>V prípade, že hodnota čiastkovej zákazky zadanej na základe rámcovej dohody predstavuje z pohľadu finančného limitu podlimitnú zákazku, vykonáva sa štandardná ex-post kontrola. Čiastkové zákazky zadávané na základe rámcovej dohody, ktorá bola výsledkom podlimitného postupu s využitím elektronického trhoviska, sa kontrolujú iba v štádiu ex-post kontroly.</w:delText>
        </w:r>
        <w:bookmarkStart w:id="1867" w:name="_Toc532217081"/>
        <w:bookmarkEnd w:id="1867"/>
      </w:del>
    </w:p>
    <w:p w:rsidR="00AD751E" w:rsidRPr="008F1823" w:rsidDel="00B07CA0" w:rsidRDefault="00AD751E" w:rsidP="008F1823">
      <w:pPr>
        <w:pStyle w:val="Nadpis3"/>
        <w:numPr>
          <w:ilvl w:val="2"/>
          <w:numId w:val="83"/>
        </w:numPr>
        <w:spacing w:after="240"/>
        <w:ind w:left="1077"/>
        <w:jc w:val="both"/>
        <w:rPr>
          <w:del w:id="1868" w:author="Autor"/>
          <w:rFonts w:asciiTheme="minorHAnsi" w:hAnsiTheme="minorHAnsi"/>
          <w:color w:val="1F497D" w:themeColor="text2"/>
          <w:rPrChange w:id="1869" w:author="Autor">
            <w:rPr>
              <w:del w:id="1870" w:author="Autor"/>
              <w:rFonts w:asciiTheme="minorHAnsi" w:hAnsiTheme="minorHAnsi"/>
              <w:sz w:val="20"/>
              <w:szCs w:val="20"/>
            </w:rPr>
          </w:rPrChange>
        </w:rPr>
        <w:pPrChange w:id="1871" w:author="Autor">
          <w:pPr>
            <w:pStyle w:val="Odsekzoznamu"/>
            <w:numPr>
              <w:numId w:val="139"/>
            </w:numPr>
            <w:ind w:hanging="360"/>
            <w:jc w:val="both"/>
          </w:pPr>
        </w:pPrChange>
      </w:pPr>
      <w:del w:id="1872" w:author="Autor">
        <w:r w:rsidRPr="008F1823" w:rsidDel="00B07CA0">
          <w:rPr>
            <w:rFonts w:asciiTheme="minorHAnsi" w:hAnsiTheme="minorHAnsi"/>
            <w:color w:val="1F497D" w:themeColor="text2"/>
            <w:rPrChange w:id="1873" w:author="Autor">
              <w:rPr>
                <w:rFonts w:asciiTheme="minorHAnsi" w:hAnsiTheme="minorHAnsi"/>
                <w:sz w:val="20"/>
                <w:szCs w:val="20"/>
              </w:rPr>
            </w:rPrChange>
          </w:rPr>
          <w:delText xml:space="preserve">Ak hodnota čiastkovej zákazky zadávanej na základe rámcovej dohody predstavuje z pohľadu finančného limitu zákazku s nízkou hodnotou podľa § 117 ZVO, Z. z., je potrebné postupovať primerane podľa všeobecných ustanovení týkajúcich sa kontroly zákaziek s nízkymi hodnotami uvedených v časti 3.3.7.2.5. Systému riadenia EŠIF, verzia </w:delText>
        </w:r>
        <w:r w:rsidR="003D144A" w:rsidRPr="008F1823" w:rsidDel="00B07CA0">
          <w:rPr>
            <w:rFonts w:asciiTheme="minorHAnsi" w:hAnsiTheme="minorHAnsi"/>
            <w:color w:val="1F497D" w:themeColor="text2"/>
            <w:rPrChange w:id="1874" w:author="Autor">
              <w:rPr>
                <w:rFonts w:asciiTheme="minorHAnsi" w:hAnsiTheme="minorHAnsi"/>
                <w:sz w:val="20"/>
                <w:szCs w:val="20"/>
              </w:rPr>
            </w:rPrChange>
          </w:rPr>
          <w:delText>5</w:delText>
        </w:r>
        <w:r w:rsidRPr="008F1823" w:rsidDel="00B07CA0">
          <w:rPr>
            <w:rFonts w:asciiTheme="minorHAnsi" w:hAnsiTheme="minorHAnsi"/>
            <w:color w:val="1F497D" w:themeColor="text2"/>
            <w:rPrChange w:id="1875" w:author="Autor">
              <w:rPr>
                <w:rFonts w:asciiTheme="minorHAnsi" w:hAnsiTheme="minorHAnsi"/>
                <w:sz w:val="20"/>
                <w:szCs w:val="20"/>
              </w:rPr>
            </w:rPrChange>
          </w:rPr>
          <w:delText xml:space="preserve">, Z. z. uvedených v časti 3.3.7.2.6. Systému riadenia EŠIF, verzia </w:delText>
        </w:r>
        <w:r w:rsidR="003D144A" w:rsidRPr="008F1823" w:rsidDel="00B07CA0">
          <w:rPr>
            <w:rFonts w:asciiTheme="minorHAnsi" w:hAnsiTheme="minorHAnsi"/>
            <w:color w:val="1F497D" w:themeColor="text2"/>
            <w:rPrChange w:id="1876" w:author="Autor">
              <w:rPr>
                <w:rFonts w:asciiTheme="minorHAnsi" w:hAnsiTheme="minorHAnsi"/>
                <w:sz w:val="20"/>
                <w:szCs w:val="20"/>
              </w:rPr>
            </w:rPrChange>
          </w:rPr>
          <w:delText>4</w:delText>
        </w:r>
        <w:r w:rsidRPr="008F1823" w:rsidDel="00B07CA0">
          <w:rPr>
            <w:rFonts w:asciiTheme="minorHAnsi" w:hAnsiTheme="minorHAnsi"/>
            <w:color w:val="1F497D" w:themeColor="text2"/>
            <w:rPrChange w:id="1877" w:author="Autor">
              <w:rPr>
                <w:rFonts w:asciiTheme="minorHAnsi" w:hAnsiTheme="minorHAnsi"/>
                <w:sz w:val="20"/>
                <w:szCs w:val="20"/>
              </w:rPr>
            </w:rPrChange>
          </w:rPr>
          <w:delText xml:space="preserve">.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w:delText>
        </w:r>
        <w:r w:rsidR="003D144A" w:rsidRPr="008F1823" w:rsidDel="00B07CA0">
          <w:rPr>
            <w:rFonts w:asciiTheme="minorHAnsi" w:hAnsiTheme="minorHAnsi"/>
            <w:color w:val="1F497D" w:themeColor="text2"/>
            <w:rPrChange w:id="1878" w:author="Autor">
              <w:rPr>
                <w:rFonts w:asciiTheme="minorHAnsi" w:hAnsiTheme="minorHAnsi"/>
                <w:sz w:val="20"/>
                <w:szCs w:val="20"/>
              </w:rPr>
            </w:rPrChange>
          </w:rPr>
          <w:delText>5</w:delText>
        </w:r>
        <w:r w:rsidRPr="008F1823" w:rsidDel="00B07CA0">
          <w:rPr>
            <w:rFonts w:asciiTheme="minorHAnsi" w:hAnsiTheme="minorHAnsi"/>
            <w:color w:val="1F497D" w:themeColor="text2"/>
            <w:rPrChange w:id="1879" w:author="Autor">
              <w:rPr>
                <w:rFonts w:asciiTheme="minorHAnsi" w:hAnsiTheme="minorHAnsi"/>
                <w:sz w:val="20"/>
                <w:szCs w:val="20"/>
              </w:rPr>
            </w:rPrChange>
          </w:rPr>
          <w:delText xml:space="preserve">a jeho ďalších aktualizácií, resp. uvedené v časti 3.3.7.2.6.1 Systému riadenia EŠIF verzia </w:delText>
        </w:r>
        <w:r w:rsidR="003D144A" w:rsidRPr="008F1823" w:rsidDel="00B07CA0">
          <w:rPr>
            <w:rFonts w:asciiTheme="minorHAnsi" w:hAnsiTheme="minorHAnsi"/>
            <w:color w:val="1F497D" w:themeColor="text2"/>
            <w:rPrChange w:id="1880" w:author="Autor">
              <w:rPr>
                <w:rFonts w:asciiTheme="minorHAnsi" w:hAnsiTheme="minorHAnsi"/>
                <w:sz w:val="20"/>
                <w:szCs w:val="20"/>
              </w:rPr>
            </w:rPrChange>
          </w:rPr>
          <w:delText>4</w:delText>
        </w:r>
        <w:r w:rsidRPr="008F1823" w:rsidDel="00B07CA0">
          <w:rPr>
            <w:rFonts w:asciiTheme="minorHAnsi" w:hAnsiTheme="minorHAnsi"/>
            <w:color w:val="1F497D" w:themeColor="text2"/>
            <w:rPrChange w:id="1881" w:author="Autor">
              <w:rPr>
                <w:rFonts w:asciiTheme="minorHAnsi" w:hAnsiTheme="minorHAnsi"/>
                <w:sz w:val="20"/>
                <w:szCs w:val="20"/>
              </w:rPr>
            </w:rPrChange>
          </w:rPr>
          <w:delText xml:space="preserve"> (zverejnenie výzvy na predkladanie ponúk na webovom sídle prijímateľa a odoslanie informácie o takomto zverejnení na </w:delText>
        </w:r>
        <w:r w:rsidR="00D53A56" w:rsidRPr="008F1823" w:rsidDel="00B07CA0">
          <w:rPr>
            <w:rFonts w:asciiTheme="minorHAnsi" w:hAnsiTheme="minorHAnsi"/>
            <w:color w:val="1F497D" w:themeColor="text2"/>
            <w:rPrChange w:id="1882" w:author="Autor">
              <w:rPr/>
            </w:rPrChange>
          </w:rPr>
          <w:fldChar w:fldCharType="begin"/>
        </w:r>
        <w:r w:rsidR="00D53A56" w:rsidRPr="008F1823" w:rsidDel="00B07CA0">
          <w:rPr>
            <w:rFonts w:asciiTheme="minorHAnsi" w:hAnsiTheme="minorHAnsi"/>
            <w:color w:val="1F497D" w:themeColor="text2"/>
            <w:rPrChange w:id="1883" w:author="Autor">
              <w:rPr/>
            </w:rPrChange>
          </w:rPr>
          <w:delInstrText xml:space="preserve"> HYPERLINK "mailto:zakazkycko@vlada.gov.sk" </w:delInstrText>
        </w:r>
        <w:r w:rsidR="00D53A56" w:rsidRPr="008F1823" w:rsidDel="00B07CA0">
          <w:rPr>
            <w:rFonts w:asciiTheme="minorHAnsi" w:hAnsiTheme="minorHAnsi"/>
            <w:color w:val="1F497D" w:themeColor="text2"/>
            <w:rPrChange w:id="1884" w:author="Autor">
              <w:rPr>
                <w:rStyle w:val="Hypertextovprepojenie"/>
                <w:rFonts w:asciiTheme="minorHAnsi" w:hAnsiTheme="minorHAnsi"/>
                <w:sz w:val="20"/>
                <w:szCs w:val="20"/>
              </w:rPr>
            </w:rPrChange>
          </w:rPr>
          <w:fldChar w:fldCharType="separate"/>
        </w:r>
        <w:r w:rsidR="00260CCE" w:rsidRPr="008F1823" w:rsidDel="00B07CA0">
          <w:rPr>
            <w:color w:val="1F497D" w:themeColor="text2"/>
            <w:rPrChange w:id="1885" w:author="Autor">
              <w:rPr>
                <w:rStyle w:val="Hypertextovprepojenie"/>
                <w:rFonts w:asciiTheme="minorHAnsi" w:hAnsiTheme="minorHAnsi"/>
                <w:sz w:val="20"/>
                <w:szCs w:val="20"/>
              </w:rPr>
            </w:rPrChange>
          </w:rPr>
          <w:delText>zakazkycko@vlada.gov.sk</w:delText>
        </w:r>
        <w:r w:rsidR="00D53A56" w:rsidRPr="008F1823" w:rsidDel="00B07CA0">
          <w:rPr>
            <w:color w:val="1F497D" w:themeColor="text2"/>
            <w:rPrChange w:id="1886" w:author="Autor">
              <w:rPr>
                <w:rStyle w:val="Hypertextovprepojenie"/>
                <w:rFonts w:asciiTheme="minorHAnsi" w:hAnsiTheme="minorHAnsi"/>
                <w:sz w:val="20"/>
                <w:szCs w:val="20"/>
              </w:rPr>
            </w:rPrChange>
          </w:rPr>
          <w:fldChar w:fldCharType="end"/>
        </w:r>
        <w:r w:rsidRPr="008F1823" w:rsidDel="00B07CA0">
          <w:rPr>
            <w:rFonts w:asciiTheme="minorHAnsi" w:hAnsiTheme="minorHAnsi"/>
            <w:color w:val="1F497D" w:themeColor="text2"/>
            <w:rPrChange w:id="1887" w:author="Autor">
              <w:rPr>
                <w:rFonts w:asciiTheme="minorHAnsi" w:hAnsiTheme="minorHAnsi"/>
                <w:sz w:val="20"/>
                <w:szCs w:val="20"/>
              </w:rPr>
            </w:rPrChange>
          </w:rPr>
          <w:delText xml:space="preserve">) sa pre tento prípad neuplatnia. Zároveň sa pre tento prípad neuplatnia pravidlá týkajúce sa povinnosti oslovenia alebo identifikovania troch, resp. piatich vybraných záujemcov uvedené v časti 3.3.7.2.5. Systému riadenia EŠIF, verzia </w:delText>
        </w:r>
        <w:r w:rsidR="003D144A" w:rsidRPr="008F1823" w:rsidDel="00B07CA0">
          <w:rPr>
            <w:rFonts w:asciiTheme="minorHAnsi" w:hAnsiTheme="minorHAnsi"/>
            <w:color w:val="1F497D" w:themeColor="text2"/>
            <w:rPrChange w:id="1888" w:author="Autor">
              <w:rPr>
                <w:rFonts w:asciiTheme="minorHAnsi" w:hAnsiTheme="minorHAnsi"/>
                <w:sz w:val="20"/>
                <w:szCs w:val="20"/>
              </w:rPr>
            </w:rPrChange>
          </w:rPr>
          <w:delText>5</w:delText>
        </w:r>
        <w:r w:rsidRPr="008F1823" w:rsidDel="00B07CA0">
          <w:rPr>
            <w:rFonts w:asciiTheme="minorHAnsi" w:hAnsiTheme="minorHAnsi"/>
            <w:color w:val="1F497D" w:themeColor="text2"/>
            <w:rPrChange w:id="1889" w:author="Autor">
              <w:rPr>
                <w:rFonts w:asciiTheme="minorHAnsi" w:hAnsiTheme="minorHAnsi"/>
                <w:sz w:val="20"/>
                <w:szCs w:val="20"/>
              </w:rPr>
            </w:rPrChange>
          </w:rPr>
          <w:delText xml:space="preserve"> a jeho ďalších aktualizácií, resp. v časti 3.3.7.2.6. Systému riadenia EŠIF, verzia </w:delText>
        </w:r>
        <w:r w:rsidR="003D144A" w:rsidRPr="008F1823" w:rsidDel="00B07CA0">
          <w:rPr>
            <w:rFonts w:asciiTheme="minorHAnsi" w:hAnsiTheme="minorHAnsi"/>
            <w:color w:val="1F497D" w:themeColor="text2"/>
            <w:rPrChange w:id="1890" w:author="Autor">
              <w:rPr>
                <w:rFonts w:asciiTheme="minorHAnsi" w:hAnsiTheme="minorHAnsi"/>
                <w:sz w:val="20"/>
                <w:szCs w:val="20"/>
              </w:rPr>
            </w:rPrChange>
          </w:rPr>
          <w:delText>4</w:delText>
        </w:r>
        <w:r w:rsidRPr="008F1823" w:rsidDel="00B07CA0">
          <w:rPr>
            <w:rFonts w:asciiTheme="minorHAnsi" w:hAnsiTheme="minorHAnsi"/>
            <w:color w:val="1F497D" w:themeColor="text2"/>
            <w:rPrChange w:id="1891" w:author="Autor">
              <w:rPr>
                <w:rFonts w:asciiTheme="minorHAnsi" w:hAnsiTheme="minorHAnsi"/>
                <w:sz w:val="20"/>
                <w:szCs w:val="20"/>
              </w:rPr>
            </w:rPrChange>
          </w:rPr>
          <w:delText>Ak hodnota čiastkovej zákazky zadanej na základe rámcovej dohody predstavuje</w:delText>
        </w:r>
        <w:r w:rsidR="00CB271E" w:rsidRPr="008F1823" w:rsidDel="00B07CA0">
          <w:rPr>
            <w:rFonts w:asciiTheme="minorHAnsi" w:hAnsiTheme="minorHAnsi"/>
            <w:color w:val="1F497D" w:themeColor="text2"/>
            <w:rPrChange w:id="1892" w:author="Autor">
              <w:rPr>
                <w:rFonts w:asciiTheme="minorHAnsi" w:hAnsiTheme="minorHAnsi"/>
                <w:sz w:val="20"/>
                <w:szCs w:val="20"/>
              </w:rPr>
            </w:rPrChange>
          </w:rPr>
          <w:delText xml:space="preserve"> </w:delText>
        </w:r>
        <w:r w:rsidRPr="008F1823" w:rsidDel="00B07CA0">
          <w:rPr>
            <w:rFonts w:asciiTheme="minorHAnsi" w:hAnsiTheme="minorHAnsi"/>
            <w:color w:val="1F497D" w:themeColor="text2"/>
            <w:rPrChange w:id="1893" w:author="Autor">
              <w:rPr>
                <w:rFonts w:asciiTheme="minorHAnsi" w:hAnsiTheme="minorHAnsi"/>
                <w:sz w:val="20"/>
                <w:szCs w:val="20"/>
              </w:rPr>
            </w:rPrChange>
          </w:rPr>
          <w:delText xml:space="preserve">z pohľadu finančného limitu zákazku s nízkou hodnotou podľa § 117 ZVO, Z. z. v hodnote do 5000 Eur bez DPH, môže prijímateľ predložiť dokumentáciu na kontrolu aj súčasne so žiadosťou o platbu, ktorá obsahuje deklarované výdavky súvisiace so zadaním predmetnej čiastkovej zákazky.  </w:delText>
        </w:r>
        <w:bookmarkStart w:id="1894" w:name="_Toc532217082"/>
        <w:bookmarkEnd w:id="1894"/>
      </w:del>
    </w:p>
    <w:p w:rsidR="00AD751E" w:rsidRPr="008F1823" w:rsidDel="00B07CA0" w:rsidRDefault="00AD751E" w:rsidP="008F1823">
      <w:pPr>
        <w:pStyle w:val="Nadpis3"/>
        <w:numPr>
          <w:ilvl w:val="2"/>
          <w:numId w:val="83"/>
        </w:numPr>
        <w:spacing w:after="240"/>
        <w:ind w:left="1077"/>
        <w:jc w:val="both"/>
        <w:rPr>
          <w:del w:id="1895" w:author="Autor"/>
          <w:rFonts w:asciiTheme="minorHAnsi" w:hAnsiTheme="minorHAnsi"/>
          <w:color w:val="1F497D" w:themeColor="text2"/>
          <w:rPrChange w:id="1896" w:author="Autor">
            <w:rPr>
              <w:del w:id="1897" w:author="Autor"/>
              <w:rFonts w:asciiTheme="minorHAnsi" w:hAnsiTheme="minorHAnsi"/>
              <w:sz w:val="20"/>
              <w:szCs w:val="20"/>
            </w:rPr>
          </w:rPrChange>
        </w:rPr>
        <w:pPrChange w:id="1898" w:author="Autor">
          <w:pPr>
            <w:pStyle w:val="Odsekzoznamu"/>
            <w:numPr>
              <w:numId w:val="139"/>
            </w:numPr>
            <w:ind w:hanging="360"/>
            <w:jc w:val="both"/>
          </w:pPr>
        </w:pPrChange>
      </w:pPr>
      <w:del w:id="1899" w:author="Autor">
        <w:r w:rsidRPr="008F1823" w:rsidDel="00B07CA0">
          <w:rPr>
            <w:rFonts w:asciiTheme="minorHAnsi" w:hAnsiTheme="minorHAnsi"/>
            <w:color w:val="1F497D" w:themeColor="text2"/>
            <w:rPrChange w:id="1900" w:author="Autor">
              <w:rPr>
                <w:rFonts w:asciiTheme="minorHAnsi" w:hAnsiTheme="minorHAnsi"/>
                <w:sz w:val="20"/>
                <w:szCs w:val="20"/>
              </w:rPr>
            </w:rPrChange>
          </w:rPr>
          <w:delText xml:space="preserve">Ak je hodnota čiastkovej zákazky zadanej na základe rámcovej dohody do 5000 eur bez DPH, môže RO vykonať kontrolu zadávania predmetnej čiastkovej zákazky ako súčasť kontroly predmetného výdavku v rámci ŽoP. </w:delText>
        </w:r>
        <w:bookmarkStart w:id="1901" w:name="_Toc532217083"/>
        <w:bookmarkEnd w:id="1901"/>
      </w:del>
    </w:p>
    <w:p w:rsidR="00260CCE" w:rsidRPr="008F1823" w:rsidDel="00B07CA0" w:rsidRDefault="00AD751E" w:rsidP="008F1823">
      <w:pPr>
        <w:pStyle w:val="Nadpis3"/>
        <w:numPr>
          <w:ilvl w:val="2"/>
          <w:numId w:val="83"/>
        </w:numPr>
        <w:spacing w:after="240"/>
        <w:ind w:left="1077"/>
        <w:jc w:val="both"/>
        <w:rPr>
          <w:del w:id="1902" w:author="Autor"/>
          <w:rFonts w:asciiTheme="minorHAnsi" w:hAnsiTheme="minorHAnsi"/>
          <w:color w:val="1F497D" w:themeColor="text2"/>
          <w:rPrChange w:id="1903" w:author="Autor">
            <w:rPr>
              <w:del w:id="1904" w:author="Autor"/>
              <w:rFonts w:asciiTheme="minorHAnsi" w:hAnsiTheme="minorHAnsi"/>
              <w:sz w:val="20"/>
              <w:szCs w:val="20"/>
            </w:rPr>
          </w:rPrChange>
        </w:rPr>
        <w:pPrChange w:id="1905" w:author="Autor">
          <w:pPr>
            <w:pStyle w:val="Odsekzoznamu"/>
            <w:numPr>
              <w:numId w:val="139"/>
            </w:numPr>
            <w:ind w:hanging="360"/>
            <w:jc w:val="both"/>
          </w:pPr>
        </w:pPrChange>
      </w:pPr>
      <w:del w:id="1906" w:author="Autor">
        <w:r w:rsidRPr="008F1823" w:rsidDel="00B07CA0">
          <w:rPr>
            <w:rFonts w:asciiTheme="minorHAnsi" w:hAnsiTheme="minorHAnsi"/>
            <w:color w:val="1F497D" w:themeColor="text2"/>
            <w:rPrChange w:id="1907" w:author="Autor">
              <w:rPr>
                <w:rFonts w:asciiTheme="minorHAnsi" w:hAnsiTheme="minorHAnsi"/>
                <w:sz w:val="20"/>
                <w:szCs w:val="20"/>
              </w:rPr>
            </w:rPrChange>
          </w:rPr>
          <w:delText>Ak RO vykoná kontrolu zákazky do 5000 eur bez DPH ako súčasť administratívnej finančnej kontroly ŽoP, bude postupovať v ITMS2014+ v neverejnej časti nasledovne:</w:delText>
        </w:r>
        <w:bookmarkStart w:id="1908" w:name="_Toc532217084"/>
        <w:bookmarkEnd w:id="1908"/>
      </w:del>
    </w:p>
    <w:p w:rsidR="00AD751E" w:rsidRPr="008F1823" w:rsidDel="00B07CA0" w:rsidRDefault="00AD751E" w:rsidP="008F1823">
      <w:pPr>
        <w:pStyle w:val="Nadpis3"/>
        <w:numPr>
          <w:ilvl w:val="2"/>
          <w:numId w:val="83"/>
        </w:numPr>
        <w:spacing w:after="240"/>
        <w:ind w:left="1077"/>
        <w:jc w:val="both"/>
        <w:rPr>
          <w:del w:id="1909" w:author="Autor"/>
          <w:rFonts w:asciiTheme="minorHAnsi" w:hAnsiTheme="minorHAnsi"/>
          <w:color w:val="1F497D" w:themeColor="text2"/>
          <w:rPrChange w:id="1910" w:author="Autor">
            <w:rPr>
              <w:del w:id="1911" w:author="Autor"/>
              <w:rFonts w:asciiTheme="minorHAnsi" w:hAnsiTheme="minorHAnsi"/>
              <w:sz w:val="20"/>
              <w:szCs w:val="20"/>
            </w:rPr>
          </w:rPrChange>
        </w:rPr>
        <w:pPrChange w:id="1912" w:author="Autor">
          <w:pPr>
            <w:pStyle w:val="Odsekzoznamu"/>
            <w:jc w:val="both"/>
          </w:pPr>
        </w:pPrChange>
      </w:pPr>
      <w:del w:id="1913" w:author="Autor">
        <w:r w:rsidRPr="008F1823" w:rsidDel="00B07CA0">
          <w:rPr>
            <w:rFonts w:asciiTheme="minorHAnsi" w:hAnsiTheme="minorHAnsi"/>
            <w:color w:val="1F497D" w:themeColor="text2"/>
            <w:rPrChange w:id="1914" w:author="Autor">
              <w:rPr>
                <w:rFonts w:asciiTheme="minorHAnsi" w:hAnsiTheme="minorHAnsi"/>
                <w:sz w:val="20"/>
                <w:szCs w:val="20"/>
              </w:rPr>
            </w:rPrChange>
          </w:rPr>
          <w:delText xml:space="preserve">V ITMS 2014+ v module „administratívna kontrola VO“ je RO povinný vytvoriť objekt kontroly a v detaile zaevidovať relevantné údaje, do spisu ku každej kontrole VO, vložiť správu z kontroly ŽoP spolu s kontrolným zoznamom, ktorý sa týka konkrétneho verejného obstarávania kontrolovaného v rámci administratívnej finančnej kontroly ŽoPa objekt kontroly po jej ukončení posunúť do koncového stavu. RO je povinný zabezpečiť evidovanie každej zákazky (aj do 5000 eur bez DPH) financovanej z príspevku do ITMS2014+ prostredníctvom prenesenia tejto povinnosti na prijímateľa. </w:delText>
        </w:r>
        <w:bookmarkStart w:id="1915" w:name="_Toc532217085"/>
        <w:bookmarkEnd w:id="1915"/>
      </w:del>
    </w:p>
    <w:p w:rsidR="00AD751E" w:rsidRPr="008F1823" w:rsidDel="00B07CA0" w:rsidRDefault="00AD751E" w:rsidP="008F1823">
      <w:pPr>
        <w:pStyle w:val="Nadpis3"/>
        <w:numPr>
          <w:ilvl w:val="2"/>
          <w:numId w:val="83"/>
        </w:numPr>
        <w:spacing w:after="240"/>
        <w:ind w:left="1077"/>
        <w:jc w:val="both"/>
        <w:rPr>
          <w:del w:id="1916" w:author="Autor"/>
          <w:rFonts w:asciiTheme="minorHAnsi" w:hAnsiTheme="minorHAnsi"/>
          <w:color w:val="1F497D" w:themeColor="text2"/>
          <w:rPrChange w:id="1917" w:author="Autor">
            <w:rPr>
              <w:del w:id="1918" w:author="Autor"/>
              <w:rFonts w:asciiTheme="minorHAnsi" w:hAnsiTheme="minorHAnsi"/>
              <w:sz w:val="20"/>
              <w:szCs w:val="20"/>
            </w:rPr>
          </w:rPrChange>
        </w:rPr>
        <w:pPrChange w:id="1919" w:author="Autor">
          <w:pPr>
            <w:pStyle w:val="Odsekzoznamu"/>
            <w:numPr>
              <w:numId w:val="139"/>
            </w:numPr>
            <w:ind w:hanging="360"/>
            <w:jc w:val="both"/>
          </w:pPr>
        </w:pPrChange>
      </w:pPr>
      <w:del w:id="1920" w:author="Autor">
        <w:r w:rsidRPr="008F1823" w:rsidDel="00B07CA0">
          <w:rPr>
            <w:rFonts w:asciiTheme="minorHAnsi" w:hAnsiTheme="minorHAnsi"/>
            <w:color w:val="1F497D" w:themeColor="text2"/>
            <w:rPrChange w:id="1921" w:author="Autor">
              <w:rPr>
                <w:rFonts w:asciiTheme="minorHAnsi" w:hAnsiTheme="minorHAnsi"/>
                <w:sz w:val="20"/>
                <w:szCs w:val="20"/>
              </w:rPr>
            </w:rPrChange>
          </w:rPr>
          <w:delText>Pod pojmom „hodnota čiastkovej zákazky“, sa na účely tohto metodického výkladu rozumie, skutočná hodnota zákazky v eur bez DPH, ktorá bude/je predmetom čiastkovej zmluvy alebo objednávky.</w:delText>
        </w:r>
        <w:bookmarkStart w:id="1922" w:name="_Toc532217086"/>
        <w:bookmarkEnd w:id="1922"/>
      </w:del>
    </w:p>
    <w:p w:rsidR="00AD751E" w:rsidRPr="008F1823" w:rsidDel="00B07CA0" w:rsidRDefault="00AD751E" w:rsidP="008F1823">
      <w:pPr>
        <w:pStyle w:val="Nadpis3"/>
        <w:numPr>
          <w:ilvl w:val="2"/>
          <w:numId w:val="83"/>
        </w:numPr>
        <w:spacing w:after="240"/>
        <w:ind w:left="1077"/>
        <w:jc w:val="both"/>
        <w:rPr>
          <w:del w:id="1923" w:author="Autor"/>
          <w:rFonts w:asciiTheme="minorHAnsi" w:hAnsiTheme="minorHAnsi"/>
          <w:color w:val="1F497D" w:themeColor="text2"/>
          <w:rPrChange w:id="1924" w:author="Autor">
            <w:rPr>
              <w:del w:id="1925" w:author="Autor"/>
              <w:rFonts w:asciiTheme="minorHAnsi" w:hAnsiTheme="minorHAnsi"/>
              <w:sz w:val="20"/>
              <w:szCs w:val="20"/>
            </w:rPr>
          </w:rPrChange>
        </w:rPr>
        <w:pPrChange w:id="1926" w:author="Autor">
          <w:pPr>
            <w:pStyle w:val="Odsekzoznamu"/>
            <w:numPr>
              <w:numId w:val="139"/>
            </w:numPr>
            <w:ind w:hanging="360"/>
            <w:jc w:val="both"/>
          </w:pPr>
        </w:pPrChange>
      </w:pPr>
      <w:del w:id="1927" w:author="Autor">
        <w:r w:rsidRPr="008F1823" w:rsidDel="00B07CA0">
          <w:rPr>
            <w:rFonts w:asciiTheme="minorHAnsi" w:hAnsiTheme="minorHAnsi"/>
            <w:color w:val="1F497D" w:themeColor="text2"/>
            <w:rPrChange w:id="1928" w:author="Autor">
              <w:rPr>
                <w:rFonts w:asciiTheme="minorHAnsi" w:hAnsiTheme="minorHAnsi"/>
                <w:sz w:val="20"/>
                <w:szCs w:val="20"/>
              </w:rPr>
            </w:rPrChange>
          </w:rPr>
          <w:delTex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delText>
        </w:r>
        <w:bookmarkStart w:id="1929" w:name="_Toc532217087"/>
        <w:bookmarkEnd w:id="1929"/>
      </w:del>
    </w:p>
    <w:p w:rsidR="00AD751E" w:rsidRPr="008F1823" w:rsidDel="00B07CA0" w:rsidRDefault="00AD751E" w:rsidP="008F1823">
      <w:pPr>
        <w:pStyle w:val="Nadpis3"/>
        <w:numPr>
          <w:ilvl w:val="2"/>
          <w:numId w:val="83"/>
        </w:numPr>
        <w:spacing w:after="240"/>
        <w:ind w:left="1077"/>
        <w:jc w:val="both"/>
        <w:rPr>
          <w:del w:id="1930" w:author="Autor"/>
          <w:rFonts w:asciiTheme="minorHAnsi" w:hAnsiTheme="minorHAnsi"/>
          <w:color w:val="1F497D" w:themeColor="text2"/>
          <w:rPrChange w:id="1931" w:author="Autor">
            <w:rPr>
              <w:del w:id="1932" w:author="Autor"/>
              <w:rFonts w:asciiTheme="minorHAnsi" w:hAnsiTheme="minorHAnsi"/>
              <w:sz w:val="20"/>
              <w:szCs w:val="20"/>
            </w:rPr>
          </w:rPrChange>
        </w:rPr>
        <w:pPrChange w:id="1933" w:author="Autor">
          <w:pPr>
            <w:pStyle w:val="Odsekzoznamu"/>
            <w:numPr>
              <w:numId w:val="139"/>
            </w:numPr>
            <w:ind w:hanging="360"/>
            <w:jc w:val="both"/>
          </w:pPr>
        </w:pPrChange>
      </w:pPr>
      <w:del w:id="1934" w:author="Autor">
        <w:r w:rsidRPr="008F1823" w:rsidDel="00B07CA0">
          <w:rPr>
            <w:rFonts w:asciiTheme="minorHAnsi" w:hAnsiTheme="minorHAnsi"/>
            <w:color w:val="1F497D" w:themeColor="text2"/>
            <w:rPrChange w:id="1935" w:author="Autor">
              <w:rPr>
                <w:rFonts w:asciiTheme="minorHAnsi" w:hAnsiTheme="minorHAnsi"/>
                <w:sz w:val="20"/>
                <w:szCs w:val="20"/>
              </w:rPr>
            </w:rPrChange>
          </w:rPr>
          <w:delTex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delText>
        </w:r>
        <w:bookmarkStart w:id="1936" w:name="_Toc532217088"/>
        <w:bookmarkEnd w:id="1936"/>
      </w:del>
    </w:p>
    <w:p w:rsidR="00AD751E" w:rsidRPr="008F1823" w:rsidDel="00B07CA0" w:rsidRDefault="00AD751E" w:rsidP="008F1823">
      <w:pPr>
        <w:pStyle w:val="Nadpis3"/>
        <w:numPr>
          <w:ilvl w:val="2"/>
          <w:numId w:val="83"/>
        </w:numPr>
        <w:spacing w:after="240"/>
        <w:ind w:left="1077"/>
        <w:jc w:val="both"/>
        <w:rPr>
          <w:del w:id="1937" w:author="Autor"/>
          <w:rFonts w:asciiTheme="minorHAnsi" w:hAnsiTheme="minorHAnsi"/>
          <w:color w:val="1F497D" w:themeColor="text2"/>
          <w:rPrChange w:id="1938" w:author="Autor">
            <w:rPr>
              <w:del w:id="1939" w:author="Autor"/>
              <w:rFonts w:asciiTheme="minorHAnsi" w:hAnsiTheme="minorHAnsi"/>
              <w:sz w:val="20"/>
              <w:szCs w:val="20"/>
            </w:rPr>
          </w:rPrChange>
        </w:rPr>
        <w:pPrChange w:id="1940" w:author="Autor">
          <w:pPr>
            <w:pStyle w:val="Odsekzoznamu"/>
            <w:numPr>
              <w:numId w:val="139"/>
            </w:numPr>
            <w:ind w:hanging="360"/>
            <w:jc w:val="both"/>
          </w:pPr>
        </w:pPrChange>
      </w:pPr>
      <w:del w:id="1941" w:author="Autor">
        <w:r w:rsidRPr="008F1823" w:rsidDel="00B07CA0">
          <w:rPr>
            <w:rFonts w:asciiTheme="minorHAnsi" w:hAnsiTheme="minorHAnsi"/>
            <w:color w:val="1F497D" w:themeColor="text2"/>
            <w:rPrChange w:id="1942" w:author="Autor">
              <w:rPr>
                <w:rFonts w:asciiTheme="minorHAnsi" w:hAnsiTheme="minorHAnsi"/>
                <w:sz w:val="20"/>
                <w:szCs w:val="20"/>
              </w:rPr>
            </w:rPrChange>
          </w:rPr>
          <w:delText>Predmetom finančnej kontroly zákaziek zadaných na základe rámcovej dohody by mala byť najmä kontrola súladu čiastkového plnenia s predmetom rámcovej dohody, kontrola postupu zadania zákazky v nadväznosti na § 83 ZVO, resp. § 64 zákona č. 25/2006 Z. z.</w:delText>
        </w:r>
        <w:r w:rsidR="00260CCE" w:rsidRPr="008F1823" w:rsidDel="00B07CA0">
          <w:rPr>
            <w:rFonts w:asciiTheme="minorHAnsi" w:hAnsiTheme="minorHAnsi"/>
            <w:color w:val="1F497D" w:themeColor="text2"/>
            <w:rPrChange w:id="1943" w:author="Autor">
              <w:rPr>
                <w:rFonts w:asciiTheme="minorHAnsi" w:hAnsiTheme="minorHAnsi"/>
                <w:sz w:val="20"/>
                <w:szCs w:val="20"/>
              </w:rPr>
            </w:rPrChange>
          </w:rPr>
          <w:delText xml:space="preserve"> </w:delText>
        </w:r>
        <w:r w:rsidRPr="008F1823" w:rsidDel="00B07CA0">
          <w:rPr>
            <w:rFonts w:asciiTheme="minorHAnsi" w:hAnsiTheme="minorHAnsi"/>
            <w:color w:val="1F497D" w:themeColor="text2"/>
            <w:rPrChange w:id="1944" w:author="Autor">
              <w:rPr>
                <w:rFonts w:asciiTheme="minorHAnsi" w:hAnsiTheme="minorHAnsi"/>
                <w:sz w:val="20"/>
                <w:szCs w:val="20"/>
              </w:rPr>
            </w:rPrChange>
          </w:rPr>
          <w:delText xml:space="preserve">s dôrazom na kontrolu postupu prijímateľa v prípade, ak je rámcová dohoda uzavretá s viacerými hospodárskymi subjektmi. Predmetom finančnej kontroly je aj kontrola podpísania čiastkovej zmluvy oprávnenými osobami, ak </w:delText>
        </w:r>
        <w:r w:rsidRPr="008F1823" w:rsidDel="00B07CA0">
          <w:rPr>
            <w:rFonts w:asciiTheme="minorHAnsi" w:hAnsiTheme="minorHAnsi"/>
            <w:color w:val="1F497D" w:themeColor="text2"/>
            <w:rPrChange w:id="1945" w:author="Autor">
              <w:rPr>
                <w:rFonts w:asciiTheme="minorHAnsi" w:hAnsiTheme="minorHAnsi"/>
                <w:sz w:val="20"/>
                <w:szCs w:val="20"/>
              </w:rPr>
            </w:rPrChange>
          </w:rPr>
          <w:lastRenderedPageBreak/>
          <w:delText>sa vyžaduje písomná forma zmluvy, jej zverejnenie v súlade so zákonom č. 211/2000 Z. z. o slobodnom prístupe k informáciám a o zmene a doplnení niektorých zákonov (zákon o slobode informácií) a pod.</w:delText>
        </w:r>
        <w:bookmarkStart w:id="1946" w:name="_Toc532217089"/>
        <w:bookmarkEnd w:id="1946"/>
      </w:del>
    </w:p>
    <w:p w:rsidR="00AD751E" w:rsidRPr="008F1823" w:rsidDel="00B07CA0" w:rsidRDefault="00AD751E" w:rsidP="008F1823">
      <w:pPr>
        <w:pStyle w:val="Nadpis3"/>
        <w:numPr>
          <w:ilvl w:val="2"/>
          <w:numId w:val="83"/>
        </w:numPr>
        <w:spacing w:after="240"/>
        <w:ind w:left="1077"/>
        <w:jc w:val="both"/>
        <w:rPr>
          <w:del w:id="1947" w:author="Autor"/>
          <w:rFonts w:asciiTheme="minorHAnsi" w:hAnsiTheme="minorHAnsi"/>
          <w:color w:val="1F497D" w:themeColor="text2"/>
          <w:rPrChange w:id="1948" w:author="Autor">
            <w:rPr>
              <w:del w:id="1949" w:author="Autor"/>
              <w:rFonts w:eastAsiaTheme="majorEastAsia"/>
              <w:b/>
            </w:rPr>
          </w:rPrChange>
        </w:rPr>
        <w:pPrChange w:id="1950" w:author="Autor">
          <w:pPr>
            <w:jc w:val="both"/>
          </w:pPr>
        </w:pPrChange>
      </w:pPr>
      <w:del w:id="1951" w:author="Autor">
        <w:r w:rsidRPr="008F1823" w:rsidDel="00B07CA0">
          <w:rPr>
            <w:rFonts w:asciiTheme="minorHAnsi" w:hAnsiTheme="minorHAnsi"/>
            <w:color w:val="1F497D" w:themeColor="text2"/>
            <w:rPrChange w:id="1952" w:author="Autor">
              <w:rPr>
                <w:rFonts w:eastAsiaTheme="majorEastAsia"/>
                <w:b/>
                <w:bCs/>
              </w:rPr>
            </w:rPrChange>
          </w:rPr>
          <w:delText>Pravidlá pre uplatňovanie finančných opráv pri kontrole čiastkových zákaziek zadávaných na základe rámcovej dohody:</w:delText>
        </w:r>
        <w:bookmarkStart w:id="1953" w:name="_Toc532217090"/>
        <w:bookmarkEnd w:id="1953"/>
      </w:del>
    </w:p>
    <w:p w:rsidR="00AD751E" w:rsidRPr="008F1823" w:rsidDel="00B07CA0" w:rsidRDefault="00AD751E" w:rsidP="008F1823">
      <w:pPr>
        <w:pStyle w:val="Nadpis3"/>
        <w:numPr>
          <w:ilvl w:val="2"/>
          <w:numId w:val="83"/>
        </w:numPr>
        <w:spacing w:after="240"/>
        <w:ind w:left="1077"/>
        <w:jc w:val="both"/>
        <w:rPr>
          <w:del w:id="1954" w:author="Autor"/>
          <w:rFonts w:asciiTheme="minorHAnsi" w:hAnsiTheme="minorHAnsi"/>
          <w:color w:val="1F497D" w:themeColor="text2"/>
          <w:rPrChange w:id="1955" w:author="Autor">
            <w:rPr>
              <w:del w:id="1956" w:author="Autor"/>
              <w:rFonts w:asciiTheme="minorHAnsi" w:hAnsiTheme="minorHAnsi"/>
              <w:sz w:val="20"/>
              <w:szCs w:val="20"/>
            </w:rPr>
          </w:rPrChange>
        </w:rPr>
        <w:pPrChange w:id="1957" w:author="Autor">
          <w:pPr>
            <w:pStyle w:val="Odsekzoznamu"/>
            <w:numPr>
              <w:numId w:val="140"/>
            </w:numPr>
            <w:ind w:hanging="360"/>
            <w:jc w:val="both"/>
          </w:pPr>
        </w:pPrChange>
      </w:pPr>
      <w:del w:id="1958" w:author="Autor">
        <w:r w:rsidRPr="008F1823" w:rsidDel="00B07CA0">
          <w:rPr>
            <w:rFonts w:asciiTheme="minorHAnsi" w:hAnsiTheme="minorHAnsi"/>
            <w:color w:val="1F497D" w:themeColor="text2"/>
            <w:rPrChange w:id="1959" w:author="Autor">
              <w:rPr>
                <w:rFonts w:asciiTheme="minorHAnsi" w:hAnsiTheme="minorHAnsi"/>
                <w:sz w:val="20"/>
                <w:szCs w:val="20"/>
              </w:rPr>
            </w:rPrChange>
          </w:rPr>
          <w:delText>Ak sa  vykonáva druhá ex-ante kontrola čiastkovej zákazky zadávanej na základe verejného obstarávania, ktorého výsledkom bola rámcová dohoda a na toto verejné obstarávanie bola uplatnená finančná oprava, aplikuje sa na výdavky z čiastkovej zákazky ex-ante finančná oprava pri kumulatívnom splnení nasledujúcich podmienok:</w:delText>
        </w:r>
        <w:bookmarkStart w:id="1960" w:name="_Toc532217091"/>
        <w:bookmarkEnd w:id="1960"/>
      </w:del>
    </w:p>
    <w:p w:rsidR="00AD751E" w:rsidRPr="008F1823" w:rsidDel="00B07CA0" w:rsidRDefault="00AD751E" w:rsidP="008F1823">
      <w:pPr>
        <w:pStyle w:val="Nadpis3"/>
        <w:numPr>
          <w:ilvl w:val="2"/>
          <w:numId w:val="83"/>
        </w:numPr>
        <w:spacing w:after="240"/>
        <w:ind w:left="1077"/>
        <w:jc w:val="both"/>
        <w:rPr>
          <w:del w:id="1961" w:author="Autor"/>
          <w:rFonts w:asciiTheme="minorHAnsi" w:hAnsiTheme="minorHAnsi"/>
          <w:color w:val="1F497D" w:themeColor="text2"/>
          <w:rPrChange w:id="1962" w:author="Autor">
            <w:rPr>
              <w:del w:id="1963" w:author="Autor"/>
              <w:rFonts w:asciiTheme="minorHAnsi" w:hAnsiTheme="minorHAnsi"/>
              <w:sz w:val="20"/>
              <w:szCs w:val="20"/>
            </w:rPr>
          </w:rPrChange>
        </w:rPr>
        <w:pPrChange w:id="1964" w:author="Autor">
          <w:pPr>
            <w:pStyle w:val="Odsekzoznamu"/>
            <w:numPr>
              <w:ilvl w:val="1"/>
              <w:numId w:val="140"/>
            </w:numPr>
            <w:ind w:left="1440" w:hanging="360"/>
            <w:jc w:val="both"/>
          </w:pPr>
        </w:pPrChange>
      </w:pPr>
      <w:del w:id="1965" w:author="Autor">
        <w:r w:rsidRPr="008F1823" w:rsidDel="00B07CA0">
          <w:rPr>
            <w:rFonts w:asciiTheme="minorHAnsi" w:hAnsiTheme="minorHAnsi"/>
            <w:color w:val="1F497D" w:themeColor="text2"/>
            <w:rPrChange w:id="1966" w:author="Autor">
              <w:rPr>
                <w:rFonts w:asciiTheme="minorHAnsi" w:hAnsiTheme="minorHAnsi"/>
                <w:sz w:val="20"/>
                <w:szCs w:val="20"/>
              </w:rPr>
            </w:rPrChange>
          </w:rPr>
          <w:delText xml:space="preserve">neboli zistené žiadne ďalšie porušenia pravidiel a postupov verejného obstarávania, ktoré malo alebo mohlo mať vplyv na výsledok zadávania čiastkovej zákazky pri výkone druhej ex-ante kontroly čiastkovej zákazky zadávanej na základe rámcovej dohody. </w:delText>
        </w:r>
        <w:bookmarkStart w:id="1967" w:name="_Toc532217092"/>
        <w:bookmarkEnd w:id="1967"/>
      </w:del>
    </w:p>
    <w:p w:rsidR="00AD751E" w:rsidRPr="008F1823" w:rsidDel="00B07CA0" w:rsidRDefault="00AD751E" w:rsidP="008F1823">
      <w:pPr>
        <w:pStyle w:val="Nadpis3"/>
        <w:numPr>
          <w:ilvl w:val="2"/>
          <w:numId w:val="83"/>
        </w:numPr>
        <w:spacing w:after="240"/>
        <w:ind w:left="1077"/>
        <w:jc w:val="both"/>
        <w:rPr>
          <w:del w:id="1968" w:author="Autor"/>
          <w:rFonts w:asciiTheme="minorHAnsi" w:hAnsiTheme="minorHAnsi"/>
          <w:color w:val="1F497D" w:themeColor="text2"/>
          <w:rPrChange w:id="1969" w:author="Autor">
            <w:rPr>
              <w:del w:id="1970" w:author="Autor"/>
              <w:rFonts w:asciiTheme="minorHAnsi" w:hAnsiTheme="minorHAnsi"/>
              <w:sz w:val="20"/>
              <w:szCs w:val="20"/>
            </w:rPr>
          </w:rPrChange>
        </w:rPr>
        <w:pPrChange w:id="1971" w:author="Autor">
          <w:pPr>
            <w:pStyle w:val="Odsekzoznamu"/>
            <w:numPr>
              <w:ilvl w:val="1"/>
              <w:numId w:val="140"/>
            </w:numPr>
            <w:ind w:left="1440" w:hanging="360"/>
            <w:jc w:val="both"/>
          </w:pPr>
        </w:pPrChange>
      </w:pPr>
      <w:del w:id="1972" w:author="Autor">
        <w:r w:rsidRPr="008F1823" w:rsidDel="00B07CA0">
          <w:rPr>
            <w:rFonts w:asciiTheme="minorHAnsi" w:hAnsiTheme="minorHAnsi"/>
            <w:color w:val="1F497D" w:themeColor="text2"/>
            <w:rPrChange w:id="1973" w:author="Autor">
              <w:rPr>
                <w:rFonts w:asciiTheme="minorHAnsi" w:hAnsiTheme="minorHAnsi"/>
                <w:sz w:val="20"/>
                <w:szCs w:val="20"/>
              </w:rPr>
            </w:rPrChange>
          </w:rPr>
          <w:delText>výška ex-ante finančnej opravy, ktorá môže byť uplatnená na výdavky z čiastkovej zákazky, bude identická s výškou finančnej opravy uplatnenej na výdavky z rámcovej dohody.</w:delText>
        </w:r>
        <w:bookmarkStart w:id="1974" w:name="_Toc532217093"/>
        <w:bookmarkEnd w:id="1974"/>
      </w:del>
    </w:p>
    <w:p w:rsidR="00AD751E" w:rsidRPr="008F1823" w:rsidDel="00B07CA0" w:rsidRDefault="00AD751E" w:rsidP="008F1823">
      <w:pPr>
        <w:pStyle w:val="Nadpis3"/>
        <w:numPr>
          <w:ilvl w:val="2"/>
          <w:numId w:val="83"/>
        </w:numPr>
        <w:spacing w:after="240"/>
        <w:ind w:left="1077"/>
        <w:jc w:val="both"/>
        <w:rPr>
          <w:del w:id="1975" w:author="Autor"/>
          <w:rFonts w:asciiTheme="minorHAnsi" w:hAnsiTheme="minorHAnsi"/>
          <w:color w:val="1F497D" w:themeColor="text2"/>
          <w:rPrChange w:id="1976" w:author="Autor">
            <w:rPr>
              <w:del w:id="1977" w:author="Autor"/>
              <w:rFonts w:asciiTheme="minorHAnsi" w:hAnsiTheme="minorHAnsi"/>
              <w:sz w:val="20"/>
              <w:szCs w:val="20"/>
            </w:rPr>
          </w:rPrChange>
        </w:rPr>
        <w:pPrChange w:id="1978" w:author="Autor">
          <w:pPr>
            <w:pStyle w:val="Odsekzoznamu"/>
            <w:numPr>
              <w:numId w:val="140"/>
            </w:numPr>
            <w:ind w:hanging="360"/>
            <w:jc w:val="both"/>
          </w:pPr>
        </w:pPrChange>
      </w:pPr>
      <w:del w:id="1979" w:author="Autor">
        <w:r w:rsidRPr="008F1823" w:rsidDel="00B07CA0">
          <w:rPr>
            <w:rFonts w:asciiTheme="minorHAnsi" w:hAnsiTheme="minorHAnsi"/>
            <w:color w:val="1F497D" w:themeColor="text2"/>
            <w:rPrChange w:id="1980" w:author="Autor">
              <w:rPr>
                <w:rFonts w:asciiTheme="minorHAnsi" w:hAnsiTheme="minorHAnsi"/>
                <w:sz w:val="20"/>
                <w:szCs w:val="20"/>
              </w:rPr>
            </w:rPrChange>
          </w:rPr>
          <w:delText xml:space="preserve">Ak sa vykonáva druhá ex-ante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ex-ante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ex-post kontroly alebo štandardnej ex-post kontroly, na čiastkové zákazky sa uplatní zodpovedajúca finančná oprava. </w:delText>
        </w:r>
        <w:bookmarkStart w:id="1981" w:name="_Toc532217094"/>
        <w:bookmarkEnd w:id="1981"/>
      </w:del>
    </w:p>
    <w:p w:rsidR="00AD751E" w:rsidRPr="008F1823" w:rsidDel="00B07CA0" w:rsidRDefault="00AD751E" w:rsidP="008F1823">
      <w:pPr>
        <w:pStyle w:val="Nadpis3"/>
        <w:numPr>
          <w:ilvl w:val="2"/>
          <w:numId w:val="83"/>
        </w:numPr>
        <w:spacing w:after="240"/>
        <w:ind w:left="1077"/>
        <w:jc w:val="both"/>
        <w:rPr>
          <w:del w:id="1982" w:author="Autor"/>
          <w:rFonts w:asciiTheme="minorHAnsi" w:hAnsiTheme="minorHAnsi"/>
          <w:color w:val="1F497D" w:themeColor="text2"/>
          <w:rPrChange w:id="1983" w:author="Autor">
            <w:rPr>
              <w:del w:id="1984" w:author="Autor"/>
              <w:rFonts w:asciiTheme="minorHAnsi" w:hAnsiTheme="minorHAnsi"/>
              <w:sz w:val="20"/>
              <w:szCs w:val="20"/>
            </w:rPr>
          </w:rPrChange>
        </w:rPr>
        <w:pPrChange w:id="1985" w:author="Autor">
          <w:pPr>
            <w:pStyle w:val="Odsekzoznamu"/>
            <w:numPr>
              <w:numId w:val="140"/>
            </w:numPr>
            <w:ind w:hanging="360"/>
            <w:jc w:val="both"/>
          </w:pPr>
        </w:pPrChange>
      </w:pPr>
      <w:del w:id="1986" w:author="Autor">
        <w:r w:rsidRPr="008F1823" w:rsidDel="00B07CA0">
          <w:rPr>
            <w:rFonts w:asciiTheme="minorHAnsi" w:hAnsiTheme="minorHAnsi"/>
            <w:color w:val="1F497D" w:themeColor="text2"/>
            <w:rPrChange w:id="1987" w:author="Autor">
              <w:rPr>
                <w:rFonts w:asciiTheme="minorHAnsi" w:hAnsiTheme="minorHAnsi"/>
                <w:sz w:val="20"/>
                <w:szCs w:val="20"/>
              </w:rPr>
            </w:rPrChange>
          </w:rPr>
          <w:delText xml:space="preserve">Možnosť uplatniť ex-ante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delText>
        </w:r>
        <w:bookmarkStart w:id="1988" w:name="_Toc532217095"/>
        <w:bookmarkEnd w:id="1988"/>
      </w:del>
    </w:p>
    <w:p w:rsidR="003456AB" w:rsidRPr="008F1823" w:rsidRDefault="00AD751E" w:rsidP="008F1823">
      <w:pPr>
        <w:pStyle w:val="Nadpis3"/>
        <w:numPr>
          <w:ilvl w:val="2"/>
          <w:numId w:val="83"/>
        </w:numPr>
        <w:spacing w:after="240"/>
        <w:ind w:left="1077"/>
        <w:jc w:val="both"/>
        <w:rPr>
          <w:ins w:id="1989" w:author="Autor"/>
          <w:rFonts w:asciiTheme="minorHAnsi" w:hAnsiTheme="minorHAnsi"/>
          <w:color w:val="1F497D" w:themeColor="text2"/>
          <w:rPrChange w:id="1990" w:author="Autor">
            <w:rPr>
              <w:ins w:id="1991" w:author="Autor"/>
              <w:color w:val="0070C0"/>
            </w:rPr>
          </w:rPrChange>
        </w:rPr>
        <w:pPrChange w:id="1992" w:author="Autor">
          <w:pPr>
            <w:pStyle w:val="SRK4"/>
          </w:pPr>
        </w:pPrChange>
      </w:pPr>
      <w:del w:id="1993" w:author="Autor">
        <w:r w:rsidRPr="008F1823" w:rsidDel="00B07CA0">
          <w:rPr>
            <w:rFonts w:asciiTheme="minorHAnsi" w:hAnsiTheme="minorHAnsi"/>
            <w:color w:val="1F497D" w:themeColor="text2"/>
            <w:rPrChange w:id="1994" w:author="Autor">
              <w:rPr>
                <w:sz w:val="20"/>
                <w:szCs w:val="20"/>
              </w:rPr>
            </w:rPrChange>
          </w:rPr>
          <w:delText>Ak sa vykonáva ex-post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ex-post kontroly, následnej ex-post kontroly a kontroly zákaziek podľa § 117 ZVOZ. z. (ak sa kontrola vykonáva po podpise zmluvy/po zadaní objednávky).</w:delText>
        </w:r>
        <w:r w:rsidR="007B5571" w:rsidRPr="008F1823" w:rsidDel="00B07CA0">
          <w:rPr>
            <w:rFonts w:asciiTheme="minorHAnsi" w:hAnsiTheme="minorHAnsi"/>
            <w:color w:val="1F497D" w:themeColor="text2"/>
            <w:rPrChange w:id="1995" w:author="Autor">
              <w:rPr>
                <w:sz w:val="20"/>
                <w:szCs w:val="20"/>
              </w:rPr>
            </w:rPrChange>
          </w:rPr>
          <w:delText xml:space="preserve"> </w:delText>
        </w:r>
      </w:del>
      <w:bookmarkStart w:id="1996" w:name="_Toc532217096"/>
      <w:ins w:id="1997" w:author="Autor">
        <w:r w:rsidR="003456AB" w:rsidRPr="008F1823">
          <w:rPr>
            <w:rFonts w:asciiTheme="minorHAnsi" w:hAnsiTheme="minorHAnsi"/>
            <w:color w:val="1F497D" w:themeColor="text2"/>
            <w:rPrChange w:id="1998" w:author="Autor">
              <w:rPr/>
            </w:rPrChange>
          </w:rPr>
          <w:t>Kontrola postupov pri obstarávaní zákazky, na ktorú sa ZVO nevzťahuje</w:t>
        </w:r>
        <w:bookmarkEnd w:id="1996"/>
        <w:r w:rsidR="003456AB" w:rsidRPr="008F1823">
          <w:rPr>
            <w:rFonts w:asciiTheme="minorHAnsi" w:hAnsiTheme="minorHAnsi"/>
            <w:color w:val="1F497D" w:themeColor="text2"/>
            <w:rPrChange w:id="1999" w:author="Autor">
              <w:rPr/>
            </w:rPrChange>
          </w:rPr>
          <w:t xml:space="preserve">  </w:t>
        </w:r>
      </w:ins>
    </w:p>
    <w:p w:rsidR="00B07CA0" w:rsidRPr="008B4E59" w:rsidDel="008F1823" w:rsidRDefault="00B07CA0" w:rsidP="008F1823">
      <w:pPr>
        <w:rPr>
          <w:ins w:id="2000" w:author="Autor"/>
          <w:del w:id="2001" w:author="Autor"/>
        </w:rPr>
        <w:pPrChange w:id="2002" w:author="Autor">
          <w:pPr>
            <w:pStyle w:val="SRK4"/>
          </w:pPr>
        </w:pPrChange>
      </w:pPr>
    </w:p>
    <w:p w:rsidR="003456AB" w:rsidRPr="008F1823" w:rsidRDefault="003456AB" w:rsidP="008F1823">
      <w:pPr>
        <w:pStyle w:val="Odsekzoznamu"/>
        <w:numPr>
          <w:ilvl w:val="0"/>
          <w:numId w:val="133"/>
        </w:numPr>
        <w:jc w:val="both"/>
        <w:rPr>
          <w:ins w:id="2003" w:author="Autor"/>
          <w:rFonts w:asciiTheme="minorHAnsi" w:hAnsiTheme="minorHAnsi"/>
          <w:sz w:val="20"/>
          <w:szCs w:val="20"/>
          <w:rPrChange w:id="2004" w:author="Autor">
            <w:rPr>
              <w:ins w:id="2005" w:author="Autor"/>
            </w:rPr>
          </w:rPrChange>
        </w:rPr>
        <w:pPrChange w:id="2006" w:author="Autor">
          <w:pPr>
            <w:numPr>
              <w:numId w:val="195"/>
            </w:numPr>
            <w:spacing w:before="120" w:after="120" w:line="240" w:lineRule="auto"/>
            <w:ind w:left="426" w:hanging="426"/>
            <w:jc w:val="both"/>
          </w:pPr>
        </w:pPrChange>
      </w:pPr>
      <w:ins w:id="2007" w:author="Autor">
        <w:r w:rsidRPr="008F1823">
          <w:rPr>
            <w:rFonts w:asciiTheme="minorHAnsi" w:hAnsiTheme="minorHAnsi"/>
            <w:sz w:val="20"/>
            <w:szCs w:val="20"/>
            <w:rPrChange w:id="2008" w:author="Autor">
              <w:rPr/>
            </w:rPrChange>
          </w:rPr>
          <w:t xml:space="preserve">RO je povinný overiť dodržanie základných princípov ustanovených v Zmluve o fungovaní EÚ aj v rámci zákaziek, na ktoré sa nevzťahuje povinnosť postupovať pri ich obstarávaní v zmysle ZVO. Ide o kontrolu postupov pri obstaraní zákazky, ktoré podliehajú výnimke v zmysle </w:t>
        </w:r>
        <w:del w:id="2009" w:author="Autor">
          <w:r w:rsidRPr="008F1823" w:rsidDel="008F1823">
            <w:rPr>
              <w:rFonts w:asciiTheme="minorHAnsi" w:hAnsiTheme="minorHAnsi"/>
              <w:sz w:val="20"/>
              <w:szCs w:val="20"/>
              <w:rPrChange w:id="2010" w:author="Autor">
                <w:rPr/>
              </w:rPrChange>
            </w:rPr>
            <w:delText xml:space="preserve">                   </w:delText>
          </w:r>
        </w:del>
        <w:r w:rsidRPr="008F1823">
          <w:rPr>
            <w:rFonts w:asciiTheme="minorHAnsi" w:hAnsiTheme="minorHAnsi"/>
            <w:sz w:val="20"/>
            <w:szCs w:val="20"/>
            <w:rPrChange w:id="2011" w:author="Autor">
              <w:rPr/>
            </w:rPrChange>
          </w:rPr>
          <w:t xml:space="preserve">§ 1 ods. 2 až </w:t>
        </w:r>
        <w:del w:id="2012" w:author="Autor">
          <w:r w:rsidRPr="008F1823">
            <w:rPr>
              <w:rFonts w:asciiTheme="minorHAnsi" w:hAnsiTheme="minorHAnsi"/>
              <w:sz w:val="20"/>
              <w:szCs w:val="20"/>
              <w:rPrChange w:id="2013" w:author="Autor">
                <w:rPr/>
              </w:rPrChange>
            </w:rPr>
            <w:delText>12</w:delText>
          </w:r>
        </w:del>
        <w:r w:rsidRPr="008F1823">
          <w:rPr>
            <w:rFonts w:asciiTheme="minorHAnsi" w:hAnsiTheme="minorHAnsi"/>
            <w:sz w:val="20"/>
            <w:szCs w:val="20"/>
            <w:rPrChange w:id="2014" w:author="Autor">
              <w:rPr/>
            </w:rPrChange>
          </w:rPr>
          <w:t xml:space="preserve">13 ZVO, kontrolu postupov pri obstarávaní zákazky vyhlásenej osobou, ktorej verejný obstarávateľ poskytne 50% a menej finančných prostriedkov na dodanie tovaru, uskutočnenie stavebných prác, poskytnutie služieb z NFP, ďalej v ustanovení § 8 ods. </w:t>
        </w:r>
        <w:del w:id="2015" w:author="Autor">
          <w:r w:rsidRPr="008F1823">
            <w:rPr>
              <w:rFonts w:asciiTheme="minorHAnsi" w:hAnsiTheme="minorHAnsi"/>
              <w:sz w:val="20"/>
              <w:szCs w:val="20"/>
              <w:rPrChange w:id="2016" w:author="Autor">
                <w:rPr/>
              </w:rPrChange>
            </w:rPr>
            <w:delText>3</w:delText>
          </w:r>
        </w:del>
        <w:r w:rsidRPr="008F1823">
          <w:rPr>
            <w:rFonts w:asciiTheme="minorHAnsi" w:hAnsiTheme="minorHAnsi"/>
            <w:sz w:val="20"/>
            <w:szCs w:val="20"/>
            <w:rPrChange w:id="2017" w:author="Autor">
              <w:rPr/>
            </w:rPrChange>
          </w:rPr>
          <w:t xml:space="preserve">2 ZVO je upravená výnimka pre určité kategórie osôb, ktoré nie sú verejným obstarávateľom, ani obstarávateľom, a ktoré získali finančné prostriedky </w:t>
        </w:r>
        <w:del w:id="2018" w:author="Autor">
          <w:r w:rsidRPr="008F1823">
            <w:rPr>
              <w:rFonts w:asciiTheme="minorHAnsi" w:hAnsiTheme="minorHAnsi"/>
              <w:sz w:val="20"/>
              <w:szCs w:val="20"/>
              <w:rPrChange w:id="2019" w:author="Autor">
                <w:rPr/>
              </w:rPrChange>
            </w:rPr>
            <w:delText xml:space="preserve">               </w:delText>
          </w:r>
        </w:del>
        <w:r w:rsidRPr="008F1823">
          <w:rPr>
            <w:rFonts w:asciiTheme="minorHAnsi" w:hAnsiTheme="minorHAnsi"/>
            <w:sz w:val="20"/>
            <w:szCs w:val="20"/>
            <w:rPrChange w:id="2020" w:author="Autor">
              <w:rPr/>
            </w:rPrChange>
          </w:rPr>
          <w:t xml:space="preserve">v rámci opatrení spoločnej organizácie poľnohospodárskych trhov alebo finančné prostriedky určené na podporu rozvoja vidieka, poľnohospodárskej prvovýroby, potravinárstva, lesného </w:t>
        </w:r>
        <w:del w:id="2021" w:author="Autor">
          <w:r w:rsidRPr="008F1823">
            <w:rPr>
              <w:rFonts w:asciiTheme="minorHAnsi" w:hAnsiTheme="minorHAnsi"/>
              <w:sz w:val="20"/>
              <w:szCs w:val="20"/>
              <w:rPrChange w:id="2022" w:author="Autor">
                <w:rPr/>
              </w:rPrChange>
            </w:rPr>
            <w:delText xml:space="preserve">                     </w:delText>
          </w:r>
        </w:del>
        <w:r w:rsidRPr="008F1823">
          <w:rPr>
            <w:rFonts w:asciiTheme="minorHAnsi" w:hAnsiTheme="minorHAnsi"/>
            <w:sz w:val="20"/>
            <w:szCs w:val="20"/>
            <w:rPrChange w:id="2023" w:author="Autor">
              <w:rPr/>
            </w:rPrChange>
          </w:rPr>
          <w:t>a rybného hospodárstva podľa osobitných predpisov. Povinnosti a postupy pri realizácii a kontrole takýchto zákaziek upravil CKO v metodickom pokyne č. 12</w:t>
        </w:r>
        <w:r w:rsidR="00DC5EF8" w:rsidRPr="008F1823">
          <w:rPr>
            <w:rFonts w:asciiTheme="minorHAnsi" w:hAnsiTheme="minorHAnsi"/>
            <w:sz w:val="20"/>
            <w:szCs w:val="20"/>
            <w:rPrChange w:id="2024" w:author="Autor">
              <w:rPr>
                <w:rFonts w:asciiTheme="minorHAnsi" w:hAnsiTheme="minorHAnsi"/>
              </w:rPr>
            </w:rPrChange>
          </w:rPr>
          <w:t>.</w:t>
        </w:r>
        <w:r w:rsidRPr="008F1823">
          <w:rPr>
            <w:rFonts w:asciiTheme="minorHAnsi" w:hAnsiTheme="minorHAnsi"/>
            <w:sz w:val="20"/>
            <w:szCs w:val="20"/>
            <w:rPrChange w:id="2025" w:author="Autor">
              <w:rPr/>
            </w:rPrChange>
          </w:rPr>
          <w:t xml:space="preserve"> </w:t>
        </w:r>
      </w:ins>
    </w:p>
    <w:p w:rsidR="007B5571" w:rsidRPr="00B40545" w:rsidRDefault="007B5571">
      <w:pPr>
        <w:pStyle w:val="Odsekzoznamu"/>
        <w:jc w:val="both"/>
        <w:rPr>
          <w:rFonts w:asciiTheme="minorHAnsi" w:hAnsiTheme="minorHAnsi"/>
          <w:strike/>
          <w:sz w:val="20"/>
          <w:szCs w:val="20"/>
          <w:rPrChange w:id="2026" w:author="Autor">
            <w:rPr>
              <w:rFonts w:asciiTheme="minorHAnsi" w:hAnsiTheme="minorHAnsi"/>
              <w:sz w:val="20"/>
              <w:szCs w:val="20"/>
            </w:rPr>
          </w:rPrChange>
        </w:rPr>
        <w:pPrChange w:id="2027" w:author="Autor">
          <w:pPr>
            <w:pStyle w:val="Odsekzoznamu"/>
            <w:numPr>
              <w:numId w:val="140"/>
            </w:numPr>
            <w:ind w:hanging="360"/>
            <w:jc w:val="both"/>
          </w:pPr>
        </w:pPrChange>
      </w:pPr>
    </w:p>
    <w:p w:rsidR="007B5571" w:rsidRPr="00A72D99" w:rsidRDefault="007B5571" w:rsidP="007B5571">
      <w:pPr>
        <w:pStyle w:val="Nadpis3"/>
        <w:numPr>
          <w:ilvl w:val="1"/>
          <w:numId w:val="83"/>
        </w:numPr>
        <w:jc w:val="both"/>
        <w:rPr>
          <w:rFonts w:asciiTheme="minorHAnsi" w:hAnsiTheme="minorHAnsi"/>
          <w:color w:val="1F497D" w:themeColor="text2"/>
        </w:rPr>
      </w:pPr>
      <w:bookmarkStart w:id="2028" w:name="_Toc463593715"/>
      <w:bookmarkStart w:id="2029" w:name="_Toc532217097"/>
      <w:r w:rsidRPr="00A72D99">
        <w:rPr>
          <w:rFonts w:asciiTheme="minorHAnsi" w:hAnsiTheme="minorHAnsi"/>
          <w:color w:val="1F497D" w:themeColor="text2"/>
        </w:rPr>
        <w:t>Rozsah a požiadavky na dokumentáciu predkladanú na RO</w:t>
      </w:r>
      <w:bookmarkEnd w:id="2028"/>
      <w:bookmarkEnd w:id="2029"/>
      <w:r w:rsidRPr="00A72D99">
        <w:rPr>
          <w:rFonts w:asciiTheme="minorHAnsi" w:hAnsiTheme="minorHAnsi"/>
          <w:color w:val="1F497D" w:themeColor="text2"/>
        </w:rPr>
        <w:t xml:space="preserve"> </w:t>
      </w:r>
    </w:p>
    <w:p w:rsidR="007B5571" w:rsidRDefault="007B5571" w:rsidP="008F1823">
      <w:pPr>
        <w:pStyle w:val="Nadpis3"/>
        <w:numPr>
          <w:ilvl w:val="2"/>
          <w:numId w:val="83"/>
        </w:numPr>
        <w:spacing w:after="240"/>
        <w:ind w:left="1077"/>
        <w:jc w:val="both"/>
        <w:rPr>
          <w:rFonts w:asciiTheme="minorHAnsi" w:hAnsiTheme="minorHAnsi"/>
          <w:color w:val="1F497D" w:themeColor="text2"/>
        </w:rPr>
        <w:pPrChange w:id="2030" w:author="Autor">
          <w:pPr>
            <w:pStyle w:val="Nadpis3"/>
            <w:numPr>
              <w:ilvl w:val="2"/>
              <w:numId w:val="83"/>
            </w:numPr>
            <w:ind w:left="1080" w:hanging="720"/>
            <w:jc w:val="both"/>
          </w:pPr>
        </w:pPrChange>
      </w:pPr>
      <w:bookmarkStart w:id="2031" w:name="_Toc463593716"/>
      <w:bookmarkStart w:id="2032" w:name="_Toc532217098"/>
      <w:r w:rsidRPr="00F575F5">
        <w:rPr>
          <w:rFonts w:asciiTheme="minorHAnsi" w:hAnsiTheme="minorHAnsi"/>
          <w:color w:val="1F497D" w:themeColor="text2"/>
        </w:rPr>
        <w:t>Všeobecné požiadavky</w:t>
      </w:r>
      <w:bookmarkEnd w:id="2031"/>
      <w:bookmarkEnd w:id="2032"/>
    </w:p>
    <w:p w:rsidR="007C0CEB" w:rsidRPr="00BC3E09" w:rsidRDefault="007C0CEB" w:rsidP="008F1823">
      <w:pPr>
        <w:pStyle w:val="Odsekzoznamu"/>
        <w:numPr>
          <w:ilvl w:val="0"/>
          <w:numId w:val="205"/>
        </w:numPr>
        <w:jc w:val="both"/>
        <w:rPr>
          <w:rFonts w:asciiTheme="minorHAnsi" w:hAnsiTheme="minorHAnsi"/>
          <w:sz w:val="20"/>
          <w:szCs w:val="20"/>
        </w:rPr>
        <w:pPrChange w:id="2033" w:author="Autor">
          <w:pPr>
            <w:pStyle w:val="Odsekzoznamu"/>
            <w:numPr>
              <w:numId w:val="133"/>
            </w:numPr>
            <w:ind w:hanging="360"/>
            <w:jc w:val="both"/>
          </w:pPr>
        </w:pPrChange>
      </w:pPr>
      <w:r w:rsidRPr="00A42479">
        <w:rPr>
          <w:rFonts w:asciiTheme="minorHAnsi" w:hAnsiTheme="minorHAnsi"/>
          <w:sz w:val="20"/>
          <w:szCs w:val="20"/>
        </w:rPr>
        <w:t xml:space="preserve">Prijímateľ predkladá RO OPTP na vykonanie administratívnej </w:t>
      </w:r>
      <w:r w:rsidR="00325146">
        <w:rPr>
          <w:rFonts w:asciiTheme="minorHAnsi" w:hAnsiTheme="minorHAnsi"/>
          <w:sz w:val="20"/>
          <w:szCs w:val="20"/>
        </w:rPr>
        <w:t xml:space="preserve">finančnej </w:t>
      </w:r>
      <w:r w:rsidRPr="00A42479">
        <w:rPr>
          <w:rFonts w:asciiTheme="minorHAnsi" w:hAnsiTheme="minorHAnsi"/>
          <w:sz w:val="20"/>
          <w:szCs w:val="20"/>
        </w:rPr>
        <w:t xml:space="preserve">kontroly verejného obstarávania    kompletnú  dokumentáciu </w:t>
      </w:r>
      <w:r w:rsidR="007B5571" w:rsidRPr="00A72D99">
        <w:rPr>
          <w:rFonts w:asciiTheme="minorHAnsi" w:hAnsiTheme="minorHAnsi"/>
          <w:sz w:val="20"/>
          <w:szCs w:val="20"/>
        </w:rPr>
        <w:t xml:space="preserve">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r w:rsidR="00614EF0">
        <w:fldChar w:fldCharType="begin"/>
      </w:r>
      <w:r w:rsidR="00614EF0">
        <w:instrText xml:space="preserve"> HYPERLINK </w:instrText>
      </w:r>
      <w:r w:rsidR="00614EF0">
        <w:fldChar w:fldCharType="separate"/>
      </w:r>
      <w:r w:rsidR="00614EF0">
        <w:fldChar w:fldCharType="end"/>
      </w:r>
      <w:r w:rsidR="00614EF0">
        <w:fldChar w:fldCharType="begin"/>
      </w:r>
      <w:r w:rsidR="00614EF0">
        <w:instrText xml:space="preserve"> HYPERLINK "https://www.uvo.gov.sk/vdoc/1372/zoznam-kompletnej-dokumentacie-vo-vztahu-k-zakonu-c-3432015-z-z-46.html" </w:instrText>
      </w:r>
      <w:r w:rsidR="00614EF0">
        <w:fldChar w:fldCharType="separate"/>
      </w:r>
      <w:r w:rsidR="00BC3E09" w:rsidRPr="00BC3E09">
        <w:rPr>
          <w:rStyle w:val="Hypertextovprepojenie"/>
          <w:rFonts w:asciiTheme="minorHAnsi" w:hAnsiTheme="minorHAnsi"/>
          <w:sz w:val="20"/>
          <w:szCs w:val="20"/>
        </w:rPr>
        <w:t>https://www.uvo.gov.sk/vdoc/1372/zoznam-kompletnej-dokumentacie-vo-vztahu-k-zakonu-c-3432015-z-z-46.html</w:t>
      </w:r>
      <w:r w:rsidR="00614EF0">
        <w:rPr>
          <w:rStyle w:val="Hypertextovprepojenie"/>
          <w:rFonts w:asciiTheme="minorHAnsi" w:hAnsiTheme="minorHAnsi"/>
          <w:sz w:val="20"/>
          <w:szCs w:val="20"/>
        </w:rPr>
        <w:fldChar w:fldCharType="end"/>
      </w:r>
      <w:r w:rsidR="00CD786F">
        <w:rPr>
          <w:rStyle w:val="Hypertextovprepojenie"/>
          <w:rFonts w:asciiTheme="minorHAnsi" w:hAnsiTheme="minorHAnsi"/>
          <w:sz w:val="20"/>
          <w:szCs w:val="20"/>
        </w:rPr>
        <w:t>)</w:t>
      </w:r>
      <w:r w:rsidR="00A17230">
        <w:rPr>
          <w:rStyle w:val="Hypertextovprepojenie"/>
          <w:rFonts w:asciiTheme="minorHAnsi" w:hAnsiTheme="minorHAnsi"/>
          <w:sz w:val="20"/>
          <w:szCs w:val="20"/>
        </w:rPr>
        <w:t xml:space="preserve">. Dokumenty, ktoré sú predkladané do ITMS nie je potrebné predkladať duplicitne aj v elektronickej podobe na CD/DVD. Prijímateľ je však povinný v zozname predkladanej dokumentácie vyznačiť, ktoré dokumenty predložil na CD/DVD a ktoré cez ITMS, </w:t>
      </w:r>
    </w:p>
    <w:p w:rsidR="007B5571" w:rsidRPr="00CD786F" w:rsidRDefault="007B5571" w:rsidP="008F1823">
      <w:pPr>
        <w:pStyle w:val="Odsekzoznamu"/>
        <w:numPr>
          <w:ilvl w:val="0"/>
          <w:numId w:val="205"/>
        </w:numPr>
        <w:jc w:val="both"/>
        <w:rPr>
          <w:rFonts w:asciiTheme="minorHAnsi" w:hAnsiTheme="minorHAnsi"/>
          <w:sz w:val="20"/>
          <w:szCs w:val="20"/>
        </w:rPr>
        <w:pPrChange w:id="2034" w:author="Autor">
          <w:pPr>
            <w:pStyle w:val="Odsekzoznamu"/>
            <w:numPr>
              <w:numId w:val="133"/>
            </w:numPr>
            <w:ind w:hanging="360"/>
            <w:jc w:val="both"/>
          </w:pPr>
        </w:pPrChange>
      </w:pPr>
      <w:r w:rsidRPr="00CD786F">
        <w:rPr>
          <w:rFonts w:asciiTheme="minorHAnsi" w:hAnsiTheme="minorHAnsi"/>
          <w:sz w:val="20"/>
          <w:szCs w:val="20"/>
        </w:rPr>
        <w:lastRenderedPageBreak/>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Názov špecifického cieľa</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Prioritná os – číslo, názov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4F3118"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Kód ITMS</w:t>
      </w:r>
    </w:p>
    <w:p w:rsidR="007B5571"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Identifikátor zákazky v</w:t>
      </w:r>
      <w:r w:rsidR="00E01A5C">
        <w:rPr>
          <w:rFonts w:ascii="Calibri" w:hAnsi="Calibri" w:cs="Times New Roman"/>
          <w:sz w:val="20"/>
          <w:szCs w:val="20"/>
        </w:rPr>
        <w:t> </w:t>
      </w:r>
      <w:r>
        <w:rPr>
          <w:rFonts w:ascii="Calibri" w:hAnsi="Calibri" w:cs="Times New Roman"/>
          <w:sz w:val="20"/>
          <w:szCs w:val="20"/>
        </w:rPr>
        <w:t>ITMS</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Druh verejného obstarávateľa podľa ZVO (napr.  §7 ods.1 písm. a)</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Druh zákazky (napr. dodanie tovaru, poskytnutie služby alebo uskutočnenie stavebných prác)</w:t>
      </w:r>
    </w:p>
    <w:p w:rsidR="00C106A2" w:rsidRDefault="00C106A2"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Postup </w:t>
      </w:r>
      <w:r w:rsidR="00516168">
        <w:rPr>
          <w:rFonts w:ascii="Calibri" w:hAnsi="Calibri" w:cs="Times New Roman"/>
          <w:sz w:val="20"/>
          <w:szCs w:val="20"/>
        </w:rPr>
        <w:t xml:space="preserve">vo </w:t>
      </w:r>
      <w:r>
        <w:rPr>
          <w:rFonts w:ascii="Calibri" w:hAnsi="Calibri" w:cs="Times New Roman"/>
          <w:sz w:val="20"/>
          <w:szCs w:val="20"/>
        </w:rPr>
        <w:t>VO</w:t>
      </w:r>
      <w:r w:rsidR="00516168">
        <w:rPr>
          <w:rFonts w:ascii="Calibri" w:hAnsi="Calibri" w:cs="Times New Roman"/>
          <w:sz w:val="20"/>
          <w:szCs w:val="20"/>
        </w:rPr>
        <w:t xml:space="preserve"> pri nadlimitných zákazkách</w:t>
      </w:r>
      <w:r>
        <w:rPr>
          <w:rFonts w:ascii="Calibri" w:hAnsi="Calibri" w:cs="Times New Roman"/>
          <w:sz w:val="20"/>
          <w:szCs w:val="20"/>
        </w:rPr>
        <w:t xml:space="preserve"> (napr. verejná súťaž, užšia súťaž, rokovacie konanie</w:t>
      </w:r>
      <w:r w:rsidR="00516168">
        <w:rPr>
          <w:rFonts w:ascii="Calibri" w:hAnsi="Calibri" w:cs="Times New Roman"/>
          <w:sz w:val="20"/>
          <w:szCs w:val="20"/>
        </w:rPr>
        <w:t xml:space="preserve"> so zverejnením, súťažný dialóg, inovatívne partnerstvo alebo priame rokovacie konanie)</w:t>
      </w:r>
    </w:p>
    <w:p w:rsidR="00516168" w:rsidRDefault="0051616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Zákazka podľa finančného limitu v závislosti od PHZ (napr. nadlimitná, podlimitná, s nízkou hodnotou</w:t>
      </w:r>
    </w:p>
    <w:p w:rsidR="00516168" w:rsidRDefault="0051616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Typ kontroly (napr.  ex ante, ex post a pod.)</w:t>
      </w:r>
    </w:p>
    <w:p w:rsidR="00516168" w:rsidRDefault="0051616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Názov zákazky (uvedie názov vo verejnom obstarávaní) </w:t>
      </w:r>
    </w:p>
    <w:p w:rsidR="00E01A5C" w:rsidRPr="0036560B" w:rsidRDefault="00E01A5C"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Dátum začatia VO (</w:t>
      </w:r>
      <w:r w:rsidR="00BA00BF">
        <w:rPr>
          <w:rFonts w:ascii="Calibri" w:hAnsi="Calibri" w:cs="Times New Roman"/>
          <w:sz w:val="20"/>
          <w:szCs w:val="20"/>
        </w:rPr>
        <w:t>uvedie dátum  odoslania oznámenia o vyhlásení VO publikačnému úradu, na zverejnenie, ÚVO na zverejnenie alebo Výzvy na predkladanie ponúk, Výzvy za účelom určenia PHZ</w:t>
      </w:r>
      <w:r>
        <w:rPr>
          <w:rFonts w:ascii="Calibri" w:hAnsi="Calibri" w:cs="Times New Roman"/>
          <w:sz w:val="20"/>
          <w:szCs w:val="20"/>
        </w:rPr>
        <w:t>)</w:t>
      </w:r>
    </w:p>
    <w:p w:rsid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Číslo oznámenia vo vestníku  VO</w:t>
      </w:r>
      <w:r w:rsidR="00BA00BF" w:rsidRPr="00BA00BF">
        <w:rPr>
          <w:rFonts w:ascii="Calibri" w:hAnsi="Calibri" w:cs="Times New Roman"/>
          <w:sz w:val="20"/>
          <w:szCs w:val="20"/>
        </w:rPr>
        <w:t xml:space="preserve"> </w:t>
      </w:r>
    </w:p>
    <w:p w:rsidR="00BA00BF" w:rsidRDefault="00BA00BF" w:rsidP="00BA00BF">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Číslo oznámenia v európskom vestníku </w:t>
      </w:r>
    </w:p>
    <w:p w:rsid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Názov dodávateľa</w:t>
      </w:r>
      <w:r w:rsidR="00BA00BF">
        <w:rPr>
          <w:rFonts w:ascii="Calibri" w:hAnsi="Calibri" w:cs="Times New Roman"/>
          <w:sz w:val="20"/>
          <w:szCs w:val="20"/>
        </w:rPr>
        <w:t xml:space="preserve"> (úspešného uchádzača vo VO)</w:t>
      </w:r>
    </w:p>
    <w:p w:rsidR="007B5571" w:rsidRPr="00BA00BF" w:rsidRDefault="007B5571" w:rsidP="00BA00BF">
      <w:pPr>
        <w:pStyle w:val="Odsekzoznamu"/>
        <w:numPr>
          <w:ilvl w:val="0"/>
          <w:numId w:val="128"/>
        </w:numPr>
        <w:jc w:val="both"/>
        <w:rPr>
          <w:rFonts w:ascii="Calibri" w:hAnsi="Calibri" w:cs="Times New Roman"/>
          <w:sz w:val="20"/>
          <w:szCs w:val="20"/>
        </w:rPr>
      </w:pPr>
      <w:r w:rsidRPr="00BA00BF">
        <w:rPr>
          <w:rFonts w:ascii="Calibri" w:hAnsi="Calibri" w:cs="Times New Roman"/>
          <w:sz w:val="20"/>
          <w:szCs w:val="20"/>
        </w:rPr>
        <w:t>IČO</w:t>
      </w:r>
      <w:r w:rsidR="00BA00BF">
        <w:rPr>
          <w:rFonts w:ascii="Calibri" w:hAnsi="Calibri" w:cs="Times New Roman"/>
          <w:sz w:val="20"/>
          <w:szCs w:val="20"/>
        </w:rPr>
        <w:t xml:space="preserve"> dodávateľa </w:t>
      </w:r>
    </w:p>
    <w:p w:rsidR="00BA00BF"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Predpokladaná hodnota zákazky bez DPH</w:t>
      </w:r>
    </w:p>
    <w:p w:rsidR="007B5571"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Hodnota zákazky  bez </w:t>
      </w:r>
      <w:r w:rsidR="007B5571" w:rsidRPr="0036560B">
        <w:rPr>
          <w:rFonts w:ascii="Calibri" w:hAnsi="Calibri" w:cs="Times New Roman"/>
          <w:sz w:val="20"/>
          <w:szCs w:val="20"/>
        </w:rPr>
        <w:t xml:space="preserve"> DPH</w:t>
      </w:r>
      <w:r>
        <w:rPr>
          <w:rFonts w:ascii="Calibri" w:hAnsi="Calibri" w:cs="Times New Roman"/>
          <w:sz w:val="20"/>
          <w:szCs w:val="20"/>
        </w:rPr>
        <w:t xml:space="preserve"> (podľa výsledku VO)</w:t>
      </w:r>
    </w:p>
    <w:p w:rsidR="00BA00BF" w:rsidRPr="0036560B"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Hodnota zákazky s DPH (podľa výsledku VO</w:t>
      </w:r>
    </w:p>
    <w:p w:rsidR="00BA00BF"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Dátum podpisu zmluvy s</w:t>
      </w:r>
      <w:r w:rsidR="00BA00BF">
        <w:rPr>
          <w:rFonts w:ascii="Calibri" w:hAnsi="Calibri" w:cs="Times New Roman"/>
          <w:sz w:val="20"/>
          <w:szCs w:val="20"/>
        </w:rPr>
        <w:t> </w:t>
      </w:r>
      <w:r w:rsidRPr="0036560B">
        <w:rPr>
          <w:rFonts w:ascii="Calibri" w:hAnsi="Calibri" w:cs="Times New Roman"/>
          <w:sz w:val="20"/>
          <w:szCs w:val="20"/>
        </w:rPr>
        <w:t>dodávateľom</w:t>
      </w:r>
    </w:p>
    <w:p w:rsidR="007B5571" w:rsidRPr="0036560B"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w:t>
      </w:r>
      <w:r w:rsidR="007B5571" w:rsidRPr="0036560B">
        <w:rPr>
          <w:rFonts w:ascii="Calibri" w:hAnsi="Calibri" w:cs="Times New Roman"/>
          <w:sz w:val="20"/>
          <w:szCs w:val="20"/>
        </w:rPr>
        <w:t xml:space="preserve">átum účinnosti zmluvy </w:t>
      </w:r>
      <w:r>
        <w:rPr>
          <w:rFonts w:ascii="Calibri" w:hAnsi="Calibri" w:cs="Times New Roman"/>
          <w:sz w:val="20"/>
          <w:szCs w:val="20"/>
        </w:rPr>
        <w:t>s dodávateľom</w:t>
      </w:r>
    </w:p>
    <w:p w:rsidR="004F3118" w:rsidRDefault="00BA00BF"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Odkaz (l</w:t>
      </w:r>
      <w:r w:rsidR="007B5571" w:rsidRPr="0036560B">
        <w:rPr>
          <w:rFonts w:ascii="Calibri" w:hAnsi="Calibri" w:cs="Times New Roman"/>
          <w:sz w:val="20"/>
          <w:szCs w:val="20"/>
        </w:rPr>
        <w:t>ink</w:t>
      </w:r>
      <w:r>
        <w:rPr>
          <w:rFonts w:ascii="Calibri" w:hAnsi="Calibri" w:cs="Times New Roman"/>
          <w:sz w:val="20"/>
          <w:szCs w:val="20"/>
        </w:rPr>
        <w:t xml:space="preserve">) </w:t>
      </w:r>
      <w:r w:rsidR="007B5571" w:rsidRPr="0036560B">
        <w:rPr>
          <w:rFonts w:ascii="Calibri" w:hAnsi="Calibri" w:cs="Times New Roman"/>
          <w:sz w:val="20"/>
          <w:szCs w:val="20"/>
        </w:rPr>
        <w:t xml:space="preserve"> na </w:t>
      </w:r>
      <w:r w:rsidR="00D54EDA">
        <w:rPr>
          <w:rFonts w:ascii="Calibri" w:hAnsi="Calibri" w:cs="Times New Roman"/>
          <w:sz w:val="20"/>
          <w:szCs w:val="20"/>
        </w:rPr>
        <w:t xml:space="preserve">zverejnenú zmluvu s dodávateľom v </w:t>
      </w:r>
      <w:r w:rsidR="007B5571" w:rsidRPr="0036560B">
        <w:rPr>
          <w:rFonts w:ascii="Calibri" w:hAnsi="Calibri" w:cs="Times New Roman"/>
          <w:sz w:val="20"/>
          <w:szCs w:val="20"/>
        </w:rPr>
        <w:t>CRZ, prípadne webové sídlo</w:t>
      </w:r>
      <w:r>
        <w:rPr>
          <w:rFonts w:ascii="Calibri" w:hAnsi="Calibri" w:cs="Times New Roman"/>
          <w:sz w:val="20"/>
          <w:szCs w:val="20"/>
        </w:rPr>
        <w:t xml:space="preserve"> Prijímateľa</w:t>
      </w:r>
      <w:r w:rsidR="00193981">
        <w:rPr>
          <w:rFonts w:ascii="Calibri" w:hAnsi="Calibri" w:cs="Times New Roman"/>
          <w:sz w:val="20"/>
          <w:szCs w:val="20"/>
        </w:rPr>
        <w:t xml:space="preserve"> (napr. pri objednávkach)  </w:t>
      </w:r>
    </w:p>
    <w:p w:rsidR="00FC4403"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Dátum účinnosti zmluvy </w:t>
      </w:r>
      <w:r w:rsidR="00D54EDA">
        <w:rPr>
          <w:rFonts w:ascii="Calibri" w:hAnsi="Calibri" w:cs="Times New Roman"/>
          <w:sz w:val="20"/>
          <w:szCs w:val="20"/>
        </w:rPr>
        <w:t xml:space="preserve">o </w:t>
      </w:r>
      <w:r>
        <w:rPr>
          <w:rFonts w:ascii="Calibri" w:hAnsi="Calibri" w:cs="Times New Roman"/>
          <w:sz w:val="20"/>
          <w:szCs w:val="20"/>
        </w:rPr>
        <w:t xml:space="preserve">poskytnutí </w:t>
      </w:r>
      <w:r w:rsidRPr="001A4CEC">
        <w:rPr>
          <w:rFonts w:ascii="Calibri" w:hAnsi="Calibri" w:cs="Times New Roman"/>
          <w:strike/>
          <w:sz w:val="20"/>
          <w:szCs w:val="20"/>
        </w:rPr>
        <w:t>o</w:t>
      </w:r>
      <w:r w:rsidR="004767C4">
        <w:rPr>
          <w:rFonts w:ascii="Calibri" w:hAnsi="Calibri" w:cs="Times New Roman"/>
          <w:strike/>
          <w:sz w:val="20"/>
          <w:szCs w:val="20"/>
        </w:rPr>
        <w:t> </w:t>
      </w:r>
      <w:r>
        <w:rPr>
          <w:rFonts w:ascii="Calibri" w:hAnsi="Calibri" w:cs="Times New Roman"/>
          <w:sz w:val="20"/>
          <w:szCs w:val="20"/>
        </w:rPr>
        <w:t>NFP</w:t>
      </w:r>
      <w:r w:rsidR="004767C4">
        <w:rPr>
          <w:rFonts w:ascii="Calibri" w:hAnsi="Calibri" w:cs="Times New Roman"/>
          <w:sz w:val="20"/>
          <w:szCs w:val="20"/>
        </w:rPr>
        <w:t xml:space="preserve"> vrátane dodatkov (ak relevantné) </w:t>
      </w:r>
      <w:r>
        <w:rPr>
          <w:rFonts w:ascii="Calibri" w:hAnsi="Calibri" w:cs="Times New Roman"/>
          <w:sz w:val="20"/>
          <w:szCs w:val="20"/>
        </w:rPr>
        <w:t>/Právoplatnosť rozhodnutia o schválení žiadosti o</w:t>
      </w:r>
      <w:r w:rsidR="00FC4403">
        <w:rPr>
          <w:rFonts w:ascii="Calibri" w:hAnsi="Calibri" w:cs="Times New Roman"/>
          <w:sz w:val="20"/>
          <w:szCs w:val="20"/>
        </w:rPr>
        <w:t> </w:t>
      </w:r>
      <w:r>
        <w:rPr>
          <w:rFonts w:ascii="Calibri" w:hAnsi="Calibri" w:cs="Times New Roman"/>
          <w:sz w:val="20"/>
          <w:szCs w:val="20"/>
        </w:rPr>
        <w:t>NFP</w:t>
      </w:r>
    </w:p>
    <w:p w:rsidR="007B5571" w:rsidRPr="0036560B" w:rsidRDefault="00FC4403"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Odkaz (link) na internetové zverejnenie Zmluvy o poskytnutí NFP</w:t>
      </w:r>
      <w:r w:rsidR="004F3118">
        <w:rPr>
          <w:rFonts w:ascii="Calibri" w:hAnsi="Calibri" w:cs="Times New Roman"/>
          <w:sz w:val="20"/>
          <w:szCs w:val="20"/>
        </w:rPr>
        <w:t xml:space="preserve"> </w:t>
      </w:r>
      <w:r w:rsidR="007B5571"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9B7F97" w:rsidDel="00F2319A" w:rsidRDefault="007B5571" w:rsidP="007B5571">
      <w:pPr>
        <w:pStyle w:val="Odsekzoznamu"/>
        <w:numPr>
          <w:ilvl w:val="0"/>
          <w:numId w:val="128"/>
        </w:numPr>
        <w:jc w:val="both"/>
        <w:rPr>
          <w:del w:id="2035" w:author="Autor"/>
          <w:rFonts w:ascii="Calibri" w:hAnsi="Calibri" w:cs="Times New Roman"/>
          <w:strike/>
          <w:sz w:val="20"/>
          <w:szCs w:val="20"/>
          <w:rPrChange w:id="2036" w:author="Autor">
            <w:rPr>
              <w:del w:id="2037" w:author="Autor"/>
              <w:rFonts w:ascii="Calibri" w:hAnsi="Calibri" w:cs="Times New Roman"/>
              <w:sz w:val="20"/>
              <w:szCs w:val="20"/>
            </w:rPr>
          </w:rPrChange>
        </w:rPr>
      </w:pPr>
      <w:del w:id="2038" w:author="Autor">
        <w:r w:rsidRPr="009B7F97" w:rsidDel="00F2319A">
          <w:rPr>
            <w:rFonts w:ascii="Calibri" w:hAnsi="Calibri" w:cs="Times New Roman"/>
            <w:strike/>
            <w:sz w:val="20"/>
            <w:szCs w:val="20"/>
            <w:rPrChange w:id="2039" w:author="Autor">
              <w:rPr>
                <w:rFonts w:ascii="Calibri" w:hAnsi="Calibri" w:cs="Times New Roman"/>
                <w:sz w:val="20"/>
                <w:szCs w:val="20"/>
              </w:rPr>
            </w:rPrChange>
          </w:rPr>
          <w:delText>Číslo rozpočtovej podpoložky z prevodníkovej tabuľky</w:delText>
        </w:r>
        <w:r w:rsidR="007C0CEB" w:rsidRPr="009B7F97" w:rsidDel="00F2319A">
          <w:rPr>
            <w:rFonts w:ascii="Calibri" w:hAnsi="Calibri" w:cs="Times New Roman"/>
            <w:strike/>
            <w:sz w:val="20"/>
            <w:szCs w:val="20"/>
            <w:rPrChange w:id="2040" w:author="Autor">
              <w:rPr>
                <w:rFonts w:ascii="Calibri" w:hAnsi="Calibri" w:cs="Times New Roman"/>
                <w:sz w:val="20"/>
                <w:szCs w:val="20"/>
              </w:rPr>
            </w:rPrChange>
          </w:rPr>
          <w:delText>;</w:delText>
        </w:r>
        <w:r w:rsidRPr="009B7F97" w:rsidDel="00F2319A">
          <w:rPr>
            <w:rFonts w:ascii="Calibri" w:hAnsi="Calibri" w:cs="Times New Roman"/>
            <w:strike/>
            <w:sz w:val="20"/>
            <w:szCs w:val="20"/>
            <w:rPrChange w:id="2041" w:author="Autor">
              <w:rPr>
                <w:rFonts w:ascii="Calibri" w:hAnsi="Calibri" w:cs="Times New Roman"/>
                <w:sz w:val="20"/>
                <w:szCs w:val="20"/>
              </w:rPr>
            </w:rPrChange>
          </w:rPr>
          <w:delText xml:space="preserve"> </w:delText>
        </w:r>
      </w:del>
    </w:p>
    <w:p w:rsidR="007B5571" w:rsidRPr="009B7F97" w:rsidDel="00F2319A" w:rsidRDefault="007B5571" w:rsidP="00A72D99">
      <w:pPr>
        <w:pStyle w:val="Odsekzoznamu"/>
        <w:numPr>
          <w:ilvl w:val="0"/>
          <w:numId w:val="108"/>
        </w:numPr>
        <w:jc w:val="both"/>
        <w:rPr>
          <w:del w:id="2042" w:author="Autor"/>
          <w:rFonts w:ascii="Calibri" w:hAnsi="Calibri" w:cs="Times New Roman"/>
          <w:strike/>
          <w:sz w:val="20"/>
          <w:szCs w:val="20"/>
          <w:rPrChange w:id="2043" w:author="Autor">
            <w:rPr>
              <w:del w:id="2044" w:author="Autor"/>
              <w:rFonts w:ascii="Calibri" w:hAnsi="Calibri" w:cs="Times New Roman"/>
              <w:sz w:val="20"/>
              <w:szCs w:val="20"/>
            </w:rPr>
          </w:rPrChange>
        </w:rPr>
      </w:pPr>
      <w:del w:id="2045" w:author="Autor">
        <w:r w:rsidRPr="009B7F97" w:rsidDel="00F2319A">
          <w:rPr>
            <w:rFonts w:ascii="Calibri" w:hAnsi="Calibri" w:cs="Times New Roman"/>
            <w:strike/>
            <w:sz w:val="20"/>
            <w:szCs w:val="20"/>
            <w:rPrChange w:id="2046" w:author="Autor">
              <w:rPr>
                <w:rFonts w:ascii="Calibri" w:hAnsi="Calibri" w:cs="Times New Roman"/>
                <w:sz w:val="20"/>
                <w:szCs w:val="20"/>
              </w:rPr>
            </w:rPrChange>
          </w:rPr>
          <w:delText>prevodníkovú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delText>
        </w:r>
        <w:r w:rsidR="007C0CEB" w:rsidRPr="009B7F97" w:rsidDel="00F2319A">
          <w:rPr>
            <w:rFonts w:ascii="Calibri" w:hAnsi="Calibri" w:cs="Times New Roman"/>
            <w:strike/>
            <w:sz w:val="20"/>
            <w:szCs w:val="20"/>
            <w:rPrChange w:id="2047" w:author="Autor">
              <w:rPr>
                <w:rFonts w:ascii="Calibri" w:hAnsi="Calibri" w:cs="Times New Roman"/>
                <w:sz w:val="20"/>
                <w:szCs w:val="20"/>
              </w:rPr>
            </w:rPrChange>
          </w:rPr>
          <w:delText>;</w:delText>
        </w:r>
        <w:r w:rsidRPr="009B7F97" w:rsidDel="00F2319A">
          <w:rPr>
            <w:rFonts w:ascii="Calibri" w:hAnsi="Calibri" w:cs="Times New Roman"/>
            <w:strike/>
            <w:sz w:val="20"/>
            <w:szCs w:val="20"/>
            <w:rPrChange w:id="2048" w:author="Autor">
              <w:rPr>
                <w:rFonts w:ascii="Calibri" w:hAnsi="Calibri" w:cs="Times New Roman"/>
                <w:sz w:val="20"/>
                <w:szCs w:val="20"/>
              </w:rPr>
            </w:rPrChange>
          </w:rPr>
          <w:delText xml:space="preserve"> </w:delText>
        </w:r>
      </w:del>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FC4403">
        <w:rPr>
          <w:rFonts w:ascii="Calibri" w:hAnsi="Calibri" w:cs="Times New Roman"/>
          <w:sz w:val="20"/>
          <w:szCs w:val="20"/>
        </w:rPr>
        <w:t xml:space="preserve"> dodávateľa</w:t>
      </w:r>
      <w:ins w:id="2049" w:author="Autor">
        <w:r w:rsidR="00F2319A">
          <w:rPr>
            <w:rFonts w:ascii="Calibri" w:hAnsi="Calibri" w:cs="Times New Roman"/>
            <w:sz w:val="20"/>
            <w:szCs w:val="20"/>
          </w:rPr>
          <w:t xml:space="preserve"> (resp. dôkazy k overeniu)</w:t>
        </w:r>
      </w:ins>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lastRenderedPageBreak/>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9B7F97" w:rsidDel="00F2319A" w:rsidRDefault="007B5571" w:rsidP="008F1823">
      <w:pPr>
        <w:pStyle w:val="Odsekzoznamu"/>
        <w:numPr>
          <w:ilvl w:val="0"/>
          <w:numId w:val="205"/>
        </w:numPr>
        <w:jc w:val="both"/>
        <w:rPr>
          <w:del w:id="2050" w:author="Autor"/>
          <w:rFonts w:asciiTheme="minorHAnsi" w:hAnsiTheme="minorHAnsi"/>
          <w:strike/>
          <w:sz w:val="20"/>
          <w:szCs w:val="20"/>
          <w:rPrChange w:id="2051" w:author="Autor">
            <w:rPr>
              <w:del w:id="2052" w:author="Autor"/>
              <w:rFonts w:asciiTheme="minorHAnsi" w:hAnsiTheme="minorHAnsi"/>
              <w:sz w:val="20"/>
              <w:szCs w:val="20"/>
            </w:rPr>
          </w:rPrChange>
        </w:rPr>
        <w:pPrChange w:id="2053" w:author="Autor">
          <w:pPr>
            <w:pStyle w:val="Odsekzoznamu"/>
            <w:numPr>
              <w:numId w:val="133"/>
            </w:numPr>
            <w:ind w:hanging="360"/>
            <w:jc w:val="both"/>
          </w:pPr>
        </w:pPrChange>
      </w:pPr>
      <w:del w:id="2054" w:author="Autor">
        <w:r w:rsidRPr="009B7F97" w:rsidDel="00F2319A">
          <w:rPr>
            <w:rFonts w:asciiTheme="minorHAnsi" w:hAnsiTheme="minorHAnsi"/>
            <w:strike/>
            <w:sz w:val="20"/>
            <w:szCs w:val="20"/>
            <w:rPrChange w:id="2055" w:author="Autor">
              <w:rPr>
                <w:rFonts w:asciiTheme="minorHAnsi" w:hAnsiTheme="minorHAnsi"/>
                <w:sz w:val="20"/>
                <w:szCs w:val="20"/>
              </w:rPr>
            </w:rPrChange>
          </w:rPr>
          <w:delText xml:space="preserve">Vo svojom podaní je prijímateľ povinný uviesť, ktorú dokumentáciu predkladá v písomnej podobe, ktorú v elektronickej podobe (napr. na CD/DVD) a ktorú predkladá cez ITMS2014+. Lehoty uvedené v tejto podkapitole začínajú plynúť od doručenia písomnej dokumentácie. </w:delText>
        </w:r>
      </w:del>
    </w:p>
    <w:p w:rsidR="007B5571" w:rsidRPr="00A72D99" w:rsidRDefault="0003212C" w:rsidP="008F1823">
      <w:pPr>
        <w:pStyle w:val="Odsekzoznamu"/>
        <w:numPr>
          <w:ilvl w:val="0"/>
          <w:numId w:val="205"/>
        </w:numPr>
        <w:jc w:val="both"/>
        <w:rPr>
          <w:rFonts w:asciiTheme="minorHAnsi" w:hAnsiTheme="minorHAnsi"/>
          <w:sz w:val="20"/>
          <w:szCs w:val="20"/>
        </w:rPr>
        <w:pPrChange w:id="2056" w:author="Autor">
          <w:pPr>
            <w:pStyle w:val="Odsekzoznamu"/>
            <w:numPr>
              <w:numId w:val="133"/>
            </w:numPr>
            <w:ind w:hanging="360"/>
            <w:jc w:val="both"/>
          </w:pPr>
        </w:pPrChange>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CD786F" w:rsidRDefault="007B5571" w:rsidP="008F1823">
      <w:pPr>
        <w:pStyle w:val="Odsekzoznamu"/>
        <w:numPr>
          <w:ilvl w:val="0"/>
          <w:numId w:val="205"/>
        </w:numPr>
        <w:jc w:val="both"/>
        <w:rPr>
          <w:rFonts w:asciiTheme="minorHAnsi" w:hAnsiTheme="minorHAnsi"/>
          <w:sz w:val="20"/>
          <w:szCs w:val="20"/>
        </w:rPr>
        <w:pPrChange w:id="2057" w:author="Autor">
          <w:pPr>
            <w:pStyle w:val="Odsekzoznamu"/>
            <w:numPr>
              <w:numId w:val="133"/>
            </w:numPr>
            <w:ind w:hanging="360"/>
            <w:jc w:val="both"/>
          </w:pPr>
        </w:pPrChange>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ex-ante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Vzor takéhoto čestného prehlásenia je uvedený v </w:t>
      </w:r>
      <w:r w:rsidRPr="00CD786F">
        <w:rPr>
          <w:rFonts w:asciiTheme="minorHAnsi" w:hAnsiTheme="minorHAnsi"/>
          <w:sz w:val="20"/>
          <w:szCs w:val="20"/>
        </w:rPr>
        <w:t xml:space="preserve">prílohe </w:t>
      </w:r>
      <w:r w:rsidR="00F37F26" w:rsidRPr="00CD786F">
        <w:rPr>
          <w:rFonts w:asciiTheme="minorHAnsi" w:hAnsiTheme="minorHAnsi"/>
          <w:sz w:val="20"/>
          <w:szCs w:val="20"/>
        </w:rPr>
        <w:t xml:space="preserve">č. 6 </w:t>
      </w:r>
      <w:r w:rsidRPr="00CD786F">
        <w:rPr>
          <w:rFonts w:asciiTheme="minorHAnsi" w:hAnsiTheme="minorHAnsi"/>
          <w:sz w:val="20"/>
          <w:szCs w:val="20"/>
        </w:rPr>
        <w:t xml:space="preserve">tejto príručky </w:t>
      </w:r>
      <w:r w:rsidRPr="003305BD">
        <w:rPr>
          <w:rFonts w:asciiTheme="minorHAnsi" w:hAnsiTheme="minorHAnsi"/>
          <w:sz w:val="20"/>
          <w:szCs w:val="20"/>
        </w:rPr>
        <w:t>a prijímateľ je povinný ho používať pri každom predložení dokumentácie k VO, a to aj v prípadoch doplnenia.</w:t>
      </w:r>
    </w:p>
    <w:p w:rsidR="007B5571" w:rsidRPr="00A72D99" w:rsidRDefault="007B5571" w:rsidP="008F1823">
      <w:pPr>
        <w:pStyle w:val="Odsekzoznamu"/>
        <w:numPr>
          <w:ilvl w:val="0"/>
          <w:numId w:val="205"/>
        </w:numPr>
        <w:jc w:val="both"/>
        <w:rPr>
          <w:rFonts w:asciiTheme="minorHAnsi" w:hAnsiTheme="minorHAnsi"/>
          <w:sz w:val="20"/>
          <w:szCs w:val="20"/>
        </w:rPr>
        <w:pPrChange w:id="2058" w:author="Autor">
          <w:pPr>
            <w:pStyle w:val="Odsekzoznamu"/>
            <w:numPr>
              <w:numId w:val="133"/>
            </w:numPr>
            <w:ind w:hanging="360"/>
            <w:jc w:val="both"/>
          </w:pPr>
        </w:pPrChange>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9B7F97" w:rsidDel="00F2319A" w:rsidRDefault="007B5571" w:rsidP="008F1823">
      <w:pPr>
        <w:pStyle w:val="Odsekzoznamu"/>
        <w:numPr>
          <w:ilvl w:val="0"/>
          <w:numId w:val="205"/>
        </w:numPr>
        <w:jc w:val="both"/>
        <w:rPr>
          <w:del w:id="2059" w:author="Autor"/>
          <w:rFonts w:asciiTheme="minorHAnsi" w:hAnsiTheme="minorHAnsi"/>
          <w:strike/>
          <w:sz w:val="20"/>
          <w:szCs w:val="20"/>
          <w:rPrChange w:id="2060" w:author="Autor">
            <w:rPr>
              <w:del w:id="2061" w:author="Autor"/>
              <w:rFonts w:asciiTheme="minorHAnsi" w:hAnsiTheme="minorHAnsi"/>
              <w:sz w:val="20"/>
              <w:szCs w:val="20"/>
            </w:rPr>
          </w:rPrChange>
        </w:rPr>
        <w:pPrChange w:id="2062" w:author="Autor">
          <w:pPr>
            <w:pStyle w:val="Odsekzoznamu"/>
            <w:numPr>
              <w:numId w:val="133"/>
            </w:numPr>
            <w:ind w:hanging="360"/>
            <w:jc w:val="both"/>
          </w:pPr>
        </w:pPrChange>
      </w:pPr>
      <w:del w:id="2063" w:author="Autor">
        <w:r w:rsidRPr="009B7F97" w:rsidDel="00F2319A">
          <w:rPr>
            <w:rFonts w:asciiTheme="minorHAnsi" w:hAnsiTheme="minorHAnsi"/>
            <w:strike/>
            <w:sz w:val="20"/>
            <w:szCs w:val="20"/>
            <w:rPrChange w:id="2064" w:author="Autor">
              <w:rPr>
                <w:rFonts w:asciiTheme="minorHAnsi" w:hAnsiTheme="minorHAnsi"/>
                <w:sz w:val="20"/>
                <w:szCs w:val="20"/>
              </w:rPr>
            </w:rPrChange>
          </w:rPr>
          <w:delText xml:space="preserve">V prípade, že systém ITMS 2014+ v určitom prechodnom období nebude podporovať predkladanie dokumentácie v zmysle ods. 1, prijímateľ je povinný predkladať takúto dokumentáciu na CD/DVD nosiči. </w:delText>
        </w:r>
      </w:del>
    </w:p>
    <w:p w:rsidR="007B5571" w:rsidRPr="00A72D99" w:rsidRDefault="007B5571" w:rsidP="008F1823">
      <w:pPr>
        <w:pStyle w:val="Odsekzoznamu"/>
        <w:numPr>
          <w:ilvl w:val="0"/>
          <w:numId w:val="205"/>
        </w:numPr>
        <w:jc w:val="both"/>
        <w:rPr>
          <w:rFonts w:asciiTheme="minorHAnsi" w:hAnsiTheme="minorHAnsi"/>
          <w:sz w:val="20"/>
          <w:szCs w:val="20"/>
        </w:rPr>
        <w:pPrChange w:id="2065" w:author="Autor">
          <w:pPr>
            <w:pStyle w:val="Odsekzoznamu"/>
            <w:numPr>
              <w:numId w:val="133"/>
            </w:numPr>
            <w:ind w:hanging="360"/>
            <w:jc w:val="both"/>
          </w:pPr>
        </w:pPrChange>
      </w:pPr>
      <w:r w:rsidRPr="00A72D99">
        <w:rPr>
          <w:rFonts w:asciiTheme="minorHAnsi" w:hAnsiTheme="minorHAnsi"/>
          <w:sz w:val="20"/>
          <w:szCs w:val="20"/>
        </w:rPr>
        <w:t xml:space="preserve">Pokiaľ má prijímateľ informáciu o skutočnosti, že v rámci daného VO bola vykonaná kontrola VO podľa § </w:t>
      </w:r>
      <w:del w:id="2066" w:author="Autor">
        <w:r w:rsidRPr="006672BA" w:rsidDel="00F2319A">
          <w:rPr>
            <w:rFonts w:asciiTheme="minorHAnsi" w:hAnsiTheme="minorHAnsi"/>
            <w:strike/>
            <w:sz w:val="20"/>
            <w:szCs w:val="20"/>
            <w:rPrChange w:id="2067" w:author="Autor">
              <w:rPr>
                <w:rFonts w:asciiTheme="minorHAnsi" w:hAnsiTheme="minorHAnsi"/>
                <w:sz w:val="20"/>
                <w:szCs w:val="20"/>
              </w:rPr>
            </w:rPrChange>
          </w:rPr>
          <w:delText>146</w:delText>
        </w:r>
      </w:del>
      <w:ins w:id="2068" w:author="Autor">
        <w:r w:rsidR="006672BA">
          <w:rPr>
            <w:rFonts w:asciiTheme="minorHAnsi" w:hAnsiTheme="minorHAnsi"/>
            <w:sz w:val="20"/>
            <w:szCs w:val="20"/>
          </w:rPr>
          <w:t>169</w:t>
        </w:r>
      </w:ins>
      <w:r w:rsidRPr="00A72D99">
        <w:rPr>
          <w:rFonts w:asciiTheme="minorHAnsi" w:hAnsiTheme="minorHAnsi"/>
          <w:sz w:val="20"/>
          <w:szCs w:val="20"/>
        </w:rPr>
        <w:t xml:space="preserve">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707314AE" wp14:editId="09ED3806">
            <wp:extent cx="5463540" cy="1165860"/>
            <wp:effectExtent l="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2069" w:name="_Toc463593717"/>
      <w:bookmarkStart w:id="2070" w:name="_Toc532217099"/>
      <w:r w:rsidRPr="00F575F5">
        <w:rPr>
          <w:rFonts w:asciiTheme="minorHAnsi" w:hAnsiTheme="minorHAnsi"/>
          <w:color w:val="1F497D" w:themeColor="text2"/>
        </w:rPr>
        <w:lastRenderedPageBreak/>
        <w:t>Komunikácia prijímateľa a RO</w:t>
      </w:r>
      <w:bookmarkEnd w:id="2069"/>
      <w:bookmarkEnd w:id="2070"/>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2071" w:name="_Toc463593718"/>
      <w:bookmarkStart w:id="2072" w:name="_Toc532217100"/>
      <w:r w:rsidRPr="00F575F5">
        <w:rPr>
          <w:rFonts w:asciiTheme="minorHAnsi" w:hAnsiTheme="minorHAnsi"/>
          <w:color w:val="1F497D" w:themeColor="text2"/>
        </w:rPr>
        <w:t>Lehoty kontroly  RO</w:t>
      </w:r>
      <w:bookmarkEnd w:id="2071"/>
      <w:bookmarkEnd w:id="2072"/>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Lehoty na výkon kontroly VO alebo kontroly obstarávania </w:t>
      </w:r>
      <w:r w:rsidR="007E37CD">
        <w:rPr>
          <w:rFonts w:asciiTheme="minorHAnsi" w:hAnsiTheme="minorHAnsi"/>
          <w:sz w:val="20"/>
          <w:szCs w:val="20"/>
        </w:rPr>
        <w:t xml:space="preserve">sa </w:t>
      </w:r>
      <w:r w:rsidRPr="00A72D99">
        <w:rPr>
          <w:rFonts w:asciiTheme="minorHAnsi" w:hAnsiTheme="minorHAnsi"/>
          <w:sz w:val="20"/>
          <w:szCs w:val="20"/>
        </w:rPr>
        <w:t xml:space="preserve">začínajú pre RO </w:t>
      </w:r>
      <w:r w:rsidRPr="001A4CEC">
        <w:rPr>
          <w:rFonts w:asciiTheme="minorHAnsi" w:hAnsiTheme="minorHAnsi"/>
          <w:strike/>
          <w:sz w:val="20"/>
          <w:szCs w:val="20"/>
        </w:rPr>
        <w:t xml:space="preserve">plynúť </w:t>
      </w:r>
      <w:r w:rsidR="007E37CD">
        <w:rPr>
          <w:rFonts w:asciiTheme="minorHAnsi" w:hAnsiTheme="minorHAnsi"/>
          <w:sz w:val="20"/>
          <w:szCs w:val="20"/>
        </w:rPr>
        <w:t xml:space="preserve">počítať </w:t>
      </w:r>
      <w:r w:rsidRPr="00A72D99">
        <w:rPr>
          <w:rFonts w:asciiTheme="minorHAnsi" w:hAnsiTheme="minorHAnsi"/>
          <w:sz w:val="20"/>
          <w:szCs w:val="20"/>
        </w:rPr>
        <w:t>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w:t>
      </w:r>
      <w:r w:rsidR="007E37CD">
        <w:rPr>
          <w:rFonts w:asciiTheme="minorHAnsi" w:hAnsiTheme="minorHAnsi"/>
          <w:sz w:val="20"/>
          <w:szCs w:val="20"/>
        </w:rPr>
        <w:t xml:space="preserve">sa </w:t>
      </w:r>
      <w:r w:rsidRPr="00A72D99">
        <w:rPr>
          <w:rFonts w:asciiTheme="minorHAnsi" w:hAnsiTheme="minorHAnsi"/>
          <w:sz w:val="20"/>
          <w:szCs w:val="20"/>
        </w:rPr>
        <w:t xml:space="preserve">začína </w:t>
      </w:r>
      <w:r w:rsidRPr="001A4CEC">
        <w:rPr>
          <w:rFonts w:asciiTheme="minorHAnsi" w:hAnsiTheme="minorHAnsi"/>
          <w:strike/>
          <w:sz w:val="20"/>
          <w:szCs w:val="20"/>
        </w:rPr>
        <w:t xml:space="preserve">plynúť </w:t>
      </w:r>
      <w:r w:rsidR="007E37CD">
        <w:rPr>
          <w:rFonts w:asciiTheme="minorHAnsi" w:hAnsiTheme="minorHAnsi"/>
          <w:sz w:val="20"/>
          <w:szCs w:val="20"/>
        </w:rPr>
        <w:t xml:space="preserve">počítať </w:t>
      </w:r>
      <w:r w:rsidRPr="00A72D99">
        <w:rPr>
          <w:rFonts w:asciiTheme="minorHAnsi" w:hAnsiTheme="minorHAnsi"/>
          <w:sz w:val="20"/>
          <w:szCs w:val="20"/>
        </w:rPr>
        <w:t>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Change w:id="2073" w:author="Autor">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PrChange>
      </w:tblPr>
      <w:tblGrid>
        <w:gridCol w:w="2443"/>
        <w:gridCol w:w="2693"/>
        <w:gridCol w:w="3510"/>
        <w:tblGridChange w:id="2074">
          <w:tblGrid>
            <w:gridCol w:w="2443"/>
            <w:gridCol w:w="2693"/>
            <w:gridCol w:w="3510"/>
          </w:tblGrid>
        </w:tblGridChange>
      </w:tblGrid>
      <w:tr w:rsidR="007B5571" w:rsidRPr="00785C19" w:rsidTr="004436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Change w:id="2075" w:author="Autor">
              <w:tcPr>
                <w:tcW w:w="2443" w:type="dxa"/>
                <w:tcBorders>
                  <w:top w:val="none" w:sz="0" w:space="0" w:color="auto"/>
                  <w:left w:val="none" w:sz="0" w:space="0" w:color="auto"/>
                  <w:bottom w:val="none" w:sz="0" w:space="0" w:color="auto"/>
                  <w:right w:val="none" w:sz="0" w:space="0" w:color="auto"/>
                </w:tcBorders>
                <w:shd w:val="clear" w:color="auto" w:fill="F79646" w:themeFill="accent6"/>
              </w:tcPr>
            </w:tcPrChange>
          </w:tcPr>
          <w:p w:rsidR="007B5571" w:rsidRPr="00A72D99" w:rsidRDefault="007B5571" w:rsidP="007B5571">
            <w:pPr>
              <w:pStyle w:val="Odsekzoznamu"/>
              <w:ind w:left="317" w:right="-75"/>
              <w:jc w:val="both"/>
              <w:cnfStyle w:val="101000000000" w:firstRow="1" w:lastRow="0" w:firstColumn="1"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Change w:id="2076" w:author="Autor">
              <w:tcPr>
                <w:tcW w:w="2693" w:type="dxa"/>
                <w:tcBorders>
                  <w:top w:val="none" w:sz="0" w:space="0" w:color="auto"/>
                  <w:left w:val="none" w:sz="0" w:space="0" w:color="auto"/>
                  <w:bottom w:val="none" w:sz="0" w:space="0" w:color="auto"/>
                  <w:right w:val="none" w:sz="0" w:space="0" w:color="auto"/>
                </w:tcBorders>
                <w:shd w:val="clear" w:color="auto" w:fill="F79646" w:themeFill="accent6"/>
              </w:tcPr>
            </w:tcPrChange>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Change w:id="2077" w:author="Autor">
              <w:tcPr>
                <w:tcW w:w="3510" w:type="dxa"/>
                <w:tcBorders>
                  <w:top w:val="none" w:sz="0" w:space="0" w:color="auto"/>
                  <w:left w:val="none" w:sz="0" w:space="0" w:color="auto"/>
                  <w:bottom w:val="none" w:sz="0" w:space="0" w:color="auto"/>
                  <w:right w:val="none" w:sz="0" w:space="0" w:color="auto"/>
                </w:tcBorders>
                <w:shd w:val="clear" w:color="auto" w:fill="F79646" w:themeFill="accent6"/>
              </w:tcPr>
            </w:tcPrChange>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4436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Change w:id="2078" w:author="Autor">
              <w:tcPr>
                <w:tcW w:w="2443" w:type="dxa"/>
                <w:tcBorders>
                  <w:left w:val="none" w:sz="0" w:space="0" w:color="auto"/>
                  <w:right w:val="none" w:sz="0" w:space="0" w:color="auto"/>
                </w:tcBorders>
                <w:shd w:val="clear" w:color="auto" w:fill="FBD4B4" w:themeFill="accent6" w:themeFillTint="66"/>
              </w:tcPr>
            </w:tcPrChange>
          </w:tcPr>
          <w:p w:rsidR="007B5571" w:rsidRPr="00A72D99" w:rsidRDefault="007B5571" w:rsidP="007B5571">
            <w:pPr>
              <w:pStyle w:val="Odsekzoznamu"/>
              <w:ind w:left="176" w:hanging="176"/>
              <w:jc w:val="both"/>
              <w:cnfStyle w:val="001000100000" w:firstRow="0" w:lastRow="0" w:firstColumn="1" w:lastColumn="0" w:oddVBand="0" w:evenVBand="0" w:oddHBand="1" w:evenHBand="0" w:firstRowFirstColumn="0" w:firstRowLastColumn="0" w:lastRowFirstColumn="0" w:lastRowLastColumn="0"/>
              <w:rPr>
                <w:rFonts w:asciiTheme="minorHAnsi" w:hAnsiTheme="minorHAnsi"/>
                <w:b w:val="0"/>
                <w:sz w:val="20"/>
                <w:szCs w:val="20"/>
              </w:rPr>
            </w:pPr>
            <w:r w:rsidRPr="00A72D99">
              <w:rPr>
                <w:rFonts w:asciiTheme="minorHAnsi" w:hAnsiTheme="minorHAnsi"/>
                <w:sz w:val="20"/>
                <w:szCs w:val="20"/>
              </w:rPr>
              <w:t>Prvá ex-ante kontrola</w:t>
            </w:r>
          </w:p>
        </w:tc>
        <w:tc>
          <w:tcPr>
            <w:tcW w:w="2693" w:type="dxa"/>
            <w:tcBorders>
              <w:left w:val="none" w:sz="0" w:space="0" w:color="auto"/>
              <w:right w:val="none" w:sz="0" w:space="0" w:color="auto"/>
            </w:tcBorders>
            <w:shd w:val="clear" w:color="auto" w:fill="FBD4B4" w:themeFill="accent6" w:themeFillTint="66"/>
            <w:tcPrChange w:id="2079" w:author="Autor">
              <w:tcPr>
                <w:tcW w:w="2693" w:type="dxa"/>
                <w:tcBorders>
                  <w:left w:val="none" w:sz="0" w:space="0" w:color="auto"/>
                  <w:right w:val="none" w:sz="0" w:space="0" w:color="auto"/>
                </w:tcBorders>
                <w:shd w:val="clear" w:color="auto" w:fill="FBD4B4" w:themeFill="accent6" w:themeFillTint="66"/>
              </w:tcPr>
            </w:tcPrChange>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Change w:id="2080" w:author="Autor">
              <w:tcPr>
                <w:tcW w:w="3510" w:type="dxa"/>
                <w:tcBorders>
                  <w:left w:val="none" w:sz="0" w:space="0" w:color="auto"/>
                  <w:right w:val="none" w:sz="0" w:space="0" w:color="auto"/>
                </w:tcBorders>
                <w:shd w:val="clear" w:color="auto" w:fill="FBD4B4" w:themeFill="accent6" w:themeFillTint="66"/>
              </w:tcPr>
            </w:tcPrChange>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t>
            </w:r>
          </w:p>
        </w:tc>
      </w:tr>
      <w:tr w:rsidR="007B5571" w:rsidRPr="00785C19" w:rsidTr="004436EB">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Change w:id="2081" w:author="Autor">
              <w:tcPr>
                <w:tcW w:w="2443" w:type="dxa"/>
                <w:shd w:val="clear" w:color="auto" w:fill="FBD4B4" w:themeFill="accent6" w:themeFillTint="66"/>
              </w:tcPr>
            </w:tcPrChange>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Druhá ex-ante kontrola</w:t>
            </w:r>
            <w:r w:rsidR="00C661FD">
              <w:rPr>
                <w:rFonts w:asciiTheme="minorHAnsi" w:hAnsiTheme="minorHAnsi"/>
                <w:sz w:val="20"/>
                <w:szCs w:val="20"/>
              </w:rPr>
              <w:t xml:space="preserve"> (pred podpisom zmluvy s úspešným uchádzačom)</w:t>
            </w:r>
          </w:p>
        </w:tc>
        <w:tc>
          <w:tcPr>
            <w:tcW w:w="2693" w:type="dxa"/>
            <w:shd w:val="clear" w:color="auto" w:fill="FBD4B4" w:themeFill="accent6" w:themeFillTint="66"/>
            <w:tcPrChange w:id="2082" w:author="Autor">
              <w:tcPr>
                <w:tcW w:w="2693" w:type="dxa"/>
                <w:shd w:val="clear" w:color="auto" w:fill="FBD4B4" w:themeFill="accent6" w:themeFillTint="66"/>
              </w:tcPr>
            </w:tcPrChange>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shd w:val="clear" w:color="auto" w:fill="FBD4B4" w:themeFill="accent6" w:themeFillTint="66"/>
            <w:tcPrChange w:id="2083" w:author="Autor">
              <w:tcPr>
                <w:tcW w:w="3510" w:type="dxa"/>
                <w:shd w:val="clear" w:color="auto" w:fill="FBD4B4" w:themeFill="accent6" w:themeFillTint="66"/>
              </w:tcPr>
            </w:tcPrChange>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a to aj v prípade, že je nadlimitná zákazka realizovaná podlimitným postupom</w:t>
            </w:r>
          </w:p>
        </w:tc>
      </w:tr>
      <w:tr w:rsidR="007B5571" w:rsidRPr="00785C19" w:rsidTr="004436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Change w:id="2084" w:author="Autor">
              <w:tcPr>
                <w:tcW w:w="2443" w:type="dxa"/>
              </w:tcPr>
            </w:tcPrChange>
          </w:tcPr>
          <w:p w:rsidR="007B5571" w:rsidRPr="00A72D99" w:rsidRDefault="007B5571" w:rsidP="003305BD">
            <w:pPr>
              <w:pStyle w:val="Odsekzoznamu"/>
              <w:ind w:left="0"/>
              <w:jc w:val="both"/>
              <w:cnfStyle w:val="001000100000" w:firstRow="0" w:lastRow="0" w:firstColumn="1" w:lastColumn="0" w:oddVBand="0" w:evenVBand="0" w:oddHBand="1" w:evenHBand="0" w:firstRowFirstColumn="0" w:firstRowLastColumn="0" w:lastRowFirstColumn="0" w:lastRowLastColumn="0"/>
              <w:rPr>
                <w:rFonts w:asciiTheme="minorHAnsi" w:hAnsiTheme="minorHAnsi"/>
                <w:b w:val="0"/>
                <w:sz w:val="20"/>
                <w:szCs w:val="20"/>
              </w:rPr>
            </w:pPr>
            <w:r w:rsidRPr="00A72D99">
              <w:rPr>
                <w:rFonts w:asciiTheme="minorHAnsi" w:hAnsiTheme="minorHAnsi"/>
                <w:sz w:val="20"/>
                <w:szCs w:val="20"/>
              </w:rPr>
              <w:t>Štandardná ex-post kontrola</w:t>
            </w:r>
          </w:p>
        </w:tc>
        <w:tc>
          <w:tcPr>
            <w:tcW w:w="2693" w:type="dxa"/>
            <w:tcBorders>
              <w:left w:val="none" w:sz="0" w:space="0" w:color="auto"/>
              <w:right w:val="none" w:sz="0" w:space="0" w:color="auto"/>
            </w:tcBorders>
            <w:tcPrChange w:id="2085" w:author="Autor">
              <w:tcPr>
                <w:tcW w:w="2693" w:type="dxa"/>
              </w:tcPr>
            </w:tcPrChange>
          </w:tcPr>
          <w:p w:rsidR="007B5571"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2086" w:author="Autor"/>
                <w:rFonts w:asciiTheme="minorHAnsi" w:hAnsiTheme="minorHAnsi"/>
                <w:sz w:val="20"/>
                <w:szCs w:val="20"/>
              </w:rPr>
            </w:pPr>
            <w:r w:rsidRPr="00A72D99">
              <w:rPr>
                <w:rFonts w:asciiTheme="minorHAnsi" w:hAnsiTheme="minorHAnsi"/>
                <w:sz w:val="20"/>
                <w:szCs w:val="20"/>
              </w:rPr>
              <w:t>20</w:t>
            </w:r>
          </w:p>
          <w:p w:rsidR="00F2319A"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ins w:id="2087" w:author="Autor"/>
                <w:rFonts w:asciiTheme="minorHAnsi" w:hAnsiTheme="minorHAnsi"/>
                <w:sz w:val="20"/>
                <w:szCs w:val="20"/>
              </w:rPr>
            </w:pPr>
            <w:ins w:id="2088" w:author="Autor">
              <w:r>
                <w:rPr>
                  <w:rFonts w:asciiTheme="minorHAnsi" w:hAnsiTheme="minorHAnsi"/>
                  <w:sz w:val="20"/>
                  <w:szCs w:val="20"/>
                </w:rPr>
                <w:t>zákazky do 15</w:t>
              </w:r>
              <w:r w:rsidR="001A744E">
                <w:rPr>
                  <w:rFonts w:asciiTheme="minorHAnsi" w:hAnsiTheme="minorHAnsi"/>
                  <w:sz w:val="20"/>
                  <w:szCs w:val="20"/>
                </w:rPr>
                <w:t> </w:t>
              </w:r>
              <w:r>
                <w:rPr>
                  <w:rFonts w:asciiTheme="minorHAnsi" w:hAnsiTheme="minorHAnsi"/>
                  <w:sz w:val="20"/>
                  <w:szCs w:val="20"/>
                </w:rPr>
                <w:t>000</w:t>
              </w:r>
              <w:r w:rsidR="001A744E">
                <w:rPr>
                  <w:rFonts w:asciiTheme="minorHAnsi" w:hAnsiTheme="minorHAnsi"/>
                  <w:sz w:val="20"/>
                  <w:szCs w:val="20"/>
                </w:rPr>
                <w:t xml:space="preserve">  </w:t>
              </w:r>
              <w:r w:rsidR="00BF4208">
                <w:rPr>
                  <w:rFonts w:asciiTheme="minorHAnsi" w:hAnsiTheme="minorHAnsi"/>
                  <w:sz w:val="20"/>
                  <w:szCs w:val="20"/>
                </w:rPr>
                <w:t>EUR</w:t>
              </w:r>
              <w:r>
                <w:rPr>
                  <w:rFonts w:asciiTheme="minorHAnsi" w:hAnsiTheme="minorHAnsi"/>
                  <w:sz w:val="20"/>
                  <w:szCs w:val="20"/>
                </w:rPr>
                <w:t xml:space="preserve"> = </w:t>
              </w:r>
              <w:r w:rsidRPr="001A744E">
                <w:rPr>
                  <w:rFonts w:asciiTheme="minorHAnsi" w:hAnsiTheme="minorHAnsi"/>
                  <w:b/>
                  <w:sz w:val="20"/>
                  <w:szCs w:val="20"/>
                  <w:rPrChange w:id="2089" w:author="Autor">
                    <w:rPr>
                      <w:rFonts w:asciiTheme="minorHAnsi" w:hAnsiTheme="minorHAnsi"/>
                      <w:sz w:val="20"/>
                      <w:szCs w:val="20"/>
                    </w:rPr>
                  </w:rPrChange>
                </w:rPr>
                <w:t>15</w:t>
              </w:r>
              <w:r>
                <w:rPr>
                  <w:rFonts w:asciiTheme="minorHAnsi" w:hAnsiTheme="minorHAnsi"/>
                  <w:sz w:val="20"/>
                  <w:szCs w:val="20"/>
                </w:rPr>
                <w:t xml:space="preserve"> </w:t>
              </w:r>
            </w:ins>
          </w:p>
          <w:p w:rsidR="00F2319A" w:rsidRDefault="00F2319A" w:rsidP="00F2319A">
            <w:pPr>
              <w:pStyle w:val="Odsekzoznamu"/>
              <w:ind w:left="0"/>
              <w:jc w:val="both"/>
              <w:cnfStyle w:val="000000100000" w:firstRow="0" w:lastRow="0" w:firstColumn="0" w:lastColumn="0" w:oddVBand="0" w:evenVBand="0" w:oddHBand="1" w:evenHBand="0" w:firstRowFirstColumn="0" w:firstRowLastColumn="0" w:lastRowFirstColumn="0" w:lastRowLastColumn="0"/>
              <w:rPr>
                <w:ins w:id="2090" w:author="Autor"/>
                <w:rFonts w:asciiTheme="minorHAnsi" w:hAnsiTheme="minorHAnsi"/>
                <w:sz w:val="20"/>
                <w:szCs w:val="20"/>
              </w:rPr>
            </w:pPr>
            <w:ins w:id="2091" w:author="Autor">
              <w:r>
                <w:rPr>
                  <w:rFonts w:asciiTheme="minorHAnsi" w:hAnsiTheme="minorHAnsi"/>
                  <w:sz w:val="20"/>
                  <w:szCs w:val="20"/>
                </w:rPr>
                <w:t>zákazky nad 15</w:t>
              </w:r>
              <w:del w:id="2092" w:author="Autor">
                <w:r w:rsidDel="00BF4208">
                  <w:rPr>
                    <w:rFonts w:asciiTheme="minorHAnsi" w:hAnsiTheme="minorHAnsi"/>
                    <w:sz w:val="20"/>
                    <w:szCs w:val="20"/>
                  </w:rPr>
                  <w:delText> </w:delText>
                </w:r>
              </w:del>
              <w:r w:rsidR="00BF4208">
                <w:rPr>
                  <w:rFonts w:asciiTheme="minorHAnsi" w:hAnsiTheme="minorHAnsi"/>
                  <w:sz w:val="20"/>
                  <w:szCs w:val="20"/>
                </w:rPr>
                <w:t> </w:t>
              </w:r>
              <w:r>
                <w:rPr>
                  <w:rFonts w:asciiTheme="minorHAnsi" w:hAnsiTheme="minorHAnsi"/>
                  <w:sz w:val="20"/>
                  <w:szCs w:val="20"/>
                </w:rPr>
                <w:t>000</w:t>
              </w:r>
              <w:r w:rsidR="00BF4208">
                <w:rPr>
                  <w:rFonts w:asciiTheme="minorHAnsi" w:hAnsiTheme="minorHAnsi"/>
                  <w:sz w:val="20"/>
                  <w:szCs w:val="20"/>
                </w:rPr>
                <w:t xml:space="preserve"> EUR</w:t>
              </w:r>
              <w:r>
                <w:rPr>
                  <w:rFonts w:asciiTheme="minorHAnsi" w:hAnsiTheme="minorHAnsi"/>
                  <w:sz w:val="20"/>
                  <w:szCs w:val="20"/>
                </w:rPr>
                <w:t xml:space="preserve"> = </w:t>
              </w:r>
              <w:r w:rsidRPr="001A744E">
                <w:rPr>
                  <w:rFonts w:asciiTheme="minorHAnsi" w:hAnsiTheme="minorHAnsi"/>
                  <w:b/>
                  <w:sz w:val="20"/>
                  <w:szCs w:val="20"/>
                  <w:rPrChange w:id="2093" w:author="Autor">
                    <w:rPr>
                      <w:rFonts w:asciiTheme="minorHAnsi" w:hAnsiTheme="minorHAnsi"/>
                      <w:sz w:val="20"/>
                      <w:szCs w:val="20"/>
                    </w:rPr>
                  </w:rPrChange>
                </w:rPr>
                <w:t xml:space="preserve">20 </w:t>
              </w:r>
            </w:ins>
          </w:p>
          <w:p w:rsidR="00F2319A" w:rsidRPr="00A72D99"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3510" w:type="dxa"/>
            <w:tcBorders>
              <w:left w:val="none" w:sz="0" w:space="0" w:color="auto"/>
              <w:right w:val="none" w:sz="0" w:space="0" w:color="auto"/>
            </w:tcBorders>
            <w:tcPrChange w:id="2094" w:author="Autor">
              <w:tcPr>
                <w:tcW w:w="3510" w:type="dxa"/>
              </w:tcPr>
            </w:tcPrChange>
          </w:tcPr>
          <w:p w:rsidR="007B5571" w:rsidRPr="00A72D99" w:rsidRDefault="007B5571" w:rsidP="004436EB">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aj na zákazky s nízkou hodnotou, „klasické“ podlimitné zákazky a podlimitné zákazky zadávané </w:t>
            </w:r>
            <w:del w:id="2095" w:author="Autor">
              <w:r w:rsidRPr="001A4CEC" w:rsidDel="004436EB">
                <w:rPr>
                  <w:rFonts w:asciiTheme="minorHAnsi" w:hAnsiTheme="minorHAnsi"/>
                  <w:strike/>
                  <w:sz w:val="20"/>
                  <w:szCs w:val="20"/>
                </w:rPr>
                <w:delText>cez</w:delText>
              </w:r>
              <w:r w:rsidRPr="00A72D99" w:rsidDel="004436EB">
                <w:rPr>
                  <w:rFonts w:asciiTheme="minorHAnsi" w:hAnsiTheme="minorHAnsi"/>
                  <w:sz w:val="20"/>
                  <w:szCs w:val="20"/>
                </w:rPr>
                <w:delText xml:space="preserve"> </w:delText>
              </w:r>
            </w:del>
            <w:r w:rsidR="007E37CD">
              <w:rPr>
                <w:rFonts w:asciiTheme="minorHAnsi" w:hAnsiTheme="minorHAnsi"/>
                <w:sz w:val="20"/>
                <w:szCs w:val="20"/>
              </w:rPr>
              <w:t xml:space="preserve">s využitím </w:t>
            </w:r>
            <w:r w:rsidRPr="00A72D99">
              <w:rPr>
                <w:rFonts w:asciiTheme="minorHAnsi" w:hAnsiTheme="minorHAnsi"/>
                <w:sz w:val="20"/>
                <w:szCs w:val="20"/>
              </w:rPr>
              <w:t>elektr. trhovisk</w:t>
            </w:r>
            <w:r w:rsidR="007E37CD">
              <w:rPr>
                <w:rFonts w:asciiTheme="minorHAnsi" w:hAnsiTheme="minorHAnsi"/>
                <w:sz w:val="20"/>
                <w:szCs w:val="20"/>
              </w:rPr>
              <w:t>a</w:t>
            </w:r>
            <w:r w:rsidRPr="00A72D99">
              <w:rPr>
                <w:rFonts w:asciiTheme="minorHAnsi" w:hAnsiTheme="minorHAnsi"/>
                <w:sz w:val="20"/>
                <w:szCs w:val="20"/>
              </w:rPr>
              <w:t>.</w:t>
            </w:r>
          </w:p>
        </w:tc>
      </w:tr>
      <w:tr w:rsidR="007B5571" w:rsidRPr="00785C19" w:rsidTr="004436EB">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Change w:id="2096" w:author="Autor">
              <w:tcPr>
                <w:tcW w:w="2443" w:type="dxa"/>
                <w:shd w:val="clear" w:color="auto" w:fill="FBD4B4" w:themeFill="accent6" w:themeFillTint="66"/>
              </w:tcPr>
            </w:tcPrChange>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Následná ex-post kontrola</w:t>
            </w:r>
          </w:p>
        </w:tc>
        <w:tc>
          <w:tcPr>
            <w:tcW w:w="2693" w:type="dxa"/>
            <w:shd w:val="clear" w:color="auto" w:fill="FBD4B4" w:themeFill="accent6" w:themeFillTint="66"/>
            <w:tcPrChange w:id="2097" w:author="Autor">
              <w:tcPr>
                <w:tcW w:w="2693" w:type="dxa"/>
                <w:shd w:val="clear" w:color="auto" w:fill="FBD4B4" w:themeFill="accent6" w:themeFillTint="66"/>
              </w:tcPr>
            </w:tcPrChange>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shd w:val="clear" w:color="auto" w:fill="FBD4B4" w:themeFill="accent6" w:themeFillTint="66"/>
            <w:tcPrChange w:id="2098" w:author="Autor">
              <w:tcPr>
                <w:tcW w:w="3510" w:type="dxa"/>
                <w:shd w:val="clear" w:color="auto" w:fill="FBD4B4" w:themeFill="accent6" w:themeFillTint="66"/>
              </w:tcPr>
            </w:tcPrChange>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na </w:t>
            </w:r>
            <w:r w:rsidR="00C661FD" w:rsidRPr="003305BD">
              <w:rPr>
                <w:rFonts w:asciiTheme="minorHAnsi" w:hAnsiTheme="minorHAnsi"/>
                <w:sz w:val="20"/>
                <w:szCs w:val="20"/>
              </w:rPr>
              <w:t>všetky zákazky, u ktorých bola vykonaná druhá ex – ante kontrola</w:t>
            </w:r>
            <w:r w:rsidR="00C661FD">
              <w:rPr>
                <w:rFonts w:cs="Times New Roman"/>
                <w:b/>
                <w:color w:val="auto"/>
                <w:szCs w:val="24"/>
                <w:shd w:val="clear" w:color="auto" w:fill="E5DFEC" w:themeFill="accent4" w:themeFillTint="33"/>
              </w:rPr>
              <w:t xml:space="preserve"> </w:t>
            </w:r>
            <w:r w:rsidR="00C661FD" w:rsidRPr="00FD1A35">
              <w:rPr>
                <w:rFonts w:cs="Times New Roman"/>
                <w:b/>
                <w:color w:val="auto"/>
                <w:szCs w:val="24"/>
                <w:shd w:val="clear" w:color="auto" w:fill="E5DFEC" w:themeFill="accent4" w:themeFillTint="33"/>
              </w:rPr>
              <w:t xml:space="preserve"> </w:t>
            </w:r>
          </w:p>
        </w:tc>
      </w:tr>
      <w:tr w:rsidR="007B5571" w:rsidRPr="00785C19" w:rsidTr="004436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Change w:id="2099" w:author="Autor">
              <w:tcPr>
                <w:tcW w:w="2443" w:type="dxa"/>
              </w:tcPr>
            </w:tcPrChange>
          </w:tcPr>
          <w:p w:rsidR="007B5571" w:rsidRPr="00A72D99" w:rsidRDefault="007B5571" w:rsidP="003305BD">
            <w:pPr>
              <w:pStyle w:val="Odsekzoznamu"/>
              <w:ind w:left="0"/>
              <w:jc w:val="both"/>
              <w:cnfStyle w:val="001000100000" w:firstRow="0" w:lastRow="0" w:firstColumn="1" w:lastColumn="0" w:oddVBand="0" w:evenVBand="0" w:oddHBand="1" w:evenHBand="0" w:firstRowFirstColumn="0" w:firstRowLastColumn="0" w:lastRowFirstColumn="0" w:lastRowLastColumn="0"/>
              <w:rPr>
                <w:rFonts w:asciiTheme="minorHAnsi" w:hAnsiTheme="minorHAnsi"/>
                <w:b w:val="0"/>
                <w:sz w:val="20"/>
                <w:szCs w:val="20"/>
              </w:rPr>
            </w:pPr>
            <w:r w:rsidRPr="00A72D99">
              <w:rPr>
                <w:rFonts w:asciiTheme="minorHAnsi" w:hAnsiTheme="minorHAnsi"/>
                <w:sz w:val="20"/>
                <w:szCs w:val="20"/>
              </w:rPr>
              <w:t xml:space="preserve">Kontrola zákaziek </w:t>
            </w:r>
            <w:r w:rsidRPr="00A72D99">
              <w:rPr>
                <w:rFonts w:asciiTheme="minorHAnsi" w:hAnsiTheme="minorHAnsi"/>
                <w:sz w:val="20"/>
                <w:szCs w:val="20"/>
              </w:rPr>
              <w:lastRenderedPageBreak/>
              <w:t>nespadajúcich pod ZVO</w:t>
            </w:r>
          </w:p>
        </w:tc>
        <w:tc>
          <w:tcPr>
            <w:tcW w:w="2693" w:type="dxa"/>
            <w:tcBorders>
              <w:left w:val="none" w:sz="0" w:space="0" w:color="auto"/>
              <w:right w:val="none" w:sz="0" w:space="0" w:color="auto"/>
            </w:tcBorders>
            <w:tcPrChange w:id="2100" w:author="Autor">
              <w:tcPr>
                <w:tcW w:w="2693" w:type="dxa"/>
              </w:tcPr>
            </w:tcPrChange>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lastRenderedPageBreak/>
              <w:t>20</w:t>
            </w:r>
          </w:p>
        </w:tc>
        <w:tc>
          <w:tcPr>
            <w:tcW w:w="3510" w:type="dxa"/>
            <w:tcBorders>
              <w:left w:val="none" w:sz="0" w:space="0" w:color="auto"/>
              <w:right w:val="none" w:sz="0" w:space="0" w:color="auto"/>
            </w:tcBorders>
            <w:tcPrChange w:id="2101" w:author="Autor">
              <w:tcPr>
                <w:tcW w:w="3510" w:type="dxa"/>
              </w:tcPr>
            </w:tcPrChange>
          </w:tcPr>
          <w:p w:rsidR="007B5571" w:rsidRPr="00A72D99" w:rsidRDefault="007B5571" w:rsidP="006B4EE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štandardná ex-post</w:t>
            </w:r>
            <w:r w:rsidR="006B4EEC">
              <w:rPr>
                <w:rFonts w:asciiTheme="minorHAnsi" w:hAnsiTheme="minorHAnsi"/>
                <w:sz w:val="20"/>
                <w:szCs w:val="20"/>
              </w:rPr>
              <w:t xml:space="preserve"> kontrola</w:t>
            </w:r>
          </w:p>
        </w:tc>
      </w:tr>
      <w:tr w:rsidR="007B5571" w:rsidRPr="00785C19" w:rsidTr="004436EB">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Change w:id="2102" w:author="Autor">
              <w:tcPr>
                <w:tcW w:w="2443" w:type="dxa"/>
                <w:shd w:val="clear" w:color="auto" w:fill="FBD4B4" w:themeFill="accent6" w:themeFillTint="66"/>
              </w:tcPr>
            </w:tcPrChange>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lastRenderedPageBreak/>
              <w:t xml:space="preserve">Kontrola dodatkov </w:t>
            </w:r>
          </w:p>
        </w:tc>
        <w:tc>
          <w:tcPr>
            <w:tcW w:w="2693" w:type="dxa"/>
            <w:shd w:val="clear" w:color="auto" w:fill="FBD4B4" w:themeFill="accent6" w:themeFillTint="66"/>
            <w:tcPrChange w:id="2103" w:author="Autor">
              <w:tcPr>
                <w:tcW w:w="2693" w:type="dxa"/>
                <w:shd w:val="clear" w:color="auto" w:fill="FBD4B4" w:themeFill="accent6" w:themeFillTint="66"/>
              </w:tcPr>
            </w:tcPrChange>
          </w:tcPr>
          <w:p w:rsidR="007B5571" w:rsidRPr="004436EB"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del w:id="2104" w:author="Autor">
              <w:r w:rsidRPr="004436EB" w:rsidDel="00F2319A">
                <w:rPr>
                  <w:rFonts w:asciiTheme="minorHAnsi" w:hAnsiTheme="minorHAnsi"/>
                  <w:sz w:val="20"/>
                  <w:szCs w:val="20"/>
                </w:rPr>
                <w:delText>15</w:delText>
              </w:r>
            </w:del>
            <w:ins w:id="2105" w:author="Autor">
              <w:r w:rsidR="00F2319A" w:rsidRPr="004436EB">
                <w:rPr>
                  <w:rFonts w:asciiTheme="minorHAnsi" w:hAnsiTheme="minorHAnsi"/>
                  <w:sz w:val="20"/>
                  <w:szCs w:val="20"/>
                </w:rPr>
                <w:t>10</w:t>
              </w:r>
            </w:ins>
          </w:p>
        </w:tc>
        <w:tc>
          <w:tcPr>
            <w:tcW w:w="3510" w:type="dxa"/>
            <w:shd w:val="clear" w:color="auto" w:fill="FBD4B4" w:themeFill="accent6" w:themeFillTint="66"/>
            <w:tcPrChange w:id="2106" w:author="Autor">
              <w:tcPr>
                <w:tcW w:w="3510" w:type="dxa"/>
                <w:shd w:val="clear" w:color="auto" w:fill="FBD4B4" w:themeFill="accent6" w:themeFillTint="66"/>
              </w:tcPr>
            </w:tcPrChange>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2107" w:name="_Toc463593719"/>
      <w:bookmarkStart w:id="2108" w:name="_Toc532217101"/>
      <w:r w:rsidRPr="00F575F5">
        <w:rPr>
          <w:rFonts w:asciiTheme="minorHAnsi" w:hAnsiTheme="minorHAnsi"/>
          <w:color w:val="1F497D" w:themeColor="text2"/>
        </w:rPr>
        <w:t>Výstupy kontroly RO</w:t>
      </w:r>
      <w:bookmarkEnd w:id="2107"/>
      <w:bookmarkEnd w:id="2108"/>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vysporiadal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ex-ante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2109" w:name="_Toc463593720"/>
      <w:bookmarkStart w:id="2110" w:name="_Toc532217102"/>
      <w:r w:rsidRPr="00F575F5">
        <w:rPr>
          <w:rFonts w:asciiTheme="minorHAnsi" w:hAnsiTheme="minorHAnsi"/>
          <w:color w:val="1F497D" w:themeColor="text2"/>
        </w:rPr>
        <w:t>Dôsledky porušenia pravidiel zadávania zákaziek</w:t>
      </w:r>
      <w:bookmarkEnd w:id="2109"/>
      <w:bookmarkEnd w:id="2110"/>
    </w:p>
    <w:p w:rsidR="007B5571" w:rsidRPr="00F575F5" w:rsidRDefault="007B5571" w:rsidP="007B5571">
      <w:pPr>
        <w:pStyle w:val="Nadpis3"/>
        <w:numPr>
          <w:ilvl w:val="2"/>
          <w:numId w:val="83"/>
        </w:numPr>
        <w:jc w:val="both"/>
        <w:rPr>
          <w:rFonts w:asciiTheme="minorHAnsi" w:hAnsiTheme="minorHAnsi"/>
          <w:color w:val="1F497D" w:themeColor="text2"/>
        </w:rPr>
      </w:pPr>
      <w:bookmarkStart w:id="2111" w:name="_Toc463593721"/>
      <w:bookmarkStart w:id="2112" w:name="_Toc532217103"/>
      <w:r w:rsidRPr="00F575F5">
        <w:rPr>
          <w:rFonts w:asciiTheme="minorHAnsi" w:hAnsiTheme="minorHAnsi"/>
          <w:color w:val="1F497D" w:themeColor="text2"/>
        </w:rPr>
        <w:t>Všeobecné postupy RO pri identifikovaní porušenia pravidiel</w:t>
      </w:r>
      <w:bookmarkEnd w:id="2111"/>
      <w:bookmarkEnd w:id="2112"/>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ex-ante,</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Ex-ante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Ex-ante finančnú opravu môže RO aplikovať za predpokladu, že výdavky vychádzajúce z dotknutého verejného obstarávania neboli v čase zistenia nedostatku pripustené do financovania, t.j. nedošlo k ich úhrade v rámci ŽoP zo strany platobnej jednotky. Momentom „úhrady oprávnených výdavkov v ŽoP“, 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predfinancovania – moment úhrady žiadosti o poskytnutie predfinancovania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V prípade, že v rámci výdavkov vychádzajúcich z dotknutého verejného obstarávania už došlo v zmysle predošlej definície k úhrade oprávnených výdavkov v ŽoP, RO aplikuje ex-post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Pre prehľadnosť aplikácie ex-ante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Druh kontroly</w:t>
            </w:r>
          </w:p>
        </w:tc>
        <w:tc>
          <w:tcPr>
            <w:tcW w:w="1675" w:type="dxa"/>
            <w:tcBorders>
              <w:top w:val="none" w:sz="0" w:space="0" w:color="auto"/>
              <w:left w:val="none" w:sz="0" w:space="0" w:color="auto"/>
              <w:bottom w:val="none" w:sz="0" w:space="0" w:color="auto"/>
              <w:right w:val="none" w:sz="0" w:space="0" w:color="auto"/>
            </w:tcBorders>
          </w:tcPr>
          <w:p w:rsidR="007B5571" w:rsidRPr="003305BD" w:rsidRDefault="007B5571" w:rsidP="007B5571">
            <w:pPr>
              <w:pStyle w:val="Zkladntext"/>
              <w:cnfStyle w:val="100000000000" w:firstRow="1"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Možnosť ex-ante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Prvá ex-ante</w:t>
            </w:r>
          </w:p>
        </w:tc>
        <w:tc>
          <w:tcPr>
            <w:tcW w:w="1675"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Druhá ex-ante</w:t>
            </w:r>
          </w:p>
        </w:tc>
        <w:tc>
          <w:tcPr>
            <w:tcW w:w="1675" w:type="dxa"/>
          </w:tcPr>
          <w:p w:rsidR="007B5571" w:rsidRPr="003305BD"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Štandardná ex-post</w:t>
            </w:r>
          </w:p>
        </w:tc>
        <w:tc>
          <w:tcPr>
            <w:tcW w:w="1675"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Následná ex-post</w:t>
            </w:r>
          </w:p>
        </w:tc>
        <w:tc>
          <w:tcPr>
            <w:tcW w:w="1675" w:type="dxa"/>
          </w:tcPr>
          <w:p w:rsidR="007B5571" w:rsidRPr="003305BD"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ex-ante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prijímateľ vyhlási VO pred riadnym ukončením prvej ex-ante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prijímateľ vyhlási VO po tom, ako mu RO písomne zamietol žiadosť o vykonanie prvej ex-ante kontroly (pozn. jedná sa o prípady, kedy je prijímateľ povinný požiadať o vykonanie ex-ante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realizuje proces VO bez riadneho ukončenia iných ex-ante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prijímateľ vyhlási verejné obstarávanie v znení, ktoré je v rozpore  s požiadavkami RO vyplývajúcimi z výsledkov prvej ex-ante kontroly, resp. ktoré je v rozpore so znením dokumentácie schválenej v rámci prvej ex-ante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2113" w:name="_Toc463593722"/>
      <w:bookmarkStart w:id="2114" w:name="_Toc532217104"/>
      <w:r w:rsidRPr="00F575F5">
        <w:rPr>
          <w:rFonts w:asciiTheme="minorHAnsi" w:hAnsiTheme="minorHAnsi"/>
          <w:color w:val="1F497D" w:themeColor="text2"/>
        </w:rPr>
        <w:t>Ex-ante korekcia</w:t>
      </w:r>
      <w:bookmarkEnd w:id="2113"/>
      <w:bookmarkEnd w:id="2114"/>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Pri určovaní ex-ante korekcie postupuje RO v súlade s kapitolou 3.3.7. Systému riadenia EŠIF a pravidlami uvedenými v MP CKO č. 5.</w:t>
      </w:r>
    </w:p>
    <w:p w:rsidR="007B5571" w:rsidRPr="00F575F5" w:rsidRDefault="007B5571" w:rsidP="007B5571">
      <w:pPr>
        <w:pStyle w:val="Nadpis3"/>
        <w:numPr>
          <w:ilvl w:val="2"/>
          <w:numId w:val="83"/>
        </w:numPr>
        <w:jc w:val="both"/>
        <w:rPr>
          <w:rFonts w:asciiTheme="minorHAnsi" w:hAnsiTheme="minorHAnsi"/>
          <w:color w:val="1F497D" w:themeColor="text2"/>
        </w:rPr>
      </w:pPr>
      <w:bookmarkStart w:id="2115" w:name="_Toc498434344"/>
      <w:bookmarkStart w:id="2116" w:name="_Toc498434345"/>
      <w:bookmarkStart w:id="2117" w:name="_Toc498434346"/>
      <w:bookmarkStart w:id="2118" w:name="_Toc463593723"/>
      <w:bookmarkStart w:id="2119" w:name="_Toc532217105"/>
      <w:bookmarkEnd w:id="2115"/>
      <w:bookmarkEnd w:id="2116"/>
      <w:bookmarkEnd w:id="2117"/>
      <w:r w:rsidRPr="00F575F5">
        <w:rPr>
          <w:rFonts w:asciiTheme="minorHAnsi" w:hAnsiTheme="minorHAnsi"/>
          <w:color w:val="1F497D" w:themeColor="text2"/>
        </w:rPr>
        <w:t>Ex-post korekcia</w:t>
      </w:r>
      <w:bookmarkEnd w:id="2118"/>
      <w:bookmarkEnd w:id="2119"/>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Pri určovaní ex-post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p>
    <w:p w:rsidR="0059354C" w:rsidRDefault="0059354C">
      <w:pPr>
        <w:rPr>
          <w:rFonts w:asciiTheme="minorHAnsi" w:eastAsiaTheme="majorEastAsia" w:hAnsiTheme="minorHAnsi" w:cstheme="majorBidi"/>
          <w:b/>
          <w:bCs/>
          <w:color w:val="1F497D" w:themeColor="text2"/>
          <w:sz w:val="28"/>
          <w:szCs w:val="28"/>
        </w:rPr>
      </w:pPr>
      <w:bookmarkStart w:id="2120" w:name="_Toc463593724"/>
      <w:r>
        <w:rPr>
          <w:rFonts w:asciiTheme="minorHAnsi" w:hAnsiTheme="minorHAnsi"/>
          <w:color w:val="1F497D" w:themeColor="text2"/>
        </w:rPr>
        <w:br w:type="page"/>
      </w:r>
    </w:p>
    <w:p w:rsidR="007B5571" w:rsidRPr="00F575F5" w:rsidRDefault="007B5571" w:rsidP="007B5571">
      <w:pPr>
        <w:pStyle w:val="Nadpis1"/>
        <w:numPr>
          <w:ilvl w:val="0"/>
          <w:numId w:val="83"/>
        </w:numPr>
        <w:jc w:val="both"/>
        <w:rPr>
          <w:rFonts w:asciiTheme="minorHAnsi" w:hAnsiTheme="minorHAnsi"/>
          <w:color w:val="1F497D" w:themeColor="text2"/>
        </w:rPr>
      </w:pPr>
      <w:bookmarkStart w:id="2121" w:name="_Toc532217106"/>
      <w:r w:rsidRPr="00F575F5">
        <w:rPr>
          <w:rFonts w:asciiTheme="minorHAnsi" w:hAnsiTheme="minorHAnsi"/>
          <w:color w:val="1F497D" w:themeColor="text2"/>
        </w:rPr>
        <w:t>Konflikt záujmov</w:t>
      </w:r>
      <w:bookmarkEnd w:id="2120"/>
      <w:bookmarkEnd w:id="2121"/>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Upozorňujeme prijímateľa, že v prípade, ak RO identifikuje vo VO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RO požaduje, aby súčasťou dokumentácie každého VO predkladaného na RO bolo čestné vyhlásenie prijímateľa o vylúčení konfliktu záujmov z daného procesu VO. Záväzný vzor tohto prehlásenia je uvedený v </w:t>
      </w:r>
      <w:r w:rsidRPr="00356885">
        <w:rPr>
          <w:rFonts w:asciiTheme="minorHAnsi" w:hAnsiTheme="minorHAnsi"/>
          <w:sz w:val="20"/>
          <w:szCs w:val="20"/>
        </w:rPr>
        <w:t xml:space="preserve"> </w:t>
      </w:r>
      <w:r w:rsidR="00854BB5" w:rsidRPr="00356885">
        <w:rPr>
          <w:rFonts w:asciiTheme="minorHAnsi" w:hAnsiTheme="minorHAnsi"/>
          <w:sz w:val="20"/>
          <w:szCs w:val="20"/>
        </w:rPr>
        <w:fldChar w:fldCharType="begin"/>
      </w:r>
      <w:r w:rsidR="00854BB5" w:rsidRPr="00356885">
        <w:rPr>
          <w:rFonts w:asciiTheme="minorHAnsi" w:hAnsiTheme="minorHAnsi"/>
          <w:sz w:val="20"/>
          <w:szCs w:val="20"/>
        </w:rPr>
        <w:instrText xml:space="preserve"> REF _Ref418020975  \* MERGEFORMAT </w:instrText>
      </w:r>
      <w:r w:rsidR="00854BB5" w:rsidRPr="00356885">
        <w:rPr>
          <w:rFonts w:asciiTheme="minorHAnsi" w:hAnsiTheme="minorHAnsi"/>
          <w:sz w:val="20"/>
          <w:szCs w:val="20"/>
        </w:rPr>
        <w:fldChar w:fldCharType="separate"/>
      </w:r>
      <w:r w:rsidR="00C46173" w:rsidRPr="00C46173">
        <w:rPr>
          <w:rFonts w:asciiTheme="minorHAnsi" w:hAnsiTheme="minorHAnsi"/>
          <w:color w:val="1F497D" w:themeColor="text2"/>
          <w:sz w:val="20"/>
          <w:szCs w:val="20"/>
        </w:rPr>
        <w:t>Príloha č. 7 Čestné vyhlásenie prijímateľa o vylúčení konfliktu záujmov v procese VO</w:t>
      </w:r>
      <w:r w:rsidR="00854BB5" w:rsidRPr="00356885">
        <w:rPr>
          <w:rFonts w:asciiTheme="minorHAnsi" w:hAnsiTheme="minorHAnsi"/>
          <w:sz w:val="20"/>
          <w:szCs w:val="20"/>
        </w:rPr>
        <w:fldChar w:fldCharType="end"/>
      </w:r>
      <w:r w:rsidRPr="00356885">
        <w:rPr>
          <w:rFonts w:asciiTheme="minorHAnsi" w:hAnsiTheme="minorHAnsi"/>
          <w:sz w:val="20"/>
          <w:szCs w:val="20"/>
        </w:rPr>
        <w:t xml:space="preserve"> tejto príručky.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3305BD" w:rsidRDefault="007B5571" w:rsidP="007B5571">
            <w:pPr>
              <w:pStyle w:val="Odsekzoznamu"/>
              <w:ind w:left="0"/>
              <w:jc w:val="both"/>
              <w:rPr>
                <w:rFonts w:asciiTheme="minorHAnsi" w:hAnsiTheme="minorHAnsi"/>
                <w:sz w:val="20"/>
                <w:szCs w:val="20"/>
              </w:rPr>
            </w:pPr>
            <w:r w:rsidRPr="003305BD">
              <w:rPr>
                <w:rFonts w:asciiTheme="minorHAnsi" w:hAnsiTheme="minorHAnsi"/>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zamestnancom obstarávateľa alebo pre neho pracuje na základe živnostenského oprávnenia.</w:t>
            </w:r>
          </w:p>
          <w:p w:rsidR="007B5571" w:rsidRPr="003305BD" w:rsidRDefault="007B5571" w:rsidP="007B5571">
            <w:pPr>
              <w:jc w:val="both"/>
              <w:rPr>
                <w:rFonts w:asciiTheme="minorHAnsi" w:hAnsiTheme="minorHAnsi"/>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blízky priateľ alebo známy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keepNext/>
              <w:keepLines/>
              <w:jc w:val="both"/>
              <w:rPr>
                <w:rFonts w:asciiTheme="minorHAnsi" w:hAnsiTheme="minorHAnsi"/>
                <w:b w:val="0"/>
                <w:sz w:val="20"/>
                <w:szCs w:val="20"/>
              </w:rPr>
            </w:pPr>
            <w:r w:rsidRPr="003305BD">
              <w:rPr>
                <w:rFonts w:asciiTheme="minorHAnsi" w:hAnsiTheme="minorHAnsi"/>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3305BD" w:rsidRDefault="007B5571" w:rsidP="007B5571">
            <w:pPr>
              <w:jc w:val="both"/>
              <w:rPr>
                <w:rFonts w:asciiTheme="minorHAnsi" w:hAnsiTheme="minorHAnsi"/>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2122" w:name="_Toc532217107"/>
      <w:r w:rsidR="00B62CC3" w:rsidRPr="00F575F5">
        <w:rPr>
          <w:rFonts w:asciiTheme="minorHAnsi" w:hAnsiTheme="minorHAnsi"/>
          <w:color w:val="1F497D" w:themeColor="text2"/>
        </w:rPr>
        <w:t>Prílohy príručky</w:t>
      </w:r>
      <w:bookmarkEnd w:id="2122"/>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5 Tabuľka zasielaná v rámci zákaziek  nad  </w:t>
      </w:r>
      <w:r w:rsidR="00A45749">
        <w:rPr>
          <w:rFonts w:asciiTheme="minorHAnsi" w:hAnsiTheme="minorHAnsi"/>
          <w:color w:val="1F497D" w:themeColor="text2"/>
          <w:lang w:val="sk-SK"/>
        </w:rPr>
        <w:t>1</w:t>
      </w:r>
      <w:r w:rsidRPr="00F575F5">
        <w:rPr>
          <w:rFonts w:asciiTheme="minorHAnsi" w:hAnsiTheme="minorHAnsi"/>
          <w:color w:val="1F497D" w:themeColor="text2"/>
          <w:lang w:val="sk-SK"/>
        </w:rPr>
        <w:t>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2123" w:name="_Ref418020975"/>
      <w:bookmarkStart w:id="2124" w:name="_Ref418020987"/>
      <w:bookmarkStart w:id="2125" w:name="_Ref418021052"/>
      <w:bookmarkStart w:id="2126" w:name="_Ref418021057"/>
      <w:bookmarkStart w:id="2127" w:name="_Ref418021061"/>
      <w:bookmarkStart w:id="2128"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2123"/>
      <w:bookmarkEnd w:id="2124"/>
      <w:bookmarkEnd w:id="2125"/>
      <w:bookmarkEnd w:id="2126"/>
      <w:bookmarkEnd w:id="2127"/>
      <w:bookmarkEnd w:id="2128"/>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1A4CEC" w:rsidRDefault="0015746A" w:rsidP="00495B98">
      <w:pPr>
        <w:pStyle w:val="Zkladntext"/>
        <w:rPr>
          <w:rFonts w:asciiTheme="minorHAnsi" w:eastAsiaTheme="majorEastAsia" w:hAnsiTheme="minorHAnsi"/>
          <w:strike/>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w:t>
      </w:r>
      <w:r w:rsidRPr="00F37F26">
        <w:rPr>
          <w:rFonts w:asciiTheme="minorHAnsi" w:hAnsiTheme="minorHAnsi"/>
          <w:color w:val="1F497D" w:themeColor="text2"/>
        </w:rPr>
        <w:t>s prílohami</w:t>
      </w:r>
      <w:r>
        <w:rPr>
          <w:rFonts w:asciiTheme="minorHAnsi" w:hAnsiTheme="minorHAnsi"/>
          <w:color w:val="1F497D" w:themeColor="text2"/>
        </w:rPr>
        <w:t xml:space="preserve"> </w:t>
      </w:r>
      <w:r w:rsidR="00F37F26" w:rsidRPr="00F96EFF">
        <w:rPr>
          <w:rFonts w:asciiTheme="minorHAnsi" w:hAnsiTheme="minorHAnsi"/>
          <w:color w:val="1F497D" w:themeColor="text2"/>
        </w:rPr>
        <w:t>–</w:t>
      </w:r>
      <w:r w:rsidR="00797365" w:rsidRPr="001A4CEC">
        <w:rPr>
          <w:rFonts w:asciiTheme="minorHAnsi" w:hAnsiTheme="minorHAnsi"/>
          <w:color w:val="1F497D" w:themeColor="text2"/>
        </w:rPr>
        <w:t xml:space="preserve"> </w:t>
      </w:r>
      <w:r w:rsidRPr="00A45749">
        <w:rPr>
          <w:rFonts w:asciiTheme="minorHAnsi" w:hAnsiTheme="minorHAnsi"/>
          <w:color w:val="1F497D" w:themeColor="text2"/>
        </w:rPr>
        <w:t>vzor</w:t>
      </w:r>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2129"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2130" w:name="_Toc532217108"/>
      <w:r w:rsidRPr="00F575F5">
        <w:rPr>
          <w:rFonts w:asciiTheme="minorHAnsi" w:hAnsiTheme="minorHAnsi"/>
          <w:color w:val="1F497D" w:themeColor="text2"/>
        </w:rPr>
        <w:t>Príloha č. 1 Vzorový formulár na určenie PHZ</w:t>
      </w:r>
      <w:bookmarkEnd w:id="2129"/>
      <w:bookmarkEnd w:id="2130"/>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19"/>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 xml:space="preserve"> určená podľa § 6 zákona č. 343/2015 Z.z.</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24"/>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2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26"/>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27"/>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28"/>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29"/>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Internetový link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30"/>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31"/>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2131" w:name="_Ref418070004"/>
    </w:p>
    <w:p w:rsidR="00E27D14" w:rsidRPr="00F575F5" w:rsidRDefault="00E27D14" w:rsidP="00495B98">
      <w:pPr>
        <w:pStyle w:val="Nadpis2"/>
        <w:jc w:val="both"/>
        <w:rPr>
          <w:rFonts w:asciiTheme="minorHAnsi" w:hAnsiTheme="minorHAnsi"/>
          <w:color w:val="1F497D" w:themeColor="text2"/>
        </w:rPr>
      </w:pPr>
      <w:bookmarkStart w:id="2132" w:name="_Toc532217109"/>
      <w:r w:rsidRPr="00F575F5">
        <w:rPr>
          <w:rFonts w:asciiTheme="minorHAnsi" w:hAnsiTheme="minorHAnsi"/>
          <w:color w:val="1F497D" w:themeColor="text2"/>
        </w:rPr>
        <w:t>Príloha č. 2 Vzor zápisnice z vyhodnotenia podmienok účasti</w:t>
      </w:r>
      <w:bookmarkEnd w:id="2131"/>
      <w:bookmarkEnd w:id="2132"/>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2"/>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3"/>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34"/>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35"/>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36"/>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37"/>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38"/>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39"/>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2133" w:name="_Ref418070151"/>
      <w:bookmarkStart w:id="2134" w:name="_Toc532217110"/>
      <w:r w:rsidRPr="00F575F5">
        <w:rPr>
          <w:rFonts w:asciiTheme="minorHAnsi" w:hAnsiTheme="minorHAnsi"/>
          <w:color w:val="1F497D" w:themeColor="text2"/>
        </w:rPr>
        <w:t>Príloha č. 3 Vzor zápisnice z vyhodnotenia ponúk</w:t>
      </w:r>
      <w:bookmarkEnd w:id="2133"/>
      <w:bookmarkEnd w:id="2134"/>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40"/>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41"/>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w:t>
      </w:r>
      <w:r w:rsidRPr="001A4CEC">
        <w:rPr>
          <w:rFonts w:asciiTheme="minorHAnsi" w:hAnsiTheme="minorHAnsi" w:cs="Times New Roman"/>
          <w:strike/>
          <w:color w:val="1F497D" w:themeColor="text2"/>
          <w:sz w:val="20"/>
          <w:szCs w:val="20"/>
        </w:rPr>
        <w:t>ý</w:t>
      </w:r>
      <w:r w:rsidR="00600609">
        <w:rPr>
          <w:rFonts w:asciiTheme="minorHAnsi" w:hAnsiTheme="minorHAnsi" w:cs="Times New Roman"/>
          <w:color w:val="1F497D" w:themeColor="text2"/>
          <w:sz w:val="20"/>
          <w:szCs w:val="20"/>
        </w:rPr>
        <w:t>í</w:t>
      </w:r>
      <w:r w:rsidRPr="00A72D99">
        <w:rPr>
          <w:rFonts w:asciiTheme="minorHAnsi" w:hAnsiTheme="minorHAnsi" w:cs="Times New Roman"/>
          <w:color w:val="1F497D" w:themeColor="text2"/>
          <w:sz w:val="20"/>
          <w:szCs w:val="20"/>
        </w:rPr>
        <w:t xml:space="preserve"> členovia komisie</w:t>
      </w:r>
      <w:r w:rsidRPr="00A72D99">
        <w:rPr>
          <w:rStyle w:val="Odkaznapoznmkupodiarou"/>
        </w:rPr>
        <w:footnoteReference w:id="43"/>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44"/>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2135"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2136" w:name="_Toc532217111"/>
      <w:r w:rsidRPr="00F575F5">
        <w:rPr>
          <w:rFonts w:asciiTheme="minorHAnsi" w:hAnsiTheme="minorHAnsi"/>
          <w:color w:val="1F497D" w:themeColor="text2"/>
        </w:rPr>
        <w:t>Príloha č. 4 Záznam z prieskumu trhu</w:t>
      </w:r>
      <w:bookmarkEnd w:id="2135"/>
      <w:bookmarkEnd w:id="2136"/>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45"/>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46"/>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47"/>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48"/>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49"/>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50"/>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51"/>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Internetový link na 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52"/>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53"/>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54"/>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tab/>
      </w:r>
      <w:bookmarkStart w:id="2137" w:name="_Ref418074111"/>
      <w:bookmarkStart w:id="2138" w:name="_Toc532217112"/>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r w:rsidR="00F63913">
        <w:rPr>
          <w:rFonts w:asciiTheme="minorHAnsi" w:hAnsiTheme="minorHAnsi"/>
          <w:color w:val="1F497D" w:themeColor="text2"/>
        </w:rPr>
        <w:t>1</w:t>
      </w:r>
      <w:r w:rsidR="00AD1131" w:rsidRPr="00F575F5">
        <w:rPr>
          <w:rFonts w:asciiTheme="minorHAnsi" w:hAnsiTheme="minorHAnsi"/>
          <w:color w:val="1F497D" w:themeColor="text2"/>
        </w:rPr>
        <w:t xml:space="preserve">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2137"/>
      <w:bookmarkEnd w:id="2138"/>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1"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55"/>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56"/>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57"/>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58"/>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59"/>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60"/>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61"/>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2139" w:name="_Ref418074365"/>
      <w:bookmarkStart w:id="2140" w:name="_Toc532217113"/>
      <w:r w:rsidRPr="00F575F5">
        <w:rPr>
          <w:rFonts w:asciiTheme="minorHAnsi" w:hAnsiTheme="minorHAnsi"/>
          <w:color w:val="1F497D" w:themeColor="text2"/>
        </w:rPr>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2139"/>
      <w:bookmarkEnd w:id="2140"/>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62"/>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63"/>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64"/>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xml:space="preserve">. Zároveň vyhlasujem, že som si vedomý, že na základe predloženej dokumentácie poskytovateľ rozhodne o pripustení, nepripustení výdavkov súvisiacich s predmetným verejným obstarávaním do financovania, ako aj možnej </w:t>
      </w:r>
      <w:r w:rsidRPr="001A4CEC">
        <w:rPr>
          <w:rFonts w:asciiTheme="minorHAnsi" w:hAnsiTheme="minorHAnsi" w:cs="Times New Roman"/>
          <w:strike/>
          <w:color w:val="1F497D" w:themeColor="text2"/>
        </w:rPr>
        <w:t>o</w:t>
      </w:r>
      <w:r w:rsidRPr="00A72D99">
        <w:rPr>
          <w:rFonts w:asciiTheme="minorHAnsi" w:hAnsiTheme="minorHAnsi" w:cs="Times New Roman"/>
          <w:color w:val="1F497D" w:themeColor="text2"/>
        </w:rPr>
        <w:t> ex-ante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Kompletný zoznam predkladanej dokumentácie VO</w:t>
      </w: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2141" w:name="_Ref418075273"/>
      <w:bookmarkStart w:id="2142" w:name="_Toc532217114"/>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2141"/>
      <w:bookmarkEnd w:id="2142"/>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65"/>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66"/>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456660" w:rsidRPr="00A72D99" w:rsidRDefault="00157B79" w:rsidP="00456660">
      <w:pPr>
        <w:jc w:val="both"/>
        <w:rPr>
          <w:rFonts w:asciiTheme="minorHAnsi" w:hAnsiTheme="minorHAnsi" w:cs="Times New Roman"/>
          <w:color w:val="1F497D" w:themeColor="text2"/>
        </w:rPr>
      </w:pPr>
      <w:r w:rsidRPr="00A72D99">
        <w:rPr>
          <w:rFonts w:asciiTheme="minorHAnsi" w:eastAsia="Times New Roman" w:hAnsiTheme="minorHAnsi" w:cs="Times New Roman"/>
          <w:color w:val="1F497D" w:themeColor="text2"/>
          <w:szCs w:val="20"/>
          <w:lang w:val="en-US"/>
        </w:rPr>
        <w:t>Kompletný zoznam predkladanej dokumentácie VO</w:t>
      </w: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p>
    <w:p w:rsidR="00157B79" w:rsidRDefault="00157B79" w:rsidP="00A72D99">
      <w:pPr>
        <w:rPr>
          <w:rFonts w:asciiTheme="minorHAnsi" w:hAnsiTheme="minorHAnsi" w:cs="Times New Roman"/>
          <w:bCs/>
          <w:iCs/>
          <w:color w:val="1F497D" w:themeColor="text2"/>
          <w:sz w:val="20"/>
          <w:szCs w:val="20"/>
        </w:rPr>
      </w:pPr>
    </w:p>
    <w:p w:rsidR="007B5873" w:rsidRPr="00F575F5" w:rsidRDefault="007B5873" w:rsidP="00495B98">
      <w:pPr>
        <w:pStyle w:val="Nadpis2"/>
        <w:jc w:val="both"/>
        <w:rPr>
          <w:rFonts w:asciiTheme="minorHAnsi" w:hAnsiTheme="minorHAnsi"/>
          <w:color w:val="1F497D" w:themeColor="text2"/>
        </w:rPr>
      </w:pPr>
      <w:bookmarkStart w:id="2143" w:name="_Ref418070524"/>
      <w:bookmarkStart w:id="2144" w:name="_Ref418074070"/>
      <w:bookmarkStart w:id="2145" w:name="_Toc532217115"/>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2143"/>
      <w:bookmarkEnd w:id="2144"/>
      <w:bookmarkEnd w:id="2145"/>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3305BD">
        <w:rPr>
          <w:rFonts w:asciiTheme="minorHAnsi" w:hAnsiTheme="minorHAnsi" w:cs="Times New Roman"/>
          <w:b/>
          <w:color w:val="1F497D" w:themeColor="text2"/>
          <w:sz w:val="40"/>
          <w:szCs w:val="40"/>
          <w:vertAlign w:val="superscript"/>
        </w:rPr>
        <w:footnoteReference w:id="67"/>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r w:rsidR="00F12A38">
        <w:rPr>
          <w:rStyle w:val="Odkaznapoznmkupodiarou"/>
          <w:rFonts w:asciiTheme="minorHAnsi" w:hAnsiTheme="minorHAnsi"/>
          <w:color w:val="1F497D" w:themeColor="text2"/>
          <w:sz w:val="20"/>
          <w:szCs w:val="20"/>
        </w:rPr>
        <w:footnoteReference w:id="68"/>
      </w:r>
      <w:r w:rsidRPr="00A72D99">
        <w:rPr>
          <w:rFonts w:asciiTheme="minorHAnsi" w:hAnsiTheme="minorHAnsi"/>
          <w:color w:val="1F497D" w:themeColor="text2"/>
          <w:sz w:val="20"/>
          <w:szCs w:val="20"/>
        </w:rPr>
        <w:t>:</w:t>
      </w:r>
    </w:p>
    <w:p w:rsidR="007B5873" w:rsidRDefault="007B5873" w:rsidP="00E131AA">
      <w:pPr>
        <w:spacing w:before="120" w:after="120" w:line="240" w:lineRule="auto"/>
        <w:jc w:val="both"/>
        <w:rPr>
          <w:rFonts w:asciiTheme="minorHAnsi" w:hAnsiTheme="minorHAnsi"/>
          <w:color w:val="1F497D" w:themeColor="text2"/>
        </w:rPr>
      </w:pPr>
    </w:p>
    <w:tbl>
      <w:tblPr>
        <w:tblStyle w:val="Mriekatabuky"/>
        <w:tblpPr w:leftFromText="141" w:rightFromText="141" w:vertAnchor="text" w:tblpXSpec="center" w:tblpY="1"/>
        <w:tblOverlap w:val="never"/>
        <w:tblW w:w="0" w:type="auto"/>
        <w:jc w:val="center"/>
        <w:tblLook w:val="04A0" w:firstRow="1" w:lastRow="0" w:firstColumn="1" w:lastColumn="0" w:noHBand="0" w:noVBand="1"/>
      </w:tblPr>
      <w:tblGrid>
        <w:gridCol w:w="564"/>
        <w:gridCol w:w="3529"/>
        <w:gridCol w:w="5195"/>
      </w:tblGrid>
      <w:tr w:rsidR="000139AF" w:rsidRPr="00255BE3" w:rsidTr="00C46173">
        <w:trPr>
          <w:jc w:val="center"/>
        </w:trPr>
        <w:tc>
          <w:tcPr>
            <w:tcW w:w="567" w:type="dxa"/>
            <w:shd w:val="clear" w:color="auto" w:fill="F19B61"/>
          </w:tcPr>
          <w:p w:rsidR="000139AF" w:rsidRPr="001C1F65" w:rsidRDefault="000139AF" w:rsidP="000139AF">
            <w:pPr>
              <w:keepNext/>
              <w:keepLines/>
              <w:spacing w:before="120" w:after="120"/>
              <w:ind w:left="34" w:right="-220"/>
              <w:jc w:val="both"/>
              <w:rPr>
                <w:rFonts w:asciiTheme="minorHAnsi" w:hAnsiTheme="minorHAnsi"/>
                <w:b/>
                <w:bCs/>
                <w:sz w:val="18"/>
              </w:rPr>
            </w:pPr>
            <w:r w:rsidRPr="001C1F65">
              <w:rPr>
                <w:rFonts w:asciiTheme="minorHAnsi" w:hAnsiTheme="minorHAnsi"/>
                <w:b/>
                <w:bCs/>
                <w:sz w:val="18"/>
              </w:rPr>
              <w:t>P. č.</w:t>
            </w:r>
          </w:p>
        </w:tc>
        <w:tc>
          <w:tcPr>
            <w:tcW w:w="3573" w:type="dxa"/>
            <w:shd w:val="clear" w:color="auto" w:fill="F19B61"/>
          </w:tcPr>
          <w:p w:rsidR="000139AF" w:rsidRPr="001C1F65" w:rsidRDefault="000139AF" w:rsidP="000139AF">
            <w:pPr>
              <w:keepNext/>
              <w:keepLines/>
              <w:spacing w:before="120" w:after="120"/>
              <w:jc w:val="both"/>
              <w:rPr>
                <w:rFonts w:asciiTheme="minorHAnsi" w:hAnsiTheme="minorHAnsi"/>
                <w:b/>
                <w:bCs/>
                <w:sz w:val="18"/>
              </w:rPr>
            </w:pPr>
            <w:r w:rsidRPr="001C1F65">
              <w:rPr>
                <w:rFonts w:asciiTheme="minorHAnsi" w:hAnsiTheme="minorHAnsi"/>
                <w:b/>
                <w:bCs/>
                <w:sz w:val="18"/>
              </w:rPr>
              <w:t>Názov rizikového indikátora</w:t>
            </w:r>
          </w:p>
        </w:tc>
        <w:tc>
          <w:tcPr>
            <w:tcW w:w="5274" w:type="dxa"/>
            <w:tcBorders>
              <w:bottom w:val="single" w:sz="4" w:space="0" w:color="auto"/>
            </w:tcBorders>
            <w:shd w:val="clear" w:color="auto" w:fill="F19B61"/>
          </w:tcPr>
          <w:p w:rsidR="000139AF" w:rsidRPr="001C1F65" w:rsidRDefault="000139AF" w:rsidP="000139AF">
            <w:pPr>
              <w:keepNext/>
              <w:keepLines/>
              <w:spacing w:before="120" w:after="120"/>
              <w:ind w:left="19"/>
              <w:jc w:val="both"/>
              <w:rPr>
                <w:rFonts w:asciiTheme="minorHAnsi" w:hAnsiTheme="minorHAnsi"/>
                <w:b/>
                <w:bCs/>
                <w:sz w:val="18"/>
              </w:rPr>
            </w:pPr>
            <w:r w:rsidRPr="001C1F65">
              <w:rPr>
                <w:rFonts w:asciiTheme="minorHAnsi" w:hAnsiTheme="minorHAnsi"/>
                <w:b/>
                <w:bCs/>
                <w:sz w:val="18"/>
              </w:rPr>
              <w:t>Popis rizikového indikátora</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w:t>
            </w:r>
          </w:p>
          <w:p w:rsidR="000139AF" w:rsidRPr="001C1F65" w:rsidRDefault="000139AF" w:rsidP="000139AF">
            <w:pPr>
              <w:keepNext/>
              <w:keepLines/>
              <w:spacing w:before="120" w:after="120"/>
              <w:ind w:left="34"/>
              <w:jc w:val="center"/>
              <w:rPr>
                <w:rFonts w:asciiTheme="minorHAnsi" w:hAnsiTheme="minorHAnsi"/>
                <w:b/>
                <w:bCs/>
                <w:sz w:val="18"/>
                <w:szCs w:val="18"/>
              </w:rPr>
            </w:pP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Rotácia úspešných uchádzačov podľa regiónu, typu služby, tovaru alebo práce (bid rotation)</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Zloženie uchádzačov, ktorí predložili ponuku, je pri viacerých súťažiach takmer rovnaké, pričom ako úspešný je vyhodnotený vždy iný uchádzač, a to v závislosti od regiónu, alebo typu služby, tovaru  alebo práce alebo podľa typu zákazníkov a pod.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Neúspešný uchádzač je zazmluvnený úspešným uchádzačom ako subdodávateľ</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Pri kontrole RO zistí skutočnosť, že s uchádzačom, ktorý bol v súťaži vyhodnotený ako neúspešný, uzavrel úspešný uchádzač v rámci plnenia predmetnej zákazky subdodávateľskú zmluvu.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3</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Medzi uchádzačmi je majetkové alebo osobné prepojenie</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4</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opätovne svoju ponuku, avšak nikdy nie sú úspešní</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Vo viacerých súťažiach je možné identifikovať rovnakého uchádzača, ktorý sa zúčastní postupu VO, ale nikdy nie je úspešný.</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5</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ponuku, avšak nespĺňajú rozsah požiadaviek pre účely splnenia podmienok účasti/požiadaviek na predmet zákazky</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postupoch VO je možné pri kontrole zistiť, že ponuku predložili uchádzači, ktorí zjavne nespĺňajú podmienky účasti alebo požiadavky na predmet zákazky (napr. nedosahujú požadovaný obrat, nedisponujú požadovanými referenciami).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6</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Dvaja alebo viacerí uchádzači predkladajú spoločnú ponuku (ako skupina dodávateľov), avšak aspoň jeden z nich je dostatočne kvalifikovaný aby mohol podať ponuku sám</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7</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Predloženie tieňovej („krycej“) ponuky (cover bidding)</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alebo uchádzači predložia vyššiu cenovú ponuku ako vopred dohodnutý úspešný uchádzač</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predloží cenovú ponuku, ktorá je príliš vysoká na to, aby bola akceptovaná,</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predloží ponuku s podmienkami, ktoré sú pre verejného obstarávateľa neakceptovateľné, resp. v rozpore so súťažnými podkladmi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8</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Zrušenie cenovej ponuky (bid suppresion)</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niektorí uchádzači neočakávane stiahli svoje ponuky</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pravidelní uchádzači o určitý typ zákazky nepredložili ponuku, aj keď sa očakávala ich účasť, nakoľko v iných súťažiach na obdobný predmet zákazky ponuku predložili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9</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Nízky počet ponúk/žiadostí o účasť</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V rámci súťaže bol predložený nízky počet ponúk alebo žiadostí o účasť (1 až 2)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10</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schémy v stanovovaní cien</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predložené uchádzačmi sa oproti úspešnej ponuke zvyšujú o pravidelný % prírastok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na stanovenie ceny sú pri viacerých uchádzačoch použité rovnaké kalkulácie (cenový index),</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hodnoty všetkých predložených ponúk sú v porovnaní s predpokladanou hodnotou zákazky buď nad touto hodnotou, alebo tesne pod ňou,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výsledná suma  ponuky úspešného uchádzača je neprimerane vysoká vzhľadom na sumy, ktoré vie RO porovnať z verejne dostupných zdrojov alebo z vlastných databáz a zdrojov informácií o hodnotách podobných tovarov, prác a služieb,</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 súťaži je možné pozorovať náhly pokles ponukových cien (v porovnaní s inými súťažami na obdobný predmet zákazky) pri vstupe uchádzača do súťaže, ktorý v predošlých podobných súťažiach nepredkladal ponuku,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zľavy neboli ponúknuté, aj keď ide o trh, kde sú zľavy pravidelne poskytované</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sú použité ako signalizácie v e-aukciách alebo pri zákazkách zadávaných s využitím elektronického trhoviska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miestni dodávatelia predkladajú vyššie ceny pre miestne dodávky ako pre dodávky do vzdialenejších destinácií</w:t>
            </w:r>
          </w:p>
          <w:p w:rsidR="000139AF" w:rsidRPr="001C1F65" w:rsidRDefault="000139AF" w:rsidP="000139AF">
            <w:pPr>
              <w:keepNext/>
              <w:keepLines/>
              <w:spacing w:before="120" w:after="120"/>
              <w:ind w:left="17"/>
              <w:jc w:val="both"/>
              <w:rPr>
                <w:rFonts w:asciiTheme="minorHAnsi" w:hAnsiTheme="minorHAnsi"/>
                <w:bCs/>
                <w:sz w:val="18"/>
                <w:szCs w:val="18"/>
              </w:rPr>
            </w:pP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11</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vyhlásenia a správanie</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naznačujúce, že určitý uchádzač pozná (nezverejnené) ceny alebo detaily ponuky iného uchádzača alebo vopred „pozná“ úspešného uchádzača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že určití uchádzači nepredávajú tovary alebo neponúkajú služby v určitej oblasti alebo určitých odberateľom</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použitie rovnakej alebo podobnej terminológie pri vysvetľovaní ponuky alebo vysvetľovaní mimoriadne nízkej ponuky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niekoľko uchádzačov adresovalo verejnému obstarávateľovi rovnaké žiadosti o vysvetlenie súťažných podkladov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indície v dokumentácii z verejného obstarávania</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dokumenty obsahujú rovnaký rukopis, druh písma, rovnakú formu alebo boli použité rovnaké kancelárske potreby (napr. ponuky sú podpísané rovnakým atramentom, sú na rovnakom kancelárskom papieri),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rovnaké chyby v jednotlivých dokumentoch, napr. pravopisné chyby, tlačiarenské chyby (rovnaké nedostatky tlače), matematické chyby (identické chyby v počítaní),</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zhodné nepravidelnosti, napr. zoradenie dokumentov do ponuky s prehodenými stranami, chybné číslovanie strán,</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v elektronickej forme ukazujú, že ich vytvorila alebo upravovala jedna osoba,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obálky od rôznych uchádzačov majú podobné poštové pečiatky, sú zasielané z jednej pošty, majú rovnaké frankovacie značky a známky, na podacích lístkoch je rovnaký rukopis, čísla kolkov v rôznych ponukách na seba nadväzujú,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niekoľko ponúk (alebo akýchkoľvek iných dokumentov, napr. žiadosti o vysvetlenie súťažných podkladov) je posielaných z rovnakej emailovej adresy, z rovnakého faxového čísla alebo naraz prostredníctvom jedného kuriéra,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o cenových ponukách obsahujú veľký počet opráv ako gumovanie, škrtanie alebo iné viditeľné zmeny,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jedného uchádzača obsahujú jednoznačný odkaz na ponuky ostatných konkurentov, v hlavičke sa vyskytuje faxové číslo iného uchádzača alebo využívajú hlavičkový papier konkurenta,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viacerých uchádzačov obsahujú podstatný počet rovnakých odhadov nákladov na jednotlivé položky.</w:t>
            </w:r>
          </w:p>
        </w:tc>
      </w:tr>
    </w:tbl>
    <w:p w:rsidR="000139AF" w:rsidRDefault="000139AF"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2146" w:name="_Toc532217116"/>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sidRPr="00F96EFF">
        <w:rPr>
          <w:rFonts w:asciiTheme="minorHAnsi" w:hAnsiTheme="minorHAnsi"/>
          <w:color w:val="1F497D" w:themeColor="text2"/>
        </w:rPr>
        <w:t>–</w:t>
      </w:r>
      <w:r w:rsidR="00E9120A" w:rsidRPr="001A4CEC">
        <w:rPr>
          <w:rFonts w:asciiTheme="minorHAnsi" w:hAnsiTheme="minorHAnsi"/>
          <w:color w:val="1F497D" w:themeColor="text2"/>
        </w:rPr>
        <w:t xml:space="preserve"> </w:t>
      </w:r>
      <w:r>
        <w:rPr>
          <w:rFonts w:asciiTheme="minorHAnsi" w:hAnsiTheme="minorHAnsi"/>
          <w:color w:val="1F497D" w:themeColor="text2"/>
        </w:rPr>
        <w:t>vzor</w:t>
      </w:r>
      <w:bookmarkEnd w:id="2146"/>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1A4CEC">
        <w:trPr>
          <w:trHeight w:hRule="exact" w:val="711"/>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1A4CEC" w:rsidRDefault="00734F19" w:rsidP="0046604D">
            <w:pPr>
              <w:rPr>
                <w:rFonts w:asciiTheme="minorHAnsi" w:hAnsiTheme="minorHAnsi"/>
                <w:strike/>
                <w:sz w:val="20"/>
                <w:szCs w:val="20"/>
              </w:rPr>
            </w:pP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264A75" w:rsidRDefault="00264A75" w:rsidP="0046604D">
            <w:pPr>
              <w:rPr>
                <w:rFonts w:asciiTheme="minorHAnsi" w:hAnsiTheme="minorHAnsi"/>
                <w:sz w:val="20"/>
                <w:szCs w:val="20"/>
              </w:rPr>
            </w:pPr>
            <w:r w:rsidRPr="001A4CEC">
              <w:rPr>
                <w:rFonts w:asciiTheme="minorHAnsi" w:hAnsiTheme="minorHAnsi"/>
                <w:sz w:val="20"/>
                <w:szCs w:val="20"/>
              </w:rPr>
              <w:t>Miesto a dátum</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w:t>
      </w:r>
      <w:del w:id="2147" w:author="Autor">
        <w:r w:rsidRPr="001A4CEC" w:rsidDel="001A744E">
          <w:rPr>
            <w:rFonts w:asciiTheme="minorHAnsi" w:hAnsiTheme="minorHAnsi"/>
            <w:strike/>
            <w:sz w:val="20"/>
            <w:szCs w:val="20"/>
            <w:u w:val="single"/>
          </w:rPr>
          <w:delText>predmet</w:delText>
        </w:r>
        <w:r w:rsidRPr="00A72D99" w:rsidDel="001A744E">
          <w:rPr>
            <w:rFonts w:asciiTheme="minorHAnsi" w:hAnsiTheme="minorHAnsi"/>
            <w:sz w:val="20"/>
            <w:szCs w:val="20"/>
            <w:u w:val="single"/>
          </w:rPr>
          <w:delText xml:space="preserve"> </w:delText>
        </w:r>
      </w:del>
      <w:r w:rsidR="00264A75">
        <w:rPr>
          <w:rFonts w:asciiTheme="minorHAnsi" w:hAnsiTheme="minorHAnsi"/>
          <w:sz w:val="20"/>
          <w:szCs w:val="20"/>
          <w:u w:val="single"/>
        </w:rPr>
        <w:t xml:space="preserve">názov </w:t>
      </w:r>
      <w:r w:rsidRPr="00A72D99">
        <w:rPr>
          <w:rFonts w:asciiTheme="minorHAnsi" w:hAnsiTheme="minorHAnsi"/>
          <w:sz w:val="20"/>
          <w:szCs w:val="20"/>
          <w:u w:val="single"/>
        </w:rPr>
        <w:t>zákazky a stupeň kontroly (ex ante,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Change w:id="2148">
          <w:tblGrid>
            <w:gridCol w:w="5387"/>
            <w:gridCol w:w="3713"/>
          </w:tblGrid>
        </w:tblGridChange>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1A744E">
        <w:tblPrEx>
          <w:tblW w:w="4899" w:type="pct"/>
          <w:tblInd w:w="108" w:type="dxa"/>
          <w:tblLook w:val="0000" w:firstRow="0" w:lastRow="0" w:firstColumn="0" w:lastColumn="0" w:noHBand="0" w:noVBand="0"/>
          <w:tblPrExChange w:id="2149" w:author="Autor">
            <w:tblPrEx>
              <w:tblW w:w="4899" w:type="pct"/>
              <w:tblInd w:w="108" w:type="dxa"/>
              <w:tblLook w:val="0000" w:firstRow="0" w:lastRow="0" w:firstColumn="0" w:lastColumn="0" w:noHBand="0" w:noVBand="0"/>
            </w:tblPrEx>
          </w:tblPrExChange>
        </w:tblPrEx>
        <w:trPr>
          <w:trHeight w:hRule="exact" w:val="593"/>
          <w:trPrChange w:id="2150" w:author="Autor">
            <w:trPr>
              <w:trHeight w:hRule="exact" w:val="712"/>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151"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1A744E" w:rsidRDefault="00734F19">
            <w:pPr>
              <w:spacing w:after="0" w:line="240" w:lineRule="auto"/>
              <w:rPr>
                <w:ins w:id="2152" w:author="Autor"/>
                <w:rFonts w:asciiTheme="minorHAnsi" w:hAnsiTheme="minorHAnsi"/>
                <w:color w:val="000000"/>
                <w:sz w:val="20"/>
                <w:szCs w:val="20"/>
              </w:rPr>
              <w:pPrChange w:id="2153" w:author="Autor">
                <w:pPr/>
              </w:pPrChange>
            </w:pPr>
            <w:r w:rsidRPr="00A76132">
              <w:rPr>
                <w:rFonts w:asciiTheme="minorHAnsi" w:hAnsiTheme="minorHAnsi"/>
                <w:color w:val="000000"/>
                <w:sz w:val="20"/>
                <w:szCs w:val="20"/>
              </w:rPr>
              <w:t>Druh verejného obstarávateľa podľa ZVO</w:t>
            </w:r>
            <w:r w:rsidR="00132D51" w:rsidRPr="00A76132">
              <w:rPr>
                <w:rFonts w:asciiTheme="minorHAnsi" w:hAnsiTheme="minorHAnsi"/>
                <w:color w:val="000000"/>
                <w:sz w:val="20"/>
                <w:szCs w:val="20"/>
              </w:rPr>
              <w:t xml:space="preserve"> </w:t>
            </w:r>
          </w:p>
          <w:p w:rsidR="00734F19" w:rsidRPr="00A76132" w:rsidRDefault="00132D51">
            <w:pPr>
              <w:spacing w:after="0" w:line="240" w:lineRule="auto"/>
              <w:rPr>
                <w:rFonts w:asciiTheme="minorHAnsi" w:hAnsiTheme="minorHAnsi"/>
                <w:color w:val="000000"/>
                <w:sz w:val="20"/>
                <w:szCs w:val="20"/>
              </w:rPr>
              <w:pPrChange w:id="2154" w:author="Autor">
                <w:pPr/>
              </w:pPrChange>
            </w:pPr>
            <w:r w:rsidRPr="00A76132">
              <w:rPr>
                <w:rFonts w:asciiTheme="minorHAnsi" w:hAnsiTheme="minorHAnsi"/>
                <w:color w:val="000000"/>
                <w:sz w:val="20"/>
                <w:szCs w:val="20"/>
              </w:rPr>
              <w:t>(napr.§ 7 ods.1 písm.</w:t>
            </w:r>
            <w:r w:rsidR="006B524A">
              <w:rPr>
                <w:rFonts w:asciiTheme="minorHAnsi" w:hAnsiTheme="minorHAnsi"/>
                <w:color w:val="000000"/>
                <w:sz w:val="20"/>
                <w:szCs w:val="20"/>
              </w:rPr>
              <w:t xml:space="preserve"> </w:t>
            </w:r>
            <w:r w:rsidRPr="00A76132">
              <w:rPr>
                <w:rFonts w:asciiTheme="minorHAnsi" w:hAnsiTheme="minorHAnsi"/>
                <w:color w:val="000000"/>
                <w:sz w:val="20"/>
                <w:szCs w:val="20"/>
              </w:rPr>
              <w:t>a)</w:t>
            </w:r>
          </w:p>
        </w:tc>
        <w:tc>
          <w:tcPr>
            <w:tcW w:w="2040" w:type="pct"/>
            <w:tcBorders>
              <w:top w:val="single" w:sz="6" w:space="0" w:color="auto"/>
              <w:left w:val="single" w:sz="6" w:space="0" w:color="auto"/>
              <w:bottom w:val="single" w:sz="6" w:space="0" w:color="auto"/>
              <w:right w:val="single" w:sz="6" w:space="0" w:color="auto"/>
            </w:tcBorders>
            <w:vAlign w:val="center"/>
            <w:tcPrChange w:id="2155"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58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1A744E">
            <w:pPr>
              <w:rPr>
                <w:rFonts w:asciiTheme="minorHAnsi" w:hAnsiTheme="minorHAnsi"/>
                <w:color w:val="000000"/>
                <w:sz w:val="20"/>
                <w:szCs w:val="20"/>
              </w:rPr>
            </w:pPr>
            <w:r w:rsidRPr="00A76132">
              <w:rPr>
                <w:rFonts w:asciiTheme="minorHAnsi" w:hAnsiTheme="minorHAnsi"/>
                <w:color w:val="000000"/>
                <w:sz w:val="20"/>
                <w:szCs w:val="20"/>
              </w:rPr>
              <w:t xml:space="preserve">Druh zákazky </w:t>
            </w:r>
            <w:r w:rsidR="00132D51" w:rsidRPr="00A76132">
              <w:rPr>
                <w:rFonts w:asciiTheme="minorHAnsi" w:hAnsiTheme="minorHAnsi"/>
                <w:color w:val="000000"/>
                <w:sz w:val="20"/>
                <w:szCs w:val="20"/>
              </w:rPr>
              <w:t>(</w:t>
            </w:r>
            <w:del w:id="2156" w:author="Autor">
              <w:r w:rsidR="00132D51" w:rsidRPr="00A76132" w:rsidDel="001A744E">
                <w:rPr>
                  <w:rFonts w:asciiTheme="minorHAnsi" w:hAnsiTheme="minorHAnsi"/>
                  <w:color w:val="000000"/>
                  <w:sz w:val="20"/>
                  <w:szCs w:val="20"/>
                </w:rPr>
                <w:delText xml:space="preserve"> </w:delText>
              </w:r>
            </w:del>
            <w:r w:rsidR="00132D51" w:rsidRPr="00A76132">
              <w:rPr>
                <w:rFonts w:asciiTheme="minorHAnsi" w:hAnsiTheme="minorHAnsi"/>
                <w:color w:val="000000"/>
                <w:sz w:val="20"/>
                <w:szCs w:val="20"/>
              </w:rPr>
              <w:t>napr. dodanie tovaru, poskytnutie služby alebo uskutočnenie stavebných prác)</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8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6B524A" w:rsidP="0046604D">
            <w:pPr>
              <w:rPr>
                <w:rFonts w:asciiTheme="minorHAnsi" w:hAnsiTheme="minorHAnsi"/>
                <w:color w:val="000000"/>
                <w:sz w:val="20"/>
                <w:szCs w:val="20"/>
              </w:rPr>
            </w:pPr>
            <w:r>
              <w:rPr>
                <w:rFonts w:asciiTheme="minorHAnsi" w:hAnsiTheme="minorHAnsi"/>
                <w:color w:val="000000"/>
                <w:sz w:val="20"/>
                <w:szCs w:val="20"/>
              </w:rPr>
              <w:t xml:space="preserve">Postup vo VO pri nadlimitných zákazkách </w:t>
            </w:r>
            <w:r w:rsidR="00132D51" w:rsidRPr="00A76132">
              <w:rPr>
                <w:rFonts w:asciiTheme="minorHAnsi" w:hAnsiTheme="minorHAnsi"/>
                <w:color w:val="000000"/>
                <w:sz w:val="20"/>
                <w:szCs w:val="20"/>
              </w:rPr>
              <w:t>(napr. verejná súťaž, užšia súťaž, rokovacie konanie so zverejnením, súťažný dialóg, inovatívne partnerstvo alebo priame rokovacie konanie)</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744E">
        <w:tblPrEx>
          <w:tblW w:w="4899" w:type="pct"/>
          <w:tblInd w:w="108" w:type="dxa"/>
          <w:tblLook w:val="0000" w:firstRow="0" w:lastRow="0" w:firstColumn="0" w:lastColumn="0" w:noHBand="0" w:noVBand="0"/>
          <w:tblPrExChange w:id="2157" w:author="Autor">
            <w:tblPrEx>
              <w:tblW w:w="4899" w:type="pct"/>
              <w:tblInd w:w="108" w:type="dxa"/>
              <w:tblLook w:val="0000" w:firstRow="0" w:lastRow="0" w:firstColumn="0" w:lastColumn="0" w:noHBand="0" w:noVBand="0"/>
            </w:tblPrEx>
          </w:tblPrExChange>
        </w:tblPrEx>
        <w:trPr>
          <w:trHeight w:hRule="exact" w:val="963"/>
          <w:trPrChange w:id="2158" w:author="Autor">
            <w:trPr>
              <w:trHeight w:hRule="exact" w:val="1297"/>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159"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132D51">
            <w:pPr>
              <w:rPr>
                <w:rFonts w:asciiTheme="minorHAnsi" w:hAnsiTheme="minorHAnsi"/>
                <w:color w:val="000000"/>
                <w:sz w:val="20"/>
                <w:szCs w:val="20"/>
              </w:rPr>
            </w:pPr>
            <w:r w:rsidRPr="00A76132">
              <w:rPr>
                <w:rFonts w:asciiTheme="minorHAnsi" w:hAnsiTheme="minorHAnsi"/>
                <w:color w:val="000000"/>
                <w:sz w:val="20"/>
                <w:szCs w:val="20"/>
              </w:rPr>
              <w:t>Zákazka podľa finančného limitu</w:t>
            </w:r>
            <w:r w:rsidR="006B524A">
              <w:rPr>
                <w:rFonts w:asciiTheme="minorHAnsi" w:hAnsiTheme="minorHAnsi"/>
                <w:color w:val="000000"/>
                <w:sz w:val="20"/>
                <w:szCs w:val="20"/>
              </w:rPr>
              <w:t xml:space="preserve"> v závislosti od PHZ</w:t>
            </w:r>
            <w:r w:rsidRPr="00A76132">
              <w:rPr>
                <w:rFonts w:asciiTheme="minorHAnsi" w:hAnsiTheme="minorHAnsi"/>
                <w:color w:val="000000"/>
                <w:sz w:val="20"/>
                <w:szCs w:val="20"/>
              </w:rPr>
              <w:t xml:space="preserve"> (napr. nadlimitná, podlimitná, zákazka  s nízkou hodnotou alebo ďalšie  podľa ZVO – konkrétne uviesť)</w:t>
            </w:r>
          </w:p>
        </w:tc>
        <w:tc>
          <w:tcPr>
            <w:tcW w:w="2040" w:type="pct"/>
            <w:tcBorders>
              <w:top w:val="single" w:sz="6" w:space="0" w:color="auto"/>
              <w:left w:val="single" w:sz="6" w:space="0" w:color="auto"/>
              <w:bottom w:val="single" w:sz="6" w:space="0" w:color="auto"/>
              <w:right w:val="single" w:sz="6" w:space="0" w:color="auto"/>
            </w:tcBorders>
            <w:vAlign w:val="center"/>
            <w:tcPrChange w:id="2160"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Typ kontroly </w:t>
            </w:r>
            <w:r w:rsidR="00550DC1" w:rsidRPr="00A76132">
              <w:rPr>
                <w:rFonts w:asciiTheme="minorHAnsi" w:hAnsiTheme="minorHAnsi"/>
                <w:color w:val="000000"/>
                <w:sz w:val="20"/>
                <w:szCs w:val="20"/>
              </w:rPr>
              <w:t>(napr. ex ante, ex post a pod.)</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550DC1">
            <w:pPr>
              <w:rPr>
                <w:rFonts w:asciiTheme="minorHAnsi" w:hAnsiTheme="minorHAnsi"/>
                <w:color w:val="000000"/>
                <w:sz w:val="20"/>
                <w:szCs w:val="20"/>
              </w:rPr>
            </w:pPr>
            <w:r w:rsidRPr="00A76132">
              <w:rPr>
                <w:rFonts w:asciiTheme="minorHAnsi" w:hAnsiTheme="minorHAnsi"/>
                <w:color w:val="000000"/>
                <w:sz w:val="20"/>
                <w:szCs w:val="20"/>
              </w:rPr>
              <w:t>Názov zákazky</w:t>
            </w:r>
            <w:r w:rsidR="00550DC1" w:rsidRPr="00A76132">
              <w:rPr>
                <w:rFonts w:asciiTheme="minorHAnsi" w:hAnsiTheme="minorHAnsi"/>
                <w:color w:val="000000"/>
                <w:sz w:val="20"/>
                <w:szCs w:val="20"/>
              </w:rPr>
              <w:t xml:space="preserve"> ( uvedie názov vo verejnom obstarávaní)</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550DC1" w:rsidRPr="00F37F26" w:rsidTr="003305BD">
        <w:trPr>
          <w:trHeight w:hRule="exact" w:val="92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550DC1" w:rsidRPr="00A76132" w:rsidRDefault="00550DC1">
            <w:pPr>
              <w:rPr>
                <w:rFonts w:asciiTheme="minorHAnsi" w:hAnsiTheme="minorHAnsi"/>
                <w:color w:val="000000"/>
                <w:sz w:val="20"/>
                <w:szCs w:val="20"/>
              </w:rPr>
            </w:pP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p>
        </w:tc>
        <w:tc>
          <w:tcPr>
            <w:tcW w:w="2040" w:type="pct"/>
            <w:tcBorders>
              <w:top w:val="single" w:sz="6" w:space="0" w:color="auto"/>
              <w:left w:val="single" w:sz="6" w:space="0" w:color="auto"/>
              <w:bottom w:val="single" w:sz="6" w:space="0" w:color="auto"/>
              <w:right w:val="single" w:sz="6" w:space="0" w:color="auto"/>
            </w:tcBorders>
            <w:vAlign w:val="center"/>
          </w:tcPr>
          <w:p w:rsidR="00550DC1" w:rsidRPr="00A72D99" w:rsidRDefault="00550DC1"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dodávateľa</w:t>
            </w:r>
            <w:r w:rsidR="006B524A">
              <w:rPr>
                <w:rFonts w:asciiTheme="minorHAnsi" w:hAnsiTheme="minorHAnsi"/>
                <w:color w:val="000000"/>
                <w:sz w:val="20"/>
                <w:szCs w:val="20"/>
              </w:rPr>
              <w:t xml:space="preserve"> ako úspešného uchádzača vo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Predpokladaná hodnota zákazky </w:t>
            </w:r>
            <w:r w:rsidR="00550DC1" w:rsidRPr="00A76132">
              <w:rPr>
                <w:rFonts w:asciiTheme="minorHAnsi" w:hAnsiTheme="minorHAnsi"/>
                <w:color w:val="000000"/>
                <w:sz w:val="20"/>
                <w:szCs w:val="20"/>
              </w:rPr>
              <w:t xml:space="preserve">bez DPH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bez DPH</w:t>
            </w:r>
            <w:r w:rsidR="0010383D" w:rsidRPr="00A76132">
              <w:rPr>
                <w:rFonts w:asciiTheme="minorHAnsi" w:hAnsiTheme="minorHAnsi"/>
                <w:color w:val="000000"/>
                <w:sz w:val="20"/>
                <w:szCs w:val="20"/>
              </w:rPr>
              <w:t xml:space="preserve"> (podľa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s DPH</w:t>
            </w:r>
            <w:r w:rsidR="0010383D" w:rsidRPr="00A76132">
              <w:rPr>
                <w:rFonts w:asciiTheme="minorHAnsi" w:hAnsiTheme="minorHAnsi"/>
                <w:color w:val="000000"/>
                <w:sz w:val="20"/>
                <w:szCs w:val="20"/>
              </w:rPr>
              <w:t>(podľa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4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730"/>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6B524A" w:rsidP="006B524A">
            <w:pPr>
              <w:rPr>
                <w:rFonts w:asciiTheme="minorHAnsi" w:hAnsiTheme="minorHAnsi"/>
                <w:color w:val="000000"/>
                <w:sz w:val="20"/>
                <w:szCs w:val="20"/>
              </w:rPr>
            </w:pPr>
            <w:r>
              <w:rPr>
                <w:rFonts w:asciiTheme="minorHAnsi" w:hAnsiTheme="minorHAnsi"/>
                <w:color w:val="000000"/>
                <w:sz w:val="20"/>
                <w:szCs w:val="20"/>
              </w:rPr>
              <w:t>Odkaz (l</w:t>
            </w:r>
            <w:r w:rsidR="00734F19" w:rsidRPr="00A76132">
              <w:rPr>
                <w:rFonts w:asciiTheme="minorHAnsi" w:hAnsiTheme="minorHAnsi"/>
                <w:color w:val="000000"/>
                <w:sz w:val="20"/>
                <w:szCs w:val="20"/>
              </w:rPr>
              <w:t xml:space="preserve">ink </w:t>
            </w:r>
            <w:r>
              <w:rPr>
                <w:rFonts w:asciiTheme="minorHAnsi" w:hAnsiTheme="minorHAnsi"/>
                <w:color w:val="000000"/>
                <w:sz w:val="20"/>
                <w:szCs w:val="20"/>
              </w:rPr>
              <w:t xml:space="preserve">) </w:t>
            </w:r>
            <w:r w:rsidR="00734F19" w:rsidRPr="00A76132">
              <w:rPr>
                <w:rFonts w:asciiTheme="minorHAnsi" w:hAnsiTheme="minorHAnsi"/>
                <w:color w:val="000000"/>
                <w:sz w:val="20"/>
                <w:szCs w:val="20"/>
              </w:rPr>
              <w:t xml:space="preserve">na </w:t>
            </w:r>
            <w:r>
              <w:rPr>
                <w:rFonts w:asciiTheme="minorHAnsi" w:hAnsiTheme="minorHAnsi"/>
                <w:color w:val="000000"/>
                <w:sz w:val="20"/>
                <w:szCs w:val="20"/>
              </w:rPr>
              <w:t xml:space="preserve">zverejnenú zmluvu s dodávateľom v </w:t>
            </w:r>
            <w:r w:rsidR="00734F19" w:rsidRPr="00A76132">
              <w:rPr>
                <w:rFonts w:asciiTheme="minorHAnsi" w:hAnsiTheme="minorHAnsi"/>
                <w:color w:val="000000"/>
                <w:sz w:val="20"/>
                <w:szCs w:val="20"/>
              </w:rPr>
              <w:t>CRZ/webové sídlo</w:t>
            </w:r>
            <w:r>
              <w:rPr>
                <w:rFonts w:asciiTheme="minorHAnsi" w:hAnsiTheme="minorHAnsi"/>
                <w:color w:val="000000"/>
                <w:sz w:val="20"/>
                <w:szCs w:val="20"/>
              </w:rPr>
              <w:t xml:space="preserve"> Prijímateľa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6B524A" w:rsidRPr="00F37F26"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6B524A" w:rsidRPr="00A76132" w:rsidRDefault="006B524A" w:rsidP="0046604D">
            <w:pPr>
              <w:rPr>
                <w:rFonts w:asciiTheme="minorHAnsi" w:hAnsiTheme="minorHAnsi"/>
                <w:color w:val="000000"/>
                <w:sz w:val="20"/>
                <w:szCs w:val="20"/>
              </w:rPr>
            </w:pPr>
            <w:r>
              <w:rPr>
                <w:rFonts w:asciiTheme="minorHAnsi" w:hAnsiTheme="minorHAnsi"/>
                <w:color w:val="000000"/>
                <w:sz w:val="20"/>
                <w:szCs w:val="20"/>
              </w:rPr>
              <w:t>Odkaz (link) na internetové zverejnenie Zmluvy o poskytnutí NFP</w:t>
            </w:r>
          </w:p>
        </w:tc>
        <w:tc>
          <w:tcPr>
            <w:tcW w:w="2040" w:type="pct"/>
            <w:tcBorders>
              <w:top w:val="single" w:sz="6" w:space="0" w:color="auto"/>
              <w:left w:val="single" w:sz="6" w:space="0" w:color="auto"/>
              <w:bottom w:val="single" w:sz="6" w:space="0" w:color="auto"/>
              <w:right w:val="single" w:sz="6" w:space="0" w:color="auto"/>
            </w:tcBorders>
            <w:shd w:val="clear" w:color="auto" w:fill="auto"/>
            <w:vAlign w:val="center"/>
          </w:tcPr>
          <w:p w:rsidR="006B524A" w:rsidRPr="006B524A" w:rsidRDefault="006B524A"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744E">
        <w:tblPrEx>
          <w:tblW w:w="4899" w:type="pct"/>
          <w:tblInd w:w="108" w:type="dxa"/>
          <w:tblLook w:val="0000" w:firstRow="0" w:lastRow="0" w:firstColumn="0" w:lastColumn="0" w:noHBand="0" w:noVBand="0"/>
          <w:tblPrExChange w:id="2161" w:author="Autor">
            <w:tblPrEx>
              <w:tblW w:w="4899" w:type="pct"/>
              <w:tblInd w:w="108" w:type="dxa"/>
              <w:tblLook w:val="0000" w:firstRow="0" w:lastRow="0" w:firstColumn="0" w:lastColumn="0" w:noHBand="0" w:noVBand="0"/>
            </w:tblPrEx>
          </w:tblPrExChange>
        </w:tblPrEx>
        <w:trPr>
          <w:trHeight w:hRule="exact" w:val="640"/>
          <w:trPrChange w:id="2162" w:author="Autor">
            <w:trPr>
              <w:trHeight w:hRule="exact" w:val="80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163"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Priradenie predmetu obstarania k aktivitám projektu/ k rozpočtovým položkám</w:t>
            </w:r>
            <w:r w:rsidR="00D674A9" w:rsidRPr="00A76132">
              <w:rPr>
                <w:rFonts w:asciiTheme="minorHAnsi" w:hAnsiTheme="minorHAnsi"/>
                <w:color w:val="000000"/>
                <w:sz w:val="20"/>
                <w:szCs w:val="20"/>
              </w:rPr>
              <w:t xml:space="preserve"> (podľa rozpočtu zmluvy o NFP)</w:t>
            </w:r>
          </w:p>
          <w:p w:rsidR="00734F19" w:rsidRPr="00A76132"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Change w:id="2164" w:author="Autor">
              <w:tcPr>
                <w:tcW w:w="2040" w:type="pct"/>
                <w:tcBorders>
                  <w:top w:val="single" w:sz="6" w:space="0" w:color="auto"/>
                  <w:left w:val="single" w:sz="6" w:space="0" w:color="auto"/>
                  <w:bottom w:val="single" w:sz="4"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bl>
    <w:p w:rsidR="00734F19" w:rsidRDefault="00734F19" w:rsidP="00734F19">
      <w:pPr>
        <w:ind w:firstLine="720"/>
        <w:jc w:val="both"/>
        <w:rPr>
          <w:rFonts w:asciiTheme="minorHAnsi" w:hAnsiTheme="minorHAnsi"/>
          <w:color w:val="000000"/>
          <w:sz w:val="20"/>
          <w:szCs w:val="20"/>
        </w:rPr>
      </w:pPr>
    </w:p>
    <w:p w:rsidR="006B524A" w:rsidRPr="006B524A" w:rsidRDefault="006B524A" w:rsidP="006B524A">
      <w:pPr>
        <w:ind w:firstLine="720"/>
        <w:jc w:val="both"/>
        <w:rPr>
          <w:rFonts w:ascii="Calibri" w:eastAsia="Calibri" w:hAnsi="Calibri" w:cs="Arial"/>
          <w:color w:val="000000"/>
          <w:sz w:val="20"/>
          <w:szCs w:val="20"/>
        </w:rPr>
      </w:pPr>
      <w:r w:rsidRPr="006B524A">
        <w:rPr>
          <w:rFonts w:ascii="Calibri" w:eastAsia="Calibri" w:hAnsi="Calibri" w:cs="Arial"/>
          <w:color w:val="000000"/>
          <w:sz w:val="20"/>
          <w:szCs w:val="20"/>
        </w:rPr>
        <w:t>Prílohy:</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Zoznam predloženej dokumentácie, t. j. kompletný zoznam všetkých predkladaných dokumentov s uvedením informácie, ktorá dokumentácia je predložená v listinnej  podobe,  elektronickej podobe (napr. na CD/DVD) a prostredníctvom  ITMS2014+; </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Čestné vyhlásenie k úplnosti dokumentácie z VO alebo obstarávania a totožnosti kópie                </w:t>
      </w:r>
    </w:p>
    <w:p w:rsidR="006B524A" w:rsidRPr="006B524A" w:rsidRDefault="006B524A" w:rsidP="006B524A">
      <w:pPr>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predloženej dokumentácie s jej originálom – </w:t>
      </w:r>
      <w:r w:rsidRPr="006B524A">
        <w:rPr>
          <w:rFonts w:ascii="Calibri" w:eastAsia="Calibri" w:hAnsi="Calibri" w:cs="Times New Roman"/>
          <w:b/>
          <w:sz w:val="20"/>
          <w:szCs w:val="20"/>
        </w:rPr>
        <w:t>viď vzor v Prílohe č. 2 tejto príručky</w:t>
      </w:r>
      <w:r w:rsidRPr="006B524A">
        <w:rPr>
          <w:rFonts w:ascii="Calibri" w:eastAsia="Calibri" w:hAnsi="Calibri" w:cs="Times New Roman"/>
          <w:sz w:val="20"/>
          <w:szCs w:val="20"/>
        </w:rPr>
        <w:t>;</w:t>
      </w:r>
    </w:p>
    <w:p w:rsidR="006B524A" w:rsidRPr="006B524A" w:rsidRDefault="006B524A" w:rsidP="006B524A">
      <w:pPr>
        <w:numPr>
          <w:ilvl w:val="0"/>
          <w:numId w:val="187"/>
        </w:numPr>
        <w:contextualSpacing/>
        <w:jc w:val="both"/>
        <w:rPr>
          <w:rFonts w:ascii="Calibri" w:eastAsia="Calibri" w:hAnsi="Calibri" w:cs="Times New Roman"/>
          <w:b/>
          <w:sz w:val="20"/>
          <w:szCs w:val="20"/>
        </w:rPr>
      </w:pPr>
      <w:r w:rsidRPr="006B524A">
        <w:rPr>
          <w:rFonts w:ascii="Calibri" w:eastAsia="Calibri" w:hAnsi="Calibri" w:cs="Times New Roman"/>
          <w:sz w:val="20"/>
          <w:szCs w:val="20"/>
        </w:rPr>
        <w:t xml:space="preserve">Čestné vyhlásenie prijímateľa o vylúčení konfliktu záujmov v procese VO – </w:t>
      </w:r>
      <w:r w:rsidRPr="006B524A">
        <w:rPr>
          <w:rFonts w:ascii="Calibri" w:eastAsia="Calibri" w:hAnsi="Calibri" w:cs="Times New Roman"/>
          <w:b/>
          <w:sz w:val="20"/>
          <w:szCs w:val="20"/>
        </w:rPr>
        <w:t xml:space="preserve">viď vzor v Prílohe     </w:t>
      </w:r>
    </w:p>
    <w:p w:rsidR="006B524A" w:rsidRPr="006B524A" w:rsidRDefault="006B524A" w:rsidP="006B524A">
      <w:pPr>
        <w:ind w:left="786"/>
        <w:contextualSpacing/>
        <w:jc w:val="both"/>
        <w:rPr>
          <w:rFonts w:ascii="Calibri" w:eastAsia="Calibri" w:hAnsi="Calibri" w:cs="Times New Roman"/>
          <w:b/>
          <w:sz w:val="20"/>
          <w:szCs w:val="20"/>
        </w:rPr>
      </w:pPr>
      <w:r w:rsidRPr="006B524A">
        <w:rPr>
          <w:rFonts w:ascii="Calibri" w:eastAsia="Calibri" w:hAnsi="Calibri" w:cs="Times New Roman"/>
          <w:b/>
          <w:sz w:val="20"/>
          <w:szCs w:val="20"/>
        </w:rPr>
        <w:t xml:space="preserve">č. 3 tejto príručky; </w:t>
      </w:r>
    </w:p>
    <w:p w:rsidR="006B524A" w:rsidRPr="006B524A" w:rsidRDefault="006B524A" w:rsidP="006B524A">
      <w:pPr>
        <w:numPr>
          <w:ilvl w:val="0"/>
          <w:numId w:val="187"/>
        </w:numPr>
        <w:contextualSpacing/>
        <w:jc w:val="both"/>
        <w:rPr>
          <w:rFonts w:ascii="Calibri" w:eastAsia="Calibri" w:hAnsi="Calibri" w:cs="Times New Roman"/>
          <w:b/>
          <w:sz w:val="20"/>
          <w:szCs w:val="20"/>
        </w:rPr>
      </w:pPr>
      <w:r w:rsidRPr="006B524A">
        <w:rPr>
          <w:rFonts w:ascii="Calibri" w:eastAsia="Calibri" w:hAnsi="Calibri" w:cs="Times New Roman"/>
          <w:sz w:val="20"/>
          <w:szCs w:val="20"/>
        </w:rPr>
        <w:t>Kontrolný list základnej finančnej kontroly</w:t>
      </w:r>
      <w:r w:rsidR="00A45749">
        <w:rPr>
          <w:rFonts w:ascii="Calibri" w:eastAsia="Calibri" w:hAnsi="Calibri" w:cs="Times New Roman"/>
          <w:sz w:val="20"/>
          <w:szCs w:val="20"/>
        </w:rPr>
        <w:t>.</w:t>
      </w:r>
      <w:r w:rsidRPr="006B524A">
        <w:rPr>
          <w:rFonts w:ascii="Calibri" w:eastAsia="Calibri" w:hAnsi="Calibri" w:cs="Times New Roman"/>
          <w:sz w:val="20"/>
          <w:szCs w:val="20"/>
        </w:rPr>
        <w:t xml:space="preserve"> </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Prevodníková tabuľka,  ktorá deklaruje súlad výdavkov zákazky podľa rozpočtu, ktorý je výsledkom verejného obstarávania (uvedené v objednávke, zmluve, rámcovej  dohode a pod.) s výdavkami  jednotlivých aktivít podľa rozpočtu, ktorý je súčasťou Zmluvy  </w:t>
      </w:r>
      <w:r w:rsidRPr="006B524A">
        <w:rPr>
          <w:rFonts w:ascii="Calibri" w:eastAsia="Calibri" w:hAnsi="Calibri" w:cs="Times New Roman"/>
          <w:sz w:val="20"/>
          <w:szCs w:val="20"/>
        </w:rPr>
        <w:br/>
        <w:t xml:space="preserve">o poskytnutí  NFP;   </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b/>
          <w:sz w:val="20"/>
          <w:szCs w:val="20"/>
        </w:rPr>
        <w:t>Vyznačenie  konkrétnych položiek</w:t>
      </w:r>
      <w:r w:rsidRPr="006B524A">
        <w:rPr>
          <w:rFonts w:ascii="Calibri" w:eastAsia="Calibri" w:hAnsi="Calibri" w:cs="Times New Roman"/>
          <w:sz w:val="20"/>
          <w:szCs w:val="20"/>
        </w:rPr>
        <w:t xml:space="preserve"> v zmluve, objednávke, čiastkovej zmluve uzavretej na základe rámcovej dohody a pod., </w:t>
      </w:r>
      <w:r w:rsidRPr="006B524A">
        <w:rPr>
          <w:rFonts w:ascii="Calibri" w:eastAsia="Calibri" w:hAnsi="Calibri" w:cs="Times New Roman"/>
          <w:b/>
          <w:sz w:val="20"/>
          <w:szCs w:val="20"/>
        </w:rPr>
        <w:t>ktoré sú výsledkom verejného obstarávania</w:t>
      </w:r>
      <w:r w:rsidRPr="006B524A">
        <w:rPr>
          <w:rFonts w:ascii="Calibri" w:eastAsia="Calibri" w:hAnsi="Calibri" w:cs="Times New Roman"/>
          <w:sz w:val="20"/>
          <w:szCs w:val="20"/>
        </w:rPr>
        <w:t xml:space="preserve"> a sú predmetom </w:t>
      </w:r>
      <w:r w:rsidRPr="006B524A">
        <w:rPr>
          <w:rFonts w:ascii="Calibri" w:eastAsia="Calibri" w:hAnsi="Calibri" w:cs="Times New Roman"/>
          <w:b/>
          <w:sz w:val="20"/>
          <w:szCs w:val="20"/>
        </w:rPr>
        <w:t xml:space="preserve">refundácie </w:t>
      </w:r>
      <w:r w:rsidRPr="006B524A">
        <w:rPr>
          <w:rFonts w:ascii="Calibri" w:eastAsia="Calibri" w:hAnsi="Calibri" w:cs="Times New Roman"/>
          <w:sz w:val="20"/>
          <w:szCs w:val="20"/>
        </w:rPr>
        <w:t xml:space="preserve">z finančných prostriedkov OP TP, </w:t>
      </w:r>
      <w:r w:rsidRPr="006B524A">
        <w:rPr>
          <w:rFonts w:ascii="Calibri" w:eastAsia="Calibri" w:hAnsi="Calibri" w:cs="Times New Roman"/>
          <w:b/>
          <w:sz w:val="20"/>
          <w:szCs w:val="20"/>
        </w:rPr>
        <w:t>ak obsahujú aj iné položky obstarávané verejným obstarávateľom</w:t>
      </w:r>
      <w:r w:rsidRPr="006B524A">
        <w:rPr>
          <w:rFonts w:ascii="Calibri" w:eastAsia="Calibri" w:hAnsi="Calibri" w:cs="Times New Roman"/>
          <w:sz w:val="20"/>
          <w:szCs w:val="20"/>
        </w:rPr>
        <w:t>,  ktoré sú súčasťou aktivít podľa zmluvy o NFP;</w:t>
      </w:r>
    </w:p>
    <w:p w:rsidR="006B524A" w:rsidRPr="006B524A" w:rsidRDefault="006B524A" w:rsidP="006B524A">
      <w:pPr>
        <w:numPr>
          <w:ilvl w:val="0"/>
          <w:numId w:val="187"/>
        </w:numPr>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Výstupy všetkých predchádzajúcich kontrol VO (ak boli realizované) vykonaných oprávnenými orgánmi (napr. ÚVO, NKÚ, orgán auditu a pod.); </w:t>
      </w:r>
    </w:p>
    <w:p w:rsidR="006B524A" w:rsidRPr="006B524A" w:rsidRDefault="006B524A" w:rsidP="006B524A">
      <w:pPr>
        <w:numPr>
          <w:ilvl w:val="0"/>
          <w:numId w:val="187"/>
        </w:numPr>
        <w:spacing w:after="0"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Test bežnej dostupnosti. </w:t>
      </w:r>
    </w:p>
    <w:p w:rsidR="006B524A" w:rsidRPr="006B524A" w:rsidRDefault="006B524A" w:rsidP="006B524A">
      <w:pPr>
        <w:spacing w:after="0" w:line="240" w:lineRule="auto"/>
        <w:ind w:left="360"/>
        <w:jc w:val="both"/>
        <w:rPr>
          <w:rFonts w:ascii="Calibri" w:eastAsia="Calibri" w:hAnsi="Calibri" w:cs="Times New Roman"/>
          <w:sz w:val="20"/>
          <w:szCs w:val="20"/>
        </w:rPr>
      </w:pPr>
      <w:r w:rsidRPr="006B524A">
        <w:rPr>
          <w:rFonts w:ascii="Calibri" w:eastAsia="Calibri" w:hAnsi="Calibri" w:cs="Times New Roman"/>
          <w:sz w:val="20"/>
          <w:szCs w:val="20"/>
        </w:rPr>
        <w:t xml:space="preserve"> 9.      Kompletná dokumentácia z VO. Všeobecný rozsah dokumentácie z VO je uvedený na webovom sídle       </w:t>
      </w:r>
    </w:p>
    <w:p w:rsidR="006B524A" w:rsidRDefault="006B524A" w:rsidP="006B524A">
      <w:pPr>
        <w:spacing w:after="0" w:line="240" w:lineRule="auto"/>
        <w:ind w:left="360"/>
        <w:jc w:val="both"/>
        <w:rPr>
          <w:rFonts w:ascii="Calibri" w:eastAsia="Calibri" w:hAnsi="Calibri" w:cs="Times New Roman"/>
          <w:color w:val="0000FF"/>
          <w:sz w:val="20"/>
          <w:szCs w:val="20"/>
          <w:u w:val="single"/>
        </w:rPr>
      </w:pPr>
      <w:r w:rsidRPr="006B524A">
        <w:rPr>
          <w:rFonts w:ascii="Calibri" w:eastAsia="Calibri" w:hAnsi="Calibri" w:cs="Times New Roman"/>
          <w:sz w:val="20"/>
          <w:szCs w:val="20"/>
        </w:rPr>
        <w:t xml:space="preserve">           ÚVO (odkaz=link) </w:t>
      </w:r>
      <w:hyperlink w:history="1"/>
      <w:r>
        <w:rPr>
          <w:rFonts w:ascii="Calibri" w:eastAsia="Calibri" w:hAnsi="Calibri" w:cs="Times New Roman"/>
          <w:color w:val="0000FF"/>
          <w:sz w:val="20"/>
          <w:szCs w:val="20"/>
          <w:u w:val="single"/>
        </w:rPr>
        <w:fldChar w:fldCharType="begin"/>
      </w:r>
      <w:r>
        <w:rPr>
          <w:rFonts w:ascii="Calibri" w:eastAsia="Calibri" w:hAnsi="Calibri" w:cs="Times New Roman"/>
          <w:color w:val="0000FF"/>
          <w:sz w:val="20"/>
          <w:szCs w:val="20"/>
          <w:u w:val="single"/>
        </w:rPr>
        <w:instrText xml:space="preserve"> HYPERLINK "</w:instrText>
      </w:r>
      <w:r w:rsidRPr="006B524A">
        <w:rPr>
          <w:rFonts w:ascii="Calibri" w:eastAsia="Calibri" w:hAnsi="Calibri" w:cs="Times New Roman"/>
          <w:color w:val="0000FF"/>
          <w:sz w:val="20"/>
          <w:szCs w:val="20"/>
          <w:u w:val="single"/>
        </w:rPr>
        <w:instrText>https://www.uvo.gov.sk/vdoc/1372/zoznam-kompletnej-dokumentacie-vo-vztahu-</w:instrText>
      </w:r>
      <w:r>
        <w:rPr>
          <w:rFonts w:ascii="Calibri" w:eastAsia="Calibri" w:hAnsi="Calibri" w:cs="Times New Roman"/>
          <w:color w:val="0000FF"/>
          <w:sz w:val="20"/>
          <w:szCs w:val="20"/>
          <w:u w:val="single"/>
        </w:rPr>
        <w:instrText xml:space="preserve">        </w:instrText>
      </w:r>
    </w:p>
    <w:p w:rsidR="006B524A" w:rsidRPr="00937BA6" w:rsidRDefault="006B524A" w:rsidP="006B524A">
      <w:pPr>
        <w:spacing w:after="0" w:line="240" w:lineRule="auto"/>
        <w:ind w:left="360"/>
        <w:jc w:val="both"/>
        <w:rPr>
          <w:rStyle w:val="Hypertextovprepojenie"/>
          <w:rFonts w:ascii="Calibri" w:eastAsia="Calibri" w:hAnsi="Calibri" w:cs="Times New Roman"/>
          <w:sz w:val="20"/>
          <w:szCs w:val="20"/>
        </w:rPr>
      </w:pPr>
      <w:r w:rsidRPr="006B524A">
        <w:rPr>
          <w:rFonts w:ascii="Calibri" w:eastAsia="Calibri" w:hAnsi="Calibri" w:cs="Times New Roman"/>
          <w:color w:val="0000FF"/>
          <w:sz w:val="20"/>
          <w:szCs w:val="20"/>
        </w:rPr>
        <w:instrText xml:space="preserve">          </w:instrText>
      </w:r>
      <w:r w:rsidRPr="006B524A">
        <w:rPr>
          <w:rFonts w:ascii="Calibri" w:eastAsia="Calibri" w:hAnsi="Calibri" w:cs="Times New Roman"/>
          <w:color w:val="0000FF"/>
          <w:sz w:val="20"/>
          <w:szCs w:val="20"/>
          <w:u w:val="single"/>
        </w:rPr>
        <w:instrText>k-zakonu-c-3432015-z-z-46.html</w:instrText>
      </w:r>
      <w:r>
        <w:rPr>
          <w:rFonts w:ascii="Calibri" w:eastAsia="Calibri" w:hAnsi="Calibri" w:cs="Times New Roman"/>
          <w:color w:val="0000FF"/>
          <w:sz w:val="20"/>
          <w:szCs w:val="20"/>
          <w:u w:val="single"/>
        </w:rPr>
        <w:instrText xml:space="preserve">" </w:instrText>
      </w:r>
      <w:r>
        <w:rPr>
          <w:rFonts w:ascii="Calibri" w:eastAsia="Calibri" w:hAnsi="Calibri" w:cs="Times New Roman"/>
          <w:color w:val="0000FF"/>
          <w:sz w:val="20"/>
          <w:szCs w:val="20"/>
          <w:u w:val="single"/>
        </w:rPr>
        <w:fldChar w:fldCharType="separate"/>
      </w:r>
      <w:r w:rsidRPr="00937BA6">
        <w:rPr>
          <w:rStyle w:val="Hypertextovprepojenie"/>
          <w:rFonts w:ascii="Calibri" w:eastAsia="Calibri" w:hAnsi="Calibri" w:cs="Times New Roman"/>
          <w:sz w:val="20"/>
          <w:szCs w:val="20"/>
        </w:rPr>
        <w:t xml:space="preserve">https://www.uvo.gov.sk/vdoc/1372/zoznam-kompletnej-dokumentacie-vo-vztahu-        </w:t>
      </w:r>
    </w:p>
    <w:p w:rsidR="006B524A" w:rsidRPr="006B524A" w:rsidRDefault="006B524A" w:rsidP="006B524A">
      <w:pPr>
        <w:spacing w:after="0" w:line="240" w:lineRule="auto"/>
        <w:ind w:left="360"/>
        <w:jc w:val="both"/>
        <w:rPr>
          <w:rFonts w:ascii="Calibri" w:eastAsia="Calibri" w:hAnsi="Calibri" w:cs="Times New Roman"/>
          <w:sz w:val="20"/>
          <w:szCs w:val="20"/>
        </w:rPr>
      </w:pPr>
      <w:r w:rsidRPr="006B524A">
        <w:rPr>
          <w:rStyle w:val="Hypertextovprepojenie"/>
          <w:rFonts w:ascii="Calibri" w:eastAsia="Calibri" w:hAnsi="Calibri" w:cs="Times New Roman"/>
          <w:sz w:val="20"/>
          <w:szCs w:val="20"/>
          <w:u w:val="none"/>
        </w:rPr>
        <w:t xml:space="preserve">          </w:t>
      </w:r>
      <w:r w:rsidRPr="00937BA6">
        <w:rPr>
          <w:rStyle w:val="Hypertextovprepojenie"/>
          <w:rFonts w:ascii="Calibri" w:eastAsia="Calibri" w:hAnsi="Calibri" w:cs="Times New Roman"/>
          <w:sz w:val="20"/>
          <w:szCs w:val="20"/>
        </w:rPr>
        <w:t>k-zakonu-c-3432015-z-z-46.html</w:t>
      </w:r>
      <w:r>
        <w:rPr>
          <w:rFonts w:ascii="Calibri" w:eastAsia="Calibri" w:hAnsi="Calibri" w:cs="Times New Roman"/>
          <w:color w:val="0000FF"/>
          <w:sz w:val="20"/>
          <w:szCs w:val="20"/>
          <w:u w:val="single"/>
        </w:rPr>
        <w:fldChar w:fldCharType="end"/>
      </w:r>
      <w:r w:rsidRPr="006B524A">
        <w:rPr>
          <w:rFonts w:ascii="Calibri" w:eastAsia="Calibri" w:hAnsi="Calibri" w:cs="Times New Roman"/>
          <w:color w:val="0000FF"/>
          <w:sz w:val="20"/>
          <w:szCs w:val="20"/>
          <w:u w:val="single"/>
        </w:rPr>
        <w:t>).</w:t>
      </w:r>
    </w:p>
    <w:p w:rsidR="006B524A" w:rsidRPr="006B524A" w:rsidRDefault="006B524A" w:rsidP="006B524A">
      <w:pPr>
        <w:spacing w:after="0" w:line="240" w:lineRule="auto"/>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(pozn. ak výsledkom VO je </w:t>
      </w:r>
      <w:r w:rsidRPr="006B524A">
        <w:rPr>
          <w:rFonts w:ascii="Calibri" w:eastAsia="Calibri" w:hAnsi="Calibri" w:cs="Times New Roman"/>
          <w:b/>
          <w:sz w:val="20"/>
          <w:szCs w:val="20"/>
        </w:rPr>
        <w:t>objednávka, musí obsahovať</w:t>
      </w:r>
      <w:r w:rsidRPr="006B524A">
        <w:rPr>
          <w:rFonts w:ascii="Calibri" w:eastAsia="Calibri" w:hAnsi="Calibri" w:cs="Times New Roman"/>
          <w:sz w:val="20"/>
          <w:szCs w:val="20"/>
        </w:rPr>
        <w:t xml:space="preserve">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p>
    <w:p w:rsidR="00734F19" w:rsidRPr="000F090A" w:rsidRDefault="00734F19" w:rsidP="00734F19">
      <w:pPr>
        <w:ind w:firstLine="708"/>
        <w:jc w:val="both"/>
        <w:rPr>
          <w:sz w:val="24"/>
          <w:szCs w:val="24"/>
        </w:rPr>
      </w:pPr>
    </w:p>
    <w:p w:rsidR="006B524A" w:rsidRDefault="006B524A" w:rsidP="00734F19">
      <w:pPr>
        <w:jc w:val="center"/>
        <w:rPr>
          <w:b/>
          <w:sz w:val="24"/>
          <w:szCs w:val="24"/>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1A4CEC" w:rsidRDefault="00734F19" w:rsidP="00734F19">
      <w:pPr>
        <w:jc w:val="both"/>
        <w:rPr>
          <w:rFonts w:eastAsia="Arial Unicode MS"/>
          <w:bCs/>
          <w:iCs/>
          <w:strike/>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w:t>
      </w:r>
      <w:r w:rsidR="006B524A">
        <w:rPr>
          <w:sz w:val="24"/>
          <w:szCs w:val="24"/>
        </w:rPr>
        <w:t xml:space="preserve">  </w:t>
      </w:r>
      <w:r w:rsidRPr="000F090A">
        <w:rPr>
          <w:sz w:val="24"/>
          <w:szCs w:val="24"/>
        </w:rPr>
        <w:t>z. o finančnej kontrole a vnútornom audite a o zmene a doplnení niektorých zákonov</w:t>
      </w:r>
      <w:r w:rsidR="00A45749">
        <w:rPr>
          <w:sz w:val="24"/>
          <w:szCs w:val="24"/>
        </w:rPr>
        <w:t xml:space="preserve"> v znení neskorších predpisov.</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w:t>
      </w:r>
      <w:r w:rsidR="006B524A">
        <w:rPr>
          <w:rFonts w:eastAsia="Arial Unicode MS"/>
          <w:bCs/>
          <w:iCs/>
          <w:color w:val="000000"/>
          <w:kern w:val="36"/>
          <w:sz w:val="24"/>
          <w:szCs w:val="24"/>
          <w:lang w:eastAsia="cs-CZ"/>
        </w:rPr>
        <w:t xml:space="preserve"> </w:t>
      </w:r>
      <w:r w:rsidRPr="000F090A">
        <w:rPr>
          <w:rFonts w:eastAsia="Arial Unicode MS"/>
          <w:bCs/>
          <w:iCs/>
          <w:color w:val="000000"/>
          <w:kern w:val="36"/>
          <w:sz w:val="24"/>
          <w:szCs w:val="24"/>
          <w:lang w:eastAsia="cs-CZ"/>
        </w:rPr>
        <w:t>z.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EF0" w:rsidRDefault="00614EF0" w:rsidP="006C71B4">
      <w:pPr>
        <w:spacing w:after="0" w:line="240" w:lineRule="auto"/>
      </w:pPr>
      <w:r>
        <w:separator/>
      </w:r>
    </w:p>
  </w:endnote>
  <w:endnote w:type="continuationSeparator" w:id="0">
    <w:p w:rsidR="00614EF0" w:rsidRDefault="00614EF0"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132822"/>
      <w:docPartObj>
        <w:docPartGallery w:val="Page Numbers (Bottom of Page)"/>
        <w:docPartUnique/>
      </w:docPartObj>
    </w:sdtPr>
    <w:sdtContent>
      <w:p w:rsidR="00614EF0" w:rsidRDefault="00614EF0">
        <w:pPr>
          <w:pStyle w:val="Pta"/>
          <w:jc w:val="center"/>
        </w:pPr>
        <w:r>
          <w:fldChar w:fldCharType="begin"/>
        </w:r>
        <w:r>
          <w:instrText>PAGE   \* MERGEFORMAT</w:instrText>
        </w:r>
        <w:r>
          <w:fldChar w:fldCharType="separate"/>
        </w:r>
        <w:r w:rsidR="00E32FFF">
          <w:rPr>
            <w:noProof/>
          </w:rPr>
          <w:t>3</w:t>
        </w:r>
        <w:r>
          <w:fldChar w:fldCharType="end"/>
        </w:r>
      </w:p>
    </w:sdtContent>
  </w:sdt>
  <w:p w:rsidR="00614EF0" w:rsidRPr="00316D13" w:rsidRDefault="00614EF0" w:rsidP="00316D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EF0" w:rsidRDefault="00614EF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EF0" w:rsidRDefault="00614EF0" w:rsidP="006C71B4">
      <w:pPr>
        <w:spacing w:after="0" w:line="240" w:lineRule="auto"/>
      </w:pPr>
      <w:r>
        <w:separator/>
      </w:r>
    </w:p>
  </w:footnote>
  <w:footnote w:type="continuationSeparator" w:id="0">
    <w:p w:rsidR="00614EF0" w:rsidRDefault="00614EF0" w:rsidP="006C71B4">
      <w:pPr>
        <w:spacing w:after="0" w:line="240" w:lineRule="auto"/>
      </w:pPr>
      <w:r>
        <w:continuationSeparator/>
      </w:r>
    </w:p>
  </w:footnote>
  <w:footnote w:id="1">
    <w:p w:rsidR="00614EF0" w:rsidRDefault="00614EF0" w:rsidP="00C10A05">
      <w:pPr>
        <w:pStyle w:val="Textpoznmkypodiarou"/>
        <w:ind w:left="0"/>
        <w:jc w:val="both"/>
        <w:rPr>
          <w:ins w:id="872" w:author="Autor"/>
        </w:rPr>
      </w:pPr>
      <w:ins w:id="873" w:author="Autor">
        <w:r>
          <w:rPr>
            <w:rStyle w:val="Odkaznapoznmkupodiarou"/>
          </w:rPr>
          <w:footnoteRef/>
        </w:r>
        <w:r>
          <w:t xml:space="preserve"> </w:t>
        </w:r>
        <w:r w:rsidRPr="003B7874">
          <w:t>MP CKO č. 5 k určovaniu finančných opráv, ktoré má riadiaci orgán uplatňovať pri nedodržaní pravidiel a postupov verejného obstarávania</w:t>
        </w:r>
      </w:ins>
    </w:p>
  </w:footnote>
  <w:footnote w:id="2">
    <w:p w:rsidR="00614EF0" w:rsidDel="008E6043" w:rsidRDefault="00614EF0" w:rsidP="00C10A05">
      <w:pPr>
        <w:pStyle w:val="Textpoznmkypodiarou"/>
        <w:ind w:left="0"/>
        <w:rPr>
          <w:del w:id="966" w:author="Autor"/>
        </w:rPr>
      </w:pPr>
      <w:del w:id="967" w:author="Autor">
        <w:r w:rsidDel="008E6043">
          <w:rPr>
            <w:rStyle w:val="Odkaznapoznmkupodiarou"/>
          </w:rPr>
          <w:footnoteRef/>
        </w:r>
        <w:r w:rsidDel="008E6043">
          <w:delText xml:space="preserve"> MP CKO č. 14 </w:delText>
        </w:r>
        <w:r w:rsidRPr="00EA2B51" w:rsidDel="008E6043">
          <w:delText xml:space="preserve">k zadávaniu zákaziek v hodnote nad </w:delText>
        </w:r>
        <w:r w:rsidDel="008E6043">
          <w:delText>1</w:delText>
        </w:r>
        <w:r w:rsidRPr="00EA2B51" w:rsidDel="008E6043">
          <w:delText>5 000 EUR</w:delText>
        </w:r>
      </w:del>
    </w:p>
  </w:footnote>
  <w:footnote w:id="3">
    <w:p w:rsidR="00614EF0" w:rsidRDefault="00614EF0" w:rsidP="00C10A05">
      <w:pPr>
        <w:pStyle w:val="Textpoznmkypodiarou"/>
        <w:ind w:left="0"/>
        <w:rPr>
          <w:ins w:id="977" w:author="Autor"/>
        </w:rPr>
      </w:pPr>
      <w:ins w:id="978" w:author="Autor">
        <w:r>
          <w:rPr>
            <w:rStyle w:val="Odkaznapoznmkupodiarou"/>
          </w:rPr>
          <w:footnoteRef/>
        </w:r>
        <w:r>
          <w:t xml:space="preserve"> MP CKO č. 14 </w:t>
        </w:r>
        <w:r w:rsidRPr="00EA2B51">
          <w:t xml:space="preserve">k zadávaniu zákaziek v hodnote nad </w:t>
        </w:r>
        <w:r>
          <w:t>1</w:t>
        </w:r>
        <w:r w:rsidRPr="00EA2B51">
          <w:t>5 000 EUR</w:t>
        </w:r>
      </w:ins>
    </w:p>
  </w:footnote>
  <w:footnote w:id="4">
    <w:p w:rsidR="00614EF0" w:rsidRPr="00CA75F1" w:rsidDel="008B5AF4" w:rsidRDefault="00614EF0" w:rsidP="006C543F">
      <w:pPr>
        <w:pStyle w:val="Textpoznmkypodiarou"/>
        <w:ind w:left="709"/>
        <w:jc w:val="both"/>
        <w:rPr>
          <w:del w:id="1241" w:author="Autor"/>
        </w:rPr>
      </w:pPr>
      <w:del w:id="1242" w:author="Autor">
        <w:r w:rsidRPr="00CA75F1" w:rsidDel="008B5AF4">
          <w:rPr>
            <w:rStyle w:val="Odkaznapoznmkupodiarou"/>
          </w:rPr>
          <w:footnoteRef/>
        </w:r>
        <w:r w:rsidRPr="00CA75F1" w:rsidDel="008B5AF4">
          <w:delText xml:space="preserve"> </w:delText>
        </w:r>
        <w:r w:rsidRPr="00CA75F1" w:rsidDel="008B5AF4">
          <w:rPr>
            <w:bCs/>
          </w:rPr>
          <w:delText>Z toho nevyhnutne nevyplýva, že každý zo spolupracujúcich partnerov sa rovnako podieľa na plnení úlohy, teda spolupráca môže byť založená na rozdelení úloh alebo na určitej špecializácii</w:delText>
        </w:r>
      </w:del>
    </w:p>
  </w:footnote>
  <w:footnote w:id="5">
    <w:p w:rsidR="00614EF0" w:rsidRPr="007E1558" w:rsidDel="00DA0AF5" w:rsidRDefault="00614EF0" w:rsidP="00CC68B5">
      <w:pPr>
        <w:pStyle w:val="Textpoznmkypodiarou"/>
        <w:ind w:left="0"/>
        <w:rPr>
          <w:del w:id="1374" w:author="Autor"/>
        </w:rPr>
      </w:pPr>
      <w:del w:id="1375" w:author="Autor">
        <w:r w:rsidDel="00DA0AF5">
          <w:rPr>
            <w:rStyle w:val="Odkaznapoznmkupodiarou"/>
          </w:rPr>
          <w:footnoteRef/>
        </w:r>
        <w:r w:rsidDel="00DA0AF5">
          <w:delText xml:space="preserve"> </w:delText>
        </w:r>
        <w:r w:rsidRPr="00BE625A" w:rsidDel="00DA0AF5">
          <w:rPr>
            <w:rFonts w:ascii="Calibri" w:hAnsi="Calibri"/>
          </w:rPr>
          <w:delText>Pod pojm</w:delText>
        </w:r>
        <w:r w:rsidDel="00DA0AF5">
          <w:rPr>
            <w:rFonts w:ascii="Calibri" w:hAnsi="Calibri"/>
          </w:rPr>
          <w:delText>om „hodnota čiastkovej zákazky“</w:delText>
        </w:r>
        <w:r w:rsidRPr="00BE625A" w:rsidDel="00DA0AF5">
          <w:rPr>
            <w:rFonts w:ascii="Calibri" w:hAnsi="Calibri"/>
          </w:rPr>
          <w:delText xml:space="preserve"> sa rozumie, skutočná hodnota zákazky v eur bez DPH, ktorá bude/je predmetom čiastkovej zmluvy alebo objednávky.</w:delText>
        </w:r>
      </w:del>
    </w:p>
  </w:footnote>
  <w:footnote w:id="6">
    <w:p w:rsidR="00614EF0" w:rsidRDefault="00614EF0" w:rsidP="006B4EEC">
      <w:pPr>
        <w:pStyle w:val="Textpoznmkypodiarou"/>
        <w:ind w:left="426"/>
        <w:jc w:val="both"/>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7">
    <w:p w:rsidR="00614EF0" w:rsidRPr="003305BD" w:rsidRDefault="00614EF0" w:rsidP="00512B4E">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8">
    <w:p w:rsidR="00614EF0" w:rsidRPr="003305BD" w:rsidRDefault="00614EF0" w:rsidP="00512B4E">
      <w:pPr>
        <w:pStyle w:val="Textpoznmkypodiarou"/>
        <w:ind w:left="426"/>
        <w:jc w:val="both"/>
        <w:rPr>
          <w:sz w:val="16"/>
          <w:szCs w:val="16"/>
        </w:rPr>
      </w:pPr>
      <w:r w:rsidRPr="003305BD">
        <w:rPr>
          <w:rStyle w:val="Odkaznapoznmkupodiarou"/>
          <w:sz w:val="16"/>
          <w:szCs w:val="16"/>
        </w:rPr>
        <w:footnoteRef/>
      </w:r>
      <w:r w:rsidRPr="003305BD">
        <w:rPr>
          <w:sz w:val="16"/>
          <w:szCs w:val="16"/>
        </w:rPr>
        <w:t xml:space="preserve"> ex ante finančná oprava:  individuálne zníženie hodnoty deklarovaných výdavkov z dôvodu zistení porušenia legislatívy SR alebo EÚ, najmä v oblasti VO. Výška individuálnej ex 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footnote>
  <w:footnote w:id="9">
    <w:p w:rsidR="00614EF0" w:rsidRDefault="00614EF0" w:rsidP="00512B4E">
      <w:pPr>
        <w:pStyle w:val="Textpoznmkypodiarou"/>
        <w:ind w:left="426"/>
        <w:jc w:val="both"/>
      </w:pPr>
      <w:r w:rsidRPr="003305BD">
        <w:rPr>
          <w:rStyle w:val="Odkaznapoznmkupodiarou"/>
          <w:sz w:val="16"/>
          <w:szCs w:val="16"/>
        </w:rPr>
        <w:footnoteRef/>
      </w:r>
      <w:r w:rsidRPr="003305BD">
        <w:rPr>
          <w:sz w:val="16"/>
          <w:szCs w:val="16"/>
        </w:rPr>
        <w:t xml:space="preserve"> MP CKO č. 5 k určovaniu finančných opráv, ktoré má riadiaci orgán uplatňovať pri nedodržaní pravidiel a postupov verejného obstarávania</w:t>
      </w:r>
    </w:p>
  </w:footnote>
  <w:footnote w:id="10">
    <w:p w:rsidR="00614EF0" w:rsidRPr="003305BD" w:rsidRDefault="00614EF0" w:rsidP="001962DD">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11">
    <w:p w:rsidR="00614EF0" w:rsidRDefault="00614EF0" w:rsidP="003305BD">
      <w:pPr>
        <w:pStyle w:val="Textpoznmkypodiarou"/>
        <w:ind w:left="426"/>
        <w:jc w:val="both"/>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12">
    <w:p w:rsidR="00614EF0" w:rsidRPr="003305BD" w:rsidRDefault="00614EF0" w:rsidP="001962DD">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13">
    <w:p w:rsidR="00614EF0" w:rsidRDefault="00614EF0">
      <w:pPr>
        <w:pStyle w:val="Textpoznmkypodiarou"/>
        <w:ind w:left="426" w:hanging="142"/>
        <w:jc w:val="both"/>
        <w:rPr>
          <w:ins w:id="1724" w:author="Autor"/>
        </w:rPr>
        <w:pPrChange w:id="1725" w:author="Autor">
          <w:pPr>
            <w:pStyle w:val="Textpoznmkypodiarou"/>
            <w:ind w:left="284"/>
            <w:jc w:val="both"/>
          </w:pPr>
        </w:pPrChange>
      </w:pPr>
      <w:ins w:id="1726" w:author="Autor">
        <w:r>
          <w:rPr>
            <w:rStyle w:val="Odkaznapoznmkupodiarou"/>
          </w:rPr>
          <w:footnoteRef/>
        </w:r>
        <w:r>
          <w:t xml:space="preserve"> </w:t>
        </w:r>
        <w:r w:rsidRPr="003B7874">
          <w:t>MP CKO č. 5</w:t>
        </w:r>
        <w:r>
          <w:t xml:space="preserve"> </w:t>
        </w:r>
        <w:r w:rsidRPr="003B7874">
          <w:t>k určovaniu finančných opráv, ktoré má riadiaci orgán uplatňovať pri nedodržaní pravidiel a postupov verejného obstarávania</w:t>
        </w:r>
      </w:ins>
    </w:p>
  </w:footnote>
  <w:footnote w:id="14">
    <w:p w:rsidR="00614EF0" w:rsidRDefault="00614EF0" w:rsidP="00F2319A">
      <w:pPr>
        <w:pStyle w:val="Textpoznmkypodiarou"/>
        <w:ind w:left="426" w:hanging="142"/>
        <w:rPr>
          <w:ins w:id="1761" w:author="Autor"/>
        </w:rPr>
      </w:pPr>
      <w:ins w:id="1762" w:author="Autor">
        <w:r>
          <w:rPr>
            <w:rStyle w:val="Odkaznapoznmkupodiarou"/>
          </w:rPr>
          <w:footnoteRef/>
        </w:r>
        <w:r>
          <w:t xml:space="preserve"> </w:t>
        </w:r>
        <w:r w:rsidRPr="003B7874">
          <w:t>MP CKO č. 5 k určovaniu finančných opráv, ktoré má riadiaci orgán uplatňovať pri nedodržaní pravidiel a postupov verejného obstarávania</w:t>
        </w:r>
      </w:ins>
    </w:p>
  </w:footnote>
  <w:footnote w:id="15">
    <w:p w:rsidR="00614EF0" w:rsidRPr="003305BD" w:rsidRDefault="00614EF0"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Hodiace sa podčiarknite</w:t>
      </w:r>
    </w:p>
  </w:footnote>
  <w:footnote w:id="16">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17">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Overený a opečiatkovaný autorizovanou osobou</w:t>
      </w:r>
    </w:p>
  </w:footnote>
  <w:footnote w:id="18">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 rovnaký alebo podobný predmet zákazky realizovaných prijímateľom </w:t>
      </w:r>
    </w:p>
  </w:footnote>
  <w:footnote w:id="19">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hyperlink r:id="rId1" w:history="1">
        <w:r w:rsidRPr="003305BD">
          <w:rPr>
            <w:rStyle w:val="Hypertextovprepojenie"/>
            <w:sz w:val="16"/>
            <w:szCs w:val="16"/>
          </w:rPr>
          <w:t>www.eks.sk</w:t>
        </w:r>
      </w:hyperlink>
    </w:p>
  </w:footnote>
  <w:footnote w:id="20">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Špecifikovať tento spôsob, okrem telefonického resp. osobného prieskumu.</w:t>
      </w:r>
    </w:p>
  </w:footnote>
  <w:footnote w:id="21">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všetky relevantné dokumenty/doklady na základe ktorých sa PHZ určuje: napr. ponuky dodávateľov, katalógy, cenníky, prinstcreeny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22">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Určená ako hodnota bez DPH v EUR</w:t>
      </w:r>
    </w:p>
  </w:footnote>
  <w:footnote w:id="23">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24">
    <w:p w:rsidR="00614EF0" w:rsidRPr="00782093" w:rsidRDefault="00614EF0"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Ak je to s ohľadom na spôsob určenia PHZ relevantné</w:t>
      </w:r>
    </w:p>
  </w:footnote>
  <w:footnote w:id="25">
    <w:p w:rsidR="00614EF0" w:rsidRPr="003305BD" w:rsidRDefault="00614EF0" w:rsidP="00BF2FB5">
      <w:pPr>
        <w:pStyle w:val="Textpoznmkypodiarou"/>
        <w:ind w:left="142" w:hanging="142"/>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26">
    <w:p w:rsidR="00614EF0" w:rsidRPr="003305BD" w:rsidRDefault="00614EF0"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27">
    <w:p w:rsidR="00614EF0" w:rsidRPr="003305BD" w:rsidRDefault="00614EF0"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traja oslovení dodávatelia </w:t>
      </w:r>
    </w:p>
  </w:footnote>
  <w:footnote w:id="28">
    <w:p w:rsidR="00614EF0" w:rsidRPr="003305BD" w:rsidRDefault="00614EF0"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subjektov, ktoré ponuku predložili</w:t>
      </w:r>
    </w:p>
  </w:footnote>
  <w:footnote w:id="29">
    <w:p w:rsidR="00614EF0" w:rsidRPr="00782093" w:rsidRDefault="00614EF0" w:rsidP="00BF2FB5">
      <w:pPr>
        <w:pStyle w:val="Textpoznmkypodiarou"/>
        <w:ind w:left="142" w:hanging="142"/>
        <w:jc w:val="both"/>
        <w:rPr>
          <w:rFonts w:ascii="Verdana" w:hAnsi="Verdana"/>
          <w:sz w:val="16"/>
          <w:szCs w:val="16"/>
        </w:rPr>
      </w:pPr>
      <w:r w:rsidRPr="003305BD">
        <w:rPr>
          <w:rStyle w:val="Odkaznapoznmkupodiarou"/>
          <w:sz w:val="16"/>
          <w:szCs w:val="16"/>
        </w:rPr>
        <w:footnoteRef/>
      </w:r>
      <w:r w:rsidRPr="003305BD">
        <w:rPr>
          <w:sz w:val="16"/>
          <w:szCs w:val="16"/>
        </w:rPr>
        <w:t xml:space="preserve"> Vyžadujú sa minimálne tri identifikované zdroje</w:t>
      </w:r>
    </w:p>
  </w:footnote>
  <w:footnote w:id="30">
    <w:p w:rsidR="00614EF0" w:rsidRPr="003305BD" w:rsidRDefault="00614EF0"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Určí sa suma v EUR bez DPH ako priemerná cena s posudzovaných cien, ktorá tvorí podklad na určenie PHZ podľa § 6 zákona o verejnom obstarávaní</w:t>
      </w:r>
    </w:p>
  </w:footnote>
  <w:footnote w:id="31">
    <w:p w:rsidR="00614EF0" w:rsidRPr="00782093" w:rsidRDefault="00614EF0"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w:t>
      </w:r>
    </w:p>
  </w:footnote>
  <w:footnote w:id="32">
    <w:p w:rsidR="00614EF0" w:rsidRPr="003305BD" w:rsidRDefault="00614EF0"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a dopĺňanie  podľa §  33 ods. 5 ZVO vypracovaných viacej zápisníc.</w:t>
      </w:r>
    </w:p>
  </w:footnote>
  <w:footnote w:id="33">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4">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w:t>
      </w:r>
    </w:p>
  </w:footnote>
  <w:footnote w:id="35">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36">
    <w:p w:rsidR="00614EF0" w:rsidRPr="00782093" w:rsidRDefault="00614EF0"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Záujemcovia sú relevantný napr. v užších súťažiach, rokovacieho konania so zverejnením a pod.  Uvádza sa obchodné meno/názov uchádzača, záujemcu a sídlo/miesto podnikania</w:t>
      </w:r>
    </w:p>
  </w:footnote>
  <w:footnote w:id="37">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38">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footnote>
  <w:footnote w:id="39">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p w:rsidR="00614EF0" w:rsidRPr="00782093" w:rsidRDefault="00614EF0" w:rsidP="00BF2FB5">
      <w:pPr>
        <w:pStyle w:val="Textpoznmkypodiarou"/>
        <w:ind w:left="142" w:hanging="142"/>
        <w:jc w:val="both"/>
        <w:rPr>
          <w:rFonts w:ascii="Verdana" w:hAnsi="Verdana"/>
          <w:sz w:val="16"/>
          <w:szCs w:val="16"/>
        </w:rPr>
      </w:pPr>
    </w:p>
  </w:footnote>
  <w:footnote w:id="40">
    <w:p w:rsidR="00614EF0" w:rsidRPr="003305BD" w:rsidRDefault="00614EF0"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podľa §  42 ods. 2 ZVO, alebo so ohľadom na realizáciu elektronickej aukcie, vypracovaných viacej zápisníc.</w:t>
      </w:r>
    </w:p>
  </w:footnote>
  <w:footnote w:id="41">
    <w:p w:rsidR="00614EF0" w:rsidRPr="003305BD" w:rsidRDefault="00614EF0"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Relevantné v prípade ak sa zápisnica vyhotovuje po elektronickej aukcii</w:t>
      </w:r>
    </w:p>
  </w:footnote>
  <w:footnote w:id="42">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43">
    <w:p w:rsidR="00614EF0" w:rsidRPr="003305BD" w:rsidRDefault="00614EF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 plus informácia či má alebo nemá člen komisie právo vyhodnocovať,</w:t>
      </w:r>
    </w:p>
  </w:footnote>
  <w:footnote w:id="44">
    <w:p w:rsidR="00614EF0" w:rsidRPr="00782093" w:rsidRDefault="00614EF0"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45">
    <w:p w:rsidR="00614EF0" w:rsidRPr="003305BD" w:rsidRDefault="00614EF0"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46">
    <w:p w:rsidR="00614EF0" w:rsidRPr="003305BD" w:rsidRDefault="00614EF0"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najnižšia cena, pričom je potrebné uviesť či kritériom je cena s DPH alebo cena bez DPH!</w:t>
      </w:r>
    </w:p>
  </w:footnote>
  <w:footnote w:id="47">
    <w:p w:rsidR="00614EF0" w:rsidRPr="003305BD" w:rsidRDefault="00614EF0"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48">
    <w:p w:rsidR="00614EF0" w:rsidRPr="003305BD" w:rsidRDefault="00614EF0"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piati oslovení dodávatelia (pozn. uvedené pravidlo platí na zákazky rovné a vyššie ako 5000 EUR) </w:t>
      </w:r>
    </w:p>
  </w:footnote>
  <w:footnote w:id="49">
    <w:p w:rsidR="00614EF0" w:rsidRPr="003305BD" w:rsidRDefault="00614EF0"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uchádzačov, ktorí ponuku predložili</w:t>
      </w:r>
    </w:p>
  </w:footnote>
  <w:footnote w:id="50">
    <w:p w:rsidR="00614EF0" w:rsidRPr="003305BD" w:rsidRDefault="00614EF0"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suma ponuky v EUR s uvedením či je suma uvádzaní s DPH alebo bez DPH</w:t>
      </w:r>
    </w:p>
  </w:footnote>
  <w:footnote w:id="51">
    <w:p w:rsidR="00614EF0" w:rsidRPr="00782093" w:rsidRDefault="00614EF0"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Vyžaduje sa minimálne päť identifikovaných zdrojov, resp. tri pri zákazkách do 1000 EUR (upozornenie: tento postup prieskumu nie je aplikovateľný pre zákazky rovné a vyššie  5000 EUR)</w:t>
      </w:r>
    </w:p>
  </w:footnote>
  <w:footnote w:id="52">
    <w:p w:rsidR="00614EF0" w:rsidRPr="003305BD" w:rsidRDefault="00614EF0"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r w:rsidRPr="003305BD">
        <w:rPr>
          <w:rFonts w:cs="Times New Roman"/>
          <w:sz w:val="16"/>
          <w:szCs w:val="16"/>
        </w:rPr>
        <w:t>uviesť s DPH aj bez DPH</w:t>
      </w:r>
    </w:p>
  </w:footnote>
  <w:footnote w:id="53">
    <w:p w:rsidR="00614EF0" w:rsidRPr="003305BD" w:rsidRDefault="00614EF0"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napr. zmluva o dielo, zmluva o dodávke tovaru, zmluva o poskytnutí služieb, objednávka...</w:t>
      </w:r>
    </w:p>
  </w:footnote>
  <w:footnote w:id="54">
    <w:p w:rsidR="00614EF0" w:rsidRPr="00782093" w:rsidRDefault="00614EF0"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prílohy/dokumenty vzťahujúce k zadávaniu zákazky/vykonania prieskumu trhu</w:t>
      </w:r>
    </w:p>
  </w:footnote>
  <w:footnote w:id="55">
    <w:p w:rsidR="00614EF0" w:rsidRPr="00782093" w:rsidRDefault="00614EF0"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614EF0" w:rsidRPr="003305BD" w:rsidRDefault="00614EF0" w:rsidP="00157B79">
      <w:pPr>
        <w:pStyle w:val="Textpoznmkypodiarou"/>
        <w:ind w:left="142" w:hanging="142"/>
        <w:jc w:val="both"/>
        <w:rPr>
          <w:rFonts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3305BD">
        <w:rPr>
          <w:rFonts w:cs="Times New Roman"/>
          <w:sz w:val="16"/>
          <w:szCs w:val="16"/>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56">
    <w:p w:rsidR="00614EF0" w:rsidRPr="003305BD" w:rsidRDefault="00614EF0"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celý názov prijímateľa (nie skratky), pričom má sa za to, že "prijímateľ" je v tomto  prípade zároveň verejný obstarávateľ/obstarávateľa alebo osoba podľa § 8 zákona o verejnom obstarávaní.</w:t>
      </w:r>
    </w:p>
  </w:footnote>
  <w:footnote w:id="57">
    <w:p w:rsidR="00614EF0" w:rsidRPr="003305BD" w:rsidRDefault="00614EF0"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celá adresa prijímateľa.</w:t>
      </w:r>
    </w:p>
  </w:footnote>
  <w:footnote w:id="58">
    <w:p w:rsidR="00614EF0" w:rsidRPr="003305BD" w:rsidRDefault="00614EF0" w:rsidP="00157B79">
      <w:pPr>
        <w:pStyle w:val="Textpoznmkypodiarou"/>
        <w:ind w:hanging="2160"/>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IČO prijímateľa.</w:t>
      </w:r>
    </w:p>
  </w:footnote>
  <w:footnote w:id="59">
    <w:p w:rsidR="00614EF0" w:rsidRPr="003305BD" w:rsidRDefault="00614EF0"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0">
    <w:p w:rsidR="00614EF0" w:rsidRPr="003305BD" w:rsidRDefault="00614EF0"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61">
    <w:p w:rsidR="00614EF0" w:rsidRPr="00782093" w:rsidRDefault="00614EF0" w:rsidP="00157B79">
      <w:pPr>
        <w:pStyle w:val="Textpoznmkypodiarou"/>
        <w:ind w:left="142" w:hanging="142"/>
        <w:jc w:val="both"/>
        <w:rPr>
          <w:rFonts w:ascii="Verdana" w:hAnsi="Verdana" w:cs="Times New Roman"/>
          <w:sz w:val="16"/>
          <w:szCs w:val="16"/>
        </w:rPr>
      </w:pPr>
      <w:r w:rsidRPr="003305BD">
        <w:rPr>
          <w:rStyle w:val="Odkaznapoznmkupodiarou"/>
          <w:sz w:val="16"/>
          <w:szCs w:val="16"/>
        </w:rPr>
        <w:footnoteRef/>
      </w:r>
      <w:r w:rsidRPr="003305BD">
        <w:rPr>
          <w:rFonts w:cs="Times New Roman"/>
          <w:sz w:val="16"/>
          <w:szCs w:val="16"/>
        </w:rPr>
        <w:t xml:space="preserve"> Nevypĺňa prijímateľ, ale zverejňovateľ informácie na stránke CKO.</w:t>
      </w:r>
    </w:p>
  </w:footnote>
  <w:footnote w:id="62">
    <w:p w:rsidR="00614EF0" w:rsidRPr="003305BD" w:rsidRDefault="00614EF0" w:rsidP="00157B79">
      <w:pPr>
        <w:spacing w:after="0" w:line="240" w:lineRule="auto"/>
        <w:jc w:val="both"/>
        <w:rPr>
          <w:rFonts w:asciiTheme="minorHAnsi" w:hAnsiTheme="minorHAnsi"/>
          <w:sz w:val="16"/>
          <w:szCs w:val="16"/>
        </w:rPr>
      </w:pPr>
      <w:r w:rsidRPr="003305BD">
        <w:rPr>
          <w:rStyle w:val="Odkaznapoznmkupodiarou"/>
          <w:rFonts w:asciiTheme="minorHAnsi" w:hAnsiTheme="minorHAnsi"/>
          <w:sz w:val="16"/>
          <w:szCs w:val="16"/>
        </w:rPr>
        <w:footnoteRef/>
      </w:r>
      <w:r w:rsidRPr="003305BD">
        <w:rPr>
          <w:rFonts w:asciiTheme="minorHAnsi" w:hAnsiTheme="minorHAnsi"/>
          <w:sz w:val="16"/>
          <w:szCs w:val="16"/>
        </w:rPr>
        <w:t xml:space="preserve"> </w:t>
      </w:r>
      <w:r w:rsidRPr="003305BD">
        <w:rPr>
          <w:rFonts w:asciiTheme="minorHAnsi" w:eastAsiaTheme="minorEastAsia" w:hAnsiTheme="minorHAnsi"/>
          <w:color w:val="5A5A5A" w:themeColor="text1" w:themeTint="A5"/>
          <w:sz w:val="16"/>
          <w:szCs w:val="16"/>
        </w:rPr>
        <w:t>Uvedená povinnosť predkladania čestného vyhlásenia sa rovnako vzťahujú aj na každé dopĺňanie dokumentácie k VO</w:t>
      </w:r>
    </w:p>
  </w:footnote>
  <w:footnote w:id="63">
    <w:p w:rsidR="00614EF0" w:rsidRPr="003305BD" w:rsidRDefault="00614EF0"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64">
    <w:p w:rsidR="00614EF0" w:rsidRPr="00782093" w:rsidRDefault="00614EF0"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Viď príloha k vyhláseniu, ktorou je úplný zoznam predkladanej dokumentácie (písomnej, na elektronických nosičoch aj dokumentácie predkladanej cez ITMS 2014 +)</w:t>
      </w:r>
    </w:p>
  </w:footnote>
  <w:footnote w:id="65">
    <w:p w:rsidR="00614EF0" w:rsidRPr="003305BD" w:rsidRDefault="00614EF0"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66">
    <w:p w:rsidR="00614EF0" w:rsidRPr="00782093" w:rsidRDefault="00614EF0"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či už ako jednotlivci alebo členovia skupiny dodávateľov, alebo ako navrhovaní subdodávatelia</w:t>
      </w:r>
    </w:p>
  </w:footnote>
  <w:footnote w:id="67">
    <w:p w:rsidR="00614EF0" w:rsidRPr="00782093" w:rsidRDefault="00614EF0"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z pohľadu možného porušenia hospodárskej súťaže podľa zákona č. 136/2001 Z.z. o ochrane hospodárskej súťaže - konkrétne  dohôd obmedzujúcich súťaž podľa §4 zákona o ochrane hospodárskej súťaže.</w:t>
      </w:r>
    </w:p>
  </w:footnote>
  <w:footnote w:id="68">
    <w:p w:rsidR="00614EF0" w:rsidRPr="003305BD" w:rsidRDefault="00614EF0" w:rsidP="003305BD">
      <w:pPr>
        <w:pStyle w:val="Textpoznmkypodiarou"/>
        <w:ind w:left="426"/>
        <w:rPr>
          <w:sz w:val="16"/>
          <w:szCs w:val="16"/>
        </w:rPr>
      </w:pPr>
      <w:r>
        <w:rPr>
          <w:rStyle w:val="Odkaznapoznmkupodiarou"/>
        </w:rPr>
        <w:footnoteRef/>
      </w:r>
      <w:r>
        <w:t xml:space="preserve"> </w:t>
      </w:r>
      <w:r w:rsidRPr="003305BD">
        <w:rPr>
          <w:sz w:val="16"/>
          <w:szCs w:val="16"/>
        </w:rPr>
        <w:t xml:space="preserve">Zoznam rizikových indikátorov </w:t>
      </w:r>
      <w:r>
        <w:rPr>
          <w:sz w:val="16"/>
          <w:szCs w:val="16"/>
        </w:rPr>
        <w:t>je súčasťou MP</w:t>
      </w:r>
      <w:r w:rsidRPr="003305BD">
        <w:rPr>
          <w:sz w:val="16"/>
          <w:szCs w:val="16"/>
        </w:rPr>
        <w:t xml:space="preserve"> CKO </w:t>
      </w:r>
      <w:r>
        <w:rPr>
          <w:sz w:val="16"/>
          <w:szCs w:val="16"/>
        </w:rPr>
        <w:t xml:space="preserve">č. 35. </w:t>
      </w:r>
      <w:r w:rsidRPr="003305BD">
        <w:rPr>
          <w:sz w:val="16"/>
          <w:szCs w:val="16"/>
        </w:rPr>
        <w:t xml:space="preserve"> Do dátumu nadobudnutia účinnosti metodického pokynu je možné primerane aplikovať rizikové indikátory podľa verzie 4 Systému riadenia EŠIF.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EF0" w:rsidRDefault="00614EF0" w:rsidP="00DF5F56">
    <w:pPr>
      <w:pStyle w:val="Hlavika"/>
    </w:pPr>
    <w:r>
      <w:rPr>
        <w:noProof/>
        <w:lang w:eastAsia="sk-SK"/>
      </w:rPr>
      <w:drawing>
        <wp:anchor distT="0" distB="182880" distL="114300" distR="114300" simplePos="0" relativeHeight="251659264" behindDoc="1" locked="0" layoutInCell="1" allowOverlap="1" wp14:anchorId="4E0F4577" wp14:editId="3AE8C444">
          <wp:simplePos x="0" y="0"/>
          <wp:positionH relativeFrom="column">
            <wp:posOffset>5259070</wp:posOffset>
          </wp:positionH>
          <wp:positionV relativeFrom="paragraph">
            <wp:posOffset>-2540</wp:posOffset>
          </wp:positionV>
          <wp:extent cx="925830" cy="704850"/>
          <wp:effectExtent l="0" t="0" r="762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rFonts w:cs="Times New Roman"/>
        <w:noProof/>
        <w:sz w:val="20"/>
        <w:lang w:eastAsia="sk-SK"/>
      </w:rPr>
      <w:drawing>
        <wp:inline distT="0" distB="0" distL="0" distR="0" wp14:anchorId="0EBE3CF9" wp14:editId="3335CEE3">
          <wp:extent cx="542925" cy="72801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rsidR="00614EF0" w:rsidRDefault="00614EF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EF0" w:rsidRDefault="00614EF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31740E"/>
    <w:multiLevelType w:val="hybridMultilevel"/>
    <w:tmpl w:val="2E4677AE"/>
    <w:lvl w:ilvl="0" w:tplc="0E28761E">
      <w:start w:val="1"/>
      <w:numFmt w:val="lowerLetter"/>
      <w:lvlText w:val="%1)"/>
      <w:lvlJc w:val="left"/>
      <w:pPr>
        <w:ind w:left="786"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6">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31">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64A43EC"/>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1A52038E"/>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4">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7">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1ED501CE"/>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1DF0F4D"/>
    <w:multiLevelType w:val="hybridMultilevel"/>
    <w:tmpl w:val="4274EE0A"/>
    <w:lvl w:ilvl="0" w:tplc="041B000F">
      <w:start w:val="1"/>
      <w:numFmt w:val="decimal"/>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53">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24B15656"/>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58">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29C357A4"/>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61">
    <w:nsid w:val="2C352EAF"/>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6">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8">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9">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33FB5E3C"/>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507018A"/>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2">
    <w:nsid w:val="35B759FA"/>
    <w:multiLevelType w:val="hybridMultilevel"/>
    <w:tmpl w:val="11264036"/>
    <w:lvl w:ilvl="0" w:tplc="041B000F">
      <w:start w:val="1"/>
      <w:numFmt w:val="decimal"/>
      <w:lvlText w:val="%1."/>
      <w:lvlJc w:val="left"/>
      <w:pPr>
        <w:ind w:left="644" w:hanging="360"/>
      </w:pPr>
      <w:rPr>
        <w:rFonts w:cs="Times New Roman" w:hint="default"/>
      </w:rPr>
    </w:lvl>
    <w:lvl w:ilvl="1" w:tplc="041B0019" w:tentative="1">
      <w:start w:val="1"/>
      <w:numFmt w:val="lowerLetter"/>
      <w:lvlText w:val="%2."/>
      <w:lvlJc w:val="left"/>
      <w:pPr>
        <w:ind w:left="-2813" w:hanging="360"/>
      </w:pPr>
      <w:rPr>
        <w:rFonts w:cs="Times New Roman"/>
      </w:rPr>
    </w:lvl>
    <w:lvl w:ilvl="2" w:tplc="041B001B" w:tentative="1">
      <w:start w:val="1"/>
      <w:numFmt w:val="lowerRoman"/>
      <w:lvlText w:val="%3."/>
      <w:lvlJc w:val="right"/>
      <w:pPr>
        <w:ind w:left="-2093" w:hanging="180"/>
      </w:pPr>
      <w:rPr>
        <w:rFonts w:cs="Times New Roman"/>
      </w:rPr>
    </w:lvl>
    <w:lvl w:ilvl="3" w:tplc="041B000F" w:tentative="1">
      <w:start w:val="1"/>
      <w:numFmt w:val="decimal"/>
      <w:lvlText w:val="%4."/>
      <w:lvlJc w:val="left"/>
      <w:pPr>
        <w:ind w:left="-1373" w:hanging="360"/>
      </w:pPr>
      <w:rPr>
        <w:rFonts w:cs="Times New Roman"/>
      </w:rPr>
    </w:lvl>
    <w:lvl w:ilvl="4" w:tplc="041B0019" w:tentative="1">
      <w:start w:val="1"/>
      <w:numFmt w:val="lowerLetter"/>
      <w:lvlText w:val="%5."/>
      <w:lvlJc w:val="left"/>
      <w:pPr>
        <w:ind w:left="-653" w:hanging="360"/>
      </w:pPr>
      <w:rPr>
        <w:rFonts w:cs="Times New Roman"/>
      </w:rPr>
    </w:lvl>
    <w:lvl w:ilvl="5" w:tplc="041B001B" w:tentative="1">
      <w:start w:val="1"/>
      <w:numFmt w:val="lowerRoman"/>
      <w:lvlText w:val="%6."/>
      <w:lvlJc w:val="right"/>
      <w:pPr>
        <w:ind w:left="67" w:hanging="180"/>
      </w:pPr>
      <w:rPr>
        <w:rFonts w:cs="Times New Roman"/>
      </w:rPr>
    </w:lvl>
    <w:lvl w:ilvl="6" w:tplc="041B000F" w:tentative="1">
      <w:start w:val="1"/>
      <w:numFmt w:val="decimal"/>
      <w:lvlText w:val="%7."/>
      <w:lvlJc w:val="left"/>
      <w:pPr>
        <w:ind w:left="787" w:hanging="360"/>
      </w:pPr>
      <w:rPr>
        <w:rFonts w:cs="Times New Roman"/>
      </w:rPr>
    </w:lvl>
    <w:lvl w:ilvl="7" w:tplc="041B0019" w:tentative="1">
      <w:start w:val="1"/>
      <w:numFmt w:val="lowerLetter"/>
      <w:lvlText w:val="%8."/>
      <w:lvlJc w:val="left"/>
      <w:pPr>
        <w:ind w:left="1507" w:hanging="360"/>
      </w:pPr>
      <w:rPr>
        <w:rFonts w:cs="Times New Roman"/>
      </w:rPr>
    </w:lvl>
    <w:lvl w:ilvl="8" w:tplc="041B001B" w:tentative="1">
      <w:start w:val="1"/>
      <w:numFmt w:val="lowerRoman"/>
      <w:lvlText w:val="%9."/>
      <w:lvlJc w:val="right"/>
      <w:pPr>
        <w:ind w:left="2227" w:hanging="180"/>
      </w:pPr>
      <w:rPr>
        <w:rFonts w:cs="Times New Roman"/>
      </w:rPr>
    </w:lvl>
  </w:abstractNum>
  <w:abstractNum w:abstractNumId="73">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75">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6">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77">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9">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5">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7">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0">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1">
    <w:nsid w:val="420E5E36"/>
    <w:multiLevelType w:val="hybridMultilevel"/>
    <w:tmpl w:val="1126403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4">
    <w:nsid w:val="43740297"/>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01">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02">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04">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5">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7">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0">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1">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51CF275D"/>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4">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25">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nsid w:val="567D3BAA"/>
    <w:multiLevelType w:val="hybridMultilevel"/>
    <w:tmpl w:val="665EB1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2">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3">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34">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35">
    <w:nsid w:val="5B307FBB"/>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8">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0">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1">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43">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61D870E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8">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49">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50">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1">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2">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3">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55">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nsid w:val="695A7444"/>
    <w:multiLevelType w:val="hybridMultilevel"/>
    <w:tmpl w:val="A5B21CD0"/>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9">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3">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7">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8">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nsid w:val="6D0769DD"/>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72">
    <w:nsid w:val="6E1B45D1"/>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74">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nsid w:val="6F9E4E17"/>
    <w:multiLevelType w:val="hybridMultilevel"/>
    <w:tmpl w:val="65201A3A"/>
    <w:lvl w:ilvl="0" w:tplc="9DDEC38A">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6">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8">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nsid w:val="722E2BB2"/>
    <w:multiLevelType w:val="hybridMultilevel"/>
    <w:tmpl w:val="5E4AC014"/>
    <w:lvl w:ilvl="0" w:tplc="8F961B3A">
      <w:start w:val="1"/>
      <w:numFmt w:val="decimal"/>
      <w:lvlText w:val="%1."/>
      <w:lvlJc w:val="left"/>
      <w:pPr>
        <w:ind w:left="786" w:hanging="360"/>
      </w:pPr>
      <w:rPr>
        <w:b w:val="0"/>
      </w:rPr>
    </w:lvl>
    <w:lvl w:ilvl="1" w:tplc="041B0019" w:tentative="1">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0">
    <w:nsid w:val="73973649"/>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1">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2">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83">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4">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5">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86">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nsid w:val="779608F5"/>
    <w:multiLevelType w:val="hybridMultilevel"/>
    <w:tmpl w:val="94643D92"/>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8">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0">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4">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5">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6">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97">
    <w:nsid w:val="7E0E3DAF"/>
    <w:multiLevelType w:val="hybridMultilevel"/>
    <w:tmpl w:val="0F4E8964"/>
    <w:lvl w:ilvl="0" w:tplc="5F640AF6">
      <w:start w:val="1"/>
      <w:numFmt w:val="decimal"/>
      <w:lvlText w:val="%1."/>
      <w:lvlJc w:val="left"/>
      <w:pPr>
        <w:ind w:left="4897" w:hanging="360"/>
      </w:pPr>
      <w:rPr>
        <w:rFonts w:asciiTheme="minorHAnsi" w:hAnsiTheme="minorHAnsi" w:cs="Times New Roman" w:hint="default"/>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8">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199">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0">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134"/>
  </w:num>
  <w:num w:numId="3">
    <w:abstractNumId w:val="128"/>
  </w:num>
  <w:num w:numId="4">
    <w:abstractNumId w:val="192"/>
  </w:num>
  <w:num w:numId="5">
    <w:abstractNumId w:val="59"/>
  </w:num>
  <w:num w:numId="6">
    <w:abstractNumId w:val="170"/>
  </w:num>
  <w:num w:numId="7">
    <w:abstractNumId w:val="10"/>
  </w:num>
  <w:num w:numId="8">
    <w:abstractNumId w:val="86"/>
  </w:num>
  <w:num w:numId="9">
    <w:abstractNumId w:val="26"/>
  </w:num>
  <w:num w:numId="10">
    <w:abstractNumId w:val="185"/>
  </w:num>
  <w:num w:numId="11">
    <w:abstractNumId w:val="58"/>
  </w:num>
  <w:num w:numId="12">
    <w:abstractNumId w:val="123"/>
  </w:num>
  <w:num w:numId="13">
    <w:abstractNumId w:val="53"/>
  </w:num>
  <w:num w:numId="14">
    <w:abstractNumId w:val="184"/>
  </w:num>
  <w:num w:numId="15">
    <w:abstractNumId w:val="137"/>
  </w:num>
  <w:num w:numId="16">
    <w:abstractNumId w:val="79"/>
  </w:num>
  <w:num w:numId="17">
    <w:abstractNumId w:val="83"/>
  </w:num>
  <w:num w:numId="18">
    <w:abstractNumId w:val="64"/>
  </w:num>
  <w:num w:numId="19">
    <w:abstractNumId w:val="186"/>
  </w:num>
  <w:num w:numId="20">
    <w:abstractNumId w:val="115"/>
  </w:num>
  <w:num w:numId="21">
    <w:abstractNumId w:val="126"/>
  </w:num>
  <w:num w:numId="22">
    <w:abstractNumId w:val="156"/>
  </w:num>
  <w:num w:numId="23">
    <w:abstractNumId w:val="107"/>
  </w:num>
  <w:num w:numId="24">
    <w:abstractNumId w:val="102"/>
  </w:num>
  <w:num w:numId="25">
    <w:abstractNumId w:val="151"/>
  </w:num>
  <w:num w:numId="26">
    <w:abstractNumId w:val="7"/>
  </w:num>
  <w:num w:numId="27">
    <w:abstractNumId w:val="98"/>
  </w:num>
  <w:num w:numId="28">
    <w:abstractNumId w:val="38"/>
  </w:num>
  <w:num w:numId="29">
    <w:abstractNumId w:val="84"/>
  </w:num>
  <w:num w:numId="30">
    <w:abstractNumId w:val="138"/>
  </w:num>
  <w:num w:numId="31">
    <w:abstractNumId w:val="165"/>
  </w:num>
  <w:num w:numId="32">
    <w:abstractNumId w:val="189"/>
  </w:num>
  <w:num w:numId="33">
    <w:abstractNumId w:val="47"/>
  </w:num>
  <w:num w:numId="34">
    <w:abstractNumId w:val="5"/>
  </w:num>
  <w:num w:numId="35">
    <w:abstractNumId w:val="162"/>
  </w:num>
  <w:num w:numId="36">
    <w:abstractNumId w:val="160"/>
  </w:num>
  <w:num w:numId="37">
    <w:abstractNumId w:val="140"/>
  </w:num>
  <w:num w:numId="38">
    <w:abstractNumId w:val="195"/>
  </w:num>
  <w:num w:numId="39">
    <w:abstractNumId w:val="168"/>
  </w:num>
  <w:num w:numId="40">
    <w:abstractNumId w:val="114"/>
  </w:num>
  <w:num w:numId="41">
    <w:abstractNumId w:val="109"/>
  </w:num>
  <w:num w:numId="42">
    <w:abstractNumId w:val="82"/>
  </w:num>
  <w:num w:numId="43">
    <w:abstractNumId w:val="129"/>
  </w:num>
  <w:num w:numId="44">
    <w:abstractNumId w:val="106"/>
  </w:num>
  <w:num w:numId="45">
    <w:abstractNumId w:val="176"/>
  </w:num>
  <w:num w:numId="46">
    <w:abstractNumId w:val="62"/>
  </w:num>
  <w:num w:numId="47">
    <w:abstractNumId w:val="17"/>
  </w:num>
  <w:num w:numId="48">
    <w:abstractNumId w:val="2"/>
  </w:num>
  <w:num w:numId="49">
    <w:abstractNumId w:val="139"/>
  </w:num>
  <w:num w:numId="50">
    <w:abstractNumId w:val="146"/>
  </w:num>
  <w:num w:numId="51">
    <w:abstractNumId w:val="143"/>
  </w:num>
  <w:num w:numId="52">
    <w:abstractNumId w:val="183"/>
  </w:num>
  <w:num w:numId="53">
    <w:abstractNumId w:val="174"/>
  </w:num>
  <w:num w:numId="54">
    <w:abstractNumId w:val="191"/>
  </w:num>
  <w:num w:numId="55">
    <w:abstractNumId w:val="34"/>
  </w:num>
  <w:num w:numId="56">
    <w:abstractNumId w:val="116"/>
  </w:num>
  <w:num w:numId="57">
    <w:abstractNumId w:val="13"/>
  </w:num>
  <w:num w:numId="58">
    <w:abstractNumId w:val="164"/>
  </w:num>
  <w:num w:numId="59">
    <w:abstractNumId w:val="88"/>
  </w:num>
  <w:num w:numId="60">
    <w:abstractNumId w:val="177"/>
  </w:num>
  <w:num w:numId="61">
    <w:abstractNumId w:val="57"/>
  </w:num>
  <w:num w:numId="62">
    <w:abstractNumId w:val="0"/>
  </w:num>
  <w:num w:numId="63">
    <w:abstractNumId w:val="75"/>
  </w:num>
  <w:num w:numId="64">
    <w:abstractNumId w:val="78"/>
  </w:num>
  <w:num w:numId="65">
    <w:abstractNumId w:val="141"/>
  </w:num>
  <w:num w:numId="66">
    <w:abstractNumId w:val="56"/>
  </w:num>
  <w:num w:numId="67">
    <w:abstractNumId w:val="87"/>
  </w:num>
  <w:num w:numId="68">
    <w:abstractNumId w:val="96"/>
  </w:num>
  <w:num w:numId="69">
    <w:abstractNumId w:val="41"/>
  </w:num>
  <w:num w:numId="70">
    <w:abstractNumId w:val="16"/>
  </w:num>
  <w:num w:numId="71">
    <w:abstractNumId w:val="27"/>
  </w:num>
  <w:num w:numId="72">
    <w:abstractNumId w:val="101"/>
  </w:num>
  <w:num w:numId="73">
    <w:abstractNumId w:val="108"/>
  </w:num>
  <w:num w:numId="74">
    <w:abstractNumId w:val="154"/>
  </w:num>
  <w:num w:numId="75">
    <w:abstractNumId w:val="112"/>
  </w:num>
  <w:num w:numId="76">
    <w:abstractNumId w:val="178"/>
  </w:num>
  <w:num w:numId="77">
    <w:abstractNumId w:val="142"/>
  </w:num>
  <w:num w:numId="78">
    <w:abstractNumId w:val="6"/>
  </w:num>
  <w:num w:numId="79">
    <w:abstractNumId w:val="100"/>
  </w:num>
  <w:num w:numId="80">
    <w:abstractNumId w:val="44"/>
  </w:num>
  <w:num w:numId="81">
    <w:abstractNumId w:val="171"/>
  </w:num>
  <w:num w:numId="82">
    <w:abstractNumId w:val="9"/>
  </w:num>
  <w:num w:numId="83">
    <w:abstractNumId w:val="68"/>
  </w:num>
  <w:num w:numId="84">
    <w:abstractNumId w:val="51"/>
  </w:num>
  <w:num w:numId="85">
    <w:abstractNumId w:val="104"/>
  </w:num>
  <w:num w:numId="86">
    <w:abstractNumId w:val="131"/>
  </w:num>
  <w:num w:numId="87">
    <w:abstractNumId w:val="92"/>
  </w:num>
  <w:num w:numId="88">
    <w:abstractNumId w:val="144"/>
  </w:num>
  <w:num w:numId="89">
    <w:abstractNumId w:val="159"/>
  </w:num>
  <w:num w:numId="90">
    <w:abstractNumId w:val="20"/>
  </w:num>
  <w:num w:numId="91">
    <w:abstractNumId w:val="90"/>
  </w:num>
  <w:num w:numId="92">
    <w:abstractNumId w:val="132"/>
  </w:num>
  <w:num w:numId="93">
    <w:abstractNumId w:val="157"/>
  </w:num>
  <w:num w:numId="94">
    <w:abstractNumId w:val="50"/>
  </w:num>
  <w:num w:numId="95">
    <w:abstractNumId w:val="89"/>
  </w:num>
  <w:num w:numId="96">
    <w:abstractNumId w:val="190"/>
  </w:num>
  <w:num w:numId="97">
    <w:abstractNumId w:val="19"/>
  </w:num>
  <w:num w:numId="98">
    <w:abstractNumId w:val="181"/>
  </w:num>
  <w:num w:numId="99">
    <w:abstractNumId w:val="120"/>
  </w:num>
  <w:num w:numId="100">
    <w:abstractNumId w:val="125"/>
  </w:num>
  <w:num w:numId="101">
    <w:abstractNumId w:val="145"/>
  </w:num>
  <w:num w:numId="102">
    <w:abstractNumId w:val="12"/>
  </w:num>
  <w:num w:numId="103">
    <w:abstractNumId w:val="23"/>
  </w:num>
  <w:num w:numId="104">
    <w:abstractNumId w:val="155"/>
  </w:num>
  <w:num w:numId="105">
    <w:abstractNumId w:val="133"/>
  </w:num>
  <w:num w:numId="106">
    <w:abstractNumId w:val="14"/>
  </w:num>
  <w:num w:numId="107">
    <w:abstractNumId w:val="113"/>
  </w:num>
  <w:num w:numId="108">
    <w:abstractNumId w:val="1"/>
  </w:num>
  <w:num w:numId="109">
    <w:abstractNumId w:val="66"/>
  </w:num>
  <w:num w:numId="110">
    <w:abstractNumId w:val="74"/>
  </w:num>
  <w:num w:numId="111">
    <w:abstractNumId w:val="11"/>
  </w:num>
  <w:num w:numId="112">
    <w:abstractNumId w:val="182"/>
  </w:num>
  <w:num w:numId="113">
    <w:abstractNumId w:val="29"/>
  </w:num>
  <w:num w:numId="114">
    <w:abstractNumId w:val="198"/>
  </w:num>
  <w:num w:numId="115">
    <w:abstractNumId w:val="201"/>
  </w:num>
  <w:num w:numId="116">
    <w:abstractNumId w:val="105"/>
  </w:num>
  <w:num w:numId="117">
    <w:abstractNumId w:val="25"/>
  </w:num>
  <w:num w:numId="118">
    <w:abstractNumId w:val="69"/>
  </w:num>
  <w:num w:numId="119">
    <w:abstractNumId w:val="15"/>
  </w:num>
  <w:num w:numId="120">
    <w:abstractNumId w:val="45"/>
  </w:num>
  <w:num w:numId="121">
    <w:abstractNumId w:val="63"/>
  </w:num>
  <w:num w:numId="122">
    <w:abstractNumId w:val="97"/>
  </w:num>
  <w:num w:numId="123">
    <w:abstractNumId w:val="33"/>
  </w:num>
  <w:num w:numId="124">
    <w:abstractNumId w:val="18"/>
  </w:num>
  <w:num w:numId="125">
    <w:abstractNumId w:val="95"/>
  </w:num>
  <w:num w:numId="126">
    <w:abstractNumId w:val="118"/>
  </w:num>
  <w:num w:numId="127">
    <w:abstractNumId w:val="161"/>
  </w:num>
  <w:num w:numId="128">
    <w:abstractNumId w:val="148"/>
  </w:num>
  <w:num w:numId="129">
    <w:abstractNumId w:val="54"/>
  </w:num>
  <w:num w:numId="130">
    <w:abstractNumId w:val="122"/>
  </w:num>
  <w:num w:numId="131">
    <w:abstractNumId w:val="193"/>
  </w:num>
  <w:num w:numId="132">
    <w:abstractNumId w:val="121"/>
  </w:num>
  <w:num w:numId="133">
    <w:abstractNumId w:val="77"/>
  </w:num>
  <w:num w:numId="134">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7"/>
  </w:num>
  <w:num w:numId="139">
    <w:abstractNumId w:val="136"/>
  </w:num>
  <w:num w:numId="140">
    <w:abstractNumId w:val="80"/>
  </w:num>
  <w:num w:numId="141">
    <w:abstractNumId w:val="46"/>
  </w:num>
  <w:num w:numId="142">
    <w:abstractNumId w:val="200"/>
  </w:num>
  <w:num w:numId="143">
    <w:abstractNumId w:val="40"/>
  </w:num>
  <w:num w:numId="144">
    <w:abstractNumId w:val="103"/>
  </w:num>
  <w:num w:numId="145">
    <w:abstractNumId w:val="124"/>
  </w:num>
  <w:num w:numId="146">
    <w:abstractNumId w:val="163"/>
  </w:num>
  <w:num w:numId="147">
    <w:abstractNumId w:val="49"/>
  </w:num>
  <w:num w:numId="148">
    <w:abstractNumId w:val="22"/>
  </w:num>
  <w:num w:numId="149">
    <w:abstractNumId w:val="152"/>
  </w:num>
  <w:num w:numId="150">
    <w:abstractNumId w:val="153"/>
  </w:num>
  <w:num w:numId="151">
    <w:abstractNumId w:val="43"/>
  </w:num>
  <w:num w:numId="152">
    <w:abstractNumId w:val="130"/>
  </w:num>
  <w:num w:numId="153">
    <w:abstractNumId w:val="73"/>
  </w:num>
  <w:num w:numId="154">
    <w:abstractNumId w:val="28"/>
  </w:num>
  <w:num w:numId="155">
    <w:abstractNumId w:val="67"/>
  </w:num>
  <w:num w:numId="156">
    <w:abstractNumId w:val="4"/>
  </w:num>
  <w:num w:numId="157">
    <w:abstractNumId w:val="167"/>
  </w:num>
  <w:num w:numId="158">
    <w:abstractNumId w:val="81"/>
  </w:num>
  <w:num w:numId="159">
    <w:abstractNumId w:val="8"/>
  </w:num>
  <w:num w:numId="160">
    <w:abstractNumId w:val="85"/>
  </w:num>
  <w:num w:numId="161">
    <w:abstractNumId w:val="99"/>
  </w:num>
  <w:num w:numId="162">
    <w:abstractNumId w:val="93"/>
  </w:num>
  <w:num w:numId="163">
    <w:abstractNumId w:val="150"/>
  </w:num>
  <w:num w:numId="164">
    <w:abstractNumId w:val="91"/>
  </w:num>
  <w:num w:numId="165">
    <w:abstractNumId w:val="3"/>
  </w:num>
  <w:num w:numId="16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88"/>
  </w:num>
  <w:num w:numId="168">
    <w:abstractNumId w:val="111"/>
  </w:num>
  <w:num w:numId="169">
    <w:abstractNumId w:val="117"/>
  </w:num>
  <w:num w:numId="170">
    <w:abstractNumId w:val="35"/>
  </w:num>
  <w:num w:numId="171">
    <w:abstractNumId w:val="48"/>
  </w:num>
  <w:num w:numId="172">
    <w:abstractNumId w:val="199"/>
  </w:num>
  <w:num w:numId="173">
    <w:abstractNumId w:val="110"/>
  </w:num>
  <w:num w:numId="174">
    <w:abstractNumId w:val="187"/>
  </w:num>
  <w:num w:numId="175">
    <w:abstractNumId w:val="175"/>
  </w:num>
  <w:num w:numId="176">
    <w:abstractNumId w:val="31"/>
  </w:num>
  <w:num w:numId="177">
    <w:abstractNumId w:val="76"/>
  </w:num>
  <w:num w:numId="178">
    <w:abstractNumId w:val="42"/>
  </w:num>
  <w:num w:numId="179">
    <w:abstractNumId w:val="65"/>
  </w:num>
  <w:num w:numId="180">
    <w:abstractNumId w:val="196"/>
  </w:num>
  <w:num w:numId="181">
    <w:abstractNumId w:val="158"/>
  </w:num>
  <w:num w:numId="182">
    <w:abstractNumId w:val="194"/>
  </w:num>
  <w:num w:numId="183">
    <w:abstractNumId w:val="24"/>
  </w:num>
  <w:num w:numId="184">
    <w:abstractNumId w:val="197"/>
  </w:num>
  <w:num w:numId="185">
    <w:abstractNumId w:val="36"/>
  </w:num>
  <w:num w:numId="186">
    <w:abstractNumId w:val="55"/>
  </w:num>
  <w:num w:numId="187">
    <w:abstractNumId w:val="179"/>
  </w:num>
  <w:num w:numId="188">
    <w:abstractNumId w:val="71"/>
  </w:num>
  <w:num w:numId="189">
    <w:abstractNumId w:val="70"/>
  </w:num>
  <w:num w:numId="190">
    <w:abstractNumId w:val="180"/>
  </w:num>
  <w:num w:numId="191">
    <w:abstractNumId w:val="30"/>
  </w:num>
  <w:num w:numId="192">
    <w:abstractNumId w:val="72"/>
  </w:num>
  <w:num w:numId="193">
    <w:abstractNumId w:val="60"/>
  </w:num>
  <w:num w:numId="194">
    <w:abstractNumId w:val="147"/>
  </w:num>
  <w:num w:numId="195">
    <w:abstractNumId w:val="94"/>
  </w:num>
  <w:num w:numId="196">
    <w:abstractNumId w:val="119"/>
  </w:num>
  <w:num w:numId="197">
    <w:abstractNumId w:val="52"/>
  </w:num>
  <w:num w:numId="198">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1"/>
  </w:num>
  <w:num w:numId="200">
    <w:abstractNumId w:val="127"/>
  </w:num>
  <w:num w:numId="201">
    <w:abstractNumId w:val="135"/>
  </w:num>
  <w:num w:numId="202">
    <w:abstractNumId w:val="61"/>
  </w:num>
  <w:num w:numId="203">
    <w:abstractNumId w:val="39"/>
  </w:num>
  <w:num w:numId="204">
    <w:abstractNumId w:val="169"/>
  </w:num>
  <w:num w:numId="205">
    <w:abstractNumId w:val="172"/>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revisionView w:markup="0"/>
  <w:trackRevisions/>
  <w:defaultTabStop w:val="708"/>
  <w:hyphenationZone w:val="425"/>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36BE"/>
    <w:rsid w:val="00004B87"/>
    <w:rsid w:val="0000502A"/>
    <w:rsid w:val="00005E00"/>
    <w:rsid w:val="000103C5"/>
    <w:rsid w:val="000120B4"/>
    <w:rsid w:val="000137E5"/>
    <w:rsid w:val="000139AF"/>
    <w:rsid w:val="000157BB"/>
    <w:rsid w:val="000161D3"/>
    <w:rsid w:val="00020927"/>
    <w:rsid w:val="000248AD"/>
    <w:rsid w:val="0003212C"/>
    <w:rsid w:val="00034CDB"/>
    <w:rsid w:val="0003772F"/>
    <w:rsid w:val="00037E59"/>
    <w:rsid w:val="00041F4A"/>
    <w:rsid w:val="00044102"/>
    <w:rsid w:val="000459B0"/>
    <w:rsid w:val="00047DB9"/>
    <w:rsid w:val="00051AFD"/>
    <w:rsid w:val="00052BCD"/>
    <w:rsid w:val="00054A7B"/>
    <w:rsid w:val="000741FC"/>
    <w:rsid w:val="0007778D"/>
    <w:rsid w:val="000855B0"/>
    <w:rsid w:val="00093B72"/>
    <w:rsid w:val="00097C3E"/>
    <w:rsid w:val="000A2142"/>
    <w:rsid w:val="000A33B6"/>
    <w:rsid w:val="000A62A5"/>
    <w:rsid w:val="000B09EB"/>
    <w:rsid w:val="000B1292"/>
    <w:rsid w:val="000B1F88"/>
    <w:rsid w:val="000B22A2"/>
    <w:rsid w:val="000B69F3"/>
    <w:rsid w:val="000C01C9"/>
    <w:rsid w:val="000C1A84"/>
    <w:rsid w:val="000C7F0F"/>
    <w:rsid w:val="000D2201"/>
    <w:rsid w:val="000D4412"/>
    <w:rsid w:val="000D58B5"/>
    <w:rsid w:val="000D6CD6"/>
    <w:rsid w:val="000D73A7"/>
    <w:rsid w:val="000E0B74"/>
    <w:rsid w:val="000E343D"/>
    <w:rsid w:val="000E6F75"/>
    <w:rsid w:val="000F2390"/>
    <w:rsid w:val="000F77CD"/>
    <w:rsid w:val="001008A7"/>
    <w:rsid w:val="0010383D"/>
    <w:rsid w:val="00106D9A"/>
    <w:rsid w:val="0011184B"/>
    <w:rsid w:val="001140A5"/>
    <w:rsid w:val="001212E0"/>
    <w:rsid w:val="001216A2"/>
    <w:rsid w:val="00123964"/>
    <w:rsid w:val="00125E26"/>
    <w:rsid w:val="00126AB9"/>
    <w:rsid w:val="0012759C"/>
    <w:rsid w:val="00127D85"/>
    <w:rsid w:val="00130226"/>
    <w:rsid w:val="00130A29"/>
    <w:rsid w:val="00132D51"/>
    <w:rsid w:val="001379B3"/>
    <w:rsid w:val="00140FBD"/>
    <w:rsid w:val="00141ECC"/>
    <w:rsid w:val="0014755F"/>
    <w:rsid w:val="0015746A"/>
    <w:rsid w:val="00157B79"/>
    <w:rsid w:val="00160378"/>
    <w:rsid w:val="001618B5"/>
    <w:rsid w:val="00164509"/>
    <w:rsid w:val="001676FF"/>
    <w:rsid w:val="001747C3"/>
    <w:rsid w:val="001765AF"/>
    <w:rsid w:val="00176CD6"/>
    <w:rsid w:val="00180AB6"/>
    <w:rsid w:val="00182FB0"/>
    <w:rsid w:val="001835F0"/>
    <w:rsid w:val="00183FFB"/>
    <w:rsid w:val="001845BE"/>
    <w:rsid w:val="0018472F"/>
    <w:rsid w:val="001863FA"/>
    <w:rsid w:val="00192930"/>
    <w:rsid w:val="00193981"/>
    <w:rsid w:val="00195CC5"/>
    <w:rsid w:val="001962DD"/>
    <w:rsid w:val="00196E5D"/>
    <w:rsid w:val="001A2623"/>
    <w:rsid w:val="001A485A"/>
    <w:rsid w:val="001A4CEC"/>
    <w:rsid w:val="001A5142"/>
    <w:rsid w:val="001A744E"/>
    <w:rsid w:val="001B463B"/>
    <w:rsid w:val="001B63F1"/>
    <w:rsid w:val="001C256A"/>
    <w:rsid w:val="001C2A5C"/>
    <w:rsid w:val="001C4A91"/>
    <w:rsid w:val="001D1CD6"/>
    <w:rsid w:val="001D4571"/>
    <w:rsid w:val="001D69FC"/>
    <w:rsid w:val="001D72C6"/>
    <w:rsid w:val="001E01D3"/>
    <w:rsid w:val="001E0604"/>
    <w:rsid w:val="001E460B"/>
    <w:rsid w:val="001E6E50"/>
    <w:rsid w:val="001E75EE"/>
    <w:rsid w:val="001F1C2D"/>
    <w:rsid w:val="001F24BA"/>
    <w:rsid w:val="001F4F00"/>
    <w:rsid w:val="001F64F5"/>
    <w:rsid w:val="001F7250"/>
    <w:rsid w:val="00200C00"/>
    <w:rsid w:val="00207191"/>
    <w:rsid w:val="00207EA3"/>
    <w:rsid w:val="00215BF4"/>
    <w:rsid w:val="0022012A"/>
    <w:rsid w:val="0022189C"/>
    <w:rsid w:val="002244EF"/>
    <w:rsid w:val="002275C7"/>
    <w:rsid w:val="00236873"/>
    <w:rsid w:val="00237762"/>
    <w:rsid w:val="002418DE"/>
    <w:rsid w:val="00241D00"/>
    <w:rsid w:val="0024794F"/>
    <w:rsid w:val="0025004D"/>
    <w:rsid w:val="002530C7"/>
    <w:rsid w:val="00254EAC"/>
    <w:rsid w:val="0025629F"/>
    <w:rsid w:val="0026098E"/>
    <w:rsid w:val="00260CCE"/>
    <w:rsid w:val="00264A75"/>
    <w:rsid w:val="002728BA"/>
    <w:rsid w:val="00273C2E"/>
    <w:rsid w:val="00273F2D"/>
    <w:rsid w:val="0027636B"/>
    <w:rsid w:val="002779C4"/>
    <w:rsid w:val="002854A2"/>
    <w:rsid w:val="002865C5"/>
    <w:rsid w:val="002872AC"/>
    <w:rsid w:val="00290C6C"/>
    <w:rsid w:val="0029254A"/>
    <w:rsid w:val="002938C7"/>
    <w:rsid w:val="0029425E"/>
    <w:rsid w:val="00294B70"/>
    <w:rsid w:val="002A0386"/>
    <w:rsid w:val="002A1650"/>
    <w:rsid w:val="002A2F01"/>
    <w:rsid w:val="002A38D8"/>
    <w:rsid w:val="002A744A"/>
    <w:rsid w:val="002B3E44"/>
    <w:rsid w:val="002B61B4"/>
    <w:rsid w:val="002C5797"/>
    <w:rsid w:val="002C7B90"/>
    <w:rsid w:val="002D38A8"/>
    <w:rsid w:val="002D42F0"/>
    <w:rsid w:val="002D51AA"/>
    <w:rsid w:val="002E45B4"/>
    <w:rsid w:val="002E462B"/>
    <w:rsid w:val="002E4FCC"/>
    <w:rsid w:val="002E6F8B"/>
    <w:rsid w:val="002E7049"/>
    <w:rsid w:val="002F21ED"/>
    <w:rsid w:val="002F7211"/>
    <w:rsid w:val="002F7D5F"/>
    <w:rsid w:val="003021C4"/>
    <w:rsid w:val="003103C4"/>
    <w:rsid w:val="00312472"/>
    <w:rsid w:val="003143E8"/>
    <w:rsid w:val="00315446"/>
    <w:rsid w:val="00316AB4"/>
    <w:rsid w:val="00316D13"/>
    <w:rsid w:val="00325146"/>
    <w:rsid w:val="0032585B"/>
    <w:rsid w:val="00325C95"/>
    <w:rsid w:val="003305BD"/>
    <w:rsid w:val="00340404"/>
    <w:rsid w:val="003446D7"/>
    <w:rsid w:val="003456AB"/>
    <w:rsid w:val="00351969"/>
    <w:rsid w:val="0035266E"/>
    <w:rsid w:val="00352C4F"/>
    <w:rsid w:val="003552AF"/>
    <w:rsid w:val="00356885"/>
    <w:rsid w:val="00363A0E"/>
    <w:rsid w:val="00365951"/>
    <w:rsid w:val="00365BC0"/>
    <w:rsid w:val="003713AE"/>
    <w:rsid w:val="0037674C"/>
    <w:rsid w:val="003768F7"/>
    <w:rsid w:val="00377891"/>
    <w:rsid w:val="003800F8"/>
    <w:rsid w:val="00383E3F"/>
    <w:rsid w:val="00384F0E"/>
    <w:rsid w:val="00386DE2"/>
    <w:rsid w:val="003903CA"/>
    <w:rsid w:val="00391FDE"/>
    <w:rsid w:val="0039225A"/>
    <w:rsid w:val="003922F1"/>
    <w:rsid w:val="003A2BAD"/>
    <w:rsid w:val="003A2FE5"/>
    <w:rsid w:val="003A39A1"/>
    <w:rsid w:val="003A45CC"/>
    <w:rsid w:val="003A6230"/>
    <w:rsid w:val="003B0954"/>
    <w:rsid w:val="003B0B3C"/>
    <w:rsid w:val="003B1287"/>
    <w:rsid w:val="003B2050"/>
    <w:rsid w:val="003B2B9B"/>
    <w:rsid w:val="003B3065"/>
    <w:rsid w:val="003B48B7"/>
    <w:rsid w:val="003C0EDB"/>
    <w:rsid w:val="003C6A67"/>
    <w:rsid w:val="003C6D70"/>
    <w:rsid w:val="003C7E87"/>
    <w:rsid w:val="003D144A"/>
    <w:rsid w:val="003D1FA5"/>
    <w:rsid w:val="003D4544"/>
    <w:rsid w:val="003D6954"/>
    <w:rsid w:val="003E1388"/>
    <w:rsid w:val="003E44C1"/>
    <w:rsid w:val="003E45A5"/>
    <w:rsid w:val="003E4A5C"/>
    <w:rsid w:val="003F265B"/>
    <w:rsid w:val="0040222E"/>
    <w:rsid w:val="0041119B"/>
    <w:rsid w:val="00412569"/>
    <w:rsid w:val="00413DAC"/>
    <w:rsid w:val="004152B7"/>
    <w:rsid w:val="00420BDB"/>
    <w:rsid w:val="00426C94"/>
    <w:rsid w:val="00430BD9"/>
    <w:rsid w:val="004343CE"/>
    <w:rsid w:val="004436EB"/>
    <w:rsid w:val="00456660"/>
    <w:rsid w:val="00460061"/>
    <w:rsid w:val="004607B9"/>
    <w:rsid w:val="00460A02"/>
    <w:rsid w:val="00461819"/>
    <w:rsid w:val="00464BCE"/>
    <w:rsid w:val="0046604D"/>
    <w:rsid w:val="00470A57"/>
    <w:rsid w:val="00470C92"/>
    <w:rsid w:val="004733A5"/>
    <w:rsid w:val="00475456"/>
    <w:rsid w:val="004762E9"/>
    <w:rsid w:val="004767C4"/>
    <w:rsid w:val="004817E4"/>
    <w:rsid w:val="004820EC"/>
    <w:rsid w:val="0048569A"/>
    <w:rsid w:val="004858E3"/>
    <w:rsid w:val="00485B64"/>
    <w:rsid w:val="00486CB6"/>
    <w:rsid w:val="004914D0"/>
    <w:rsid w:val="004952AF"/>
    <w:rsid w:val="00495B98"/>
    <w:rsid w:val="004A0B3D"/>
    <w:rsid w:val="004A4E88"/>
    <w:rsid w:val="004B288A"/>
    <w:rsid w:val="004B5657"/>
    <w:rsid w:val="004B686D"/>
    <w:rsid w:val="004C1BAB"/>
    <w:rsid w:val="004C2157"/>
    <w:rsid w:val="004D74EE"/>
    <w:rsid w:val="004E5679"/>
    <w:rsid w:val="004E62A9"/>
    <w:rsid w:val="004F3118"/>
    <w:rsid w:val="00500BFA"/>
    <w:rsid w:val="00500D7B"/>
    <w:rsid w:val="005049EC"/>
    <w:rsid w:val="00505CD1"/>
    <w:rsid w:val="00505DFE"/>
    <w:rsid w:val="0050678A"/>
    <w:rsid w:val="0050720D"/>
    <w:rsid w:val="00512B4E"/>
    <w:rsid w:val="00516168"/>
    <w:rsid w:val="0051732E"/>
    <w:rsid w:val="005206C0"/>
    <w:rsid w:val="00520CEC"/>
    <w:rsid w:val="00526898"/>
    <w:rsid w:val="00526F24"/>
    <w:rsid w:val="00537B96"/>
    <w:rsid w:val="00541616"/>
    <w:rsid w:val="00545401"/>
    <w:rsid w:val="00546E80"/>
    <w:rsid w:val="00546EFE"/>
    <w:rsid w:val="00550524"/>
    <w:rsid w:val="00550DC1"/>
    <w:rsid w:val="00554478"/>
    <w:rsid w:val="0055637E"/>
    <w:rsid w:val="0055748F"/>
    <w:rsid w:val="0057282C"/>
    <w:rsid w:val="005745AA"/>
    <w:rsid w:val="00574E4C"/>
    <w:rsid w:val="00575CFE"/>
    <w:rsid w:val="00577D59"/>
    <w:rsid w:val="00581429"/>
    <w:rsid w:val="00581B44"/>
    <w:rsid w:val="005828B9"/>
    <w:rsid w:val="00583725"/>
    <w:rsid w:val="0058521C"/>
    <w:rsid w:val="005858AA"/>
    <w:rsid w:val="00586132"/>
    <w:rsid w:val="00586DBE"/>
    <w:rsid w:val="00592265"/>
    <w:rsid w:val="0059354C"/>
    <w:rsid w:val="005961A6"/>
    <w:rsid w:val="005A09DC"/>
    <w:rsid w:val="005A2128"/>
    <w:rsid w:val="005A7D08"/>
    <w:rsid w:val="005B1476"/>
    <w:rsid w:val="005B3D38"/>
    <w:rsid w:val="005B4B06"/>
    <w:rsid w:val="005B6DF8"/>
    <w:rsid w:val="005C080A"/>
    <w:rsid w:val="005C526F"/>
    <w:rsid w:val="005D3AE4"/>
    <w:rsid w:val="005E1502"/>
    <w:rsid w:val="005E24E9"/>
    <w:rsid w:val="005E38B8"/>
    <w:rsid w:val="005F0FA0"/>
    <w:rsid w:val="005F10CA"/>
    <w:rsid w:val="005F115F"/>
    <w:rsid w:val="005F5005"/>
    <w:rsid w:val="005F7C9F"/>
    <w:rsid w:val="00600609"/>
    <w:rsid w:val="00602B4B"/>
    <w:rsid w:val="006043FF"/>
    <w:rsid w:val="00604788"/>
    <w:rsid w:val="0060577B"/>
    <w:rsid w:val="00614EF0"/>
    <w:rsid w:val="006169F0"/>
    <w:rsid w:val="00617612"/>
    <w:rsid w:val="006213E3"/>
    <w:rsid w:val="00623857"/>
    <w:rsid w:val="00623C9F"/>
    <w:rsid w:val="00633F87"/>
    <w:rsid w:val="00635D60"/>
    <w:rsid w:val="00641AD0"/>
    <w:rsid w:val="00653646"/>
    <w:rsid w:val="00653D74"/>
    <w:rsid w:val="00661D21"/>
    <w:rsid w:val="0066221B"/>
    <w:rsid w:val="006645A0"/>
    <w:rsid w:val="006672BA"/>
    <w:rsid w:val="00667964"/>
    <w:rsid w:val="00672BE9"/>
    <w:rsid w:val="00673E98"/>
    <w:rsid w:val="00674A34"/>
    <w:rsid w:val="00674CDF"/>
    <w:rsid w:val="0067529B"/>
    <w:rsid w:val="006757EC"/>
    <w:rsid w:val="00675852"/>
    <w:rsid w:val="00685FE4"/>
    <w:rsid w:val="00686263"/>
    <w:rsid w:val="00686351"/>
    <w:rsid w:val="00693543"/>
    <w:rsid w:val="00697468"/>
    <w:rsid w:val="00697871"/>
    <w:rsid w:val="006A2FA0"/>
    <w:rsid w:val="006B4EEC"/>
    <w:rsid w:val="006B524A"/>
    <w:rsid w:val="006B6509"/>
    <w:rsid w:val="006B69A9"/>
    <w:rsid w:val="006B6BFC"/>
    <w:rsid w:val="006C1376"/>
    <w:rsid w:val="006C543F"/>
    <w:rsid w:val="006C71B4"/>
    <w:rsid w:val="006C7E16"/>
    <w:rsid w:val="006D04F9"/>
    <w:rsid w:val="006D3952"/>
    <w:rsid w:val="006E3D45"/>
    <w:rsid w:val="006E431F"/>
    <w:rsid w:val="006E526E"/>
    <w:rsid w:val="006F2105"/>
    <w:rsid w:val="006F4732"/>
    <w:rsid w:val="00702A93"/>
    <w:rsid w:val="00704782"/>
    <w:rsid w:val="00704E22"/>
    <w:rsid w:val="00705281"/>
    <w:rsid w:val="00706FD1"/>
    <w:rsid w:val="00707488"/>
    <w:rsid w:val="0070755E"/>
    <w:rsid w:val="007139A9"/>
    <w:rsid w:val="007227DD"/>
    <w:rsid w:val="00724EF4"/>
    <w:rsid w:val="0072628C"/>
    <w:rsid w:val="00734F19"/>
    <w:rsid w:val="00740802"/>
    <w:rsid w:val="007512ED"/>
    <w:rsid w:val="00754AEE"/>
    <w:rsid w:val="00756C0A"/>
    <w:rsid w:val="00762F92"/>
    <w:rsid w:val="00763CF1"/>
    <w:rsid w:val="007645D3"/>
    <w:rsid w:val="0076510B"/>
    <w:rsid w:val="007652AE"/>
    <w:rsid w:val="007667C9"/>
    <w:rsid w:val="00777D1B"/>
    <w:rsid w:val="00782093"/>
    <w:rsid w:val="00782F8E"/>
    <w:rsid w:val="007843A0"/>
    <w:rsid w:val="00785A6B"/>
    <w:rsid w:val="00785C19"/>
    <w:rsid w:val="007913E1"/>
    <w:rsid w:val="0079152D"/>
    <w:rsid w:val="00792568"/>
    <w:rsid w:val="00796E84"/>
    <w:rsid w:val="00797365"/>
    <w:rsid w:val="007975DA"/>
    <w:rsid w:val="007A2638"/>
    <w:rsid w:val="007A41F5"/>
    <w:rsid w:val="007A68DC"/>
    <w:rsid w:val="007B4817"/>
    <w:rsid w:val="007B49EE"/>
    <w:rsid w:val="007B5571"/>
    <w:rsid w:val="007B5873"/>
    <w:rsid w:val="007B6784"/>
    <w:rsid w:val="007C0CEB"/>
    <w:rsid w:val="007C3D9D"/>
    <w:rsid w:val="007C77E2"/>
    <w:rsid w:val="007C793D"/>
    <w:rsid w:val="007D0C48"/>
    <w:rsid w:val="007D3DA1"/>
    <w:rsid w:val="007D5628"/>
    <w:rsid w:val="007D6746"/>
    <w:rsid w:val="007E37BB"/>
    <w:rsid w:val="007E37CD"/>
    <w:rsid w:val="007E68ED"/>
    <w:rsid w:val="007E6EAE"/>
    <w:rsid w:val="007F1155"/>
    <w:rsid w:val="007F4B38"/>
    <w:rsid w:val="007F6E6B"/>
    <w:rsid w:val="007F7EA7"/>
    <w:rsid w:val="0080007E"/>
    <w:rsid w:val="008030B4"/>
    <w:rsid w:val="00804654"/>
    <w:rsid w:val="00807E4A"/>
    <w:rsid w:val="00816B2A"/>
    <w:rsid w:val="00816BC9"/>
    <w:rsid w:val="00816CE8"/>
    <w:rsid w:val="008176F6"/>
    <w:rsid w:val="00827A2F"/>
    <w:rsid w:val="008327D9"/>
    <w:rsid w:val="00832BDE"/>
    <w:rsid w:val="0083343A"/>
    <w:rsid w:val="0083603E"/>
    <w:rsid w:val="00836EFF"/>
    <w:rsid w:val="0083756A"/>
    <w:rsid w:val="00837729"/>
    <w:rsid w:val="00840C9D"/>
    <w:rsid w:val="008428D2"/>
    <w:rsid w:val="008447DC"/>
    <w:rsid w:val="008470AF"/>
    <w:rsid w:val="00852936"/>
    <w:rsid w:val="00854BB5"/>
    <w:rsid w:val="008561D7"/>
    <w:rsid w:val="00856635"/>
    <w:rsid w:val="00857351"/>
    <w:rsid w:val="00860CE6"/>
    <w:rsid w:val="00862A7C"/>
    <w:rsid w:val="00863926"/>
    <w:rsid w:val="0086422E"/>
    <w:rsid w:val="00865854"/>
    <w:rsid w:val="00866E34"/>
    <w:rsid w:val="008715F3"/>
    <w:rsid w:val="00874754"/>
    <w:rsid w:val="008766DA"/>
    <w:rsid w:val="008772D4"/>
    <w:rsid w:val="008816E5"/>
    <w:rsid w:val="00883294"/>
    <w:rsid w:val="00890F14"/>
    <w:rsid w:val="00892D7B"/>
    <w:rsid w:val="008A1087"/>
    <w:rsid w:val="008A3607"/>
    <w:rsid w:val="008A465F"/>
    <w:rsid w:val="008A6418"/>
    <w:rsid w:val="008A6AEB"/>
    <w:rsid w:val="008A782D"/>
    <w:rsid w:val="008B1ACD"/>
    <w:rsid w:val="008B33C3"/>
    <w:rsid w:val="008B4E59"/>
    <w:rsid w:val="008B53B0"/>
    <w:rsid w:val="008B5AF4"/>
    <w:rsid w:val="008B6CBD"/>
    <w:rsid w:val="008B793A"/>
    <w:rsid w:val="008C132B"/>
    <w:rsid w:val="008C2F8C"/>
    <w:rsid w:val="008C536A"/>
    <w:rsid w:val="008C717E"/>
    <w:rsid w:val="008D090E"/>
    <w:rsid w:val="008E6043"/>
    <w:rsid w:val="008E6E42"/>
    <w:rsid w:val="008F1823"/>
    <w:rsid w:val="008F386F"/>
    <w:rsid w:val="008F4FE8"/>
    <w:rsid w:val="008F5516"/>
    <w:rsid w:val="00907E50"/>
    <w:rsid w:val="00913946"/>
    <w:rsid w:val="009163CC"/>
    <w:rsid w:val="00916F2E"/>
    <w:rsid w:val="00916F35"/>
    <w:rsid w:val="00922202"/>
    <w:rsid w:val="00932BE9"/>
    <w:rsid w:val="00940B97"/>
    <w:rsid w:val="009425F5"/>
    <w:rsid w:val="009441D7"/>
    <w:rsid w:val="00945C29"/>
    <w:rsid w:val="00947CC4"/>
    <w:rsid w:val="00951C5C"/>
    <w:rsid w:val="009520FB"/>
    <w:rsid w:val="00954F98"/>
    <w:rsid w:val="009609F2"/>
    <w:rsid w:val="0096116A"/>
    <w:rsid w:val="00965B87"/>
    <w:rsid w:val="00967DD8"/>
    <w:rsid w:val="00971010"/>
    <w:rsid w:val="00983540"/>
    <w:rsid w:val="0098586D"/>
    <w:rsid w:val="0098723B"/>
    <w:rsid w:val="00995CE6"/>
    <w:rsid w:val="009A1C5F"/>
    <w:rsid w:val="009A6B30"/>
    <w:rsid w:val="009B2643"/>
    <w:rsid w:val="009B3080"/>
    <w:rsid w:val="009B7F97"/>
    <w:rsid w:val="009C2941"/>
    <w:rsid w:val="009C5487"/>
    <w:rsid w:val="009D0904"/>
    <w:rsid w:val="009D4A6F"/>
    <w:rsid w:val="009D722B"/>
    <w:rsid w:val="009E1DED"/>
    <w:rsid w:val="009E33C1"/>
    <w:rsid w:val="009E7C3F"/>
    <w:rsid w:val="009F0B87"/>
    <w:rsid w:val="00A0087D"/>
    <w:rsid w:val="00A01E93"/>
    <w:rsid w:val="00A035BE"/>
    <w:rsid w:val="00A1000C"/>
    <w:rsid w:val="00A14A7A"/>
    <w:rsid w:val="00A15267"/>
    <w:rsid w:val="00A15562"/>
    <w:rsid w:val="00A17230"/>
    <w:rsid w:val="00A17EAE"/>
    <w:rsid w:val="00A20701"/>
    <w:rsid w:val="00A244D1"/>
    <w:rsid w:val="00A27F82"/>
    <w:rsid w:val="00A3017E"/>
    <w:rsid w:val="00A302DE"/>
    <w:rsid w:val="00A3332C"/>
    <w:rsid w:val="00A3605F"/>
    <w:rsid w:val="00A360BC"/>
    <w:rsid w:val="00A360FD"/>
    <w:rsid w:val="00A41D30"/>
    <w:rsid w:val="00A429BA"/>
    <w:rsid w:val="00A4438F"/>
    <w:rsid w:val="00A45749"/>
    <w:rsid w:val="00A505F1"/>
    <w:rsid w:val="00A54022"/>
    <w:rsid w:val="00A60260"/>
    <w:rsid w:val="00A62DE9"/>
    <w:rsid w:val="00A64849"/>
    <w:rsid w:val="00A72D99"/>
    <w:rsid w:val="00A74346"/>
    <w:rsid w:val="00A74A78"/>
    <w:rsid w:val="00A751D1"/>
    <w:rsid w:val="00A75A51"/>
    <w:rsid w:val="00A76132"/>
    <w:rsid w:val="00A84AAF"/>
    <w:rsid w:val="00A91FC7"/>
    <w:rsid w:val="00A97DEC"/>
    <w:rsid w:val="00AA2335"/>
    <w:rsid w:val="00AA524C"/>
    <w:rsid w:val="00AA7383"/>
    <w:rsid w:val="00AB4A9F"/>
    <w:rsid w:val="00AB5258"/>
    <w:rsid w:val="00AB5502"/>
    <w:rsid w:val="00AC3E30"/>
    <w:rsid w:val="00AC63E2"/>
    <w:rsid w:val="00AD1131"/>
    <w:rsid w:val="00AD1C2F"/>
    <w:rsid w:val="00AD207A"/>
    <w:rsid w:val="00AD751E"/>
    <w:rsid w:val="00AE3445"/>
    <w:rsid w:val="00AE34CB"/>
    <w:rsid w:val="00AF03B8"/>
    <w:rsid w:val="00AF6296"/>
    <w:rsid w:val="00B01B3E"/>
    <w:rsid w:val="00B030C1"/>
    <w:rsid w:val="00B07CA0"/>
    <w:rsid w:val="00B140B2"/>
    <w:rsid w:val="00B148C3"/>
    <w:rsid w:val="00B1576E"/>
    <w:rsid w:val="00B160C6"/>
    <w:rsid w:val="00B175C2"/>
    <w:rsid w:val="00B20222"/>
    <w:rsid w:val="00B21305"/>
    <w:rsid w:val="00B231CE"/>
    <w:rsid w:val="00B26C65"/>
    <w:rsid w:val="00B26F62"/>
    <w:rsid w:val="00B30B0F"/>
    <w:rsid w:val="00B34B6A"/>
    <w:rsid w:val="00B35541"/>
    <w:rsid w:val="00B35CCE"/>
    <w:rsid w:val="00B36146"/>
    <w:rsid w:val="00B3701B"/>
    <w:rsid w:val="00B40069"/>
    <w:rsid w:val="00B40545"/>
    <w:rsid w:val="00B41B6F"/>
    <w:rsid w:val="00B45D1D"/>
    <w:rsid w:val="00B474CE"/>
    <w:rsid w:val="00B4750E"/>
    <w:rsid w:val="00B50528"/>
    <w:rsid w:val="00B52DF9"/>
    <w:rsid w:val="00B53920"/>
    <w:rsid w:val="00B53949"/>
    <w:rsid w:val="00B6038B"/>
    <w:rsid w:val="00B61D65"/>
    <w:rsid w:val="00B62CC3"/>
    <w:rsid w:val="00B62E91"/>
    <w:rsid w:val="00B63069"/>
    <w:rsid w:val="00B64BE7"/>
    <w:rsid w:val="00B64CCB"/>
    <w:rsid w:val="00B66288"/>
    <w:rsid w:val="00B71180"/>
    <w:rsid w:val="00B721CD"/>
    <w:rsid w:val="00B73A65"/>
    <w:rsid w:val="00B77082"/>
    <w:rsid w:val="00B8128C"/>
    <w:rsid w:val="00B81D8C"/>
    <w:rsid w:val="00B82735"/>
    <w:rsid w:val="00B83BFD"/>
    <w:rsid w:val="00B83D3D"/>
    <w:rsid w:val="00B9724B"/>
    <w:rsid w:val="00B97E60"/>
    <w:rsid w:val="00BA00BF"/>
    <w:rsid w:val="00BA252B"/>
    <w:rsid w:val="00BA4BF6"/>
    <w:rsid w:val="00BB090F"/>
    <w:rsid w:val="00BB3534"/>
    <w:rsid w:val="00BB501F"/>
    <w:rsid w:val="00BB58F7"/>
    <w:rsid w:val="00BB5A71"/>
    <w:rsid w:val="00BB5D9E"/>
    <w:rsid w:val="00BB7DD3"/>
    <w:rsid w:val="00BC24C3"/>
    <w:rsid w:val="00BC2563"/>
    <w:rsid w:val="00BC26F0"/>
    <w:rsid w:val="00BC2F29"/>
    <w:rsid w:val="00BC3E09"/>
    <w:rsid w:val="00BD03D9"/>
    <w:rsid w:val="00BE0AB3"/>
    <w:rsid w:val="00BE1DDC"/>
    <w:rsid w:val="00BE7530"/>
    <w:rsid w:val="00BF2FB5"/>
    <w:rsid w:val="00BF30C8"/>
    <w:rsid w:val="00BF4208"/>
    <w:rsid w:val="00BF6291"/>
    <w:rsid w:val="00BF6AAA"/>
    <w:rsid w:val="00C106A2"/>
    <w:rsid w:val="00C10A05"/>
    <w:rsid w:val="00C110A7"/>
    <w:rsid w:val="00C1549B"/>
    <w:rsid w:val="00C156C4"/>
    <w:rsid w:val="00C17040"/>
    <w:rsid w:val="00C248A9"/>
    <w:rsid w:val="00C2629D"/>
    <w:rsid w:val="00C26D6C"/>
    <w:rsid w:val="00C3230A"/>
    <w:rsid w:val="00C334AE"/>
    <w:rsid w:val="00C369F6"/>
    <w:rsid w:val="00C40816"/>
    <w:rsid w:val="00C4082B"/>
    <w:rsid w:val="00C40CB3"/>
    <w:rsid w:val="00C43870"/>
    <w:rsid w:val="00C43F27"/>
    <w:rsid w:val="00C44D3D"/>
    <w:rsid w:val="00C46173"/>
    <w:rsid w:val="00C46BCD"/>
    <w:rsid w:val="00C46C4D"/>
    <w:rsid w:val="00C47D48"/>
    <w:rsid w:val="00C51769"/>
    <w:rsid w:val="00C532C8"/>
    <w:rsid w:val="00C55B6D"/>
    <w:rsid w:val="00C5682E"/>
    <w:rsid w:val="00C63046"/>
    <w:rsid w:val="00C63E76"/>
    <w:rsid w:val="00C66001"/>
    <w:rsid w:val="00C661FD"/>
    <w:rsid w:val="00C74943"/>
    <w:rsid w:val="00C75A78"/>
    <w:rsid w:val="00C76BF6"/>
    <w:rsid w:val="00C80CDA"/>
    <w:rsid w:val="00C82B96"/>
    <w:rsid w:val="00C835D3"/>
    <w:rsid w:val="00C83E11"/>
    <w:rsid w:val="00C85CEF"/>
    <w:rsid w:val="00C92115"/>
    <w:rsid w:val="00C92427"/>
    <w:rsid w:val="00C96179"/>
    <w:rsid w:val="00CA29C2"/>
    <w:rsid w:val="00CA5E5A"/>
    <w:rsid w:val="00CA665B"/>
    <w:rsid w:val="00CB21B8"/>
    <w:rsid w:val="00CB271E"/>
    <w:rsid w:val="00CB39C3"/>
    <w:rsid w:val="00CB4854"/>
    <w:rsid w:val="00CB6B4B"/>
    <w:rsid w:val="00CC1190"/>
    <w:rsid w:val="00CC2CD6"/>
    <w:rsid w:val="00CC4871"/>
    <w:rsid w:val="00CC68B5"/>
    <w:rsid w:val="00CC7B68"/>
    <w:rsid w:val="00CD3BA6"/>
    <w:rsid w:val="00CD786F"/>
    <w:rsid w:val="00CE22EC"/>
    <w:rsid w:val="00CF67E0"/>
    <w:rsid w:val="00CF6EE6"/>
    <w:rsid w:val="00D05E1E"/>
    <w:rsid w:val="00D12B7B"/>
    <w:rsid w:val="00D1371B"/>
    <w:rsid w:val="00D175B1"/>
    <w:rsid w:val="00D2085C"/>
    <w:rsid w:val="00D24D81"/>
    <w:rsid w:val="00D40DE7"/>
    <w:rsid w:val="00D42AEE"/>
    <w:rsid w:val="00D42BD1"/>
    <w:rsid w:val="00D431BA"/>
    <w:rsid w:val="00D46E55"/>
    <w:rsid w:val="00D4717F"/>
    <w:rsid w:val="00D52A41"/>
    <w:rsid w:val="00D53A56"/>
    <w:rsid w:val="00D5449D"/>
    <w:rsid w:val="00D549F7"/>
    <w:rsid w:val="00D54EDA"/>
    <w:rsid w:val="00D60B94"/>
    <w:rsid w:val="00D61004"/>
    <w:rsid w:val="00D62706"/>
    <w:rsid w:val="00D65850"/>
    <w:rsid w:val="00D674A9"/>
    <w:rsid w:val="00D76BDC"/>
    <w:rsid w:val="00D76F1E"/>
    <w:rsid w:val="00D80FF1"/>
    <w:rsid w:val="00D81B7B"/>
    <w:rsid w:val="00D85B95"/>
    <w:rsid w:val="00D86850"/>
    <w:rsid w:val="00D869EA"/>
    <w:rsid w:val="00D92A7B"/>
    <w:rsid w:val="00D94CC1"/>
    <w:rsid w:val="00DA0AF5"/>
    <w:rsid w:val="00DA31CE"/>
    <w:rsid w:val="00DA3B64"/>
    <w:rsid w:val="00DA4AA2"/>
    <w:rsid w:val="00DA72E9"/>
    <w:rsid w:val="00DA769D"/>
    <w:rsid w:val="00DB4FA1"/>
    <w:rsid w:val="00DC406F"/>
    <w:rsid w:val="00DC5014"/>
    <w:rsid w:val="00DC5EF8"/>
    <w:rsid w:val="00DC6A66"/>
    <w:rsid w:val="00DD0F3D"/>
    <w:rsid w:val="00DD22DD"/>
    <w:rsid w:val="00DD3178"/>
    <w:rsid w:val="00DD31C5"/>
    <w:rsid w:val="00DD6A2A"/>
    <w:rsid w:val="00DE4BE6"/>
    <w:rsid w:val="00DE5B4E"/>
    <w:rsid w:val="00DE7B11"/>
    <w:rsid w:val="00DF2A1D"/>
    <w:rsid w:val="00DF4035"/>
    <w:rsid w:val="00DF5DCD"/>
    <w:rsid w:val="00DF5F56"/>
    <w:rsid w:val="00E0100D"/>
    <w:rsid w:val="00E01A5C"/>
    <w:rsid w:val="00E04E38"/>
    <w:rsid w:val="00E12384"/>
    <w:rsid w:val="00E1257E"/>
    <w:rsid w:val="00E131AA"/>
    <w:rsid w:val="00E14998"/>
    <w:rsid w:val="00E14DB8"/>
    <w:rsid w:val="00E14F21"/>
    <w:rsid w:val="00E151BF"/>
    <w:rsid w:val="00E2058C"/>
    <w:rsid w:val="00E20768"/>
    <w:rsid w:val="00E21CDA"/>
    <w:rsid w:val="00E25992"/>
    <w:rsid w:val="00E26FBF"/>
    <w:rsid w:val="00E27D14"/>
    <w:rsid w:val="00E3087A"/>
    <w:rsid w:val="00E32FFF"/>
    <w:rsid w:val="00E449AE"/>
    <w:rsid w:val="00E44B18"/>
    <w:rsid w:val="00E44DAE"/>
    <w:rsid w:val="00E54D19"/>
    <w:rsid w:val="00E60AC2"/>
    <w:rsid w:val="00E60B21"/>
    <w:rsid w:val="00E6206D"/>
    <w:rsid w:val="00E67151"/>
    <w:rsid w:val="00E757DA"/>
    <w:rsid w:val="00E8389E"/>
    <w:rsid w:val="00E84877"/>
    <w:rsid w:val="00E85E0F"/>
    <w:rsid w:val="00E90701"/>
    <w:rsid w:val="00E9120A"/>
    <w:rsid w:val="00E928CD"/>
    <w:rsid w:val="00E93F3A"/>
    <w:rsid w:val="00E94500"/>
    <w:rsid w:val="00EA0A26"/>
    <w:rsid w:val="00EA38C7"/>
    <w:rsid w:val="00EC3CBA"/>
    <w:rsid w:val="00ED2482"/>
    <w:rsid w:val="00ED2888"/>
    <w:rsid w:val="00ED4C5F"/>
    <w:rsid w:val="00ED742A"/>
    <w:rsid w:val="00EF08B6"/>
    <w:rsid w:val="00EF0B79"/>
    <w:rsid w:val="00EF198C"/>
    <w:rsid w:val="00EF1C9E"/>
    <w:rsid w:val="00EF752D"/>
    <w:rsid w:val="00F0224C"/>
    <w:rsid w:val="00F038B5"/>
    <w:rsid w:val="00F03AC1"/>
    <w:rsid w:val="00F0413A"/>
    <w:rsid w:val="00F04BCE"/>
    <w:rsid w:val="00F04EF7"/>
    <w:rsid w:val="00F06569"/>
    <w:rsid w:val="00F0669D"/>
    <w:rsid w:val="00F12A38"/>
    <w:rsid w:val="00F15F0C"/>
    <w:rsid w:val="00F22994"/>
    <w:rsid w:val="00F2319A"/>
    <w:rsid w:val="00F2349F"/>
    <w:rsid w:val="00F30553"/>
    <w:rsid w:val="00F31460"/>
    <w:rsid w:val="00F3699E"/>
    <w:rsid w:val="00F37210"/>
    <w:rsid w:val="00F37F26"/>
    <w:rsid w:val="00F42B9F"/>
    <w:rsid w:val="00F47558"/>
    <w:rsid w:val="00F575F5"/>
    <w:rsid w:val="00F636E2"/>
    <w:rsid w:val="00F63913"/>
    <w:rsid w:val="00F64B7F"/>
    <w:rsid w:val="00F650A4"/>
    <w:rsid w:val="00F67ABF"/>
    <w:rsid w:val="00F71B62"/>
    <w:rsid w:val="00F71CE4"/>
    <w:rsid w:val="00F73CDD"/>
    <w:rsid w:val="00F77932"/>
    <w:rsid w:val="00F77B6F"/>
    <w:rsid w:val="00F80533"/>
    <w:rsid w:val="00F902A1"/>
    <w:rsid w:val="00F96EFF"/>
    <w:rsid w:val="00FA2080"/>
    <w:rsid w:val="00FB1BEA"/>
    <w:rsid w:val="00FB1D4B"/>
    <w:rsid w:val="00FB44BB"/>
    <w:rsid w:val="00FB4DF1"/>
    <w:rsid w:val="00FB6296"/>
    <w:rsid w:val="00FB7B00"/>
    <w:rsid w:val="00FC03BE"/>
    <w:rsid w:val="00FC3108"/>
    <w:rsid w:val="00FC4403"/>
    <w:rsid w:val="00FC5B9C"/>
    <w:rsid w:val="00FD1FB4"/>
    <w:rsid w:val="00FD4876"/>
    <w:rsid w:val="00FD700F"/>
    <w:rsid w:val="00FD7B50"/>
    <w:rsid w:val="00FE0C6F"/>
    <w:rsid w:val="00FE3253"/>
    <w:rsid w:val="00FE6527"/>
    <w:rsid w:val="00FF3CF0"/>
    <w:rsid w:val="00FF47EB"/>
    <w:rsid w:val="00FF6D9E"/>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Change w:id="0" w:author="Autor">
        <w:pPr>
          <w:keepNext/>
          <w:keepLines/>
          <w:spacing w:before="200"/>
          <w:jc w:val="both"/>
          <w:outlineLvl w:val="3"/>
        </w:pPr>
      </w:pPrChange>
    </w:pPr>
    <w:rPr>
      <w:rFonts w:asciiTheme="minorHAnsi" w:eastAsia="Times New Roman" w:hAnsiTheme="minorHAnsi" w:cs="Times New Roman"/>
      <w:b w:val="0"/>
      <w:i w:val="0"/>
      <w:color w:val="1F497D" w:themeColor="text2"/>
      <w:sz w:val="24"/>
      <w:szCs w:val="24"/>
      <w:lang w:eastAsia="sk-SK"/>
      <w:rPrChange w:id="0" w:author="Autor">
        <w:rPr>
          <w:bCs/>
          <w:iCs/>
          <w:color w:val="1E4E9D"/>
          <w:sz w:val="24"/>
          <w:szCs w:val="24"/>
          <w:lang w:val="sk-SK" w:eastAsia="sk-SK" w:bidi="ar-SA"/>
        </w:rPr>
      </w:rPrChang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Change w:id="1" w:author="Autor">
        <w:pPr>
          <w:keepNext/>
          <w:keepLines/>
          <w:spacing w:before="200"/>
          <w:jc w:val="both"/>
          <w:outlineLvl w:val="3"/>
        </w:pPr>
      </w:pPrChange>
    </w:pPr>
    <w:rPr>
      <w:rFonts w:asciiTheme="minorHAnsi" w:eastAsia="Times New Roman" w:hAnsiTheme="minorHAnsi" w:cs="Times New Roman"/>
      <w:b w:val="0"/>
      <w:i w:val="0"/>
      <w:color w:val="1F497D" w:themeColor="text2"/>
      <w:sz w:val="24"/>
      <w:szCs w:val="24"/>
      <w:lang w:eastAsia="sk-SK"/>
      <w:rPrChange w:id="1" w:author="Autor">
        <w:rPr>
          <w:bCs/>
          <w:iCs/>
          <w:color w:val="1E4E9D"/>
          <w:sz w:val="24"/>
          <w:szCs w:val="24"/>
          <w:lang w:val="sk-SK" w:eastAsia="sk-SK" w:bidi="ar-SA"/>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764915876">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slov-lex.sk/pravne-predpisy/SK/ZZ/2016/156/20160418" TargetMode="External"/><Relationship Id="rId26" Type="http://schemas.openxmlformats.org/officeDocument/2006/relationships/hyperlink" Target="https://www.uvo.gov.sk/legislativametodika-dohlad/vykladove-stanoviska-uradu-57b.html" TargetMode="External"/><Relationship Id="rId39" Type="http://schemas.openxmlformats.org/officeDocument/2006/relationships/hyperlink" Target="https://portal.eks.sk/SpravaZakaziek/Zakazky/Prehlad" TargetMode="External"/><Relationship Id="rId3" Type="http://schemas.openxmlformats.org/officeDocument/2006/relationships/styles" Target="styles.xml"/><Relationship Id="rId21" Type="http://schemas.openxmlformats.org/officeDocument/2006/relationships/hyperlink" Target="https://www.slov-lex.sk/pravne-predpisy/SK/ZZ/2016/157/20160418" TargetMode="External"/><Relationship Id="rId34" Type="http://schemas.openxmlformats.org/officeDocument/2006/relationships/hyperlink" Target="https://www.crz.gov.sk/" TargetMode="External"/><Relationship Id="rId42" Type="http://schemas.openxmlformats.org/officeDocument/2006/relationships/hyperlink" Target="http://www.partnerskadohoda.gov.sk" TargetMode="External"/><Relationship Id="rId47" Type="http://schemas.openxmlformats.org/officeDocument/2006/relationships/diagramLayout" Target="diagrams/layout1.xml"/><Relationship Id="rId50" Type="http://schemas.microsoft.com/office/2007/relationships/diagramDrawing" Target="diagrams/drawing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32/20160418" TargetMode="External"/><Relationship Id="rId25" Type="http://schemas.openxmlformats.org/officeDocument/2006/relationships/hyperlink" Target="https://www.uvo.gov.sk/legislativametodika-dohlad/metodicke-usmernenia/vseobecne-metodicke-usmernenia-zakon-c-3432015-z-z--51e.html" TargetMode="External"/><Relationship Id="rId33" Type="http://schemas.openxmlformats.org/officeDocument/2006/relationships/hyperlink" Target="https://www.crz.gov.sk/" TargetMode="External"/><Relationship Id="rId38" Type="http://schemas.openxmlformats.org/officeDocument/2006/relationships/hyperlink" Target="https://portal.eks.sk/Reporty/Home/StatistikyObchodovania" TargetMode="External"/><Relationship Id="rId46" Type="http://schemas.openxmlformats.org/officeDocument/2006/relationships/diagramData" Target="diagrams/data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slov-lex.sk/pravne-predpisy/SK/ZZ/2016/155/20160418" TargetMode="External"/><Relationship Id="rId29" Type="http://schemas.openxmlformats.org/officeDocument/2006/relationships/hyperlink" Target="http://www.eks.sk" TargetMode="External"/><Relationship Id="rId41" Type="http://schemas.openxmlformats.org/officeDocument/2006/relationships/hyperlink" Target="https://portal.eks.sk/Reporty/Home/StatistikyObchodovani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legislativametodika-dohlad/vykladove-stanoviska-uradu-57b.html" TargetMode="External"/><Relationship Id="rId32" Type="http://schemas.openxmlformats.org/officeDocument/2006/relationships/hyperlink" Target="http://www.eks.sk" TargetMode="External"/><Relationship Id="rId37" Type="http://schemas.openxmlformats.org/officeDocument/2006/relationships/hyperlink" Target="https://portal.eks.sk/SpravaKniznice/OpisneFormulareKniznice/VerejnyPrehlad" TargetMode="External"/><Relationship Id="rId40" Type="http://schemas.openxmlformats.org/officeDocument/2006/relationships/hyperlink" Target="https://portal.eks.sk/SpravaKniznice/OpisneFormulareKniznice/VerejnyPrehlad" TargetMode="External"/><Relationship Id="rId45" Type="http://schemas.openxmlformats.org/officeDocument/2006/relationships/hyperlink" Target="mailto:zakazkycko@vlada.gov.sk"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uvo.gov.sk/legislativametodika-dohlad/metodicke-usmernenia/vseobecne-metodicke-usmernenia-zakon-c-3432015-z-z--51e.html" TargetMode="External"/><Relationship Id="rId28" Type="http://schemas.openxmlformats.org/officeDocument/2006/relationships/hyperlink" Target="http://www.eks.sk/" TargetMode="External"/><Relationship Id="rId36" Type="http://schemas.openxmlformats.org/officeDocument/2006/relationships/hyperlink" Target="https://portal.eks.sk/SpravaZakaziek/Zakazky/Prehlad" TargetMode="External"/><Relationship Id="rId49" Type="http://schemas.openxmlformats.org/officeDocument/2006/relationships/diagramColors" Target="diagrams/colors1.xml"/><Relationship Id="rId10" Type="http://schemas.openxmlformats.org/officeDocument/2006/relationships/header" Target="header1.xml"/><Relationship Id="rId19" Type="http://schemas.openxmlformats.org/officeDocument/2006/relationships/hyperlink" Target="https://www.slov-lex.sk/pravne-predpisy/SK/ZZ/2016/152/20160418" TargetMode="External"/><Relationship Id="rId31" Type="http://schemas.openxmlformats.org/officeDocument/2006/relationships/hyperlink" Target="http://www.eks.sk" TargetMode="External"/><Relationship Id="rId44" Type="http://schemas.openxmlformats.org/officeDocument/2006/relationships/hyperlink" Target="http://www.partnerskadohoda.gov.sk"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hyperlink" Target="https://www.uvo.gov.sk/legislativametodika-dohlad/metodika-zadavania-zakaziek-5ae.html" TargetMode="External"/><Relationship Id="rId27" Type="http://schemas.openxmlformats.org/officeDocument/2006/relationships/hyperlink" Target="http://www.eks.sk/" TargetMode="External"/><Relationship Id="rId30" Type="http://schemas.openxmlformats.org/officeDocument/2006/relationships/hyperlink" Target="http://www.eks.sk" TargetMode="External"/><Relationship Id="rId35" Type="http://schemas.openxmlformats.org/officeDocument/2006/relationships/hyperlink" Target="http://www.antimon.gov.sk/" TargetMode="External"/><Relationship Id="rId43" Type="http://schemas.openxmlformats.org/officeDocument/2006/relationships/hyperlink" Target="mailto:metodika.cko@vicepremier.gov.sk" TargetMode="External"/><Relationship Id="rId48" Type="http://schemas.openxmlformats.org/officeDocument/2006/relationships/diagramQuickStyle" Target="diagrams/quickStyle1.xml"/><Relationship Id="rId8" Type="http://schemas.openxmlformats.org/officeDocument/2006/relationships/endnotes" Target="endnotes.xml"/><Relationship Id="rId51" Type="http://schemas.openxmlformats.org/officeDocument/2006/relationships/hyperlink" Target="mailto:zakazkycko@vla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9BC2865A-E7E2-47E2-8EEF-3291B79B60AE}" srcId="{3E23D35F-1984-4AFC-A78F-B9DD3911693F}" destId="{0000FC16-437B-4D51-A256-2808983446D9}" srcOrd="0" destOrd="0" parTransId="{5D490F78-4BD7-4266-A453-3EEF407F3458}" sibTransId="{9766DDFA-8DB7-4220-812F-961722C78D58}"/>
    <dgm:cxn modelId="{38F7A4B8-3071-4AC9-9354-D501387D3430}" type="presOf" srcId="{25BD42A5-2E4E-4101-AE0B-C9F4DA4BE460}" destId="{8F42E337-B5E3-4ACD-AECC-BB07FBF32CDF}" srcOrd="0" destOrd="0" presId="urn:microsoft.com/office/officeart/2005/8/layout/process1"/>
    <dgm:cxn modelId="{D87392ED-5A8A-4800-A729-8AE19CD0F2D7}" type="presOf" srcId="{4023E677-1602-46B2-950B-8463090205B7}" destId="{70A12F60-1054-4123-A630-7A651F5DF1BE}" srcOrd="1"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E3D987C6-1880-4623-B2DB-1F7D583AADA7}" type="presOf" srcId="{32FA83FE-DE96-4265-9A31-C316AFF2BA81}" destId="{2B64F0D5-A1FF-4FD5-BC10-C2FDB8307C57}" srcOrd="0"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7A6AB13F-7CE2-4231-957B-25B2F92C243A}" type="presOf" srcId="{4023E677-1602-46B2-950B-8463090205B7}" destId="{0A16BB69-4494-4A9D-A56F-D75E59C9C2CF}" srcOrd="0" destOrd="0" presId="urn:microsoft.com/office/officeart/2005/8/layout/process1"/>
    <dgm:cxn modelId="{588219FC-53EB-4E1C-8B47-C12C06CA9AB2}" type="presOf" srcId="{3E23D35F-1984-4AFC-A78F-B9DD3911693F}" destId="{CB4A9DBB-5D12-4DFD-85D9-870E574E45BB}" srcOrd="0" destOrd="0" presId="urn:microsoft.com/office/officeart/2005/8/layout/process1"/>
    <dgm:cxn modelId="{A157FA29-B4B4-417F-A636-C96E457311B0}" type="presOf" srcId="{0000FC16-437B-4D51-A256-2808983446D9}" destId="{DF70C56B-0D26-48C0-B891-106E102C39FA}" srcOrd="0" destOrd="0" presId="urn:microsoft.com/office/officeart/2005/8/layout/process1"/>
    <dgm:cxn modelId="{926D68E6-849E-4541-A3E5-CCEFDCE64193}" type="presOf" srcId="{B6C4C427-58BA-4D02-8B88-20ADA36E4E41}" destId="{27CC5679-F945-4AB8-A38A-3CFF9846F564}" srcOrd="0" destOrd="0" presId="urn:microsoft.com/office/officeart/2005/8/layout/process1"/>
    <dgm:cxn modelId="{8F5094C3-08BF-4C72-819E-CBF105B76EA3}" type="presOf" srcId="{136DC8C4-F1F4-4A36-9F2A-E7BC81484F53}" destId="{2DC41720-DAA3-4B3A-A20E-598CD2B86308}" srcOrd="0" destOrd="0" presId="urn:microsoft.com/office/officeart/2005/8/layout/process1"/>
    <dgm:cxn modelId="{1F1AE065-CDC4-4240-B6F1-E53E872CFDC4}" type="presOf" srcId="{9766DDFA-8DB7-4220-812F-961722C78D58}" destId="{5505900D-055C-4F86-B8A8-D604B5B25B21}" srcOrd="1" destOrd="0" presId="urn:microsoft.com/office/officeart/2005/8/layout/process1"/>
    <dgm:cxn modelId="{6944EED7-5027-4F6C-895D-E106A97F4D43}" type="presOf" srcId="{60FD21B2-0B36-4F72-8F53-895BE20AD04E}" destId="{A1201C7C-02F5-4F15-9DA7-F6B8B6ED78F6}" srcOrd="1" destOrd="0" presId="urn:microsoft.com/office/officeart/2005/8/layout/process1"/>
    <dgm:cxn modelId="{7F089CAA-F531-40E3-A423-D877D0A41A6D}" type="presOf" srcId="{60FD21B2-0B36-4F72-8F53-895BE20AD04E}" destId="{310FD239-F73B-442A-937A-2750465C7F21}" srcOrd="0" destOrd="0" presId="urn:microsoft.com/office/officeart/2005/8/layout/process1"/>
    <dgm:cxn modelId="{1ABBECB8-9DA0-4CAA-AB07-9A3DB677C452}" type="presOf" srcId="{D001595E-61DD-4623-83CF-E754A5BD68E4}" destId="{E153AD70-B5BF-4F62-AB46-226FFCDDC2A1}" srcOrd="1"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036EF1EA-E27A-4A32-B6A7-9E158B4FFC62}" srcId="{3E23D35F-1984-4AFC-A78F-B9DD3911693F}" destId="{32FA83FE-DE96-4265-9A31-C316AFF2BA81}" srcOrd="2" destOrd="0" parTransId="{8144D013-3FC4-48C8-83CE-CE0699A73F3F}" sibTransId="{60FD21B2-0B36-4F72-8F53-895BE20AD04E}"/>
    <dgm:cxn modelId="{DF37D259-73BF-4CFC-A9F1-05E8256EDDD1}" type="presOf" srcId="{9766DDFA-8DB7-4220-812F-961722C78D58}" destId="{5FAA9C1E-5C69-4231-8006-72E2CEDBFF35}" srcOrd="0" destOrd="0" presId="urn:microsoft.com/office/officeart/2005/8/layout/process1"/>
    <dgm:cxn modelId="{908C79BA-F8BE-4490-A3CC-4F9A98E5A922}" type="presOf" srcId="{D001595E-61DD-4623-83CF-E754A5BD68E4}" destId="{273C5DFA-B401-4BB9-8D00-427162E7E672}" srcOrd="0" destOrd="0" presId="urn:microsoft.com/office/officeart/2005/8/layout/process1"/>
    <dgm:cxn modelId="{F65A78A5-5A26-4352-A5C2-E48B6A192C38}" type="presParOf" srcId="{CB4A9DBB-5D12-4DFD-85D9-870E574E45BB}" destId="{DF70C56B-0D26-48C0-B891-106E102C39FA}" srcOrd="0" destOrd="0" presId="urn:microsoft.com/office/officeart/2005/8/layout/process1"/>
    <dgm:cxn modelId="{0A2A0C19-A8E2-4231-A313-7C6908E688F8}" type="presParOf" srcId="{CB4A9DBB-5D12-4DFD-85D9-870E574E45BB}" destId="{5FAA9C1E-5C69-4231-8006-72E2CEDBFF35}" srcOrd="1" destOrd="0" presId="urn:microsoft.com/office/officeart/2005/8/layout/process1"/>
    <dgm:cxn modelId="{9E830270-FC63-4628-93D6-8B37397407A8}" type="presParOf" srcId="{5FAA9C1E-5C69-4231-8006-72E2CEDBFF35}" destId="{5505900D-055C-4F86-B8A8-D604B5B25B21}" srcOrd="0" destOrd="0" presId="urn:microsoft.com/office/officeart/2005/8/layout/process1"/>
    <dgm:cxn modelId="{0E81A899-8C7C-4E14-B869-47F491C02E24}" type="presParOf" srcId="{CB4A9DBB-5D12-4DFD-85D9-870E574E45BB}" destId="{2DC41720-DAA3-4B3A-A20E-598CD2B86308}" srcOrd="2" destOrd="0" presId="urn:microsoft.com/office/officeart/2005/8/layout/process1"/>
    <dgm:cxn modelId="{D57E28A1-B015-4D15-AE57-C88AE164466B}" type="presParOf" srcId="{CB4A9DBB-5D12-4DFD-85D9-870E574E45BB}" destId="{273C5DFA-B401-4BB9-8D00-427162E7E672}" srcOrd="3" destOrd="0" presId="urn:microsoft.com/office/officeart/2005/8/layout/process1"/>
    <dgm:cxn modelId="{4C3D83BC-7D92-41EA-BAB6-B13505105EF3}" type="presParOf" srcId="{273C5DFA-B401-4BB9-8D00-427162E7E672}" destId="{E153AD70-B5BF-4F62-AB46-226FFCDDC2A1}" srcOrd="0" destOrd="0" presId="urn:microsoft.com/office/officeart/2005/8/layout/process1"/>
    <dgm:cxn modelId="{93BBCCC6-B06C-4580-B8E2-BB24A0CD0CB0}" type="presParOf" srcId="{CB4A9DBB-5D12-4DFD-85D9-870E574E45BB}" destId="{2B64F0D5-A1FF-4FD5-BC10-C2FDB8307C57}" srcOrd="4" destOrd="0" presId="urn:microsoft.com/office/officeart/2005/8/layout/process1"/>
    <dgm:cxn modelId="{E3BB60BB-43EA-4A08-AF53-984A6B69444B}" type="presParOf" srcId="{CB4A9DBB-5D12-4DFD-85D9-870E574E45BB}" destId="{310FD239-F73B-442A-937A-2750465C7F21}" srcOrd="5" destOrd="0" presId="urn:microsoft.com/office/officeart/2005/8/layout/process1"/>
    <dgm:cxn modelId="{37C002E4-AC4F-4000-969E-F78541D2FAA4}" type="presParOf" srcId="{310FD239-F73B-442A-937A-2750465C7F21}" destId="{A1201C7C-02F5-4F15-9DA7-F6B8B6ED78F6}" srcOrd="0" destOrd="0" presId="urn:microsoft.com/office/officeart/2005/8/layout/process1"/>
    <dgm:cxn modelId="{C371A2DC-C0C3-472A-9323-462972EB8FCC}" type="presParOf" srcId="{CB4A9DBB-5D12-4DFD-85D9-870E574E45BB}" destId="{27CC5679-F945-4AB8-A38A-3CFF9846F564}" srcOrd="6" destOrd="0" presId="urn:microsoft.com/office/officeart/2005/8/layout/process1"/>
    <dgm:cxn modelId="{40F83CB1-DC5B-43C2-8258-2F00B132E160}" type="presParOf" srcId="{CB4A9DBB-5D12-4DFD-85D9-870E574E45BB}" destId="{0A16BB69-4494-4A9D-A56F-D75E59C9C2CF}" srcOrd="7" destOrd="0" presId="urn:microsoft.com/office/officeart/2005/8/layout/process1"/>
    <dgm:cxn modelId="{9CD042AE-AF8F-4A35-9A38-1BB30A6B20C5}" type="presParOf" srcId="{0A16BB69-4494-4A9D-A56F-D75E59C9C2CF}" destId="{70A12F60-1054-4123-A630-7A651F5DF1BE}" srcOrd="0" destOrd="0" presId="urn:microsoft.com/office/officeart/2005/8/layout/process1"/>
    <dgm:cxn modelId="{D01A2795-F0A5-4FE4-813F-E17555CF467B}"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80430"/>
          <a:ext cx="827000" cy="1004999"/>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6889" y="104652"/>
        <a:ext cx="778556" cy="956555"/>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80430"/>
          <a:ext cx="827000" cy="100499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84690" y="104652"/>
        <a:ext cx="778556" cy="956555"/>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80430"/>
          <a:ext cx="827000" cy="100499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vyhlásenia prijímateľa</a:t>
          </a:r>
        </a:p>
      </dsp:txBody>
      <dsp:txXfrm>
        <a:off x="2342491" y="104652"/>
        <a:ext cx="778556" cy="956555"/>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80430"/>
          <a:ext cx="827000" cy="100499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 Žiadosť o vykonanie finančnej kontroly VO, Zoznam predkladanej dokumentácie</a:t>
          </a:r>
        </a:p>
      </dsp:txBody>
      <dsp:txXfrm>
        <a:off x="3500292" y="104652"/>
        <a:ext cx="778556" cy="956555"/>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80430"/>
          <a:ext cx="827000" cy="100499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8093" y="104652"/>
        <a:ext cx="778556" cy="95655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6F052-797B-4A17-92A1-ADA58DFB7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39590</Words>
  <Characters>225667</Characters>
  <Application>Microsoft Office Word</Application>
  <DocSecurity>0</DocSecurity>
  <Lines>1880</Lines>
  <Paragraphs>529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2018-11-20T08:27:00Z</dcterms:created>
  <dcterms:modified xsi:type="dcterms:W3CDTF">2018-12-10T13:57:00Z</dcterms:modified>
</cp:coreProperties>
</file>