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E9B" w:rsidRDefault="00D06E9B" w:rsidP="00F11889">
      <w:pPr>
        <w:rPr>
          <w:ins w:id="0" w:author="Autor"/>
          <w:rFonts w:asciiTheme="minorHAnsi" w:hAnsiTheme="minorHAnsi"/>
          <w:b/>
        </w:rPr>
      </w:pPr>
    </w:p>
    <w:p w:rsidR="00D06E9B" w:rsidRPr="00D06E9B" w:rsidRDefault="00D06E9B" w:rsidP="00D06E9B">
      <w:pPr>
        <w:rPr>
          <w:ins w:id="1" w:author="Autor"/>
          <w:rFonts w:asciiTheme="minorHAnsi" w:hAnsiTheme="minorHAnsi"/>
          <w:rPrChange w:id="2" w:author="Autor">
            <w:rPr>
              <w:ins w:id="3" w:author="Autor"/>
              <w:rFonts w:asciiTheme="minorHAnsi" w:hAnsiTheme="minorHAnsi"/>
              <w:b/>
            </w:rPr>
          </w:rPrChange>
        </w:rPr>
        <w:pPrChange w:id="4" w:author="Autor">
          <w:pPr/>
        </w:pPrChange>
      </w:pPr>
    </w:p>
    <w:p w:rsidR="00D06E9B" w:rsidRPr="00D06E9B" w:rsidRDefault="00D06E9B" w:rsidP="00D06E9B">
      <w:pPr>
        <w:rPr>
          <w:ins w:id="5" w:author="Autor"/>
          <w:rFonts w:asciiTheme="minorHAnsi" w:hAnsiTheme="minorHAnsi"/>
          <w:rPrChange w:id="6" w:author="Autor">
            <w:rPr>
              <w:ins w:id="7" w:author="Autor"/>
              <w:rFonts w:asciiTheme="minorHAnsi" w:hAnsiTheme="minorHAnsi"/>
              <w:b/>
            </w:rPr>
          </w:rPrChange>
        </w:rPr>
        <w:pPrChange w:id="8" w:author="Autor">
          <w:pPr/>
        </w:pPrChange>
      </w:pPr>
    </w:p>
    <w:p w:rsidR="00D06E9B" w:rsidRPr="00D06E9B" w:rsidRDefault="00D06E9B" w:rsidP="00D06E9B">
      <w:pPr>
        <w:rPr>
          <w:ins w:id="9" w:author="Autor"/>
          <w:rFonts w:asciiTheme="minorHAnsi" w:hAnsiTheme="minorHAnsi"/>
          <w:rPrChange w:id="10" w:author="Autor">
            <w:rPr>
              <w:ins w:id="11" w:author="Autor"/>
              <w:rFonts w:asciiTheme="minorHAnsi" w:hAnsiTheme="minorHAnsi"/>
              <w:b/>
            </w:rPr>
          </w:rPrChange>
        </w:rPr>
        <w:pPrChange w:id="12" w:author="Autor">
          <w:pPr/>
        </w:pPrChange>
      </w:pPr>
    </w:p>
    <w:p w:rsidR="00D06E9B" w:rsidRPr="008D12BB" w:rsidRDefault="00D06E9B" w:rsidP="00D06E9B">
      <w:pPr>
        <w:keepNext/>
        <w:keepLines/>
        <w:spacing w:line="220" w:lineRule="atLeast"/>
        <w:jc w:val="center"/>
        <w:rPr>
          <w:ins w:id="13" w:author="Autor"/>
          <w:rFonts w:asciiTheme="minorHAnsi" w:hAnsiTheme="minorHAnsi" w:cstheme="minorHAnsi"/>
          <w:b/>
          <w:bCs/>
          <w:sz w:val="28"/>
          <w:szCs w:val="28"/>
          <w:lang w:eastAsia="sk-SK"/>
        </w:rPr>
      </w:pPr>
      <w:ins w:id="14" w:author="Autor">
        <w:r w:rsidRPr="008D12BB">
          <w:rPr>
            <w:rFonts w:asciiTheme="minorHAnsi" w:hAnsiTheme="minorHAnsi" w:cstheme="minorHAnsi"/>
            <w:b/>
            <w:bCs/>
            <w:sz w:val="28"/>
            <w:szCs w:val="28"/>
            <w:lang w:eastAsia="sk-SK"/>
          </w:rPr>
          <w:t xml:space="preserve">Úrad vlády SR </w:t>
        </w:r>
      </w:ins>
    </w:p>
    <w:p w:rsidR="00D06E9B" w:rsidRPr="008D12BB" w:rsidRDefault="00D06E9B" w:rsidP="00D06E9B">
      <w:pPr>
        <w:keepNext/>
        <w:keepLines/>
        <w:spacing w:line="220" w:lineRule="atLeast"/>
        <w:jc w:val="center"/>
        <w:rPr>
          <w:ins w:id="15" w:author="Autor"/>
          <w:rFonts w:asciiTheme="minorHAnsi" w:hAnsiTheme="minorHAnsi" w:cstheme="minorHAnsi"/>
          <w:b/>
          <w:bCs/>
          <w:sz w:val="28"/>
          <w:szCs w:val="28"/>
          <w:lang w:eastAsia="sk-SK"/>
        </w:rPr>
      </w:pPr>
      <w:ins w:id="16" w:author="Autor">
        <w:r w:rsidRPr="008D12BB">
          <w:rPr>
            <w:rFonts w:asciiTheme="minorHAnsi" w:hAnsiTheme="minorHAnsi" w:cstheme="minorHAnsi"/>
            <w:b/>
            <w:bCs/>
            <w:sz w:val="28"/>
            <w:szCs w:val="28"/>
            <w:lang w:eastAsia="sk-SK"/>
          </w:rPr>
          <w:t>SEKCIA OPERAČNÝCH PROGRAMOV</w:t>
        </w:r>
      </w:ins>
    </w:p>
    <w:p w:rsidR="00D06E9B" w:rsidRPr="008D12BB" w:rsidRDefault="00D06E9B" w:rsidP="00D06E9B">
      <w:pPr>
        <w:jc w:val="center"/>
        <w:rPr>
          <w:ins w:id="17" w:author="Autor"/>
          <w:rFonts w:asciiTheme="minorHAnsi" w:hAnsiTheme="minorHAnsi" w:cstheme="minorHAnsi"/>
          <w:b/>
          <w:bCs/>
          <w:sz w:val="28"/>
          <w:szCs w:val="28"/>
          <w:lang w:eastAsia="sk-SK"/>
        </w:rPr>
      </w:pPr>
      <w:ins w:id="18" w:author="Auto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ins>
    </w:p>
    <w:p w:rsidR="00D06E9B" w:rsidRDefault="00D06E9B" w:rsidP="00D06E9B">
      <w:pPr>
        <w:jc w:val="center"/>
        <w:rPr>
          <w:ins w:id="19" w:author="Autor"/>
        </w:rPr>
      </w:pPr>
    </w:p>
    <w:p w:rsidR="00D06E9B" w:rsidRDefault="00D06E9B" w:rsidP="00D06E9B">
      <w:pPr>
        <w:jc w:val="center"/>
        <w:rPr>
          <w:ins w:id="20" w:author="Autor"/>
        </w:rPr>
      </w:pPr>
    </w:p>
    <w:p w:rsidR="00D06E9B" w:rsidRPr="00FC0BBD" w:rsidRDefault="00D06E9B" w:rsidP="00D06E9B">
      <w:pPr>
        <w:jc w:val="center"/>
        <w:rPr>
          <w:ins w:id="21" w:author="Autor"/>
          <w:rFonts w:asciiTheme="minorHAnsi" w:hAnsiTheme="minorHAnsi" w:cstheme="minorHAnsi"/>
          <w:sz w:val="36"/>
          <w:szCs w:val="36"/>
          <w:lang w:eastAsia="sk-SK"/>
        </w:rPr>
      </w:pPr>
    </w:p>
    <w:p w:rsidR="00D06E9B" w:rsidRPr="00EF103E" w:rsidRDefault="00D06E9B" w:rsidP="00D06E9B">
      <w:pPr>
        <w:jc w:val="center"/>
        <w:rPr>
          <w:ins w:id="22" w:author="Autor"/>
          <w:rFonts w:asciiTheme="minorHAnsi" w:hAnsiTheme="minorHAnsi" w:cstheme="minorHAnsi"/>
          <w:b/>
          <w:spacing w:val="-16"/>
          <w:sz w:val="40"/>
          <w:szCs w:val="40"/>
          <w:lang w:eastAsia="sk-SK"/>
        </w:rPr>
      </w:pPr>
      <w:ins w:id="23" w:author="Autor">
        <w:r>
          <w:rPr>
            <w:rFonts w:asciiTheme="minorHAnsi" w:hAnsiTheme="minorHAnsi" w:cstheme="minorHAnsi"/>
            <w:b/>
            <w:spacing w:val="-16"/>
            <w:sz w:val="40"/>
            <w:szCs w:val="40"/>
            <w:lang w:eastAsia="sk-SK"/>
          </w:rPr>
          <w:t>Príručka pre odborného hodnotiteľa</w:t>
        </w:r>
        <w:r w:rsidRPr="00EF103E">
          <w:rPr>
            <w:rFonts w:asciiTheme="minorHAnsi" w:hAnsiTheme="minorHAnsi" w:cstheme="minorHAnsi"/>
            <w:b/>
            <w:spacing w:val="-16"/>
            <w:sz w:val="40"/>
            <w:szCs w:val="40"/>
            <w:lang w:eastAsia="sk-SK"/>
          </w:rPr>
          <w:t xml:space="preserve"> </w:t>
        </w:r>
      </w:ins>
    </w:p>
    <w:p w:rsidR="00D06E9B" w:rsidRPr="00FC0BBD" w:rsidRDefault="00D06E9B" w:rsidP="00D06E9B">
      <w:pPr>
        <w:spacing w:before="120" w:after="120"/>
        <w:jc w:val="center"/>
        <w:rPr>
          <w:ins w:id="24" w:author="Autor"/>
          <w:rFonts w:asciiTheme="minorHAnsi" w:hAnsiTheme="minorHAnsi" w:cstheme="minorHAnsi"/>
          <w:bCs/>
          <w:sz w:val="28"/>
          <w:szCs w:val="28"/>
          <w:lang w:eastAsia="sk-SK"/>
        </w:rPr>
      </w:pPr>
      <w:ins w:id="25" w:author="Autor">
        <w:r>
          <w:rPr>
            <w:rFonts w:asciiTheme="minorHAnsi" w:hAnsiTheme="minorHAnsi" w:cstheme="minorHAnsi"/>
            <w:bCs/>
            <w:sz w:val="28"/>
            <w:szCs w:val="28"/>
            <w:lang w:eastAsia="sk-SK"/>
          </w:rPr>
          <w:t xml:space="preserve">pre </w:t>
        </w:r>
        <w:r w:rsidRPr="00FC0BBD">
          <w:rPr>
            <w:rFonts w:asciiTheme="minorHAnsi" w:hAnsiTheme="minorHAnsi" w:cstheme="minorHAnsi"/>
            <w:bCs/>
            <w:sz w:val="28"/>
            <w:szCs w:val="28"/>
            <w:lang w:eastAsia="sk-SK"/>
          </w:rPr>
          <w:t>operačn</w:t>
        </w:r>
        <w:r>
          <w:rPr>
            <w:rFonts w:asciiTheme="minorHAnsi" w:hAnsiTheme="minorHAnsi" w:cstheme="minorHAnsi"/>
            <w:bCs/>
            <w:sz w:val="28"/>
            <w:szCs w:val="28"/>
            <w:lang w:eastAsia="sk-SK"/>
          </w:rPr>
          <w:t>ý</w:t>
        </w:r>
        <w:r w:rsidRPr="00FC0BBD">
          <w:rPr>
            <w:rFonts w:asciiTheme="minorHAnsi" w:hAnsiTheme="minorHAnsi" w:cstheme="minorHAnsi"/>
            <w:bCs/>
            <w:sz w:val="28"/>
            <w:szCs w:val="28"/>
            <w:lang w:eastAsia="sk-SK"/>
          </w:rPr>
          <w:t xml:space="preserve"> program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ins>
    </w:p>
    <w:p w:rsidR="00D06E9B" w:rsidRDefault="00D06E9B" w:rsidP="00D06E9B">
      <w:pPr>
        <w:rPr>
          <w:ins w:id="26" w:author="Autor"/>
          <w:rFonts w:asciiTheme="minorHAnsi" w:hAnsiTheme="minorHAnsi" w:cstheme="minorHAnsi"/>
          <w:lang w:eastAsia="sk-SK"/>
        </w:rPr>
      </w:pPr>
    </w:p>
    <w:p w:rsidR="00D06E9B" w:rsidRPr="00FC0BBD" w:rsidRDefault="00D06E9B" w:rsidP="00D06E9B">
      <w:pPr>
        <w:rPr>
          <w:ins w:id="27" w:author="Autor"/>
          <w:rFonts w:asciiTheme="minorHAnsi" w:hAnsiTheme="minorHAnsi" w:cstheme="minorHAnsi"/>
          <w:lang w:eastAsia="sk-SK"/>
        </w:rPr>
      </w:pPr>
    </w:p>
    <w:p w:rsidR="00D06E9B" w:rsidRPr="00FC0BBD" w:rsidRDefault="00D06E9B" w:rsidP="00D06E9B">
      <w:pPr>
        <w:rPr>
          <w:ins w:id="28" w:author="Autor"/>
          <w:rFonts w:asciiTheme="minorHAnsi" w:hAnsiTheme="minorHAnsi" w:cstheme="minorHAnsi"/>
          <w:b/>
          <w:lang w:eastAsia="sk-SK"/>
        </w:rPr>
      </w:pPr>
      <w:ins w:id="29" w:author="Auto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r>
          <w:rPr>
            <w:rFonts w:asciiTheme="minorHAnsi" w:hAnsiTheme="minorHAnsi" w:cstheme="minorHAnsi"/>
            <w:b/>
            <w:lang w:eastAsia="sk-SK"/>
          </w:rPr>
          <w:t>8</w:t>
        </w:r>
        <w:r>
          <w:rPr>
            <w:rFonts w:asciiTheme="minorHAnsi" w:hAnsiTheme="minorHAnsi" w:cstheme="minorHAnsi"/>
            <w:b/>
            <w:lang w:eastAsia="sk-SK"/>
          </w:rPr>
          <w:t>.0</w:t>
        </w:r>
      </w:ins>
    </w:p>
    <w:p w:rsidR="00D06E9B" w:rsidRPr="00FC0BBD" w:rsidRDefault="00D06E9B" w:rsidP="00D06E9B">
      <w:pPr>
        <w:rPr>
          <w:ins w:id="30" w:author="Autor"/>
          <w:rFonts w:asciiTheme="minorHAnsi" w:hAnsiTheme="minorHAnsi" w:cstheme="minorHAnsi"/>
          <w:lang w:eastAsia="sk-SK"/>
        </w:rPr>
      </w:pPr>
    </w:p>
    <w:p w:rsidR="00D06E9B" w:rsidRPr="00FC0BBD" w:rsidRDefault="00D06E9B" w:rsidP="00D06E9B">
      <w:pPr>
        <w:tabs>
          <w:tab w:val="left" w:pos="708"/>
          <w:tab w:val="left" w:pos="1416"/>
          <w:tab w:val="left" w:pos="2124"/>
          <w:tab w:val="left" w:pos="2832"/>
          <w:tab w:val="left" w:pos="3540"/>
          <w:tab w:val="left" w:pos="4230"/>
        </w:tabs>
        <w:rPr>
          <w:ins w:id="31" w:author="Autor"/>
          <w:rFonts w:asciiTheme="minorHAnsi" w:hAnsiTheme="minorHAnsi" w:cstheme="minorHAnsi"/>
          <w:b/>
          <w:bCs/>
          <w:lang w:eastAsia="sk-SK"/>
        </w:rPr>
      </w:pPr>
      <w:ins w:id="32" w:author="Autor">
        <w:r w:rsidRPr="00FC0BBD">
          <w:rPr>
            <w:rFonts w:asciiTheme="minorHAnsi" w:hAnsiTheme="minorHAnsi" w:cstheme="minorHAnsi"/>
            <w:u w:val="single"/>
            <w:lang w:eastAsia="sk-SK"/>
          </w:rPr>
          <w:t>Dátum účinnosti:</w:t>
        </w:r>
        <w:r w:rsidRPr="00FC0BBD">
          <w:rPr>
            <w:rFonts w:asciiTheme="minorHAnsi" w:hAnsiTheme="minorHAnsi" w:cstheme="minorHAnsi"/>
            <w:lang w:eastAsia="sk-SK"/>
          </w:rPr>
          <w:tab/>
        </w:r>
        <w:r>
          <w:rPr>
            <w:rFonts w:asciiTheme="minorHAnsi" w:hAnsiTheme="minorHAnsi" w:cstheme="minorHAnsi"/>
            <w:b/>
            <w:lang w:eastAsia="sk-SK"/>
          </w:rPr>
          <w:t>13</w:t>
        </w:r>
        <w:r>
          <w:rPr>
            <w:rFonts w:asciiTheme="minorHAnsi" w:hAnsiTheme="minorHAnsi" w:cstheme="minorHAnsi"/>
            <w:b/>
            <w:lang w:eastAsia="sk-SK"/>
          </w:rPr>
          <w:t>. 1</w:t>
        </w:r>
        <w:r>
          <w:rPr>
            <w:rFonts w:asciiTheme="minorHAnsi" w:hAnsiTheme="minorHAnsi" w:cstheme="minorHAnsi"/>
            <w:b/>
            <w:lang w:eastAsia="sk-SK"/>
          </w:rPr>
          <w:t>2</w:t>
        </w:r>
        <w:r>
          <w:rPr>
            <w:rFonts w:asciiTheme="minorHAnsi" w:hAnsiTheme="minorHAnsi" w:cstheme="minorHAnsi"/>
            <w:b/>
            <w:lang w:eastAsia="sk-SK"/>
          </w:rPr>
          <w:t>. 201</w:t>
        </w:r>
        <w:r>
          <w:rPr>
            <w:rFonts w:asciiTheme="minorHAnsi" w:hAnsiTheme="minorHAnsi" w:cstheme="minorHAnsi"/>
            <w:b/>
            <w:lang w:eastAsia="sk-SK"/>
          </w:rPr>
          <w:t>8</w:t>
        </w:r>
      </w:ins>
    </w:p>
    <w:p w:rsidR="00D06E9B" w:rsidRPr="00FC0BBD" w:rsidRDefault="00D06E9B" w:rsidP="00D06E9B">
      <w:pPr>
        <w:tabs>
          <w:tab w:val="left" w:pos="708"/>
          <w:tab w:val="left" w:pos="1416"/>
          <w:tab w:val="left" w:pos="2124"/>
          <w:tab w:val="left" w:pos="2832"/>
          <w:tab w:val="left" w:pos="3540"/>
          <w:tab w:val="left" w:pos="4230"/>
        </w:tabs>
        <w:rPr>
          <w:ins w:id="33" w:author="Autor"/>
          <w:rFonts w:asciiTheme="minorHAnsi" w:hAnsiTheme="minorHAnsi" w:cstheme="minorHAnsi"/>
          <w:lang w:eastAsia="sk-SK"/>
        </w:rPr>
      </w:pPr>
    </w:p>
    <w:p w:rsidR="00D06E9B" w:rsidRPr="00FC0BBD" w:rsidRDefault="00D06E9B" w:rsidP="00D06E9B">
      <w:pPr>
        <w:rPr>
          <w:ins w:id="34" w:author="Autor"/>
          <w:rFonts w:asciiTheme="minorHAnsi" w:hAnsiTheme="minorHAnsi" w:cstheme="minorHAnsi"/>
          <w:b/>
          <w:szCs w:val="22"/>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D06E9B" w:rsidTr="00263B2F">
        <w:trPr>
          <w:trHeight w:val="645"/>
          <w:jc w:val="center"/>
          <w:ins w:id="35" w:author="Auto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06E9B" w:rsidRDefault="00D06E9B" w:rsidP="00263B2F">
            <w:pPr>
              <w:spacing w:line="276" w:lineRule="auto"/>
              <w:rPr>
                <w:ins w:id="36" w:author="Autor"/>
                <w:rFonts w:asciiTheme="minorHAnsi" w:hAnsiTheme="minorHAnsi" w:cstheme="minorHAnsi"/>
                <w:color w:val="000000"/>
                <w:szCs w:val="22"/>
                <w:lang w:eastAsia="sk-SK"/>
              </w:rPr>
            </w:pPr>
            <w:ins w:id="37" w:author="Autor">
              <w:r>
                <w:rPr>
                  <w:rFonts w:asciiTheme="minorHAnsi" w:hAnsiTheme="minorHAnsi" w:cstheme="minorHAnsi"/>
                  <w:color w:val="000000"/>
                  <w:szCs w:val="22"/>
                  <w:lang w:eastAsia="sk-SK"/>
                </w:rPr>
                <w:t> </w:t>
              </w:r>
            </w:ins>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06E9B" w:rsidRDefault="00D06E9B" w:rsidP="00263B2F">
            <w:pPr>
              <w:spacing w:line="276" w:lineRule="auto"/>
              <w:jc w:val="center"/>
              <w:rPr>
                <w:ins w:id="38" w:author="Autor"/>
                <w:rFonts w:asciiTheme="minorHAnsi" w:hAnsiTheme="minorHAnsi" w:cstheme="minorHAnsi"/>
                <w:b/>
                <w:bCs/>
                <w:color w:val="000000"/>
                <w:sz w:val="20"/>
                <w:lang w:eastAsia="sk-SK"/>
              </w:rPr>
            </w:pPr>
            <w:ins w:id="39" w:author="Autor">
              <w:r>
                <w:rPr>
                  <w:rFonts w:asciiTheme="minorHAnsi" w:hAnsiTheme="minorHAnsi" w:cstheme="minorHAnsi"/>
                  <w:b/>
                  <w:bCs/>
                  <w:color w:val="000000"/>
                  <w:sz w:val="20"/>
                  <w:lang w:eastAsia="sk-SK"/>
                </w:rPr>
                <w:t>Meno, Priezvisko</w:t>
              </w:r>
            </w:ins>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06E9B" w:rsidRDefault="00D06E9B" w:rsidP="00263B2F">
            <w:pPr>
              <w:spacing w:line="276" w:lineRule="auto"/>
              <w:jc w:val="center"/>
              <w:rPr>
                <w:ins w:id="40" w:author="Autor"/>
                <w:rFonts w:asciiTheme="minorHAnsi" w:hAnsiTheme="minorHAnsi" w:cstheme="minorHAnsi"/>
                <w:b/>
                <w:bCs/>
                <w:color w:val="000000"/>
                <w:sz w:val="20"/>
                <w:lang w:eastAsia="sk-SK"/>
              </w:rPr>
            </w:pPr>
            <w:ins w:id="41" w:author="Autor">
              <w:r>
                <w:rPr>
                  <w:rFonts w:asciiTheme="minorHAnsi" w:hAnsiTheme="minorHAnsi" w:cstheme="minorHAnsi"/>
                  <w:b/>
                  <w:bCs/>
                  <w:color w:val="000000"/>
                  <w:sz w:val="20"/>
                  <w:lang w:eastAsia="sk-SK"/>
                </w:rPr>
                <w:t>Pozícia v rámci RO OPTP</w:t>
              </w:r>
            </w:ins>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06E9B" w:rsidRDefault="00D06E9B" w:rsidP="00263B2F">
            <w:pPr>
              <w:spacing w:line="276" w:lineRule="auto"/>
              <w:jc w:val="center"/>
              <w:rPr>
                <w:ins w:id="42" w:author="Autor"/>
                <w:rFonts w:asciiTheme="minorHAnsi" w:hAnsiTheme="minorHAnsi" w:cstheme="minorHAnsi"/>
                <w:b/>
                <w:bCs/>
                <w:color w:val="000000"/>
                <w:sz w:val="20"/>
                <w:lang w:eastAsia="sk-SK"/>
              </w:rPr>
            </w:pPr>
            <w:ins w:id="43" w:author="Autor">
              <w:r>
                <w:rPr>
                  <w:rFonts w:asciiTheme="minorHAnsi" w:hAnsiTheme="minorHAnsi" w:cstheme="minorHAnsi"/>
                  <w:b/>
                  <w:bCs/>
                  <w:color w:val="000000"/>
                  <w:sz w:val="20"/>
                  <w:lang w:eastAsia="sk-SK"/>
                </w:rPr>
                <w:t>Dátum</w:t>
              </w:r>
            </w:ins>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06E9B" w:rsidRDefault="00D06E9B" w:rsidP="00263B2F">
            <w:pPr>
              <w:spacing w:line="276" w:lineRule="auto"/>
              <w:jc w:val="center"/>
              <w:rPr>
                <w:ins w:id="44" w:author="Autor"/>
                <w:rFonts w:asciiTheme="minorHAnsi" w:hAnsiTheme="minorHAnsi" w:cstheme="minorHAnsi"/>
                <w:b/>
                <w:bCs/>
                <w:color w:val="000000"/>
                <w:sz w:val="20"/>
                <w:lang w:eastAsia="sk-SK"/>
              </w:rPr>
            </w:pPr>
            <w:ins w:id="45" w:author="Autor">
              <w:r>
                <w:rPr>
                  <w:rFonts w:asciiTheme="minorHAnsi" w:hAnsiTheme="minorHAnsi" w:cstheme="minorHAnsi"/>
                  <w:b/>
                  <w:bCs/>
                  <w:color w:val="000000"/>
                  <w:sz w:val="20"/>
                  <w:lang w:eastAsia="sk-SK"/>
                </w:rPr>
                <w:t>Podpis</w:t>
              </w:r>
            </w:ins>
          </w:p>
        </w:tc>
      </w:tr>
      <w:tr w:rsidR="00D06E9B" w:rsidTr="00263B2F">
        <w:trPr>
          <w:trHeight w:val="420"/>
          <w:jc w:val="center"/>
          <w:ins w:id="46" w:author="Auto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06E9B" w:rsidRDefault="00D06E9B" w:rsidP="00263B2F">
            <w:pPr>
              <w:spacing w:line="276" w:lineRule="auto"/>
              <w:jc w:val="center"/>
              <w:rPr>
                <w:ins w:id="47" w:author="Autor"/>
                <w:rFonts w:asciiTheme="minorHAnsi" w:hAnsiTheme="minorHAnsi" w:cstheme="minorHAnsi"/>
                <w:b/>
                <w:bCs/>
                <w:color w:val="000000"/>
                <w:sz w:val="20"/>
                <w:lang w:eastAsia="sk-SK"/>
              </w:rPr>
            </w:pPr>
            <w:ins w:id="48" w:author="Autor">
              <w:r>
                <w:rPr>
                  <w:rFonts w:asciiTheme="minorHAnsi" w:hAnsiTheme="minorHAnsi" w:cstheme="minorHAnsi"/>
                  <w:b/>
                  <w:bCs/>
                  <w:color w:val="000000"/>
                  <w:sz w:val="20"/>
                  <w:lang w:eastAsia="sk-SK"/>
                </w:rPr>
                <w:t>Vypracoval</w:t>
              </w:r>
            </w:ins>
          </w:p>
        </w:tc>
        <w:tc>
          <w:tcPr>
            <w:tcW w:w="2726" w:type="dxa"/>
            <w:tcBorders>
              <w:top w:val="nil"/>
              <w:left w:val="nil"/>
              <w:bottom w:val="single" w:sz="4" w:space="0" w:color="auto"/>
              <w:right w:val="single" w:sz="4" w:space="0" w:color="auto"/>
            </w:tcBorders>
            <w:vAlign w:val="center"/>
            <w:hideMark/>
          </w:tcPr>
          <w:p w:rsidR="00D06E9B" w:rsidRDefault="00D06E9B" w:rsidP="00263B2F">
            <w:pPr>
              <w:spacing w:line="276" w:lineRule="auto"/>
              <w:rPr>
                <w:ins w:id="49" w:author="Autor"/>
                <w:rFonts w:asciiTheme="minorHAnsi" w:hAnsiTheme="minorHAnsi" w:cstheme="minorHAnsi"/>
                <w:color w:val="000000"/>
                <w:sz w:val="20"/>
                <w:lang w:eastAsia="sk-SK"/>
              </w:rPr>
            </w:pPr>
            <w:ins w:id="50" w:author="Autor">
              <w:r>
                <w:rPr>
                  <w:rFonts w:asciiTheme="minorHAnsi" w:hAnsiTheme="minorHAnsi" w:cstheme="minorHAnsi"/>
                  <w:color w:val="000000"/>
                  <w:sz w:val="20"/>
                  <w:lang w:eastAsia="sk-SK"/>
                </w:rPr>
                <w:t>Eva Kunská</w:t>
              </w:r>
            </w:ins>
          </w:p>
        </w:tc>
        <w:tc>
          <w:tcPr>
            <w:tcW w:w="1983" w:type="dxa"/>
            <w:tcBorders>
              <w:top w:val="nil"/>
              <w:left w:val="nil"/>
              <w:bottom w:val="single" w:sz="4" w:space="0" w:color="auto"/>
              <w:right w:val="single" w:sz="4" w:space="0" w:color="auto"/>
            </w:tcBorders>
            <w:vAlign w:val="center"/>
            <w:hideMark/>
          </w:tcPr>
          <w:p w:rsidR="00D06E9B" w:rsidRDefault="00D06E9B" w:rsidP="00263B2F">
            <w:pPr>
              <w:spacing w:line="276" w:lineRule="auto"/>
              <w:jc w:val="center"/>
              <w:rPr>
                <w:ins w:id="51" w:author="Autor"/>
                <w:rFonts w:asciiTheme="minorHAnsi" w:hAnsiTheme="minorHAnsi" w:cstheme="minorHAnsi"/>
                <w:color w:val="000000"/>
                <w:sz w:val="20"/>
                <w:lang w:eastAsia="sk-SK"/>
              </w:rPr>
            </w:pPr>
            <w:ins w:id="52" w:author="Autor">
              <w:r>
                <w:rPr>
                  <w:rFonts w:asciiTheme="minorHAnsi" w:hAnsiTheme="minorHAnsi" w:cstheme="minorHAnsi"/>
                  <w:color w:val="000000"/>
                  <w:sz w:val="20"/>
                  <w:lang w:eastAsia="sk-SK"/>
                </w:rPr>
                <w:t>manažér pre metodiku</w:t>
              </w:r>
            </w:ins>
          </w:p>
        </w:tc>
        <w:tc>
          <w:tcPr>
            <w:tcW w:w="1276" w:type="dxa"/>
            <w:tcBorders>
              <w:top w:val="nil"/>
              <w:left w:val="nil"/>
              <w:bottom w:val="single" w:sz="4" w:space="0" w:color="auto"/>
              <w:right w:val="nil"/>
            </w:tcBorders>
            <w:vAlign w:val="center"/>
            <w:hideMark/>
          </w:tcPr>
          <w:p w:rsidR="00D06E9B" w:rsidRDefault="00D06E9B" w:rsidP="00D06E9B">
            <w:pPr>
              <w:spacing w:line="276" w:lineRule="auto"/>
              <w:rPr>
                <w:ins w:id="53" w:author="Autor"/>
                <w:rFonts w:asciiTheme="minorHAnsi" w:hAnsiTheme="minorHAnsi" w:cstheme="minorHAnsi"/>
                <w:color w:val="000000"/>
                <w:szCs w:val="22"/>
                <w:lang w:eastAsia="sk-SK"/>
              </w:rPr>
              <w:pPrChange w:id="54" w:author="Autor">
                <w:pPr>
                  <w:spacing w:line="276" w:lineRule="auto"/>
                </w:pPr>
              </w:pPrChange>
            </w:pPr>
            <w:ins w:id="55" w:author="Autor">
              <w:r>
                <w:rPr>
                  <w:rFonts w:asciiTheme="minorHAnsi" w:hAnsiTheme="minorHAnsi" w:cstheme="minorHAnsi"/>
                  <w:color w:val="000000"/>
                  <w:szCs w:val="22"/>
                  <w:lang w:eastAsia="sk-SK"/>
                </w:rPr>
                <w:t>10</w:t>
              </w:r>
              <w:r>
                <w:rPr>
                  <w:rFonts w:asciiTheme="minorHAnsi" w:hAnsiTheme="minorHAnsi" w:cstheme="minorHAnsi"/>
                  <w:color w:val="000000"/>
                  <w:szCs w:val="22"/>
                  <w:lang w:eastAsia="sk-SK"/>
                </w:rPr>
                <w:t>.</w:t>
              </w:r>
              <w:r>
                <w:rPr>
                  <w:rFonts w:asciiTheme="minorHAnsi" w:hAnsiTheme="minorHAnsi" w:cstheme="minorHAnsi"/>
                  <w:color w:val="000000"/>
                  <w:szCs w:val="22"/>
                  <w:lang w:eastAsia="sk-SK"/>
                </w:rPr>
                <w:t xml:space="preserve"> </w:t>
              </w:r>
              <w:r>
                <w:rPr>
                  <w:rFonts w:asciiTheme="minorHAnsi" w:hAnsiTheme="minorHAnsi" w:cstheme="minorHAnsi"/>
                  <w:color w:val="000000"/>
                  <w:szCs w:val="22"/>
                  <w:lang w:eastAsia="sk-SK"/>
                </w:rPr>
                <w:t>1</w:t>
              </w:r>
              <w:r>
                <w:rPr>
                  <w:rFonts w:asciiTheme="minorHAnsi" w:hAnsiTheme="minorHAnsi" w:cstheme="minorHAnsi"/>
                  <w:color w:val="000000"/>
                  <w:szCs w:val="22"/>
                  <w:lang w:eastAsia="sk-SK"/>
                </w:rPr>
                <w:t>2</w:t>
              </w:r>
              <w:r>
                <w:rPr>
                  <w:rFonts w:asciiTheme="minorHAnsi" w:hAnsiTheme="minorHAnsi" w:cstheme="minorHAnsi"/>
                  <w:color w:val="000000"/>
                  <w:szCs w:val="22"/>
                  <w:lang w:eastAsia="sk-SK"/>
                </w:rPr>
                <w:t>.</w:t>
              </w:r>
              <w:r>
                <w:rPr>
                  <w:rFonts w:asciiTheme="minorHAnsi" w:hAnsiTheme="minorHAnsi" w:cstheme="minorHAnsi"/>
                  <w:color w:val="000000"/>
                  <w:szCs w:val="22"/>
                  <w:lang w:eastAsia="sk-SK"/>
                </w:rPr>
                <w:t xml:space="preserve"> </w:t>
              </w:r>
              <w:r>
                <w:rPr>
                  <w:rFonts w:asciiTheme="minorHAnsi" w:hAnsiTheme="minorHAnsi" w:cstheme="minorHAnsi"/>
                  <w:color w:val="000000"/>
                  <w:szCs w:val="22"/>
                  <w:lang w:eastAsia="sk-SK"/>
                </w:rPr>
                <w:t>201</w:t>
              </w:r>
              <w:r>
                <w:rPr>
                  <w:rFonts w:asciiTheme="minorHAnsi" w:hAnsiTheme="minorHAnsi" w:cstheme="minorHAnsi"/>
                  <w:color w:val="000000"/>
                  <w:szCs w:val="22"/>
                  <w:lang w:eastAsia="sk-SK"/>
                </w:rPr>
                <w:t>8</w:t>
              </w:r>
            </w:ins>
          </w:p>
        </w:tc>
        <w:tc>
          <w:tcPr>
            <w:tcW w:w="1881" w:type="dxa"/>
            <w:tcBorders>
              <w:top w:val="nil"/>
              <w:left w:val="single" w:sz="4" w:space="0" w:color="auto"/>
              <w:bottom w:val="single" w:sz="4" w:space="0" w:color="auto"/>
              <w:right w:val="single" w:sz="8" w:space="0" w:color="auto"/>
            </w:tcBorders>
            <w:noWrap/>
            <w:vAlign w:val="center"/>
            <w:hideMark/>
          </w:tcPr>
          <w:p w:rsidR="00D06E9B" w:rsidRPr="00D06E9B" w:rsidRDefault="00D06E9B" w:rsidP="00263B2F">
            <w:pPr>
              <w:spacing w:line="276" w:lineRule="auto"/>
              <w:rPr>
                <w:ins w:id="56" w:author="Autor"/>
                <w:rFonts w:asciiTheme="minorHAnsi" w:hAnsiTheme="minorHAnsi" w:cstheme="minorHAnsi"/>
                <w:color w:val="000000"/>
                <w:sz w:val="20"/>
                <w:lang w:eastAsia="sk-SK"/>
                <w:rPrChange w:id="57" w:author="Autor">
                  <w:rPr>
                    <w:ins w:id="58" w:author="Autor"/>
                    <w:rFonts w:asciiTheme="minorHAnsi" w:hAnsiTheme="minorHAnsi" w:cstheme="minorHAnsi"/>
                    <w:color w:val="000000"/>
                    <w:szCs w:val="22"/>
                    <w:lang w:eastAsia="sk-SK"/>
                  </w:rPr>
                </w:rPrChange>
              </w:rPr>
            </w:pPr>
            <w:ins w:id="59" w:author="Autor">
              <w:r>
                <w:rPr>
                  <w:rFonts w:asciiTheme="minorHAnsi" w:hAnsiTheme="minorHAnsi" w:cstheme="minorHAnsi"/>
                  <w:color w:val="000000"/>
                  <w:szCs w:val="22"/>
                  <w:lang w:eastAsia="sk-SK"/>
                </w:rPr>
                <w:t> </w:t>
              </w:r>
              <w:r w:rsidRPr="00D06E9B">
                <w:rPr>
                  <w:rFonts w:asciiTheme="minorHAnsi" w:hAnsiTheme="minorHAnsi" w:cstheme="minorHAnsi"/>
                  <w:color w:val="000000"/>
                  <w:sz w:val="20"/>
                  <w:lang w:eastAsia="sk-SK"/>
                  <w:rPrChange w:id="60" w:author="Autor">
                    <w:rPr>
                      <w:rFonts w:asciiTheme="minorHAnsi" w:hAnsiTheme="minorHAnsi" w:cstheme="minorHAnsi"/>
                      <w:color w:val="000000"/>
                      <w:szCs w:val="22"/>
                      <w:lang w:eastAsia="sk-SK"/>
                    </w:rPr>
                  </w:rPrChange>
                </w:rPr>
                <w:t>overila</w:t>
              </w:r>
            </w:ins>
          </w:p>
        </w:tc>
      </w:tr>
      <w:tr w:rsidR="00D06E9B" w:rsidTr="00263B2F">
        <w:trPr>
          <w:trHeight w:val="450"/>
          <w:jc w:val="center"/>
          <w:ins w:id="61" w:author="Autor"/>
        </w:trPr>
        <w:tc>
          <w:tcPr>
            <w:tcW w:w="0" w:type="auto"/>
            <w:vMerge/>
            <w:tcBorders>
              <w:top w:val="nil"/>
              <w:left w:val="single" w:sz="8" w:space="0" w:color="auto"/>
              <w:bottom w:val="nil"/>
              <w:right w:val="single" w:sz="8" w:space="0" w:color="auto"/>
            </w:tcBorders>
            <w:vAlign w:val="center"/>
            <w:hideMark/>
          </w:tcPr>
          <w:p w:rsidR="00D06E9B" w:rsidRDefault="00D06E9B" w:rsidP="00263B2F">
            <w:pPr>
              <w:rPr>
                <w:ins w:id="62" w:author="Autor"/>
                <w:rFonts w:asciiTheme="minorHAnsi" w:hAnsiTheme="minorHAnsi" w:cstheme="minorHAnsi"/>
                <w:b/>
                <w:bCs/>
                <w:color w:val="000000"/>
                <w:sz w:val="20"/>
                <w:lang w:eastAsia="sk-SK"/>
              </w:rPr>
            </w:pPr>
          </w:p>
        </w:tc>
        <w:tc>
          <w:tcPr>
            <w:tcW w:w="2726" w:type="dxa"/>
            <w:tcBorders>
              <w:top w:val="nil"/>
              <w:left w:val="nil"/>
              <w:bottom w:val="single" w:sz="4" w:space="0" w:color="auto"/>
              <w:right w:val="single" w:sz="4" w:space="0" w:color="auto"/>
            </w:tcBorders>
            <w:vAlign w:val="center"/>
            <w:hideMark/>
          </w:tcPr>
          <w:p w:rsidR="00D06E9B" w:rsidRDefault="00D06E9B" w:rsidP="00263B2F">
            <w:pPr>
              <w:spacing w:line="276" w:lineRule="auto"/>
              <w:rPr>
                <w:ins w:id="63" w:author="Autor"/>
                <w:rFonts w:asciiTheme="minorHAnsi" w:hAnsiTheme="minorHAnsi" w:cstheme="minorHAnsi"/>
                <w:color w:val="000000"/>
                <w:sz w:val="20"/>
                <w:lang w:eastAsia="sk-SK"/>
              </w:rPr>
            </w:pPr>
            <w:ins w:id="64" w:author="Autor">
              <w:r>
                <w:rPr>
                  <w:rFonts w:asciiTheme="minorHAnsi" w:hAnsiTheme="minorHAnsi" w:cstheme="minorHAnsi"/>
                  <w:color w:val="000000"/>
                  <w:sz w:val="20"/>
                  <w:lang w:eastAsia="sk-SK"/>
                </w:rPr>
                <w:t>Monika Zaťková</w:t>
              </w:r>
            </w:ins>
          </w:p>
        </w:tc>
        <w:tc>
          <w:tcPr>
            <w:tcW w:w="1983" w:type="dxa"/>
            <w:tcBorders>
              <w:top w:val="nil"/>
              <w:left w:val="nil"/>
              <w:bottom w:val="single" w:sz="4" w:space="0" w:color="auto"/>
              <w:right w:val="single" w:sz="4" w:space="0" w:color="auto"/>
            </w:tcBorders>
            <w:vAlign w:val="center"/>
            <w:hideMark/>
          </w:tcPr>
          <w:p w:rsidR="00D06E9B" w:rsidRDefault="00D06E9B" w:rsidP="00263B2F">
            <w:pPr>
              <w:spacing w:line="276" w:lineRule="auto"/>
              <w:jc w:val="center"/>
              <w:rPr>
                <w:ins w:id="65" w:author="Autor"/>
                <w:rFonts w:asciiTheme="minorHAnsi" w:hAnsiTheme="minorHAnsi" w:cstheme="minorHAnsi"/>
                <w:color w:val="000000"/>
                <w:sz w:val="20"/>
                <w:lang w:eastAsia="sk-SK"/>
              </w:rPr>
            </w:pPr>
            <w:ins w:id="66" w:author="Autor">
              <w:r>
                <w:rPr>
                  <w:rFonts w:asciiTheme="minorHAnsi" w:hAnsiTheme="minorHAnsi" w:cstheme="minorHAnsi"/>
                  <w:color w:val="000000"/>
                  <w:sz w:val="20"/>
                  <w:lang w:eastAsia="sk-SK"/>
                </w:rPr>
                <w:t>manažér pre metodiku</w:t>
              </w:r>
            </w:ins>
          </w:p>
        </w:tc>
        <w:tc>
          <w:tcPr>
            <w:tcW w:w="1276" w:type="dxa"/>
            <w:tcBorders>
              <w:top w:val="nil"/>
              <w:left w:val="nil"/>
              <w:bottom w:val="single" w:sz="4" w:space="0" w:color="auto"/>
              <w:right w:val="nil"/>
            </w:tcBorders>
            <w:hideMark/>
          </w:tcPr>
          <w:p w:rsidR="00D06E9B" w:rsidRDefault="00D06E9B" w:rsidP="00263B2F">
            <w:pPr>
              <w:rPr>
                <w:ins w:id="67" w:author="Autor"/>
              </w:rPr>
            </w:pPr>
            <w:ins w:id="68" w:author="Autor">
              <w:r>
                <w:rPr>
                  <w:rFonts w:asciiTheme="minorHAnsi" w:hAnsiTheme="minorHAnsi" w:cstheme="minorHAnsi"/>
                  <w:color w:val="000000"/>
                  <w:szCs w:val="22"/>
                  <w:lang w:eastAsia="sk-SK"/>
                </w:rPr>
                <w:t>10. 12. 2018</w:t>
              </w:r>
            </w:ins>
          </w:p>
        </w:tc>
        <w:tc>
          <w:tcPr>
            <w:tcW w:w="1881" w:type="dxa"/>
            <w:tcBorders>
              <w:top w:val="nil"/>
              <w:left w:val="single" w:sz="4" w:space="0" w:color="auto"/>
              <w:bottom w:val="single" w:sz="4" w:space="0" w:color="auto"/>
              <w:right w:val="single" w:sz="8" w:space="0" w:color="auto"/>
            </w:tcBorders>
            <w:noWrap/>
            <w:vAlign w:val="center"/>
            <w:hideMark/>
          </w:tcPr>
          <w:p w:rsidR="00D06E9B" w:rsidRDefault="00D06E9B" w:rsidP="00263B2F">
            <w:pPr>
              <w:spacing w:line="276" w:lineRule="auto"/>
              <w:rPr>
                <w:ins w:id="69" w:author="Autor"/>
                <w:rFonts w:asciiTheme="minorHAnsi" w:hAnsiTheme="minorHAnsi" w:cstheme="minorHAnsi"/>
                <w:color w:val="000000"/>
                <w:szCs w:val="22"/>
                <w:lang w:eastAsia="sk-SK"/>
              </w:rPr>
            </w:pPr>
            <w:ins w:id="70" w:author="Autor">
              <w:r>
                <w:rPr>
                  <w:rFonts w:asciiTheme="minorHAnsi" w:hAnsiTheme="minorHAnsi" w:cstheme="minorHAnsi"/>
                  <w:color w:val="000000"/>
                  <w:szCs w:val="22"/>
                  <w:lang w:eastAsia="sk-SK"/>
                </w:rPr>
                <w:t> </w:t>
              </w:r>
              <w:r w:rsidRPr="00263B2F">
                <w:rPr>
                  <w:rFonts w:asciiTheme="minorHAnsi" w:hAnsiTheme="minorHAnsi" w:cstheme="minorHAnsi"/>
                  <w:color w:val="000000"/>
                  <w:sz w:val="20"/>
                  <w:lang w:eastAsia="sk-SK"/>
                </w:rPr>
                <w:t>overila</w:t>
              </w:r>
            </w:ins>
          </w:p>
        </w:tc>
      </w:tr>
      <w:tr w:rsidR="00D06E9B" w:rsidTr="00263B2F">
        <w:trPr>
          <w:trHeight w:val="707"/>
          <w:jc w:val="center"/>
          <w:ins w:id="71" w:author="Auto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D06E9B" w:rsidRDefault="00D06E9B" w:rsidP="00263B2F">
            <w:pPr>
              <w:spacing w:line="276" w:lineRule="auto"/>
              <w:jc w:val="center"/>
              <w:rPr>
                <w:ins w:id="72" w:author="Autor"/>
                <w:rFonts w:asciiTheme="minorHAnsi" w:hAnsiTheme="minorHAnsi" w:cstheme="minorHAnsi"/>
                <w:b/>
                <w:bCs/>
                <w:color w:val="000000"/>
                <w:sz w:val="20"/>
                <w:lang w:eastAsia="sk-SK"/>
              </w:rPr>
            </w:pPr>
            <w:ins w:id="73" w:author="Autor">
              <w:r>
                <w:rPr>
                  <w:rFonts w:asciiTheme="minorHAnsi" w:hAnsiTheme="minorHAnsi" w:cstheme="minorHAnsi"/>
                  <w:b/>
                  <w:bCs/>
                  <w:color w:val="000000"/>
                  <w:sz w:val="20"/>
                  <w:lang w:eastAsia="sk-SK"/>
                </w:rPr>
                <w:t>Overil</w:t>
              </w:r>
            </w:ins>
          </w:p>
        </w:tc>
        <w:tc>
          <w:tcPr>
            <w:tcW w:w="2726" w:type="dxa"/>
            <w:tcBorders>
              <w:top w:val="nil"/>
              <w:left w:val="nil"/>
              <w:bottom w:val="single" w:sz="4" w:space="0" w:color="auto"/>
              <w:right w:val="single" w:sz="4" w:space="0" w:color="auto"/>
            </w:tcBorders>
            <w:vAlign w:val="center"/>
            <w:hideMark/>
          </w:tcPr>
          <w:p w:rsidR="00D06E9B" w:rsidRDefault="00D06E9B" w:rsidP="00263B2F">
            <w:pPr>
              <w:spacing w:line="276" w:lineRule="auto"/>
              <w:rPr>
                <w:ins w:id="74" w:author="Autor"/>
                <w:rFonts w:asciiTheme="minorHAnsi" w:hAnsiTheme="minorHAnsi" w:cstheme="minorHAnsi"/>
                <w:color w:val="000000"/>
                <w:sz w:val="20"/>
                <w:lang w:eastAsia="sk-SK"/>
              </w:rPr>
            </w:pPr>
            <w:ins w:id="75" w:author="Autor">
              <w:r>
                <w:rPr>
                  <w:rFonts w:asciiTheme="minorHAnsi" w:hAnsiTheme="minorHAnsi" w:cstheme="minorHAnsi"/>
                  <w:color w:val="000000"/>
                  <w:sz w:val="20"/>
                  <w:lang w:eastAsia="sk-SK"/>
                </w:rPr>
                <w:t>Tomáš Niňaj</w:t>
              </w:r>
            </w:ins>
          </w:p>
        </w:tc>
        <w:tc>
          <w:tcPr>
            <w:tcW w:w="1983" w:type="dxa"/>
            <w:tcBorders>
              <w:top w:val="nil"/>
              <w:left w:val="nil"/>
              <w:bottom w:val="single" w:sz="4" w:space="0" w:color="auto"/>
              <w:right w:val="single" w:sz="4" w:space="0" w:color="auto"/>
            </w:tcBorders>
            <w:vAlign w:val="center"/>
            <w:hideMark/>
          </w:tcPr>
          <w:p w:rsidR="00D06E9B" w:rsidRDefault="00D06E9B" w:rsidP="00263B2F">
            <w:pPr>
              <w:spacing w:line="276" w:lineRule="auto"/>
              <w:jc w:val="center"/>
              <w:rPr>
                <w:ins w:id="76" w:author="Autor"/>
                <w:rFonts w:asciiTheme="minorHAnsi" w:hAnsiTheme="minorHAnsi" w:cstheme="minorHAnsi"/>
                <w:color w:val="000000"/>
                <w:sz w:val="20"/>
                <w:lang w:eastAsia="sk-SK"/>
              </w:rPr>
            </w:pPr>
            <w:ins w:id="77" w:author="Autor">
              <w:r>
                <w:rPr>
                  <w:rFonts w:asciiTheme="minorHAnsi" w:hAnsiTheme="minorHAnsi" w:cstheme="minorHAnsi"/>
                  <w:color w:val="000000"/>
                  <w:sz w:val="20"/>
                  <w:lang w:eastAsia="sk-SK"/>
                </w:rPr>
                <w:t>hlavný manažér riadenia</w:t>
              </w:r>
            </w:ins>
          </w:p>
        </w:tc>
        <w:tc>
          <w:tcPr>
            <w:tcW w:w="1276" w:type="dxa"/>
            <w:tcBorders>
              <w:top w:val="nil"/>
              <w:left w:val="nil"/>
              <w:bottom w:val="single" w:sz="4" w:space="0" w:color="auto"/>
              <w:right w:val="nil"/>
            </w:tcBorders>
            <w:hideMark/>
          </w:tcPr>
          <w:p w:rsidR="00D06E9B" w:rsidRDefault="00D06E9B" w:rsidP="00263B2F">
            <w:pPr>
              <w:rPr>
                <w:ins w:id="78" w:author="Autor"/>
              </w:rPr>
            </w:pPr>
            <w:ins w:id="79" w:author="Autor">
              <w:r>
                <w:rPr>
                  <w:rFonts w:asciiTheme="minorHAnsi" w:hAnsiTheme="minorHAnsi" w:cstheme="minorHAnsi"/>
                  <w:color w:val="000000"/>
                  <w:szCs w:val="22"/>
                  <w:lang w:eastAsia="sk-SK"/>
                </w:rPr>
                <w:t>10. 12. 2018</w:t>
              </w:r>
            </w:ins>
          </w:p>
        </w:tc>
        <w:tc>
          <w:tcPr>
            <w:tcW w:w="1881" w:type="dxa"/>
            <w:tcBorders>
              <w:top w:val="nil"/>
              <w:left w:val="single" w:sz="4" w:space="0" w:color="auto"/>
              <w:bottom w:val="single" w:sz="4" w:space="0" w:color="auto"/>
              <w:right w:val="single" w:sz="8" w:space="0" w:color="auto"/>
            </w:tcBorders>
            <w:noWrap/>
            <w:vAlign w:val="center"/>
            <w:hideMark/>
          </w:tcPr>
          <w:p w:rsidR="00D06E9B" w:rsidRDefault="00D06E9B" w:rsidP="00D06E9B">
            <w:pPr>
              <w:spacing w:line="276" w:lineRule="auto"/>
              <w:rPr>
                <w:ins w:id="80" w:author="Autor"/>
                <w:rFonts w:asciiTheme="minorHAnsi" w:hAnsiTheme="minorHAnsi" w:cstheme="minorHAnsi"/>
                <w:color w:val="000000"/>
                <w:szCs w:val="22"/>
                <w:lang w:eastAsia="sk-SK"/>
              </w:rPr>
              <w:pPrChange w:id="81" w:author="Autor">
                <w:pPr>
                  <w:spacing w:line="276" w:lineRule="auto"/>
                </w:pPr>
              </w:pPrChange>
            </w:pPr>
            <w:ins w:id="82" w:author="Autor">
              <w:r>
                <w:rPr>
                  <w:rFonts w:asciiTheme="minorHAnsi" w:hAnsiTheme="minorHAnsi" w:cstheme="minorHAnsi"/>
                  <w:color w:val="000000"/>
                  <w:sz w:val="20"/>
                  <w:lang w:eastAsia="sk-SK"/>
                </w:rPr>
                <w:t>o</w:t>
              </w:r>
              <w:r w:rsidRPr="00263B2F">
                <w:rPr>
                  <w:rFonts w:asciiTheme="minorHAnsi" w:hAnsiTheme="minorHAnsi" w:cstheme="minorHAnsi"/>
                  <w:color w:val="000000"/>
                  <w:sz w:val="20"/>
                  <w:lang w:eastAsia="sk-SK"/>
                </w:rPr>
                <w:t>verila</w:t>
              </w:r>
              <w:r>
                <w:rPr>
                  <w:rFonts w:asciiTheme="minorHAnsi" w:hAnsiTheme="minorHAnsi" w:cstheme="minorHAnsi"/>
                  <w:color w:val="000000"/>
                  <w:sz w:val="20"/>
                  <w:lang w:eastAsia="sk-SK"/>
                </w:rPr>
                <w:t xml:space="preserve"> v zastúpení M. Zaťková</w:t>
              </w:r>
            </w:ins>
          </w:p>
        </w:tc>
      </w:tr>
    </w:tbl>
    <w:p w:rsidR="00D06E9B" w:rsidRPr="00FC0BBD" w:rsidRDefault="00D06E9B" w:rsidP="00D06E9B">
      <w:pPr>
        <w:rPr>
          <w:ins w:id="83" w:author="Autor"/>
          <w:rFonts w:asciiTheme="minorHAnsi" w:hAnsiTheme="minorHAnsi" w:cstheme="minorHAnsi"/>
          <w:b/>
          <w:szCs w:val="22"/>
          <w:u w:val="single"/>
          <w:lang w:eastAsia="sk-SK"/>
        </w:rPr>
      </w:pPr>
    </w:p>
    <w:p w:rsidR="00D06E9B" w:rsidRDefault="00D06E9B" w:rsidP="00D06E9B">
      <w:pPr>
        <w:rPr>
          <w:ins w:id="84" w:author="Autor"/>
          <w:rFonts w:asciiTheme="minorHAnsi" w:hAnsiTheme="minorHAnsi" w:cstheme="minorHAnsi"/>
          <w:b/>
          <w:szCs w:val="22"/>
          <w:u w:val="single"/>
          <w:lang w:eastAsia="sk-SK"/>
        </w:rPr>
      </w:pPr>
    </w:p>
    <w:p w:rsidR="00D06E9B" w:rsidRDefault="00D06E9B" w:rsidP="00D06E9B">
      <w:pPr>
        <w:rPr>
          <w:ins w:id="85" w:author="Autor"/>
          <w:rFonts w:asciiTheme="minorHAnsi" w:hAnsiTheme="minorHAnsi" w:cstheme="minorHAnsi"/>
          <w:b/>
          <w:szCs w:val="22"/>
          <w:u w:val="single"/>
          <w:lang w:eastAsia="sk-SK"/>
        </w:rPr>
      </w:pPr>
    </w:p>
    <w:p w:rsidR="00D06E9B" w:rsidRDefault="00D06E9B" w:rsidP="00D06E9B">
      <w:pPr>
        <w:rPr>
          <w:ins w:id="86" w:author="Autor"/>
          <w:rFonts w:asciiTheme="minorHAnsi" w:hAnsiTheme="minorHAnsi" w:cstheme="minorHAnsi"/>
          <w:b/>
          <w:szCs w:val="22"/>
          <w:u w:val="single"/>
          <w:lang w:eastAsia="sk-SK"/>
        </w:rPr>
      </w:pPr>
    </w:p>
    <w:p w:rsidR="00D06E9B" w:rsidRPr="00EF103E" w:rsidRDefault="00D06E9B" w:rsidP="00D06E9B">
      <w:pPr>
        <w:rPr>
          <w:ins w:id="87" w:author="Autor"/>
          <w:rFonts w:asciiTheme="minorHAnsi" w:hAnsiTheme="minorHAnsi" w:cstheme="minorHAnsi"/>
          <w:b/>
          <w:u w:val="single"/>
          <w:lang w:eastAsia="sk-SK"/>
        </w:rPr>
      </w:pPr>
    </w:p>
    <w:p w:rsidR="00D06E9B" w:rsidRPr="00EF103E" w:rsidRDefault="00D06E9B" w:rsidP="00D06E9B">
      <w:pPr>
        <w:rPr>
          <w:ins w:id="88" w:author="Autor"/>
          <w:rFonts w:asciiTheme="minorHAnsi" w:hAnsiTheme="minorHAnsi" w:cstheme="minorHAnsi"/>
          <w:lang w:eastAsia="sk-SK"/>
        </w:rPr>
      </w:pPr>
      <w:ins w:id="89" w:author="Auto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Pr>
            <w:rFonts w:asciiTheme="minorHAnsi" w:hAnsiTheme="minorHAnsi" w:cstheme="minorHAnsi"/>
            <w:lang w:eastAsia="sk-SK"/>
          </w:rPr>
          <w:t>Peter Kostolný – generálny manažér RO OP TP</w:t>
        </w:r>
      </w:ins>
    </w:p>
    <w:p w:rsidR="00D06E9B" w:rsidRPr="00D06E9B" w:rsidRDefault="00D06E9B" w:rsidP="00D06E9B">
      <w:pPr>
        <w:rPr>
          <w:ins w:id="90" w:author="Autor"/>
          <w:rFonts w:asciiTheme="minorHAnsi" w:hAnsiTheme="minorHAnsi"/>
          <w:rPrChange w:id="91" w:author="Autor">
            <w:rPr>
              <w:ins w:id="92" w:author="Autor"/>
              <w:rFonts w:asciiTheme="minorHAnsi" w:hAnsiTheme="minorHAnsi"/>
              <w:b/>
            </w:rPr>
          </w:rPrChange>
        </w:rPr>
        <w:pPrChange w:id="93" w:author="Autor">
          <w:pPr/>
        </w:pPrChange>
      </w:pPr>
    </w:p>
    <w:p w:rsidR="00D06E9B" w:rsidRDefault="00D06E9B" w:rsidP="00D06E9B">
      <w:pPr>
        <w:rPr>
          <w:ins w:id="94" w:author="Autor"/>
          <w:rFonts w:asciiTheme="minorHAnsi" w:hAnsiTheme="minorHAnsi"/>
        </w:rPr>
      </w:pPr>
    </w:p>
    <w:p w:rsidR="00D06E9B" w:rsidRDefault="00D06E9B" w:rsidP="00D06E9B">
      <w:pPr>
        <w:rPr>
          <w:ins w:id="95" w:author="Autor"/>
          <w:rFonts w:asciiTheme="minorHAnsi" w:hAnsiTheme="minorHAnsi"/>
        </w:rPr>
      </w:pPr>
    </w:p>
    <w:p w:rsidR="00D06E9B" w:rsidRDefault="00D06E9B" w:rsidP="00D06E9B">
      <w:pPr>
        <w:rPr>
          <w:ins w:id="96" w:author="Autor"/>
          <w:rFonts w:asciiTheme="minorHAnsi" w:hAnsiTheme="minorHAnsi"/>
        </w:rPr>
      </w:pPr>
    </w:p>
    <w:p w:rsidR="00D06E9B" w:rsidRDefault="00D06E9B" w:rsidP="00D06E9B">
      <w:pPr>
        <w:rPr>
          <w:ins w:id="97" w:author="Autor"/>
          <w:rFonts w:asciiTheme="minorHAnsi" w:hAnsiTheme="minorHAnsi"/>
        </w:rPr>
      </w:pPr>
    </w:p>
    <w:p w:rsidR="00D06E9B" w:rsidRPr="00D06E9B" w:rsidRDefault="00D06E9B" w:rsidP="00D06E9B">
      <w:pPr>
        <w:tabs>
          <w:tab w:val="left" w:pos="2910"/>
        </w:tabs>
        <w:rPr>
          <w:ins w:id="98" w:author="Autor"/>
          <w:rFonts w:asciiTheme="minorHAnsi" w:hAnsiTheme="minorHAnsi"/>
          <w:rPrChange w:id="99" w:author="Autor">
            <w:rPr>
              <w:ins w:id="100" w:author="Autor"/>
              <w:rFonts w:asciiTheme="minorHAnsi" w:hAnsiTheme="minorHAnsi"/>
              <w:b/>
            </w:rPr>
          </w:rPrChange>
        </w:rPr>
        <w:sectPr w:rsidR="00D06E9B" w:rsidRPr="00D06E9B" w:rsidSect="00D06E9B">
          <w:headerReference w:type="default" r:id="rId9"/>
          <w:footerReference w:type="default" r:id="rId10"/>
          <w:headerReference w:type="first" r:id="rId11"/>
          <w:pgSz w:w="11907" w:h="16840" w:code="9"/>
          <w:pgMar w:top="1560" w:right="1474" w:bottom="1588" w:left="1474" w:header="1077" w:footer="709" w:gutter="454"/>
          <w:cols w:space="737"/>
          <w:titlePg/>
          <w:docGrid w:linePitch="299"/>
        </w:sectPr>
        <w:pPrChange w:id="113" w:author="Autor">
          <w:pPr/>
        </w:pPrChange>
      </w:pPr>
      <w:ins w:id="114" w:author="Autor">
        <w:r w:rsidRPr="00F6701F">
          <w:rPr>
            <w:rFonts w:asciiTheme="minorHAnsi" w:hAnsiTheme="minorHAnsi" w:cstheme="minorHAnsi"/>
            <w:lang w:eastAsia="sk-SK"/>
          </w:rPr>
          <w:t>Podpísané zaručenou elektronickou pečaťou v zmysle zákona č. 272/2016 Z. z.</w:t>
        </w:r>
      </w:ins>
    </w:p>
    <w:p w:rsidR="00F11889" w:rsidRDefault="00F11889" w:rsidP="00F11889">
      <w:pPr>
        <w:rPr>
          <w:ins w:id="115" w:author="Autor"/>
          <w:rFonts w:asciiTheme="minorHAnsi" w:hAnsiTheme="minorHAnsi"/>
          <w:b/>
        </w:rPr>
      </w:pPr>
    </w:p>
    <w:p w:rsidR="00D06E9B" w:rsidRPr="00750B43" w:rsidRDefault="00D06E9B"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116"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01FCAC96" wp14:editId="5575B368">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2573A7" w:rsidRDefault="002573A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573A7" w:rsidRDefault="002573A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4"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2573A7" w:rsidRDefault="002573A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573A7" w:rsidRDefault="002573A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5"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17" w:name="ReportName1" w:colFirst="0" w:colLast="0"/>
            <w:bookmarkEnd w:id="116"/>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118" w:name="Subtitle" w:colFirst="0" w:colLast="0"/>
            <w:bookmarkEnd w:id="117"/>
          </w:p>
        </w:tc>
      </w:tr>
      <w:bookmarkEnd w:id="118"/>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D54165">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del w:id="119" w:author="Autor">
                    <w:r w:rsidR="00BA37EB" w:rsidDel="007771CD">
                      <w:rPr>
                        <w:rFonts w:asciiTheme="minorHAnsi" w:hAnsiTheme="minorHAnsi"/>
                        <w:color w:val="808080"/>
                        <w:sz w:val="24"/>
                        <w:szCs w:val="24"/>
                        <w:lang w:val="sk-SK"/>
                      </w:rPr>
                      <w:delText>7</w:delText>
                    </w:r>
                  </w:del>
                  <w:ins w:id="120" w:author="Autor">
                    <w:r w:rsidR="007771CD">
                      <w:rPr>
                        <w:rFonts w:asciiTheme="minorHAnsi" w:hAnsiTheme="minorHAnsi"/>
                        <w:color w:val="808080"/>
                        <w:sz w:val="24"/>
                        <w:szCs w:val="24"/>
                        <w:lang w:val="sk-SK"/>
                      </w:rPr>
                      <w:t>8</w:t>
                    </w:r>
                  </w:ins>
                  <w:r w:rsidR="00D8285D" w:rsidRPr="00750B43">
                    <w:rPr>
                      <w:rFonts w:asciiTheme="minorHAnsi" w:hAnsiTheme="minorHAnsi"/>
                      <w:color w:val="808080"/>
                      <w:sz w:val="24"/>
                      <w:szCs w:val="24"/>
                      <w:lang w:val="sk-SK"/>
                    </w:rPr>
                    <w:t xml:space="preserve">.0, </w:t>
                  </w:r>
                  <w:del w:id="121" w:author="Autor">
                    <w:r w:rsidR="00BA37EB" w:rsidDel="00D54165">
                      <w:rPr>
                        <w:rFonts w:asciiTheme="minorHAnsi" w:hAnsiTheme="minorHAnsi"/>
                        <w:color w:val="808080"/>
                        <w:sz w:val="24"/>
                        <w:szCs w:val="24"/>
                        <w:lang w:val="sk-SK"/>
                      </w:rPr>
                      <w:delText>28</w:delText>
                    </w:r>
                  </w:del>
                  <w:ins w:id="122" w:author="Autor">
                    <w:r w:rsidR="00D54165">
                      <w:rPr>
                        <w:rFonts w:asciiTheme="minorHAnsi" w:hAnsiTheme="minorHAnsi"/>
                        <w:color w:val="808080"/>
                        <w:sz w:val="24"/>
                        <w:szCs w:val="24"/>
                        <w:lang w:val="sk-SK"/>
                      </w:rPr>
                      <w:t>12</w:t>
                    </w:r>
                  </w:ins>
                  <w:r w:rsidR="00A97C61">
                    <w:rPr>
                      <w:rFonts w:asciiTheme="minorHAnsi" w:hAnsiTheme="minorHAnsi"/>
                      <w:color w:val="808080"/>
                      <w:sz w:val="24"/>
                      <w:szCs w:val="24"/>
                      <w:lang w:val="sk-SK"/>
                    </w:rPr>
                    <w:t xml:space="preserve">. </w:t>
                  </w:r>
                  <w:del w:id="123" w:author="Autor">
                    <w:r w:rsidR="00BA37EB" w:rsidDel="00D54165">
                      <w:rPr>
                        <w:rFonts w:asciiTheme="minorHAnsi" w:hAnsiTheme="minorHAnsi"/>
                        <w:color w:val="808080"/>
                        <w:sz w:val="24"/>
                        <w:szCs w:val="24"/>
                        <w:lang w:val="sk-SK"/>
                      </w:rPr>
                      <w:delText xml:space="preserve">novembra </w:delText>
                    </w:r>
                  </w:del>
                  <w:ins w:id="124" w:author="Autor">
                    <w:r w:rsidR="00D54165">
                      <w:rPr>
                        <w:rFonts w:asciiTheme="minorHAnsi" w:hAnsiTheme="minorHAnsi"/>
                        <w:color w:val="808080"/>
                        <w:sz w:val="24"/>
                        <w:szCs w:val="24"/>
                        <w:lang w:val="sk-SK"/>
                      </w:rPr>
                      <w:t xml:space="preserve">decembra </w:t>
                    </w:r>
                  </w:ins>
                  <w:del w:id="125" w:author="Autor">
                    <w:r w:rsidR="0053395C" w:rsidDel="00D54165">
                      <w:rPr>
                        <w:rFonts w:asciiTheme="minorHAnsi" w:hAnsiTheme="minorHAnsi"/>
                        <w:color w:val="808080"/>
                        <w:sz w:val="24"/>
                        <w:szCs w:val="24"/>
                        <w:lang w:val="sk-SK"/>
                      </w:rPr>
                      <w:delText>2017</w:delText>
                    </w:r>
                  </w:del>
                  <w:ins w:id="126" w:author="Autor">
                    <w:r w:rsidR="00D54165">
                      <w:rPr>
                        <w:rFonts w:asciiTheme="minorHAnsi" w:hAnsiTheme="minorHAnsi"/>
                        <w:color w:val="808080"/>
                        <w:sz w:val="24"/>
                        <w:szCs w:val="24"/>
                        <w:lang w:val="sk-SK"/>
                      </w:rPr>
                      <w:t>2018</w:t>
                    </w:r>
                  </w:ins>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D54165" w:rsidRDefault="003339AC">
      <w:pPr>
        <w:pStyle w:val="Obsah1"/>
        <w:rPr>
          <w:ins w:id="127" w:author="Auto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ins w:id="128" w:author="Autor">
        <w:r w:rsidR="00D54165" w:rsidRPr="007A6FAA">
          <w:rPr>
            <w:rFonts w:asciiTheme="minorHAnsi" w:hAnsiTheme="minorHAnsi"/>
            <w:color w:val="365F91"/>
          </w:rPr>
          <w:t>Evidencia zmien príručky pre odborného hodnotiteľa</w:t>
        </w:r>
        <w:r w:rsidR="00D54165">
          <w:tab/>
        </w:r>
        <w:r w:rsidR="00D54165">
          <w:fldChar w:fldCharType="begin"/>
        </w:r>
        <w:r w:rsidR="00D54165">
          <w:instrText xml:space="preserve"> PAGEREF _Toc531945832 \h </w:instrText>
        </w:r>
      </w:ins>
      <w:r w:rsidR="00D54165">
        <w:fldChar w:fldCharType="separate"/>
      </w:r>
      <w:ins w:id="129" w:author="Autor">
        <w:r w:rsidR="00D06E9B">
          <w:t>4</w:t>
        </w:r>
        <w:del w:id="130" w:author="Autor">
          <w:r w:rsidR="00D54165" w:rsidDel="00D06E9B">
            <w:delText>3</w:delText>
          </w:r>
        </w:del>
        <w:r w:rsidR="00D54165">
          <w:fldChar w:fldCharType="end"/>
        </w:r>
      </w:ins>
    </w:p>
    <w:p w:rsidR="00D54165" w:rsidRDefault="00D54165">
      <w:pPr>
        <w:pStyle w:val="Obsah1"/>
        <w:rPr>
          <w:ins w:id="131" w:author="Autor"/>
          <w:rFonts w:asciiTheme="minorHAnsi" w:eastAsiaTheme="minorEastAsia" w:hAnsiTheme="minorHAnsi" w:cstheme="minorBidi"/>
          <w:sz w:val="22"/>
          <w:szCs w:val="22"/>
          <w:lang w:eastAsia="sk-SK"/>
        </w:rPr>
      </w:pPr>
      <w:ins w:id="132" w:author="Autor">
        <w:r w:rsidRPr="007A6FAA">
          <w:rPr>
            <w:rFonts w:asciiTheme="minorHAnsi" w:hAnsiTheme="minorHAnsi"/>
            <w:color w:val="365F91"/>
          </w:rPr>
          <w:t>Zoznam použitých skratiek a vybraných pojmov</w:t>
        </w:r>
        <w:r>
          <w:tab/>
        </w:r>
        <w:r>
          <w:fldChar w:fldCharType="begin"/>
        </w:r>
        <w:r>
          <w:instrText xml:space="preserve"> PAGEREF _Toc531945833 \h </w:instrText>
        </w:r>
      </w:ins>
      <w:r>
        <w:fldChar w:fldCharType="separate"/>
      </w:r>
      <w:ins w:id="133" w:author="Autor">
        <w:r w:rsidR="00D06E9B">
          <w:t>5</w:t>
        </w:r>
        <w:del w:id="134" w:author="Autor">
          <w:r w:rsidDel="00D06E9B">
            <w:delText>4</w:delText>
          </w:r>
        </w:del>
        <w:r>
          <w:fldChar w:fldCharType="end"/>
        </w:r>
      </w:ins>
    </w:p>
    <w:p w:rsidR="00D54165" w:rsidRDefault="00D54165">
      <w:pPr>
        <w:pStyle w:val="Obsah1"/>
        <w:rPr>
          <w:ins w:id="135" w:author="Autor"/>
          <w:rFonts w:asciiTheme="minorHAnsi" w:eastAsiaTheme="minorEastAsia" w:hAnsiTheme="minorHAnsi" w:cstheme="minorBidi"/>
          <w:sz w:val="22"/>
          <w:szCs w:val="22"/>
          <w:lang w:eastAsia="sk-SK"/>
        </w:rPr>
      </w:pPr>
      <w:ins w:id="136" w:author="Autor">
        <w:r w:rsidRPr="007A6FAA">
          <w:rPr>
            <w:rFonts w:asciiTheme="minorHAnsi" w:hAnsiTheme="minorHAnsi"/>
            <w:color w:val="365F91"/>
          </w:rPr>
          <w:t>Základné definície</w:t>
        </w:r>
        <w:r>
          <w:tab/>
        </w:r>
        <w:r>
          <w:fldChar w:fldCharType="begin"/>
        </w:r>
        <w:r>
          <w:instrText xml:space="preserve"> PAGEREF _Toc531945834 \h </w:instrText>
        </w:r>
      </w:ins>
      <w:r>
        <w:fldChar w:fldCharType="separate"/>
      </w:r>
      <w:ins w:id="137" w:author="Autor">
        <w:r w:rsidR="00D06E9B">
          <w:t>6</w:t>
        </w:r>
        <w:del w:id="138" w:author="Autor">
          <w:r w:rsidDel="00D06E9B">
            <w:delText>5</w:delText>
          </w:r>
        </w:del>
        <w:r>
          <w:fldChar w:fldCharType="end"/>
        </w:r>
      </w:ins>
    </w:p>
    <w:p w:rsidR="00D54165" w:rsidRDefault="00D54165">
      <w:pPr>
        <w:pStyle w:val="Obsah1"/>
        <w:rPr>
          <w:ins w:id="139" w:author="Autor"/>
          <w:rFonts w:asciiTheme="minorHAnsi" w:eastAsiaTheme="minorEastAsia" w:hAnsiTheme="minorHAnsi" w:cstheme="minorBidi"/>
          <w:sz w:val="22"/>
          <w:szCs w:val="22"/>
          <w:lang w:eastAsia="sk-SK"/>
        </w:rPr>
      </w:pPr>
      <w:ins w:id="140" w:author="Autor">
        <w:r w:rsidRPr="007A6FAA">
          <w:rPr>
            <w:rFonts w:asciiTheme="minorHAnsi" w:hAnsiTheme="minorHAnsi"/>
            <w:color w:val="365F91"/>
          </w:rPr>
          <w:t>1</w:t>
        </w:r>
        <w:r>
          <w:rPr>
            <w:rFonts w:asciiTheme="minorHAnsi" w:eastAsiaTheme="minorEastAsia" w:hAnsiTheme="minorHAnsi" w:cstheme="minorBidi"/>
            <w:sz w:val="22"/>
            <w:szCs w:val="22"/>
            <w:lang w:eastAsia="sk-SK"/>
          </w:rPr>
          <w:tab/>
        </w:r>
        <w:r w:rsidRPr="007A6FAA">
          <w:rPr>
            <w:rFonts w:asciiTheme="minorHAnsi" w:hAnsiTheme="minorHAnsi"/>
            <w:color w:val="365F91"/>
          </w:rPr>
          <w:t>Všeobecné východiská</w:t>
        </w:r>
        <w:r>
          <w:tab/>
        </w:r>
        <w:r>
          <w:fldChar w:fldCharType="begin"/>
        </w:r>
        <w:r>
          <w:instrText xml:space="preserve"> PAGEREF _Toc531945835 \h </w:instrText>
        </w:r>
      </w:ins>
      <w:r>
        <w:fldChar w:fldCharType="separate"/>
      </w:r>
      <w:ins w:id="141" w:author="Autor">
        <w:r w:rsidR="00D06E9B">
          <w:t>9</w:t>
        </w:r>
        <w:del w:id="142" w:author="Autor">
          <w:r w:rsidDel="00D06E9B">
            <w:delText>8</w:delText>
          </w:r>
        </w:del>
        <w:r>
          <w:fldChar w:fldCharType="end"/>
        </w:r>
      </w:ins>
    </w:p>
    <w:p w:rsidR="00D54165" w:rsidRDefault="00D54165">
      <w:pPr>
        <w:pStyle w:val="Obsah1"/>
        <w:rPr>
          <w:ins w:id="143" w:author="Autor"/>
          <w:rFonts w:asciiTheme="minorHAnsi" w:eastAsiaTheme="minorEastAsia" w:hAnsiTheme="minorHAnsi" w:cstheme="minorBidi"/>
          <w:sz w:val="22"/>
          <w:szCs w:val="22"/>
          <w:lang w:eastAsia="sk-SK"/>
        </w:rPr>
      </w:pPr>
      <w:ins w:id="144" w:author="Autor">
        <w:r w:rsidRPr="007A6FAA">
          <w:rPr>
            <w:rFonts w:asciiTheme="minorHAnsi" w:hAnsiTheme="minorHAnsi"/>
            <w:color w:val="365F91"/>
          </w:rPr>
          <w:t>2</w:t>
        </w:r>
        <w:r>
          <w:rPr>
            <w:rFonts w:asciiTheme="minorHAnsi" w:eastAsiaTheme="minorEastAsia" w:hAnsiTheme="minorHAnsi" w:cstheme="minorBidi"/>
            <w:sz w:val="22"/>
            <w:szCs w:val="22"/>
            <w:lang w:eastAsia="sk-SK"/>
          </w:rPr>
          <w:tab/>
        </w:r>
        <w:r w:rsidRPr="007A6FAA">
          <w:rPr>
            <w:rFonts w:asciiTheme="minorHAnsi" w:hAnsiTheme="minorHAnsi"/>
            <w:color w:val="365F91"/>
          </w:rPr>
          <w:t>Organizačno-procesné zabezpečenie odborného hodnotenia</w:t>
        </w:r>
        <w:r>
          <w:tab/>
        </w:r>
        <w:r>
          <w:fldChar w:fldCharType="begin"/>
        </w:r>
        <w:r>
          <w:instrText xml:space="preserve"> PAGEREF _Toc531945836 \h </w:instrText>
        </w:r>
      </w:ins>
      <w:r>
        <w:fldChar w:fldCharType="separate"/>
      </w:r>
      <w:ins w:id="145" w:author="Autor">
        <w:r w:rsidR="00D06E9B">
          <w:t>11</w:t>
        </w:r>
        <w:del w:id="146" w:author="Autor">
          <w:r w:rsidDel="00D06E9B">
            <w:delText>10</w:delText>
          </w:r>
        </w:del>
        <w:r>
          <w:fldChar w:fldCharType="end"/>
        </w:r>
      </w:ins>
    </w:p>
    <w:p w:rsidR="00D54165" w:rsidRDefault="00D54165">
      <w:pPr>
        <w:pStyle w:val="Obsah2"/>
        <w:rPr>
          <w:ins w:id="147" w:author="Autor"/>
          <w:rFonts w:asciiTheme="minorHAnsi" w:eastAsiaTheme="minorEastAsia" w:hAnsiTheme="minorHAnsi" w:cstheme="minorBidi"/>
          <w:sz w:val="22"/>
          <w:szCs w:val="22"/>
          <w:lang w:eastAsia="sk-SK"/>
        </w:rPr>
      </w:pPr>
      <w:ins w:id="148" w:author="Autor">
        <w:r w:rsidRPr="007A6FAA">
          <w:rPr>
            <w:rFonts w:asciiTheme="minorHAnsi" w:hAnsiTheme="minorHAnsi"/>
            <w:color w:val="365F91"/>
          </w:rPr>
          <w:t>2.1</w:t>
        </w:r>
        <w:r>
          <w:rPr>
            <w:rFonts w:asciiTheme="minorHAnsi" w:eastAsiaTheme="minorEastAsia" w:hAnsiTheme="minorHAnsi" w:cstheme="minorBidi"/>
            <w:sz w:val="22"/>
            <w:szCs w:val="22"/>
            <w:lang w:eastAsia="sk-SK"/>
          </w:rPr>
          <w:tab/>
        </w:r>
        <w:r w:rsidRPr="007A6FAA">
          <w:rPr>
            <w:rFonts w:asciiTheme="minorHAnsi" w:hAnsiTheme="minorHAnsi"/>
            <w:color w:val="365F91"/>
          </w:rPr>
          <w:t>Výber odborných hodnotiteľov</w:t>
        </w:r>
        <w:r>
          <w:tab/>
        </w:r>
        <w:r>
          <w:fldChar w:fldCharType="begin"/>
        </w:r>
        <w:r>
          <w:instrText xml:space="preserve"> PAGEREF _Toc531945837 \h </w:instrText>
        </w:r>
      </w:ins>
      <w:r>
        <w:fldChar w:fldCharType="separate"/>
      </w:r>
      <w:ins w:id="149" w:author="Autor">
        <w:r w:rsidR="00D06E9B">
          <w:t>11</w:t>
        </w:r>
        <w:del w:id="150" w:author="Autor">
          <w:r w:rsidDel="00D06E9B">
            <w:delText>10</w:delText>
          </w:r>
        </w:del>
        <w:r>
          <w:fldChar w:fldCharType="end"/>
        </w:r>
      </w:ins>
    </w:p>
    <w:p w:rsidR="00D54165" w:rsidRDefault="00D54165">
      <w:pPr>
        <w:pStyle w:val="Obsah2"/>
        <w:rPr>
          <w:ins w:id="151" w:author="Autor"/>
          <w:rFonts w:asciiTheme="minorHAnsi" w:eastAsiaTheme="minorEastAsia" w:hAnsiTheme="minorHAnsi" w:cstheme="minorBidi"/>
          <w:sz w:val="22"/>
          <w:szCs w:val="22"/>
          <w:lang w:eastAsia="sk-SK"/>
        </w:rPr>
      </w:pPr>
      <w:ins w:id="152" w:author="Autor">
        <w:r w:rsidRPr="007A6FAA">
          <w:rPr>
            <w:rFonts w:asciiTheme="minorHAnsi" w:hAnsiTheme="minorHAnsi"/>
            <w:color w:val="365F91"/>
          </w:rPr>
          <w:t>2.2</w:t>
        </w:r>
        <w:r>
          <w:rPr>
            <w:rFonts w:asciiTheme="minorHAnsi" w:eastAsiaTheme="minorEastAsia" w:hAnsiTheme="minorHAnsi" w:cstheme="minorBidi"/>
            <w:sz w:val="22"/>
            <w:szCs w:val="22"/>
            <w:lang w:eastAsia="sk-SK"/>
          </w:rPr>
          <w:tab/>
        </w:r>
        <w:r w:rsidRPr="007A6FAA">
          <w:rPr>
            <w:rFonts w:asciiTheme="minorHAnsi" w:hAnsiTheme="minorHAnsi"/>
            <w:color w:val="365F91"/>
          </w:rPr>
          <w:t>Menovanie a odvolávanie odborných hodnotiteľov</w:t>
        </w:r>
        <w:r>
          <w:tab/>
        </w:r>
        <w:r>
          <w:fldChar w:fldCharType="begin"/>
        </w:r>
        <w:r>
          <w:instrText xml:space="preserve"> PAGEREF _Toc531945838 \h </w:instrText>
        </w:r>
      </w:ins>
      <w:r>
        <w:fldChar w:fldCharType="separate"/>
      </w:r>
      <w:ins w:id="153" w:author="Autor">
        <w:r w:rsidR="00D06E9B">
          <w:t>12</w:t>
        </w:r>
        <w:del w:id="154" w:author="Autor">
          <w:r w:rsidDel="00D06E9B">
            <w:delText>11</w:delText>
          </w:r>
        </w:del>
        <w:r>
          <w:fldChar w:fldCharType="end"/>
        </w:r>
      </w:ins>
    </w:p>
    <w:p w:rsidR="00D54165" w:rsidRDefault="00D54165">
      <w:pPr>
        <w:pStyle w:val="Obsah2"/>
        <w:rPr>
          <w:ins w:id="155" w:author="Autor"/>
          <w:rFonts w:asciiTheme="minorHAnsi" w:eastAsiaTheme="minorEastAsia" w:hAnsiTheme="minorHAnsi" w:cstheme="minorBidi"/>
          <w:sz w:val="22"/>
          <w:szCs w:val="22"/>
          <w:lang w:eastAsia="sk-SK"/>
        </w:rPr>
      </w:pPr>
      <w:ins w:id="156" w:author="Autor">
        <w:r w:rsidRPr="007A6FAA">
          <w:rPr>
            <w:rFonts w:asciiTheme="minorHAnsi" w:hAnsiTheme="minorHAnsi"/>
            <w:color w:val="365F91"/>
          </w:rPr>
          <w:t>2.3</w:t>
        </w:r>
        <w:r>
          <w:rPr>
            <w:rFonts w:asciiTheme="minorHAnsi" w:eastAsiaTheme="minorEastAsia" w:hAnsiTheme="minorHAnsi" w:cstheme="minorBidi"/>
            <w:sz w:val="22"/>
            <w:szCs w:val="22"/>
            <w:lang w:eastAsia="sk-SK"/>
          </w:rPr>
          <w:tab/>
        </w:r>
        <w:r w:rsidRPr="007A6FAA">
          <w:rPr>
            <w:rFonts w:asciiTheme="minorHAnsi" w:hAnsiTheme="minorHAnsi"/>
            <w:color w:val="365F91"/>
          </w:rPr>
          <w:t>Vzťahy s odbornými hodnotiteľmi</w:t>
        </w:r>
        <w:r>
          <w:tab/>
        </w:r>
        <w:r>
          <w:fldChar w:fldCharType="begin"/>
        </w:r>
        <w:r>
          <w:instrText xml:space="preserve"> PAGEREF _Toc531945839 \h </w:instrText>
        </w:r>
      </w:ins>
      <w:r>
        <w:fldChar w:fldCharType="separate"/>
      </w:r>
      <w:ins w:id="157" w:author="Autor">
        <w:r w:rsidR="00D06E9B">
          <w:t>13</w:t>
        </w:r>
        <w:del w:id="158" w:author="Autor">
          <w:r w:rsidDel="00D06E9B">
            <w:delText>12</w:delText>
          </w:r>
        </w:del>
        <w:r>
          <w:fldChar w:fldCharType="end"/>
        </w:r>
      </w:ins>
    </w:p>
    <w:p w:rsidR="00D54165" w:rsidRDefault="00D54165">
      <w:pPr>
        <w:pStyle w:val="Obsah2"/>
        <w:rPr>
          <w:ins w:id="159" w:author="Autor"/>
          <w:rFonts w:asciiTheme="minorHAnsi" w:eastAsiaTheme="minorEastAsia" w:hAnsiTheme="minorHAnsi" w:cstheme="minorBidi"/>
          <w:sz w:val="22"/>
          <w:szCs w:val="22"/>
          <w:lang w:eastAsia="sk-SK"/>
        </w:rPr>
      </w:pPr>
      <w:ins w:id="160" w:author="Autor">
        <w:r w:rsidRPr="007A6FAA">
          <w:rPr>
            <w:rFonts w:asciiTheme="minorHAnsi" w:hAnsiTheme="minorHAnsi"/>
            <w:color w:val="365F91"/>
          </w:rPr>
          <w:t>2.4</w:t>
        </w:r>
        <w:r>
          <w:rPr>
            <w:rFonts w:asciiTheme="minorHAnsi" w:eastAsiaTheme="minorEastAsia" w:hAnsiTheme="minorHAnsi" w:cstheme="minorBidi"/>
            <w:sz w:val="22"/>
            <w:szCs w:val="22"/>
            <w:lang w:eastAsia="sk-SK"/>
          </w:rPr>
          <w:tab/>
        </w:r>
        <w:r w:rsidRPr="007A6FAA">
          <w:rPr>
            <w:rFonts w:asciiTheme="minorHAnsi" w:hAnsiTheme="minorHAnsi"/>
            <w:color w:val="365F91"/>
          </w:rPr>
          <w:t>Školenie odborných hodnotiteľov</w:t>
        </w:r>
        <w:bookmarkStart w:id="161" w:name="_GoBack"/>
        <w:bookmarkEnd w:id="161"/>
        <w:r>
          <w:tab/>
        </w:r>
        <w:r>
          <w:fldChar w:fldCharType="begin"/>
        </w:r>
        <w:r>
          <w:instrText xml:space="preserve"> PAGEREF _Toc531945840 \h </w:instrText>
        </w:r>
      </w:ins>
      <w:r>
        <w:fldChar w:fldCharType="separate"/>
      </w:r>
      <w:ins w:id="162" w:author="Autor">
        <w:r w:rsidR="00D06E9B">
          <w:t>14</w:t>
        </w:r>
        <w:del w:id="163" w:author="Autor">
          <w:r w:rsidDel="00D06E9B">
            <w:delText>13</w:delText>
          </w:r>
        </w:del>
        <w:r>
          <w:fldChar w:fldCharType="end"/>
        </w:r>
      </w:ins>
    </w:p>
    <w:p w:rsidR="00D54165" w:rsidRDefault="00D54165">
      <w:pPr>
        <w:pStyle w:val="Obsah1"/>
        <w:rPr>
          <w:ins w:id="164" w:author="Autor"/>
          <w:rFonts w:asciiTheme="minorHAnsi" w:eastAsiaTheme="minorEastAsia" w:hAnsiTheme="minorHAnsi" w:cstheme="minorBidi"/>
          <w:sz w:val="22"/>
          <w:szCs w:val="22"/>
          <w:lang w:eastAsia="sk-SK"/>
        </w:rPr>
      </w:pPr>
      <w:ins w:id="165" w:author="Autor">
        <w:r w:rsidRPr="007A6FAA">
          <w:rPr>
            <w:rFonts w:asciiTheme="minorHAnsi" w:hAnsiTheme="minorHAnsi"/>
            <w:color w:val="365F91"/>
          </w:rPr>
          <w:t>3</w:t>
        </w:r>
        <w:r>
          <w:rPr>
            <w:rFonts w:asciiTheme="minorHAnsi" w:eastAsiaTheme="minorEastAsia" w:hAnsiTheme="minorHAnsi" w:cstheme="minorBidi"/>
            <w:sz w:val="22"/>
            <w:szCs w:val="22"/>
            <w:lang w:eastAsia="sk-SK"/>
          </w:rPr>
          <w:tab/>
        </w:r>
        <w:r w:rsidRPr="007A6FAA">
          <w:rPr>
            <w:rFonts w:asciiTheme="minorHAnsi" w:hAnsiTheme="minorHAnsi"/>
            <w:color w:val="365F91"/>
          </w:rPr>
          <w:t>Postup odborného hodnotenia – rámcový popis</w:t>
        </w:r>
        <w:r>
          <w:tab/>
        </w:r>
        <w:r>
          <w:fldChar w:fldCharType="begin"/>
        </w:r>
        <w:r>
          <w:instrText xml:space="preserve"> PAGEREF _Toc531945841 \h </w:instrText>
        </w:r>
      </w:ins>
      <w:r>
        <w:fldChar w:fldCharType="separate"/>
      </w:r>
      <w:ins w:id="166" w:author="Autor">
        <w:r w:rsidR="00D06E9B">
          <w:t>16</w:t>
        </w:r>
        <w:del w:id="167" w:author="Autor">
          <w:r w:rsidDel="00D06E9B">
            <w:delText>15</w:delText>
          </w:r>
        </w:del>
        <w:r>
          <w:fldChar w:fldCharType="end"/>
        </w:r>
      </w:ins>
    </w:p>
    <w:p w:rsidR="00D54165" w:rsidRDefault="00D54165">
      <w:pPr>
        <w:pStyle w:val="Obsah2"/>
        <w:rPr>
          <w:ins w:id="168" w:author="Autor"/>
          <w:rFonts w:asciiTheme="minorHAnsi" w:eastAsiaTheme="minorEastAsia" w:hAnsiTheme="minorHAnsi" w:cstheme="minorBidi"/>
          <w:sz w:val="22"/>
          <w:szCs w:val="22"/>
          <w:lang w:eastAsia="sk-SK"/>
        </w:rPr>
      </w:pPr>
      <w:ins w:id="169" w:author="Autor">
        <w:r w:rsidRPr="007A6FAA">
          <w:rPr>
            <w:rFonts w:asciiTheme="minorHAnsi" w:hAnsiTheme="minorHAnsi"/>
            <w:color w:val="365F91"/>
          </w:rPr>
          <w:t>3.1</w:t>
        </w:r>
        <w:r>
          <w:rPr>
            <w:rFonts w:asciiTheme="minorHAnsi" w:eastAsiaTheme="minorEastAsia" w:hAnsiTheme="minorHAnsi" w:cstheme="minorBidi"/>
            <w:sz w:val="22"/>
            <w:szCs w:val="22"/>
            <w:lang w:eastAsia="sk-SK"/>
          </w:rPr>
          <w:tab/>
        </w:r>
        <w:r w:rsidRPr="007A6FAA">
          <w:rPr>
            <w:rFonts w:asciiTheme="minorHAnsi" w:hAnsiTheme="minorHAnsi"/>
            <w:color w:val="365F91"/>
          </w:rPr>
          <w:t>Prideľovanie projektov hodnotiteľom</w:t>
        </w:r>
        <w:r>
          <w:tab/>
        </w:r>
        <w:r>
          <w:fldChar w:fldCharType="begin"/>
        </w:r>
        <w:r>
          <w:instrText xml:space="preserve"> PAGEREF _Toc531945842 \h </w:instrText>
        </w:r>
      </w:ins>
      <w:r>
        <w:fldChar w:fldCharType="separate"/>
      </w:r>
      <w:ins w:id="170" w:author="Autor">
        <w:r w:rsidR="00D06E9B">
          <w:t>16</w:t>
        </w:r>
        <w:del w:id="171" w:author="Autor">
          <w:r w:rsidDel="00D06E9B">
            <w:delText>15</w:delText>
          </w:r>
        </w:del>
        <w:r>
          <w:fldChar w:fldCharType="end"/>
        </w:r>
      </w:ins>
    </w:p>
    <w:p w:rsidR="00D54165" w:rsidRDefault="00D54165">
      <w:pPr>
        <w:pStyle w:val="Obsah2"/>
        <w:rPr>
          <w:ins w:id="172" w:author="Autor"/>
          <w:rFonts w:asciiTheme="minorHAnsi" w:eastAsiaTheme="minorEastAsia" w:hAnsiTheme="minorHAnsi" w:cstheme="minorBidi"/>
          <w:sz w:val="22"/>
          <w:szCs w:val="22"/>
          <w:lang w:eastAsia="sk-SK"/>
        </w:rPr>
      </w:pPr>
      <w:ins w:id="173" w:author="Autor">
        <w:r w:rsidRPr="007A6FAA">
          <w:rPr>
            <w:rFonts w:asciiTheme="minorHAnsi" w:hAnsiTheme="minorHAnsi"/>
            <w:color w:val="365F91"/>
          </w:rPr>
          <w:t>3.2</w:t>
        </w:r>
        <w:r>
          <w:rPr>
            <w:rFonts w:asciiTheme="minorHAnsi" w:eastAsiaTheme="minorEastAsia" w:hAnsiTheme="minorHAnsi" w:cstheme="minorBidi"/>
            <w:sz w:val="22"/>
            <w:szCs w:val="22"/>
            <w:lang w:eastAsia="sk-SK"/>
          </w:rPr>
          <w:tab/>
        </w:r>
        <w:r w:rsidRPr="007A6FAA">
          <w:rPr>
            <w:rFonts w:asciiTheme="minorHAnsi" w:hAnsiTheme="minorHAnsi"/>
            <w:color w:val="365F91"/>
          </w:rPr>
          <w:t>Rámcový popis výkonu odborného hodnotenia</w:t>
        </w:r>
        <w:r>
          <w:tab/>
        </w:r>
        <w:r>
          <w:fldChar w:fldCharType="begin"/>
        </w:r>
        <w:r>
          <w:instrText xml:space="preserve"> PAGEREF _Toc531945843 \h </w:instrText>
        </w:r>
      </w:ins>
      <w:r>
        <w:fldChar w:fldCharType="separate"/>
      </w:r>
      <w:ins w:id="174" w:author="Autor">
        <w:r w:rsidR="00D06E9B">
          <w:t>17</w:t>
        </w:r>
        <w:del w:id="175" w:author="Autor">
          <w:r w:rsidDel="00D06E9B">
            <w:delText>16</w:delText>
          </w:r>
        </w:del>
        <w:r>
          <w:fldChar w:fldCharType="end"/>
        </w:r>
      </w:ins>
    </w:p>
    <w:p w:rsidR="00D54165" w:rsidRDefault="00D54165">
      <w:pPr>
        <w:pStyle w:val="Obsah1"/>
        <w:rPr>
          <w:ins w:id="176" w:author="Autor"/>
          <w:rFonts w:asciiTheme="minorHAnsi" w:eastAsiaTheme="minorEastAsia" w:hAnsiTheme="minorHAnsi" w:cstheme="minorBidi"/>
          <w:sz w:val="22"/>
          <w:szCs w:val="22"/>
          <w:lang w:eastAsia="sk-SK"/>
        </w:rPr>
      </w:pPr>
      <w:ins w:id="177" w:author="Autor">
        <w:r w:rsidRPr="007A6FAA">
          <w:rPr>
            <w:rFonts w:asciiTheme="minorHAnsi" w:hAnsiTheme="minorHAnsi"/>
            <w:color w:val="365F91"/>
          </w:rPr>
          <w:t>4</w:t>
        </w:r>
        <w:r>
          <w:rPr>
            <w:rFonts w:asciiTheme="minorHAnsi" w:eastAsiaTheme="minorEastAsia" w:hAnsiTheme="minorHAnsi" w:cstheme="minorBidi"/>
            <w:sz w:val="22"/>
            <w:szCs w:val="22"/>
            <w:lang w:eastAsia="sk-SK"/>
          </w:rPr>
          <w:tab/>
        </w:r>
        <w:r w:rsidRPr="007A6FAA">
          <w:rPr>
            <w:rFonts w:asciiTheme="minorHAnsi" w:hAnsiTheme="minorHAnsi"/>
            <w:color w:val="365F91"/>
          </w:rPr>
          <w:t>Kritériá odborného hodnotenia a inštrukcie k ich aplikácii</w:t>
        </w:r>
        <w:r>
          <w:tab/>
        </w:r>
        <w:r>
          <w:fldChar w:fldCharType="begin"/>
        </w:r>
        <w:r>
          <w:instrText xml:space="preserve"> PAGEREF _Toc531945844 \h </w:instrText>
        </w:r>
      </w:ins>
      <w:r>
        <w:fldChar w:fldCharType="separate"/>
      </w:r>
      <w:ins w:id="178" w:author="Autor">
        <w:r w:rsidR="00D06E9B">
          <w:t>21</w:t>
        </w:r>
        <w:del w:id="179" w:author="Autor">
          <w:r w:rsidDel="00D06E9B">
            <w:delText>20</w:delText>
          </w:r>
        </w:del>
        <w:r>
          <w:fldChar w:fldCharType="end"/>
        </w:r>
      </w:ins>
    </w:p>
    <w:p w:rsidR="00D54165" w:rsidRDefault="00D54165">
      <w:pPr>
        <w:pStyle w:val="Obsah2"/>
        <w:rPr>
          <w:ins w:id="180" w:author="Autor"/>
          <w:rFonts w:asciiTheme="minorHAnsi" w:eastAsiaTheme="minorEastAsia" w:hAnsiTheme="minorHAnsi" w:cstheme="minorBidi"/>
          <w:sz w:val="22"/>
          <w:szCs w:val="22"/>
          <w:lang w:eastAsia="sk-SK"/>
        </w:rPr>
      </w:pPr>
      <w:ins w:id="181" w:author="Autor">
        <w:r w:rsidRPr="007A6FAA">
          <w:rPr>
            <w:rFonts w:asciiTheme="minorHAnsi" w:hAnsiTheme="minorHAnsi"/>
            <w:color w:val="365F91"/>
          </w:rPr>
          <w:t>4.1</w:t>
        </w:r>
        <w:r>
          <w:rPr>
            <w:rFonts w:asciiTheme="minorHAnsi" w:eastAsiaTheme="minorEastAsia" w:hAnsiTheme="minorHAnsi" w:cstheme="minorBidi"/>
            <w:sz w:val="22"/>
            <w:szCs w:val="22"/>
            <w:lang w:eastAsia="sk-SK"/>
          </w:rPr>
          <w:tab/>
        </w:r>
        <w:r w:rsidRPr="007A6FAA">
          <w:rPr>
            <w:rFonts w:asciiTheme="minorHAnsi" w:hAnsiTheme="minorHAnsi"/>
            <w:color w:val="365F91"/>
          </w:rPr>
          <w:t>Hodnotiace kritériá pre projekty technickej pomoci</w:t>
        </w:r>
        <w:r>
          <w:tab/>
        </w:r>
        <w:r>
          <w:fldChar w:fldCharType="begin"/>
        </w:r>
        <w:r>
          <w:instrText xml:space="preserve"> PAGEREF _Toc531945845 \h </w:instrText>
        </w:r>
      </w:ins>
      <w:r>
        <w:fldChar w:fldCharType="separate"/>
      </w:r>
      <w:ins w:id="182" w:author="Autor">
        <w:r w:rsidR="00D06E9B">
          <w:t>22</w:t>
        </w:r>
        <w:del w:id="183" w:author="Autor">
          <w:r w:rsidDel="00D06E9B">
            <w:delText>21</w:delText>
          </w:r>
        </w:del>
        <w:r>
          <w:fldChar w:fldCharType="end"/>
        </w:r>
      </w:ins>
    </w:p>
    <w:p w:rsidR="00D54165" w:rsidRDefault="00D54165">
      <w:pPr>
        <w:pStyle w:val="Obsah3"/>
        <w:rPr>
          <w:ins w:id="184" w:author="Autor"/>
          <w:rFonts w:asciiTheme="minorHAnsi" w:eastAsiaTheme="minorEastAsia" w:hAnsiTheme="minorHAnsi" w:cstheme="minorBidi"/>
          <w:sz w:val="22"/>
          <w:szCs w:val="22"/>
          <w:lang w:eastAsia="sk-SK"/>
        </w:rPr>
      </w:pPr>
      <w:ins w:id="185" w:author="Autor">
        <w:r w:rsidRPr="007A6FAA">
          <w:rPr>
            <w:rFonts w:asciiTheme="minorHAnsi" w:hAnsiTheme="minorHAnsi"/>
            <w:color w:val="365F91"/>
          </w:rPr>
          <w:t>4.1.1</w:t>
        </w:r>
        <w:r>
          <w:rPr>
            <w:rFonts w:asciiTheme="minorHAnsi" w:eastAsiaTheme="minorEastAsia" w:hAnsiTheme="minorHAnsi" w:cstheme="minorBidi"/>
            <w:sz w:val="22"/>
            <w:szCs w:val="22"/>
            <w:lang w:eastAsia="sk-SK"/>
          </w:rPr>
          <w:tab/>
        </w:r>
        <w:r w:rsidRPr="007A6FAA">
          <w:rPr>
            <w:rFonts w:asciiTheme="minorHAnsi" w:hAnsiTheme="minorHAnsi"/>
            <w:color w:val="365F91"/>
          </w:rPr>
          <w:t>Príspevok projektu k cieľom a výsledkom OP TP a prioritnej osi</w:t>
        </w:r>
        <w:r>
          <w:tab/>
        </w:r>
        <w:r>
          <w:fldChar w:fldCharType="begin"/>
        </w:r>
        <w:r>
          <w:instrText xml:space="preserve"> PAGEREF _Toc531945846 \h </w:instrText>
        </w:r>
      </w:ins>
      <w:r>
        <w:fldChar w:fldCharType="separate"/>
      </w:r>
      <w:ins w:id="186" w:author="Autor">
        <w:r w:rsidR="00D06E9B">
          <w:t>22</w:t>
        </w:r>
        <w:del w:id="187" w:author="Autor">
          <w:r w:rsidDel="00D06E9B">
            <w:delText>21</w:delText>
          </w:r>
        </w:del>
        <w:r>
          <w:fldChar w:fldCharType="end"/>
        </w:r>
      </w:ins>
    </w:p>
    <w:p w:rsidR="00D54165" w:rsidRDefault="00D54165">
      <w:pPr>
        <w:pStyle w:val="Obsah3"/>
        <w:rPr>
          <w:ins w:id="188" w:author="Autor"/>
          <w:rFonts w:asciiTheme="minorHAnsi" w:eastAsiaTheme="minorEastAsia" w:hAnsiTheme="minorHAnsi" w:cstheme="minorBidi"/>
          <w:sz w:val="22"/>
          <w:szCs w:val="22"/>
          <w:lang w:eastAsia="sk-SK"/>
        </w:rPr>
      </w:pPr>
      <w:ins w:id="189" w:author="Autor">
        <w:r w:rsidRPr="007A6FAA">
          <w:rPr>
            <w:rFonts w:asciiTheme="minorHAnsi" w:hAnsiTheme="minorHAnsi"/>
            <w:color w:val="365F91"/>
          </w:rPr>
          <w:t>4.1.2</w:t>
        </w:r>
        <w:r>
          <w:rPr>
            <w:rFonts w:asciiTheme="minorHAnsi" w:eastAsiaTheme="minorEastAsia" w:hAnsiTheme="minorHAnsi" w:cstheme="minorBidi"/>
            <w:sz w:val="22"/>
            <w:szCs w:val="22"/>
            <w:lang w:eastAsia="sk-SK"/>
          </w:rPr>
          <w:tab/>
        </w:r>
        <w:r w:rsidRPr="007A6FAA">
          <w:rPr>
            <w:rFonts w:asciiTheme="minorHAnsi" w:hAnsiTheme="minorHAnsi"/>
            <w:color w:val="365F91"/>
          </w:rPr>
          <w:t>Spôsob realizácie projektu OP TP</w:t>
        </w:r>
        <w:r>
          <w:tab/>
        </w:r>
        <w:r>
          <w:fldChar w:fldCharType="begin"/>
        </w:r>
        <w:r>
          <w:instrText xml:space="preserve"> PAGEREF _Toc531945847 \h </w:instrText>
        </w:r>
      </w:ins>
      <w:r>
        <w:fldChar w:fldCharType="separate"/>
      </w:r>
      <w:ins w:id="190" w:author="Autor">
        <w:r w:rsidR="00D06E9B">
          <w:t>26</w:t>
        </w:r>
        <w:del w:id="191" w:author="Autor">
          <w:r w:rsidDel="00D06E9B">
            <w:delText>25</w:delText>
          </w:r>
        </w:del>
        <w:r>
          <w:fldChar w:fldCharType="end"/>
        </w:r>
      </w:ins>
    </w:p>
    <w:p w:rsidR="00D54165" w:rsidRDefault="00D54165">
      <w:pPr>
        <w:pStyle w:val="Obsah3"/>
        <w:rPr>
          <w:ins w:id="192" w:author="Autor"/>
          <w:rFonts w:asciiTheme="minorHAnsi" w:eastAsiaTheme="minorEastAsia" w:hAnsiTheme="minorHAnsi" w:cstheme="minorBidi"/>
          <w:sz w:val="22"/>
          <w:szCs w:val="22"/>
          <w:lang w:eastAsia="sk-SK"/>
        </w:rPr>
      </w:pPr>
      <w:ins w:id="193" w:author="Autor">
        <w:r w:rsidRPr="007A6FAA">
          <w:rPr>
            <w:rFonts w:asciiTheme="minorHAnsi" w:hAnsiTheme="minorHAnsi"/>
            <w:color w:val="365F91"/>
          </w:rPr>
          <w:t>4.1.3</w:t>
        </w:r>
        <w:r>
          <w:rPr>
            <w:rFonts w:asciiTheme="minorHAnsi" w:eastAsiaTheme="minorEastAsia" w:hAnsiTheme="minorHAnsi" w:cstheme="minorBidi"/>
            <w:sz w:val="22"/>
            <w:szCs w:val="22"/>
            <w:lang w:eastAsia="sk-SK"/>
          </w:rPr>
          <w:tab/>
        </w:r>
        <w:r w:rsidRPr="007A6FAA">
          <w:rPr>
            <w:rFonts w:asciiTheme="minorHAnsi" w:hAnsiTheme="minorHAnsi"/>
            <w:color w:val="365F91"/>
          </w:rPr>
          <w:t>Administratívna a prevádzková kapacita žiadateľa o NFP z OP TP</w:t>
        </w:r>
        <w:r>
          <w:tab/>
        </w:r>
        <w:r>
          <w:fldChar w:fldCharType="begin"/>
        </w:r>
        <w:r>
          <w:instrText xml:space="preserve"> PAGEREF _Toc531945848 \h </w:instrText>
        </w:r>
      </w:ins>
      <w:r>
        <w:fldChar w:fldCharType="separate"/>
      </w:r>
      <w:ins w:id="194" w:author="Autor">
        <w:r w:rsidR="00D06E9B">
          <w:t>33</w:t>
        </w:r>
        <w:del w:id="195" w:author="Autor">
          <w:r w:rsidDel="00D06E9B">
            <w:delText>32</w:delText>
          </w:r>
        </w:del>
        <w:r>
          <w:fldChar w:fldCharType="end"/>
        </w:r>
      </w:ins>
    </w:p>
    <w:p w:rsidR="00D54165" w:rsidRDefault="00D54165">
      <w:pPr>
        <w:pStyle w:val="Obsah3"/>
        <w:rPr>
          <w:ins w:id="196" w:author="Autor"/>
          <w:rFonts w:asciiTheme="minorHAnsi" w:eastAsiaTheme="minorEastAsia" w:hAnsiTheme="minorHAnsi" w:cstheme="minorBidi"/>
          <w:sz w:val="22"/>
          <w:szCs w:val="22"/>
          <w:lang w:eastAsia="sk-SK"/>
        </w:rPr>
      </w:pPr>
      <w:ins w:id="197" w:author="Autor">
        <w:r w:rsidRPr="007A6FAA">
          <w:rPr>
            <w:rFonts w:asciiTheme="minorHAnsi" w:hAnsiTheme="minorHAnsi"/>
            <w:color w:val="365F91"/>
          </w:rPr>
          <w:t>4.1.4</w:t>
        </w:r>
        <w:r>
          <w:rPr>
            <w:rFonts w:asciiTheme="minorHAnsi" w:eastAsiaTheme="minorEastAsia" w:hAnsiTheme="minorHAnsi" w:cstheme="minorBidi"/>
            <w:sz w:val="22"/>
            <w:szCs w:val="22"/>
            <w:lang w:eastAsia="sk-SK"/>
          </w:rPr>
          <w:tab/>
        </w:r>
        <w:r w:rsidRPr="007A6FAA">
          <w:rPr>
            <w:rFonts w:asciiTheme="minorHAnsi" w:hAnsiTheme="minorHAnsi"/>
            <w:color w:val="365F91"/>
          </w:rPr>
          <w:t>Finančná a ekonomická stránka projektu OP TP</w:t>
        </w:r>
        <w:r>
          <w:tab/>
        </w:r>
        <w:r>
          <w:fldChar w:fldCharType="begin"/>
        </w:r>
        <w:r>
          <w:instrText xml:space="preserve"> PAGEREF _Toc531945849 \h </w:instrText>
        </w:r>
      </w:ins>
      <w:r>
        <w:fldChar w:fldCharType="separate"/>
      </w:r>
      <w:ins w:id="198" w:author="Autor">
        <w:r w:rsidR="00D06E9B">
          <w:t>38</w:t>
        </w:r>
        <w:del w:id="199" w:author="Autor">
          <w:r w:rsidDel="00D06E9B">
            <w:delText>37</w:delText>
          </w:r>
        </w:del>
        <w:r>
          <w:fldChar w:fldCharType="end"/>
        </w:r>
      </w:ins>
    </w:p>
    <w:p w:rsidR="00D54165" w:rsidRDefault="00D54165">
      <w:pPr>
        <w:pStyle w:val="Obsah1"/>
        <w:rPr>
          <w:ins w:id="200" w:author="Autor"/>
          <w:rFonts w:asciiTheme="minorHAnsi" w:eastAsiaTheme="minorEastAsia" w:hAnsiTheme="minorHAnsi" w:cstheme="minorBidi"/>
          <w:sz w:val="22"/>
          <w:szCs w:val="22"/>
          <w:lang w:eastAsia="sk-SK"/>
        </w:rPr>
      </w:pPr>
      <w:ins w:id="201" w:author="Autor">
        <w:r w:rsidRPr="007A6FAA">
          <w:rPr>
            <w:rFonts w:asciiTheme="minorHAnsi" w:hAnsiTheme="minorHAnsi"/>
            <w:color w:val="365F91"/>
          </w:rPr>
          <w:t>5</w:t>
        </w:r>
        <w:r>
          <w:rPr>
            <w:rFonts w:asciiTheme="minorHAnsi" w:eastAsiaTheme="minorEastAsia" w:hAnsiTheme="minorHAnsi" w:cstheme="minorBidi"/>
            <w:sz w:val="22"/>
            <w:szCs w:val="22"/>
            <w:lang w:eastAsia="sk-SK"/>
          </w:rPr>
          <w:tab/>
        </w:r>
        <w:r w:rsidRPr="007A6FAA">
          <w:rPr>
            <w:rFonts w:asciiTheme="minorHAnsi" w:hAnsiTheme="minorHAnsi"/>
            <w:color w:val="365F91"/>
          </w:rPr>
          <w:t>Prílohy</w:t>
        </w:r>
        <w:r>
          <w:tab/>
        </w:r>
        <w:r>
          <w:fldChar w:fldCharType="begin"/>
        </w:r>
        <w:r>
          <w:instrText xml:space="preserve"> PAGEREF _Toc531945850 \h </w:instrText>
        </w:r>
      </w:ins>
      <w:r>
        <w:fldChar w:fldCharType="separate"/>
      </w:r>
      <w:ins w:id="202" w:author="Autor">
        <w:r w:rsidR="00D06E9B">
          <w:t>44</w:t>
        </w:r>
        <w:del w:id="203" w:author="Autor">
          <w:r w:rsidDel="00D06E9B">
            <w:delText>43</w:delText>
          </w:r>
        </w:del>
        <w:r>
          <w:fldChar w:fldCharType="end"/>
        </w:r>
      </w:ins>
    </w:p>
    <w:p w:rsidR="001447C1" w:rsidDel="00D54165" w:rsidRDefault="001447C1">
      <w:pPr>
        <w:pStyle w:val="Obsah1"/>
        <w:rPr>
          <w:del w:id="204" w:author="Autor"/>
          <w:rFonts w:asciiTheme="minorHAnsi" w:eastAsiaTheme="minorEastAsia" w:hAnsiTheme="minorHAnsi" w:cstheme="minorBidi"/>
          <w:sz w:val="22"/>
          <w:szCs w:val="22"/>
          <w:lang w:eastAsia="sk-SK"/>
        </w:rPr>
      </w:pPr>
      <w:del w:id="205" w:author="Autor">
        <w:r w:rsidRPr="00174310" w:rsidDel="00D54165">
          <w:rPr>
            <w:rFonts w:asciiTheme="minorHAnsi" w:hAnsiTheme="minorHAnsi"/>
            <w:color w:val="365F91"/>
          </w:rPr>
          <w:delText>Zoznam použitých skratiek a vybraných pojmov</w:delText>
        </w:r>
        <w:r w:rsidDel="00D54165">
          <w:tab/>
        </w:r>
        <w:r w:rsidR="003E5EF4" w:rsidDel="00D54165">
          <w:delText>3</w:delText>
        </w:r>
      </w:del>
    </w:p>
    <w:p w:rsidR="001447C1" w:rsidDel="00D54165" w:rsidRDefault="001447C1">
      <w:pPr>
        <w:pStyle w:val="Obsah1"/>
        <w:rPr>
          <w:del w:id="206" w:author="Autor"/>
          <w:rFonts w:asciiTheme="minorHAnsi" w:eastAsiaTheme="minorEastAsia" w:hAnsiTheme="minorHAnsi" w:cstheme="minorBidi"/>
          <w:sz w:val="22"/>
          <w:szCs w:val="22"/>
          <w:lang w:eastAsia="sk-SK"/>
        </w:rPr>
      </w:pPr>
      <w:del w:id="207" w:author="Autor">
        <w:r w:rsidRPr="00174310" w:rsidDel="00D54165">
          <w:rPr>
            <w:rFonts w:asciiTheme="minorHAnsi" w:hAnsiTheme="minorHAnsi"/>
            <w:color w:val="365F91"/>
          </w:rPr>
          <w:delText>Základné definície</w:delText>
        </w:r>
        <w:r w:rsidDel="00D54165">
          <w:tab/>
        </w:r>
        <w:r w:rsidR="003E5EF4" w:rsidDel="00D54165">
          <w:delText>4</w:delText>
        </w:r>
      </w:del>
    </w:p>
    <w:p w:rsidR="001447C1" w:rsidDel="00D54165" w:rsidRDefault="001447C1">
      <w:pPr>
        <w:pStyle w:val="Obsah1"/>
        <w:rPr>
          <w:del w:id="208" w:author="Autor"/>
          <w:rFonts w:asciiTheme="minorHAnsi" w:eastAsiaTheme="minorEastAsia" w:hAnsiTheme="minorHAnsi" w:cstheme="minorBidi"/>
          <w:sz w:val="22"/>
          <w:szCs w:val="22"/>
          <w:lang w:eastAsia="sk-SK"/>
        </w:rPr>
      </w:pPr>
      <w:del w:id="209" w:author="Autor">
        <w:r w:rsidRPr="00174310" w:rsidDel="00D54165">
          <w:rPr>
            <w:rFonts w:asciiTheme="minorHAnsi" w:hAnsiTheme="minorHAnsi"/>
            <w:color w:val="365F91"/>
          </w:rPr>
          <w:delText>1</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Všeobecné východiská</w:delText>
        </w:r>
        <w:r w:rsidDel="00D54165">
          <w:tab/>
        </w:r>
        <w:r w:rsidR="003E5EF4" w:rsidDel="00D54165">
          <w:delText>7</w:delText>
        </w:r>
      </w:del>
    </w:p>
    <w:p w:rsidR="001447C1" w:rsidDel="00D54165" w:rsidRDefault="001447C1">
      <w:pPr>
        <w:pStyle w:val="Obsah1"/>
        <w:rPr>
          <w:del w:id="210" w:author="Autor"/>
          <w:rFonts w:asciiTheme="minorHAnsi" w:eastAsiaTheme="minorEastAsia" w:hAnsiTheme="minorHAnsi" w:cstheme="minorBidi"/>
          <w:sz w:val="22"/>
          <w:szCs w:val="22"/>
          <w:lang w:eastAsia="sk-SK"/>
        </w:rPr>
      </w:pPr>
      <w:del w:id="211" w:author="Autor">
        <w:r w:rsidRPr="00174310" w:rsidDel="00D54165">
          <w:rPr>
            <w:rFonts w:asciiTheme="minorHAnsi" w:hAnsiTheme="minorHAnsi"/>
            <w:color w:val="365F91"/>
          </w:rPr>
          <w:delText>2</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Organizačno-procesné zabezpečenie odborného hodnotenia</w:delText>
        </w:r>
        <w:r w:rsidDel="00D54165">
          <w:tab/>
        </w:r>
        <w:r w:rsidR="003E5EF4" w:rsidDel="00D54165">
          <w:delText>9</w:delText>
        </w:r>
      </w:del>
    </w:p>
    <w:p w:rsidR="001447C1" w:rsidDel="00D54165" w:rsidRDefault="001447C1">
      <w:pPr>
        <w:pStyle w:val="Obsah2"/>
        <w:rPr>
          <w:del w:id="212" w:author="Autor"/>
          <w:rFonts w:asciiTheme="minorHAnsi" w:eastAsiaTheme="minorEastAsia" w:hAnsiTheme="minorHAnsi" w:cstheme="minorBidi"/>
          <w:sz w:val="22"/>
          <w:szCs w:val="22"/>
          <w:lang w:eastAsia="sk-SK"/>
        </w:rPr>
      </w:pPr>
      <w:del w:id="213" w:author="Autor">
        <w:r w:rsidRPr="00174310" w:rsidDel="00D54165">
          <w:rPr>
            <w:rFonts w:asciiTheme="minorHAnsi" w:hAnsiTheme="minorHAnsi"/>
            <w:color w:val="365F91"/>
          </w:rPr>
          <w:delText>2.1</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Výber odborných hodnotiteľov</w:delText>
        </w:r>
        <w:r w:rsidDel="00D54165">
          <w:tab/>
        </w:r>
        <w:r w:rsidR="003E5EF4" w:rsidDel="00D54165">
          <w:delText>9</w:delText>
        </w:r>
      </w:del>
    </w:p>
    <w:p w:rsidR="001447C1" w:rsidDel="00D54165" w:rsidRDefault="001447C1">
      <w:pPr>
        <w:pStyle w:val="Obsah2"/>
        <w:rPr>
          <w:del w:id="214" w:author="Autor"/>
          <w:rFonts w:asciiTheme="minorHAnsi" w:eastAsiaTheme="minorEastAsia" w:hAnsiTheme="minorHAnsi" w:cstheme="minorBidi"/>
          <w:sz w:val="22"/>
          <w:szCs w:val="22"/>
          <w:lang w:eastAsia="sk-SK"/>
        </w:rPr>
      </w:pPr>
      <w:del w:id="215" w:author="Autor">
        <w:r w:rsidRPr="00174310" w:rsidDel="00D54165">
          <w:rPr>
            <w:rFonts w:asciiTheme="minorHAnsi" w:hAnsiTheme="minorHAnsi"/>
            <w:color w:val="365F91"/>
          </w:rPr>
          <w:delText>2.2</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Menovanie a odvolávanie odborných hodnotiteľov</w:delText>
        </w:r>
        <w:r w:rsidDel="00D54165">
          <w:tab/>
        </w:r>
        <w:r w:rsidR="003E5EF4" w:rsidDel="00D54165">
          <w:delText>10</w:delText>
        </w:r>
      </w:del>
    </w:p>
    <w:p w:rsidR="001447C1" w:rsidDel="00D54165" w:rsidRDefault="001447C1">
      <w:pPr>
        <w:pStyle w:val="Obsah2"/>
        <w:rPr>
          <w:del w:id="216" w:author="Autor"/>
          <w:rFonts w:asciiTheme="minorHAnsi" w:eastAsiaTheme="minorEastAsia" w:hAnsiTheme="minorHAnsi" w:cstheme="minorBidi"/>
          <w:sz w:val="22"/>
          <w:szCs w:val="22"/>
          <w:lang w:eastAsia="sk-SK"/>
        </w:rPr>
      </w:pPr>
      <w:del w:id="217" w:author="Autor">
        <w:r w:rsidRPr="00174310" w:rsidDel="00D54165">
          <w:rPr>
            <w:rFonts w:asciiTheme="minorHAnsi" w:hAnsiTheme="minorHAnsi"/>
            <w:color w:val="365F91"/>
          </w:rPr>
          <w:delText>2.3</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Vzťahy s odbornými hodnotiteľmi</w:delText>
        </w:r>
        <w:r w:rsidDel="00D54165">
          <w:tab/>
        </w:r>
        <w:r w:rsidR="003E5EF4" w:rsidDel="00D54165">
          <w:delText>11</w:delText>
        </w:r>
      </w:del>
    </w:p>
    <w:p w:rsidR="001447C1" w:rsidDel="00D54165" w:rsidRDefault="001447C1">
      <w:pPr>
        <w:pStyle w:val="Obsah2"/>
        <w:rPr>
          <w:del w:id="218" w:author="Autor"/>
          <w:rFonts w:asciiTheme="minorHAnsi" w:eastAsiaTheme="minorEastAsia" w:hAnsiTheme="minorHAnsi" w:cstheme="minorBidi"/>
          <w:sz w:val="22"/>
          <w:szCs w:val="22"/>
          <w:lang w:eastAsia="sk-SK"/>
        </w:rPr>
      </w:pPr>
      <w:del w:id="219" w:author="Autor">
        <w:r w:rsidRPr="00174310" w:rsidDel="00D54165">
          <w:rPr>
            <w:rFonts w:asciiTheme="minorHAnsi" w:hAnsiTheme="minorHAnsi"/>
            <w:color w:val="365F91"/>
          </w:rPr>
          <w:delText>2.4</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Školenie odborných hodnotiteľov</w:delText>
        </w:r>
        <w:r w:rsidDel="00D54165">
          <w:tab/>
        </w:r>
        <w:r w:rsidR="003E5EF4" w:rsidDel="00D54165">
          <w:delText>12</w:delText>
        </w:r>
      </w:del>
    </w:p>
    <w:p w:rsidR="001447C1" w:rsidDel="00D54165" w:rsidRDefault="001447C1">
      <w:pPr>
        <w:pStyle w:val="Obsah1"/>
        <w:rPr>
          <w:del w:id="220" w:author="Autor"/>
          <w:rFonts w:asciiTheme="minorHAnsi" w:eastAsiaTheme="minorEastAsia" w:hAnsiTheme="minorHAnsi" w:cstheme="minorBidi"/>
          <w:sz w:val="22"/>
          <w:szCs w:val="22"/>
          <w:lang w:eastAsia="sk-SK"/>
        </w:rPr>
      </w:pPr>
      <w:del w:id="221" w:author="Autor">
        <w:r w:rsidRPr="00174310" w:rsidDel="00D54165">
          <w:rPr>
            <w:rFonts w:asciiTheme="minorHAnsi" w:hAnsiTheme="minorHAnsi"/>
            <w:color w:val="365F91"/>
          </w:rPr>
          <w:delText>3</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Postup odborného hodnotenia – rámcový popis</w:delText>
        </w:r>
        <w:r w:rsidDel="00D54165">
          <w:tab/>
        </w:r>
        <w:r w:rsidR="003E5EF4" w:rsidDel="00D54165">
          <w:delText>14</w:delText>
        </w:r>
      </w:del>
    </w:p>
    <w:p w:rsidR="001447C1" w:rsidDel="00D54165" w:rsidRDefault="001447C1">
      <w:pPr>
        <w:pStyle w:val="Obsah2"/>
        <w:rPr>
          <w:del w:id="222" w:author="Autor"/>
          <w:rFonts w:asciiTheme="minorHAnsi" w:eastAsiaTheme="minorEastAsia" w:hAnsiTheme="minorHAnsi" w:cstheme="minorBidi"/>
          <w:sz w:val="22"/>
          <w:szCs w:val="22"/>
          <w:lang w:eastAsia="sk-SK"/>
        </w:rPr>
      </w:pPr>
      <w:del w:id="223" w:author="Autor">
        <w:r w:rsidRPr="00174310" w:rsidDel="00D54165">
          <w:rPr>
            <w:rFonts w:asciiTheme="minorHAnsi" w:hAnsiTheme="minorHAnsi"/>
            <w:color w:val="365F91"/>
          </w:rPr>
          <w:delText>3.1</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Prideľovanie projektov hodnotiteľom</w:delText>
        </w:r>
        <w:r w:rsidDel="00D54165">
          <w:tab/>
        </w:r>
        <w:r w:rsidR="003E5EF4" w:rsidDel="00D54165">
          <w:delText>14</w:delText>
        </w:r>
      </w:del>
    </w:p>
    <w:p w:rsidR="001447C1" w:rsidDel="00D54165" w:rsidRDefault="001447C1">
      <w:pPr>
        <w:pStyle w:val="Obsah2"/>
        <w:rPr>
          <w:del w:id="224" w:author="Autor"/>
          <w:rFonts w:asciiTheme="minorHAnsi" w:eastAsiaTheme="minorEastAsia" w:hAnsiTheme="minorHAnsi" w:cstheme="minorBidi"/>
          <w:sz w:val="22"/>
          <w:szCs w:val="22"/>
          <w:lang w:eastAsia="sk-SK"/>
        </w:rPr>
      </w:pPr>
      <w:del w:id="225" w:author="Autor">
        <w:r w:rsidRPr="00174310" w:rsidDel="00D54165">
          <w:rPr>
            <w:rFonts w:asciiTheme="minorHAnsi" w:hAnsiTheme="minorHAnsi"/>
            <w:color w:val="365F91"/>
          </w:rPr>
          <w:delText>3.2</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Rámcový popis výkonu odborného hodnotenia</w:delText>
        </w:r>
        <w:r w:rsidDel="00D54165">
          <w:tab/>
        </w:r>
        <w:r w:rsidR="003E5EF4" w:rsidDel="00D54165">
          <w:delText>15</w:delText>
        </w:r>
      </w:del>
    </w:p>
    <w:p w:rsidR="001447C1" w:rsidDel="00D54165" w:rsidRDefault="001447C1">
      <w:pPr>
        <w:pStyle w:val="Obsah1"/>
        <w:rPr>
          <w:del w:id="226" w:author="Autor"/>
          <w:rFonts w:asciiTheme="minorHAnsi" w:eastAsiaTheme="minorEastAsia" w:hAnsiTheme="minorHAnsi" w:cstheme="minorBidi"/>
          <w:sz w:val="22"/>
          <w:szCs w:val="22"/>
          <w:lang w:eastAsia="sk-SK"/>
        </w:rPr>
      </w:pPr>
      <w:del w:id="227" w:author="Autor">
        <w:r w:rsidRPr="00174310" w:rsidDel="00D54165">
          <w:rPr>
            <w:rFonts w:asciiTheme="minorHAnsi" w:hAnsiTheme="minorHAnsi"/>
            <w:color w:val="365F91"/>
          </w:rPr>
          <w:lastRenderedPageBreak/>
          <w:delText>4</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Kritériá odborného hodnotenia a inštrukcie k ich aplikácii</w:delText>
        </w:r>
        <w:r w:rsidDel="00D54165">
          <w:tab/>
        </w:r>
        <w:r w:rsidR="003E5EF4" w:rsidDel="00D54165">
          <w:delText>19</w:delText>
        </w:r>
      </w:del>
    </w:p>
    <w:p w:rsidR="001447C1" w:rsidDel="00D54165" w:rsidRDefault="001447C1">
      <w:pPr>
        <w:pStyle w:val="Obsah2"/>
        <w:rPr>
          <w:del w:id="228" w:author="Autor"/>
          <w:rFonts w:asciiTheme="minorHAnsi" w:eastAsiaTheme="minorEastAsia" w:hAnsiTheme="minorHAnsi" w:cstheme="minorBidi"/>
          <w:sz w:val="22"/>
          <w:szCs w:val="22"/>
          <w:lang w:eastAsia="sk-SK"/>
        </w:rPr>
      </w:pPr>
      <w:del w:id="229" w:author="Autor">
        <w:r w:rsidRPr="00174310" w:rsidDel="00D54165">
          <w:rPr>
            <w:rFonts w:asciiTheme="minorHAnsi" w:hAnsiTheme="minorHAnsi"/>
            <w:color w:val="365F91"/>
          </w:rPr>
          <w:delText>4.1</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Hodnotiace kritériá pre projekty technickej pomoci</w:delText>
        </w:r>
        <w:r w:rsidDel="00D54165">
          <w:tab/>
        </w:r>
        <w:r w:rsidR="003E5EF4" w:rsidDel="00D54165">
          <w:delText>20</w:delText>
        </w:r>
      </w:del>
    </w:p>
    <w:p w:rsidR="001447C1" w:rsidDel="00D54165" w:rsidRDefault="001447C1">
      <w:pPr>
        <w:pStyle w:val="Obsah3"/>
        <w:rPr>
          <w:del w:id="230" w:author="Autor"/>
          <w:rFonts w:asciiTheme="minorHAnsi" w:eastAsiaTheme="minorEastAsia" w:hAnsiTheme="minorHAnsi" w:cstheme="minorBidi"/>
          <w:sz w:val="22"/>
          <w:szCs w:val="22"/>
          <w:lang w:eastAsia="sk-SK"/>
        </w:rPr>
      </w:pPr>
      <w:del w:id="231" w:author="Autor">
        <w:r w:rsidRPr="00174310" w:rsidDel="00D54165">
          <w:rPr>
            <w:rFonts w:asciiTheme="minorHAnsi" w:hAnsiTheme="minorHAnsi"/>
            <w:color w:val="365F91"/>
          </w:rPr>
          <w:delText>4.1.1</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Príspevok projektu k cieľom a výsledkom OP TP a prioritnej osi</w:delText>
        </w:r>
        <w:r w:rsidDel="00D54165">
          <w:tab/>
        </w:r>
        <w:r w:rsidR="003E5EF4" w:rsidDel="00D54165">
          <w:delText>20</w:delText>
        </w:r>
      </w:del>
    </w:p>
    <w:p w:rsidR="001447C1" w:rsidDel="00D54165" w:rsidRDefault="001447C1">
      <w:pPr>
        <w:pStyle w:val="Obsah3"/>
        <w:rPr>
          <w:del w:id="232" w:author="Autor"/>
          <w:rFonts w:asciiTheme="minorHAnsi" w:eastAsiaTheme="minorEastAsia" w:hAnsiTheme="minorHAnsi" w:cstheme="minorBidi"/>
          <w:sz w:val="22"/>
          <w:szCs w:val="22"/>
          <w:lang w:eastAsia="sk-SK"/>
        </w:rPr>
      </w:pPr>
      <w:del w:id="233" w:author="Autor">
        <w:r w:rsidRPr="00174310" w:rsidDel="00D54165">
          <w:rPr>
            <w:rFonts w:asciiTheme="minorHAnsi" w:hAnsiTheme="minorHAnsi"/>
            <w:color w:val="365F91"/>
          </w:rPr>
          <w:delText>4.1.2</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Spôsob realizácie projektu OP TP</w:delText>
        </w:r>
        <w:r w:rsidDel="00D54165">
          <w:tab/>
        </w:r>
        <w:r w:rsidR="003E5EF4" w:rsidDel="00D54165">
          <w:delText>24</w:delText>
        </w:r>
      </w:del>
    </w:p>
    <w:p w:rsidR="001447C1" w:rsidDel="00D54165" w:rsidRDefault="001447C1">
      <w:pPr>
        <w:pStyle w:val="Obsah3"/>
        <w:rPr>
          <w:del w:id="234" w:author="Autor"/>
          <w:rFonts w:asciiTheme="minorHAnsi" w:eastAsiaTheme="minorEastAsia" w:hAnsiTheme="minorHAnsi" w:cstheme="minorBidi"/>
          <w:sz w:val="22"/>
          <w:szCs w:val="22"/>
          <w:lang w:eastAsia="sk-SK"/>
        </w:rPr>
      </w:pPr>
      <w:del w:id="235" w:author="Autor">
        <w:r w:rsidRPr="00174310" w:rsidDel="00D54165">
          <w:rPr>
            <w:rFonts w:asciiTheme="minorHAnsi" w:hAnsiTheme="minorHAnsi"/>
            <w:color w:val="365F91"/>
          </w:rPr>
          <w:delText>4.1.3</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Administratívna a prevádzková kapacita žiadateľa o NFP z OP TP</w:delText>
        </w:r>
        <w:r w:rsidDel="00D54165">
          <w:tab/>
        </w:r>
        <w:r w:rsidR="003E5EF4" w:rsidDel="00D54165">
          <w:delText>31</w:delText>
        </w:r>
      </w:del>
    </w:p>
    <w:p w:rsidR="001447C1" w:rsidDel="00D54165" w:rsidRDefault="001447C1">
      <w:pPr>
        <w:pStyle w:val="Obsah3"/>
        <w:rPr>
          <w:del w:id="236" w:author="Autor"/>
          <w:rFonts w:asciiTheme="minorHAnsi" w:eastAsiaTheme="minorEastAsia" w:hAnsiTheme="minorHAnsi" w:cstheme="minorBidi"/>
          <w:sz w:val="22"/>
          <w:szCs w:val="22"/>
          <w:lang w:eastAsia="sk-SK"/>
        </w:rPr>
      </w:pPr>
      <w:del w:id="237" w:author="Autor">
        <w:r w:rsidRPr="00174310" w:rsidDel="00D54165">
          <w:rPr>
            <w:rFonts w:asciiTheme="minorHAnsi" w:hAnsiTheme="minorHAnsi"/>
            <w:color w:val="365F91"/>
          </w:rPr>
          <w:delText>4.1.4</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Finančná a ekonomická stránka projektu OP TP</w:delText>
        </w:r>
        <w:r w:rsidDel="00D54165">
          <w:tab/>
        </w:r>
        <w:r w:rsidR="003E5EF4" w:rsidDel="00D54165">
          <w:delText>36</w:delText>
        </w:r>
      </w:del>
    </w:p>
    <w:p w:rsidR="001447C1" w:rsidDel="00D54165" w:rsidRDefault="001447C1">
      <w:pPr>
        <w:pStyle w:val="Obsah1"/>
        <w:rPr>
          <w:del w:id="238" w:author="Autor"/>
          <w:rFonts w:asciiTheme="minorHAnsi" w:eastAsiaTheme="minorEastAsia" w:hAnsiTheme="minorHAnsi" w:cstheme="minorBidi"/>
          <w:sz w:val="22"/>
          <w:szCs w:val="22"/>
          <w:lang w:eastAsia="sk-SK"/>
        </w:rPr>
      </w:pPr>
      <w:del w:id="239" w:author="Autor">
        <w:r w:rsidRPr="00174310" w:rsidDel="00D54165">
          <w:rPr>
            <w:rFonts w:asciiTheme="minorHAnsi" w:hAnsiTheme="minorHAnsi"/>
            <w:color w:val="365F91"/>
          </w:rPr>
          <w:delText>5</w:delText>
        </w:r>
        <w:r w:rsidDel="00D54165">
          <w:rPr>
            <w:rFonts w:asciiTheme="minorHAnsi" w:eastAsiaTheme="minorEastAsia" w:hAnsiTheme="minorHAnsi" w:cstheme="minorBidi"/>
            <w:sz w:val="22"/>
            <w:szCs w:val="22"/>
            <w:lang w:eastAsia="sk-SK"/>
          </w:rPr>
          <w:tab/>
        </w:r>
        <w:r w:rsidRPr="00174310" w:rsidDel="00D54165">
          <w:rPr>
            <w:rFonts w:asciiTheme="minorHAnsi" w:hAnsiTheme="minorHAnsi"/>
            <w:color w:val="365F91"/>
          </w:rPr>
          <w:delText>Prílohy</w:delText>
        </w:r>
        <w:r w:rsidDel="00D54165">
          <w:tab/>
        </w:r>
        <w:r w:rsidR="003E5EF4" w:rsidDel="00D54165">
          <w:delText>42</w:delText>
        </w:r>
      </w:del>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D54165" w:rsidRDefault="00D54165">
      <w:pPr>
        <w:rPr>
          <w:ins w:id="240" w:author="Autor"/>
          <w:rFonts w:asciiTheme="minorHAnsi" w:hAnsiTheme="minorHAnsi"/>
          <w:color w:val="365F91"/>
          <w:sz w:val="40"/>
          <w:szCs w:val="40"/>
        </w:rPr>
      </w:pPr>
      <w:ins w:id="241" w:author="Autor">
        <w:r>
          <w:rPr>
            <w:rFonts w:asciiTheme="minorHAnsi" w:hAnsiTheme="minorHAnsi"/>
            <w:color w:val="365F91"/>
            <w:sz w:val="40"/>
            <w:szCs w:val="40"/>
          </w:rPr>
          <w:br w:type="page"/>
        </w:r>
      </w:ins>
    </w:p>
    <w:p w:rsidR="00D54165" w:rsidRDefault="00D54165">
      <w:pPr>
        <w:pStyle w:val="Nadpis1"/>
        <w:numPr>
          <w:ilvl w:val="0"/>
          <w:numId w:val="0"/>
        </w:numPr>
        <w:rPr>
          <w:ins w:id="242" w:author="Autor"/>
          <w:rFonts w:asciiTheme="minorHAnsi" w:hAnsiTheme="minorHAnsi"/>
          <w:color w:val="365F91"/>
          <w:sz w:val="40"/>
          <w:szCs w:val="40"/>
        </w:rPr>
        <w:pPrChange w:id="243" w:author="Autor">
          <w:pPr>
            <w:keepNext/>
            <w:keepLines/>
            <w:spacing w:before="360" w:after="120"/>
            <w:jc w:val="center"/>
          </w:pPr>
        </w:pPrChange>
      </w:pPr>
      <w:bookmarkStart w:id="244" w:name="_Toc531945832"/>
      <w:ins w:id="245" w:author="Autor">
        <w:r w:rsidRPr="00D54165">
          <w:rPr>
            <w:rFonts w:asciiTheme="minorHAnsi" w:hAnsiTheme="minorHAnsi"/>
            <w:color w:val="365F91"/>
            <w:sz w:val="40"/>
            <w:szCs w:val="40"/>
          </w:rPr>
          <w:lastRenderedPageBreak/>
          <w:t>Evidenc</w:t>
        </w:r>
        <w:r>
          <w:rPr>
            <w:rFonts w:asciiTheme="minorHAnsi" w:hAnsiTheme="minorHAnsi"/>
            <w:color w:val="365F91"/>
            <w:sz w:val="40"/>
            <w:szCs w:val="40"/>
          </w:rPr>
          <w:t xml:space="preserve">ia zmien príručky pre odborného </w:t>
        </w:r>
        <w:r w:rsidRPr="00D54165">
          <w:rPr>
            <w:rFonts w:asciiTheme="minorHAnsi" w:hAnsiTheme="minorHAnsi"/>
            <w:color w:val="365F91"/>
            <w:sz w:val="40"/>
            <w:szCs w:val="40"/>
          </w:rPr>
          <w:t>hodnotiteľa</w:t>
        </w:r>
        <w:bookmarkEnd w:id="244"/>
      </w:ins>
    </w:p>
    <w:p w:rsidR="00D54165" w:rsidRDefault="00D54165" w:rsidP="00D54165">
      <w:pPr>
        <w:keepNext/>
        <w:keepLines/>
        <w:spacing w:before="360" w:after="120"/>
        <w:jc w:val="center"/>
        <w:rPr>
          <w:ins w:id="246" w:author="Autor"/>
          <w:rFonts w:ascii="Calibri" w:hAnsi="Calibri" w:cs="Calibri"/>
          <w:b/>
          <w:noProof w:val="0"/>
          <w:sz w:val="28"/>
          <w:szCs w:val="28"/>
        </w:rPr>
      </w:pPr>
    </w:p>
    <w:tbl>
      <w:tblPr>
        <w:tblpPr w:leftFromText="141" w:rightFromText="141" w:vertAnchor="text" w:horzAnchor="margin" w:tblpXSpec="center" w:tblpY="64"/>
        <w:tblW w:w="1020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47" w:author="Autor">
          <w:tblPr>
            <w:tblpPr w:leftFromText="141" w:rightFromText="141" w:vertAnchor="text" w:horzAnchor="margin" w:tblpXSpec="center" w:tblpY="64"/>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277"/>
        <w:gridCol w:w="3827"/>
        <w:gridCol w:w="3118"/>
        <w:gridCol w:w="1985"/>
        <w:tblGridChange w:id="248">
          <w:tblGrid>
            <w:gridCol w:w="13"/>
            <w:gridCol w:w="1264"/>
            <w:gridCol w:w="13"/>
            <w:gridCol w:w="3814"/>
            <w:gridCol w:w="13"/>
            <w:gridCol w:w="3105"/>
            <w:gridCol w:w="13"/>
            <w:gridCol w:w="1972"/>
            <w:gridCol w:w="13"/>
          </w:tblGrid>
        </w:tblGridChange>
      </w:tblGrid>
      <w:tr w:rsidR="00D54165" w:rsidRPr="00D54165" w:rsidTr="001310F2">
        <w:trPr>
          <w:trHeight w:val="607"/>
          <w:ins w:id="249" w:author="Autor"/>
          <w:trPrChange w:id="250" w:author="Autor">
            <w:trPr>
              <w:gridAfter w:val="0"/>
              <w:wBefore w:w="13" w:type="dxa"/>
              <w:trHeight w:val="607"/>
            </w:trPr>
          </w:trPrChange>
        </w:trPr>
        <w:tc>
          <w:tcPr>
            <w:tcW w:w="10207" w:type="dxa"/>
            <w:gridSpan w:val="4"/>
            <w:shd w:val="clear" w:color="auto" w:fill="FBD4B4" w:themeFill="accent6" w:themeFillTint="66"/>
            <w:vAlign w:val="center"/>
            <w:tcPrChange w:id="251" w:author="Autor">
              <w:tcPr>
                <w:tcW w:w="10207" w:type="dxa"/>
                <w:gridSpan w:val="8"/>
                <w:shd w:val="clear" w:color="auto" w:fill="FBD4B4" w:themeFill="accent6" w:themeFillTint="66"/>
                <w:vAlign w:val="center"/>
              </w:tcPr>
            </w:tcPrChange>
          </w:tcPr>
          <w:p w:rsidR="00D54165" w:rsidRPr="00D54165" w:rsidRDefault="00D54165" w:rsidP="00D54165">
            <w:pPr>
              <w:keepNext/>
              <w:keepLines/>
              <w:jc w:val="center"/>
              <w:rPr>
                <w:ins w:id="252" w:author="Autor"/>
                <w:rFonts w:ascii="Calibri" w:hAnsi="Calibri" w:cs="Calibri"/>
                <w:b/>
                <w:noProof w:val="0"/>
                <w:sz w:val="28"/>
                <w:szCs w:val="28"/>
              </w:rPr>
            </w:pPr>
            <w:ins w:id="253" w:author="Autor">
              <w:r w:rsidRPr="00D54165">
                <w:rPr>
                  <w:rFonts w:ascii="Calibri" w:hAnsi="Calibri" w:cs="Calibri"/>
                  <w:b/>
                  <w:noProof w:val="0"/>
                  <w:sz w:val="28"/>
                  <w:szCs w:val="28"/>
                </w:rPr>
                <w:t>Kontrolný list k Príručke pre odborného hodnotiteľa, verzia č. 8.0</w:t>
              </w:r>
            </w:ins>
          </w:p>
        </w:tc>
      </w:tr>
      <w:tr w:rsidR="00D54165" w:rsidRPr="00D54165" w:rsidTr="001310F2">
        <w:trPr>
          <w:trHeight w:val="607"/>
          <w:ins w:id="254" w:author="Autor"/>
          <w:trPrChange w:id="255" w:author="Autor">
            <w:trPr>
              <w:gridAfter w:val="0"/>
              <w:wBefore w:w="13" w:type="dxa"/>
              <w:trHeight w:val="607"/>
            </w:trPr>
          </w:trPrChange>
        </w:trPr>
        <w:tc>
          <w:tcPr>
            <w:tcW w:w="1277" w:type="dxa"/>
            <w:shd w:val="clear" w:color="auto" w:fill="FBD4B4" w:themeFill="accent6" w:themeFillTint="66"/>
            <w:vAlign w:val="center"/>
            <w:tcPrChange w:id="256" w:author="Autor">
              <w:tcPr>
                <w:tcW w:w="1277" w:type="dxa"/>
                <w:gridSpan w:val="2"/>
                <w:shd w:val="clear" w:color="auto" w:fill="FBD4B4" w:themeFill="accent6" w:themeFillTint="66"/>
                <w:vAlign w:val="center"/>
              </w:tcPr>
            </w:tcPrChange>
          </w:tcPr>
          <w:p w:rsidR="00D54165" w:rsidRPr="00D54165" w:rsidRDefault="00D54165" w:rsidP="00D54165">
            <w:pPr>
              <w:keepNext/>
              <w:keepLines/>
              <w:jc w:val="center"/>
              <w:rPr>
                <w:ins w:id="257" w:author="Autor"/>
                <w:rFonts w:ascii="Calibri" w:hAnsi="Calibri" w:cs="Calibri"/>
                <w:b/>
                <w:noProof w:val="0"/>
                <w:sz w:val="20"/>
              </w:rPr>
            </w:pPr>
            <w:ins w:id="258" w:author="Autor">
              <w:r w:rsidRPr="00D54165">
                <w:rPr>
                  <w:rFonts w:ascii="Calibri" w:hAnsi="Calibri" w:cs="Calibri"/>
                  <w:b/>
                  <w:noProof w:val="0"/>
                  <w:sz w:val="20"/>
                </w:rPr>
                <w:t>Číslo kapitoly</w:t>
              </w:r>
            </w:ins>
          </w:p>
        </w:tc>
        <w:tc>
          <w:tcPr>
            <w:tcW w:w="3827" w:type="dxa"/>
            <w:shd w:val="clear" w:color="auto" w:fill="FBD4B4" w:themeFill="accent6" w:themeFillTint="66"/>
            <w:vAlign w:val="center"/>
            <w:tcPrChange w:id="259" w:author="Autor">
              <w:tcPr>
                <w:tcW w:w="3827" w:type="dxa"/>
                <w:gridSpan w:val="2"/>
                <w:shd w:val="clear" w:color="auto" w:fill="FBD4B4" w:themeFill="accent6" w:themeFillTint="66"/>
                <w:vAlign w:val="center"/>
              </w:tcPr>
            </w:tcPrChange>
          </w:tcPr>
          <w:p w:rsidR="00D54165" w:rsidRPr="00D54165" w:rsidRDefault="00D54165" w:rsidP="00D54165">
            <w:pPr>
              <w:keepNext/>
              <w:keepLines/>
              <w:jc w:val="center"/>
              <w:rPr>
                <w:ins w:id="260" w:author="Autor"/>
                <w:rFonts w:ascii="Calibri" w:hAnsi="Calibri" w:cs="Calibri"/>
                <w:b/>
                <w:noProof w:val="0"/>
                <w:sz w:val="20"/>
              </w:rPr>
            </w:pPr>
            <w:ins w:id="261" w:author="Autor">
              <w:r w:rsidRPr="00D54165">
                <w:rPr>
                  <w:rFonts w:ascii="Calibri" w:hAnsi="Calibri" w:cs="Calibri"/>
                  <w:b/>
                  <w:noProof w:val="0"/>
                  <w:sz w:val="20"/>
                </w:rPr>
                <w:t>Popis zmeny</w:t>
              </w:r>
            </w:ins>
          </w:p>
        </w:tc>
        <w:tc>
          <w:tcPr>
            <w:tcW w:w="3118" w:type="dxa"/>
            <w:shd w:val="clear" w:color="auto" w:fill="FBD4B4" w:themeFill="accent6" w:themeFillTint="66"/>
            <w:vAlign w:val="center"/>
            <w:tcPrChange w:id="262" w:author="Autor">
              <w:tcPr>
                <w:tcW w:w="3118" w:type="dxa"/>
                <w:gridSpan w:val="2"/>
                <w:shd w:val="clear" w:color="auto" w:fill="FBD4B4" w:themeFill="accent6" w:themeFillTint="66"/>
                <w:vAlign w:val="center"/>
              </w:tcPr>
            </w:tcPrChange>
          </w:tcPr>
          <w:p w:rsidR="00D54165" w:rsidRPr="00D54165" w:rsidRDefault="00D54165" w:rsidP="00D54165">
            <w:pPr>
              <w:keepNext/>
              <w:keepLines/>
              <w:jc w:val="center"/>
              <w:rPr>
                <w:ins w:id="263" w:author="Autor"/>
                <w:rFonts w:ascii="Calibri" w:hAnsi="Calibri" w:cs="Calibri"/>
                <w:b/>
                <w:noProof w:val="0"/>
                <w:sz w:val="20"/>
              </w:rPr>
            </w:pPr>
            <w:ins w:id="264" w:author="Autor">
              <w:r w:rsidRPr="00D54165">
                <w:rPr>
                  <w:rFonts w:ascii="Calibri" w:hAnsi="Calibri" w:cs="Calibri"/>
                  <w:b/>
                  <w:noProof w:val="0"/>
                  <w:sz w:val="20"/>
                </w:rPr>
                <w:t>Zdôvodnenie</w:t>
              </w:r>
            </w:ins>
          </w:p>
        </w:tc>
        <w:tc>
          <w:tcPr>
            <w:tcW w:w="1985" w:type="dxa"/>
            <w:shd w:val="clear" w:color="auto" w:fill="FBD4B4" w:themeFill="accent6" w:themeFillTint="66"/>
            <w:vAlign w:val="center"/>
            <w:tcPrChange w:id="265" w:author="Autor">
              <w:tcPr>
                <w:tcW w:w="1985" w:type="dxa"/>
                <w:gridSpan w:val="2"/>
                <w:shd w:val="clear" w:color="auto" w:fill="FBD4B4" w:themeFill="accent6" w:themeFillTint="66"/>
                <w:vAlign w:val="center"/>
              </w:tcPr>
            </w:tcPrChange>
          </w:tcPr>
          <w:p w:rsidR="00D54165" w:rsidRPr="00D54165" w:rsidRDefault="00D54165" w:rsidP="00D54165">
            <w:pPr>
              <w:keepNext/>
              <w:keepLines/>
              <w:jc w:val="center"/>
              <w:rPr>
                <w:ins w:id="266" w:author="Autor"/>
                <w:rFonts w:ascii="Calibri" w:hAnsi="Calibri" w:cs="Calibri"/>
                <w:b/>
                <w:noProof w:val="0"/>
                <w:sz w:val="20"/>
              </w:rPr>
            </w:pPr>
            <w:ins w:id="267" w:author="Autor">
              <w:r w:rsidRPr="00D54165">
                <w:rPr>
                  <w:rFonts w:ascii="Calibri" w:hAnsi="Calibri" w:cs="Calibri"/>
                  <w:b/>
                  <w:noProof w:val="0"/>
                  <w:sz w:val="20"/>
                </w:rPr>
                <w:t>Dátum platnosti zmeny</w:t>
              </w:r>
            </w:ins>
          </w:p>
        </w:tc>
      </w:tr>
      <w:tr w:rsidR="00D54165" w:rsidRPr="00D54165" w:rsidTr="001310F2">
        <w:trPr>
          <w:ins w:id="268" w:author="Autor"/>
          <w:trPrChange w:id="269" w:author="Autor">
            <w:trPr>
              <w:gridAfter w:val="0"/>
              <w:wBefore w:w="13" w:type="dxa"/>
            </w:trPr>
          </w:trPrChange>
        </w:trPr>
        <w:tc>
          <w:tcPr>
            <w:tcW w:w="1277" w:type="dxa"/>
            <w:tcPrChange w:id="270" w:author="Autor">
              <w:tcPr>
                <w:tcW w:w="1277" w:type="dxa"/>
                <w:gridSpan w:val="2"/>
              </w:tcPr>
            </w:tcPrChange>
          </w:tcPr>
          <w:p w:rsidR="00D54165" w:rsidRPr="00D54165" w:rsidRDefault="00D54165" w:rsidP="00D54165">
            <w:pPr>
              <w:keepNext/>
              <w:keepLines/>
              <w:spacing w:before="60"/>
              <w:jc w:val="center"/>
              <w:rPr>
                <w:ins w:id="271" w:author="Autor"/>
                <w:rFonts w:ascii="Calibri" w:hAnsi="Calibri" w:cs="Calibri"/>
                <w:bCs/>
                <w:noProof w:val="0"/>
                <w:sz w:val="18"/>
                <w:szCs w:val="18"/>
              </w:rPr>
            </w:pPr>
            <w:ins w:id="272" w:author="Autor">
              <w:r w:rsidRPr="00D54165">
                <w:rPr>
                  <w:rFonts w:ascii="Calibri" w:hAnsi="Calibri" w:cs="Calibri"/>
                  <w:bCs/>
                  <w:noProof w:val="0"/>
                  <w:sz w:val="18"/>
                  <w:szCs w:val="18"/>
                </w:rPr>
                <w:t>3.2</w:t>
              </w:r>
            </w:ins>
          </w:p>
        </w:tc>
        <w:tc>
          <w:tcPr>
            <w:tcW w:w="3827" w:type="dxa"/>
            <w:tcPrChange w:id="273" w:author="Autor">
              <w:tcPr>
                <w:tcW w:w="3827" w:type="dxa"/>
                <w:gridSpan w:val="2"/>
              </w:tcPr>
            </w:tcPrChange>
          </w:tcPr>
          <w:p w:rsidR="00D54165" w:rsidRPr="00D54165" w:rsidRDefault="00D54165" w:rsidP="00D54165">
            <w:pPr>
              <w:keepNext/>
              <w:keepLines/>
              <w:spacing w:before="60"/>
              <w:rPr>
                <w:ins w:id="274" w:author="Autor"/>
                <w:rFonts w:ascii="Calibri" w:hAnsi="Calibri" w:cs="Calibri"/>
                <w:bCs/>
                <w:noProof w:val="0"/>
                <w:sz w:val="18"/>
                <w:szCs w:val="18"/>
              </w:rPr>
            </w:pPr>
            <w:ins w:id="275" w:author="Autor">
              <w:r w:rsidRPr="00D54165">
                <w:rPr>
                  <w:rFonts w:ascii="Calibri" w:hAnsi="Calibri" w:cs="Calibri"/>
                  <w:bCs/>
                  <w:noProof w:val="0"/>
                  <w:sz w:val="18"/>
                  <w:szCs w:val="18"/>
                </w:rPr>
                <w:t>Rámcový popis výkonu odborného hodnotenia – odstránený text ohľadom možnosti výberu vzorky, na ktorej bude vykonané hodnotenie</w:t>
              </w:r>
            </w:ins>
          </w:p>
          <w:p w:rsidR="00D54165" w:rsidRPr="00D54165" w:rsidRDefault="00D54165" w:rsidP="00D54165">
            <w:pPr>
              <w:keepNext/>
              <w:keepLines/>
              <w:spacing w:before="60"/>
              <w:rPr>
                <w:ins w:id="276" w:author="Autor"/>
                <w:rFonts w:ascii="Calibri" w:hAnsi="Calibri" w:cs="Calibri"/>
                <w:bCs/>
                <w:noProof w:val="0"/>
                <w:sz w:val="18"/>
                <w:szCs w:val="18"/>
              </w:rPr>
            </w:pPr>
          </w:p>
        </w:tc>
        <w:tc>
          <w:tcPr>
            <w:tcW w:w="3118" w:type="dxa"/>
            <w:tcPrChange w:id="277" w:author="Autor">
              <w:tcPr>
                <w:tcW w:w="3118" w:type="dxa"/>
                <w:gridSpan w:val="2"/>
              </w:tcPr>
            </w:tcPrChange>
          </w:tcPr>
          <w:p w:rsidR="00D54165" w:rsidRPr="00D54165" w:rsidRDefault="00D54165" w:rsidP="00D54165">
            <w:pPr>
              <w:keepNext/>
              <w:keepLines/>
              <w:spacing w:before="60"/>
              <w:rPr>
                <w:ins w:id="278" w:author="Autor"/>
                <w:rFonts w:ascii="Calibri" w:hAnsi="Calibri" w:cs="Calibri"/>
                <w:bCs/>
                <w:noProof w:val="0"/>
                <w:sz w:val="18"/>
                <w:szCs w:val="18"/>
              </w:rPr>
            </w:pPr>
            <w:ins w:id="279" w:author="Autor">
              <w:r w:rsidRPr="00D54165">
                <w:rPr>
                  <w:rFonts w:ascii="Calibri" w:hAnsi="Calibri" w:cs="Calibri"/>
                  <w:bCs/>
                  <w:noProof w:val="0"/>
                  <w:sz w:val="18"/>
                  <w:szCs w:val="18"/>
                </w:rPr>
                <w:t xml:space="preserve">Zosúladenie so Systémom riadenia EŠIF, v. 5.0 </w:t>
              </w:r>
            </w:ins>
          </w:p>
        </w:tc>
        <w:tc>
          <w:tcPr>
            <w:tcW w:w="1985" w:type="dxa"/>
            <w:tcPrChange w:id="280" w:author="Autor">
              <w:tcPr>
                <w:tcW w:w="1985" w:type="dxa"/>
                <w:gridSpan w:val="2"/>
              </w:tcPr>
            </w:tcPrChange>
          </w:tcPr>
          <w:p w:rsidR="00D54165" w:rsidRPr="00D54165" w:rsidRDefault="00D54165" w:rsidP="00D54165">
            <w:pPr>
              <w:keepNext/>
              <w:keepLines/>
              <w:spacing w:before="60"/>
              <w:rPr>
                <w:ins w:id="281" w:author="Autor"/>
                <w:rFonts w:ascii="Arial" w:hAnsi="Arial"/>
                <w:b/>
                <w:caps/>
                <w:noProof w:val="0"/>
                <w:sz w:val="28"/>
                <w:szCs w:val="22"/>
              </w:rPr>
            </w:pPr>
            <w:ins w:id="282" w:author="Autor">
              <w:r w:rsidRPr="00D54165">
                <w:rPr>
                  <w:rFonts w:ascii="Calibri" w:hAnsi="Calibri" w:cs="Calibri"/>
                  <w:bCs/>
                  <w:noProof w:val="0"/>
                  <w:sz w:val="18"/>
                  <w:szCs w:val="18"/>
                </w:rPr>
                <w:t>13.12.2018</w:t>
              </w:r>
            </w:ins>
          </w:p>
        </w:tc>
      </w:tr>
      <w:tr w:rsidR="001310F2" w:rsidRPr="00D54165" w:rsidTr="001310F2">
        <w:trPr>
          <w:ins w:id="283" w:author="Autor"/>
        </w:trPr>
        <w:tc>
          <w:tcPr>
            <w:tcW w:w="1277" w:type="dxa"/>
          </w:tcPr>
          <w:p w:rsidR="001310F2" w:rsidRPr="00D54165" w:rsidRDefault="001310F2" w:rsidP="00D54165">
            <w:pPr>
              <w:keepNext/>
              <w:keepLines/>
              <w:spacing w:before="60"/>
              <w:jc w:val="center"/>
              <w:rPr>
                <w:ins w:id="284" w:author="Autor"/>
                <w:rFonts w:ascii="Calibri" w:hAnsi="Calibri" w:cs="Calibri"/>
                <w:bCs/>
                <w:noProof w:val="0"/>
                <w:sz w:val="18"/>
                <w:szCs w:val="18"/>
              </w:rPr>
            </w:pPr>
            <w:ins w:id="285" w:author="Autor">
              <w:r w:rsidRPr="001310F2">
                <w:rPr>
                  <w:rFonts w:ascii="Calibri" w:hAnsi="Calibri" w:cs="Calibri"/>
                  <w:bCs/>
                  <w:noProof w:val="0"/>
                  <w:sz w:val="18"/>
                  <w:szCs w:val="18"/>
                  <w:rPrChange w:id="286" w:author="Autor">
                    <w:rPr>
                      <w:rFonts w:asciiTheme="minorHAnsi" w:hAnsiTheme="minorHAnsi" w:cstheme="minorHAnsi"/>
                      <w:b/>
                      <w:bCs/>
                      <w:caps/>
                      <w:sz w:val="18"/>
                      <w:szCs w:val="18"/>
                    </w:rPr>
                  </w:rPrChange>
                </w:rPr>
                <w:t>4.1.4.1</w:t>
              </w:r>
            </w:ins>
          </w:p>
        </w:tc>
        <w:tc>
          <w:tcPr>
            <w:tcW w:w="3827" w:type="dxa"/>
          </w:tcPr>
          <w:p w:rsidR="001310F2" w:rsidRPr="001310F2" w:rsidRDefault="001310F2">
            <w:pPr>
              <w:keepNext/>
              <w:keepLines/>
              <w:spacing w:before="60"/>
              <w:rPr>
                <w:ins w:id="287" w:author="Autor"/>
                <w:rFonts w:ascii="Calibri" w:hAnsi="Calibri" w:cs="Calibri"/>
                <w:bCs/>
                <w:noProof w:val="0"/>
                <w:sz w:val="18"/>
                <w:szCs w:val="18"/>
                <w:rPrChange w:id="288" w:author="Autor">
                  <w:rPr>
                    <w:ins w:id="289" w:author="Autor"/>
                    <w:rFonts w:asciiTheme="minorHAnsi" w:hAnsiTheme="minorHAnsi" w:cstheme="minorHAnsi"/>
                    <w:b/>
                    <w:bCs/>
                    <w:caps/>
                    <w:sz w:val="18"/>
                    <w:szCs w:val="18"/>
                  </w:rPr>
                </w:rPrChange>
              </w:rPr>
              <w:pPrChange w:id="290" w:author="Autor">
                <w:pPr>
                  <w:spacing w:before="60"/>
                </w:pPr>
              </w:pPrChange>
            </w:pPr>
            <w:ins w:id="291" w:author="Autor">
              <w:r w:rsidRPr="001310F2">
                <w:rPr>
                  <w:rFonts w:ascii="Calibri" w:hAnsi="Calibri" w:cs="Calibri"/>
                  <w:bCs/>
                  <w:noProof w:val="0"/>
                  <w:sz w:val="18"/>
                  <w:szCs w:val="18"/>
                  <w:rPrChange w:id="292" w:author="Autor">
                    <w:rPr>
                      <w:rFonts w:asciiTheme="minorHAnsi" w:hAnsiTheme="minorHAnsi" w:cstheme="minorHAnsi"/>
                      <w:b/>
                      <w:bCs/>
                      <w:caps/>
                      <w:sz w:val="18"/>
                      <w:szCs w:val="18"/>
                    </w:rPr>
                  </w:rPrChange>
                </w:rPr>
                <w:t>Účelnosť a vecná oprávnenosť výdavkov projektu OP TP – v inštrukcii pre OH doplnená veta v 2. Kroku: „Hodnotiteľ zaznamená v hodnotiacom hárku spôsob preverenia výdavkov uvedených v ŽoNFP a spôsob preverenia možného prekrývania sa výdavkov s inými podobnými projektami financovanými z fondov EÚ.“</w:t>
              </w:r>
            </w:ins>
          </w:p>
          <w:p w:rsidR="001310F2" w:rsidRPr="00D54165" w:rsidRDefault="001310F2" w:rsidP="001310F2">
            <w:pPr>
              <w:keepNext/>
              <w:keepLines/>
              <w:spacing w:before="60"/>
              <w:rPr>
                <w:ins w:id="293" w:author="Autor"/>
                <w:rFonts w:ascii="Calibri" w:hAnsi="Calibri" w:cs="Calibri"/>
                <w:bCs/>
                <w:noProof w:val="0"/>
                <w:sz w:val="18"/>
                <w:szCs w:val="18"/>
              </w:rPr>
            </w:pPr>
          </w:p>
        </w:tc>
        <w:tc>
          <w:tcPr>
            <w:tcW w:w="3118" w:type="dxa"/>
          </w:tcPr>
          <w:p w:rsidR="001310F2" w:rsidRPr="00D54165" w:rsidRDefault="001310F2" w:rsidP="00D06E9B">
            <w:pPr>
              <w:keepNext/>
              <w:keepLines/>
              <w:spacing w:before="60"/>
              <w:rPr>
                <w:ins w:id="294" w:author="Autor"/>
                <w:rFonts w:ascii="Calibri" w:hAnsi="Calibri" w:cs="Calibri"/>
                <w:bCs/>
                <w:noProof w:val="0"/>
                <w:sz w:val="18"/>
                <w:szCs w:val="18"/>
              </w:rPr>
            </w:pPr>
            <w:ins w:id="295" w:author="Autor">
              <w:r w:rsidRPr="001310F2">
                <w:rPr>
                  <w:rFonts w:ascii="Calibri" w:hAnsi="Calibri" w:cs="Calibri"/>
                  <w:bCs/>
                  <w:noProof w:val="0"/>
                  <w:sz w:val="18"/>
                  <w:szCs w:val="18"/>
                  <w:rPrChange w:id="296" w:author="Autor">
                    <w:rPr>
                      <w:rFonts w:asciiTheme="minorHAnsi" w:hAnsiTheme="minorHAnsi" w:cstheme="minorHAnsi"/>
                      <w:b/>
                      <w:bCs/>
                      <w:caps/>
                      <w:sz w:val="18"/>
                      <w:szCs w:val="18"/>
                    </w:rPr>
                  </w:rPrChange>
                </w:rPr>
                <w:t>z zmysle odstránenia zistení z certifikačného overenia</w:t>
              </w:r>
            </w:ins>
          </w:p>
        </w:tc>
        <w:tc>
          <w:tcPr>
            <w:tcW w:w="1985" w:type="dxa"/>
          </w:tcPr>
          <w:p w:rsidR="001310F2" w:rsidRPr="00D54165" w:rsidRDefault="001310F2">
            <w:pPr>
              <w:keepNext/>
              <w:keepLines/>
              <w:spacing w:before="60"/>
              <w:rPr>
                <w:ins w:id="297" w:author="Autor"/>
                <w:rFonts w:ascii="Calibri" w:hAnsi="Calibri" w:cs="Calibri"/>
                <w:bCs/>
                <w:noProof w:val="0"/>
                <w:sz w:val="18"/>
                <w:szCs w:val="18"/>
              </w:rPr>
              <w:pPrChange w:id="298" w:author="Autor">
                <w:pPr>
                  <w:keepNext/>
                  <w:keepLines/>
                  <w:framePr w:hSpace="141" w:wrap="around" w:vAnchor="text" w:hAnchor="margin" w:xAlign="center" w:y="64"/>
                  <w:spacing w:before="60"/>
                </w:pPr>
              </w:pPrChange>
            </w:pPr>
            <w:ins w:id="299" w:author="Autor">
              <w:r w:rsidRPr="001310F2">
                <w:rPr>
                  <w:rFonts w:ascii="Calibri" w:hAnsi="Calibri" w:cs="Calibri"/>
                  <w:bCs/>
                  <w:noProof w:val="0"/>
                  <w:sz w:val="18"/>
                  <w:szCs w:val="18"/>
                  <w:rPrChange w:id="300" w:author="Autor">
                    <w:rPr>
                      <w:rFonts w:asciiTheme="minorHAnsi" w:hAnsiTheme="minorHAnsi" w:cstheme="minorHAnsi"/>
                      <w:b/>
                      <w:bCs/>
                      <w:caps/>
                      <w:sz w:val="18"/>
                      <w:szCs w:val="18"/>
                    </w:rPr>
                  </w:rPrChange>
                </w:rPr>
                <w:t>13.12.2018</w:t>
              </w:r>
            </w:ins>
          </w:p>
        </w:tc>
      </w:tr>
      <w:tr w:rsidR="001310F2" w:rsidRPr="00D54165" w:rsidTr="001310F2">
        <w:trPr>
          <w:ins w:id="301" w:author="Autor"/>
          <w:trPrChange w:id="302" w:author="Autor">
            <w:trPr>
              <w:gridAfter w:val="0"/>
              <w:wBefore w:w="13" w:type="dxa"/>
            </w:trPr>
          </w:trPrChange>
        </w:trPr>
        <w:tc>
          <w:tcPr>
            <w:tcW w:w="1277" w:type="dxa"/>
            <w:tcPrChange w:id="303" w:author="Autor">
              <w:tcPr>
                <w:tcW w:w="1277" w:type="dxa"/>
                <w:gridSpan w:val="2"/>
              </w:tcPr>
            </w:tcPrChange>
          </w:tcPr>
          <w:p w:rsidR="001310F2" w:rsidRPr="00D54165" w:rsidRDefault="001310F2" w:rsidP="00D54165">
            <w:pPr>
              <w:keepNext/>
              <w:keepLines/>
              <w:spacing w:before="60"/>
              <w:jc w:val="center"/>
              <w:rPr>
                <w:ins w:id="304" w:author="Autor"/>
                <w:rFonts w:ascii="Calibri" w:hAnsi="Calibri" w:cs="Calibri"/>
                <w:bCs/>
                <w:noProof w:val="0"/>
                <w:sz w:val="18"/>
                <w:szCs w:val="18"/>
              </w:rPr>
            </w:pPr>
            <w:ins w:id="305" w:author="Autor">
              <w:r w:rsidRPr="00D54165">
                <w:rPr>
                  <w:rFonts w:ascii="Calibri" w:hAnsi="Calibri" w:cs="Calibri"/>
                  <w:bCs/>
                  <w:noProof w:val="0"/>
                  <w:sz w:val="18"/>
                  <w:szCs w:val="18"/>
                </w:rPr>
                <w:t>Príloha č. 6a</w:t>
              </w:r>
            </w:ins>
          </w:p>
        </w:tc>
        <w:tc>
          <w:tcPr>
            <w:tcW w:w="3827" w:type="dxa"/>
            <w:tcPrChange w:id="306" w:author="Autor">
              <w:tcPr>
                <w:tcW w:w="3827" w:type="dxa"/>
                <w:gridSpan w:val="2"/>
              </w:tcPr>
            </w:tcPrChange>
          </w:tcPr>
          <w:p w:rsidR="001310F2" w:rsidRPr="00D54165" w:rsidRDefault="001310F2" w:rsidP="00D54165">
            <w:pPr>
              <w:keepNext/>
              <w:keepLines/>
              <w:spacing w:before="60"/>
              <w:rPr>
                <w:ins w:id="307" w:author="Autor"/>
                <w:rFonts w:ascii="Calibri" w:hAnsi="Calibri" w:cs="Calibri"/>
                <w:bCs/>
                <w:noProof w:val="0"/>
                <w:sz w:val="18"/>
                <w:szCs w:val="18"/>
              </w:rPr>
            </w:pPr>
            <w:ins w:id="308" w:author="Autor">
              <w:r w:rsidRPr="00D54165">
                <w:rPr>
                  <w:rFonts w:ascii="Calibri" w:hAnsi="Calibri" w:cs="Calibri"/>
                  <w:bCs/>
                  <w:noProof w:val="0"/>
                  <w:sz w:val="18"/>
                  <w:szCs w:val="18"/>
                </w:rPr>
                <w:t>Hodnotiaci hárok odborného hodnotenia žiadosti o nenávratný finančný príspevok - Technická pomoc - úprava na individuálny hodnotiaci hárok</w:t>
              </w:r>
            </w:ins>
          </w:p>
        </w:tc>
        <w:tc>
          <w:tcPr>
            <w:tcW w:w="3118" w:type="dxa"/>
            <w:tcPrChange w:id="309" w:author="Autor">
              <w:tcPr>
                <w:tcW w:w="3118" w:type="dxa"/>
                <w:gridSpan w:val="2"/>
              </w:tcPr>
            </w:tcPrChange>
          </w:tcPr>
          <w:p w:rsidR="001310F2" w:rsidRPr="00D54165" w:rsidRDefault="001310F2" w:rsidP="00D54165">
            <w:pPr>
              <w:keepNext/>
              <w:keepLines/>
              <w:spacing w:before="60"/>
              <w:rPr>
                <w:ins w:id="310" w:author="Autor"/>
                <w:rFonts w:ascii="Calibri" w:hAnsi="Calibri" w:cs="Calibri"/>
                <w:bCs/>
                <w:noProof w:val="0"/>
                <w:sz w:val="18"/>
                <w:szCs w:val="18"/>
              </w:rPr>
            </w:pPr>
            <w:ins w:id="311" w:author="Autor">
              <w:r w:rsidRPr="00D54165">
                <w:rPr>
                  <w:rFonts w:ascii="Calibri" w:hAnsi="Calibri" w:cs="Calibri"/>
                  <w:bCs/>
                  <w:noProof w:val="0"/>
                  <w:sz w:val="18"/>
                  <w:szCs w:val="18"/>
                </w:rPr>
                <w:t xml:space="preserve">Aktualizácia prílohy v zmysle v zmysle verzie č. 5  Vzoru CKO č. 21 ako aj z zmysle odstránenia zistení z certifikačného overenia </w:t>
              </w:r>
            </w:ins>
          </w:p>
        </w:tc>
        <w:tc>
          <w:tcPr>
            <w:tcW w:w="1985" w:type="dxa"/>
            <w:tcPrChange w:id="312" w:author="Autor">
              <w:tcPr>
                <w:tcW w:w="1985" w:type="dxa"/>
                <w:gridSpan w:val="2"/>
              </w:tcPr>
            </w:tcPrChange>
          </w:tcPr>
          <w:p w:rsidR="001310F2" w:rsidRPr="00D54165" w:rsidRDefault="001310F2" w:rsidP="00D54165">
            <w:pPr>
              <w:keepNext/>
              <w:keepLines/>
              <w:spacing w:before="60"/>
              <w:rPr>
                <w:ins w:id="313" w:author="Autor"/>
                <w:rFonts w:ascii="Calibri" w:hAnsi="Calibri" w:cs="Calibri"/>
                <w:bCs/>
                <w:noProof w:val="0"/>
                <w:sz w:val="18"/>
                <w:szCs w:val="18"/>
              </w:rPr>
            </w:pPr>
            <w:ins w:id="314" w:author="Autor">
              <w:r w:rsidRPr="00D54165">
                <w:rPr>
                  <w:rFonts w:ascii="Calibri" w:hAnsi="Calibri" w:cs="Calibri"/>
                  <w:bCs/>
                  <w:noProof w:val="0"/>
                  <w:sz w:val="18"/>
                  <w:szCs w:val="18"/>
                </w:rPr>
                <w:t>13.12.2018</w:t>
              </w:r>
            </w:ins>
          </w:p>
        </w:tc>
      </w:tr>
      <w:tr w:rsidR="001310F2" w:rsidRPr="00D54165" w:rsidTr="001310F2">
        <w:trPr>
          <w:ins w:id="315" w:author="Autor"/>
          <w:trPrChange w:id="316" w:author="Autor">
            <w:trPr>
              <w:gridAfter w:val="0"/>
              <w:wBefore w:w="13" w:type="dxa"/>
            </w:trPr>
          </w:trPrChange>
        </w:trPr>
        <w:tc>
          <w:tcPr>
            <w:tcW w:w="1277" w:type="dxa"/>
            <w:tcPrChange w:id="317" w:author="Autor">
              <w:tcPr>
                <w:tcW w:w="1277" w:type="dxa"/>
                <w:gridSpan w:val="2"/>
              </w:tcPr>
            </w:tcPrChange>
          </w:tcPr>
          <w:p w:rsidR="001310F2" w:rsidRPr="00D54165" w:rsidRDefault="001310F2" w:rsidP="00D54165">
            <w:pPr>
              <w:keepNext/>
              <w:keepLines/>
              <w:spacing w:before="60"/>
              <w:jc w:val="center"/>
              <w:rPr>
                <w:ins w:id="318" w:author="Autor"/>
                <w:rFonts w:ascii="Calibri" w:hAnsi="Calibri" w:cs="Calibri"/>
                <w:bCs/>
                <w:noProof w:val="0"/>
                <w:sz w:val="18"/>
                <w:szCs w:val="18"/>
              </w:rPr>
            </w:pPr>
            <w:ins w:id="319" w:author="Autor">
              <w:r w:rsidRPr="00D54165">
                <w:rPr>
                  <w:rFonts w:ascii="Calibri" w:hAnsi="Calibri" w:cs="Calibri"/>
                  <w:bCs/>
                  <w:noProof w:val="0"/>
                  <w:sz w:val="18"/>
                  <w:szCs w:val="18"/>
                </w:rPr>
                <w:t>Príloha č. 6b</w:t>
              </w:r>
            </w:ins>
          </w:p>
        </w:tc>
        <w:tc>
          <w:tcPr>
            <w:tcW w:w="3827" w:type="dxa"/>
            <w:tcPrChange w:id="320" w:author="Autor">
              <w:tcPr>
                <w:tcW w:w="3827" w:type="dxa"/>
                <w:gridSpan w:val="2"/>
              </w:tcPr>
            </w:tcPrChange>
          </w:tcPr>
          <w:p w:rsidR="001310F2" w:rsidRPr="00D54165" w:rsidRDefault="001310F2" w:rsidP="00D54165">
            <w:pPr>
              <w:keepNext/>
              <w:keepLines/>
              <w:rPr>
                <w:ins w:id="321" w:author="Autor"/>
                <w:rFonts w:ascii="Calibri" w:hAnsi="Calibri" w:cs="Calibri"/>
                <w:bCs/>
                <w:noProof w:val="0"/>
                <w:sz w:val="18"/>
                <w:szCs w:val="18"/>
              </w:rPr>
            </w:pPr>
            <w:ins w:id="322" w:author="Autor">
              <w:r w:rsidRPr="00D54165">
                <w:rPr>
                  <w:rFonts w:ascii="Calibri" w:hAnsi="Calibri" w:cs="Calibri"/>
                  <w:bCs/>
                  <w:noProof w:val="0"/>
                  <w:sz w:val="18"/>
                  <w:szCs w:val="18"/>
                </w:rPr>
                <w:t>Spoločný Hodnotiaci hárok odborného hodnotenia žiadosti o nenávratný finančný príspevok</w:t>
              </w:r>
            </w:ins>
          </w:p>
        </w:tc>
        <w:tc>
          <w:tcPr>
            <w:tcW w:w="3118" w:type="dxa"/>
            <w:tcPrChange w:id="323" w:author="Autor">
              <w:tcPr>
                <w:tcW w:w="3118" w:type="dxa"/>
                <w:gridSpan w:val="2"/>
              </w:tcPr>
            </w:tcPrChange>
          </w:tcPr>
          <w:p w:rsidR="001310F2" w:rsidRPr="00D54165" w:rsidRDefault="001310F2" w:rsidP="00D54165">
            <w:pPr>
              <w:keepNext/>
              <w:keepLines/>
              <w:spacing w:before="60"/>
              <w:rPr>
                <w:ins w:id="324" w:author="Autor"/>
                <w:rFonts w:ascii="Calibri" w:hAnsi="Calibri" w:cs="Calibri"/>
                <w:bCs/>
                <w:noProof w:val="0"/>
                <w:sz w:val="18"/>
                <w:szCs w:val="18"/>
              </w:rPr>
            </w:pPr>
            <w:ins w:id="325" w:author="Autor">
              <w:r w:rsidRPr="00D54165">
                <w:rPr>
                  <w:rFonts w:ascii="Calibri" w:hAnsi="Calibri" w:cs="Calibri"/>
                  <w:bCs/>
                  <w:noProof w:val="0"/>
                  <w:sz w:val="18"/>
                  <w:szCs w:val="18"/>
                </w:rPr>
                <w:t>Aktualizácia prílohy v zmysle v zmysle verzie č. 5  Vzoru CKO č. 21</w:t>
              </w:r>
            </w:ins>
          </w:p>
        </w:tc>
        <w:tc>
          <w:tcPr>
            <w:tcW w:w="1985" w:type="dxa"/>
            <w:tcPrChange w:id="326" w:author="Autor">
              <w:tcPr>
                <w:tcW w:w="1985" w:type="dxa"/>
                <w:gridSpan w:val="2"/>
              </w:tcPr>
            </w:tcPrChange>
          </w:tcPr>
          <w:p w:rsidR="001310F2" w:rsidRPr="00D54165" w:rsidRDefault="001310F2" w:rsidP="00D54165">
            <w:pPr>
              <w:keepNext/>
              <w:keepLines/>
              <w:spacing w:before="60"/>
              <w:rPr>
                <w:ins w:id="327" w:author="Autor"/>
                <w:rFonts w:ascii="Calibri" w:hAnsi="Calibri" w:cs="Calibri"/>
                <w:bCs/>
                <w:noProof w:val="0"/>
                <w:sz w:val="18"/>
                <w:szCs w:val="18"/>
              </w:rPr>
            </w:pPr>
            <w:ins w:id="328" w:author="Autor">
              <w:r w:rsidRPr="00D54165">
                <w:rPr>
                  <w:rFonts w:ascii="Calibri" w:hAnsi="Calibri" w:cs="Calibri"/>
                  <w:bCs/>
                  <w:noProof w:val="0"/>
                  <w:sz w:val="18"/>
                  <w:szCs w:val="18"/>
                </w:rPr>
                <w:t>13.12.2018</w:t>
              </w:r>
            </w:ins>
          </w:p>
        </w:tc>
      </w:tr>
    </w:tbl>
    <w:p w:rsidR="00D54165" w:rsidRDefault="00D54165" w:rsidP="00D54165">
      <w:pPr>
        <w:keepNext/>
        <w:keepLines/>
        <w:spacing w:before="360" w:after="120"/>
        <w:jc w:val="center"/>
        <w:rPr>
          <w:ins w:id="329" w:author="Autor"/>
          <w:rFonts w:ascii="Calibri" w:hAnsi="Calibri" w:cs="Calibri"/>
          <w:b/>
          <w:noProof w:val="0"/>
          <w:sz w:val="28"/>
          <w:szCs w:val="28"/>
        </w:rPr>
      </w:pPr>
    </w:p>
    <w:p w:rsidR="00D54165" w:rsidRPr="00D54165" w:rsidRDefault="00D54165" w:rsidP="00D54165">
      <w:pPr>
        <w:keepNext/>
        <w:keepLines/>
        <w:spacing w:before="360" w:after="120"/>
        <w:jc w:val="center"/>
        <w:rPr>
          <w:ins w:id="330" w:author="Autor"/>
          <w:rFonts w:ascii="Calibri" w:hAnsi="Calibri" w:cs="Calibri"/>
          <w:b/>
          <w:caps/>
          <w:noProof w:val="0"/>
          <w:sz w:val="28"/>
          <w:szCs w:val="22"/>
        </w:rPr>
      </w:pPr>
      <w:ins w:id="331" w:author="Autor">
        <w:r w:rsidRPr="00D54165">
          <w:rPr>
            <w:rFonts w:ascii="Calibri" w:hAnsi="Calibri" w:cs="Calibri"/>
            <w:b/>
            <w:noProof w:val="0"/>
            <w:sz w:val="28"/>
            <w:szCs w:val="28"/>
          </w:rPr>
          <w:t xml:space="preserve">Zoznam verzií  Príručky pre odborného hodnotiteľa </w:t>
        </w:r>
      </w:ins>
    </w:p>
    <w:tbl>
      <w:tblPr>
        <w:tblW w:w="8648"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
      <w:tr w:rsidR="00D54165" w:rsidRPr="00D54165" w:rsidTr="00FF2E68">
        <w:trPr>
          <w:trHeight w:val="607"/>
          <w:jc w:val="center"/>
          <w:ins w:id="332" w:author="Autor"/>
        </w:trPr>
        <w:tc>
          <w:tcPr>
            <w:tcW w:w="1087" w:type="dxa"/>
            <w:shd w:val="clear" w:color="auto" w:fill="FBD4B4" w:themeFill="accent6" w:themeFillTint="66"/>
            <w:vAlign w:val="center"/>
          </w:tcPr>
          <w:p w:rsidR="00D54165" w:rsidRPr="00D54165" w:rsidRDefault="00D54165" w:rsidP="00D54165">
            <w:pPr>
              <w:keepNext/>
              <w:keepLines/>
              <w:jc w:val="center"/>
              <w:rPr>
                <w:ins w:id="333" w:author="Autor"/>
                <w:rFonts w:ascii="Calibri" w:hAnsi="Calibri" w:cs="Calibri"/>
                <w:b/>
                <w:noProof w:val="0"/>
                <w:sz w:val="20"/>
              </w:rPr>
            </w:pPr>
            <w:ins w:id="334" w:author="Autor">
              <w:r w:rsidRPr="00D54165">
                <w:rPr>
                  <w:rFonts w:ascii="Calibri" w:hAnsi="Calibri" w:cs="Calibri"/>
                  <w:b/>
                  <w:noProof w:val="0"/>
                  <w:sz w:val="20"/>
                </w:rPr>
                <w:t>Poradové číslo zmeny</w:t>
              </w:r>
            </w:ins>
          </w:p>
        </w:tc>
        <w:tc>
          <w:tcPr>
            <w:tcW w:w="4017" w:type="dxa"/>
            <w:shd w:val="clear" w:color="auto" w:fill="FBD4B4" w:themeFill="accent6" w:themeFillTint="66"/>
            <w:vAlign w:val="center"/>
          </w:tcPr>
          <w:p w:rsidR="00D54165" w:rsidRPr="00D54165" w:rsidRDefault="00D54165" w:rsidP="00D54165">
            <w:pPr>
              <w:keepNext/>
              <w:keepLines/>
              <w:jc w:val="center"/>
              <w:rPr>
                <w:ins w:id="335" w:author="Autor"/>
                <w:rFonts w:ascii="Calibri" w:hAnsi="Calibri" w:cs="Calibri"/>
                <w:b/>
                <w:noProof w:val="0"/>
                <w:sz w:val="20"/>
              </w:rPr>
            </w:pPr>
            <w:ins w:id="336" w:author="Autor">
              <w:r w:rsidRPr="00D54165">
                <w:rPr>
                  <w:rFonts w:ascii="Calibri" w:hAnsi="Calibri" w:cs="Calibri"/>
                  <w:b/>
                  <w:noProof w:val="0"/>
                  <w:sz w:val="20"/>
                </w:rPr>
                <w:t xml:space="preserve">Popis zmeny </w:t>
              </w:r>
            </w:ins>
          </w:p>
        </w:tc>
        <w:tc>
          <w:tcPr>
            <w:tcW w:w="1795" w:type="dxa"/>
            <w:shd w:val="clear" w:color="auto" w:fill="FBD4B4" w:themeFill="accent6" w:themeFillTint="66"/>
            <w:vAlign w:val="center"/>
          </w:tcPr>
          <w:p w:rsidR="00D54165" w:rsidRPr="00D54165" w:rsidRDefault="00D54165" w:rsidP="00D54165">
            <w:pPr>
              <w:keepNext/>
              <w:keepLines/>
              <w:jc w:val="center"/>
              <w:rPr>
                <w:ins w:id="337" w:author="Autor"/>
                <w:rFonts w:ascii="Calibri" w:hAnsi="Calibri" w:cs="Calibri"/>
                <w:b/>
                <w:noProof w:val="0"/>
                <w:sz w:val="20"/>
              </w:rPr>
            </w:pPr>
            <w:ins w:id="338" w:author="Autor">
              <w:r w:rsidRPr="00D54165">
                <w:rPr>
                  <w:rFonts w:ascii="Calibri" w:hAnsi="Calibri" w:cs="Calibri"/>
                  <w:b/>
                  <w:noProof w:val="0"/>
                  <w:sz w:val="20"/>
                </w:rPr>
                <w:t xml:space="preserve">Číslo verzie </w:t>
              </w:r>
            </w:ins>
          </w:p>
        </w:tc>
        <w:tc>
          <w:tcPr>
            <w:tcW w:w="1749" w:type="dxa"/>
            <w:shd w:val="clear" w:color="auto" w:fill="FBD4B4" w:themeFill="accent6" w:themeFillTint="66"/>
            <w:vAlign w:val="center"/>
          </w:tcPr>
          <w:p w:rsidR="00D54165" w:rsidRPr="00D54165" w:rsidRDefault="00D54165" w:rsidP="00D54165">
            <w:pPr>
              <w:keepNext/>
              <w:keepLines/>
              <w:jc w:val="center"/>
              <w:rPr>
                <w:ins w:id="339" w:author="Autor"/>
                <w:rFonts w:ascii="Calibri" w:hAnsi="Calibri" w:cs="Calibri"/>
                <w:b/>
                <w:noProof w:val="0"/>
                <w:sz w:val="20"/>
              </w:rPr>
            </w:pPr>
            <w:ins w:id="340" w:author="Autor">
              <w:r w:rsidRPr="00D54165">
                <w:rPr>
                  <w:rFonts w:ascii="Calibri" w:hAnsi="Calibri" w:cs="Calibri"/>
                  <w:b/>
                  <w:noProof w:val="0"/>
                  <w:sz w:val="20"/>
                </w:rPr>
                <w:t>Dátum účinnosti dokumentu</w:t>
              </w:r>
            </w:ins>
          </w:p>
        </w:tc>
      </w:tr>
      <w:tr w:rsidR="00D54165" w:rsidRPr="00D54165" w:rsidTr="00FF2E68">
        <w:trPr>
          <w:jc w:val="center"/>
          <w:ins w:id="341" w:author="Autor"/>
        </w:trPr>
        <w:tc>
          <w:tcPr>
            <w:tcW w:w="1087" w:type="dxa"/>
          </w:tcPr>
          <w:p w:rsidR="00D54165" w:rsidRPr="00D54165" w:rsidRDefault="00D54165" w:rsidP="00D54165">
            <w:pPr>
              <w:keepNext/>
              <w:keepLines/>
              <w:spacing w:before="60"/>
              <w:jc w:val="center"/>
              <w:rPr>
                <w:ins w:id="342" w:author="Autor"/>
                <w:rFonts w:ascii="Calibri" w:hAnsi="Calibri" w:cs="Calibri"/>
                <w:bCs/>
                <w:noProof w:val="0"/>
                <w:sz w:val="20"/>
              </w:rPr>
            </w:pPr>
            <w:ins w:id="343" w:author="Autor">
              <w:r w:rsidRPr="00D54165">
                <w:rPr>
                  <w:rFonts w:ascii="Calibri" w:hAnsi="Calibri" w:cs="Calibri"/>
                  <w:bCs/>
                  <w:noProof w:val="0"/>
                  <w:sz w:val="20"/>
                </w:rPr>
                <w:t>1</w:t>
              </w:r>
            </w:ins>
          </w:p>
        </w:tc>
        <w:tc>
          <w:tcPr>
            <w:tcW w:w="4017" w:type="dxa"/>
          </w:tcPr>
          <w:p w:rsidR="00D54165" w:rsidRPr="00D54165" w:rsidRDefault="00D54165" w:rsidP="00D54165">
            <w:pPr>
              <w:keepNext/>
              <w:keepLines/>
              <w:rPr>
                <w:ins w:id="344" w:author="Autor"/>
                <w:rFonts w:ascii="Calibri" w:hAnsi="Calibri" w:cs="Calibri"/>
                <w:bCs/>
                <w:noProof w:val="0"/>
                <w:sz w:val="20"/>
              </w:rPr>
            </w:pPr>
            <w:ins w:id="345" w:author="Autor">
              <w:r w:rsidRPr="00D54165">
                <w:rPr>
                  <w:rFonts w:ascii="Calibri" w:hAnsi="Calibri" w:cs="Calibri"/>
                  <w:bCs/>
                  <w:noProof w:val="0"/>
                  <w:sz w:val="20"/>
                </w:rPr>
                <w:t>Zapracovanie odporúčaní z vládneho auditu A641, Aktualizácia SR EŠIF, verzia 2.0 a vzorov CKO</w:t>
              </w:r>
            </w:ins>
          </w:p>
        </w:tc>
        <w:tc>
          <w:tcPr>
            <w:tcW w:w="1795" w:type="dxa"/>
          </w:tcPr>
          <w:p w:rsidR="00D54165" w:rsidRPr="00D54165" w:rsidRDefault="00D54165" w:rsidP="00D54165">
            <w:pPr>
              <w:keepNext/>
              <w:keepLines/>
              <w:spacing w:before="60"/>
              <w:rPr>
                <w:ins w:id="346" w:author="Autor"/>
                <w:rFonts w:ascii="Calibri" w:hAnsi="Calibri" w:cs="Calibri"/>
                <w:bCs/>
                <w:noProof w:val="0"/>
                <w:sz w:val="20"/>
              </w:rPr>
            </w:pPr>
            <w:ins w:id="347" w:author="Autor">
              <w:r w:rsidRPr="00D54165">
                <w:rPr>
                  <w:rFonts w:ascii="Calibri" w:hAnsi="Calibri" w:cs="Calibri"/>
                  <w:bCs/>
                  <w:noProof w:val="0"/>
                  <w:sz w:val="20"/>
                </w:rPr>
                <w:t>2.0</w:t>
              </w:r>
            </w:ins>
          </w:p>
        </w:tc>
        <w:tc>
          <w:tcPr>
            <w:tcW w:w="1749" w:type="dxa"/>
          </w:tcPr>
          <w:p w:rsidR="00D54165" w:rsidRPr="00D54165" w:rsidRDefault="00D54165" w:rsidP="00D54165">
            <w:pPr>
              <w:keepNext/>
              <w:keepLines/>
              <w:spacing w:before="60"/>
              <w:rPr>
                <w:ins w:id="348" w:author="Autor"/>
                <w:rFonts w:ascii="Calibri" w:hAnsi="Calibri" w:cs="Calibri"/>
                <w:bCs/>
                <w:noProof w:val="0"/>
                <w:sz w:val="20"/>
              </w:rPr>
            </w:pPr>
            <w:ins w:id="349" w:author="Autor">
              <w:r w:rsidRPr="00D54165">
                <w:rPr>
                  <w:rFonts w:ascii="Calibri" w:hAnsi="Calibri" w:cs="Calibri"/>
                  <w:bCs/>
                  <w:noProof w:val="0"/>
                  <w:sz w:val="20"/>
                </w:rPr>
                <w:t>31.1.2016</w:t>
              </w:r>
            </w:ins>
          </w:p>
        </w:tc>
      </w:tr>
      <w:tr w:rsidR="00D54165" w:rsidRPr="00D54165" w:rsidTr="00FF2E68">
        <w:trPr>
          <w:jc w:val="center"/>
          <w:ins w:id="350" w:author="Autor"/>
        </w:trPr>
        <w:tc>
          <w:tcPr>
            <w:tcW w:w="1087" w:type="dxa"/>
          </w:tcPr>
          <w:p w:rsidR="00D54165" w:rsidRPr="00D54165" w:rsidRDefault="00D54165" w:rsidP="00D54165">
            <w:pPr>
              <w:keepNext/>
              <w:keepLines/>
              <w:spacing w:before="60"/>
              <w:jc w:val="center"/>
              <w:rPr>
                <w:ins w:id="351" w:author="Autor"/>
                <w:rFonts w:ascii="Calibri" w:hAnsi="Calibri" w:cs="Calibri"/>
                <w:bCs/>
                <w:noProof w:val="0"/>
                <w:sz w:val="20"/>
              </w:rPr>
            </w:pPr>
            <w:ins w:id="352" w:author="Autor">
              <w:r w:rsidRPr="00D54165">
                <w:rPr>
                  <w:rFonts w:ascii="Calibri" w:hAnsi="Calibri" w:cs="Calibri"/>
                  <w:bCs/>
                  <w:noProof w:val="0"/>
                  <w:sz w:val="20"/>
                </w:rPr>
                <w:t>2</w:t>
              </w:r>
            </w:ins>
          </w:p>
        </w:tc>
        <w:tc>
          <w:tcPr>
            <w:tcW w:w="4017" w:type="dxa"/>
          </w:tcPr>
          <w:p w:rsidR="00D54165" w:rsidRPr="00D54165" w:rsidRDefault="00D54165" w:rsidP="00D54165">
            <w:pPr>
              <w:keepNext/>
              <w:keepLines/>
              <w:rPr>
                <w:ins w:id="353" w:author="Autor"/>
                <w:rFonts w:ascii="Calibri" w:hAnsi="Calibri" w:cs="Calibri"/>
                <w:bCs/>
                <w:noProof w:val="0"/>
                <w:sz w:val="20"/>
              </w:rPr>
            </w:pPr>
            <w:ins w:id="354" w:author="Autor">
              <w:r w:rsidRPr="00D54165">
                <w:rPr>
                  <w:rFonts w:ascii="Calibri" w:hAnsi="Calibri" w:cs="Calibri"/>
                  <w:bCs/>
                  <w:noProof w:val="0"/>
                  <w:sz w:val="20"/>
                </w:rPr>
                <w:t>Aktualizácia na základe potreby RO OP TP</w:t>
              </w:r>
            </w:ins>
          </w:p>
        </w:tc>
        <w:tc>
          <w:tcPr>
            <w:tcW w:w="1795" w:type="dxa"/>
          </w:tcPr>
          <w:p w:rsidR="00D54165" w:rsidRPr="00D54165" w:rsidRDefault="00D54165" w:rsidP="00D54165">
            <w:pPr>
              <w:keepNext/>
              <w:keepLines/>
              <w:spacing w:before="60"/>
              <w:rPr>
                <w:ins w:id="355" w:author="Autor"/>
                <w:rFonts w:ascii="Calibri" w:hAnsi="Calibri" w:cs="Calibri"/>
                <w:bCs/>
                <w:noProof w:val="0"/>
                <w:sz w:val="20"/>
              </w:rPr>
            </w:pPr>
            <w:ins w:id="356" w:author="Autor">
              <w:r w:rsidRPr="00D54165">
                <w:rPr>
                  <w:rFonts w:ascii="Calibri" w:hAnsi="Calibri" w:cs="Calibri"/>
                  <w:bCs/>
                  <w:noProof w:val="0"/>
                  <w:sz w:val="20"/>
                </w:rPr>
                <w:t>3.0</w:t>
              </w:r>
            </w:ins>
          </w:p>
        </w:tc>
        <w:tc>
          <w:tcPr>
            <w:tcW w:w="1749" w:type="dxa"/>
          </w:tcPr>
          <w:p w:rsidR="00D54165" w:rsidRPr="00D54165" w:rsidRDefault="00D54165" w:rsidP="00D54165">
            <w:pPr>
              <w:keepNext/>
              <w:keepLines/>
              <w:spacing w:before="60"/>
              <w:rPr>
                <w:ins w:id="357" w:author="Autor"/>
                <w:rFonts w:ascii="Calibri" w:hAnsi="Calibri" w:cs="Calibri"/>
                <w:bCs/>
                <w:noProof w:val="0"/>
                <w:sz w:val="20"/>
              </w:rPr>
            </w:pPr>
            <w:ins w:id="358" w:author="Autor">
              <w:r w:rsidRPr="00D54165">
                <w:rPr>
                  <w:rFonts w:ascii="Calibri" w:hAnsi="Calibri" w:cs="Calibri"/>
                  <w:bCs/>
                  <w:noProof w:val="0"/>
                  <w:sz w:val="20"/>
                </w:rPr>
                <w:t>22.2.2016</w:t>
              </w:r>
            </w:ins>
          </w:p>
        </w:tc>
      </w:tr>
      <w:tr w:rsidR="00D54165" w:rsidRPr="00D54165" w:rsidTr="00FF2E68">
        <w:trPr>
          <w:jc w:val="center"/>
          <w:ins w:id="359" w:author="Autor"/>
        </w:trPr>
        <w:tc>
          <w:tcPr>
            <w:tcW w:w="1087" w:type="dxa"/>
          </w:tcPr>
          <w:p w:rsidR="00D54165" w:rsidRPr="00D54165" w:rsidRDefault="00D54165" w:rsidP="00D54165">
            <w:pPr>
              <w:keepNext/>
              <w:keepLines/>
              <w:spacing w:before="60"/>
              <w:jc w:val="center"/>
              <w:rPr>
                <w:ins w:id="360" w:author="Autor"/>
                <w:rFonts w:ascii="Calibri" w:hAnsi="Calibri" w:cs="Calibri"/>
                <w:bCs/>
                <w:noProof w:val="0"/>
                <w:sz w:val="18"/>
                <w:szCs w:val="18"/>
              </w:rPr>
            </w:pPr>
            <w:ins w:id="361" w:author="Autor">
              <w:r w:rsidRPr="00D54165">
                <w:rPr>
                  <w:rFonts w:ascii="Calibri" w:hAnsi="Calibri" w:cs="Calibri"/>
                  <w:bCs/>
                  <w:noProof w:val="0"/>
                  <w:sz w:val="18"/>
                  <w:szCs w:val="18"/>
                </w:rPr>
                <w:t>3</w:t>
              </w:r>
            </w:ins>
          </w:p>
        </w:tc>
        <w:tc>
          <w:tcPr>
            <w:tcW w:w="4017" w:type="dxa"/>
          </w:tcPr>
          <w:p w:rsidR="00D54165" w:rsidRPr="00D54165" w:rsidRDefault="00D54165" w:rsidP="00D54165">
            <w:pPr>
              <w:keepNext/>
              <w:keepLines/>
              <w:rPr>
                <w:ins w:id="362" w:author="Autor"/>
                <w:rFonts w:ascii="Calibri" w:hAnsi="Calibri" w:cs="Calibri"/>
                <w:bCs/>
                <w:noProof w:val="0"/>
                <w:sz w:val="18"/>
                <w:szCs w:val="18"/>
              </w:rPr>
            </w:pPr>
            <w:ins w:id="363" w:author="Autor">
              <w:r w:rsidRPr="00D54165">
                <w:rPr>
                  <w:rFonts w:ascii="Calibri" w:hAnsi="Calibri" w:cs="Calibri"/>
                  <w:bCs/>
                  <w:noProof w:val="0"/>
                  <w:sz w:val="20"/>
                </w:rPr>
                <w:t>Aktualizácia na základe potreby RO OP TP</w:t>
              </w:r>
            </w:ins>
          </w:p>
        </w:tc>
        <w:tc>
          <w:tcPr>
            <w:tcW w:w="1795" w:type="dxa"/>
          </w:tcPr>
          <w:p w:rsidR="00D54165" w:rsidRPr="00D54165" w:rsidRDefault="00D54165" w:rsidP="00D54165">
            <w:pPr>
              <w:keepNext/>
              <w:keepLines/>
              <w:spacing w:before="60"/>
              <w:rPr>
                <w:ins w:id="364" w:author="Autor"/>
                <w:rFonts w:ascii="Calibri" w:hAnsi="Calibri" w:cs="Calibri"/>
                <w:bCs/>
                <w:noProof w:val="0"/>
                <w:sz w:val="18"/>
                <w:szCs w:val="18"/>
              </w:rPr>
            </w:pPr>
            <w:ins w:id="365" w:author="Autor">
              <w:r w:rsidRPr="00D54165">
                <w:rPr>
                  <w:rFonts w:ascii="Calibri" w:hAnsi="Calibri" w:cs="Calibri"/>
                  <w:bCs/>
                  <w:noProof w:val="0"/>
                  <w:sz w:val="18"/>
                  <w:szCs w:val="18"/>
                </w:rPr>
                <w:t>4.0</w:t>
              </w:r>
            </w:ins>
          </w:p>
        </w:tc>
        <w:tc>
          <w:tcPr>
            <w:tcW w:w="1749" w:type="dxa"/>
          </w:tcPr>
          <w:p w:rsidR="00D54165" w:rsidRPr="00D54165" w:rsidRDefault="00D54165" w:rsidP="00D54165">
            <w:pPr>
              <w:keepNext/>
              <w:keepLines/>
              <w:spacing w:before="60"/>
              <w:rPr>
                <w:ins w:id="366" w:author="Autor"/>
                <w:rFonts w:ascii="Calibri" w:hAnsi="Calibri" w:cs="Calibri"/>
                <w:bCs/>
                <w:noProof w:val="0"/>
                <w:sz w:val="18"/>
                <w:szCs w:val="18"/>
              </w:rPr>
            </w:pPr>
            <w:ins w:id="367" w:author="Autor">
              <w:r w:rsidRPr="00D54165">
                <w:rPr>
                  <w:rFonts w:ascii="Calibri" w:hAnsi="Calibri" w:cs="Calibri"/>
                  <w:bCs/>
                  <w:noProof w:val="0"/>
                  <w:sz w:val="18"/>
                  <w:szCs w:val="18"/>
                </w:rPr>
                <w:t>2.11.2016</w:t>
              </w:r>
            </w:ins>
          </w:p>
        </w:tc>
      </w:tr>
      <w:tr w:rsidR="00D54165" w:rsidRPr="00D54165" w:rsidTr="00FF2E68">
        <w:trPr>
          <w:jc w:val="center"/>
          <w:ins w:id="368" w:author="Autor"/>
        </w:trPr>
        <w:tc>
          <w:tcPr>
            <w:tcW w:w="1087" w:type="dxa"/>
          </w:tcPr>
          <w:p w:rsidR="00D54165" w:rsidRPr="00D54165" w:rsidRDefault="00D54165" w:rsidP="00D54165">
            <w:pPr>
              <w:keepNext/>
              <w:keepLines/>
              <w:spacing w:before="60"/>
              <w:jc w:val="center"/>
              <w:rPr>
                <w:ins w:id="369" w:author="Autor"/>
                <w:rFonts w:ascii="Calibri" w:hAnsi="Calibri" w:cs="Calibri"/>
                <w:bCs/>
                <w:noProof w:val="0"/>
                <w:sz w:val="18"/>
                <w:szCs w:val="18"/>
              </w:rPr>
            </w:pPr>
            <w:ins w:id="370" w:author="Autor">
              <w:r w:rsidRPr="00D54165">
                <w:rPr>
                  <w:rFonts w:ascii="Calibri" w:hAnsi="Calibri" w:cs="Calibri"/>
                  <w:bCs/>
                  <w:noProof w:val="0"/>
                  <w:sz w:val="18"/>
                  <w:szCs w:val="18"/>
                </w:rPr>
                <w:t>4</w:t>
              </w:r>
            </w:ins>
          </w:p>
        </w:tc>
        <w:tc>
          <w:tcPr>
            <w:tcW w:w="4017" w:type="dxa"/>
          </w:tcPr>
          <w:p w:rsidR="00D54165" w:rsidRPr="00D54165" w:rsidRDefault="00D54165" w:rsidP="00D54165">
            <w:pPr>
              <w:keepNext/>
              <w:keepLines/>
              <w:rPr>
                <w:ins w:id="371" w:author="Autor"/>
                <w:rFonts w:ascii="Calibri" w:hAnsi="Calibri" w:cs="Calibri"/>
                <w:bCs/>
                <w:noProof w:val="0"/>
                <w:sz w:val="18"/>
                <w:szCs w:val="18"/>
              </w:rPr>
            </w:pPr>
            <w:ins w:id="372" w:author="Autor">
              <w:r w:rsidRPr="00D54165">
                <w:rPr>
                  <w:rFonts w:ascii="Calibri" w:hAnsi="Calibri" w:cs="Calibri"/>
                  <w:bCs/>
                  <w:noProof w:val="0"/>
                  <w:sz w:val="20"/>
                </w:rPr>
                <w:t xml:space="preserve">Zapracovanie </w:t>
              </w:r>
              <w:r w:rsidRPr="00D54165">
                <w:rPr>
                  <w:rFonts w:ascii="Calibri" w:hAnsi="Calibri" w:cs="Calibri"/>
                  <w:bCs/>
                  <w:noProof w:val="0"/>
                  <w:sz w:val="18"/>
                  <w:szCs w:val="18"/>
                </w:rPr>
                <w:t>predbežných zistení z vládneho auditu A810</w:t>
              </w:r>
            </w:ins>
          </w:p>
        </w:tc>
        <w:tc>
          <w:tcPr>
            <w:tcW w:w="1795" w:type="dxa"/>
          </w:tcPr>
          <w:p w:rsidR="00D54165" w:rsidRPr="00D54165" w:rsidRDefault="00D54165" w:rsidP="00D54165">
            <w:pPr>
              <w:keepNext/>
              <w:keepLines/>
              <w:spacing w:before="60"/>
              <w:rPr>
                <w:ins w:id="373" w:author="Autor"/>
                <w:rFonts w:ascii="Calibri" w:hAnsi="Calibri" w:cs="Calibri"/>
                <w:bCs/>
                <w:noProof w:val="0"/>
                <w:sz w:val="18"/>
                <w:szCs w:val="18"/>
              </w:rPr>
            </w:pPr>
            <w:ins w:id="374" w:author="Autor">
              <w:r w:rsidRPr="00D54165">
                <w:rPr>
                  <w:rFonts w:ascii="Calibri" w:hAnsi="Calibri" w:cs="Calibri"/>
                  <w:bCs/>
                  <w:noProof w:val="0"/>
                  <w:sz w:val="18"/>
                  <w:szCs w:val="18"/>
                </w:rPr>
                <w:t>5.0</w:t>
              </w:r>
            </w:ins>
          </w:p>
        </w:tc>
        <w:tc>
          <w:tcPr>
            <w:tcW w:w="1749" w:type="dxa"/>
          </w:tcPr>
          <w:p w:rsidR="00D54165" w:rsidRPr="00D54165" w:rsidRDefault="00D54165" w:rsidP="00D54165">
            <w:pPr>
              <w:keepNext/>
              <w:keepLines/>
              <w:spacing w:before="60"/>
              <w:rPr>
                <w:ins w:id="375" w:author="Autor"/>
                <w:rFonts w:ascii="Calibri" w:hAnsi="Calibri" w:cs="Calibri"/>
                <w:bCs/>
                <w:noProof w:val="0"/>
                <w:sz w:val="18"/>
                <w:szCs w:val="18"/>
              </w:rPr>
            </w:pPr>
            <w:ins w:id="376" w:author="Autor">
              <w:r w:rsidRPr="00D54165">
                <w:rPr>
                  <w:rFonts w:ascii="Calibri" w:hAnsi="Calibri" w:cs="Calibri"/>
                  <w:bCs/>
                  <w:noProof w:val="0"/>
                  <w:sz w:val="18"/>
                  <w:szCs w:val="18"/>
                </w:rPr>
                <w:t>28.6.2017</w:t>
              </w:r>
            </w:ins>
          </w:p>
        </w:tc>
      </w:tr>
      <w:tr w:rsidR="00D54165" w:rsidRPr="00D54165" w:rsidTr="00FF2E68">
        <w:trPr>
          <w:jc w:val="center"/>
          <w:ins w:id="377" w:author="Autor"/>
        </w:trPr>
        <w:tc>
          <w:tcPr>
            <w:tcW w:w="1087" w:type="dxa"/>
          </w:tcPr>
          <w:p w:rsidR="00D54165" w:rsidRPr="00D54165" w:rsidRDefault="00D54165" w:rsidP="00D54165">
            <w:pPr>
              <w:keepNext/>
              <w:keepLines/>
              <w:spacing w:before="60"/>
              <w:jc w:val="center"/>
              <w:rPr>
                <w:ins w:id="378" w:author="Autor"/>
                <w:rFonts w:ascii="Calibri" w:hAnsi="Calibri" w:cs="Calibri"/>
                <w:bCs/>
                <w:noProof w:val="0"/>
                <w:sz w:val="18"/>
                <w:szCs w:val="18"/>
              </w:rPr>
            </w:pPr>
            <w:ins w:id="379" w:author="Autor">
              <w:r w:rsidRPr="00D54165">
                <w:rPr>
                  <w:rFonts w:ascii="Calibri" w:hAnsi="Calibri" w:cs="Calibri"/>
                  <w:bCs/>
                  <w:noProof w:val="0"/>
                  <w:sz w:val="18"/>
                  <w:szCs w:val="18"/>
                </w:rPr>
                <w:t>5</w:t>
              </w:r>
            </w:ins>
          </w:p>
        </w:tc>
        <w:tc>
          <w:tcPr>
            <w:tcW w:w="4017" w:type="dxa"/>
          </w:tcPr>
          <w:p w:rsidR="00D54165" w:rsidRPr="00D54165" w:rsidRDefault="00D54165" w:rsidP="00D54165">
            <w:pPr>
              <w:keepNext/>
              <w:keepLines/>
              <w:rPr>
                <w:ins w:id="380" w:author="Autor"/>
                <w:rFonts w:ascii="Calibri" w:hAnsi="Calibri" w:cs="Calibri"/>
                <w:bCs/>
                <w:noProof w:val="0"/>
                <w:sz w:val="18"/>
                <w:szCs w:val="18"/>
              </w:rPr>
            </w:pPr>
            <w:ins w:id="381" w:author="Autor">
              <w:r w:rsidRPr="00D54165">
                <w:rPr>
                  <w:rFonts w:ascii="Calibri" w:hAnsi="Calibri" w:cs="Calibri"/>
                  <w:bCs/>
                  <w:noProof w:val="0"/>
                  <w:sz w:val="18"/>
                  <w:szCs w:val="18"/>
                </w:rPr>
                <w:t>Zapracovanie zistení pri certifikačnom overovaní súhrnnej ŹoP č. S20301217010</w:t>
              </w:r>
            </w:ins>
          </w:p>
        </w:tc>
        <w:tc>
          <w:tcPr>
            <w:tcW w:w="1795" w:type="dxa"/>
          </w:tcPr>
          <w:p w:rsidR="00D54165" w:rsidRPr="00D54165" w:rsidRDefault="00D54165" w:rsidP="00D54165">
            <w:pPr>
              <w:keepNext/>
              <w:keepLines/>
              <w:spacing w:before="60"/>
              <w:rPr>
                <w:ins w:id="382" w:author="Autor"/>
                <w:rFonts w:ascii="Calibri" w:hAnsi="Calibri" w:cs="Calibri"/>
                <w:bCs/>
                <w:noProof w:val="0"/>
                <w:sz w:val="18"/>
                <w:szCs w:val="18"/>
              </w:rPr>
            </w:pPr>
            <w:ins w:id="383" w:author="Autor">
              <w:r w:rsidRPr="00D54165">
                <w:rPr>
                  <w:rFonts w:ascii="Calibri" w:hAnsi="Calibri" w:cs="Calibri"/>
                  <w:bCs/>
                  <w:noProof w:val="0"/>
                  <w:sz w:val="18"/>
                  <w:szCs w:val="18"/>
                </w:rPr>
                <w:t>6.0</w:t>
              </w:r>
            </w:ins>
          </w:p>
        </w:tc>
        <w:tc>
          <w:tcPr>
            <w:tcW w:w="1749" w:type="dxa"/>
          </w:tcPr>
          <w:p w:rsidR="00D54165" w:rsidRPr="00D54165" w:rsidRDefault="00D54165" w:rsidP="00D54165">
            <w:pPr>
              <w:keepNext/>
              <w:keepLines/>
              <w:spacing w:before="60"/>
              <w:rPr>
                <w:ins w:id="384" w:author="Autor"/>
                <w:rFonts w:ascii="Calibri" w:hAnsi="Calibri" w:cs="Calibri"/>
                <w:bCs/>
                <w:noProof w:val="0"/>
                <w:sz w:val="18"/>
                <w:szCs w:val="18"/>
              </w:rPr>
            </w:pPr>
            <w:ins w:id="385" w:author="Autor">
              <w:r w:rsidRPr="00D54165">
                <w:rPr>
                  <w:rFonts w:ascii="Calibri" w:hAnsi="Calibri" w:cs="Calibri"/>
                  <w:bCs/>
                  <w:noProof w:val="0"/>
                  <w:sz w:val="18"/>
                  <w:szCs w:val="18"/>
                </w:rPr>
                <w:t>25.8.2017</w:t>
              </w:r>
            </w:ins>
          </w:p>
        </w:tc>
      </w:tr>
      <w:tr w:rsidR="00D54165" w:rsidRPr="00D54165" w:rsidTr="00FF2E68">
        <w:trPr>
          <w:jc w:val="center"/>
          <w:ins w:id="386" w:author="Autor"/>
        </w:trPr>
        <w:tc>
          <w:tcPr>
            <w:tcW w:w="1087" w:type="dxa"/>
          </w:tcPr>
          <w:p w:rsidR="00D54165" w:rsidRPr="00D54165" w:rsidRDefault="00D54165" w:rsidP="00D54165">
            <w:pPr>
              <w:keepNext/>
              <w:keepLines/>
              <w:spacing w:before="60"/>
              <w:jc w:val="center"/>
              <w:rPr>
                <w:ins w:id="387" w:author="Autor"/>
                <w:rFonts w:ascii="Calibri" w:hAnsi="Calibri" w:cs="Calibri"/>
                <w:bCs/>
                <w:noProof w:val="0"/>
                <w:sz w:val="18"/>
                <w:szCs w:val="18"/>
              </w:rPr>
            </w:pPr>
            <w:ins w:id="388" w:author="Autor">
              <w:r w:rsidRPr="00D54165">
                <w:rPr>
                  <w:rFonts w:ascii="Calibri" w:hAnsi="Calibri" w:cs="Calibri"/>
                  <w:bCs/>
                  <w:noProof w:val="0"/>
                  <w:sz w:val="18"/>
                  <w:szCs w:val="18"/>
                </w:rPr>
                <w:t>6</w:t>
              </w:r>
            </w:ins>
          </w:p>
        </w:tc>
        <w:tc>
          <w:tcPr>
            <w:tcW w:w="4017" w:type="dxa"/>
          </w:tcPr>
          <w:p w:rsidR="00D54165" w:rsidRPr="00D54165" w:rsidRDefault="00D54165" w:rsidP="00D54165">
            <w:pPr>
              <w:keepNext/>
              <w:keepLines/>
              <w:rPr>
                <w:ins w:id="389" w:author="Autor"/>
                <w:rFonts w:ascii="Calibri" w:hAnsi="Calibri" w:cs="Calibri"/>
                <w:bCs/>
                <w:noProof w:val="0"/>
                <w:sz w:val="18"/>
                <w:szCs w:val="18"/>
              </w:rPr>
            </w:pPr>
            <w:ins w:id="390" w:author="Autor">
              <w:r w:rsidRPr="00D54165">
                <w:rPr>
                  <w:rFonts w:ascii="Calibri" w:hAnsi="Calibri" w:cs="Calibri"/>
                  <w:bCs/>
                  <w:noProof w:val="0"/>
                  <w:sz w:val="18"/>
                  <w:szCs w:val="18"/>
                </w:rPr>
                <w:t xml:space="preserve">Zapracovanie zistení pri certifikačnom overovaní súhrnnej ŹoP č. S20301217016, </w:t>
              </w:r>
              <w:r w:rsidRPr="00D54165">
                <w:rPr>
                  <w:rFonts w:ascii="Calibri" w:hAnsi="Calibri" w:cs="Calibri"/>
                  <w:bCs/>
                  <w:noProof w:val="0"/>
                  <w:sz w:val="20"/>
                </w:rPr>
                <w:t>aktualizácia SR EŠIF, verzia 5.0 a vzorov CKO</w:t>
              </w:r>
            </w:ins>
          </w:p>
        </w:tc>
        <w:tc>
          <w:tcPr>
            <w:tcW w:w="1795" w:type="dxa"/>
          </w:tcPr>
          <w:p w:rsidR="00D54165" w:rsidRPr="00D54165" w:rsidRDefault="00D54165" w:rsidP="00D54165">
            <w:pPr>
              <w:keepNext/>
              <w:keepLines/>
              <w:spacing w:before="60"/>
              <w:rPr>
                <w:ins w:id="391" w:author="Autor"/>
                <w:rFonts w:ascii="Calibri" w:hAnsi="Calibri" w:cs="Calibri"/>
                <w:bCs/>
                <w:noProof w:val="0"/>
                <w:sz w:val="18"/>
                <w:szCs w:val="18"/>
              </w:rPr>
            </w:pPr>
            <w:ins w:id="392" w:author="Autor">
              <w:r w:rsidRPr="00D54165">
                <w:rPr>
                  <w:rFonts w:ascii="Calibri" w:hAnsi="Calibri" w:cs="Calibri"/>
                  <w:bCs/>
                  <w:noProof w:val="0"/>
                  <w:sz w:val="18"/>
                  <w:szCs w:val="18"/>
                </w:rPr>
                <w:t>7.0</w:t>
              </w:r>
            </w:ins>
          </w:p>
        </w:tc>
        <w:tc>
          <w:tcPr>
            <w:tcW w:w="1749" w:type="dxa"/>
          </w:tcPr>
          <w:p w:rsidR="00D54165" w:rsidRPr="00D54165" w:rsidRDefault="00D54165" w:rsidP="00D54165">
            <w:pPr>
              <w:keepNext/>
              <w:keepLines/>
              <w:spacing w:before="60"/>
              <w:rPr>
                <w:ins w:id="393" w:author="Autor"/>
                <w:rFonts w:ascii="Calibri" w:hAnsi="Calibri" w:cs="Calibri"/>
                <w:bCs/>
                <w:noProof w:val="0"/>
                <w:sz w:val="18"/>
                <w:szCs w:val="18"/>
              </w:rPr>
            </w:pPr>
            <w:ins w:id="394" w:author="Autor">
              <w:r w:rsidRPr="00D54165">
                <w:rPr>
                  <w:rFonts w:ascii="Calibri" w:hAnsi="Calibri" w:cs="Calibri"/>
                  <w:bCs/>
                  <w:noProof w:val="0"/>
                  <w:sz w:val="18"/>
                  <w:szCs w:val="18"/>
                </w:rPr>
                <w:t>28.11.2017</w:t>
              </w:r>
            </w:ins>
          </w:p>
        </w:tc>
      </w:tr>
      <w:tr w:rsidR="00D54165" w:rsidRPr="00D54165" w:rsidTr="00FF2E68">
        <w:trPr>
          <w:jc w:val="center"/>
          <w:ins w:id="395" w:author="Autor"/>
        </w:trPr>
        <w:tc>
          <w:tcPr>
            <w:tcW w:w="1087" w:type="dxa"/>
          </w:tcPr>
          <w:p w:rsidR="00D54165" w:rsidRPr="00D54165" w:rsidRDefault="00D54165" w:rsidP="00D54165">
            <w:pPr>
              <w:keepNext/>
              <w:keepLines/>
              <w:spacing w:before="60"/>
              <w:jc w:val="center"/>
              <w:rPr>
                <w:ins w:id="396" w:author="Autor"/>
                <w:rFonts w:ascii="Calibri" w:hAnsi="Calibri" w:cs="Calibri"/>
                <w:bCs/>
                <w:noProof w:val="0"/>
                <w:sz w:val="18"/>
                <w:szCs w:val="18"/>
              </w:rPr>
            </w:pPr>
            <w:ins w:id="397" w:author="Autor">
              <w:r w:rsidRPr="00D54165">
                <w:rPr>
                  <w:rFonts w:ascii="Calibri" w:hAnsi="Calibri" w:cs="Calibri"/>
                  <w:bCs/>
                  <w:noProof w:val="0"/>
                  <w:sz w:val="18"/>
                  <w:szCs w:val="18"/>
                </w:rPr>
                <w:t>7</w:t>
              </w:r>
            </w:ins>
          </w:p>
        </w:tc>
        <w:tc>
          <w:tcPr>
            <w:tcW w:w="4017" w:type="dxa"/>
          </w:tcPr>
          <w:p w:rsidR="00D54165" w:rsidRPr="00D54165" w:rsidRDefault="00D54165" w:rsidP="00D54165">
            <w:pPr>
              <w:keepNext/>
              <w:keepLines/>
              <w:rPr>
                <w:ins w:id="398" w:author="Autor"/>
                <w:rFonts w:ascii="Calibri" w:hAnsi="Calibri" w:cs="Calibri"/>
                <w:bCs/>
                <w:noProof w:val="0"/>
                <w:sz w:val="18"/>
                <w:szCs w:val="18"/>
              </w:rPr>
            </w:pPr>
            <w:ins w:id="399" w:author="Autor">
              <w:r w:rsidRPr="00D54165">
                <w:rPr>
                  <w:rFonts w:ascii="Calibri" w:hAnsi="Calibri" w:cs="Calibri"/>
                  <w:bCs/>
                  <w:noProof w:val="0"/>
                  <w:sz w:val="18"/>
                  <w:szCs w:val="18"/>
                </w:rPr>
                <w:t xml:space="preserve">Zapracovanie zistení pri certifikačnom overovaní, </w:t>
              </w:r>
              <w:r w:rsidRPr="00D54165">
                <w:rPr>
                  <w:rFonts w:ascii="Calibri" w:hAnsi="Calibri" w:cs="Calibri"/>
                  <w:bCs/>
                  <w:noProof w:val="0"/>
                  <w:sz w:val="20"/>
                </w:rPr>
                <w:t>aktualizácia SR EŠIF, verzia 7.0 a vzorov CKO</w:t>
              </w:r>
            </w:ins>
          </w:p>
        </w:tc>
        <w:tc>
          <w:tcPr>
            <w:tcW w:w="1795" w:type="dxa"/>
          </w:tcPr>
          <w:p w:rsidR="00D54165" w:rsidRPr="00D54165" w:rsidRDefault="00D54165" w:rsidP="00D54165">
            <w:pPr>
              <w:keepNext/>
              <w:keepLines/>
              <w:spacing w:before="60"/>
              <w:rPr>
                <w:ins w:id="400" w:author="Autor"/>
                <w:rFonts w:ascii="Calibri" w:hAnsi="Calibri" w:cs="Calibri"/>
                <w:bCs/>
                <w:noProof w:val="0"/>
                <w:sz w:val="18"/>
                <w:szCs w:val="18"/>
              </w:rPr>
            </w:pPr>
            <w:ins w:id="401" w:author="Autor">
              <w:r w:rsidRPr="00D54165">
                <w:rPr>
                  <w:rFonts w:ascii="Calibri" w:hAnsi="Calibri" w:cs="Calibri"/>
                  <w:bCs/>
                  <w:noProof w:val="0"/>
                  <w:sz w:val="18"/>
                  <w:szCs w:val="18"/>
                </w:rPr>
                <w:t>8.0</w:t>
              </w:r>
            </w:ins>
          </w:p>
        </w:tc>
        <w:tc>
          <w:tcPr>
            <w:tcW w:w="1749" w:type="dxa"/>
          </w:tcPr>
          <w:p w:rsidR="00D54165" w:rsidRPr="00D54165" w:rsidRDefault="00D54165" w:rsidP="00D54165">
            <w:pPr>
              <w:keepNext/>
              <w:keepLines/>
              <w:spacing w:before="60"/>
              <w:rPr>
                <w:ins w:id="402" w:author="Autor"/>
                <w:rFonts w:ascii="Calibri" w:hAnsi="Calibri" w:cs="Calibri"/>
                <w:bCs/>
                <w:noProof w:val="0"/>
                <w:sz w:val="18"/>
                <w:szCs w:val="18"/>
              </w:rPr>
            </w:pPr>
            <w:ins w:id="403" w:author="Autor">
              <w:r w:rsidRPr="00D54165">
                <w:rPr>
                  <w:rFonts w:ascii="Calibri" w:hAnsi="Calibri" w:cs="Calibri"/>
                  <w:bCs/>
                  <w:noProof w:val="0"/>
                  <w:sz w:val="18"/>
                  <w:szCs w:val="18"/>
                </w:rPr>
                <w:t>13.12.2018</w:t>
              </w:r>
            </w:ins>
          </w:p>
        </w:tc>
      </w:tr>
    </w:tbl>
    <w:p w:rsidR="00D54165" w:rsidRPr="001310F2" w:rsidRDefault="00D54165">
      <w:pPr>
        <w:pStyle w:val="Zkladntext"/>
        <w:rPr>
          <w:ins w:id="404" w:author="Autor"/>
          <w:rPrChange w:id="405" w:author="Autor">
            <w:rPr>
              <w:ins w:id="406" w:author="Autor"/>
              <w:rFonts w:asciiTheme="minorHAnsi" w:hAnsiTheme="minorHAnsi"/>
              <w:color w:val="365F91"/>
              <w:sz w:val="40"/>
              <w:szCs w:val="40"/>
            </w:rPr>
          </w:rPrChange>
        </w:rPr>
        <w:pPrChange w:id="407" w:author="Autor">
          <w:pPr>
            <w:pStyle w:val="Nadpis1"/>
            <w:numPr>
              <w:numId w:val="0"/>
            </w:numPr>
            <w:tabs>
              <w:tab w:val="clear" w:pos="0"/>
            </w:tabs>
            <w:ind w:firstLine="0"/>
          </w:pPr>
        </w:pPrChange>
      </w:pPr>
    </w:p>
    <w:p w:rsidR="007E7FC1" w:rsidRPr="00A11FD1" w:rsidRDefault="007E7FC1" w:rsidP="004E4696">
      <w:pPr>
        <w:pStyle w:val="Nadpis1"/>
        <w:numPr>
          <w:ilvl w:val="0"/>
          <w:numId w:val="0"/>
        </w:numPr>
        <w:rPr>
          <w:rFonts w:asciiTheme="minorHAnsi" w:hAnsiTheme="minorHAnsi"/>
          <w:color w:val="365F91"/>
          <w:sz w:val="40"/>
          <w:szCs w:val="40"/>
        </w:rPr>
      </w:pPr>
      <w:bookmarkStart w:id="408" w:name="_Toc531945833"/>
      <w:r w:rsidRPr="00A11FD1">
        <w:rPr>
          <w:rFonts w:asciiTheme="minorHAnsi" w:hAnsiTheme="minorHAnsi"/>
          <w:color w:val="365F91"/>
          <w:sz w:val="40"/>
          <w:szCs w:val="40"/>
        </w:rPr>
        <w:lastRenderedPageBreak/>
        <w:t>Zoznam použitých skratiek a vybraných pojmov</w:t>
      </w:r>
      <w:bookmarkEnd w:id="408"/>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409" w:name="_Toc531945834"/>
      <w:r w:rsidRPr="00A11FD1">
        <w:rPr>
          <w:rFonts w:asciiTheme="minorHAnsi" w:hAnsiTheme="minorHAnsi"/>
          <w:color w:val="365F91"/>
          <w:sz w:val="40"/>
          <w:szCs w:val="40"/>
        </w:rPr>
        <w:lastRenderedPageBreak/>
        <w:t>Základné definície</w:t>
      </w:r>
      <w:bookmarkEnd w:id="409"/>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predrealizačnú, realizačnú či porealizačnú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súhrn aktivít a činností, na ktoré sa vzťahuje poskytnutie pomoci, ktoré popisuje žiadateľ v ŽoNFP a ktoré realizuje prijímateľ v súlade so Zmluvou o poskytnutí NFP, resp. s rozhodnutím o schválení ŽoNFP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osoba, ktorá žiada o poskytnutie NFP do momentu uzavretia Zmluvy o poskytnutí NFP s RO resp. do momentu vydania rozhodnutia o schválení ŽoNFP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ŽoNFP a povinných príloh, ktorým žiadateľ žiada o poskytnutie NFP, a na základe ktorého RO prijme rozhodnutie </w:t>
      </w:r>
      <w:r w:rsidRPr="00A11FD1">
        <w:rPr>
          <w:rFonts w:asciiTheme="minorHAnsi" w:hAnsiTheme="minorHAnsi"/>
          <w:noProof w:val="0"/>
          <w:sz w:val="24"/>
          <w:szCs w:val="24"/>
          <w:lang w:eastAsia="en-AU"/>
        </w:rPr>
        <w:t>o schválení ŽoNFP na realizáciu projektu alebo rozhodnutie o neschválení ŽoNFP</w:t>
      </w:r>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headerReference w:type="first" r:id="rId16"/>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410" w:name="Text"/>
      <w:bookmarkStart w:id="411" w:name="_Toc415008675"/>
      <w:bookmarkStart w:id="412" w:name="_Toc531945835"/>
      <w:bookmarkEnd w:id="410"/>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411"/>
      <w:bookmarkEnd w:id="412"/>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D03A282" wp14:editId="1F7E2F71">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413" w:name="_Toc531945836"/>
      <w:bookmarkStart w:id="414"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413"/>
    </w:p>
    <w:p w:rsidR="0051047A" w:rsidRPr="00A11FD1" w:rsidRDefault="0051047A" w:rsidP="0051047A">
      <w:pPr>
        <w:pStyle w:val="Nadpis2"/>
        <w:rPr>
          <w:rFonts w:asciiTheme="minorHAnsi" w:hAnsiTheme="minorHAnsi"/>
          <w:color w:val="365F91"/>
          <w:sz w:val="32"/>
          <w:szCs w:val="32"/>
        </w:rPr>
      </w:pPr>
      <w:bookmarkStart w:id="415" w:name="_Toc531945837"/>
      <w:r w:rsidRPr="00A11FD1">
        <w:rPr>
          <w:rFonts w:asciiTheme="minorHAnsi" w:hAnsiTheme="minorHAnsi"/>
          <w:color w:val="365F91"/>
          <w:sz w:val="32"/>
          <w:szCs w:val="32"/>
        </w:rPr>
        <w:t>Výber odborných hodnotiteľov</w:t>
      </w:r>
      <w:bookmarkEnd w:id="415"/>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D06E9B">
      <w:pPr>
        <w:numPr>
          <w:ilvl w:val="0"/>
          <w:numId w:val="17"/>
        </w:numPr>
        <w:spacing w:after="120"/>
        <w:jc w:val="both"/>
        <w:rPr>
          <w:rFonts w:asciiTheme="minorHAnsi" w:hAnsiTheme="minorHAnsi"/>
          <w:sz w:val="24"/>
          <w:szCs w:val="24"/>
        </w:rPr>
        <w:pPrChange w:id="416" w:author="Autor">
          <w:pPr>
            <w:numPr>
              <w:numId w:val="27"/>
            </w:numPr>
            <w:spacing w:after="120"/>
            <w:ind w:left="720" w:hanging="360"/>
            <w:jc w:val="both"/>
          </w:pPr>
        </w:pPrChange>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8D0534" w:rsidRDefault="008D0534">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r w:rsidRPr="003E5EF4">
        <w:rPr>
          <w:rFonts w:asciiTheme="minorHAnsi" w:hAnsiTheme="minorHAnsi"/>
          <w:sz w:val="24"/>
          <w:szCs w:val="24"/>
        </w:rPr>
        <w:t>výpis z registra trestov, nie starší ako 3 mesiace ku dňu jeho predloženia (zamestnanci, ktorí sú povinní v zmysle platných právnych predpisov preukázať svoju bezúhonnosť svojmu zamestnávateľovi výpis z registra trestov nepredkladajú)</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D06E9B">
      <w:pPr>
        <w:numPr>
          <w:ilvl w:val="0"/>
          <w:numId w:val="17"/>
        </w:numPr>
        <w:spacing w:after="120"/>
        <w:jc w:val="both"/>
        <w:rPr>
          <w:rFonts w:asciiTheme="minorHAnsi" w:hAnsiTheme="minorHAnsi"/>
          <w:sz w:val="24"/>
          <w:szCs w:val="24"/>
        </w:rPr>
        <w:pPrChange w:id="417" w:author="Autor">
          <w:pPr>
            <w:numPr>
              <w:numId w:val="27"/>
            </w:numPr>
            <w:spacing w:after="120"/>
            <w:ind w:left="720" w:hanging="360"/>
            <w:jc w:val="both"/>
          </w:pPr>
        </w:pPrChange>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lastRenderedPageBreak/>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2"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418" w:name="_Toc531945838"/>
      <w:r w:rsidRPr="00A11FD1">
        <w:rPr>
          <w:rFonts w:asciiTheme="minorHAnsi" w:hAnsiTheme="minorHAnsi"/>
          <w:color w:val="365F91"/>
          <w:sz w:val="32"/>
          <w:szCs w:val="32"/>
        </w:rPr>
        <w:t>Menovanie a odvolávanie odborných hodnotiteľov</w:t>
      </w:r>
      <w:bookmarkEnd w:id="418"/>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419" w:name="_Toc531945839"/>
      <w:r w:rsidRPr="00A11FD1">
        <w:rPr>
          <w:rFonts w:asciiTheme="minorHAnsi" w:hAnsiTheme="minorHAnsi"/>
          <w:color w:val="365F91"/>
          <w:sz w:val="32"/>
          <w:szCs w:val="32"/>
        </w:rPr>
        <w:t>Vzťahy s odbornými hodnotiteľmi</w:t>
      </w:r>
      <w:bookmarkEnd w:id="419"/>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lastRenderedPageBreak/>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420" w:name="_Toc531945840"/>
      <w:r w:rsidRPr="00A11FD1">
        <w:rPr>
          <w:rFonts w:asciiTheme="minorHAnsi" w:hAnsiTheme="minorHAnsi"/>
          <w:color w:val="365F91"/>
          <w:sz w:val="32"/>
          <w:szCs w:val="32"/>
        </w:rPr>
        <w:t>Školenie odborných hodnotiteľov</w:t>
      </w:r>
      <w:bookmarkEnd w:id="420"/>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w:t>
      </w:r>
      <w:r w:rsidR="00700B85" w:rsidRPr="00A11FD1">
        <w:rPr>
          <w:rFonts w:asciiTheme="minorHAnsi" w:hAnsiTheme="minorHAnsi"/>
          <w:bCs/>
          <w:sz w:val="24"/>
          <w:szCs w:val="24"/>
        </w:rPr>
        <w:lastRenderedPageBreak/>
        <w:t xml:space="preserve">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421" w:name="_Toc415257657"/>
      <w:bookmarkStart w:id="422" w:name="_Toc531945841"/>
      <w:bookmarkEnd w:id="421"/>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422"/>
    </w:p>
    <w:p w:rsidR="004E7A08" w:rsidRPr="00A11FD1" w:rsidRDefault="004E7A08" w:rsidP="004E7A08">
      <w:pPr>
        <w:pStyle w:val="Nadpis2"/>
        <w:rPr>
          <w:rFonts w:asciiTheme="minorHAnsi" w:hAnsiTheme="minorHAnsi"/>
          <w:color w:val="365F91"/>
          <w:sz w:val="32"/>
          <w:szCs w:val="32"/>
        </w:rPr>
      </w:pPr>
      <w:bookmarkStart w:id="423" w:name="_Toc531945842"/>
      <w:r w:rsidRPr="00A11FD1">
        <w:rPr>
          <w:rFonts w:asciiTheme="minorHAnsi" w:hAnsiTheme="minorHAnsi"/>
          <w:color w:val="365F91"/>
          <w:sz w:val="32"/>
          <w:szCs w:val="32"/>
        </w:rPr>
        <w:t>Prideľovanie projektov hodnotiteľom</w:t>
      </w:r>
      <w:bookmarkEnd w:id="423"/>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r w:rsidR="00153322">
        <w:rPr>
          <w:rFonts w:asciiTheme="minorHAnsi" w:hAnsiTheme="minorHAnsi"/>
          <w:sz w:val="24"/>
          <w:szCs w:val="24"/>
        </w:rPr>
        <w:t>6</w:t>
      </w:r>
      <w:r w:rsidR="00153322" w:rsidRPr="00A82792">
        <w:rPr>
          <w:rFonts w:asciiTheme="minorHAnsi" w:hAnsiTheme="minorHAnsi"/>
          <w:sz w:val="24"/>
          <w:szCs w:val="24"/>
        </w:rPr>
        <w:t xml:space="preserve"> </w:t>
      </w:r>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r w:rsidR="00153322" w:rsidRPr="003E5EF4">
        <w:rPr>
          <w:rFonts w:asciiTheme="minorHAnsi" w:hAnsiTheme="minorHAnsi"/>
          <w:sz w:val="24"/>
          <w:szCs w:val="24"/>
        </w:rPr>
        <w:t xml:space="preserve">Do nasadenia automatického náhodného výberu odborných hodnotiteľov a náhodného priraďovania ŽoNFP odborným hodnotiteľom prostredníctvom ITMS 2014+ </w:t>
      </w:r>
      <w:r w:rsidR="00F17F50">
        <w:rPr>
          <w:rFonts w:asciiTheme="minorHAnsi" w:hAnsiTheme="minorHAnsi"/>
          <w:sz w:val="24"/>
          <w:szCs w:val="24"/>
        </w:rPr>
        <w:t xml:space="preserve">alebo v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w:t>
      </w:r>
      <w:r w:rsidRPr="00A11FD1">
        <w:rPr>
          <w:rFonts w:asciiTheme="minorHAnsi" w:hAnsiTheme="minorHAnsi" w:cs="Times New Roman"/>
          <w:noProof/>
          <w:color w:val="auto"/>
          <w:lang w:eastAsia="en-US"/>
        </w:rPr>
        <w:lastRenderedPageBreak/>
        <w:t>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350A1F">
        <w:rPr>
          <w:rFonts w:asciiTheme="minorHAnsi" w:hAnsiTheme="minorHAnsi" w:cs="Times New Roman"/>
          <w:noProof/>
          <w:color w:val="auto"/>
          <w:lang w:eastAsia="en-US"/>
        </w:rPr>
        <w:t>zápisnica zo žrebovania,</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424" w:name="_Toc531945843"/>
      <w:r w:rsidRPr="00A11FD1">
        <w:rPr>
          <w:rFonts w:asciiTheme="minorHAnsi" w:hAnsiTheme="minorHAnsi"/>
          <w:color w:val="365F91"/>
          <w:sz w:val="32"/>
          <w:szCs w:val="32"/>
        </w:rPr>
        <w:t>Rámcový popis výkonu odborného hodnotenia</w:t>
      </w:r>
      <w:bookmarkEnd w:id="424"/>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del w:id="425" w:author="Autor">
        <w:r w:rsidR="00A633A1" w:rsidRPr="00AF62A1" w:rsidDel="007771CD">
          <w:rPr>
            <w:rFonts w:asciiTheme="minorHAnsi" w:hAnsiTheme="minorHAnsi"/>
            <w:sz w:val="24"/>
            <w:szCs w:val="24"/>
          </w:rPr>
          <w:delText xml:space="preserve">Ak z objektívnych príčin nie je možné zabezpečiť posúdenie každej ŽoNFP minimálne dvoma odbornými hodnotiteľmi v totožnom rozsahu, RO OP </w:delText>
        </w:r>
        <w:r w:rsidR="00A633A1" w:rsidRPr="00AF62A1" w:rsidDel="007771CD">
          <w:rPr>
            <w:rFonts w:asciiTheme="minorHAnsi" w:hAnsiTheme="minorHAnsi"/>
            <w:sz w:val="24"/>
            <w:szCs w:val="24"/>
          </w:rPr>
          <w:lastRenderedPageBreak/>
          <w:delText xml:space="preserve">TP vopred stanoví spôsob určenia vzorky ŽoNFP, na ktorej bude vykonávané odborné hodnotenie dvoma odbornými hodnotiteľmi v totožnom rozsahu. </w:delText>
        </w:r>
        <w:r w:rsidR="00A633A1" w:rsidDel="007771CD">
          <w:rPr>
            <w:rFonts w:asciiTheme="minorHAnsi" w:hAnsiTheme="minorHAnsi"/>
            <w:sz w:val="24"/>
            <w:szCs w:val="24"/>
          </w:rPr>
          <w:delText xml:space="preserve">RO OP TP </w:delText>
        </w:r>
        <w:r w:rsidR="00A633A1" w:rsidRPr="00AF62A1" w:rsidDel="007771CD">
          <w:rPr>
            <w:rFonts w:asciiTheme="minorHAnsi" w:hAnsiTheme="minorHAnsi"/>
            <w:sz w:val="24"/>
            <w:szCs w:val="24"/>
          </w:rPr>
          <w:delText>zabezpečí písomný záznam preukazujúci dôvody takéhoto postupu (t.j. identifikuje objektívne dôvody, na základe ktorých postupuje RO OP TP podľa tejto vety) ako aj reprezentatívnosť stanovenia vzorky. Pri stanovovaní vzorky sa odporúča, aby RO</w:delText>
        </w:r>
        <w:r w:rsidR="00A633A1" w:rsidDel="007771CD">
          <w:rPr>
            <w:rFonts w:asciiTheme="minorHAnsi" w:hAnsiTheme="minorHAnsi"/>
            <w:sz w:val="24"/>
            <w:szCs w:val="24"/>
          </w:rPr>
          <w:delText xml:space="preserve"> OP TP postupoval p</w:delText>
        </w:r>
        <w:r w:rsidR="00A633A1" w:rsidRPr="00AF62A1" w:rsidDel="007771CD">
          <w:rPr>
            <w:rFonts w:asciiTheme="minorHAnsi" w:hAnsiTheme="minorHAnsi"/>
            <w:sz w:val="24"/>
            <w:szCs w:val="24"/>
          </w:rPr>
          <w:delText>odľa Medzinárodných audítorských štandardov vydaných organizáciou IFAC.</w:delText>
        </w:r>
      </w:del>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5C010C" w:rsidRDefault="00383FF5" w:rsidP="008F22B7">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3E5EF4">
        <w:rPr>
          <w:rFonts w:asciiTheme="minorHAnsi" w:hAnsiTheme="minorHAnsi"/>
          <w:b/>
          <w:sz w:val="24"/>
          <w:szCs w:val="24"/>
        </w:rPr>
        <w:t xml:space="preserve">spoločný </w:t>
      </w:r>
      <w:r w:rsidR="00FA04A4" w:rsidRPr="003E5EF4">
        <w:rPr>
          <w:rFonts w:asciiTheme="minorHAnsi" w:hAnsiTheme="minorHAnsi"/>
          <w:b/>
          <w:sz w:val="24"/>
          <w:szCs w:val="24"/>
        </w:rPr>
        <w:t>hodnotiaci hárok</w:t>
      </w:r>
      <w:r w:rsidR="0055728B" w:rsidRPr="003E5EF4">
        <w:rPr>
          <w:rFonts w:asciiTheme="minorHAnsi" w:hAnsiTheme="minorHAnsi"/>
          <w:b/>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5C010C" w:rsidRDefault="005C010C" w:rsidP="00D55D89">
      <w:pPr>
        <w:jc w:val="both"/>
        <w:rPr>
          <w:rFonts w:asciiTheme="minorHAnsi" w:hAnsiTheme="minorHAnsi"/>
          <w:sz w:val="24"/>
          <w:szCs w:val="24"/>
        </w:rPr>
      </w:pPr>
    </w:p>
    <w:p w:rsidR="005C010C"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50A1F" w:rsidRDefault="00350A1F" w:rsidP="008F22B7">
      <w:pPr>
        <w:spacing w:after="120"/>
        <w:contextualSpacing/>
        <w:jc w:val="both"/>
        <w:rPr>
          <w:rFonts w:asciiTheme="minorHAnsi" w:hAnsiTheme="minorHAnsi"/>
          <w:sz w:val="24"/>
          <w:szCs w:val="24"/>
        </w:rPr>
      </w:pPr>
    </w:p>
    <w:p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RO OP TP vloží spoločný hodnotiaci hárok podpísaný oboma odbornými hodnotiteľmi do ITMS 2014+ (dostupný len na neverejnej časti ITMS2014+) ako aj spoločný hodnotiaci hárok bez identifikácie odborných hodnotiteľov</w:t>
      </w:r>
      <w:r w:rsidRPr="003E5EF4">
        <w:rPr>
          <w:rFonts w:asciiTheme="minorHAnsi" w:hAnsiTheme="minorHAnsi"/>
          <w:sz w:val="24"/>
          <w:szCs w:val="24"/>
          <w:vertAlign w:val="superscript"/>
        </w:rPr>
        <w:footnoteReference w:id="4"/>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pdf.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„Spolocny_hodnotiaci_harok“</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dostupný  bez obmedzení tj. na verejnej aj neverejnej časti ITMS2014+).</w:t>
      </w:r>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 xml:space="preserve">aj vyžiadanie informácií/dokumentov, ktoré boli overované a mali byť dožiadané v rámci </w:t>
      </w:r>
      <w:r w:rsidRPr="00550FCD">
        <w:rPr>
          <w:rFonts w:asciiTheme="minorHAnsi" w:hAnsiTheme="minorHAnsi"/>
          <w:sz w:val="24"/>
          <w:szCs w:val="24"/>
        </w:rPr>
        <w:lastRenderedPageBreak/>
        <w:t>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350A1F" w:rsidRDefault="00350A1F" w:rsidP="00D55D89">
      <w:pPr>
        <w:pStyle w:val="Zkladntext"/>
        <w:spacing w:before="0" w:after="120"/>
        <w:contextualSpacing/>
        <w:rPr>
          <w:rFonts w:asciiTheme="minorHAnsi" w:hAnsiTheme="minorHAnsi"/>
          <w:sz w:val="24"/>
          <w:szCs w:val="24"/>
        </w:rPr>
      </w:pPr>
    </w:p>
    <w:p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rsidR="00350A1F" w:rsidRPr="003E5EF4" w:rsidRDefault="00350A1F" w:rsidP="003E5EF4">
      <w:pPr>
        <w:pStyle w:val="Zkladntext"/>
        <w:spacing w:before="0" w:after="120"/>
        <w:contextualSpacing/>
        <w:rPr>
          <w:rFonts w:asciiTheme="minorHAnsi" w:hAnsiTheme="minorHAnsi"/>
          <w:sz w:val="24"/>
          <w:szCs w:val="24"/>
        </w:rPr>
      </w:pPr>
    </w:p>
    <w:p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rsidR="00350A1F" w:rsidRPr="003E5EF4" w:rsidRDefault="00CB6DAD" w:rsidP="00D06E9B">
      <w:pPr>
        <w:pStyle w:val="Odsekzoznamu"/>
        <w:numPr>
          <w:ilvl w:val="0"/>
          <w:numId w:val="30"/>
        </w:numPr>
        <w:spacing w:before="240" w:after="240" w:line="288" w:lineRule="auto"/>
        <w:ind w:right="-18"/>
        <w:jc w:val="both"/>
        <w:rPr>
          <w:rFonts w:asciiTheme="minorHAnsi" w:hAnsiTheme="minorHAnsi"/>
          <w:sz w:val="24"/>
          <w:szCs w:val="24"/>
        </w:rPr>
        <w:pPrChange w:id="426" w:author="Autor">
          <w:pPr>
            <w:pStyle w:val="Odsekzoznamu"/>
            <w:numPr>
              <w:numId w:val="31"/>
            </w:numPr>
            <w:tabs>
              <w:tab w:val="num" w:pos="360"/>
              <w:tab w:val="num" w:pos="720"/>
            </w:tabs>
            <w:spacing w:before="240" w:after="240" w:line="288" w:lineRule="auto"/>
            <w:ind w:right="-18" w:hanging="720"/>
            <w:jc w:val="both"/>
          </w:pPr>
        </w:pPrChange>
      </w:pPr>
      <w:r w:rsidRPr="003E5EF4">
        <w:rPr>
          <w:rFonts w:asciiTheme="minorHAnsi" w:hAnsiTheme="minorHAnsi"/>
          <w:sz w:val="24"/>
          <w:szCs w:val="24"/>
        </w:rPr>
        <w:t>Hodnotiaci hárok je vyplnený vo všetkých povinných poliach</w:t>
      </w:r>
    </w:p>
    <w:p w:rsidR="00CB6DAD" w:rsidRDefault="00CB6DAD" w:rsidP="00D06E9B">
      <w:pPr>
        <w:pStyle w:val="Odsekzoznamu"/>
        <w:numPr>
          <w:ilvl w:val="0"/>
          <w:numId w:val="30"/>
        </w:numPr>
        <w:spacing w:before="240" w:after="240" w:line="288" w:lineRule="auto"/>
        <w:ind w:right="-18"/>
        <w:jc w:val="both"/>
        <w:rPr>
          <w:rFonts w:asciiTheme="minorHAnsi" w:hAnsiTheme="minorHAnsi"/>
          <w:sz w:val="24"/>
          <w:szCs w:val="24"/>
        </w:rPr>
        <w:pPrChange w:id="427" w:author="Autor">
          <w:pPr>
            <w:pStyle w:val="Odsekzoznamu"/>
            <w:numPr>
              <w:numId w:val="31"/>
            </w:numPr>
            <w:tabs>
              <w:tab w:val="num" w:pos="360"/>
              <w:tab w:val="num" w:pos="720"/>
            </w:tabs>
            <w:spacing w:before="240" w:after="240" w:line="288" w:lineRule="auto"/>
            <w:ind w:right="-18" w:hanging="720"/>
            <w:jc w:val="both"/>
          </w:pPr>
        </w:pPrChange>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rsidR="00CB6DAD" w:rsidRDefault="00CB6DAD" w:rsidP="00D06E9B">
      <w:pPr>
        <w:pStyle w:val="Odsekzoznamu"/>
        <w:numPr>
          <w:ilvl w:val="0"/>
          <w:numId w:val="30"/>
        </w:numPr>
        <w:spacing w:before="240" w:after="240" w:line="288" w:lineRule="auto"/>
        <w:ind w:right="-18"/>
        <w:jc w:val="both"/>
        <w:rPr>
          <w:rFonts w:asciiTheme="minorHAnsi" w:hAnsiTheme="minorHAnsi"/>
          <w:sz w:val="24"/>
          <w:szCs w:val="24"/>
        </w:rPr>
        <w:pPrChange w:id="428" w:author="Autor">
          <w:pPr>
            <w:pStyle w:val="Odsekzoznamu"/>
            <w:numPr>
              <w:numId w:val="31"/>
            </w:numPr>
            <w:tabs>
              <w:tab w:val="num" w:pos="360"/>
              <w:tab w:val="num" w:pos="720"/>
            </w:tabs>
            <w:spacing w:before="240" w:after="240" w:line="288" w:lineRule="auto"/>
            <w:ind w:right="-18" w:hanging="720"/>
            <w:jc w:val="both"/>
          </w:pPr>
        </w:pPrChange>
      </w:pPr>
      <w:r>
        <w:rPr>
          <w:rFonts w:asciiTheme="minorHAnsi" w:hAnsiTheme="minorHAnsi"/>
          <w:sz w:val="24"/>
          <w:szCs w:val="24"/>
        </w:rPr>
        <w:t>Hodnotiteľ dodržal termín na uskutočnenie odborného hodnotenia</w:t>
      </w:r>
    </w:p>
    <w:p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lastRenderedPageBreak/>
        <w:t>V prípade opakovaných nedostatkov je RO OP TP oprávnený vylúčiť odborného hodnotiteľa z procesu hodnotenia žiadostí o NFP odvolaním v zmysle kapitoly 2.2.</w:t>
      </w:r>
    </w:p>
    <w:p w:rsidR="00FC6E97" w:rsidRPr="00A11FD1" w:rsidRDefault="00FC6E97" w:rsidP="005F0B2A">
      <w:pPr>
        <w:pStyle w:val="Zkladntext"/>
        <w:spacing w:before="0" w:after="120"/>
        <w:contextualSpacing/>
        <w:rP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vkladá do ITMS</w:t>
      </w:r>
      <w:del w:id="429" w:author="Autor">
        <w:r w:rsidRPr="003E5EF4" w:rsidDel="002573A7">
          <w:rPr>
            <w:rFonts w:asciiTheme="minorHAnsi" w:hAnsiTheme="minorHAnsi"/>
            <w:sz w:val="24"/>
            <w:szCs w:val="24"/>
          </w:rPr>
          <w:delText xml:space="preserve"> </w:delText>
        </w:r>
      </w:del>
      <w:r w:rsidRPr="003E5EF4">
        <w:rPr>
          <w:rFonts w:asciiTheme="minorHAnsi" w:hAnsiTheme="minorHAnsi"/>
          <w:sz w:val="24"/>
          <w:szCs w:val="24"/>
        </w:rPr>
        <w:t>2014+ ku každému vvzvaniu zoznam odborných hodnotiteľov vyzvania, ktorí ŽoNFP hodnotili (vo formáte PDF, v súlade s Výnosom MF SR o informačných systémoch verejnej správy, bez identifikácie ŽoNFP, ktoré hodnotili jednotliví odborní hodnotitelia) v rozsahu titul, meno, priezvisko</w:t>
      </w:r>
      <w:r w:rsidRPr="00C169D4">
        <w:rPr>
          <w:rFonts w:ascii="Calibri" w:hAnsi="Calibri"/>
          <w:sz w:val="20"/>
          <w:szCs w:val="24"/>
          <w:vertAlign w:val="superscript"/>
        </w:rPr>
        <w:footnoteReference w:id="5"/>
      </w:r>
      <w:r w:rsidR="00BC7C70">
        <w:rPr>
          <w:rFonts w:asciiTheme="minorHAnsi" w:hAnsiTheme="minorHAnsi"/>
          <w:sz w:val="24"/>
          <w:szCs w:val="24"/>
        </w:rPr>
        <w:t>.</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430" w:name="_Toc531945844"/>
      <w:r w:rsidRPr="00A11FD1">
        <w:rPr>
          <w:rFonts w:asciiTheme="minorHAnsi" w:hAnsiTheme="minorHAnsi"/>
          <w:color w:val="365F91"/>
          <w:sz w:val="40"/>
          <w:szCs w:val="40"/>
        </w:rPr>
        <w:lastRenderedPageBreak/>
        <w:t>Kritériá odborného hodnotenia a inštrukcie k ich aplikácii</w:t>
      </w:r>
      <w:bookmarkEnd w:id="430"/>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3"/>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431" w:name="_Toc531945845"/>
      <w:r w:rsidRPr="00A11FD1">
        <w:rPr>
          <w:rFonts w:asciiTheme="minorHAnsi" w:hAnsiTheme="minorHAnsi"/>
          <w:color w:val="365F91"/>
          <w:sz w:val="32"/>
          <w:szCs w:val="32"/>
        </w:rPr>
        <w:lastRenderedPageBreak/>
        <w:t>Hodnotiace kritériá pre projekty technickej pomoci</w:t>
      </w:r>
      <w:bookmarkEnd w:id="431"/>
    </w:p>
    <w:p w:rsidR="00202208" w:rsidRPr="00A11FD1" w:rsidRDefault="00202208" w:rsidP="00202208">
      <w:pPr>
        <w:pStyle w:val="Nadpis3"/>
        <w:rPr>
          <w:rFonts w:asciiTheme="minorHAnsi" w:hAnsiTheme="minorHAnsi"/>
          <w:color w:val="365F91"/>
          <w:sz w:val="28"/>
          <w:szCs w:val="28"/>
        </w:rPr>
      </w:pPr>
      <w:bookmarkStart w:id="432" w:name="_Toc53194584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432"/>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D06E9B">
            <w:pPr>
              <w:pStyle w:val="Zkladntext"/>
              <w:numPr>
                <w:ilvl w:val="0"/>
                <w:numId w:val="18"/>
              </w:numPr>
              <w:spacing w:before="0" w:after="0"/>
              <w:rPr>
                <w:rFonts w:asciiTheme="minorHAnsi" w:hAnsiTheme="minorHAnsi"/>
                <w:sz w:val="20"/>
              </w:rPr>
              <w:pPrChange w:id="433" w:author="Autor">
                <w:pPr>
                  <w:pStyle w:val="Zkladntext"/>
                  <w:numPr>
                    <w:numId w:val="30"/>
                  </w:numPr>
                  <w:spacing w:before="0" w:after="0"/>
                  <w:ind w:left="930" w:hanging="360"/>
                </w:pPr>
              </w:pPrChange>
            </w:pPr>
            <w:r w:rsidRPr="00084318">
              <w:rPr>
                <w:rFonts w:asciiTheme="minorHAnsi" w:hAnsiTheme="minorHAnsi"/>
                <w:sz w:val="20"/>
              </w:rPr>
              <w:t>príslušnými špecifickými cieľmi,</w:t>
            </w:r>
          </w:p>
          <w:p w:rsidR="00084318" w:rsidRPr="00084318" w:rsidRDefault="00084318" w:rsidP="00D06E9B">
            <w:pPr>
              <w:pStyle w:val="Zkladntext"/>
              <w:numPr>
                <w:ilvl w:val="0"/>
                <w:numId w:val="18"/>
              </w:numPr>
              <w:spacing w:before="0" w:after="0"/>
              <w:rPr>
                <w:rFonts w:asciiTheme="minorHAnsi" w:hAnsiTheme="minorHAnsi"/>
                <w:sz w:val="20"/>
              </w:rPr>
              <w:pPrChange w:id="434" w:author="Autor">
                <w:pPr>
                  <w:pStyle w:val="Zkladntext"/>
                  <w:numPr>
                    <w:numId w:val="30"/>
                  </w:numPr>
                  <w:spacing w:before="0" w:after="0"/>
                  <w:ind w:left="930" w:hanging="360"/>
                </w:pPr>
              </w:pPrChange>
            </w:pPr>
            <w:r w:rsidRPr="00084318">
              <w:rPr>
                <w:rFonts w:asciiTheme="minorHAnsi" w:hAnsiTheme="minorHAnsi"/>
                <w:sz w:val="20"/>
              </w:rPr>
              <w:t>definovanými výsledkami pre daný špecifický cieľ,</w:t>
            </w:r>
          </w:p>
          <w:p w:rsidR="00084318" w:rsidRPr="00084318" w:rsidRDefault="00084318" w:rsidP="00D06E9B">
            <w:pPr>
              <w:pStyle w:val="Zkladntext"/>
              <w:numPr>
                <w:ilvl w:val="0"/>
                <w:numId w:val="18"/>
              </w:numPr>
              <w:spacing w:before="0" w:after="0"/>
              <w:rPr>
                <w:rFonts w:asciiTheme="minorHAnsi" w:hAnsiTheme="minorHAnsi"/>
                <w:sz w:val="20"/>
              </w:rPr>
              <w:pPrChange w:id="435" w:author="Autor">
                <w:pPr>
                  <w:pStyle w:val="Zkladntext"/>
                  <w:numPr>
                    <w:numId w:val="30"/>
                  </w:numPr>
                  <w:spacing w:before="0" w:after="0"/>
                  <w:ind w:left="930" w:hanging="360"/>
                </w:pPr>
              </w:pPrChange>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436" w:name="_Toc53194584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436"/>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6"/>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D06E9B">
      <w:pPr>
        <w:pStyle w:val="Zkladntext"/>
        <w:numPr>
          <w:ilvl w:val="1"/>
          <w:numId w:val="12"/>
        </w:numPr>
        <w:spacing w:before="0" w:after="0"/>
        <w:ind w:left="709" w:hanging="283"/>
        <w:jc w:val="left"/>
        <w:rPr>
          <w:rFonts w:asciiTheme="minorHAnsi" w:hAnsiTheme="minorHAnsi"/>
          <w:color w:val="000000"/>
          <w:sz w:val="24"/>
          <w:szCs w:val="24"/>
          <w:lang w:eastAsia="sk-SK"/>
        </w:rPr>
        <w:pPrChange w:id="437" w:author="Autor">
          <w:pPr>
            <w:pStyle w:val="Zkladntext"/>
            <w:numPr>
              <w:ilvl w:val="1"/>
              <w:numId w:val="16"/>
            </w:numPr>
            <w:spacing w:before="0" w:after="0"/>
            <w:ind w:left="709" w:hanging="283"/>
            <w:jc w:val="left"/>
          </w:pPr>
        </w:pPrChange>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rsidP="00D06E9B">
      <w:pPr>
        <w:pStyle w:val="Zkladntext"/>
        <w:numPr>
          <w:ilvl w:val="1"/>
          <w:numId w:val="12"/>
        </w:numPr>
        <w:spacing w:before="0" w:after="0"/>
        <w:ind w:left="709" w:hanging="283"/>
        <w:jc w:val="left"/>
        <w:rPr>
          <w:rFonts w:asciiTheme="minorHAnsi" w:hAnsiTheme="minorHAnsi"/>
          <w:color w:val="000000"/>
          <w:sz w:val="24"/>
          <w:szCs w:val="24"/>
          <w:lang w:eastAsia="sk-SK"/>
        </w:rPr>
        <w:pPrChange w:id="438" w:author="Autor">
          <w:pPr>
            <w:pStyle w:val="Zkladntext"/>
            <w:numPr>
              <w:ilvl w:val="1"/>
              <w:numId w:val="16"/>
            </w:numPr>
            <w:spacing w:before="0" w:after="0"/>
            <w:ind w:left="709" w:hanging="283"/>
            <w:jc w:val="left"/>
          </w:pPr>
        </w:pPrChange>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D06E9B">
      <w:pPr>
        <w:pStyle w:val="Zkladntext"/>
        <w:numPr>
          <w:ilvl w:val="1"/>
          <w:numId w:val="12"/>
        </w:numPr>
        <w:spacing w:before="0" w:after="0"/>
        <w:ind w:left="709" w:hanging="283"/>
        <w:jc w:val="left"/>
        <w:rPr>
          <w:rFonts w:asciiTheme="minorHAnsi" w:hAnsiTheme="minorHAnsi"/>
          <w:color w:val="000000"/>
          <w:sz w:val="24"/>
          <w:szCs w:val="24"/>
          <w:lang w:eastAsia="sk-SK"/>
        </w:rPr>
        <w:pPrChange w:id="439" w:author="Autor">
          <w:pPr>
            <w:pStyle w:val="Zkladntext"/>
            <w:numPr>
              <w:ilvl w:val="1"/>
              <w:numId w:val="16"/>
            </w:numPr>
            <w:spacing w:before="0" w:after="0"/>
            <w:ind w:left="709" w:hanging="283"/>
            <w:jc w:val="left"/>
          </w:pPr>
        </w:pPrChange>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D06E9B">
            <w:pPr>
              <w:pStyle w:val="Zkladntext"/>
              <w:numPr>
                <w:ilvl w:val="0"/>
                <w:numId w:val="19"/>
              </w:numPr>
              <w:spacing w:before="0" w:after="0"/>
              <w:rPr>
                <w:rFonts w:asciiTheme="minorHAnsi" w:hAnsiTheme="minorHAnsi"/>
                <w:sz w:val="20"/>
              </w:rPr>
              <w:pPrChange w:id="440" w:author="Autor">
                <w:pPr>
                  <w:pStyle w:val="Zkladntext"/>
                  <w:numPr>
                    <w:numId w:val="32"/>
                  </w:numPr>
                  <w:tabs>
                    <w:tab w:val="num" w:pos="360"/>
                    <w:tab w:val="num" w:pos="720"/>
                  </w:tabs>
                  <w:spacing w:before="0" w:after="0"/>
                  <w:ind w:left="720" w:hanging="720"/>
                </w:pPr>
              </w:pPrChange>
            </w:pPr>
            <w:r w:rsidRPr="001447C1">
              <w:rPr>
                <w:rFonts w:asciiTheme="minorHAnsi" w:hAnsiTheme="minorHAnsi"/>
                <w:sz w:val="20"/>
              </w:rPr>
              <w:t>či realizácia navrhovaného projektu rieši identifikované potreby (problémy) cieľových skupín,</w:t>
            </w:r>
          </w:p>
          <w:p w:rsidR="00A20158" w:rsidRPr="001447C1" w:rsidRDefault="00A20158" w:rsidP="00D06E9B">
            <w:pPr>
              <w:pStyle w:val="Zkladntext"/>
              <w:numPr>
                <w:ilvl w:val="0"/>
                <w:numId w:val="19"/>
              </w:numPr>
              <w:spacing w:before="0" w:after="0"/>
              <w:rPr>
                <w:rFonts w:asciiTheme="minorHAnsi" w:hAnsiTheme="minorHAnsi"/>
                <w:sz w:val="20"/>
              </w:rPr>
              <w:pPrChange w:id="441" w:author="Autor">
                <w:pPr>
                  <w:pStyle w:val="Zkladntext"/>
                  <w:numPr>
                    <w:numId w:val="32"/>
                  </w:numPr>
                  <w:tabs>
                    <w:tab w:val="num" w:pos="360"/>
                    <w:tab w:val="num" w:pos="720"/>
                  </w:tabs>
                  <w:spacing w:before="0" w:after="0"/>
                  <w:ind w:left="720" w:hanging="720"/>
                </w:pPr>
              </w:pPrChange>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D06E9B">
            <w:pPr>
              <w:pStyle w:val="Zkladntext"/>
              <w:numPr>
                <w:ilvl w:val="0"/>
                <w:numId w:val="19"/>
              </w:numPr>
              <w:spacing w:before="0" w:after="0"/>
              <w:rPr>
                <w:rFonts w:asciiTheme="minorHAnsi" w:hAnsiTheme="minorHAnsi"/>
                <w:sz w:val="20"/>
              </w:rPr>
              <w:pPrChange w:id="442" w:author="Autor">
                <w:pPr>
                  <w:pStyle w:val="Zkladntext"/>
                  <w:numPr>
                    <w:numId w:val="32"/>
                  </w:numPr>
                  <w:tabs>
                    <w:tab w:val="num" w:pos="360"/>
                    <w:tab w:val="num" w:pos="720"/>
                  </w:tabs>
                  <w:spacing w:before="0" w:after="0"/>
                  <w:ind w:left="720" w:hanging="720"/>
                </w:pPr>
              </w:pPrChange>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D06E9B">
            <w:pPr>
              <w:pStyle w:val="Zkladntext"/>
              <w:numPr>
                <w:ilvl w:val="0"/>
                <w:numId w:val="26"/>
              </w:numPr>
              <w:spacing w:before="0" w:after="0"/>
              <w:rPr>
                <w:rFonts w:asciiTheme="minorHAnsi" w:hAnsiTheme="minorHAnsi"/>
                <w:b/>
                <w:bCs/>
                <w:sz w:val="20"/>
                <w:lang w:eastAsia="sk-SK"/>
              </w:rPr>
              <w:pPrChange w:id="443" w:author="Autor">
                <w:pPr>
                  <w:pStyle w:val="Zkladntext"/>
                  <w:numPr>
                    <w:numId w:val="33"/>
                  </w:numPr>
                  <w:tabs>
                    <w:tab w:val="num" w:pos="360"/>
                    <w:tab w:val="num" w:pos="720"/>
                  </w:tabs>
                  <w:spacing w:before="0" w:after="0"/>
                  <w:ind w:left="720" w:hanging="720"/>
                </w:pPr>
              </w:pPrChange>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D06E9B">
            <w:pPr>
              <w:pStyle w:val="Zkladntext"/>
              <w:numPr>
                <w:ilvl w:val="0"/>
                <w:numId w:val="26"/>
              </w:numPr>
              <w:spacing w:before="0" w:after="0"/>
              <w:rPr>
                <w:rFonts w:asciiTheme="minorHAnsi" w:hAnsiTheme="minorHAnsi"/>
                <w:b/>
                <w:bCs/>
                <w:sz w:val="20"/>
                <w:lang w:eastAsia="sk-SK"/>
              </w:rPr>
              <w:pPrChange w:id="444" w:author="Autor">
                <w:pPr>
                  <w:pStyle w:val="Zkladntext"/>
                  <w:numPr>
                    <w:numId w:val="33"/>
                  </w:numPr>
                  <w:tabs>
                    <w:tab w:val="num" w:pos="360"/>
                    <w:tab w:val="num" w:pos="720"/>
                  </w:tabs>
                  <w:spacing w:before="0" w:after="0"/>
                  <w:ind w:left="720" w:hanging="720"/>
                </w:pPr>
              </w:pPrChange>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D06E9B">
            <w:pPr>
              <w:pStyle w:val="Zkladntext"/>
              <w:numPr>
                <w:ilvl w:val="0"/>
                <w:numId w:val="26"/>
              </w:numPr>
              <w:spacing w:before="0" w:after="0"/>
              <w:rPr>
                <w:rFonts w:asciiTheme="minorHAnsi" w:hAnsiTheme="minorHAnsi"/>
                <w:b/>
                <w:bCs/>
                <w:sz w:val="20"/>
                <w:lang w:eastAsia="sk-SK"/>
              </w:rPr>
              <w:pPrChange w:id="445" w:author="Autor">
                <w:pPr>
                  <w:pStyle w:val="Zkladntext"/>
                  <w:numPr>
                    <w:numId w:val="33"/>
                  </w:numPr>
                  <w:tabs>
                    <w:tab w:val="num" w:pos="360"/>
                    <w:tab w:val="num" w:pos="720"/>
                  </w:tabs>
                  <w:spacing w:before="0" w:after="0"/>
                  <w:ind w:left="720" w:hanging="720"/>
                </w:pPr>
              </w:pPrChange>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D06E9B">
            <w:pPr>
              <w:pStyle w:val="Zkladntext"/>
              <w:numPr>
                <w:ilvl w:val="0"/>
                <w:numId w:val="20"/>
              </w:numPr>
              <w:spacing w:before="0" w:after="0"/>
              <w:rPr>
                <w:rFonts w:asciiTheme="minorHAnsi" w:hAnsiTheme="minorHAnsi"/>
                <w:b/>
                <w:bCs/>
                <w:sz w:val="20"/>
                <w:lang w:eastAsia="sk-SK"/>
              </w:rPr>
              <w:pPrChange w:id="446" w:author="Autor">
                <w:pPr>
                  <w:pStyle w:val="Zkladntext"/>
                  <w:numPr>
                    <w:numId w:val="34"/>
                  </w:numPr>
                  <w:tabs>
                    <w:tab w:val="num" w:pos="360"/>
                    <w:tab w:val="num" w:pos="720"/>
                  </w:tabs>
                  <w:spacing w:before="0" w:after="0"/>
                  <w:ind w:left="720" w:hanging="720"/>
                </w:pPr>
              </w:pPrChange>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D06E9B">
            <w:pPr>
              <w:pStyle w:val="Zkladntext"/>
              <w:numPr>
                <w:ilvl w:val="0"/>
                <w:numId w:val="20"/>
              </w:numPr>
              <w:spacing w:before="0" w:after="0"/>
              <w:rPr>
                <w:rFonts w:asciiTheme="minorHAnsi" w:hAnsiTheme="minorHAnsi"/>
                <w:b/>
                <w:bCs/>
                <w:sz w:val="20"/>
                <w:lang w:eastAsia="sk-SK"/>
              </w:rPr>
              <w:pPrChange w:id="447" w:author="Autor">
                <w:pPr>
                  <w:pStyle w:val="Zkladntext"/>
                  <w:numPr>
                    <w:numId w:val="34"/>
                  </w:numPr>
                  <w:tabs>
                    <w:tab w:val="num" w:pos="360"/>
                    <w:tab w:val="num" w:pos="720"/>
                  </w:tabs>
                  <w:spacing w:before="0" w:after="0"/>
                  <w:ind w:left="720" w:hanging="720"/>
                </w:pPr>
              </w:pPrChange>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D06E9B">
            <w:pPr>
              <w:pStyle w:val="Zkladntext"/>
              <w:numPr>
                <w:ilvl w:val="0"/>
                <w:numId w:val="20"/>
              </w:numPr>
              <w:spacing w:before="0" w:after="0"/>
              <w:rPr>
                <w:rFonts w:asciiTheme="minorHAnsi" w:hAnsiTheme="minorHAnsi"/>
                <w:b/>
                <w:bCs/>
                <w:sz w:val="20"/>
                <w:lang w:eastAsia="sk-SK"/>
              </w:rPr>
              <w:pPrChange w:id="448" w:author="Autor">
                <w:pPr>
                  <w:pStyle w:val="Zkladntext"/>
                  <w:numPr>
                    <w:numId w:val="34"/>
                  </w:numPr>
                  <w:tabs>
                    <w:tab w:val="num" w:pos="360"/>
                    <w:tab w:val="num" w:pos="720"/>
                  </w:tabs>
                  <w:spacing w:before="0" w:after="0"/>
                  <w:ind w:left="720" w:hanging="720"/>
                </w:pPr>
              </w:pPrChange>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e 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 xml:space="preserve">výdavkov, v tomto prípade hodnotiteľ overí, či je v predloženej dokumentácii uvedené, že nedôjde k nárokovaniu tých istých výdavkov v rámci dotknutých projektov, ak to nie je výslovne uvedené v žiadosti o NFP. </w:t>
            </w:r>
          </w:p>
          <w:p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rsidR="00E440D4" w:rsidRDefault="00E440D4" w:rsidP="00FB0557">
            <w:pPr>
              <w:pStyle w:val="Zkladntext"/>
              <w:spacing w:before="0" w:after="0"/>
              <w:rPr>
                <w:rFonts w:asciiTheme="minorHAnsi" w:hAnsiTheme="minorHAnsi"/>
                <w:b/>
                <w:i/>
                <w:color w:val="000000"/>
                <w:szCs w:val="22"/>
                <w:lang w:eastAsia="sk-SK"/>
              </w:rPr>
            </w:pP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 xml:space="preserve">Spôsob realizácie </w:t>
            </w:r>
            <w:r w:rsidRPr="00FB0557">
              <w:rPr>
                <w:rFonts w:asciiTheme="minorHAnsi" w:hAnsiTheme="minorHAnsi"/>
                <w:sz w:val="20"/>
              </w:rPr>
              <w:lastRenderedPageBreak/>
              <w:t>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 xml:space="preserve">Reálnosť aktivít projektu vo vzťahu k </w:t>
            </w:r>
            <w:r w:rsidRPr="00750B43">
              <w:rPr>
                <w:rFonts w:asciiTheme="minorHAnsi" w:hAnsiTheme="minorHAnsi"/>
                <w:color w:val="000000"/>
                <w:sz w:val="20"/>
                <w:lang w:eastAsia="sk-SK"/>
              </w:rPr>
              <w:lastRenderedPageBreak/>
              <w:t>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w:t>
            </w:r>
            <w:r w:rsidRPr="0047050D">
              <w:rPr>
                <w:rFonts w:asciiTheme="minorHAnsi" w:hAnsiTheme="minorHAnsi"/>
                <w:color w:val="000000"/>
                <w:sz w:val="20"/>
              </w:rPr>
              <w:lastRenderedPageBreak/>
              <w:t>projektu (hlavných aj podporných). Predmetom hodnotenia je posúdenie, či etapizácia aktivít je:</w:t>
            </w:r>
          </w:p>
          <w:p w:rsidR="0047050D" w:rsidRPr="0047050D" w:rsidRDefault="0047050D" w:rsidP="00D06E9B">
            <w:pPr>
              <w:pStyle w:val="Zkladntext"/>
              <w:numPr>
                <w:ilvl w:val="0"/>
                <w:numId w:val="21"/>
              </w:numPr>
              <w:spacing w:before="0" w:after="0"/>
              <w:rPr>
                <w:rFonts w:asciiTheme="minorHAnsi" w:hAnsiTheme="minorHAnsi"/>
                <w:sz w:val="20"/>
              </w:rPr>
              <w:pPrChange w:id="449" w:author="Autor">
                <w:pPr>
                  <w:pStyle w:val="Zkladntext"/>
                  <w:numPr>
                    <w:numId w:val="35"/>
                  </w:numPr>
                  <w:tabs>
                    <w:tab w:val="num" w:pos="360"/>
                    <w:tab w:val="num" w:pos="720"/>
                  </w:tabs>
                  <w:spacing w:before="0" w:after="0"/>
                  <w:ind w:left="720" w:hanging="720"/>
                </w:pPr>
              </w:pPrChange>
            </w:pPr>
            <w:r w:rsidRPr="0047050D">
              <w:rPr>
                <w:rFonts w:asciiTheme="minorHAnsi" w:hAnsiTheme="minorHAnsi"/>
                <w:color w:val="000000"/>
                <w:sz w:val="20"/>
              </w:rPr>
              <w:t>logická z hľadiska časovej následnosti realizácie aktivít projektu;</w:t>
            </w:r>
          </w:p>
          <w:p w:rsidR="0047050D" w:rsidRPr="0047050D" w:rsidRDefault="0047050D" w:rsidP="00D06E9B">
            <w:pPr>
              <w:pStyle w:val="Zkladntext"/>
              <w:numPr>
                <w:ilvl w:val="0"/>
                <w:numId w:val="21"/>
              </w:numPr>
              <w:spacing w:before="0" w:after="0"/>
              <w:rPr>
                <w:rFonts w:asciiTheme="minorHAnsi" w:hAnsiTheme="minorHAnsi"/>
                <w:sz w:val="20"/>
              </w:rPr>
              <w:pPrChange w:id="450" w:author="Autor">
                <w:pPr>
                  <w:pStyle w:val="Zkladntext"/>
                  <w:numPr>
                    <w:numId w:val="35"/>
                  </w:numPr>
                  <w:tabs>
                    <w:tab w:val="num" w:pos="360"/>
                    <w:tab w:val="num" w:pos="720"/>
                  </w:tabs>
                  <w:spacing w:before="0" w:after="0"/>
                  <w:ind w:left="720" w:hanging="720"/>
                </w:pPr>
              </w:pPrChange>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 xml:space="preserve">môže mať </w:t>
            </w:r>
            <w:r w:rsidRPr="00CC1D5F">
              <w:rPr>
                <w:rFonts w:asciiTheme="minorHAnsi" w:hAnsiTheme="minorHAnsi"/>
                <w:color w:val="000000"/>
                <w:sz w:val="20"/>
              </w:rPr>
              <w:lastRenderedPageBreak/>
              <w:t>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D06E9B">
            <w:pPr>
              <w:pStyle w:val="Zkladntext"/>
              <w:numPr>
                <w:ilvl w:val="0"/>
                <w:numId w:val="22"/>
              </w:numPr>
              <w:spacing w:before="0" w:after="0"/>
              <w:rPr>
                <w:rFonts w:asciiTheme="minorHAnsi" w:hAnsiTheme="minorHAnsi"/>
                <w:color w:val="000000"/>
                <w:sz w:val="20"/>
                <w:lang w:eastAsia="sk-SK"/>
              </w:rPr>
              <w:pPrChange w:id="451" w:author="Autor">
                <w:pPr>
                  <w:pStyle w:val="Zkladntext"/>
                  <w:numPr>
                    <w:numId w:val="36"/>
                  </w:numPr>
                  <w:tabs>
                    <w:tab w:val="num" w:pos="360"/>
                    <w:tab w:val="num" w:pos="720"/>
                  </w:tabs>
                  <w:spacing w:before="0" w:after="0"/>
                  <w:ind w:left="720" w:hanging="720"/>
                </w:pPr>
              </w:pPrChange>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D06E9B">
            <w:pPr>
              <w:pStyle w:val="Zkladntext"/>
              <w:numPr>
                <w:ilvl w:val="0"/>
                <w:numId w:val="22"/>
              </w:numPr>
              <w:spacing w:before="0" w:after="0"/>
              <w:rPr>
                <w:rFonts w:asciiTheme="minorHAnsi" w:hAnsiTheme="minorHAnsi"/>
                <w:color w:val="000000"/>
                <w:sz w:val="20"/>
                <w:lang w:eastAsia="sk-SK"/>
              </w:rPr>
              <w:pPrChange w:id="452" w:author="Autor">
                <w:pPr>
                  <w:pStyle w:val="Zkladntext"/>
                  <w:numPr>
                    <w:numId w:val="36"/>
                  </w:numPr>
                  <w:tabs>
                    <w:tab w:val="num" w:pos="360"/>
                    <w:tab w:val="num" w:pos="720"/>
                  </w:tabs>
                  <w:spacing w:before="0" w:after="0"/>
                  <w:ind w:left="720" w:hanging="720"/>
                </w:pPr>
              </w:pPrChange>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D06E9B">
            <w:pPr>
              <w:pStyle w:val="Zkladntext"/>
              <w:numPr>
                <w:ilvl w:val="0"/>
                <w:numId w:val="23"/>
              </w:numPr>
              <w:spacing w:before="0" w:after="0"/>
              <w:rPr>
                <w:rFonts w:asciiTheme="minorHAnsi" w:hAnsiTheme="minorHAnsi"/>
                <w:b/>
                <w:bCs/>
                <w:sz w:val="20"/>
                <w:lang w:eastAsia="sk-SK"/>
              </w:rPr>
              <w:pPrChange w:id="453" w:author="Autor">
                <w:pPr>
                  <w:pStyle w:val="Zkladntext"/>
                  <w:numPr>
                    <w:numId w:val="37"/>
                  </w:numPr>
                  <w:tabs>
                    <w:tab w:val="num" w:pos="360"/>
                    <w:tab w:val="num" w:pos="720"/>
                  </w:tabs>
                  <w:spacing w:before="0" w:after="0"/>
                  <w:ind w:left="720" w:hanging="720"/>
                </w:pPr>
              </w:pPrChange>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D06E9B">
            <w:pPr>
              <w:pStyle w:val="Zkladntext"/>
              <w:numPr>
                <w:ilvl w:val="0"/>
                <w:numId w:val="23"/>
              </w:numPr>
              <w:spacing w:before="0" w:after="0"/>
              <w:rPr>
                <w:rFonts w:asciiTheme="minorHAnsi" w:hAnsiTheme="minorHAnsi"/>
                <w:b/>
                <w:bCs/>
                <w:sz w:val="20"/>
                <w:lang w:eastAsia="sk-SK"/>
              </w:rPr>
              <w:pPrChange w:id="454" w:author="Autor">
                <w:pPr>
                  <w:pStyle w:val="Zkladntext"/>
                  <w:numPr>
                    <w:numId w:val="37"/>
                  </w:numPr>
                  <w:tabs>
                    <w:tab w:val="num" w:pos="360"/>
                    <w:tab w:val="num" w:pos="720"/>
                  </w:tabs>
                  <w:spacing w:before="0" w:after="0"/>
                  <w:ind w:left="720" w:hanging="720"/>
                </w:pPr>
              </w:pPrChange>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w:t>
            </w:r>
            <w:r w:rsidRPr="00750B43">
              <w:rPr>
                <w:rFonts w:asciiTheme="minorHAnsi" w:hAnsiTheme="minorHAnsi"/>
                <w:i/>
                <w:szCs w:val="22"/>
                <w:lang w:eastAsia="sk-SK"/>
              </w:rPr>
              <w:lastRenderedPageBreak/>
              <w:t xml:space="preserve">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D06E9B">
            <w:pPr>
              <w:pStyle w:val="Zkladntext"/>
              <w:numPr>
                <w:ilvl w:val="0"/>
                <w:numId w:val="27"/>
              </w:numPr>
              <w:spacing w:before="0" w:after="0"/>
              <w:rPr>
                <w:rFonts w:asciiTheme="minorHAnsi" w:hAnsiTheme="minorHAnsi"/>
                <w:i/>
                <w:szCs w:val="22"/>
                <w:lang w:eastAsia="sk-SK"/>
              </w:rPr>
              <w:pPrChange w:id="455" w:author="Autor">
                <w:pPr>
                  <w:pStyle w:val="Zkladntext"/>
                  <w:numPr>
                    <w:numId w:val="38"/>
                  </w:numPr>
                  <w:tabs>
                    <w:tab w:val="num" w:pos="360"/>
                    <w:tab w:val="num" w:pos="720"/>
                  </w:tabs>
                  <w:spacing w:before="0" w:after="0"/>
                  <w:ind w:left="720" w:hanging="720"/>
                </w:pPr>
              </w:pPrChange>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D06E9B">
            <w:pPr>
              <w:pStyle w:val="Zkladntext"/>
              <w:numPr>
                <w:ilvl w:val="0"/>
                <w:numId w:val="27"/>
              </w:numPr>
              <w:spacing w:before="0" w:after="0"/>
              <w:rPr>
                <w:rFonts w:asciiTheme="minorHAnsi" w:hAnsiTheme="minorHAnsi"/>
                <w:i/>
                <w:szCs w:val="22"/>
                <w:lang w:eastAsia="sk-SK"/>
              </w:rPr>
              <w:pPrChange w:id="456" w:author="Autor">
                <w:pPr>
                  <w:pStyle w:val="Zkladntext"/>
                  <w:numPr>
                    <w:numId w:val="38"/>
                  </w:numPr>
                  <w:tabs>
                    <w:tab w:val="num" w:pos="360"/>
                    <w:tab w:val="num" w:pos="720"/>
                  </w:tabs>
                  <w:spacing w:before="0" w:after="0"/>
                  <w:ind w:left="720" w:hanging="720"/>
                </w:pPr>
              </w:pPrChange>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D06E9B">
            <w:pPr>
              <w:pStyle w:val="Zkladntext"/>
              <w:numPr>
                <w:ilvl w:val="0"/>
                <w:numId w:val="27"/>
              </w:numPr>
              <w:spacing w:before="0" w:after="0"/>
              <w:rPr>
                <w:rFonts w:asciiTheme="minorHAnsi" w:hAnsiTheme="minorHAnsi"/>
                <w:i/>
                <w:szCs w:val="22"/>
                <w:lang w:eastAsia="sk-SK"/>
              </w:rPr>
              <w:pPrChange w:id="457" w:author="Autor">
                <w:pPr>
                  <w:pStyle w:val="Zkladntext"/>
                  <w:numPr>
                    <w:numId w:val="38"/>
                  </w:numPr>
                  <w:tabs>
                    <w:tab w:val="num" w:pos="360"/>
                    <w:tab w:val="num" w:pos="720"/>
                  </w:tabs>
                  <w:spacing w:before="0" w:after="0"/>
                  <w:ind w:left="720" w:hanging="720"/>
                </w:pPr>
              </w:pPrChange>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 xml:space="preserve">Vhodnosť a uskutočniteľnosť aktivít projektu z </w:t>
            </w:r>
            <w:r w:rsidRPr="00750B43">
              <w:rPr>
                <w:rFonts w:asciiTheme="minorHAnsi" w:hAnsiTheme="minorHAnsi"/>
                <w:sz w:val="20"/>
                <w:lang w:eastAsia="sk-SK"/>
              </w:rPr>
              <w:lastRenderedPageBreak/>
              <w:t>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 xml:space="preserve">a z toho </w:t>
            </w:r>
            <w:r w:rsidRPr="0047050D">
              <w:rPr>
                <w:rFonts w:asciiTheme="minorHAnsi" w:hAnsiTheme="minorHAnsi"/>
                <w:color w:val="000000"/>
                <w:sz w:val="20"/>
              </w:rPr>
              <w:lastRenderedPageBreak/>
              <w:t>vyplývajúca:</w:t>
            </w:r>
          </w:p>
          <w:p w:rsidR="0047050D" w:rsidRPr="0047050D" w:rsidRDefault="0047050D" w:rsidP="00D06E9B">
            <w:pPr>
              <w:pStyle w:val="Zkladntext"/>
              <w:numPr>
                <w:ilvl w:val="0"/>
                <w:numId w:val="24"/>
              </w:numPr>
              <w:spacing w:before="0" w:after="0"/>
              <w:rPr>
                <w:rFonts w:asciiTheme="minorHAnsi" w:hAnsiTheme="minorHAnsi"/>
                <w:color w:val="000000"/>
                <w:sz w:val="20"/>
              </w:rPr>
              <w:pPrChange w:id="458" w:author="Autor">
                <w:pPr>
                  <w:pStyle w:val="Zkladntext"/>
                  <w:numPr>
                    <w:numId w:val="39"/>
                  </w:numPr>
                  <w:tabs>
                    <w:tab w:val="num" w:pos="360"/>
                    <w:tab w:val="num" w:pos="720"/>
                  </w:tabs>
                  <w:spacing w:before="0" w:after="0"/>
                  <w:ind w:left="720" w:hanging="720"/>
                </w:pPr>
              </w:pPrChange>
            </w:pPr>
            <w:r w:rsidRPr="0047050D">
              <w:rPr>
                <w:rFonts w:asciiTheme="minorHAnsi" w:hAnsiTheme="minorHAnsi"/>
                <w:color w:val="000000"/>
                <w:sz w:val="20"/>
              </w:rPr>
              <w:t>kvalitatívna úroveň výstupov projektu,</w:t>
            </w:r>
          </w:p>
          <w:p w:rsidR="0047050D" w:rsidRPr="0047050D" w:rsidRDefault="0047050D" w:rsidP="00D06E9B">
            <w:pPr>
              <w:pStyle w:val="Zkladntext"/>
              <w:numPr>
                <w:ilvl w:val="0"/>
                <w:numId w:val="24"/>
              </w:numPr>
              <w:spacing w:before="0" w:after="0"/>
              <w:rPr>
                <w:rFonts w:asciiTheme="minorHAnsi" w:hAnsiTheme="minorHAnsi"/>
                <w:color w:val="000000"/>
                <w:sz w:val="20"/>
              </w:rPr>
              <w:pPrChange w:id="459" w:author="Autor">
                <w:pPr>
                  <w:pStyle w:val="Zkladntext"/>
                  <w:numPr>
                    <w:numId w:val="39"/>
                  </w:numPr>
                  <w:tabs>
                    <w:tab w:val="num" w:pos="360"/>
                    <w:tab w:val="num" w:pos="720"/>
                  </w:tabs>
                  <w:spacing w:before="0" w:after="0"/>
                  <w:ind w:left="720" w:hanging="720"/>
                </w:pPr>
              </w:pPrChange>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D06E9B">
            <w:pPr>
              <w:pStyle w:val="Zkladntext"/>
              <w:numPr>
                <w:ilvl w:val="0"/>
                <w:numId w:val="24"/>
              </w:numPr>
              <w:spacing w:before="0" w:after="0"/>
              <w:rPr>
                <w:rFonts w:asciiTheme="minorHAnsi" w:hAnsiTheme="minorHAnsi"/>
                <w:color w:val="000000"/>
                <w:sz w:val="20"/>
              </w:rPr>
              <w:pPrChange w:id="460" w:author="Autor">
                <w:pPr>
                  <w:pStyle w:val="Zkladntext"/>
                  <w:numPr>
                    <w:numId w:val="39"/>
                  </w:numPr>
                  <w:tabs>
                    <w:tab w:val="num" w:pos="360"/>
                    <w:tab w:val="num" w:pos="720"/>
                  </w:tabs>
                  <w:spacing w:before="0" w:after="0"/>
                  <w:ind w:left="720" w:hanging="720"/>
                </w:pPr>
              </w:pPrChange>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D06E9B">
            <w:pPr>
              <w:pStyle w:val="Zkladntext"/>
              <w:numPr>
                <w:ilvl w:val="0"/>
                <w:numId w:val="25"/>
              </w:numPr>
              <w:spacing w:before="0" w:after="0"/>
              <w:rPr>
                <w:rFonts w:asciiTheme="minorHAnsi" w:hAnsiTheme="minorHAnsi"/>
                <w:sz w:val="20"/>
                <w:lang w:eastAsia="sk-SK"/>
              </w:rPr>
              <w:pPrChange w:id="461" w:author="Autor">
                <w:pPr>
                  <w:pStyle w:val="Zkladntext"/>
                  <w:numPr>
                    <w:numId w:val="40"/>
                  </w:numPr>
                  <w:tabs>
                    <w:tab w:val="num" w:pos="360"/>
                    <w:tab w:val="num" w:pos="720"/>
                  </w:tabs>
                  <w:spacing w:before="0" w:after="0"/>
                  <w:ind w:left="720" w:hanging="720"/>
                </w:pPr>
              </w:pPrChange>
            </w:pPr>
            <w:r w:rsidRPr="002D27E5">
              <w:rPr>
                <w:rFonts w:asciiTheme="minorHAnsi" w:hAnsiTheme="minorHAnsi"/>
                <w:sz w:val="20"/>
                <w:lang w:eastAsia="sk-SK"/>
              </w:rPr>
              <w:t xml:space="preserve">neumožní dosiahnuť stanovené výstupy </w:t>
            </w:r>
            <w:r w:rsidRPr="002D27E5">
              <w:rPr>
                <w:rFonts w:asciiTheme="minorHAnsi" w:hAnsiTheme="minorHAnsi"/>
                <w:sz w:val="20"/>
                <w:lang w:eastAsia="sk-SK"/>
              </w:rPr>
              <w:lastRenderedPageBreak/>
              <w:t xml:space="preserve">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D06E9B">
            <w:pPr>
              <w:pStyle w:val="Zkladntext"/>
              <w:numPr>
                <w:ilvl w:val="0"/>
                <w:numId w:val="25"/>
              </w:numPr>
              <w:spacing w:before="0" w:after="0"/>
              <w:rPr>
                <w:rFonts w:asciiTheme="minorHAnsi" w:hAnsiTheme="minorHAnsi"/>
                <w:b/>
                <w:bCs/>
                <w:sz w:val="20"/>
                <w:lang w:eastAsia="sk-SK"/>
              </w:rPr>
              <w:pPrChange w:id="462" w:author="Autor">
                <w:pPr>
                  <w:pStyle w:val="Zkladntext"/>
                  <w:numPr>
                    <w:numId w:val="40"/>
                  </w:numPr>
                  <w:tabs>
                    <w:tab w:val="num" w:pos="360"/>
                    <w:tab w:val="num" w:pos="720"/>
                  </w:tabs>
                  <w:spacing w:before="0" w:after="0"/>
                  <w:ind w:left="720" w:hanging="720"/>
                </w:pPr>
              </w:pPrChange>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D06E9B">
            <w:pPr>
              <w:pStyle w:val="Zkladntext"/>
              <w:numPr>
                <w:ilvl w:val="0"/>
                <w:numId w:val="25"/>
              </w:numPr>
              <w:spacing w:before="0" w:after="0"/>
              <w:rPr>
                <w:rFonts w:asciiTheme="minorHAnsi" w:hAnsiTheme="minorHAnsi"/>
                <w:b/>
                <w:bCs/>
                <w:sz w:val="20"/>
                <w:lang w:eastAsia="sk-SK"/>
              </w:rPr>
              <w:pPrChange w:id="463" w:author="Autor">
                <w:pPr>
                  <w:pStyle w:val="Zkladntext"/>
                  <w:numPr>
                    <w:numId w:val="40"/>
                  </w:numPr>
                  <w:tabs>
                    <w:tab w:val="num" w:pos="360"/>
                    <w:tab w:val="num" w:pos="720"/>
                  </w:tabs>
                  <w:spacing w:before="0" w:after="0"/>
                  <w:ind w:left="720" w:hanging="720"/>
                </w:pPr>
              </w:pPrChange>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D06E9B">
            <w:pPr>
              <w:pStyle w:val="Zkladntext"/>
              <w:numPr>
                <w:ilvl w:val="0"/>
                <w:numId w:val="28"/>
              </w:numPr>
              <w:spacing w:before="0" w:after="0"/>
              <w:rPr>
                <w:rFonts w:asciiTheme="minorHAnsi" w:hAnsiTheme="minorHAnsi"/>
                <w:i/>
                <w:color w:val="000000"/>
                <w:szCs w:val="22"/>
                <w:lang w:eastAsia="sk-SK"/>
              </w:rPr>
              <w:pPrChange w:id="464" w:author="Autor">
                <w:pPr>
                  <w:pStyle w:val="Zkladntext"/>
                  <w:numPr>
                    <w:numId w:val="41"/>
                  </w:numPr>
                  <w:tabs>
                    <w:tab w:val="num" w:pos="360"/>
                    <w:tab w:val="num" w:pos="720"/>
                  </w:tabs>
                  <w:spacing w:before="0" w:after="0"/>
                  <w:ind w:left="720" w:hanging="720"/>
                </w:pPr>
              </w:pPrChange>
            </w:pPr>
            <w:r w:rsidRPr="00750B43">
              <w:rPr>
                <w:rFonts w:asciiTheme="minorHAnsi" w:hAnsiTheme="minorHAnsi"/>
                <w:i/>
                <w:color w:val="000000"/>
                <w:szCs w:val="22"/>
                <w:lang w:eastAsia="sk-SK"/>
              </w:rPr>
              <w:lastRenderedPageBreak/>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D06E9B">
            <w:pPr>
              <w:pStyle w:val="Zkladntext"/>
              <w:numPr>
                <w:ilvl w:val="0"/>
                <w:numId w:val="28"/>
              </w:numPr>
              <w:spacing w:before="0" w:after="0"/>
              <w:rPr>
                <w:rFonts w:asciiTheme="minorHAnsi" w:hAnsiTheme="minorHAnsi"/>
                <w:i/>
                <w:color w:val="000000"/>
                <w:szCs w:val="22"/>
                <w:lang w:eastAsia="sk-SK"/>
              </w:rPr>
              <w:pPrChange w:id="465" w:author="Autor">
                <w:pPr>
                  <w:pStyle w:val="Zkladntext"/>
                  <w:numPr>
                    <w:numId w:val="41"/>
                  </w:numPr>
                  <w:tabs>
                    <w:tab w:val="num" w:pos="360"/>
                    <w:tab w:val="num" w:pos="720"/>
                  </w:tabs>
                  <w:spacing w:before="0" w:after="0"/>
                  <w:ind w:left="720" w:hanging="720"/>
                </w:pPr>
              </w:pPrChange>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466" w:name="_Toc53194584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466"/>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467"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 xml:space="preserve">Neposudzuje sa v prípade ústredných </w:t>
            </w:r>
            <w:r w:rsidRPr="007B2402">
              <w:rPr>
                <w:rFonts w:asciiTheme="minorHAnsi" w:hAnsiTheme="minorHAnsi"/>
                <w:color w:val="000000"/>
                <w:sz w:val="20"/>
                <w:lang w:eastAsia="sk-SK"/>
              </w:rPr>
              <w:lastRenderedPageBreak/>
              <w:t>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D06E9B">
            <w:pPr>
              <w:pStyle w:val="Odsekzoznamu"/>
              <w:numPr>
                <w:ilvl w:val="0"/>
                <w:numId w:val="29"/>
              </w:numPr>
              <w:jc w:val="both"/>
              <w:rPr>
                <w:rFonts w:asciiTheme="minorHAnsi" w:hAnsiTheme="minorHAnsi" w:cs="Arial"/>
                <w:noProof w:val="0"/>
                <w:szCs w:val="22"/>
                <w:lang w:eastAsia="sk-SK"/>
              </w:rPr>
              <w:pPrChange w:id="468" w:author="Autor">
                <w:pPr>
                  <w:pStyle w:val="Odsekzoznamu"/>
                  <w:numPr>
                    <w:numId w:val="42"/>
                  </w:numPr>
                  <w:tabs>
                    <w:tab w:val="num" w:pos="360"/>
                    <w:tab w:val="num" w:pos="720"/>
                  </w:tabs>
                  <w:ind w:hanging="720"/>
                  <w:jc w:val="both"/>
                </w:pPr>
              </w:pPrChange>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D06E9B">
            <w:pPr>
              <w:pStyle w:val="Odsekzoznamu"/>
              <w:numPr>
                <w:ilvl w:val="0"/>
                <w:numId w:val="29"/>
              </w:numPr>
              <w:jc w:val="both"/>
              <w:rPr>
                <w:rFonts w:asciiTheme="minorHAnsi" w:hAnsiTheme="minorHAnsi" w:cs="Arial"/>
                <w:i/>
                <w:szCs w:val="22"/>
                <w:lang w:eastAsia="sk-SK"/>
              </w:rPr>
              <w:pPrChange w:id="469" w:author="Autor">
                <w:pPr>
                  <w:pStyle w:val="Odsekzoznamu"/>
                  <w:numPr>
                    <w:numId w:val="42"/>
                  </w:numPr>
                  <w:tabs>
                    <w:tab w:val="num" w:pos="360"/>
                    <w:tab w:val="num" w:pos="720"/>
                  </w:tabs>
                  <w:ind w:hanging="720"/>
                  <w:jc w:val="both"/>
                </w:pPr>
              </w:pPrChange>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D06E9B">
            <w:pPr>
              <w:pStyle w:val="Odsekzoznamu"/>
              <w:numPr>
                <w:ilvl w:val="0"/>
                <w:numId w:val="29"/>
              </w:numPr>
              <w:jc w:val="both"/>
              <w:rPr>
                <w:rFonts w:asciiTheme="minorHAnsi" w:hAnsiTheme="minorHAnsi" w:cs="Arial"/>
                <w:i/>
                <w:szCs w:val="22"/>
                <w:lang w:eastAsia="sk-SK"/>
              </w:rPr>
              <w:pPrChange w:id="470" w:author="Autor">
                <w:pPr>
                  <w:pStyle w:val="Odsekzoznamu"/>
                  <w:numPr>
                    <w:numId w:val="42"/>
                  </w:numPr>
                  <w:tabs>
                    <w:tab w:val="num" w:pos="360"/>
                    <w:tab w:val="num" w:pos="720"/>
                  </w:tabs>
                  <w:ind w:hanging="720"/>
                  <w:jc w:val="both"/>
                </w:pPr>
              </w:pPrChange>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D06E9B">
            <w:pPr>
              <w:pStyle w:val="Odsekzoznamu"/>
              <w:numPr>
                <w:ilvl w:val="0"/>
                <w:numId w:val="29"/>
              </w:numPr>
              <w:jc w:val="both"/>
              <w:rPr>
                <w:rFonts w:asciiTheme="minorHAnsi" w:hAnsiTheme="minorHAnsi" w:cs="Arial"/>
                <w:noProof w:val="0"/>
                <w:szCs w:val="22"/>
                <w:lang w:eastAsia="sk-SK"/>
              </w:rPr>
              <w:pPrChange w:id="471" w:author="Autor">
                <w:pPr>
                  <w:pStyle w:val="Odsekzoznamu"/>
                  <w:numPr>
                    <w:numId w:val="42"/>
                  </w:numPr>
                  <w:tabs>
                    <w:tab w:val="num" w:pos="360"/>
                    <w:tab w:val="num" w:pos="720"/>
                  </w:tabs>
                  <w:ind w:hanging="720"/>
                  <w:jc w:val="both"/>
                </w:pPr>
              </w:pPrChange>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D06E9B">
            <w:pPr>
              <w:pStyle w:val="Odsekzoznamu"/>
              <w:numPr>
                <w:ilvl w:val="0"/>
                <w:numId w:val="29"/>
              </w:numPr>
              <w:jc w:val="both"/>
              <w:rPr>
                <w:rFonts w:asciiTheme="minorHAnsi" w:hAnsiTheme="minorHAnsi" w:cs="Arial"/>
                <w:i/>
                <w:szCs w:val="22"/>
                <w:lang w:eastAsia="sk-SK"/>
              </w:rPr>
              <w:pPrChange w:id="472" w:author="Autor">
                <w:pPr>
                  <w:pStyle w:val="Odsekzoznamu"/>
                  <w:numPr>
                    <w:numId w:val="42"/>
                  </w:numPr>
                  <w:tabs>
                    <w:tab w:val="num" w:pos="360"/>
                    <w:tab w:val="num" w:pos="720"/>
                  </w:tabs>
                  <w:ind w:hanging="720"/>
                  <w:jc w:val="both"/>
                </w:pPr>
              </w:pPrChange>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D06E9B">
            <w:pPr>
              <w:pStyle w:val="Odsekzoznamu"/>
              <w:numPr>
                <w:ilvl w:val="0"/>
                <w:numId w:val="29"/>
              </w:numPr>
              <w:jc w:val="both"/>
              <w:rPr>
                <w:rFonts w:asciiTheme="minorHAnsi" w:hAnsiTheme="minorHAnsi" w:cs="Arial"/>
                <w:i/>
                <w:szCs w:val="22"/>
                <w:lang w:eastAsia="sk-SK"/>
              </w:rPr>
              <w:pPrChange w:id="473" w:author="Autor">
                <w:pPr>
                  <w:pStyle w:val="Odsekzoznamu"/>
                  <w:numPr>
                    <w:numId w:val="42"/>
                  </w:numPr>
                  <w:tabs>
                    <w:tab w:val="num" w:pos="360"/>
                    <w:tab w:val="num" w:pos="720"/>
                  </w:tabs>
                  <w:ind w:hanging="720"/>
                  <w:jc w:val="both"/>
                </w:pPr>
              </w:pPrChange>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474" w:name="_Toc531945849"/>
      <w:r w:rsidRPr="00A11FD1">
        <w:rPr>
          <w:rFonts w:asciiTheme="minorHAnsi" w:hAnsiTheme="minorHAnsi"/>
          <w:color w:val="365F91"/>
          <w:sz w:val="28"/>
          <w:szCs w:val="28"/>
        </w:rPr>
        <w:t>Finančná a ekonomická stránka projektu</w:t>
      </w:r>
      <w:bookmarkEnd w:id="467"/>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474"/>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lastRenderedPageBreak/>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D06E9B">
            <w:pPr>
              <w:pStyle w:val="Zkladntext"/>
              <w:numPr>
                <w:ilvl w:val="0"/>
                <w:numId w:val="13"/>
              </w:numPr>
              <w:spacing w:before="0" w:after="0"/>
              <w:jc w:val="left"/>
              <w:rPr>
                <w:rFonts w:asciiTheme="minorHAnsi" w:hAnsiTheme="minorHAnsi"/>
                <w:b/>
                <w:i/>
                <w:noProof w:val="0"/>
                <w:szCs w:val="22"/>
              </w:rPr>
              <w:pPrChange w:id="475" w:author="Autor">
                <w:pPr>
                  <w:pStyle w:val="Zkladntext"/>
                  <w:numPr>
                    <w:numId w:val="17"/>
                  </w:numPr>
                  <w:tabs>
                    <w:tab w:val="num" w:pos="420"/>
                  </w:tabs>
                  <w:spacing w:before="0" w:after="0"/>
                  <w:ind w:left="420" w:hanging="360"/>
                  <w:jc w:val="left"/>
                </w:pPr>
              </w:pPrChange>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D06E9B">
            <w:pPr>
              <w:pStyle w:val="Odsekzoznamu"/>
              <w:numPr>
                <w:ilvl w:val="0"/>
                <w:numId w:val="15"/>
              </w:numPr>
              <w:jc w:val="both"/>
              <w:rPr>
                <w:rFonts w:asciiTheme="minorHAnsi" w:hAnsiTheme="minorHAnsi" w:cs="Aharoni"/>
                <w:i/>
                <w:noProof w:val="0"/>
                <w:szCs w:val="22"/>
              </w:rPr>
              <w:pPrChange w:id="476" w:author="Autor">
                <w:pPr>
                  <w:pStyle w:val="Odsekzoznamu"/>
                  <w:numPr>
                    <w:numId w:val="20"/>
                  </w:numPr>
                  <w:ind w:left="360" w:hanging="360"/>
                  <w:jc w:val="both"/>
                </w:pPr>
              </w:pPrChange>
            </w:pPr>
            <w:r w:rsidRPr="00750B43">
              <w:rPr>
                <w:rFonts w:asciiTheme="minorHAnsi" w:hAnsiTheme="minorHAnsi" w:cs="Aharoni"/>
                <w:i/>
                <w:noProof w:val="0"/>
                <w:szCs w:val="22"/>
              </w:rPr>
              <w:t xml:space="preserve">pre realizáciu projektu nevyhnutné, a/alebo </w:t>
            </w:r>
          </w:p>
          <w:p w:rsidR="004723FD" w:rsidRDefault="004723FD" w:rsidP="00D06E9B">
            <w:pPr>
              <w:pStyle w:val="Odsekzoznamu"/>
              <w:numPr>
                <w:ilvl w:val="0"/>
                <w:numId w:val="15"/>
              </w:numPr>
              <w:jc w:val="both"/>
              <w:rPr>
                <w:rFonts w:asciiTheme="minorHAnsi" w:hAnsiTheme="minorHAnsi" w:cs="Aharoni"/>
                <w:i/>
                <w:noProof w:val="0"/>
                <w:szCs w:val="22"/>
              </w:rPr>
              <w:pPrChange w:id="477" w:author="Autor">
                <w:pPr>
                  <w:pStyle w:val="Odsekzoznamu"/>
                  <w:numPr>
                    <w:numId w:val="20"/>
                  </w:numPr>
                  <w:ind w:left="360" w:hanging="360"/>
                  <w:jc w:val="both"/>
                </w:pPr>
              </w:pPrChange>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D06E9B">
            <w:pPr>
              <w:pStyle w:val="Zkladntext"/>
              <w:numPr>
                <w:ilvl w:val="0"/>
                <w:numId w:val="13"/>
              </w:numPr>
              <w:spacing w:before="0" w:after="0"/>
              <w:jc w:val="left"/>
              <w:rPr>
                <w:rFonts w:asciiTheme="minorHAnsi" w:hAnsiTheme="minorHAnsi"/>
                <w:b/>
                <w:i/>
                <w:noProof w:val="0"/>
                <w:szCs w:val="22"/>
              </w:rPr>
              <w:pPrChange w:id="478" w:author="Autor">
                <w:pPr>
                  <w:pStyle w:val="Zkladntext"/>
                  <w:numPr>
                    <w:numId w:val="17"/>
                  </w:numPr>
                  <w:tabs>
                    <w:tab w:val="num" w:pos="420"/>
                  </w:tabs>
                  <w:spacing w:before="0" w:after="0"/>
                  <w:ind w:left="420" w:hanging="360"/>
                  <w:jc w:val="left"/>
                </w:pPr>
              </w:pPrChange>
            </w:pPr>
            <w:r w:rsidRPr="00BF7E4C">
              <w:rPr>
                <w:rFonts w:asciiTheme="minorHAnsi" w:hAnsiTheme="minorHAnsi"/>
                <w:b/>
                <w:i/>
                <w:noProof w:val="0"/>
                <w:szCs w:val="22"/>
              </w:rPr>
              <w:t>krok:</w:t>
            </w:r>
          </w:p>
          <w:p w:rsidR="00077CA9" w:rsidRPr="00E3187F" w:rsidRDefault="004723FD" w:rsidP="00077CA9">
            <w:pPr>
              <w:rPr>
                <w:ins w:id="479" w:author="Autor"/>
                <w:rFonts w:asciiTheme="minorHAnsi" w:hAnsiTheme="minorHAnsi"/>
                <w:i/>
                <w:noProof w:val="0"/>
                <w:szCs w:val="22"/>
                <w:lang w:eastAsia="sk-SK"/>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w:t>
            </w:r>
            <w:ins w:id="480" w:author="Autor">
              <w:r w:rsidR="00077CA9" w:rsidRPr="00077CA9">
                <w:rPr>
                  <w:rFonts w:asciiTheme="minorHAnsi" w:hAnsiTheme="minorHAnsi"/>
                  <w:i/>
                  <w:noProof w:val="0"/>
                  <w:szCs w:val="22"/>
                  <w:lang w:eastAsia="sk-SK"/>
                </w:rPr>
                <w:t xml:space="preserve">Hodnotiteľ </w:t>
              </w:r>
              <w:r w:rsidR="00077CA9" w:rsidRPr="00E3187F">
                <w:rPr>
                  <w:rFonts w:asciiTheme="minorHAnsi" w:hAnsiTheme="minorHAnsi"/>
                  <w:i/>
                  <w:noProof w:val="0"/>
                  <w:szCs w:val="22"/>
                  <w:lang w:eastAsia="sk-SK"/>
                </w:rPr>
                <w:t>zaznamená v hodnotiacom hárku spôsob preverenia výdavkov uvedených v ŽoNFP a spôsob preverenia možného prekrývania sa výdavkov s inými podobnými projektami financovanými z fondov EÚ.</w:t>
              </w:r>
            </w:ins>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D06E9B">
            <w:pPr>
              <w:pStyle w:val="Zkladntext"/>
              <w:numPr>
                <w:ilvl w:val="0"/>
                <w:numId w:val="13"/>
              </w:numPr>
              <w:spacing w:before="0" w:after="0"/>
              <w:jc w:val="left"/>
              <w:rPr>
                <w:rFonts w:asciiTheme="minorHAnsi" w:hAnsiTheme="minorHAnsi"/>
                <w:b/>
                <w:i/>
                <w:noProof w:val="0"/>
                <w:szCs w:val="22"/>
              </w:rPr>
              <w:pPrChange w:id="481" w:author="Autor">
                <w:pPr>
                  <w:pStyle w:val="Zkladntext"/>
                  <w:numPr>
                    <w:numId w:val="17"/>
                  </w:numPr>
                  <w:tabs>
                    <w:tab w:val="num" w:pos="420"/>
                  </w:tabs>
                  <w:spacing w:before="0" w:after="0"/>
                  <w:ind w:left="420" w:hanging="360"/>
                  <w:jc w:val="left"/>
                </w:pPr>
              </w:pPrChange>
            </w:pPr>
            <w:r w:rsidRPr="00BF7E4C">
              <w:rPr>
                <w:rFonts w:asciiTheme="minorHAnsi" w:hAnsiTheme="minorHAnsi"/>
                <w:b/>
                <w:i/>
                <w:noProof w:val="0"/>
                <w:szCs w:val="22"/>
              </w:rPr>
              <w:t>krok:</w:t>
            </w:r>
          </w:p>
          <w:p w:rsidR="004723FD" w:rsidRDefault="004723FD" w:rsidP="00A55213">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D06E9B">
            <w:pPr>
              <w:pStyle w:val="Zkladntext"/>
              <w:numPr>
                <w:ilvl w:val="0"/>
                <w:numId w:val="13"/>
              </w:numPr>
              <w:spacing w:before="0" w:after="0"/>
              <w:jc w:val="left"/>
              <w:rPr>
                <w:rFonts w:asciiTheme="minorHAnsi" w:hAnsiTheme="minorHAnsi"/>
                <w:b/>
                <w:i/>
                <w:noProof w:val="0"/>
                <w:szCs w:val="22"/>
              </w:rPr>
              <w:pPrChange w:id="482" w:author="Autor">
                <w:pPr>
                  <w:pStyle w:val="Zkladntext"/>
                  <w:numPr>
                    <w:numId w:val="17"/>
                  </w:numPr>
                  <w:tabs>
                    <w:tab w:val="num" w:pos="420"/>
                  </w:tabs>
                  <w:spacing w:before="0" w:after="0"/>
                  <w:ind w:left="420" w:hanging="360"/>
                  <w:jc w:val="left"/>
                </w:pPr>
              </w:pPrChange>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Posudzuje sa, či navrhnuté výdavky projektu spĺňajú podmienku hospodárnosti a efektívnosti a či zodpovedajú obvyklým cenám v danom mieste a čase. Uvedené sa overuje prostredníctvom stanovených benchmarkov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D06E9B">
            <w:pPr>
              <w:pStyle w:val="Zkladntext"/>
              <w:numPr>
                <w:ilvl w:val="0"/>
                <w:numId w:val="14"/>
              </w:numPr>
              <w:spacing w:before="0" w:after="0"/>
              <w:rPr>
                <w:rFonts w:asciiTheme="minorHAnsi" w:hAnsiTheme="minorHAnsi"/>
                <w:b/>
                <w:i/>
                <w:noProof w:val="0"/>
                <w:szCs w:val="22"/>
              </w:rPr>
              <w:pPrChange w:id="483" w:author="Autor">
                <w:pPr>
                  <w:pStyle w:val="Zkladntext"/>
                  <w:numPr>
                    <w:numId w:val="19"/>
                  </w:numPr>
                  <w:spacing w:before="0" w:after="0"/>
                  <w:ind w:left="360" w:hanging="360"/>
                </w:pPr>
              </w:pPrChange>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4"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D06E9B">
            <w:pPr>
              <w:pStyle w:val="Zkladntext"/>
              <w:numPr>
                <w:ilvl w:val="0"/>
                <w:numId w:val="16"/>
              </w:numPr>
              <w:spacing w:before="0" w:after="0"/>
              <w:rPr>
                <w:rFonts w:asciiTheme="minorHAnsi" w:hAnsiTheme="minorHAnsi"/>
                <w:i/>
                <w:noProof w:val="0"/>
                <w:szCs w:val="22"/>
              </w:rPr>
              <w:pPrChange w:id="484" w:author="Autor">
                <w:pPr>
                  <w:pStyle w:val="Zkladntext"/>
                  <w:numPr>
                    <w:numId w:val="25"/>
                  </w:numPr>
                  <w:spacing w:before="0" w:after="0"/>
                  <w:ind w:left="360" w:hanging="360"/>
                </w:pPr>
              </w:pPrChange>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D06E9B">
            <w:pPr>
              <w:pStyle w:val="Zkladntext"/>
              <w:numPr>
                <w:ilvl w:val="0"/>
                <w:numId w:val="16"/>
              </w:numPr>
              <w:spacing w:before="0" w:after="0"/>
              <w:rPr>
                <w:rFonts w:asciiTheme="minorHAnsi" w:hAnsiTheme="minorHAnsi"/>
                <w:i/>
                <w:noProof w:val="0"/>
                <w:szCs w:val="22"/>
              </w:rPr>
              <w:pPrChange w:id="485" w:author="Autor">
                <w:pPr>
                  <w:pStyle w:val="Zkladntext"/>
                  <w:numPr>
                    <w:numId w:val="25"/>
                  </w:numPr>
                  <w:spacing w:before="0" w:after="0"/>
                  <w:ind w:left="360" w:hanging="360"/>
                </w:pPr>
              </w:pPrChange>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D06E9B">
            <w:pPr>
              <w:pStyle w:val="Zkladntext"/>
              <w:numPr>
                <w:ilvl w:val="0"/>
                <w:numId w:val="14"/>
              </w:numPr>
              <w:spacing w:before="0" w:after="0"/>
              <w:rPr>
                <w:rFonts w:asciiTheme="minorHAnsi" w:hAnsiTheme="minorHAnsi"/>
                <w:b/>
                <w:i/>
                <w:noProof w:val="0"/>
                <w:szCs w:val="22"/>
              </w:rPr>
              <w:pPrChange w:id="486" w:author="Autor">
                <w:pPr>
                  <w:pStyle w:val="Zkladntext"/>
                  <w:numPr>
                    <w:numId w:val="19"/>
                  </w:numPr>
                  <w:spacing w:before="0" w:after="0"/>
                  <w:ind w:left="360" w:hanging="360"/>
                </w:pPr>
              </w:pPrChange>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w:t>
            </w:r>
            <w:r w:rsidRPr="00750B43">
              <w:rPr>
                <w:rFonts w:asciiTheme="minorHAnsi" w:hAnsiTheme="minorHAnsi" w:cs="Aharoni"/>
                <w:i/>
                <w:noProof w:val="0"/>
                <w:szCs w:val="22"/>
              </w:rPr>
              <w:lastRenderedPageBreak/>
              <w:t xml:space="preserve">hodnotiteľ zníži túto položku  a žiadosť postupuje do ďalšieho hodnotenia.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FE7681">
              <w:rPr>
                <w:rFonts w:asciiTheme="minorHAnsi" w:hAnsiTheme="minorHAnsi" w:cs="Aharoni"/>
                <w:i/>
                <w:noProof w:val="0"/>
                <w:szCs w:val="22"/>
              </w:rPr>
              <w:t>.</w:t>
            </w: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Hodnotiteľ uvedie v hodnotiacom hárku úplný komentár k posúdeniu rozpočtu projektu aj v prípade, že žiadaná suma je nižšia ako cena uvedená v dodávateľskej zmluve. V prípade, že pomocné výpočty nie sú súčasťou ŽoNFP, vyžiada si ich prostredníctvom RO OP TP od žiadateľa.</w:t>
            </w:r>
          </w:p>
          <w:p w:rsidR="005F6049" w:rsidRDefault="005F6049"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487" w:name="_Toc531945850"/>
      <w:r w:rsidRPr="00683C38">
        <w:rPr>
          <w:rFonts w:asciiTheme="minorHAnsi" w:hAnsiTheme="minorHAnsi"/>
          <w:color w:val="365F91"/>
          <w:sz w:val="40"/>
          <w:szCs w:val="40"/>
        </w:rPr>
        <w:lastRenderedPageBreak/>
        <w:t>Prílohy</w:t>
      </w:r>
      <w:bookmarkEnd w:id="487"/>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6</w:t>
      </w:r>
      <w:r w:rsidR="00CA3DCB">
        <w:rPr>
          <w:rFonts w:asciiTheme="minorHAnsi" w:hAnsiTheme="minorHAnsi"/>
          <w:sz w:val="24"/>
          <w:szCs w:val="24"/>
        </w:rPr>
        <w:t xml:space="preserve"> a</w:t>
      </w:r>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rsidR="00CA3DCB" w:rsidRPr="00683C38" w:rsidRDefault="00CA3DCB" w:rsidP="00CA3DCB">
      <w:pPr>
        <w:spacing w:after="120"/>
        <w:jc w:val="both"/>
        <w:rPr>
          <w:rFonts w:asciiTheme="minorHAnsi" w:hAnsiTheme="minorHAnsi"/>
          <w:sz w:val="24"/>
          <w:szCs w:val="24"/>
        </w:rPr>
      </w:pPr>
      <w:r w:rsidRPr="00683C38">
        <w:rPr>
          <w:rFonts w:asciiTheme="minorHAnsi" w:hAnsiTheme="minorHAnsi"/>
          <w:sz w:val="24"/>
          <w:szCs w:val="24"/>
        </w:rPr>
        <w:t xml:space="preserve">Príloha č. 6 </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414"/>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3A7" w:rsidRDefault="002573A7">
      <w:r>
        <w:separator/>
      </w:r>
    </w:p>
  </w:endnote>
  <w:endnote w:type="continuationSeparator" w:id="0">
    <w:p w:rsidR="002573A7" w:rsidRDefault="00257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04" w:author="Autor"/>
  <w:sdt>
    <w:sdtPr>
      <w:id w:val="-458183464"/>
      <w:docPartObj>
        <w:docPartGallery w:val="Page Numbers (Bottom of Page)"/>
        <w:docPartUnique/>
      </w:docPartObj>
    </w:sdtPr>
    <w:sdtEndPr/>
    <w:sdtContent>
      <w:customXmlInsRangeEnd w:id="104"/>
      <w:p w:rsidR="00D54165" w:rsidRDefault="00D54165">
        <w:pPr>
          <w:pStyle w:val="Pta"/>
          <w:jc w:val="center"/>
          <w:rPr>
            <w:ins w:id="105" w:author="Autor"/>
          </w:rPr>
        </w:pPr>
        <w:ins w:id="106" w:author="Autor">
          <w:r>
            <w:fldChar w:fldCharType="begin"/>
          </w:r>
          <w:r>
            <w:instrText>PAGE   \* MERGEFORMAT</w:instrText>
          </w:r>
          <w:r>
            <w:fldChar w:fldCharType="separate"/>
          </w:r>
        </w:ins>
        <w:r w:rsidR="00D06E9B">
          <w:t>3</w:t>
        </w:r>
        <w:ins w:id="107" w:author="Autor">
          <w:r>
            <w:fldChar w:fldCharType="end"/>
          </w:r>
        </w:ins>
      </w:p>
      <w:customXmlInsRangeStart w:id="108" w:author="Autor"/>
    </w:sdtContent>
  </w:sdt>
  <w:customXmlInsRangeEnd w:id="108"/>
  <w:p w:rsidR="002573A7" w:rsidRDefault="002573A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3A7" w:rsidRDefault="002573A7">
    <w:pPr>
      <w:pStyle w:val="Pta"/>
      <w:framePr w:hSpace="181" w:wrap="around" w:vAnchor="text" w:hAnchor="text" w:xAlign="right" w:y="1"/>
    </w:pPr>
    <w:r>
      <w:rPr>
        <w:rStyle w:val="slostrany"/>
      </w:rPr>
      <w:pgNum/>
    </w:r>
  </w:p>
  <w:p w:rsidR="002573A7" w:rsidRDefault="002573A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3A7" w:rsidRDefault="002573A7">
      <w:r>
        <w:separator/>
      </w:r>
    </w:p>
  </w:footnote>
  <w:footnote w:type="continuationSeparator" w:id="0">
    <w:p w:rsidR="002573A7" w:rsidRDefault="002573A7">
      <w:r>
        <w:continuationSeparator/>
      </w:r>
    </w:p>
  </w:footnote>
  <w:footnote w:id="1">
    <w:p w:rsidR="002573A7" w:rsidRPr="000537B4" w:rsidRDefault="002573A7"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2573A7" w:rsidRPr="000537B4" w:rsidRDefault="002573A7"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2573A7" w:rsidRDefault="002573A7"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2573A7" w:rsidRPr="003F3C91" w:rsidRDefault="002573A7" w:rsidP="00350A1F">
      <w:pPr>
        <w:pStyle w:val="Textpoznmkypodiarou"/>
      </w:pPr>
      <w:r>
        <w:rPr>
          <w:rStyle w:val="Odkaznapoznmkupodiarou"/>
        </w:rPr>
        <w:footnoteRef/>
      </w:r>
      <w:r>
        <w:t xml:space="preserve"> Hodnotiace hárky ŽoNFP vypracované pred termínom28.11.2017, nie je RO OP TP povinný dodatočne vložiť do ITMS 2014+</w:t>
      </w:r>
    </w:p>
  </w:footnote>
  <w:footnote w:id="5">
    <w:p w:rsidR="002573A7" w:rsidRDefault="002573A7" w:rsidP="00FC6E97">
      <w:pPr>
        <w:pStyle w:val="Textpoznmkypodiarou"/>
        <w:jc w:val="both"/>
      </w:pPr>
      <w:r>
        <w:rPr>
          <w:rStyle w:val="Odkaznapoznmkupodiarou"/>
        </w:rPr>
        <w:footnoteRef/>
      </w:r>
      <w:r>
        <w:t xml:space="preserve"> Údaje o odborných hodnotiteľoch, ktorí hodnotili ŽoNFP pred termínom, 28.11.2017, nie je RO OP TP povinný dodatočne vložiť do ITMS 2014+.</w:t>
      </w:r>
      <w:r w:rsidRPr="00FC0BBE">
        <w:t xml:space="preserve"> </w:t>
      </w:r>
    </w:p>
  </w:footnote>
  <w:footnote w:id="6">
    <w:p w:rsidR="002573A7" w:rsidRDefault="002573A7"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E9B" w:rsidRPr="00D06E9B" w:rsidRDefault="00D06E9B" w:rsidP="00D06E9B">
    <w:pPr>
      <w:pStyle w:val="Hlavika"/>
      <w:jc w:val="left"/>
      <w:rPr>
        <w:i w:val="0"/>
        <w:rPrChange w:id="101" w:author="Autor">
          <w:rPr/>
        </w:rPrChange>
      </w:rPr>
      <w:pPrChange w:id="102" w:author="Autor">
        <w:pPr>
          <w:pStyle w:val="Hlavika"/>
        </w:pPr>
      </w:pPrChange>
    </w:pPr>
    <w:ins w:id="103" w:author="Autor">
      <w:r>
        <w:t xml:space="preserve"> </w: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E9B" w:rsidRDefault="00D06E9B" w:rsidP="00D06E9B">
    <w:pPr>
      <w:pStyle w:val="Hlavika"/>
      <w:ind w:left="-426"/>
      <w:jc w:val="left"/>
      <w:rPr>
        <w:ins w:id="109" w:author="Autor"/>
      </w:rPr>
      <w:pPrChange w:id="110" w:author="Autor">
        <w:pPr>
          <w:pStyle w:val="Hlavika"/>
        </w:pPr>
      </w:pPrChange>
    </w:pPr>
    <w:ins w:id="111" w:author="Autor">
      <w:r w:rsidRPr="00071DCF">
        <w:rPr>
          <w:sz w:val="20"/>
          <w:lang w:eastAsia="sk-SK"/>
        </w:rPr>
        <w:drawing>
          <wp:inline distT="0" distB="0" distL="0" distR="0" wp14:anchorId="602D2681" wp14:editId="3F2AFB5B">
            <wp:extent cx="542925" cy="72801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r>
        <w:rPr>
          <w:lang w:eastAsia="sk-SK"/>
        </w:rPr>
        <w:drawing>
          <wp:anchor distT="0" distB="182880" distL="114300" distR="114300" simplePos="0" relativeHeight="251661312" behindDoc="1" locked="0" layoutInCell="1" allowOverlap="1" wp14:anchorId="372CAD17" wp14:editId="47F92D23">
            <wp:simplePos x="0" y="0"/>
            <wp:positionH relativeFrom="column">
              <wp:posOffset>4907280</wp:posOffset>
            </wp:positionH>
            <wp:positionV relativeFrom="paragraph">
              <wp:posOffset>-83820</wp:posOffset>
            </wp:positionV>
            <wp:extent cx="925830" cy="704850"/>
            <wp:effectExtent l="0" t="0" r="762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ins>
  </w:p>
  <w:p w:rsidR="00D06E9B" w:rsidRDefault="00D06E9B" w:rsidP="00D06E9B">
    <w:pPr>
      <w:pStyle w:val="Hlavika"/>
      <w:jc w:val="left"/>
      <w:pPrChange w:id="112" w:author="Autor">
        <w:pPr>
          <w:pStyle w:val="Hlavika"/>
        </w:pPr>
      </w:pPrChan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E9B" w:rsidRDefault="00D06E9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0">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370C75A4"/>
    <w:multiLevelType w:val="multilevel"/>
    <w:tmpl w:val="C1D0F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7">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29"/>
  </w:num>
  <w:num w:numId="4">
    <w:abstractNumId w:val="1"/>
  </w:num>
  <w:num w:numId="5">
    <w:abstractNumId w:val="0"/>
  </w:num>
  <w:num w:numId="6">
    <w:abstractNumId w:val="4"/>
  </w:num>
  <w:num w:numId="7">
    <w:abstractNumId w:val="24"/>
  </w:num>
  <w:num w:numId="8">
    <w:abstractNumId w:val="9"/>
  </w:num>
  <w:num w:numId="9">
    <w:abstractNumId w:val="19"/>
  </w:num>
  <w:num w:numId="10">
    <w:abstractNumId w:val="3"/>
  </w:num>
  <w:num w:numId="11">
    <w:abstractNumId w:val="14"/>
  </w:num>
  <w:num w:numId="12">
    <w:abstractNumId w:val="18"/>
  </w:num>
  <w:num w:numId="13">
    <w:abstractNumId w:val="6"/>
  </w:num>
  <w:num w:numId="14">
    <w:abstractNumId w:val="25"/>
  </w:num>
  <w:num w:numId="15">
    <w:abstractNumId w:val="21"/>
  </w:num>
  <w:num w:numId="16">
    <w:abstractNumId w:val="27"/>
  </w:num>
  <w:num w:numId="17">
    <w:abstractNumId w:val="2"/>
  </w:num>
  <w:num w:numId="18">
    <w:abstractNumId w:val="22"/>
  </w:num>
  <w:num w:numId="19">
    <w:abstractNumId w:val="23"/>
  </w:num>
  <w:num w:numId="20">
    <w:abstractNumId w:val="20"/>
  </w:num>
  <w:num w:numId="21">
    <w:abstractNumId w:val="7"/>
  </w:num>
  <w:num w:numId="22">
    <w:abstractNumId w:val="11"/>
  </w:num>
  <w:num w:numId="23">
    <w:abstractNumId w:val="15"/>
  </w:num>
  <w:num w:numId="24">
    <w:abstractNumId w:val="13"/>
  </w:num>
  <w:num w:numId="25">
    <w:abstractNumId w:val="8"/>
  </w:num>
  <w:num w:numId="26">
    <w:abstractNumId w:val="26"/>
  </w:num>
  <w:num w:numId="27">
    <w:abstractNumId w:val="10"/>
  </w:num>
  <w:num w:numId="28">
    <w:abstractNumId w:val="5"/>
  </w:num>
  <w:num w:numId="29">
    <w:abstractNumId w:val="30"/>
  </w:num>
  <w:num w:numId="30">
    <w:abstractNumId w:val="16"/>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revisionView w:markup="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77CA9"/>
    <w:rsid w:val="00081332"/>
    <w:rsid w:val="00084318"/>
    <w:rsid w:val="0008442E"/>
    <w:rsid w:val="0008600E"/>
    <w:rsid w:val="000862B6"/>
    <w:rsid w:val="000873C7"/>
    <w:rsid w:val="000877F9"/>
    <w:rsid w:val="0009044D"/>
    <w:rsid w:val="00093A4D"/>
    <w:rsid w:val="00094118"/>
    <w:rsid w:val="000947F5"/>
    <w:rsid w:val="00096863"/>
    <w:rsid w:val="00097C94"/>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10F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056D"/>
    <w:rsid w:val="00151A4D"/>
    <w:rsid w:val="00152660"/>
    <w:rsid w:val="00152AD3"/>
    <w:rsid w:val="00153322"/>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2EE5"/>
    <w:rsid w:val="002270CC"/>
    <w:rsid w:val="00230272"/>
    <w:rsid w:val="0023155D"/>
    <w:rsid w:val="00232063"/>
    <w:rsid w:val="0023531E"/>
    <w:rsid w:val="00237D7C"/>
    <w:rsid w:val="0024011B"/>
    <w:rsid w:val="00240588"/>
    <w:rsid w:val="00240951"/>
    <w:rsid w:val="0024442C"/>
    <w:rsid w:val="00244A23"/>
    <w:rsid w:val="0024530D"/>
    <w:rsid w:val="00245DF8"/>
    <w:rsid w:val="00247D53"/>
    <w:rsid w:val="00250D25"/>
    <w:rsid w:val="00250E63"/>
    <w:rsid w:val="00251F7E"/>
    <w:rsid w:val="00253CF6"/>
    <w:rsid w:val="00255BA1"/>
    <w:rsid w:val="002573A7"/>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3D7"/>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0A1F"/>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4BA"/>
    <w:rsid w:val="003E1DF7"/>
    <w:rsid w:val="003E4872"/>
    <w:rsid w:val="003E496A"/>
    <w:rsid w:val="003E589B"/>
    <w:rsid w:val="003E5EF4"/>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5D70"/>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5728B"/>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167"/>
    <w:rsid w:val="00676275"/>
    <w:rsid w:val="00680BED"/>
    <w:rsid w:val="00680C24"/>
    <w:rsid w:val="006817CB"/>
    <w:rsid w:val="00681EBC"/>
    <w:rsid w:val="00682118"/>
    <w:rsid w:val="00682CE0"/>
    <w:rsid w:val="00683C38"/>
    <w:rsid w:val="00684182"/>
    <w:rsid w:val="00684AD3"/>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1B6E"/>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9AA"/>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1CD"/>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4E47"/>
    <w:rsid w:val="008A50B8"/>
    <w:rsid w:val="008A5B3A"/>
    <w:rsid w:val="008A5BDF"/>
    <w:rsid w:val="008B275E"/>
    <w:rsid w:val="008C196C"/>
    <w:rsid w:val="008C38A4"/>
    <w:rsid w:val="008C5BA9"/>
    <w:rsid w:val="008C6609"/>
    <w:rsid w:val="008C78C9"/>
    <w:rsid w:val="008C79D5"/>
    <w:rsid w:val="008D0534"/>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5213"/>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33CD"/>
    <w:rsid w:val="00B64983"/>
    <w:rsid w:val="00B654D1"/>
    <w:rsid w:val="00B730D5"/>
    <w:rsid w:val="00B73631"/>
    <w:rsid w:val="00B75952"/>
    <w:rsid w:val="00B81C40"/>
    <w:rsid w:val="00B85F1C"/>
    <w:rsid w:val="00B86C4F"/>
    <w:rsid w:val="00B93078"/>
    <w:rsid w:val="00B95121"/>
    <w:rsid w:val="00B971CB"/>
    <w:rsid w:val="00BA37EB"/>
    <w:rsid w:val="00BA6983"/>
    <w:rsid w:val="00BB3792"/>
    <w:rsid w:val="00BB4A97"/>
    <w:rsid w:val="00BB51F0"/>
    <w:rsid w:val="00BB6386"/>
    <w:rsid w:val="00BC0BEC"/>
    <w:rsid w:val="00BC4E6A"/>
    <w:rsid w:val="00BC4FC4"/>
    <w:rsid w:val="00BC6DF7"/>
    <w:rsid w:val="00BC7C70"/>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3DCB"/>
    <w:rsid w:val="00CA5228"/>
    <w:rsid w:val="00CA57CE"/>
    <w:rsid w:val="00CB3480"/>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06E9B"/>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4165"/>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59B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17F50"/>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C6E97"/>
    <w:rsid w:val="00FD0A71"/>
    <w:rsid w:val="00FD6C52"/>
    <w:rsid w:val="00FD7529"/>
    <w:rsid w:val="00FE1FCE"/>
    <w:rsid w:val="00FE2718"/>
    <w:rsid w:val="00FE31B0"/>
    <w:rsid w:val="00FE3481"/>
    <w:rsid w:val="00FE36F3"/>
    <w:rsid w:val="00FE4EF7"/>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10566152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10584058">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597596840">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diagramLayout" Target="diagrams/layout1.xm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diagramData" Target="diagrams/data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eca.europa.eu/Lists/ECADocuments/SR14_22/SR14_22_EN.pdf"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diagramQuickStyle" Target="diagrams/quickStyl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mailto:cko@vlada.go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5E9F7-2565-467A-B82C-8DCA6EF3E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13106</Words>
  <Characters>74708</Characters>
  <Application>Microsoft Office Word</Application>
  <DocSecurity>0</DocSecurity>
  <Lines>622</Lines>
  <Paragraphs>175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2017-11-27T14:07:00Z</dcterms:created>
  <dcterms:modified xsi:type="dcterms:W3CDTF">2018-12-10T10:29:00Z</dcterms:modified>
</cp:coreProperties>
</file>