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pPr>
        <w:spacing w:before="120" w:after="120" w:line="240" w:lineRule="auto"/>
        <w:jc w:val="both"/>
        <w:rPr>
          <w:rFonts w:asciiTheme="minorHAnsi" w:hAnsiTheme="minorHAnsi" w:cstheme="minorHAnsi"/>
        </w:rPr>
        <w:pPrChange w:id="0" w:author="Autor">
          <w:pPr>
            <w:spacing w:before="120" w:after="120" w:line="240" w:lineRule="auto"/>
          </w:pPr>
        </w:pPrChange>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77777777" w:rsidR="003C2776" w:rsidRPr="005752E1" w:rsidRDefault="003C2776">
      <w:pPr>
        <w:spacing w:before="120" w:after="120" w:line="240" w:lineRule="auto"/>
        <w:jc w:val="both"/>
        <w:rPr>
          <w:rFonts w:asciiTheme="minorHAnsi" w:hAnsiTheme="minorHAnsi" w:cstheme="minorHAnsi"/>
        </w:rPr>
        <w:pPrChange w:id="1" w:author="Autor">
          <w:pPr>
            <w:spacing w:before="120" w:after="120" w:line="240" w:lineRule="auto"/>
          </w:pPr>
        </w:pPrChange>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Úrad vlády S</w:t>
      </w:r>
      <w:r w:rsidR="00DD348E" w:rsidRPr="005752E1">
        <w:rPr>
          <w:rFonts w:asciiTheme="minorHAnsi" w:hAnsiTheme="minorHAnsi" w:cstheme="minorHAnsi"/>
        </w:rPr>
        <w:t>lovenskej republiky (ďalej aj „Úrad vlády SR“ alebo „ÚV 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1ED02D8C"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Námestie slobody 1, 813 70 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56AE37CB"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 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ins w:id="2" w:author="Auto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ins w:id="3" w:author="Autor">
        <w:r w:rsidR="0019055F">
          <w:rPr>
            <w:rFonts w:asciiTheme="minorHAnsi" w:hAnsiTheme="minorHAnsi" w:cstheme="minorHAnsi"/>
            <w:sz w:val="22"/>
            <w:szCs w:val="22"/>
          </w:rPr>
          <w:t xml:space="preserve"> a podpísanom</w:t>
        </w:r>
      </w:ins>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77777777" w:rsidR="00492034"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Úrad vlády Slovenskej republiky</w:t>
      </w:r>
    </w:p>
    <w:p w14:paraId="634B6792" w14:textId="00DA1059" w:rsidR="00A21A93" w:rsidRPr="005752E1" w:rsidRDefault="00492034"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Riadiaci orgán pre OP TP</w:t>
      </w:r>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 xml:space="preserve">Námestie slobody 1 </w:t>
      </w:r>
    </w:p>
    <w:p w14:paraId="1977823F" w14:textId="77777777" w:rsidR="00A21A93" w:rsidRPr="005752E1" w:rsidRDefault="00A21A93" w:rsidP="00A21A93">
      <w:pPr>
        <w:spacing w:before="120" w:after="120" w:line="240" w:lineRule="auto"/>
        <w:ind w:firstLine="709"/>
        <w:jc w:val="both"/>
        <w:rPr>
          <w:rFonts w:asciiTheme="minorHAnsi" w:hAnsiTheme="minorHAnsi" w:cstheme="minorHAnsi"/>
        </w:rPr>
      </w:pPr>
      <w:r w:rsidRPr="005752E1">
        <w:rPr>
          <w:rFonts w:asciiTheme="minorHAnsi" w:hAnsiTheme="minorHAnsi" w:cstheme="minorHAnsi"/>
        </w:rPr>
        <w:t>813 70 Bratislava 15</w:t>
      </w:r>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77C4F3FB" w14:textId="77777777"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v čase od 8.00 hod. do 15.00 hod. (obedňajšia prestávka 11.45-12.15 hod.):</w:t>
      </w:r>
    </w:p>
    <w:p w14:paraId="59D0ED60"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Úradu vlády Slovenskej republiky </w:t>
      </w:r>
    </w:p>
    <w:p w14:paraId="3F2F6C31"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Námestie slobody 1 </w:t>
      </w:r>
    </w:p>
    <w:p w14:paraId="1956785B" w14:textId="77777777"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813 70 Bratislava 15</w:t>
      </w:r>
    </w:p>
    <w:p w14:paraId="25540BC2" w14:textId="77777777"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v čase od 8.30 hod. do 14.30 hod. na adresu:</w:t>
      </w:r>
    </w:p>
    <w:p w14:paraId="2453DD02" w14:textId="77777777" w:rsidR="00A21A93"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Úrad vlády Slovenskej republiky</w:t>
      </w:r>
    </w:p>
    <w:p w14:paraId="1E1EBC0C" w14:textId="184E9930" w:rsidR="00492034" w:rsidRPr="005752E1" w:rsidRDefault="00492034" w:rsidP="00492034">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0FDD6993" w:rsidR="00A21A93" w:rsidRPr="005752E1" w:rsidRDefault="00A21A93" w:rsidP="00A21A93">
      <w:pPr>
        <w:spacing w:before="120" w:after="120" w:line="240" w:lineRule="auto"/>
        <w:ind w:firstLine="1134"/>
        <w:contextualSpacing/>
        <w:jc w:val="both"/>
        <w:rPr>
          <w:rFonts w:asciiTheme="minorHAnsi" w:hAnsiTheme="minorHAnsi" w:cstheme="minorHAnsi"/>
        </w:rPr>
      </w:pPr>
      <w:del w:id="4" w:author="Autor">
        <w:r w:rsidRPr="005752E1" w:rsidDel="0019055F">
          <w:rPr>
            <w:rFonts w:asciiTheme="minorHAnsi" w:hAnsiTheme="minorHAnsi" w:cstheme="minorHAnsi"/>
          </w:rPr>
          <w:delText>Radlinského 13</w:delText>
        </w:r>
      </w:del>
      <w:ins w:id="5" w:author="Autor">
        <w:r w:rsidR="0019055F">
          <w:rPr>
            <w:rFonts w:asciiTheme="minorHAnsi" w:hAnsiTheme="minorHAnsi" w:cstheme="minorHAnsi"/>
          </w:rPr>
          <w:t>Dunajská 68</w:t>
        </w:r>
      </w:ins>
    </w:p>
    <w:p w14:paraId="657B4574" w14:textId="675CFAA7"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del w:id="6" w:author="Autor">
        <w:r w:rsidRPr="005752E1" w:rsidDel="0019055F">
          <w:rPr>
            <w:rFonts w:asciiTheme="minorHAnsi" w:hAnsiTheme="minorHAnsi" w:cstheme="minorHAnsi"/>
          </w:rPr>
          <w:delText xml:space="preserve">07 </w:delText>
        </w:r>
      </w:del>
      <w:ins w:id="7" w:author="Auto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ins>
      <w:r w:rsidRPr="005752E1">
        <w:rPr>
          <w:rFonts w:asciiTheme="minorHAnsi" w:hAnsiTheme="minorHAnsi" w:cstheme="minorHAnsi"/>
        </w:rPr>
        <w:t>Bratislava 1</w:t>
      </w:r>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77777777"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 VS“) do elektronickej schránky RO OP TP (ÚP 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špeciálna služba ÚV 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6DFD720F"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 VS žiadateľ povinné prílohy k ŽoNFP iba vloží do ITMS2014+, nezasiela ich do elektronickej schránky RO OP TP. V  prípade prílohy </w:t>
      </w:r>
      <w:del w:id="8" w:author="Autor">
        <w:r w:rsidRPr="00FC49A1" w:rsidDel="005A101B">
          <w:rPr>
            <w:rFonts w:asciiTheme="minorHAnsi" w:hAnsiTheme="minorHAnsi" w:cstheme="minorHAnsi"/>
          </w:rPr>
          <w:lastRenderedPageBreak/>
          <w:delText xml:space="preserve">Splnomocnenia </w:delText>
        </w:r>
      </w:del>
      <w:ins w:id="9" w:author="Auto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ins>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02C66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 xml:space="preserve">ak sú formulár žiadosti o NFP a prílohy vyplnené v 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77777777"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0D7A5"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ÚV 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5BAAEEEB"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 xml:space="preserve">a jej príloh 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7777777"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3C87863" w14:textId="77777777" w:rsidR="00A21A93" w:rsidRPr="00FC49A1" w:rsidRDefault="00A21A93" w:rsidP="00A21A93">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6CBF750F" w14:textId="77777777" w:rsidR="00A21A93" w:rsidRPr="00FC49A1" w:rsidRDefault="00A21A93" w:rsidP="00A21A93">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07FAAD79" w14:textId="77777777" w:rsidR="00A21A93" w:rsidRPr="00FC49A1" w:rsidRDefault="00A21A93" w:rsidP="00A21A93">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6DDB986" w14:textId="77777777"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lastRenderedPageBreak/>
        <w:t xml:space="preserve">e-mailom na adrese: </w:t>
      </w:r>
      <w:r w:rsidRPr="00FC49A1">
        <w:rPr>
          <w:rFonts w:asciiTheme="minorHAnsi" w:eastAsiaTheme="minorHAnsi" w:hAnsiTheme="minorHAnsi" w:cstheme="minorHAnsi"/>
          <w:sz w:val="22"/>
          <w:szCs w:val="22"/>
        </w:rPr>
        <w:tab/>
      </w:r>
      <w:del w:id="10" w:author="Autor">
        <w:r w:rsidRPr="00FC49A1" w:rsidDel="001D1D9A">
          <w:rPr>
            <w:rFonts w:asciiTheme="minorHAnsi" w:eastAsiaTheme="minorHAnsi" w:hAnsiTheme="minorHAnsi" w:cstheme="minorHAnsi"/>
            <w:sz w:val="22"/>
            <w:szCs w:val="22"/>
          </w:rPr>
          <w:tab/>
        </w:r>
        <w:r w:rsidRPr="00FC49A1" w:rsidDel="001D1D9A">
          <w:rPr>
            <w:rFonts w:asciiTheme="minorHAnsi" w:eastAsiaTheme="minorHAnsi" w:hAnsiTheme="minorHAnsi" w:cstheme="minorHAnsi"/>
            <w:sz w:val="22"/>
            <w:szCs w:val="22"/>
          </w:rPr>
          <w:tab/>
        </w:r>
      </w:del>
      <w:hyperlink r:id="rId14" w:history="1">
        <w:r w:rsidRPr="00FC49A1">
          <w:rPr>
            <w:rStyle w:val="Hypertextovprepojenie"/>
            <w:rFonts w:asciiTheme="minorHAnsi" w:eastAsiaTheme="minorHAnsi" w:hAnsiTheme="minorHAnsi" w:cstheme="minorHAnsi"/>
            <w:sz w:val="22"/>
            <w:szCs w:val="22"/>
          </w:rPr>
          <w:t>projektyoptp@vlada.gov.sk</w:t>
        </w:r>
      </w:hyperlink>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7777777" w:rsidR="00492034" w:rsidRDefault="00A21A93" w:rsidP="00A21A93">
      <w:pPr>
        <w:pStyle w:val="Default"/>
        <w:spacing w:before="120" w:after="120"/>
        <w:ind w:left="709"/>
        <w:contextualSpacing/>
        <w:rPr>
          <w:rFonts w:asciiTheme="minorHAnsi" w:eastAsiaTheme="minorHAnsi" w:hAnsiTheme="minorHAnsi" w:cstheme="minorHAnsi"/>
          <w:sz w:val="22"/>
          <w:szCs w:val="22"/>
        </w:rPr>
      </w:pPr>
      <w:r w:rsidRPr="00492034">
        <w:rPr>
          <w:rFonts w:asciiTheme="minorHAnsi" w:eastAsiaTheme="minorHAnsi" w:hAnsiTheme="minorHAnsi" w:cstheme="minorHAnsi"/>
          <w:sz w:val="22"/>
          <w:szCs w:val="22"/>
        </w:rPr>
        <w:t>Úrad vlády SR</w:t>
      </w:r>
    </w:p>
    <w:p w14:paraId="2492BD38" w14:textId="003A33F5" w:rsidR="00492034" w:rsidRPr="00492034" w:rsidRDefault="00492034" w:rsidP="00A21A9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Riadiaci orgán pre OP TP</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7C870DCF" w14:textId="77777777" w:rsidR="00A21A93" w:rsidRPr="00FC49A1" w:rsidRDefault="00A21A93" w:rsidP="00A21A93">
      <w:pPr>
        <w:pStyle w:val="Default"/>
        <w:numPr>
          <w:ilvl w:val="0"/>
          <w:numId w:val="41"/>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70 Bratislava 15</w:t>
      </w:r>
    </w:p>
    <w:p w14:paraId="6429A825"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2D248DA7" w14:textId="77777777" w:rsidR="00A21A93" w:rsidRPr="00FC49A1" w:rsidRDefault="00A21A93" w:rsidP="00A21A93">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05B1C835" w14:textId="1A4B0037" w:rsidR="00492034" w:rsidRPr="00492034" w:rsidRDefault="00492034" w:rsidP="00492034">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Riadiaci orgán pre OP TP</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66993A91" w:rsidR="00A21A93" w:rsidRPr="00FC49A1" w:rsidRDefault="00A21A93" w:rsidP="00A21A93">
      <w:pPr>
        <w:pStyle w:val="Default"/>
        <w:ind w:left="709"/>
        <w:rPr>
          <w:rFonts w:asciiTheme="minorHAnsi" w:eastAsiaTheme="minorHAnsi" w:hAnsiTheme="minorHAnsi" w:cstheme="minorHAnsi"/>
          <w:sz w:val="22"/>
          <w:szCs w:val="22"/>
        </w:rPr>
      </w:pPr>
      <w:del w:id="11" w:author="Autor">
        <w:r w:rsidRPr="00FC49A1" w:rsidDel="001D1D9A">
          <w:rPr>
            <w:rFonts w:asciiTheme="minorHAnsi" w:eastAsiaTheme="minorHAnsi" w:hAnsiTheme="minorHAnsi" w:cstheme="minorHAnsi"/>
            <w:sz w:val="22"/>
            <w:szCs w:val="22"/>
          </w:rPr>
          <w:delText xml:space="preserve">Radlinského 13 </w:delText>
        </w:r>
      </w:del>
      <w:ins w:id="12" w:author="Autor">
        <w:r w:rsidR="001D1D9A">
          <w:rPr>
            <w:rFonts w:asciiTheme="minorHAnsi" w:eastAsiaTheme="minorHAnsi" w:hAnsiTheme="minorHAnsi" w:cstheme="minorHAnsi"/>
            <w:sz w:val="22"/>
            <w:szCs w:val="22"/>
          </w:rPr>
          <w:t>Dunajská 68</w:t>
        </w:r>
      </w:ins>
    </w:p>
    <w:p w14:paraId="3062F5AD" w14:textId="23553529"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del w:id="13" w:author="Autor">
        <w:r w:rsidRPr="00FC49A1" w:rsidDel="001D1D9A">
          <w:rPr>
            <w:rFonts w:asciiTheme="minorHAnsi" w:eastAsiaTheme="minorHAnsi" w:hAnsiTheme="minorHAnsi" w:cstheme="minorHAnsi"/>
            <w:sz w:val="22"/>
            <w:szCs w:val="22"/>
          </w:rPr>
          <w:delText xml:space="preserve">07 </w:delText>
        </w:r>
      </w:del>
      <w:ins w:id="14" w:author="Auto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ins>
      <w:r w:rsidRPr="00FC49A1">
        <w:rPr>
          <w:rFonts w:asciiTheme="minorHAnsi" w:eastAsiaTheme="minorHAnsi" w:hAnsiTheme="minorHAnsi" w:cstheme="minorHAnsi"/>
          <w:sz w:val="22"/>
          <w:szCs w:val="22"/>
        </w:rPr>
        <w:t>Bratislava 1</w:t>
      </w:r>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4C2755E0"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ins w:id="15" w:author="Autor">
        <w:r w:rsidR="008030E0">
          <w:rPr>
            <w:rFonts w:asciiTheme="minorHAnsi" w:hAnsiTheme="minorHAnsi" w:cstheme="minorHAnsi"/>
          </w:rPr>
          <w:t xml:space="preserve"> na </w:t>
        </w:r>
      </w:ins>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del w:id="16" w:author="Autor">
        <w:r w:rsidR="00926EE0" w:rsidDel="00F84598">
          <w:rPr>
            <w:rFonts w:asciiTheme="minorHAnsi" w:hAnsiTheme="minorHAnsi" w:cstheme="minorHAnsi"/>
          </w:rPr>
          <w:delText> </w:delText>
        </w:r>
      </w:del>
      <w:ins w:id="17" w:author="Autor">
        <w:r w:rsidR="00F84598">
          <w:rPr>
            <w:rFonts w:asciiTheme="minorHAnsi" w:hAnsiTheme="minorHAnsi" w:cstheme="minorHAnsi"/>
          </w:rPr>
          <w:t xml:space="preserve"> poskytnutí </w:t>
        </w:r>
      </w:ins>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6893DCB6" w14:textId="4497B9B5" w:rsidR="00726318" w:rsidDel="0060686B" w:rsidRDefault="00A21A93" w:rsidP="00726318">
      <w:pPr>
        <w:rPr>
          <w:ins w:id="18" w:author="Autor"/>
          <w:del w:id="19" w:author="Autor"/>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p>
    <w:p w14:paraId="5E291191" w14:textId="77777777" w:rsidR="00726318" w:rsidRPr="002F34C6" w:rsidRDefault="00726318">
      <w:pPr>
        <w:rPr>
          <w:ins w:id="20" w:author="Autor"/>
          <w:rFonts w:asciiTheme="minorHAnsi" w:hAnsiTheme="minorHAnsi"/>
        </w:rPr>
        <w:pPrChange w:id="21" w:author="Autor">
          <w:pPr>
            <w:spacing w:before="120" w:after="120" w:line="240" w:lineRule="auto"/>
            <w:jc w:val="both"/>
          </w:pPr>
        </w:pPrChange>
      </w:pPr>
      <w:ins w:id="22" w:author="Autor">
        <w:r>
          <w:fldChar w:fldCharType="begin"/>
        </w:r>
        <w:r>
          <w:instrText xml:space="preserve"> HYPERLINK "http://www.partnerskadohoda.gov.sk/metodicke-pokyny-cko-a-uv-sr/" </w:instrText>
        </w:r>
        <w:r>
          <w:fldChar w:fldCharType="separate"/>
        </w:r>
        <w:r w:rsidRPr="00CB266C">
          <w:rPr>
            <w:rStyle w:val="Hypertextovprepojenie"/>
          </w:rPr>
          <w:t>http://www.partnerskadohoda.gov.sk/metodicke-pokyny-cko-a-uv-sr/</w:t>
        </w:r>
        <w:r>
          <w:rPr>
            <w:rStyle w:val="Hypertextovprepojenie"/>
          </w:rPr>
          <w:fldChar w:fldCharType="end"/>
        </w:r>
        <w:r>
          <w:rPr>
            <w:rFonts w:asciiTheme="minorHAnsi" w:hAnsiTheme="minorHAnsi" w:cstheme="minorHAnsi"/>
          </w:rPr>
          <w:t>.</w:t>
        </w:r>
        <w:r w:rsidRPr="002F34C6">
          <w:rPr>
            <w:rFonts w:asciiTheme="minorHAnsi" w:hAnsiTheme="minorHAnsi"/>
          </w:rPr>
          <w:t xml:space="preserve"> </w:t>
        </w:r>
      </w:ins>
    </w:p>
    <w:p w14:paraId="0971C132" w14:textId="33EB1FA0" w:rsidR="00CD1A3F" w:rsidRPr="00201CF1" w:rsidDel="00726318" w:rsidRDefault="006C1395" w:rsidP="00726318">
      <w:pPr>
        <w:spacing w:after="0" w:line="240" w:lineRule="auto"/>
        <w:rPr>
          <w:del w:id="23" w:author="Autor"/>
          <w:rFonts w:asciiTheme="minorHAnsi" w:hAnsiTheme="minorHAnsi" w:cstheme="minorHAnsi"/>
        </w:rPr>
      </w:pPr>
      <w:del w:id="24" w:author="Autor">
        <w:r w:rsidDel="00726318">
          <w:fldChar w:fldCharType="begin"/>
        </w:r>
        <w:r w:rsidDel="00726318">
          <w:delInstrText xml:space="preserve"> HYPERLINK "http://www.partnerskadohoda.gov.sk/" </w:delInstrText>
        </w:r>
        <w:r w:rsidDel="00726318">
          <w:fldChar w:fldCharType="separate"/>
        </w:r>
        <w:r w:rsidR="00A21A93" w:rsidRPr="00230311" w:rsidDel="00726318">
          <w:rPr>
            <w:rStyle w:val="Hypertextovprepojenie"/>
            <w:rFonts w:asciiTheme="minorHAnsi" w:hAnsiTheme="minorHAnsi" w:cstheme="minorHAnsi"/>
          </w:rPr>
          <w:delText>http://www.partnerskadohoda.gov.sk/</w:delText>
        </w:r>
        <w:r w:rsidDel="00726318">
          <w:rPr>
            <w:rStyle w:val="Hypertextovprepojenie"/>
            <w:rFonts w:asciiTheme="minorHAnsi" w:hAnsiTheme="minorHAnsi" w:cstheme="minorHAnsi"/>
          </w:rPr>
          <w:fldChar w:fldCharType="end"/>
        </w:r>
        <w:r w:rsidR="00A21A93" w:rsidDel="00726318">
          <w:rPr>
            <w:rFonts w:asciiTheme="minorHAnsi" w:hAnsiTheme="minorHAnsi" w:cstheme="minorHAnsi"/>
          </w:rPr>
          <w:delText>.</w:delText>
        </w:r>
        <w:r w:rsidR="00CD1A3F" w:rsidRPr="00201CF1" w:rsidDel="00726318">
          <w:rPr>
            <w:rFonts w:asciiTheme="minorHAnsi" w:hAnsiTheme="minorHAnsi" w:cstheme="minorHAnsi"/>
          </w:rPr>
          <w:delText xml:space="preserve"> </w:delText>
        </w:r>
      </w:del>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7777777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p>
    <w:p w14:paraId="1902CCBD" w14:textId="7777777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p>
    <w:p w14:paraId="1B751FD1" w14:textId="77777777" w:rsidR="00497498" w:rsidRPr="00A21A93" w:rsidRDefault="00497498" w:rsidP="00EF248C">
      <w:pPr>
        <w:spacing w:before="120" w:after="120" w:line="240" w:lineRule="auto"/>
        <w:ind w:left="1418"/>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455D8BF"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p>
    <w:p w14:paraId="2B965EBF" w14:textId="11F284DC" w:rsidR="00497498" w:rsidRPr="00A21A93" w:rsidRDefault="00497498" w:rsidP="00A21A93">
      <w:pPr>
        <w:spacing w:before="120" w:after="120" w:line="240" w:lineRule="auto"/>
        <w:ind w:left="1416" w:firstLine="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77777777" w:rsidR="00497498" w:rsidRPr="00A21A93" w:rsidRDefault="00497498" w:rsidP="00EF248C">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 Európskej územnej spo</w:t>
      </w:r>
      <w:r w:rsidR="00DC0227" w:rsidRPr="00A21A93">
        <w:rPr>
          <w:rFonts w:asciiTheme="minorHAnsi" w:eastAsia="Times New Roman" w:hAnsiTheme="minorHAnsi" w:cstheme="minorHAnsi"/>
          <w:lang w:eastAsia="sk-SK"/>
        </w:rPr>
        <w:t>lupráce</w:t>
      </w:r>
    </w:p>
    <w:p w14:paraId="7CD2FD16" w14:textId="77777777" w:rsidR="00497498" w:rsidRPr="00A21A93" w:rsidRDefault="00497498" w:rsidP="00A21A93">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p>
    <w:p w14:paraId="4544295B" w14:textId="77777777" w:rsidR="00497498" w:rsidRPr="00A21A93" w:rsidRDefault="00497498" w:rsidP="00A21A93">
      <w:pPr>
        <w:spacing w:before="120" w:after="120" w:line="240" w:lineRule="auto"/>
        <w:ind w:left="1416"/>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p>
    <w:p w14:paraId="2E83C047" w14:textId="7544D13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del w:id="25" w:author="Autor">
        <w:r w:rsidRPr="00A21A93" w:rsidDel="001128BC">
          <w:rPr>
            <w:rFonts w:asciiTheme="minorHAnsi" w:hAnsiTheme="minorHAnsi" w:cstheme="minorHAnsi"/>
            <w:sz w:val="22"/>
            <w:szCs w:val="22"/>
          </w:rPr>
          <w:delText xml:space="preserve">SR </w:delText>
        </w:r>
      </w:del>
      <w:ins w:id="26" w:author="Auto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ins>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ins w:id="27" w:author="Autor">
        <w:r w:rsidR="00A518AE">
          <w:rPr>
            <w:rFonts w:asciiTheme="minorHAnsi" w:hAnsiTheme="minorHAnsi" w:cstheme="minorHAnsi"/>
            <w:sz w:val="22"/>
            <w:szCs w:val="22"/>
          </w:rPr>
          <w:t xml:space="preserve">   </w:t>
        </w:r>
      </w:ins>
    </w:p>
    <w:p w14:paraId="0F743F6F" w14:textId="53BAFA83"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p>
    <w:p w14:paraId="79B23E6B" w14:textId="09C681AB"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p>
    <w:p w14:paraId="46117872" w14:textId="24C28B9F" w:rsidR="003250AD" w:rsidRPr="00A21A93" w:rsidRDefault="007A0F6F" w:rsidP="00A21A93">
      <w:pPr>
        <w:spacing w:before="120" w:after="120" w:line="240" w:lineRule="auto"/>
        <w:ind w:left="1418"/>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 EŠIF</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77777777" w:rsidR="001003D4" w:rsidRPr="00A21A93" w:rsidRDefault="00497498" w:rsidP="00191DA7">
      <w:pPr>
        <w:pStyle w:val="Odsekzoznamu"/>
        <w:spacing w:before="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lastRenderedPageBreak/>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77777777"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14574376" w14:textId="5E742C53" w:rsidR="00E67A01" w:rsidRPr="0088682B" w:rsidRDefault="00E67A01" w:rsidP="00682861">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8682B">
        <w:rPr>
          <w:rFonts w:asciiTheme="minorHAnsi" w:hAnsiTheme="minorHAnsi" w:cstheme="minorHAnsi"/>
          <w:sz w:val="22"/>
          <w:szCs w:val="22"/>
        </w:rPr>
        <w:t xml:space="preserve">voči žiadateľovi sa nenárokuje vrátenie pomoci na základe rozhodnutia Európskej komisie, ktorým bola pomoc označená za neoprávnenú a nezlučiteľnú s </w:t>
      </w:r>
      <w:r w:rsidR="007C08D4">
        <w:rPr>
          <w:rFonts w:asciiTheme="minorHAnsi" w:hAnsiTheme="minorHAnsi" w:cstheme="minorHAnsi"/>
          <w:sz w:val="22"/>
          <w:szCs w:val="22"/>
        </w:rPr>
        <w:t>vnútorným</w:t>
      </w:r>
      <w:r w:rsidR="007C08D4" w:rsidRPr="0088682B">
        <w:rPr>
          <w:rFonts w:asciiTheme="minorHAnsi" w:hAnsiTheme="minorHAnsi" w:cstheme="minorHAnsi"/>
          <w:sz w:val="22"/>
          <w:szCs w:val="22"/>
        </w:rPr>
        <w:t xml:space="preserve"> </w:t>
      </w:r>
      <w:r w:rsidRPr="0088682B">
        <w:rPr>
          <w:rFonts w:asciiTheme="minorHAnsi" w:hAnsiTheme="minorHAnsi" w:cstheme="minorHAnsi"/>
          <w:sz w:val="22"/>
          <w:szCs w:val="22"/>
        </w:rPr>
        <w:t>trhom</w:t>
      </w:r>
    </w:p>
    <w:p w14:paraId="58EF5F0C" w14:textId="76E69868"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861EC4A" w14:textId="77777777" w:rsidR="00DE3C0F" w:rsidRPr="0075320D" w:rsidRDefault="00DE3C0F"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p>
    <w:p w14:paraId="1296BBAC" w14:textId="77777777" w:rsidR="003C2776" w:rsidRPr="00201CF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201CF1">
        <w:rPr>
          <w:rFonts w:asciiTheme="minorHAnsi" w:hAnsiTheme="minorHAnsi" w:cstheme="minorHAnsi"/>
          <w:b/>
        </w:rPr>
        <w:lastRenderedPageBreak/>
        <w:t>Oprávnenosť výdavkov realizácie projektu</w:t>
      </w:r>
    </w:p>
    <w:p w14:paraId="3BAA6E48" w14:textId="77777777" w:rsidR="00B517DF" w:rsidRPr="00201CF1" w:rsidRDefault="00496D8C" w:rsidP="0075320D">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r w:rsidR="00B517DF" w:rsidRPr="00201CF1">
        <w:rPr>
          <w:rFonts w:asciiTheme="minorHAnsi" w:eastAsia="Times New Roman" w:hAnsiTheme="minorHAnsi" w:cstheme="minorHAnsi"/>
          <w:u w:val="single"/>
          <w:lang w:eastAsia="sk-SK"/>
        </w:rPr>
        <w:t>:</w:t>
      </w:r>
    </w:p>
    <w:p w14:paraId="14558DDC" w14:textId="77777777" w:rsidR="004641E9" w:rsidRPr="00201CF1" w:rsidRDefault="00D16C26" w:rsidP="0075320D">
      <w:pPr>
        <w:pStyle w:val="Odsekzoznamu"/>
        <w:numPr>
          <w:ilvl w:val="0"/>
          <w:numId w:val="7"/>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výdavky projektu sú </w:t>
      </w:r>
      <w:r w:rsidR="00354603" w:rsidRPr="00201CF1">
        <w:rPr>
          <w:rFonts w:asciiTheme="minorHAnsi" w:hAnsiTheme="minorHAnsi" w:cstheme="minorHAnsi"/>
          <w:color w:val="000000"/>
          <w:sz w:val="22"/>
          <w:szCs w:val="22"/>
        </w:rPr>
        <w:t>v súlade s</w:t>
      </w:r>
      <w:r w:rsidR="007065EB" w:rsidRPr="00201CF1">
        <w:rPr>
          <w:rFonts w:asciiTheme="minorHAnsi" w:hAnsiTheme="minorHAnsi" w:cstheme="minorHAnsi"/>
          <w:color w:val="000000"/>
          <w:sz w:val="22"/>
          <w:szCs w:val="22"/>
        </w:rPr>
        <w:t> </w:t>
      </w:r>
      <w:r w:rsidRPr="00201CF1">
        <w:rPr>
          <w:rFonts w:asciiTheme="minorHAnsi" w:hAnsiTheme="minorHAnsi" w:cstheme="minorHAnsi"/>
          <w:color w:val="000000"/>
          <w:sz w:val="22"/>
          <w:szCs w:val="22"/>
        </w:rPr>
        <w:t>oprávnen</w:t>
      </w:r>
      <w:r w:rsidR="007065EB" w:rsidRPr="00201CF1">
        <w:rPr>
          <w:rFonts w:asciiTheme="minorHAnsi" w:hAnsiTheme="minorHAnsi" w:cstheme="minorHAnsi"/>
          <w:color w:val="000000"/>
          <w:sz w:val="22"/>
          <w:szCs w:val="22"/>
        </w:rPr>
        <w:t>ými výdavkami pre oprávnenú aktivitu na toto vyzvanie</w:t>
      </w:r>
    </w:p>
    <w:p w14:paraId="312FF243" w14:textId="77777777" w:rsidR="00D16C26" w:rsidRPr="00201CF1" w:rsidRDefault="00D16C26" w:rsidP="0075320D">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176DB6CE" w14:textId="77777777" w:rsidR="00E81977" w:rsidRDefault="007065EB" w:rsidP="0075320D">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E540B05" w14:textId="77777777" w:rsidR="0075320D" w:rsidRPr="0075320D" w:rsidRDefault="0075320D" w:rsidP="0075320D">
      <w:pPr>
        <w:pStyle w:val="Odsekzoznamu"/>
        <w:spacing w:before="120" w:after="120"/>
        <w:rPr>
          <w:rFonts w:asciiTheme="minorHAnsi" w:hAnsiTheme="minorHAnsi" w:cstheme="minorHAnsi"/>
          <w:color w:val="000000"/>
          <w:sz w:val="22"/>
          <w:szCs w:val="22"/>
        </w:rPr>
      </w:pPr>
    </w:p>
    <w:p w14:paraId="670AB4BB" w14:textId="77777777" w:rsidR="007C0649" w:rsidRPr="0075320D" w:rsidRDefault="00497498" w:rsidP="0075320D">
      <w:pPr>
        <w:pStyle w:val="Odsekzoznamu"/>
        <w:rPr>
          <w:rFonts w:asciiTheme="minorHAnsi" w:eastAsia="Calibri" w:hAnsiTheme="minorHAnsi" w:cstheme="minorHAnsi"/>
          <w:sz w:val="22"/>
          <w:szCs w:val="22"/>
          <w:lang w:eastAsia="en-US"/>
        </w:rPr>
      </w:pPr>
      <w:r w:rsidRPr="0075320D">
        <w:rPr>
          <w:rFonts w:asciiTheme="minorHAnsi" w:eastAsia="Calibri" w:hAnsiTheme="minorHAnsi" w:cstheme="minorHAnsi"/>
          <w:sz w:val="22"/>
          <w:szCs w:val="22"/>
          <w:lang w:eastAsia="en-US"/>
        </w:rPr>
        <w:t xml:space="preserve">112 </w:t>
      </w:r>
      <w:r w:rsidRPr="0075320D">
        <w:rPr>
          <w:rFonts w:asciiTheme="minorHAnsi" w:hAnsiTheme="minorHAnsi" w:cstheme="minorHAnsi"/>
          <w:sz w:val="22"/>
          <w:szCs w:val="22"/>
        </w:rPr>
        <w:t>–</w:t>
      </w:r>
      <w:r w:rsidRPr="0075320D">
        <w:rPr>
          <w:rFonts w:asciiTheme="minorHAnsi" w:eastAsia="Calibri" w:hAnsiTheme="minorHAnsi" w:cstheme="minorHAnsi"/>
          <w:sz w:val="22"/>
          <w:szCs w:val="22"/>
          <w:lang w:eastAsia="en-US"/>
        </w:rPr>
        <w:t xml:space="preserve"> Zásoby</w:t>
      </w:r>
    </w:p>
    <w:tbl>
      <w:tblPr>
        <w:tblW w:w="9157" w:type="dxa"/>
        <w:tblInd w:w="55" w:type="dxa"/>
        <w:tblCellMar>
          <w:left w:w="70" w:type="dxa"/>
          <w:right w:w="70" w:type="dxa"/>
        </w:tblCellMar>
        <w:tblLook w:val="04A0" w:firstRow="1" w:lastRow="0" w:firstColumn="1" w:lastColumn="0" w:noHBand="0" w:noVBand="1"/>
      </w:tblPr>
      <w:tblGrid>
        <w:gridCol w:w="9441"/>
      </w:tblGrid>
      <w:tr w:rsidR="000605DD" w:rsidRPr="0075320D" w14:paraId="2DB70F03" w14:textId="77777777" w:rsidTr="00A7192C">
        <w:trPr>
          <w:trHeight w:val="300"/>
        </w:trPr>
        <w:tc>
          <w:tcPr>
            <w:tcW w:w="9157" w:type="dxa"/>
            <w:tcBorders>
              <w:top w:val="nil"/>
              <w:left w:val="nil"/>
              <w:bottom w:val="nil"/>
              <w:right w:val="nil"/>
            </w:tcBorders>
            <w:shd w:val="clear" w:color="auto" w:fill="auto"/>
            <w:noWrap/>
            <w:vAlign w:val="bottom"/>
            <w:hideMark/>
          </w:tcPr>
          <w:tbl>
            <w:tblPr>
              <w:tblW w:w="10278" w:type="dxa"/>
              <w:tblCellMar>
                <w:left w:w="70" w:type="dxa"/>
                <w:right w:w="70" w:type="dxa"/>
              </w:tblCellMar>
              <w:tblLook w:val="04A0" w:firstRow="1" w:lastRow="0" w:firstColumn="1" w:lastColumn="0" w:noHBand="0" w:noVBand="1"/>
            </w:tblPr>
            <w:tblGrid>
              <w:gridCol w:w="10278"/>
            </w:tblGrid>
            <w:tr w:rsidR="00A7192C" w:rsidRPr="0075320D" w14:paraId="59C01CCF" w14:textId="77777777" w:rsidTr="00A7192C">
              <w:trPr>
                <w:trHeight w:val="1404"/>
              </w:trPr>
              <w:tc>
                <w:tcPr>
                  <w:tcW w:w="10278" w:type="dxa"/>
                  <w:tcBorders>
                    <w:top w:val="nil"/>
                    <w:left w:val="nil"/>
                    <w:right w:val="nil"/>
                  </w:tcBorders>
                  <w:vAlign w:val="bottom"/>
                </w:tcPr>
                <w:p w14:paraId="20C4571B" w14:textId="77777777" w:rsidR="00C117B5" w:rsidRPr="0075320D" w:rsidRDefault="00C117B5"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352 </w:t>
                  </w:r>
                  <w:r w:rsidR="004633E7" w:rsidRPr="0075320D">
                    <w:rPr>
                      <w:rFonts w:asciiTheme="minorHAnsi" w:hAnsiTheme="minorHAnsi" w:cstheme="minorHAnsi"/>
                    </w:rPr>
                    <w:t xml:space="preserve">–  </w:t>
                  </w:r>
                  <w:r w:rsidRPr="0075320D">
                    <w:rPr>
                      <w:rFonts w:asciiTheme="minorHAnsi" w:hAnsiTheme="minorHAnsi" w:cstheme="minorHAnsi"/>
                    </w:rPr>
                    <w:t>Poskytnutie dotácií, príspevkov voči tretím osobám</w:t>
                  </w:r>
                </w:p>
                <w:p w14:paraId="274E733D" w14:textId="77777777" w:rsidR="00A7192C" w:rsidRPr="0075320D" w:rsidRDefault="00A7192C"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512 </w:t>
                  </w:r>
                  <w:r w:rsidR="004633E7" w:rsidRPr="0075320D">
                    <w:rPr>
                      <w:rFonts w:asciiTheme="minorHAnsi" w:hAnsiTheme="minorHAnsi" w:cstheme="minorHAnsi"/>
                    </w:rPr>
                    <w:t xml:space="preserve">– </w:t>
                  </w:r>
                  <w:r w:rsidRPr="0075320D">
                    <w:rPr>
                      <w:rFonts w:asciiTheme="minorHAnsi" w:hAnsiTheme="minorHAnsi" w:cstheme="minorHAnsi"/>
                    </w:rPr>
                    <w:t xml:space="preserve"> Cestovné náhrady</w:t>
                  </w:r>
                </w:p>
                <w:p w14:paraId="07A7A921" w14:textId="77777777" w:rsidR="00A7192C" w:rsidRPr="0075320D" w:rsidRDefault="00A7192C"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518 </w:t>
                  </w:r>
                  <w:r w:rsidR="004633E7" w:rsidRPr="0075320D">
                    <w:rPr>
                      <w:rFonts w:asciiTheme="minorHAnsi" w:hAnsiTheme="minorHAnsi" w:cstheme="minorHAnsi"/>
                    </w:rPr>
                    <w:t xml:space="preserve">– </w:t>
                  </w:r>
                  <w:r w:rsidRPr="0075320D">
                    <w:rPr>
                      <w:rFonts w:asciiTheme="minorHAnsi" w:hAnsiTheme="minorHAnsi" w:cstheme="minorHAnsi"/>
                    </w:rPr>
                    <w:t xml:space="preserve"> Ostatné služby</w:t>
                  </w:r>
                </w:p>
                <w:p w14:paraId="461012C8" w14:textId="77777777" w:rsidR="006059B3" w:rsidRPr="0075320D" w:rsidRDefault="006059B3"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521 –  Mzdové výdavky</w:t>
                  </w:r>
                </w:p>
                <w:p w14:paraId="71AD5A8B" w14:textId="77777777" w:rsidR="00D3365E" w:rsidRPr="0075320D" w:rsidRDefault="00D3365E"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548 – </w:t>
                  </w:r>
                  <w:r w:rsidR="004633E7" w:rsidRPr="0075320D">
                    <w:rPr>
                      <w:rFonts w:asciiTheme="minorHAnsi" w:hAnsiTheme="minorHAnsi" w:cstheme="minorHAnsi"/>
                    </w:rPr>
                    <w:t xml:space="preserve"> </w:t>
                  </w:r>
                  <w:r w:rsidR="006059B3" w:rsidRPr="0075320D">
                    <w:rPr>
                      <w:rFonts w:asciiTheme="minorHAnsi" w:hAnsiTheme="minorHAnsi" w:cstheme="minorHAnsi"/>
                    </w:rPr>
                    <w:t>V</w:t>
                  </w:r>
                  <w:r w:rsidRPr="0075320D">
                    <w:rPr>
                      <w:rFonts w:asciiTheme="minorHAnsi" w:hAnsiTheme="minorHAnsi" w:cstheme="minorHAnsi"/>
                    </w:rPr>
                    <w:t>ýdavky na prevádzkovú činnosť</w:t>
                  </w:r>
                </w:p>
                <w:p w14:paraId="2277892C" w14:textId="77777777" w:rsidR="00D3365E" w:rsidRPr="0075320D" w:rsidRDefault="00D3365E"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568 – </w:t>
                  </w:r>
                  <w:r w:rsidR="004633E7" w:rsidRPr="0075320D">
                    <w:rPr>
                      <w:rFonts w:asciiTheme="minorHAnsi" w:hAnsiTheme="minorHAnsi" w:cstheme="minorHAnsi"/>
                    </w:rPr>
                    <w:t xml:space="preserve"> </w:t>
                  </w:r>
                  <w:r w:rsidRPr="0075320D">
                    <w:rPr>
                      <w:rFonts w:asciiTheme="minorHAnsi" w:hAnsiTheme="minorHAnsi" w:cstheme="minorHAnsi"/>
                    </w:rPr>
                    <w:t>Ostatné finančné výdavky</w:t>
                  </w:r>
                </w:p>
                <w:p w14:paraId="5ED62E6E" w14:textId="77777777" w:rsidR="00A7192C" w:rsidRPr="0075320D" w:rsidRDefault="00A7192C" w:rsidP="0075320D">
                  <w:pPr>
                    <w:spacing w:after="120" w:line="240" w:lineRule="auto"/>
                    <w:ind w:left="584"/>
                    <w:contextualSpacing/>
                    <w:rPr>
                      <w:rFonts w:asciiTheme="minorHAnsi" w:hAnsiTheme="minorHAnsi" w:cstheme="minorHAnsi"/>
                    </w:rPr>
                  </w:pPr>
                </w:p>
              </w:tc>
            </w:tr>
          </w:tbl>
          <w:p w14:paraId="3A1E0BCA" w14:textId="77777777" w:rsidR="000605DD" w:rsidRPr="0075320D" w:rsidRDefault="000605DD" w:rsidP="0075320D">
            <w:pPr>
              <w:spacing w:after="120" w:line="240" w:lineRule="auto"/>
              <w:ind w:left="654"/>
              <w:contextualSpacing/>
              <w:rPr>
                <w:rFonts w:asciiTheme="minorHAnsi" w:eastAsia="Times New Roman" w:hAnsiTheme="minorHAnsi" w:cstheme="minorHAnsi"/>
                <w:b/>
                <w:bCs/>
                <w:color w:val="000000"/>
                <w:lang w:eastAsia="sk-SK"/>
              </w:rPr>
            </w:pPr>
          </w:p>
        </w:tc>
      </w:tr>
    </w:tbl>
    <w:p w14:paraId="62C7BCA1" w14:textId="77777777" w:rsidR="00B517DF" w:rsidRPr="0075320D" w:rsidRDefault="00D16C26" w:rsidP="0075320D">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239C64D3" w14:textId="77777777" w:rsidR="00496D8C" w:rsidRPr="0075320D" w:rsidRDefault="00496D8C"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1" w:history="1">
        <w:r w:rsidR="004877DA"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41D4C18D" w14:textId="77777777" w:rsidR="005D5FC6" w:rsidRPr="0075320D" w:rsidRDefault="005D5FC6"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2" w:history="1">
        <w:r w:rsidR="004877DA"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1A122254" w14:textId="77777777" w:rsidR="00A72653" w:rsidRPr="0075320D" w:rsidRDefault="00A72653"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 xml:space="preserve">Operačný program Technická pomoc pre programové obdobie 2014-2020 </w:t>
      </w:r>
      <w:r w:rsidR="007A576A" w:rsidRPr="0075320D">
        <w:rPr>
          <w:rFonts w:asciiTheme="minorHAnsi" w:hAnsiTheme="minorHAnsi" w:cstheme="minorHAnsi"/>
          <w:sz w:val="22"/>
          <w:szCs w:val="22"/>
        </w:rPr>
        <w:t>(</w:t>
      </w:r>
      <w:hyperlink r:id="rId23" w:history="1">
        <w:r w:rsidR="004877DA" w:rsidRPr="0075320D">
          <w:rPr>
            <w:rStyle w:val="Hypertextovprepojenie"/>
            <w:rFonts w:asciiTheme="minorHAnsi" w:hAnsiTheme="minorHAnsi" w:cstheme="minorHAnsi"/>
            <w:sz w:val="22"/>
            <w:szCs w:val="22"/>
          </w:rPr>
          <w:t>http://www.optp.vlada.gov.sk/programovy-dokument/</w:t>
        </w:r>
      </w:hyperlink>
      <w:r w:rsidR="007A576A" w:rsidRPr="0075320D">
        <w:rPr>
          <w:rFonts w:asciiTheme="minorHAnsi" w:hAnsiTheme="minorHAnsi" w:cstheme="minorHAnsi"/>
          <w:sz w:val="22"/>
          <w:szCs w:val="22"/>
        </w:rPr>
        <w:t>)</w:t>
      </w:r>
      <w:r w:rsidR="00340864" w:rsidRPr="0075320D">
        <w:rPr>
          <w:rFonts w:asciiTheme="minorHAnsi" w:hAnsiTheme="minorHAnsi" w:cstheme="minorHAnsi"/>
          <w:sz w:val="22"/>
          <w:szCs w:val="22"/>
        </w:rPr>
        <w:t>;</w:t>
      </w:r>
      <w:r w:rsidRPr="0075320D">
        <w:rPr>
          <w:rFonts w:asciiTheme="minorHAnsi" w:hAnsiTheme="minorHAnsi" w:cstheme="minorHAnsi"/>
          <w:sz w:val="22"/>
          <w:szCs w:val="22"/>
        </w:rPr>
        <w:t xml:space="preserve"> </w:t>
      </w:r>
    </w:p>
    <w:p w14:paraId="44BBBDC4" w14:textId="0834232D" w:rsidR="00496D8C" w:rsidRPr="0075320D" w:rsidRDefault="00496D8C"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ins w:id="28" w:author="Autor">
        <w:r w:rsidR="00A518AE">
          <w:fldChar w:fldCharType="begin"/>
        </w:r>
        <w:r w:rsidR="00A518AE">
          <w:instrText xml:space="preserve"> HYPERLINK "http://www.partnerskadohoda.gov.sk/metodicke-pokyny-cko-a-uv-sr/" </w:instrText>
        </w:r>
        <w:r w:rsidR="00A518AE">
          <w:fldChar w:fldCharType="separate"/>
        </w:r>
        <w:r w:rsidR="00A518AE" w:rsidRPr="0042088A">
          <w:rPr>
            <w:rStyle w:val="Hypertextovprepojenie"/>
            <w:rFonts w:asciiTheme="minorHAnsi" w:hAnsiTheme="minorHAnsi"/>
            <w:sz w:val="22"/>
            <w:szCs w:val="22"/>
          </w:rPr>
          <w:t>http://www.partnerskadohoda.gov.sk/metodicke-pokyny-cko-a-uv-sr/</w:t>
        </w:r>
        <w:r w:rsidR="00A518AE">
          <w:rPr>
            <w:rStyle w:val="Hypertextovprepojenie"/>
            <w:rFonts w:asciiTheme="minorHAnsi" w:hAnsiTheme="minorHAnsi"/>
            <w:sz w:val="22"/>
            <w:szCs w:val="22"/>
          </w:rPr>
          <w:fldChar w:fldCharType="end"/>
        </w:r>
      </w:ins>
      <w:del w:id="29" w:author="Autor">
        <w:r w:rsidR="006C1395" w:rsidDel="00A518AE">
          <w:fldChar w:fldCharType="begin"/>
        </w:r>
        <w:r w:rsidR="006C1395" w:rsidDel="00A518AE">
          <w:delInstrText xml:space="preserve"> HYPERLINK "http://www.partnerskadohoda.gov.sk/metodicke-pokyny-cko/" </w:delInstrText>
        </w:r>
        <w:r w:rsidR="006C1395" w:rsidDel="00A518AE">
          <w:fldChar w:fldCharType="separate"/>
        </w:r>
        <w:r w:rsidR="004877DA" w:rsidRPr="0075320D" w:rsidDel="00A518AE">
          <w:rPr>
            <w:rStyle w:val="Hypertextovprepojenie"/>
            <w:rFonts w:asciiTheme="minorHAnsi" w:hAnsiTheme="minorHAnsi" w:cstheme="minorHAnsi"/>
            <w:sz w:val="22"/>
            <w:szCs w:val="22"/>
          </w:rPr>
          <w:delText>http://www.partnerskadohoda.gov.sk/metodicke-pokyny-cko/</w:delText>
        </w:r>
        <w:r w:rsidR="006C1395" w:rsidDel="00A518AE">
          <w:rPr>
            <w:rStyle w:val="Hypertextovprepojenie"/>
            <w:rFonts w:asciiTheme="minorHAnsi" w:hAnsiTheme="minorHAnsi" w:cstheme="minorHAnsi"/>
            <w:sz w:val="22"/>
            <w:szCs w:val="22"/>
          </w:rPr>
          <w:fldChar w:fldCharType="end"/>
        </w:r>
      </w:del>
      <w:r w:rsidRPr="0075320D">
        <w:rPr>
          <w:rFonts w:asciiTheme="minorHAnsi" w:hAnsiTheme="minorHAnsi" w:cstheme="minorHAnsi"/>
          <w:sz w:val="22"/>
          <w:szCs w:val="22"/>
        </w:rPr>
        <w:t>);</w:t>
      </w:r>
    </w:p>
    <w:p w14:paraId="716BEC74" w14:textId="3CB16981" w:rsidR="002C5B67" w:rsidRPr="0075320D" w:rsidRDefault="002C5B67"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w:t>
      </w:r>
      <w:r w:rsidR="004877DA" w:rsidRPr="0075320D">
        <w:rPr>
          <w:rFonts w:asciiTheme="minorHAnsi" w:hAnsiTheme="minorHAnsi" w:cstheme="minorHAnsi"/>
          <w:sz w:val="22"/>
          <w:szCs w:val="22"/>
        </w:rPr>
        <w:t xml:space="preserve"> </w:t>
      </w:r>
      <w:r w:rsidRPr="0075320D">
        <w:rPr>
          <w:rFonts w:asciiTheme="minorHAnsi" w:hAnsiTheme="minorHAnsi" w:cstheme="minorHAnsi"/>
          <w:sz w:val="22"/>
          <w:szCs w:val="22"/>
        </w:rPr>
        <w:t>-</w:t>
      </w:r>
      <w:r w:rsidR="004877DA" w:rsidRPr="0075320D">
        <w:rPr>
          <w:rFonts w:asciiTheme="minorHAnsi" w:hAnsiTheme="minorHAnsi" w:cstheme="minorHAnsi"/>
          <w:sz w:val="22"/>
          <w:szCs w:val="22"/>
        </w:rPr>
        <w:t xml:space="preserve"> </w:t>
      </w:r>
      <w:r w:rsidRPr="0075320D">
        <w:rPr>
          <w:rFonts w:asciiTheme="minorHAnsi" w:hAnsiTheme="minorHAnsi" w:cstheme="minorHAnsi"/>
          <w:sz w:val="22"/>
          <w:szCs w:val="22"/>
        </w:rPr>
        <w:t>2020 (</w:t>
      </w:r>
      <w:ins w:id="30" w:author="Autor">
        <w:r w:rsidR="00A518AE">
          <w:fldChar w:fldCharType="begin"/>
        </w:r>
        <w:r w:rsidR="00A518AE">
          <w:instrText xml:space="preserve"> HYPERLINK "http://www.partnerskadohoda.gov.sk/metodicke-pokyny-cko-a-uv-sr/" </w:instrText>
        </w:r>
        <w:r w:rsidR="00A518AE">
          <w:fldChar w:fldCharType="separate"/>
        </w:r>
        <w:r w:rsidR="00A518AE" w:rsidRPr="00331E17">
          <w:rPr>
            <w:rStyle w:val="Hypertextovprepojenie"/>
            <w:rFonts w:asciiTheme="minorHAnsi" w:hAnsiTheme="minorHAnsi"/>
            <w:sz w:val="22"/>
            <w:szCs w:val="22"/>
          </w:rPr>
          <w:t>http://www.partnerskadohoda.gov.sk/metodicke-pokyny-cko-a-uv-sr/</w:t>
        </w:r>
        <w:r w:rsidR="00A518AE">
          <w:rPr>
            <w:rStyle w:val="Hypertextovprepojenie"/>
            <w:rFonts w:asciiTheme="minorHAnsi" w:hAnsiTheme="minorHAnsi"/>
            <w:sz w:val="22"/>
            <w:szCs w:val="22"/>
          </w:rPr>
          <w:fldChar w:fldCharType="end"/>
        </w:r>
      </w:ins>
      <w:del w:id="31" w:author="Autor">
        <w:r w:rsidR="006C1395" w:rsidDel="00A518AE">
          <w:fldChar w:fldCharType="begin"/>
        </w:r>
        <w:r w:rsidR="006C1395" w:rsidDel="00A518AE">
          <w:delInstrText xml:space="preserve"> HYPERLINK "http://www.partnerskadohoda.gov.sk/metodicke-pokyny- cko/" </w:delInstrText>
        </w:r>
        <w:r w:rsidR="006C1395" w:rsidDel="00A518AE">
          <w:fldChar w:fldCharType="separate"/>
        </w:r>
        <w:r w:rsidR="004877DA" w:rsidRPr="0075320D" w:rsidDel="00A518AE">
          <w:rPr>
            <w:rStyle w:val="Hypertextovprepojenie"/>
            <w:rFonts w:asciiTheme="minorHAnsi" w:hAnsiTheme="minorHAnsi" w:cstheme="minorHAnsi"/>
            <w:sz w:val="22"/>
            <w:szCs w:val="22"/>
          </w:rPr>
          <w:delText>http://www.partnerskadohoda.gov.sk/metodicke-pokyny- cko/</w:delText>
        </w:r>
        <w:r w:rsidR="006C1395" w:rsidDel="00A518AE">
          <w:rPr>
            <w:rStyle w:val="Hypertextovprepojenie"/>
            <w:rFonts w:asciiTheme="minorHAnsi" w:hAnsiTheme="minorHAnsi" w:cstheme="minorHAnsi"/>
            <w:sz w:val="22"/>
            <w:szCs w:val="22"/>
          </w:rPr>
          <w:fldChar w:fldCharType="end"/>
        </w:r>
        <w:r w:rsidRPr="0075320D" w:rsidDel="001131C3">
          <w:rPr>
            <w:rStyle w:val="Hypertextovprepojenie"/>
            <w:rFonts w:asciiTheme="minorHAnsi" w:hAnsiTheme="minorHAnsi" w:cstheme="minorHAnsi"/>
            <w:sz w:val="22"/>
            <w:szCs w:val="22"/>
          </w:rPr>
          <w:delText>)</w:delText>
        </w:r>
      </w:del>
      <w:ins w:id="32" w:author="Autor">
        <w:r w:rsidR="001131C3">
          <w:rPr>
            <w:rStyle w:val="Hypertextovprepojenie"/>
            <w:rFonts w:asciiTheme="minorHAnsi" w:hAnsiTheme="minorHAnsi" w:cstheme="minorHAnsi"/>
            <w:sz w:val="22"/>
            <w:szCs w:val="22"/>
          </w:rPr>
          <w:t>)</w:t>
        </w:r>
      </w:ins>
      <w:r w:rsidRPr="0075320D">
        <w:rPr>
          <w:rStyle w:val="Hypertextovprepojenie"/>
          <w:rFonts w:asciiTheme="minorHAnsi" w:hAnsiTheme="minorHAnsi" w:cstheme="minorHAnsi"/>
          <w:sz w:val="22"/>
          <w:szCs w:val="22"/>
        </w:rPr>
        <w:t>;</w:t>
      </w:r>
    </w:p>
    <w:p w14:paraId="545B1FB1" w14:textId="77777777" w:rsidR="003C2776" w:rsidRPr="0075320D" w:rsidRDefault="007065EB" w:rsidP="0075320D">
      <w:pPr>
        <w:pStyle w:val="Odsekzoznamu"/>
        <w:numPr>
          <w:ilvl w:val="1"/>
          <w:numId w:val="7"/>
        </w:numPr>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Z</w:t>
      </w:r>
      <w:r w:rsidR="00496D8C" w:rsidRPr="0075320D">
        <w:rPr>
          <w:rFonts w:asciiTheme="minorHAnsi" w:hAnsiTheme="minorHAnsi" w:cstheme="minorHAnsi"/>
          <w:color w:val="000000"/>
          <w:sz w:val="22"/>
          <w:szCs w:val="22"/>
        </w:rPr>
        <w:t>ákony a nariadenia, na ktoré sa uvedené dokumenty odvolávajú.</w:t>
      </w:r>
    </w:p>
    <w:p w14:paraId="46DBA563" w14:textId="77777777" w:rsidR="004877DA" w:rsidRPr="0075320D" w:rsidRDefault="004877DA" w:rsidP="0075320D">
      <w:pPr>
        <w:pStyle w:val="Odsekzoznamu"/>
        <w:spacing w:before="120" w:after="120"/>
        <w:ind w:left="1440"/>
        <w:rPr>
          <w:rFonts w:asciiTheme="minorHAnsi" w:hAnsiTheme="minorHAnsi" w:cstheme="minorHAnsi"/>
          <w:color w:val="000000"/>
          <w:sz w:val="22"/>
          <w:szCs w:val="22"/>
        </w:rPr>
      </w:pPr>
    </w:p>
    <w:p w14:paraId="7364A9DE" w14:textId="77777777" w:rsidR="004877DA" w:rsidRPr="0075320D" w:rsidRDefault="004877DA" w:rsidP="0075320D">
      <w:pPr>
        <w:pStyle w:val="Odsekzoznamu"/>
        <w:spacing w:before="120" w:after="120"/>
        <w:ind w:left="709"/>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988F176" w14:textId="77777777" w:rsidR="004641E9" w:rsidRPr="00201CF1" w:rsidRDefault="004641E9" w:rsidP="004641E9">
      <w:pPr>
        <w:pStyle w:val="Odsekzoznamu"/>
        <w:spacing w:before="120"/>
        <w:ind w:left="1440"/>
        <w:rPr>
          <w:rFonts w:asciiTheme="minorHAnsi" w:hAnsiTheme="minorHAnsi" w:cstheme="minorHAnsi"/>
          <w:color w:val="000000"/>
          <w:sz w:val="22"/>
          <w:szCs w:val="22"/>
        </w:rPr>
      </w:pPr>
    </w:p>
    <w:p w14:paraId="75A4181A" w14:textId="77777777" w:rsidR="00AE1B07" w:rsidRPr="0075320D" w:rsidRDefault="00AE1B07"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w:t>
      </w:r>
      <w:r w:rsidR="00CD6449" w:rsidRPr="0075320D">
        <w:rPr>
          <w:rFonts w:asciiTheme="minorHAnsi" w:hAnsiTheme="minorHAnsi" w:cstheme="minorHAnsi"/>
          <w:color w:val="000000"/>
          <w:sz w:val="22"/>
          <w:szCs w:val="22"/>
        </w:rPr>
        <w:t>asová oprávnenosť výdavkov</w:t>
      </w:r>
    </w:p>
    <w:p w14:paraId="5B8875A3" w14:textId="4BC9DAF5" w:rsidR="00CD6449" w:rsidRPr="0075320D" w:rsidRDefault="00AE1B07" w:rsidP="0075320D">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r w:rsidR="003C3A87" w:rsidRPr="0075320D">
        <w:rPr>
          <w:rFonts w:asciiTheme="minorHAnsi" w:hAnsiTheme="minorHAnsi" w:cstheme="minorHAnsi"/>
          <w:color w:val="000000"/>
          <w:sz w:val="22"/>
          <w:szCs w:val="22"/>
        </w:rPr>
        <w:t xml:space="preserve"> v rámci OP TP</w:t>
      </w:r>
      <w:r w:rsidR="00CD6449" w:rsidRPr="0075320D">
        <w:rPr>
          <w:rFonts w:asciiTheme="minorHAnsi" w:hAnsiTheme="minorHAnsi" w:cstheme="minorHAnsi"/>
          <w:color w:val="000000"/>
          <w:sz w:val="22"/>
          <w:szCs w:val="22"/>
        </w:rPr>
        <w:t xml:space="preserve"> je stanovená </w:t>
      </w:r>
      <w:r w:rsidR="00CD6449" w:rsidRPr="0075320D">
        <w:rPr>
          <w:rFonts w:asciiTheme="minorHAnsi" w:hAnsiTheme="minorHAnsi" w:cstheme="minorHAnsi"/>
          <w:b/>
          <w:color w:val="000000"/>
          <w:sz w:val="22"/>
          <w:szCs w:val="22"/>
        </w:rPr>
        <w:t xml:space="preserve">od </w:t>
      </w:r>
      <w:r w:rsidR="004709D3" w:rsidRPr="0075320D">
        <w:rPr>
          <w:rFonts w:asciiTheme="minorHAnsi" w:hAnsiTheme="minorHAnsi" w:cstheme="minorHAnsi"/>
          <w:b/>
          <w:color w:val="000000"/>
          <w:sz w:val="22"/>
          <w:szCs w:val="22"/>
        </w:rPr>
        <w:t>0</w:t>
      </w:r>
      <w:r w:rsidR="00CD6449" w:rsidRPr="0075320D">
        <w:rPr>
          <w:rFonts w:asciiTheme="minorHAnsi" w:hAnsiTheme="minorHAnsi" w:cstheme="minorHAnsi"/>
          <w:b/>
          <w:color w:val="000000"/>
          <w:sz w:val="22"/>
          <w:szCs w:val="22"/>
        </w:rPr>
        <w:t>1.</w:t>
      </w:r>
      <w:r w:rsidR="004709D3" w:rsidRPr="0075320D">
        <w:rPr>
          <w:rFonts w:asciiTheme="minorHAnsi" w:hAnsiTheme="minorHAnsi" w:cstheme="minorHAnsi"/>
          <w:b/>
          <w:color w:val="000000"/>
          <w:sz w:val="22"/>
          <w:szCs w:val="22"/>
        </w:rPr>
        <w:t xml:space="preserve"> 0</w:t>
      </w:r>
      <w:r w:rsidR="00CD6449" w:rsidRPr="0075320D">
        <w:rPr>
          <w:rFonts w:asciiTheme="minorHAnsi" w:hAnsiTheme="minorHAnsi" w:cstheme="minorHAnsi"/>
          <w:b/>
          <w:color w:val="000000"/>
          <w:sz w:val="22"/>
          <w:szCs w:val="22"/>
        </w:rPr>
        <w:t>1.</w:t>
      </w:r>
      <w:r w:rsidR="004709D3" w:rsidRPr="0075320D">
        <w:rPr>
          <w:rFonts w:asciiTheme="minorHAnsi" w:hAnsiTheme="minorHAnsi" w:cstheme="minorHAnsi"/>
          <w:b/>
          <w:color w:val="000000"/>
          <w:sz w:val="22"/>
          <w:szCs w:val="22"/>
        </w:rPr>
        <w:t xml:space="preserve"> </w:t>
      </w:r>
      <w:r w:rsidR="00CD6449" w:rsidRPr="0075320D">
        <w:rPr>
          <w:rFonts w:asciiTheme="minorHAnsi" w:hAnsiTheme="minorHAnsi" w:cstheme="minorHAnsi"/>
          <w:b/>
          <w:color w:val="000000"/>
          <w:sz w:val="22"/>
          <w:szCs w:val="22"/>
        </w:rPr>
        <w:t>201</w:t>
      </w:r>
      <w:r w:rsidR="00756EEF" w:rsidRPr="0075320D">
        <w:rPr>
          <w:rFonts w:asciiTheme="minorHAnsi" w:hAnsiTheme="minorHAnsi" w:cstheme="minorHAnsi"/>
          <w:b/>
          <w:color w:val="000000"/>
          <w:sz w:val="22"/>
          <w:szCs w:val="22"/>
        </w:rPr>
        <w:t>4</w:t>
      </w:r>
      <w:r w:rsidR="00E95F90">
        <w:rPr>
          <w:rFonts w:asciiTheme="minorHAnsi" w:hAnsiTheme="minorHAnsi" w:cstheme="minorHAnsi"/>
          <w:b/>
          <w:color w:val="000000"/>
          <w:sz w:val="22"/>
          <w:szCs w:val="22"/>
        </w:rPr>
        <w:t xml:space="preserve"> do 31. 12. 2023</w:t>
      </w:r>
      <w:r w:rsidR="00CD6449" w:rsidRPr="0075320D">
        <w:rPr>
          <w:rFonts w:asciiTheme="minorHAnsi" w:hAnsiTheme="minorHAnsi" w:cstheme="minorHAnsi"/>
          <w:color w:val="000000"/>
          <w:sz w:val="22"/>
          <w:szCs w:val="22"/>
        </w:rPr>
        <w:t xml:space="preserve">. Dátum nadobudnutia účinnosti </w:t>
      </w:r>
      <w:r w:rsidR="00CD6449" w:rsidRPr="00E63D0C">
        <w:rPr>
          <w:rFonts w:asciiTheme="minorHAnsi" w:hAnsiTheme="minorHAnsi" w:cstheme="minorHAnsi"/>
          <w:color w:val="000000"/>
          <w:sz w:val="22"/>
          <w:szCs w:val="22"/>
        </w:rPr>
        <w:t>zmluvy o NFP (resp</w:t>
      </w:r>
      <w:r w:rsidR="00CD6449" w:rsidRPr="0075320D">
        <w:rPr>
          <w:rFonts w:asciiTheme="minorHAnsi" w:hAnsiTheme="minorHAnsi" w:cstheme="minorHAnsi"/>
          <w:color w:val="000000"/>
          <w:sz w:val="22"/>
          <w:szCs w:val="22"/>
        </w:rPr>
        <w:t>. rozhodnutia o schválení žiadosti o NFP, ak je RO</w:t>
      </w:r>
      <w:r w:rsidR="0082235A" w:rsidRPr="0075320D">
        <w:rPr>
          <w:rFonts w:asciiTheme="minorHAnsi" w:hAnsiTheme="minorHAnsi" w:cstheme="minorHAnsi"/>
          <w:color w:val="000000"/>
          <w:sz w:val="22"/>
          <w:szCs w:val="22"/>
        </w:rPr>
        <w:t xml:space="preserve"> OP TP</w:t>
      </w:r>
      <w:r w:rsidR="00CD6449" w:rsidRPr="0075320D">
        <w:rPr>
          <w:rFonts w:asciiTheme="minorHAnsi" w:hAnsiTheme="minorHAnsi" w:cstheme="minorHAnsi"/>
          <w:color w:val="000000"/>
          <w:sz w:val="22"/>
          <w:szCs w:val="22"/>
        </w:rPr>
        <w:t xml:space="preserve"> a prijímateľ tá istá osoba) nemá vplyv na počiatočný dátum oprávnenosti výdavkov.</w:t>
      </w:r>
    </w:p>
    <w:p w14:paraId="69CD9A0E" w14:textId="39A6A089" w:rsidR="004709D3" w:rsidRPr="0075320D" w:rsidRDefault="00E95F90" w:rsidP="0075320D">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4"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4632A957" w14:textId="1D416EEB" w:rsidR="00114F2F" w:rsidRPr="00E95F90" w:rsidDel="0060686B" w:rsidRDefault="00114F2F" w:rsidP="00E95F90">
      <w:pPr>
        <w:pStyle w:val="Odsekzoznamu"/>
        <w:spacing w:before="120" w:after="120"/>
        <w:contextualSpacing w:val="0"/>
        <w:jc w:val="both"/>
        <w:rPr>
          <w:del w:id="33" w:author="Autor"/>
          <w:rFonts w:asciiTheme="minorHAnsi" w:hAnsiTheme="minorHAnsi" w:cstheme="minorHAnsi"/>
          <w:i/>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20974812" w14:textId="77777777" w:rsidR="00AA0BD9" w:rsidRPr="00201CF1" w:rsidRDefault="00AA0BD9">
      <w:pPr>
        <w:pStyle w:val="Odsekzoznamu"/>
        <w:spacing w:before="120" w:after="120"/>
        <w:contextualSpacing w:val="0"/>
        <w:jc w:val="both"/>
        <w:rPr>
          <w:rFonts w:asciiTheme="minorHAnsi" w:hAnsiTheme="minorHAnsi" w:cstheme="minorHAnsi"/>
          <w:color w:val="000000"/>
          <w:sz w:val="22"/>
          <w:szCs w:val="22"/>
        </w:rPr>
        <w:pPrChange w:id="34" w:author="Autor">
          <w:pPr>
            <w:pStyle w:val="Odsekzoznamu"/>
            <w:spacing w:before="120"/>
            <w:jc w:val="both"/>
          </w:pPr>
        </w:pPrChange>
      </w:pPr>
      <w:r w:rsidRPr="00201CF1">
        <w:rPr>
          <w:rFonts w:asciiTheme="minorHAnsi" w:hAnsiTheme="minorHAnsi" w:cstheme="minorHAnsi"/>
          <w:color w:val="000000"/>
          <w:sz w:val="22"/>
          <w:szCs w:val="22"/>
        </w:rPr>
        <w:t xml:space="preserve"> </w:t>
      </w:r>
    </w:p>
    <w:p w14:paraId="66B4AFBB" w14:textId="77777777" w:rsidR="003C2776"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Spôsob financovania</w:t>
      </w:r>
    </w:p>
    <w:p w14:paraId="4AE997FA" w14:textId="49B0C693" w:rsidR="00F5080E" w:rsidRDefault="00F5080E" w:rsidP="00F5080E">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V rámci tohto vyzvania sú určené spôsoby financovania v súlade s platným Systémom finančného riadenia štrukturálnych fondov, Kohézneho fondu a Európskeho námorného a rybárskeho fondu na programové obdobie 2014 – 2020 (</w:t>
      </w:r>
      <w:hyperlink r:id="rId25" w:history="1">
        <w:r w:rsidRPr="00E95F90">
          <w:rPr>
            <w:rStyle w:val="Hypertextovprepojenie"/>
            <w:rFonts w:asciiTheme="minorHAnsi" w:hAnsiTheme="minorHAnsi" w:cstheme="minorHAnsi"/>
            <w:sz w:val="22"/>
            <w:szCs w:val="22"/>
          </w:rPr>
          <w:t>http://www.finance.gov.sk/Default.aspx?CatID=9348</w:t>
        </w:r>
      </w:hyperlink>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p>
    <w:p w14:paraId="55682849" w14:textId="77777777" w:rsidR="00F5080E" w:rsidRPr="00201CF1" w:rsidRDefault="00F5080E" w:rsidP="00F5080E">
      <w:pPr>
        <w:pStyle w:val="Odsekzoznamu"/>
        <w:spacing w:before="120" w:after="120"/>
        <w:jc w:val="both"/>
        <w:rPr>
          <w:rFonts w:asciiTheme="minorHAnsi" w:hAnsiTheme="minorHAnsi" w:cstheme="minorHAnsi"/>
          <w:b/>
        </w:rPr>
      </w:pPr>
    </w:p>
    <w:p w14:paraId="3CC686EE" w14:textId="77777777" w:rsidR="00CD12C0" w:rsidRPr="00201CF1" w:rsidRDefault="00CD12C0" w:rsidP="00CD12C0">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273324D1"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0181CEC"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681A7002"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5947FAAE"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w:t>
      </w:r>
      <w:r w:rsidR="00114F2F" w:rsidRPr="00201CF1">
        <w:rPr>
          <w:rFonts w:asciiTheme="minorHAnsi" w:hAnsiTheme="minorHAnsi" w:cstheme="minorHAnsi"/>
          <w:b/>
          <w:sz w:val="22"/>
          <w:szCs w:val="22"/>
        </w:rPr>
        <w:t>ých</w:t>
      </w:r>
      <w:r w:rsidRPr="00201CF1">
        <w:rPr>
          <w:rFonts w:asciiTheme="minorHAnsi" w:hAnsiTheme="minorHAnsi" w:cstheme="minorHAnsi"/>
          <w:b/>
          <w:sz w:val="22"/>
          <w:szCs w:val="22"/>
        </w:rPr>
        <w:t xml:space="preserve"> plat</w:t>
      </w:r>
      <w:r w:rsidR="00114F2F" w:rsidRPr="00201CF1">
        <w:rPr>
          <w:rFonts w:asciiTheme="minorHAnsi" w:hAnsiTheme="minorHAnsi" w:cstheme="minorHAnsi"/>
          <w:b/>
          <w:sz w:val="22"/>
          <w:szCs w:val="22"/>
        </w:rPr>
        <w:t>ie</w:t>
      </w:r>
      <w:r w:rsidRPr="00201CF1">
        <w:rPr>
          <w:rFonts w:asciiTheme="minorHAnsi" w:hAnsiTheme="minorHAnsi" w:cstheme="minorHAnsi"/>
          <w:b/>
          <w:sz w:val="22"/>
          <w:szCs w:val="22"/>
        </w:rPr>
        <w:t>b a refundácie</w:t>
      </w:r>
    </w:p>
    <w:p w14:paraId="3968CC03" w14:textId="77777777" w:rsidR="00CD12C0" w:rsidRPr="00201CF1" w:rsidRDefault="00CD12C0" w:rsidP="00CD12C0">
      <w:pPr>
        <w:pStyle w:val="Odsekzoznamu"/>
        <w:spacing w:before="120"/>
        <w:ind w:left="2832"/>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04677106" w14:textId="77777777" w:rsidR="004641E9" w:rsidRPr="00201CF1" w:rsidRDefault="004641E9" w:rsidP="004641E9">
      <w:pPr>
        <w:pStyle w:val="Odsekzoznamu"/>
        <w:spacing w:before="120"/>
        <w:rPr>
          <w:rFonts w:asciiTheme="minorHAnsi" w:hAnsiTheme="minorHAnsi" w:cstheme="minorHAnsi"/>
          <w:sz w:val="22"/>
          <w:szCs w:val="22"/>
        </w:rPr>
      </w:pPr>
    </w:p>
    <w:p w14:paraId="18C451EF" w14:textId="77777777" w:rsidR="004641E9" w:rsidRPr="00E95F90" w:rsidRDefault="004641E9" w:rsidP="00E95F90">
      <w:pPr>
        <w:pStyle w:val="Odsekzoznamu"/>
        <w:spacing w:before="120" w:after="120"/>
        <w:jc w:val="both"/>
        <w:rPr>
          <w:rFonts w:asciiTheme="minorHAnsi" w:hAnsiTheme="minorHAnsi" w:cstheme="minorHAnsi"/>
          <w:color w:val="000000"/>
          <w:sz w:val="22"/>
          <w:szCs w:val="22"/>
        </w:rPr>
      </w:pPr>
    </w:p>
    <w:p w14:paraId="3E880E26" w14:textId="4519D7AF" w:rsidR="00114F2F" w:rsidRPr="00E95F90" w:rsidRDefault="00114F2F" w:rsidP="00E95F90">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id="35" w:author="Autor">
        <w:r w:rsidR="002C0E28">
          <w:rPr>
            <w:rFonts w:asciiTheme="minorHAnsi" w:hAnsiTheme="minorHAnsi" w:cstheme="minorHAnsi"/>
            <w:i/>
            <w:sz w:val="22"/>
            <w:szCs w:val="22"/>
          </w:rPr>
          <w:t>.</w:t>
        </w:r>
      </w:ins>
      <w:r w:rsidRPr="00E95F90">
        <w:rPr>
          <w:rFonts w:asciiTheme="minorHAnsi" w:hAnsiTheme="minorHAnsi" w:cstheme="minorHAnsi"/>
          <w:i/>
          <w:sz w:val="22"/>
          <w:szCs w:val="22"/>
        </w:rPr>
        <w:t>)</w:t>
      </w:r>
      <w:del w:id="36" w:author="Autor">
        <w:r w:rsidRPr="00E95F90" w:rsidDel="002C0E28">
          <w:rPr>
            <w:rFonts w:asciiTheme="minorHAnsi" w:hAnsiTheme="minorHAnsi" w:cstheme="minorHAnsi"/>
            <w:i/>
            <w:sz w:val="22"/>
            <w:szCs w:val="22"/>
          </w:rPr>
          <w:delText>.</w:delText>
        </w:r>
      </w:del>
    </w:p>
    <w:p w14:paraId="049396DC" w14:textId="77777777" w:rsidR="00114F2F" w:rsidRPr="00201CF1" w:rsidRDefault="00114F2F" w:rsidP="004641E9">
      <w:pPr>
        <w:pStyle w:val="Odsekzoznamu"/>
        <w:spacing w:before="120"/>
        <w:jc w:val="both"/>
        <w:rPr>
          <w:rFonts w:asciiTheme="minorHAnsi" w:hAnsiTheme="minorHAnsi" w:cstheme="minorHAnsi"/>
          <w:color w:val="000000"/>
          <w:sz w:val="22"/>
          <w:szCs w:val="22"/>
        </w:rPr>
      </w:pPr>
    </w:p>
    <w:p w14:paraId="2D0F1B3D" w14:textId="77777777" w:rsidR="00B534C5" w:rsidRPr="00201CF1" w:rsidRDefault="00D6511F" w:rsidP="00D6511F">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f</w:t>
      </w:r>
      <w:r w:rsidR="00B534C5" w:rsidRPr="00201CF1">
        <w:rPr>
          <w:rFonts w:asciiTheme="minorHAnsi" w:hAnsiTheme="minorHAnsi" w:cstheme="minorHAnsi"/>
          <w:sz w:val="22"/>
          <w:szCs w:val="22"/>
        </w:rPr>
        <w:t xml:space="preserve">orma poskytovaného príspevku: </w:t>
      </w:r>
      <w:r w:rsidR="00B534C5" w:rsidRPr="00201CF1">
        <w:rPr>
          <w:rFonts w:asciiTheme="minorHAnsi" w:hAnsiTheme="minorHAnsi" w:cstheme="minorHAnsi"/>
          <w:b/>
          <w:sz w:val="22"/>
          <w:szCs w:val="22"/>
        </w:rPr>
        <w:t>nenávratný finančný príspevok</w:t>
      </w:r>
    </w:p>
    <w:p w14:paraId="3794B82C" w14:textId="61745B26" w:rsidR="00F0348C" w:rsidRPr="00201CF1" w:rsidDel="0060686B" w:rsidRDefault="00F0348C" w:rsidP="00785D39">
      <w:pPr>
        <w:spacing w:before="120" w:after="120" w:line="240" w:lineRule="auto"/>
        <w:ind w:left="709"/>
        <w:jc w:val="both"/>
        <w:rPr>
          <w:del w:id="37" w:author="Autor"/>
          <w:rFonts w:asciiTheme="minorHAnsi" w:hAnsiTheme="minorHAnsi" w:cstheme="minorHAnsi"/>
        </w:rPr>
      </w:pP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ins w:id="38" w:author="Autor">
        <w:r w:rsidR="002C0E28">
          <w:rPr>
            <w:rFonts w:asciiTheme="minorHAnsi" w:hAnsiTheme="minorHAnsi" w:cstheme="minorHAnsi"/>
            <w:i/>
          </w:rPr>
          <w:t>.</w:t>
        </w:r>
      </w:ins>
      <w:r w:rsidRPr="00201CF1">
        <w:rPr>
          <w:rFonts w:asciiTheme="minorHAnsi" w:hAnsiTheme="minorHAnsi" w:cstheme="minorHAnsi"/>
          <w:i/>
        </w:rPr>
        <w:t>)</w:t>
      </w:r>
      <w:del w:id="39" w:author="Autor">
        <w:r w:rsidRPr="00201CF1" w:rsidDel="002C0E28">
          <w:rPr>
            <w:rFonts w:asciiTheme="minorHAnsi" w:hAnsiTheme="minorHAnsi" w:cstheme="minorHAnsi"/>
            <w:i/>
          </w:rPr>
          <w:delText>.</w:delText>
        </w:r>
      </w:del>
    </w:p>
    <w:p w14:paraId="5F6A2E9F" w14:textId="77777777" w:rsidR="005F5C8C" w:rsidRPr="00201CF1" w:rsidRDefault="005F5C8C">
      <w:pPr>
        <w:spacing w:before="120" w:after="120" w:line="240" w:lineRule="auto"/>
        <w:ind w:left="709"/>
        <w:jc w:val="both"/>
        <w:rPr>
          <w:rFonts w:asciiTheme="minorHAnsi" w:hAnsiTheme="minorHAnsi" w:cstheme="minorHAnsi"/>
        </w:rPr>
        <w:pPrChange w:id="40" w:author="Autor">
          <w:pPr>
            <w:pStyle w:val="Odsekzoznamu"/>
            <w:spacing w:before="120"/>
          </w:pPr>
        </w:pPrChange>
      </w:pPr>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4B412500"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lastRenderedPageBreak/>
        <w:t>n</w:t>
      </w:r>
      <w:r w:rsidR="003C2776" w:rsidRPr="00835264">
        <w:rPr>
          <w:rFonts w:asciiTheme="minorHAnsi" w:hAnsiTheme="minorHAnsi" w:cstheme="minorHAnsi"/>
          <w:color w:val="000000"/>
          <w:sz w:val="22"/>
          <w:szCs w:val="22"/>
        </w:rPr>
        <w:t>eporušenie zákazu</w:t>
      </w:r>
      <w:ins w:id="41" w:author="Autor">
        <w:r w:rsidR="002C0E28">
          <w:rPr>
            <w:rFonts w:asciiTheme="minorHAnsi" w:hAnsiTheme="minorHAnsi" w:cstheme="minorHAnsi"/>
            <w:color w:val="000000"/>
            <w:sz w:val="22"/>
            <w:szCs w:val="22"/>
          </w:rPr>
          <w:t xml:space="preserve"> nelegálnej práce a</w:t>
        </w:r>
      </w:ins>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del w:id="42" w:author="Autor">
        <w:r w:rsidR="007C08D4" w:rsidDel="002C0E28">
          <w:rPr>
            <w:rFonts w:asciiTheme="minorHAnsi" w:hAnsiTheme="minorHAnsi" w:cstheme="minorHAnsi"/>
            <w:color w:val="000000"/>
            <w:sz w:val="22"/>
            <w:szCs w:val="22"/>
          </w:rPr>
          <w:delText>štátneho príslušníka tretej krajiny</w:delText>
        </w:r>
      </w:del>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77777777" w:rsidR="006F7325" w:rsidRPr="00201CF1"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789FD929"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71EAF0D5"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del w:id="43" w:author="Autor">
        <w:r w:rsidRPr="00CD409C" w:rsidDel="00213598">
          <w:rPr>
            <w:rFonts w:asciiTheme="minorHAnsi" w:eastAsiaTheme="minorHAnsi" w:hAnsiTheme="minorHAnsi"/>
            <w:b/>
            <w:color w:val="000000"/>
            <w:sz w:val="22"/>
            <w:szCs w:val="22"/>
            <w:lang w:eastAsia="en-US"/>
          </w:rPr>
          <w:delText>201</w:delText>
        </w:r>
        <w:r w:rsidR="00CD409C" w:rsidRPr="00CD409C" w:rsidDel="00213598">
          <w:rPr>
            <w:rFonts w:asciiTheme="minorHAnsi" w:eastAsiaTheme="minorHAnsi" w:hAnsiTheme="minorHAnsi"/>
            <w:b/>
            <w:color w:val="000000"/>
            <w:sz w:val="22"/>
            <w:szCs w:val="22"/>
            <w:lang w:eastAsia="en-US"/>
          </w:rPr>
          <w:delText>6</w:delText>
        </w:r>
        <w:r w:rsidDel="00213598">
          <w:rPr>
            <w:rFonts w:asciiTheme="minorHAnsi" w:eastAsiaTheme="minorHAnsi" w:hAnsiTheme="minorHAnsi"/>
            <w:b/>
            <w:color w:val="000000"/>
            <w:sz w:val="22"/>
            <w:szCs w:val="22"/>
            <w:lang w:eastAsia="en-US"/>
          </w:rPr>
          <w:delText xml:space="preserve"> </w:delText>
        </w:r>
      </w:del>
      <w:ins w:id="44" w:author="Autor">
        <w:r w:rsidR="00213598">
          <w:rPr>
            <w:rFonts w:asciiTheme="minorHAnsi" w:eastAsiaTheme="minorHAnsi" w:hAnsiTheme="minorHAnsi"/>
            <w:b/>
            <w:color w:val="000000"/>
            <w:sz w:val="22"/>
            <w:szCs w:val="22"/>
            <w:lang w:eastAsia="en-US"/>
          </w:rPr>
          <w:t xml:space="preserve">2014 </w:t>
        </w:r>
      </w:ins>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7DCA63EE"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del w:id="45" w:author="Autor">
        <w:r w:rsidRPr="000F2D20" w:rsidDel="00FA1EFF">
          <w:rPr>
            <w:rFonts w:asciiTheme="minorHAnsi" w:hAnsiTheme="minorHAnsi"/>
            <w:i/>
            <w:sz w:val="22"/>
            <w:szCs w:val="22"/>
          </w:rPr>
          <w:delText>201</w:delText>
        </w:r>
        <w:r w:rsidR="00CD409C" w:rsidDel="00FA1EFF">
          <w:rPr>
            <w:rFonts w:asciiTheme="minorHAnsi" w:hAnsiTheme="minorHAnsi"/>
            <w:i/>
            <w:sz w:val="22"/>
            <w:szCs w:val="22"/>
          </w:rPr>
          <w:delText>6</w:delText>
        </w:r>
        <w:r w:rsidDel="00FA1EFF">
          <w:rPr>
            <w:rFonts w:asciiTheme="minorHAnsi" w:hAnsiTheme="minorHAnsi"/>
            <w:i/>
            <w:sz w:val="22"/>
            <w:szCs w:val="22"/>
          </w:rPr>
          <w:delText xml:space="preserve"> </w:delText>
        </w:r>
      </w:del>
      <w:ins w:id="46" w:author="Autor">
        <w:r w:rsidR="00FA1EFF">
          <w:rPr>
            <w:rFonts w:asciiTheme="minorHAnsi" w:hAnsiTheme="minorHAnsi"/>
            <w:i/>
            <w:sz w:val="22"/>
            <w:szCs w:val="22"/>
          </w:rPr>
          <w:t xml:space="preserve">2014 </w:t>
        </w:r>
      </w:ins>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lastRenderedPageBreak/>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7A479B7F"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del w:id="47" w:author="Autor">
        <w:r w:rsidRPr="00835264" w:rsidDel="00F36CD8">
          <w:rPr>
            <w:rFonts w:asciiTheme="minorHAnsi" w:hAnsiTheme="minorHAnsi" w:cstheme="minorHAnsi"/>
            <w:color w:val="000000"/>
            <w:sz w:val="22"/>
            <w:szCs w:val="22"/>
          </w:rPr>
          <w:delText>é</w:delText>
        </w:r>
      </w:del>
      <w:ins w:id="48" w:author="Autor">
        <w:r w:rsidR="00F36CD8">
          <w:rPr>
            <w:rFonts w:asciiTheme="minorHAnsi" w:hAnsiTheme="minorHAnsi" w:cstheme="minorHAnsi"/>
            <w:color w:val="000000"/>
            <w:sz w:val="22"/>
            <w:szCs w:val="22"/>
          </w:rPr>
          <w:t>á</w:t>
        </w:r>
      </w:ins>
      <w:r w:rsidRPr="00835264">
        <w:rPr>
          <w:rFonts w:asciiTheme="minorHAnsi" w:hAnsiTheme="minorHAnsi" w:cstheme="minorHAnsi"/>
          <w:color w:val="000000"/>
          <w:sz w:val="22"/>
          <w:szCs w:val="22"/>
        </w:rPr>
        <w:t xml:space="preserve"> príloh</w:t>
      </w:r>
      <w:del w:id="49" w:author="Autor">
        <w:r w:rsidRPr="00835264" w:rsidDel="00F36CD8">
          <w:rPr>
            <w:rFonts w:asciiTheme="minorHAnsi" w:hAnsiTheme="minorHAnsi" w:cstheme="minorHAnsi"/>
            <w:color w:val="000000"/>
            <w:sz w:val="22"/>
            <w:szCs w:val="22"/>
          </w:rPr>
          <w:delText>y</w:delText>
        </w:r>
      </w:del>
      <w:ins w:id="50" w:author="Autor">
        <w:r w:rsidR="00F36CD8">
          <w:rPr>
            <w:rFonts w:asciiTheme="minorHAnsi" w:hAnsiTheme="minorHAnsi" w:cstheme="minorHAnsi"/>
            <w:color w:val="000000"/>
            <w:sz w:val="22"/>
            <w:szCs w:val="22"/>
          </w:rPr>
          <w:t>a</w:t>
        </w:r>
      </w:ins>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724CFF1D" w14:textId="5DFD0E54" w:rsidR="00C2623B" w:rsidRPr="00201CF1" w:rsidRDefault="009F5E31" w:rsidP="00B85F6E">
      <w:pPr>
        <w:pStyle w:val="Odsekzoznamu"/>
        <w:spacing w:before="120" w:after="120"/>
        <w:ind w:left="1418"/>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r w:rsidR="00C2623B" w:rsidRPr="00201CF1">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36F7E0E1" w:rsidR="006E6355" w:rsidRPr="00230311"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 xml:space="preserve">zastaví konanie o ŽoNFP;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4F8CD79B"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8"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lastRenderedPageBreak/>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9"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22D042E3" w:rsidR="006E6355" w:rsidRPr="00230311" w:rsidRDefault="00874BBE" w:rsidP="006E6355">
      <w:pPr>
        <w:spacing w:before="120" w:after="120" w:line="240" w:lineRule="auto"/>
        <w:ind w:firstLine="357"/>
        <w:jc w:val="both"/>
        <w:rPr>
          <w:rFonts w:asciiTheme="minorHAnsi" w:hAnsiTheme="minorHAnsi" w:cstheme="minorHAnsi"/>
        </w:rPr>
      </w:pPr>
      <w:ins w:id="51" w:author="Autor">
        <w:r>
          <w:rPr>
            <w:rFonts w:asciiTheme="minorHAnsi" w:hAnsiTheme="minorHAnsi" w:cstheme="minorHAnsi"/>
          </w:rPr>
          <w:t xml:space="preserve">Pre konanie o ŽoNFP je rozhodujúci obsah ŽoNFP. </w:t>
        </w:r>
      </w:ins>
      <w:r w:rsidR="006E6355"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ins w:id="52" w:author="Autor">
        <w:r w:rsidR="00716D62">
          <w:rPr>
            <w:rFonts w:asciiTheme="minorHAnsi" w:hAnsiTheme="minorHAnsi" w:cstheme="minorHAnsi"/>
          </w:rPr>
          <w:t>a/</w:t>
        </w:r>
      </w:ins>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909D1E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ins w:id="53" w:author="Autor">
        <w:r w:rsidR="008D7142">
          <w:rPr>
            <w:rFonts w:asciiTheme="minorHAnsi" w:hAnsiTheme="minorHAnsi" w:cstheme="minorHAnsi"/>
            <w:sz w:val="22"/>
            <w:szCs w:val="22"/>
          </w:rPr>
          <w:t xml:space="preserve"> </w:t>
        </w:r>
      </w:ins>
      <w:del w:id="54" w:author="Autor">
        <w:r w:rsidRPr="00230311" w:rsidDel="008D7142">
          <w:rPr>
            <w:rFonts w:asciiTheme="minorHAnsi" w:hAnsiTheme="minorHAnsi" w:cstheme="minorHAnsi"/>
            <w:sz w:val="22"/>
            <w:szCs w:val="22"/>
          </w:rPr>
          <w:delText xml:space="preserve"> </w:delText>
        </w:r>
      </w:del>
      <w:ins w:id="55" w:author="Auto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ins>
      <w:del w:id="56" w:author="Autor">
        <w:r w:rsidRPr="00230311" w:rsidDel="00DA536A">
          <w:rPr>
            <w:rFonts w:asciiTheme="minorHAnsi" w:hAnsiTheme="minorHAnsi" w:cstheme="minorHAnsi"/>
            <w:sz w:val="22"/>
            <w:szCs w:val="22"/>
          </w:rPr>
          <w:delText>neschválení ŽoNFP vydaného len z dôvodu vyčerpania finančných prostriedkov určených vo vyzvaní</w:delText>
        </w:r>
      </w:del>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14:paraId="488A8954"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ins w:id="57" w:author="Auto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006BB4">
        <w:rPr>
          <w:rFonts w:asciiTheme="minorHAnsi" w:hAnsiTheme="minorHAnsi" w:cstheme="minorHAnsi"/>
          <w:sz w:val="22"/>
          <w:szCs w:val="22"/>
          <w:rPrChange w:id="58" w:author="Autor">
            <w:rPr>
              <w:rFonts w:asciiTheme="minorHAnsi" w:hAnsiTheme="minorHAnsi" w:cstheme="minorHAnsi"/>
              <w:b/>
              <w:sz w:val="22"/>
              <w:szCs w:val="22"/>
            </w:rPr>
          </w:rPrChange>
        </w:rPr>
        <w:t>RO OP TP rozhodnutím zastaví</w:t>
      </w:r>
      <w:r w:rsidRPr="00230311">
        <w:rPr>
          <w:rFonts w:asciiTheme="minorHAnsi" w:hAnsiTheme="minorHAnsi" w:cstheme="minorHAnsi"/>
          <w:sz w:val="22"/>
          <w:szCs w:val="22"/>
        </w:rPr>
        <w:t xml:space="preserve"> odvolacie konanie v prípade </w:t>
      </w:r>
    </w:p>
    <w:p w14:paraId="668CD3FF" w14:textId="602F098D" w:rsidR="006E6355" w:rsidRPr="004344DE" w:rsidRDefault="006E6355">
      <w:pPr>
        <w:pStyle w:val="Odsekzoznamu"/>
        <w:numPr>
          <w:ilvl w:val="0"/>
          <w:numId w:val="43"/>
        </w:numPr>
        <w:tabs>
          <w:tab w:val="left" w:pos="900"/>
        </w:tabs>
        <w:spacing w:before="120" w:after="120"/>
        <w:ind w:left="1276" w:right="-18"/>
        <w:contextualSpacing w:val="0"/>
        <w:jc w:val="both"/>
        <w:rPr>
          <w:ins w:id="59" w:author="Autor"/>
          <w:rFonts w:asciiTheme="minorHAnsi" w:hAnsiTheme="minorHAnsi" w:cstheme="minorHAnsi"/>
          <w:sz w:val="22"/>
          <w:szCs w:val="22"/>
        </w:rPr>
        <w:pPrChange w:id="60" w:author="Autor">
          <w:pPr>
            <w:pStyle w:val="Odsekzoznamu"/>
            <w:numPr>
              <w:numId w:val="17"/>
            </w:numPr>
            <w:tabs>
              <w:tab w:val="left" w:pos="900"/>
            </w:tabs>
            <w:spacing w:before="120" w:after="120"/>
            <w:ind w:left="900" w:right="-18" w:hanging="360"/>
            <w:contextualSpacing w:val="0"/>
            <w:jc w:val="both"/>
          </w:pPr>
        </w:pPrChange>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ins w:id="61" w:author="Autor">
        <w:r w:rsidR="007B1801">
          <w:rPr>
            <w:rFonts w:asciiTheme="minorHAnsi" w:hAnsiTheme="minorHAnsi" w:cstheme="minorHAnsi"/>
            <w:sz w:val="22"/>
            <w:szCs w:val="22"/>
          </w:rPr>
          <w:t>;</w:t>
        </w:r>
      </w:ins>
      <w:del w:id="62" w:author="Autor">
        <w:r w:rsidRPr="004344DE" w:rsidDel="007B1801">
          <w:rPr>
            <w:rFonts w:asciiTheme="minorHAnsi" w:hAnsiTheme="minorHAnsi" w:cstheme="minorHAnsi"/>
            <w:sz w:val="22"/>
            <w:szCs w:val="22"/>
          </w:rPr>
          <w:delText>.</w:delText>
        </w:r>
      </w:del>
    </w:p>
    <w:p w14:paraId="21CF6B0F" w14:textId="77777777" w:rsidR="004344DE" w:rsidRPr="004344DE" w:rsidRDefault="004344DE">
      <w:pPr>
        <w:pStyle w:val="Odsekzoznamu"/>
        <w:numPr>
          <w:ilvl w:val="0"/>
          <w:numId w:val="43"/>
        </w:numPr>
        <w:tabs>
          <w:tab w:val="left" w:pos="900"/>
        </w:tabs>
        <w:spacing w:before="120" w:after="120"/>
        <w:ind w:left="1276" w:right="-18"/>
        <w:jc w:val="both"/>
        <w:rPr>
          <w:ins w:id="63" w:author="Autor"/>
          <w:rFonts w:asciiTheme="minorHAnsi" w:hAnsiTheme="minorHAnsi" w:cstheme="minorHAnsi"/>
          <w:sz w:val="22"/>
          <w:szCs w:val="22"/>
          <w:rPrChange w:id="64" w:author="Autor">
            <w:rPr>
              <w:ins w:id="65" w:author="Autor"/>
              <w:rFonts w:cstheme="minorHAnsi"/>
            </w:rPr>
          </w:rPrChange>
        </w:rPr>
        <w:pPrChange w:id="66" w:author="Autor">
          <w:pPr>
            <w:pStyle w:val="Odsekzoznamu"/>
            <w:numPr>
              <w:numId w:val="17"/>
            </w:numPr>
            <w:tabs>
              <w:tab w:val="left" w:pos="900"/>
            </w:tabs>
            <w:spacing w:before="120" w:after="120"/>
            <w:ind w:right="-18" w:hanging="360"/>
            <w:jc w:val="both"/>
          </w:pPr>
        </w:pPrChange>
      </w:pPr>
      <w:ins w:id="67" w:author="Autor">
        <w:r w:rsidRPr="004344DE">
          <w:rPr>
            <w:rFonts w:asciiTheme="minorHAnsi" w:hAnsiTheme="minorHAnsi" w:cstheme="minorHAnsi"/>
            <w:sz w:val="22"/>
            <w:szCs w:val="22"/>
            <w:rPrChange w:id="68" w:author="Autor">
              <w:rPr>
                <w:rFonts w:cstheme="minorHAnsi"/>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2D4ADE11" w14:textId="77777777" w:rsidR="004344DE" w:rsidRPr="004344DE" w:rsidRDefault="004344DE">
      <w:pPr>
        <w:pStyle w:val="Odsekzoznamu"/>
        <w:numPr>
          <w:ilvl w:val="0"/>
          <w:numId w:val="43"/>
        </w:numPr>
        <w:tabs>
          <w:tab w:val="left" w:pos="900"/>
        </w:tabs>
        <w:spacing w:before="120" w:after="120"/>
        <w:ind w:left="1276" w:right="-18"/>
        <w:jc w:val="both"/>
        <w:rPr>
          <w:ins w:id="69" w:author="Autor"/>
          <w:rFonts w:asciiTheme="minorHAnsi" w:hAnsiTheme="minorHAnsi" w:cstheme="minorHAnsi"/>
          <w:sz w:val="22"/>
          <w:szCs w:val="22"/>
          <w:rPrChange w:id="70" w:author="Autor">
            <w:rPr>
              <w:ins w:id="71" w:author="Autor"/>
              <w:rFonts w:cstheme="minorHAnsi"/>
            </w:rPr>
          </w:rPrChange>
        </w:rPr>
        <w:pPrChange w:id="72" w:author="Autor">
          <w:pPr>
            <w:pStyle w:val="Odsekzoznamu"/>
            <w:numPr>
              <w:numId w:val="17"/>
            </w:numPr>
            <w:tabs>
              <w:tab w:val="left" w:pos="900"/>
            </w:tabs>
            <w:spacing w:before="120" w:after="120"/>
            <w:ind w:right="-18" w:hanging="360"/>
            <w:jc w:val="both"/>
          </w:pPr>
        </w:pPrChange>
      </w:pPr>
      <w:ins w:id="73" w:author="Autor">
        <w:r w:rsidRPr="004344DE">
          <w:rPr>
            <w:rFonts w:asciiTheme="minorHAnsi" w:hAnsiTheme="minorHAnsi" w:cstheme="minorHAnsi"/>
            <w:sz w:val="22"/>
            <w:szCs w:val="22"/>
            <w:rPrChange w:id="74" w:author="Autor">
              <w:rPr>
                <w:rFonts w:cstheme="minorHAnsi"/>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2C35EDD2" w14:textId="77777777" w:rsidR="004344DE" w:rsidRPr="004344DE" w:rsidRDefault="004344DE">
      <w:pPr>
        <w:pStyle w:val="Odsekzoznamu"/>
        <w:numPr>
          <w:ilvl w:val="0"/>
          <w:numId w:val="43"/>
        </w:numPr>
        <w:tabs>
          <w:tab w:val="left" w:pos="900"/>
        </w:tabs>
        <w:spacing w:before="120" w:after="120"/>
        <w:ind w:left="1276" w:right="-18"/>
        <w:jc w:val="both"/>
        <w:rPr>
          <w:ins w:id="75" w:author="Autor"/>
          <w:rFonts w:asciiTheme="minorHAnsi" w:hAnsiTheme="minorHAnsi" w:cstheme="minorHAnsi"/>
          <w:sz w:val="22"/>
          <w:szCs w:val="22"/>
          <w:rPrChange w:id="76" w:author="Autor">
            <w:rPr>
              <w:ins w:id="77" w:author="Autor"/>
              <w:rFonts w:cstheme="minorHAnsi"/>
            </w:rPr>
          </w:rPrChange>
        </w:rPr>
        <w:pPrChange w:id="78" w:author="Autor">
          <w:pPr>
            <w:pStyle w:val="Odsekzoznamu"/>
            <w:numPr>
              <w:numId w:val="17"/>
            </w:numPr>
            <w:tabs>
              <w:tab w:val="left" w:pos="900"/>
            </w:tabs>
            <w:spacing w:before="120" w:after="120"/>
            <w:ind w:right="-18" w:hanging="360"/>
            <w:jc w:val="both"/>
          </w:pPr>
        </w:pPrChange>
      </w:pPr>
      <w:ins w:id="79" w:author="Autor">
        <w:r w:rsidRPr="004344DE">
          <w:rPr>
            <w:rFonts w:asciiTheme="minorHAnsi" w:hAnsiTheme="minorHAnsi" w:cstheme="minorHAnsi"/>
            <w:sz w:val="22"/>
            <w:szCs w:val="22"/>
            <w:rPrChange w:id="80" w:author="Autor">
              <w:rPr>
                <w:rFonts w:cstheme="minorHAnsi"/>
              </w:rPr>
            </w:rPrChange>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w:t>
        </w:r>
        <w:r w:rsidRPr="004344DE">
          <w:rPr>
            <w:rFonts w:asciiTheme="minorHAnsi" w:hAnsiTheme="minorHAnsi" w:cstheme="minorHAnsi"/>
            <w:sz w:val="22"/>
            <w:szCs w:val="22"/>
            <w:rPrChange w:id="81" w:author="Autor">
              <w:rPr>
                <w:rFonts w:cstheme="minorHAnsi"/>
              </w:rPr>
            </w:rPrChange>
          </w:rPr>
          <w:lastRenderedPageBreak/>
          <w:t>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14:paraId="387A3534" w14:textId="77777777" w:rsidR="004344DE" w:rsidRPr="00230311" w:rsidRDefault="004344DE">
      <w:pPr>
        <w:pStyle w:val="Odsekzoznamu"/>
        <w:tabs>
          <w:tab w:val="left" w:pos="900"/>
        </w:tabs>
        <w:spacing w:before="120" w:after="120"/>
        <w:ind w:left="900" w:right="-18"/>
        <w:contextualSpacing w:val="0"/>
        <w:jc w:val="both"/>
        <w:rPr>
          <w:rFonts w:asciiTheme="minorHAnsi" w:hAnsiTheme="minorHAnsi" w:cstheme="minorHAnsi"/>
          <w:sz w:val="22"/>
          <w:szCs w:val="22"/>
        </w:rPr>
        <w:pPrChange w:id="82" w:author="Autor">
          <w:pPr>
            <w:pStyle w:val="Odsekzoznamu"/>
            <w:numPr>
              <w:numId w:val="17"/>
            </w:numPr>
            <w:tabs>
              <w:tab w:val="left" w:pos="900"/>
            </w:tabs>
            <w:spacing w:before="120" w:after="120"/>
            <w:ind w:left="900" w:right="-18" w:hanging="360"/>
            <w:contextualSpacing w:val="0"/>
            <w:jc w:val="both"/>
          </w:pPr>
        </w:pPrChange>
      </w:pPr>
    </w:p>
    <w:p w14:paraId="43ADDE5D"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7C0319">
        <w:rPr>
          <w:rFonts w:asciiTheme="minorHAnsi" w:hAnsiTheme="minorHAnsi" w:cstheme="minorHAnsi"/>
          <w:sz w:val="22"/>
          <w:szCs w:val="22"/>
          <w:rPrChange w:id="83" w:author="Autor">
            <w:rPr>
              <w:rFonts w:asciiTheme="minorHAnsi" w:hAnsiTheme="minorHAnsi" w:cstheme="minorHAnsi"/>
              <w:b/>
              <w:sz w:val="22"/>
              <w:szCs w:val="22"/>
            </w:rPr>
          </w:rPrChange>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49B3F60D" w:rsidR="006E6355" w:rsidRPr="00230311" w:rsidRDefault="006E6355">
      <w:pPr>
        <w:pStyle w:val="Odsekzoznamu"/>
        <w:numPr>
          <w:ilvl w:val="0"/>
          <w:numId w:val="44"/>
        </w:numPr>
        <w:spacing w:before="120" w:after="120"/>
        <w:ind w:right="-18"/>
        <w:contextualSpacing w:val="0"/>
        <w:jc w:val="both"/>
        <w:rPr>
          <w:rFonts w:asciiTheme="minorHAnsi" w:hAnsiTheme="minorHAnsi" w:cstheme="minorHAnsi"/>
          <w:sz w:val="22"/>
          <w:szCs w:val="22"/>
        </w:rPr>
        <w:pPrChange w:id="84" w:author="Autor">
          <w:pPr>
            <w:pStyle w:val="Odsekzoznamu"/>
            <w:numPr>
              <w:numId w:val="19"/>
            </w:numPr>
            <w:spacing w:before="120" w:after="120"/>
            <w:ind w:left="1260" w:right="-18" w:hanging="360"/>
            <w:contextualSpacing w:val="0"/>
            <w:jc w:val="both"/>
          </w:pPr>
        </w:pPrChange>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16D62">
        <w:rPr>
          <w:rFonts w:asciiTheme="minorHAnsi" w:hAnsiTheme="minorHAnsi" w:cstheme="minorHAnsi"/>
          <w:sz w:val="22"/>
          <w:szCs w:val="22"/>
          <w:rPrChange w:id="85" w:author="Autor">
            <w:rPr>
              <w:rFonts w:asciiTheme="minorHAnsi" w:hAnsiTheme="minorHAnsi" w:cstheme="minorHAnsi"/>
              <w:sz w:val="22"/>
              <w:szCs w:val="22"/>
              <w:u w:val="single"/>
            </w:rPr>
          </w:rPrChange>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ins w:id="86" w:author="Autor">
        <w:r w:rsidR="00716D62">
          <w:rPr>
            <w:rFonts w:asciiTheme="minorHAnsi" w:hAnsiTheme="minorHAnsi" w:cstheme="minorHAnsi"/>
            <w:sz w:val="22"/>
            <w:szCs w:val="22"/>
          </w:rPr>
          <w:t>.</w:t>
        </w:r>
      </w:ins>
      <w:del w:id="87" w:author="Autor">
        <w:r w:rsidRPr="00230311" w:rsidDel="00716D62">
          <w:rPr>
            <w:rFonts w:asciiTheme="minorHAnsi" w:hAnsiTheme="minorHAnsi" w:cstheme="minorHAnsi"/>
            <w:sz w:val="22"/>
            <w:szCs w:val="22"/>
          </w:rPr>
          <w:delText>,</w:delText>
        </w:r>
      </w:del>
    </w:p>
    <w:p w14:paraId="524DDE2D" w14:textId="142FCA5C" w:rsidR="006E6355" w:rsidRDefault="006E6355">
      <w:pPr>
        <w:pStyle w:val="Odsekzoznamu"/>
        <w:numPr>
          <w:ilvl w:val="0"/>
          <w:numId w:val="44"/>
        </w:numPr>
        <w:spacing w:before="120" w:after="120"/>
        <w:ind w:right="-18"/>
        <w:contextualSpacing w:val="0"/>
        <w:jc w:val="both"/>
        <w:rPr>
          <w:ins w:id="88" w:author="Autor"/>
          <w:rFonts w:asciiTheme="minorHAnsi" w:hAnsiTheme="minorHAnsi" w:cstheme="minorHAnsi"/>
          <w:sz w:val="22"/>
          <w:szCs w:val="22"/>
        </w:rPr>
        <w:pPrChange w:id="89" w:author="Autor">
          <w:pPr>
            <w:pStyle w:val="Odsekzoznamu"/>
            <w:numPr>
              <w:numId w:val="19"/>
            </w:numPr>
            <w:spacing w:before="120" w:after="120"/>
            <w:ind w:left="1260" w:right="-18" w:hanging="360"/>
            <w:contextualSpacing w:val="0"/>
            <w:jc w:val="both"/>
          </w:pPr>
        </w:pPrChange>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0B46A4A3" w:rsidR="007C0319" w:rsidRPr="00716D62" w:rsidRDefault="007C0319">
      <w:pPr>
        <w:pStyle w:val="Odsekzoznamu"/>
        <w:numPr>
          <w:ilvl w:val="0"/>
          <w:numId w:val="44"/>
        </w:numPr>
        <w:spacing w:before="120" w:after="120"/>
        <w:ind w:right="-18"/>
        <w:contextualSpacing w:val="0"/>
        <w:jc w:val="both"/>
        <w:rPr>
          <w:rFonts w:asciiTheme="minorHAnsi" w:hAnsiTheme="minorHAnsi" w:cstheme="minorHAnsi"/>
          <w:sz w:val="22"/>
          <w:szCs w:val="22"/>
        </w:rPr>
        <w:pPrChange w:id="90" w:author="Autor">
          <w:pPr>
            <w:pStyle w:val="Odsekzoznamu"/>
            <w:numPr>
              <w:numId w:val="19"/>
            </w:numPr>
            <w:spacing w:before="120" w:after="120"/>
            <w:ind w:left="1260" w:right="-18" w:hanging="360"/>
            <w:contextualSpacing w:val="0"/>
            <w:jc w:val="both"/>
          </w:pPr>
        </w:pPrChange>
      </w:pPr>
      <w:ins w:id="91" w:author="Autor">
        <w:r w:rsidRPr="00716D62">
          <w:rPr>
            <w:rFonts w:asciiTheme="minorHAnsi" w:hAnsiTheme="minorHAnsi" w:cstheme="minorHAnsi"/>
            <w:b/>
            <w:bCs/>
            <w:iCs/>
            <w:sz w:val="22"/>
            <w:szCs w:val="22"/>
            <w:rPrChange w:id="92" w:author="Autor">
              <w:rPr>
                <w:rFonts w:cstheme="minorHAnsi"/>
                <w:b/>
                <w:bCs/>
                <w:iCs/>
              </w:rPr>
            </w:rPrChange>
          </w:rPr>
          <w:t xml:space="preserve">Napadnuté rozhodnutie zruší a vráti vec na nové konanie a rozhodnutie </w:t>
        </w:r>
        <w:r w:rsidRPr="00716D62">
          <w:rPr>
            <w:rFonts w:asciiTheme="minorHAnsi" w:hAnsiTheme="minorHAnsi" w:cstheme="minorHAnsi"/>
            <w:bCs/>
            <w:iCs/>
            <w:sz w:val="22"/>
            <w:szCs w:val="22"/>
            <w:rPrChange w:id="93" w:author="Autor">
              <w:rPr>
                <w:rFonts w:cstheme="minorHAnsi"/>
                <w:bCs/>
                <w:iCs/>
              </w:rPr>
            </w:rPrChange>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p>
    <w:p w14:paraId="10513C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lastRenderedPageBreak/>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7777777"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77777777"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3FE58A43"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77777777" w:rsidR="006E6355" w:rsidRPr="00FC49A1" w:rsidRDefault="006E6355" w:rsidP="006E6355">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77777777"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lastRenderedPageBreak/>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6E6D4B8D"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bookmarkStart w:id="94" w:name="_GoBack"/>
      <w:bookmarkEnd w:id="94"/>
    </w:p>
    <w:p w14:paraId="3B3CB770" w14:textId="77777777"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23561237" w14:textId="4280806B"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3805893E" w14:textId="77777777"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7634F81C"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Rozhodnutia o schválení ŽoNFP (v prípade ak je prijímateľ a RO OP TP tá istá osoba),  sú zverejnené na webovom sídle RO OP TP  </w:t>
      </w:r>
      <w:hyperlink r:id="rId32"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 Rozhodnutia o schválení ŽoNFP zverejnených na webovom sídle RO OP TP, ktoré nie sú prílohou vyzvania,  RO OP TP nahradí zverejnené vzory novou verziou. Predchádzajúce verzie sú dostupné v archíve s jasným označením čísla verzie a vymedzeným obdobím platnosti.</w:t>
      </w:r>
    </w:p>
    <w:p w14:paraId="0E467299" w14:textId="77777777" w:rsidR="00697EC0" w:rsidRPr="00230311" w:rsidRDefault="00697EC0" w:rsidP="00697EC0">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3FA71FBD"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3"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1E7629A9"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ins w:id="95" w:author="Autor">
        <w:r w:rsidR="00740EB1">
          <w:rPr>
            <w:rFonts w:asciiTheme="minorHAnsi" w:hAnsiTheme="minorHAnsi" w:cstheme="minorHAnsi"/>
          </w:rPr>
          <w:t xml:space="preserve"> o NFP</w:t>
        </w:r>
      </w:ins>
      <w:r w:rsidRPr="00230311">
        <w:rPr>
          <w:rFonts w:asciiTheme="minorHAnsi" w:hAnsiTheme="minorHAnsi" w:cstheme="minorHAnsi"/>
        </w:rPr>
        <w:t xml:space="preserve">. </w:t>
      </w:r>
    </w:p>
    <w:p w14:paraId="58925825"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014C5737" w14:textId="523521B2"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58187143" w14:textId="7238CF19" w:rsidR="00697EC0" w:rsidRPr="00FC49A1" w:rsidDel="00740EB1" w:rsidRDefault="00697EC0" w:rsidP="00697EC0">
      <w:pPr>
        <w:spacing w:before="120" w:after="120" w:line="240" w:lineRule="auto"/>
        <w:ind w:firstLine="357"/>
        <w:jc w:val="both"/>
        <w:rPr>
          <w:del w:id="96" w:author="Autor"/>
          <w:rFonts w:asciiTheme="minorHAnsi" w:hAnsiTheme="minorHAnsi" w:cstheme="minorHAnsi"/>
        </w:rPr>
      </w:pP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w:t>
      </w:r>
      <w:r w:rsidRPr="00230311">
        <w:rPr>
          <w:rFonts w:asciiTheme="minorHAnsi" w:hAnsiTheme="minorHAnsi" w:cstheme="minorHAnsi"/>
        </w:rPr>
        <w:lastRenderedPageBreak/>
        <w:t xml:space="preserve">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4"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ins w:id="97" w:author="Autor"/>
          <w:rFonts w:asciiTheme="minorHAnsi" w:hAnsiTheme="minorHAnsi" w:cstheme="minorHAnsi"/>
        </w:rPr>
      </w:pPr>
    </w:p>
    <w:p w14:paraId="64838A17" w14:textId="197821F8" w:rsidR="0060350E" w:rsidRDefault="0060350E" w:rsidP="00697EC0">
      <w:pPr>
        <w:spacing w:before="120" w:after="120" w:line="240" w:lineRule="auto"/>
        <w:ind w:firstLine="357"/>
        <w:jc w:val="both"/>
        <w:rPr>
          <w:ins w:id="98" w:author="Autor"/>
          <w:rFonts w:asciiTheme="minorHAnsi" w:hAnsiTheme="minorHAnsi" w:cstheme="minorHAnsi"/>
        </w:rPr>
      </w:pPr>
    </w:p>
    <w:p w14:paraId="30BBD9AC" w14:textId="77777777" w:rsidR="0060350E" w:rsidRPr="00201CF1" w:rsidRDefault="0060350E"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0549B5C8"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93CE6FA" w14:textId="77777777" w:rsidTr="001132F4">
        <w:tc>
          <w:tcPr>
            <w:tcW w:w="4606" w:type="dxa"/>
            <w:shd w:val="clear" w:color="auto" w:fill="002060"/>
            <w:vAlign w:val="center"/>
          </w:tcPr>
          <w:p w14:paraId="77CF77EB"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D387066"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VaI</w:t>
            </w:r>
          </w:p>
        </w:tc>
      </w:tr>
      <w:tr w:rsidR="0064229B" w:rsidRPr="00201CF1" w14:paraId="1A09A24F" w14:textId="77777777" w:rsidTr="001132F4">
        <w:tc>
          <w:tcPr>
            <w:tcW w:w="4606" w:type="dxa"/>
            <w:shd w:val="clear" w:color="auto" w:fill="95B3D7" w:themeFill="accent1" w:themeFillTint="99"/>
          </w:tcPr>
          <w:p w14:paraId="2075CA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61DDEE3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4D361CFC" w14:textId="77777777" w:rsidTr="001132F4">
        <w:tc>
          <w:tcPr>
            <w:tcW w:w="4606" w:type="dxa"/>
            <w:shd w:val="clear" w:color="auto" w:fill="auto"/>
          </w:tcPr>
          <w:p w14:paraId="7EA465B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w:t>
            </w:r>
            <w:r w:rsidR="000D651E" w:rsidRPr="00201CF1">
              <w:rPr>
                <w:rFonts w:asciiTheme="minorHAnsi" w:hAnsiTheme="minorHAnsi" w:cstheme="minorHAnsi"/>
              </w:rPr>
              <w:t>1</w:t>
            </w:r>
          </w:p>
        </w:tc>
        <w:tc>
          <w:tcPr>
            <w:tcW w:w="4606" w:type="dxa"/>
            <w:shd w:val="clear" w:color="auto" w:fill="auto"/>
          </w:tcPr>
          <w:p w14:paraId="03E0414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785541F6"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Bližšie informácie k synergickým a komplementárnym účinkom je možné získať na webovom sídle centrálneho koordinačného orgánu</w:t>
      </w:r>
      <w:r w:rsidRPr="00BE4F76">
        <w:rPr>
          <w:rFonts w:asciiTheme="minorHAnsi" w:hAnsiTheme="minorHAnsi" w:cstheme="minorHAnsi"/>
        </w:rPr>
        <w:t xml:space="preserve"> </w:t>
      </w:r>
      <w:ins w:id="99" w:author="Autor">
        <w:r w:rsidR="00B56B54">
          <w:rPr>
            <w:rFonts w:asciiTheme="minorHAnsi" w:eastAsia="Times New Roman" w:hAnsiTheme="minorHAnsi" w:cstheme="minorHAnsi"/>
          </w:rPr>
          <w:fldChar w:fldCharType="begin"/>
        </w:r>
        <w:r w:rsidR="00B56B54">
          <w:rPr>
            <w:rFonts w:asciiTheme="minorHAnsi" w:eastAsia="Times New Roman" w:hAnsiTheme="minorHAnsi" w:cstheme="minorHAnsi"/>
          </w:rPr>
          <w:instrText xml:space="preserve"> HYPERLINK "</w:instrText>
        </w:r>
      </w:ins>
      <w:r w:rsidR="00B56B54" w:rsidRPr="00B56B54">
        <w:rPr>
          <w:rPrChange w:id="100" w:author="Autor">
            <w:rPr>
              <w:rStyle w:val="Hypertextovprepojenie"/>
              <w:rFonts w:asciiTheme="minorHAnsi" w:eastAsia="Times New Roman" w:hAnsiTheme="minorHAnsi" w:cstheme="minorHAnsi"/>
            </w:rPr>
          </w:rPrChange>
        </w:rPr>
        <w:instrText>http://www.partnerskadohoda.gov.sk/273-sk/koordinacia-synergii-a-komplementarit-medzi-esif-a-ostatnymi-nastrojmi-podpory-eu-a-sr/</w:instrText>
      </w:r>
      <w:ins w:id="101" w:author="Autor">
        <w:r w:rsidR="00B56B54">
          <w:rPr>
            <w:rFonts w:asciiTheme="minorHAnsi" w:eastAsia="Times New Roman" w:hAnsiTheme="minorHAnsi" w:cstheme="minorHAnsi"/>
          </w:rPr>
          <w:instrText xml:space="preserve">" </w:instrText>
        </w:r>
        <w:r w:rsidR="00B56B54">
          <w:rPr>
            <w:rFonts w:asciiTheme="minorHAnsi" w:eastAsia="Times New Roman" w:hAnsiTheme="minorHAnsi" w:cstheme="minorHAnsi"/>
          </w:rPr>
          <w:fldChar w:fldCharType="separate"/>
        </w:r>
      </w:ins>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ins w:id="102" w:author="Autor">
        <w:r w:rsidR="00B56B54">
          <w:rPr>
            <w:rFonts w:asciiTheme="minorHAnsi" w:eastAsia="Times New Roman" w:hAnsiTheme="minorHAnsi" w:cstheme="minorHAnsi"/>
          </w:rPr>
          <w:fldChar w:fldCharType="end"/>
        </w:r>
        <w:r w:rsidR="00B56B54">
          <w:rPr>
            <w:rFonts w:asciiTheme="minorHAnsi" w:eastAsia="Times New Roman" w:hAnsiTheme="minorHAnsi" w:cstheme="minorHAnsi"/>
            <w:u w:val="single"/>
          </w:rPr>
          <w:t xml:space="preserve"> </w:t>
        </w:r>
      </w:ins>
      <w:del w:id="103" w:author="Autor">
        <w:r w:rsidRPr="00BE4F76" w:rsidDel="00B56B54">
          <w:rPr>
            <w:rFonts w:asciiTheme="minorHAnsi" w:eastAsia="Times New Roman" w:hAnsiTheme="minorHAnsi" w:cstheme="minorHAnsi"/>
            <w:u w:val="single"/>
          </w:rPr>
          <w:delText xml:space="preserve"> </w:delText>
        </w:r>
      </w:del>
      <w:r w:rsidRPr="00BE4F76">
        <w:rPr>
          <w:rFonts w:asciiTheme="minorHAnsi" w:hAnsiTheme="minorHAnsi" w:cstheme="minorHAnsi"/>
        </w:rPr>
        <w:t xml:space="preserve">a v rámci jednotného informačného systému Európskej komisie, ktorý je dostupný na webovom sídle </w:t>
      </w:r>
      <w:hyperlink r:id="rId35"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77777777" w:rsidR="00B257B1"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3BE166F5"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ins w:id="104" w:author="Autor">
        <w:r w:rsidR="00A16A58">
          <w:rPr>
            <w:rFonts w:asciiTheme="minorHAnsi" w:hAnsiTheme="minorHAnsi" w:cstheme="minorHAnsi"/>
            <w:bCs/>
            <w:iCs/>
            <w:sz w:val="22"/>
            <w:szCs w:val="22"/>
          </w:rPr>
          <w:t xml:space="preserve"> - </w:t>
        </w:r>
        <w:r w:rsidR="00A16A58" w:rsidRPr="00876A4A">
          <w:rPr>
            <w:rFonts w:asciiTheme="minorHAnsi" w:hAnsiTheme="minorHAnsi" w:cstheme="minorHAnsi"/>
            <w:b/>
            <w:bCs/>
            <w:iCs/>
            <w:sz w:val="22"/>
            <w:szCs w:val="22"/>
            <w:rPrChange w:id="105" w:author="Autor">
              <w:rPr>
                <w:rFonts w:asciiTheme="minorHAnsi" w:hAnsiTheme="minorHAnsi" w:cstheme="minorHAnsi"/>
                <w:bCs/>
                <w:iCs/>
                <w:sz w:val="22"/>
                <w:szCs w:val="22"/>
              </w:rPr>
            </w:rPrChange>
          </w:rPr>
          <w:t>aktualizovaná</w:t>
        </w:r>
      </w:ins>
      <w:r w:rsidR="00011EF1" w:rsidRPr="00E573DF">
        <w:rPr>
          <w:rFonts w:asciiTheme="minorHAnsi" w:hAnsiTheme="minorHAnsi" w:cstheme="minorHAnsi"/>
          <w:bCs/>
          <w:iCs/>
          <w:sz w:val="22"/>
          <w:szCs w:val="22"/>
        </w:rPr>
        <w:t>.</w:t>
      </w:r>
    </w:p>
    <w:sectPr w:rsidR="00815D38" w:rsidRPr="00E573DF" w:rsidSect="00781EE5">
      <w:headerReference w:type="even" r:id="rId36"/>
      <w:headerReference w:type="default" r:id="rId37"/>
      <w:footerReference w:type="even" r:id="rId38"/>
      <w:footerReference w:type="default" r:id="rId39"/>
      <w:headerReference w:type="first" r:id="rId40"/>
      <w:footerReference w:type="first" r:id="rId41"/>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23851" w14:textId="77777777" w:rsidR="00465F3B" w:rsidRDefault="00465F3B" w:rsidP="00784ECE">
      <w:pPr>
        <w:spacing w:after="0" w:line="240" w:lineRule="auto"/>
      </w:pPr>
      <w:r>
        <w:separator/>
      </w:r>
    </w:p>
  </w:endnote>
  <w:endnote w:type="continuationSeparator" w:id="0">
    <w:p w14:paraId="6B88CE83" w14:textId="77777777" w:rsidR="00465F3B" w:rsidRDefault="00465F3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8EF27" w14:textId="77777777" w:rsidR="00153F02" w:rsidRDefault="00153F0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6A242791" w:rsidR="00740EB1" w:rsidRDefault="00740EB1">
        <w:pPr>
          <w:pStyle w:val="Pta"/>
          <w:jc w:val="center"/>
        </w:pPr>
        <w:r>
          <w:fldChar w:fldCharType="begin"/>
        </w:r>
        <w:r>
          <w:instrText>PAGE   \* MERGEFORMAT</w:instrText>
        </w:r>
        <w:r>
          <w:fldChar w:fldCharType="separate"/>
        </w:r>
        <w:r w:rsidR="00C202D6">
          <w:rPr>
            <w:noProof/>
          </w:rPr>
          <w:t>26</w:t>
        </w:r>
        <w:r>
          <w:fldChar w:fldCharType="end"/>
        </w:r>
      </w:p>
    </w:sdtContent>
  </w:sdt>
  <w:p w14:paraId="48CFB672" w14:textId="77777777" w:rsidR="00740EB1" w:rsidRDefault="00740EB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740EB1" w:rsidRDefault="00740EB1"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9E11277"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740EB1" w:rsidRDefault="00740EB1"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740EB1" w:rsidRDefault="00740EB1" w:rsidP="00F4420F">
    <w:pPr>
      <w:pStyle w:val="Pta"/>
    </w:pPr>
  </w:p>
  <w:p w14:paraId="6C172596" w14:textId="77777777" w:rsidR="00740EB1" w:rsidRDefault="00740EB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62472" w14:textId="77777777" w:rsidR="00465F3B" w:rsidRDefault="00465F3B" w:rsidP="00784ECE">
      <w:pPr>
        <w:spacing w:after="0" w:line="240" w:lineRule="auto"/>
      </w:pPr>
      <w:r>
        <w:separator/>
      </w:r>
    </w:p>
  </w:footnote>
  <w:footnote w:type="continuationSeparator" w:id="0">
    <w:p w14:paraId="1CB2CDA9" w14:textId="77777777" w:rsidR="00465F3B" w:rsidRDefault="00465F3B" w:rsidP="00784ECE">
      <w:pPr>
        <w:spacing w:after="0" w:line="240" w:lineRule="auto"/>
      </w:pPr>
      <w:r>
        <w:continuationSeparator/>
      </w:r>
    </w:p>
  </w:footnote>
  <w:footnote w:id="1">
    <w:p w14:paraId="6C199851" w14:textId="77777777" w:rsidR="00740EB1" w:rsidRDefault="00740EB1"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2F83B793" w14:textId="77777777" w:rsidR="00740EB1" w:rsidRPr="00DE3DF0" w:rsidRDefault="00740EB1"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BFEEA" w14:textId="77777777" w:rsidR="00153F02" w:rsidRDefault="00153F0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740EB1" w:rsidRDefault="00740EB1">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740EB1" w:rsidRDefault="00740EB1">
    <w:pPr>
      <w:pStyle w:val="Hlavika"/>
      <w:rPr>
        <w:rFonts w:asciiTheme="minorHAnsi" w:hAnsiTheme="minorHAnsi"/>
        <w:sz w:val="22"/>
        <w:szCs w:val="22"/>
      </w:rPr>
    </w:pPr>
  </w:p>
  <w:p w14:paraId="74367C05" w14:textId="7603EDE5" w:rsidR="00740EB1" w:rsidRPr="00005728" w:rsidRDefault="00740EB1">
    <w:pPr>
      <w:pStyle w:val="Hlavika"/>
      <w:rPr>
        <w:rFonts w:asciiTheme="minorHAnsi" w:hAnsiTheme="minorHAnsi"/>
        <w:b/>
      </w:rPr>
    </w:pPr>
    <w:r>
      <w:rPr>
        <w:rFonts w:asciiTheme="minorHAnsi" w:hAnsiTheme="minorHAnsi"/>
        <w:sz w:val="22"/>
        <w:szCs w:val="22"/>
      </w:rPr>
      <w:t xml:space="preserve">                                             </w:t>
    </w:r>
    <w:ins w:id="106" w:author="Autor">
      <w:r>
        <w:rPr>
          <w:rFonts w:asciiTheme="minorHAnsi" w:hAnsiTheme="minorHAnsi"/>
          <w:sz w:val="22"/>
          <w:szCs w:val="22"/>
        </w:rPr>
        <w:t>Konsolidovaná verzia po zmene č. 1 z</w:t>
      </w:r>
      <w:r w:rsidR="008868A7">
        <w:rPr>
          <w:rFonts w:asciiTheme="minorHAnsi" w:hAnsiTheme="minorHAnsi"/>
          <w:sz w:val="22"/>
          <w:szCs w:val="22"/>
        </w:rPr>
        <w:t>o</w:t>
      </w:r>
      <w:r>
        <w:rPr>
          <w:rFonts w:asciiTheme="minorHAnsi" w:hAnsiTheme="minorHAnsi"/>
          <w:sz w:val="22"/>
          <w:szCs w:val="22"/>
        </w:rPr>
        <w:t> 1</w:t>
      </w:r>
      <w:r w:rsidR="008868A7">
        <w:rPr>
          <w:rFonts w:asciiTheme="minorHAnsi" w:hAnsiTheme="minorHAnsi"/>
          <w:sz w:val="22"/>
          <w:szCs w:val="22"/>
        </w:rPr>
        <w:t>6</w:t>
      </w:r>
      <w:r>
        <w:rPr>
          <w:rFonts w:asciiTheme="minorHAnsi" w:hAnsiTheme="minorHAnsi"/>
          <w:sz w:val="22"/>
          <w:szCs w:val="22"/>
        </w:rPr>
        <w:t>. 08. 2019</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740EB1" w:rsidRDefault="00740EB1">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7DBE4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8"/>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0"/>
  </w:num>
  <w:num w:numId="6">
    <w:abstractNumId w:val="13"/>
  </w:num>
  <w:num w:numId="7">
    <w:abstractNumId w:val="24"/>
  </w:num>
  <w:num w:numId="8">
    <w:abstractNumId w:val="38"/>
  </w:num>
  <w:num w:numId="9">
    <w:abstractNumId w:val="27"/>
  </w:num>
  <w:num w:numId="10">
    <w:abstractNumId w:val="23"/>
  </w:num>
  <w:num w:numId="11">
    <w:abstractNumId w:val="22"/>
  </w:num>
  <w:num w:numId="12">
    <w:abstractNumId w:val="0"/>
  </w:num>
  <w:num w:numId="13">
    <w:abstractNumId w:val="7"/>
  </w:num>
  <w:num w:numId="14">
    <w:abstractNumId w:val="4"/>
  </w:num>
  <w:num w:numId="15">
    <w:abstractNumId w:val="6"/>
  </w:num>
  <w:num w:numId="16">
    <w:abstractNumId w:val="20"/>
  </w:num>
  <w:num w:numId="17">
    <w:abstractNumId w:val="29"/>
  </w:num>
  <w:num w:numId="18">
    <w:abstractNumId w:val="36"/>
  </w:num>
  <w:num w:numId="19">
    <w:abstractNumId w:val="11"/>
  </w:num>
  <w:num w:numId="20">
    <w:abstractNumId w:val="32"/>
  </w:num>
  <w:num w:numId="21">
    <w:abstractNumId w:val="12"/>
  </w:num>
  <w:num w:numId="22">
    <w:abstractNumId w:val="19"/>
  </w:num>
  <w:num w:numId="23">
    <w:abstractNumId w:val="26"/>
  </w:num>
  <w:num w:numId="24">
    <w:abstractNumId w:val="10"/>
  </w:num>
  <w:num w:numId="25">
    <w:abstractNumId w:val="17"/>
  </w:num>
  <w:num w:numId="26">
    <w:abstractNumId w:val="3"/>
  </w:num>
  <w:num w:numId="27">
    <w:abstractNumId w:val="37"/>
  </w:num>
  <w:num w:numId="28">
    <w:abstractNumId w:val="1"/>
  </w:num>
  <w:num w:numId="29">
    <w:abstractNumId w:val="21"/>
  </w:num>
  <w:num w:numId="30">
    <w:abstractNumId w:val="41"/>
  </w:num>
  <w:num w:numId="31">
    <w:abstractNumId w:val="9"/>
  </w:num>
  <w:num w:numId="32">
    <w:abstractNumId w:val="2"/>
  </w:num>
  <w:num w:numId="33">
    <w:abstractNumId w:val="34"/>
  </w:num>
  <w:num w:numId="34">
    <w:abstractNumId w:val="16"/>
  </w:num>
  <w:num w:numId="35">
    <w:abstractNumId w:val="33"/>
  </w:num>
  <w:num w:numId="36">
    <w:abstractNumId w:val="34"/>
  </w:num>
  <w:num w:numId="37">
    <w:abstractNumId w:val="30"/>
  </w:num>
  <w:num w:numId="38">
    <w:abstractNumId w:val="15"/>
  </w:num>
  <w:num w:numId="39">
    <w:abstractNumId w:val="5"/>
  </w:num>
  <w:num w:numId="40">
    <w:abstractNumId w:val="18"/>
  </w:num>
  <w:num w:numId="41">
    <w:abstractNumId w:val="25"/>
  </w:num>
  <w:num w:numId="42">
    <w:abstractNumId w:val="34"/>
  </w:num>
  <w:num w:numId="43">
    <w:abstractNumId w:val="39"/>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05BE"/>
    <w:rsid w:val="00003779"/>
    <w:rsid w:val="00005728"/>
    <w:rsid w:val="00006BB4"/>
    <w:rsid w:val="00006D41"/>
    <w:rsid w:val="00006F94"/>
    <w:rsid w:val="00010990"/>
    <w:rsid w:val="00011EF1"/>
    <w:rsid w:val="00016239"/>
    <w:rsid w:val="00027984"/>
    <w:rsid w:val="00035589"/>
    <w:rsid w:val="00040767"/>
    <w:rsid w:val="0004353A"/>
    <w:rsid w:val="00043D45"/>
    <w:rsid w:val="00046077"/>
    <w:rsid w:val="00051043"/>
    <w:rsid w:val="00051690"/>
    <w:rsid w:val="000520A8"/>
    <w:rsid w:val="00054C55"/>
    <w:rsid w:val="000605DD"/>
    <w:rsid w:val="00063D7C"/>
    <w:rsid w:val="0006409B"/>
    <w:rsid w:val="000670D0"/>
    <w:rsid w:val="000759C3"/>
    <w:rsid w:val="00082BDA"/>
    <w:rsid w:val="00084004"/>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60A1"/>
    <w:rsid w:val="0018298C"/>
    <w:rsid w:val="00182A12"/>
    <w:rsid w:val="0019055F"/>
    <w:rsid w:val="0019163D"/>
    <w:rsid w:val="00191DA7"/>
    <w:rsid w:val="001966A2"/>
    <w:rsid w:val="001A2409"/>
    <w:rsid w:val="001A2DE4"/>
    <w:rsid w:val="001A48D2"/>
    <w:rsid w:val="001A4AA9"/>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5BF0"/>
    <w:rsid w:val="002366FB"/>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25B4"/>
    <w:rsid w:val="00317420"/>
    <w:rsid w:val="00317EFA"/>
    <w:rsid w:val="003250AD"/>
    <w:rsid w:val="00325A39"/>
    <w:rsid w:val="00325FFC"/>
    <w:rsid w:val="00337B53"/>
    <w:rsid w:val="00340864"/>
    <w:rsid w:val="00345CCD"/>
    <w:rsid w:val="00351EDB"/>
    <w:rsid w:val="003539FB"/>
    <w:rsid w:val="00354603"/>
    <w:rsid w:val="00362BD8"/>
    <w:rsid w:val="00374C1F"/>
    <w:rsid w:val="003849B4"/>
    <w:rsid w:val="00391763"/>
    <w:rsid w:val="003939AC"/>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880"/>
    <w:rsid w:val="004A420E"/>
    <w:rsid w:val="004A4F06"/>
    <w:rsid w:val="004B1C01"/>
    <w:rsid w:val="004B48BB"/>
    <w:rsid w:val="004B7E86"/>
    <w:rsid w:val="004D6C0A"/>
    <w:rsid w:val="004E5345"/>
    <w:rsid w:val="004E7FFA"/>
    <w:rsid w:val="004F1AED"/>
    <w:rsid w:val="004F35ED"/>
    <w:rsid w:val="004F424B"/>
    <w:rsid w:val="0050257F"/>
    <w:rsid w:val="005068E9"/>
    <w:rsid w:val="00520D75"/>
    <w:rsid w:val="005236E4"/>
    <w:rsid w:val="0052493D"/>
    <w:rsid w:val="005253EB"/>
    <w:rsid w:val="00527FEF"/>
    <w:rsid w:val="00530E82"/>
    <w:rsid w:val="00543003"/>
    <w:rsid w:val="005526C0"/>
    <w:rsid w:val="00555B34"/>
    <w:rsid w:val="00556BC9"/>
    <w:rsid w:val="00572041"/>
    <w:rsid w:val="00574F34"/>
    <w:rsid w:val="005752E1"/>
    <w:rsid w:val="00575926"/>
    <w:rsid w:val="005768F5"/>
    <w:rsid w:val="0058004C"/>
    <w:rsid w:val="00580E28"/>
    <w:rsid w:val="005825CF"/>
    <w:rsid w:val="00590718"/>
    <w:rsid w:val="00590DDD"/>
    <w:rsid w:val="00593B81"/>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75178"/>
    <w:rsid w:val="00681686"/>
    <w:rsid w:val="00682861"/>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7360"/>
    <w:rsid w:val="007675D2"/>
    <w:rsid w:val="00772BED"/>
    <w:rsid w:val="007742DF"/>
    <w:rsid w:val="00776515"/>
    <w:rsid w:val="00776F82"/>
    <w:rsid w:val="0078151A"/>
    <w:rsid w:val="00781EE5"/>
    <w:rsid w:val="00784ECE"/>
    <w:rsid w:val="00785D39"/>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7142"/>
    <w:rsid w:val="008F16C5"/>
    <w:rsid w:val="008F6D44"/>
    <w:rsid w:val="0091184F"/>
    <w:rsid w:val="009125E4"/>
    <w:rsid w:val="00913BAA"/>
    <w:rsid w:val="00924196"/>
    <w:rsid w:val="00926EE0"/>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1B07"/>
    <w:rsid w:val="00AF1FCF"/>
    <w:rsid w:val="00AF2D70"/>
    <w:rsid w:val="00AF2DAB"/>
    <w:rsid w:val="00AF69F3"/>
    <w:rsid w:val="00B12C84"/>
    <w:rsid w:val="00B161DC"/>
    <w:rsid w:val="00B23BD6"/>
    <w:rsid w:val="00B257B1"/>
    <w:rsid w:val="00B30996"/>
    <w:rsid w:val="00B32247"/>
    <w:rsid w:val="00B4267B"/>
    <w:rsid w:val="00B43F97"/>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48FD"/>
    <w:rsid w:val="00BE4F76"/>
    <w:rsid w:val="00BE5635"/>
    <w:rsid w:val="00BE588D"/>
    <w:rsid w:val="00BF3227"/>
    <w:rsid w:val="00BF3E19"/>
    <w:rsid w:val="00C02436"/>
    <w:rsid w:val="00C02AD0"/>
    <w:rsid w:val="00C02E58"/>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E11D5"/>
    <w:rsid w:val="00DE151E"/>
    <w:rsid w:val="00DE3C0F"/>
    <w:rsid w:val="00DE46A3"/>
    <w:rsid w:val="00DF361F"/>
    <w:rsid w:val="00E017A1"/>
    <w:rsid w:val="00E16559"/>
    <w:rsid w:val="00E22E31"/>
    <w:rsid w:val="00E262F3"/>
    <w:rsid w:val="00E27E84"/>
    <w:rsid w:val="00E32DC2"/>
    <w:rsid w:val="00E40FF6"/>
    <w:rsid w:val="00E412B9"/>
    <w:rsid w:val="00E4587E"/>
    <w:rsid w:val="00E54FE7"/>
    <w:rsid w:val="00E55499"/>
    <w:rsid w:val="00E573DF"/>
    <w:rsid w:val="00E60538"/>
    <w:rsid w:val="00E60E4C"/>
    <w:rsid w:val="00E63D0C"/>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D1569"/>
    <w:rsid w:val="00EF248C"/>
    <w:rsid w:val="00EF4219"/>
    <w:rsid w:val="00EF62F4"/>
    <w:rsid w:val="00F0348C"/>
    <w:rsid w:val="00F035AE"/>
    <w:rsid w:val="00F048A3"/>
    <w:rsid w:val="00F048E4"/>
    <w:rsid w:val="00F10E6D"/>
    <w:rsid w:val="00F1158C"/>
    <w:rsid w:val="00F14B1F"/>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optp.vlada.gov.sk/ine-dokumenty/" TargetMode="External"/><Relationship Id="rId39" Type="http://schemas.openxmlformats.org/officeDocument/2006/relationships/footer" Target="footer2.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www.optp.vlada.gov.sk/ine-dokumenty/"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optp.vlada.gov.sk/ine-dokumenty/"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vzory-cko/" TargetMode="External"/><Relationship Id="rId36" Type="http://schemas.openxmlformats.org/officeDocument/2006/relationships/header" Target="header1.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diskriminacia.gov.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gender.gov.sk" TargetMode="External"/><Relationship Id="rId35" Type="http://schemas.openxmlformats.org/officeDocument/2006/relationships/hyperlink" Target="http://www.ecas.org/"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finance.gov.sk/Default.aspx?CatID=9348" TargetMode="External"/><Relationship Id="rId33" Type="http://schemas.openxmlformats.org/officeDocument/2006/relationships/hyperlink" Target="http://www.optp.vlada.gov.sk/ine-dokumenty/" TargetMode="External"/><Relationship Id="rId38"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7F2B8-1E44-4142-BC49-C1D0CC7CA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9814</Words>
  <Characters>55945</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2018-11-05T08:50:00Z</dcterms:created>
  <dcterms:modified xsi:type="dcterms:W3CDTF">2019-08-07T11:44:00Z</dcterms:modified>
</cp:coreProperties>
</file>