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Úrad vlády SR</w:t>
      </w:r>
      <w:r w:rsidR="00787FCD">
        <w:rPr>
          <w:rFonts w:asciiTheme="minorHAnsi" w:hAnsiTheme="minorHAnsi"/>
        </w:rPr>
        <w:t xml:space="preserve"> </w:t>
      </w:r>
      <w:r w:rsidR="00787FCD" w:rsidRPr="001B22EA">
        <w:rPr>
          <w:rFonts w:asciiTheme="minorHAnsi" w:hAnsiTheme="minorHAnsi"/>
        </w:rPr>
        <w:t>(ďalej aj „Úrad vlády SR“ alebo „ÚV SR“)</w:t>
      </w:r>
      <w:r w:rsidR="00700301" w:rsidRPr="002F34C6">
        <w:rPr>
          <w:rFonts w:asciiTheme="minorHAnsi" w:hAnsiTheme="minorHAnsi"/>
        </w:rPr>
        <w:t>,  riadiaci orgán pre OP TP</w:t>
      </w:r>
      <w:r w:rsidR="00787FCD" w:rsidRPr="00787FCD">
        <w:rPr>
          <w:rFonts w:asciiTheme="minorHAnsi" w:hAnsiTheme="minorHAnsi"/>
        </w:rPr>
        <w:t xml:space="preserve"> </w:t>
      </w:r>
      <w:r w:rsidR="00787FCD" w:rsidRPr="001B22EA">
        <w:rPr>
          <w:rFonts w:asciiTheme="minorHAnsi" w:hAnsiTheme="minorHAnsi"/>
        </w:rPr>
        <w:t>pomoc (ďalej aj „RO OP TP“)</w:t>
      </w:r>
    </w:p>
    <w:p w:rsidR="00700301" w:rsidRPr="002F34C6" w:rsidRDefault="003C2776" w:rsidP="002F34C6">
      <w:pPr>
        <w:spacing w:before="120" w:after="120" w:line="240" w:lineRule="auto"/>
        <w:rPr>
          <w:rFonts w:asciiTheme="minorHAnsi" w:hAnsiTheme="minorHAnsi"/>
          <w:b/>
        </w:rPr>
      </w:pPr>
      <w:r w:rsidRPr="002F34C6">
        <w:rPr>
          <w:rFonts w:asciiTheme="minorHAnsi" w:hAnsiTheme="minorHAnsi"/>
          <w:b/>
        </w:rPr>
        <w:t>Adresa:</w:t>
      </w:r>
      <w:r w:rsidR="00700301" w:rsidRPr="002F34C6">
        <w:rPr>
          <w:rFonts w:asciiTheme="minorHAnsi" w:hAnsiTheme="minorHAnsi"/>
        </w:rPr>
        <w:t xml:space="preserve">   </w:t>
      </w:r>
      <w:r w:rsidR="00700301" w:rsidRPr="00B45D9C">
        <w:rPr>
          <w:rFonts w:asciiTheme="minorHAnsi" w:hAnsiTheme="minorHAnsi" w:cstheme="minorHAnsi"/>
        </w:rPr>
        <w:t>Námestie slobody 1, 81</w:t>
      </w:r>
      <w:r w:rsidR="00700301" w:rsidRPr="00787FCD">
        <w:rPr>
          <w:rFonts w:asciiTheme="minorHAnsi" w:hAnsiTheme="minorHAnsi" w:cstheme="minorHAnsi"/>
        </w:rPr>
        <w:t>3 70 Bratislava, Slovenská republika</w:t>
      </w:r>
      <w:r w:rsidR="00700301" w:rsidRPr="002F34C6">
        <w:rPr>
          <w:rFonts w:asciiTheme="minorHAnsi" w:hAnsiTheme="minorHAnsi"/>
          <w:b/>
        </w:rPr>
        <w:t xml:space="preserve"> </w:t>
      </w: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2F34C6">
        <w:rPr>
          <w:rFonts w:asciiTheme="minorHAnsi" w:hAnsiTheme="minorHAnsi"/>
        </w:rPr>
        <w:t>Typ vyzvania: otvorené</w:t>
      </w:r>
    </w:p>
    <w:p w:rsidR="003C2776" w:rsidRPr="002F34C6" w:rsidRDefault="003C2776" w:rsidP="003C2776">
      <w:pPr>
        <w:spacing w:before="240" w:after="240"/>
        <w:rPr>
          <w:rFonts w:asciiTheme="minorHAnsi" w:hAnsiTheme="minorHAnsi"/>
        </w:rPr>
      </w:pPr>
      <w:r w:rsidRPr="002F34C6">
        <w:rPr>
          <w:rFonts w:asciiTheme="minorHAnsi" w:hAnsiTheme="minorHAnsi"/>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2F34C6">
        <w:rPr>
          <w:rFonts w:asciiTheme="minorHAnsi" w:hAnsiTheme="minorHAnsi"/>
        </w:rPr>
        <w:t xml:space="preserve">Dátum uzavretia: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9"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del w:id="0" w:author="Autor">
        <w:r w:rsidR="001F7719" w:rsidDel="00AF1657">
          <w:rPr>
            <w:rFonts w:asciiTheme="minorHAnsi" w:hAnsiTheme="minorHAnsi"/>
            <w:b/>
          </w:rPr>
          <w:delText>22 724 494</w:delText>
        </w:r>
      </w:del>
      <w:ins w:id="1" w:author="Autor">
        <w:r w:rsidR="00AF1657">
          <w:rPr>
            <w:rFonts w:asciiTheme="minorHAnsi" w:hAnsiTheme="minorHAnsi"/>
            <w:b/>
          </w:rPr>
          <w:t>22 773 730</w:t>
        </w:r>
      </w:ins>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A23D2" w:rsidRPr="002F34C6" w:rsidRDefault="003A23D2">
      <w:pPr>
        <w:spacing w:after="0" w:line="240" w:lineRule="auto"/>
        <w:rPr>
          <w:rFonts w:asciiTheme="minorHAnsi" w:hAnsiTheme="minorHAnsi"/>
          <w:b/>
          <w:sz w:val="24"/>
          <w:szCs w:val="24"/>
          <w:lang w:eastAsia="sk-SK"/>
        </w:rPr>
      </w:pPr>
      <w:r w:rsidRPr="002F34C6">
        <w:rPr>
          <w:rFonts w:asciiTheme="minorHAnsi" w:hAnsiTheme="minorHAnsi"/>
          <w:b/>
        </w:rPr>
        <w:br w:type="page"/>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lastRenderedPageBreak/>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 xml:space="preserve">Časový harmonogram konania o </w:t>
      </w:r>
      <w:proofErr w:type="spellStart"/>
      <w:r w:rsidRPr="002F34C6">
        <w:rPr>
          <w:rFonts w:asciiTheme="minorHAnsi" w:hAnsiTheme="minorHAnsi"/>
          <w:b/>
        </w:rPr>
        <w:t>ŽoNFP</w:t>
      </w:r>
      <w:proofErr w:type="spellEnd"/>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w:t>
      </w:r>
      <w:proofErr w:type="spellStart"/>
      <w:r w:rsidR="007E0A21" w:rsidRPr="001B22EA">
        <w:rPr>
          <w:rFonts w:asciiTheme="minorHAnsi" w:hAnsiTheme="minorHAnsi"/>
        </w:rPr>
        <w:t>ŽoNFP</w:t>
      </w:r>
      <w:proofErr w:type="spellEnd"/>
      <w:r w:rsidR="007E0A21" w:rsidRPr="001B22EA">
        <w:rPr>
          <w:rFonts w:asciiTheme="minorHAnsi" w:hAnsiTheme="minorHAnsi"/>
        </w:rPr>
        <w:t>“)</w:t>
      </w:r>
      <w:r w:rsidR="007E0A21">
        <w:rPr>
          <w:rFonts w:asciiTheme="minorHAnsi" w:hAnsiTheme="minorHAnsi"/>
        </w:rPr>
        <w:t xml:space="preserve"> </w:t>
      </w:r>
      <w:r w:rsidRPr="002F34C6">
        <w:rPr>
          <w:rFonts w:asciiTheme="minorHAnsi" w:hAnsiTheme="minorHAnsi"/>
        </w:rPr>
        <w:t xml:space="preserve">bude vydané najneskôr do </w:t>
      </w:r>
      <w:r w:rsidR="007E0A21">
        <w:rPr>
          <w:rFonts w:asciiTheme="minorHAnsi" w:hAnsiTheme="minorHAnsi"/>
        </w:rPr>
        <w:t>70</w:t>
      </w:r>
      <w:r w:rsidR="007E0A21" w:rsidRPr="002F34C6">
        <w:rPr>
          <w:rFonts w:asciiTheme="minorHAnsi" w:hAnsiTheme="minorHAnsi"/>
        </w:rPr>
        <w:t xml:space="preserve"> </w:t>
      </w:r>
      <w:r w:rsidRPr="002F34C6">
        <w:rPr>
          <w:rFonts w:asciiTheme="minorHAnsi" w:hAnsiTheme="minorHAnsi"/>
        </w:rPr>
        <w:t xml:space="preserve">pracovných dní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7E0A21">
        <w:t>ŽoNFP</w:t>
      </w:r>
      <w:proofErr w:type="spellEnd"/>
      <w:r w:rsidR="007E0A21">
        <w:t>. Pri nedodržaní oznámeného predpokladaného termínu RO OP TP opakovane zabezpečí informovanosť žiadateľov za rovnakých podmienok.</w:t>
      </w:r>
    </w:p>
    <w:p w:rsidR="003C2776" w:rsidRPr="002F34C6" w:rsidRDefault="00220D59" w:rsidP="00223377">
      <w:pPr>
        <w:spacing w:before="120" w:after="120" w:line="240" w:lineRule="auto"/>
        <w:jc w:val="both"/>
        <w:rPr>
          <w:rFonts w:asciiTheme="minorHAnsi" w:hAnsiTheme="minorHAnsi"/>
        </w:rPr>
      </w:pPr>
      <w:r w:rsidRPr="002F34C6">
        <w:rPr>
          <w:rFonts w:asciiTheme="minorHAnsi" w:hAnsiTheme="minorHAnsi"/>
        </w:rPr>
        <w:lastRenderedPageBreak/>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Miesto a spôsob podania </w:t>
      </w:r>
      <w:proofErr w:type="spellStart"/>
      <w:r w:rsidRPr="002F34C6">
        <w:rPr>
          <w:rFonts w:asciiTheme="minorHAnsi" w:hAnsiTheme="minorHAnsi"/>
          <w:b/>
        </w:rPr>
        <w:t>ŽoNFP</w:t>
      </w:r>
      <w:proofErr w:type="spellEnd"/>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RDefault="007E0A21" w:rsidP="00223377">
      <w:pPr>
        <w:pStyle w:val="Default"/>
        <w:spacing w:before="120" w:after="120"/>
        <w:jc w:val="both"/>
        <w:rP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2F34C6">
        <w:rPr>
          <w:rFonts w:asciiTheme="minorHAnsi" w:hAnsiTheme="minorHAnsi" w:cs="Times New Roman"/>
          <w:b/>
          <w:sz w:val="22"/>
          <w:szCs w:val="22"/>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 nasledovných spôsobov:</w:t>
      </w:r>
    </w:p>
    <w:p w:rsidR="007E0A21" w:rsidRPr="001B22EA" w:rsidRDefault="007E0A21">
      <w:pPr>
        <w:pStyle w:val="Odsekzoznamu"/>
        <w:numPr>
          <w:ilvl w:val="0"/>
          <w:numId w:val="34"/>
        </w:numPr>
        <w:spacing w:before="120" w:after="120"/>
        <w:ind w:left="360" w:hanging="283"/>
        <w:contextualSpacing w:val="0"/>
        <w:jc w:val="both"/>
        <w:rPr>
          <w:rFonts w:asciiTheme="minorHAnsi" w:hAnsiTheme="minorHAnsi"/>
          <w:sz w:val="22"/>
          <w:szCs w:val="22"/>
        </w:rPr>
      </w:pP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w:t>
      </w:r>
      <w:ins w:id="2" w:author="Autor">
        <w:r w:rsidR="006C37F2" w:rsidRPr="006C37F2">
          <w:rPr>
            <w:rFonts w:asciiTheme="minorHAnsi" w:hAnsiTheme="minorHAnsi" w:cstheme="minorHAnsi"/>
            <w:sz w:val="22"/>
            <w:szCs w:val="22"/>
          </w:rPr>
          <w:t xml:space="preserve"> </w:t>
        </w:r>
        <w:r w:rsidR="006C37F2">
          <w:rPr>
            <w:rFonts w:asciiTheme="minorHAnsi" w:hAnsiTheme="minorHAnsi" w:cstheme="minorHAnsi"/>
            <w:sz w:val="22"/>
            <w:szCs w:val="22"/>
          </w:rPr>
          <w:t>a podpísanom</w:t>
        </w:r>
      </w:ins>
      <w:r w:rsidRPr="001B22EA">
        <w:rPr>
          <w:rFonts w:asciiTheme="minorHAnsi" w:hAnsiTheme="minorHAnsi"/>
          <w:sz w:val="22"/>
          <w:szCs w:val="22"/>
        </w:rPr>
        <w:t>) a jednej kópii:</w:t>
      </w:r>
    </w:p>
    <w:p w:rsidR="0062456D" w:rsidRPr="002F34C6" w:rsidRDefault="0062456D" w:rsidP="002F34C6">
      <w:pPr>
        <w:pStyle w:val="Odsekzoznamu"/>
        <w:numPr>
          <w:ilvl w:val="0"/>
          <w:numId w:val="6"/>
        </w:numPr>
        <w:spacing w:before="120" w:after="120"/>
        <w:contextualSpacing w:val="0"/>
        <w:jc w:val="both"/>
        <w:rPr>
          <w:rFonts w:asciiTheme="minorHAnsi" w:hAnsiTheme="minorHAnsi"/>
          <w:sz w:val="22"/>
          <w:szCs w:val="22"/>
        </w:rPr>
      </w:pPr>
      <w:r w:rsidRPr="002F34C6">
        <w:rPr>
          <w:rFonts w:asciiTheme="minorHAnsi" w:hAnsiTheme="minorHAnsi"/>
          <w:sz w:val="22"/>
          <w:szCs w:val="22"/>
        </w:rPr>
        <w:t>doporučenou poštou alebo kuriérskou službou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Úrad vlády Slovenskej republiky </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odbor implementácie projektov OP TP</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62456D" w:rsidRPr="002F34C6" w:rsidRDefault="0062456D"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776515" w:rsidRPr="00B45D9C" w:rsidRDefault="0062456D" w:rsidP="002F34C6">
      <w:pPr>
        <w:pStyle w:val="Odsekzoznamu"/>
        <w:numPr>
          <w:ilvl w:val="0"/>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osobne v pracovných dňoch </w:t>
      </w:r>
    </w:p>
    <w:p w:rsidR="00776515" w:rsidRPr="00B45D9C" w:rsidRDefault="00776515" w:rsidP="002F34C6">
      <w:pPr>
        <w:pStyle w:val="Odsekzoznamu"/>
        <w:numPr>
          <w:ilvl w:val="1"/>
          <w:numId w:val="6"/>
        </w:numPr>
        <w:spacing w:before="120" w:after="120"/>
        <w:contextualSpacing w:val="0"/>
        <w:jc w:val="both"/>
        <w:rPr>
          <w:rFonts w:asciiTheme="minorHAnsi" w:hAnsiTheme="minorHAnsi"/>
          <w:sz w:val="22"/>
          <w:szCs w:val="22"/>
        </w:rPr>
      </w:pPr>
      <w:r w:rsidRPr="00787FCD">
        <w:rPr>
          <w:rFonts w:asciiTheme="minorHAnsi" w:hAnsiTheme="minorHAnsi"/>
          <w:sz w:val="22"/>
          <w:szCs w:val="22"/>
        </w:rPr>
        <w:t>v čase od 8.</w:t>
      </w:r>
      <w:r w:rsidRPr="00B45D9C">
        <w:rPr>
          <w:rFonts w:asciiTheme="minorHAnsi" w:hAnsiTheme="minorHAnsi"/>
          <w:sz w:val="22"/>
          <w:szCs w:val="22"/>
        </w:rPr>
        <w:t>00 hod. do 15.00 hod. (obedňajšia prestávka 11.45-12.15 hod):</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podateľňa Úradu vlády Slovenskej republiky </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776515" w:rsidRPr="002F34C6" w:rsidRDefault="00776515"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62456D" w:rsidRPr="00B45D9C" w:rsidRDefault="0062456D" w:rsidP="002F34C6">
      <w:pPr>
        <w:pStyle w:val="Odsekzoznamu"/>
        <w:numPr>
          <w:ilvl w:val="1"/>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v čase od 8.30 hod. do 14.30 hod.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Úrad vlády Slovenskej republiky</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odbor implementácie projektov OP TP </w:t>
      </w:r>
    </w:p>
    <w:p w:rsidR="0062456D" w:rsidRPr="002F34C6" w:rsidRDefault="001F7719" w:rsidP="002F34C6">
      <w:pPr>
        <w:spacing w:before="120" w:after="120" w:line="240" w:lineRule="auto"/>
        <w:ind w:firstLine="357"/>
        <w:contextualSpacing/>
        <w:jc w:val="both"/>
        <w:rPr>
          <w:rFonts w:asciiTheme="minorHAnsi" w:hAnsiTheme="minorHAnsi"/>
        </w:rPr>
      </w:pPr>
      <w:r>
        <w:rPr>
          <w:rFonts w:asciiTheme="minorHAnsi" w:hAnsiTheme="minorHAnsi"/>
        </w:rPr>
        <w:t>Dunajská 68</w:t>
      </w:r>
    </w:p>
    <w:p w:rsidR="0062456D" w:rsidRPr="002F34C6" w:rsidRDefault="00741D42" w:rsidP="002F34C6">
      <w:pPr>
        <w:spacing w:before="120" w:after="120" w:line="240" w:lineRule="auto"/>
        <w:ind w:firstLine="357"/>
        <w:jc w:val="both"/>
        <w:rPr>
          <w:rFonts w:asciiTheme="minorHAnsi" w:hAnsiTheme="minorHAnsi"/>
        </w:rPr>
      </w:pPr>
      <w:r>
        <w:rPr>
          <w:rFonts w:asciiTheme="minorHAnsi" w:hAnsiTheme="minorHAnsi"/>
        </w:rPr>
        <w:t xml:space="preserve">811 </w:t>
      </w:r>
      <w:r w:rsidR="001F7719">
        <w:rPr>
          <w:rFonts w:asciiTheme="minorHAnsi" w:hAnsiTheme="minorHAnsi"/>
        </w:rPr>
        <w:t xml:space="preserve">08 </w:t>
      </w:r>
      <w:r w:rsidR="0062456D" w:rsidRPr="002F34C6">
        <w:rPr>
          <w:rFonts w:asciiTheme="minorHAnsi" w:hAnsiTheme="minorHAnsi"/>
        </w:rPr>
        <w:t>Bratislava</w:t>
      </w:r>
    </w:p>
    <w:p w:rsidR="001D2243" w:rsidRDefault="00A72B30"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nie je oprávnený v zmysle v súčasnosti platných právnych prepisov obmedziť pre žiadateľov predkladanie </w:t>
      </w:r>
      <w:proofErr w:type="spellStart"/>
      <w:r w:rsidRPr="002F34C6">
        <w:rPr>
          <w:rFonts w:asciiTheme="minorHAnsi" w:hAnsiTheme="minorHAnsi"/>
        </w:rPr>
        <w:t>ŽoNFP</w:t>
      </w:r>
      <w:proofErr w:type="spellEnd"/>
      <w:r w:rsidRPr="002F34C6">
        <w:rPr>
          <w:rFonts w:asciiTheme="minorHAnsi" w:hAnsiTheme="minorHAnsi"/>
        </w:rPr>
        <w:t xml:space="preserve"> v listinnej podobe. </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V zmysle zákona o </w:t>
      </w:r>
      <w:proofErr w:type="spellStart"/>
      <w:r w:rsidRPr="001B22EA">
        <w:rPr>
          <w:rFonts w:asciiTheme="minorHAnsi" w:hAnsiTheme="minorHAnsi"/>
          <w:sz w:val="22"/>
          <w:szCs w:val="22"/>
        </w:rPr>
        <w:t>e-Governmente</w:t>
      </w:r>
      <w:proofErr w:type="spellEnd"/>
      <w:r w:rsidRPr="001B22EA">
        <w:rPr>
          <w:rFonts w:asciiTheme="minorHAnsi" w:hAnsiTheme="minorHAnsi"/>
          <w:sz w:val="22"/>
          <w:szCs w:val="22"/>
        </w:rPr>
        <w:t xml:space="preserve"> môže žiadateľ listinné doručenie </w:t>
      </w:r>
      <w:proofErr w:type="spellStart"/>
      <w:r w:rsidRPr="001B22EA">
        <w:rPr>
          <w:rFonts w:asciiTheme="minorHAnsi" w:hAnsiTheme="minorHAnsi"/>
          <w:sz w:val="22"/>
          <w:szCs w:val="22"/>
        </w:rPr>
        <w:t>ŽoNFP</w:t>
      </w:r>
      <w:proofErr w:type="spellEnd"/>
      <w:r w:rsidRPr="001B22EA">
        <w:rPr>
          <w:rFonts w:asciiTheme="minorHAnsi" w:hAnsiTheme="minorHAnsi"/>
          <w:sz w:val="22"/>
          <w:szCs w:val="22"/>
        </w:rPr>
        <w:t xml:space="preserve">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 VS“) do elektronickej schránky RO OP TP (ÚP VS na adrese </w:t>
      </w:r>
      <w:hyperlink r:id="rId10" w:history="1">
        <w:r w:rsidRPr="001B22EA">
          <w:rPr>
            <w:rStyle w:val="Hypertextovprepojenie"/>
            <w:rFonts w:asciiTheme="minorHAnsi" w:hAnsiTheme="minorHAnsi"/>
            <w:sz w:val="22"/>
            <w:szCs w:val="22"/>
          </w:rPr>
          <w:t>www.slovensko.sk</w:t>
        </w:r>
      </w:hyperlink>
      <w:r w:rsidRPr="001B22EA">
        <w:rPr>
          <w:rFonts w:asciiTheme="minorHAnsi" w:hAnsiTheme="minorHAnsi"/>
          <w:sz w:val="22"/>
          <w:szCs w:val="22"/>
        </w:rPr>
        <w:t>, špeciálna služba ÚV 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 xml:space="preserve">žiadateľ odošle žiadosť o NFP, vrátane príloh prostredníctvom ITMS2014+, následne vygenerovaný </w:t>
      </w:r>
      <w:proofErr w:type="spellStart"/>
      <w:r w:rsidRPr="00B45D9C">
        <w:rPr>
          <w:rFonts w:asciiTheme="minorHAnsi" w:hAnsiTheme="minorHAnsi"/>
          <w:sz w:val="22"/>
          <w:szCs w:val="22"/>
        </w:rPr>
        <w:t>pdf</w:t>
      </w:r>
      <w:proofErr w:type="spellEnd"/>
      <w:r w:rsidRPr="00B45D9C">
        <w:rPr>
          <w:rFonts w:asciiTheme="minorHAnsi" w:hAnsiTheme="minorHAnsi"/>
          <w:sz w:val="22"/>
          <w:szCs w:val="22"/>
        </w:rPr>
        <w:t xml:space="preserve"> súbor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lastRenderedPageBreak/>
        <w:t xml:space="preserve">žiadateľ autorizuje a odošle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bez príloh priamo z prostredia ITMS2014+ (podrobnejšie informácie po integrácii poskytne RO OP TP žiadateľom na webovom sídle </w:t>
      </w:r>
      <w:hyperlink r:id="rId11"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2"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V prípade elektronického doručenia žiadosti o NFP prostredníctvom ÚP VS žiadateľ povinné prílohy k </w:t>
      </w:r>
      <w:proofErr w:type="spellStart"/>
      <w:r w:rsidRPr="00172873">
        <w:rPr>
          <w:rFonts w:asciiTheme="minorHAnsi" w:hAnsiTheme="minorHAnsi"/>
        </w:rPr>
        <w:t>ŽoNFP</w:t>
      </w:r>
      <w:proofErr w:type="spellEnd"/>
      <w:r w:rsidRPr="00172873">
        <w:rPr>
          <w:rFonts w:asciiTheme="minorHAnsi" w:hAnsiTheme="minorHAnsi"/>
        </w:rPr>
        <w:t xml:space="preserve">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osoby splnomocnenej zastupovať žiadateľa v konaní o </w:t>
      </w:r>
      <w:proofErr w:type="spellStart"/>
      <w:r w:rsidRPr="00EF499E">
        <w:rPr>
          <w:rFonts w:asciiTheme="minorHAnsi" w:hAnsiTheme="minorHAnsi"/>
        </w:rPr>
        <w:t>ŽoNFP</w:t>
      </w:r>
      <w:proofErr w:type="spellEnd"/>
      <w:r w:rsidRPr="00EF499E">
        <w:rPr>
          <w:rFonts w:asciiTheme="minorHAnsi" w:hAnsiTheme="minorHAnsi"/>
        </w:rPr>
        <w:t xml:space="preserve"> je potrebné </w:t>
      </w:r>
      <w:r w:rsidRPr="00172873">
        <w:rPr>
          <w:rFonts w:asciiTheme="minorHAnsi" w:hAnsiTheme="minorHAnsi"/>
        </w:rPr>
        <w:t xml:space="preserve">vložiť do ITMS2014+ elektronicky autorizovanú prílohu. Ak nie je možné túto prílohu autorizovať, žiadateľ vloží do ITMS2014+ </w:t>
      </w:r>
      <w:proofErr w:type="spellStart"/>
      <w:r w:rsidRPr="00172873">
        <w:rPr>
          <w:rFonts w:asciiTheme="minorHAnsi" w:hAnsiTheme="minorHAnsi"/>
        </w:rPr>
        <w:t>sken</w:t>
      </w:r>
      <w:proofErr w:type="spellEnd"/>
      <w:r w:rsidRPr="00172873">
        <w:rPr>
          <w:rFonts w:asciiTheme="minorHAnsi" w:hAnsiTheme="minorHAnsi"/>
        </w:rPr>
        <w:t xml:space="preserve"> prílohy a zároveň doručí originál prílohy na RO OP TP v listinnej podobe a to najneskôr do troch pracovných dní od odoslania </w:t>
      </w:r>
      <w:proofErr w:type="spellStart"/>
      <w:r w:rsidRPr="00172873">
        <w:rPr>
          <w:rFonts w:asciiTheme="minorHAnsi" w:hAnsiTheme="minorHAnsi"/>
        </w:rPr>
        <w:t>ŽoNFP</w:t>
      </w:r>
      <w:proofErr w:type="spellEnd"/>
      <w:r w:rsidRPr="00172873">
        <w:rPr>
          <w:rFonts w:asciiTheme="minorHAnsi" w:hAnsiTheme="minorHAnsi"/>
        </w:rPr>
        <w:t xml:space="preserve"> do elektronickej schránky RO OP TP.</w:t>
      </w:r>
    </w:p>
    <w:p w:rsidR="00A72B30" w:rsidRPr="00B7688A"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žiadateľ predloží </w:t>
      </w:r>
      <w:proofErr w:type="spellStart"/>
      <w:r w:rsidRPr="00172873">
        <w:rPr>
          <w:rFonts w:asciiTheme="minorHAnsi" w:hAnsiTheme="minorHAnsi"/>
        </w:rPr>
        <w:t>ŽoNFP</w:t>
      </w:r>
      <w:proofErr w:type="spellEnd"/>
      <w:r w:rsidRPr="00172873">
        <w:rPr>
          <w:rFonts w:asciiTheme="minorHAnsi" w:hAnsiTheme="minorHAnsi"/>
        </w:rPr>
        <w:t xml:space="preserve"> bez príloh elektronickým spôsobom a má aktivovanú elektronickú schránku, RO OP TP je povinný doručovať všetky rozhodnutia, vydané v konaní o </w:t>
      </w:r>
      <w:proofErr w:type="spellStart"/>
      <w:r w:rsidRPr="00172873">
        <w:rPr>
          <w:rFonts w:asciiTheme="minorHAnsi" w:hAnsiTheme="minorHAnsi"/>
        </w:rPr>
        <w:t>ŽoNFP</w:t>
      </w:r>
      <w:proofErr w:type="spellEnd"/>
      <w:r w:rsidRPr="00172873">
        <w:rPr>
          <w:rFonts w:asciiTheme="minorHAnsi" w:hAnsiTheme="minorHAnsi"/>
        </w:rPr>
        <w:t xml:space="preserve"> elektronicky, v súlade so zákonom o </w:t>
      </w:r>
      <w:proofErr w:type="spellStart"/>
      <w:r w:rsidRPr="00172873">
        <w:rPr>
          <w:rFonts w:asciiTheme="minorHAnsi" w:hAnsiTheme="minorHAnsi"/>
        </w:rPr>
        <w:t>e-Governmente</w:t>
      </w:r>
      <w:proofErr w:type="spellEnd"/>
      <w:r w:rsidRPr="00172873">
        <w:rPr>
          <w:rFonts w:asciiTheme="minorHAnsi" w:hAnsiTheme="minorHAnsi"/>
        </w:rPr>
        <w:t>.</w:t>
      </w: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 xml:space="preserve">v 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DF5AC9">
        <w:rPr>
          <w:rFonts w:asciiTheme="minorHAnsi" w:hAnsiTheme="minorHAnsi"/>
        </w:rPr>
        <w:t xml:space="preserve">certifikovaný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2F34C6"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1B18F5">
        <w:rPr>
          <w:rFonts w:asciiTheme="minorHAnsi" w:hAnsiTheme="minorHAnsi"/>
        </w:rPr>
        <w:t>vyzvaní alebo elektronicky, do elektronickej schránky RO OP TP, do dátumu uzatvorenia vyzvania, osobne na podateľňu ÚV SR alebo RO OP TP alebo odovzdaná na poštovú, resp. inú prepravu (napr. zaslanie prostredníctvom kuriéra). Za dátum doručenia žiadosti sa</w:t>
      </w:r>
      <w:r w:rsidRPr="002F34C6">
        <w:rPr>
          <w:rFonts w:asciiTheme="minorHAnsi" w:hAnsiTheme="minorHAnsi"/>
        </w:rPr>
        <w:t xml:space="preserve"> považuje: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ÚV 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1D2243">
        <w:rPr>
          <w:rFonts w:asciiTheme="minorHAnsi" w:hAnsiTheme="minorHAnsi" w:cs="Times New Roman"/>
          <w:sz w:val="22"/>
          <w:szCs w:val="22"/>
        </w:rPr>
        <w:t>;</w:t>
      </w:r>
    </w:p>
    <w:p w:rsidR="00A72B30"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r w:rsidR="001D2243">
        <w:rPr>
          <w:rFonts w:asciiTheme="minorHAnsi" w:hAnsiTheme="minorHAnsi"/>
          <w:sz w:val="22"/>
          <w:szCs w:val="22"/>
        </w:rPr>
        <w:t>odoslania</w:t>
      </w:r>
      <w:r w:rsidR="001D2243" w:rsidRPr="00B45D9C">
        <w:rPr>
          <w:rFonts w:asciiTheme="minorHAnsi" w:hAnsiTheme="minorHAnsi"/>
          <w:sz w:val="22"/>
          <w:szCs w:val="22"/>
        </w:rPr>
        <w:t xml:space="preserv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do elektronickej schránky RO OP TP</w:t>
      </w:r>
      <w:r w:rsidRPr="00B45D9C">
        <w:rPr>
          <w:rFonts w:asciiTheme="minorHAnsi" w:hAnsiTheme="minorHAnsi" w:cs="Times New Roman"/>
          <w:sz w:val="22"/>
          <w:szCs w:val="22"/>
        </w:rPr>
        <w:t xml:space="preserve">. </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proofErr w:type="spellStart"/>
      <w:r w:rsidRPr="00172873">
        <w:rPr>
          <w:rFonts w:asciiTheme="minorHAnsi" w:hAnsiTheme="minorHAnsi"/>
        </w:rPr>
        <w:t>ŽoNFP</w:t>
      </w:r>
      <w:proofErr w:type="spellEnd"/>
      <w:r w:rsidRPr="00172873">
        <w:rPr>
          <w:rFonts w:asciiTheme="minorHAnsi" w:hAnsiTheme="minorHAnsi"/>
        </w:rPr>
        <w:t xml:space="preserve"> a jej príloh </w:t>
      </w:r>
      <w:r w:rsidR="00B7688A" w:rsidRPr="0071595A">
        <w:rPr>
          <w:rFonts w:asciiTheme="minorHAnsi" w:hAnsiTheme="minorHAnsi"/>
        </w:rPr>
        <w:t>riadne, včas a v určenej forme</w:t>
      </w:r>
      <w:r w:rsidR="00B7688A" w:rsidRPr="00172873">
        <w:rPr>
          <w:rFonts w:asciiTheme="minorHAnsi" w:hAnsiTheme="minorHAnsi"/>
        </w:rPr>
        <w:t xml:space="preserve"> </w:t>
      </w:r>
      <w:r w:rsidRPr="00172873">
        <w:rPr>
          <w:rFonts w:asciiTheme="minorHAnsi" w:hAnsiTheme="minorHAnsi"/>
        </w:rPr>
        <w:t xml:space="preserve">vzniknú pochybnosti o pravdivosti alebo úplnosti </w:t>
      </w:r>
      <w:proofErr w:type="spellStart"/>
      <w:r w:rsidRPr="00172873">
        <w:rPr>
          <w:rFonts w:asciiTheme="minorHAnsi" w:hAnsiTheme="minorHAnsi"/>
        </w:rPr>
        <w:t>ŽoNFP</w:t>
      </w:r>
      <w:proofErr w:type="spellEnd"/>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w:t>
      </w:r>
      <w:proofErr w:type="spellStart"/>
      <w:r w:rsidRPr="0071595A">
        <w:rPr>
          <w:rFonts w:asciiTheme="minorHAnsi" w:hAnsiTheme="minorHAnsi"/>
        </w:rPr>
        <w:t>ŽoNFP</w:t>
      </w:r>
      <w:proofErr w:type="spellEnd"/>
      <w:r w:rsidRPr="0071595A">
        <w:rPr>
          <w:rFonts w:asciiTheme="minorHAnsi" w:hAnsiTheme="minorHAnsi"/>
        </w:rPr>
        <w:t xml:space="preserve"> a ďalej postupuje v zmysle kapitoly 3. Overovani</w:t>
      </w:r>
      <w:r w:rsidRPr="00DF5AC9">
        <w:rPr>
          <w:rFonts w:asciiTheme="minorHAnsi" w:hAnsiTheme="minorHAnsi"/>
        </w:rPr>
        <w:t xml:space="preserve">e podmienok poskytnutia príspevku a ďalšie informácie k vyzvaniu, Schvaľovanie </w:t>
      </w:r>
      <w:proofErr w:type="spellStart"/>
      <w:r w:rsidRPr="00DF5AC9">
        <w:rPr>
          <w:rFonts w:asciiTheme="minorHAnsi" w:hAnsiTheme="minorHAnsi"/>
        </w:rPr>
        <w:t>ŽoNFP</w:t>
      </w:r>
      <w:proofErr w:type="spellEnd"/>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Pr="002F34C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3"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Úradu vlády Slovenskej republiky </w:t>
      </w:r>
      <w:hyperlink r:id="rId14"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Pr="00787FCD">
        <w:rPr>
          <w:rFonts w:asciiTheme="minorHAnsi" w:eastAsiaTheme="minorHAnsi" w:hAnsiTheme="minorHAnsi" w:cs="Times New Roman"/>
          <w:sz w:val="22"/>
          <w:szCs w:val="22"/>
        </w:rPr>
        <w:tab/>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lastRenderedPageBreak/>
        <w:t>02/20 925 902</w:t>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02/20 925 977</w:t>
      </w:r>
    </w:p>
    <w:p w:rsidR="003A2C31" w:rsidRPr="00B45D9C" w:rsidRDefault="003A2C31" w:rsidP="002F34C6">
      <w:pPr>
        <w:pStyle w:val="Default"/>
        <w:spacing w:before="120" w:after="120"/>
        <w:ind w:left="3824" w:firstLine="424"/>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02/20 925 718</w:t>
      </w:r>
    </w:p>
    <w:p w:rsidR="003A2C31" w:rsidRPr="00B45D9C" w:rsidRDefault="003A2C31" w:rsidP="002F34C6">
      <w:pPr>
        <w:pStyle w:val="Default"/>
        <w:spacing w:before="120" w:after="120"/>
        <w:ind w:left="284"/>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                                                                </w:t>
      </w:r>
      <w:r w:rsidRPr="00B45D9C">
        <w:rPr>
          <w:rFonts w:asciiTheme="minorHAnsi" w:eastAsiaTheme="minorHAnsi" w:hAnsiTheme="minorHAnsi" w:cs="Times New Roman"/>
          <w:sz w:val="22"/>
          <w:szCs w:val="22"/>
        </w:rPr>
        <w:tab/>
      </w:r>
      <w:r w:rsidRPr="00B45D9C">
        <w:rPr>
          <w:rFonts w:asciiTheme="minorHAnsi" w:eastAsiaTheme="minorHAnsi" w:hAnsiTheme="minorHAnsi" w:cs="Times New Roman"/>
          <w:sz w:val="22"/>
          <w:szCs w:val="22"/>
        </w:rPr>
        <w:tab/>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B45D9C">
        <w:rPr>
          <w:rFonts w:asciiTheme="minorHAnsi" w:eastAsiaTheme="minorHAnsi" w:hAnsiTheme="minorHAnsi"/>
        </w:rPr>
        <w:t xml:space="preserve">e-mailom na adrese: </w:t>
      </w:r>
      <w:r w:rsidRPr="00B45D9C">
        <w:rPr>
          <w:rFonts w:asciiTheme="minorHAnsi" w:eastAsiaTheme="minorHAnsi" w:hAnsiTheme="minorHAnsi"/>
        </w:rPr>
        <w:tab/>
      </w:r>
      <w:r w:rsidR="00AA49FC" w:rsidRPr="00B45D9C">
        <w:rPr>
          <w:rFonts w:asciiTheme="minorHAnsi" w:eastAsiaTheme="minorHAnsi" w:hAnsiTheme="minorHAnsi"/>
        </w:rPr>
        <w:tab/>
      </w:r>
      <w:r w:rsidR="00AA49FC" w:rsidRPr="00B45D9C">
        <w:rPr>
          <w:rFonts w:asciiTheme="minorHAnsi" w:eastAsiaTheme="minorHAnsi" w:hAnsiTheme="minorHAnsi"/>
        </w:rPr>
        <w:tab/>
      </w:r>
      <w:hyperlink r:id="rId15" w:history="1">
        <w:r w:rsidR="00AA49FC" w:rsidRPr="00B45D9C">
          <w:rPr>
            <w:rStyle w:val="Hypertextovprepojenie"/>
            <w:rFonts w:asciiTheme="minorHAnsi" w:eastAsiaTheme="minorHAnsi" w:hAnsiTheme="minorHAnsi"/>
            <w:sz w:val="22"/>
            <w:szCs w:val="22"/>
          </w:rPr>
          <w:t>projektyoptp@vlada.gov.sk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Pr="00172873">
        <w:rPr>
          <w:rFonts w:asciiTheme="minorHAnsi" w:eastAsiaTheme="minorHAnsi" w:hAnsiTheme="minorHAnsi" w:cs="Times New Roman"/>
          <w:sz w:val="22"/>
          <w:szCs w:val="22"/>
        </w:rPr>
        <w:t>Úrad vlády SR</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Námestie slobody 1 </w:t>
      </w:r>
    </w:p>
    <w:p w:rsidR="003A2C31" w:rsidRPr="00B45D9C" w:rsidRDefault="00D863AD" w:rsidP="002F34C6">
      <w:pPr>
        <w:pStyle w:val="Default"/>
        <w:numPr>
          <w:ilvl w:val="0"/>
          <w:numId w:val="35"/>
        </w:numPr>
        <w:spacing w:before="120" w:after="120"/>
        <w:ind w:left="1066" w:hanging="357"/>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70 </w:t>
      </w:r>
      <w:r w:rsidR="003A2C31" w:rsidRPr="00B45D9C">
        <w:rPr>
          <w:rFonts w:asciiTheme="minorHAnsi" w:eastAsiaTheme="minorHAnsi" w:hAnsiTheme="minorHAnsi" w:cs="Times New Roman"/>
          <w:sz w:val="22"/>
          <w:szCs w:val="22"/>
        </w:rPr>
        <w:t>Bratislava 15</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8.30 hod. do 14.30 hod. na kontaktnej adrese: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Úrad vlády SR </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r>
        <w:rPr>
          <w:rFonts w:asciiTheme="minorHAnsi" w:eastAsiaTheme="minorHAnsi" w:hAnsiTheme="minorHAnsi" w:cs="Times New Roman"/>
          <w:sz w:val="22"/>
          <w:szCs w:val="22"/>
        </w:rPr>
        <w:t xml:space="preserve"> 1</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na </w:t>
      </w:r>
      <w:hyperlink r:id="rId19"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del w:id="3" w:author="Autor">
        <w:r w:rsidDel="00607963">
          <w:rPr>
            <w:rFonts w:asciiTheme="minorHAnsi" w:hAnsiTheme="minorHAnsi" w:cstheme="minorHAnsi"/>
          </w:rPr>
          <w:delText> </w:delText>
        </w:r>
      </w:del>
      <w:ins w:id="4" w:author="Autor">
        <w:r w:rsidR="00607963">
          <w:rPr>
            <w:rFonts w:asciiTheme="minorHAnsi" w:hAnsiTheme="minorHAnsi" w:cstheme="minorHAnsi"/>
          </w:rPr>
          <w:t xml:space="preserve"> poskytnutí  </w:t>
        </w:r>
      </w:ins>
      <w:r>
        <w:rPr>
          <w:rFonts w:asciiTheme="minorHAnsi" w:hAnsiTheme="minorHAnsi" w:cstheme="minorHAnsi"/>
        </w:rPr>
        <w:t xml:space="preserve">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VO.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2"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3C2776" w:rsidRPr="002F34C6" w:rsidRDefault="003C2776" w:rsidP="003C2776">
      <w:pPr>
        <w:spacing w:before="240" w:after="240"/>
        <w:ind w:firstLine="360"/>
        <w:jc w:val="both"/>
        <w:rPr>
          <w:rFonts w:asciiTheme="minorHAnsi" w:hAnsiTheme="minorHAnsi"/>
        </w:rPr>
      </w:pP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0</w:t>
      </w:r>
      <w:r w:rsidRPr="00787FCD">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podpredsedu vlády SR pre investície a informatizáciu</w:t>
      </w:r>
    </w:p>
    <w:p w:rsidR="00362BD8" w:rsidRPr="00B45D9C" w:rsidRDefault="00C27CD7" w:rsidP="002F34C6">
      <w:pPr>
        <w:pStyle w:val="Odsekzoznamu"/>
        <w:numPr>
          <w:ilvl w:val="1"/>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del w:id="5" w:author="Autor">
        <w:r w:rsidRPr="00B45D9C" w:rsidDel="006C37F2">
          <w:rPr>
            <w:rFonts w:asciiTheme="minorHAnsi" w:hAnsiTheme="minorHAnsi"/>
            <w:sz w:val="22"/>
            <w:szCs w:val="22"/>
          </w:rPr>
          <w:delText xml:space="preserve">SR </w:delText>
        </w:r>
      </w:del>
      <w:ins w:id="6" w:author="Auto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ins>
      <w:r w:rsidRPr="00B45D9C">
        <w:rPr>
          <w:rFonts w:asciiTheme="minorHAnsi" w:hAnsiTheme="minorHAnsi"/>
          <w:sz w:val="22"/>
          <w:szCs w:val="22"/>
        </w:rPr>
        <w:t>pre investície a informatizáciu</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C73822">
        <w:rPr>
          <w:rFonts w:asciiTheme="minorHAnsi" w:eastAsiaTheme="minorHAnsi" w:hAnsiTheme="minorHAnsi"/>
          <w:i/>
          <w:color w:val="000000"/>
        </w:rPr>
        <w:t>ŽoNFP</w:t>
      </w:r>
      <w:proofErr w:type="spellEnd"/>
      <w:r w:rsidRPr="00C73822">
        <w:rPr>
          <w:rFonts w:asciiTheme="minorHAnsi" w:eastAsiaTheme="minorHAnsi" w:hAnsiTheme="minorHAnsi"/>
          <w:i/>
          <w:color w:val="000000"/>
        </w:rPr>
        <w:t>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color w:val="000000"/>
          <w:sz w:val="22"/>
          <w:szCs w:val="22"/>
        </w:rPr>
        <w:t>všetci členovia štatutárneho orgánu žiadateľa a osoba splnomocnená zastupovať žiadateľa v konaní o </w:t>
      </w:r>
      <w:proofErr w:type="spellStart"/>
      <w:r w:rsidRPr="00B45D9C">
        <w:rPr>
          <w:rFonts w:asciiTheme="minorHAnsi" w:hAnsiTheme="minorHAnsi"/>
          <w:color w:val="000000"/>
          <w:sz w:val="22"/>
          <w:szCs w:val="22"/>
        </w:rPr>
        <w:t>ŽoNFP</w:t>
      </w:r>
      <w:proofErr w:type="spellEnd"/>
      <w:r w:rsidRPr="00B45D9C">
        <w:rPr>
          <w:rFonts w:asciiTheme="minorHAnsi" w:hAnsiTheme="minorHAnsi"/>
          <w:color w:val="000000"/>
          <w:sz w:val="22"/>
          <w:szCs w:val="22"/>
        </w:rPr>
        <w:t xml:space="preserve"> neboli právoplatne odsúdení za trestný čin korupcie, trestný čin poškodzovania finančných záujmov </w:t>
      </w:r>
      <w:r w:rsidR="00934F7B" w:rsidRPr="00301900">
        <w:rPr>
          <w:rFonts w:asciiTheme="minorHAnsi" w:hAnsiTheme="minorHAnsi"/>
          <w:color w:val="000000"/>
          <w:sz w:val="22"/>
          <w:szCs w:val="22"/>
        </w:rPr>
        <w:t>Európskeho spoločenstva</w:t>
      </w:r>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 xml:space="preserve">(podmienka sa preukazuje </w:t>
      </w:r>
      <w:r w:rsidR="00CD6449" w:rsidRPr="002F34C6">
        <w:rPr>
          <w:rFonts w:asciiTheme="minorHAnsi" w:hAnsiTheme="minorHAnsi"/>
          <w:i/>
          <w:sz w:val="22"/>
          <w:szCs w:val="22"/>
        </w:rPr>
        <w:t>čestným vyhlásením žiadateľa</w:t>
      </w:r>
      <w:r w:rsidR="006F0AA9" w:rsidRPr="002F34C6">
        <w:rPr>
          <w:rFonts w:asciiTheme="minorHAnsi" w:hAnsiTheme="minorHAnsi"/>
          <w:i/>
          <w:sz w:val="22"/>
          <w:szCs w:val="22"/>
        </w:rPr>
        <w:t xml:space="preserve"> </w:t>
      </w:r>
      <w:r w:rsidR="00115512" w:rsidRPr="00C7382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E958B9" w:rsidRPr="00C73822" w:rsidRDefault="00E958B9" w:rsidP="00E958B9">
      <w:pPr>
        <w:pStyle w:val="Odsekzoznamu"/>
        <w:numPr>
          <w:ilvl w:val="0"/>
          <w:numId w:val="7"/>
        </w:numPr>
        <w:spacing w:before="120" w:after="120"/>
        <w:ind w:left="714" w:hanging="357"/>
        <w:contextualSpacing w:val="0"/>
        <w:jc w:val="both"/>
        <w:rPr>
          <w:rFonts w:asciiTheme="minorHAnsi" w:hAnsiTheme="minorHAnsi"/>
          <w:sz w:val="22"/>
          <w:szCs w:val="22"/>
        </w:rPr>
      </w:pPr>
      <w:r w:rsidRPr="00C73822">
        <w:rPr>
          <w:rFonts w:asciiTheme="minorHAnsi" w:hAnsiTheme="minorHAnsi"/>
          <w:sz w:val="22"/>
          <w:szCs w:val="22"/>
        </w:rPr>
        <w:t>voči žiadateľovi sa nenárokuje vrátenie pomoci na základe rozhodnutia Európskej komisie, ktorým bola pomoc označená za neoprávnenú a nezlučiteľnú so spoločným trhom</w:t>
      </w:r>
    </w:p>
    <w:p w:rsidR="00E958B9" w:rsidRPr="00C73822" w:rsidRDefault="00E958B9" w:rsidP="00E958B9">
      <w:pPr>
        <w:pStyle w:val="Odsekzoznamu"/>
        <w:spacing w:before="120" w:after="120"/>
        <w:contextualSpacing w:val="0"/>
        <w:jc w:val="both"/>
        <w:rPr>
          <w:rFonts w:asciiTheme="minorHAnsi" w:hAnsiTheme="minorHAnsi"/>
          <w:sz w:val="22"/>
          <w:szCs w:val="22"/>
        </w:rPr>
      </w:pPr>
      <w:r w:rsidRPr="00C73822">
        <w:rPr>
          <w:rFonts w:asciiTheme="minorHAnsi" w:hAnsiTheme="minorHAnsi"/>
          <w:i/>
          <w:sz w:val="22"/>
          <w:szCs w:val="22"/>
        </w:rPr>
        <w:t xml:space="preserve">(podmienka sa preukazuje čestným vyhlásením žiadateľa v časti č. 15 vo formulári </w:t>
      </w:r>
      <w:proofErr w:type="spellStart"/>
      <w:r w:rsidRPr="00C73822">
        <w:rPr>
          <w:rFonts w:asciiTheme="minorHAnsi" w:hAnsiTheme="minorHAnsi"/>
          <w:i/>
          <w:sz w:val="22"/>
          <w:szCs w:val="22"/>
        </w:rPr>
        <w:t>ŽoNFP</w:t>
      </w:r>
      <w:proofErr w:type="spellEnd"/>
      <w:r w:rsidRPr="00C73822">
        <w:rPr>
          <w:rFonts w:asciiTheme="minorHAnsi" w:hAnsiTheme="minorHAnsi"/>
          <w:sz w:val="22"/>
          <w:szCs w:val="22"/>
        </w:rPr>
        <w:t>).</w:t>
      </w:r>
    </w:p>
    <w:p w:rsidR="007675D2" w:rsidRPr="00B45D9C" w:rsidRDefault="007675D2" w:rsidP="007675D2">
      <w:pPr>
        <w:pStyle w:val="Odsekzoznamu"/>
        <w:spacing w:before="240" w:after="240"/>
        <w:jc w:val="both"/>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lastRenderedPageBreak/>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žiadateľ neukončil fyzickú realizáciu všetkých hlavných aktivít projektu pred predložením </w:t>
      </w:r>
      <w:proofErr w:type="spellStart"/>
      <w:r w:rsidRPr="00813215">
        <w:rPr>
          <w:rFonts w:asciiTheme="minorHAnsi" w:hAnsiTheme="minorHAnsi"/>
          <w:color w:val="000000"/>
          <w:sz w:val="22"/>
          <w:szCs w:val="22"/>
        </w:rPr>
        <w:t>ŽoNFP</w:t>
      </w:r>
      <w:proofErr w:type="spellEnd"/>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F34C6">
        <w:rPr>
          <w:rFonts w:asciiTheme="minorHAnsi" w:hAnsiTheme="minorHAnsi"/>
          <w:color w:val="000000"/>
          <w:sz w:val="22"/>
          <w:szCs w:val="22"/>
        </w:rPr>
        <w:t>ŽoNFP</w:t>
      </w:r>
      <w:proofErr w:type="spellEnd"/>
      <w:r w:rsidRPr="002F34C6">
        <w:rPr>
          <w:rFonts w:asciiTheme="minorHAnsi" w:hAnsiTheme="minorHAnsi"/>
          <w:color w:val="000000"/>
          <w:sz w:val="22"/>
          <w:szCs w:val="22"/>
        </w:rPr>
        <w:t xml:space="preserve">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E958B9" w:rsidRPr="002F34C6" w:rsidRDefault="00E958B9"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2F34C6">
        <w:rPr>
          <w:rFonts w:asciiTheme="minorHAnsi" w:hAnsiTheme="minorHAnsi"/>
          <w:b/>
        </w:rPr>
        <w:t>Oprávnenosť výdavkov realizácie projektu</w:t>
      </w:r>
    </w:p>
    <w:p w:rsidR="00B517DF" w:rsidRPr="002F34C6" w:rsidRDefault="00496D8C" w:rsidP="002F34C6">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r w:rsidR="00B517DF" w:rsidRPr="00813215">
        <w:rPr>
          <w:rFonts w:asciiTheme="minorHAnsi" w:eastAsia="Times New Roman" w:hAnsiTheme="minorHAnsi"/>
          <w:u w:val="single"/>
          <w:lang w:eastAsia="sk-SK"/>
        </w:rPr>
        <w:t>:</w:t>
      </w:r>
    </w:p>
    <w:p w:rsidR="004641E9" w:rsidRPr="00813215" w:rsidRDefault="00D16C26"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výdavky projektu sú </w:t>
      </w:r>
      <w:r w:rsidR="00354603" w:rsidRPr="00813215">
        <w:rPr>
          <w:rFonts w:asciiTheme="minorHAnsi" w:hAnsiTheme="minorHAnsi"/>
          <w:color w:val="000000"/>
          <w:sz w:val="22"/>
          <w:szCs w:val="22"/>
        </w:rPr>
        <w:t>v súlade s</w:t>
      </w:r>
      <w:r w:rsidR="007065EB" w:rsidRPr="00813215">
        <w:rPr>
          <w:rFonts w:asciiTheme="minorHAnsi" w:hAnsiTheme="minorHAnsi"/>
          <w:color w:val="000000"/>
          <w:sz w:val="22"/>
          <w:szCs w:val="22"/>
        </w:rPr>
        <w:t> </w:t>
      </w:r>
      <w:r w:rsidRPr="00813215">
        <w:rPr>
          <w:rFonts w:asciiTheme="minorHAnsi" w:hAnsiTheme="minorHAnsi"/>
          <w:color w:val="000000"/>
          <w:sz w:val="22"/>
          <w:szCs w:val="22"/>
        </w:rPr>
        <w:t>oprávnen</w:t>
      </w:r>
      <w:r w:rsidR="007065EB" w:rsidRPr="00813215">
        <w:rPr>
          <w:rFonts w:asciiTheme="minorHAnsi" w:hAnsiTheme="minorHAnsi"/>
          <w:color w:val="000000"/>
          <w:sz w:val="22"/>
          <w:szCs w:val="22"/>
        </w:rPr>
        <w:t>ými výdavkami pre oprávnenú aktivitu na toto vyzvanie</w:t>
      </w:r>
    </w:p>
    <w:p w:rsidR="00E81977"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007065EB" w:rsidRPr="002F34C6">
        <w:rPr>
          <w:rFonts w:asciiTheme="minorHAnsi" w:hAnsiTheme="minorHAnsi"/>
          <w:color w:val="000000"/>
          <w:sz w:val="22"/>
          <w:szCs w:val="22"/>
        </w:rPr>
        <w:t xml:space="preserve">Pre toto vyzvanie sú oprávneným typom výdavkov </w:t>
      </w:r>
      <w:r w:rsidR="000605DD" w:rsidRPr="002F34C6">
        <w:rPr>
          <w:rFonts w:asciiTheme="minorHAnsi" w:hAnsiTheme="minorHAnsi"/>
          <w:color w:val="000000"/>
          <w:sz w:val="22"/>
          <w:szCs w:val="22"/>
        </w:rPr>
        <w:t>podľa aktivity</w:t>
      </w:r>
      <w:r w:rsidR="007065EB" w:rsidRPr="002F34C6">
        <w:rPr>
          <w:rFonts w:asciiTheme="minorHAnsi" w:hAnsiTheme="minorHAnsi"/>
          <w:color w:val="000000"/>
          <w:sz w:val="22"/>
          <w:szCs w:val="22"/>
        </w:rPr>
        <w:t xml:space="preserve">: </w:t>
      </w: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CC399F" w:rsidP="002F34C6">
            <w:pPr>
              <w:spacing w:before="120" w:after="120" w:line="240" w:lineRule="auto"/>
              <w:ind w:left="654"/>
              <w:contextualSpacing/>
              <w:rPr>
                <w:rFonts w:asciiTheme="minorHAnsi" w:eastAsia="Times New Roman" w:hAnsiTheme="minorHAnsi"/>
                <w:b/>
                <w:bCs/>
                <w:color w:val="000000"/>
                <w:lang w:eastAsia="sk-SK"/>
              </w:rPr>
            </w:pPr>
            <w:r w:rsidRPr="00813215">
              <w:rPr>
                <w:rFonts w:asciiTheme="minorHAnsi" w:hAnsiTheme="minorHAnsi"/>
                <w:b/>
              </w:rPr>
              <w:t>301020011A018 - B. Vývoj a úprava, dodanie informačných systémov pre monitorovanie EŠIF a ostatných systémov v oblasti strategického riadenia a regulácie EŠIF</w:t>
            </w:r>
          </w:p>
        </w:tc>
      </w:tr>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0605DD" w:rsidP="002F34C6">
            <w:pPr>
              <w:spacing w:before="120" w:after="120" w:line="240" w:lineRule="auto"/>
              <w:contextualSpacing/>
              <w:rPr>
                <w:rFonts w:asciiTheme="minorHAnsi" w:eastAsia="Times New Roman" w:hAnsiTheme="minorHAnsi"/>
                <w:color w:val="000000"/>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tbl>
            <w:tblPr>
              <w:tblW w:w="5139" w:type="dxa"/>
              <w:tblCellMar>
                <w:left w:w="70" w:type="dxa"/>
                <w:right w:w="70" w:type="dxa"/>
              </w:tblCellMar>
              <w:tblLook w:val="04A0" w:firstRow="1" w:lastRow="0" w:firstColumn="1" w:lastColumn="0" w:noHBand="0" w:noVBand="1"/>
            </w:tblPr>
            <w:tblGrid>
              <w:gridCol w:w="5139"/>
            </w:tblGrid>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013 - Softvér</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014 - Oceniteľné práva</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518 - Ostatné služby</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521 - Mzdové výdavky</w:t>
                  </w:r>
                </w:p>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p>
              </w:tc>
            </w:tr>
          </w:tbl>
          <w:p w:rsidR="000605DD" w:rsidRPr="002F34C6" w:rsidRDefault="000605DD" w:rsidP="002F34C6">
            <w:pPr>
              <w:spacing w:before="120" w:after="120" w:line="240" w:lineRule="auto"/>
              <w:contextualSpacing/>
              <w:rPr>
                <w:rFonts w:asciiTheme="minorHAnsi" w:eastAsia="Times New Roman" w:hAnsiTheme="minorHAnsi" w:cs="Arial"/>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p w:rsidR="000605DD" w:rsidRPr="00813215" w:rsidRDefault="00CC399F" w:rsidP="002F34C6">
            <w:pPr>
              <w:spacing w:before="120" w:after="120" w:line="240" w:lineRule="auto"/>
              <w:ind w:left="654"/>
              <w:contextualSpacing/>
              <w:rPr>
                <w:rFonts w:asciiTheme="minorHAnsi" w:hAnsiTheme="minorHAnsi"/>
                <w:b/>
              </w:rPr>
            </w:pPr>
            <w:r w:rsidRPr="00813215">
              <w:rPr>
                <w:rFonts w:asciiTheme="minorHAnsi" w:hAnsiTheme="minorHAnsi"/>
                <w:b/>
              </w:rPr>
              <w:t>301020011A019 - C. Prevádzka informačných systémov pre monitorovanie EŠIF a ostatných systémov v oblasti koordinácie a strategického riadenia EŠIF</w:t>
            </w:r>
          </w:p>
          <w:p w:rsidR="00CC399F" w:rsidRPr="00813215" w:rsidRDefault="00CC399F" w:rsidP="002F34C6">
            <w:pPr>
              <w:spacing w:before="120" w:after="120" w:line="240" w:lineRule="auto"/>
              <w:ind w:left="654"/>
              <w:contextualSpacing/>
              <w:rPr>
                <w:rFonts w:asciiTheme="minorHAnsi" w:hAnsiTheme="minorHAnsi"/>
                <w:b/>
              </w:rPr>
            </w:pPr>
          </w:p>
          <w:tbl>
            <w:tblPr>
              <w:tblW w:w="5139" w:type="dxa"/>
              <w:tblCellMar>
                <w:left w:w="70" w:type="dxa"/>
                <w:right w:w="70" w:type="dxa"/>
              </w:tblCellMar>
              <w:tblLook w:val="04A0" w:firstRow="1" w:lastRow="0" w:firstColumn="1" w:lastColumn="0" w:noHBand="0" w:noVBand="1"/>
            </w:tblPr>
            <w:tblGrid>
              <w:gridCol w:w="5139"/>
            </w:tblGrid>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lastRenderedPageBreak/>
                    <w:t>518 - Ostatné služby</w:t>
                  </w:r>
                </w:p>
              </w:tc>
            </w:tr>
          </w:tbl>
          <w:p w:rsidR="00CC399F" w:rsidRPr="00813215" w:rsidRDefault="00CC399F" w:rsidP="002F34C6">
            <w:pPr>
              <w:spacing w:before="120" w:after="120" w:line="240" w:lineRule="auto"/>
              <w:ind w:left="654"/>
              <w:contextualSpacing/>
              <w:rPr>
                <w:rFonts w:asciiTheme="minorHAnsi" w:hAnsiTheme="minorHAnsi"/>
                <w:b/>
              </w:rPr>
            </w:pPr>
          </w:p>
        </w:tc>
      </w:tr>
    </w:tbl>
    <w:p w:rsidR="002873FF" w:rsidRPr="00813215" w:rsidRDefault="002873FF" w:rsidP="002F34C6">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lastRenderedPageBreak/>
        <w:t>V rámci tejto aktivity sú oprávnené aj výdavky na údržbu informačných systémov v súvislosti s ukončovaním obdobia 2007-2013 (v rámci udržateľnosti IT systému 2007-2013).</w:t>
      </w:r>
    </w:p>
    <w:p w:rsidR="00B517DF"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496D8C" w:rsidRPr="00813215" w:rsidRDefault="00496D8C"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oprávnenosti výdavkov pre projekty operačného programu Technická pomoc 2014 - 2020 (</w:t>
      </w:r>
      <w:hyperlink r:id="rId23"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5D5FC6" w:rsidRPr="00813215" w:rsidRDefault="005D5FC6"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pre prijímateľa pre projekty operačného programu Technická pomoc 2014 - 2020 (</w:t>
      </w:r>
      <w:hyperlink r:id="rId24"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A72653" w:rsidRPr="00813215" w:rsidRDefault="00A72653"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 xml:space="preserve">Operačný program Technická pomoc pre programové obdobie 2014-2020 </w:t>
      </w:r>
      <w:r w:rsidR="007A576A" w:rsidRPr="002F34C6">
        <w:rPr>
          <w:rFonts w:asciiTheme="minorHAnsi" w:hAnsiTheme="minorHAnsi"/>
          <w:sz w:val="22"/>
          <w:szCs w:val="22"/>
        </w:rPr>
        <w:t>(</w:t>
      </w:r>
      <w:hyperlink r:id="rId25" w:history="1">
        <w:r w:rsidR="00DF5AC9" w:rsidRPr="00EC6928">
          <w:rPr>
            <w:rStyle w:val="Hypertextovprepojenie"/>
            <w:rFonts w:asciiTheme="minorHAnsi" w:hAnsiTheme="minorHAnsi"/>
            <w:sz w:val="22"/>
            <w:szCs w:val="22"/>
          </w:rPr>
          <w:t>http://www.optp.vlada.gov.sk/programovy-dokument/</w:t>
        </w:r>
      </w:hyperlink>
      <w:r w:rsidR="007A576A" w:rsidRPr="002F34C6">
        <w:rPr>
          <w:rFonts w:asciiTheme="minorHAnsi" w:hAnsiTheme="minorHAnsi"/>
          <w:sz w:val="22"/>
          <w:szCs w:val="22"/>
        </w:rPr>
        <w:t>)</w:t>
      </w:r>
      <w:r w:rsidR="00340864" w:rsidRPr="002F34C6">
        <w:rPr>
          <w:rFonts w:asciiTheme="minorHAnsi" w:hAnsiTheme="minorHAnsi"/>
          <w:sz w:val="22"/>
          <w:szCs w:val="22"/>
        </w:rPr>
        <w:t>;</w:t>
      </w:r>
      <w:r w:rsidRPr="00813215">
        <w:rPr>
          <w:rFonts w:asciiTheme="minorHAnsi" w:hAnsiTheme="minorHAnsi"/>
          <w:sz w:val="22"/>
          <w:szCs w:val="22"/>
        </w:rPr>
        <w:t xml:space="preserve"> </w:t>
      </w:r>
    </w:p>
    <w:p w:rsidR="00496D8C" w:rsidRPr="00813215" w:rsidRDefault="00496D8C" w:rsidP="00607963">
      <w:pPr>
        <w:pStyle w:val="Odsekzoznamu"/>
        <w:numPr>
          <w:ilvl w:val="1"/>
          <w:numId w:val="7"/>
        </w:numPr>
        <w:spacing w:before="120" w:after="120"/>
        <w:jc w:val="both"/>
        <w:rPr>
          <w:rFonts w:asciiTheme="minorHAnsi" w:hAnsiTheme="minorHAnsi"/>
          <w:sz w:val="22"/>
          <w:szCs w:val="22"/>
        </w:rPr>
      </w:pPr>
      <w:r w:rsidRPr="00813215">
        <w:rPr>
          <w:rFonts w:asciiTheme="minorHAnsi" w:hAnsiTheme="minorHAnsi"/>
          <w:sz w:val="22"/>
          <w:szCs w:val="22"/>
        </w:rPr>
        <w:t>Metodický pokyn CKO č. 6 k pravidlám oprávnenosti pre najčastejšie sa vyskytujúce skupiny výdavkov (</w:t>
      </w:r>
      <w:ins w:id="7" w:author="Autor">
        <w:r w:rsidR="00607963" w:rsidRPr="00607963">
          <w:t>https://www.partnerskadohoda.gov.sk/metodicke-pokyny-cko-a-uv-sr/</w:t>
        </w:r>
      </w:ins>
      <w:del w:id="8" w:author="Autor">
        <w:r w:rsidR="00607963" w:rsidDel="00607963">
          <w:fldChar w:fldCharType="begin"/>
        </w:r>
        <w:r w:rsidR="00607963" w:rsidDel="00607963">
          <w:delInstrText xml:space="preserve"> HYPERLINK "http://www.partnerskadohoda.gov.sk/metodicke-pokyny-cko/" </w:delInstrText>
        </w:r>
        <w:r w:rsidR="00607963" w:rsidDel="00607963">
          <w:fldChar w:fldCharType="separate"/>
        </w:r>
        <w:r w:rsidR="00DF5AC9" w:rsidRPr="00EC6928" w:rsidDel="00607963">
          <w:rPr>
            <w:rStyle w:val="Hypertextovprepojenie"/>
            <w:rFonts w:asciiTheme="minorHAnsi" w:hAnsiTheme="minorHAnsi"/>
            <w:sz w:val="22"/>
            <w:szCs w:val="22"/>
          </w:rPr>
          <w:delText>http://www.partnerskadohoda.gov.sk/metodicke-pokyny-cko/</w:delText>
        </w:r>
        <w:r w:rsidR="00607963" w:rsidDel="00607963">
          <w:rPr>
            <w:rStyle w:val="Hypertextovprepojenie"/>
            <w:rFonts w:asciiTheme="minorHAnsi" w:hAnsiTheme="minorHAnsi"/>
            <w:sz w:val="22"/>
            <w:szCs w:val="22"/>
          </w:rPr>
          <w:fldChar w:fldCharType="end"/>
        </w:r>
      </w:del>
      <w:r w:rsidRPr="00813215">
        <w:rPr>
          <w:rFonts w:asciiTheme="minorHAnsi" w:hAnsiTheme="minorHAnsi"/>
          <w:sz w:val="22"/>
          <w:szCs w:val="22"/>
        </w:rPr>
        <w:t>);</w:t>
      </w:r>
    </w:p>
    <w:p w:rsidR="002C5B67" w:rsidRPr="00813215" w:rsidRDefault="002C5B67" w:rsidP="00607963">
      <w:pPr>
        <w:pStyle w:val="Odsekzoznamu"/>
        <w:numPr>
          <w:ilvl w:val="1"/>
          <w:numId w:val="7"/>
        </w:numPr>
        <w:spacing w:before="120" w:after="120"/>
        <w:jc w:val="both"/>
        <w:rPr>
          <w:rFonts w:asciiTheme="minorHAnsi" w:hAnsiTheme="minorHAnsi"/>
          <w:sz w:val="22"/>
          <w:szCs w:val="22"/>
        </w:rPr>
      </w:pPr>
      <w:r w:rsidRPr="00813215">
        <w:rPr>
          <w:rFonts w:asciiTheme="minorHAnsi" w:hAnsiTheme="minorHAnsi"/>
          <w:sz w:val="22"/>
          <w:szCs w:val="22"/>
        </w:rPr>
        <w:t>Metodický pokyn CKO č. 18 k overovaniu hospodárnosti výdavkov na programové obdobie 2014-2020 (</w:t>
      </w:r>
      <w:ins w:id="9" w:author="Autor">
        <w:r w:rsidR="00607963" w:rsidRPr="00607963">
          <w:t>https://www.partnerskadohoda.gov.sk/metodicke-pokyny-cko-a-uv-sr/</w:t>
        </w:r>
      </w:ins>
      <w:del w:id="10" w:author="Autor">
        <w:r w:rsidR="00607963" w:rsidDel="00607963">
          <w:fldChar w:fldCharType="begin"/>
        </w:r>
        <w:r w:rsidR="00607963" w:rsidDel="00607963">
          <w:delInstrText xml:space="preserve"> HYPERLINK "http://www.partnerskadohoda.gov.sk/metodicke-pokyny- cko/" </w:delInstrText>
        </w:r>
        <w:r w:rsidR="00607963" w:rsidDel="00607963">
          <w:fldChar w:fldCharType="separate"/>
        </w:r>
        <w:r w:rsidR="00DF5AC9" w:rsidRPr="00EC6928" w:rsidDel="00607963">
          <w:rPr>
            <w:rStyle w:val="Hypertextovprepojenie"/>
            <w:rFonts w:asciiTheme="minorHAnsi" w:hAnsiTheme="minorHAnsi"/>
            <w:sz w:val="22"/>
            <w:szCs w:val="22"/>
          </w:rPr>
          <w:delText>http://www.partnerskadohoda.gov.sk/metodicke-pokyny- cko/</w:delText>
        </w:r>
        <w:r w:rsidR="00607963" w:rsidDel="00607963">
          <w:rPr>
            <w:rStyle w:val="Hypertextovprepojenie"/>
            <w:rFonts w:asciiTheme="minorHAnsi" w:hAnsiTheme="minorHAnsi"/>
            <w:sz w:val="22"/>
            <w:szCs w:val="22"/>
          </w:rPr>
          <w:fldChar w:fldCharType="end"/>
        </w:r>
      </w:del>
      <w:r w:rsidRPr="002F34C6">
        <w:rPr>
          <w:rStyle w:val="Hypertextovprepojenie"/>
          <w:rFonts w:asciiTheme="minorHAnsi" w:hAnsiTheme="minorHAnsi"/>
          <w:sz w:val="22"/>
          <w:szCs w:val="22"/>
        </w:rPr>
        <w:t>);</w:t>
      </w:r>
    </w:p>
    <w:p w:rsidR="003C2776" w:rsidRPr="00813215" w:rsidRDefault="007065EB" w:rsidP="002F34C6">
      <w:pPr>
        <w:pStyle w:val="Odsekzoznamu"/>
        <w:numPr>
          <w:ilvl w:val="1"/>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Z</w:t>
      </w:r>
      <w:r w:rsidR="00496D8C" w:rsidRPr="00813215">
        <w:rPr>
          <w:rFonts w:asciiTheme="minorHAnsi" w:hAnsiTheme="minorHAnsi"/>
          <w:color w:val="000000"/>
          <w:sz w:val="22"/>
          <w:szCs w:val="22"/>
        </w:rPr>
        <w:t>ákony a nariadenia, na ktoré sa uvedené dokumenty odvolávajú.</w:t>
      </w:r>
    </w:p>
    <w:p w:rsidR="004641E9" w:rsidRPr="00813215" w:rsidRDefault="004641E9" w:rsidP="002F34C6">
      <w:pPr>
        <w:pStyle w:val="Odsekzoznamu"/>
        <w:spacing w:before="120" w:after="120"/>
        <w:ind w:left="1440"/>
        <w:contextualSpacing w:val="0"/>
        <w:rPr>
          <w:rFonts w:asciiTheme="minorHAnsi" w:hAnsiTheme="minorHAnsi"/>
          <w:color w:val="000000"/>
          <w:sz w:val="22"/>
          <w:szCs w:val="22"/>
        </w:rPr>
      </w:pPr>
    </w:p>
    <w:p w:rsidR="00AE1B07" w:rsidRPr="00813215" w:rsidRDefault="00AE1B07"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w:t>
      </w:r>
      <w:r w:rsidR="00CD6449" w:rsidRPr="00813215">
        <w:rPr>
          <w:rFonts w:asciiTheme="minorHAnsi" w:hAnsiTheme="minorHAnsi"/>
          <w:color w:val="000000"/>
          <w:sz w:val="22"/>
          <w:szCs w:val="22"/>
        </w:rPr>
        <w:t>asová oprávnenosť výdavkov</w:t>
      </w:r>
    </w:p>
    <w:p w:rsidR="00CD6449" w:rsidRDefault="00AE1B07" w:rsidP="002F34C6">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Časová oprávnenosť výdavkov</w:t>
      </w:r>
      <w:r w:rsidR="003C3A87" w:rsidRPr="00813215">
        <w:rPr>
          <w:rFonts w:asciiTheme="minorHAnsi" w:hAnsiTheme="minorHAnsi"/>
          <w:color w:val="000000"/>
          <w:sz w:val="22"/>
          <w:szCs w:val="22"/>
        </w:rPr>
        <w:t xml:space="preserve"> v rámci OP TP</w:t>
      </w:r>
      <w:r w:rsidR="00CD6449" w:rsidRPr="00813215">
        <w:rPr>
          <w:rFonts w:asciiTheme="minorHAnsi" w:hAnsiTheme="minorHAnsi"/>
          <w:color w:val="000000"/>
          <w:sz w:val="22"/>
          <w:szCs w:val="22"/>
        </w:rPr>
        <w:t xml:space="preserve"> je stanovená </w:t>
      </w:r>
      <w:r w:rsidR="00CD6449" w:rsidRPr="00813215">
        <w:rPr>
          <w:rFonts w:asciiTheme="minorHAnsi" w:hAnsiTheme="minorHAnsi"/>
          <w:b/>
          <w:color w:val="000000"/>
          <w:sz w:val="22"/>
          <w:szCs w:val="22"/>
        </w:rPr>
        <w:t xml:space="preserve">od </w:t>
      </w:r>
      <w:r w:rsidR="00E958B9">
        <w:rPr>
          <w:rFonts w:asciiTheme="minorHAnsi" w:hAnsiTheme="minorHAnsi"/>
          <w:b/>
          <w:color w:val="000000"/>
          <w:sz w:val="22"/>
          <w:szCs w:val="22"/>
        </w:rPr>
        <w:t>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w:t>
      </w:r>
      <w:r w:rsidR="00CD6449" w:rsidRPr="00813215">
        <w:rPr>
          <w:rFonts w:asciiTheme="minorHAnsi" w:hAnsiTheme="minorHAnsi"/>
          <w:b/>
          <w:color w:val="000000"/>
          <w:sz w:val="22"/>
          <w:szCs w:val="22"/>
        </w:rPr>
        <w:t>2014</w:t>
      </w:r>
      <w:r w:rsidR="00E958B9">
        <w:rPr>
          <w:rFonts w:asciiTheme="minorHAnsi" w:hAnsiTheme="minorHAnsi"/>
          <w:b/>
          <w:color w:val="000000"/>
          <w:sz w:val="22"/>
          <w:szCs w:val="22"/>
        </w:rPr>
        <w:t xml:space="preserve"> do 31. 12. 2023</w:t>
      </w:r>
      <w:r w:rsidR="00CD6449" w:rsidRPr="00813215">
        <w:rPr>
          <w:rFonts w:asciiTheme="minorHAnsi" w:hAnsiTheme="minorHAnsi"/>
          <w:color w:val="000000"/>
          <w:sz w:val="22"/>
          <w:szCs w:val="22"/>
        </w:rPr>
        <w:t xml:space="preserve">. Dátum nadobudnutia účinnosti zmluvy o poskytnutí NFP (resp. rozhodnutia o schválení žiadosti o NFP, ak je RO </w:t>
      </w:r>
      <w:r w:rsidR="00E958B9">
        <w:rPr>
          <w:rFonts w:asciiTheme="minorHAnsi" w:hAnsiTheme="minorHAnsi"/>
          <w:color w:val="000000"/>
          <w:sz w:val="22"/>
          <w:szCs w:val="22"/>
        </w:rPr>
        <w:t xml:space="preserve">OP TP </w:t>
      </w:r>
      <w:r w:rsidR="00CD6449" w:rsidRPr="00813215">
        <w:rPr>
          <w:rFonts w:asciiTheme="minorHAnsi" w:hAnsiTheme="minorHAnsi"/>
          <w:color w:val="000000"/>
          <w:sz w:val="22"/>
          <w:szCs w:val="22"/>
        </w:rPr>
        <w:t>a prijímateľ tá istá osoba) nemá vplyv na počiatočný dátum oprávnenosti výdavkov.</w:t>
      </w:r>
    </w:p>
    <w:p w:rsidR="00E958B9" w:rsidRDefault="00E958B9" w:rsidP="002F34C6">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rsidR="00E958B9" w:rsidRPr="00813215" w:rsidRDefault="00E958B9"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6"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lastRenderedPageBreak/>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Spôsob financovania</w:t>
      </w:r>
    </w:p>
    <w:p w:rsidR="007F31BD" w:rsidRPr="00B45D9C" w:rsidRDefault="004641E9" w:rsidP="007675D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w:t>
      </w:r>
      <w:r w:rsidR="006C39F2" w:rsidRPr="00B45D9C">
        <w:rPr>
          <w:rFonts w:asciiTheme="minorHAnsi" w:hAnsiTheme="minorHAnsi"/>
          <w:sz w:val="22"/>
          <w:szCs w:val="22"/>
        </w:rPr>
        <w:t>pôsob</w:t>
      </w:r>
      <w:r w:rsidR="007675D2" w:rsidRPr="00787FCD">
        <w:rPr>
          <w:rFonts w:asciiTheme="minorHAnsi" w:hAnsiTheme="minorHAnsi"/>
          <w:sz w:val="22"/>
          <w:szCs w:val="22"/>
        </w:rPr>
        <w:t xml:space="preserve"> financovania – </w:t>
      </w:r>
      <w:r w:rsidR="007F31BD" w:rsidRPr="00B45D9C">
        <w:rPr>
          <w:rFonts w:asciiTheme="minorHAnsi" w:hAnsiTheme="minorHAnsi"/>
          <w:sz w:val="22"/>
          <w:szCs w:val="22"/>
        </w:rPr>
        <w:t xml:space="preserve"> </w:t>
      </w:r>
      <w:r w:rsidR="007675D2" w:rsidRPr="00B45D9C">
        <w:rPr>
          <w:rFonts w:asciiTheme="minorHAnsi" w:hAnsiTheme="minorHAnsi"/>
          <w:b/>
          <w:sz w:val="22"/>
          <w:szCs w:val="22"/>
        </w:rPr>
        <w:t xml:space="preserve">systém </w:t>
      </w:r>
      <w:proofErr w:type="spellStart"/>
      <w:r w:rsidR="007F31BD" w:rsidRPr="00B45D9C">
        <w:rPr>
          <w:rFonts w:asciiTheme="minorHAnsi" w:hAnsiTheme="minorHAnsi"/>
          <w:b/>
          <w:sz w:val="22"/>
          <w:szCs w:val="22"/>
        </w:rPr>
        <w:t>predfinancovania</w:t>
      </w:r>
      <w:proofErr w:type="spellEnd"/>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7675D2"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systém </w:t>
      </w:r>
      <w:r w:rsidR="007675D2" w:rsidRPr="00B45D9C">
        <w:rPr>
          <w:rFonts w:asciiTheme="minorHAnsi" w:hAnsiTheme="minorHAnsi"/>
          <w:b/>
          <w:sz w:val="22"/>
          <w:szCs w:val="22"/>
        </w:rPr>
        <w:t>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a 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r w:rsidR="008856D1" w:rsidRPr="00B45D9C">
        <w:rPr>
          <w:rFonts w:asciiTheme="minorHAnsi" w:hAnsiTheme="minorHAnsi"/>
          <w:b/>
          <w:sz w:val="22"/>
          <w:szCs w:val="22"/>
        </w:rPr>
        <w:t>zálohov</w:t>
      </w:r>
      <w:r w:rsidR="008856D1">
        <w:rPr>
          <w:rFonts w:asciiTheme="minorHAnsi" w:hAnsiTheme="minorHAnsi"/>
          <w:b/>
          <w:sz w:val="22"/>
          <w:szCs w:val="22"/>
        </w:rPr>
        <w:t>ých</w:t>
      </w:r>
      <w:r w:rsidR="008856D1" w:rsidRPr="00B45D9C">
        <w:rPr>
          <w:rFonts w:asciiTheme="minorHAnsi" w:hAnsiTheme="minorHAnsi"/>
          <w:b/>
          <w:sz w:val="22"/>
          <w:szCs w:val="22"/>
        </w:rPr>
        <w:t xml:space="preserve"> plat</w:t>
      </w:r>
      <w:r w:rsidR="008856D1">
        <w:rPr>
          <w:rFonts w:asciiTheme="minorHAnsi" w:hAnsiTheme="minorHAnsi"/>
          <w:b/>
          <w:sz w:val="22"/>
          <w:szCs w:val="22"/>
        </w:rPr>
        <w:t>ieb</w:t>
      </w:r>
      <w:r w:rsidR="008856D1" w:rsidRPr="00B45D9C">
        <w:rPr>
          <w:rFonts w:asciiTheme="minorHAnsi" w:hAnsiTheme="minorHAnsi"/>
          <w:b/>
          <w:sz w:val="22"/>
          <w:szCs w:val="22"/>
        </w:rPr>
        <w:t xml:space="preserve"> </w:t>
      </w:r>
      <w:r w:rsidRPr="00B45D9C">
        <w:rPr>
          <w:rFonts w:asciiTheme="minorHAnsi" w:hAnsiTheme="minorHAnsi"/>
          <w:b/>
          <w:sz w:val="22"/>
          <w:szCs w:val="22"/>
        </w:rPr>
        <w:t>a refundácie</w:t>
      </w:r>
    </w:p>
    <w:p w:rsidR="007F31BD" w:rsidRPr="00B45D9C" w:rsidRDefault="007F31BD" w:rsidP="00BC471D">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so systémom zálohových platieb a refundácie </w:t>
      </w:r>
      <w:r w:rsidRPr="00B45D9C">
        <w:rPr>
          <w:rFonts w:asciiTheme="minorHAnsi" w:hAnsi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B45D9C">
        <w:rPr>
          <w:rFonts w:asciiTheme="minorHAnsi" w:hAnsiTheme="minorHAnsi"/>
          <w:sz w:val="22"/>
          <w:szCs w:val="22"/>
        </w:rPr>
        <w:t>predfinancovania</w:t>
      </w:r>
      <w:proofErr w:type="spellEnd"/>
      <w:r w:rsidRPr="00B45D9C">
        <w:rPr>
          <w:rFonts w:asciiTheme="minorHAnsi" w:hAnsiTheme="minorHAnsi"/>
          <w:sz w:val="22"/>
          <w:szCs w:val="22"/>
        </w:rPr>
        <w:t xml:space="preserve"> nie je možné aplikovať v rámci zúčtovania zálohovej platby/refundácie a naopak)</w:t>
      </w:r>
    </w:p>
    <w:p w:rsidR="004641E9" w:rsidRPr="00B45D9C" w:rsidRDefault="004641E9" w:rsidP="004641E9">
      <w:pPr>
        <w:pStyle w:val="Odsekzoznamu"/>
        <w:spacing w:before="120"/>
        <w:rPr>
          <w:rFonts w:asciiTheme="minorHAnsi" w:hAnsiTheme="minorHAnsi"/>
          <w:sz w:val="22"/>
          <w:szCs w:val="22"/>
        </w:rPr>
      </w:pPr>
    </w:p>
    <w:p w:rsidR="008856D1" w:rsidRDefault="006C39F2"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V</w:t>
      </w:r>
      <w:r w:rsidR="007675D2" w:rsidRPr="00B45D9C">
        <w:rPr>
          <w:rFonts w:asciiTheme="minorHAnsi" w:hAnsiTheme="minorHAnsi"/>
          <w:color w:val="000000"/>
          <w:sz w:val="22"/>
          <w:szCs w:val="22"/>
        </w:rPr>
        <w:t xml:space="preserve"> rámci tohto vyzvania </w:t>
      </w:r>
      <w:r w:rsidR="007F31BD" w:rsidRPr="00B45D9C">
        <w:rPr>
          <w:rFonts w:asciiTheme="minorHAnsi" w:hAnsiTheme="minorHAnsi"/>
          <w:color w:val="000000"/>
          <w:sz w:val="22"/>
          <w:szCs w:val="22"/>
        </w:rPr>
        <w:t>sú</w:t>
      </w:r>
      <w:r w:rsidR="007675D2" w:rsidRPr="00B45D9C">
        <w:rPr>
          <w:rFonts w:asciiTheme="minorHAnsi" w:hAnsiTheme="minorHAnsi"/>
          <w:color w:val="000000"/>
          <w:sz w:val="22"/>
          <w:szCs w:val="22"/>
        </w:rPr>
        <w:t xml:space="preserve"> určen</w:t>
      </w:r>
      <w:r w:rsidR="007F31BD" w:rsidRPr="00B45D9C">
        <w:rPr>
          <w:rFonts w:asciiTheme="minorHAnsi" w:hAnsiTheme="minorHAnsi"/>
          <w:color w:val="000000"/>
          <w:sz w:val="22"/>
          <w:szCs w:val="22"/>
        </w:rPr>
        <w:t>é</w:t>
      </w:r>
      <w:r w:rsidR="007675D2" w:rsidRPr="00B45D9C">
        <w:rPr>
          <w:rFonts w:asciiTheme="minorHAnsi" w:hAnsiTheme="minorHAnsi"/>
          <w:color w:val="000000"/>
          <w:sz w:val="22"/>
          <w:szCs w:val="22"/>
        </w:rPr>
        <w:t xml:space="preserve"> spôsob</w:t>
      </w:r>
      <w:r w:rsidR="007F31BD" w:rsidRPr="00B45D9C">
        <w:rPr>
          <w:rFonts w:asciiTheme="minorHAnsi" w:hAnsiTheme="minorHAnsi"/>
          <w:color w:val="000000"/>
          <w:sz w:val="22"/>
          <w:szCs w:val="22"/>
        </w:rPr>
        <w:t>y</w:t>
      </w:r>
      <w:r w:rsidR="007675D2" w:rsidRPr="00B45D9C">
        <w:rPr>
          <w:rFonts w:asciiTheme="minorHAnsi" w:hAnsiTheme="minorHAnsi"/>
          <w:color w:val="000000"/>
          <w:sz w:val="22"/>
          <w:szCs w:val="22"/>
        </w:rPr>
        <w:t xml:space="preserve"> financovania</w:t>
      </w:r>
      <w:r w:rsidRPr="00B45D9C">
        <w:rPr>
          <w:rFonts w:asciiTheme="minorHAnsi" w:hAnsiTheme="minorHAnsi"/>
          <w:color w:val="000000"/>
          <w:sz w:val="22"/>
          <w:szCs w:val="22"/>
        </w:rPr>
        <w:t xml:space="preserve"> </w:t>
      </w:r>
      <w:r w:rsidR="00B534C5" w:rsidRPr="00B45D9C">
        <w:rPr>
          <w:rFonts w:asciiTheme="minorHAnsi" w:hAnsiTheme="minorHAnsi"/>
          <w:color w:val="000000"/>
          <w:sz w:val="22"/>
          <w:szCs w:val="22"/>
        </w:rPr>
        <w:t>v súlade s platným</w:t>
      </w:r>
      <w:r w:rsidR="00E93836" w:rsidRPr="00B45D9C">
        <w:rPr>
          <w:rFonts w:asciiTheme="minorHAnsi" w:hAnsiTheme="minorHAnsi"/>
          <w:color w:val="000000"/>
          <w:sz w:val="22"/>
          <w:szCs w:val="22"/>
        </w:rPr>
        <w:t xml:space="preserve"> Systém</w:t>
      </w:r>
      <w:r w:rsidR="00B534C5" w:rsidRPr="00B45D9C">
        <w:rPr>
          <w:rFonts w:asciiTheme="minorHAnsi" w:hAnsiTheme="minorHAnsi"/>
          <w:color w:val="000000"/>
          <w:sz w:val="22"/>
          <w:szCs w:val="22"/>
        </w:rPr>
        <w:t>om</w:t>
      </w:r>
      <w:r w:rsidR="00E93836" w:rsidRPr="00B45D9C">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7" w:history="1">
        <w:r w:rsidR="00E93836" w:rsidRPr="002F34C6">
          <w:rPr>
            <w:rStyle w:val="Hypertextovprepojenie"/>
            <w:rFonts w:asciiTheme="minorHAnsi" w:hAnsiTheme="minorHAnsi"/>
          </w:rPr>
          <w:t>http://www.finance.gov.sk/Default.aspx?CatID=9348</w:t>
        </w:r>
      </w:hyperlink>
      <w:r w:rsidR="00E93836" w:rsidRPr="00B45D9C">
        <w:rPr>
          <w:rFonts w:asciiTheme="minorHAnsi" w:hAnsiTheme="minorHAnsi"/>
          <w:color w:val="000000"/>
          <w:sz w:val="22"/>
          <w:szCs w:val="22"/>
        </w:rPr>
        <w:t>)</w:t>
      </w:r>
      <w:r w:rsidR="00992988" w:rsidRPr="00B45D9C">
        <w:rPr>
          <w:rFonts w:asciiTheme="minorHAnsi" w:hAnsiTheme="minorHAnsi"/>
          <w:color w:val="000000"/>
          <w:sz w:val="22"/>
          <w:szCs w:val="22"/>
        </w:rPr>
        <w:t>.</w:t>
      </w:r>
    </w:p>
    <w:p w:rsidR="00D6511F"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FA3476">
        <w:rPr>
          <w:rFonts w:asciiTheme="minorHAnsi" w:hAnsiTheme="minorHAnsi"/>
          <w:i/>
          <w:sz w:val="22"/>
          <w:szCs w:val="22"/>
        </w:rPr>
        <w:t>.</w:t>
      </w:r>
      <w:r w:rsidRPr="00C73822">
        <w:rPr>
          <w:rFonts w:asciiTheme="minorHAnsi" w:hAnsiTheme="minorHAnsi"/>
          <w:i/>
          <w:sz w:val="22"/>
          <w:szCs w:val="22"/>
        </w:rPr>
        <w:t>)</w:t>
      </w:r>
      <w:r w:rsidR="002366FB" w:rsidRPr="00787FCD">
        <w:rPr>
          <w:rFonts w:asciiTheme="minorHAnsi" w:hAnsiTheme="minorHAnsi"/>
          <w:color w:val="000000"/>
          <w:sz w:val="22"/>
          <w:szCs w:val="22"/>
        </w:rPr>
        <w:t xml:space="preserve"> </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B534C5" w:rsidRPr="00B45D9C" w:rsidRDefault="00D6511F"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f</w:t>
      </w:r>
      <w:r w:rsidR="00B534C5" w:rsidRPr="00B45D9C">
        <w:rPr>
          <w:rFonts w:asciiTheme="minorHAnsi" w:hAnsiTheme="minorHAnsi"/>
          <w:sz w:val="22"/>
          <w:szCs w:val="22"/>
        </w:rPr>
        <w:t xml:space="preserve">orma poskytovaného príspevku: </w:t>
      </w:r>
      <w:r w:rsidR="00B534C5" w:rsidRPr="00B45D9C">
        <w:rPr>
          <w:rFonts w:asciiTheme="minorHAnsi" w:hAnsiTheme="minorHAnsi"/>
          <w:b/>
          <w:sz w:val="22"/>
          <w:szCs w:val="22"/>
        </w:rPr>
        <w:t>nenávratný finančný príspevok</w:t>
      </w:r>
      <w:r w:rsidR="00B534C5" w:rsidRPr="00B45D9C">
        <w:rPr>
          <w:rFonts w:asciiTheme="minorHAnsi" w:hAnsiTheme="minorHAnsi"/>
          <w:sz w:val="22"/>
          <w:szCs w:val="22"/>
        </w:rPr>
        <w:t>.</w:t>
      </w:r>
    </w:p>
    <w:p w:rsidR="005F5C8C" w:rsidRDefault="008856D1" w:rsidP="002F34C6">
      <w:pPr>
        <w:pStyle w:val="Odsekzoznamu"/>
        <w:spacing w:before="120" w:after="120"/>
        <w:contextualSpacing w:val="0"/>
        <w:rPr>
          <w:rFonts w:asciiTheme="minorHAnsi" w:hAnsiTheme="minorHAnsi"/>
          <w:i/>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p>
    <w:p w:rsidR="008856D1" w:rsidRPr="00B45D9C" w:rsidRDefault="008856D1" w:rsidP="002F34C6">
      <w:pPr>
        <w:pStyle w:val="Odsekzoznamu"/>
        <w:spacing w:before="120" w:after="120"/>
        <w:contextualSpacing w:val="0"/>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3C2776"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p>
    <w:p w:rsidR="008856D1" w:rsidRDefault="008856D1" w:rsidP="002F34C6">
      <w:pPr>
        <w:pStyle w:val="Odsekzoznamu"/>
        <w:spacing w:before="120" w:after="120"/>
        <w:contextualSpacing w:val="0"/>
        <w:jc w:val="both"/>
        <w:rPr>
          <w:rFonts w:asciiTheme="minorHAnsi" w:hAnsiTheme="minorHAnsi"/>
          <w:i/>
          <w:color w:val="000000"/>
          <w:sz w:val="22"/>
          <w:szCs w:val="22"/>
        </w:rPr>
      </w:pPr>
      <w:r w:rsidRPr="00C73822">
        <w:rPr>
          <w:rFonts w:asciiTheme="minorHAnsi" w:hAnsiTheme="minorHAnsi"/>
          <w:i/>
          <w:color w:val="000000"/>
          <w:sz w:val="22"/>
          <w:szCs w:val="22"/>
        </w:rPr>
        <w:t xml:space="preserve">(Žiadateľ preukazuje splnenie podmienky čestným vyhlásením v časti č. 15 vo formulári </w:t>
      </w:r>
      <w:proofErr w:type="spellStart"/>
      <w:r w:rsidRPr="00C73822">
        <w:rPr>
          <w:rFonts w:asciiTheme="minorHAnsi" w:hAnsiTheme="minorHAnsi"/>
          <w:i/>
          <w:color w:val="000000"/>
          <w:sz w:val="22"/>
          <w:szCs w:val="22"/>
        </w:rPr>
        <w:t>ŽoNFP</w:t>
      </w:r>
      <w:proofErr w:type="spellEnd"/>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w:t>
      </w:r>
      <w:proofErr w:type="spellStart"/>
      <w:r w:rsidRPr="00835264">
        <w:rPr>
          <w:rFonts w:asciiTheme="minorHAnsi" w:hAnsiTheme="minorHAnsi" w:cstheme="minorHAnsi"/>
          <w:i/>
          <w:color w:val="000000"/>
          <w:sz w:val="22"/>
          <w:szCs w:val="22"/>
        </w:rPr>
        <w:t>ŽoNFP</w:t>
      </w:r>
      <w:proofErr w:type="spellEnd"/>
      <w:r w:rsidRPr="00835264">
        <w:rPr>
          <w:rFonts w:asciiTheme="minorHAnsi" w:hAnsiTheme="minorHAnsi" w:cstheme="minorHAnsi"/>
          <w:i/>
          <w:color w:val="000000"/>
          <w:sz w:val="22"/>
          <w:szCs w:val="22"/>
        </w:rPr>
        <w:t xml:space="preserve"> a realizácie projektu.</w:t>
      </w:r>
      <w:r w:rsidRPr="00C73822">
        <w:rPr>
          <w:rFonts w:asciiTheme="minorHAnsi" w:hAnsiTheme="minorHAnsi"/>
          <w:i/>
          <w:color w:val="000000"/>
          <w:sz w:val="22"/>
          <w:szCs w:val="22"/>
        </w:rPr>
        <w:t>)</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jc w:val="both"/>
        <w:rPr>
          <w:rFonts w:asciiTheme="minorHAnsi" w:hAnsiTheme="minorHAnsi"/>
          <w:b/>
        </w:rPr>
      </w:pPr>
      <w:r w:rsidRPr="002F34C6">
        <w:rPr>
          <w:rFonts w:asciiTheme="minorHAnsi" w:hAnsiTheme="minorHAnsi"/>
          <w:b/>
        </w:rPr>
        <w:t>Ďalšie podmienky poskytnutia príspevku</w:t>
      </w:r>
    </w:p>
    <w:p w:rsidR="003C2776" w:rsidRPr="002F34C6" w:rsidRDefault="003C2776" w:rsidP="003C2776">
      <w:pPr>
        <w:pStyle w:val="Odsekzoznamu1"/>
        <w:spacing w:before="240" w:after="240"/>
        <w:jc w:val="both"/>
        <w:rPr>
          <w:rFonts w:asciiTheme="minorHAnsi" w:hAnsiTheme="minorHAnsi"/>
        </w:rPr>
      </w:pPr>
    </w:p>
    <w:p w:rsidR="008856D1" w:rsidRPr="00C73822" w:rsidRDefault="001A2409" w:rsidP="008856D1">
      <w:pPr>
        <w:pStyle w:val="Odsekzoznamu"/>
        <w:numPr>
          <w:ilvl w:val="0"/>
          <w:numId w:val="7"/>
        </w:numPr>
        <w:spacing w:before="120" w:after="120"/>
        <w:contextualSpacing w:val="0"/>
        <w:rPr>
          <w:rFonts w:asciiTheme="minorHAnsi" w:hAnsiTheme="minorHAnsi"/>
          <w:sz w:val="22"/>
          <w:szCs w:val="22"/>
          <w:lang w:eastAsia="en-US"/>
        </w:rPr>
      </w:pPr>
      <w:r w:rsidRPr="00B45D9C">
        <w:rPr>
          <w:rFonts w:asciiTheme="minorHAnsi" w:hAnsiTheme="minorHAnsi"/>
          <w:sz w:val="22"/>
          <w:szCs w:val="22"/>
        </w:rPr>
        <w:lastRenderedPageBreak/>
        <w:t>o</w:t>
      </w:r>
      <w:r w:rsidR="004B7E86" w:rsidRPr="00B45D9C">
        <w:rPr>
          <w:rFonts w:asciiTheme="minorHAnsi" w:hAnsiTheme="minorHAnsi"/>
          <w:sz w:val="22"/>
          <w:szCs w:val="22"/>
        </w:rPr>
        <w:t xml:space="preserve">právnenosť z hľadiska súladu </w:t>
      </w:r>
      <w:r w:rsidR="007C40AA" w:rsidRPr="00787FCD">
        <w:rPr>
          <w:rFonts w:asciiTheme="minorHAnsi" w:hAnsiTheme="minorHAnsi"/>
          <w:sz w:val="22"/>
          <w:szCs w:val="22"/>
        </w:rPr>
        <w:t xml:space="preserve">s </w:t>
      </w:r>
      <w:r w:rsidR="007076A1" w:rsidRPr="00B45D9C">
        <w:rPr>
          <w:rFonts w:asciiTheme="minorHAnsi" w:hAnsiTheme="minorHAnsi"/>
          <w:sz w:val="22"/>
          <w:szCs w:val="22"/>
        </w:rPr>
        <w:t xml:space="preserve">horizontálnymi princípmi </w:t>
      </w:r>
      <w:r w:rsidR="008856D1">
        <w:rPr>
          <w:rFonts w:asciiTheme="minorHAnsi" w:hAnsiTheme="minorHAnsi"/>
          <w:sz w:val="22"/>
          <w:szCs w:val="22"/>
        </w:rPr>
        <w:t>R</w:t>
      </w:r>
      <w:r w:rsidR="008856D1" w:rsidRPr="00B45D9C">
        <w:rPr>
          <w:rFonts w:asciiTheme="minorHAnsi" w:hAnsiTheme="minorHAnsi"/>
          <w:sz w:val="22"/>
          <w:szCs w:val="22"/>
        </w:rPr>
        <w:t xml:space="preserve">ovnosť </w:t>
      </w:r>
      <w:r w:rsidR="007076A1" w:rsidRPr="00B45D9C">
        <w:rPr>
          <w:rFonts w:asciiTheme="minorHAnsi" w:hAnsiTheme="minorHAnsi"/>
          <w:sz w:val="22"/>
          <w:szCs w:val="22"/>
        </w:rPr>
        <w:t>mužov a žien a</w:t>
      </w:r>
      <w:r w:rsidR="008856D1">
        <w:rPr>
          <w:rFonts w:asciiTheme="minorHAnsi" w:hAnsiTheme="minorHAnsi"/>
          <w:sz w:val="22"/>
          <w:szCs w:val="22"/>
        </w:rPr>
        <w:t> N</w:t>
      </w:r>
      <w:r w:rsidR="008856D1" w:rsidRPr="00B45D9C">
        <w:rPr>
          <w:rFonts w:asciiTheme="minorHAnsi" w:hAnsiTheme="minorHAnsi"/>
          <w:sz w:val="22"/>
          <w:szCs w:val="22"/>
        </w:rPr>
        <w:t>ediskriminácia</w:t>
      </w:r>
      <w:r w:rsidR="008856D1">
        <w:rPr>
          <w:rFonts w:asciiTheme="minorHAnsi" w:hAnsiTheme="minorHAnsi"/>
          <w:sz w:val="22"/>
          <w:szCs w:val="22"/>
        </w:rPr>
        <w:t xml:space="preserve"> </w:t>
      </w:r>
      <w:r w:rsidR="008856D1">
        <w:rPr>
          <w:rFonts w:asciiTheme="minorHAnsi" w:hAnsiTheme="minorHAnsi"/>
          <w:sz w:val="22"/>
          <w:szCs w:val="22"/>
          <w:lang w:eastAsia="en-US"/>
        </w:rPr>
        <w:t xml:space="preserve">(ďalej aj „HP </w:t>
      </w:r>
      <w:proofErr w:type="spellStart"/>
      <w:r w:rsidR="008856D1">
        <w:rPr>
          <w:rFonts w:asciiTheme="minorHAnsi" w:hAnsiTheme="minorHAnsi"/>
          <w:sz w:val="22"/>
          <w:szCs w:val="22"/>
          <w:lang w:eastAsia="en-US"/>
        </w:rPr>
        <w:t>RMŽDaND</w:t>
      </w:r>
      <w:proofErr w:type="spellEnd"/>
      <w:r w:rsidR="008856D1">
        <w:rPr>
          <w:rFonts w:asciiTheme="minorHAnsi" w:hAnsiTheme="minorHAnsi"/>
          <w:sz w:val="22"/>
          <w:szCs w:val="22"/>
          <w:lang w:eastAsia="en-US"/>
        </w:rPr>
        <w:t>“)</w:t>
      </w:r>
    </w:p>
    <w:p w:rsidR="00704476" w:rsidRPr="002F34C6" w:rsidRDefault="007C40AA" w:rsidP="001F7C53">
      <w:pPr>
        <w:pStyle w:val="Textkomentra"/>
        <w:rPr>
          <w:rFonts w:asciiTheme="minorHAnsi" w:hAnsiTheme="minorHAnsi"/>
          <w:sz w:val="22"/>
          <w:szCs w:val="22"/>
          <w:lang w:eastAsia="en-US"/>
        </w:rPr>
      </w:pPr>
      <w:r w:rsidRPr="002F34C6">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 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C73822">
        <w:rPr>
          <w:rFonts w:asciiTheme="minorHAnsi" w:hAnsiTheme="minorHAnsi"/>
          <w:i/>
          <w:sz w:val="22"/>
          <w:szCs w:val="22"/>
          <w:lang w:eastAsia="en-US"/>
        </w:rPr>
        <w:t>RMŽaND</w:t>
      </w:r>
      <w:proofErr w:type="spellEnd"/>
      <w:r w:rsidRPr="00C73822">
        <w:rPr>
          <w:rFonts w:asciiTheme="minorHAnsi" w:hAnsiTheme="minorHAnsi"/>
          <w:i/>
          <w:sz w:val="22"/>
          <w:szCs w:val="22"/>
          <w:lang w:eastAsia="en-US"/>
        </w:rPr>
        <w:t xml:space="preserve"> prostredníctvom výberu oprávnených typov aktivít vo formulári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 xml:space="preserve">Žiadateľ rovnako v rámci formulára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xml:space="preserve"> v 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RDefault="0070447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F875B0"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008856D1" w:rsidRPr="00677906">
        <w:rPr>
          <w:rFonts w:asciiTheme="minorHAnsi" w:hAnsiTheme="minorHAnsi"/>
          <w:color w:val="000000"/>
          <w:sz w:val="22"/>
          <w:szCs w:val="22"/>
        </w:rPr>
        <w:t>(ďalej aj „zmluva o NFP“)</w:t>
      </w:r>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9 - Harmonogram realizácie aktivít, časový harmonogram realizácie aktivít projektu, ktorý nesmie presiahnuť dátum 31. 12. 2021).</w:t>
      </w:r>
    </w:p>
    <w:p w:rsidR="007C40AA" w:rsidRPr="002F34C6" w:rsidRDefault="007C40AA" w:rsidP="002F34C6">
      <w:pPr>
        <w:autoSpaceDE w:val="0"/>
        <w:autoSpaceDN w:val="0"/>
        <w:adjustRightInd w:val="0"/>
        <w:spacing w:before="120" w:after="120" w:line="240" w:lineRule="auto"/>
        <w:jc w:val="both"/>
        <w:rPr>
          <w:rFonts w:asciiTheme="minorHAnsi" w:hAnsiTheme="minorHAnsi"/>
          <w:color w:val="000000"/>
        </w:rPr>
      </w:pPr>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008856D1" w:rsidRPr="00C73822">
        <w:rPr>
          <w:rFonts w:asciiTheme="minorHAnsi" w:eastAsia="Calibri" w:hAnsiTheme="minorHAnsi"/>
          <w:i/>
          <w:sz w:val="22"/>
          <w:szCs w:val="22"/>
          <w:lang w:eastAsia="en-US"/>
        </w:rPr>
        <w:t>ŽoNFP</w:t>
      </w:r>
      <w:proofErr w:type="spellEnd"/>
      <w:r w:rsidR="008856D1" w:rsidRPr="00C73822">
        <w:rPr>
          <w:rFonts w:asciiTheme="minorHAnsi" w:eastAsia="Calibri" w:hAnsiTheme="minorHAnsi"/>
          <w:i/>
          <w:sz w:val="22"/>
          <w:szCs w:val="22"/>
          <w:lang w:eastAsia="en-US"/>
        </w:rPr>
        <w:t xml:space="preserve">, v rámci časti č. 10.2 – Prehľad merateľných ukazovateľov projektu, ku každej </w:t>
      </w:r>
      <w:r w:rsidR="008856D1" w:rsidRPr="00C73822">
        <w:rPr>
          <w:rFonts w:asciiTheme="minorHAnsi" w:eastAsia="Calibri" w:hAnsiTheme="minorHAnsi"/>
          <w:i/>
          <w:sz w:val="22"/>
          <w:szCs w:val="22"/>
          <w:lang w:eastAsia="en-US"/>
        </w:rPr>
        <w:lastRenderedPageBreak/>
        <w:t>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5D5FC6" w:rsidP="002F34C6">
      <w:pPr>
        <w:pStyle w:val="Odsekzoznamu"/>
        <w:numPr>
          <w:ilvl w:val="0"/>
          <w:numId w:val="7"/>
        </w:numPr>
        <w:spacing w:before="120" w:after="120"/>
        <w:contextualSpacing w:val="0"/>
        <w:rPr>
          <w:rFonts w:asciiTheme="minorHAnsi" w:hAnsiTheme="minorHAnsi"/>
          <w:color w:val="000000"/>
          <w:sz w:val="22"/>
          <w:szCs w:val="22"/>
        </w:rPr>
      </w:pPr>
      <w:del w:id="11" w:author="Autor">
        <w:r w:rsidRPr="00B45D9C" w:rsidDel="006C37F2">
          <w:rPr>
            <w:rFonts w:asciiTheme="minorHAnsi" w:hAnsiTheme="minorHAnsi"/>
            <w:color w:val="000000"/>
            <w:sz w:val="22"/>
            <w:szCs w:val="22"/>
          </w:rPr>
          <w:delText xml:space="preserve">Povinné </w:delText>
        </w:r>
      </w:del>
      <w:ins w:id="12" w:author="Autor">
        <w:r w:rsidR="006C37F2" w:rsidRPr="00B45D9C">
          <w:rPr>
            <w:rFonts w:asciiTheme="minorHAnsi" w:hAnsiTheme="minorHAnsi"/>
            <w:color w:val="000000"/>
            <w:sz w:val="22"/>
            <w:szCs w:val="22"/>
          </w:rPr>
          <w:t>Povinn</w:t>
        </w:r>
        <w:r w:rsidR="006C37F2">
          <w:rPr>
            <w:rFonts w:asciiTheme="minorHAnsi" w:hAnsiTheme="minorHAnsi"/>
            <w:color w:val="000000"/>
            <w:sz w:val="22"/>
            <w:szCs w:val="22"/>
          </w:rPr>
          <w:t>á</w:t>
        </w:r>
        <w:r w:rsidR="006C37F2" w:rsidRPr="00B45D9C">
          <w:rPr>
            <w:rFonts w:asciiTheme="minorHAnsi" w:hAnsiTheme="minorHAnsi"/>
            <w:color w:val="000000"/>
            <w:sz w:val="22"/>
            <w:szCs w:val="22"/>
          </w:rPr>
          <w:t xml:space="preserve"> </w:t>
        </w:r>
      </w:ins>
      <w:del w:id="13" w:author="Autor">
        <w:r w:rsidRPr="00B45D9C" w:rsidDel="006C37F2">
          <w:rPr>
            <w:rFonts w:asciiTheme="minorHAnsi" w:hAnsiTheme="minorHAnsi"/>
            <w:color w:val="000000"/>
            <w:sz w:val="22"/>
            <w:szCs w:val="22"/>
          </w:rPr>
          <w:delText xml:space="preserve">prílohy </w:delText>
        </w:r>
      </w:del>
      <w:ins w:id="14" w:author="Autor">
        <w:r w:rsidR="006C37F2" w:rsidRPr="00B45D9C">
          <w:rPr>
            <w:rFonts w:asciiTheme="minorHAnsi" w:hAnsiTheme="minorHAnsi"/>
            <w:color w:val="000000"/>
            <w:sz w:val="22"/>
            <w:szCs w:val="22"/>
          </w:rPr>
          <w:t>príloh</w:t>
        </w:r>
        <w:r w:rsidR="006C37F2">
          <w:rPr>
            <w:rFonts w:asciiTheme="minorHAnsi" w:hAnsiTheme="minorHAnsi"/>
            <w:color w:val="000000"/>
            <w:sz w:val="22"/>
            <w:szCs w:val="22"/>
          </w:rPr>
          <w:t>a</w:t>
        </w:r>
        <w:r w:rsidR="006C37F2" w:rsidRPr="00B45D9C">
          <w:rPr>
            <w:rFonts w:asciiTheme="minorHAnsi" w:hAnsiTheme="minorHAnsi"/>
            <w:color w:val="000000"/>
            <w:sz w:val="22"/>
            <w:szCs w:val="22"/>
          </w:rPr>
          <w:t xml:space="preserve"> </w:t>
        </w:r>
      </w:ins>
      <w:r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 xml:space="preserve">ekonomické a 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BA754D" w:rsidRDefault="00BA754D">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proofErr w:type="spellStart"/>
      <w:r w:rsidRPr="002F34C6">
        <w:rPr>
          <w:rFonts w:asciiTheme="minorHAnsi" w:hAnsiTheme="minorHAnsi"/>
          <w:b/>
        </w:rPr>
        <w:t>ex-ante</w:t>
      </w:r>
      <w:proofErr w:type="spellEnd"/>
      <w:r w:rsidRPr="002F34C6">
        <w:rPr>
          <w:rFonts w:asciiTheme="minorHAnsi" w:hAnsiTheme="minorHAnsi"/>
          <w:b/>
        </w:rPr>
        <w:t xml:space="preserv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F34C6">
        <w:rPr>
          <w:rFonts w:asciiTheme="minorHAnsi" w:hAnsiTheme="minorHAnsi"/>
        </w:rPr>
        <w:t>ŽoNFP</w:t>
      </w:r>
      <w:proofErr w:type="spellEnd"/>
      <w:r w:rsidRPr="002F34C6">
        <w:rPr>
          <w:rFonts w:asciiTheme="minorHAnsi" w:hAnsiTheme="minorHAnsi"/>
        </w:rPr>
        <w:t xml:space="preserve">, ako súčasť predkladanej </w:t>
      </w:r>
      <w:proofErr w:type="spellStart"/>
      <w:r w:rsidRPr="002F34C6">
        <w:rPr>
          <w:rFonts w:asciiTheme="minorHAnsi" w:hAnsiTheme="minorHAnsi"/>
        </w:rPr>
        <w:t>ŽoNFP</w:t>
      </w:r>
      <w:proofErr w:type="spellEnd"/>
      <w:r w:rsidRPr="002F34C6">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F34C6">
        <w:rPr>
          <w:rFonts w:asciiTheme="minorHAnsi" w:hAnsiTheme="minorHAnsi"/>
        </w:rPr>
        <w:t>ŽoNFP</w:t>
      </w:r>
      <w:proofErr w:type="spellEnd"/>
      <w:r w:rsidRPr="002F34C6">
        <w:rPr>
          <w:rFonts w:asciiTheme="minorHAnsi" w:hAnsiTheme="minorHAnsi"/>
        </w:rPr>
        <w:t xml:space="preserve"> – doručenie potvrdenia o splnení podmienky poskytnutia príspevku. V prípade, ak žiadateľ predložil </w:t>
      </w:r>
      <w:proofErr w:type="spellStart"/>
      <w:r w:rsidRPr="002F34C6">
        <w:rPr>
          <w:rFonts w:asciiTheme="minorHAnsi" w:hAnsiTheme="minorHAnsi"/>
        </w:rPr>
        <w:t>ŽoNFP</w:t>
      </w:r>
      <w:proofErr w:type="spellEnd"/>
      <w:r w:rsidRPr="002F34C6">
        <w:rPr>
          <w:rFonts w:asciiTheme="minorHAnsi" w:hAnsiTheme="minorHAnsi"/>
        </w:rPr>
        <w:t xml:space="preserve"> elektronicky do elektronickej schránky RO OP TP, RO OP TP vyzýva žiadateľa v rámci konania o </w:t>
      </w:r>
      <w:proofErr w:type="spellStart"/>
      <w:r w:rsidRPr="002F34C6">
        <w:rPr>
          <w:rFonts w:asciiTheme="minorHAnsi" w:hAnsiTheme="minorHAnsi"/>
        </w:rPr>
        <w:t>ŽoNFP</w:t>
      </w:r>
      <w:proofErr w:type="spellEnd"/>
      <w:r w:rsidRPr="002F34C6">
        <w:rPr>
          <w:rFonts w:asciiTheme="minorHAnsi" w:hAnsiTheme="minorHAnsi"/>
        </w:rPr>
        <w:t xml:space="preserve">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F34C6">
        <w:rPr>
          <w:rFonts w:asciiTheme="minorHAnsi" w:hAnsiTheme="minorHAnsi"/>
        </w:rPr>
        <w:t>ŽoNFP</w:t>
      </w:r>
      <w:proofErr w:type="spellEnd"/>
      <w:r w:rsidRPr="002F34C6">
        <w:rPr>
          <w:rFonts w:asciiTheme="minorHAnsi" w:hAnsiTheme="minorHAnsi"/>
        </w:rPr>
        <w:t>.</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Podmienky poskytnutia príspevku, ktoré nie je možné overiť v elektronických verejných registroch, preukazuje žiadateľ najmä vložením </w:t>
      </w:r>
      <w:proofErr w:type="spellStart"/>
      <w:r w:rsidRPr="002F34C6">
        <w:rPr>
          <w:rFonts w:asciiTheme="minorHAnsi" w:hAnsiTheme="minorHAnsi"/>
        </w:rPr>
        <w:t>skenu</w:t>
      </w:r>
      <w:proofErr w:type="spellEnd"/>
      <w:r w:rsidRPr="002F34C6">
        <w:rPr>
          <w:rFonts w:asciiTheme="minorHAnsi" w:hAnsiTheme="minorHAnsi"/>
        </w:rPr>
        <w:t xml:space="preserve">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xml:space="preserve">, ak ho vypracúva žiadateľ sám a nie je potrebné, aby bol úradne osvedčený/podpísaný, napr. </w:t>
      </w:r>
      <w:proofErr w:type="spellStart"/>
      <w:r w:rsidRPr="002F34C6">
        <w:rPr>
          <w:rFonts w:asciiTheme="minorHAnsi" w:hAnsiTheme="minorHAnsi"/>
        </w:rPr>
        <w:t>rtf</w:t>
      </w:r>
      <w:proofErr w:type="spellEnd"/>
      <w:r w:rsidRPr="002F34C6">
        <w:rPr>
          <w:rFonts w:asciiTheme="minorHAnsi" w:hAnsiTheme="minorHAnsi"/>
        </w:rPr>
        <w:t xml:space="preserve"> a pod.)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v súlade so zákonom o </w:t>
      </w:r>
      <w:proofErr w:type="spellStart"/>
      <w:r w:rsidRPr="002F34C6">
        <w:rPr>
          <w:rFonts w:asciiTheme="minorHAnsi" w:hAnsiTheme="minorHAnsi"/>
        </w:rPr>
        <w:t>e-Governmente</w:t>
      </w:r>
      <w:proofErr w:type="spellEnd"/>
      <w:r w:rsidRPr="002F34C6">
        <w:rPr>
          <w:rFonts w:asciiTheme="minorHAnsi" w:hAnsiTheme="minorHAnsi"/>
        </w:rPr>
        <w:t xml:space="preserve"> a vložiť </w:t>
      </w:r>
      <w:r w:rsidR="00A41032">
        <w:rPr>
          <w:rFonts w:asciiTheme="minorHAnsi" w:hAnsiTheme="minorHAnsi"/>
        </w:rPr>
        <w:t xml:space="preserve">ich </w:t>
      </w:r>
      <w:r w:rsidRPr="002F34C6">
        <w:rPr>
          <w:rFonts w:asciiTheme="minorHAnsi" w:hAnsiTheme="minorHAnsi"/>
        </w:rPr>
        <w:t xml:space="preserve">ho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základných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w:t>
      </w:r>
      <w:proofErr w:type="spellStart"/>
      <w:r w:rsidRPr="002F34C6">
        <w:rPr>
          <w:rFonts w:asciiTheme="minorHAnsi" w:hAnsiTheme="minorHAnsi"/>
        </w:rPr>
        <w:t>ŽoNFP</w:t>
      </w:r>
      <w:proofErr w:type="spellEnd"/>
      <w:r w:rsidRPr="002F34C6">
        <w:rPr>
          <w:rFonts w:asciiTheme="minorHAnsi" w:hAnsiTheme="minorHAnsi"/>
        </w:rPr>
        <w:t xml:space="preserve"> elektronicky prostredníctvom verejnej časti ITMS 2014+ a písomne na uvedenú adresu.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w:t>
      </w:r>
      <w:proofErr w:type="spellStart"/>
      <w:r w:rsidRPr="002F34C6">
        <w:rPr>
          <w:rFonts w:asciiTheme="minorHAnsi" w:hAnsiTheme="minorHAnsi"/>
        </w:rPr>
        <w:t>ŽoNFP</w:t>
      </w:r>
      <w:proofErr w:type="spellEnd"/>
      <w:r w:rsidRPr="002F34C6">
        <w:rPr>
          <w:rFonts w:asciiTheme="minorHAnsi" w:hAnsiTheme="minorHAnsi"/>
        </w:rPr>
        <w:t xml:space="preserve"> riadne, včas a 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 xml:space="preserve">každej jednotlivej podmienky poskytnutia príspevku (ktorá je overovaná v rámci administratívneho </w:t>
      </w:r>
      <w:r w:rsidRPr="002F34C6">
        <w:rPr>
          <w:rFonts w:asciiTheme="minorHAnsi" w:hAnsiTheme="minorHAnsi"/>
        </w:rPr>
        <w:lastRenderedPageBreak/>
        <w:t xml:space="preserve">overenia) na základe údajov uvedených žiadateľom v </w:t>
      </w:r>
      <w:proofErr w:type="spellStart"/>
      <w:r w:rsidRPr="002F34C6">
        <w:rPr>
          <w:rFonts w:asciiTheme="minorHAnsi" w:hAnsiTheme="minorHAnsi"/>
        </w:rPr>
        <w:t>ŽoNFP</w:t>
      </w:r>
      <w:proofErr w:type="spellEnd"/>
      <w:r w:rsidRPr="002F34C6">
        <w:rPr>
          <w:rFonts w:asciiTheme="minorHAnsi" w:hAnsiTheme="minorHAnsi"/>
        </w:rPr>
        <w:t xml:space="preserve">, dostupných zdrojov na priame overenie podmienok poskytnutia príspevku a v relevantných prílohách </w:t>
      </w:r>
      <w:proofErr w:type="spellStart"/>
      <w:r w:rsidRPr="002F34C6">
        <w:rPr>
          <w:rFonts w:asciiTheme="minorHAnsi" w:hAnsiTheme="minorHAnsi"/>
        </w:rPr>
        <w:t>ŽoNFP</w:t>
      </w:r>
      <w:proofErr w:type="spellEnd"/>
      <w:r w:rsidRPr="002F34C6">
        <w:rPr>
          <w:rFonts w:asciiTheme="minorHAnsi" w:hAnsiTheme="minorHAnsi"/>
        </w:rPr>
        <w:t>.</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preskúmania </w:t>
      </w:r>
      <w:proofErr w:type="spellStart"/>
      <w:r w:rsidRPr="002F34C6">
        <w:rPr>
          <w:rFonts w:asciiTheme="minorHAnsi" w:hAnsiTheme="minorHAnsi"/>
        </w:rPr>
        <w:t>ŽoNFP</w:t>
      </w:r>
      <w:proofErr w:type="spellEnd"/>
      <w:r w:rsidRPr="002F34C6">
        <w:rPr>
          <w:rFonts w:asciiTheme="minorHAnsi" w:hAnsiTheme="minorHAnsi"/>
        </w:rPr>
        <w:t xml:space="preserve"> a jej príloh vzniknú pochybnosti o pravdivosti alebo úplnosti </w:t>
      </w:r>
      <w:proofErr w:type="spellStart"/>
      <w:r w:rsidRPr="002F34C6">
        <w:rPr>
          <w:rFonts w:asciiTheme="minorHAnsi" w:hAnsiTheme="minorHAnsi"/>
        </w:rPr>
        <w:t>ŽoNFP</w:t>
      </w:r>
      <w:proofErr w:type="spellEnd"/>
      <w:r w:rsidRPr="002F34C6">
        <w:rPr>
          <w:rFonts w:asciiTheme="minorHAnsi" w:hAnsiTheme="minorHAnsi"/>
        </w:rPr>
        <w:t xml:space="preserve">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w:t>
      </w:r>
      <w:proofErr w:type="spellStart"/>
      <w:r w:rsidRPr="002F34C6">
        <w:rPr>
          <w:rFonts w:asciiTheme="minorHAnsi" w:hAnsiTheme="minorHAnsi"/>
        </w:rPr>
        <w:t>ŽoNFP</w:t>
      </w:r>
      <w:proofErr w:type="spellEnd"/>
      <w:r w:rsidRPr="002F34C6">
        <w:rPr>
          <w:rFonts w:asciiTheme="minorHAnsi" w:hAnsiTheme="minorHAnsi"/>
        </w:rPr>
        <w:t xml:space="preserve">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rsidR="0064229B" w:rsidRPr="00786549"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w:t>
      </w:r>
      <w:r w:rsidR="0064229B" w:rsidRPr="00B7688A">
        <w:rPr>
          <w:rFonts w:asciiTheme="minorHAnsi" w:hAnsiTheme="minorHAnsi" w:cstheme="minorHAnsi"/>
          <w:sz w:val="22"/>
          <w:szCs w:val="22"/>
        </w:rPr>
        <w:t xml:space="preserve"> zastaví konanie o </w:t>
      </w:r>
      <w:proofErr w:type="spellStart"/>
      <w:r w:rsidR="0064229B" w:rsidRPr="00B7688A">
        <w:rPr>
          <w:rFonts w:asciiTheme="minorHAnsi" w:hAnsiTheme="minorHAnsi" w:cstheme="minorHAnsi"/>
          <w:sz w:val="22"/>
          <w:szCs w:val="22"/>
        </w:rPr>
        <w:t>ŽoNFP</w:t>
      </w:r>
      <w:proofErr w:type="spellEnd"/>
      <w:r w:rsidR="0064229B" w:rsidRPr="00B7688A">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1B18F5">
        <w:rPr>
          <w:rFonts w:asciiTheme="minorHAnsi" w:hAnsiTheme="minorHAnsi" w:cstheme="minorHAnsi"/>
          <w:sz w:val="22"/>
          <w:szCs w:val="22"/>
        </w:rPr>
        <w:t>ŽoNFP</w:t>
      </w:r>
      <w:proofErr w:type="spellEnd"/>
      <w:r w:rsidRPr="001B18F5">
        <w:rPr>
          <w:rFonts w:asciiTheme="minorHAnsi" w:hAnsiTheme="minorHAnsi" w:cstheme="minorHAnsi"/>
          <w:sz w:val="22"/>
          <w:szCs w:val="22"/>
        </w:rPr>
        <w:t xml:space="preserve">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8"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9" w:history="1">
        <w:r w:rsidR="008A4467" w:rsidRPr="00C73822">
          <w:rPr>
            <w:rStyle w:val="Hypertextovprepojenie"/>
          </w:rPr>
          <w:t>http://optp.vlada.gov.sk/ine-dokumenty/</w:t>
        </w:r>
      </w:hyperlink>
      <w:r w:rsidRPr="002F34C6">
        <w:rPr>
          <w:rFonts w:asciiTheme="minorHAnsi" w:hAnsiTheme="minorHAnsi"/>
        </w:rPr>
        <w:t>).</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 xml:space="preserve">formou zaslania výzvy na doplnenie </w:t>
      </w:r>
      <w:proofErr w:type="spellStart"/>
      <w:r w:rsidR="008A4467" w:rsidRPr="00B50C03">
        <w:t>ŽoNFP</w:t>
      </w:r>
      <w:proofErr w:type="spellEnd"/>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F34C6">
        <w:rPr>
          <w:rFonts w:asciiTheme="minorHAnsi" w:hAnsiTheme="minorHAnsi"/>
        </w:rPr>
        <w:t>ŽoNFP</w:t>
      </w:r>
      <w:proofErr w:type="spellEnd"/>
      <w:r w:rsidRPr="002F34C6">
        <w:rPr>
          <w:rFonts w:asciiTheme="minorHAnsi" w:hAnsiTheme="minorHAnsi"/>
        </w:rPr>
        <w:t>, bude viesť k zastaveniu konania o </w:t>
      </w:r>
      <w:proofErr w:type="spellStart"/>
      <w:r w:rsidRPr="002F34C6">
        <w:rPr>
          <w:rFonts w:asciiTheme="minorHAnsi" w:hAnsiTheme="minorHAnsi"/>
        </w:rPr>
        <w:t>ŽoNFP</w:t>
      </w:r>
      <w:proofErr w:type="spellEnd"/>
      <w:r w:rsidRPr="002F34C6">
        <w:rPr>
          <w:rFonts w:asciiTheme="minorHAnsi" w:hAnsiTheme="minorHAnsi"/>
        </w:rPr>
        <w:t xml:space="preserve">. Ak sa na základe predložených dokumentov v tejto fáze preukáže, že </w:t>
      </w:r>
      <w:proofErr w:type="spellStart"/>
      <w:r w:rsidRPr="002F34C6">
        <w:rPr>
          <w:rFonts w:asciiTheme="minorHAnsi" w:hAnsiTheme="minorHAnsi"/>
        </w:rPr>
        <w:t>ŽoNFP</w:t>
      </w:r>
      <w:proofErr w:type="spellEnd"/>
      <w:r w:rsidRPr="002F34C6">
        <w:rPr>
          <w:rFonts w:asciiTheme="minorHAnsi" w:hAnsiTheme="minorHAnsi"/>
        </w:rPr>
        <w:t xml:space="preserve">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w:t>
      </w:r>
      <w:proofErr w:type="spellStart"/>
      <w:r w:rsidRPr="002F34C6">
        <w:rPr>
          <w:rFonts w:asciiTheme="minorHAnsi" w:hAnsiTheme="minorHAnsi"/>
        </w:rPr>
        <w:t>ŽoNFP</w:t>
      </w:r>
      <w:proofErr w:type="spellEnd"/>
      <w:r w:rsidRPr="002F34C6">
        <w:rPr>
          <w:rFonts w:asciiTheme="minorHAnsi" w:hAnsiTheme="minorHAnsi"/>
        </w:rPr>
        <w:t xml:space="preserv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r>
        <w:rPr>
          <w:rFonts w:asciiTheme="minorHAnsi" w:hAnsiTheme="minorHAnsi" w:cstheme="minorHAnsi"/>
          <w:color w:val="000000"/>
        </w:rPr>
        <w:t xml:space="preserve"> </w:t>
      </w:r>
      <w:r w:rsidR="0064229B" w:rsidRPr="002F34C6">
        <w:rPr>
          <w:rFonts w:asciiTheme="minorHAnsi" w:hAnsiTheme="minorHAnsi"/>
          <w:color w:val="000000"/>
        </w:rPr>
        <w:t xml:space="preserve">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schválení </w:t>
      </w:r>
      <w:proofErr w:type="spellStart"/>
      <w:r w:rsidR="0064229B" w:rsidRPr="002F34C6">
        <w:rPr>
          <w:rFonts w:asciiTheme="minorHAnsi" w:hAnsiTheme="minorHAnsi"/>
          <w:color w:val="000000"/>
        </w:rPr>
        <w:t>ŽoNFP</w:t>
      </w:r>
      <w:proofErr w:type="spellEnd"/>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lastRenderedPageBreak/>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ins w:id="15" w:author="Auto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ins>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podania. </w:t>
      </w:r>
      <w:r w:rsidR="001F7719">
        <w:rPr>
          <w:rFonts w:asciiTheme="minorHAnsi" w:hAnsiTheme="minorHAnsi"/>
        </w:rPr>
        <w:t xml:space="preserve">Pre konanie o </w:t>
      </w:r>
      <w:proofErr w:type="spellStart"/>
      <w:r w:rsidR="001F7719">
        <w:rPr>
          <w:rFonts w:asciiTheme="minorHAnsi" w:hAnsiTheme="minorHAnsi"/>
        </w:rPr>
        <w:t>ŽoNFP</w:t>
      </w:r>
      <w:proofErr w:type="spellEnd"/>
      <w:r w:rsidR="001F7719">
        <w:rPr>
          <w:rFonts w:asciiTheme="minorHAnsi" w:hAnsiTheme="minorHAnsi"/>
        </w:rPr>
        <w:t xml:space="preserve"> je rozhodujúci obsah </w:t>
      </w:r>
      <w:proofErr w:type="spellStart"/>
      <w:r w:rsidR="001F7719">
        <w:rPr>
          <w:rFonts w:asciiTheme="minorHAnsi" w:hAnsiTheme="minorHAnsi"/>
        </w:rPr>
        <w:t>ŽoNFP</w:t>
      </w:r>
      <w:proofErr w:type="spellEnd"/>
      <w:r w:rsidR="001F7719">
        <w:rPr>
          <w:rFonts w:asciiTheme="minorHAnsi" w:hAnsiTheme="minorHAnsi"/>
        </w:rPr>
        <w:t xml:space="preserve">. </w:t>
      </w:r>
      <w:r w:rsidR="0064229B" w:rsidRPr="002F34C6">
        <w:rPr>
          <w:rFonts w:asciiTheme="minorHAnsi" w:hAnsiTheme="minorHAnsi"/>
        </w:rPr>
        <w:t xml:space="preserve">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 xml:space="preserve">Podrobný postup schvaľovania žiadostí o NFP vychádza zo Systému riadenia európskych štrukturálnych a investičných fondov, časť 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w:t>
      </w:r>
      <w:proofErr w:type="spellStart"/>
      <w:r w:rsidRPr="002F34C6">
        <w:rPr>
          <w:rFonts w:asciiTheme="minorHAnsi" w:hAnsiTheme="minorHAnsi"/>
        </w:rPr>
        <w:t>ŽoNFP</w:t>
      </w:r>
      <w:proofErr w:type="spellEnd"/>
      <w:r w:rsidRPr="002F34C6">
        <w:rPr>
          <w:rFonts w:asciiTheme="minorHAnsi" w:hAnsiTheme="minorHAnsi"/>
        </w:rPr>
        <w:t xml:space="preserve">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o príspevku z EŠIF </w:t>
      </w:r>
      <w:ins w:id="16" w:author="Autor">
        <w:r w:rsidR="00556A58">
          <w:rPr>
            <w:rFonts w:asciiTheme="minorHAnsi" w:hAnsiTheme="minorHAnsi"/>
          </w:rPr>
          <w:t>a/</w:t>
        </w:r>
      </w:ins>
      <w:r w:rsidR="00DA3507" w:rsidRPr="002F34C6">
        <w:rPr>
          <w:rFonts w:asciiTheme="minorHAnsi" w:hAnsiTheme="minorHAnsi"/>
        </w:rPr>
        <w:t xml:space="preserve">alebo bolo nesprávne zistené 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 xml:space="preserve">(tzv. </w:t>
      </w:r>
      <w:proofErr w:type="spellStart"/>
      <w:r w:rsidRPr="002F34C6">
        <w:rPr>
          <w:rFonts w:asciiTheme="minorHAnsi" w:hAnsiTheme="minorHAnsi"/>
        </w:rPr>
        <w:t>autoremedúra</w:t>
      </w:r>
      <w:proofErr w:type="spellEnd"/>
      <w:r w:rsidRPr="002F34C6">
        <w:rPr>
          <w:rFonts w:asciiTheme="minorHAnsi" w:hAnsiTheme="minorHAnsi"/>
        </w:rPr>
        <w:t xml:space="preserve">), lebo odvolaniu v plnom rozsahu vyhovel. V tomto prípade ide stále o 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na podateľňu ÚV SR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bookmarkStart w:id="17" w:name="_GoBack"/>
      <w:bookmarkEnd w:id="17"/>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rozhodnutiam o zastavení konania,</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zmene rozhodnutia o neschválení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 xml:space="preserve">(rozhodnutie vydané v 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lehote na podanie odvolania – zákonná lehota na podanie odvolania je 10 pracovných dní od doručenia rozhodnutia; ak žiadateľ v dôsledku </w:t>
      </w:r>
      <w:r w:rsidRPr="00BA754D">
        <w:rPr>
          <w:rFonts w:asciiTheme="minorHAnsi" w:hAnsiTheme="minorHAnsi"/>
          <w:sz w:val="22"/>
          <w:szCs w:val="22"/>
        </w:rPr>
        <w:lastRenderedPageBreak/>
        <w:t>nesprávneho poučenia alebo preto, že nebol poučený vôbec podal opravný prostriedok po lehote, predpokladá sa, že ho podal včas, ak tak urobil do 1 mesiaca odo dňa doručenia rozhodnutia,</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 žiadateľ je oprávnený do rozhodnutia o odvolaní vziať podané odvolanie písomne späť. Ak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 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nie je žiadateľ oprávnený podať znova odvolanie.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xml:space="preserve">. Za deň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sa považuje deň keď bolo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 xml:space="preserve">rozhodne o zastavení konania ku dňu doručenia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w:t>
      </w:r>
      <w:r w:rsidRPr="00223377">
        <w:rPr>
          <w:rFonts w:asciiTheme="minorHAnsi" w:hAnsiTheme="minorHAnsi"/>
          <w:sz w:val="22"/>
          <w:szCs w:val="22"/>
        </w:rPr>
        <w:lastRenderedPageBreak/>
        <w:t>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154E9E">
        <w:rPr>
          <w:rFonts w:asciiTheme="minorHAnsi" w:hAnsiTheme="minorHAnsi"/>
          <w:sz w:val="22"/>
          <w:szCs w:val="22"/>
          <w:u w:val="single"/>
        </w:rPr>
        <w:t>rozhodnutím ŠO</w:t>
      </w:r>
      <w:r w:rsidRPr="00BA754D">
        <w:rPr>
          <w:rFonts w:asciiTheme="minorHAnsi" w:hAnsiTheme="minorHAnsi"/>
          <w:sz w:val="22"/>
          <w:szCs w:val="22"/>
        </w:rPr>
        <w:t xml:space="preserve"> v prípade, ak sa na základe preskúmania odvolania preukázalo, že pôvodné rozhodnutie bolo vydané v rozpore s 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Pr="00154E9E"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 hospodárnosti konania. RO OP TP je pritom viazaný právnym názorom štatutárneho orgánu poskytovateľa.</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Preskúmanie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môže byť preskúmané do zaslania návrhu na uzavretie zmluvy</w:t>
      </w:r>
      <w:r w:rsidR="0074256F">
        <w:rPr>
          <w:rFonts w:asciiTheme="minorHAnsi" w:hAnsiTheme="minorHAnsi"/>
        </w:rPr>
        <w:t xml:space="preserve"> </w:t>
      </w:r>
      <w:del w:id="18" w:author="Autor">
        <w:r w:rsidR="0074256F" w:rsidDel="00607963">
          <w:rPr>
            <w:rFonts w:asciiTheme="minorHAnsi" w:hAnsiTheme="minorHAnsi"/>
          </w:rPr>
          <w:delText xml:space="preserve">O </w:delText>
        </w:r>
      </w:del>
      <w:ins w:id="19" w:author="Autor">
        <w:r w:rsidR="00607963">
          <w:rPr>
            <w:rFonts w:asciiTheme="minorHAnsi" w:hAnsiTheme="minorHAnsi"/>
          </w:rPr>
          <w:t xml:space="preserve">o </w:t>
        </w:r>
      </w:ins>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BA754D">
        <w:rPr>
          <w:rFonts w:asciiTheme="minorHAnsi" w:hAnsiTheme="minorHAnsi"/>
          <w:sz w:val="22"/>
          <w:szCs w:val="22"/>
        </w:rPr>
        <w:t>ŽoNFP</w:t>
      </w:r>
      <w:proofErr w:type="spellEnd"/>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konanie zastaví</w:t>
      </w:r>
      <w:r w:rsidRPr="00BA754D">
        <w:rPr>
          <w:rFonts w:asciiTheme="minorHAnsi" w:hAnsiTheme="minorHAnsi"/>
          <w:sz w:val="22"/>
          <w:szCs w:val="22"/>
        </w:rPr>
        <w:t xml:space="preserve"> - ak ŠO preskúmaním rozhodnutia mimo odvolacieho konania zistí, že rozhodnutie nebolo vydané v rozpore so zákonom o príspevku z EŠIF, </w:t>
      </w:r>
      <w:r w:rsidR="0074256F" w:rsidRPr="00C73822">
        <w:rPr>
          <w:rFonts w:ascii="Calibri" w:hAnsi="Calibri"/>
          <w:sz w:val="22"/>
          <w:szCs w:val="22"/>
        </w:rPr>
        <w:t>vedúci Úradu vlády SR</w:t>
      </w:r>
      <w:r w:rsidRPr="00BA754D">
        <w:rPr>
          <w:rFonts w:asciiTheme="minorHAnsi" w:hAnsiTheme="minorHAnsi"/>
          <w:sz w:val="22"/>
          <w:szCs w:val="22"/>
        </w:rPr>
        <w:t xml:space="preserve"> preskúmavané konanie zastaví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lastRenderedPageBreak/>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RPr="002F34C6" w:rsidRDefault="0074256F"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2F34C6">
        <w:rPr>
          <w:rFonts w:asciiTheme="minorHAnsi" w:hAnsiTheme="minorHAnsi"/>
        </w:rPr>
        <w:t>ŽoNFP</w:t>
      </w:r>
      <w:proofErr w:type="spellEnd"/>
      <w:r w:rsidRPr="002F34C6">
        <w:rPr>
          <w:rFonts w:asciiTheme="minorHAnsi" w:hAnsiTheme="minorHAnsi"/>
        </w:rPr>
        <w:t xml:space="preserve"> automaticky </w:t>
      </w:r>
      <w:r w:rsidRPr="002F34C6">
        <w:rPr>
          <w:rFonts w:asciiTheme="minorHAnsi" w:hAnsiTheme="minorHAnsi"/>
          <w:b/>
        </w:rPr>
        <w:t>zahŕňa do analýzy rizík</w:t>
      </w:r>
      <w:r w:rsidRPr="002F34C6">
        <w:rPr>
          <w:rFonts w:asciiTheme="minorHAnsi" w:hAnsiTheme="minorHAnsi"/>
        </w:rPr>
        <w:t xml:space="preserve">, ktorá je súčasťou predkladanej </w:t>
      </w:r>
      <w:proofErr w:type="spellStart"/>
      <w:r w:rsidRPr="002F34C6">
        <w:rPr>
          <w:rFonts w:asciiTheme="minorHAnsi" w:hAnsiTheme="minorHAnsi"/>
        </w:rPr>
        <w:t>ŽoNFP</w:t>
      </w:r>
      <w:proofErr w:type="spellEnd"/>
      <w:r w:rsidRPr="002F34C6">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Žiadateľ pri vypracovaní </w:t>
      </w:r>
      <w:proofErr w:type="spellStart"/>
      <w:r w:rsidRPr="002F34C6">
        <w:rPr>
          <w:rFonts w:asciiTheme="minorHAnsi" w:hAnsiTheme="minorHAnsi"/>
        </w:rPr>
        <w:t>ŽoNFP</w:t>
      </w:r>
      <w:proofErr w:type="spellEnd"/>
      <w:r w:rsidRPr="002F34C6">
        <w:rPr>
          <w:rFonts w:asciiTheme="minorHAnsi" w:hAnsiTheme="minorHAnsi"/>
        </w:rPr>
        <w:t xml:space="preserve">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w:t>
      </w:r>
      <w:r w:rsidRPr="002F34C6">
        <w:rPr>
          <w:rFonts w:asciiTheme="minorHAnsi" w:hAnsiTheme="minorHAnsi"/>
        </w:rPr>
        <w:lastRenderedPageBreak/>
        <w:t>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w:t>
      </w:r>
      <w:proofErr w:type="spellStart"/>
      <w:r w:rsidRPr="002F34C6">
        <w:rPr>
          <w:rFonts w:asciiTheme="minorHAnsi" w:hAnsiTheme="minorHAnsi"/>
        </w:rPr>
        <w:t>ŽoNFP</w:t>
      </w:r>
      <w:proofErr w:type="spellEnd"/>
      <w:r w:rsidRPr="002F34C6">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proofErr w:type="spellStart"/>
      <w:r w:rsidR="00222202" w:rsidRPr="002F34C6">
        <w:rPr>
          <w:rFonts w:asciiTheme="minorHAnsi" w:hAnsiTheme="minorHAnsi"/>
        </w:rPr>
        <w:t>RMŽaND</w:t>
      </w:r>
      <w:proofErr w:type="spellEnd"/>
      <w:r w:rsidR="00222202" w:rsidRPr="002F34C6">
        <w:rPr>
          <w:rFonts w:asciiTheme="minorHAnsi" w:hAnsiTheme="minorHAnsi"/>
        </w:rPr>
        <w:t xml:space="preserve">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w:t>
      </w:r>
      <w:proofErr w:type="spellStart"/>
      <w:r w:rsidR="009A02E9" w:rsidRPr="002F34C6">
        <w:rPr>
          <w:rFonts w:asciiTheme="minorHAnsi" w:hAnsiTheme="minorHAnsi"/>
        </w:rPr>
        <w:t>RMŽaND</w:t>
      </w:r>
      <w:proofErr w:type="spellEnd"/>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w:t>
      </w:r>
      <w:proofErr w:type="spellStart"/>
      <w:r w:rsidR="009059BE" w:rsidRPr="00C73822">
        <w:t>RMŽaND</w:t>
      </w:r>
      <w:proofErr w:type="spellEnd"/>
      <w:r w:rsidR="009059BE" w:rsidRPr="00C73822">
        <w:t xml:space="preserve">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RDefault="007827FD" w:rsidP="00864BBD">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rsidP="002F34C6">
      <w:pPr>
        <w:spacing w:before="120" w:after="120" w:line="240" w:lineRule="auto"/>
        <w:ind w:firstLine="360"/>
        <w:jc w:val="both"/>
        <w:rPr>
          <w:rFonts w:asciiTheme="minorHAnsi" w:hAnsiTheme="minorHAnsi"/>
        </w:rPr>
      </w:pP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vypĺňať „Iné údaje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písomný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C27CD7" w:rsidP="00864BBD">
      <w:pPr>
        <w:spacing w:before="120" w:after="120" w:line="240" w:lineRule="auto"/>
        <w:jc w:val="both"/>
        <w:rPr>
          <w:rFonts w:asciiTheme="minorHAnsi" w:hAnsiTheme="minorHAnsi"/>
        </w:rPr>
      </w:pPr>
      <w:r w:rsidRPr="002F34C6">
        <w:rPr>
          <w:rFonts w:asciiTheme="minorHAnsi" w:hAnsiTheme="minorHAnsi"/>
        </w:rPr>
        <w:t xml:space="preserve">V prípade, ak je prijímateľ a RO OP TP tá istá osoba, </w:t>
      </w:r>
      <w:r w:rsidR="009059BE">
        <w:rPr>
          <w:rFonts w:asciiTheme="minorHAnsi" w:hAnsiTheme="minorHAnsi"/>
        </w:rPr>
        <w:t>z</w:t>
      </w:r>
      <w:r w:rsidR="009059BE" w:rsidRPr="002F34C6">
        <w:rPr>
          <w:rFonts w:asciiTheme="minorHAnsi" w:hAnsiTheme="minorHAnsi"/>
        </w:rPr>
        <w:t xml:space="preserve">mluva </w:t>
      </w:r>
      <w:r w:rsidRPr="002F34C6">
        <w:rPr>
          <w:rFonts w:asciiTheme="minorHAnsi" w:hAnsiTheme="minorHAnsi"/>
        </w:rPr>
        <w:t xml:space="preserve">o NFP sa neuzatvára a práva a povinnosti sú upravené rozhodnutím o schválení </w:t>
      </w:r>
      <w:proofErr w:type="spellStart"/>
      <w:r w:rsidRPr="002F34C6">
        <w:rPr>
          <w:rFonts w:asciiTheme="minorHAnsi" w:hAnsiTheme="minorHAnsi"/>
        </w:rPr>
        <w:t>ŽoNFP</w:t>
      </w:r>
      <w:proofErr w:type="spellEnd"/>
      <w:r w:rsidRPr="002F34C6">
        <w:rPr>
          <w:rFonts w:asciiTheme="minorHAnsi" w:hAnsiTheme="minorHAnsi"/>
        </w:rPr>
        <w:t xml:space="preserve">. 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nadobúda účinnosť v momente, keď nadobudne právoplatnosť podľa paragrafu 52 odsek 1 zákona </w:t>
      </w:r>
      <w:r w:rsidRPr="002F34C6">
        <w:rPr>
          <w:rFonts w:asciiTheme="minorHAnsi" w:hAnsiTheme="minorHAnsi"/>
        </w:rPr>
        <w:br/>
        <w:t>č. 71/1967 Zb. o správnom konaní (Správny poriadok) v znení neskorších predpisov.</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Vzor zmluvy o NFP ako aj 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v prípade ak je prijímateľ a RO OP TP tá istá osoba,  sú zverejnené na webovom sídle RO OP TP  </w:t>
      </w:r>
      <w:hyperlink r:id="rId34" w:history="1">
        <w:r w:rsidR="00A12178" w:rsidRPr="00C73822">
          <w:rPr>
            <w:rStyle w:val="Hypertextovprepojenie"/>
          </w:rPr>
          <w:t>http://optp.vlada.gov.sk/ine-dokumenty/</w:t>
        </w:r>
      </w:hyperlink>
      <w:r w:rsidRPr="002F34C6">
        <w:rPr>
          <w:rFonts w:asciiTheme="minorHAnsi" w:hAnsiTheme="minorHAnsi"/>
        </w:rPr>
        <w:t xml:space="preserve">. V prípade zmeny vzoru zmluvy o NFP/Rozhodnutia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zverejnené vzory novou verziou. Predchádzajúce verzie sú dostupné   v archíve   s jasným   označením   čísla   verzie   a vymedzeným   obdobím   platnosti.</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RO OP TP zašle žiadateľovi návrh na uzavretie zmluvy o NFP bezodkladne po podpise štatutárnym orgánom. V zmysle zákona č. 305/2013 o elektronickej podobe výkonu pôsobnosti orgánov verejnej moci a o zmene a doplnení niektorých zákonov (zákon o </w:t>
      </w:r>
      <w:proofErr w:type="spellStart"/>
      <w:r w:rsidRPr="00BA754D">
        <w:rPr>
          <w:rFonts w:asciiTheme="minorHAnsi" w:eastAsiaTheme="minorHAnsi" w:hAnsiTheme="minorHAnsi"/>
          <w:color w:val="000000"/>
        </w:rPr>
        <w:t>e-Governmente</w:t>
      </w:r>
      <w:proofErr w:type="spellEnd"/>
      <w:r w:rsidRPr="00BA754D">
        <w:rPr>
          <w:rFonts w:asciiTheme="minorHAnsi" w:eastAsiaTheme="minorHAnsi" w:hAnsiTheme="minorHAnsi"/>
          <w:color w:val="000000"/>
        </w:rPr>
        <w:t>) je</w:t>
      </w:r>
      <w:r w:rsidRPr="00BA754D">
        <w:rPr>
          <w:rFonts w:asciiTheme="minorHAnsi" w:eastAsiaTheme="minorHAnsi" w:hAnsiTheme="minorHAnsi"/>
          <w:color w:val="000000"/>
        </w:rPr>
        <w:br/>
        <w:t xml:space="preserve">od 1. 11. 2016 zmluva o NFP vyhotovená v elektronickej podobe a zmluvné strany ju podpisujú kvalifikovaným elektronickým podpisom (na základe kvalifikovaného certifikátu, mandátneho certifikátu).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Zmluve o NFP.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lastRenderedPageBreak/>
        <w:t xml:space="preserve">Iba v riadne odôvodnených prípadoch môže RO OP TP pristúpiť k podpisu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tlačenej forme. V tomto prípade RO OP TP zašle žiadateľovi návrh na uzavretie zmluvy o NFP v minimálne šiestich rovnopisoch doporučenou poštou, alebo iným vhodným spôsobom bezodkladne po podpise štatutárnym orgánom.</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RO OP TP poskytne žiadateľovi lehotu na prijatie návrhu na uzavretie zmluvy o  NFP (minimálne 5 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prejavu žiadateľa o odmietnutí návrhu na uzavretie zmluvy o NFP. 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podpísania zmluvy o NFP v tlačenej podobe zasiela žiadateľ </w:t>
      </w:r>
      <w:r w:rsidR="00656448" w:rsidRPr="00BA754D">
        <w:rPr>
          <w:rFonts w:asciiTheme="minorHAnsi" w:eastAsiaTheme="minorHAnsi" w:hAnsiTheme="minorHAnsi"/>
          <w:color w:val="000000"/>
        </w:rPr>
        <w:t xml:space="preserve">na RO OP TP aj podpisový vzor, prípadne aj splnomocnenie, v dvoch rovnopisoch (vzor podpisového vzoru je zverejnený pri zmluve o NFP na webovom sídle RO OP TP </w:t>
      </w:r>
      <w:hyperlink r:id="rId35"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Deň doručenia prijatého návrhu na uzavretie zmluvy o NFP je dňom nadobudnutia platnosti a zároveň momentom uzavretia zmluvy</w:t>
      </w:r>
      <w:r w:rsidR="00A12178">
        <w:rPr>
          <w:rFonts w:asciiTheme="minorHAnsi" w:hAnsiTheme="minorHAnsi"/>
        </w:rPr>
        <w:t xml:space="preserve"> o NFP</w:t>
      </w:r>
      <w:r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poskytnutí NFP a žiadateľ sa stáva prijímateľom. </w:t>
      </w:r>
      <w:r w:rsidR="00C27CD7" w:rsidRPr="002F34C6">
        <w:rPr>
          <w:rFonts w:asciiTheme="minorHAnsi" w:hAnsiTheme="minorHAnsi"/>
        </w:rPr>
        <w:t>Právny nárok na poskytnutie príspevku vzniká nadobudnutím účinnosti zmluvy o NFP alebo nadobudnutím právoplatnosti Rozhodnutia, ak je prijímateľ a RO OP TP tá istá osoba.</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Prijímateľom určenú v zmluve o NFP) nové znenie zmenených článkov zmluvy o NFP, ku ktorým došlo z dôvodu zmien v Systém riadenia EŠIF, Systém finančného riadenia a ostatných dokumentov, na ktoré sa zmluva o NFP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 ako aj podmienky a spôsob ukončovania zmluvného vzťahu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w:t>
      </w:r>
      <w:r w:rsidRPr="002F34C6">
        <w:rPr>
          <w:rFonts w:asciiTheme="minorHAnsi" w:hAnsiTheme="minorHAnsi"/>
          <w:b/>
        </w:rPr>
        <w:t xml:space="preserve">zoznam schválených </w:t>
      </w:r>
      <w:proofErr w:type="spellStart"/>
      <w:r w:rsidRPr="002F34C6">
        <w:rPr>
          <w:rFonts w:asciiTheme="minorHAnsi" w:hAnsiTheme="minorHAnsi"/>
          <w:b/>
        </w:rPr>
        <w:t>ŽoNFP</w:t>
      </w:r>
      <w:proofErr w:type="spellEnd"/>
      <w:r w:rsidRPr="002F34C6">
        <w:rPr>
          <w:rFonts w:asciiTheme="minorHAnsi" w:hAnsiTheme="minorHAnsi"/>
          <w:b/>
        </w:rPr>
        <w:t>,</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do 60 pracovných dní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zoznam neschválených </w:t>
      </w:r>
      <w:proofErr w:type="spellStart"/>
      <w:r w:rsidRPr="002F34C6">
        <w:rPr>
          <w:rFonts w:asciiTheme="minorHAnsi" w:hAnsiTheme="minorHAnsi"/>
        </w:rPr>
        <w:t>ŽoNFP</w:t>
      </w:r>
      <w:proofErr w:type="spellEnd"/>
      <w:r w:rsidRPr="002F34C6">
        <w:rPr>
          <w:rFonts w:asciiTheme="minorHAnsi" w:hAnsiTheme="minorHAnsi"/>
        </w:rPr>
        <w:t>,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lastRenderedPageBreak/>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rsidP="00864BBD">
      <w:pPr>
        <w:spacing w:before="120" w:after="120" w:line="240" w:lineRule="auto"/>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6"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 xml:space="preserve">OP </w:t>
            </w:r>
            <w:proofErr w:type="spellStart"/>
            <w:r w:rsidRPr="002F34C6">
              <w:rPr>
                <w:rFonts w:asciiTheme="minorHAnsi" w:hAnsiTheme="minorHAnsi"/>
                <w:b/>
              </w:rPr>
              <w:t>VaI</w:t>
            </w:r>
            <w:proofErr w:type="spellEnd"/>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Špecifický cieľ:</w:t>
            </w:r>
            <w:r w:rsidR="00580E28" w:rsidRPr="002F34C6">
              <w:rPr>
                <w:rFonts w:asciiTheme="minorHAnsi" w:hAnsiTheme="minorHAnsi"/>
              </w:rPr>
              <w:t>1</w:t>
            </w:r>
          </w:p>
        </w:tc>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Špecifický cieľ: 5.1.</w:t>
            </w:r>
            <w:r w:rsidR="00FB559F" w:rsidRPr="002F34C6">
              <w:rPr>
                <w:rFonts w:asciiTheme="minorHAnsi" w:hAnsiTheme="minorHAnsi"/>
              </w:rPr>
              <w:t>2</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a komplementárnym účinkom je možné získať na webovom sídle centrálneho koordinačného orgánu</w:t>
      </w:r>
      <w:r w:rsidRPr="002F34C6">
        <w:rPr>
          <w:rFonts w:asciiTheme="minorHAnsi" w:hAnsiTheme="minorHAnsi"/>
        </w:rPr>
        <w:t xml:space="preserve"> </w:t>
      </w:r>
      <w:hyperlink r:id="rId37" w:history="1">
        <w:r w:rsidRPr="002F34C6">
          <w:rPr>
            <w:rStyle w:val="Hypertextovprepojenie"/>
            <w:rFonts w:asciiTheme="minorHAnsi" w:hAnsiTheme="minorHAnsi"/>
          </w:rPr>
          <w:t>www.partnerskadohoda.gov.sk</w:t>
        </w:r>
      </w:hyperlink>
      <w:r w:rsidRPr="002F34C6">
        <w:rPr>
          <w:rFonts w:asciiTheme="minorHAnsi" w:hAnsiTheme="minorHAnsi"/>
        </w:rPr>
        <w:t xml:space="preserve"> a v rámci jednotného informačného systému Európskej komisie, ktorý je dostupný na webovom sídle </w:t>
      </w:r>
      <w:hyperlink r:id="rId38"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64229B" w:rsidP="00864BBD">
      <w:pPr>
        <w:spacing w:before="120" w:after="120" w:line="240" w:lineRule="auto"/>
        <w:contextualSpacing/>
        <w:jc w:val="both"/>
        <w:rPr>
          <w:rFonts w:asciiTheme="minorHAnsi" w:hAnsiTheme="minorHAnsi"/>
        </w:rPr>
      </w:pPr>
      <w:r w:rsidRPr="002F34C6">
        <w:rPr>
          <w:rFonts w:asciiTheme="minorHAnsi" w:hAnsi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Pr="002F34C6">
        <w:rPr>
          <w:rFonts w:asciiTheme="minorHAnsi" w:hAnsiTheme="minorHAnsi"/>
        </w:rPr>
        <w:t xml:space="preserve"> s ohľadom na dopad navrhovanej zmeny na žiadateľa.</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ins w:id="20" w:author="Autor">
        <w:r w:rsidR="00561AD1">
          <w:rPr>
            <w:rFonts w:asciiTheme="minorHAnsi" w:hAnsiTheme="minorHAnsi"/>
            <w:b/>
            <w:bCs/>
            <w:iCs/>
            <w:sz w:val="22"/>
            <w:szCs w:val="22"/>
          </w:rPr>
          <w:t xml:space="preserve">- </w:t>
        </w:r>
        <w:r w:rsidR="00561AD1" w:rsidRPr="00BC77B4">
          <w:rPr>
            <w:rFonts w:asciiTheme="minorHAnsi" w:hAnsiTheme="minorHAnsi"/>
            <w:b/>
            <w:bCs/>
            <w:iCs/>
            <w:sz w:val="22"/>
            <w:szCs w:val="22"/>
          </w:rPr>
          <w:t>aktualizovaná</w:t>
        </w:r>
      </w:ins>
      <w:r w:rsidRPr="00B45D9C">
        <w:rPr>
          <w:rFonts w:asciiTheme="minorHAnsi" w:hAnsiTheme="minorHAnsi"/>
          <w:bCs/>
          <w:iCs/>
          <w:sz w:val="22"/>
          <w:szCs w:val="22"/>
        </w:rPr>
        <w:t>;</w:t>
      </w:r>
      <w:r w:rsidRPr="00B45D9C">
        <w:rPr>
          <w:rFonts w:asciiTheme="minorHAnsi" w:hAnsiTheme="minorHAnsi"/>
          <w:b/>
          <w:sz w:val="22"/>
          <w:szCs w:val="22"/>
        </w:rPr>
        <w:t xml:space="preserve"> </w:t>
      </w:r>
    </w:p>
    <w:p w:rsidR="003C2776" w:rsidRPr="002F34C6" w:rsidRDefault="00C83B59" w:rsidP="002F34C6">
      <w:pPr>
        <w:pStyle w:val="Odsekzoznamu1"/>
        <w:numPr>
          <w:ilvl w:val="0"/>
          <w:numId w:val="3"/>
        </w:numPr>
        <w:spacing w:before="120" w:after="120"/>
        <w:ind w:left="714" w:hanging="357"/>
        <w:contextualSpacing w:val="0"/>
        <w:jc w:val="both"/>
        <w:rPr>
          <w:rFonts w:asciiTheme="minorHAnsi" w:hAnsiTheme="minorHAnsi"/>
          <w:bCs/>
          <w:iCs/>
        </w:rPr>
      </w:pPr>
      <w:r w:rsidRPr="00C73822">
        <w:rPr>
          <w:rFonts w:asciiTheme="minorHAnsi" w:hAnsiTheme="minorHAnsi"/>
          <w:bCs/>
          <w:iCs/>
          <w:sz w:val="22"/>
          <w:szCs w:val="22"/>
        </w:rPr>
        <w:t xml:space="preserve">Informácia pre žiadateľov o nenávratný finančný príspevok, resp. o príspevok v zmysle čl. 105a a </w:t>
      </w:r>
      <w:proofErr w:type="spellStart"/>
      <w:r w:rsidRPr="00C73822">
        <w:rPr>
          <w:rFonts w:asciiTheme="minorHAnsi" w:hAnsiTheme="minorHAnsi"/>
          <w:bCs/>
          <w:iCs/>
          <w:sz w:val="22"/>
          <w:szCs w:val="22"/>
        </w:rPr>
        <w:t>nasl</w:t>
      </w:r>
      <w:proofErr w:type="spellEnd"/>
      <w:r w:rsidRPr="00C73822">
        <w:rPr>
          <w:rFonts w:asciiTheme="minorHAnsi" w:hAnsiTheme="minorHAnsi"/>
          <w:bCs/>
          <w:iCs/>
          <w:sz w:val="22"/>
          <w:szCs w:val="22"/>
        </w:rPr>
        <w:t xml:space="preserve">. nariadenia Európskeho parlamentu a Rady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xml:space="preserve">) 1929/2015 z 28. októbra 2015,  ktorým sa mení nariadenie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č. 966/2012 o rozpočtových pravidlách, ktoré sa vzťahujú na všeobecný rozpočet Únie;</w:t>
      </w:r>
      <w:r>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 xml:space="preserve">Vzor Výzvy na doplnenie </w:t>
      </w:r>
      <w:proofErr w:type="spellStart"/>
      <w:r w:rsidR="006C4A28" w:rsidRPr="00B45D9C">
        <w:rPr>
          <w:rFonts w:asciiTheme="minorHAnsi" w:hAnsiTheme="minorHAnsi"/>
          <w:bCs/>
          <w:iCs/>
          <w:sz w:val="22"/>
          <w:szCs w:val="22"/>
        </w:rPr>
        <w:t>ŽoNFP</w:t>
      </w:r>
      <w:proofErr w:type="spellEnd"/>
      <w:ins w:id="21" w:author="Autor">
        <w:r w:rsidR="00561AD1">
          <w:rPr>
            <w:rFonts w:asciiTheme="minorHAnsi" w:hAnsiTheme="minorHAnsi"/>
            <w:bCs/>
            <w:iCs/>
            <w:sz w:val="22"/>
            <w:szCs w:val="22"/>
          </w:rPr>
          <w:t>.</w:t>
        </w:r>
      </w:ins>
      <w:r w:rsidR="00C83B59">
        <w:rPr>
          <w:rFonts w:asciiTheme="minorHAnsi" w:hAnsiTheme="minorHAnsi"/>
          <w:bCs/>
          <w:iCs/>
          <w:sz w:val="22"/>
          <w:szCs w:val="22"/>
        </w:rPr>
        <w:t xml:space="preserve"> </w:t>
      </w:r>
    </w:p>
    <w:sectPr w:rsidR="00BC5244" w:rsidRPr="00C83B59" w:rsidSect="00F4420F">
      <w:headerReference w:type="default" r:id="rId39"/>
      <w:footerReference w:type="default" r:id="rId40"/>
      <w:headerReference w:type="first" r:id="rId41"/>
      <w:footerReference w:type="firs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963" w:rsidRDefault="00607963" w:rsidP="00784ECE">
      <w:pPr>
        <w:spacing w:after="0" w:line="240" w:lineRule="auto"/>
      </w:pPr>
      <w:r>
        <w:separator/>
      </w:r>
    </w:p>
  </w:endnote>
  <w:endnote w:type="continuationSeparator" w:id="0">
    <w:p w:rsidR="00607963" w:rsidRDefault="0060796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Content>
      <w:p w:rsidR="00607963" w:rsidRDefault="00607963">
        <w:pPr>
          <w:pStyle w:val="Pta"/>
          <w:jc w:val="center"/>
        </w:pPr>
        <w:r>
          <w:fldChar w:fldCharType="begin"/>
        </w:r>
        <w:r>
          <w:instrText>PAGE   \* MERGEFORMAT</w:instrText>
        </w:r>
        <w:r>
          <w:fldChar w:fldCharType="separate"/>
        </w:r>
        <w:r w:rsidR="00CA79B9">
          <w:rPr>
            <w:noProof/>
          </w:rPr>
          <w:t>15</w:t>
        </w:r>
        <w:r>
          <w:fldChar w:fldCharType="end"/>
        </w:r>
      </w:p>
    </w:sdtContent>
  </w:sdt>
  <w:p w:rsidR="00607963" w:rsidRDefault="0060796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63" w:rsidRDefault="00607963"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607963" w:rsidRDefault="00607963"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607963" w:rsidRDefault="00607963" w:rsidP="00F4420F">
    <w:pPr>
      <w:pStyle w:val="Pta"/>
    </w:pPr>
  </w:p>
  <w:p w:rsidR="00607963" w:rsidRDefault="0060796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963" w:rsidRDefault="00607963" w:rsidP="00784ECE">
      <w:pPr>
        <w:spacing w:after="0" w:line="240" w:lineRule="auto"/>
      </w:pPr>
      <w:r>
        <w:separator/>
      </w:r>
    </w:p>
  </w:footnote>
  <w:footnote w:type="continuationSeparator" w:id="0">
    <w:p w:rsidR="00607963" w:rsidRDefault="00607963" w:rsidP="00784ECE">
      <w:pPr>
        <w:spacing w:after="0" w:line="240" w:lineRule="auto"/>
      </w:pPr>
      <w:r>
        <w:continuationSeparator/>
      </w:r>
    </w:p>
  </w:footnote>
  <w:footnote w:id="1">
    <w:p w:rsidR="00607963" w:rsidRDefault="00607963"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607963" w:rsidRDefault="00607963" w:rsidP="00656448">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63" w:rsidRDefault="00607963">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607963" w:rsidRDefault="00607963">
    <w:pPr>
      <w:pStyle w:val="Hlavika"/>
      <w:rPr>
        <w:rFonts w:asciiTheme="minorHAnsi" w:hAnsiTheme="minorHAnsi"/>
        <w:sz w:val="22"/>
        <w:szCs w:val="22"/>
      </w:rPr>
    </w:pPr>
  </w:p>
  <w:p w:rsidR="00607963" w:rsidRPr="00005728" w:rsidRDefault="00607963">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r w:rsidR="00CA79B9">
      <w:rPr>
        <w:rFonts w:asciiTheme="minorHAnsi" w:hAnsiTheme="minorHAnsi"/>
      </w:rPr>
      <w:t>6</w:t>
    </w:r>
    <w:r w:rsidR="00CA79B9">
      <w:rPr>
        <w:rFonts w:asciiTheme="minorHAnsi" w:hAnsiTheme="minorHAnsi"/>
      </w:rPr>
      <w:t xml:space="preserve"> </w:t>
    </w:r>
    <w:r>
      <w:rPr>
        <w:rFonts w:asciiTheme="minorHAnsi" w:hAnsiTheme="minorHAnsi"/>
      </w:rPr>
      <w:t>z</w:t>
    </w:r>
    <w:r w:rsidR="00CA79B9">
      <w:rPr>
        <w:rFonts w:asciiTheme="minorHAnsi" w:hAnsiTheme="minorHAnsi"/>
      </w:rPr>
      <w:t>o</w:t>
    </w:r>
    <w:r>
      <w:rPr>
        <w:rFonts w:asciiTheme="minorHAnsi" w:hAnsiTheme="minorHAnsi"/>
      </w:rPr>
      <w:t xml:space="preserve"> </w:t>
    </w:r>
    <w:r w:rsidR="00CA79B9">
      <w:rPr>
        <w:rFonts w:asciiTheme="minorHAnsi" w:hAnsiTheme="minorHAnsi"/>
      </w:rPr>
      <w:t>16</w:t>
    </w:r>
    <w:r>
      <w:rPr>
        <w:rFonts w:asciiTheme="minorHAnsi" w:hAnsiTheme="minorHAnsi"/>
      </w:rPr>
      <w:t xml:space="preserve">. </w:t>
    </w:r>
    <w:r w:rsidR="00CA79B9">
      <w:rPr>
        <w:rFonts w:asciiTheme="minorHAnsi" w:hAnsiTheme="minorHAnsi"/>
      </w:rPr>
      <w:t>8</w:t>
    </w:r>
    <w:r>
      <w:rPr>
        <w:rFonts w:asciiTheme="minorHAnsi" w:hAnsiTheme="minorHAnsi"/>
      </w:rPr>
      <w:t>. 2019</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63" w:rsidRDefault="00607963">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5">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4"/>
  </w:num>
  <w:num w:numId="6">
    <w:abstractNumId w:val="11"/>
  </w:num>
  <w:num w:numId="7">
    <w:abstractNumId w:val="22"/>
  </w:num>
  <w:num w:numId="8">
    <w:abstractNumId w:val="33"/>
  </w:num>
  <w:num w:numId="9">
    <w:abstractNumId w:val="24"/>
  </w:num>
  <w:num w:numId="10">
    <w:abstractNumId w:val="21"/>
  </w:num>
  <w:num w:numId="11">
    <w:abstractNumId w:val="20"/>
  </w:num>
  <w:num w:numId="12">
    <w:abstractNumId w:val="0"/>
  </w:num>
  <w:num w:numId="13">
    <w:abstractNumId w:val="5"/>
  </w:num>
  <w:num w:numId="14">
    <w:abstractNumId w:val="3"/>
  </w:num>
  <w:num w:numId="15">
    <w:abstractNumId w:val="4"/>
  </w:num>
  <w:num w:numId="16">
    <w:abstractNumId w:val="18"/>
  </w:num>
  <w:num w:numId="17">
    <w:abstractNumId w:val="26"/>
  </w:num>
  <w:num w:numId="18">
    <w:abstractNumId w:val="31"/>
  </w:num>
  <w:num w:numId="19">
    <w:abstractNumId w:val="9"/>
  </w:num>
  <w:num w:numId="20">
    <w:abstractNumId w:val="27"/>
  </w:num>
  <w:num w:numId="21">
    <w:abstractNumId w:val="10"/>
  </w:num>
  <w:num w:numId="22">
    <w:abstractNumId w:val="17"/>
  </w:num>
  <w:num w:numId="23">
    <w:abstractNumId w:val="23"/>
  </w:num>
  <w:num w:numId="24">
    <w:abstractNumId w:val="8"/>
  </w:num>
  <w:num w:numId="25">
    <w:abstractNumId w:val="16"/>
  </w:num>
  <w:num w:numId="26">
    <w:abstractNumId w:val="2"/>
  </w:num>
  <w:num w:numId="27">
    <w:abstractNumId w:val="32"/>
  </w:num>
  <w:num w:numId="28">
    <w:abstractNumId w:val="1"/>
  </w:num>
  <w:num w:numId="29">
    <w:abstractNumId w:val="19"/>
  </w:num>
  <w:num w:numId="30">
    <w:abstractNumId w:val="35"/>
  </w:num>
  <w:num w:numId="31">
    <w:abstractNumId w:val="7"/>
  </w:num>
  <w:num w:numId="32">
    <w:abstractNumId w:val="29"/>
  </w:num>
  <w:num w:numId="33">
    <w:abstractNumId w:val="28"/>
  </w:num>
  <w:num w:numId="34">
    <w:abstractNumId w:val="15"/>
  </w:num>
  <w:num w:numId="35">
    <w:abstractNumId w:val="12"/>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40767"/>
    <w:rsid w:val="0004353A"/>
    <w:rsid w:val="00046077"/>
    <w:rsid w:val="00051690"/>
    <w:rsid w:val="00054C55"/>
    <w:rsid w:val="000605DD"/>
    <w:rsid w:val="0006409B"/>
    <w:rsid w:val="000759C3"/>
    <w:rsid w:val="000A039C"/>
    <w:rsid w:val="000A13C5"/>
    <w:rsid w:val="000A466A"/>
    <w:rsid w:val="000B3821"/>
    <w:rsid w:val="000D0982"/>
    <w:rsid w:val="000D0C57"/>
    <w:rsid w:val="0010099B"/>
    <w:rsid w:val="00110F51"/>
    <w:rsid w:val="001132F4"/>
    <w:rsid w:val="00115512"/>
    <w:rsid w:val="00137318"/>
    <w:rsid w:val="00145333"/>
    <w:rsid w:val="001508E8"/>
    <w:rsid w:val="001533E0"/>
    <w:rsid w:val="00154E9E"/>
    <w:rsid w:val="00172873"/>
    <w:rsid w:val="001760A1"/>
    <w:rsid w:val="0018298C"/>
    <w:rsid w:val="00182A12"/>
    <w:rsid w:val="00186A13"/>
    <w:rsid w:val="001A2409"/>
    <w:rsid w:val="001A48D2"/>
    <w:rsid w:val="001A4AA9"/>
    <w:rsid w:val="001B18F5"/>
    <w:rsid w:val="001D2243"/>
    <w:rsid w:val="001E486C"/>
    <w:rsid w:val="001F122D"/>
    <w:rsid w:val="001F7719"/>
    <w:rsid w:val="001F7C53"/>
    <w:rsid w:val="002058E2"/>
    <w:rsid w:val="002106BF"/>
    <w:rsid w:val="00220D59"/>
    <w:rsid w:val="00222202"/>
    <w:rsid w:val="00223377"/>
    <w:rsid w:val="00234A46"/>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34C6"/>
    <w:rsid w:val="002F6327"/>
    <w:rsid w:val="002F6E95"/>
    <w:rsid w:val="003011D9"/>
    <w:rsid w:val="00306239"/>
    <w:rsid w:val="003067C4"/>
    <w:rsid w:val="00317420"/>
    <w:rsid w:val="0031762A"/>
    <w:rsid w:val="00317EFA"/>
    <w:rsid w:val="00325A39"/>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033EF"/>
    <w:rsid w:val="00410A1C"/>
    <w:rsid w:val="00411E54"/>
    <w:rsid w:val="00412BEC"/>
    <w:rsid w:val="00426411"/>
    <w:rsid w:val="0042672B"/>
    <w:rsid w:val="00432099"/>
    <w:rsid w:val="00435834"/>
    <w:rsid w:val="00455A7A"/>
    <w:rsid w:val="00457539"/>
    <w:rsid w:val="00457927"/>
    <w:rsid w:val="00461274"/>
    <w:rsid w:val="004641E9"/>
    <w:rsid w:val="00495F09"/>
    <w:rsid w:val="00496D8C"/>
    <w:rsid w:val="004A3880"/>
    <w:rsid w:val="004A420E"/>
    <w:rsid w:val="004B48BB"/>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C1D7C"/>
    <w:rsid w:val="005C5663"/>
    <w:rsid w:val="005D4071"/>
    <w:rsid w:val="005D5FC6"/>
    <w:rsid w:val="005D616C"/>
    <w:rsid w:val="005E3DDC"/>
    <w:rsid w:val="005F5C8C"/>
    <w:rsid w:val="0060188D"/>
    <w:rsid w:val="006035CB"/>
    <w:rsid w:val="00607963"/>
    <w:rsid w:val="0062456D"/>
    <w:rsid w:val="006322F4"/>
    <w:rsid w:val="00634B7F"/>
    <w:rsid w:val="0063738D"/>
    <w:rsid w:val="0064229B"/>
    <w:rsid w:val="00656448"/>
    <w:rsid w:val="00661567"/>
    <w:rsid w:val="00662358"/>
    <w:rsid w:val="00675178"/>
    <w:rsid w:val="00681686"/>
    <w:rsid w:val="0069226A"/>
    <w:rsid w:val="006937F7"/>
    <w:rsid w:val="00695289"/>
    <w:rsid w:val="006A6E11"/>
    <w:rsid w:val="006C37F2"/>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595A"/>
    <w:rsid w:val="00722CD0"/>
    <w:rsid w:val="0072344A"/>
    <w:rsid w:val="00723D99"/>
    <w:rsid w:val="0073464D"/>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6151A"/>
    <w:rsid w:val="00864313"/>
    <w:rsid w:val="0086492C"/>
    <w:rsid w:val="00864BBD"/>
    <w:rsid w:val="008657DC"/>
    <w:rsid w:val="008802B7"/>
    <w:rsid w:val="008856D1"/>
    <w:rsid w:val="008862F1"/>
    <w:rsid w:val="00891D4C"/>
    <w:rsid w:val="008A01C9"/>
    <w:rsid w:val="008A1D85"/>
    <w:rsid w:val="008A3A69"/>
    <w:rsid w:val="008A4467"/>
    <w:rsid w:val="008B1F86"/>
    <w:rsid w:val="008F16C5"/>
    <w:rsid w:val="009059BE"/>
    <w:rsid w:val="0091184F"/>
    <w:rsid w:val="009125E4"/>
    <w:rsid w:val="00924196"/>
    <w:rsid w:val="00926FB4"/>
    <w:rsid w:val="00934F7B"/>
    <w:rsid w:val="00935182"/>
    <w:rsid w:val="00942160"/>
    <w:rsid w:val="009446DF"/>
    <w:rsid w:val="00981E8D"/>
    <w:rsid w:val="00992988"/>
    <w:rsid w:val="009960D9"/>
    <w:rsid w:val="009A02E9"/>
    <w:rsid w:val="009A15ED"/>
    <w:rsid w:val="009C2449"/>
    <w:rsid w:val="009D0DD2"/>
    <w:rsid w:val="009D6357"/>
    <w:rsid w:val="009D6F6E"/>
    <w:rsid w:val="009F0023"/>
    <w:rsid w:val="00A12178"/>
    <w:rsid w:val="00A2307A"/>
    <w:rsid w:val="00A2390D"/>
    <w:rsid w:val="00A250D1"/>
    <w:rsid w:val="00A27BEC"/>
    <w:rsid w:val="00A3426C"/>
    <w:rsid w:val="00A356C4"/>
    <w:rsid w:val="00A41032"/>
    <w:rsid w:val="00A64129"/>
    <w:rsid w:val="00A66273"/>
    <w:rsid w:val="00A70824"/>
    <w:rsid w:val="00A7096E"/>
    <w:rsid w:val="00A72653"/>
    <w:rsid w:val="00A72B30"/>
    <w:rsid w:val="00A75F7B"/>
    <w:rsid w:val="00A91B49"/>
    <w:rsid w:val="00AA0BD9"/>
    <w:rsid w:val="00AA49FC"/>
    <w:rsid w:val="00AA569A"/>
    <w:rsid w:val="00AC139D"/>
    <w:rsid w:val="00AC3856"/>
    <w:rsid w:val="00AD5488"/>
    <w:rsid w:val="00AD7F63"/>
    <w:rsid w:val="00AE1B07"/>
    <w:rsid w:val="00AF1657"/>
    <w:rsid w:val="00AF2DAB"/>
    <w:rsid w:val="00B23BD6"/>
    <w:rsid w:val="00B32247"/>
    <w:rsid w:val="00B4267B"/>
    <w:rsid w:val="00B45D9C"/>
    <w:rsid w:val="00B46EAE"/>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C090C"/>
    <w:rsid w:val="00BC471D"/>
    <w:rsid w:val="00BC5244"/>
    <w:rsid w:val="00BE48FD"/>
    <w:rsid w:val="00BE588D"/>
    <w:rsid w:val="00C02E58"/>
    <w:rsid w:val="00C0747D"/>
    <w:rsid w:val="00C20634"/>
    <w:rsid w:val="00C27CD7"/>
    <w:rsid w:val="00C31A7C"/>
    <w:rsid w:val="00C3240E"/>
    <w:rsid w:val="00C42C93"/>
    <w:rsid w:val="00C44647"/>
    <w:rsid w:val="00C51E0C"/>
    <w:rsid w:val="00C5648D"/>
    <w:rsid w:val="00C62740"/>
    <w:rsid w:val="00C62961"/>
    <w:rsid w:val="00C83B59"/>
    <w:rsid w:val="00C9226B"/>
    <w:rsid w:val="00C94DE4"/>
    <w:rsid w:val="00CA28A0"/>
    <w:rsid w:val="00CA79B9"/>
    <w:rsid w:val="00CB03D8"/>
    <w:rsid w:val="00CB44F6"/>
    <w:rsid w:val="00CC1398"/>
    <w:rsid w:val="00CC399F"/>
    <w:rsid w:val="00CC755B"/>
    <w:rsid w:val="00CD1A3F"/>
    <w:rsid w:val="00CD6449"/>
    <w:rsid w:val="00CE0EB4"/>
    <w:rsid w:val="00CE129D"/>
    <w:rsid w:val="00CE6FAF"/>
    <w:rsid w:val="00CF0F9B"/>
    <w:rsid w:val="00CF13BE"/>
    <w:rsid w:val="00CF390F"/>
    <w:rsid w:val="00CF428C"/>
    <w:rsid w:val="00CF549F"/>
    <w:rsid w:val="00D0567D"/>
    <w:rsid w:val="00D12E7C"/>
    <w:rsid w:val="00D16C26"/>
    <w:rsid w:val="00D23D79"/>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3836"/>
    <w:rsid w:val="00E940B7"/>
    <w:rsid w:val="00E958B9"/>
    <w:rsid w:val="00EA3709"/>
    <w:rsid w:val="00EA7082"/>
    <w:rsid w:val="00EB5B9C"/>
    <w:rsid w:val="00EF4219"/>
    <w:rsid w:val="00F048A3"/>
    <w:rsid w:val="00F1158C"/>
    <w:rsid w:val="00F14B1F"/>
    <w:rsid w:val="00F4420F"/>
    <w:rsid w:val="00F448CF"/>
    <w:rsid w:val="00F47EA2"/>
    <w:rsid w:val="00F622D4"/>
    <w:rsid w:val="00F70420"/>
    <w:rsid w:val="00F875B0"/>
    <w:rsid w:val="00F9720B"/>
    <w:rsid w:val="00F9755E"/>
    <w:rsid w:val="00F97977"/>
    <w:rsid w:val="00FB04BF"/>
    <w:rsid w:val="00FB3C5E"/>
    <w:rsid w:val="00FB559F"/>
    <w:rsid w:val="00FB5F38"/>
    <w:rsid w:val="00FC2685"/>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optp.vlada.gov.sk/ine-dokumenty/"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diskriminacia.gov.sk" TargetMode="External"/><Relationship Id="rId38" Type="http://schemas.openxmlformats.org/officeDocument/2006/relationships/hyperlink" Target="http://www.ecas.org/" TargetMode="Externa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gender.gov.sk" TargetMode="External"/><Relationship Id="rId37" Type="http://schemas.openxmlformats.org/officeDocument/2006/relationships/hyperlink" Target="http://www.partnerskadohoda.gov.sk"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finance.gov.sk/Default.aspx?CatID=9348" TargetMode="External"/><Relationship Id="rId30" Type="http://schemas.openxmlformats.org/officeDocument/2006/relationships/hyperlink" Target="http://www.partnerskadohoda.gov.sk/vzory-cko/" TargetMode="External"/><Relationship Id="rId35" Type="http://schemas.openxmlformats.org/officeDocument/2006/relationships/hyperlink" Target="http://www.optp.vlada.gov.sk/ine-dokumenty/" TargetMode="Externa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DC8F5-28EE-44DD-904E-910B17E7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9612</Words>
  <Characters>54790</Characters>
  <Application>Microsoft Office Word</Application>
  <DocSecurity>0</DocSecurity>
  <Lines>456</Lines>
  <Paragraphs>128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2019-07-17T06:45:00Z</dcterms:created>
  <dcterms:modified xsi:type="dcterms:W3CDTF">2019-08-07T11:22:00Z</dcterms:modified>
</cp:coreProperties>
</file>