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28A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Riadiaci orgán pre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o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peračný program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Technická pomoc</w:t>
      </w:r>
    </w:p>
    <w:p w:rsidR="00F1080E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Námestie Slobody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</w:t>
      </w:r>
      <w:r w:rsidRPr="008F2FCC">
        <w:rPr>
          <w:rFonts w:asciiTheme="minorHAnsi" w:hAnsiTheme="minorHAnsi" w:cstheme="minorHAnsi"/>
          <w:b/>
          <w:sz w:val="28"/>
          <w:szCs w:val="28"/>
        </w:rPr>
        <w:t>, 8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13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70</w:t>
      </w:r>
      <w:r w:rsidRPr="008F2FCC">
        <w:rPr>
          <w:rFonts w:asciiTheme="minorHAnsi" w:hAnsiTheme="minorHAnsi" w:cstheme="minorHAnsi"/>
          <w:b/>
          <w:sz w:val="28"/>
          <w:szCs w:val="28"/>
        </w:rPr>
        <w:t>, Bratislava</w:t>
      </w:r>
    </w:p>
    <w:p w:rsidR="006D7E89" w:rsidRPr="0005691C" w:rsidRDefault="006D7E89" w:rsidP="00FD028A">
      <w:pPr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ŽoNFP</w:t>
      </w:r>
    </w:p>
    <w:p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:rsidR="006D7E89" w:rsidRPr="0005691C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3A519C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</w:t>
            </w:r>
            <w:r w:rsidR="003A519C">
              <w:rPr>
                <w:rFonts w:asciiTheme="minorHAnsi" w:hAnsiTheme="minorHAnsi" w:cstheme="minorHAnsi"/>
                <w:sz w:val="22"/>
              </w:rPr>
              <w:t xml:space="preserve"> poskytnutie </w:t>
            </w:r>
            <w:r w:rsidRPr="0005691C">
              <w:rPr>
                <w:rFonts w:asciiTheme="minorHAnsi" w:hAnsiTheme="minorHAnsi" w:cstheme="minorHAnsi"/>
                <w:sz w:val="22"/>
              </w:rPr>
              <w:t>nenávratn</w:t>
            </w:r>
            <w:r w:rsidR="003A519C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finančn</w:t>
            </w:r>
            <w:r w:rsidR="003A519C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príspevk</w:t>
            </w:r>
            <w:r w:rsidR="003A519C">
              <w:rPr>
                <w:rFonts w:asciiTheme="minorHAnsi" w:hAnsiTheme="minorHAnsi" w:cstheme="minorHAnsi"/>
                <w:sz w:val="22"/>
              </w:rPr>
              <w:t>u</w:t>
            </w: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>Na základe preskúmania predloženej žiadosti o</w:t>
      </w:r>
      <w:r w:rsidR="003A519C">
        <w:rPr>
          <w:rFonts w:asciiTheme="minorHAnsi" w:hAnsiTheme="minorHAnsi" w:cstheme="minorHAnsi"/>
          <w:sz w:val="22"/>
        </w:rPr>
        <w:t xml:space="preserve"> poskytnutie </w:t>
      </w:r>
      <w:r w:rsidRPr="0005691C">
        <w:rPr>
          <w:rFonts w:asciiTheme="minorHAnsi" w:hAnsiTheme="minorHAnsi" w:cstheme="minorHAnsi"/>
          <w:sz w:val="22"/>
        </w:rPr>
        <w:t>nenávratn</w:t>
      </w:r>
      <w:r w:rsidR="003A519C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finančn</w:t>
      </w:r>
      <w:r w:rsidR="003A519C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príspevk</w:t>
      </w:r>
      <w:r w:rsidR="003A519C">
        <w:rPr>
          <w:rFonts w:asciiTheme="minorHAnsi" w:hAnsiTheme="minorHAnsi" w:cstheme="minorHAnsi"/>
          <w:sz w:val="22"/>
        </w:rPr>
        <w:t>u</w:t>
      </w:r>
      <w:r w:rsidRPr="0005691C">
        <w:rPr>
          <w:rFonts w:asciiTheme="minorHAnsi" w:hAnsiTheme="minorHAnsi" w:cstheme="minorHAnsi"/>
          <w:sz w:val="22"/>
        </w:rPr>
        <w:t xml:space="preserve"> (ďalej len ,,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>“)</w:t>
      </w:r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alebo jej príloh. Na základe uvedených skutočností si Vás v súlade s § 19 ods. 5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zákona č. 292/2014 </w:t>
      </w:r>
      <w:proofErr w:type="spellStart"/>
      <w:r w:rsidR="00313FE0" w:rsidRPr="0005691C">
        <w:rPr>
          <w:rFonts w:asciiTheme="minorHAnsi" w:hAnsiTheme="minorHAnsi" w:cstheme="minorHAnsi"/>
          <w:sz w:val="22"/>
        </w:rPr>
        <w:t>Z.z</w:t>
      </w:r>
      <w:proofErr w:type="spellEnd"/>
      <w:r w:rsidR="00313FE0" w:rsidRPr="0005691C">
        <w:rPr>
          <w:rFonts w:asciiTheme="minorHAnsi" w:hAnsiTheme="minorHAnsi" w:cstheme="minorHAnsi"/>
          <w:sz w:val="22"/>
        </w:rPr>
        <w:t xml:space="preserve">. o poskytovaní príspevku z európskych štrukturálnych a investičných fondov a o zmene a doplnení niektorých zákonov 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:rsidR="008C6600" w:rsidRPr="0005691C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uviesť chýbajúce/nepravdivé/neúplné náležitosti </w:t>
      </w:r>
      <w:proofErr w:type="spellStart"/>
      <w:r w:rsidR="006554CC"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osobne, kuriérom alebo doporučenou poštou na vyššie uvedenú adresu </w:t>
      </w:r>
      <w:r w:rsidR="00F1080E" w:rsidRPr="0005691C">
        <w:rPr>
          <w:rFonts w:asciiTheme="minorHAnsi" w:hAnsiTheme="minorHAnsi" w:cstheme="minorHAnsi"/>
          <w:sz w:val="22"/>
        </w:rPr>
        <w:t>riadiaceho orgánu</w:t>
      </w:r>
      <w:r w:rsidR="00313FE0" w:rsidRPr="0005691C">
        <w:rPr>
          <w:rFonts w:asciiTheme="minorHAnsi" w:hAnsiTheme="minorHAnsi" w:cstheme="minorHAnsi"/>
          <w:sz w:val="22"/>
        </w:rPr>
        <w:t xml:space="preserve"> v lehote do ... pracovných dní (</w:t>
      </w:r>
      <w:r w:rsidR="00E002B9" w:rsidRPr="0005691C">
        <w:rPr>
          <w:rFonts w:asciiTheme="minorHAnsi" w:hAnsiTheme="minorHAnsi" w:cstheme="minorHAnsi"/>
          <w:color w:val="FF0000"/>
          <w:sz w:val="22"/>
        </w:rPr>
        <w:t xml:space="preserve">Pozn. </w:t>
      </w:r>
      <w:r w:rsidR="00313FE0" w:rsidRPr="0005691C">
        <w:rPr>
          <w:rFonts w:asciiTheme="minorHAnsi" w:hAnsiTheme="minorHAnsi" w:cstheme="minorHAnsi"/>
          <w:color w:val="FF0000"/>
          <w:sz w:val="22"/>
        </w:rPr>
        <w:t>minimálna lehota je 5 pracovných dní</w:t>
      </w:r>
      <w:r w:rsidR="00313FE0" w:rsidRPr="0005691C">
        <w:rPr>
          <w:rFonts w:asciiTheme="minorHAnsi" w:hAnsiTheme="minorHAnsi" w:cstheme="minorHAnsi"/>
          <w:sz w:val="22"/>
        </w:rPr>
        <w:t xml:space="preserve">) 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 xml:space="preserve">. Lehota na doplnenie chýbajúcich náležitostí sa považuje za dodržanú, ak žiadateľ požadované náležitosti doručí najneskôr v posledný deň stanovenej lehoty osobne alebo ich odovzdá v posledný deň lehoty na prepravu prostredníctvom kuriéra alebo pošty. </w:t>
      </w:r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</w:p>
    <w:p w:rsidR="00313FE0" w:rsidRPr="0005691C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 xml:space="preserve"> pravdivosti 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v súlade s ustanovením § 20 ods. 1, písm. </w:t>
      </w:r>
      <w:r w:rsidRPr="0005691C">
        <w:rPr>
          <w:rFonts w:asciiTheme="minorHAnsi" w:hAnsiTheme="minorHAnsi" w:cstheme="minorHAnsi"/>
          <w:sz w:val="22"/>
        </w:rPr>
        <w:lastRenderedPageBreak/>
        <w:t xml:space="preserve">d) 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 xml:space="preserve">vydanie rozhodnutia o zastavení konania, riadiaci orgán bude pokračovať v konaní o ŽoNFP a žiadateľ bude o výsledkoch konania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 xml:space="preserve">zaslaním rozhodnutia o ŽoNFP </w:t>
      </w:r>
      <w:r w:rsidR="00690EA9" w:rsidRPr="0005691C">
        <w:rPr>
          <w:rFonts w:asciiTheme="minorHAnsi" w:hAnsiTheme="minorHAnsi" w:cstheme="minorHAnsi"/>
          <w:sz w:val="22"/>
        </w:rPr>
        <w:t>podľa § 19 ods. 8 alebo 9</w:t>
      </w:r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:rsidR="0094600D" w:rsidRPr="0005691C" w:rsidRDefault="0094600D" w:rsidP="0094600D">
      <w:pPr>
        <w:jc w:val="both"/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5D1E88">
      <w:pPr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:rsidR="00B26191" w:rsidRPr="0005691C" w:rsidRDefault="0094600D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(meno</w:t>
      </w:r>
      <w:r w:rsidR="00A91C06">
        <w:rPr>
          <w:rFonts w:asciiTheme="minorHAnsi" w:hAnsiTheme="minorHAnsi" w:cstheme="minorHAnsi"/>
          <w:sz w:val="22"/>
        </w:rPr>
        <w:t xml:space="preserve"> a</w:t>
      </w:r>
      <w:r w:rsidR="00A91C06" w:rsidRPr="0005691C">
        <w:rPr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priezvisko </w:t>
      </w:r>
      <w:r w:rsidR="00B26191" w:rsidRPr="0005691C">
        <w:rPr>
          <w:rFonts w:asciiTheme="minorHAnsi" w:hAnsiTheme="minorHAnsi" w:cstheme="minorHAnsi"/>
          <w:sz w:val="22"/>
        </w:rPr>
        <w:t>osoby</w:t>
      </w:r>
    </w:p>
    <w:p w:rsidR="0094600D" w:rsidRPr="0005691C" w:rsidRDefault="00B26191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</w:t>
      </w:r>
      <w:r w:rsidR="00A91C06">
        <w:rPr>
          <w:rFonts w:asciiTheme="minorHAnsi" w:hAnsiTheme="minorHAnsi" w:cstheme="minorHAnsi"/>
          <w:sz w:val="22"/>
        </w:rPr>
        <w:t xml:space="preserve"> – riaditeľa OIP</w:t>
      </w:r>
      <w:r w:rsidR="00D3306E">
        <w:rPr>
          <w:rFonts w:asciiTheme="minorHAnsi" w:hAnsiTheme="minorHAnsi" w:cstheme="minorHAnsi"/>
          <w:sz w:val="22"/>
        </w:rPr>
        <w:t xml:space="preserve"> OP TP</w:t>
      </w:r>
      <w:r w:rsidRPr="0005691C">
        <w:rPr>
          <w:rFonts w:asciiTheme="minorHAnsi" w:hAnsiTheme="minorHAnsi" w:cstheme="minorHAnsi"/>
          <w:sz w:val="22"/>
        </w:rPr>
        <w:t>)</w:t>
      </w:r>
    </w:p>
    <w:p w:rsidR="007867AC" w:rsidRPr="0005691C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1"/>
      </w:r>
    </w:p>
    <w:p w:rsidR="007867AC" w:rsidRDefault="007867AC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Pr="0005691C" w:rsidRDefault="00310168" w:rsidP="007867AC">
      <w:pPr>
        <w:jc w:val="both"/>
        <w:rPr>
          <w:rFonts w:asciiTheme="minorHAnsi" w:hAnsiTheme="minorHAnsi" w:cstheme="minorHAnsi"/>
          <w:sz w:val="22"/>
        </w:rPr>
      </w:pPr>
      <w:ins w:id="0" w:author="Autor">
        <w:r w:rsidRPr="00310168">
          <w:rPr>
            <w:rFonts w:asciiTheme="minorHAnsi" w:hAnsiTheme="minorHAnsi"/>
            <w:sz w:val="22"/>
            <w:rPrChange w:id="1" w:author="Autor">
              <w:rPr>
                <w:rFonts w:asciiTheme="minorHAnsi" w:hAnsiTheme="minorHAnsi"/>
              </w:rPr>
            </w:rPrChange>
          </w:rPr>
          <w:t xml:space="preserve">Podpísané </w:t>
        </w:r>
        <w:r w:rsidRPr="00310168">
          <w:rPr>
            <w:rFonts w:asciiTheme="minorHAnsi" w:hAnsiTheme="minorHAnsi" w:cstheme="minorHAnsi"/>
            <w:sz w:val="22"/>
            <w:rPrChange w:id="2" w:author="Autor">
              <w:rPr>
                <w:rFonts w:asciiTheme="minorHAnsi" w:hAnsiTheme="minorHAnsi" w:cstheme="minorHAnsi"/>
              </w:rPr>
            </w:rPrChange>
          </w:rPr>
          <w:t xml:space="preserve">elektronicky v súlade so zákonom č. 305/2013 Z. z. o elektronickej podobe výkonu pôsobnosti orgánov verejnej moci a o zmene a doplnení niektorých zákonov (zákon o </w:t>
        </w:r>
        <w:proofErr w:type="spellStart"/>
        <w:r w:rsidRPr="00310168">
          <w:rPr>
            <w:rFonts w:asciiTheme="minorHAnsi" w:hAnsiTheme="minorHAnsi" w:cstheme="minorHAnsi"/>
            <w:sz w:val="22"/>
            <w:rPrChange w:id="3" w:author="Autor">
              <w:rPr>
                <w:rFonts w:asciiTheme="minorHAnsi" w:hAnsiTheme="minorHAnsi" w:cstheme="minorHAnsi"/>
              </w:rPr>
            </w:rPrChange>
          </w:rPr>
          <w:t>e-Governmente</w:t>
        </w:r>
        <w:proofErr w:type="spellEnd"/>
        <w:r w:rsidRPr="00310168">
          <w:rPr>
            <w:rFonts w:asciiTheme="minorHAnsi" w:hAnsiTheme="minorHAnsi" w:cstheme="minorHAnsi"/>
            <w:sz w:val="22"/>
            <w:rPrChange w:id="4" w:author="Autor">
              <w:rPr>
                <w:rFonts w:asciiTheme="minorHAnsi" w:hAnsiTheme="minorHAnsi" w:cstheme="minorHAnsi"/>
              </w:rPr>
            </w:rPrChange>
          </w:rPr>
          <w:t>) v znení neskorších predpisov</w:t>
        </w:r>
        <w:r w:rsidRPr="00310168">
          <w:rPr>
            <w:rFonts w:asciiTheme="minorHAnsi" w:hAnsiTheme="minorHAnsi" w:cstheme="minorHAnsi"/>
            <w:sz w:val="22"/>
            <w:rPrChange w:id="5" w:author="Autor">
              <w:rPr>
                <w:rFonts w:asciiTheme="minorHAnsi" w:hAnsiTheme="minorHAnsi" w:cstheme="minorHAnsi"/>
              </w:rPr>
            </w:rPrChange>
          </w:rPr>
          <w:t>.</w:t>
        </w:r>
      </w:ins>
      <w:del w:id="6" w:author="Autor">
        <w:r w:rsidR="00A91C06" w:rsidRPr="00DA30FC" w:rsidDel="00310168">
          <w:rPr>
            <w:rFonts w:asciiTheme="minorHAnsi" w:hAnsiTheme="minorHAnsi"/>
          </w:rPr>
          <w:delText>Podpísané zaručenou elektronickou pečaťou v zmysle zákona č. 272/2016 Z. z</w:delText>
        </w:r>
        <w:r w:rsidR="00A91C06" w:rsidDel="00310168">
          <w:rPr>
            <w:color w:val="1F4E79"/>
          </w:rPr>
          <w:delText>.</w:delText>
        </w:r>
      </w:del>
      <w:bookmarkStart w:id="7" w:name="_GoBack"/>
      <w:bookmarkEnd w:id="7"/>
    </w:p>
    <w:sectPr w:rsidR="00A91C06" w:rsidRPr="0005691C" w:rsidSect="00C571C4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1A6" w:rsidRDefault="000411A6" w:rsidP="009B44B8">
      <w:pPr>
        <w:spacing w:after="0" w:line="240" w:lineRule="auto"/>
      </w:pPr>
      <w:r>
        <w:separator/>
      </w:r>
    </w:p>
  </w:endnote>
  <w:endnote w:type="continuationSeparator" w:id="0">
    <w:p w:rsidR="000411A6" w:rsidRDefault="000411A6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AB4" w:rsidRDefault="00241AB4" w:rsidP="00241AB4">
    <w:pPr>
      <w:pStyle w:val="Pta"/>
      <w:jc w:val="right"/>
    </w:pPr>
    <w:r>
      <w:t xml:space="preserve"> </w:t>
    </w:r>
  </w:p>
  <w:p w:rsidR="00241AB4" w:rsidRDefault="00241AB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1A6" w:rsidRDefault="000411A6" w:rsidP="009B44B8">
      <w:pPr>
        <w:spacing w:after="0" w:line="240" w:lineRule="auto"/>
      </w:pPr>
      <w:r>
        <w:separator/>
      </w:r>
    </w:p>
  </w:footnote>
  <w:footnote w:type="continuationSeparator" w:id="0">
    <w:p w:rsidR="000411A6" w:rsidRDefault="000411A6" w:rsidP="009B44B8">
      <w:pPr>
        <w:spacing w:after="0" w:line="240" w:lineRule="auto"/>
      </w:pPr>
      <w:r>
        <w:continuationSeparator/>
      </w:r>
    </w:p>
  </w:footnote>
  <w:footnote w:id="1">
    <w:p w:rsidR="00E13E52" w:rsidRPr="00766404" w:rsidRDefault="00E13E52">
      <w:pPr>
        <w:pStyle w:val="Textpoznmkypodiarou"/>
        <w:rPr>
          <w:rFonts w:asciiTheme="minorHAnsi" w:hAnsiTheme="minorHAnsi"/>
        </w:rPr>
      </w:pPr>
      <w:r w:rsidRPr="00766404">
        <w:rPr>
          <w:rStyle w:val="Odkaznapoznmkupodiarou"/>
          <w:rFonts w:asciiTheme="minorHAnsi" w:hAnsiTheme="minorHAnsi"/>
        </w:rPr>
        <w:footnoteRef/>
      </w:r>
      <w:r w:rsidRPr="00766404">
        <w:rPr>
          <w:rFonts w:asciiTheme="minorHAnsi" w:hAnsiTheme="minorHAnsi"/>
        </w:rP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A43" w:rsidRDefault="00852A43" w:rsidP="00852A43">
    <w:pPr>
      <w:pStyle w:val="Hlavika"/>
    </w:pPr>
    <w:r>
      <w:rPr>
        <w:noProof/>
      </w:rPr>
      <w:drawing>
        <wp:anchor distT="0" distB="182880" distL="114300" distR="114300" simplePos="0" relativeHeight="251668480" behindDoc="1" locked="0" layoutInCell="1" allowOverlap="1" wp14:anchorId="441CC767" wp14:editId="1F1A898B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41AB4" w:rsidRDefault="00241AB4">
    <w:pPr>
      <w:pStyle w:val="Hlavika"/>
    </w:pPr>
  </w:p>
  <w:p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395" w:rsidRDefault="00294395" w:rsidP="00294395">
    <w:pPr>
      <w:pStyle w:val="Hlavika"/>
    </w:pPr>
    <w:r>
      <w:tab/>
    </w:r>
    <w:r>
      <w:rPr>
        <w:noProof/>
      </w:rPr>
      <w:drawing>
        <wp:anchor distT="0" distB="182880" distL="114300" distR="114300" simplePos="0" relativeHeight="251670528" behindDoc="1" locked="0" layoutInCell="1" allowOverlap="1" wp14:anchorId="7160AEF6" wp14:editId="2524F886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94395" w:rsidRPr="002D7AC2" w:rsidRDefault="00294395" w:rsidP="00294395">
    <w:pPr>
      <w:pStyle w:val="Hlavika"/>
      <w:tabs>
        <w:tab w:val="clear" w:pos="4536"/>
        <w:tab w:val="clear" w:pos="9072"/>
        <w:tab w:val="left" w:pos="3765"/>
      </w:tabs>
      <w:ind w:left="2124"/>
      <w:rPr>
        <w:b/>
      </w:rPr>
    </w:pPr>
    <w:r w:rsidRPr="002D7AC2">
      <w:rPr>
        <w:rFonts w:asciiTheme="minorHAnsi" w:hAnsiTheme="minorHAnsi" w:cstheme="minorHAnsi"/>
        <w:sz w:val="22"/>
      </w:rPr>
      <w:t>Príloha vyzvania na projekty technickej pomoci</w:t>
    </w:r>
    <w:r w:rsidRPr="00422CDF">
      <w:rPr>
        <w:rFonts w:asciiTheme="minorHAnsi" w:hAnsiTheme="minorHAnsi" w:cstheme="minorHAnsi"/>
        <w:sz w:val="22"/>
      </w:rPr>
      <w:t xml:space="preserve"> – </w:t>
    </w:r>
    <w:r w:rsidRPr="00786CFB">
      <w:rPr>
        <w:rFonts w:asciiTheme="minorHAnsi" w:hAnsiTheme="minorHAnsi" w:cstheme="minorHAnsi"/>
        <w:b/>
        <w:sz w:val="22"/>
      </w:rPr>
      <w:t>Vzor</w:t>
    </w:r>
    <w:r w:rsidRPr="00786CFB">
      <w:rPr>
        <w:b/>
      </w:rPr>
      <w:t xml:space="preserve"> </w:t>
    </w:r>
    <w:r w:rsidRPr="00786CFB">
      <w:rPr>
        <w:rFonts w:asciiTheme="minorHAnsi" w:hAnsiTheme="minorHAnsi" w:cstheme="minorHAnsi"/>
        <w:b/>
        <w:sz w:val="22"/>
      </w:rPr>
      <w:t>výzvy</w:t>
    </w:r>
    <w:r w:rsidRPr="002D7AC2">
      <w:rPr>
        <w:rFonts w:asciiTheme="minorHAnsi" w:hAnsiTheme="minorHAnsi" w:cstheme="minorHAnsi"/>
        <w:b/>
        <w:sz w:val="22"/>
      </w:rPr>
      <w:t xml:space="preserve"> na doplnenie žiadosti o</w:t>
    </w:r>
    <w:r w:rsidR="003A519C">
      <w:rPr>
        <w:rFonts w:asciiTheme="minorHAnsi" w:hAnsiTheme="minorHAnsi" w:cstheme="minorHAnsi"/>
        <w:b/>
        <w:sz w:val="22"/>
      </w:rPr>
      <w:t xml:space="preserve"> poskytnutie </w:t>
    </w:r>
    <w:r w:rsidRPr="002D7AC2">
      <w:rPr>
        <w:rFonts w:asciiTheme="minorHAnsi" w:hAnsiTheme="minorHAnsi" w:cstheme="minorHAnsi"/>
        <w:b/>
        <w:sz w:val="22"/>
      </w:rPr>
      <w:t>nenávratn</w:t>
    </w:r>
    <w:r w:rsidR="003A519C">
      <w:rPr>
        <w:rFonts w:asciiTheme="minorHAnsi" w:hAnsiTheme="minorHAnsi" w:cstheme="minorHAnsi"/>
        <w:b/>
        <w:sz w:val="22"/>
      </w:rPr>
      <w:t>ého</w:t>
    </w:r>
    <w:r w:rsidRPr="002D7AC2">
      <w:rPr>
        <w:rFonts w:asciiTheme="minorHAnsi" w:hAnsiTheme="minorHAnsi" w:cstheme="minorHAnsi"/>
        <w:b/>
        <w:sz w:val="22"/>
      </w:rPr>
      <w:t xml:space="preserve"> finančn</w:t>
    </w:r>
    <w:r w:rsidR="003A519C">
      <w:rPr>
        <w:rFonts w:asciiTheme="minorHAnsi" w:hAnsiTheme="minorHAnsi" w:cstheme="minorHAnsi"/>
        <w:b/>
        <w:sz w:val="22"/>
      </w:rPr>
      <w:t>ého</w:t>
    </w:r>
    <w:r w:rsidRPr="002D7AC2">
      <w:rPr>
        <w:rFonts w:asciiTheme="minorHAnsi" w:hAnsiTheme="minorHAnsi" w:cstheme="minorHAnsi"/>
        <w:b/>
        <w:sz w:val="22"/>
      </w:rPr>
      <w:t xml:space="preserve"> príspevk</w:t>
    </w:r>
    <w:r w:rsidR="003A519C">
      <w:rPr>
        <w:rFonts w:asciiTheme="minorHAnsi" w:hAnsiTheme="minorHAnsi" w:cstheme="minorHAnsi"/>
        <w:b/>
        <w:sz w:val="22"/>
      </w:rPr>
      <w:t>u</w:t>
    </w:r>
  </w:p>
  <w:p w:rsidR="00852A43" w:rsidRPr="00294395" w:rsidRDefault="00852A43" w:rsidP="0029439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258F4"/>
    <w:rsid w:val="000411A6"/>
    <w:rsid w:val="00055EFA"/>
    <w:rsid w:val="0005691C"/>
    <w:rsid w:val="000614E5"/>
    <w:rsid w:val="00062525"/>
    <w:rsid w:val="00071B7E"/>
    <w:rsid w:val="00082BD6"/>
    <w:rsid w:val="00097523"/>
    <w:rsid w:val="000A634C"/>
    <w:rsid w:val="000B43C6"/>
    <w:rsid w:val="000F4E14"/>
    <w:rsid w:val="00105536"/>
    <w:rsid w:val="001102AE"/>
    <w:rsid w:val="00153962"/>
    <w:rsid w:val="00154F86"/>
    <w:rsid w:val="00191276"/>
    <w:rsid w:val="001B0639"/>
    <w:rsid w:val="001C57E6"/>
    <w:rsid w:val="00200B91"/>
    <w:rsid w:val="00201CE5"/>
    <w:rsid w:val="00226F0F"/>
    <w:rsid w:val="00241AB4"/>
    <w:rsid w:val="0024799D"/>
    <w:rsid w:val="00250DE6"/>
    <w:rsid w:val="00294395"/>
    <w:rsid w:val="00297732"/>
    <w:rsid w:val="002B60FE"/>
    <w:rsid w:val="002C3D3A"/>
    <w:rsid w:val="002D0E4B"/>
    <w:rsid w:val="002F3E41"/>
    <w:rsid w:val="00310168"/>
    <w:rsid w:val="00313FE0"/>
    <w:rsid w:val="003377A7"/>
    <w:rsid w:val="00362EA7"/>
    <w:rsid w:val="00392EE4"/>
    <w:rsid w:val="003A519C"/>
    <w:rsid w:val="00445636"/>
    <w:rsid w:val="00481C0C"/>
    <w:rsid w:val="00497F2A"/>
    <w:rsid w:val="0051636E"/>
    <w:rsid w:val="00517659"/>
    <w:rsid w:val="005276D3"/>
    <w:rsid w:val="00542406"/>
    <w:rsid w:val="005D1E88"/>
    <w:rsid w:val="006267ED"/>
    <w:rsid w:val="006300A5"/>
    <w:rsid w:val="00634A13"/>
    <w:rsid w:val="006554CC"/>
    <w:rsid w:val="00663AAC"/>
    <w:rsid w:val="00685421"/>
    <w:rsid w:val="00690EA9"/>
    <w:rsid w:val="006D7E89"/>
    <w:rsid w:val="006F5FDE"/>
    <w:rsid w:val="00700482"/>
    <w:rsid w:val="00723839"/>
    <w:rsid w:val="00766404"/>
    <w:rsid w:val="007867AC"/>
    <w:rsid w:val="008007E4"/>
    <w:rsid w:val="00841CA7"/>
    <w:rsid w:val="00852A43"/>
    <w:rsid w:val="00854EC9"/>
    <w:rsid w:val="008A7DBF"/>
    <w:rsid w:val="008B2B2E"/>
    <w:rsid w:val="008C6600"/>
    <w:rsid w:val="008C7CCE"/>
    <w:rsid w:val="008D6D01"/>
    <w:rsid w:val="008F2FCC"/>
    <w:rsid w:val="00944BAA"/>
    <w:rsid w:val="0094600D"/>
    <w:rsid w:val="0097577B"/>
    <w:rsid w:val="00977107"/>
    <w:rsid w:val="009A73BC"/>
    <w:rsid w:val="009B44B8"/>
    <w:rsid w:val="00A423D3"/>
    <w:rsid w:val="00A63029"/>
    <w:rsid w:val="00A72107"/>
    <w:rsid w:val="00A9035D"/>
    <w:rsid w:val="00A91C06"/>
    <w:rsid w:val="00AF5703"/>
    <w:rsid w:val="00B26191"/>
    <w:rsid w:val="00B333B1"/>
    <w:rsid w:val="00B66F4A"/>
    <w:rsid w:val="00BB6040"/>
    <w:rsid w:val="00BE1BC5"/>
    <w:rsid w:val="00C571C4"/>
    <w:rsid w:val="00C87E11"/>
    <w:rsid w:val="00CA632D"/>
    <w:rsid w:val="00D3306E"/>
    <w:rsid w:val="00D95325"/>
    <w:rsid w:val="00DB3D85"/>
    <w:rsid w:val="00DB5276"/>
    <w:rsid w:val="00E002B9"/>
    <w:rsid w:val="00E0766C"/>
    <w:rsid w:val="00E13E52"/>
    <w:rsid w:val="00E532A7"/>
    <w:rsid w:val="00E939E4"/>
    <w:rsid w:val="00E95604"/>
    <w:rsid w:val="00EE19B3"/>
    <w:rsid w:val="00EF5E5D"/>
    <w:rsid w:val="00F1080E"/>
    <w:rsid w:val="00F147E9"/>
    <w:rsid w:val="00F47C2A"/>
    <w:rsid w:val="00F63994"/>
    <w:rsid w:val="00F84B30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30199-2510-4E67-802C-6C449F3AD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2018-04-17T08:27:00Z</dcterms:created>
  <dcterms:modified xsi:type="dcterms:W3CDTF">2019-08-09T07:43:00Z</dcterms:modified>
</cp:coreProperties>
</file>