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10" w:rsidRPr="005D01A7" w:rsidRDefault="00963010" w:rsidP="00963010">
      <w:pPr>
        <w:pStyle w:val="Nzov"/>
        <w:pBdr>
          <w:bottom w:val="single" w:sz="8" w:space="1" w:color="5F497A"/>
        </w:pBdr>
        <w:rPr>
          <w:rFonts w:asciiTheme="minorHAnsi" w:hAnsiTheme="minorHAnsi" w:cstheme="minorHAnsi"/>
        </w:rPr>
      </w:pPr>
      <w:bookmarkStart w:id="0" w:name="_GoBack"/>
      <w:bookmarkEnd w:id="0"/>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9"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del w:id="1" w:author="Kopecká Monika" w:date="2019-11-25T10:02:00Z">
        <w:r w:rsidR="001A5A7A" w:rsidDel="00830D13">
          <w:rPr>
            <w:rFonts w:asciiTheme="minorHAnsi" w:hAnsiTheme="minorHAnsi" w:cstheme="minorHAnsi"/>
            <w:b/>
            <w:bCs/>
            <w:sz w:val="22"/>
            <w:szCs w:val="22"/>
          </w:rPr>
          <w:delText>451 330</w:delText>
        </w:r>
      </w:del>
      <w:ins w:id="2" w:author="Kopecká Monika" w:date="2019-11-25T10:02:00Z">
        <w:r w:rsidR="00830D13">
          <w:rPr>
            <w:rFonts w:asciiTheme="minorHAnsi" w:hAnsiTheme="minorHAnsi" w:cstheme="minorHAnsi"/>
            <w:b/>
            <w:bCs/>
            <w:sz w:val="22"/>
            <w:szCs w:val="22"/>
          </w:rPr>
          <w:t>541 6</w:t>
        </w:r>
      </w:ins>
      <w:ins w:id="3" w:author="Kopecká Monika" w:date="2019-12-06T14:14:00Z">
        <w:r w:rsidR="00DA77AA">
          <w:rPr>
            <w:rFonts w:asciiTheme="minorHAnsi" w:hAnsiTheme="minorHAnsi" w:cstheme="minorHAnsi"/>
            <w:b/>
            <w:bCs/>
            <w:sz w:val="22"/>
            <w:szCs w:val="22"/>
          </w:rPr>
          <w:t>46</w:t>
        </w:r>
      </w:ins>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w:t>
      </w:r>
      <w:proofErr w:type="spellStart"/>
      <w:r w:rsidRPr="000A6770">
        <w:rPr>
          <w:rFonts w:asciiTheme="minorHAnsi" w:eastAsia="Calibri" w:hAnsiTheme="minorHAnsi" w:cstheme="minorHAnsi"/>
          <w:sz w:val="22"/>
          <w:szCs w:val="22"/>
          <w:lang w:eastAsia="en-US"/>
        </w:rPr>
        <w:t>pro</w:t>
      </w:r>
      <w:proofErr w:type="spellEnd"/>
      <w:r w:rsidRPr="000A6770">
        <w:rPr>
          <w:rFonts w:asciiTheme="minorHAnsi" w:eastAsia="Calibri" w:hAnsiTheme="minorHAnsi" w:cstheme="minorHAnsi"/>
          <w:sz w:val="22"/>
          <w:szCs w:val="22"/>
          <w:lang w:eastAsia="en-US"/>
        </w:rPr>
        <w:t xml:space="preserve">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V zmysle zákona o </w:t>
      </w:r>
      <w:proofErr w:type="spellStart"/>
      <w:r w:rsidRPr="0012621C">
        <w:rPr>
          <w:rFonts w:asciiTheme="minorHAnsi" w:hAnsiTheme="minorHAnsi" w:cstheme="minorHAnsi"/>
          <w:sz w:val="22"/>
          <w:szCs w:val="22"/>
        </w:rPr>
        <w:t>e-Governmente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 xml:space="preserve">ÚP </w:t>
      </w:r>
      <w:r w:rsidRPr="0012621C">
        <w:rPr>
          <w:rFonts w:asciiTheme="minorHAnsi" w:hAnsiTheme="minorHAnsi" w:cstheme="minorHAnsi"/>
          <w:sz w:val="22"/>
          <w:szCs w:val="22"/>
        </w:rPr>
        <w:lastRenderedPageBreak/>
        <w:t>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 xml:space="preserve">(ÚP VS na adrese </w:t>
      </w:r>
      <w:proofErr w:type="spellStart"/>
      <w:r w:rsidR="00AB40BB" w:rsidRPr="00A727FF">
        <w:rPr>
          <w:rFonts w:asciiTheme="minorHAnsi" w:hAnsiTheme="minorHAnsi" w:cstheme="minorHAnsi"/>
          <w:sz w:val="22"/>
          <w:szCs w:val="22"/>
        </w:rPr>
        <w:t>www.slovensko.sk</w:t>
      </w:r>
      <w:proofErr w:type="spellEnd"/>
      <w:r w:rsidR="00AB40BB" w:rsidRPr="00A727FF">
        <w:rPr>
          <w:rFonts w:asciiTheme="minorHAnsi" w:hAnsiTheme="minorHAnsi" w:cstheme="minorHAnsi"/>
          <w:sz w:val="22"/>
          <w:szCs w:val="22"/>
        </w:rPr>
        <w:t>,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w:t>
      </w:r>
      <w:proofErr w:type="spellStart"/>
      <w:r w:rsidRPr="00A727FF">
        <w:rPr>
          <w:rFonts w:asciiTheme="minorHAnsi" w:hAnsiTheme="minorHAnsi" w:cstheme="minorHAnsi"/>
          <w:sz w:val="22"/>
          <w:szCs w:val="22"/>
        </w:rPr>
        <w:t>e-Governmente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 xml:space="preserve">V prípade, že žiadosť o NFP podpisuje v mene </w:t>
      </w:r>
      <w:r w:rsidR="004D3F96" w:rsidRPr="00E66FF6">
        <w:rPr>
          <w:rFonts w:asciiTheme="minorHAnsi" w:hAnsiTheme="minorHAnsi" w:cstheme="minorHAnsi"/>
          <w:sz w:val="22"/>
          <w:szCs w:val="22"/>
        </w:rPr>
        <w:lastRenderedPageBreak/>
        <w:t>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3"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4"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5"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6"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9"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20"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1"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2"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lastRenderedPageBreak/>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4"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7"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8"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9"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lastRenderedPageBreak/>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9C25B1" w:rsidRPr="005D01A7">
        <w:rPr>
          <w:rFonts w:asciiTheme="minorHAnsi" w:eastAsiaTheme="minorHAnsi" w:hAnsiTheme="minorHAnsi" w:cstheme="minorHAnsi"/>
          <w:b/>
          <w:bCs/>
          <w:color w:val="000000"/>
          <w:sz w:val="22"/>
          <w:szCs w:val="22"/>
          <w:lang w:eastAsia="en-US"/>
        </w:rPr>
        <w:t>202</w:t>
      </w:r>
      <w:r w:rsidR="009C25B1">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9C25B1" w:rsidRPr="0012621C">
        <w:rPr>
          <w:rFonts w:asciiTheme="minorHAnsi" w:eastAsiaTheme="minorHAnsi" w:hAnsiTheme="minorHAnsi" w:cstheme="minorHAnsi"/>
          <w:i/>
          <w:color w:val="000000"/>
          <w:sz w:val="22"/>
          <w:szCs w:val="22"/>
          <w:lang w:eastAsia="en-US"/>
        </w:rPr>
        <w:t>20</w:t>
      </w:r>
      <w:r w:rsidR="009C25B1" w:rsidRPr="005D01A7">
        <w:rPr>
          <w:rFonts w:asciiTheme="minorHAnsi" w:eastAsiaTheme="minorHAnsi" w:hAnsiTheme="minorHAnsi" w:cstheme="minorHAnsi"/>
          <w:i/>
          <w:color w:val="000000"/>
          <w:sz w:val="22"/>
          <w:szCs w:val="22"/>
          <w:lang w:eastAsia="en-US"/>
        </w:rPr>
        <w:t>2</w:t>
      </w:r>
      <w:r w:rsidR="009C25B1">
        <w:rPr>
          <w:rFonts w:asciiTheme="minorHAnsi" w:eastAsiaTheme="minorHAnsi" w:hAnsiTheme="minorHAnsi" w:cstheme="minorHAnsi"/>
          <w:i/>
          <w:color w:val="000000"/>
          <w:sz w:val="22"/>
          <w:szCs w:val="22"/>
          <w:lang w:eastAsia="en-US"/>
        </w:rPr>
        <w:t>0</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proofErr w:type="spellStart"/>
      <w:r w:rsidRPr="00405985">
        <w:rPr>
          <w:rFonts w:asciiTheme="minorHAnsi" w:hAnsiTheme="minorHAnsi" w:cstheme="minorHAnsi"/>
          <w:b/>
          <w:sz w:val="22"/>
          <w:szCs w:val="22"/>
        </w:rPr>
        <w:t>ex-ante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ins w:id="4" w:author="Kopecká Monika" w:date="2019-11-25T14:33:00Z">
        <w:r w:rsidR="00810F48">
          <w:rPr>
            <w:rStyle w:val="Odkaznapoznmkupodiarou"/>
            <w:bCs/>
            <w:iCs/>
            <w:szCs w:val="22"/>
            <w:lang w:eastAsia="en-US"/>
          </w:rPr>
          <w:footnoteReference w:id="3"/>
        </w:r>
      </w:ins>
      <w:r w:rsidRPr="00405985">
        <w:rPr>
          <w:rFonts w:asciiTheme="minorHAnsi" w:hAnsiTheme="minorHAnsi" w:cstheme="minorHAnsi"/>
          <w:sz w:val="22"/>
          <w:szCs w:val="22"/>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w:t>
      </w:r>
      <w:proofErr w:type="spellStart"/>
      <w:r w:rsidRPr="00405985">
        <w:rPr>
          <w:rFonts w:asciiTheme="minorHAnsi" w:hAnsiTheme="minorHAnsi" w:cstheme="minorHAnsi"/>
          <w:sz w:val="22"/>
          <w:szCs w:val="22"/>
        </w:rPr>
        <w:t>e-Governmente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w:t>
      </w:r>
      <w:r w:rsidRPr="00405985">
        <w:rPr>
          <w:rFonts w:asciiTheme="minorHAnsi" w:eastAsiaTheme="minorHAnsi" w:hAnsiTheme="minorHAnsi" w:cstheme="minorHAnsi"/>
          <w:color w:val="000000"/>
          <w:sz w:val="22"/>
          <w:szCs w:val="22"/>
          <w:lang w:eastAsia="en-US"/>
        </w:rPr>
        <w:lastRenderedPageBreak/>
        <w:t xml:space="preserve">jednotlivej 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30"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1"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2"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3"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ins w:id="7" w:author="Kopecká Monika" w:date="2019-12-02T13:53:00Z">
        <w:r w:rsidR="00622D56" w:rsidRPr="00622D56">
          <w:rPr>
            <w:rFonts w:asciiTheme="minorHAnsi" w:eastAsiaTheme="minorHAnsi" w:hAnsiTheme="minorHAnsi" w:cstheme="minorHAnsi"/>
            <w:color w:val="000000"/>
            <w:sz w:val="22"/>
            <w:szCs w:val="22"/>
            <w:lang w:eastAsia="en-US"/>
          </w:rPr>
          <w:t>elektronického a/alebo písomného podania</w:t>
        </w:r>
        <w:del w:id="8" w:author="Šušlíková Mária" w:date="2019-12-03T14:40:00Z">
          <w:r w:rsidR="00622D56" w:rsidRPr="00622D56" w:rsidDel="006D31FE">
            <w:rPr>
              <w:rFonts w:asciiTheme="minorHAnsi" w:eastAsiaTheme="minorHAnsi" w:hAnsiTheme="minorHAnsi" w:cstheme="minorHAnsi"/>
              <w:color w:val="000000"/>
              <w:sz w:val="22"/>
              <w:szCs w:val="22"/>
              <w:lang w:eastAsia="en-US"/>
            </w:rPr>
            <w:delText>.</w:delText>
          </w:r>
        </w:del>
        <w:r w:rsidR="00622D56" w:rsidRPr="00622D56">
          <w:rPr>
            <w:rFonts w:asciiTheme="minorHAnsi" w:eastAsiaTheme="minorHAnsi" w:hAnsiTheme="minorHAnsi" w:cstheme="minorHAnsi"/>
            <w:color w:val="000000"/>
            <w:sz w:val="22"/>
            <w:szCs w:val="22"/>
            <w:lang w:eastAsia="en-US"/>
          </w:rPr>
          <w:t>; to neplatí v prípade, ak vytýkané formálne nedostatky neboli žiadateľom odstránené na základe predchádzajúcej výzvy na doplnenie formálnych nedostatkov elektronického a/alebo písomného podania.</w:t>
        </w:r>
      </w:ins>
      <w:del w:id="9" w:author="Kopecká Monika" w:date="2019-12-02T13:53:00Z">
        <w:r w:rsidR="003F2A48" w:rsidRPr="00D60320" w:rsidDel="00622D56">
          <w:rPr>
            <w:rFonts w:asciiTheme="minorHAnsi" w:eastAsiaTheme="minorHAnsi" w:hAnsiTheme="minorHAnsi" w:cstheme="minorHAnsi"/>
            <w:color w:val="000000"/>
            <w:sz w:val="22"/>
            <w:szCs w:val="22"/>
            <w:lang w:eastAsia="en-US"/>
          </w:rPr>
          <w:delText>podania</w:delText>
        </w:r>
      </w:del>
      <w:r w:rsidR="003F2A48" w:rsidRPr="00D60320">
        <w:rPr>
          <w:rFonts w:asciiTheme="minorHAnsi" w:eastAsiaTheme="minorHAnsi" w:hAnsiTheme="minorHAnsi" w:cstheme="minorHAnsi"/>
          <w:color w:val="000000"/>
          <w:sz w:val="22"/>
          <w:szCs w:val="22"/>
          <w:lang w:eastAsia="en-US"/>
        </w:rPr>
        <w:t>.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ins w:id="10" w:author="Kopecká Monika" w:date="2019-12-02T13:59:00Z"/>
          <w:rFonts w:asciiTheme="minorHAnsi" w:hAnsiTheme="minorHAnsi" w:cstheme="minorHAnsi"/>
          <w:sz w:val="22"/>
          <w:szCs w:val="22"/>
        </w:rPr>
      </w:pPr>
      <w:r w:rsidRPr="00116DB9">
        <w:rPr>
          <w:rFonts w:asciiTheme="minorHAnsi" w:hAnsiTheme="minorHAnsi" w:cstheme="minorHAnsi"/>
          <w:sz w:val="22"/>
          <w:szCs w:val="22"/>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1F2698" w:rsidRDefault="001F2698">
      <w:pPr>
        <w:spacing w:before="120" w:after="120"/>
        <w:ind w:left="426" w:right="-18"/>
        <w:jc w:val="both"/>
        <w:rPr>
          <w:rFonts w:asciiTheme="minorHAnsi" w:hAnsiTheme="minorHAnsi" w:cstheme="minorHAnsi"/>
          <w:sz w:val="22"/>
          <w:szCs w:val="22"/>
          <w:rPrChange w:id="11" w:author="Kopecká Monika" w:date="2019-12-02T13:59:00Z">
            <w:rPr/>
          </w:rPrChange>
        </w:rPr>
        <w:pPrChange w:id="12" w:author="Kopecká Monika" w:date="2019-12-02T13:59:00Z">
          <w:pPr>
            <w:pStyle w:val="Odsekzoznamu"/>
            <w:numPr>
              <w:ilvl w:val="1"/>
              <w:numId w:val="33"/>
            </w:numPr>
            <w:tabs>
              <w:tab w:val="left" w:pos="900"/>
            </w:tabs>
            <w:spacing w:before="120" w:after="120"/>
            <w:ind w:left="1276" w:right="-18" w:hanging="360"/>
            <w:contextualSpacing w:val="0"/>
            <w:jc w:val="both"/>
          </w:pPr>
        </w:pPrChange>
      </w:pPr>
      <w:ins w:id="13" w:author="Kopecká Monika" w:date="2019-12-02T13:59:00Z">
        <w:r w:rsidRPr="001F2698">
          <w:rPr>
            <w:rFonts w:asciiTheme="minorHAnsi" w:hAnsiTheme="minorHAnsi" w:cstheme="minorHAnsi"/>
            <w:sz w:val="22"/>
            <w:szCs w:val="22"/>
            <w:rPrChange w:id="14" w:author="Kopecká Monika" w:date="2019-12-02T13:59:00Z">
              <w:rPr>
                <w:sz w:val="20"/>
                <w:szCs w:val="20"/>
              </w:rPr>
            </w:rPrChange>
          </w:rPr>
          <w:t>Postup pri odvolacom konaní, ak sú splnené predpoklady uvedené v § 22 ods. 6 a § 20 zákona o príspevku z</w:t>
        </w:r>
        <w:r>
          <w:rPr>
            <w:rFonts w:asciiTheme="minorHAnsi" w:hAnsiTheme="minorHAnsi" w:cstheme="minorHAnsi"/>
            <w:sz w:val="22"/>
            <w:szCs w:val="22"/>
          </w:rPr>
          <w:t> </w:t>
        </w:r>
        <w:r w:rsidRPr="001F2698">
          <w:rPr>
            <w:rFonts w:asciiTheme="minorHAnsi" w:hAnsiTheme="minorHAnsi" w:cstheme="minorHAnsi"/>
            <w:sz w:val="22"/>
            <w:szCs w:val="22"/>
            <w:rPrChange w:id="15" w:author="Kopecká Monika" w:date="2019-12-02T13:59:00Z">
              <w:rPr>
                <w:sz w:val="20"/>
                <w:szCs w:val="20"/>
              </w:rPr>
            </w:rPrChange>
          </w:rPr>
          <w:t>EŠIF</w:t>
        </w:r>
        <w:r>
          <w:rPr>
            <w:rFonts w:asciiTheme="minorHAnsi" w:hAnsiTheme="minorHAnsi" w:cstheme="minorHAnsi"/>
            <w:sz w:val="22"/>
            <w:szCs w:val="22"/>
          </w:rPr>
          <w:t>:</w:t>
        </w:r>
      </w:ins>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w:t>
      </w:r>
      <w:del w:id="16" w:author="Kopecká Monika" w:date="2019-12-02T14:00:00Z">
        <w:r w:rsidRPr="005D01A7" w:rsidDel="001F2698">
          <w:rPr>
            <w:rFonts w:asciiTheme="minorHAnsi" w:eastAsiaTheme="minorHAnsi" w:hAnsiTheme="minorHAnsi" w:cstheme="minorHAnsi"/>
            <w:color w:val="000000"/>
            <w:sz w:val="22"/>
            <w:szCs w:val="22"/>
            <w:lang w:eastAsia="en-US"/>
          </w:rPr>
          <w:delText xml:space="preserve">schválených </w:delText>
        </w:r>
      </w:del>
      <w:r w:rsidRPr="005D01A7">
        <w:rPr>
          <w:rFonts w:asciiTheme="minorHAnsi" w:eastAsiaTheme="minorHAnsi" w:hAnsiTheme="minorHAnsi" w:cstheme="minorHAnsi"/>
          <w:color w:val="000000"/>
          <w:sz w:val="22"/>
          <w:szCs w:val="22"/>
          <w:lang w:eastAsia="en-US"/>
        </w:rPr>
        <w:t>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ins w:id="17" w:author="Kopecká Monika" w:date="2019-12-02T14:00:00Z"/>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ins w:id="18" w:author="Kopecká Monika" w:date="2019-12-02T14:00:00Z">
        <w:r w:rsidRPr="00744A61">
          <w:rPr>
            <w:rFonts w:asciiTheme="minorHAnsi" w:hAnsiTheme="minorHAnsi" w:cstheme="minorHAnsi"/>
            <w:b/>
            <w:sz w:val="22"/>
            <w:szCs w:val="22"/>
            <w:rPrChange w:id="19" w:author="Šušlíková Mária" w:date="2019-12-03T14:42:00Z">
              <w:rPr>
                <w:rFonts w:asciiTheme="minorHAnsi" w:hAnsiTheme="minorHAnsi" w:cstheme="minorHAnsi"/>
                <w:sz w:val="22"/>
                <w:szCs w:val="22"/>
              </w:rPr>
            </w:rPrChange>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w:t>
        </w:r>
        <w:r w:rsidRPr="001F2698">
          <w:rPr>
            <w:rFonts w:asciiTheme="minorHAnsi" w:hAnsiTheme="minorHAnsi" w:cstheme="minorHAnsi"/>
            <w:sz w:val="22"/>
            <w:szCs w:val="22"/>
          </w:rPr>
          <w:lastRenderedPageBreak/>
          <w:t>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w:t>
      </w:r>
      <w:r w:rsidRPr="00D60320">
        <w:rPr>
          <w:rFonts w:asciiTheme="minorHAnsi" w:eastAsiaTheme="minorHAnsi" w:hAnsiTheme="minorHAnsi" w:cstheme="minorHAnsi"/>
          <w:b/>
          <w:bCs/>
          <w:color w:val="000000"/>
          <w:sz w:val="22"/>
          <w:szCs w:val="22"/>
          <w:lang w:eastAsia="en-US"/>
        </w:rPr>
        <w:lastRenderedPageBreak/>
        <w:t xml:space="preserve">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w:t>
      </w:r>
      <w:r w:rsidRPr="005D01A7">
        <w:rPr>
          <w:rFonts w:asciiTheme="minorHAnsi" w:eastAsiaTheme="minorHAnsi" w:hAnsiTheme="minorHAnsi" w:cstheme="minorHAnsi"/>
          <w:color w:val="000000"/>
          <w:sz w:val="22"/>
          <w:szCs w:val="22"/>
          <w:lang w:eastAsia="en-US"/>
        </w:rPr>
        <w:lastRenderedPageBreak/>
        <w:t xml:space="preserve">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lastRenderedPageBreak/>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C619D">
        <w:rPr>
          <w:rFonts w:asciiTheme="minorHAnsi" w:eastAsiaTheme="minorHAnsi" w:hAnsiTheme="minorHAnsi" w:cstheme="minorHAnsi"/>
          <w:color w:val="000000"/>
          <w:sz w:val="22"/>
          <w:szCs w:val="22"/>
          <w:lang w:eastAsia="en-US"/>
        </w:rPr>
        <w:t>e-Governmente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ins w:id="20" w:author="Kopecká Monika" w:date="2019-12-05T12:07:00Z">
        <w:r w:rsidR="002D24D7" w:rsidRPr="002D24D7">
          <w:rPr>
            <w:rFonts w:asciiTheme="minorHAnsi" w:eastAsiaTheme="minorHAnsi" w:hAnsiTheme="minorHAnsi" w:cstheme="minorHAnsi"/>
            <w:color w:val="000000"/>
            <w:sz w:val="22"/>
            <w:szCs w:val="22"/>
            <w:lang w:eastAsia="en-US"/>
          </w:rPr>
          <w:t>V prípade elektronického podpisu zmluvy o NFP splnomocnenou osobou je súčasťou dokumentu</w:t>
        </w:r>
        <w:r w:rsidR="002D24D7">
          <w:rPr>
            <w:rFonts w:asciiTheme="minorHAnsi" w:eastAsiaTheme="minorHAnsi" w:hAnsiTheme="minorHAnsi" w:cstheme="minorHAnsi"/>
            <w:color w:val="000000"/>
            <w:sz w:val="22"/>
            <w:szCs w:val="22"/>
            <w:lang w:eastAsia="en-US"/>
          </w:rPr>
          <w:t xml:space="preserve"> zmluvy o NFP  aj </w:t>
        </w:r>
        <w:proofErr w:type="spellStart"/>
        <w:r w:rsidR="002D24D7">
          <w:rPr>
            <w:rFonts w:asciiTheme="minorHAnsi" w:eastAsiaTheme="minorHAnsi" w:hAnsiTheme="minorHAnsi" w:cstheme="minorHAnsi"/>
            <w:color w:val="000000"/>
            <w:sz w:val="22"/>
            <w:szCs w:val="22"/>
            <w:lang w:eastAsia="en-US"/>
          </w:rPr>
          <w:t>Plnomocenstvo</w:t>
        </w:r>
        <w:proofErr w:type="spellEnd"/>
        <w:r w:rsidR="002D24D7" w:rsidRPr="002D24D7">
          <w:rPr>
            <w:rFonts w:asciiTheme="minorHAnsi" w:eastAsiaTheme="minorHAnsi" w:hAnsiTheme="minorHAnsi" w:cstheme="minorHAnsi"/>
            <w:color w:val="000000"/>
            <w:sz w:val="22"/>
            <w:szCs w:val="22"/>
            <w:lang w:eastAsia="en-US"/>
          </w:rPr>
          <w:t xml:space="preserve"> s uvedením čísla a dátumu </w:t>
        </w:r>
        <w:proofErr w:type="spellStart"/>
        <w:r w:rsidR="002D24D7" w:rsidRPr="002D24D7">
          <w:rPr>
            <w:rFonts w:asciiTheme="minorHAnsi" w:eastAsiaTheme="minorHAnsi" w:hAnsiTheme="minorHAnsi" w:cstheme="minorHAnsi"/>
            <w:color w:val="000000"/>
            <w:sz w:val="22"/>
            <w:szCs w:val="22"/>
            <w:lang w:eastAsia="en-US"/>
          </w:rPr>
          <w:t>Plnomocenstva</w:t>
        </w:r>
        <w:proofErr w:type="spellEnd"/>
        <w:r w:rsidR="002D24D7">
          <w:rPr>
            <w:rFonts w:asciiTheme="minorHAnsi" w:eastAsiaTheme="minorHAnsi" w:hAnsiTheme="minorHAnsi" w:cstheme="minorHAnsi"/>
            <w:color w:val="000000"/>
            <w:sz w:val="22"/>
            <w:szCs w:val="22"/>
            <w:lang w:eastAsia="en-US"/>
          </w:rPr>
          <w:t>.</w:t>
        </w:r>
      </w:ins>
    </w:p>
    <w:p w:rsidR="007F6A88" w:rsidRPr="006C619D"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del w:id="21" w:author="Kopecká Monika" w:date="2019-12-05T12:09:00Z">
        <w:r w:rsidR="007F00E2" w:rsidRPr="006C619D" w:rsidDel="002D24D7">
          <w:rPr>
            <w:rFonts w:asciiTheme="minorHAnsi" w:eastAsiaTheme="minorHAnsi" w:hAnsiTheme="minorHAnsi" w:cstheme="minorHAnsi"/>
            <w:color w:val="000000"/>
            <w:sz w:val="22"/>
            <w:szCs w:val="22"/>
            <w:lang w:eastAsia="en-US"/>
          </w:rPr>
          <w:delText xml:space="preserve">šiestich </w:delText>
        </w:r>
      </w:del>
      <w:ins w:id="22" w:author="Kopecká Monika" w:date="2019-12-05T12:09:00Z">
        <w:r w:rsidR="002D24D7">
          <w:rPr>
            <w:rFonts w:asciiTheme="minorHAnsi" w:eastAsiaTheme="minorHAnsi" w:hAnsiTheme="minorHAnsi" w:cstheme="minorHAnsi"/>
            <w:color w:val="000000"/>
            <w:sz w:val="22"/>
            <w:szCs w:val="22"/>
            <w:lang w:eastAsia="en-US"/>
          </w:rPr>
          <w:t>štyroch</w:t>
        </w:r>
        <w:r w:rsidR="002D24D7" w:rsidRPr="006C619D">
          <w:rPr>
            <w:rFonts w:asciiTheme="minorHAnsi" w:eastAsiaTheme="minorHAnsi" w:hAnsiTheme="minorHAnsi" w:cstheme="minorHAnsi"/>
            <w:color w:val="000000"/>
            <w:sz w:val="22"/>
            <w:szCs w:val="22"/>
            <w:lang w:eastAsia="en-US"/>
          </w:rPr>
          <w:t xml:space="preserve"> </w:t>
        </w:r>
      </w:ins>
      <w:r w:rsidR="007F00E2" w:rsidRPr="006C619D">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lastRenderedPageBreak/>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rsidP="00F61C6E">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r w:rsidRPr="005D01A7">
        <w:rPr>
          <w:rFonts w:asciiTheme="minorHAnsi" w:eastAsiaTheme="minorHAnsi" w:hAnsiTheme="minorHAnsi" w:cstheme="minorHAnsi"/>
          <w:color w:val="000000"/>
          <w:sz w:val="22"/>
          <w:szCs w:val="22"/>
          <w:lang w:eastAsia="en-US"/>
        </w:rPr>
        <w:lastRenderedPageBreak/>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8"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ins w:id="23" w:author="Kopecká Monika" w:date="2019-12-06T09:58:00Z">
        <w:r w:rsidR="001B12A9" w:rsidRPr="00C22106">
          <w:rPr>
            <w:rFonts w:asciiTheme="minorHAnsi" w:eastAsiaTheme="minorHAnsi" w:hAnsiTheme="minorHAnsi" w:cstheme="minorHAnsi"/>
            <w:color w:val="000000"/>
            <w:sz w:val="22"/>
            <w:szCs w:val="22"/>
            <w:lang w:eastAsia="en-US"/>
          </w:rPr>
          <w:t xml:space="preserve">– </w:t>
        </w:r>
        <w:r w:rsidR="001B12A9" w:rsidRPr="00F61C6E">
          <w:rPr>
            <w:rFonts w:asciiTheme="minorHAnsi" w:eastAsiaTheme="minorHAnsi" w:hAnsiTheme="minorHAnsi" w:cstheme="minorHAnsi"/>
            <w:b/>
            <w:color w:val="000000"/>
            <w:sz w:val="22"/>
            <w:szCs w:val="22"/>
            <w:lang w:eastAsia="en-US"/>
          </w:rPr>
          <w:t>aktualizovaná</w:t>
        </w:r>
      </w:ins>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C22106">
        <w:rPr>
          <w:rFonts w:asciiTheme="minorHAnsi" w:hAnsiTheme="minorHAnsi" w:cstheme="minorHAnsi"/>
          <w:bCs/>
          <w:iCs/>
          <w:sz w:val="22"/>
          <w:szCs w:val="22"/>
        </w:rPr>
        <w:t>nasl</w:t>
      </w:r>
      <w:proofErr w:type="spellEnd"/>
      <w:r w:rsidRPr="00C22106">
        <w:rPr>
          <w:rFonts w:asciiTheme="minorHAnsi" w:hAnsiTheme="minorHAnsi" w:cstheme="minorHAnsi"/>
          <w:bCs/>
          <w:iCs/>
          <w:sz w:val="22"/>
          <w:szCs w:val="22"/>
        </w:rPr>
        <w:t xml:space="preserve">. nariadenia Európskeho parlamentu a Rady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xml:space="preserve">) 1929/2015 z 28. októbra 2015,  ktorým sa mení nariadenie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č. 966/2012 o rozpočtových pravidlách, ktoré sa vzťahujú na všeobecný rozpočet Únie;</w:t>
      </w:r>
      <w:r w:rsidR="00FD12A8" w:rsidRPr="00C22106">
        <w:rPr>
          <w:rFonts w:asciiTheme="minorHAnsi" w:eastAsiaTheme="minorHAnsi" w:hAnsiTheme="minorHAnsi" w:cstheme="minorHAnsi"/>
          <w:color w:val="000000"/>
          <w:sz w:val="22"/>
          <w:szCs w:val="22"/>
          <w:lang w:eastAsia="en-US"/>
        </w:rPr>
        <w:t xml:space="preserve"> </w:t>
      </w:r>
      <w:r w:rsidR="00A45BED" w:rsidRPr="00C22106">
        <w:rPr>
          <w:rFonts w:asciiTheme="minorHAnsi" w:eastAsiaTheme="minorHAnsi" w:hAnsiTheme="minorHAnsi" w:cstheme="minorHAnsi"/>
          <w:color w:val="000000"/>
          <w:sz w:val="22"/>
          <w:szCs w:val="22"/>
          <w:lang w:eastAsia="en-US"/>
        </w:rPr>
        <w:t>- aktualizovaná;</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A45BED" w:rsidRPr="00C22106">
        <w:rPr>
          <w:rFonts w:asciiTheme="minorHAnsi" w:eastAsiaTheme="minorHAnsi" w:hAnsiTheme="minorHAnsi" w:cstheme="minorHAnsi"/>
          <w:color w:val="000000"/>
          <w:sz w:val="22"/>
          <w:szCs w:val="22"/>
          <w:lang w:eastAsia="en-US"/>
        </w:rPr>
        <w:t xml:space="preserve"> </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r w:rsidR="00A45BED" w:rsidRPr="00C22106">
        <w:rPr>
          <w:rFonts w:asciiTheme="minorHAnsi" w:eastAsiaTheme="minorHAnsi" w:hAnsiTheme="minorHAnsi" w:cstheme="minorHAnsi"/>
          <w:color w:val="000000"/>
          <w:sz w:val="22"/>
          <w:szCs w:val="22"/>
          <w:lang w:eastAsia="en-US"/>
        </w:rPr>
        <w:t xml:space="preserve"> – </w:t>
      </w:r>
      <w:r w:rsidR="00A45BED" w:rsidRPr="00F61C6E">
        <w:rPr>
          <w:rFonts w:asciiTheme="minorHAnsi" w:eastAsiaTheme="minorHAnsi" w:hAnsiTheme="minorHAnsi" w:cstheme="minorHAnsi"/>
          <w:b/>
          <w:color w:val="000000"/>
          <w:sz w:val="22"/>
          <w:szCs w:val="22"/>
          <w:lang w:eastAsia="en-US"/>
        </w:rPr>
        <w:t>aktualizovaná;</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1"/>
      <w:footerReference w:type="default" r:id="rId42"/>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A9" w:rsidRDefault="001B12A9" w:rsidP="006829FC">
      <w:r>
        <w:separator/>
      </w:r>
    </w:p>
  </w:endnote>
  <w:endnote w:type="continuationSeparator" w:id="0">
    <w:p w:rsidR="001B12A9" w:rsidRDefault="001B12A9"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85951"/>
      <w:docPartObj>
        <w:docPartGallery w:val="Page Numbers (Bottom of Page)"/>
        <w:docPartUnique/>
      </w:docPartObj>
    </w:sdtPr>
    <w:sdtEndPr/>
    <w:sdtContent>
      <w:p w:rsidR="001B12A9" w:rsidRDefault="001B12A9">
        <w:pPr>
          <w:pStyle w:val="Pta"/>
          <w:jc w:val="center"/>
        </w:pPr>
        <w:r>
          <w:fldChar w:fldCharType="begin"/>
        </w:r>
        <w:r>
          <w:instrText>PAGE   \* MERGEFORMAT</w:instrText>
        </w:r>
        <w:r>
          <w:fldChar w:fldCharType="separate"/>
        </w:r>
        <w:r w:rsidR="00E002AE">
          <w:rPr>
            <w:noProof/>
          </w:rPr>
          <w:t>1</w:t>
        </w:r>
        <w:r>
          <w:fldChar w:fldCharType="end"/>
        </w:r>
      </w:p>
    </w:sdtContent>
  </w:sdt>
  <w:p w:rsidR="001B12A9" w:rsidRDefault="001B12A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A9" w:rsidRDefault="001B12A9" w:rsidP="006829FC">
      <w:r>
        <w:separator/>
      </w:r>
    </w:p>
  </w:footnote>
  <w:footnote w:type="continuationSeparator" w:id="0">
    <w:p w:rsidR="001B12A9" w:rsidRDefault="001B12A9" w:rsidP="006829FC">
      <w:r>
        <w:continuationSeparator/>
      </w:r>
    </w:p>
  </w:footnote>
  <w:footnote w:id="1">
    <w:p w:rsidR="001B12A9" w:rsidRDefault="001B12A9"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1B12A9" w:rsidRDefault="001B12A9"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1B12A9" w:rsidRDefault="001B12A9" w:rsidP="00810F48">
      <w:pPr>
        <w:pStyle w:val="Textpoznmkypodiarou"/>
        <w:jc w:val="both"/>
        <w:rPr>
          <w:ins w:id="5" w:author="Kopecká Monika" w:date="2019-11-25T14:33:00Z"/>
        </w:rPr>
      </w:pPr>
      <w:ins w:id="6" w:author="Kopecká Monika" w:date="2019-11-25T14:33:00Z">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ins>
    </w:p>
  </w:footnote>
  <w:footnote w:id="4">
    <w:p w:rsidR="001B12A9" w:rsidRDefault="001B12A9"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A9" w:rsidRPr="0012621C" w:rsidRDefault="001B12A9"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1B12A9" w:rsidRPr="005D01A7" w:rsidRDefault="001B12A9" w:rsidP="00936B1C">
    <w:pPr>
      <w:rPr>
        <w:rFonts w:asciiTheme="minorHAnsi" w:hAnsiTheme="minorHAnsi" w:cstheme="minorHAnsi"/>
      </w:rPr>
    </w:pPr>
    <w:r w:rsidRPr="005D01A7">
      <w:rPr>
        <w:rFonts w:asciiTheme="minorHAnsi" w:hAnsiTheme="minorHAnsi" w:cstheme="minorHAnsi"/>
      </w:rPr>
      <w:t xml:space="preserve">                                         Konsolidovaná verzia po zmene č. </w:t>
    </w:r>
    <w:r w:rsidR="00E002AE">
      <w:rPr>
        <w:rFonts w:asciiTheme="minorHAnsi" w:hAnsiTheme="minorHAnsi" w:cstheme="minorHAnsi"/>
      </w:rPr>
      <w:t>5</w:t>
    </w:r>
    <w:r w:rsidR="00E002AE" w:rsidRPr="005D01A7">
      <w:rPr>
        <w:rFonts w:asciiTheme="minorHAnsi" w:hAnsiTheme="minorHAnsi" w:cstheme="minorHAnsi"/>
      </w:rPr>
      <w:t xml:space="preserve"> </w:t>
    </w:r>
    <w:r w:rsidRPr="005D01A7">
      <w:rPr>
        <w:rFonts w:asciiTheme="minorHAnsi" w:hAnsiTheme="minorHAnsi" w:cstheme="minorHAnsi"/>
      </w:rPr>
      <w:t>z</w:t>
    </w:r>
    <w:r>
      <w:rPr>
        <w:rFonts w:asciiTheme="minorHAnsi" w:hAnsiTheme="minorHAnsi" w:cstheme="minorHAnsi"/>
      </w:rPr>
      <w:t>o 1</w:t>
    </w:r>
    <w:r w:rsidR="00E002AE">
      <w:rPr>
        <w:rFonts w:asciiTheme="minorHAnsi" w:hAnsiTheme="minorHAnsi" w:cstheme="minorHAnsi"/>
      </w:rPr>
      <w:t>1</w:t>
    </w:r>
    <w:r w:rsidRPr="005D01A7">
      <w:rPr>
        <w:rFonts w:asciiTheme="minorHAnsi" w:hAnsiTheme="minorHAnsi" w:cstheme="minorHAnsi"/>
      </w:rPr>
      <w:t>.</w:t>
    </w:r>
    <w:r>
      <w:rPr>
        <w:rFonts w:asciiTheme="minorHAnsi" w:hAnsiTheme="minorHAnsi" w:cstheme="minorHAnsi"/>
      </w:rPr>
      <w:t xml:space="preserve"> </w:t>
    </w:r>
    <w:r w:rsidR="00E002AE">
      <w:rPr>
        <w:rFonts w:asciiTheme="minorHAnsi" w:hAnsiTheme="minorHAnsi" w:cstheme="minorHAnsi"/>
      </w:rPr>
      <w:t>12</w:t>
    </w:r>
    <w:r w:rsidRPr="005D01A7">
      <w:rPr>
        <w:rFonts w:asciiTheme="minorHAnsi" w:hAnsiTheme="minorHAnsi" w:cstheme="minorHAnsi"/>
      </w:rPr>
      <w:t>.</w:t>
    </w:r>
    <w:r>
      <w:rPr>
        <w:rFonts w:asciiTheme="minorHAnsi" w:hAnsiTheme="minorHAnsi" w:cstheme="minorHAnsi"/>
      </w:rPr>
      <w:t xml:space="preserve"> </w:t>
    </w:r>
    <w:r w:rsidRPr="005D01A7">
      <w:rPr>
        <w:rFonts w:asciiTheme="minorHAnsi" w:hAnsiTheme="minorHAnsi" w:cstheme="minorHAnsi"/>
      </w:rPr>
      <w:t>201</w:t>
    </w:r>
    <w:r>
      <w:rPr>
        <w:rFonts w:asciiTheme="minorHAnsi" w:hAnsiTheme="minorHAnsi" w:cstheme="minorHAnsi"/>
      </w:rPr>
      <w:t>9</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B485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12A9"/>
    <w:rsid w:val="001B4049"/>
    <w:rsid w:val="001D643F"/>
    <w:rsid w:val="001D65F8"/>
    <w:rsid w:val="001D6638"/>
    <w:rsid w:val="001D7E1B"/>
    <w:rsid w:val="001F2698"/>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24D7"/>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2D56"/>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31FE"/>
    <w:rsid w:val="006D79B5"/>
    <w:rsid w:val="006E5E7D"/>
    <w:rsid w:val="006F20F1"/>
    <w:rsid w:val="006F4A48"/>
    <w:rsid w:val="006F5DBC"/>
    <w:rsid w:val="00703AD1"/>
    <w:rsid w:val="00704359"/>
    <w:rsid w:val="00712ADD"/>
    <w:rsid w:val="00723C75"/>
    <w:rsid w:val="00727285"/>
    <w:rsid w:val="00736DE3"/>
    <w:rsid w:val="00742E4E"/>
    <w:rsid w:val="00744A61"/>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0F48"/>
    <w:rsid w:val="0081210D"/>
    <w:rsid w:val="00813D0F"/>
    <w:rsid w:val="00817B45"/>
    <w:rsid w:val="008216B8"/>
    <w:rsid w:val="00830D13"/>
    <w:rsid w:val="00831F42"/>
    <w:rsid w:val="00852AFB"/>
    <w:rsid w:val="008540BD"/>
    <w:rsid w:val="00860323"/>
    <w:rsid w:val="00883B84"/>
    <w:rsid w:val="008929FF"/>
    <w:rsid w:val="008A7C6B"/>
    <w:rsid w:val="008C777C"/>
    <w:rsid w:val="008D5AB1"/>
    <w:rsid w:val="008E414D"/>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D373F"/>
    <w:rsid w:val="00BE155F"/>
    <w:rsid w:val="00BE6203"/>
    <w:rsid w:val="00BF0DBC"/>
    <w:rsid w:val="00BF2E3D"/>
    <w:rsid w:val="00BF4301"/>
    <w:rsid w:val="00C005AC"/>
    <w:rsid w:val="00C105A6"/>
    <w:rsid w:val="00C22106"/>
    <w:rsid w:val="00C24B9E"/>
    <w:rsid w:val="00C25D76"/>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A77A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61C6E"/>
    <w:rsid w:val="00F75923"/>
    <w:rsid w:val="00F808E3"/>
    <w:rsid w:val="00F8353B"/>
    <w:rsid w:val="00F85EB6"/>
    <w:rsid w:val="00F95F62"/>
    <w:rsid w:val="00FA1E27"/>
    <w:rsid w:val="00FB0083"/>
    <w:rsid w:val="00FB3E1F"/>
    <w:rsid w:val="00FB497D"/>
    <w:rsid w:val="00FB4A6D"/>
    <w:rsid w:val="00FC02E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mailto:projektyoptp@vlada.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E8AA1-438B-4CEE-BC44-59961E28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26</Pages>
  <Words>9969</Words>
  <Characters>56828</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14</cp:revision>
  <dcterms:created xsi:type="dcterms:W3CDTF">2019-08-07T12:12:00Z</dcterms:created>
  <dcterms:modified xsi:type="dcterms:W3CDTF">2019-12-06T13:20:00Z</dcterms:modified>
</cp:coreProperties>
</file>