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5D6E2" w14:textId="77777777"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14:paraId="69B93D0C" w14:textId="77777777" w:rsidTr="00280976">
        <w:tc>
          <w:tcPr>
            <w:tcW w:w="704" w:type="dxa"/>
          </w:tcPr>
          <w:p w14:paraId="5701745E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6DDA12F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62156464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59AB20CB" w14:textId="77777777" w:rsidTr="00280976">
        <w:tc>
          <w:tcPr>
            <w:tcW w:w="704" w:type="dxa"/>
          </w:tcPr>
          <w:p w14:paraId="0267E4B5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66BDA415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44C998B" w14:textId="77777777"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5A0CCD" w14:textId="77777777" w:rsidTr="00280976">
        <w:tc>
          <w:tcPr>
            <w:tcW w:w="704" w:type="dxa"/>
          </w:tcPr>
          <w:p w14:paraId="1515E78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046039C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7A964ECD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C0BE728" w14:textId="77777777" w:rsidTr="00280976">
        <w:tc>
          <w:tcPr>
            <w:tcW w:w="704" w:type="dxa"/>
          </w:tcPr>
          <w:p w14:paraId="60A9F7E7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398344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198B90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0984F05" w14:textId="77777777" w:rsidTr="00280976">
        <w:tc>
          <w:tcPr>
            <w:tcW w:w="704" w:type="dxa"/>
          </w:tcPr>
          <w:p w14:paraId="2FAFCD3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065F743F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6FB4525" w14:textId="77777777"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14:paraId="502B0220" w14:textId="77777777" w:rsidTr="00280976">
        <w:tc>
          <w:tcPr>
            <w:tcW w:w="704" w:type="dxa"/>
          </w:tcPr>
          <w:p w14:paraId="2E1C3D9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0C73D4B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52B3A0C2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A9B89A5" w14:textId="77777777" w:rsidTr="00280976">
        <w:tc>
          <w:tcPr>
            <w:tcW w:w="704" w:type="dxa"/>
          </w:tcPr>
          <w:p w14:paraId="1CFD62B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3FBFC457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3ADC259B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5150C6DC" w14:textId="77777777" w:rsidTr="00280976">
        <w:tc>
          <w:tcPr>
            <w:tcW w:w="704" w:type="dxa"/>
          </w:tcPr>
          <w:p w14:paraId="2BFC4CB8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917F72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77715181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0F79BD79" w14:textId="77777777" w:rsidTr="00280976">
        <w:tc>
          <w:tcPr>
            <w:tcW w:w="704" w:type="dxa"/>
          </w:tcPr>
          <w:p w14:paraId="22E9CFA6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ECFD21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05BBC4CE" w14:textId="77777777"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14:paraId="15158297" w14:textId="77777777" w:rsidTr="00C22DB6">
        <w:tc>
          <w:tcPr>
            <w:tcW w:w="9062" w:type="dxa"/>
            <w:gridSpan w:val="3"/>
          </w:tcPr>
          <w:p w14:paraId="4C668BFF" w14:textId="77777777"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14:paraId="2BDAB3B4" w14:textId="77777777" w:rsidTr="00280976">
        <w:tc>
          <w:tcPr>
            <w:tcW w:w="704" w:type="dxa"/>
          </w:tcPr>
          <w:p w14:paraId="753FA33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25662079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59F8762E" w14:textId="77777777"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0EDC37" w14:textId="77777777" w:rsidTr="00280976">
        <w:tc>
          <w:tcPr>
            <w:tcW w:w="704" w:type="dxa"/>
          </w:tcPr>
          <w:p w14:paraId="002CD6F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533E60C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1B144103" w14:textId="77777777"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5AC815E" w14:textId="77777777" w:rsidTr="00280976">
        <w:tc>
          <w:tcPr>
            <w:tcW w:w="704" w:type="dxa"/>
          </w:tcPr>
          <w:p w14:paraId="1C2318CD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097B3CD4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7D94803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16372E42" w14:textId="77777777" w:rsidTr="00280976">
        <w:tc>
          <w:tcPr>
            <w:tcW w:w="704" w:type="dxa"/>
          </w:tcPr>
          <w:p w14:paraId="05EBCAAB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41CABB9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198B75E9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724208C" w14:textId="77777777" w:rsidTr="00280976">
        <w:tc>
          <w:tcPr>
            <w:tcW w:w="704" w:type="dxa"/>
          </w:tcPr>
          <w:p w14:paraId="5DF65F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4FC66D2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0A55582B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14:paraId="350BD215" w14:textId="77777777" w:rsidTr="00280976">
        <w:tc>
          <w:tcPr>
            <w:tcW w:w="704" w:type="dxa"/>
          </w:tcPr>
          <w:p w14:paraId="100153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DF8E17A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6FEEBE6A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CFCC40C" w14:textId="77777777" w:rsidTr="00280976">
        <w:tc>
          <w:tcPr>
            <w:tcW w:w="704" w:type="dxa"/>
          </w:tcPr>
          <w:p w14:paraId="218746E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5DB896A9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0D78C3D0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3E6AEC1" w14:textId="77777777" w:rsidTr="00280976">
        <w:tc>
          <w:tcPr>
            <w:tcW w:w="704" w:type="dxa"/>
          </w:tcPr>
          <w:p w14:paraId="37F9F71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0B8A365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0540F9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14:paraId="78FC4D0F" w14:textId="77777777" w:rsidTr="00280976">
        <w:tc>
          <w:tcPr>
            <w:tcW w:w="704" w:type="dxa"/>
          </w:tcPr>
          <w:p w14:paraId="03CB03F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1E64237A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02B1C5C2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14:paraId="679BE885" w14:textId="77777777" w:rsidTr="00280976">
        <w:tc>
          <w:tcPr>
            <w:tcW w:w="704" w:type="dxa"/>
          </w:tcPr>
          <w:p w14:paraId="02253164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7E473F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2418BC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14:paraId="6122CBC5" w14:textId="77777777" w:rsidTr="00C22DB6">
        <w:tc>
          <w:tcPr>
            <w:tcW w:w="9062" w:type="dxa"/>
            <w:gridSpan w:val="3"/>
          </w:tcPr>
          <w:p w14:paraId="63341BFE" w14:textId="77777777"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42B99541" w14:textId="77777777" w:rsidTr="008805B7">
        <w:tc>
          <w:tcPr>
            <w:tcW w:w="704" w:type="dxa"/>
          </w:tcPr>
          <w:p w14:paraId="0EF01F02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2CE24C6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  <w:shd w:val="clear" w:color="auto" w:fill="D0CECE" w:themeFill="background2" w:themeFillShade="E6"/>
          </w:tcPr>
          <w:p w14:paraId="009A83A9" w14:textId="77777777" w:rsidR="000B12C1" w:rsidRPr="0075785C" w:rsidRDefault="00FC3177" w:rsidP="00C22DB6">
            <w:pPr>
              <w:rPr>
                <w:sz w:val="20"/>
                <w:szCs w:val="20"/>
              </w:rPr>
            </w:pPr>
            <w:r w:rsidRPr="008805B7">
              <w:rPr>
                <w:sz w:val="18"/>
                <w:szCs w:val="18"/>
              </w:rPr>
              <w:t xml:space="preserve">Vypĺňa žiadateľ </w:t>
            </w:r>
            <w:r w:rsidR="00F805C9" w:rsidRPr="008805B7">
              <w:rPr>
                <w:sz w:val="18"/>
                <w:szCs w:val="18"/>
              </w:rPr>
              <w:t xml:space="preserve">(vrátane titulov pred a za menom) </w:t>
            </w:r>
            <w:r w:rsidRPr="008805B7">
              <w:rPr>
                <w:sz w:val="18"/>
                <w:szCs w:val="18"/>
              </w:rPr>
              <w:t xml:space="preserve">- </w:t>
            </w:r>
            <w:r w:rsidR="0075785C" w:rsidRPr="008805B7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8805B7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14:paraId="40604DDA" w14:textId="77777777" w:rsidTr="00C22DB6">
        <w:tc>
          <w:tcPr>
            <w:tcW w:w="9062" w:type="dxa"/>
            <w:gridSpan w:val="3"/>
          </w:tcPr>
          <w:p w14:paraId="649FB48E" w14:textId="77777777"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14:paraId="5DDE9E00" w14:textId="77777777"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14:paraId="4E75403A" w14:textId="77777777" w:rsidTr="008805B7">
        <w:tc>
          <w:tcPr>
            <w:tcW w:w="704" w:type="dxa"/>
          </w:tcPr>
          <w:p w14:paraId="49977498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5260C13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4E208B7" w14:textId="6F02F329" w:rsidR="000B12C1" w:rsidRPr="007A3FFB" w:rsidRDefault="00956CE1" w:rsidP="00956CE1">
            <w:pPr>
              <w:rPr>
                <w:sz w:val="18"/>
                <w:szCs w:val="18"/>
              </w:rPr>
            </w:pPr>
            <w:r w:rsidRPr="008805B7">
              <w:rPr>
                <w:sz w:val="18"/>
                <w:szCs w:val="18"/>
              </w:rPr>
              <w:t>Ž</w:t>
            </w:r>
            <w:r w:rsidR="00341AE3" w:rsidRPr="008805B7">
              <w:rPr>
                <w:sz w:val="18"/>
                <w:szCs w:val="18"/>
              </w:rPr>
              <w:t>iadateľ vy</w:t>
            </w:r>
            <w:r w:rsidR="00B35D7B" w:rsidRPr="008805B7">
              <w:rPr>
                <w:sz w:val="18"/>
                <w:szCs w:val="18"/>
              </w:rPr>
              <w:t>ber</w:t>
            </w:r>
            <w:r w:rsidR="00341AE3" w:rsidRPr="008805B7">
              <w:rPr>
                <w:sz w:val="18"/>
                <w:szCs w:val="18"/>
              </w:rPr>
              <w:t>ie</w:t>
            </w:r>
            <w:r w:rsidR="00B35D7B" w:rsidRPr="008805B7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8805B7">
              <w:rPr>
                <w:sz w:val="18"/>
                <w:szCs w:val="18"/>
              </w:rPr>
              <w:t>.</w:t>
            </w:r>
            <w:r w:rsidR="00341AE3" w:rsidRPr="008805B7">
              <w:rPr>
                <w:sz w:val="18"/>
                <w:szCs w:val="18"/>
              </w:rPr>
              <w:t xml:space="preserve"> </w:t>
            </w:r>
            <w:r w:rsidR="008805B7" w:rsidRPr="008805B7">
              <w:rPr>
                <w:rFonts w:cstheme="minorHAnsi"/>
                <w:b/>
                <w:color w:val="000000"/>
                <w:sz w:val="18"/>
                <w:szCs w:val="18"/>
              </w:rPr>
              <w:t>Žiadateľ nevypĺňa, ak v</w:t>
            </w:r>
            <w:r w:rsidR="008805B7" w:rsidRPr="008805B7">
              <w:rPr>
                <w:b/>
                <w:sz w:val="18"/>
                <w:szCs w:val="18"/>
              </w:rPr>
              <w:t> rámci vyzvania nie sú stanovení partneri projektu.</w:t>
            </w:r>
          </w:p>
        </w:tc>
      </w:tr>
      <w:tr w:rsidR="000B12C1" w:rsidRPr="0075785C" w14:paraId="270B45D7" w14:textId="77777777" w:rsidTr="00280976">
        <w:tc>
          <w:tcPr>
            <w:tcW w:w="704" w:type="dxa"/>
          </w:tcPr>
          <w:p w14:paraId="032DD28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0FF35121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047C13AB" w14:textId="77777777"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5EF3C5D4" w14:textId="77777777" w:rsidTr="00280976">
        <w:tc>
          <w:tcPr>
            <w:tcW w:w="704" w:type="dxa"/>
          </w:tcPr>
          <w:p w14:paraId="7682FDD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1A518F9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45FEE714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6A919F3A" w14:textId="77777777" w:rsidTr="00280976">
        <w:tc>
          <w:tcPr>
            <w:tcW w:w="704" w:type="dxa"/>
          </w:tcPr>
          <w:p w14:paraId="48F92E81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79F89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54415CCA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8B86D4" w14:textId="77777777" w:rsidTr="00280976">
        <w:tc>
          <w:tcPr>
            <w:tcW w:w="704" w:type="dxa"/>
          </w:tcPr>
          <w:p w14:paraId="6F9658D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75DB626F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7C5C21D9" w14:textId="77777777"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6FF3A8C1" w14:textId="77777777" w:rsidTr="00280976">
        <w:tc>
          <w:tcPr>
            <w:tcW w:w="704" w:type="dxa"/>
          </w:tcPr>
          <w:p w14:paraId="04C05CB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62B2A3E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7A462483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B939E30" w14:textId="77777777" w:rsidTr="00280976">
        <w:tc>
          <w:tcPr>
            <w:tcW w:w="704" w:type="dxa"/>
          </w:tcPr>
          <w:p w14:paraId="719DD4F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4F010F3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76B2271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FACE054" w14:textId="77777777" w:rsidTr="00280976">
        <w:tc>
          <w:tcPr>
            <w:tcW w:w="704" w:type="dxa"/>
          </w:tcPr>
          <w:p w14:paraId="59286DA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7F0488A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6BFC0DD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14:paraId="1EB31C92" w14:textId="77777777" w:rsidTr="00280976">
        <w:tc>
          <w:tcPr>
            <w:tcW w:w="704" w:type="dxa"/>
          </w:tcPr>
          <w:p w14:paraId="6626D8E5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3119" w:type="dxa"/>
          </w:tcPr>
          <w:p w14:paraId="7B5BB5F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8617AD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9873279" w14:textId="77777777" w:rsidTr="00280976">
        <w:tc>
          <w:tcPr>
            <w:tcW w:w="704" w:type="dxa"/>
          </w:tcPr>
          <w:p w14:paraId="585BCDE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14:paraId="54F7E27A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4B832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14:paraId="08E6E777" w14:textId="77777777" w:rsidTr="00C22DB6">
        <w:tc>
          <w:tcPr>
            <w:tcW w:w="9062" w:type="dxa"/>
            <w:gridSpan w:val="3"/>
          </w:tcPr>
          <w:p w14:paraId="02A82D85" w14:textId="77777777"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1D3E3960" w14:textId="77777777" w:rsidTr="008805B7">
        <w:tc>
          <w:tcPr>
            <w:tcW w:w="704" w:type="dxa"/>
          </w:tcPr>
          <w:p w14:paraId="1D4A70C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4BD5B476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0790192" w14:textId="40E33A55"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  <w:r w:rsidR="008805B7">
              <w:rPr>
                <w:sz w:val="18"/>
                <w:szCs w:val="18"/>
              </w:rPr>
              <w:t xml:space="preserve">. </w:t>
            </w:r>
            <w:r w:rsidR="008805B7" w:rsidRPr="008805B7">
              <w:rPr>
                <w:rFonts w:cstheme="minorHAnsi"/>
                <w:b/>
                <w:color w:val="000000"/>
                <w:sz w:val="18"/>
                <w:szCs w:val="18"/>
              </w:rPr>
              <w:t>Žiadateľ nevypĺňa, ak v</w:t>
            </w:r>
            <w:r w:rsidR="008805B7" w:rsidRPr="008805B7">
              <w:rPr>
                <w:b/>
                <w:sz w:val="18"/>
                <w:szCs w:val="18"/>
              </w:rPr>
              <w:t> rámci vyzvania nie sú stanovení partneri projektu.</w:t>
            </w:r>
          </w:p>
        </w:tc>
      </w:tr>
      <w:tr w:rsidR="00CE606D" w14:paraId="66084EA9" w14:textId="77777777" w:rsidTr="00C22DB6">
        <w:tc>
          <w:tcPr>
            <w:tcW w:w="9062" w:type="dxa"/>
            <w:gridSpan w:val="3"/>
          </w:tcPr>
          <w:p w14:paraId="772BCA99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14:paraId="13196255" w14:textId="77777777" w:rsidTr="00C22DB6">
        <w:tc>
          <w:tcPr>
            <w:tcW w:w="9062" w:type="dxa"/>
            <w:gridSpan w:val="3"/>
          </w:tcPr>
          <w:p w14:paraId="67BE85A1" w14:textId="77777777"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14:paraId="4CABE08F" w14:textId="77777777" w:rsidTr="00E9269C">
        <w:tc>
          <w:tcPr>
            <w:tcW w:w="704" w:type="dxa"/>
          </w:tcPr>
          <w:p w14:paraId="4FDE1F7C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176AB243" w14:textId="77777777"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345827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E9269C">
              <w:rPr>
                <w:b/>
                <w:sz w:val="18"/>
                <w:szCs w:val="18"/>
              </w:rPr>
              <w:t xml:space="preserve">vypĺňa sa </w:t>
            </w:r>
            <w:r w:rsidR="00FD3D01" w:rsidRPr="00E9269C">
              <w:rPr>
                <w:b/>
                <w:sz w:val="18"/>
                <w:szCs w:val="18"/>
              </w:rPr>
              <w:t>v</w:t>
            </w:r>
            <w:r w:rsidR="003E0CBA" w:rsidRPr="00E9269C">
              <w:rPr>
                <w:b/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</w:t>
            </w:r>
            <w:r w:rsidR="003E0CBA" w:rsidRPr="007A3FFB">
              <w:rPr>
                <w:sz w:val="18"/>
                <w:szCs w:val="18"/>
              </w:rPr>
              <w:t xml:space="preserve"> (napr. fakulta univerzity, odštepný závod bez právnej subjektivity a pod.)</w:t>
            </w:r>
          </w:p>
        </w:tc>
      </w:tr>
      <w:tr w:rsidR="000B12C1" w:rsidRPr="0075785C" w14:paraId="62BBF855" w14:textId="77777777" w:rsidTr="00280976">
        <w:tc>
          <w:tcPr>
            <w:tcW w:w="704" w:type="dxa"/>
          </w:tcPr>
          <w:p w14:paraId="78D29E32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430BD29C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9B7A9F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0CF556A3" w14:textId="77777777" w:rsidTr="00280976">
        <w:tc>
          <w:tcPr>
            <w:tcW w:w="704" w:type="dxa"/>
          </w:tcPr>
          <w:p w14:paraId="6032B52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145CCF6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78D25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D4761F5" w14:textId="77777777" w:rsidTr="00E9269C">
        <w:tc>
          <w:tcPr>
            <w:tcW w:w="704" w:type="dxa"/>
          </w:tcPr>
          <w:p w14:paraId="3B0954A7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70014F4D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7D4C257F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6C9EB0" w14:textId="77777777" w:rsidTr="00E9269C">
        <w:tc>
          <w:tcPr>
            <w:tcW w:w="704" w:type="dxa"/>
          </w:tcPr>
          <w:p w14:paraId="6685F8B3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3CA2DF3E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F5B1CCC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14:paraId="16547BD4" w14:textId="77777777" w:rsidTr="00C22DB6">
        <w:tc>
          <w:tcPr>
            <w:tcW w:w="9062" w:type="dxa"/>
            <w:gridSpan w:val="3"/>
          </w:tcPr>
          <w:p w14:paraId="6310CB4F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14:paraId="438AD84B" w14:textId="77777777" w:rsidTr="00C22DB6">
        <w:tc>
          <w:tcPr>
            <w:tcW w:w="9062" w:type="dxa"/>
            <w:gridSpan w:val="3"/>
          </w:tcPr>
          <w:p w14:paraId="421F3D98" w14:textId="77777777"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14:paraId="38AF260E" w14:textId="77777777" w:rsidTr="00280976">
        <w:tc>
          <w:tcPr>
            <w:tcW w:w="704" w:type="dxa"/>
          </w:tcPr>
          <w:p w14:paraId="40989A8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396DDCE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6BF6C6B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7FA0D72" w14:textId="77777777" w:rsidTr="00E9269C">
        <w:tc>
          <w:tcPr>
            <w:tcW w:w="704" w:type="dxa"/>
          </w:tcPr>
          <w:p w14:paraId="3253B11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4FBE910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5CCFB906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0EC9D12" w14:textId="77777777" w:rsidTr="00E9269C">
        <w:tc>
          <w:tcPr>
            <w:tcW w:w="704" w:type="dxa"/>
          </w:tcPr>
          <w:p w14:paraId="3EE2A85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1860772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7C80ECD" w14:textId="77777777"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14:paraId="49069688" w14:textId="77777777" w:rsidTr="00280976">
        <w:tc>
          <w:tcPr>
            <w:tcW w:w="704" w:type="dxa"/>
          </w:tcPr>
          <w:p w14:paraId="7052AA2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2E55B81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298406D3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46ABBBF9" w14:textId="77777777" w:rsidTr="00280976">
        <w:tc>
          <w:tcPr>
            <w:tcW w:w="704" w:type="dxa"/>
          </w:tcPr>
          <w:p w14:paraId="1CC9BCF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0264311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58BC30D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4ABAC4FA" w14:textId="77777777" w:rsidTr="00280976">
        <w:tc>
          <w:tcPr>
            <w:tcW w:w="704" w:type="dxa"/>
          </w:tcPr>
          <w:p w14:paraId="45570B9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76441F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42D38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42205C7C" w14:textId="77777777" w:rsidTr="00C22DB6">
        <w:tc>
          <w:tcPr>
            <w:tcW w:w="9062" w:type="dxa"/>
            <w:gridSpan w:val="3"/>
          </w:tcPr>
          <w:p w14:paraId="7A239537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14:paraId="1D21B3BB" w14:textId="77777777" w:rsidTr="00265DCA">
        <w:tc>
          <w:tcPr>
            <w:tcW w:w="704" w:type="dxa"/>
          </w:tcPr>
          <w:p w14:paraId="6E88E47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14B1F7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73F24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14:paraId="0BD92B00" w14:textId="77777777" w:rsidTr="00265DCA">
        <w:tc>
          <w:tcPr>
            <w:tcW w:w="704" w:type="dxa"/>
          </w:tcPr>
          <w:p w14:paraId="30F8DA0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55D161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C999AEC" w14:textId="77777777"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14:paraId="6E2960B8" w14:textId="77777777" w:rsidTr="00280976">
        <w:tc>
          <w:tcPr>
            <w:tcW w:w="704" w:type="dxa"/>
          </w:tcPr>
          <w:p w14:paraId="25535B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09EE943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14:paraId="20B8D75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AF869ED" w14:textId="77777777" w:rsidTr="00265DCA">
        <w:tc>
          <w:tcPr>
            <w:tcW w:w="704" w:type="dxa"/>
          </w:tcPr>
          <w:p w14:paraId="44705D5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5B8CA9D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3D41A8E0" w14:textId="77777777"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14:paraId="0FFD2DD9" w14:textId="77777777" w:rsidTr="00265DCA">
        <w:tc>
          <w:tcPr>
            <w:tcW w:w="704" w:type="dxa"/>
          </w:tcPr>
          <w:p w14:paraId="470466B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0EE4539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8689A87" w14:textId="77777777"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6FA432F4" w14:textId="77777777" w:rsidTr="00265DCA">
        <w:tc>
          <w:tcPr>
            <w:tcW w:w="704" w:type="dxa"/>
          </w:tcPr>
          <w:p w14:paraId="7ED49A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3D38E57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AC7D787" w14:textId="6AAE5429"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  <w:r w:rsidR="00265DCA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265DCA" w:rsidRPr="00586417">
              <w:rPr>
                <w:b/>
                <w:sz w:val="18"/>
                <w:szCs w:val="18"/>
                <w:highlight w:val="lightGray"/>
              </w:rPr>
              <w:t xml:space="preserve">TP nie je štátna pomoc </w:t>
            </w:r>
            <w:r w:rsidR="00265DCA" w:rsidRPr="00586417">
              <w:rPr>
                <w:b/>
                <w:sz w:val="18"/>
                <w:szCs w:val="18"/>
                <w:highlight w:val="lightGray"/>
              </w:rPr>
              <w:lastRenderedPageBreak/>
              <w:t>uplatňovaná, z uvedeného dôvodu žiadateľ pole nevypĺňa.</w:t>
            </w:r>
          </w:p>
        </w:tc>
      </w:tr>
      <w:tr w:rsidR="003E0CBA" w:rsidRPr="0075785C" w14:paraId="54CF5F9A" w14:textId="77777777" w:rsidTr="00265DCA">
        <w:tc>
          <w:tcPr>
            <w:tcW w:w="704" w:type="dxa"/>
          </w:tcPr>
          <w:p w14:paraId="09439D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3119" w:type="dxa"/>
          </w:tcPr>
          <w:p w14:paraId="01FCF4EA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604C7332" w14:textId="77777777"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14:paraId="6FEC3C3A" w14:textId="6D29FF2B" w:rsidR="003E0CBA" w:rsidRPr="00AD41AC" w:rsidRDefault="00265DCA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regiónov.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14:paraId="775FE8EC" w14:textId="77777777" w:rsidTr="00265DCA">
        <w:tc>
          <w:tcPr>
            <w:tcW w:w="704" w:type="dxa"/>
          </w:tcPr>
          <w:p w14:paraId="32936B6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5C8BAA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505B78F" w14:textId="5E34AB74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 xml:space="preserve"> Pri projektoch OP TP nie je relevancia k RIUS- žiadateľ uvádza výrok „nie“.</w:t>
            </w:r>
          </w:p>
        </w:tc>
      </w:tr>
      <w:tr w:rsidR="003E0CBA" w:rsidRPr="0075785C" w14:paraId="67343C52" w14:textId="77777777" w:rsidTr="00280976">
        <w:tc>
          <w:tcPr>
            <w:tcW w:w="704" w:type="dxa"/>
          </w:tcPr>
          <w:p w14:paraId="3577AF3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4B8A29E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14:paraId="0E7630A1" w14:textId="190518EC" w:rsidR="003E0CBA" w:rsidRPr="007A3FFB" w:rsidRDefault="00265DCA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14:paraId="67A25CB6" w14:textId="77777777" w:rsidTr="00280976">
        <w:tc>
          <w:tcPr>
            <w:tcW w:w="704" w:type="dxa"/>
          </w:tcPr>
          <w:p w14:paraId="59FAF99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0C4613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14:paraId="777892BD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30D1DD24" w14:textId="77777777" w:rsidTr="00280976">
        <w:tc>
          <w:tcPr>
            <w:tcW w:w="704" w:type="dxa"/>
          </w:tcPr>
          <w:p w14:paraId="5ACB9C4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5037AB7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14:paraId="02BA7D68" w14:textId="77777777"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4769AB97" w14:textId="77777777"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3BE88B29" w14:textId="77777777"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632F836D" w14:textId="77777777" w:rsidR="003E0CBA" w:rsidRPr="00265DCA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265DCA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265DCA">
              <w:rPr>
                <w:b/>
                <w:i/>
                <w:sz w:val="18"/>
                <w:szCs w:val="18"/>
              </w:rPr>
              <w:t> </w:t>
            </w:r>
            <w:r w:rsidRPr="00265DCA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14:paraId="40CD48F1" w14:textId="77777777" w:rsidTr="00280976">
        <w:tc>
          <w:tcPr>
            <w:tcW w:w="704" w:type="dxa"/>
          </w:tcPr>
          <w:p w14:paraId="7E1D812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4CF15FA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62F08939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44B0D9C" w14:textId="77777777" w:rsidTr="00265DCA">
        <w:tc>
          <w:tcPr>
            <w:tcW w:w="704" w:type="dxa"/>
          </w:tcPr>
          <w:p w14:paraId="1E741B5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6749D7F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16EFB04C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FD822C4" w14:textId="77777777" w:rsidTr="00265DCA">
        <w:tc>
          <w:tcPr>
            <w:tcW w:w="704" w:type="dxa"/>
          </w:tcPr>
          <w:p w14:paraId="4E55BD6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14:paraId="4A5057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073ED0AD" w14:textId="77777777"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2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1763E6D6" w14:textId="77777777" w:rsidTr="00C22DB6">
        <w:tc>
          <w:tcPr>
            <w:tcW w:w="9062" w:type="dxa"/>
            <w:gridSpan w:val="3"/>
          </w:tcPr>
          <w:p w14:paraId="71BA693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14:paraId="18AC1423" w14:textId="77777777" w:rsidTr="00265DCA">
        <w:tc>
          <w:tcPr>
            <w:tcW w:w="704" w:type="dxa"/>
          </w:tcPr>
          <w:p w14:paraId="6E9B50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576CE1AC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71A57EF" w14:textId="77777777"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14:paraId="71F47DA7" w14:textId="77777777" w:rsidTr="00265DCA">
        <w:tc>
          <w:tcPr>
            <w:tcW w:w="704" w:type="dxa"/>
          </w:tcPr>
          <w:p w14:paraId="1C8D51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748C579F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70A51E4" w14:textId="4A2021E2"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  <w:r w:rsidR="00265DCA">
              <w:rPr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 w:rsidR="00265DCA">
              <w:rPr>
                <w:b/>
                <w:sz w:val="18"/>
                <w:szCs w:val="18"/>
                <w:highlight w:val="lightGray"/>
              </w:rPr>
              <w:t>oblastí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 w:rsidR="00265DCA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122</w:t>
            </w:r>
            <w:r w:rsidR="00265DCA"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3E0CBA" w:rsidRPr="0075785C" w14:paraId="16945720" w14:textId="77777777" w:rsidTr="00265DCA">
        <w:tc>
          <w:tcPr>
            <w:tcW w:w="704" w:type="dxa"/>
          </w:tcPr>
          <w:p w14:paraId="4B856A1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584439CA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C69EC20" w14:textId="36B2EA0B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 xml:space="preserve"> napr. verejná správa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14:paraId="425AA8EE" w14:textId="77777777" w:rsidTr="00265DCA">
        <w:tc>
          <w:tcPr>
            <w:tcW w:w="704" w:type="dxa"/>
          </w:tcPr>
          <w:p w14:paraId="53DF35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351DD966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529DEF1" w14:textId="608B7328"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 xml:space="preserve"> Žiadateľ v</w:t>
            </w:r>
            <w:r w:rsidR="00265DCA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 w:rsidR="00265DCA"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</w:p>
        </w:tc>
      </w:tr>
      <w:tr w:rsidR="003E0CBA" w:rsidRPr="0075785C" w14:paraId="7CE39829" w14:textId="77777777" w:rsidTr="00265DCA">
        <w:tc>
          <w:tcPr>
            <w:tcW w:w="704" w:type="dxa"/>
          </w:tcPr>
          <w:p w14:paraId="2B0F83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0D24A78E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23CADC7" w14:textId="77777777"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 xml:space="preserve">. V prípade financovania prostredníctvom nenávratného finančného príspevku </w:t>
            </w:r>
            <w:r w:rsidR="00406B2E" w:rsidRPr="00265DCA">
              <w:rPr>
                <w:b/>
                <w:sz w:val="18"/>
                <w:szCs w:val="18"/>
              </w:rPr>
              <w:t>vyberie žiadateľ:  „01 – Nenávratný grant“</w:t>
            </w:r>
          </w:p>
        </w:tc>
      </w:tr>
      <w:tr w:rsidR="003E0CBA" w14:paraId="45FD3ECC" w14:textId="77777777" w:rsidTr="00C22DB6">
        <w:tc>
          <w:tcPr>
            <w:tcW w:w="9062" w:type="dxa"/>
            <w:gridSpan w:val="3"/>
          </w:tcPr>
          <w:p w14:paraId="42515A2D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14:paraId="197A5D2F" w14:textId="77777777" w:rsidTr="00C22DB6">
        <w:tc>
          <w:tcPr>
            <w:tcW w:w="9062" w:type="dxa"/>
            <w:gridSpan w:val="3"/>
          </w:tcPr>
          <w:p w14:paraId="1F5EF8C5" w14:textId="77777777"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14:paraId="04742F76" w14:textId="77777777" w:rsidTr="00265DCA">
        <w:tc>
          <w:tcPr>
            <w:tcW w:w="704" w:type="dxa"/>
          </w:tcPr>
          <w:p w14:paraId="06558F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14:paraId="1B774FC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4B3D29AA" w14:textId="77777777"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4F84F77" w14:textId="77777777" w:rsidTr="00265DCA">
        <w:tc>
          <w:tcPr>
            <w:tcW w:w="704" w:type="dxa"/>
          </w:tcPr>
          <w:p w14:paraId="784D670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4C767B5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866A5E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1CDD4A0" w14:textId="77777777" w:rsidTr="00265DCA">
        <w:tc>
          <w:tcPr>
            <w:tcW w:w="704" w:type="dxa"/>
          </w:tcPr>
          <w:p w14:paraId="150D3E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38145C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00254B7E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17B7F6CE" w14:textId="77777777" w:rsidTr="00265DCA">
        <w:tc>
          <w:tcPr>
            <w:tcW w:w="704" w:type="dxa"/>
          </w:tcPr>
          <w:p w14:paraId="4062CC4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294392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069D909" w14:textId="1A0B7694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265DCA">
              <w:rPr>
                <w:sz w:val="18"/>
                <w:szCs w:val="18"/>
              </w:rPr>
              <w:t xml:space="preserve"> </w:t>
            </w:r>
            <w:r w:rsidR="00265DCA">
              <w:rPr>
                <w:b/>
                <w:sz w:val="18"/>
                <w:szCs w:val="18"/>
                <w:highlight w:val="lightGray"/>
              </w:rPr>
              <w:t>(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265DCA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14:paraId="3F33DB52" w14:textId="77777777" w:rsidTr="00265DCA">
        <w:tc>
          <w:tcPr>
            <w:tcW w:w="704" w:type="dxa"/>
          </w:tcPr>
          <w:p w14:paraId="0783E9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14:paraId="6AAA0A1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852E550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98822CF" w14:textId="77777777" w:rsidTr="00265DCA">
        <w:tc>
          <w:tcPr>
            <w:tcW w:w="704" w:type="dxa"/>
          </w:tcPr>
          <w:p w14:paraId="4371A78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14:paraId="7A352F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5647277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374625D" w14:textId="77777777" w:rsidTr="00265DCA">
        <w:tc>
          <w:tcPr>
            <w:tcW w:w="704" w:type="dxa"/>
          </w:tcPr>
          <w:p w14:paraId="56AC48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2A624BC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8028350" w14:textId="77777777"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14:paraId="3ACC99E3" w14:textId="77777777" w:rsidTr="00C22DB6">
        <w:tc>
          <w:tcPr>
            <w:tcW w:w="9062" w:type="dxa"/>
            <w:gridSpan w:val="3"/>
          </w:tcPr>
          <w:p w14:paraId="12EE5C8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14:paraId="5D5FAF15" w14:textId="4F042A50" w:rsidR="00DF1130" w:rsidRPr="00210923" w:rsidRDefault="00DF1130" w:rsidP="00DC717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</w:t>
            </w:r>
            <w:r w:rsidRPr="00265DCA">
              <w:rPr>
                <w:b/>
                <w:sz w:val="18"/>
                <w:szCs w:val="18"/>
              </w:rPr>
              <w:t>(</w:t>
            </w:r>
            <w:r w:rsidR="00A06AD4" w:rsidRPr="00265DCA">
              <w:rPr>
                <w:b/>
                <w:sz w:val="18"/>
                <w:szCs w:val="18"/>
              </w:rPr>
              <w:t>a</w:t>
            </w:r>
            <w:r w:rsidRPr="00265DCA">
              <w:rPr>
                <w:b/>
                <w:sz w:val="18"/>
                <w:szCs w:val="18"/>
              </w:rPr>
              <w:t xml:space="preserve">k toto kritérium oprávnenosti nie je definované </w:t>
            </w:r>
            <w:r w:rsidR="00A06AD4" w:rsidRPr="00265DCA">
              <w:rPr>
                <w:b/>
                <w:sz w:val="18"/>
                <w:szCs w:val="18"/>
              </w:rPr>
              <w:t>vo</w:t>
            </w:r>
            <w:r w:rsidRPr="00265DCA">
              <w:rPr>
                <w:b/>
                <w:sz w:val="18"/>
                <w:szCs w:val="18"/>
              </w:rPr>
              <w:t xml:space="preserve"> výzve</w:t>
            </w:r>
            <w:r w:rsidR="0097243D" w:rsidRPr="00265DCA">
              <w:rPr>
                <w:b/>
                <w:sz w:val="18"/>
                <w:szCs w:val="18"/>
              </w:rPr>
              <w:t>,</w:t>
            </w:r>
            <w:r w:rsidRPr="00265DCA">
              <w:rPr>
                <w:b/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DC717E">
              <w:rPr>
                <w:sz w:val="18"/>
                <w:szCs w:val="18"/>
              </w:rPr>
              <w:t xml:space="preserve">, čl. </w:t>
            </w:r>
            <w:r w:rsidR="00DC717E" w:rsidRPr="00DC717E">
              <w:rPr>
                <w:sz w:val="18"/>
                <w:szCs w:val="18"/>
              </w:rPr>
              <w:t>13 Nariadenia Európskeho parlamentu a</w:t>
            </w:r>
            <w:r w:rsidR="00DC717E">
              <w:rPr>
                <w:sz w:val="18"/>
                <w:szCs w:val="18"/>
              </w:rPr>
              <w:t xml:space="preserve"> Rady (EÚ) 1304/2013 (ESF) a </w:t>
            </w:r>
            <w:r w:rsidR="00DC717E" w:rsidRPr="00DC717E">
              <w:rPr>
                <w:sz w:val="18"/>
                <w:szCs w:val="18"/>
              </w:rPr>
              <w:t>čl</w:t>
            </w:r>
            <w:r w:rsidR="00DC717E">
              <w:rPr>
                <w:sz w:val="18"/>
                <w:szCs w:val="18"/>
              </w:rPr>
              <w:t>.</w:t>
            </w:r>
            <w:r w:rsidR="00DC717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DC717E">
              <w:rPr>
                <w:sz w:val="18"/>
                <w:szCs w:val="18"/>
              </w:rPr>
              <w:t>.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265DCA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265DCA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265DCA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14:paraId="4B797432" w14:textId="77777777" w:rsidTr="00280976">
        <w:tc>
          <w:tcPr>
            <w:tcW w:w="704" w:type="dxa"/>
          </w:tcPr>
          <w:p w14:paraId="56386A7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4D5918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6E04DC04" w14:textId="77777777"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A85A05B" w14:textId="77777777" w:rsidTr="00280976">
        <w:tc>
          <w:tcPr>
            <w:tcW w:w="704" w:type="dxa"/>
          </w:tcPr>
          <w:p w14:paraId="0D6B8DF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7232E4F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2587EC6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2DD89D67" w14:textId="77777777" w:rsidTr="00280976">
        <w:tc>
          <w:tcPr>
            <w:tcW w:w="704" w:type="dxa"/>
          </w:tcPr>
          <w:p w14:paraId="2365BAF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10C1A15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6F58699D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C8B34A3" w14:textId="77777777" w:rsidTr="00280976">
        <w:tc>
          <w:tcPr>
            <w:tcW w:w="704" w:type="dxa"/>
          </w:tcPr>
          <w:p w14:paraId="6A1B4B8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342CCB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357FA28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A53E9A2" w14:textId="77777777" w:rsidTr="00280976">
        <w:tc>
          <w:tcPr>
            <w:tcW w:w="704" w:type="dxa"/>
          </w:tcPr>
          <w:p w14:paraId="036F4D6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5FF80E9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4A5502A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A78267D" w14:textId="77777777" w:rsidTr="00280976">
        <w:tc>
          <w:tcPr>
            <w:tcW w:w="704" w:type="dxa"/>
          </w:tcPr>
          <w:p w14:paraId="4036B6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0DFDA37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5675A642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7F23E57" w14:textId="77777777" w:rsidTr="00280976">
        <w:tc>
          <w:tcPr>
            <w:tcW w:w="704" w:type="dxa"/>
          </w:tcPr>
          <w:p w14:paraId="6E69748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5EA9623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232906AF" w14:textId="77777777"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14:paraId="142435A9" w14:textId="77777777" w:rsidTr="00C22DB6">
        <w:tc>
          <w:tcPr>
            <w:tcW w:w="9062" w:type="dxa"/>
            <w:gridSpan w:val="3"/>
          </w:tcPr>
          <w:p w14:paraId="234E767C" w14:textId="77777777"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14:paraId="7C019CA1" w14:textId="77777777" w:rsidTr="00265DCA">
        <w:tc>
          <w:tcPr>
            <w:tcW w:w="704" w:type="dxa"/>
          </w:tcPr>
          <w:p w14:paraId="4C2B5A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363148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BA3F52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14:paraId="712B6202" w14:textId="77777777" w:rsidTr="00265DCA">
        <w:tc>
          <w:tcPr>
            <w:tcW w:w="704" w:type="dxa"/>
          </w:tcPr>
          <w:p w14:paraId="64E2D22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6CA54A8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C2922D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14:paraId="207C68D5" w14:textId="77777777" w:rsidTr="00265DCA">
        <w:tc>
          <w:tcPr>
            <w:tcW w:w="704" w:type="dxa"/>
          </w:tcPr>
          <w:p w14:paraId="285BCBE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64A958F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FC700F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14:paraId="37CC3800" w14:textId="77777777" w:rsidTr="00265DCA">
        <w:tc>
          <w:tcPr>
            <w:tcW w:w="704" w:type="dxa"/>
          </w:tcPr>
          <w:p w14:paraId="5FCE853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10D8DCD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A9D838A" w14:textId="14601D31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485CB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  <w:r w:rsidR="00265DCA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Udržateľnosť projektu sa v rámci OP TP neuplatňuje.</w:t>
            </w:r>
          </w:p>
        </w:tc>
      </w:tr>
      <w:tr w:rsidR="003E0CBA" w:rsidRPr="0075785C" w14:paraId="27E8C43B" w14:textId="77777777" w:rsidTr="00265DCA">
        <w:tc>
          <w:tcPr>
            <w:tcW w:w="704" w:type="dxa"/>
          </w:tcPr>
          <w:p w14:paraId="308D1CE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309BDAD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628022F" w14:textId="77777777"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14:paraId="37312B26" w14:textId="77777777" w:rsidTr="00C22DB6">
        <w:tc>
          <w:tcPr>
            <w:tcW w:w="9062" w:type="dxa"/>
            <w:gridSpan w:val="3"/>
          </w:tcPr>
          <w:p w14:paraId="27BCC847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14:paraId="105C1227" w14:textId="77777777"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14:paraId="5C8DD04E" w14:textId="77777777" w:rsidTr="00280976">
        <w:tc>
          <w:tcPr>
            <w:tcW w:w="704" w:type="dxa"/>
          </w:tcPr>
          <w:p w14:paraId="7451277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6865130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14:paraId="08987A05" w14:textId="5B53469B"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265DCA">
              <w:rPr>
                <w:sz w:val="18"/>
                <w:szCs w:val="18"/>
              </w:rPr>
              <w:t>.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265DCA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265DCA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265DCA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14:paraId="2830A1B1" w14:textId="77777777" w:rsidTr="00C22DB6">
        <w:tc>
          <w:tcPr>
            <w:tcW w:w="9062" w:type="dxa"/>
            <w:gridSpan w:val="3"/>
          </w:tcPr>
          <w:p w14:paraId="477D2CE8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14:paraId="56DF5304" w14:textId="77777777" w:rsidTr="00280976">
        <w:tc>
          <w:tcPr>
            <w:tcW w:w="704" w:type="dxa"/>
          </w:tcPr>
          <w:p w14:paraId="6CB7BBD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14:paraId="5FAF392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14:paraId="60311AD5" w14:textId="77777777"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71AEB547" w14:textId="77777777" w:rsidTr="00C22DB6">
        <w:tc>
          <w:tcPr>
            <w:tcW w:w="9062" w:type="dxa"/>
            <w:gridSpan w:val="3"/>
          </w:tcPr>
          <w:p w14:paraId="5080A109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14:paraId="21EDCFE9" w14:textId="77777777" w:rsidTr="00280976">
        <w:tc>
          <w:tcPr>
            <w:tcW w:w="704" w:type="dxa"/>
          </w:tcPr>
          <w:p w14:paraId="566D4A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14:paraId="39E0096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62D50A02" w14:textId="77777777"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7B59D63C" w14:textId="77777777" w:rsidTr="00280976">
        <w:tc>
          <w:tcPr>
            <w:tcW w:w="704" w:type="dxa"/>
          </w:tcPr>
          <w:p w14:paraId="3B4DE7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36BD9D0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33D224E" w14:textId="77777777"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C47FD8C" w14:textId="77777777" w:rsidTr="00C22DB6">
        <w:tc>
          <w:tcPr>
            <w:tcW w:w="9062" w:type="dxa"/>
            <w:gridSpan w:val="3"/>
          </w:tcPr>
          <w:p w14:paraId="407CBC1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3B4C43EA" w14:textId="77777777" w:rsidTr="00265DCA">
        <w:tc>
          <w:tcPr>
            <w:tcW w:w="704" w:type="dxa"/>
          </w:tcPr>
          <w:p w14:paraId="40D692C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02C937C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7C6EA210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67061B79" w14:textId="77777777" w:rsidTr="00265DCA">
        <w:tc>
          <w:tcPr>
            <w:tcW w:w="704" w:type="dxa"/>
          </w:tcPr>
          <w:p w14:paraId="77D63B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14:paraId="70B1BEA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DEAE2A7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4D045B22" w14:textId="77777777" w:rsidTr="00265DCA">
        <w:tc>
          <w:tcPr>
            <w:tcW w:w="704" w:type="dxa"/>
          </w:tcPr>
          <w:p w14:paraId="7058E61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14:paraId="1D7F16B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F96F366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54E429F6" w14:textId="77777777" w:rsidTr="00265DCA">
        <w:tc>
          <w:tcPr>
            <w:tcW w:w="704" w:type="dxa"/>
          </w:tcPr>
          <w:p w14:paraId="3B29015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14:paraId="2F2546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4037D21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104C912F" w14:textId="77777777" w:rsidTr="00C22DB6">
        <w:tc>
          <w:tcPr>
            <w:tcW w:w="9062" w:type="dxa"/>
            <w:gridSpan w:val="3"/>
          </w:tcPr>
          <w:p w14:paraId="502AAD7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0C6B9A8E" w14:textId="77777777" w:rsidTr="00280976">
        <w:tc>
          <w:tcPr>
            <w:tcW w:w="704" w:type="dxa"/>
          </w:tcPr>
          <w:p w14:paraId="646A765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634ABF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4598A7D6" w14:textId="0865EAFE"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265DCA">
              <w:rPr>
                <w:sz w:val="18"/>
                <w:szCs w:val="18"/>
              </w:rPr>
              <w:t xml:space="preserve">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265DCA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14:paraId="022CC7E7" w14:textId="77777777" w:rsidTr="00280976">
        <w:tc>
          <w:tcPr>
            <w:tcW w:w="704" w:type="dxa"/>
          </w:tcPr>
          <w:p w14:paraId="1714FCF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1B38B512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9872F41" w14:textId="7005B76C"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265DCA">
              <w:rPr>
                <w:sz w:val="18"/>
                <w:szCs w:val="18"/>
              </w:rPr>
              <w:t xml:space="preserve">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265DCA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14:paraId="783CDFB3" w14:textId="77777777" w:rsidTr="00280976">
        <w:tc>
          <w:tcPr>
            <w:tcW w:w="704" w:type="dxa"/>
          </w:tcPr>
          <w:p w14:paraId="0AFDA2F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3F6294FC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3FA668C" w14:textId="7C1EC0E7"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265DCA">
              <w:rPr>
                <w:sz w:val="18"/>
                <w:szCs w:val="18"/>
              </w:rPr>
              <w:t xml:space="preserve">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265DCA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14:paraId="7A1BB8B9" w14:textId="77777777" w:rsidTr="00C22DB6">
        <w:tc>
          <w:tcPr>
            <w:tcW w:w="9062" w:type="dxa"/>
            <w:gridSpan w:val="3"/>
          </w:tcPr>
          <w:p w14:paraId="525EC3D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14:paraId="188D26F1" w14:textId="7D57DC20"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 w:rsidR="00265DCA">
              <w:rPr>
                <w:sz w:val="18"/>
                <w:szCs w:val="18"/>
              </w:rPr>
              <w:t xml:space="preserve"> 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265DCA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265DCA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265DCA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14:paraId="4A03EDDE" w14:textId="77777777" w:rsidTr="00280976">
        <w:tc>
          <w:tcPr>
            <w:tcW w:w="704" w:type="dxa"/>
          </w:tcPr>
          <w:p w14:paraId="148A94D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237D74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1EFC2429" w14:textId="77777777"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499354A3" w14:textId="77777777" w:rsidTr="00280976">
        <w:tc>
          <w:tcPr>
            <w:tcW w:w="704" w:type="dxa"/>
          </w:tcPr>
          <w:p w14:paraId="13C9479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2BCC8C4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12E5582" w14:textId="77777777"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353C509D" w14:textId="77777777" w:rsidTr="00C22DB6">
        <w:tc>
          <w:tcPr>
            <w:tcW w:w="9062" w:type="dxa"/>
            <w:gridSpan w:val="3"/>
          </w:tcPr>
          <w:p w14:paraId="3422C71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43085EED" w14:textId="77777777" w:rsidTr="00280976">
        <w:tc>
          <w:tcPr>
            <w:tcW w:w="704" w:type="dxa"/>
          </w:tcPr>
          <w:p w14:paraId="65ED64A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5F3B882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09E22093" w14:textId="77777777"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01447552" w14:textId="77777777" w:rsidTr="00280976">
        <w:tc>
          <w:tcPr>
            <w:tcW w:w="704" w:type="dxa"/>
          </w:tcPr>
          <w:p w14:paraId="332E746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8355A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14:paraId="51E2B4F1" w14:textId="77777777"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1F83094D" w14:textId="77777777" w:rsidTr="00280976">
        <w:tc>
          <w:tcPr>
            <w:tcW w:w="704" w:type="dxa"/>
          </w:tcPr>
          <w:p w14:paraId="3A5570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7AC0408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3C7996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14:paraId="023613E3" w14:textId="77777777" w:rsidTr="00280976">
        <w:tc>
          <w:tcPr>
            <w:tcW w:w="704" w:type="dxa"/>
          </w:tcPr>
          <w:p w14:paraId="0108975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41A3435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2F5C47AA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3EBB61A4" w14:textId="77777777" w:rsidTr="00C22DB6">
        <w:tc>
          <w:tcPr>
            <w:tcW w:w="9062" w:type="dxa"/>
            <w:gridSpan w:val="3"/>
          </w:tcPr>
          <w:p w14:paraId="6FA597B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64AE7DA0" w14:textId="77777777" w:rsidTr="00280976">
        <w:tc>
          <w:tcPr>
            <w:tcW w:w="704" w:type="dxa"/>
          </w:tcPr>
          <w:p w14:paraId="359DA6A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14:paraId="7C0FE30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0884AB5B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14:paraId="1D873E66" w14:textId="77777777" w:rsidTr="00AD41AC">
        <w:tc>
          <w:tcPr>
            <w:tcW w:w="704" w:type="dxa"/>
          </w:tcPr>
          <w:p w14:paraId="15164C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14:paraId="1380A6A3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498565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2DC039C0" w14:textId="77777777" w:rsidTr="00AD41AC">
        <w:tc>
          <w:tcPr>
            <w:tcW w:w="704" w:type="dxa"/>
          </w:tcPr>
          <w:p w14:paraId="68719AB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14:paraId="6949E34E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52A20C57" w14:textId="464C9194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485CBE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03C417B2" w14:textId="77777777" w:rsidTr="00C22DB6">
        <w:tc>
          <w:tcPr>
            <w:tcW w:w="9062" w:type="dxa"/>
            <w:gridSpan w:val="3"/>
          </w:tcPr>
          <w:p w14:paraId="427453EA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14:paraId="7A0E8CA7" w14:textId="77777777" w:rsidTr="00C22DB6">
        <w:tc>
          <w:tcPr>
            <w:tcW w:w="9062" w:type="dxa"/>
            <w:gridSpan w:val="3"/>
          </w:tcPr>
          <w:p w14:paraId="14CDB96B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14:paraId="334F08BA" w14:textId="77777777"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14:paraId="2514B51A" w14:textId="77777777" w:rsidTr="00280976">
        <w:tc>
          <w:tcPr>
            <w:tcW w:w="704" w:type="dxa"/>
          </w:tcPr>
          <w:p w14:paraId="1B36CEA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0A239A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0A8B825C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7C7FF99D" w14:textId="77777777" w:rsidTr="00265DCA">
        <w:tc>
          <w:tcPr>
            <w:tcW w:w="704" w:type="dxa"/>
          </w:tcPr>
          <w:p w14:paraId="26746A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5B20081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76E2F939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3370A04" w14:textId="77777777" w:rsidTr="00265DCA">
        <w:tc>
          <w:tcPr>
            <w:tcW w:w="704" w:type="dxa"/>
          </w:tcPr>
          <w:p w14:paraId="5497EA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6302A0F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6E53BE0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265DCA">
              <w:rPr>
                <w:b/>
                <w:sz w:val="18"/>
                <w:szCs w:val="18"/>
              </w:rPr>
              <w:t>Každá hlavná aktivita musí mať priradený minimálne jeden merateľný ukazovateľ.</w:t>
            </w:r>
            <w:r w:rsidRPr="003E40E3">
              <w:rPr>
                <w:sz w:val="18"/>
                <w:szCs w:val="18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14:paraId="346DAFB0" w14:textId="77777777" w:rsidTr="00280976">
        <w:tc>
          <w:tcPr>
            <w:tcW w:w="704" w:type="dxa"/>
          </w:tcPr>
          <w:p w14:paraId="01882F3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088432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6685C1EE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A7F605C" w14:textId="77777777" w:rsidTr="00265DCA">
        <w:tc>
          <w:tcPr>
            <w:tcW w:w="704" w:type="dxa"/>
          </w:tcPr>
          <w:p w14:paraId="6EF9BFD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7E40765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A08B11D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28EA14F" w14:textId="77777777" w:rsidTr="00265DCA">
        <w:tc>
          <w:tcPr>
            <w:tcW w:w="704" w:type="dxa"/>
          </w:tcPr>
          <w:p w14:paraId="53A04D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47BA308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CE40488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14:paraId="1DD73FA7" w14:textId="77777777" w:rsidTr="00280976">
        <w:tc>
          <w:tcPr>
            <w:tcW w:w="704" w:type="dxa"/>
          </w:tcPr>
          <w:p w14:paraId="14CF2D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6B15B8AC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B5A9A1E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354DDB63" w14:textId="77777777" w:rsidTr="00280976">
        <w:tc>
          <w:tcPr>
            <w:tcW w:w="704" w:type="dxa"/>
          </w:tcPr>
          <w:p w14:paraId="65B1997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69598C73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6DFB49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2806336" w14:textId="77777777" w:rsidTr="00280976">
        <w:tc>
          <w:tcPr>
            <w:tcW w:w="704" w:type="dxa"/>
          </w:tcPr>
          <w:p w14:paraId="06E643D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14:paraId="4AC4CDD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19A94A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14:paraId="059B785C" w14:textId="77777777" w:rsidTr="00280976">
        <w:tc>
          <w:tcPr>
            <w:tcW w:w="704" w:type="dxa"/>
          </w:tcPr>
          <w:p w14:paraId="326AD4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14:paraId="476DC45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59113E9A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14:paraId="09C7064F" w14:textId="77777777" w:rsidTr="009038C3">
        <w:tc>
          <w:tcPr>
            <w:tcW w:w="704" w:type="dxa"/>
          </w:tcPr>
          <w:p w14:paraId="38650FC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14:paraId="181C160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885A2E6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14:paraId="0483EF82" w14:textId="77777777" w:rsidTr="009038C3">
        <w:tc>
          <w:tcPr>
            <w:tcW w:w="704" w:type="dxa"/>
          </w:tcPr>
          <w:p w14:paraId="3349B36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14:paraId="2D7370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0A7E834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14:paraId="7DE1C8A6" w14:textId="77777777" w:rsidTr="00C22DB6">
        <w:tc>
          <w:tcPr>
            <w:tcW w:w="9062" w:type="dxa"/>
            <w:gridSpan w:val="3"/>
          </w:tcPr>
          <w:p w14:paraId="5487EED2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14:paraId="067A461E" w14:textId="77777777" w:rsidTr="00280976">
        <w:tc>
          <w:tcPr>
            <w:tcW w:w="704" w:type="dxa"/>
          </w:tcPr>
          <w:p w14:paraId="59DB8AC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14:paraId="5666F11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463BFD89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1FD81EB" w14:textId="77777777" w:rsidTr="00280976">
        <w:tc>
          <w:tcPr>
            <w:tcW w:w="704" w:type="dxa"/>
          </w:tcPr>
          <w:p w14:paraId="1BE09C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14:paraId="12D17BE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098BC47C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4E5D74AA" w14:textId="77777777" w:rsidTr="00280976">
        <w:tc>
          <w:tcPr>
            <w:tcW w:w="704" w:type="dxa"/>
          </w:tcPr>
          <w:p w14:paraId="056DE90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14:paraId="6492083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151E8D1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40A603" w14:textId="77777777" w:rsidTr="00280976">
        <w:tc>
          <w:tcPr>
            <w:tcW w:w="704" w:type="dxa"/>
          </w:tcPr>
          <w:p w14:paraId="7251765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14:paraId="3A351C7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229160F0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862FB2B" w14:textId="77777777" w:rsidTr="00280976">
        <w:tc>
          <w:tcPr>
            <w:tcW w:w="704" w:type="dxa"/>
          </w:tcPr>
          <w:p w14:paraId="512D9E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14:paraId="5E1BE87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FB11AED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F75776F" w14:textId="77777777" w:rsidTr="00280976">
        <w:tc>
          <w:tcPr>
            <w:tcW w:w="704" w:type="dxa"/>
          </w:tcPr>
          <w:p w14:paraId="084A913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2FB2AB4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74627027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41B75F5" w14:textId="77777777" w:rsidTr="00280976">
        <w:tc>
          <w:tcPr>
            <w:tcW w:w="704" w:type="dxa"/>
          </w:tcPr>
          <w:p w14:paraId="5873D37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14:paraId="6E85271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053A9965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14:paraId="512B00E4" w14:textId="77777777" w:rsidTr="00C22DB6">
        <w:tc>
          <w:tcPr>
            <w:tcW w:w="9062" w:type="dxa"/>
            <w:gridSpan w:val="3"/>
          </w:tcPr>
          <w:p w14:paraId="1C890FAC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14:paraId="702E3EF0" w14:textId="77777777" w:rsidTr="00C22DB6">
        <w:tc>
          <w:tcPr>
            <w:tcW w:w="9062" w:type="dxa"/>
            <w:gridSpan w:val="3"/>
          </w:tcPr>
          <w:p w14:paraId="79CE08A3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14:paraId="727C6F72" w14:textId="77777777" w:rsidTr="00280976">
        <w:tc>
          <w:tcPr>
            <w:tcW w:w="704" w:type="dxa"/>
          </w:tcPr>
          <w:p w14:paraId="3931626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369965A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5DCCB9F" w14:textId="77777777"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14:paraId="73BAE698" w14:textId="77777777" w:rsidTr="00280976">
        <w:tc>
          <w:tcPr>
            <w:tcW w:w="704" w:type="dxa"/>
          </w:tcPr>
          <w:p w14:paraId="2ACC5CB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3119" w:type="dxa"/>
          </w:tcPr>
          <w:p w14:paraId="7D0D3BA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7FB5924F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E15866C" w14:textId="77777777" w:rsidTr="00280976">
        <w:tc>
          <w:tcPr>
            <w:tcW w:w="704" w:type="dxa"/>
          </w:tcPr>
          <w:p w14:paraId="642D45D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37DCFCE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33DE3149" w14:textId="77777777"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14:paraId="1501D4D2" w14:textId="77777777" w:rsidTr="00C22DB6">
        <w:tc>
          <w:tcPr>
            <w:tcW w:w="9062" w:type="dxa"/>
            <w:gridSpan w:val="3"/>
          </w:tcPr>
          <w:p w14:paraId="4AD2D35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14:paraId="41640453" w14:textId="77777777" w:rsidTr="00280976">
        <w:tc>
          <w:tcPr>
            <w:tcW w:w="704" w:type="dxa"/>
          </w:tcPr>
          <w:p w14:paraId="024E429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14:paraId="0F5CC36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4C19452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14:paraId="02F106E0" w14:textId="77777777" w:rsidTr="00280976">
        <w:tc>
          <w:tcPr>
            <w:tcW w:w="704" w:type="dxa"/>
          </w:tcPr>
          <w:p w14:paraId="3506CBC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14:paraId="60C47326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825B2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BD8C742" w14:textId="77777777" w:rsidTr="00280976">
        <w:tc>
          <w:tcPr>
            <w:tcW w:w="704" w:type="dxa"/>
          </w:tcPr>
          <w:p w14:paraId="73A168F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124477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14:paraId="67BA298C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14:paraId="54DC7E62" w14:textId="77777777" w:rsidTr="00280976">
        <w:tc>
          <w:tcPr>
            <w:tcW w:w="704" w:type="dxa"/>
          </w:tcPr>
          <w:p w14:paraId="7661224A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14:paraId="076D5FB5" w14:textId="77777777"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9FD48B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76B128A" w14:textId="77777777" w:rsidTr="00280976">
        <w:tc>
          <w:tcPr>
            <w:tcW w:w="704" w:type="dxa"/>
          </w:tcPr>
          <w:p w14:paraId="29E95BE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14:paraId="78769E4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9A20372" w14:textId="77777777"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14:paraId="512ED97B" w14:textId="77777777" w:rsidTr="009038C3">
        <w:tc>
          <w:tcPr>
            <w:tcW w:w="704" w:type="dxa"/>
          </w:tcPr>
          <w:p w14:paraId="41B3282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14:paraId="111828DA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66E3EE03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8CDDE2D" w14:textId="77777777" w:rsidTr="009038C3">
        <w:tc>
          <w:tcPr>
            <w:tcW w:w="704" w:type="dxa"/>
          </w:tcPr>
          <w:p w14:paraId="0D5A2F3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14:paraId="57D1D0D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7454748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27CC6F12" w14:textId="77777777" w:rsidR="00F04B42" w:rsidRPr="009038C3" w:rsidRDefault="00F04B42" w:rsidP="003E0CBA">
            <w:pPr>
              <w:rPr>
                <w:b/>
                <w:sz w:val="18"/>
                <w:szCs w:val="18"/>
              </w:rPr>
            </w:pPr>
            <w:r w:rsidRPr="009038C3">
              <w:rPr>
                <w:b/>
                <w:sz w:val="18"/>
                <w:szCs w:val="18"/>
              </w:rPr>
              <w:t>Uvádzať "Podpoložky výdavku" je pre RO voliteľná</w:t>
            </w:r>
          </w:p>
        </w:tc>
      </w:tr>
      <w:tr w:rsidR="00F174B0" w:rsidRPr="0075785C" w14:paraId="4FDA3DFC" w14:textId="77777777" w:rsidTr="009038C3">
        <w:tc>
          <w:tcPr>
            <w:tcW w:w="704" w:type="dxa"/>
          </w:tcPr>
          <w:p w14:paraId="3CD15FF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14:paraId="475BEEC9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CE45D40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6DE8D2AA" w14:textId="77777777" w:rsidTr="009038C3">
        <w:tc>
          <w:tcPr>
            <w:tcW w:w="704" w:type="dxa"/>
          </w:tcPr>
          <w:p w14:paraId="0288CF4E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14:paraId="5585A63F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347A099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67DA517" w14:textId="77777777" w:rsidTr="009038C3">
        <w:tc>
          <w:tcPr>
            <w:tcW w:w="704" w:type="dxa"/>
          </w:tcPr>
          <w:p w14:paraId="17E6AFB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14:paraId="07F07FF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3069D0D7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6B418A3" w14:textId="77777777" w:rsidTr="009038C3">
        <w:tc>
          <w:tcPr>
            <w:tcW w:w="704" w:type="dxa"/>
          </w:tcPr>
          <w:p w14:paraId="7D334D2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3423BD4A" w14:textId="3BDA55AE"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A219DEB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14:paraId="4677C41C" w14:textId="77777777" w:rsidTr="009038C3">
        <w:tc>
          <w:tcPr>
            <w:tcW w:w="704" w:type="dxa"/>
          </w:tcPr>
          <w:p w14:paraId="5621FE01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14:paraId="711A4F91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96B5A66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14:paraId="1937ADF3" w14:textId="77777777" w:rsidTr="009038C3">
        <w:tc>
          <w:tcPr>
            <w:tcW w:w="704" w:type="dxa"/>
          </w:tcPr>
          <w:p w14:paraId="7BAB43D4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14:paraId="74561E2A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6D01EBB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1763E802" w14:textId="77777777" w:rsidTr="009038C3">
        <w:tc>
          <w:tcPr>
            <w:tcW w:w="704" w:type="dxa"/>
          </w:tcPr>
          <w:p w14:paraId="0818F7B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14:paraId="40E47A1B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82D27FE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5170A21C" w14:textId="77777777" w:rsidTr="009038C3">
        <w:tc>
          <w:tcPr>
            <w:tcW w:w="704" w:type="dxa"/>
          </w:tcPr>
          <w:p w14:paraId="6EC8590F" w14:textId="137F7F8F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85CBE">
              <w:rPr>
                <w:sz w:val="20"/>
                <w:szCs w:val="20"/>
              </w:rPr>
              <w:t>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14:paraId="170D8778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D12B32C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v prípade ak je vyplnené množstvo a jednotková cena, </w:t>
            </w:r>
            <w:r w:rsidRPr="009038C3">
              <w:rPr>
                <w:b/>
                <w:sz w:val="18"/>
                <w:szCs w:val="18"/>
              </w:rPr>
              <w:t>inak vypĺňa žiadateľ.</w:t>
            </w:r>
          </w:p>
        </w:tc>
      </w:tr>
      <w:tr w:rsidR="003E0CBA" w:rsidRPr="0075785C" w14:paraId="6E57DB09" w14:textId="77777777" w:rsidTr="00C22DB6">
        <w:tc>
          <w:tcPr>
            <w:tcW w:w="9062" w:type="dxa"/>
            <w:gridSpan w:val="3"/>
          </w:tcPr>
          <w:p w14:paraId="6907E1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14:paraId="5455C9A9" w14:textId="77777777" w:rsidTr="00280976">
        <w:tc>
          <w:tcPr>
            <w:tcW w:w="704" w:type="dxa"/>
          </w:tcPr>
          <w:p w14:paraId="3B7AE3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746C04C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6EFF5466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5E47D1" w:rsidRPr="0075785C" w14:paraId="30BAE43C" w14:textId="77777777" w:rsidTr="00280976">
        <w:tc>
          <w:tcPr>
            <w:tcW w:w="704" w:type="dxa"/>
          </w:tcPr>
          <w:p w14:paraId="5F265319" w14:textId="7ACA81F7" w:rsidR="005E47D1" w:rsidRPr="0075785C" w:rsidRDefault="005E47D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14:paraId="5C4EBDD2" w14:textId="0F787C62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3D51607" w14:textId="33576D16" w:rsidR="005E47D1" w:rsidRPr="002F393A" w:rsidRDefault="005E47D1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601DD0" w14:textId="77777777" w:rsidTr="00280976">
        <w:tc>
          <w:tcPr>
            <w:tcW w:w="704" w:type="dxa"/>
          </w:tcPr>
          <w:p w14:paraId="7A2634E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26C974D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19932E33" w14:textId="77777777"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5E47D1" w:rsidRPr="0075785C" w14:paraId="73149ADA" w14:textId="77777777" w:rsidTr="00280976">
        <w:tc>
          <w:tcPr>
            <w:tcW w:w="704" w:type="dxa"/>
          </w:tcPr>
          <w:p w14:paraId="5EA599D9" w14:textId="1DAC25A6" w:rsidR="005E47D1" w:rsidRPr="0075785C" w:rsidRDefault="005E47D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14:paraId="120C0848" w14:textId="1231C734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72A65B97" w14:textId="3C00C307" w:rsidR="005E47D1" w:rsidRPr="00E47F5C" w:rsidRDefault="005E47D1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1888CD31" w14:textId="77777777" w:rsidTr="00280976">
        <w:tc>
          <w:tcPr>
            <w:tcW w:w="704" w:type="dxa"/>
          </w:tcPr>
          <w:p w14:paraId="086492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155E8F9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67B76467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0193A760" w14:textId="54B4FCBD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2C8439A1" w14:textId="77777777" w:rsidTr="00280976">
        <w:tc>
          <w:tcPr>
            <w:tcW w:w="704" w:type="dxa"/>
          </w:tcPr>
          <w:p w14:paraId="533496E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14:paraId="238F34C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47E80E95" w14:textId="3C2FBC3D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57F47B3E" w14:textId="77777777" w:rsidTr="00280976">
        <w:tc>
          <w:tcPr>
            <w:tcW w:w="704" w:type="dxa"/>
          </w:tcPr>
          <w:p w14:paraId="67A3A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14:paraId="0BEEEDA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821137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DB6E34C" w14:textId="77777777" w:rsidTr="00280976">
        <w:tc>
          <w:tcPr>
            <w:tcW w:w="704" w:type="dxa"/>
          </w:tcPr>
          <w:p w14:paraId="5928F08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129F962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F50115D" w14:textId="77C881E5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65D4FA1F" w14:textId="77777777" w:rsidTr="00280976">
        <w:tc>
          <w:tcPr>
            <w:tcW w:w="704" w:type="dxa"/>
          </w:tcPr>
          <w:p w14:paraId="3C3A8B2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2CF998B6" w14:textId="47B7535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643868" w14:textId="52DD375F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017F976B" w14:textId="77777777" w:rsidTr="00280976">
        <w:tc>
          <w:tcPr>
            <w:tcW w:w="704" w:type="dxa"/>
          </w:tcPr>
          <w:p w14:paraId="368C595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14:paraId="414C55E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2887EC43" w14:textId="62FF212F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19EF6445" w14:textId="77777777" w:rsidTr="00280976">
        <w:tc>
          <w:tcPr>
            <w:tcW w:w="704" w:type="dxa"/>
          </w:tcPr>
          <w:p w14:paraId="16E085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14:paraId="3E6EE1C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3ED8B047" w14:textId="1EA9C93C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1A9FD4D5" w14:textId="77777777" w:rsidTr="00280976">
        <w:tc>
          <w:tcPr>
            <w:tcW w:w="704" w:type="dxa"/>
          </w:tcPr>
          <w:p w14:paraId="0FE661B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14:paraId="143E86B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DC3C66B" w14:textId="12593A69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18153E15" w14:textId="77777777" w:rsidTr="00280976">
        <w:tc>
          <w:tcPr>
            <w:tcW w:w="704" w:type="dxa"/>
          </w:tcPr>
          <w:p w14:paraId="00B4C0A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14:paraId="315089C3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9C1BA4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6D37E92D" w14:textId="77777777" w:rsidTr="00C22DB6">
        <w:tc>
          <w:tcPr>
            <w:tcW w:w="9062" w:type="dxa"/>
            <w:gridSpan w:val="3"/>
          </w:tcPr>
          <w:p w14:paraId="01FB718B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14:paraId="263F80AB" w14:textId="77777777"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14:paraId="30678005" w14:textId="77777777" w:rsidTr="00280976">
        <w:tc>
          <w:tcPr>
            <w:tcW w:w="704" w:type="dxa"/>
          </w:tcPr>
          <w:p w14:paraId="14F9580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14:paraId="3CB23DE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CFCFC4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14:paraId="374494F8" w14:textId="77777777" w:rsidTr="00280976">
        <w:tc>
          <w:tcPr>
            <w:tcW w:w="704" w:type="dxa"/>
          </w:tcPr>
          <w:p w14:paraId="0DA7113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5D4B425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3BFC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23A4CBE1" w14:textId="77777777" w:rsidTr="00280976">
        <w:tc>
          <w:tcPr>
            <w:tcW w:w="704" w:type="dxa"/>
          </w:tcPr>
          <w:p w14:paraId="5D13C82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14:paraId="5AF28D1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61C383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hodnota oprávnených výdavkov za </w:t>
            </w:r>
            <w:r>
              <w:rPr>
                <w:sz w:val="18"/>
                <w:szCs w:val="18"/>
              </w:rPr>
              <w:lastRenderedPageBreak/>
              <w:t>hlavné a podporné aktivity projektu</w:t>
            </w:r>
          </w:p>
        </w:tc>
      </w:tr>
      <w:tr w:rsidR="0021792A" w:rsidRPr="0075785C" w14:paraId="7C2459FB" w14:textId="77777777" w:rsidTr="00C22DB6">
        <w:tc>
          <w:tcPr>
            <w:tcW w:w="9062" w:type="dxa"/>
            <w:gridSpan w:val="3"/>
          </w:tcPr>
          <w:p w14:paraId="042E37E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14:paraId="0C9541CE" w14:textId="77777777" w:rsidTr="00280976">
        <w:tc>
          <w:tcPr>
            <w:tcW w:w="704" w:type="dxa"/>
          </w:tcPr>
          <w:p w14:paraId="199CFF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14:paraId="36F15BC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645ADB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C75C487" w14:textId="77777777" w:rsidTr="00280976">
        <w:tc>
          <w:tcPr>
            <w:tcW w:w="704" w:type="dxa"/>
          </w:tcPr>
          <w:p w14:paraId="550A33E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14:paraId="037539D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338FE04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531BF347" w14:textId="77777777" w:rsidTr="00280976">
        <w:tc>
          <w:tcPr>
            <w:tcW w:w="704" w:type="dxa"/>
          </w:tcPr>
          <w:p w14:paraId="4D01708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4B46735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68C4707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4EF01A23" w14:textId="77777777" w:rsidTr="00280976">
        <w:tc>
          <w:tcPr>
            <w:tcW w:w="704" w:type="dxa"/>
          </w:tcPr>
          <w:p w14:paraId="7250C76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14:paraId="1FFEA7BE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775D81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E88DC2" w14:textId="77777777" w:rsidTr="00280976">
        <w:tc>
          <w:tcPr>
            <w:tcW w:w="704" w:type="dxa"/>
          </w:tcPr>
          <w:p w14:paraId="6C278F7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44B8F2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644792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14:paraId="4BFAF20E" w14:textId="77777777" w:rsidTr="00280976">
        <w:tc>
          <w:tcPr>
            <w:tcW w:w="704" w:type="dxa"/>
          </w:tcPr>
          <w:p w14:paraId="739314F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14:paraId="6C98C24A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B627A4F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A50B20D" w14:textId="77777777" w:rsidTr="00280976">
        <w:tc>
          <w:tcPr>
            <w:tcW w:w="704" w:type="dxa"/>
          </w:tcPr>
          <w:p w14:paraId="7524D64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213C6D4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26392BC3" w14:textId="64482F8A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5FDCFE7D" w14:textId="77777777" w:rsidTr="00280976">
        <w:tc>
          <w:tcPr>
            <w:tcW w:w="704" w:type="dxa"/>
          </w:tcPr>
          <w:p w14:paraId="04CB913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14:paraId="108F9606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F7B14E1" w14:textId="09990AD2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4064E033" w14:textId="77777777" w:rsidTr="00280976">
        <w:tc>
          <w:tcPr>
            <w:tcW w:w="704" w:type="dxa"/>
          </w:tcPr>
          <w:p w14:paraId="3C1BD9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14:paraId="13833A41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2C5E801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9C7C109" w14:textId="77777777" w:rsidTr="00280976">
        <w:tc>
          <w:tcPr>
            <w:tcW w:w="704" w:type="dxa"/>
          </w:tcPr>
          <w:p w14:paraId="78F9E94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26783AF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6D79EEB6" w14:textId="05985911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62E0F60E" w14:textId="77777777" w:rsidTr="00280976">
        <w:tc>
          <w:tcPr>
            <w:tcW w:w="704" w:type="dxa"/>
          </w:tcPr>
          <w:p w14:paraId="7F457F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2837C230" w14:textId="5C2A0624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2169B3" w14:textId="787F1AC9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5124AE63" w14:textId="77777777" w:rsidTr="00280976">
        <w:tc>
          <w:tcPr>
            <w:tcW w:w="704" w:type="dxa"/>
          </w:tcPr>
          <w:p w14:paraId="6B4C650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14:paraId="6CCBC31C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008EACD" w14:textId="2BFCC461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4B82586C" w14:textId="77777777" w:rsidTr="00280976">
        <w:tc>
          <w:tcPr>
            <w:tcW w:w="704" w:type="dxa"/>
          </w:tcPr>
          <w:p w14:paraId="0742E5B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14:paraId="2C7401A3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796FA7B9" w14:textId="369C5D5F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34943CA9" w14:textId="77777777" w:rsidTr="00280976">
        <w:tc>
          <w:tcPr>
            <w:tcW w:w="704" w:type="dxa"/>
          </w:tcPr>
          <w:p w14:paraId="6286F695" w14:textId="1D4D51B1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433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3119" w:type="dxa"/>
          </w:tcPr>
          <w:p w14:paraId="6EAE99AD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B4A8319" w14:textId="6599DA8D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26E6671A" w14:textId="77777777" w:rsidTr="00280976">
        <w:tc>
          <w:tcPr>
            <w:tcW w:w="704" w:type="dxa"/>
          </w:tcPr>
          <w:p w14:paraId="35E7EC6C" w14:textId="3A43BB62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433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14:paraId="1D65BA96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62B3CD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14:paraId="669F108C" w14:textId="77777777" w:rsidTr="00C22DB6">
        <w:tc>
          <w:tcPr>
            <w:tcW w:w="9062" w:type="dxa"/>
            <w:gridSpan w:val="3"/>
          </w:tcPr>
          <w:p w14:paraId="700E109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14:paraId="4A7321B2" w14:textId="77777777" w:rsidTr="00280976">
        <w:tc>
          <w:tcPr>
            <w:tcW w:w="704" w:type="dxa"/>
          </w:tcPr>
          <w:p w14:paraId="7F4AC4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726B815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214E0DC6" w14:textId="5A6231EE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9038C3">
              <w:rPr>
                <w:sz w:val="18"/>
                <w:szCs w:val="18"/>
              </w:rPr>
              <w:t xml:space="preserve">. </w:t>
            </w:r>
          </w:p>
        </w:tc>
      </w:tr>
      <w:tr w:rsidR="0021792A" w:rsidRPr="0075785C" w14:paraId="6E05655B" w14:textId="77777777" w:rsidTr="00280976">
        <w:tc>
          <w:tcPr>
            <w:tcW w:w="704" w:type="dxa"/>
          </w:tcPr>
          <w:p w14:paraId="3DE08F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14:paraId="6AEAC8F8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C2CCEC6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1AB9008C" w14:textId="77777777" w:rsidTr="00280976">
        <w:tc>
          <w:tcPr>
            <w:tcW w:w="704" w:type="dxa"/>
          </w:tcPr>
          <w:p w14:paraId="600E55A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20F9FDB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186C82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F119C1" w14:textId="77777777" w:rsidTr="00280976">
        <w:tc>
          <w:tcPr>
            <w:tcW w:w="704" w:type="dxa"/>
          </w:tcPr>
          <w:p w14:paraId="4656AAD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14:paraId="05E3D0F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FD57B8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7F84514" w14:textId="77777777" w:rsidTr="00280976">
        <w:tc>
          <w:tcPr>
            <w:tcW w:w="704" w:type="dxa"/>
          </w:tcPr>
          <w:p w14:paraId="3B75B29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2D503A0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9CEA762" w14:textId="437337BF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2077AA13" w14:textId="77777777" w:rsidTr="00280976">
        <w:tc>
          <w:tcPr>
            <w:tcW w:w="704" w:type="dxa"/>
          </w:tcPr>
          <w:p w14:paraId="5A7EC81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14:paraId="4CCEDA32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369580B6" w14:textId="2D9B38D9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334B0B9C" w14:textId="77777777" w:rsidTr="00280976">
        <w:tc>
          <w:tcPr>
            <w:tcW w:w="704" w:type="dxa"/>
          </w:tcPr>
          <w:p w14:paraId="29C45A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14:paraId="6CC5DC7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7DA80EC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2546BC8" w14:textId="77777777" w:rsidTr="00280976">
        <w:tc>
          <w:tcPr>
            <w:tcW w:w="704" w:type="dxa"/>
          </w:tcPr>
          <w:p w14:paraId="61091F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35FC55C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2C73D238" w14:textId="65F4F458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1DA9F71D" w14:textId="77777777" w:rsidTr="00280976">
        <w:tc>
          <w:tcPr>
            <w:tcW w:w="704" w:type="dxa"/>
          </w:tcPr>
          <w:p w14:paraId="2BB7D5C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4690684A" w14:textId="36425EBA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2CFDBF8B" w14:textId="45378FCC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1AFF9CC3" w14:textId="77777777" w:rsidTr="00280976">
        <w:tc>
          <w:tcPr>
            <w:tcW w:w="704" w:type="dxa"/>
          </w:tcPr>
          <w:p w14:paraId="1C79CF2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14:paraId="080DE1AB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7971B50" w14:textId="17B1DBA9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36840E46" w14:textId="77777777" w:rsidTr="00280976">
        <w:tc>
          <w:tcPr>
            <w:tcW w:w="704" w:type="dxa"/>
          </w:tcPr>
          <w:p w14:paraId="5B2DB0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14:paraId="02D3E397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15CEB861" w14:textId="7C0B1664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1B5AC49F" w14:textId="77777777" w:rsidTr="00280976">
        <w:tc>
          <w:tcPr>
            <w:tcW w:w="704" w:type="dxa"/>
          </w:tcPr>
          <w:p w14:paraId="0324644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14:paraId="2627D142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093A62C" w14:textId="6A6A46DD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4CAEA693" w14:textId="77777777" w:rsidTr="00280976">
        <w:tc>
          <w:tcPr>
            <w:tcW w:w="704" w:type="dxa"/>
          </w:tcPr>
          <w:p w14:paraId="0435CB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14:paraId="1EBB698C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16CCDFB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255A3DBD" w14:textId="77777777" w:rsidTr="00C22DB6">
        <w:tc>
          <w:tcPr>
            <w:tcW w:w="9062" w:type="dxa"/>
            <w:gridSpan w:val="3"/>
          </w:tcPr>
          <w:p w14:paraId="6339395B" w14:textId="77777777"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14:paraId="400F81C6" w14:textId="77777777" w:rsidTr="00280976">
        <w:tc>
          <w:tcPr>
            <w:tcW w:w="704" w:type="dxa"/>
          </w:tcPr>
          <w:p w14:paraId="11FF41C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088BE33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799765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5765A55" w14:textId="77777777" w:rsidTr="00280976">
        <w:tc>
          <w:tcPr>
            <w:tcW w:w="704" w:type="dxa"/>
          </w:tcPr>
          <w:p w14:paraId="2DF25A3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457C3FF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4AAF630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6DD21154" w14:textId="77777777" w:rsidTr="00280976">
        <w:tc>
          <w:tcPr>
            <w:tcW w:w="704" w:type="dxa"/>
          </w:tcPr>
          <w:p w14:paraId="68744C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50A6460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financovania 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zo zdrojov EÚ a ŠR</w:t>
            </w:r>
          </w:p>
        </w:tc>
        <w:tc>
          <w:tcPr>
            <w:tcW w:w="5239" w:type="dxa"/>
          </w:tcPr>
          <w:p w14:paraId="15DA2BE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21792A" w:rsidRPr="0075785C" w14:paraId="39411C8C" w14:textId="77777777" w:rsidTr="00280976">
        <w:tc>
          <w:tcPr>
            <w:tcW w:w="704" w:type="dxa"/>
          </w:tcPr>
          <w:p w14:paraId="2EEFC5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3F7378BF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BEC09CF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36E9FF6" w14:textId="77777777" w:rsidTr="00280976">
        <w:tc>
          <w:tcPr>
            <w:tcW w:w="704" w:type="dxa"/>
          </w:tcPr>
          <w:p w14:paraId="11F0F23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6389DDA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3B096B8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D8E9DED" w14:textId="77777777" w:rsidTr="00C22DB6">
        <w:tc>
          <w:tcPr>
            <w:tcW w:w="9062" w:type="dxa"/>
            <w:gridSpan w:val="3"/>
          </w:tcPr>
          <w:p w14:paraId="75FB879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14:paraId="7A058B14" w14:textId="77777777" w:rsidTr="00280976">
        <w:tc>
          <w:tcPr>
            <w:tcW w:w="704" w:type="dxa"/>
          </w:tcPr>
          <w:p w14:paraId="734D6BB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7C2ACE9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14408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1F31B22" w14:textId="77777777" w:rsidTr="00280976">
        <w:tc>
          <w:tcPr>
            <w:tcW w:w="704" w:type="dxa"/>
          </w:tcPr>
          <w:p w14:paraId="41B573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692C45A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278DE4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264B745" w14:textId="77777777" w:rsidTr="00280976">
        <w:tc>
          <w:tcPr>
            <w:tcW w:w="704" w:type="dxa"/>
          </w:tcPr>
          <w:p w14:paraId="7664D8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15C0FF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2804921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656DF4" w14:textId="77777777" w:rsidTr="009038C3">
        <w:tc>
          <w:tcPr>
            <w:tcW w:w="704" w:type="dxa"/>
          </w:tcPr>
          <w:p w14:paraId="7CD7C0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7BF2D2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2D707C83" w14:textId="3C1FEA19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72D72381" w14:textId="77777777" w:rsidTr="009038C3">
        <w:tc>
          <w:tcPr>
            <w:tcW w:w="704" w:type="dxa"/>
          </w:tcPr>
          <w:p w14:paraId="01380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14:paraId="5D15756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B464BD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14:paraId="776DAEB0" w14:textId="77777777" w:rsidTr="00280976">
        <w:tc>
          <w:tcPr>
            <w:tcW w:w="704" w:type="dxa"/>
          </w:tcPr>
          <w:p w14:paraId="427A0DD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5F72B6D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EDC60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DB9601C" w14:textId="77777777" w:rsidTr="00280976">
        <w:tc>
          <w:tcPr>
            <w:tcW w:w="704" w:type="dxa"/>
          </w:tcPr>
          <w:p w14:paraId="45D380A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5DFAB9D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76B94C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0A30EF54" w14:textId="77777777" w:rsidTr="00C22DB6">
        <w:tc>
          <w:tcPr>
            <w:tcW w:w="9062" w:type="dxa"/>
            <w:gridSpan w:val="3"/>
          </w:tcPr>
          <w:p w14:paraId="0BA8EB4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6A56420D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14:paraId="41D402FF" w14:textId="77777777" w:rsidTr="00280976">
        <w:tc>
          <w:tcPr>
            <w:tcW w:w="704" w:type="dxa"/>
          </w:tcPr>
          <w:p w14:paraId="125A0DA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3C9C87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F1C0AB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BBC56E0" w14:textId="77777777" w:rsidTr="00280976">
        <w:tc>
          <w:tcPr>
            <w:tcW w:w="704" w:type="dxa"/>
          </w:tcPr>
          <w:p w14:paraId="7D83B5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40D3C05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16865D7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C6CE300" w14:textId="77777777" w:rsidTr="00280976">
        <w:tc>
          <w:tcPr>
            <w:tcW w:w="704" w:type="dxa"/>
          </w:tcPr>
          <w:p w14:paraId="435DB58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7D08DF7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5870DA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05868C" w14:textId="77777777" w:rsidTr="00280976">
        <w:tc>
          <w:tcPr>
            <w:tcW w:w="704" w:type="dxa"/>
          </w:tcPr>
          <w:p w14:paraId="784D6DF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4D81477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739FA839" w14:textId="3E7734CF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4C8ACE71" w14:textId="77777777" w:rsidTr="00280976">
        <w:tc>
          <w:tcPr>
            <w:tcW w:w="704" w:type="dxa"/>
          </w:tcPr>
          <w:p w14:paraId="22077BC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14256A9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7A774479" w14:textId="0721A4CA"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00C0FE2B" w14:textId="77777777" w:rsidTr="00280976">
        <w:tc>
          <w:tcPr>
            <w:tcW w:w="704" w:type="dxa"/>
          </w:tcPr>
          <w:p w14:paraId="041EA1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26355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684A2D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5A7D338" w14:textId="77777777" w:rsidTr="00280976">
        <w:tc>
          <w:tcPr>
            <w:tcW w:w="704" w:type="dxa"/>
          </w:tcPr>
          <w:p w14:paraId="06E3699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5D56F25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6B9BDE3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2DF28917" w14:textId="77777777" w:rsidTr="00C22DB6">
        <w:tc>
          <w:tcPr>
            <w:tcW w:w="9062" w:type="dxa"/>
            <w:gridSpan w:val="3"/>
          </w:tcPr>
          <w:p w14:paraId="225EE7E2" w14:textId="77777777"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3"/>
            </w:r>
          </w:p>
        </w:tc>
      </w:tr>
      <w:tr w:rsidR="0021792A" w:rsidRPr="0075785C" w14:paraId="72019C5A" w14:textId="77777777" w:rsidTr="00C22DB6">
        <w:tc>
          <w:tcPr>
            <w:tcW w:w="9062" w:type="dxa"/>
            <w:gridSpan w:val="3"/>
          </w:tcPr>
          <w:p w14:paraId="4C8215D7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58CB4D2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450CB3A3" w14:textId="77777777" w:rsidTr="00280976">
        <w:tc>
          <w:tcPr>
            <w:tcW w:w="704" w:type="dxa"/>
          </w:tcPr>
          <w:p w14:paraId="42D80E2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75A39F8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212C8C3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9D98BC6" w14:textId="77777777" w:rsidTr="00280976">
        <w:tc>
          <w:tcPr>
            <w:tcW w:w="704" w:type="dxa"/>
          </w:tcPr>
          <w:p w14:paraId="135445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2309EED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4F1D15C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BEA36C7" w14:textId="77777777" w:rsidTr="00C22DB6">
        <w:tc>
          <w:tcPr>
            <w:tcW w:w="9062" w:type="dxa"/>
            <w:gridSpan w:val="3"/>
          </w:tcPr>
          <w:p w14:paraId="19D3F6E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3B40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79C1B2E8" w14:textId="77777777" w:rsidTr="00280976">
        <w:tc>
          <w:tcPr>
            <w:tcW w:w="704" w:type="dxa"/>
          </w:tcPr>
          <w:p w14:paraId="434445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2D3BD34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14:paraId="6B24B1B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743568A" w14:textId="77777777" w:rsidTr="00280976">
        <w:tc>
          <w:tcPr>
            <w:tcW w:w="704" w:type="dxa"/>
          </w:tcPr>
          <w:p w14:paraId="16F965C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78C2EBC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68DCBCC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53FD2391" w14:textId="77777777" w:rsidTr="00BD21B3">
        <w:trPr>
          <w:trHeight w:val="158"/>
        </w:trPr>
        <w:tc>
          <w:tcPr>
            <w:tcW w:w="9062" w:type="dxa"/>
            <w:gridSpan w:val="3"/>
          </w:tcPr>
          <w:p w14:paraId="6D5BDF12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14:paraId="7889A7F4" w14:textId="77777777"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14:paraId="5BE1CEB0" w14:textId="77777777" w:rsidTr="00280976">
        <w:tc>
          <w:tcPr>
            <w:tcW w:w="704" w:type="dxa"/>
          </w:tcPr>
          <w:p w14:paraId="314A491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09E3DCC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05990F04" w14:textId="77777777"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14:paraId="56608928" w14:textId="77777777" w:rsidTr="00280976">
        <w:tc>
          <w:tcPr>
            <w:tcW w:w="704" w:type="dxa"/>
          </w:tcPr>
          <w:p w14:paraId="00C325A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5988713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626BA331" w14:textId="77777777"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14:paraId="7250D6BB" w14:textId="77777777" w:rsidTr="00280976">
        <w:tc>
          <w:tcPr>
            <w:tcW w:w="704" w:type="dxa"/>
          </w:tcPr>
          <w:p w14:paraId="507AB51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E834E3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14:paraId="5E5B5EC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61FF7315" w14:textId="77777777" w:rsidTr="00280976">
        <w:tc>
          <w:tcPr>
            <w:tcW w:w="704" w:type="dxa"/>
          </w:tcPr>
          <w:p w14:paraId="224AB23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26A4434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14:paraId="06B6877D" w14:textId="77777777"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14:paraId="237887D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14:paraId="42FE1CC1" w14:textId="77777777" w:rsidTr="00280976">
        <w:tc>
          <w:tcPr>
            <w:tcW w:w="704" w:type="dxa"/>
          </w:tcPr>
          <w:p w14:paraId="1FEEC6C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264C3AC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5576A0A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480430F1" w14:textId="77777777" w:rsidTr="00280976">
        <w:tc>
          <w:tcPr>
            <w:tcW w:w="704" w:type="dxa"/>
          </w:tcPr>
          <w:p w14:paraId="29A1FC2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4652DD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14:paraId="7410EA9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14:paraId="10E16CC1" w14:textId="77777777" w:rsidTr="00280976">
        <w:tc>
          <w:tcPr>
            <w:tcW w:w="704" w:type="dxa"/>
          </w:tcPr>
          <w:p w14:paraId="63D66D1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23A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14:paraId="5803FE14" w14:textId="77777777"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14:paraId="2C372FF7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14:paraId="5C37E361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14:paraId="671AF9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14:paraId="56560B51" w14:textId="77777777" w:rsidTr="00280976">
        <w:tc>
          <w:tcPr>
            <w:tcW w:w="704" w:type="dxa"/>
          </w:tcPr>
          <w:p w14:paraId="3315DA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687662F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14:paraId="20BEE4A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14:paraId="0A525BA4" w14:textId="77777777" w:rsidTr="00280976">
        <w:tc>
          <w:tcPr>
            <w:tcW w:w="704" w:type="dxa"/>
          </w:tcPr>
          <w:p w14:paraId="3DFD14E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311843D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0AEEE84C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14:paraId="4F776C2D" w14:textId="77777777" w:rsidTr="00C22DB6">
        <w:tc>
          <w:tcPr>
            <w:tcW w:w="9062" w:type="dxa"/>
            <w:gridSpan w:val="3"/>
          </w:tcPr>
          <w:p w14:paraId="149266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14:paraId="6BD3AA49" w14:textId="77777777" w:rsidTr="00280976">
        <w:tc>
          <w:tcPr>
            <w:tcW w:w="704" w:type="dxa"/>
          </w:tcPr>
          <w:p w14:paraId="337DDDB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7EAF16A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1E061E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14:paraId="4911025C" w14:textId="77777777" w:rsidTr="00280976">
        <w:tc>
          <w:tcPr>
            <w:tcW w:w="704" w:type="dxa"/>
          </w:tcPr>
          <w:p w14:paraId="3238B1C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4407D6B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C4D44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1EE7F618" w14:textId="77777777" w:rsidTr="00280976">
        <w:tc>
          <w:tcPr>
            <w:tcW w:w="704" w:type="dxa"/>
          </w:tcPr>
          <w:p w14:paraId="2C9457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51EA6F1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9B4FA02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489CD0F9" w14:textId="77777777" w:rsidTr="00280976">
        <w:tc>
          <w:tcPr>
            <w:tcW w:w="704" w:type="dxa"/>
          </w:tcPr>
          <w:p w14:paraId="43D8C8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6E951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699307BD" w14:textId="53786E66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485CBE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21792A" w14:paraId="6A5EC332" w14:textId="77777777" w:rsidTr="00AD41AC">
        <w:trPr>
          <w:trHeight w:val="943"/>
        </w:trPr>
        <w:tc>
          <w:tcPr>
            <w:tcW w:w="9062" w:type="dxa"/>
            <w:gridSpan w:val="3"/>
          </w:tcPr>
          <w:p w14:paraId="4309CF34" w14:textId="77777777"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14:paraId="73B8A7A7" w14:textId="77777777" w:rsidTr="00C22DB6">
        <w:tc>
          <w:tcPr>
            <w:tcW w:w="9062" w:type="dxa"/>
            <w:gridSpan w:val="3"/>
          </w:tcPr>
          <w:p w14:paraId="507356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14:paraId="56DC32F7" w14:textId="77777777" w:rsidTr="009038C3">
        <w:tc>
          <w:tcPr>
            <w:tcW w:w="704" w:type="dxa"/>
          </w:tcPr>
          <w:p w14:paraId="0E04B2B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6548286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C43248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98C8450" w14:textId="77777777" w:rsidTr="009038C3">
        <w:tc>
          <w:tcPr>
            <w:tcW w:w="704" w:type="dxa"/>
          </w:tcPr>
          <w:p w14:paraId="589C20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788CF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2595E8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 xml:space="preserve">, ktorý/é bol/i na úrovni výzvy označený/é zo strany RO príznakom s možnosťou identifikácie </w:t>
            </w:r>
            <w:r w:rsidRPr="003007BA">
              <w:rPr>
                <w:sz w:val="18"/>
                <w:szCs w:val="18"/>
              </w:rPr>
              <w:lastRenderedPageBreak/>
              <w:t>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21792A" w:rsidRPr="0075785C" w14:paraId="7479C4D2" w14:textId="77777777" w:rsidTr="009038C3">
        <w:tc>
          <w:tcPr>
            <w:tcW w:w="704" w:type="dxa"/>
          </w:tcPr>
          <w:p w14:paraId="2EBCC30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14:paraId="1A92F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453F8BA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14:paraId="77ABE214" w14:textId="77777777" w:rsidTr="009038C3">
        <w:tc>
          <w:tcPr>
            <w:tcW w:w="704" w:type="dxa"/>
          </w:tcPr>
          <w:p w14:paraId="7E80908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2535FFD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3A47868" w14:textId="77777777"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14:paraId="485AB091" w14:textId="77777777" w:rsidTr="00D95A19">
        <w:trPr>
          <w:trHeight w:val="240"/>
        </w:trPr>
        <w:tc>
          <w:tcPr>
            <w:tcW w:w="9062" w:type="dxa"/>
            <w:gridSpan w:val="3"/>
          </w:tcPr>
          <w:p w14:paraId="180D113B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14:paraId="2BB86E88" w14:textId="77777777" w:rsidTr="00C22DB6">
        <w:trPr>
          <w:trHeight w:val="240"/>
        </w:trPr>
        <w:tc>
          <w:tcPr>
            <w:tcW w:w="9062" w:type="dxa"/>
            <w:gridSpan w:val="3"/>
          </w:tcPr>
          <w:p w14:paraId="5A3483FD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14:paraId="4DB60DC6" w14:textId="77777777" w:rsidTr="00280976">
        <w:tc>
          <w:tcPr>
            <w:tcW w:w="704" w:type="dxa"/>
          </w:tcPr>
          <w:p w14:paraId="5D75274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270C0C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6A9FB6E1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14:paraId="0C37BEDE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14:paraId="51A1F80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14:paraId="58588D35" w14:textId="77777777" w:rsidTr="00280976">
        <w:tc>
          <w:tcPr>
            <w:tcW w:w="704" w:type="dxa"/>
          </w:tcPr>
          <w:p w14:paraId="5C3B32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661AD1C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2DEF81F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14:paraId="79B02F42" w14:textId="77777777" w:rsidTr="00C22DB6">
        <w:tc>
          <w:tcPr>
            <w:tcW w:w="9062" w:type="dxa"/>
            <w:gridSpan w:val="3"/>
          </w:tcPr>
          <w:p w14:paraId="582E0CDC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14:paraId="2177CB1C" w14:textId="77777777" w:rsidTr="00D95A19">
        <w:tc>
          <w:tcPr>
            <w:tcW w:w="704" w:type="dxa"/>
          </w:tcPr>
          <w:p w14:paraId="7711E0E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03EEB7F2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78137C4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1E93A6E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14:paraId="2EB71B46" w14:textId="77777777" w:rsidTr="00280976">
        <w:tc>
          <w:tcPr>
            <w:tcW w:w="704" w:type="dxa"/>
          </w:tcPr>
          <w:p w14:paraId="0BB7B21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2136CED4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EA96BA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549337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14:paraId="08DE42D5" w14:textId="77777777" w:rsidTr="009038C3">
        <w:tc>
          <w:tcPr>
            <w:tcW w:w="704" w:type="dxa"/>
          </w:tcPr>
          <w:p w14:paraId="419E12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6849581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14:paraId="60C5D24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20200EA3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14:paraId="3E2875FB" w14:textId="77777777" w:rsidTr="009038C3">
        <w:tc>
          <w:tcPr>
            <w:tcW w:w="704" w:type="dxa"/>
          </w:tcPr>
          <w:p w14:paraId="51B6A10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664C2D2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36C55E9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D42ED23" w14:textId="77777777" w:rsidTr="009038C3">
        <w:tc>
          <w:tcPr>
            <w:tcW w:w="704" w:type="dxa"/>
          </w:tcPr>
          <w:p w14:paraId="3142E9B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F0CC88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876B67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48AEA32" w14:textId="77777777" w:rsidTr="009038C3">
        <w:tc>
          <w:tcPr>
            <w:tcW w:w="704" w:type="dxa"/>
          </w:tcPr>
          <w:p w14:paraId="6B9045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18D4E33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3A1D63D0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14:paraId="6F0D611F" w14:textId="77777777" w:rsidTr="009038C3">
        <w:tc>
          <w:tcPr>
            <w:tcW w:w="704" w:type="dxa"/>
          </w:tcPr>
          <w:p w14:paraId="30474C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A4F415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D89805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554922B" w14:textId="77777777" w:rsidTr="009038C3">
        <w:tc>
          <w:tcPr>
            <w:tcW w:w="704" w:type="dxa"/>
          </w:tcPr>
          <w:p w14:paraId="6F53C21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7B49F8D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FDC667C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14:paraId="4E26FD9E" w14:textId="77777777" w:rsidTr="0075785C">
        <w:tc>
          <w:tcPr>
            <w:tcW w:w="9062" w:type="dxa"/>
            <w:gridSpan w:val="3"/>
          </w:tcPr>
          <w:p w14:paraId="38783D6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14:paraId="77D8AB0D" w14:textId="75D4EF5C"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9038C3">
              <w:rPr>
                <w:sz w:val="18"/>
                <w:szCs w:val="18"/>
              </w:rPr>
              <w:t xml:space="preserve">.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0E4C4F31" w14:textId="77777777" w:rsidTr="00280976">
        <w:tc>
          <w:tcPr>
            <w:tcW w:w="704" w:type="dxa"/>
          </w:tcPr>
          <w:p w14:paraId="48DC85D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4F06809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477FD64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FCABF57" w14:textId="77777777" w:rsidTr="00280976">
        <w:tc>
          <w:tcPr>
            <w:tcW w:w="704" w:type="dxa"/>
          </w:tcPr>
          <w:p w14:paraId="2086C5C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6D5DEE8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14:paraId="4794BAB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14:paraId="101B3870" w14:textId="77777777"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E841B" w14:textId="77777777" w:rsidR="00E9269C" w:rsidRDefault="00E9269C" w:rsidP="006B0271">
      <w:pPr>
        <w:spacing w:after="0" w:line="240" w:lineRule="auto"/>
      </w:pPr>
      <w:r>
        <w:separator/>
      </w:r>
    </w:p>
  </w:endnote>
  <w:endnote w:type="continuationSeparator" w:id="0">
    <w:p w14:paraId="2B82AA28" w14:textId="77777777" w:rsidR="00E9269C" w:rsidRDefault="00E9269C" w:rsidP="006B0271">
      <w:pPr>
        <w:spacing w:after="0" w:line="240" w:lineRule="auto"/>
      </w:pPr>
      <w:r>
        <w:continuationSeparator/>
      </w:r>
    </w:p>
  </w:endnote>
  <w:endnote w:type="continuationNotice" w:id="1">
    <w:p w14:paraId="2F8DF4B1" w14:textId="77777777" w:rsidR="00E9269C" w:rsidRDefault="00E926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554A9" w14:textId="77777777" w:rsidR="00E9269C" w:rsidRDefault="00E9269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91C5B" w14:textId="77777777" w:rsidR="00E9269C" w:rsidRDefault="00E9269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3FDC6" w14:textId="77777777" w:rsidR="00E9269C" w:rsidRDefault="00E9269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7D123" w14:textId="77777777" w:rsidR="00E9269C" w:rsidRDefault="00E9269C" w:rsidP="006B0271">
      <w:pPr>
        <w:spacing w:after="0" w:line="240" w:lineRule="auto"/>
      </w:pPr>
      <w:r>
        <w:separator/>
      </w:r>
    </w:p>
  </w:footnote>
  <w:footnote w:type="continuationSeparator" w:id="0">
    <w:p w14:paraId="7110DBB7" w14:textId="77777777" w:rsidR="00E9269C" w:rsidRDefault="00E9269C" w:rsidP="006B0271">
      <w:pPr>
        <w:spacing w:after="0" w:line="240" w:lineRule="auto"/>
      </w:pPr>
      <w:r>
        <w:continuationSeparator/>
      </w:r>
    </w:p>
  </w:footnote>
  <w:footnote w:type="continuationNotice" w:id="1">
    <w:p w14:paraId="12DB0A64" w14:textId="77777777" w:rsidR="00E9269C" w:rsidRDefault="00E9269C">
      <w:pPr>
        <w:spacing w:after="0" w:line="240" w:lineRule="auto"/>
      </w:pPr>
    </w:p>
  </w:footnote>
  <w:footnote w:id="2">
    <w:p w14:paraId="7F50CD44" w14:textId="77777777" w:rsidR="00E9269C" w:rsidRPr="00AD41AC" w:rsidRDefault="00E9269C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3">
    <w:p w14:paraId="59DFACD4" w14:textId="77777777" w:rsidR="00E9269C" w:rsidRDefault="00E9269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6160E" w14:textId="77777777" w:rsidR="00E9269C" w:rsidRDefault="00E9269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DD8F9" w14:textId="77777777" w:rsidR="00E9269C" w:rsidRDefault="00E926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9CD9B" w14:textId="77777777" w:rsidR="00E9269C" w:rsidRDefault="00E9269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05E92"/>
    <w:rsid w:val="000125E6"/>
    <w:rsid w:val="000168FE"/>
    <w:rsid w:val="00020E08"/>
    <w:rsid w:val="000372E1"/>
    <w:rsid w:val="0004125C"/>
    <w:rsid w:val="00047466"/>
    <w:rsid w:val="0005139A"/>
    <w:rsid w:val="000526CB"/>
    <w:rsid w:val="000625D7"/>
    <w:rsid w:val="00077FFA"/>
    <w:rsid w:val="00083EE0"/>
    <w:rsid w:val="000B12C1"/>
    <w:rsid w:val="000C5D83"/>
    <w:rsid w:val="000D49D8"/>
    <w:rsid w:val="0013199A"/>
    <w:rsid w:val="00145958"/>
    <w:rsid w:val="00147F98"/>
    <w:rsid w:val="00150A66"/>
    <w:rsid w:val="0017291D"/>
    <w:rsid w:val="00174657"/>
    <w:rsid w:val="001A25D8"/>
    <w:rsid w:val="001B7181"/>
    <w:rsid w:val="001B790C"/>
    <w:rsid w:val="001C1408"/>
    <w:rsid w:val="001C1753"/>
    <w:rsid w:val="001D0AE3"/>
    <w:rsid w:val="001D377D"/>
    <w:rsid w:val="001D7337"/>
    <w:rsid w:val="001F4F72"/>
    <w:rsid w:val="001F56BE"/>
    <w:rsid w:val="001F5962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5DCA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8EE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4334C"/>
    <w:rsid w:val="00351D38"/>
    <w:rsid w:val="00352449"/>
    <w:rsid w:val="00356928"/>
    <w:rsid w:val="003615C8"/>
    <w:rsid w:val="00362D5C"/>
    <w:rsid w:val="00364794"/>
    <w:rsid w:val="00392654"/>
    <w:rsid w:val="003A328F"/>
    <w:rsid w:val="003B0063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56200"/>
    <w:rsid w:val="00485CBE"/>
    <w:rsid w:val="004A314F"/>
    <w:rsid w:val="004A35D7"/>
    <w:rsid w:val="004B0161"/>
    <w:rsid w:val="004C6EA5"/>
    <w:rsid w:val="004F344A"/>
    <w:rsid w:val="004F53CE"/>
    <w:rsid w:val="004F6A92"/>
    <w:rsid w:val="004F7329"/>
    <w:rsid w:val="00503302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E47D1"/>
    <w:rsid w:val="005F6932"/>
    <w:rsid w:val="0060374C"/>
    <w:rsid w:val="00606AC2"/>
    <w:rsid w:val="00610BFC"/>
    <w:rsid w:val="00611447"/>
    <w:rsid w:val="00616BA7"/>
    <w:rsid w:val="006323AF"/>
    <w:rsid w:val="0063442B"/>
    <w:rsid w:val="00642380"/>
    <w:rsid w:val="00643362"/>
    <w:rsid w:val="00644984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B4155"/>
    <w:rsid w:val="006D2D5E"/>
    <w:rsid w:val="006E7594"/>
    <w:rsid w:val="00713492"/>
    <w:rsid w:val="00714363"/>
    <w:rsid w:val="00714FE1"/>
    <w:rsid w:val="00724292"/>
    <w:rsid w:val="00730486"/>
    <w:rsid w:val="00735594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C5965"/>
    <w:rsid w:val="007D740C"/>
    <w:rsid w:val="007E3857"/>
    <w:rsid w:val="007F1D8F"/>
    <w:rsid w:val="00807BA1"/>
    <w:rsid w:val="00812650"/>
    <w:rsid w:val="00824AB2"/>
    <w:rsid w:val="0082648D"/>
    <w:rsid w:val="00834DAF"/>
    <w:rsid w:val="008462DC"/>
    <w:rsid w:val="00861995"/>
    <w:rsid w:val="008746E8"/>
    <w:rsid w:val="008752EF"/>
    <w:rsid w:val="008805B7"/>
    <w:rsid w:val="00890637"/>
    <w:rsid w:val="00893D4F"/>
    <w:rsid w:val="008C55B4"/>
    <w:rsid w:val="008D037A"/>
    <w:rsid w:val="008E190C"/>
    <w:rsid w:val="008F1DC6"/>
    <w:rsid w:val="008F2334"/>
    <w:rsid w:val="008F29F3"/>
    <w:rsid w:val="009038C3"/>
    <w:rsid w:val="00926A4D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24D8B"/>
    <w:rsid w:val="00A32620"/>
    <w:rsid w:val="00A42835"/>
    <w:rsid w:val="00A440DB"/>
    <w:rsid w:val="00A446EF"/>
    <w:rsid w:val="00A47DF3"/>
    <w:rsid w:val="00A47FC5"/>
    <w:rsid w:val="00A51C4F"/>
    <w:rsid w:val="00A56568"/>
    <w:rsid w:val="00A71136"/>
    <w:rsid w:val="00A72CAA"/>
    <w:rsid w:val="00AB551E"/>
    <w:rsid w:val="00AC094E"/>
    <w:rsid w:val="00AC2130"/>
    <w:rsid w:val="00AC77F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75273"/>
    <w:rsid w:val="00D772A8"/>
    <w:rsid w:val="00D829A8"/>
    <w:rsid w:val="00D95A19"/>
    <w:rsid w:val="00D95EAD"/>
    <w:rsid w:val="00DB2BB2"/>
    <w:rsid w:val="00DC23D9"/>
    <w:rsid w:val="00DC717E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269C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36C9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9F4F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B36C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C6657-977B-47DE-BAE8-46682AFD9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4976</Words>
  <Characters>28369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2019-12-12T12:16:00Z</dcterms:created>
  <dcterms:modified xsi:type="dcterms:W3CDTF">2019-12-12T12:34:00Z</dcterms:modified>
</cp:coreProperties>
</file>