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rFonts w:asciiTheme="minorHAnsi" w:hAnsiTheme="minorHAnsi"/>
          <w:b/>
          <w:color w:val="1F497D" w:themeColor="text2"/>
        </w:rPr>
      </w:pP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Úrad vlády SR </w:t>
      </w: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SEKCIA </w:t>
      </w:r>
      <w:r w:rsidR="009419E4">
        <w:rPr>
          <w:rFonts w:ascii="Calibri" w:eastAsia="Times New Roman" w:hAnsi="Calibri" w:cs="Calibri"/>
          <w:b/>
          <w:bCs/>
          <w:sz w:val="28"/>
          <w:szCs w:val="28"/>
          <w:lang w:eastAsia="sk-SK"/>
        </w:rPr>
        <w:t>FINANČNÝCH</w:t>
      </w:r>
      <w:r w:rsidR="009419E4" w:rsidRPr="00DF5F56">
        <w:rPr>
          <w:rFonts w:ascii="Calibri" w:eastAsia="Times New Roman" w:hAnsi="Calibri" w:cs="Calibri"/>
          <w:b/>
          <w:bCs/>
          <w:sz w:val="28"/>
          <w:szCs w:val="28"/>
          <w:lang w:eastAsia="sk-SK"/>
        </w:rPr>
        <w:t xml:space="preserve"> </w:t>
      </w:r>
      <w:r w:rsidRPr="00DF5F56">
        <w:rPr>
          <w:rFonts w:ascii="Calibri" w:eastAsia="Times New Roman" w:hAnsi="Calibri" w:cs="Calibri"/>
          <w:b/>
          <w:bCs/>
          <w:sz w:val="28"/>
          <w:szCs w:val="28"/>
          <w:lang w:eastAsia="sk-SK"/>
        </w:rPr>
        <w:t>PROGRAMOV</w:t>
      </w:r>
    </w:p>
    <w:p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ascii="Calibri" w:eastAsia="Times New Roman" w:hAnsi="Calibri" w:cs="Calibri"/>
          <w:sz w:val="36"/>
          <w:szCs w:val="36"/>
          <w:lang w:eastAsia="sk-SK"/>
        </w:rPr>
      </w:pPr>
    </w:p>
    <w:p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ins w:id="0" w:author="Autor">
        <w:r w:rsidR="0020135A">
          <w:rPr>
            <w:rFonts w:ascii="Calibri" w:eastAsia="Times New Roman" w:hAnsi="Calibri" w:cs="Calibri"/>
            <w:sz w:val="24"/>
            <w:szCs w:val="24"/>
            <w:lang w:eastAsia="sk-SK"/>
          </w:rPr>
          <w:tab/>
        </w:r>
      </w:ins>
      <w:r w:rsidR="009B4582">
        <w:rPr>
          <w:rFonts w:ascii="Calibri" w:eastAsia="Times New Roman" w:hAnsi="Calibri" w:cs="Calibri"/>
          <w:b/>
          <w:sz w:val="24"/>
          <w:szCs w:val="24"/>
          <w:lang w:eastAsia="sk-SK"/>
        </w:rPr>
        <w:t>1</w:t>
      </w:r>
      <w:del w:id="1" w:author="Autor">
        <w:r w:rsidR="009B4582" w:rsidDel="001D269A">
          <w:rPr>
            <w:rFonts w:ascii="Calibri" w:eastAsia="Times New Roman" w:hAnsi="Calibri" w:cs="Calibri"/>
            <w:b/>
            <w:sz w:val="24"/>
            <w:szCs w:val="24"/>
            <w:lang w:eastAsia="sk-SK"/>
          </w:rPr>
          <w:delText>1</w:delText>
        </w:r>
      </w:del>
      <w:ins w:id="2" w:author="Autor">
        <w:r w:rsidR="001D269A">
          <w:rPr>
            <w:rFonts w:ascii="Calibri" w:eastAsia="Times New Roman" w:hAnsi="Calibri" w:cs="Calibri"/>
            <w:b/>
            <w:sz w:val="24"/>
            <w:szCs w:val="24"/>
            <w:lang w:eastAsia="sk-SK"/>
          </w:rPr>
          <w:t>2</w:t>
        </w:r>
      </w:ins>
      <w:r w:rsidRPr="00DF5F56">
        <w:rPr>
          <w:rFonts w:ascii="Calibri" w:eastAsia="Times New Roman" w:hAnsi="Calibri" w:cs="Calibri"/>
          <w:b/>
          <w:sz w:val="24"/>
          <w:szCs w:val="24"/>
          <w:lang w:eastAsia="sk-SK"/>
        </w:rPr>
        <w:t>.0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del w:id="3" w:author="Autor">
        <w:r w:rsidR="00775A0C" w:rsidDel="001D269A">
          <w:rPr>
            <w:rFonts w:ascii="Calibri" w:eastAsia="Times New Roman" w:hAnsi="Calibri" w:cs="Calibri"/>
            <w:b/>
            <w:sz w:val="24"/>
            <w:szCs w:val="24"/>
            <w:lang w:eastAsia="sk-SK"/>
          </w:rPr>
          <w:delText>15</w:delText>
        </w:r>
        <w:r w:rsidRPr="00DF5F56" w:rsidDel="001D269A">
          <w:rPr>
            <w:rFonts w:ascii="Calibri" w:eastAsia="Times New Roman" w:hAnsi="Calibri" w:cs="Calibri"/>
            <w:b/>
            <w:sz w:val="24"/>
            <w:szCs w:val="24"/>
            <w:lang w:eastAsia="sk-SK"/>
          </w:rPr>
          <w:delText xml:space="preserve">. </w:delText>
        </w:r>
        <w:r w:rsidR="00775A0C" w:rsidDel="001D269A">
          <w:rPr>
            <w:rFonts w:ascii="Calibri" w:eastAsia="Times New Roman" w:hAnsi="Calibri" w:cs="Calibri"/>
            <w:b/>
            <w:sz w:val="24"/>
            <w:szCs w:val="24"/>
            <w:lang w:eastAsia="sk-SK"/>
          </w:rPr>
          <w:delText>7</w:delText>
        </w:r>
        <w:r w:rsidRPr="00DF5F56" w:rsidDel="001D269A">
          <w:rPr>
            <w:rFonts w:ascii="Calibri" w:eastAsia="Times New Roman" w:hAnsi="Calibri" w:cs="Calibri"/>
            <w:b/>
            <w:sz w:val="24"/>
            <w:szCs w:val="24"/>
            <w:lang w:eastAsia="sk-SK"/>
          </w:rPr>
          <w:delText>.</w:delText>
        </w:r>
      </w:del>
      <w:r w:rsidRPr="00DF5F56">
        <w:rPr>
          <w:rFonts w:ascii="Calibri" w:eastAsia="Times New Roman" w:hAnsi="Calibri" w:cs="Calibri"/>
          <w:b/>
          <w:sz w:val="24"/>
          <w:szCs w:val="24"/>
          <w:lang w:eastAsia="sk-SK"/>
        </w:rPr>
        <w:t xml:space="preserve"> </w:t>
      </w:r>
      <w:ins w:id="4" w:author="Autor">
        <w:r w:rsidR="0020135A">
          <w:rPr>
            <w:rFonts w:ascii="Calibri" w:eastAsia="Times New Roman" w:hAnsi="Calibri" w:cs="Calibri"/>
            <w:b/>
            <w:sz w:val="24"/>
            <w:szCs w:val="24"/>
            <w:lang w:eastAsia="sk-SK"/>
          </w:rPr>
          <w:t xml:space="preserve">1. 2. </w:t>
        </w:r>
      </w:ins>
      <w:del w:id="5" w:author="Autor">
        <w:r w:rsidR="003F4F94" w:rsidRPr="00DF5F56" w:rsidDel="0020135A">
          <w:rPr>
            <w:rFonts w:ascii="Calibri" w:eastAsia="Times New Roman" w:hAnsi="Calibri" w:cs="Calibri"/>
            <w:b/>
            <w:sz w:val="24"/>
            <w:szCs w:val="24"/>
            <w:lang w:eastAsia="sk-SK"/>
          </w:rPr>
          <w:delText>201</w:delText>
        </w:r>
        <w:r w:rsidR="003F4F94" w:rsidDel="0020135A">
          <w:rPr>
            <w:rFonts w:ascii="Calibri" w:eastAsia="Times New Roman" w:hAnsi="Calibri" w:cs="Calibri"/>
            <w:b/>
            <w:sz w:val="24"/>
            <w:szCs w:val="24"/>
            <w:lang w:eastAsia="sk-SK"/>
          </w:rPr>
          <w:delText>9</w:delText>
        </w:r>
      </w:del>
      <w:ins w:id="6" w:author="Autor">
        <w:r w:rsidR="0020135A" w:rsidRPr="00DF5F56">
          <w:rPr>
            <w:rFonts w:ascii="Calibri" w:eastAsia="Times New Roman" w:hAnsi="Calibri" w:cs="Calibri"/>
            <w:b/>
            <w:sz w:val="24"/>
            <w:szCs w:val="24"/>
            <w:lang w:eastAsia="sk-SK"/>
          </w:rPr>
          <w:t>20</w:t>
        </w:r>
        <w:r w:rsidR="0020135A">
          <w:rPr>
            <w:rFonts w:ascii="Calibri" w:eastAsia="Times New Roman" w:hAnsi="Calibri" w:cs="Calibri"/>
            <w:b/>
            <w:sz w:val="24"/>
            <w:szCs w:val="24"/>
            <w:lang w:eastAsia="sk-SK"/>
          </w:rPr>
          <w:t>20</w:t>
        </w:r>
      </w:ins>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676"/>
        <w:gridCol w:w="1952"/>
        <w:gridCol w:w="1357"/>
        <w:gridCol w:w="1881"/>
      </w:tblGrid>
      <w:tr w:rsidR="00DF5F56" w:rsidRPr="00DF5F56"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rsidTr="00775A0C">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Eva Kunská</w:t>
            </w:r>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
          <w:p w:rsidR="00DF5F56" w:rsidRPr="00DF5F56" w:rsidRDefault="0020135A">
            <w:pPr>
              <w:spacing w:after="0"/>
              <w:rPr>
                <w:rFonts w:ascii="Calibri" w:eastAsia="Times New Roman" w:hAnsi="Calibri" w:cs="Calibri"/>
                <w:color w:val="000000"/>
                <w:sz w:val="20"/>
                <w:szCs w:val="20"/>
                <w:lang w:eastAsia="sk-SK"/>
              </w:rPr>
            </w:pPr>
            <w:ins w:id="7" w:author="Autor">
              <w:r>
                <w:rPr>
                  <w:rFonts w:ascii="Calibri" w:eastAsia="Times New Roman" w:hAnsi="Calibri" w:cs="Calibri"/>
                  <w:color w:val="000000"/>
                  <w:sz w:val="20"/>
                  <w:szCs w:val="20"/>
                  <w:lang w:eastAsia="sk-SK"/>
                </w:rPr>
                <w:t>27. 1. 2020</w:t>
              </w:r>
            </w:ins>
            <w:del w:id="8" w:author="Autor">
              <w:r w:rsidR="009C597D" w:rsidDel="00801778">
                <w:rPr>
                  <w:rFonts w:ascii="Calibri" w:eastAsia="Times New Roman" w:hAnsi="Calibri" w:cs="Calibri"/>
                  <w:color w:val="000000"/>
                  <w:sz w:val="20"/>
                  <w:szCs w:val="20"/>
                  <w:lang w:eastAsia="sk-SK"/>
                </w:rPr>
                <w:delText>10.7</w:delText>
              </w:r>
              <w:r w:rsidR="009C597D" w:rsidDel="0020135A">
                <w:rPr>
                  <w:rFonts w:ascii="Calibri" w:eastAsia="Times New Roman" w:hAnsi="Calibri" w:cs="Calibri"/>
                  <w:color w:val="000000"/>
                  <w:sz w:val="20"/>
                  <w:szCs w:val="20"/>
                  <w:lang w:eastAsia="sk-SK"/>
                </w:rPr>
                <w:delText>.2019</w:delText>
              </w:r>
            </w:del>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9C597D">
        <w:trPr>
          <w:trHeight w:val="450"/>
          <w:jc w:val="center"/>
        </w:trPr>
        <w:tc>
          <w:tcPr>
            <w:tcW w:w="0" w:type="auto"/>
            <w:vMerge/>
            <w:tcBorders>
              <w:top w:val="nil"/>
              <w:left w:val="single" w:sz="8" w:space="0" w:color="auto"/>
              <w:bottom w:val="nil"/>
              <w:right w:val="single" w:sz="8" w:space="0" w:color="auto"/>
            </w:tcBorders>
            <w:vAlign w:val="center"/>
            <w:hideMark/>
          </w:tcPr>
          <w:p w:rsidR="00AA7383" w:rsidRPr="00DF5F56" w:rsidRDefault="00AA7383" w:rsidP="00DF5F56">
            <w:pPr>
              <w:spacing w:after="0" w:line="240" w:lineRule="auto"/>
              <w:rP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
          <w:p w:rsidR="00AA7383" w:rsidRPr="00DF5F56" w:rsidRDefault="009C597D" w:rsidP="00801778">
            <w:pPr>
              <w:spacing w:after="0" w:line="240" w:lineRule="auto"/>
              <w:rPr>
                <w:rFonts w:eastAsia="Times New Roman" w:cs="Mangal"/>
                <w:sz w:val="20"/>
                <w:szCs w:val="20"/>
                <w:lang w:eastAsia="cs-CZ" w:bidi="sa-IN"/>
              </w:rPr>
            </w:pPr>
            <w:del w:id="9" w:author="Autor">
              <w:r w:rsidDel="00801778">
                <w:rPr>
                  <w:rFonts w:ascii="Calibri" w:eastAsia="Times New Roman" w:hAnsi="Calibri" w:cs="Calibri"/>
                  <w:color w:val="000000"/>
                  <w:sz w:val="20"/>
                  <w:szCs w:val="20"/>
                  <w:lang w:eastAsia="sk-SK"/>
                </w:rPr>
                <w:delText>10.7</w:delText>
              </w:r>
            </w:del>
            <w:ins w:id="10" w:author="Autor">
              <w:r w:rsidR="0020135A">
                <w:rPr>
                  <w:rFonts w:ascii="Calibri" w:eastAsia="Times New Roman" w:hAnsi="Calibri" w:cs="Calibri"/>
                  <w:color w:val="000000"/>
                  <w:sz w:val="20"/>
                  <w:szCs w:val="20"/>
                  <w:lang w:eastAsia="sk-SK"/>
                </w:rPr>
                <w:t>27. 1. 2020</w:t>
              </w:r>
            </w:ins>
            <w:del w:id="11" w:author="Autor">
              <w:r w:rsidDel="0020135A">
                <w:rPr>
                  <w:rFonts w:ascii="Calibri" w:eastAsia="Times New Roman" w:hAnsi="Calibri" w:cs="Calibri"/>
                  <w:color w:val="000000"/>
                  <w:sz w:val="20"/>
                  <w:szCs w:val="20"/>
                  <w:lang w:eastAsia="sk-SK"/>
                </w:rPr>
                <w:delText>.2019</w:delText>
              </w:r>
            </w:del>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9C597D">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hlavný manažér riadenia</w:t>
            </w:r>
          </w:p>
        </w:tc>
        <w:tc>
          <w:tcPr>
            <w:tcW w:w="1276" w:type="dxa"/>
            <w:tcBorders>
              <w:top w:val="nil"/>
              <w:left w:val="nil"/>
              <w:bottom w:val="single" w:sz="4" w:space="0" w:color="auto"/>
              <w:right w:val="nil"/>
            </w:tcBorders>
            <w:vAlign w:val="center"/>
          </w:tcPr>
          <w:p w:rsidR="00AA7383" w:rsidRPr="00DF5F56" w:rsidRDefault="009C597D" w:rsidP="00D457CF">
            <w:pPr>
              <w:spacing w:after="0" w:line="240" w:lineRule="auto"/>
              <w:rPr>
                <w:rFonts w:eastAsia="Times New Roman" w:cs="Mangal"/>
                <w:sz w:val="20"/>
                <w:szCs w:val="20"/>
                <w:lang w:eastAsia="cs-CZ" w:bidi="sa-IN"/>
              </w:rPr>
            </w:pPr>
            <w:del w:id="12" w:author="Autor">
              <w:r w:rsidDel="00801778">
                <w:rPr>
                  <w:rFonts w:ascii="Calibri" w:eastAsia="Times New Roman" w:hAnsi="Calibri" w:cs="Calibri"/>
                  <w:color w:val="000000"/>
                  <w:sz w:val="20"/>
                  <w:szCs w:val="20"/>
                  <w:lang w:eastAsia="sk-SK"/>
                </w:rPr>
                <w:delText>10.7</w:delText>
              </w:r>
            </w:del>
            <w:ins w:id="13" w:author="Autor">
              <w:r w:rsidR="0020135A">
                <w:rPr>
                  <w:rFonts w:ascii="Calibri" w:eastAsia="Times New Roman" w:hAnsi="Calibri" w:cs="Calibri"/>
                  <w:color w:val="000000"/>
                  <w:sz w:val="20"/>
                  <w:szCs w:val="20"/>
                  <w:lang w:eastAsia="sk-SK"/>
                </w:rPr>
                <w:t>2</w:t>
              </w:r>
              <w:del w:id="14" w:author="Autor">
                <w:r w:rsidR="0020135A" w:rsidDel="00D457CF">
                  <w:rPr>
                    <w:rFonts w:ascii="Calibri" w:eastAsia="Times New Roman" w:hAnsi="Calibri" w:cs="Calibri"/>
                    <w:color w:val="000000"/>
                    <w:sz w:val="20"/>
                    <w:szCs w:val="20"/>
                    <w:lang w:eastAsia="sk-SK"/>
                  </w:rPr>
                  <w:delText>7</w:delText>
                </w:r>
              </w:del>
              <w:r w:rsidR="00D457CF">
                <w:rPr>
                  <w:rFonts w:ascii="Calibri" w:eastAsia="Times New Roman" w:hAnsi="Calibri" w:cs="Calibri"/>
                  <w:color w:val="000000"/>
                  <w:sz w:val="20"/>
                  <w:szCs w:val="20"/>
                  <w:lang w:eastAsia="sk-SK"/>
                </w:rPr>
                <w:t>8</w:t>
              </w:r>
              <w:bookmarkStart w:id="15" w:name="_GoBack"/>
              <w:bookmarkEnd w:id="15"/>
              <w:r w:rsidR="0020135A">
                <w:rPr>
                  <w:rFonts w:ascii="Calibri" w:eastAsia="Times New Roman" w:hAnsi="Calibri" w:cs="Calibri"/>
                  <w:color w:val="000000"/>
                  <w:sz w:val="20"/>
                  <w:szCs w:val="20"/>
                  <w:lang w:eastAsia="sk-SK"/>
                </w:rPr>
                <w:t>. 1. 2020</w:t>
              </w:r>
            </w:ins>
            <w:del w:id="16" w:author="Autor">
              <w:r w:rsidDel="0020135A">
                <w:rPr>
                  <w:rFonts w:ascii="Calibri" w:eastAsia="Times New Roman" w:hAnsi="Calibri" w:cs="Calibri"/>
                  <w:color w:val="000000"/>
                  <w:sz w:val="20"/>
                  <w:szCs w:val="20"/>
                  <w:lang w:eastAsia="sk-SK"/>
                </w:rPr>
                <w:delText>.2019</w:delText>
              </w:r>
            </w:del>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9419E4">
            <w:pPr>
              <w:spacing w:after="0"/>
              <w:rPr>
                <w:rFonts w:ascii="Calibri" w:eastAsia="Times New Roman" w:hAnsi="Calibri" w:cs="Calibri"/>
                <w:color w:val="000000"/>
                <w:sz w:val="20"/>
                <w:szCs w:val="20"/>
                <w:lang w:eastAsia="sk-SK"/>
              </w:rPr>
            </w:pPr>
            <w:r>
              <w:rPr>
                <w:rFonts w:ascii="Calibri" w:eastAsia="Times New Roman" w:hAnsi="Calibri" w:cs="Calibri"/>
                <w:color w:val="000000"/>
                <w:sz w:val="20"/>
                <w:szCs w:val="20"/>
                <w:lang w:eastAsia="sk-SK"/>
              </w:rPr>
              <w:t>o</w:t>
            </w:r>
            <w:r w:rsidRPr="00DF5F56">
              <w:rPr>
                <w:rFonts w:ascii="Calibri" w:eastAsia="Times New Roman" w:hAnsi="Calibri" w:cs="Calibri"/>
                <w:color w:val="000000"/>
                <w:sz w:val="20"/>
                <w:szCs w:val="20"/>
                <w:lang w:eastAsia="sk-SK"/>
              </w:rPr>
              <w:t>veril</w:t>
            </w:r>
          </w:p>
        </w:tc>
      </w:tr>
    </w:tbl>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sz w:val="24"/>
          <w:szCs w:val="24"/>
          <w:u w:val="single"/>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Pr="00DF5F56" w:rsidRDefault="00775A0C" w:rsidP="00DF5F56">
      <w:pPr>
        <w:spacing w:after="0" w:line="240" w:lineRule="auto"/>
        <w:rPr>
          <w:rFonts w:ascii="Calibri" w:eastAsia="Times New Roman" w:hAnsi="Calibri" w:cs="Calibri"/>
          <w:sz w:val="18"/>
          <w:szCs w:val="18"/>
          <w:lang w:eastAsia="cs-CZ" w:bidi="sa-IN"/>
        </w:rPr>
      </w:pPr>
    </w:p>
    <w:p w:rsidR="00DF5F56" w:rsidRPr="00DF5F56" w:rsidRDefault="00775A0C" w:rsidP="00775A0C">
      <w:pPr>
        <w:spacing w:after="0" w:line="240" w:lineRule="auto"/>
        <w:jc w:val="both"/>
        <w:rPr>
          <w:rFonts w:ascii="Calibri" w:eastAsia="Times New Roman" w:hAnsi="Calibri" w:cs="Calibri"/>
          <w:sz w:val="24"/>
          <w:szCs w:val="24"/>
          <w:lang w:eastAsia="sk-SK"/>
        </w:rPr>
      </w:pPr>
      <w:r w:rsidRPr="00775A0C">
        <w:rPr>
          <w:rFonts w:ascii="Calibri" w:eastAsia="Times New Roman" w:hAnsi="Calibri" w:cs="Calibri"/>
          <w:sz w:val="24"/>
          <w:szCs w:val="24"/>
          <w:lang w:eastAsia="sk-SK"/>
        </w:rPr>
        <w:t>Podpísané elektronicky v súlade so zákonom č. 305/2013 Z. z. o elektronickej podobe výkonu pôsobnosti orgánov verejnej moci a o zmene a dop</w:t>
      </w:r>
      <w:r w:rsidR="009C597D">
        <w:rPr>
          <w:rFonts w:ascii="Calibri" w:eastAsia="Times New Roman" w:hAnsi="Calibri" w:cs="Calibri"/>
          <w:sz w:val="24"/>
          <w:szCs w:val="24"/>
          <w:lang w:eastAsia="sk-SK"/>
        </w:rPr>
        <w:t>lnení niektorých zákonov (zákon</w:t>
      </w:r>
      <w:r w:rsidR="009C597D">
        <w:rPr>
          <w:rFonts w:ascii="Calibri" w:eastAsia="Times New Roman" w:hAnsi="Calibri" w:cs="Calibri"/>
          <w:sz w:val="24"/>
          <w:szCs w:val="24"/>
          <w:lang w:eastAsia="sk-SK"/>
        </w:rPr>
        <w:br/>
      </w:r>
      <w:r w:rsidRPr="00775A0C">
        <w:rPr>
          <w:rFonts w:ascii="Calibri" w:eastAsia="Times New Roman" w:hAnsi="Calibri" w:cs="Calibri"/>
          <w:sz w:val="24"/>
          <w:szCs w:val="24"/>
          <w:lang w:eastAsia="sk-SK"/>
        </w:rPr>
        <w:t>o e-Governmente) v znení neskorších predpisov</w:t>
      </w:r>
      <w:r w:rsidR="009C597D">
        <w:rPr>
          <w:rFonts w:ascii="Calibri" w:eastAsia="Times New Roman" w:hAnsi="Calibri" w:cs="Calibri"/>
          <w:sz w:val="24"/>
          <w:szCs w:val="24"/>
          <w:lang w:eastAsia="sk-SK"/>
        </w:rPr>
        <w:t>.</w:t>
      </w: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rPr>
          <w:rFonts w:ascii="Calibri" w:eastAsia="Times New Roman" w:hAnsi="Calibri" w:cs="Calibri"/>
          <w:sz w:val="18"/>
          <w:szCs w:val="18"/>
          <w:lang w:eastAsia="cs-CZ" w:bidi="sa-IN"/>
        </w:rPr>
      </w:pPr>
      <w:r w:rsidRPr="00DF5F56">
        <w:rPr>
          <w:rFonts w:ascii="Calibri" w:eastAsia="Times New Roman" w:hAnsi="Calibri" w:cs="Calibri"/>
          <w:sz w:val="18"/>
          <w:szCs w:val="18"/>
          <w:lang w:eastAsia="cs-CZ" w:bidi="sa-I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8"/>
        <w:gridCol w:w="3461"/>
        <w:gridCol w:w="2814"/>
        <w:gridCol w:w="1785"/>
      </w:tblGrid>
      <w:tr w:rsidR="00DF5F56" w:rsidRPr="00DF5F56" w:rsidTr="00DF5F56">
        <w:trPr>
          <w:trHeight w:val="446"/>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rsidTr="00DF5F56">
        <w:trPr>
          <w:trHeight w:val="607"/>
        </w:trPr>
        <w:tc>
          <w:tcPr>
            <w:tcW w:w="5000" w:type="pct"/>
            <w:gridSpan w:val="4"/>
            <w:shd w:val="clear" w:color="auto" w:fill="FBD4B4" w:themeFill="accent6" w:themeFillTint="66"/>
            <w:vAlign w:val="center"/>
          </w:tcPr>
          <w:p w:rsidR="00DF5F56" w:rsidRPr="00DF5F56" w:rsidRDefault="00DF5F56" w:rsidP="001D269A">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r w:rsidR="009B4582">
              <w:rPr>
                <w:rFonts w:ascii="Calibri" w:eastAsia="Times New Roman" w:hAnsi="Calibri" w:cs="Calibri"/>
                <w:b/>
                <w:sz w:val="28"/>
                <w:szCs w:val="28"/>
              </w:rPr>
              <w:t>1</w:t>
            </w:r>
            <w:del w:id="17" w:author="Autor">
              <w:r w:rsidR="009B4582" w:rsidDel="001D269A">
                <w:rPr>
                  <w:rFonts w:ascii="Calibri" w:eastAsia="Times New Roman" w:hAnsi="Calibri" w:cs="Calibri"/>
                  <w:b/>
                  <w:sz w:val="28"/>
                  <w:szCs w:val="28"/>
                </w:rPr>
                <w:delText>1</w:delText>
              </w:r>
            </w:del>
            <w:ins w:id="18" w:author="Autor">
              <w:r w:rsidR="001D269A">
                <w:rPr>
                  <w:rFonts w:ascii="Calibri" w:eastAsia="Times New Roman" w:hAnsi="Calibri" w:cs="Calibri"/>
                  <w:b/>
                  <w:sz w:val="28"/>
                  <w:szCs w:val="28"/>
                </w:rPr>
                <w:t>2</w:t>
              </w:r>
            </w:ins>
            <w:r w:rsidRPr="00DF5F56">
              <w:rPr>
                <w:rFonts w:ascii="Calibri" w:eastAsia="Times New Roman" w:hAnsi="Calibri" w:cs="Calibri"/>
                <w:b/>
                <w:sz w:val="28"/>
                <w:szCs w:val="28"/>
              </w:rPr>
              <w:t>.0</w:t>
            </w:r>
          </w:p>
        </w:tc>
      </w:tr>
      <w:tr w:rsidR="00DF5F56" w:rsidRPr="00DF5F56" w:rsidTr="00DF5F56">
        <w:trPr>
          <w:trHeight w:val="607"/>
        </w:trPr>
        <w:tc>
          <w:tcPr>
            <w:tcW w:w="6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6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515"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814C4A" w:rsidRPr="00DF5F56" w:rsidTr="00DF5F56">
        <w:trPr>
          <w:trHeight w:val="428"/>
        </w:trPr>
        <w:tc>
          <w:tcPr>
            <w:tcW w:w="661" w:type="pct"/>
          </w:tcPr>
          <w:p w:rsidR="00814C4A" w:rsidRPr="007908E9" w:rsidRDefault="007908E9" w:rsidP="007908E9">
            <w:pPr>
              <w:keepNext/>
              <w:keepLines/>
              <w:spacing w:before="60" w:after="0" w:line="240" w:lineRule="auto"/>
              <w:jc w:val="center"/>
              <w:rPr>
                <w:rFonts w:ascii="Calibri" w:eastAsia="Times New Roman" w:hAnsi="Calibri" w:cs="Calibri"/>
                <w:bCs/>
                <w:sz w:val="18"/>
                <w:szCs w:val="18"/>
              </w:rPr>
            </w:pPr>
            <w:ins w:id="19" w:author="Autor">
              <w:r w:rsidRPr="007908E9">
                <w:rPr>
                  <w:rFonts w:ascii="Calibri" w:eastAsia="Times New Roman" w:hAnsi="Calibri" w:cs="Calibri"/>
                  <w:bCs/>
                  <w:sz w:val="18"/>
                  <w:szCs w:val="18"/>
                </w:rPr>
                <w:t xml:space="preserve">Obsah </w:t>
              </w:r>
            </w:ins>
          </w:p>
        </w:tc>
        <w:tc>
          <w:tcPr>
            <w:tcW w:w="1863" w:type="pct"/>
          </w:tcPr>
          <w:p w:rsidR="00814C4A" w:rsidRPr="007908E9" w:rsidRDefault="007908E9" w:rsidP="00884B5F">
            <w:pPr>
              <w:keepNext/>
              <w:keepLines/>
              <w:spacing w:after="0" w:line="240" w:lineRule="auto"/>
              <w:rPr>
                <w:rFonts w:ascii="Calibri" w:eastAsia="Times New Roman" w:hAnsi="Calibri" w:cs="Calibri"/>
                <w:bCs/>
                <w:sz w:val="18"/>
                <w:szCs w:val="18"/>
              </w:rPr>
            </w:pPr>
            <w:ins w:id="20" w:author="Autor">
              <w:r>
                <w:rPr>
                  <w:rFonts w:ascii="Calibri" w:eastAsia="Times New Roman" w:hAnsi="Calibri" w:cs="Calibri"/>
                  <w:bCs/>
                  <w:sz w:val="18"/>
                  <w:szCs w:val="18"/>
                </w:rPr>
                <w:t>zjednodušené číslovanie</w:t>
              </w:r>
              <w:r w:rsidR="001A3470">
                <w:rPr>
                  <w:rFonts w:ascii="Calibri" w:eastAsia="Times New Roman" w:hAnsi="Calibri" w:cs="Calibri"/>
                  <w:bCs/>
                  <w:sz w:val="18"/>
                  <w:szCs w:val="18"/>
                </w:rPr>
                <w:t xml:space="preserve"> kapitol</w:t>
              </w:r>
              <w:r>
                <w:rPr>
                  <w:rFonts w:ascii="Calibri" w:eastAsia="Times New Roman" w:hAnsi="Calibri" w:cs="Calibri"/>
                  <w:bCs/>
                  <w:sz w:val="18"/>
                  <w:szCs w:val="18"/>
                </w:rPr>
                <w:t xml:space="preserve"> </w:t>
              </w:r>
              <w:r w:rsidR="00884B5F">
                <w:rPr>
                  <w:rFonts w:ascii="Calibri" w:eastAsia="Times New Roman" w:hAnsi="Calibri" w:cs="Calibri"/>
                  <w:bCs/>
                  <w:sz w:val="18"/>
                  <w:szCs w:val="18"/>
                </w:rPr>
                <w:t xml:space="preserve">a zlúčenie tých kapitol, v ktorých sú duplicitné informácie </w:t>
              </w:r>
            </w:ins>
            <w:del w:id="21" w:author="Autor">
              <w:r w:rsidR="00884B5F" w:rsidDel="00884B5F">
                <w:rPr>
                  <w:rFonts w:ascii="Calibri" w:eastAsia="Times New Roman" w:hAnsi="Calibri" w:cs="Calibri"/>
                  <w:bCs/>
                  <w:sz w:val="18"/>
                  <w:szCs w:val="18"/>
                </w:rPr>
                <w:delText xml:space="preserve">a </w:delText>
              </w:r>
            </w:del>
          </w:p>
        </w:tc>
        <w:tc>
          <w:tcPr>
            <w:tcW w:w="1515" w:type="pct"/>
          </w:tcPr>
          <w:p w:rsidR="00814C4A" w:rsidRPr="007908E9" w:rsidRDefault="001A3470" w:rsidP="007908E9">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prehľadnosť a ľahšie vyhľadávanie, odstránenie duplicity niektorých informácií</w:t>
            </w:r>
          </w:p>
        </w:tc>
        <w:tc>
          <w:tcPr>
            <w:tcW w:w="961" w:type="pct"/>
          </w:tcPr>
          <w:p w:rsidR="00814C4A" w:rsidRPr="0020135A" w:rsidRDefault="009C597D" w:rsidP="001D269A">
            <w:pPr>
              <w:rPr>
                <w:sz w:val="18"/>
                <w:szCs w:val="18"/>
                <w:rPrChange w:id="22" w:author="Autor">
                  <w:rPr>
                    <w:b/>
                    <w:sz w:val="18"/>
                    <w:szCs w:val="18"/>
                  </w:rPr>
                </w:rPrChange>
              </w:rPr>
            </w:pPr>
            <w:del w:id="23" w:author="Autor">
              <w:r w:rsidRPr="0020135A" w:rsidDel="0020135A">
                <w:rPr>
                  <w:rFonts w:ascii="Calibri" w:eastAsia="Times New Roman" w:hAnsi="Calibri" w:cs="Calibri"/>
                  <w:bCs/>
                  <w:sz w:val="18"/>
                  <w:szCs w:val="18"/>
                  <w:rPrChange w:id="24" w:author="Autor">
                    <w:rPr>
                      <w:rFonts w:ascii="Calibri" w:eastAsia="Times New Roman" w:hAnsi="Calibri" w:cs="Calibri"/>
                      <w:b/>
                      <w:bCs/>
                      <w:sz w:val="18"/>
                      <w:szCs w:val="18"/>
                    </w:rPr>
                  </w:rPrChange>
                </w:rPr>
                <w:delText>2019</w:delText>
              </w:r>
            </w:del>
            <w:ins w:id="25" w:author="Autor">
              <w:r w:rsidR="0020135A" w:rsidRPr="0020135A">
                <w:rPr>
                  <w:rFonts w:ascii="Calibri" w:eastAsia="Times New Roman" w:hAnsi="Calibri" w:cs="Calibri"/>
                  <w:bCs/>
                  <w:sz w:val="18"/>
                  <w:szCs w:val="18"/>
                  <w:rPrChange w:id="26" w:author="Autor">
                    <w:rPr>
                      <w:rFonts w:ascii="Calibri" w:eastAsia="Times New Roman" w:hAnsi="Calibri" w:cs="Calibri"/>
                      <w:b/>
                      <w:bCs/>
                      <w:sz w:val="18"/>
                      <w:szCs w:val="18"/>
                    </w:rPr>
                  </w:rPrChange>
                </w:rPr>
                <w:t>1.2.2020</w:t>
              </w:r>
            </w:ins>
          </w:p>
        </w:tc>
      </w:tr>
      <w:tr w:rsidR="0020135A" w:rsidRPr="00DF5F56" w:rsidTr="00DF5F56">
        <w:trPr>
          <w:trHeight w:val="428"/>
        </w:trPr>
        <w:tc>
          <w:tcPr>
            <w:tcW w:w="661" w:type="pct"/>
          </w:tcPr>
          <w:p w:rsidR="0020135A" w:rsidRPr="007908E9" w:rsidRDefault="0020135A" w:rsidP="007908E9">
            <w:pPr>
              <w:keepNext/>
              <w:keepLines/>
              <w:spacing w:before="60" w:after="0" w:line="240" w:lineRule="auto"/>
              <w:jc w:val="center"/>
              <w:rPr>
                <w:rFonts w:ascii="Calibri" w:eastAsia="Times New Roman" w:hAnsi="Calibri" w:cs="Calibri"/>
                <w:bCs/>
                <w:sz w:val="18"/>
                <w:szCs w:val="18"/>
              </w:rPr>
            </w:pPr>
            <w:ins w:id="27" w:author="Autor">
              <w:r w:rsidRPr="007908E9">
                <w:rPr>
                  <w:rFonts w:ascii="Calibri" w:eastAsia="Times New Roman" w:hAnsi="Calibri" w:cs="Calibri"/>
                  <w:bCs/>
                  <w:sz w:val="18"/>
                  <w:szCs w:val="18"/>
                </w:rPr>
                <w:t>Úvod</w:t>
              </w:r>
            </w:ins>
          </w:p>
        </w:tc>
        <w:tc>
          <w:tcPr>
            <w:tcW w:w="1863" w:type="pct"/>
          </w:tcPr>
          <w:p w:rsidR="0020135A" w:rsidRPr="007908E9" w:rsidRDefault="0020135A" w:rsidP="002A28A4">
            <w:pPr>
              <w:keepNext/>
              <w:keepLines/>
              <w:spacing w:after="0" w:line="240" w:lineRule="auto"/>
              <w:rPr>
                <w:rFonts w:ascii="Calibri" w:eastAsia="Times New Roman" w:hAnsi="Calibri" w:cs="Calibri"/>
                <w:bCs/>
                <w:sz w:val="18"/>
                <w:szCs w:val="18"/>
              </w:rPr>
            </w:pPr>
            <w:ins w:id="28" w:author="Autor">
              <w:r w:rsidRPr="007908E9">
                <w:rPr>
                  <w:rFonts w:ascii="Calibri" w:eastAsia="Times New Roman" w:hAnsi="Calibri" w:cs="Calibri"/>
                  <w:bCs/>
                  <w:sz w:val="18"/>
                  <w:szCs w:val="18"/>
                </w:rPr>
                <w:t xml:space="preserve">aktualizácia </w:t>
              </w:r>
            </w:ins>
            <w:r>
              <w:rPr>
                <w:rFonts w:ascii="Calibri" w:eastAsia="Times New Roman" w:hAnsi="Calibri" w:cs="Calibri"/>
                <w:bCs/>
                <w:sz w:val="18"/>
                <w:szCs w:val="18"/>
              </w:rPr>
              <w:t>vyhlášok</w:t>
            </w:r>
          </w:p>
        </w:tc>
        <w:tc>
          <w:tcPr>
            <w:tcW w:w="1515" w:type="pct"/>
          </w:tcPr>
          <w:p w:rsidR="0020135A" w:rsidRPr="007908E9" w:rsidDel="008B3B36" w:rsidRDefault="0020135A" w:rsidP="00FB498B">
            <w:pPr>
              <w:keepNext/>
              <w:keepLines/>
              <w:spacing w:after="0" w:line="240" w:lineRule="auto"/>
              <w:rPr>
                <w:ins w:id="29" w:author="Autor"/>
                <w:del w:id="30" w:author="Autor"/>
                <w:rFonts w:ascii="Calibri" w:eastAsia="Times New Roman" w:hAnsi="Calibri" w:cs="Calibri"/>
                <w:bCs/>
                <w:sz w:val="18"/>
                <w:szCs w:val="18"/>
              </w:rPr>
            </w:pPr>
            <w:ins w:id="31" w:author="Autor">
              <w:r w:rsidRPr="00FB00B5">
                <w:rPr>
                  <w:rFonts w:ascii="Calibri" w:eastAsia="Times New Roman" w:hAnsi="Calibri" w:cs="Calibri"/>
                  <w:bCs/>
                  <w:sz w:val="18"/>
                  <w:szCs w:val="18"/>
                </w:rPr>
                <w:t xml:space="preserve"> aktualizácia platných vyhlášok k zákonu č. 343/2015 Z. z. o verejnom obstarávaní a o zmene a doplnení niektorých zákonov v znení neskorších predpisov</w:t>
              </w:r>
            </w:ins>
            <w:del w:id="32" w:author="Autor">
              <w:r w:rsidRPr="007908E9" w:rsidDel="008B3B36">
                <w:rPr>
                  <w:rFonts w:ascii="Calibri" w:eastAsia="Times New Roman" w:hAnsi="Calibri" w:cs="Calibri"/>
                  <w:bCs/>
                  <w:sz w:val="18"/>
                  <w:szCs w:val="18"/>
                </w:rPr>
                <w:delText>zosúladenie s EŠIF, v. 8</w:delText>
              </w:r>
            </w:del>
            <w:ins w:id="33" w:author="Autor">
              <w:del w:id="34" w:author="Autor">
                <w:r w:rsidRPr="007908E9" w:rsidDel="008B3B36">
                  <w:rPr>
                    <w:rFonts w:ascii="Calibri" w:eastAsia="Times New Roman" w:hAnsi="Calibri" w:cs="Calibri"/>
                    <w:bCs/>
                    <w:sz w:val="18"/>
                    <w:szCs w:val="18"/>
                  </w:rPr>
                  <w:delText>9</w:delText>
                </w:r>
              </w:del>
            </w:ins>
            <w:del w:id="35" w:author="Autor">
              <w:r w:rsidRPr="007908E9" w:rsidDel="008B3B36">
                <w:rPr>
                  <w:rFonts w:ascii="Calibri" w:eastAsia="Times New Roman" w:hAnsi="Calibri" w:cs="Calibri"/>
                  <w:bCs/>
                  <w:sz w:val="18"/>
                  <w:szCs w:val="18"/>
                </w:rPr>
                <w:delText>, IMP OPTP, v.11</w:delText>
              </w:r>
            </w:del>
          </w:p>
          <w:p w:rsidR="0020135A" w:rsidRPr="007908E9" w:rsidRDefault="0020135A" w:rsidP="00FB498B">
            <w:pPr>
              <w:keepNext/>
              <w:keepLines/>
              <w:spacing w:after="0" w:line="240" w:lineRule="auto"/>
              <w:rPr>
                <w:rFonts w:ascii="Calibri" w:eastAsia="Times New Roman" w:hAnsi="Calibri" w:cs="Calibri"/>
                <w:bCs/>
                <w:sz w:val="18"/>
                <w:szCs w:val="18"/>
              </w:rPr>
            </w:pPr>
            <w:del w:id="36" w:author="Autor">
              <w:r w:rsidRPr="007908E9" w:rsidDel="008B3B36">
                <w:rPr>
                  <w:rFonts w:ascii="Calibri" w:eastAsia="Times New Roman" w:hAnsi="Calibri" w:cs="Calibri"/>
                  <w:bCs/>
                  <w:sz w:val="18"/>
                  <w:szCs w:val="18"/>
                </w:rPr>
                <w:delText xml:space="preserve"> a MP CKO č. 12</w:delText>
              </w:r>
            </w:del>
            <w:ins w:id="37" w:author="Autor">
              <w:del w:id="38" w:author="Autor">
                <w:r w:rsidRPr="007908E9" w:rsidDel="008B3B36">
                  <w:rPr>
                    <w:rFonts w:ascii="Calibri" w:eastAsia="Times New Roman" w:hAnsi="Calibri" w:cs="Calibri"/>
                    <w:bCs/>
                    <w:sz w:val="18"/>
                    <w:szCs w:val="18"/>
                  </w:rPr>
                  <w:delText xml:space="preserve">, 18, </w:delText>
                </w:r>
              </w:del>
            </w:ins>
            <w:del w:id="39" w:author="Autor">
              <w:r w:rsidRPr="007908E9" w:rsidDel="008B3B36">
                <w:rPr>
                  <w:rFonts w:ascii="Calibri" w:eastAsia="Times New Roman" w:hAnsi="Calibri" w:cs="Calibri"/>
                  <w:bCs/>
                  <w:sz w:val="18"/>
                  <w:szCs w:val="18"/>
                </w:rPr>
                <w:delText xml:space="preserve"> a </w:delText>
              </w:r>
            </w:del>
          </w:p>
        </w:tc>
        <w:tc>
          <w:tcPr>
            <w:tcW w:w="961" w:type="pct"/>
          </w:tcPr>
          <w:p w:rsidR="0020135A" w:rsidRPr="007908E9" w:rsidRDefault="0020135A" w:rsidP="001D269A">
            <w:pPr>
              <w:rPr>
                <w:sz w:val="18"/>
                <w:szCs w:val="18"/>
              </w:rPr>
            </w:pPr>
            <w:ins w:id="40" w:author="Autor">
              <w:r w:rsidRPr="000750FD">
                <w:rPr>
                  <w:rFonts w:ascii="Calibri" w:eastAsia="Times New Roman" w:hAnsi="Calibri" w:cs="Calibri"/>
                  <w:bCs/>
                  <w:sz w:val="18"/>
                  <w:szCs w:val="18"/>
                </w:rPr>
                <w:t>1.2.2020</w:t>
              </w:r>
            </w:ins>
            <w:del w:id="41" w:author="Autor">
              <w:r w:rsidRPr="007908E9" w:rsidDel="00102765">
                <w:rPr>
                  <w:rFonts w:ascii="Calibri" w:eastAsia="Times New Roman" w:hAnsi="Calibri" w:cs="Calibri"/>
                  <w:bCs/>
                  <w:sz w:val="18"/>
                  <w:szCs w:val="18"/>
                </w:rPr>
                <w:delText>2019</w:delText>
              </w:r>
            </w:del>
          </w:p>
        </w:tc>
      </w:tr>
      <w:tr w:rsidR="0020135A" w:rsidRPr="00DF5F56" w:rsidTr="00DF5F56">
        <w:trPr>
          <w:trHeight w:val="428"/>
          <w:ins w:id="42" w:author="Autor"/>
        </w:trPr>
        <w:tc>
          <w:tcPr>
            <w:tcW w:w="661" w:type="pct"/>
          </w:tcPr>
          <w:p w:rsidR="0020135A" w:rsidRPr="007908E9" w:rsidRDefault="0020135A" w:rsidP="007908E9">
            <w:pPr>
              <w:keepNext/>
              <w:keepLines/>
              <w:spacing w:before="60" w:after="0" w:line="240" w:lineRule="auto"/>
              <w:jc w:val="center"/>
              <w:rPr>
                <w:ins w:id="43" w:author="Autor"/>
                <w:rFonts w:ascii="Calibri" w:eastAsia="Times New Roman" w:hAnsi="Calibri" w:cs="Calibri"/>
                <w:bCs/>
                <w:sz w:val="18"/>
                <w:szCs w:val="18"/>
              </w:rPr>
            </w:pPr>
            <w:ins w:id="44" w:author="Autor">
              <w:r>
                <w:rPr>
                  <w:rFonts w:ascii="Calibri" w:eastAsia="Times New Roman" w:hAnsi="Calibri" w:cs="Calibri"/>
                  <w:bCs/>
                  <w:sz w:val="18"/>
                  <w:szCs w:val="18"/>
                </w:rPr>
                <w:t>4.</w:t>
              </w:r>
            </w:ins>
          </w:p>
        </w:tc>
        <w:tc>
          <w:tcPr>
            <w:tcW w:w="1863" w:type="pct"/>
          </w:tcPr>
          <w:p w:rsidR="0020135A" w:rsidRPr="00FF1556" w:rsidRDefault="0020135A" w:rsidP="007650FD">
            <w:pPr>
              <w:keepNext/>
              <w:keepLines/>
              <w:spacing w:after="0" w:line="240" w:lineRule="auto"/>
              <w:rPr>
                <w:ins w:id="45" w:author="Autor"/>
                <w:rFonts w:ascii="Calibri" w:eastAsia="Times New Roman" w:hAnsi="Calibri" w:cs="Calibri"/>
                <w:bCs/>
                <w:sz w:val="18"/>
                <w:szCs w:val="18"/>
              </w:rPr>
            </w:pPr>
            <w:ins w:id="46" w:author="Autor">
              <w:r w:rsidRPr="00FF1556">
                <w:rPr>
                  <w:rFonts w:asciiTheme="minorHAnsi" w:hAnsiTheme="minorHAnsi"/>
                  <w:sz w:val="20"/>
                  <w:szCs w:val="20"/>
                  <w:rPrChange w:id="47" w:author="Autor">
                    <w:rPr>
                      <w:rFonts w:asciiTheme="minorHAnsi" w:hAnsiTheme="minorHAnsi"/>
                      <w:b/>
                      <w:sz w:val="20"/>
                      <w:szCs w:val="20"/>
                    </w:rPr>
                  </w:rPrChange>
                </w:rPr>
                <w:t>Doplnenie upozornenia prijímateľov</w:t>
              </w:r>
              <w:r w:rsidRPr="007650FD">
                <w:rPr>
                  <w:rFonts w:asciiTheme="minorHAnsi" w:hAnsiTheme="minorHAnsi"/>
                  <w:sz w:val="20"/>
                  <w:szCs w:val="20"/>
                </w:rPr>
                <w:t xml:space="preserve"> na skutočnos</w:t>
              </w:r>
              <w:r w:rsidRPr="00FF1556">
                <w:rPr>
                  <w:rFonts w:asciiTheme="minorHAnsi" w:hAnsiTheme="minorHAnsi"/>
                  <w:sz w:val="20"/>
                  <w:szCs w:val="20"/>
                </w:rPr>
                <w:t>ť, že v prípade uvádzania technických požiadaviek s odvolaním sa na konkrétneho výrobcu, výrobný postup, obchodné označenie, patent, typ, oblasť alebo miesto pôvodu alebo výroby značiek musia odôvodniť, prečo nie je možné opísať predmet zákazky na základe výkonnostných a funkčných požiadaviek dostatočne presne a zrozumiteľne.</w:t>
              </w:r>
            </w:ins>
          </w:p>
        </w:tc>
        <w:tc>
          <w:tcPr>
            <w:tcW w:w="1515" w:type="pct"/>
          </w:tcPr>
          <w:p w:rsidR="00F33A6D" w:rsidRDefault="0027445A">
            <w:pPr>
              <w:keepNext/>
              <w:keepLines/>
              <w:spacing w:after="0" w:line="240" w:lineRule="auto"/>
              <w:rPr>
                <w:ins w:id="48" w:author="Autor"/>
                <w:rFonts w:ascii="Calibri" w:eastAsia="Times New Roman" w:hAnsi="Calibri" w:cs="Calibri"/>
                <w:bCs/>
                <w:sz w:val="18"/>
                <w:szCs w:val="18"/>
              </w:rPr>
            </w:pPr>
            <w:ins w:id="49" w:author="Autor">
              <w:r>
                <w:rPr>
                  <w:rFonts w:ascii="Calibri" w:eastAsia="Times New Roman" w:hAnsi="Calibri" w:cs="Calibri"/>
                  <w:bCs/>
                  <w:sz w:val="18"/>
                  <w:szCs w:val="18"/>
                </w:rPr>
                <w:t xml:space="preserve">V zmysle zistenia certifikačného overovania </w:t>
              </w:r>
              <w:r w:rsidR="00F33A6D">
                <w:rPr>
                  <w:rFonts w:ascii="Calibri" w:eastAsia="Times New Roman" w:hAnsi="Calibri" w:cs="Calibri"/>
                  <w:bCs/>
                  <w:sz w:val="18"/>
                  <w:szCs w:val="18"/>
                </w:rPr>
                <w:t>č. 301191201</w:t>
              </w:r>
            </w:ins>
          </w:p>
          <w:p w:rsidR="0020135A" w:rsidRPr="00FB00B5" w:rsidRDefault="0027445A">
            <w:pPr>
              <w:keepNext/>
              <w:keepLines/>
              <w:spacing w:after="0" w:line="240" w:lineRule="auto"/>
              <w:rPr>
                <w:ins w:id="50" w:author="Autor"/>
                <w:rFonts w:ascii="Calibri" w:eastAsia="Times New Roman" w:hAnsi="Calibri" w:cs="Calibri"/>
                <w:bCs/>
                <w:sz w:val="18"/>
                <w:szCs w:val="18"/>
              </w:rPr>
            </w:pPr>
            <w:ins w:id="51" w:author="Autor">
              <w:r>
                <w:rPr>
                  <w:rFonts w:ascii="Calibri" w:eastAsia="Times New Roman" w:hAnsi="Calibri" w:cs="Calibri"/>
                  <w:bCs/>
                  <w:sz w:val="18"/>
                  <w:szCs w:val="18"/>
                </w:rPr>
                <w:t>SŽP_S20301219009</w:t>
              </w:r>
            </w:ins>
          </w:p>
        </w:tc>
        <w:tc>
          <w:tcPr>
            <w:tcW w:w="961" w:type="pct"/>
          </w:tcPr>
          <w:p w:rsidR="0020135A" w:rsidRPr="007908E9" w:rsidRDefault="0020135A" w:rsidP="001D269A">
            <w:pPr>
              <w:rPr>
                <w:ins w:id="52" w:author="Autor"/>
                <w:rFonts w:ascii="Calibri" w:eastAsia="Times New Roman" w:hAnsi="Calibri" w:cs="Calibri"/>
                <w:bCs/>
                <w:sz w:val="18"/>
                <w:szCs w:val="18"/>
              </w:rPr>
            </w:pPr>
            <w:ins w:id="53" w:author="Autor">
              <w:r w:rsidRPr="000750FD">
                <w:rPr>
                  <w:rFonts w:ascii="Calibri" w:eastAsia="Times New Roman" w:hAnsi="Calibri" w:cs="Calibri"/>
                  <w:bCs/>
                  <w:sz w:val="18"/>
                  <w:szCs w:val="18"/>
                </w:rPr>
                <w:t>1.2.2020</w:t>
              </w:r>
            </w:ins>
          </w:p>
        </w:tc>
      </w:tr>
      <w:tr w:rsidR="0020135A" w:rsidTr="00BE183F">
        <w:trPr>
          <w:trHeight w:val="428"/>
          <w:ins w:id="54" w:author="Autor"/>
        </w:trPr>
        <w:tc>
          <w:tcPr>
            <w:tcW w:w="661" w:type="pct"/>
            <w:tcBorders>
              <w:top w:val="single" w:sz="4" w:space="0" w:color="auto"/>
              <w:left w:val="single" w:sz="4" w:space="0" w:color="auto"/>
              <w:bottom w:val="single" w:sz="4" w:space="0" w:color="auto"/>
              <w:right w:val="single" w:sz="4" w:space="0" w:color="auto"/>
            </w:tcBorders>
          </w:tcPr>
          <w:p w:rsidR="0020135A" w:rsidRPr="007908E9" w:rsidRDefault="0020135A" w:rsidP="00C3696D">
            <w:pPr>
              <w:keepNext/>
              <w:keepLines/>
              <w:spacing w:before="60" w:after="0" w:line="240" w:lineRule="auto"/>
              <w:jc w:val="center"/>
              <w:rPr>
                <w:ins w:id="55" w:author="Autor"/>
                <w:rFonts w:ascii="Calibri" w:eastAsia="Times New Roman" w:hAnsi="Calibri" w:cs="Calibri"/>
                <w:bCs/>
                <w:sz w:val="18"/>
                <w:szCs w:val="18"/>
              </w:rPr>
            </w:pPr>
            <w:ins w:id="56" w:author="Autor">
              <w:r>
                <w:rPr>
                  <w:rFonts w:ascii="Calibri" w:eastAsia="Times New Roman" w:hAnsi="Calibri" w:cs="Calibri"/>
                  <w:bCs/>
                  <w:sz w:val="18"/>
                  <w:szCs w:val="18"/>
                </w:rPr>
                <w:t xml:space="preserve">14. </w:t>
              </w:r>
            </w:ins>
          </w:p>
        </w:tc>
        <w:tc>
          <w:tcPr>
            <w:tcW w:w="1863" w:type="pct"/>
            <w:tcBorders>
              <w:top w:val="single" w:sz="4" w:space="0" w:color="auto"/>
              <w:left w:val="single" w:sz="4" w:space="0" w:color="auto"/>
              <w:bottom w:val="single" w:sz="4" w:space="0" w:color="auto"/>
              <w:right w:val="single" w:sz="4" w:space="0" w:color="auto"/>
            </w:tcBorders>
          </w:tcPr>
          <w:p w:rsidR="0020135A" w:rsidRPr="007908E9" w:rsidRDefault="0020135A" w:rsidP="00884B5F">
            <w:pPr>
              <w:keepNext/>
              <w:keepLines/>
              <w:spacing w:after="0" w:line="240" w:lineRule="auto"/>
              <w:rPr>
                <w:ins w:id="57" w:author="Autor"/>
                <w:rFonts w:ascii="Calibri" w:eastAsia="Times New Roman" w:hAnsi="Calibri" w:cs="Calibri"/>
                <w:bCs/>
                <w:sz w:val="18"/>
                <w:szCs w:val="18"/>
              </w:rPr>
            </w:pPr>
            <w:ins w:id="58" w:author="Autor">
              <w:r>
                <w:rPr>
                  <w:rFonts w:ascii="Calibri" w:eastAsia="Times New Roman" w:hAnsi="Calibri" w:cs="Calibri"/>
                  <w:bCs/>
                  <w:sz w:val="18"/>
                  <w:szCs w:val="18"/>
                </w:rPr>
                <w:t>doplnenie pravidiel AFK VO v zmysle EŠIF verzia 9 a doplnenie v zmysle MP CKO, ktoré nadobudli účinnosť 31.10.2019 (MP CKO č. 5, 12, 18, 36)</w:t>
              </w:r>
            </w:ins>
          </w:p>
        </w:tc>
        <w:tc>
          <w:tcPr>
            <w:tcW w:w="1515" w:type="pct"/>
            <w:tcBorders>
              <w:top w:val="single" w:sz="4" w:space="0" w:color="auto"/>
              <w:left w:val="single" w:sz="4" w:space="0" w:color="auto"/>
              <w:bottom w:val="single" w:sz="4" w:space="0" w:color="auto"/>
              <w:right w:val="single" w:sz="4" w:space="0" w:color="auto"/>
            </w:tcBorders>
          </w:tcPr>
          <w:p w:rsidR="0020135A" w:rsidRPr="007908E9" w:rsidRDefault="0020135A" w:rsidP="00C3696D">
            <w:pPr>
              <w:keepNext/>
              <w:keepLines/>
              <w:spacing w:after="0" w:line="240" w:lineRule="auto"/>
              <w:rPr>
                <w:ins w:id="59" w:author="Autor"/>
                <w:rFonts w:ascii="Calibri" w:eastAsia="Times New Roman" w:hAnsi="Calibri" w:cs="Calibri"/>
                <w:bCs/>
                <w:sz w:val="18"/>
                <w:szCs w:val="18"/>
              </w:rPr>
            </w:pPr>
            <w:ins w:id="60" w:author="Autor">
              <w:r w:rsidRPr="007908E9">
                <w:rPr>
                  <w:rFonts w:ascii="Calibri" w:eastAsia="Times New Roman" w:hAnsi="Calibri" w:cs="Calibri"/>
                  <w:bCs/>
                  <w:sz w:val="18"/>
                  <w:szCs w:val="18"/>
                </w:rPr>
                <w:t xml:space="preserve">zosúladenie s EŠIF, v. 9, </w:t>
              </w:r>
            </w:ins>
          </w:p>
          <w:p w:rsidR="0020135A" w:rsidRPr="007908E9" w:rsidRDefault="0020135A" w:rsidP="00C3696D">
            <w:pPr>
              <w:keepNext/>
              <w:keepLines/>
              <w:spacing w:after="0" w:line="240" w:lineRule="auto"/>
              <w:rPr>
                <w:ins w:id="61" w:author="Autor"/>
                <w:rFonts w:ascii="Calibri" w:eastAsia="Times New Roman" w:hAnsi="Calibri" w:cs="Calibri"/>
                <w:bCs/>
                <w:sz w:val="18"/>
                <w:szCs w:val="18"/>
              </w:rPr>
            </w:pPr>
            <w:ins w:id="62" w:author="Autor">
              <w:r w:rsidRPr="007908E9">
                <w:rPr>
                  <w:rFonts w:ascii="Calibri" w:eastAsia="Times New Roman" w:hAnsi="Calibri" w:cs="Calibri"/>
                  <w:bCs/>
                  <w:sz w:val="18"/>
                  <w:szCs w:val="18"/>
                </w:rPr>
                <w:t xml:space="preserve">MP CKO č. </w:t>
              </w:r>
              <w:r>
                <w:rPr>
                  <w:rFonts w:ascii="Calibri" w:eastAsia="Times New Roman" w:hAnsi="Calibri" w:cs="Calibri"/>
                  <w:bCs/>
                  <w:sz w:val="18"/>
                  <w:szCs w:val="18"/>
                </w:rPr>
                <w:t xml:space="preserve">5, </w:t>
              </w:r>
              <w:r w:rsidRPr="007908E9">
                <w:rPr>
                  <w:rFonts w:ascii="Calibri" w:eastAsia="Times New Roman" w:hAnsi="Calibri" w:cs="Calibri"/>
                  <w:bCs/>
                  <w:sz w:val="18"/>
                  <w:szCs w:val="18"/>
                </w:rPr>
                <w:t xml:space="preserve">12, 18, </w:t>
              </w:r>
              <w:r>
                <w:rPr>
                  <w:rFonts w:ascii="Calibri" w:eastAsia="Times New Roman" w:hAnsi="Calibri" w:cs="Calibri"/>
                  <w:bCs/>
                  <w:sz w:val="18"/>
                  <w:szCs w:val="18"/>
                </w:rPr>
                <w:t>36</w:t>
              </w:r>
              <w:r w:rsidRPr="007908E9">
                <w:rPr>
                  <w:rFonts w:ascii="Calibri" w:eastAsia="Times New Roman" w:hAnsi="Calibri" w:cs="Calibri"/>
                  <w:bCs/>
                  <w:sz w:val="18"/>
                  <w:szCs w:val="18"/>
                </w:rPr>
                <w:t xml:space="preserve">  </w:t>
              </w:r>
            </w:ins>
          </w:p>
        </w:tc>
        <w:tc>
          <w:tcPr>
            <w:tcW w:w="961" w:type="pct"/>
            <w:tcBorders>
              <w:top w:val="single" w:sz="4" w:space="0" w:color="auto"/>
              <w:left w:val="single" w:sz="4" w:space="0" w:color="auto"/>
              <w:bottom w:val="single" w:sz="4" w:space="0" w:color="auto"/>
              <w:right w:val="single" w:sz="4" w:space="0" w:color="auto"/>
            </w:tcBorders>
          </w:tcPr>
          <w:p w:rsidR="0020135A" w:rsidRPr="007908E9" w:rsidRDefault="0020135A" w:rsidP="00C3696D">
            <w:pPr>
              <w:rPr>
                <w:ins w:id="63" w:author="Autor"/>
                <w:rFonts w:ascii="Calibri" w:eastAsia="Times New Roman" w:hAnsi="Calibri" w:cs="Calibri"/>
                <w:bCs/>
                <w:sz w:val="18"/>
                <w:szCs w:val="18"/>
              </w:rPr>
            </w:pPr>
            <w:ins w:id="64" w:author="Autor">
              <w:r w:rsidRPr="000750FD">
                <w:rPr>
                  <w:rFonts w:ascii="Calibri" w:eastAsia="Times New Roman" w:hAnsi="Calibri" w:cs="Calibri"/>
                  <w:bCs/>
                  <w:sz w:val="18"/>
                  <w:szCs w:val="18"/>
                </w:rPr>
                <w:t>1.2.2020</w:t>
              </w:r>
              <w:del w:id="65" w:author="Autor">
                <w:r w:rsidRPr="007908E9" w:rsidDel="00102765">
                  <w:rPr>
                    <w:rFonts w:ascii="Calibri" w:eastAsia="Times New Roman" w:hAnsi="Calibri" w:cs="Calibri"/>
                    <w:bCs/>
                    <w:sz w:val="18"/>
                    <w:szCs w:val="18"/>
                  </w:rPr>
                  <w:delText>2019</w:delText>
                </w:r>
              </w:del>
            </w:ins>
          </w:p>
        </w:tc>
      </w:tr>
      <w:tr w:rsidR="0020135A" w:rsidTr="00BE183F">
        <w:trPr>
          <w:trHeight w:val="428"/>
          <w:ins w:id="66" w:author="Autor"/>
        </w:trPr>
        <w:tc>
          <w:tcPr>
            <w:tcW w:w="661"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before="60" w:after="0" w:line="240" w:lineRule="auto"/>
              <w:jc w:val="center"/>
              <w:rPr>
                <w:ins w:id="67" w:author="Autor"/>
                <w:rFonts w:ascii="Calibri" w:eastAsia="Times New Roman" w:hAnsi="Calibri" w:cs="Calibri"/>
                <w:bCs/>
                <w:sz w:val="18"/>
                <w:szCs w:val="18"/>
              </w:rPr>
            </w:pPr>
            <w:ins w:id="68" w:author="Autor">
              <w:r>
                <w:rPr>
                  <w:rFonts w:ascii="Calibri" w:eastAsia="Times New Roman" w:hAnsi="Calibri" w:cs="Calibri"/>
                  <w:bCs/>
                  <w:sz w:val="18"/>
                  <w:szCs w:val="18"/>
                </w:rPr>
                <w:t>21.</w:t>
              </w:r>
            </w:ins>
          </w:p>
        </w:tc>
        <w:tc>
          <w:tcPr>
            <w:tcW w:w="1863" w:type="pct"/>
            <w:tcBorders>
              <w:top w:val="single" w:sz="4" w:space="0" w:color="auto"/>
              <w:left w:val="single" w:sz="4" w:space="0" w:color="auto"/>
              <w:bottom w:val="single" w:sz="4" w:space="0" w:color="auto"/>
              <w:right w:val="single" w:sz="4" w:space="0" w:color="auto"/>
            </w:tcBorders>
          </w:tcPr>
          <w:p w:rsidR="0020135A" w:rsidRDefault="0020135A" w:rsidP="00884B5F">
            <w:pPr>
              <w:keepNext/>
              <w:keepLines/>
              <w:spacing w:after="0" w:line="240" w:lineRule="auto"/>
              <w:rPr>
                <w:ins w:id="69" w:author="Autor"/>
                <w:rFonts w:ascii="Calibri" w:eastAsia="Times New Roman" w:hAnsi="Calibri" w:cs="Calibri"/>
                <w:bCs/>
                <w:sz w:val="18"/>
                <w:szCs w:val="18"/>
              </w:rPr>
            </w:pPr>
            <w:ins w:id="70" w:author="Autor">
              <w:r>
                <w:rPr>
                  <w:rFonts w:ascii="Calibri" w:eastAsia="Times New Roman" w:hAnsi="Calibri" w:cs="Calibri"/>
                  <w:bCs/>
                  <w:sz w:val="18"/>
                  <w:szCs w:val="18"/>
                </w:rPr>
                <w:t>Doplnenie Prílohy č. 9 o riadok s informáciou ku použitiu výnimky zo ZVO</w:t>
              </w:r>
            </w:ins>
          </w:p>
        </w:tc>
        <w:tc>
          <w:tcPr>
            <w:tcW w:w="1515" w:type="pct"/>
            <w:tcBorders>
              <w:top w:val="single" w:sz="4" w:space="0" w:color="auto"/>
              <w:left w:val="single" w:sz="4" w:space="0" w:color="auto"/>
              <w:bottom w:val="single" w:sz="4" w:space="0" w:color="auto"/>
              <w:right w:val="single" w:sz="4" w:space="0" w:color="auto"/>
            </w:tcBorders>
          </w:tcPr>
          <w:p w:rsidR="0020135A" w:rsidRPr="007908E9" w:rsidRDefault="0020135A" w:rsidP="00C3696D">
            <w:pPr>
              <w:keepNext/>
              <w:keepLines/>
              <w:spacing w:after="0" w:line="240" w:lineRule="auto"/>
              <w:rPr>
                <w:ins w:id="71" w:author="Autor"/>
                <w:rFonts w:ascii="Calibri" w:eastAsia="Times New Roman" w:hAnsi="Calibri" w:cs="Calibri"/>
                <w:bCs/>
                <w:sz w:val="18"/>
                <w:szCs w:val="18"/>
              </w:rPr>
            </w:pPr>
            <w:ins w:id="72" w:author="Autor">
              <w:r>
                <w:rPr>
                  <w:rFonts w:ascii="Calibri" w:eastAsia="Times New Roman" w:hAnsi="Calibri" w:cs="Calibri"/>
                  <w:bCs/>
                  <w:sz w:val="18"/>
                  <w:szCs w:val="18"/>
                </w:rPr>
                <w:t>z dôvodu prehľadnosti</w:t>
              </w:r>
            </w:ins>
          </w:p>
        </w:tc>
        <w:tc>
          <w:tcPr>
            <w:tcW w:w="961" w:type="pct"/>
            <w:tcBorders>
              <w:top w:val="single" w:sz="4" w:space="0" w:color="auto"/>
              <w:left w:val="single" w:sz="4" w:space="0" w:color="auto"/>
              <w:bottom w:val="single" w:sz="4" w:space="0" w:color="auto"/>
              <w:right w:val="single" w:sz="4" w:space="0" w:color="auto"/>
            </w:tcBorders>
          </w:tcPr>
          <w:p w:rsidR="0020135A" w:rsidRPr="007908E9" w:rsidRDefault="0020135A" w:rsidP="00C3696D">
            <w:pPr>
              <w:rPr>
                <w:ins w:id="73" w:author="Autor"/>
                <w:rFonts w:ascii="Calibri" w:eastAsia="Times New Roman" w:hAnsi="Calibri" w:cs="Calibri"/>
                <w:bCs/>
                <w:sz w:val="18"/>
                <w:szCs w:val="18"/>
              </w:rPr>
            </w:pPr>
            <w:ins w:id="74" w:author="Autor">
              <w:r w:rsidRPr="000750FD">
                <w:rPr>
                  <w:rFonts w:ascii="Calibri" w:eastAsia="Times New Roman" w:hAnsi="Calibri" w:cs="Calibri"/>
                  <w:bCs/>
                  <w:sz w:val="18"/>
                  <w:szCs w:val="18"/>
                </w:rPr>
                <w:t>1.2.2020</w:t>
              </w:r>
              <w:del w:id="75" w:author="Autor">
                <w:r w:rsidDel="00102765">
                  <w:rPr>
                    <w:rFonts w:ascii="Calibri" w:eastAsia="Times New Roman" w:hAnsi="Calibri" w:cs="Calibri"/>
                    <w:bCs/>
                    <w:sz w:val="18"/>
                    <w:szCs w:val="18"/>
                  </w:rPr>
                  <w:delText>2019</w:delText>
                </w:r>
              </w:del>
            </w:ins>
          </w:p>
        </w:tc>
      </w:tr>
      <w:tr w:rsidR="0020135A" w:rsidTr="00BE183F">
        <w:trPr>
          <w:trHeight w:val="428"/>
          <w:ins w:id="76" w:author="Autor"/>
        </w:trPr>
        <w:tc>
          <w:tcPr>
            <w:tcW w:w="661"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before="60" w:after="0" w:line="240" w:lineRule="auto"/>
              <w:jc w:val="center"/>
              <w:rPr>
                <w:ins w:id="77" w:author="Autor"/>
                <w:rFonts w:ascii="Calibri" w:eastAsia="Times New Roman" w:hAnsi="Calibri" w:cs="Calibri"/>
                <w:bCs/>
                <w:sz w:val="18"/>
                <w:szCs w:val="18"/>
              </w:rPr>
            </w:pPr>
            <w:ins w:id="78" w:author="Autor">
              <w:r>
                <w:rPr>
                  <w:rFonts w:ascii="Calibri" w:eastAsia="Times New Roman" w:hAnsi="Calibri" w:cs="Calibri"/>
                  <w:bCs/>
                  <w:sz w:val="18"/>
                  <w:szCs w:val="18"/>
                </w:rPr>
                <w:t xml:space="preserve">21. </w:t>
              </w:r>
            </w:ins>
          </w:p>
        </w:tc>
        <w:tc>
          <w:tcPr>
            <w:tcW w:w="1863" w:type="pct"/>
            <w:tcBorders>
              <w:top w:val="single" w:sz="4" w:space="0" w:color="auto"/>
              <w:left w:val="single" w:sz="4" w:space="0" w:color="auto"/>
              <w:bottom w:val="single" w:sz="4" w:space="0" w:color="auto"/>
              <w:right w:val="single" w:sz="4" w:space="0" w:color="auto"/>
            </w:tcBorders>
          </w:tcPr>
          <w:p w:rsidR="0020135A" w:rsidRDefault="0020135A" w:rsidP="00884B5F">
            <w:pPr>
              <w:keepNext/>
              <w:keepLines/>
              <w:spacing w:after="0" w:line="240" w:lineRule="auto"/>
              <w:rPr>
                <w:ins w:id="79" w:author="Autor"/>
                <w:rFonts w:ascii="Calibri" w:eastAsia="Times New Roman" w:hAnsi="Calibri" w:cs="Calibri"/>
                <w:bCs/>
                <w:sz w:val="18"/>
                <w:szCs w:val="18"/>
              </w:rPr>
            </w:pPr>
            <w:ins w:id="80" w:author="Autor">
              <w:r>
                <w:rPr>
                  <w:rFonts w:ascii="Calibri" w:eastAsia="Times New Roman" w:hAnsi="Calibri" w:cs="Calibri"/>
                  <w:bCs/>
                  <w:sz w:val="18"/>
                  <w:szCs w:val="18"/>
                </w:rPr>
                <w:t>Doplnenie Prílohy č. 4 (platí aj pre výnimky)</w:t>
              </w:r>
            </w:ins>
          </w:p>
        </w:tc>
        <w:tc>
          <w:tcPr>
            <w:tcW w:w="1515"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after="0" w:line="240" w:lineRule="auto"/>
              <w:rPr>
                <w:ins w:id="81" w:author="Autor"/>
                <w:rFonts w:ascii="Calibri" w:eastAsia="Times New Roman" w:hAnsi="Calibri" w:cs="Calibri"/>
                <w:bCs/>
                <w:sz w:val="18"/>
                <w:szCs w:val="18"/>
              </w:rPr>
            </w:pPr>
            <w:ins w:id="82" w:author="Autor">
              <w:r>
                <w:rPr>
                  <w:rFonts w:ascii="Calibri" w:eastAsia="Times New Roman" w:hAnsi="Calibri" w:cs="Calibri"/>
                  <w:bCs/>
                  <w:sz w:val="18"/>
                  <w:szCs w:val="18"/>
                </w:rPr>
                <w:t>z dôvodu prehľadnosti</w:t>
              </w:r>
            </w:ins>
          </w:p>
        </w:tc>
        <w:tc>
          <w:tcPr>
            <w:tcW w:w="961" w:type="pct"/>
            <w:tcBorders>
              <w:top w:val="single" w:sz="4" w:space="0" w:color="auto"/>
              <w:left w:val="single" w:sz="4" w:space="0" w:color="auto"/>
              <w:bottom w:val="single" w:sz="4" w:space="0" w:color="auto"/>
              <w:right w:val="single" w:sz="4" w:space="0" w:color="auto"/>
            </w:tcBorders>
          </w:tcPr>
          <w:p w:rsidR="0020135A" w:rsidRDefault="0020135A" w:rsidP="00C3696D">
            <w:pPr>
              <w:rPr>
                <w:ins w:id="83" w:author="Autor"/>
                <w:rFonts w:ascii="Calibri" w:eastAsia="Times New Roman" w:hAnsi="Calibri" w:cs="Calibri"/>
                <w:bCs/>
                <w:sz w:val="18"/>
                <w:szCs w:val="18"/>
              </w:rPr>
            </w:pPr>
            <w:ins w:id="84" w:author="Autor">
              <w:r w:rsidRPr="000750FD">
                <w:rPr>
                  <w:rFonts w:ascii="Calibri" w:eastAsia="Times New Roman" w:hAnsi="Calibri" w:cs="Calibri"/>
                  <w:bCs/>
                  <w:sz w:val="18"/>
                  <w:szCs w:val="18"/>
                </w:rPr>
                <w:t>1.2.2020</w:t>
              </w:r>
              <w:del w:id="85" w:author="Autor">
                <w:r w:rsidDel="00102765">
                  <w:rPr>
                    <w:rFonts w:ascii="Calibri" w:eastAsia="Times New Roman" w:hAnsi="Calibri" w:cs="Calibri"/>
                    <w:bCs/>
                    <w:sz w:val="18"/>
                    <w:szCs w:val="18"/>
                  </w:rPr>
                  <w:delText>2019</w:delText>
                </w:r>
              </w:del>
            </w:ins>
          </w:p>
        </w:tc>
      </w:tr>
    </w:tbl>
    <w:p w:rsidR="00DF5F56" w:rsidRPr="00DF5F56" w:rsidRDefault="00DF5F56" w:rsidP="00DF5F56">
      <w:pPr>
        <w:rPr>
          <w:rFonts w:ascii="Calibri" w:eastAsia="Times New Roman" w:hAnsi="Calibri" w:cs="Calibri"/>
          <w:b/>
          <w:caps/>
          <w:sz w:val="28"/>
        </w:rPr>
      </w:pPr>
    </w:p>
    <w:p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lastRenderedPageBreak/>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17.2.2016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rsidTr="00DF5F56">
        <w:trPr>
          <w:jc w:val="center"/>
        </w:trPr>
        <w:tc>
          <w:tcPr>
            <w:tcW w:w="62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8</w:t>
            </w:r>
          </w:p>
        </w:tc>
        <w:tc>
          <w:tcPr>
            <w:tcW w:w="2323" w:type="pct"/>
          </w:tcPr>
          <w:p w:rsidR="00AA7383" w:rsidRPr="00DF5F56" w:rsidRDefault="00AA7383"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p>
        </w:tc>
        <w:tc>
          <w:tcPr>
            <w:tcW w:w="103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9.0</w:t>
            </w:r>
          </w:p>
        </w:tc>
        <w:tc>
          <w:tcPr>
            <w:tcW w:w="1011" w:type="pct"/>
          </w:tcPr>
          <w:p w:rsidR="00AA7383" w:rsidRPr="00DF5F56" w:rsidRDefault="00AA7383"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13.12.2018</w:t>
            </w:r>
          </w:p>
        </w:tc>
      </w:tr>
      <w:tr w:rsidR="00814C4A" w:rsidRPr="00DF5F56" w:rsidTr="00DF5F56">
        <w:trPr>
          <w:jc w:val="center"/>
        </w:trPr>
        <w:tc>
          <w:tcPr>
            <w:tcW w:w="62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w:t>
            </w:r>
          </w:p>
        </w:tc>
        <w:tc>
          <w:tcPr>
            <w:tcW w:w="2323" w:type="pct"/>
          </w:tcPr>
          <w:p w:rsidR="00814C4A" w:rsidRPr="00DF5F56" w:rsidRDefault="00814C4A" w:rsidP="009B4582">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10.0</w:t>
            </w:r>
          </w:p>
        </w:tc>
        <w:tc>
          <w:tcPr>
            <w:tcW w:w="1011" w:type="pct"/>
          </w:tcPr>
          <w:p w:rsidR="00814C4A" w:rsidRDefault="005A7C42"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814C4A">
              <w:rPr>
                <w:rFonts w:ascii="Calibri" w:eastAsia="Times New Roman" w:hAnsi="Calibri" w:cs="Calibri"/>
                <w:bCs/>
                <w:sz w:val="18"/>
                <w:szCs w:val="18"/>
              </w:rPr>
              <w:t>.2.2019</w:t>
            </w:r>
          </w:p>
        </w:tc>
      </w:tr>
      <w:tr w:rsidR="009B4582" w:rsidRPr="00DF5F56" w:rsidTr="00DF5F56">
        <w:trPr>
          <w:jc w:val="center"/>
        </w:trPr>
        <w:tc>
          <w:tcPr>
            <w:tcW w:w="62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w:t>
            </w:r>
          </w:p>
        </w:tc>
        <w:tc>
          <w:tcPr>
            <w:tcW w:w="2323" w:type="pct"/>
          </w:tcPr>
          <w:p w:rsidR="009B4582" w:rsidRPr="00DF5F56" w:rsidRDefault="009B4582"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11.0</w:t>
            </w:r>
          </w:p>
        </w:tc>
        <w:tc>
          <w:tcPr>
            <w:tcW w:w="1011" w:type="pct"/>
          </w:tcPr>
          <w:p w:rsidR="009B4582" w:rsidRDefault="007A02DC"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15.7.2019</w:t>
            </w:r>
          </w:p>
        </w:tc>
      </w:tr>
      <w:tr w:rsidR="00FB498B" w:rsidRPr="00DF5F56" w:rsidTr="00DF5F56">
        <w:trPr>
          <w:jc w:val="center"/>
          <w:ins w:id="86" w:author="Autor"/>
        </w:trPr>
        <w:tc>
          <w:tcPr>
            <w:tcW w:w="628" w:type="pct"/>
          </w:tcPr>
          <w:p w:rsidR="00FB498B" w:rsidRDefault="00FB498B" w:rsidP="00DF5F56">
            <w:pPr>
              <w:keepNext/>
              <w:keepLines/>
              <w:spacing w:before="60" w:after="0" w:line="240" w:lineRule="auto"/>
              <w:jc w:val="center"/>
              <w:rPr>
                <w:ins w:id="87" w:author="Autor"/>
                <w:rFonts w:ascii="Calibri" w:eastAsia="Times New Roman" w:hAnsi="Calibri" w:cs="Calibri"/>
                <w:bCs/>
                <w:sz w:val="18"/>
                <w:szCs w:val="18"/>
              </w:rPr>
            </w:pPr>
            <w:ins w:id="88" w:author="Autor">
              <w:r>
                <w:rPr>
                  <w:rFonts w:ascii="Calibri" w:eastAsia="Times New Roman" w:hAnsi="Calibri" w:cs="Calibri"/>
                  <w:bCs/>
                  <w:sz w:val="18"/>
                  <w:szCs w:val="18"/>
                </w:rPr>
                <w:t>12</w:t>
              </w:r>
            </w:ins>
          </w:p>
        </w:tc>
        <w:tc>
          <w:tcPr>
            <w:tcW w:w="2323" w:type="pct"/>
          </w:tcPr>
          <w:p w:rsidR="00FB498B" w:rsidRDefault="00FB498B" w:rsidP="00FB498B">
            <w:pPr>
              <w:keepNext/>
              <w:keepLines/>
              <w:spacing w:after="0" w:line="240" w:lineRule="auto"/>
              <w:rPr>
                <w:ins w:id="89" w:author="Autor"/>
                <w:rFonts w:ascii="Calibri" w:eastAsia="Times New Roman" w:hAnsi="Calibri" w:cs="Calibri"/>
                <w:bCs/>
                <w:sz w:val="20"/>
                <w:szCs w:val="20"/>
              </w:rPr>
            </w:pPr>
            <w:ins w:id="90" w:author="Auto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9</w:t>
              </w:r>
              <w:r w:rsidRPr="00DF5F56">
                <w:rPr>
                  <w:rFonts w:ascii="Calibri" w:eastAsia="Times New Roman" w:hAnsi="Calibri" w:cs="Calibri"/>
                  <w:bCs/>
                  <w:sz w:val="20"/>
                  <w:szCs w:val="20"/>
                </w:rPr>
                <w:t xml:space="preserve">.0 </w:t>
              </w:r>
            </w:ins>
          </w:p>
          <w:p w:rsidR="00FB498B" w:rsidRPr="00DF5F56" w:rsidRDefault="00FB498B" w:rsidP="00FB498B">
            <w:pPr>
              <w:keepNext/>
              <w:keepLines/>
              <w:spacing w:after="0" w:line="240" w:lineRule="auto"/>
              <w:rPr>
                <w:ins w:id="91" w:author="Autor"/>
                <w:rFonts w:ascii="Calibri" w:eastAsia="Times New Roman" w:hAnsi="Calibri" w:cs="Calibri"/>
                <w:bCs/>
                <w:sz w:val="20"/>
                <w:szCs w:val="20"/>
              </w:rPr>
            </w:pPr>
            <w:ins w:id="92" w:author="Autor">
              <w:r w:rsidRPr="00DF5F56">
                <w:rPr>
                  <w:rFonts w:ascii="Calibri" w:eastAsia="Times New Roman" w:hAnsi="Calibri" w:cs="Calibri"/>
                  <w:bCs/>
                  <w:sz w:val="20"/>
                  <w:szCs w:val="20"/>
                </w:rPr>
                <w:t>a potrebu RO OP TP</w:t>
              </w:r>
            </w:ins>
          </w:p>
        </w:tc>
        <w:tc>
          <w:tcPr>
            <w:tcW w:w="1038" w:type="pct"/>
          </w:tcPr>
          <w:p w:rsidR="00FB498B" w:rsidRDefault="00FB498B" w:rsidP="00DF5F56">
            <w:pPr>
              <w:keepNext/>
              <w:keepLines/>
              <w:spacing w:before="60" w:after="0" w:line="240" w:lineRule="auto"/>
              <w:jc w:val="center"/>
              <w:rPr>
                <w:ins w:id="93" w:author="Autor"/>
                <w:rFonts w:ascii="Calibri" w:eastAsia="Times New Roman" w:hAnsi="Calibri" w:cs="Calibri"/>
                <w:bCs/>
                <w:sz w:val="18"/>
                <w:szCs w:val="18"/>
              </w:rPr>
            </w:pPr>
            <w:ins w:id="94" w:author="Autor">
              <w:r>
                <w:rPr>
                  <w:rFonts w:ascii="Calibri" w:eastAsia="Times New Roman" w:hAnsi="Calibri" w:cs="Calibri"/>
                  <w:bCs/>
                  <w:sz w:val="18"/>
                  <w:szCs w:val="18"/>
                </w:rPr>
                <w:t>12.0</w:t>
              </w:r>
            </w:ins>
          </w:p>
        </w:tc>
        <w:tc>
          <w:tcPr>
            <w:tcW w:w="1011" w:type="pct"/>
          </w:tcPr>
          <w:p w:rsidR="00FB498B" w:rsidRDefault="00FB498B" w:rsidP="00DF5F56">
            <w:pPr>
              <w:keepNext/>
              <w:keepLines/>
              <w:spacing w:before="60" w:after="0" w:line="240" w:lineRule="auto"/>
              <w:rPr>
                <w:ins w:id="95" w:author="Autor"/>
                <w:rFonts w:ascii="Calibri" w:eastAsia="Times New Roman" w:hAnsi="Calibri" w:cs="Calibri"/>
                <w:bCs/>
                <w:sz w:val="18"/>
                <w:szCs w:val="18"/>
              </w:rPr>
            </w:pPr>
            <w:ins w:id="96" w:author="Autor">
              <w:r>
                <w:rPr>
                  <w:rFonts w:ascii="Calibri" w:eastAsia="Times New Roman" w:hAnsi="Calibri" w:cs="Calibri"/>
                  <w:bCs/>
                  <w:sz w:val="18"/>
                  <w:szCs w:val="18"/>
                </w:rPr>
                <w:t>2019</w:t>
              </w:r>
            </w:ins>
          </w:p>
        </w:tc>
      </w:tr>
    </w:tbl>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495B98">
      <w:pPr>
        <w:jc w:val="both"/>
        <w:rP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48F6D36E" wp14:editId="401A10CE">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7736F5" w:rsidRDefault="007736F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736F5" w:rsidRDefault="007736F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736F5" w:rsidRDefault="007736F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7736F5" w:rsidRDefault="007736F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736F5" w:rsidRDefault="007736F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736F5" w:rsidRDefault="007736F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8D517A">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9B4582">
              <w:rPr>
                <w:rFonts w:asciiTheme="minorHAnsi" w:hAnsiTheme="minorHAnsi" w:cs="Arial"/>
                <w:color w:val="1F497D" w:themeColor="text2"/>
                <w:sz w:val="24"/>
                <w:szCs w:val="24"/>
                <w:lang w:val="sk-SK"/>
              </w:rPr>
              <w:t>1</w:t>
            </w:r>
            <w:del w:id="97" w:author="Autor">
              <w:r w:rsidR="008D517A" w:rsidDel="008D517A">
                <w:rPr>
                  <w:rFonts w:asciiTheme="minorHAnsi" w:hAnsiTheme="minorHAnsi" w:cs="Arial"/>
                  <w:color w:val="1F497D" w:themeColor="text2"/>
                  <w:sz w:val="24"/>
                  <w:szCs w:val="24"/>
                  <w:lang w:val="sk-SK"/>
                </w:rPr>
                <w:delText>1</w:delText>
              </w:r>
            </w:del>
            <w:ins w:id="98" w:author="Autor">
              <w:r w:rsidR="008D517A">
                <w:rPr>
                  <w:rFonts w:asciiTheme="minorHAnsi" w:hAnsiTheme="minorHAnsi" w:cs="Arial"/>
                  <w:color w:val="1F497D" w:themeColor="text2"/>
                  <w:sz w:val="24"/>
                  <w:szCs w:val="24"/>
                  <w:lang w:val="sk-SK"/>
                </w:rPr>
                <w:t>2</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99" w:author="Autor">
              <w:r w:rsidR="007A02DC" w:rsidDel="008D517A">
                <w:rPr>
                  <w:rFonts w:asciiTheme="minorHAnsi" w:hAnsiTheme="minorHAnsi" w:cs="Arial"/>
                  <w:color w:val="1F497D" w:themeColor="text2"/>
                  <w:sz w:val="24"/>
                  <w:szCs w:val="24"/>
                  <w:lang w:val="sk-SK"/>
                </w:rPr>
                <w:delText>15</w:delText>
              </w:r>
              <w:r w:rsidR="00260CCE" w:rsidRPr="000157BB" w:rsidDel="008D517A">
                <w:rPr>
                  <w:rFonts w:asciiTheme="minorHAnsi" w:hAnsiTheme="minorHAnsi" w:cs="Arial"/>
                  <w:color w:val="1F497D" w:themeColor="text2"/>
                  <w:sz w:val="24"/>
                  <w:szCs w:val="24"/>
                  <w:lang w:val="sk-SK"/>
                </w:rPr>
                <w:delText>.</w:delText>
              </w:r>
              <w:r w:rsidR="007A02DC" w:rsidDel="008D517A">
                <w:rPr>
                  <w:rFonts w:asciiTheme="minorHAnsi" w:hAnsiTheme="minorHAnsi" w:cs="Arial"/>
                  <w:color w:val="1F497D" w:themeColor="text2"/>
                  <w:sz w:val="24"/>
                  <w:szCs w:val="24"/>
                  <w:lang w:val="sk-SK"/>
                </w:rPr>
                <w:delText>7</w:delText>
              </w:r>
              <w:r w:rsidR="00260CCE" w:rsidRPr="000157BB" w:rsidDel="008D517A">
                <w:rPr>
                  <w:rFonts w:asciiTheme="minorHAnsi" w:hAnsiTheme="minorHAnsi" w:cs="Arial"/>
                  <w:color w:val="1F497D" w:themeColor="text2"/>
                  <w:sz w:val="24"/>
                  <w:szCs w:val="24"/>
                  <w:lang w:val="sk-SK"/>
                </w:rPr>
                <w:delText>.</w:delText>
              </w:r>
            </w:del>
            <w:ins w:id="100" w:author="Autor">
              <w:r w:rsidR="008D517A">
                <w:rPr>
                  <w:rFonts w:asciiTheme="minorHAnsi" w:hAnsiTheme="minorHAnsi" w:cs="Arial"/>
                  <w:color w:val="1F497D" w:themeColor="text2"/>
                  <w:sz w:val="24"/>
                  <w:szCs w:val="24"/>
                  <w:lang w:val="sk-SK"/>
                </w:rPr>
                <w:t>........</w:t>
              </w:r>
            </w:ins>
            <w:r w:rsidR="009419E4" w:rsidRPr="000157BB">
              <w:rPr>
                <w:rFonts w:asciiTheme="minorHAnsi" w:hAnsiTheme="minorHAnsi" w:cs="Arial"/>
                <w:color w:val="1F497D" w:themeColor="text2"/>
                <w:sz w:val="24"/>
                <w:szCs w:val="24"/>
                <w:lang w:val="sk-SK"/>
              </w:rPr>
              <w:t>201</w:t>
            </w:r>
            <w:r w:rsidR="009419E4">
              <w:rPr>
                <w:rFonts w:asciiTheme="minorHAnsi" w:hAnsiTheme="minorHAnsi" w:cs="Arial"/>
                <w:color w:val="1F497D" w:themeColor="text2"/>
                <w:sz w:val="24"/>
                <w:szCs w:val="24"/>
                <w:lang w:val="sk-SK"/>
              </w:rPr>
              <w:t>9</w:t>
            </w:r>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imes New Roman" w:eastAsiaTheme="minorHAnsi" w:hAnsi="Times New Roman" w:cstheme="minorBidi"/>
          <w:b w:val="0"/>
          <w:bCs w:val="0"/>
          <w:color w:val="auto"/>
          <w:sz w:val="22"/>
          <w:szCs w:val="22"/>
          <w:lang w:eastAsia="en-US"/>
        </w:rPr>
        <w:id w:val="1647325587"/>
        <w:docPartObj>
          <w:docPartGallery w:val="Table of Contents"/>
          <w:docPartUnique/>
        </w:docPartObj>
      </w:sdtPr>
      <w:sdtEndPr/>
      <w:sdtContent>
        <w:p w:rsidR="008252FD" w:rsidRDefault="008252FD">
          <w:pPr>
            <w:pStyle w:val="Hlavikaobsahu"/>
          </w:pPr>
          <w:r>
            <w:t>Obsah</w:t>
          </w:r>
        </w:p>
        <w:p w:rsidR="00142786" w:rsidRDefault="008252FD">
          <w:pPr>
            <w:pStyle w:val="Obsah1"/>
            <w:tabs>
              <w:tab w:val="right" w:leader="dot" w:pos="9062"/>
            </w:tabs>
            <w:rPr>
              <w:ins w:id="101" w:author="Autor"/>
              <w:rFonts w:asciiTheme="minorHAnsi" w:eastAsiaTheme="minorEastAsia" w:hAnsiTheme="minorHAnsi"/>
              <w:noProof/>
              <w:lang w:eastAsia="sk-SK"/>
            </w:rPr>
          </w:pPr>
          <w:r>
            <w:fldChar w:fldCharType="begin"/>
          </w:r>
          <w:r>
            <w:instrText xml:space="preserve"> TOC \o "1-3" \h \z \u </w:instrText>
          </w:r>
          <w:r>
            <w:fldChar w:fldCharType="separate"/>
          </w:r>
          <w:ins w:id="102" w:author="Autor">
            <w:r w:rsidR="00142786" w:rsidRPr="0048506E">
              <w:rPr>
                <w:rStyle w:val="Hypertextovprepojenie"/>
                <w:noProof/>
              </w:rPr>
              <w:fldChar w:fldCharType="begin"/>
            </w:r>
            <w:r w:rsidR="00142786" w:rsidRPr="0048506E">
              <w:rPr>
                <w:rStyle w:val="Hypertextovprepojenie"/>
                <w:noProof/>
              </w:rPr>
              <w:instrText xml:space="preserve"> </w:instrText>
            </w:r>
            <w:r w:rsidR="00142786">
              <w:rPr>
                <w:noProof/>
              </w:rPr>
              <w:instrText>HYPERLINK \l "_Toc26798941"</w:instrText>
            </w:r>
            <w:r w:rsidR="00142786" w:rsidRPr="0048506E">
              <w:rPr>
                <w:rStyle w:val="Hypertextovprepojenie"/>
                <w:noProof/>
              </w:rPr>
              <w:instrText xml:space="preserve"> </w:instrText>
            </w:r>
            <w:r w:rsidR="00142786" w:rsidRPr="0048506E">
              <w:rPr>
                <w:rStyle w:val="Hypertextovprepojenie"/>
                <w:noProof/>
              </w:rPr>
              <w:fldChar w:fldCharType="separate"/>
            </w:r>
            <w:r w:rsidR="00142786" w:rsidRPr="0048506E">
              <w:rPr>
                <w:rStyle w:val="Hypertextovprepojenie"/>
                <w:noProof/>
              </w:rPr>
              <w:t>Skratky</w:t>
            </w:r>
            <w:r w:rsidR="00142786">
              <w:rPr>
                <w:noProof/>
                <w:webHidden/>
              </w:rPr>
              <w:tab/>
            </w:r>
            <w:r w:rsidR="00142786">
              <w:rPr>
                <w:noProof/>
                <w:webHidden/>
              </w:rPr>
              <w:fldChar w:fldCharType="begin"/>
            </w:r>
            <w:r w:rsidR="00142786">
              <w:rPr>
                <w:noProof/>
                <w:webHidden/>
              </w:rPr>
              <w:instrText xml:space="preserve"> PAGEREF _Toc26798941 \h </w:instrText>
            </w:r>
          </w:ins>
          <w:r w:rsidR="00142786">
            <w:rPr>
              <w:noProof/>
              <w:webHidden/>
            </w:rPr>
          </w:r>
          <w:r w:rsidR="00142786">
            <w:rPr>
              <w:noProof/>
              <w:webHidden/>
            </w:rPr>
            <w:fldChar w:fldCharType="separate"/>
          </w:r>
          <w:ins w:id="103" w:author="Autor">
            <w:r w:rsidR="004927B2">
              <w:rPr>
                <w:noProof/>
                <w:webHidden/>
              </w:rPr>
              <w:t>7</w:t>
            </w:r>
            <w:r w:rsidR="00142786">
              <w:rPr>
                <w:noProof/>
                <w:webHidden/>
              </w:rPr>
              <w:fldChar w:fldCharType="end"/>
            </w:r>
            <w:r w:rsidR="00142786" w:rsidRPr="0048506E">
              <w:rPr>
                <w:rStyle w:val="Hypertextovprepojenie"/>
                <w:noProof/>
              </w:rPr>
              <w:fldChar w:fldCharType="end"/>
            </w:r>
          </w:ins>
        </w:p>
        <w:p w:rsidR="00142786" w:rsidRDefault="00142786">
          <w:pPr>
            <w:pStyle w:val="Obsah1"/>
            <w:tabs>
              <w:tab w:val="right" w:leader="dot" w:pos="9062"/>
            </w:tabs>
            <w:rPr>
              <w:ins w:id="104" w:author="Autor"/>
              <w:rFonts w:asciiTheme="minorHAnsi" w:eastAsiaTheme="minorEastAsia" w:hAnsiTheme="minorHAnsi"/>
              <w:noProof/>
              <w:lang w:eastAsia="sk-SK"/>
            </w:rPr>
          </w:pPr>
          <w:ins w:id="105"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"_Toc26798942"</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Úvod</w:t>
            </w:r>
            <w:r>
              <w:rPr>
                <w:noProof/>
                <w:webHidden/>
              </w:rPr>
              <w:tab/>
            </w:r>
            <w:r>
              <w:rPr>
                <w:noProof/>
                <w:webHidden/>
              </w:rPr>
              <w:fldChar w:fldCharType="begin"/>
            </w:r>
            <w:r>
              <w:rPr>
                <w:noProof/>
                <w:webHidden/>
              </w:rPr>
              <w:instrText xml:space="preserve"> PAGEREF _Toc26798942 \h </w:instrText>
            </w:r>
          </w:ins>
          <w:r>
            <w:rPr>
              <w:noProof/>
              <w:webHidden/>
            </w:rPr>
          </w:r>
          <w:r>
            <w:rPr>
              <w:noProof/>
              <w:webHidden/>
            </w:rPr>
            <w:fldChar w:fldCharType="separate"/>
          </w:r>
          <w:ins w:id="106" w:author="Autor">
            <w:r w:rsidR="004927B2">
              <w:rPr>
                <w:noProof/>
                <w:webHidden/>
              </w:rPr>
              <w:t>8</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07" w:author="Autor"/>
              <w:rFonts w:asciiTheme="minorHAnsi" w:eastAsiaTheme="minorEastAsia" w:hAnsiTheme="minorHAnsi"/>
              <w:noProof/>
              <w:lang w:eastAsia="sk-SK"/>
            </w:rPr>
          </w:pPr>
          <w:ins w:id="108"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"_Toc26798943"</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 Realizácia verejného obstarávania a obstarávania</w:t>
            </w:r>
            <w:r>
              <w:rPr>
                <w:noProof/>
                <w:webHidden/>
              </w:rPr>
              <w:tab/>
            </w:r>
            <w:r>
              <w:rPr>
                <w:noProof/>
                <w:webHidden/>
              </w:rPr>
              <w:fldChar w:fldCharType="begin"/>
            </w:r>
            <w:r>
              <w:rPr>
                <w:noProof/>
                <w:webHidden/>
              </w:rPr>
              <w:instrText xml:space="preserve"> PAGEREF _Toc26798943 \h </w:instrText>
            </w:r>
          </w:ins>
          <w:r>
            <w:rPr>
              <w:noProof/>
              <w:webHidden/>
            </w:rPr>
          </w:r>
          <w:r>
            <w:rPr>
              <w:noProof/>
              <w:webHidden/>
            </w:rPr>
            <w:fldChar w:fldCharType="separate"/>
          </w:r>
          <w:ins w:id="109" w:author="Autor">
            <w:r w:rsidR="004927B2">
              <w:rPr>
                <w:noProof/>
                <w:webHidden/>
              </w:rPr>
              <w:t>10</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10" w:author="Autor"/>
              <w:rFonts w:asciiTheme="minorHAnsi" w:eastAsiaTheme="minorEastAsia" w:hAnsiTheme="minorHAnsi"/>
              <w:noProof/>
              <w:lang w:eastAsia="sk-SK"/>
            </w:rPr>
          </w:pPr>
          <w:ins w:id="111"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"_Toc26798944"</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2.  Predpokladaná hodnota zákazky</w:t>
            </w:r>
            <w:r>
              <w:rPr>
                <w:noProof/>
                <w:webHidden/>
              </w:rPr>
              <w:tab/>
            </w:r>
            <w:r>
              <w:rPr>
                <w:noProof/>
                <w:webHidden/>
              </w:rPr>
              <w:fldChar w:fldCharType="begin"/>
            </w:r>
            <w:r>
              <w:rPr>
                <w:noProof/>
                <w:webHidden/>
              </w:rPr>
              <w:instrText xml:space="preserve"> PAGEREF _Toc26798944 \h </w:instrText>
            </w:r>
          </w:ins>
          <w:r>
            <w:rPr>
              <w:noProof/>
              <w:webHidden/>
            </w:rPr>
          </w:r>
          <w:r>
            <w:rPr>
              <w:noProof/>
              <w:webHidden/>
            </w:rPr>
            <w:fldChar w:fldCharType="separate"/>
          </w:r>
          <w:ins w:id="112" w:author="Autor">
            <w:r w:rsidR="004927B2">
              <w:rPr>
                <w:noProof/>
                <w:webHidden/>
              </w:rPr>
              <w:t>10</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13" w:author="Autor"/>
              <w:rFonts w:asciiTheme="minorHAnsi" w:eastAsiaTheme="minorEastAsia" w:hAnsiTheme="minorHAnsi"/>
              <w:noProof/>
              <w:lang w:eastAsia="sk-SK"/>
            </w:rPr>
          </w:pPr>
          <w:ins w:id="114"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"_Toc26798945"</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3. Oznámenia používané vo verejnom obstarávaní</w:t>
            </w:r>
            <w:r>
              <w:rPr>
                <w:noProof/>
                <w:webHidden/>
              </w:rPr>
              <w:tab/>
            </w:r>
            <w:r>
              <w:rPr>
                <w:noProof/>
                <w:webHidden/>
              </w:rPr>
              <w:fldChar w:fldCharType="begin"/>
            </w:r>
            <w:r>
              <w:rPr>
                <w:noProof/>
                <w:webHidden/>
              </w:rPr>
              <w:instrText xml:space="preserve"> PAGEREF _Toc26798945 \h </w:instrText>
            </w:r>
          </w:ins>
          <w:r>
            <w:rPr>
              <w:noProof/>
              <w:webHidden/>
            </w:rPr>
          </w:r>
          <w:r>
            <w:rPr>
              <w:noProof/>
              <w:webHidden/>
            </w:rPr>
            <w:fldChar w:fldCharType="separate"/>
          </w:r>
          <w:ins w:id="115" w:author="Autor">
            <w:r w:rsidR="004927B2">
              <w:rPr>
                <w:noProof/>
                <w:webHidden/>
              </w:rPr>
              <w:t>13</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16" w:author="Autor"/>
              <w:rFonts w:asciiTheme="minorHAnsi" w:eastAsiaTheme="minorEastAsia" w:hAnsiTheme="minorHAnsi"/>
              <w:noProof/>
              <w:lang w:eastAsia="sk-SK"/>
            </w:rPr>
          </w:pPr>
          <w:ins w:id="117"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"_Toc26798946"</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4. Súťažné podklady</w:t>
            </w:r>
            <w:r>
              <w:rPr>
                <w:noProof/>
                <w:webHidden/>
              </w:rPr>
              <w:tab/>
            </w:r>
            <w:r>
              <w:rPr>
                <w:noProof/>
                <w:webHidden/>
              </w:rPr>
              <w:fldChar w:fldCharType="begin"/>
            </w:r>
            <w:r>
              <w:rPr>
                <w:noProof/>
                <w:webHidden/>
              </w:rPr>
              <w:instrText xml:space="preserve"> PAGEREF _Toc26798946 \h </w:instrText>
            </w:r>
          </w:ins>
          <w:r>
            <w:rPr>
              <w:noProof/>
              <w:webHidden/>
            </w:rPr>
          </w:r>
          <w:r>
            <w:rPr>
              <w:noProof/>
              <w:webHidden/>
            </w:rPr>
            <w:fldChar w:fldCharType="separate"/>
          </w:r>
          <w:ins w:id="118" w:author="Autor">
            <w:r w:rsidR="004927B2">
              <w:rPr>
                <w:noProof/>
                <w:webHidden/>
              </w:rPr>
              <w:t>13</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19" w:author="Autor"/>
              <w:rFonts w:asciiTheme="minorHAnsi" w:eastAsiaTheme="minorEastAsia" w:hAnsiTheme="minorHAnsi"/>
              <w:noProof/>
              <w:lang w:eastAsia="sk-SK"/>
            </w:rPr>
          </w:pPr>
          <w:ins w:id="120"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"_Toc26798947"</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5. Podmienky účasti</w:t>
            </w:r>
            <w:r>
              <w:rPr>
                <w:noProof/>
                <w:webHidden/>
              </w:rPr>
              <w:tab/>
            </w:r>
            <w:r>
              <w:rPr>
                <w:noProof/>
                <w:webHidden/>
              </w:rPr>
              <w:fldChar w:fldCharType="begin"/>
            </w:r>
            <w:r>
              <w:rPr>
                <w:noProof/>
                <w:webHidden/>
              </w:rPr>
              <w:instrText xml:space="preserve"> PAGEREF _Toc26798947 \h </w:instrText>
            </w:r>
          </w:ins>
          <w:r>
            <w:rPr>
              <w:noProof/>
              <w:webHidden/>
            </w:rPr>
          </w:r>
          <w:r>
            <w:rPr>
              <w:noProof/>
              <w:webHidden/>
            </w:rPr>
            <w:fldChar w:fldCharType="separate"/>
          </w:r>
          <w:ins w:id="121" w:author="Autor">
            <w:r w:rsidR="004927B2">
              <w:rPr>
                <w:noProof/>
                <w:webHidden/>
              </w:rPr>
              <w:t>16</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22" w:author="Autor"/>
              <w:rFonts w:asciiTheme="minorHAnsi" w:eastAsiaTheme="minorEastAsia" w:hAnsiTheme="minorHAnsi"/>
              <w:noProof/>
              <w:lang w:eastAsia="sk-SK"/>
            </w:rPr>
          </w:pPr>
          <w:ins w:id="123"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"_Toc26798948"</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6. Vyhodnotenie splnenia podmienok účasti</w:t>
            </w:r>
            <w:r>
              <w:rPr>
                <w:noProof/>
                <w:webHidden/>
              </w:rPr>
              <w:tab/>
            </w:r>
            <w:r>
              <w:rPr>
                <w:noProof/>
                <w:webHidden/>
              </w:rPr>
              <w:fldChar w:fldCharType="begin"/>
            </w:r>
            <w:r>
              <w:rPr>
                <w:noProof/>
                <w:webHidden/>
              </w:rPr>
              <w:instrText xml:space="preserve"> PAGEREF _Toc26798948 \h </w:instrText>
            </w:r>
          </w:ins>
          <w:r>
            <w:rPr>
              <w:noProof/>
              <w:webHidden/>
            </w:rPr>
          </w:r>
          <w:r>
            <w:rPr>
              <w:noProof/>
              <w:webHidden/>
            </w:rPr>
            <w:fldChar w:fldCharType="separate"/>
          </w:r>
          <w:ins w:id="124" w:author="Autor">
            <w:r w:rsidR="004927B2">
              <w:rPr>
                <w:noProof/>
                <w:webHidden/>
              </w:rPr>
              <w:t>18</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25" w:author="Autor"/>
              <w:rFonts w:asciiTheme="minorHAnsi" w:eastAsiaTheme="minorEastAsia" w:hAnsiTheme="minorHAnsi"/>
              <w:noProof/>
              <w:lang w:eastAsia="sk-SK"/>
            </w:rPr>
          </w:pPr>
          <w:ins w:id="126"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"_Toc26798949"</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7. Vyhodnotenie ponúk</w:t>
            </w:r>
            <w:r>
              <w:rPr>
                <w:noProof/>
                <w:webHidden/>
              </w:rPr>
              <w:tab/>
            </w:r>
            <w:r>
              <w:rPr>
                <w:noProof/>
                <w:webHidden/>
              </w:rPr>
              <w:fldChar w:fldCharType="begin"/>
            </w:r>
            <w:r>
              <w:rPr>
                <w:noProof/>
                <w:webHidden/>
              </w:rPr>
              <w:instrText xml:space="preserve"> PAGEREF _Toc26798949 \h </w:instrText>
            </w:r>
          </w:ins>
          <w:r>
            <w:rPr>
              <w:noProof/>
              <w:webHidden/>
            </w:rPr>
          </w:r>
          <w:r>
            <w:rPr>
              <w:noProof/>
              <w:webHidden/>
            </w:rPr>
            <w:fldChar w:fldCharType="separate"/>
          </w:r>
          <w:ins w:id="127" w:author="Autor">
            <w:r w:rsidR="004927B2">
              <w:rPr>
                <w:noProof/>
                <w:webHidden/>
              </w:rPr>
              <w:t>19</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28" w:author="Autor"/>
              <w:rFonts w:asciiTheme="minorHAnsi" w:eastAsiaTheme="minorEastAsia" w:hAnsiTheme="minorHAnsi"/>
              <w:noProof/>
              <w:lang w:eastAsia="sk-SK"/>
            </w:rPr>
          </w:pPr>
          <w:ins w:id="129"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"_Toc26798950"</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8. Komisia na vyhodnotenie ponúk</w:t>
            </w:r>
            <w:r>
              <w:rPr>
                <w:noProof/>
                <w:webHidden/>
              </w:rPr>
              <w:tab/>
            </w:r>
            <w:r>
              <w:rPr>
                <w:noProof/>
                <w:webHidden/>
              </w:rPr>
              <w:fldChar w:fldCharType="begin"/>
            </w:r>
            <w:r>
              <w:rPr>
                <w:noProof/>
                <w:webHidden/>
              </w:rPr>
              <w:instrText xml:space="preserve"> PAGEREF _Toc26798950 \h </w:instrText>
            </w:r>
          </w:ins>
          <w:r>
            <w:rPr>
              <w:noProof/>
              <w:webHidden/>
            </w:rPr>
          </w:r>
          <w:r>
            <w:rPr>
              <w:noProof/>
              <w:webHidden/>
            </w:rPr>
            <w:fldChar w:fldCharType="separate"/>
          </w:r>
          <w:ins w:id="130" w:author="Autor">
            <w:r w:rsidR="004927B2">
              <w:rPr>
                <w:noProof/>
                <w:webHidden/>
              </w:rPr>
              <w:t>19</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31" w:author="Autor"/>
              <w:rFonts w:asciiTheme="minorHAnsi" w:eastAsiaTheme="minorEastAsia" w:hAnsiTheme="minorHAnsi"/>
              <w:noProof/>
              <w:lang w:eastAsia="sk-SK"/>
            </w:rPr>
          </w:pPr>
          <w:ins w:id="132"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"_Toc26798951"</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9. Elektronická aukcia</w:t>
            </w:r>
            <w:r>
              <w:rPr>
                <w:noProof/>
                <w:webHidden/>
              </w:rPr>
              <w:tab/>
            </w:r>
            <w:r>
              <w:rPr>
                <w:noProof/>
                <w:webHidden/>
              </w:rPr>
              <w:fldChar w:fldCharType="begin"/>
            </w:r>
            <w:r>
              <w:rPr>
                <w:noProof/>
                <w:webHidden/>
              </w:rPr>
              <w:instrText xml:space="preserve"> PAGEREF _Toc26798951 \h </w:instrText>
            </w:r>
          </w:ins>
          <w:r>
            <w:rPr>
              <w:noProof/>
              <w:webHidden/>
            </w:rPr>
          </w:r>
          <w:r>
            <w:rPr>
              <w:noProof/>
              <w:webHidden/>
            </w:rPr>
            <w:fldChar w:fldCharType="separate"/>
          </w:r>
          <w:ins w:id="133" w:author="Autor">
            <w:r w:rsidR="004927B2">
              <w:rPr>
                <w:noProof/>
                <w:webHidden/>
              </w:rPr>
              <w:t>20</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34" w:author="Autor"/>
              <w:rFonts w:asciiTheme="minorHAnsi" w:eastAsiaTheme="minorEastAsia" w:hAnsiTheme="minorHAnsi"/>
              <w:noProof/>
              <w:lang w:eastAsia="sk-SK"/>
            </w:rPr>
          </w:pPr>
          <w:ins w:id="135"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"_Toc26798952"</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10. Uzavretie zmluvy</w:t>
            </w:r>
            <w:r>
              <w:rPr>
                <w:noProof/>
                <w:webHidden/>
              </w:rPr>
              <w:tab/>
            </w:r>
            <w:r>
              <w:rPr>
                <w:noProof/>
                <w:webHidden/>
              </w:rPr>
              <w:fldChar w:fldCharType="begin"/>
            </w:r>
            <w:r>
              <w:rPr>
                <w:noProof/>
                <w:webHidden/>
              </w:rPr>
              <w:instrText xml:space="preserve"> PAGEREF _Toc26798952 \h </w:instrText>
            </w:r>
          </w:ins>
          <w:r>
            <w:rPr>
              <w:noProof/>
              <w:webHidden/>
            </w:rPr>
          </w:r>
          <w:r>
            <w:rPr>
              <w:noProof/>
              <w:webHidden/>
            </w:rPr>
            <w:fldChar w:fldCharType="separate"/>
          </w:r>
          <w:ins w:id="136" w:author="Autor">
            <w:r w:rsidR="004927B2">
              <w:rPr>
                <w:noProof/>
                <w:webHidden/>
              </w:rPr>
              <w:t>20</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37" w:author="Autor"/>
              <w:rFonts w:asciiTheme="minorHAnsi" w:eastAsiaTheme="minorEastAsia" w:hAnsiTheme="minorHAnsi"/>
              <w:noProof/>
              <w:lang w:eastAsia="sk-SK"/>
            </w:rPr>
          </w:pPr>
          <w:ins w:id="138"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"_Toc26798953"</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11. Ochrana hospodárskej súťaže</w:t>
            </w:r>
            <w:r>
              <w:rPr>
                <w:noProof/>
                <w:webHidden/>
              </w:rPr>
              <w:tab/>
            </w:r>
            <w:r>
              <w:rPr>
                <w:noProof/>
                <w:webHidden/>
              </w:rPr>
              <w:fldChar w:fldCharType="begin"/>
            </w:r>
            <w:r>
              <w:rPr>
                <w:noProof/>
                <w:webHidden/>
              </w:rPr>
              <w:instrText xml:space="preserve"> PAGEREF _Toc26798953 \h </w:instrText>
            </w:r>
          </w:ins>
          <w:r>
            <w:rPr>
              <w:noProof/>
              <w:webHidden/>
            </w:rPr>
          </w:r>
          <w:r>
            <w:rPr>
              <w:noProof/>
              <w:webHidden/>
            </w:rPr>
            <w:fldChar w:fldCharType="separate"/>
          </w:r>
          <w:ins w:id="139" w:author="Autor">
            <w:r w:rsidR="004927B2">
              <w:rPr>
                <w:noProof/>
                <w:webHidden/>
              </w:rPr>
              <w:t>21</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40" w:author="Autor"/>
              <w:rFonts w:asciiTheme="minorHAnsi" w:eastAsiaTheme="minorEastAsia" w:hAnsiTheme="minorHAnsi"/>
              <w:noProof/>
              <w:lang w:eastAsia="sk-SK"/>
            </w:rPr>
          </w:pPr>
          <w:ins w:id="141"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"_Toc26798954"</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12. Oznámenie o výsledku VO</w:t>
            </w:r>
            <w:r>
              <w:rPr>
                <w:noProof/>
                <w:webHidden/>
              </w:rPr>
              <w:tab/>
            </w:r>
            <w:r>
              <w:rPr>
                <w:noProof/>
                <w:webHidden/>
              </w:rPr>
              <w:fldChar w:fldCharType="begin"/>
            </w:r>
            <w:r>
              <w:rPr>
                <w:noProof/>
                <w:webHidden/>
              </w:rPr>
              <w:instrText xml:space="preserve"> PAGEREF _Toc26798954 \h </w:instrText>
            </w:r>
          </w:ins>
          <w:r>
            <w:rPr>
              <w:noProof/>
              <w:webHidden/>
            </w:rPr>
          </w:r>
          <w:r>
            <w:rPr>
              <w:noProof/>
              <w:webHidden/>
            </w:rPr>
            <w:fldChar w:fldCharType="separate"/>
          </w:r>
          <w:ins w:id="142" w:author="Autor">
            <w:r w:rsidR="004927B2">
              <w:rPr>
                <w:noProof/>
                <w:webHidden/>
              </w:rPr>
              <w:t>21</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43" w:author="Autor"/>
              <w:rFonts w:asciiTheme="minorHAnsi" w:eastAsiaTheme="minorEastAsia" w:hAnsiTheme="minorHAnsi"/>
              <w:noProof/>
              <w:lang w:eastAsia="sk-SK"/>
            </w:rPr>
          </w:pPr>
          <w:ins w:id="144"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"_Toc26798955"</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13. Uchovávanie dokumentácie VO</w:t>
            </w:r>
            <w:r>
              <w:rPr>
                <w:noProof/>
                <w:webHidden/>
              </w:rPr>
              <w:tab/>
            </w:r>
            <w:r>
              <w:rPr>
                <w:noProof/>
                <w:webHidden/>
              </w:rPr>
              <w:fldChar w:fldCharType="begin"/>
            </w:r>
            <w:r>
              <w:rPr>
                <w:noProof/>
                <w:webHidden/>
              </w:rPr>
              <w:instrText xml:space="preserve"> PAGEREF _Toc26798955 \h </w:instrText>
            </w:r>
          </w:ins>
          <w:r>
            <w:rPr>
              <w:noProof/>
              <w:webHidden/>
            </w:rPr>
          </w:r>
          <w:r>
            <w:rPr>
              <w:noProof/>
              <w:webHidden/>
            </w:rPr>
            <w:fldChar w:fldCharType="separate"/>
          </w:r>
          <w:ins w:id="145" w:author="Autor">
            <w:r w:rsidR="004927B2">
              <w:rPr>
                <w:noProof/>
                <w:webHidden/>
              </w:rPr>
              <w:t>22</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46" w:author="Autor"/>
              <w:rFonts w:asciiTheme="minorHAnsi" w:eastAsiaTheme="minorEastAsia" w:hAnsiTheme="minorHAnsi"/>
              <w:noProof/>
              <w:lang w:eastAsia="sk-SK"/>
            </w:rPr>
          </w:pPr>
          <w:ins w:id="147"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"_Toc26798956"</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14. Administratívna finančná kontrola verejného obstarávania</w:t>
            </w:r>
            <w:r>
              <w:rPr>
                <w:noProof/>
                <w:webHidden/>
              </w:rPr>
              <w:tab/>
            </w:r>
            <w:r>
              <w:rPr>
                <w:noProof/>
                <w:webHidden/>
              </w:rPr>
              <w:fldChar w:fldCharType="begin"/>
            </w:r>
            <w:r>
              <w:rPr>
                <w:noProof/>
                <w:webHidden/>
              </w:rPr>
              <w:instrText xml:space="preserve"> PAGEREF _Toc26798956 \h </w:instrText>
            </w:r>
          </w:ins>
          <w:r>
            <w:rPr>
              <w:noProof/>
              <w:webHidden/>
            </w:rPr>
          </w:r>
          <w:r>
            <w:rPr>
              <w:noProof/>
              <w:webHidden/>
            </w:rPr>
            <w:fldChar w:fldCharType="separate"/>
          </w:r>
          <w:ins w:id="148" w:author="Autor">
            <w:r w:rsidR="004927B2">
              <w:rPr>
                <w:noProof/>
                <w:webHidden/>
              </w:rPr>
              <w:t>22</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49" w:author="Autor"/>
              <w:rFonts w:asciiTheme="minorHAnsi" w:eastAsiaTheme="minorEastAsia" w:hAnsiTheme="minorHAnsi"/>
              <w:noProof/>
              <w:lang w:eastAsia="sk-SK"/>
            </w:rPr>
          </w:pPr>
          <w:ins w:id="150"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"_Toc26798957"</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A) Finančná vecná kontrola</w:t>
            </w:r>
            <w:r>
              <w:rPr>
                <w:noProof/>
                <w:webHidden/>
              </w:rPr>
              <w:tab/>
            </w:r>
            <w:r>
              <w:rPr>
                <w:noProof/>
                <w:webHidden/>
              </w:rPr>
              <w:fldChar w:fldCharType="begin"/>
            </w:r>
            <w:r>
              <w:rPr>
                <w:noProof/>
                <w:webHidden/>
              </w:rPr>
              <w:instrText xml:space="preserve"> PAGEREF _Toc26798957 \h </w:instrText>
            </w:r>
          </w:ins>
          <w:r>
            <w:rPr>
              <w:noProof/>
              <w:webHidden/>
            </w:rPr>
          </w:r>
          <w:r>
            <w:rPr>
              <w:noProof/>
              <w:webHidden/>
            </w:rPr>
            <w:fldChar w:fldCharType="separate"/>
          </w:r>
          <w:ins w:id="151" w:author="Autor">
            <w:r w:rsidR="004927B2">
              <w:rPr>
                <w:noProof/>
                <w:webHidden/>
              </w:rPr>
              <w:t>23</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52" w:author="Autor"/>
              <w:rFonts w:asciiTheme="minorHAnsi" w:eastAsiaTheme="minorEastAsia" w:hAnsiTheme="minorHAnsi"/>
              <w:noProof/>
              <w:lang w:eastAsia="sk-SK"/>
            </w:rPr>
          </w:pPr>
          <w:ins w:id="153"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"_Toc26798958"</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B) Prvá ex-ante kontrola</w:t>
            </w:r>
            <w:r>
              <w:rPr>
                <w:noProof/>
                <w:webHidden/>
              </w:rPr>
              <w:tab/>
            </w:r>
            <w:r>
              <w:rPr>
                <w:noProof/>
                <w:webHidden/>
              </w:rPr>
              <w:fldChar w:fldCharType="begin"/>
            </w:r>
            <w:r>
              <w:rPr>
                <w:noProof/>
                <w:webHidden/>
              </w:rPr>
              <w:instrText xml:space="preserve"> PAGEREF _Toc26798958 \h </w:instrText>
            </w:r>
          </w:ins>
          <w:r>
            <w:rPr>
              <w:noProof/>
              <w:webHidden/>
            </w:rPr>
          </w:r>
          <w:r>
            <w:rPr>
              <w:noProof/>
              <w:webHidden/>
            </w:rPr>
            <w:fldChar w:fldCharType="separate"/>
          </w:r>
          <w:ins w:id="154" w:author="Autor">
            <w:r w:rsidR="004927B2">
              <w:rPr>
                <w:noProof/>
                <w:webHidden/>
              </w:rPr>
              <w:t>23</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55" w:author="Autor"/>
              <w:rFonts w:asciiTheme="minorHAnsi" w:eastAsiaTheme="minorEastAsia" w:hAnsiTheme="minorHAnsi"/>
              <w:noProof/>
              <w:lang w:eastAsia="sk-SK"/>
            </w:rPr>
          </w:pPr>
          <w:ins w:id="156"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"_Toc26798959"</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C) Druhá ex-ante kontrola</w:t>
            </w:r>
            <w:r>
              <w:rPr>
                <w:noProof/>
                <w:webHidden/>
              </w:rPr>
              <w:tab/>
            </w:r>
            <w:r>
              <w:rPr>
                <w:noProof/>
                <w:webHidden/>
              </w:rPr>
              <w:fldChar w:fldCharType="begin"/>
            </w:r>
            <w:r>
              <w:rPr>
                <w:noProof/>
                <w:webHidden/>
              </w:rPr>
              <w:instrText xml:space="preserve"> PAGEREF _Toc26798959 \h </w:instrText>
            </w:r>
          </w:ins>
          <w:r>
            <w:rPr>
              <w:noProof/>
              <w:webHidden/>
            </w:rPr>
          </w:r>
          <w:r>
            <w:rPr>
              <w:noProof/>
              <w:webHidden/>
            </w:rPr>
            <w:fldChar w:fldCharType="separate"/>
          </w:r>
          <w:ins w:id="157" w:author="Autor">
            <w:r w:rsidR="004927B2">
              <w:rPr>
                <w:noProof/>
                <w:webHidden/>
              </w:rPr>
              <w:t>25</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58" w:author="Autor"/>
              <w:rFonts w:asciiTheme="minorHAnsi" w:eastAsiaTheme="minorEastAsia" w:hAnsiTheme="minorHAnsi"/>
              <w:noProof/>
              <w:lang w:eastAsia="sk-SK"/>
            </w:rPr>
          </w:pPr>
          <w:ins w:id="159"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"_Toc26798960"</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D) Štandardná ex-post kontrola</w:t>
            </w:r>
            <w:r>
              <w:rPr>
                <w:noProof/>
                <w:webHidden/>
              </w:rPr>
              <w:tab/>
            </w:r>
            <w:r>
              <w:rPr>
                <w:noProof/>
                <w:webHidden/>
              </w:rPr>
              <w:fldChar w:fldCharType="begin"/>
            </w:r>
            <w:r>
              <w:rPr>
                <w:noProof/>
                <w:webHidden/>
              </w:rPr>
              <w:instrText xml:space="preserve"> PAGEREF _Toc26798960 \h </w:instrText>
            </w:r>
          </w:ins>
          <w:r>
            <w:rPr>
              <w:noProof/>
              <w:webHidden/>
            </w:rPr>
          </w:r>
          <w:r>
            <w:rPr>
              <w:noProof/>
              <w:webHidden/>
            </w:rPr>
            <w:fldChar w:fldCharType="separate"/>
          </w:r>
          <w:ins w:id="160" w:author="Autor">
            <w:r w:rsidR="004927B2">
              <w:rPr>
                <w:noProof/>
                <w:webHidden/>
              </w:rPr>
              <w:t>25</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61" w:author="Autor"/>
              <w:rFonts w:asciiTheme="minorHAnsi" w:eastAsiaTheme="minorEastAsia" w:hAnsiTheme="minorHAnsi"/>
              <w:noProof/>
              <w:lang w:eastAsia="sk-SK"/>
            </w:rPr>
          </w:pPr>
          <w:ins w:id="162"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"_Toc26798961"</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E)  Následná ex post kontrola</w:t>
            </w:r>
            <w:r>
              <w:rPr>
                <w:noProof/>
                <w:webHidden/>
              </w:rPr>
              <w:tab/>
            </w:r>
            <w:r>
              <w:rPr>
                <w:noProof/>
                <w:webHidden/>
              </w:rPr>
              <w:fldChar w:fldCharType="begin"/>
            </w:r>
            <w:r>
              <w:rPr>
                <w:noProof/>
                <w:webHidden/>
              </w:rPr>
              <w:instrText xml:space="preserve"> PAGEREF _Toc26798961 \h </w:instrText>
            </w:r>
          </w:ins>
          <w:r>
            <w:rPr>
              <w:noProof/>
              <w:webHidden/>
            </w:rPr>
          </w:r>
          <w:r>
            <w:rPr>
              <w:noProof/>
              <w:webHidden/>
            </w:rPr>
            <w:fldChar w:fldCharType="separate"/>
          </w:r>
          <w:ins w:id="163" w:author="Autor">
            <w:r w:rsidR="004927B2">
              <w:rPr>
                <w:noProof/>
                <w:webHidden/>
              </w:rPr>
              <w:t>26</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64" w:author="Autor"/>
              <w:rFonts w:asciiTheme="minorHAnsi" w:eastAsiaTheme="minorEastAsia" w:hAnsiTheme="minorHAnsi"/>
              <w:noProof/>
              <w:lang w:eastAsia="sk-SK"/>
            </w:rPr>
          </w:pPr>
          <w:ins w:id="165"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"_Toc26798962"</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F) Kontrola zákaziek s nízkou hodnotou</w:t>
            </w:r>
            <w:r>
              <w:rPr>
                <w:noProof/>
                <w:webHidden/>
              </w:rPr>
              <w:tab/>
            </w:r>
            <w:r>
              <w:rPr>
                <w:noProof/>
                <w:webHidden/>
              </w:rPr>
              <w:fldChar w:fldCharType="begin"/>
            </w:r>
            <w:r>
              <w:rPr>
                <w:noProof/>
                <w:webHidden/>
              </w:rPr>
              <w:instrText xml:space="preserve"> PAGEREF _Toc26798962 \h </w:instrText>
            </w:r>
          </w:ins>
          <w:r>
            <w:rPr>
              <w:noProof/>
              <w:webHidden/>
            </w:rPr>
          </w:r>
          <w:r>
            <w:rPr>
              <w:noProof/>
              <w:webHidden/>
            </w:rPr>
            <w:fldChar w:fldCharType="separate"/>
          </w:r>
          <w:ins w:id="166" w:author="Autor">
            <w:r w:rsidR="004927B2">
              <w:rPr>
                <w:noProof/>
                <w:webHidden/>
              </w:rPr>
              <w:t>27</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67" w:author="Autor"/>
              <w:rFonts w:asciiTheme="minorHAnsi" w:eastAsiaTheme="minorEastAsia" w:hAnsiTheme="minorHAnsi"/>
              <w:noProof/>
              <w:lang w:eastAsia="sk-SK"/>
            </w:rPr>
          </w:pPr>
          <w:ins w:id="168"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"_Toc26798963"</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G) Kontrola zákaziek zadávaných s využitím elektronického trhoviska</w:t>
            </w:r>
            <w:r>
              <w:rPr>
                <w:noProof/>
                <w:webHidden/>
              </w:rPr>
              <w:tab/>
            </w:r>
            <w:r>
              <w:rPr>
                <w:noProof/>
                <w:webHidden/>
              </w:rPr>
              <w:fldChar w:fldCharType="begin"/>
            </w:r>
            <w:r>
              <w:rPr>
                <w:noProof/>
                <w:webHidden/>
              </w:rPr>
              <w:instrText xml:space="preserve"> PAGEREF _Toc26798963 \h </w:instrText>
            </w:r>
          </w:ins>
          <w:r>
            <w:rPr>
              <w:noProof/>
              <w:webHidden/>
            </w:rPr>
          </w:r>
          <w:r>
            <w:rPr>
              <w:noProof/>
              <w:webHidden/>
            </w:rPr>
            <w:fldChar w:fldCharType="separate"/>
          </w:r>
          <w:ins w:id="169" w:author="Autor">
            <w:r w:rsidR="004927B2">
              <w:rPr>
                <w:noProof/>
                <w:webHidden/>
              </w:rPr>
              <w:t>32</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70" w:author="Autor"/>
              <w:rFonts w:asciiTheme="minorHAnsi" w:eastAsiaTheme="minorEastAsia" w:hAnsiTheme="minorHAnsi"/>
              <w:noProof/>
              <w:lang w:eastAsia="sk-SK"/>
            </w:rPr>
          </w:pPr>
          <w:ins w:id="171"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"_Toc26798964"</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H) Kontrola verejného obstarávania, v rámci ktorého viacerí prijímatelia nadobúdajú tovary, práce alebo služby prostredníctvom COO</w:t>
            </w:r>
            <w:r>
              <w:rPr>
                <w:noProof/>
                <w:webHidden/>
              </w:rPr>
              <w:tab/>
            </w:r>
            <w:r>
              <w:rPr>
                <w:noProof/>
                <w:webHidden/>
              </w:rPr>
              <w:fldChar w:fldCharType="begin"/>
            </w:r>
            <w:r>
              <w:rPr>
                <w:noProof/>
                <w:webHidden/>
              </w:rPr>
              <w:instrText xml:space="preserve"> PAGEREF _Toc26798964 \h </w:instrText>
            </w:r>
          </w:ins>
          <w:r>
            <w:rPr>
              <w:noProof/>
              <w:webHidden/>
            </w:rPr>
          </w:r>
          <w:r>
            <w:rPr>
              <w:noProof/>
              <w:webHidden/>
            </w:rPr>
            <w:fldChar w:fldCharType="separate"/>
          </w:r>
          <w:ins w:id="172" w:author="Autor">
            <w:r w:rsidR="004927B2">
              <w:rPr>
                <w:noProof/>
                <w:webHidden/>
              </w:rPr>
              <w:t>34</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73" w:author="Autor"/>
              <w:rFonts w:asciiTheme="minorHAnsi" w:eastAsiaTheme="minorEastAsia" w:hAnsiTheme="minorHAnsi"/>
              <w:noProof/>
              <w:lang w:eastAsia="sk-SK"/>
            </w:rPr>
          </w:pPr>
          <w:ins w:id="174"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"_Toc26798965"</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I) Finančná kontrola zákaziek zadávaných na základe rámcovej dohody</w:t>
            </w:r>
            <w:r>
              <w:rPr>
                <w:noProof/>
                <w:webHidden/>
              </w:rPr>
              <w:tab/>
            </w:r>
            <w:r>
              <w:rPr>
                <w:noProof/>
                <w:webHidden/>
              </w:rPr>
              <w:fldChar w:fldCharType="begin"/>
            </w:r>
            <w:r>
              <w:rPr>
                <w:noProof/>
                <w:webHidden/>
              </w:rPr>
              <w:instrText xml:space="preserve"> PAGEREF _Toc26798965 \h </w:instrText>
            </w:r>
          </w:ins>
          <w:r>
            <w:rPr>
              <w:noProof/>
              <w:webHidden/>
            </w:rPr>
          </w:r>
          <w:r>
            <w:rPr>
              <w:noProof/>
              <w:webHidden/>
            </w:rPr>
            <w:fldChar w:fldCharType="separate"/>
          </w:r>
          <w:ins w:id="175" w:author="Autor">
            <w:r w:rsidR="004927B2">
              <w:rPr>
                <w:noProof/>
                <w:webHidden/>
              </w:rPr>
              <w:t>34</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76" w:author="Autor"/>
              <w:rFonts w:asciiTheme="minorHAnsi" w:eastAsiaTheme="minorEastAsia" w:hAnsiTheme="minorHAnsi"/>
              <w:noProof/>
              <w:lang w:eastAsia="sk-SK"/>
            </w:rPr>
          </w:pPr>
          <w:ins w:id="177"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"_Toc26798966"</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J)   Kontrola dodatkov (zmena zmluvy, rámcovej dohody a koncesnej zmluvy počas jej  trvania)</w:t>
            </w:r>
            <w:r>
              <w:rPr>
                <w:noProof/>
                <w:webHidden/>
              </w:rPr>
              <w:tab/>
            </w:r>
            <w:r>
              <w:rPr>
                <w:noProof/>
                <w:webHidden/>
              </w:rPr>
              <w:fldChar w:fldCharType="begin"/>
            </w:r>
            <w:r>
              <w:rPr>
                <w:noProof/>
                <w:webHidden/>
              </w:rPr>
              <w:instrText xml:space="preserve"> PAGEREF _Toc26798966 \h </w:instrText>
            </w:r>
          </w:ins>
          <w:r>
            <w:rPr>
              <w:noProof/>
              <w:webHidden/>
            </w:rPr>
          </w:r>
          <w:r>
            <w:rPr>
              <w:noProof/>
              <w:webHidden/>
            </w:rPr>
            <w:fldChar w:fldCharType="separate"/>
          </w:r>
          <w:ins w:id="178" w:author="Autor">
            <w:r w:rsidR="004927B2">
              <w:rPr>
                <w:noProof/>
                <w:webHidden/>
              </w:rPr>
              <w:t>35</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79" w:author="Autor"/>
              <w:rFonts w:asciiTheme="minorHAnsi" w:eastAsiaTheme="minorEastAsia" w:hAnsiTheme="minorHAnsi"/>
              <w:noProof/>
              <w:lang w:eastAsia="sk-SK"/>
            </w:rPr>
          </w:pPr>
          <w:ins w:id="180"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"_Toc26798967"</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K) Kontrola postupov pri obstarávaní zákazky, na ktorú sa ZVO nevzťahuje</w:t>
            </w:r>
            <w:r>
              <w:rPr>
                <w:noProof/>
                <w:webHidden/>
              </w:rPr>
              <w:tab/>
            </w:r>
            <w:r>
              <w:rPr>
                <w:noProof/>
                <w:webHidden/>
              </w:rPr>
              <w:fldChar w:fldCharType="begin"/>
            </w:r>
            <w:r>
              <w:rPr>
                <w:noProof/>
                <w:webHidden/>
              </w:rPr>
              <w:instrText xml:space="preserve"> PAGEREF _Toc26798967 \h </w:instrText>
            </w:r>
          </w:ins>
          <w:r>
            <w:rPr>
              <w:noProof/>
              <w:webHidden/>
            </w:rPr>
          </w:r>
          <w:r>
            <w:rPr>
              <w:noProof/>
              <w:webHidden/>
            </w:rPr>
            <w:fldChar w:fldCharType="separate"/>
          </w:r>
          <w:ins w:id="181" w:author="Autor">
            <w:r w:rsidR="004927B2">
              <w:rPr>
                <w:noProof/>
                <w:webHidden/>
              </w:rPr>
              <w:t>36</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82" w:author="Autor"/>
              <w:rFonts w:asciiTheme="minorHAnsi" w:eastAsiaTheme="minorEastAsia" w:hAnsiTheme="minorHAnsi"/>
              <w:noProof/>
              <w:lang w:eastAsia="sk-SK"/>
            </w:rPr>
          </w:pPr>
          <w:ins w:id="183"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"_Toc26798968"</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15. Najčastejšie nedostatky pri realizácii VO – tabuľkový prehľad</w:t>
            </w:r>
            <w:r>
              <w:rPr>
                <w:noProof/>
                <w:webHidden/>
              </w:rPr>
              <w:tab/>
            </w:r>
            <w:r>
              <w:rPr>
                <w:noProof/>
                <w:webHidden/>
              </w:rPr>
              <w:fldChar w:fldCharType="begin"/>
            </w:r>
            <w:r>
              <w:rPr>
                <w:noProof/>
                <w:webHidden/>
              </w:rPr>
              <w:instrText xml:space="preserve"> PAGEREF _Toc26798968 \h </w:instrText>
            </w:r>
          </w:ins>
          <w:r>
            <w:rPr>
              <w:noProof/>
              <w:webHidden/>
            </w:rPr>
          </w:r>
          <w:r>
            <w:rPr>
              <w:noProof/>
              <w:webHidden/>
            </w:rPr>
            <w:fldChar w:fldCharType="separate"/>
          </w:r>
          <w:ins w:id="184" w:author="Autor">
            <w:r w:rsidR="004927B2">
              <w:rPr>
                <w:noProof/>
                <w:webHidden/>
              </w:rPr>
              <w:t>38</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85" w:author="Autor"/>
              <w:rFonts w:asciiTheme="minorHAnsi" w:eastAsiaTheme="minorEastAsia" w:hAnsiTheme="minorHAnsi"/>
              <w:noProof/>
              <w:lang w:eastAsia="sk-SK"/>
            </w:rPr>
          </w:pPr>
          <w:ins w:id="186"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"_Toc26798969"</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16. Požiadavky na dokumentáciu predkladanú RO</w:t>
            </w:r>
            <w:r>
              <w:rPr>
                <w:noProof/>
                <w:webHidden/>
              </w:rPr>
              <w:tab/>
            </w:r>
            <w:r>
              <w:rPr>
                <w:noProof/>
                <w:webHidden/>
              </w:rPr>
              <w:fldChar w:fldCharType="begin"/>
            </w:r>
            <w:r>
              <w:rPr>
                <w:noProof/>
                <w:webHidden/>
              </w:rPr>
              <w:instrText xml:space="preserve"> PAGEREF _Toc26798969 \h </w:instrText>
            </w:r>
          </w:ins>
          <w:r>
            <w:rPr>
              <w:noProof/>
              <w:webHidden/>
            </w:rPr>
          </w:r>
          <w:r>
            <w:rPr>
              <w:noProof/>
              <w:webHidden/>
            </w:rPr>
            <w:fldChar w:fldCharType="separate"/>
          </w:r>
          <w:ins w:id="187" w:author="Autor">
            <w:r w:rsidR="004927B2">
              <w:rPr>
                <w:noProof/>
                <w:webHidden/>
              </w:rPr>
              <w:t>40</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88" w:author="Autor"/>
              <w:rFonts w:asciiTheme="minorHAnsi" w:eastAsiaTheme="minorEastAsia" w:hAnsiTheme="minorHAnsi"/>
              <w:noProof/>
              <w:lang w:eastAsia="sk-SK"/>
            </w:rPr>
          </w:pPr>
          <w:ins w:id="189"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"_Toc26798970"</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17. Lehoty kontroly  RO</w:t>
            </w:r>
            <w:r>
              <w:rPr>
                <w:noProof/>
                <w:webHidden/>
              </w:rPr>
              <w:tab/>
            </w:r>
            <w:r>
              <w:rPr>
                <w:noProof/>
                <w:webHidden/>
              </w:rPr>
              <w:fldChar w:fldCharType="begin"/>
            </w:r>
            <w:r>
              <w:rPr>
                <w:noProof/>
                <w:webHidden/>
              </w:rPr>
              <w:instrText xml:space="preserve"> PAGEREF _Toc26798970 \h </w:instrText>
            </w:r>
          </w:ins>
          <w:r>
            <w:rPr>
              <w:noProof/>
              <w:webHidden/>
            </w:rPr>
          </w:r>
          <w:r>
            <w:rPr>
              <w:noProof/>
              <w:webHidden/>
            </w:rPr>
            <w:fldChar w:fldCharType="separate"/>
          </w:r>
          <w:ins w:id="190" w:author="Autor">
            <w:r w:rsidR="004927B2">
              <w:rPr>
                <w:noProof/>
                <w:webHidden/>
              </w:rPr>
              <w:t>43</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91" w:author="Autor"/>
              <w:rFonts w:asciiTheme="minorHAnsi" w:eastAsiaTheme="minorEastAsia" w:hAnsiTheme="minorHAnsi"/>
              <w:noProof/>
              <w:lang w:eastAsia="sk-SK"/>
            </w:rPr>
          </w:pPr>
          <w:ins w:id="192"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"_Toc26798971"</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18. Výstupy kontroly RO</w:t>
            </w:r>
            <w:r>
              <w:rPr>
                <w:noProof/>
                <w:webHidden/>
              </w:rPr>
              <w:tab/>
            </w:r>
            <w:r>
              <w:rPr>
                <w:noProof/>
                <w:webHidden/>
              </w:rPr>
              <w:fldChar w:fldCharType="begin"/>
            </w:r>
            <w:r>
              <w:rPr>
                <w:noProof/>
                <w:webHidden/>
              </w:rPr>
              <w:instrText xml:space="preserve"> PAGEREF _Toc26798971 \h </w:instrText>
            </w:r>
          </w:ins>
          <w:r>
            <w:rPr>
              <w:noProof/>
              <w:webHidden/>
            </w:rPr>
          </w:r>
          <w:r>
            <w:rPr>
              <w:noProof/>
              <w:webHidden/>
            </w:rPr>
            <w:fldChar w:fldCharType="separate"/>
          </w:r>
          <w:ins w:id="193" w:author="Autor">
            <w:r w:rsidR="004927B2">
              <w:rPr>
                <w:noProof/>
                <w:webHidden/>
              </w:rPr>
              <w:t>44</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194" w:author="Autor"/>
              <w:rFonts w:asciiTheme="minorHAnsi" w:eastAsiaTheme="minorEastAsia" w:hAnsiTheme="minorHAnsi"/>
              <w:noProof/>
              <w:lang w:eastAsia="sk-SK"/>
            </w:rPr>
          </w:pPr>
          <w:ins w:id="195"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"_Toc26798972"</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19. Dôsledky porušenia pravidiel zadávania zákaziek</w:t>
            </w:r>
            <w:r>
              <w:rPr>
                <w:noProof/>
                <w:webHidden/>
              </w:rPr>
              <w:tab/>
            </w:r>
            <w:r>
              <w:rPr>
                <w:noProof/>
                <w:webHidden/>
              </w:rPr>
              <w:fldChar w:fldCharType="begin"/>
            </w:r>
            <w:r>
              <w:rPr>
                <w:noProof/>
                <w:webHidden/>
              </w:rPr>
              <w:instrText xml:space="preserve"> PAGEREF _Toc26798972 \h </w:instrText>
            </w:r>
          </w:ins>
          <w:r>
            <w:rPr>
              <w:noProof/>
              <w:webHidden/>
            </w:rPr>
          </w:r>
          <w:r>
            <w:rPr>
              <w:noProof/>
              <w:webHidden/>
            </w:rPr>
            <w:fldChar w:fldCharType="separate"/>
          </w:r>
          <w:ins w:id="196" w:author="Autor">
            <w:r w:rsidR="004927B2">
              <w:rPr>
                <w:noProof/>
                <w:webHidden/>
              </w:rPr>
              <w:t>44</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197" w:author="Autor"/>
              <w:rFonts w:asciiTheme="minorHAnsi" w:eastAsiaTheme="minorEastAsia" w:hAnsiTheme="minorHAnsi"/>
              <w:noProof/>
              <w:lang w:eastAsia="sk-SK"/>
            </w:rPr>
          </w:pPr>
          <w:ins w:id="198"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"_Toc26798973"</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A) Všeobecné postupy RO pri identifikovaní porušenia pravidiel</w:t>
            </w:r>
            <w:r>
              <w:rPr>
                <w:noProof/>
                <w:webHidden/>
              </w:rPr>
              <w:tab/>
            </w:r>
            <w:r>
              <w:rPr>
                <w:noProof/>
                <w:webHidden/>
              </w:rPr>
              <w:fldChar w:fldCharType="begin"/>
            </w:r>
            <w:r>
              <w:rPr>
                <w:noProof/>
                <w:webHidden/>
              </w:rPr>
              <w:instrText xml:space="preserve"> PAGEREF _Toc26798973 \h </w:instrText>
            </w:r>
          </w:ins>
          <w:r>
            <w:rPr>
              <w:noProof/>
              <w:webHidden/>
            </w:rPr>
          </w:r>
          <w:r>
            <w:rPr>
              <w:noProof/>
              <w:webHidden/>
            </w:rPr>
            <w:fldChar w:fldCharType="separate"/>
          </w:r>
          <w:ins w:id="199" w:author="Autor">
            <w:r w:rsidR="004927B2">
              <w:rPr>
                <w:noProof/>
                <w:webHidden/>
              </w:rPr>
              <w:t>44</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00" w:author="Autor"/>
              <w:rFonts w:asciiTheme="minorHAnsi" w:eastAsiaTheme="minorEastAsia" w:hAnsiTheme="minorHAnsi"/>
              <w:noProof/>
              <w:lang w:eastAsia="sk-SK"/>
            </w:rPr>
          </w:pPr>
          <w:ins w:id="201"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"_Toc26798974"</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B) Ex-ante finančná oprava</w:t>
            </w:r>
            <w:r>
              <w:rPr>
                <w:noProof/>
                <w:webHidden/>
              </w:rPr>
              <w:tab/>
            </w:r>
            <w:r>
              <w:rPr>
                <w:noProof/>
                <w:webHidden/>
              </w:rPr>
              <w:fldChar w:fldCharType="begin"/>
            </w:r>
            <w:r>
              <w:rPr>
                <w:noProof/>
                <w:webHidden/>
              </w:rPr>
              <w:instrText xml:space="preserve"> PAGEREF _Toc26798974 \h </w:instrText>
            </w:r>
          </w:ins>
          <w:r>
            <w:rPr>
              <w:noProof/>
              <w:webHidden/>
            </w:rPr>
          </w:r>
          <w:r>
            <w:rPr>
              <w:noProof/>
              <w:webHidden/>
            </w:rPr>
            <w:fldChar w:fldCharType="separate"/>
          </w:r>
          <w:ins w:id="202" w:author="Autor">
            <w:r w:rsidR="004927B2">
              <w:rPr>
                <w:noProof/>
                <w:webHidden/>
              </w:rPr>
              <w:t>45</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03" w:author="Autor"/>
              <w:rFonts w:asciiTheme="minorHAnsi" w:eastAsiaTheme="minorEastAsia" w:hAnsiTheme="minorHAnsi"/>
              <w:noProof/>
              <w:lang w:eastAsia="sk-SK"/>
            </w:rPr>
          </w:pPr>
          <w:ins w:id="204"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"_Toc26798975"</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C) Ex-post finančná oprava</w:t>
            </w:r>
            <w:r>
              <w:rPr>
                <w:noProof/>
                <w:webHidden/>
              </w:rPr>
              <w:tab/>
            </w:r>
            <w:r>
              <w:rPr>
                <w:noProof/>
                <w:webHidden/>
              </w:rPr>
              <w:fldChar w:fldCharType="begin"/>
            </w:r>
            <w:r>
              <w:rPr>
                <w:noProof/>
                <w:webHidden/>
              </w:rPr>
              <w:instrText xml:space="preserve"> PAGEREF _Toc26798975 \h </w:instrText>
            </w:r>
          </w:ins>
          <w:r>
            <w:rPr>
              <w:noProof/>
              <w:webHidden/>
            </w:rPr>
          </w:r>
          <w:r>
            <w:rPr>
              <w:noProof/>
              <w:webHidden/>
            </w:rPr>
            <w:fldChar w:fldCharType="separate"/>
          </w:r>
          <w:ins w:id="205" w:author="Autor">
            <w:r w:rsidR="004927B2">
              <w:rPr>
                <w:noProof/>
                <w:webHidden/>
              </w:rPr>
              <w:t>46</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206" w:author="Autor"/>
              <w:rFonts w:asciiTheme="minorHAnsi" w:eastAsiaTheme="minorEastAsia" w:hAnsiTheme="minorHAnsi"/>
              <w:noProof/>
              <w:lang w:eastAsia="sk-SK"/>
            </w:rPr>
          </w:pPr>
          <w:ins w:id="207"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"_Toc26798976"</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20. Konflikt záujmov</w:t>
            </w:r>
            <w:r>
              <w:rPr>
                <w:noProof/>
                <w:webHidden/>
              </w:rPr>
              <w:tab/>
            </w:r>
            <w:r>
              <w:rPr>
                <w:noProof/>
                <w:webHidden/>
              </w:rPr>
              <w:fldChar w:fldCharType="begin"/>
            </w:r>
            <w:r>
              <w:rPr>
                <w:noProof/>
                <w:webHidden/>
              </w:rPr>
              <w:instrText xml:space="preserve"> PAGEREF _Toc26798976 \h </w:instrText>
            </w:r>
          </w:ins>
          <w:r>
            <w:rPr>
              <w:noProof/>
              <w:webHidden/>
            </w:rPr>
          </w:r>
          <w:r>
            <w:rPr>
              <w:noProof/>
              <w:webHidden/>
            </w:rPr>
            <w:fldChar w:fldCharType="separate"/>
          </w:r>
          <w:ins w:id="208" w:author="Autor">
            <w:r w:rsidR="004927B2">
              <w:rPr>
                <w:noProof/>
                <w:webHidden/>
              </w:rPr>
              <w:t>46</w:t>
            </w:r>
            <w:r>
              <w:rPr>
                <w:noProof/>
                <w:webHidden/>
              </w:rPr>
              <w:fldChar w:fldCharType="end"/>
            </w:r>
            <w:r w:rsidRPr="0048506E">
              <w:rPr>
                <w:rStyle w:val="Hypertextovprepojenie"/>
                <w:noProof/>
              </w:rPr>
              <w:fldChar w:fldCharType="end"/>
            </w:r>
          </w:ins>
        </w:p>
        <w:p w:rsidR="00142786" w:rsidRDefault="00142786">
          <w:pPr>
            <w:pStyle w:val="Obsah1"/>
            <w:tabs>
              <w:tab w:val="right" w:leader="dot" w:pos="9062"/>
            </w:tabs>
            <w:rPr>
              <w:ins w:id="209" w:author="Autor"/>
              <w:rFonts w:asciiTheme="minorHAnsi" w:eastAsiaTheme="minorEastAsia" w:hAnsiTheme="minorHAnsi"/>
              <w:noProof/>
              <w:lang w:eastAsia="sk-SK"/>
            </w:rPr>
          </w:pPr>
          <w:ins w:id="210"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"_Toc26798977"</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21. Prílohy príručky</w:t>
            </w:r>
            <w:r>
              <w:rPr>
                <w:noProof/>
                <w:webHidden/>
              </w:rPr>
              <w:tab/>
            </w:r>
            <w:r>
              <w:rPr>
                <w:noProof/>
                <w:webHidden/>
              </w:rPr>
              <w:fldChar w:fldCharType="begin"/>
            </w:r>
            <w:r>
              <w:rPr>
                <w:noProof/>
                <w:webHidden/>
              </w:rPr>
              <w:instrText xml:space="preserve"> PAGEREF _Toc26798977 \h </w:instrText>
            </w:r>
          </w:ins>
          <w:r>
            <w:rPr>
              <w:noProof/>
              <w:webHidden/>
            </w:rPr>
          </w:r>
          <w:r>
            <w:rPr>
              <w:noProof/>
              <w:webHidden/>
            </w:rPr>
            <w:fldChar w:fldCharType="separate"/>
          </w:r>
          <w:ins w:id="211" w:author="Autor">
            <w:r w:rsidR="004927B2">
              <w:rPr>
                <w:noProof/>
                <w:webHidden/>
              </w:rPr>
              <w:t>47</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12" w:author="Autor"/>
              <w:rFonts w:asciiTheme="minorHAnsi" w:eastAsiaTheme="minorEastAsia" w:hAnsiTheme="minorHAnsi"/>
              <w:noProof/>
              <w:lang w:eastAsia="sk-SK"/>
            </w:rPr>
          </w:pPr>
          <w:ins w:id="213"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"_Toc26798978"</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_Toc26798978 \h </w:instrText>
            </w:r>
          </w:ins>
          <w:r>
            <w:rPr>
              <w:noProof/>
              <w:webHidden/>
            </w:rPr>
          </w:r>
          <w:r>
            <w:rPr>
              <w:noProof/>
              <w:webHidden/>
            </w:rPr>
            <w:fldChar w:fldCharType="separate"/>
          </w:r>
          <w:ins w:id="214" w:author="Autor">
            <w:r w:rsidR="004927B2">
              <w:rPr>
                <w:noProof/>
                <w:webHidden/>
              </w:rPr>
              <w:t>48</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15" w:author="Autor"/>
              <w:rFonts w:asciiTheme="minorHAnsi" w:eastAsiaTheme="minorEastAsia" w:hAnsiTheme="minorHAnsi"/>
              <w:noProof/>
              <w:lang w:eastAsia="sk-SK"/>
            </w:rPr>
          </w:pPr>
          <w:ins w:id="216"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"_Toc26798979"</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_Toc26798979 \h </w:instrText>
            </w:r>
          </w:ins>
          <w:r>
            <w:rPr>
              <w:noProof/>
              <w:webHidden/>
            </w:rPr>
          </w:r>
          <w:r>
            <w:rPr>
              <w:noProof/>
              <w:webHidden/>
            </w:rPr>
            <w:fldChar w:fldCharType="separate"/>
          </w:r>
          <w:ins w:id="217" w:author="Autor">
            <w:r w:rsidR="004927B2">
              <w:rPr>
                <w:noProof/>
                <w:webHidden/>
              </w:rPr>
              <w:t>51</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18" w:author="Autor"/>
              <w:rFonts w:asciiTheme="minorHAnsi" w:eastAsiaTheme="minorEastAsia" w:hAnsiTheme="minorHAnsi"/>
              <w:noProof/>
              <w:lang w:eastAsia="sk-SK"/>
            </w:rPr>
          </w:pPr>
          <w:ins w:id="219"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"_Toc26798980"</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_Toc26798980 \h </w:instrText>
            </w:r>
          </w:ins>
          <w:r>
            <w:rPr>
              <w:noProof/>
              <w:webHidden/>
            </w:rPr>
          </w:r>
          <w:r>
            <w:rPr>
              <w:noProof/>
              <w:webHidden/>
            </w:rPr>
            <w:fldChar w:fldCharType="separate"/>
          </w:r>
          <w:ins w:id="220" w:author="Autor">
            <w:r w:rsidR="004927B2">
              <w:rPr>
                <w:noProof/>
                <w:webHidden/>
              </w:rPr>
              <w:t>53</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21" w:author="Autor"/>
              <w:rFonts w:asciiTheme="minorHAnsi" w:eastAsiaTheme="minorEastAsia" w:hAnsiTheme="minorHAnsi"/>
              <w:noProof/>
              <w:lang w:eastAsia="sk-SK"/>
            </w:rPr>
          </w:pPr>
          <w:ins w:id="222"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"_Toc26798981"</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4 Záznam z prieskumu trhu (platí aj pre výnimky zo ZVO)</w:t>
            </w:r>
            <w:r>
              <w:rPr>
                <w:noProof/>
                <w:webHidden/>
              </w:rPr>
              <w:tab/>
            </w:r>
            <w:r>
              <w:rPr>
                <w:noProof/>
                <w:webHidden/>
              </w:rPr>
              <w:fldChar w:fldCharType="begin"/>
            </w:r>
            <w:r>
              <w:rPr>
                <w:noProof/>
                <w:webHidden/>
              </w:rPr>
              <w:instrText xml:space="preserve"> PAGEREF _Toc26798981 \h </w:instrText>
            </w:r>
          </w:ins>
          <w:r>
            <w:rPr>
              <w:noProof/>
              <w:webHidden/>
            </w:rPr>
          </w:r>
          <w:r>
            <w:rPr>
              <w:noProof/>
              <w:webHidden/>
            </w:rPr>
            <w:fldChar w:fldCharType="separate"/>
          </w:r>
          <w:ins w:id="223" w:author="Autor">
            <w:r w:rsidR="004927B2">
              <w:rPr>
                <w:noProof/>
                <w:webHidden/>
              </w:rPr>
              <w:t>55</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24" w:author="Autor"/>
              <w:rFonts w:asciiTheme="minorHAnsi" w:eastAsiaTheme="minorEastAsia" w:hAnsiTheme="minorHAnsi"/>
              <w:noProof/>
              <w:lang w:eastAsia="sk-SK"/>
            </w:rPr>
          </w:pPr>
          <w:ins w:id="225"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"_Toc26798982"</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 xml:space="preserve">Príloha č. 5 Tabuľka zasielaná na CKO v rámci zákaziek  nad  30 000 EUR </w:t>
            </w:r>
            <w:r w:rsidRPr="0048506E">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_Toc26798982 \h </w:instrText>
            </w:r>
          </w:ins>
          <w:r>
            <w:rPr>
              <w:noProof/>
              <w:webHidden/>
            </w:rPr>
          </w:r>
          <w:r>
            <w:rPr>
              <w:noProof/>
              <w:webHidden/>
            </w:rPr>
            <w:fldChar w:fldCharType="separate"/>
          </w:r>
          <w:ins w:id="226" w:author="Autor">
            <w:r w:rsidR="004927B2">
              <w:rPr>
                <w:noProof/>
                <w:webHidden/>
              </w:rPr>
              <w:t>57</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27" w:author="Autor"/>
              <w:rFonts w:asciiTheme="minorHAnsi" w:eastAsiaTheme="minorEastAsia" w:hAnsiTheme="minorHAnsi"/>
              <w:noProof/>
              <w:lang w:eastAsia="sk-SK"/>
            </w:rPr>
          </w:pPr>
          <w:ins w:id="228"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"_Toc26798983"</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_Toc26798983 \h </w:instrText>
            </w:r>
          </w:ins>
          <w:r>
            <w:rPr>
              <w:noProof/>
              <w:webHidden/>
            </w:rPr>
          </w:r>
          <w:r>
            <w:rPr>
              <w:noProof/>
              <w:webHidden/>
            </w:rPr>
            <w:fldChar w:fldCharType="separate"/>
          </w:r>
          <w:ins w:id="229" w:author="Autor">
            <w:r w:rsidR="004927B2">
              <w:rPr>
                <w:noProof/>
                <w:webHidden/>
              </w:rPr>
              <w:t>58</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30" w:author="Autor"/>
              <w:rFonts w:asciiTheme="minorHAnsi" w:eastAsiaTheme="minorEastAsia" w:hAnsiTheme="minorHAnsi"/>
              <w:noProof/>
              <w:lang w:eastAsia="sk-SK"/>
            </w:rPr>
          </w:pPr>
          <w:ins w:id="231"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"_Toc26798984"</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_Toc26798984 \h </w:instrText>
            </w:r>
          </w:ins>
          <w:r>
            <w:rPr>
              <w:noProof/>
              <w:webHidden/>
            </w:rPr>
          </w:r>
          <w:r>
            <w:rPr>
              <w:noProof/>
              <w:webHidden/>
            </w:rPr>
            <w:fldChar w:fldCharType="separate"/>
          </w:r>
          <w:ins w:id="232" w:author="Autor">
            <w:r w:rsidR="004927B2">
              <w:rPr>
                <w:noProof/>
                <w:webHidden/>
              </w:rPr>
              <w:t>59</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33" w:author="Autor"/>
              <w:rFonts w:asciiTheme="minorHAnsi" w:eastAsiaTheme="minorEastAsia" w:hAnsiTheme="minorHAnsi"/>
              <w:noProof/>
              <w:lang w:eastAsia="sk-SK"/>
            </w:rPr>
          </w:pPr>
          <w:ins w:id="234"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"_Toc26798985"</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_Toc26798985 \h </w:instrText>
            </w:r>
          </w:ins>
          <w:r>
            <w:rPr>
              <w:noProof/>
              <w:webHidden/>
            </w:rPr>
          </w:r>
          <w:r>
            <w:rPr>
              <w:noProof/>
              <w:webHidden/>
            </w:rPr>
            <w:fldChar w:fldCharType="separate"/>
          </w:r>
          <w:ins w:id="235" w:author="Autor">
            <w:r w:rsidR="004927B2">
              <w:rPr>
                <w:noProof/>
                <w:webHidden/>
              </w:rPr>
              <w:t>60</w:t>
            </w:r>
            <w:r>
              <w:rPr>
                <w:noProof/>
                <w:webHidden/>
              </w:rPr>
              <w:fldChar w:fldCharType="end"/>
            </w:r>
            <w:r w:rsidRPr="0048506E">
              <w:rPr>
                <w:rStyle w:val="Hypertextovprepojenie"/>
                <w:noProof/>
              </w:rPr>
              <w:fldChar w:fldCharType="end"/>
            </w:r>
          </w:ins>
        </w:p>
        <w:p w:rsidR="00142786" w:rsidRDefault="00142786">
          <w:pPr>
            <w:pStyle w:val="Obsah2"/>
            <w:tabs>
              <w:tab w:val="right" w:leader="dot" w:pos="9062"/>
            </w:tabs>
            <w:rPr>
              <w:ins w:id="236" w:author="Autor"/>
              <w:rFonts w:asciiTheme="minorHAnsi" w:eastAsiaTheme="minorEastAsia" w:hAnsiTheme="minorHAnsi"/>
              <w:noProof/>
              <w:lang w:eastAsia="sk-SK"/>
            </w:rPr>
          </w:pPr>
          <w:ins w:id="237" w:author="Autor">
            <w:r w:rsidRPr="0048506E">
              <w:rPr>
                <w:rStyle w:val="Hypertextovprepojenie"/>
                <w:noProof/>
              </w:rPr>
              <w:fldChar w:fldCharType="begin"/>
            </w:r>
            <w:r w:rsidRPr="0048506E">
              <w:rPr>
                <w:rStyle w:val="Hypertextovprepojenie"/>
                <w:noProof/>
              </w:rPr>
              <w:instrText xml:space="preserve"> </w:instrText>
            </w:r>
            <w:r>
              <w:rPr>
                <w:noProof/>
              </w:rPr>
              <w:instrText>HYPERLINK \l "_Toc26798986"</w:instrText>
            </w:r>
            <w:r w:rsidRPr="0048506E">
              <w:rPr>
                <w:rStyle w:val="Hypertextovprepojenie"/>
                <w:noProof/>
              </w:rPr>
              <w:instrText xml:space="preserve"> </w:instrText>
            </w:r>
            <w:r w:rsidRPr="0048506E">
              <w:rPr>
                <w:rStyle w:val="Hypertextovprepojenie"/>
                <w:noProof/>
              </w:rPr>
              <w:fldChar w:fldCharType="separate"/>
            </w:r>
            <w:r w:rsidRPr="0048506E">
              <w:rPr>
                <w:rStyle w:val="Hypertextovprepojenie"/>
                <w:noProof/>
              </w:rPr>
              <w:t>Príloha č. 9 Žiadosť o vykonanie finančnej kontroly VO s prílohami – vzor</w:t>
            </w:r>
            <w:r>
              <w:rPr>
                <w:noProof/>
                <w:webHidden/>
              </w:rPr>
              <w:tab/>
            </w:r>
            <w:r>
              <w:rPr>
                <w:noProof/>
                <w:webHidden/>
              </w:rPr>
              <w:fldChar w:fldCharType="begin"/>
            </w:r>
            <w:r>
              <w:rPr>
                <w:noProof/>
                <w:webHidden/>
              </w:rPr>
              <w:instrText xml:space="preserve"> PAGEREF _Toc26798986 \h </w:instrText>
            </w:r>
          </w:ins>
          <w:r>
            <w:rPr>
              <w:noProof/>
              <w:webHidden/>
            </w:rPr>
          </w:r>
          <w:r>
            <w:rPr>
              <w:noProof/>
              <w:webHidden/>
            </w:rPr>
            <w:fldChar w:fldCharType="separate"/>
          </w:r>
          <w:ins w:id="238" w:author="Autor">
            <w:r w:rsidR="004927B2">
              <w:rPr>
                <w:noProof/>
                <w:webHidden/>
              </w:rPr>
              <w:t>63</w:t>
            </w:r>
            <w:r>
              <w:rPr>
                <w:noProof/>
                <w:webHidden/>
              </w:rPr>
              <w:fldChar w:fldCharType="end"/>
            </w:r>
            <w:r w:rsidRPr="0048506E">
              <w:rPr>
                <w:rStyle w:val="Hypertextovprepojenie"/>
                <w:noProof/>
              </w:rPr>
              <w:fldChar w:fldCharType="end"/>
            </w:r>
          </w:ins>
        </w:p>
        <w:p w:rsidR="00D91536" w:rsidDel="00142786" w:rsidRDefault="00D91536">
          <w:pPr>
            <w:pStyle w:val="Obsah1"/>
            <w:tabs>
              <w:tab w:val="right" w:leader="dot" w:pos="9062"/>
            </w:tabs>
            <w:rPr>
              <w:ins w:id="239" w:author="Autor"/>
              <w:del w:id="240" w:author="Autor"/>
              <w:rFonts w:asciiTheme="minorHAnsi" w:eastAsiaTheme="minorEastAsia" w:hAnsiTheme="minorHAnsi"/>
              <w:noProof/>
              <w:lang w:eastAsia="sk-SK"/>
            </w:rPr>
          </w:pPr>
          <w:ins w:id="241" w:author="Autor">
            <w:del w:id="242" w:author="Autor">
              <w:r w:rsidRPr="00142786" w:rsidDel="00142786">
                <w:rPr>
                  <w:rStyle w:val="Hypertextovprepojenie"/>
                  <w:noProof/>
                </w:rPr>
                <w:delText>Skratky</w:delText>
              </w:r>
              <w:r w:rsidDel="00142786">
                <w:rPr>
                  <w:noProof/>
                  <w:webHidden/>
                </w:rPr>
                <w:tab/>
                <w:delText>7</w:delText>
              </w:r>
            </w:del>
          </w:ins>
        </w:p>
        <w:p w:rsidR="00D91536" w:rsidDel="00142786" w:rsidRDefault="00D91536">
          <w:pPr>
            <w:pStyle w:val="Obsah1"/>
            <w:tabs>
              <w:tab w:val="right" w:leader="dot" w:pos="9062"/>
            </w:tabs>
            <w:rPr>
              <w:ins w:id="243" w:author="Autor"/>
              <w:del w:id="244" w:author="Autor"/>
              <w:rFonts w:asciiTheme="minorHAnsi" w:eastAsiaTheme="minorEastAsia" w:hAnsiTheme="minorHAnsi"/>
              <w:noProof/>
              <w:lang w:eastAsia="sk-SK"/>
            </w:rPr>
          </w:pPr>
          <w:ins w:id="245" w:author="Autor">
            <w:del w:id="246" w:author="Autor">
              <w:r w:rsidRPr="00142786" w:rsidDel="00142786">
                <w:rPr>
                  <w:rStyle w:val="Hypertextovprepojenie"/>
                  <w:noProof/>
                </w:rPr>
                <w:delText>Úvod</w:delText>
              </w:r>
              <w:r w:rsidDel="00142786">
                <w:rPr>
                  <w:noProof/>
                  <w:webHidden/>
                </w:rPr>
                <w:tab/>
                <w:delText>8</w:delText>
              </w:r>
            </w:del>
          </w:ins>
        </w:p>
        <w:p w:rsidR="00D91536" w:rsidDel="00142786" w:rsidRDefault="00D91536">
          <w:pPr>
            <w:pStyle w:val="Obsah1"/>
            <w:tabs>
              <w:tab w:val="right" w:leader="dot" w:pos="9062"/>
            </w:tabs>
            <w:rPr>
              <w:ins w:id="247" w:author="Autor"/>
              <w:del w:id="248" w:author="Autor"/>
              <w:rFonts w:asciiTheme="minorHAnsi" w:eastAsiaTheme="minorEastAsia" w:hAnsiTheme="minorHAnsi"/>
              <w:noProof/>
              <w:lang w:eastAsia="sk-SK"/>
            </w:rPr>
          </w:pPr>
          <w:ins w:id="249" w:author="Autor">
            <w:del w:id="250" w:author="Autor">
              <w:r w:rsidRPr="00142786" w:rsidDel="00142786">
                <w:rPr>
                  <w:rStyle w:val="Hypertextovprepojenie"/>
                  <w:noProof/>
                </w:rPr>
                <w:delText>1. Realizácia verejného obstarávania a obstarávania</w:delText>
              </w:r>
              <w:r w:rsidDel="00142786">
                <w:rPr>
                  <w:noProof/>
                  <w:webHidden/>
                </w:rPr>
                <w:tab/>
                <w:delText>10</w:delText>
              </w:r>
            </w:del>
          </w:ins>
        </w:p>
        <w:p w:rsidR="00D91536" w:rsidDel="00142786" w:rsidRDefault="00D91536">
          <w:pPr>
            <w:pStyle w:val="Obsah1"/>
            <w:tabs>
              <w:tab w:val="right" w:leader="dot" w:pos="9062"/>
            </w:tabs>
            <w:rPr>
              <w:ins w:id="251" w:author="Autor"/>
              <w:del w:id="252" w:author="Autor"/>
              <w:rFonts w:asciiTheme="minorHAnsi" w:eastAsiaTheme="minorEastAsia" w:hAnsiTheme="minorHAnsi"/>
              <w:noProof/>
              <w:lang w:eastAsia="sk-SK"/>
            </w:rPr>
          </w:pPr>
          <w:ins w:id="253" w:author="Autor">
            <w:del w:id="254" w:author="Autor">
              <w:r w:rsidRPr="00142786" w:rsidDel="00142786">
                <w:rPr>
                  <w:rStyle w:val="Hypertextovprepojenie"/>
                  <w:noProof/>
                </w:rPr>
                <w:delText>2.  Predpokladaná hodnota zákazky</w:delText>
              </w:r>
              <w:r w:rsidDel="00142786">
                <w:rPr>
                  <w:noProof/>
                  <w:webHidden/>
                </w:rPr>
                <w:tab/>
                <w:delText>10</w:delText>
              </w:r>
            </w:del>
          </w:ins>
        </w:p>
        <w:p w:rsidR="00D91536" w:rsidDel="00142786" w:rsidRDefault="00D91536">
          <w:pPr>
            <w:pStyle w:val="Obsah1"/>
            <w:tabs>
              <w:tab w:val="right" w:leader="dot" w:pos="9062"/>
            </w:tabs>
            <w:rPr>
              <w:ins w:id="255" w:author="Autor"/>
              <w:del w:id="256" w:author="Autor"/>
              <w:rFonts w:asciiTheme="minorHAnsi" w:eastAsiaTheme="minorEastAsia" w:hAnsiTheme="minorHAnsi"/>
              <w:noProof/>
              <w:lang w:eastAsia="sk-SK"/>
            </w:rPr>
          </w:pPr>
          <w:ins w:id="257" w:author="Autor">
            <w:del w:id="258" w:author="Autor">
              <w:r w:rsidRPr="00142786" w:rsidDel="00142786">
                <w:rPr>
                  <w:rStyle w:val="Hypertextovprepojenie"/>
                  <w:noProof/>
                </w:rPr>
                <w:delText>3. Oznámenia používané vo verejnom obstarávaní</w:delText>
              </w:r>
              <w:r w:rsidDel="00142786">
                <w:rPr>
                  <w:noProof/>
                  <w:webHidden/>
                </w:rPr>
                <w:tab/>
                <w:delText>13</w:delText>
              </w:r>
            </w:del>
          </w:ins>
        </w:p>
        <w:p w:rsidR="00D91536" w:rsidDel="00142786" w:rsidRDefault="00D91536">
          <w:pPr>
            <w:pStyle w:val="Obsah1"/>
            <w:tabs>
              <w:tab w:val="right" w:leader="dot" w:pos="9062"/>
            </w:tabs>
            <w:rPr>
              <w:ins w:id="259" w:author="Autor"/>
              <w:del w:id="260" w:author="Autor"/>
              <w:rFonts w:asciiTheme="minorHAnsi" w:eastAsiaTheme="minorEastAsia" w:hAnsiTheme="minorHAnsi"/>
              <w:noProof/>
              <w:lang w:eastAsia="sk-SK"/>
            </w:rPr>
          </w:pPr>
          <w:ins w:id="261" w:author="Autor">
            <w:del w:id="262" w:author="Autor">
              <w:r w:rsidRPr="00142786" w:rsidDel="00142786">
                <w:rPr>
                  <w:rStyle w:val="Hypertextovprepojenie"/>
                  <w:noProof/>
                </w:rPr>
                <w:delText>4. Súťažné podklady</w:delText>
              </w:r>
              <w:r w:rsidDel="00142786">
                <w:rPr>
                  <w:noProof/>
                  <w:webHidden/>
                </w:rPr>
                <w:tab/>
                <w:delText>13</w:delText>
              </w:r>
            </w:del>
          </w:ins>
        </w:p>
        <w:p w:rsidR="00D91536" w:rsidDel="00142786" w:rsidRDefault="00D91536">
          <w:pPr>
            <w:pStyle w:val="Obsah1"/>
            <w:tabs>
              <w:tab w:val="right" w:leader="dot" w:pos="9062"/>
            </w:tabs>
            <w:rPr>
              <w:ins w:id="263" w:author="Autor"/>
              <w:del w:id="264" w:author="Autor"/>
              <w:rFonts w:asciiTheme="minorHAnsi" w:eastAsiaTheme="minorEastAsia" w:hAnsiTheme="minorHAnsi"/>
              <w:noProof/>
              <w:lang w:eastAsia="sk-SK"/>
            </w:rPr>
          </w:pPr>
          <w:ins w:id="265" w:author="Autor">
            <w:del w:id="266" w:author="Autor">
              <w:r w:rsidRPr="00142786" w:rsidDel="00142786">
                <w:rPr>
                  <w:rStyle w:val="Hypertextovprepojenie"/>
                  <w:noProof/>
                </w:rPr>
                <w:delText>5. Podmienky účasti</w:delText>
              </w:r>
              <w:r w:rsidDel="00142786">
                <w:rPr>
                  <w:noProof/>
                  <w:webHidden/>
                </w:rPr>
                <w:tab/>
                <w:delText>16</w:delText>
              </w:r>
            </w:del>
          </w:ins>
        </w:p>
        <w:p w:rsidR="00D91536" w:rsidDel="00142786" w:rsidRDefault="00D91536">
          <w:pPr>
            <w:pStyle w:val="Obsah1"/>
            <w:tabs>
              <w:tab w:val="right" w:leader="dot" w:pos="9062"/>
            </w:tabs>
            <w:rPr>
              <w:ins w:id="267" w:author="Autor"/>
              <w:del w:id="268" w:author="Autor"/>
              <w:rFonts w:asciiTheme="minorHAnsi" w:eastAsiaTheme="minorEastAsia" w:hAnsiTheme="minorHAnsi"/>
              <w:noProof/>
              <w:lang w:eastAsia="sk-SK"/>
            </w:rPr>
          </w:pPr>
          <w:ins w:id="269" w:author="Autor">
            <w:del w:id="270" w:author="Autor">
              <w:r w:rsidRPr="00142786" w:rsidDel="00142786">
                <w:rPr>
                  <w:rStyle w:val="Hypertextovprepojenie"/>
                  <w:noProof/>
                </w:rPr>
                <w:delText>6. Vyhodnotenie splnenia podmienok účasti</w:delText>
              </w:r>
              <w:r w:rsidDel="00142786">
                <w:rPr>
                  <w:noProof/>
                  <w:webHidden/>
                </w:rPr>
                <w:tab/>
                <w:delText>18</w:delText>
              </w:r>
            </w:del>
          </w:ins>
        </w:p>
        <w:p w:rsidR="00D91536" w:rsidDel="00142786" w:rsidRDefault="00D91536">
          <w:pPr>
            <w:pStyle w:val="Obsah1"/>
            <w:tabs>
              <w:tab w:val="right" w:leader="dot" w:pos="9062"/>
            </w:tabs>
            <w:rPr>
              <w:ins w:id="271" w:author="Autor"/>
              <w:del w:id="272" w:author="Autor"/>
              <w:rFonts w:asciiTheme="minorHAnsi" w:eastAsiaTheme="minorEastAsia" w:hAnsiTheme="minorHAnsi"/>
              <w:noProof/>
              <w:lang w:eastAsia="sk-SK"/>
            </w:rPr>
          </w:pPr>
          <w:ins w:id="273" w:author="Autor">
            <w:del w:id="274" w:author="Autor">
              <w:r w:rsidRPr="00142786" w:rsidDel="00142786">
                <w:rPr>
                  <w:rStyle w:val="Hypertextovprepojenie"/>
                  <w:noProof/>
                </w:rPr>
                <w:delText>7. Vyhodnotenie ponúk</w:delText>
              </w:r>
              <w:r w:rsidDel="00142786">
                <w:rPr>
                  <w:noProof/>
                  <w:webHidden/>
                </w:rPr>
                <w:tab/>
                <w:delText>19</w:delText>
              </w:r>
            </w:del>
          </w:ins>
        </w:p>
        <w:p w:rsidR="00D91536" w:rsidDel="00142786" w:rsidRDefault="00D91536">
          <w:pPr>
            <w:pStyle w:val="Obsah1"/>
            <w:tabs>
              <w:tab w:val="right" w:leader="dot" w:pos="9062"/>
            </w:tabs>
            <w:rPr>
              <w:ins w:id="275" w:author="Autor"/>
              <w:del w:id="276" w:author="Autor"/>
              <w:rFonts w:asciiTheme="minorHAnsi" w:eastAsiaTheme="minorEastAsia" w:hAnsiTheme="minorHAnsi"/>
              <w:noProof/>
              <w:lang w:eastAsia="sk-SK"/>
            </w:rPr>
          </w:pPr>
          <w:ins w:id="277" w:author="Autor">
            <w:del w:id="278" w:author="Autor">
              <w:r w:rsidRPr="00142786" w:rsidDel="00142786">
                <w:rPr>
                  <w:rStyle w:val="Hypertextovprepojenie"/>
                  <w:noProof/>
                </w:rPr>
                <w:delText>8. Komisia na vyhodnotenie ponúk</w:delText>
              </w:r>
              <w:r w:rsidDel="00142786">
                <w:rPr>
                  <w:noProof/>
                  <w:webHidden/>
                </w:rPr>
                <w:tab/>
                <w:delText>19</w:delText>
              </w:r>
            </w:del>
          </w:ins>
        </w:p>
        <w:p w:rsidR="00D91536" w:rsidDel="00142786" w:rsidRDefault="00D91536">
          <w:pPr>
            <w:pStyle w:val="Obsah1"/>
            <w:tabs>
              <w:tab w:val="right" w:leader="dot" w:pos="9062"/>
            </w:tabs>
            <w:rPr>
              <w:ins w:id="279" w:author="Autor"/>
              <w:del w:id="280" w:author="Autor"/>
              <w:rFonts w:asciiTheme="minorHAnsi" w:eastAsiaTheme="minorEastAsia" w:hAnsiTheme="minorHAnsi"/>
              <w:noProof/>
              <w:lang w:eastAsia="sk-SK"/>
            </w:rPr>
          </w:pPr>
          <w:ins w:id="281" w:author="Autor">
            <w:del w:id="282" w:author="Autor">
              <w:r w:rsidRPr="00142786" w:rsidDel="00142786">
                <w:rPr>
                  <w:rStyle w:val="Hypertextovprepojenie"/>
                  <w:noProof/>
                </w:rPr>
                <w:delText>9. Elektronická aukcia</w:delText>
              </w:r>
              <w:r w:rsidDel="00142786">
                <w:rPr>
                  <w:noProof/>
                  <w:webHidden/>
                </w:rPr>
                <w:tab/>
                <w:delText>20</w:delText>
              </w:r>
            </w:del>
          </w:ins>
        </w:p>
        <w:p w:rsidR="00D91536" w:rsidDel="00142786" w:rsidRDefault="00D91536">
          <w:pPr>
            <w:pStyle w:val="Obsah1"/>
            <w:tabs>
              <w:tab w:val="right" w:leader="dot" w:pos="9062"/>
            </w:tabs>
            <w:rPr>
              <w:ins w:id="283" w:author="Autor"/>
              <w:del w:id="284" w:author="Autor"/>
              <w:rFonts w:asciiTheme="minorHAnsi" w:eastAsiaTheme="minorEastAsia" w:hAnsiTheme="minorHAnsi"/>
              <w:noProof/>
              <w:lang w:eastAsia="sk-SK"/>
            </w:rPr>
          </w:pPr>
          <w:ins w:id="285" w:author="Autor">
            <w:del w:id="286" w:author="Autor">
              <w:r w:rsidRPr="00142786" w:rsidDel="00142786">
                <w:rPr>
                  <w:rStyle w:val="Hypertextovprepojenie"/>
                  <w:noProof/>
                </w:rPr>
                <w:delText>10. Uzavretie zmluvy</w:delText>
              </w:r>
              <w:r w:rsidDel="00142786">
                <w:rPr>
                  <w:noProof/>
                  <w:webHidden/>
                </w:rPr>
                <w:tab/>
                <w:delText>20</w:delText>
              </w:r>
            </w:del>
          </w:ins>
        </w:p>
        <w:p w:rsidR="00D91536" w:rsidDel="00142786" w:rsidRDefault="00D91536">
          <w:pPr>
            <w:pStyle w:val="Obsah1"/>
            <w:tabs>
              <w:tab w:val="right" w:leader="dot" w:pos="9062"/>
            </w:tabs>
            <w:rPr>
              <w:ins w:id="287" w:author="Autor"/>
              <w:del w:id="288" w:author="Autor"/>
              <w:rFonts w:asciiTheme="minorHAnsi" w:eastAsiaTheme="minorEastAsia" w:hAnsiTheme="minorHAnsi"/>
              <w:noProof/>
              <w:lang w:eastAsia="sk-SK"/>
            </w:rPr>
          </w:pPr>
          <w:ins w:id="289" w:author="Autor">
            <w:del w:id="290" w:author="Autor">
              <w:r w:rsidRPr="00142786" w:rsidDel="00142786">
                <w:rPr>
                  <w:rStyle w:val="Hypertextovprepojenie"/>
                  <w:noProof/>
                </w:rPr>
                <w:delText>11. Ochrana hospodárskej súťaže</w:delText>
              </w:r>
              <w:r w:rsidDel="00142786">
                <w:rPr>
                  <w:noProof/>
                  <w:webHidden/>
                </w:rPr>
                <w:tab/>
                <w:delText>21</w:delText>
              </w:r>
            </w:del>
          </w:ins>
        </w:p>
        <w:p w:rsidR="00D91536" w:rsidDel="00142786" w:rsidRDefault="00D91536">
          <w:pPr>
            <w:pStyle w:val="Obsah1"/>
            <w:tabs>
              <w:tab w:val="right" w:leader="dot" w:pos="9062"/>
            </w:tabs>
            <w:rPr>
              <w:ins w:id="291" w:author="Autor"/>
              <w:del w:id="292" w:author="Autor"/>
              <w:rFonts w:asciiTheme="minorHAnsi" w:eastAsiaTheme="minorEastAsia" w:hAnsiTheme="minorHAnsi"/>
              <w:noProof/>
              <w:lang w:eastAsia="sk-SK"/>
            </w:rPr>
          </w:pPr>
          <w:ins w:id="293" w:author="Autor">
            <w:del w:id="294" w:author="Autor">
              <w:r w:rsidRPr="00142786" w:rsidDel="00142786">
                <w:rPr>
                  <w:rStyle w:val="Hypertextovprepojenie"/>
                  <w:noProof/>
                </w:rPr>
                <w:delText>12. Oznámenie o výsledku VO</w:delText>
              </w:r>
              <w:r w:rsidDel="00142786">
                <w:rPr>
                  <w:noProof/>
                  <w:webHidden/>
                </w:rPr>
                <w:tab/>
                <w:delText>21</w:delText>
              </w:r>
            </w:del>
          </w:ins>
        </w:p>
        <w:p w:rsidR="00D91536" w:rsidDel="00142786" w:rsidRDefault="00D91536">
          <w:pPr>
            <w:pStyle w:val="Obsah1"/>
            <w:tabs>
              <w:tab w:val="right" w:leader="dot" w:pos="9062"/>
            </w:tabs>
            <w:rPr>
              <w:ins w:id="295" w:author="Autor"/>
              <w:del w:id="296" w:author="Autor"/>
              <w:rFonts w:asciiTheme="minorHAnsi" w:eastAsiaTheme="minorEastAsia" w:hAnsiTheme="minorHAnsi"/>
              <w:noProof/>
              <w:lang w:eastAsia="sk-SK"/>
            </w:rPr>
          </w:pPr>
          <w:ins w:id="297" w:author="Autor">
            <w:del w:id="298" w:author="Autor">
              <w:r w:rsidRPr="00142786" w:rsidDel="00142786">
                <w:rPr>
                  <w:rStyle w:val="Hypertextovprepojenie"/>
                  <w:noProof/>
                </w:rPr>
                <w:delText>13. Uchovávanie dokumentácie VO</w:delText>
              </w:r>
              <w:r w:rsidDel="00142786">
                <w:rPr>
                  <w:noProof/>
                  <w:webHidden/>
                </w:rPr>
                <w:tab/>
                <w:delText>22</w:delText>
              </w:r>
            </w:del>
          </w:ins>
        </w:p>
        <w:p w:rsidR="00D91536" w:rsidDel="00142786" w:rsidRDefault="00D91536">
          <w:pPr>
            <w:pStyle w:val="Obsah1"/>
            <w:tabs>
              <w:tab w:val="right" w:leader="dot" w:pos="9062"/>
            </w:tabs>
            <w:rPr>
              <w:ins w:id="299" w:author="Autor"/>
              <w:del w:id="300" w:author="Autor"/>
              <w:rFonts w:asciiTheme="minorHAnsi" w:eastAsiaTheme="minorEastAsia" w:hAnsiTheme="minorHAnsi"/>
              <w:noProof/>
              <w:lang w:eastAsia="sk-SK"/>
            </w:rPr>
          </w:pPr>
          <w:ins w:id="301" w:author="Autor">
            <w:del w:id="302" w:author="Autor">
              <w:r w:rsidRPr="00142786" w:rsidDel="00142786">
                <w:rPr>
                  <w:rStyle w:val="Hypertextovprepojenie"/>
                  <w:noProof/>
                </w:rPr>
                <w:delText>14. Administratívna finančná kontrola verejného obstarávania</w:delText>
              </w:r>
              <w:r w:rsidDel="00142786">
                <w:rPr>
                  <w:noProof/>
                  <w:webHidden/>
                </w:rPr>
                <w:tab/>
                <w:delText>22</w:delText>
              </w:r>
            </w:del>
          </w:ins>
        </w:p>
        <w:p w:rsidR="00D91536" w:rsidDel="00142786" w:rsidRDefault="00D91536">
          <w:pPr>
            <w:pStyle w:val="Obsah2"/>
            <w:tabs>
              <w:tab w:val="right" w:leader="dot" w:pos="9062"/>
            </w:tabs>
            <w:rPr>
              <w:ins w:id="303" w:author="Autor"/>
              <w:del w:id="304" w:author="Autor"/>
              <w:rFonts w:asciiTheme="minorHAnsi" w:eastAsiaTheme="minorEastAsia" w:hAnsiTheme="minorHAnsi"/>
              <w:noProof/>
              <w:lang w:eastAsia="sk-SK"/>
            </w:rPr>
          </w:pPr>
          <w:ins w:id="305" w:author="Autor">
            <w:del w:id="306" w:author="Autor">
              <w:r w:rsidRPr="00142786" w:rsidDel="00142786">
                <w:rPr>
                  <w:rStyle w:val="Hypertextovprepojenie"/>
                  <w:noProof/>
                </w:rPr>
                <w:delText>A) Finančná vecná kontrola</w:delText>
              </w:r>
              <w:r w:rsidDel="00142786">
                <w:rPr>
                  <w:noProof/>
                  <w:webHidden/>
                </w:rPr>
                <w:tab/>
                <w:delText>23</w:delText>
              </w:r>
            </w:del>
          </w:ins>
        </w:p>
        <w:p w:rsidR="00D91536" w:rsidDel="00142786" w:rsidRDefault="00D91536">
          <w:pPr>
            <w:pStyle w:val="Obsah2"/>
            <w:tabs>
              <w:tab w:val="right" w:leader="dot" w:pos="9062"/>
            </w:tabs>
            <w:rPr>
              <w:ins w:id="307" w:author="Autor"/>
              <w:del w:id="308" w:author="Autor"/>
              <w:rFonts w:asciiTheme="minorHAnsi" w:eastAsiaTheme="minorEastAsia" w:hAnsiTheme="minorHAnsi"/>
              <w:noProof/>
              <w:lang w:eastAsia="sk-SK"/>
            </w:rPr>
          </w:pPr>
          <w:ins w:id="309" w:author="Autor">
            <w:del w:id="310" w:author="Autor">
              <w:r w:rsidRPr="00142786" w:rsidDel="00142786">
                <w:rPr>
                  <w:rStyle w:val="Hypertextovprepojenie"/>
                  <w:noProof/>
                </w:rPr>
                <w:delText>B) Prvá ex-ante kontrola</w:delText>
              </w:r>
              <w:r w:rsidDel="00142786">
                <w:rPr>
                  <w:noProof/>
                  <w:webHidden/>
                </w:rPr>
                <w:tab/>
                <w:delText>23</w:delText>
              </w:r>
            </w:del>
          </w:ins>
        </w:p>
        <w:p w:rsidR="00D91536" w:rsidDel="00142786" w:rsidRDefault="00D91536">
          <w:pPr>
            <w:pStyle w:val="Obsah2"/>
            <w:tabs>
              <w:tab w:val="right" w:leader="dot" w:pos="9062"/>
            </w:tabs>
            <w:rPr>
              <w:ins w:id="311" w:author="Autor"/>
              <w:del w:id="312" w:author="Autor"/>
              <w:rFonts w:asciiTheme="minorHAnsi" w:eastAsiaTheme="minorEastAsia" w:hAnsiTheme="minorHAnsi"/>
              <w:noProof/>
              <w:lang w:eastAsia="sk-SK"/>
            </w:rPr>
          </w:pPr>
          <w:ins w:id="313" w:author="Autor">
            <w:del w:id="314" w:author="Autor">
              <w:r w:rsidRPr="00142786" w:rsidDel="00142786">
                <w:rPr>
                  <w:rStyle w:val="Hypertextovprepojenie"/>
                  <w:noProof/>
                </w:rPr>
                <w:delText>C) Druhá ex-ante kontrola</w:delText>
              </w:r>
              <w:r w:rsidDel="00142786">
                <w:rPr>
                  <w:noProof/>
                  <w:webHidden/>
                </w:rPr>
                <w:tab/>
                <w:delText>25</w:delText>
              </w:r>
            </w:del>
          </w:ins>
        </w:p>
        <w:p w:rsidR="00D91536" w:rsidDel="00142786" w:rsidRDefault="00D91536">
          <w:pPr>
            <w:pStyle w:val="Obsah2"/>
            <w:tabs>
              <w:tab w:val="right" w:leader="dot" w:pos="9062"/>
            </w:tabs>
            <w:rPr>
              <w:ins w:id="315" w:author="Autor"/>
              <w:del w:id="316" w:author="Autor"/>
              <w:rFonts w:asciiTheme="minorHAnsi" w:eastAsiaTheme="minorEastAsia" w:hAnsiTheme="minorHAnsi"/>
              <w:noProof/>
              <w:lang w:eastAsia="sk-SK"/>
            </w:rPr>
          </w:pPr>
          <w:ins w:id="317" w:author="Autor">
            <w:del w:id="318" w:author="Autor">
              <w:r w:rsidRPr="00142786" w:rsidDel="00142786">
                <w:rPr>
                  <w:rStyle w:val="Hypertextovprepojenie"/>
                  <w:noProof/>
                </w:rPr>
                <w:delText>D) Štandardná ex-post kontrola</w:delText>
              </w:r>
              <w:r w:rsidDel="00142786">
                <w:rPr>
                  <w:noProof/>
                  <w:webHidden/>
                </w:rPr>
                <w:tab/>
                <w:delText>25</w:delText>
              </w:r>
            </w:del>
          </w:ins>
        </w:p>
        <w:p w:rsidR="00D91536" w:rsidDel="00142786" w:rsidRDefault="00D91536">
          <w:pPr>
            <w:pStyle w:val="Obsah2"/>
            <w:tabs>
              <w:tab w:val="right" w:leader="dot" w:pos="9062"/>
            </w:tabs>
            <w:rPr>
              <w:ins w:id="319" w:author="Autor"/>
              <w:del w:id="320" w:author="Autor"/>
              <w:rFonts w:asciiTheme="minorHAnsi" w:eastAsiaTheme="minorEastAsia" w:hAnsiTheme="minorHAnsi"/>
              <w:noProof/>
              <w:lang w:eastAsia="sk-SK"/>
            </w:rPr>
          </w:pPr>
          <w:ins w:id="321" w:author="Autor">
            <w:del w:id="322" w:author="Autor">
              <w:r w:rsidRPr="00142786" w:rsidDel="00142786">
                <w:rPr>
                  <w:rStyle w:val="Hypertextovprepojenie"/>
                  <w:noProof/>
                </w:rPr>
                <w:delText>E)  Následná ex post kontrola</w:delText>
              </w:r>
              <w:r w:rsidDel="00142786">
                <w:rPr>
                  <w:noProof/>
                  <w:webHidden/>
                </w:rPr>
                <w:tab/>
                <w:delText>26</w:delText>
              </w:r>
            </w:del>
          </w:ins>
        </w:p>
        <w:p w:rsidR="00D91536" w:rsidDel="00142786" w:rsidRDefault="00D91536">
          <w:pPr>
            <w:pStyle w:val="Obsah2"/>
            <w:tabs>
              <w:tab w:val="right" w:leader="dot" w:pos="9062"/>
            </w:tabs>
            <w:rPr>
              <w:ins w:id="323" w:author="Autor"/>
              <w:del w:id="324" w:author="Autor"/>
              <w:rFonts w:asciiTheme="minorHAnsi" w:eastAsiaTheme="minorEastAsia" w:hAnsiTheme="minorHAnsi"/>
              <w:noProof/>
              <w:lang w:eastAsia="sk-SK"/>
            </w:rPr>
          </w:pPr>
          <w:ins w:id="325" w:author="Autor">
            <w:del w:id="326" w:author="Autor">
              <w:r w:rsidRPr="00142786" w:rsidDel="00142786">
                <w:rPr>
                  <w:rStyle w:val="Hypertextovprepojenie"/>
                  <w:noProof/>
                </w:rPr>
                <w:delText>F) Kontrola zákaziek s nízkou hodnotou</w:delText>
              </w:r>
              <w:r w:rsidDel="00142786">
                <w:rPr>
                  <w:noProof/>
                  <w:webHidden/>
                </w:rPr>
                <w:tab/>
                <w:delText>27</w:delText>
              </w:r>
            </w:del>
          </w:ins>
        </w:p>
        <w:p w:rsidR="00D91536" w:rsidDel="00142786" w:rsidRDefault="00D91536">
          <w:pPr>
            <w:pStyle w:val="Obsah2"/>
            <w:tabs>
              <w:tab w:val="right" w:leader="dot" w:pos="9062"/>
            </w:tabs>
            <w:rPr>
              <w:ins w:id="327" w:author="Autor"/>
              <w:del w:id="328" w:author="Autor"/>
              <w:rFonts w:asciiTheme="minorHAnsi" w:eastAsiaTheme="minorEastAsia" w:hAnsiTheme="minorHAnsi"/>
              <w:noProof/>
              <w:lang w:eastAsia="sk-SK"/>
            </w:rPr>
          </w:pPr>
          <w:ins w:id="329" w:author="Autor">
            <w:del w:id="330" w:author="Autor">
              <w:r w:rsidRPr="00142786" w:rsidDel="00142786">
                <w:rPr>
                  <w:rStyle w:val="Hypertextovprepojenie"/>
                  <w:noProof/>
                </w:rPr>
                <w:delText>G) Kontrola zákaziek zadávaných s využitím elektronického trhoviska</w:delText>
              </w:r>
              <w:r w:rsidDel="00142786">
                <w:rPr>
                  <w:noProof/>
                  <w:webHidden/>
                </w:rPr>
                <w:tab/>
                <w:delText>32</w:delText>
              </w:r>
            </w:del>
          </w:ins>
        </w:p>
        <w:p w:rsidR="00D91536" w:rsidDel="00142786" w:rsidRDefault="00D91536">
          <w:pPr>
            <w:pStyle w:val="Obsah2"/>
            <w:tabs>
              <w:tab w:val="right" w:leader="dot" w:pos="9062"/>
            </w:tabs>
            <w:rPr>
              <w:ins w:id="331" w:author="Autor"/>
              <w:del w:id="332" w:author="Autor"/>
              <w:rFonts w:asciiTheme="minorHAnsi" w:eastAsiaTheme="minorEastAsia" w:hAnsiTheme="minorHAnsi"/>
              <w:noProof/>
              <w:lang w:eastAsia="sk-SK"/>
            </w:rPr>
          </w:pPr>
          <w:ins w:id="333" w:author="Autor">
            <w:del w:id="334" w:author="Autor">
              <w:r w:rsidRPr="00142786" w:rsidDel="00142786">
                <w:rPr>
                  <w:rStyle w:val="Hypertextovprepojenie"/>
                  <w:noProof/>
                </w:rPr>
                <w:delText>H) Kontrola verejného obstarávania, v rámci ktorého viacerí prijímatelia nadobúdajú tovary, práce alebo služby prostredníctvom COO</w:delText>
              </w:r>
              <w:r w:rsidDel="00142786">
                <w:rPr>
                  <w:noProof/>
                  <w:webHidden/>
                </w:rPr>
                <w:tab/>
                <w:delText>34</w:delText>
              </w:r>
            </w:del>
          </w:ins>
        </w:p>
        <w:p w:rsidR="00D91536" w:rsidDel="00142786" w:rsidRDefault="00D91536">
          <w:pPr>
            <w:pStyle w:val="Obsah2"/>
            <w:tabs>
              <w:tab w:val="right" w:leader="dot" w:pos="9062"/>
            </w:tabs>
            <w:rPr>
              <w:ins w:id="335" w:author="Autor"/>
              <w:del w:id="336" w:author="Autor"/>
              <w:rFonts w:asciiTheme="minorHAnsi" w:eastAsiaTheme="minorEastAsia" w:hAnsiTheme="minorHAnsi"/>
              <w:noProof/>
              <w:lang w:eastAsia="sk-SK"/>
            </w:rPr>
          </w:pPr>
          <w:ins w:id="337" w:author="Autor">
            <w:del w:id="338" w:author="Autor">
              <w:r w:rsidRPr="00142786" w:rsidDel="00142786">
                <w:rPr>
                  <w:rStyle w:val="Hypertextovprepojenie"/>
                  <w:noProof/>
                </w:rPr>
                <w:delText>I) Finančná kontrola zákaziek zadávaných na základe rámcovej dohody</w:delText>
              </w:r>
              <w:r w:rsidDel="00142786">
                <w:rPr>
                  <w:noProof/>
                  <w:webHidden/>
                </w:rPr>
                <w:tab/>
                <w:delText>34</w:delText>
              </w:r>
            </w:del>
          </w:ins>
        </w:p>
        <w:p w:rsidR="00D91536" w:rsidDel="00142786" w:rsidRDefault="00D91536">
          <w:pPr>
            <w:pStyle w:val="Obsah2"/>
            <w:tabs>
              <w:tab w:val="right" w:leader="dot" w:pos="9062"/>
            </w:tabs>
            <w:rPr>
              <w:ins w:id="339" w:author="Autor"/>
              <w:del w:id="340" w:author="Autor"/>
              <w:rFonts w:asciiTheme="minorHAnsi" w:eastAsiaTheme="minorEastAsia" w:hAnsiTheme="minorHAnsi"/>
              <w:noProof/>
              <w:lang w:eastAsia="sk-SK"/>
            </w:rPr>
          </w:pPr>
          <w:ins w:id="341" w:author="Autor">
            <w:del w:id="342" w:author="Autor">
              <w:r w:rsidRPr="00142786" w:rsidDel="00142786">
                <w:rPr>
                  <w:rStyle w:val="Hypertextovprepojenie"/>
                  <w:noProof/>
                </w:rPr>
                <w:delText>J)   Kontrola dodatkov (zmena zmluvy, rámcovej dohody a koncesnej zmluvy počas jej  trvania)</w:delText>
              </w:r>
              <w:r w:rsidDel="00142786">
                <w:rPr>
                  <w:noProof/>
                  <w:webHidden/>
                </w:rPr>
                <w:tab/>
                <w:delText>35</w:delText>
              </w:r>
            </w:del>
          </w:ins>
        </w:p>
        <w:p w:rsidR="00D91536" w:rsidDel="00142786" w:rsidRDefault="00D91536">
          <w:pPr>
            <w:pStyle w:val="Obsah2"/>
            <w:tabs>
              <w:tab w:val="right" w:leader="dot" w:pos="9062"/>
            </w:tabs>
            <w:rPr>
              <w:ins w:id="343" w:author="Autor"/>
              <w:del w:id="344" w:author="Autor"/>
              <w:rFonts w:asciiTheme="minorHAnsi" w:eastAsiaTheme="minorEastAsia" w:hAnsiTheme="minorHAnsi"/>
              <w:noProof/>
              <w:lang w:eastAsia="sk-SK"/>
            </w:rPr>
          </w:pPr>
          <w:ins w:id="345" w:author="Autor">
            <w:del w:id="346" w:author="Autor">
              <w:r w:rsidRPr="00142786" w:rsidDel="00142786">
                <w:rPr>
                  <w:rStyle w:val="Hypertextovprepojenie"/>
                  <w:noProof/>
                </w:rPr>
                <w:delText>K) Kontrola postupov pri obstarávaní zákazky, na ktorú sa ZVO nevzťahuje</w:delText>
              </w:r>
              <w:r w:rsidDel="00142786">
                <w:rPr>
                  <w:noProof/>
                  <w:webHidden/>
                </w:rPr>
                <w:tab/>
                <w:delText>36</w:delText>
              </w:r>
            </w:del>
          </w:ins>
        </w:p>
        <w:p w:rsidR="00D91536" w:rsidDel="00142786" w:rsidRDefault="00D91536">
          <w:pPr>
            <w:pStyle w:val="Obsah1"/>
            <w:tabs>
              <w:tab w:val="right" w:leader="dot" w:pos="9062"/>
            </w:tabs>
            <w:rPr>
              <w:ins w:id="347" w:author="Autor"/>
              <w:del w:id="348" w:author="Autor"/>
              <w:rFonts w:asciiTheme="minorHAnsi" w:eastAsiaTheme="minorEastAsia" w:hAnsiTheme="minorHAnsi"/>
              <w:noProof/>
              <w:lang w:eastAsia="sk-SK"/>
            </w:rPr>
          </w:pPr>
          <w:ins w:id="349" w:author="Autor">
            <w:del w:id="350" w:author="Autor">
              <w:r w:rsidRPr="00142786" w:rsidDel="00142786">
                <w:rPr>
                  <w:rStyle w:val="Hypertextovprepojenie"/>
                  <w:noProof/>
                </w:rPr>
                <w:delText>15. Najčastejšie nedostatky pri realizácii VO – tabuľkový prehľad</w:delText>
              </w:r>
              <w:r w:rsidDel="00142786">
                <w:rPr>
                  <w:noProof/>
                  <w:webHidden/>
                </w:rPr>
                <w:tab/>
                <w:delText>38</w:delText>
              </w:r>
            </w:del>
          </w:ins>
        </w:p>
        <w:p w:rsidR="00D91536" w:rsidDel="00142786" w:rsidRDefault="00D91536">
          <w:pPr>
            <w:pStyle w:val="Obsah1"/>
            <w:tabs>
              <w:tab w:val="right" w:leader="dot" w:pos="9062"/>
            </w:tabs>
            <w:rPr>
              <w:ins w:id="351" w:author="Autor"/>
              <w:del w:id="352" w:author="Autor"/>
              <w:rFonts w:asciiTheme="minorHAnsi" w:eastAsiaTheme="minorEastAsia" w:hAnsiTheme="minorHAnsi"/>
              <w:noProof/>
              <w:lang w:eastAsia="sk-SK"/>
            </w:rPr>
          </w:pPr>
          <w:ins w:id="353" w:author="Autor">
            <w:del w:id="354" w:author="Autor">
              <w:r w:rsidRPr="00142786" w:rsidDel="00142786">
                <w:rPr>
                  <w:rStyle w:val="Hypertextovprepojenie"/>
                  <w:noProof/>
                </w:rPr>
                <w:delText>16. Požiadavky na dokumentáciu predkladanú RO</w:delText>
              </w:r>
              <w:r w:rsidDel="00142786">
                <w:rPr>
                  <w:noProof/>
                  <w:webHidden/>
                </w:rPr>
                <w:tab/>
                <w:delText>40</w:delText>
              </w:r>
            </w:del>
          </w:ins>
        </w:p>
        <w:p w:rsidR="00D91536" w:rsidDel="00142786" w:rsidRDefault="00D91536">
          <w:pPr>
            <w:pStyle w:val="Obsah1"/>
            <w:tabs>
              <w:tab w:val="right" w:leader="dot" w:pos="9062"/>
            </w:tabs>
            <w:rPr>
              <w:ins w:id="355" w:author="Autor"/>
              <w:del w:id="356" w:author="Autor"/>
              <w:rFonts w:asciiTheme="minorHAnsi" w:eastAsiaTheme="minorEastAsia" w:hAnsiTheme="minorHAnsi"/>
              <w:noProof/>
              <w:lang w:eastAsia="sk-SK"/>
            </w:rPr>
          </w:pPr>
          <w:ins w:id="357" w:author="Autor">
            <w:del w:id="358" w:author="Autor">
              <w:r w:rsidRPr="00142786" w:rsidDel="00142786">
                <w:rPr>
                  <w:rStyle w:val="Hypertextovprepojenie"/>
                  <w:noProof/>
                </w:rPr>
                <w:delText>17. Lehoty kontroly  RO</w:delText>
              </w:r>
              <w:r w:rsidDel="00142786">
                <w:rPr>
                  <w:noProof/>
                  <w:webHidden/>
                </w:rPr>
                <w:tab/>
                <w:delText>43</w:delText>
              </w:r>
            </w:del>
          </w:ins>
        </w:p>
        <w:p w:rsidR="00D91536" w:rsidDel="00142786" w:rsidRDefault="00D91536">
          <w:pPr>
            <w:pStyle w:val="Obsah1"/>
            <w:tabs>
              <w:tab w:val="right" w:leader="dot" w:pos="9062"/>
            </w:tabs>
            <w:rPr>
              <w:ins w:id="359" w:author="Autor"/>
              <w:del w:id="360" w:author="Autor"/>
              <w:rFonts w:asciiTheme="minorHAnsi" w:eastAsiaTheme="minorEastAsia" w:hAnsiTheme="minorHAnsi"/>
              <w:noProof/>
              <w:lang w:eastAsia="sk-SK"/>
            </w:rPr>
          </w:pPr>
          <w:ins w:id="361" w:author="Autor">
            <w:del w:id="362" w:author="Autor">
              <w:r w:rsidRPr="00142786" w:rsidDel="00142786">
                <w:rPr>
                  <w:rStyle w:val="Hypertextovprepojenie"/>
                  <w:noProof/>
                </w:rPr>
                <w:delText>18. Výstupy kontroly RO</w:delText>
              </w:r>
              <w:r w:rsidDel="00142786">
                <w:rPr>
                  <w:noProof/>
                  <w:webHidden/>
                </w:rPr>
                <w:tab/>
                <w:delText>44</w:delText>
              </w:r>
            </w:del>
          </w:ins>
        </w:p>
        <w:p w:rsidR="00D91536" w:rsidDel="00142786" w:rsidRDefault="00D91536">
          <w:pPr>
            <w:pStyle w:val="Obsah1"/>
            <w:tabs>
              <w:tab w:val="right" w:leader="dot" w:pos="9062"/>
            </w:tabs>
            <w:rPr>
              <w:ins w:id="363" w:author="Autor"/>
              <w:del w:id="364" w:author="Autor"/>
              <w:rFonts w:asciiTheme="minorHAnsi" w:eastAsiaTheme="minorEastAsia" w:hAnsiTheme="minorHAnsi"/>
              <w:noProof/>
              <w:lang w:eastAsia="sk-SK"/>
            </w:rPr>
          </w:pPr>
          <w:ins w:id="365" w:author="Autor">
            <w:del w:id="366" w:author="Autor">
              <w:r w:rsidRPr="00142786" w:rsidDel="00142786">
                <w:rPr>
                  <w:rStyle w:val="Hypertextovprepojenie"/>
                  <w:noProof/>
                </w:rPr>
                <w:delText>19. Dôsledky porušenia pravidiel zadávania zákaziek</w:delText>
              </w:r>
              <w:r w:rsidDel="00142786">
                <w:rPr>
                  <w:noProof/>
                  <w:webHidden/>
                </w:rPr>
                <w:tab/>
                <w:delText>44</w:delText>
              </w:r>
            </w:del>
          </w:ins>
        </w:p>
        <w:p w:rsidR="00D91536" w:rsidDel="00142786" w:rsidRDefault="00D91536">
          <w:pPr>
            <w:pStyle w:val="Obsah2"/>
            <w:tabs>
              <w:tab w:val="right" w:leader="dot" w:pos="9062"/>
            </w:tabs>
            <w:rPr>
              <w:ins w:id="367" w:author="Autor"/>
              <w:del w:id="368" w:author="Autor"/>
              <w:rFonts w:asciiTheme="minorHAnsi" w:eastAsiaTheme="minorEastAsia" w:hAnsiTheme="minorHAnsi"/>
              <w:noProof/>
              <w:lang w:eastAsia="sk-SK"/>
            </w:rPr>
          </w:pPr>
          <w:ins w:id="369" w:author="Autor">
            <w:del w:id="370" w:author="Autor">
              <w:r w:rsidRPr="00142786" w:rsidDel="00142786">
                <w:rPr>
                  <w:rStyle w:val="Hypertextovprepojenie"/>
                  <w:noProof/>
                </w:rPr>
                <w:delText>A) Všeobecné postupy RO pri identifikovaní porušenia pravidiel</w:delText>
              </w:r>
              <w:r w:rsidDel="00142786">
                <w:rPr>
                  <w:noProof/>
                  <w:webHidden/>
                </w:rPr>
                <w:tab/>
                <w:delText>44</w:delText>
              </w:r>
            </w:del>
          </w:ins>
        </w:p>
        <w:p w:rsidR="00D91536" w:rsidDel="00142786" w:rsidRDefault="00D91536">
          <w:pPr>
            <w:pStyle w:val="Obsah2"/>
            <w:tabs>
              <w:tab w:val="right" w:leader="dot" w:pos="9062"/>
            </w:tabs>
            <w:rPr>
              <w:ins w:id="371" w:author="Autor"/>
              <w:del w:id="372" w:author="Autor"/>
              <w:rFonts w:asciiTheme="minorHAnsi" w:eastAsiaTheme="minorEastAsia" w:hAnsiTheme="minorHAnsi"/>
              <w:noProof/>
              <w:lang w:eastAsia="sk-SK"/>
            </w:rPr>
          </w:pPr>
          <w:ins w:id="373" w:author="Autor">
            <w:del w:id="374" w:author="Autor">
              <w:r w:rsidRPr="00142786" w:rsidDel="00142786">
                <w:rPr>
                  <w:rStyle w:val="Hypertextovprepojenie"/>
                  <w:noProof/>
                </w:rPr>
                <w:delText>B) Ex-ante finančná oprava</w:delText>
              </w:r>
              <w:r w:rsidDel="00142786">
                <w:rPr>
                  <w:noProof/>
                  <w:webHidden/>
                </w:rPr>
                <w:tab/>
                <w:delText>45</w:delText>
              </w:r>
            </w:del>
          </w:ins>
        </w:p>
        <w:p w:rsidR="00D91536" w:rsidDel="00142786" w:rsidRDefault="00D91536">
          <w:pPr>
            <w:pStyle w:val="Obsah2"/>
            <w:tabs>
              <w:tab w:val="right" w:leader="dot" w:pos="9062"/>
            </w:tabs>
            <w:rPr>
              <w:ins w:id="375" w:author="Autor"/>
              <w:del w:id="376" w:author="Autor"/>
              <w:rFonts w:asciiTheme="minorHAnsi" w:eastAsiaTheme="minorEastAsia" w:hAnsiTheme="minorHAnsi"/>
              <w:noProof/>
              <w:lang w:eastAsia="sk-SK"/>
            </w:rPr>
          </w:pPr>
          <w:ins w:id="377" w:author="Autor">
            <w:del w:id="378" w:author="Autor">
              <w:r w:rsidRPr="00142786" w:rsidDel="00142786">
                <w:rPr>
                  <w:rStyle w:val="Hypertextovprepojenie"/>
                  <w:noProof/>
                </w:rPr>
                <w:delText>C) Ex-post finančná oprava</w:delText>
              </w:r>
              <w:r w:rsidDel="00142786">
                <w:rPr>
                  <w:noProof/>
                  <w:webHidden/>
                </w:rPr>
                <w:tab/>
                <w:delText>46</w:delText>
              </w:r>
            </w:del>
          </w:ins>
        </w:p>
        <w:p w:rsidR="00D91536" w:rsidDel="00142786" w:rsidRDefault="00D91536">
          <w:pPr>
            <w:pStyle w:val="Obsah1"/>
            <w:tabs>
              <w:tab w:val="right" w:leader="dot" w:pos="9062"/>
            </w:tabs>
            <w:rPr>
              <w:ins w:id="379" w:author="Autor"/>
              <w:del w:id="380" w:author="Autor"/>
              <w:rFonts w:asciiTheme="minorHAnsi" w:eastAsiaTheme="minorEastAsia" w:hAnsiTheme="minorHAnsi"/>
              <w:noProof/>
              <w:lang w:eastAsia="sk-SK"/>
            </w:rPr>
          </w:pPr>
          <w:ins w:id="381" w:author="Autor">
            <w:del w:id="382" w:author="Autor">
              <w:r w:rsidRPr="00142786" w:rsidDel="00142786">
                <w:rPr>
                  <w:rStyle w:val="Hypertextovprepojenie"/>
                  <w:noProof/>
                </w:rPr>
                <w:delText>20. Konflikt záujmov</w:delText>
              </w:r>
              <w:r w:rsidDel="00142786">
                <w:rPr>
                  <w:noProof/>
                  <w:webHidden/>
                </w:rPr>
                <w:tab/>
                <w:delText>46</w:delText>
              </w:r>
            </w:del>
          </w:ins>
        </w:p>
        <w:p w:rsidR="00D91536" w:rsidDel="00142786" w:rsidRDefault="00D91536">
          <w:pPr>
            <w:pStyle w:val="Obsah1"/>
            <w:tabs>
              <w:tab w:val="right" w:leader="dot" w:pos="9062"/>
            </w:tabs>
            <w:rPr>
              <w:ins w:id="383" w:author="Autor"/>
              <w:del w:id="384" w:author="Autor"/>
              <w:rFonts w:asciiTheme="minorHAnsi" w:eastAsiaTheme="minorEastAsia" w:hAnsiTheme="minorHAnsi"/>
              <w:noProof/>
              <w:lang w:eastAsia="sk-SK"/>
            </w:rPr>
          </w:pPr>
          <w:ins w:id="385" w:author="Autor">
            <w:del w:id="386" w:author="Autor">
              <w:r w:rsidRPr="00142786" w:rsidDel="00142786">
                <w:rPr>
                  <w:rStyle w:val="Hypertextovprepojenie"/>
                  <w:noProof/>
                </w:rPr>
                <w:delText>21. Prílohy príručky</w:delText>
              </w:r>
              <w:r w:rsidDel="00142786">
                <w:rPr>
                  <w:noProof/>
                  <w:webHidden/>
                </w:rPr>
                <w:tab/>
                <w:delText>47</w:delText>
              </w:r>
            </w:del>
          </w:ins>
        </w:p>
        <w:p w:rsidR="00D91536" w:rsidDel="00142786" w:rsidRDefault="00D91536">
          <w:pPr>
            <w:pStyle w:val="Obsah2"/>
            <w:tabs>
              <w:tab w:val="right" w:leader="dot" w:pos="9062"/>
            </w:tabs>
            <w:rPr>
              <w:ins w:id="387" w:author="Autor"/>
              <w:del w:id="388" w:author="Autor"/>
              <w:rFonts w:asciiTheme="minorHAnsi" w:eastAsiaTheme="minorEastAsia" w:hAnsiTheme="minorHAnsi"/>
              <w:noProof/>
              <w:lang w:eastAsia="sk-SK"/>
            </w:rPr>
          </w:pPr>
          <w:ins w:id="389" w:author="Autor">
            <w:del w:id="390" w:author="Autor">
              <w:r w:rsidRPr="00142786" w:rsidDel="00142786">
                <w:rPr>
                  <w:rStyle w:val="Hypertextovprepojenie"/>
                  <w:noProof/>
                </w:rPr>
                <w:delText>Príloha č. 1 Vzorový formulár na určenie PHZ</w:delText>
              </w:r>
              <w:r w:rsidDel="00142786">
                <w:rPr>
                  <w:noProof/>
                  <w:webHidden/>
                </w:rPr>
                <w:tab/>
                <w:delText>48</w:delText>
              </w:r>
            </w:del>
          </w:ins>
        </w:p>
        <w:p w:rsidR="00D91536" w:rsidDel="00142786" w:rsidRDefault="00D91536">
          <w:pPr>
            <w:pStyle w:val="Obsah2"/>
            <w:tabs>
              <w:tab w:val="right" w:leader="dot" w:pos="9062"/>
            </w:tabs>
            <w:rPr>
              <w:ins w:id="391" w:author="Autor"/>
              <w:del w:id="392" w:author="Autor"/>
              <w:rFonts w:asciiTheme="minorHAnsi" w:eastAsiaTheme="minorEastAsia" w:hAnsiTheme="minorHAnsi"/>
              <w:noProof/>
              <w:lang w:eastAsia="sk-SK"/>
            </w:rPr>
          </w:pPr>
          <w:ins w:id="393" w:author="Autor">
            <w:del w:id="394" w:author="Autor">
              <w:r w:rsidRPr="00142786" w:rsidDel="00142786">
                <w:rPr>
                  <w:rStyle w:val="Hypertextovprepojenie"/>
                  <w:noProof/>
                </w:rPr>
                <w:delText>Príloha č. 2 Vzor zápisnice z vyhodnotenia podmienok účasti</w:delText>
              </w:r>
              <w:r w:rsidDel="00142786">
                <w:rPr>
                  <w:noProof/>
                  <w:webHidden/>
                </w:rPr>
                <w:tab/>
                <w:delText>51</w:delText>
              </w:r>
            </w:del>
          </w:ins>
        </w:p>
        <w:p w:rsidR="00D91536" w:rsidDel="00142786" w:rsidRDefault="00D91536">
          <w:pPr>
            <w:pStyle w:val="Obsah2"/>
            <w:tabs>
              <w:tab w:val="right" w:leader="dot" w:pos="9062"/>
            </w:tabs>
            <w:rPr>
              <w:ins w:id="395" w:author="Autor"/>
              <w:del w:id="396" w:author="Autor"/>
              <w:rFonts w:asciiTheme="minorHAnsi" w:eastAsiaTheme="minorEastAsia" w:hAnsiTheme="minorHAnsi"/>
              <w:noProof/>
              <w:lang w:eastAsia="sk-SK"/>
            </w:rPr>
          </w:pPr>
          <w:ins w:id="397" w:author="Autor">
            <w:del w:id="398" w:author="Autor">
              <w:r w:rsidRPr="00142786" w:rsidDel="00142786">
                <w:rPr>
                  <w:rStyle w:val="Hypertextovprepojenie"/>
                  <w:noProof/>
                </w:rPr>
                <w:delText>Príloha č. 3 Vzor zápisnice z vyhodnotenia ponúk</w:delText>
              </w:r>
              <w:r w:rsidDel="00142786">
                <w:rPr>
                  <w:noProof/>
                  <w:webHidden/>
                </w:rPr>
                <w:tab/>
                <w:delText>53</w:delText>
              </w:r>
            </w:del>
          </w:ins>
        </w:p>
        <w:p w:rsidR="00D91536" w:rsidDel="00142786" w:rsidRDefault="00D91536">
          <w:pPr>
            <w:pStyle w:val="Obsah2"/>
            <w:tabs>
              <w:tab w:val="right" w:leader="dot" w:pos="9062"/>
            </w:tabs>
            <w:rPr>
              <w:ins w:id="399" w:author="Autor"/>
              <w:del w:id="400" w:author="Autor"/>
              <w:rFonts w:asciiTheme="minorHAnsi" w:eastAsiaTheme="minorEastAsia" w:hAnsiTheme="minorHAnsi"/>
              <w:noProof/>
              <w:lang w:eastAsia="sk-SK"/>
            </w:rPr>
          </w:pPr>
          <w:ins w:id="401" w:author="Autor">
            <w:del w:id="402" w:author="Autor">
              <w:r w:rsidRPr="00142786" w:rsidDel="00142786">
                <w:rPr>
                  <w:rStyle w:val="Hypertextovprepojenie"/>
                  <w:noProof/>
                </w:rPr>
                <w:delText>Príloha č. 4 Záznam z prieskumu trhu (platí aj pre výnimky zo ZVO)</w:delText>
              </w:r>
              <w:r w:rsidDel="00142786">
                <w:rPr>
                  <w:noProof/>
                  <w:webHidden/>
                </w:rPr>
                <w:tab/>
                <w:delText>55</w:delText>
              </w:r>
            </w:del>
          </w:ins>
        </w:p>
        <w:p w:rsidR="00D91536" w:rsidDel="00142786" w:rsidRDefault="00D91536">
          <w:pPr>
            <w:pStyle w:val="Obsah2"/>
            <w:tabs>
              <w:tab w:val="right" w:leader="dot" w:pos="9062"/>
            </w:tabs>
            <w:rPr>
              <w:ins w:id="403" w:author="Autor"/>
              <w:del w:id="404" w:author="Autor"/>
              <w:rFonts w:asciiTheme="minorHAnsi" w:eastAsiaTheme="minorEastAsia" w:hAnsiTheme="minorHAnsi"/>
              <w:noProof/>
              <w:lang w:eastAsia="sk-SK"/>
            </w:rPr>
          </w:pPr>
          <w:ins w:id="405" w:author="Autor">
            <w:del w:id="406" w:author="Autor">
              <w:r w:rsidRPr="00142786" w:rsidDel="00142786">
                <w:rPr>
                  <w:rStyle w:val="Hypertextovprepojenie"/>
                  <w:noProof/>
                </w:rPr>
                <w:delText xml:space="preserve">Príloha č. 5 Tabuľka zasielaná na CKO v rámci zákaziek  nad  30 000 EUR </w:delText>
              </w:r>
              <w:r w:rsidRPr="00142786" w:rsidDel="00142786">
                <w:rPr>
                  <w:rStyle w:val="Hypertextovprepojenie"/>
                  <w:rFonts w:cs="Times New Roman"/>
                  <w:noProof/>
                </w:rPr>
                <w:delText>(platí pre zákazky s nízkou hodnotou)</w:delText>
              </w:r>
              <w:r w:rsidDel="00142786">
                <w:rPr>
                  <w:noProof/>
                  <w:webHidden/>
                </w:rPr>
                <w:tab/>
                <w:delText>57</w:delText>
              </w:r>
            </w:del>
          </w:ins>
        </w:p>
        <w:p w:rsidR="00D91536" w:rsidDel="00142786" w:rsidRDefault="00D91536">
          <w:pPr>
            <w:pStyle w:val="Obsah2"/>
            <w:tabs>
              <w:tab w:val="right" w:leader="dot" w:pos="9062"/>
            </w:tabs>
            <w:rPr>
              <w:ins w:id="407" w:author="Autor"/>
              <w:del w:id="408" w:author="Autor"/>
              <w:rFonts w:asciiTheme="minorHAnsi" w:eastAsiaTheme="minorEastAsia" w:hAnsiTheme="minorHAnsi"/>
              <w:noProof/>
              <w:lang w:eastAsia="sk-SK"/>
            </w:rPr>
          </w:pPr>
          <w:ins w:id="409" w:author="Autor">
            <w:del w:id="410" w:author="Autor">
              <w:r w:rsidRPr="00142786" w:rsidDel="00142786">
                <w:rPr>
                  <w:rStyle w:val="Hypertextovprepojenie"/>
                  <w:noProof/>
                </w:rPr>
                <w:delText>Príloha č. 6 Čestné vyhlásenie prijímateľa k úplnosti a súladu predkladanej dokumentácie VO s originálnou dokumentáciou</w:delText>
              </w:r>
              <w:r w:rsidDel="00142786">
                <w:rPr>
                  <w:noProof/>
                  <w:webHidden/>
                </w:rPr>
                <w:tab/>
                <w:delText>58</w:delText>
              </w:r>
            </w:del>
          </w:ins>
        </w:p>
        <w:p w:rsidR="00D91536" w:rsidDel="00142786" w:rsidRDefault="00D91536">
          <w:pPr>
            <w:pStyle w:val="Obsah2"/>
            <w:tabs>
              <w:tab w:val="right" w:leader="dot" w:pos="9062"/>
            </w:tabs>
            <w:rPr>
              <w:ins w:id="411" w:author="Autor"/>
              <w:del w:id="412" w:author="Autor"/>
              <w:rFonts w:asciiTheme="minorHAnsi" w:eastAsiaTheme="minorEastAsia" w:hAnsiTheme="minorHAnsi"/>
              <w:noProof/>
              <w:lang w:eastAsia="sk-SK"/>
            </w:rPr>
          </w:pPr>
          <w:ins w:id="413" w:author="Autor">
            <w:del w:id="414" w:author="Autor">
              <w:r w:rsidRPr="00142786" w:rsidDel="00142786">
                <w:rPr>
                  <w:rStyle w:val="Hypertextovprepojenie"/>
                  <w:rFonts w:cs="Times New Roman"/>
                  <w:noProof/>
                </w:rPr>
                <w:delText>Príloha č. 7 Čestné vyhlásenie prijímateľa o vylúčení konfliktu záujmov v procese VO</w:delText>
              </w:r>
              <w:r w:rsidDel="00142786">
                <w:rPr>
                  <w:noProof/>
                  <w:webHidden/>
                </w:rPr>
                <w:tab/>
                <w:delText>59</w:delText>
              </w:r>
            </w:del>
          </w:ins>
        </w:p>
        <w:p w:rsidR="00D91536" w:rsidDel="00142786" w:rsidRDefault="00D91536">
          <w:pPr>
            <w:pStyle w:val="Obsah2"/>
            <w:tabs>
              <w:tab w:val="right" w:leader="dot" w:pos="9062"/>
            </w:tabs>
            <w:rPr>
              <w:ins w:id="415" w:author="Autor"/>
              <w:del w:id="416" w:author="Autor"/>
              <w:rFonts w:asciiTheme="minorHAnsi" w:eastAsiaTheme="minorEastAsia" w:hAnsiTheme="minorHAnsi"/>
              <w:noProof/>
              <w:lang w:eastAsia="sk-SK"/>
            </w:rPr>
          </w:pPr>
          <w:ins w:id="417" w:author="Autor">
            <w:del w:id="418" w:author="Autor">
              <w:r w:rsidRPr="00142786" w:rsidDel="00142786">
                <w:rPr>
                  <w:rStyle w:val="Hypertextovprepojenie"/>
                  <w:noProof/>
                </w:rPr>
                <w:delText>Príloha č. 8 Rizikové indikátory k možným porušeniam zákona o ochrane hospodárskej súťaže</w:delText>
              </w:r>
              <w:r w:rsidDel="00142786">
                <w:rPr>
                  <w:noProof/>
                  <w:webHidden/>
                </w:rPr>
                <w:tab/>
                <w:delText>60</w:delText>
              </w:r>
            </w:del>
          </w:ins>
        </w:p>
        <w:p w:rsidR="00D91536" w:rsidDel="00142786" w:rsidRDefault="00D91536">
          <w:pPr>
            <w:pStyle w:val="Obsah2"/>
            <w:tabs>
              <w:tab w:val="right" w:leader="dot" w:pos="9062"/>
            </w:tabs>
            <w:rPr>
              <w:ins w:id="419" w:author="Autor"/>
              <w:del w:id="420" w:author="Autor"/>
              <w:rFonts w:asciiTheme="minorHAnsi" w:eastAsiaTheme="minorEastAsia" w:hAnsiTheme="minorHAnsi"/>
              <w:noProof/>
              <w:lang w:eastAsia="sk-SK"/>
            </w:rPr>
          </w:pPr>
          <w:ins w:id="421" w:author="Autor">
            <w:del w:id="422" w:author="Autor">
              <w:r w:rsidRPr="00142786" w:rsidDel="00142786">
                <w:rPr>
                  <w:rStyle w:val="Hypertextovprepojenie"/>
                  <w:noProof/>
                </w:rPr>
                <w:delText>Príloha č. 9 Žiadosť o vykonanie finančnej kontroly VO s prílohami – vzor</w:delText>
              </w:r>
              <w:r w:rsidDel="00142786">
                <w:rPr>
                  <w:noProof/>
                  <w:webHidden/>
                </w:rPr>
                <w:tab/>
                <w:delText>63</w:delText>
              </w:r>
            </w:del>
          </w:ins>
        </w:p>
        <w:p w:rsidR="00245B09" w:rsidDel="00142786" w:rsidRDefault="00245B09">
          <w:pPr>
            <w:pStyle w:val="Obsah1"/>
            <w:tabs>
              <w:tab w:val="right" w:leader="dot" w:pos="9062"/>
            </w:tabs>
            <w:rPr>
              <w:ins w:id="423" w:author="Autor"/>
              <w:del w:id="424" w:author="Autor"/>
              <w:rFonts w:asciiTheme="minorHAnsi" w:eastAsiaTheme="minorEastAsia" w:hAnsiTheme="minorHAnsi"/>
              <w:noProof/>
              <w:lang w:eastAsia="sk-SK"/>
            </w:rPr>
          </w:pPr>
          <w:ins w:id="425" w:author="Autor">
            <w:del w:id="426" w:author="Autor">
              <w:r w:rsidRPr="00D91536" w:rsidDel="00142786">
                <w:rPr>
                  <w:rStyle w:val="Hypertextovprepojenie"/>
                  <w:noProof/>
                </w:rPr>
                <w:delText>Skratky</w:delText>
              </w:r>
              <w:r w:rsidDel="00142786">
                <w:rPr>
                  <w:noProof/>
                  <w:webHidden/>
                </w:rPr>
                <w:tab/>
                <w:delText>7</w:delText>
              </w:r>
            </w:del>
          </w:ins>
        </w:p>
        <w:p w:rsidR="00245B09" w:rsidDel="00142786" w:rsidRDefault="00245B09">
          <w:pPr>
            <w:pStyle w:val="Obsah1"/>
            <w:tabs>
              <w:tab w:val="right" w:leader="dot" w:pos="9062"/>
            </w:tabs>
            <w:rPr>
              <w:ins w:id="427" w:author="Autor"/>
              <w:del w:id="428" w:author="Autor"/>
              <w:rFonts w:asciiTheme="minorHAnsi" w:eastAsiaTheme="minorEastAsia" w:hAnsiTheme="minorHAnsi"/>
              <w:noProof/>
              <w:lang w:eastAsia="sk-SK"/>
            </w:rPr>
          </w:pPr>
          <w:ins w:id="429" w:author="Autor">
            <w:del w:id="430" w:author="Autor">
              <w:r w:rsidRPr="00D91536" w:rsidDel="00142786">
                <w:rPr>
                  <w:rStyle w:val="Hypertextovprepojenie"/>
                  <w:noProof/>
                </w:rPr>
                <w:delText>Úvod</w:delText>
              </w:r>
              <w:r w:rsidDel="00142786">
                <w:rPr>
                  <w:noProof/>
                  <w:webHidden/>
                </w:rPr>
                <w:tab/>
                <w:delText>8</w:delText>
              </w:r>
            </w:del>
          </w:ins>
        </w:p>
        <w:p w:rsidR="00245B09" w:rsidDel="00142786" w:rsidRDefault="00245B09">
          <w:pPr>
            <w:pStyle w:val="Obsah1"/>
            <w:tabs>
              <w:tab w:val="right" w:leader="dot" w:pos="9062"/>
            </w:tabs>
            <w:rPr>
              <w:ins w:id="431" w:author="Autor"/>
              <w:del w:id="432" w:author="Autor"/>
              <w:rFonts w:asciiTheme="minorHAnsi" w:eastAsiaTheme="minorEastAsia" w:hAnsiTheme="minorHAnsi"/>
              <w:noProof/>
              <w:lang w:eastAsia="sk-SK"/>
            </w:rPr>
          </w:pPr>
          <w:ins w:id="433" w:author="Autor">
            <w:del w:id="434" w:author="Autor">
              <w:r w:rsidRPr="00D91536" w:rsidDel="00142786">
                <w:rPr>
                  <w:rStyle w:val="Hypertextovprepojenie"/>
                  <w:noProof/>
                </w:rPr>
                <w:delText>1. Realizácia verejného obstarávania a obstarávania</w:delText>
              </w:r>
              <w:r w:rsidDel="00142786">
                <w:rPr>
                  <w:noProof/>
                  <w:webHidden/>
                </w:rPr>
                <w:tab/>
                <w:delText>10</w:delText>
              </w:r>
            </w:del>
          </w:ins>
        </w:p>
        <w:p w:rsidR="00245B09" w:rsidDel="00142786" w:rsidRDefault="00245B09">
          <w:pPr>
            <w:pStyle w:val="Obsah1"/>
            <w:tabs>
              <w:tab w:val="right" w:leader="dot" w:pos="9062"/>
            </w:tabs>
            <w:rPr>
              <w:ins w:id="435" w:author="Autor"/>
              <w:del w:id="436" w:author="Autor"/>
              <w:rFonts w:asciiTheme="minorHAnsi" w:eastAsiaTheme="minorEastAsia" w:hAnsiTheme="minorHAnsi"/>
              <w:noProof/>
              <w:lang w:eastAsia="sk-SK"/>
            </w:rPr>
          </w:pPr>
          <w:ins w:id="437" w:author="Autor">
            <w:del w:id="438" w:author="Autor">
              <w:r w:rsidRPr="00D91536" w:rsidDel="00142786">
                <w:rPr>
                  <w:rStyle w:val="Hypertextovprepojenie"/>
                  <w:noProof/>
                </w:rPr>
                <w:delText>2.  Predpokladaná hodnota zákazky</w:delText>
              </w:r>
              <w:r w:rsidDel="00142786">
                <w:rPr>
                  <w:noProof/>
                  <w:webHidden/>
                </w:rPr>
                <w:tab/>
                <w:delText>10</w:delText>
              </w:r>
            </w:del>
          </w:ins>
        </w:p>
        <w:p w:rsidR="00245B09" w:rsidDel="00142786" w:rsidRDefault="00245B09">
          <w:pPr>
            <w:pStyle w:val="Obsah1"/>
            <w:tabs>
              <w:tab w:val="right" w:leader="dot" w:pos="9062"/>
            </w:tabs>
            <w:rPr>
              <w:ins w:id="439" w:author="Autor"/>
              <w:del w:id="440" w:author="Autor"/>
              <w:rFonts w:asciiTheme="minorHAnsi" w:eastAsiaTheme="minorEastAsia" w:hAnsiTheme="minorHAnsi"/>
              <w:noProof/>
              <w:lang w:eastAsia="sk-SK"/>
            </w:rPr>
          </w:pPr>
          <w:ins w:id="441" w:author="Autor">
            <w:del w:id="442" w:author="Autor">
              <w:r w:rsidRPr="00D91536" w:rsidDel="00142786">
                <w:rPr>
                  <w:rStyle w:val="Hypertextovprepojenie"/>
                  <w:noProof/>
                </w:rPr>
                <w:delText>3. Oznámenia používané vo verejnom obstarávaní</w:delText>
              </w:r>
              <w:r w:rsidDel="00142786">
                <w:rPr>
                  <w:noProof/>
                  <w:webHidden/>
                </w:rPr>
                <w:tab/>
                <w:delText>13</w:delText>
              </w:r>
            </w:del>
          </w:ins>
        </w:p>
        <w:p w:rsidR="00245B09" w:rsidDel="00142786" w:rsidRDefault="00245B09">
          <w:pPr>
            <w:pStyle w:val="Obsah1"/>
            <w:tabs>
              <w:tab w:val="right" w:leader="dot" w:pos="9062"/>
            </w:tabs>
            <w:rPr>
              <w:ins w:id="443" w:author="Autor"/>
              <w:del w:id="444" w:author="Autor"/>
              <w:rFonts w:asciiTheme="minorHAnsi" w:eastAsiaTheme="minorEastAsia" w:hAnsiTheme="minorHAnsi"/>
              <w:noProof/>
              <w:lang w:eastAsia="sk-SK"/>
            </w:rPr>
          </w:pPr>
          <w:ins w:id="445" w:author="Autor">
            <w:del w:id="446" w:author="Autor">
              <w:r w:rsidRPr="00D91536" w:rsidDel="00142786">
                <w:rPr>
                  <w:rStyle w:val="Hypertextovprepojenie"/>
                  <w:noProof/>
                </w:rPr>
                <w:delText>4. Súťažné podklady</w:delText>
              </w:r>
              <w:r w:rsidDel="00142786">
                <w:rPr>
                  <w:noProof/>
                  <w:webHidden/>
                </w:rPr>
                <w:tab/>
                <w:delText>13</w:delText>
              </w:r>
            </w:del>
          </w:ins>
        </w:p>
        <w:p w:rsidR="00245B09" w:rsidDel="00142786" w:rsidRDefault="00245B09">
          <w:pPr>
            <w:pStyle w:val="Obsah1"/>
            <w:tabs>
              <w:tab w:val="right" w:leader="dot" w:pos="9062"/>
            </w:tabs>
            <w:rPr>
              <w:ins w:id="447" w:author="Autor"/>
              <w:del w:id="448" w:author="Autor"/>
              <w:rFonts w:asciiTheme="minorHAnsi" w:eastAsiaTheme="minorEastAsia" w:hAnsiTheme="minorHAnsi"/>
              <w:noProof/>
              <w:lang w:eastAsia="sk-SK"/>
            </w:rPr>
          </w:pPr>
          <w:ins w:id="449" w:author="Autor">
            <w:del w:id="450" w:author="Autor">
              <w:r w:rsidRPr="00D91536" w:rsidDel="00142786">
                <w:rPr>
                  <w:rStyle w:val="Hypertextovprepojenie"/>
                  <w:noProof/>
                </w:rPr>
                <w:delText>5. Podmienky účasti</w:delText>
              </w:r>
              <w:r w:rsidDel="00142786">
                <w:rPr>
                  <w:noProof/>
                  <w:webHidden/>
                </w:rPr>
                <w:tab/>
                <w:delText>16</w:delText>
              </w:r>
            </w:del>
          </w:ins>
        </w:p>
        <w:p w:rsidR="00245B09" w:rsidDel="00142786" w:rsidRDefault="00245B09">
          <w:pPr>
            <w:pStyle w:val="Obsah1"/>
            <w:tabs>
              <w:tab w:val="right" w:leader="dot" w:pos="9062"/>
            </w:tabs>
            <w:rPr>
              <w:ins w:id="451" w:author="Autor"/>
              <w:del w:id="452" w:author="Autor"/>
              <w:rFonts w:asciiTheme="minorHAnsi" w:eastAsiaTheme="minorEastAsia" w:hAnsiTheme="minorHAnsi"/>
              <w:noProof/>
              <w:lang w:eastAsia="sk-SK"/>
            </w:rPr>
          </w:pPr>
          <w:ins w:id="453" w:author="Autor">
            <w:del w:id="454" w:author="Autor">
              <w:r w:rsidRPr="00D91536" w:rsidDel="00142786">
                <w:rPr>
                  <w:rStyle w:val="Hypertextovprepojenie"/>
                  <w:noProof/>
                </w:rPr>
                <w:delText>6. Vyhodnotenie splnenia podmienok účasti</w:delText>
              </w:r>
              <w:r w:rsidDel="00142786">
                <w:rPr>
                  <w:noProof/>
                  <w:webHidden/>
                </w:rPr>
                <w:tab/>
                <w:delText>18</w:delText>
              </w:r>
            </w:del>
          </w:ins>
        </w:p>
        <w:p w:rsidR="00245B09" w:rsidDel="00142786" w:rsidRDefault="00245B09">
          <w:pPr>
            <w:pStyle w:val="Obsah1"/>
            <w:tabs>
              <w:tab w:val="right" w:leader="dot" w:pos="9062"/>
            </w:tabs>
            <w:rPr>
              <w:ins w:id="455" w:author="Autor"/>
              <w:del w:id="456" w:author="Autor"/>
              <w:rFonts w:asciiTheme="minorHAnsi" w:eastAsiaTheme="minorEastAsia" w:hAnsiTheme="minorHAnsi"/>
              <w:noProof/>
              <w:lang w:eastAsia="sk-SK"/>
            </w:rPr>
          </w:pPr>
          <w:ins w:id="457" w:author="Autor">
            <w:del w:id="458" w:author="Autor">
              <w:r w:rsidRPr="00D91536" w:rsidDel="00142786">
                <w:rPr>
                  <w:rStyle w:val="Hypertextovprepojenie"/>
                  <w:noProof/>
                </w:rPr>
                <w:delText>7. Vyhodnotenie ponúk</w:delText>
              </w:r>
              <w:r w:rsidDel="00142786">
                <w:rPr>
                  <w:noProof/>
                  <w:webHidden/>
                </w:rPr>
                <w:tab/>
                <w:delText>19</w:delText>
              </w:r>
            </w:del>
          </w:ins>
        </w:p>
        <w:p w:rsidR="00245B09" w:rsidDel="00142786" w:rsidRDefault="00245B09">
          <w:pPr>
            <w:pStyle w:val="Obsah1"/>
            <w:tabs>
              <w:tab w:val="right" w:leader="dot" w:pos="9062"/>
            </w:tabs>
            <w:rPr>
              <w:ins w:id="459" w:author="Autor"/>
              <w:del w:id="460" w:author="Autor"/>
              <w:rFonts w:asciiTheme="minorHAnsi" w:eastAsiaTheme="minorEastAsia" w:hAnsiTheme="minorHAnsi"/>
              <w:noProof/>
              <w:lang w:eastAsia="sk-SK"/>
            </w:rPr>
          </w:pPr>
          <w:ins w:id="461" w:author="Autor">
            <w:del w:id="462" w:author="Autor">
              <w:r w:rsidRPr="00D91536" w:rsidDel="00142786">
                <w:rPr>
                  <w:rStyle w:val="Hypertextovprepojenie"/>
                  <w:noProof/>
                </w:rPr>
                <w:delText>8. Komisia na vyhodnotenie ponúk</w:delText>
              </w:r>
              <w:r w:rsidDel="00142786">
                <w:rPr>
                  <w:noProof/>
                  <w:webHidden/>
                </w:rPr>
                <w:tab/>
                <w:delText>19</w:delText>
              </w:r>
            </w:del>
          </w:ins>
        </w:p>
        <w:p w:rsidR="00245B09" w:rsidDel="00142786" w:rsidRDefault="00245B09">
          <w:pPr>
            <w:pStyle w:val="Obsah1"/>
            <w:tabs>
              <w:tab w:val="right" w:leader="dot" w:pos="9062"/>
            </w:tabs>
            <w:rPr>
              <w:ins w:id="463" w:author="Autor"/>
              <w:del w:id="464" w:author="Autor"/>
              <w:rFonts w:asciiTheme="minorHAnsi" w:eastAsiaTheme="minorEastAsia" w:hAnsiTheme="minorHAnsi"/>
              <w:noProof/>
              <w:lang w:eastAsia="sk-SK"/>
            </w:rPr>
          </w:pPr>
          <w:ins w:id="465" w:author="Autor">
            <w:del w:id="466" w:author="Autor">
              <w:r w:rsidRPr="00D91536" w:rsidDel="00142786">
                <w:rPr>
                  <w:rStyle w:val="Hypertextovprepojenie"/>
                  <w:noProof/>
                </w:rPr>
                <w:delText>9. Elektronická aukcia</w:delText>
              </w:r>
              <w:r w:rsidDel="00142786">
                <w:rPr>
                  <w:noProof/>
                  <w:webHidden/>
                </w:rPr>
                <w:tab/>
                <w:delText>20</w:delText>
              </w:r>
            </w:del>
          </w:ins>
        </w:p>
        <w:p w:rsidR="00245B09" w:rsidDel="00142786" w:rsidRDefault="00245B09">
          <w:pPr>
            <w:pStyle w:val="Obsah1"/>
            <w:tabs>
              <w:tab w:val="right" w:leader="dot" w:pos="9062"/>
            </w:tabs>
            <w:rPr>
              <w:ins w:id="467" w:author="Autor"/>
              <w:del w:id="468" w:author="Autor"/>
              <w:rFonts w:asciiTheme="minorHAnsi" w:eastAsiaTheme="minorEastAsia" w:hAnsiTheme="minorHAnsi"/>
              <w:noProof/>
              <w:lang w:eastAsia="sk-SK"/>
            </w:rPr>
          </w:pPr>
          <w:ins w:id="469" w:author="Autor">
            <w:del w:id="470" w:author="Autor">
              <w:r w:rsidRPr="00D91536" w:rsidDel="00142786">
                <w:rPr>
                  <w:rStyle w:val="Hypertextovprepojenie"/>
                  <w:noProof/>
                </w:rPr>
                <w:delText>10. Uzavretie zmluvy</w:delText>
              </w:r>
              <w:r w:rsidDel="00142786">
                <w:rPr>
                  <w:noProof/>
                  <w:webHidden/>
                </w:rPr>
                <w:tab/>
                <w:delText>20</w:delText>
              </w:r>
            </w:del>
          </w:ins>
        </w:p>
        <w:p w:rsidR="00245B09" w:rsidDel="00142786" w:rsidRDefault="00245B09">
          <w:pPr>
            <w:pStyle w:val="Obsah1"/>
            <w:tabs>
              <w:tab w:val="right" w:leader="dot" w:pos="9062"/>
            </w:tabs>
            <w:rPr>
              <w:ins w:id="471" w:author="Autor"/>
              <w:del w:id="472" w:author="Autor"/>
              <w:rFonts w:asciiTheme="minorHAnsi" w:eastAsiaTheme="minorEastAsia" w:hAnsiTheme="minorHAnsi"/>
              <w:noProof/>
              <w:lang w:eastAsia="sk-SK"/>
            </w:rPr>
          </w:pPr>
          <w:ins w:id="473" w:author="Autor">
            <w:del w:id="474" w:author="Autor">
              <w:r w:rsidRPr="00D91536" w:rsidDel="00142786">
                <w:rPr>
                  <w:rStyle w:val="Hypertextovprepojenie"/>
                  <w:noProof/>
                </w:rPr>
                <w:delText>11. Ochrana hospodárskej súťaže</w:delText>
              </w:r>
              <w:r w:rsidDel="00142786">
                <w:rPr>
                  <w:noProof/>
                  <w:webHidden/>
                </w:rPr>
                <w:tab/>
                <w:delText>21</w:delText>
              </w:r>
            </w:del>
          </w:ins>
        </w:p>
        <w:p w:rsidR="00245B09" w:rsidDel="00142786" w:rsidRDefault="00245B09">
          <w:pPr>
            <w:pStyle w:val="Obsah1"/>
            <w:tabs>
              <w:tab w:val="right" w:leader="dot" w:pos="9062"/>
            </w:tabs>
            <w:rPr>
              <w:ins w:id="475" w:author="Autor"/>
              <w:del w:id="476" w:author="Autor"/>
              <w:rFonts w:asciiTheme="minorHAnsi" w:eastAsiaTheme="minorEastAsia" w:hAnsiTheme="minorHAnsi"/>
              <w:noProof/>
              <w:lang w:eastAsia="sk-SK"/>
            </w:rPr>
          </w:pPr>
          <w:ins w:id="477" w:author="Autor">
            <w:del w:id="478" w:author="Autor">
              <w:r w:rsidRPr="00D91536" w:rsidDel="00142786">
                <w:rPr>
                  <w:rStyle w:val="Hypertextovprepojenie"/>
                  <w:noProof/>
                </w:rPr>
                <w:delText>12. Oznámenie o výsledku VO</w:delText>
              </w:r>
              <w:r w:rsidDel="00142786">
                <w:rPr>
                  <w:noProof/>
                  <w:webHidden/>
                </w:rPr>
                <w:tab/>
                <w:delText>21</w:delText>
              </w:r>
            </w:del>
          </w:ins>
        </w:p>
        <w:p w:rsidR="00245B09" w:rsidDel="00142786" w:rsidRDefault="00245B09">
          <w:pPr>
            <w:pStyle w:val="Obsah1"/>
            <w:tabs>
              <w:tab w:val="right" w:leader="dot" w:pos="9062"/>
            </w:tabs>
            <w:rPr>
              <w:ins w:id="479" w:author="Autor"/>
              <w:del w:id="480" w:author="Autor"/>
              <w:rFonts w:asciiTheme="minorHAnsi" w:eastAsiaTheme="minorEastAsia" w:hAnsiTheme="minorHAnsi"/>
              <w:noProof/>
              <w:lang w:eastAsia="sk-SK"/>
            </w:rPr>
          </w:pPr>
          <w:ins w:id="481" w:author="Autor">
            <w:del w:id="482" w:author="Autor">
              <w:r w:rsidRPr="00D91536" w:rsidDel="00142786">
                <w:rPr>
                  <w:rStyle w:val="Hypertextovprepojenie"/>
                  <w:noProof/>
                </w:rPr>
                <w:delText>13. Uchovávanie dokumentácie VO</w:delText>
              </w:r>
              <w:r w:rsidDel="00142786">
                <w:rPr>
                  <w:noProof/>
                  <w:webHidden/>
                </w:rPr>
                <w:tab/>
                <w:delText>22</w:delText>
              </w:r>
            </w:del>
          </w:ins>
        </w:p>
        <w:p w:rsidR="00245B09" w:rsidDel="00142786" w:rsidRDefault="00245B09">
          <w:pPr>
            <w:pStyle w:val="Obsah1"/>
            <w:tabs>
              <w:tab w:val="right" w:leader="dot" w:pos="9062"/>
            </w:tabs>
            <w:rPr>
              <w:ins w:id="483" w:author="Autor"/>
              <w:del w:id="484" w:author="Autor"/>
              <w:rFonts w:asciiTheme="minorHAnsi" w:eastAsiaTheme="minorEastAsia" w:hAnsiTheme="minorHAnsi"/>
              <w:noProof/>
              <w:lang w:eastAsia="sk-SK"/>
            </w:rPr>
          </w:pPr>
          <w:ins w:id="485" w:author="Autor">
            <w:del w:id="486" w:author="Autor">
              <w:r w:rsidRPr="00D91536" w:rsidDel="00142786">
                <w:rPr>
                  <w:rStyle w:val="Hypertextovprepojenie"/>
                  <w:noProof/>
                </w:rPr>
                <w:delText>14. Administratívna finančná kontrola verejného obstarávania</w:delText>
              </w:r>
              <w:r w:rsidDel="00142786">
                <w:rPr>
                  <w:noProof/>
                  <w:webHidden/>
                </w:rPr>
                <w:tab/>
                <w:delText>22</w:delText>
              </w:r>
            </w:del>
          </w:ins>
        </w:p>
        <w:p w:rsidR="00245B09" w:rsidDel="00142786" w:rsidRDefault="00245B09">
          <w:pPr>
            <w:pStyle w:val="Obsah2"/>
            <w:tabs>
              <w:tab w:val="right" w:leader="dot" w:pos="9062"/>
            </w:tabs>
            <w:rPr>
              <w:ins w:id="487" w:author="Autor"/>
              <w:del w:id="488" w:author="Autor"/>
              <w:rFonts w:asciiTheme="minorHAnsi" w:eastAsiaTheme="minorEastAsia" w:hAnsiTheme="minorHAnsi"/>
              <w:noProof/>
              <w:lang w:eastAsia="sk-SK"/>
            </w:rPr>
          </w:pPr>
          <w:ins w:id="489" w:author="Autor">
            <w:del w:id="490" w:author="Autor">
              <w:r w:rsidRPr="00D91536" w:rsidDel="00142786">
                <w:rPr>
                  <w:rStyle w:val="Hypertextovprepojenie"/>
                  <w:noProof/>
                </w:rPr>
                <w:delText>A) Finančná vecná kontrola</w:delText>
              </w:r>
              <w:r w:rsidDel="00142786">
                <w:rPr>
                  <w:noProof/>
                  <w:webHidden/>
                </w:rPr>
                <w:tab/>
                <w:delText>23</w:delText>
              </w:r>
            </w:del>
          </w:ins>
        </w:p>
        <w:p w:rsidR="00245B09" w:rsidDel="00142786" w:rsidRDefault="00245B09">
          <w:pPr>
            <w:pStyle w:val="Obsah2"/>
            <w:tabs>
              <w:tab w:val="right" w:leader="dot" w:pos="9062"/>
            </w:tabs>
            <w:rPr>
              <w:ins w:id="491" w:author="Autor"/>
              <w:del w:id="492" w:author="Autor"/>
              <w:rFonts w:asciiTheme="minorHAnsi" w:eastAsiaTheme="minorEastAsia" w:hAnsiTheme="minorHAnsi"/>
              <w:noProof/>
              <w:lang w:eastAsia="sk-SK"/>
            </w:rPr>
          </w:pPr>
          <w:ins w:id="493" w:author="Autor">
            <w:del w:id="494" w:author="Autor">
              <w:r w:rsidRPr="00D91536" w:rsidDel="00142786">
                <w:rPr>
                  <w:rStyle w:val="Hypertextovprepojenie"/>
                  <w:noProof/>
                </w:rPr>
                <w:delText>B) Prvá ex-ante kontrola</w:delText>
              </w:r>
              <w:r w:rsidDel="00142786">
                <w:rPr>
                  <w:noProof/>
                  <w:webHidden/>
                </w:rPr>
                <w:tab/>
                <w:delText>23</w:delText>
              </w:r>
            </w:del>
          </w:ins>
        </w:p>
        <w:p w:rsidR="00245B09" w:rsidDel="00142786" w:rsidRDefault="00245B09">
          <w:pPr>
            <w:pStyle w:val="Obsah2"/>
            <w:tabs>
              <w:tab w:val="right" w:leader="dot" w:pos="9062"/>
            </w:tabs>
            <w:rPr>
              <w:ins w:id="495" w:author="Autor"/>
              <w:del w:id="496" w:author="Autor"/>
              <w:rFonts w:asciiTheme="minorHAnsi" w:eastAsiaTheme="minorEastAsia" w:hAnsiTheme="minorHAnsi"/>
              <w:noProof/>
              <w:lang w:eastAsia="sk-SK"/>
            </w:rPr>
          </w:pPr>
          <w:ins w:id="497" w:author="Autor">
            <w:del w:id="498" w:author="Autor">
              <w:r w:rsidRPr="00D91536" w:rsidDel="00142786">
                <w:rPr>
                  <w:rStyle w:val="Hypertextovprepojenie"/>
                  <w:noProof/>
                </w:rPr>
                <w:delText>C) Druhá ex-ante kontrola</w:delText>
              </w:r>
              <w:r w:rsidDel="00142786">
                <w:rPr>
                  <w:noProof/>
                  <w:webHidden/>
                </w:rPr>
                <w:tab/>
                <w:delText>25</w:delText>
              </w:r>
            </w:del>
          </w:ins>
        </w:p>
        <w:p w:rsidR="00245B09" w:rsidDel="00142786" w:rsidRDefault="00245B09">
          <w:pPr>
            <w:pStyle w:val="Obsah2"/>
            <w:tabs>
              <w:tab w:val="right" w:leader="dot" w:pos="9062"/>
            </w:tabs>
            <w:rPr>
              <w:ins w:id="499" w:author="Autor"/>
              <w:del w:id="500" w:author="Autor"/>
              <w:rFonts w:asciiTheme="minorHAnsi" w:eastAsiaTheme="minorEastAsia" w:hAnsiTheme="minorHAnsi"/>
              <w:noProof/>
              <w:lang w:eastAsia="sk-SK"/>
            </w:rPr>
          </w:pPr>
          <w:ins w:id="501" w:author="Autor">
            <w:del w:id="502" w:author="Autor">
              <w:r w:rsidRPr="00D91536" w:rsidDel="00142786">
                <w:rPr>
                  <w:rStyle w:val="Hypertextovprepojenie"/>
                  <w:noProof/>
                </w:rPr>
                <w:delText>D) Štandardná ex-post kontrola</w:delText>
              </w:r>
              <w:r w:rsidDel="00142786">
                <w:rPr>
                  <w:noProof/>
                  <w:webHidden/>
                </w:rPr>
                <w:tab/>
                <w:delText>25</w:delText>
              </w:r>
            </w:del>
          </w:ins>
        </w:p>
        <w:p w:rsidR="00245B09" w:rsidDel="00142786" w:rsidRDefault="00245B09">
          <w:pPr>
            <w:pStyle w:val="Obsah2"/>
            <w:tabs>
              <w:tab w:val="right" w:leader="dot" w:pos="9062"/>
            </w:tabs>
            <w:rPr>
              <w:ins w:id="503" w:author="Autor"/>
              <w:del w:id="504" w:author="Autor"/>
              <w:rFonts w:asciiTheme="minorHAnsi" w:eastAsiaTheme="minorEastAsia" w:hAnsiTheme="minorHAnsi"/>
              <w:noProof/>
              <w:lang w:eastAsia="sk-SK"/>
            </w:rPr>
          </w:pPr>
          <w:ins w:id="505" w:author="Autor">
            <w:del w:id="506" w:author="Autor">
              <w:r w:rsidRPr="00D91536" w:rsidDel="00142786">
                <w:rPr>
                  <w:rStyle w:val="Hypertextovprepojenie"/>
                  <w:noProof/>
                </w:rPr>
                <w:delText>E)  Následná ex post kontrola</w:delText>
              </w:r>
              <w:r w:rsidDel="00142786">
                <w:rPr>
                  <w:noProof/>
                  <w:webHidden/>
                </w:rPr>
                <w:tab/>
                <w:delText>26</w:delText>
              </w:r>
            </w:del>
          </w:ins>
        </w:p>
        <w:p w:rsidR="00245B09" w:rsidDel="00142786" w:rsidRDefault="00245B09">
          <w:pPr>
            <w:pStyle w:val="Obsah2"/>
            <w:tabs>
              <w:tab w:val="right" w:leader="dot" w:pos="9062"/>
            </w:tabs>
            <w:rPr>
              <w:ins w:id="507" w:author="Autor"/>
              <w:del w:id="508" w:author="Autor"/>
              <w:rFonts w:asciiTheme="minorHAnsi" w:eastAsiaTheme="minorEastAsia" w:hAnsiTheme="minorHAnsi"/>
              <w:noProof/>
              <w:lang w:eastAsia="sk-SK"/>
            </w:rPr>
          </w:pPr>
          <w:ins w:id="509" w:author="Autor">
            <w:del w:id="510" w:author="Autor">
              <w:r w:rsidRPr="00D91536" w:rsidDel="00142786">
                <w:rPr>
                  <w:rStyle w:val="Hypertextovprepojenie"/>
                  <w:noProof/>
                </w:rPr>
                <w:delText>F) Kontrola zákaziek s nízkou hodnotou</w:delText>
              </w:r>
              <w:r w:rsidDel="00142786">
                <w:rPr>
                  <w:noProof/>
                  <w:webHidden/>
                </w:rPr>
                <w:tab/>
                <w:delText>27</w:delText>
              </w:r>
            </w:del>
          </w:ins>
        </w:p>
        <w:p w:rsidR="00245B09" w:rsidDel="00142786" w:rsidRDefault="00245B09">
          <w:pPr>
            <w:pStyle w:val="Obsah2"/>
            <w:tabs>
              <w:tab w:val="right" w:leader="dot" w:pos="9062"/>
            </w:tabs>
            <w:rPr>
              <w:ins w:id="511" w:author="Autor"/>
              <w:del w:id="512" w:author="Autor"/>
              <w:rFonts w:asciiTheme="minorHAnsi" w:eastAsiaTheme="minorEastAsia" w:hAnsiTheme="minorHAnsi"/>
              <w:noProof/>
              <w:lang w:eastAsia="sk-SK"/>
            </w:rPr>
          </w:pPr>
          <w:ins w:id="513" w:author="Autor">
            <w:del w:id="514" w:author="Autor">
              <w:r w:rsidRPr="00D91536" w:rsidDel="00142786">
                <w:rPr>
                  <w:rStyle w:val="Hypertextovprepojenie"/>
                  <w:noProof/>
                </w:rPr>
                <w:delText>G) Kontrola zákaziek zadávaných s využitím elektronického trhoviska</w:delText>
              </w:r>
              <w:r w:rsidDel="00142786">
                <w:rPr>
                  <w:noProof/>
                  <w:webHidden/>
                </w:rPr>
                <w:tab/>
                <w:delText>32</w:delText>
              </w:r>
            </w:del>
          </w:ins>
        </w:p>
        <w:p w:rsidR="00245B09" w:rsidDel="00142786" w:rsidRDefault="00245B09">
          <w:pPr>
            <w:pStyle w:val="Obsah2"/>
            <w:tabs>
              <w:tab w:val="right" w:leader="dot" w:pos="9062"/>
            </w:tabs>
            <w:rPr>
              <w:ins w:id="515" w:author="Autor"/>
              <w:del w:id="516" w:author="Autor"/>
              <w:rFonts w:asciiTheme="minorHAnsi" w:eastAsiaTheme="minorEastAsia" w:hAnsiTheme="minorHAnsi"/>
              <w:noProof/>
              <w:lang w:eastAsia="sk-SK"/>
            </w:rPr>
          </w:pPr>
          <w:ins w:id="517" w:author="Autor">
            <w:del w:id="518" w:author="Autor">
              <w:r w:rsidRPr="00D91536" w:rsidDel="00142786">
                <w:rPr>
                  <w:rStyle w:val="Hypertextovprepojenie"/>
                  <w:noProof/>
                </w:rPr>
                <w:delText>H) Kontrola verejného obstarávania, v rámci ktorého viacerí prijímatelia nadobúdajú tovary, práce alebo služby prostredníctvom COO</w:delText>
              </w:r>
              <w:r w:rsidDel="00142786">
                <w:rPr>
                  <w:noProof/>
                  <w:webHidden/>
                </w:rPr>
                <w:tab/>
                <w:delText>34</w:delText>
              </w:r>
            </w:del>
          </w:ins>
        </w:p>
        <w:p w:rsidR="00245B09" w:rsidDel="00142786" w:rsidRDefault="00245B09">
          <w:pPr>
            <w:pStyle w:val="Obsah2"/>
            <w:tabs>
              <w:tab w:val="right" w:leader="dot" w:pos="9062"/>
            </w:tabs>
            <w:rPr>
              <w:ins w:id="519" w:author="Autor"/>
              <w:del w:id="520" w:author="Autor"/>
              <w:rFonts w:asciiTheme="minorHAnsi" w:eastAsiaTheme="minorEastAsia" w:hAnsiTheme="minorHAnsi"/>
              <w:noProof/>
              <w:lang w:eastAsia="sk-SK"/>
            </w:rPr>
          </w:pPr>
          <w:ins w:id="521" w:author="Autor">
            <w:del w:id="522" w:author="Autor">
              <w:r w:rsidRPr="00D91536" w:rsidDel="00142786">
                <w:rPr>
                  <w:rStyle w:val="Hypertextovprepojenie"/>
                  <w:noProof/>
                </w:rPr>
                <w:delText>I) Finančná kontrola zákaziek zadávaných na základe rámcovej dohody</w:delText>
              </w:r>
              <w:r w:rsidDel="00142786">
                <w:rPr>
                  <w:noProof/>
                  <w:webHidden/>
                </w:rPr>
                <w:tab/>
                <w:delText>34</w:delText>
              </w:r>
            </w:del>
          </w:ins>
        </w:p>
        <w:p w:rsidR="00245B09" w:rsidDel="00142786" w:rsidRDefault="00245B09">
          <w:pPr>
            <w:pStyle w:val="Obsah2"/>
            <w:tabs>
              <w:tab w:val="right" w:leader="dot" w:pos="9062"/>
            </w:tabs>
            <w:rPr>
              <w:ins w:id="523" w:author="Autor"/>
              <w:del w:id="524" w:author="Autor"/>
              <w:rFonts w:asciiTheme="minorHAnsi" w:eastAsiaTheme="minorEastAsia" w:hAnsiTheme="minorHAnsi"/>
              <w:noProof/>
              <w:lang w:eastAsia="sk-SK"/>
            </w:rPr>
          </w:pPr>
          <w:ins w:id="525" w:author="Autor">
            <w:del w:id="526" w:author="Autor">
              <w:r w:rsidRPr="00D91536" w:rsidDel="00142786">
                <w:rPr>
                  <w:rStyle w:val="Hypertextovprepojenie"/>
                  <w:noProof/>
                </w:rPr>
                <w:delText>J)   Kontrola dodatkov (zmena zmluvy, rámcovej dohody a koncesnej zmluvy počas jej  trvania)</w:delText>
              </w:r>
              <w:r w:rsidDel="00142786">
                <w:rPr>
                  <w:noProof/>
                  <w:webHidden/>
                </w:rPr>
                <w:tab/>
                <w:delText>35</w:delText>
              </w:r>
            </w:del>
          </w:ins>
        </w:p>
        <w:p w:rsidR="00245B09" w:rsidDel="00142786" w:rsidRDefault="00245B09">
          <w:pPr>
            <w:pStyle w:val="Obsah2"/>
            <w:tabs>
              <w:tab w:val="right" w:leader="dot" w:pos="9062"/>
            </w:tabs>
            <w:rPr>
              <w:ins w:id="527" w:author="Autor"/>
              <w:del w:id="528" w:author="Autor"/>
              <w:rFonts w:asciiTheme="minorHAnsi" w:eastAsiaTheme="minorEastAsia" w:hAnsiTheme="minorHAnsi"/>
              <w:noProof/>
              <w:lang w:eastAsia="sk-SK"/>
            </w:rPr>
          </w:pPr>
          <w:ins w:id="529" w:author="Autor">
            <w:del w:id="530" w:author="Autor">
              <w:r w:rsidRPr="00D91536" w:rsidDel="00142786">
                <w:rPr>
                  <w:rStyle w:val="Hypertextovprepojenie"/>
                  <w:noProof/>
                </w:rPr>
                <w:delText>K) Kontrola postupov pri obstarávaní zákazky, na ktorú sa ZVO nevzťahuje</w:delText>
              </w:r>
              <w:r w:rsidDel="00142786">
                <w:rPr>
                  <w:noProof/>
                  <w:webHidden/>
                </w:rPr>
                <w:tab/>
                <w:delText>36</w:delText>
              </w:r>
            </w:del>
          </w:ins>
        </w:p>
        <w:p w:rsidR="00245B09" w:rsidDel="00142786" w:rsidRDefault="00245B09">
          <w:pPr>
            <w:pStyle w:val="Obsah1"/>
            <w:tabs>
              <w:tab w:val="right" w:leader="dot" w:pos="9062"/>
            </w:tabs>
            <w:rPr>
              <w:ins w:id="531" w:author="Autor"/>
              <w:del w:id="532" w:author="Autor"/>
              <w:rFonts w:asciiTheme="minorHAnsi" w:eastAsiaTheme="minorEastAsia" w:hAnsiTheme="minorHAnsi"/>
              <w:noProof/>
              <w:lang w:eastAsia="sk-SK"/>
            </w:rPr>
          </w:pPr>
          <w:ins w:id="533" w:author="Autor">
            <w:del w:id="534" w:author="Autor">
              <w:r w:rsidRPr="00D91536" w:rsidDel="00142786">
                <w:rPr>
                  <w:rStyle w:val="Hypertextovprepojenie"/>
                  <w:noProof/>
                </w:rPr>
                <w:delText>15. Najčastejšie nedostatky pri realizácii VO – tabuľkový prehľad</w:delText>
              </w:r>
              <w:r w:rsidDel="00142786">
                <w:rPr>
                  <w:noProof/>
                  <w:webHidden/>
                </w:rPr>
                <w:tab/>
                <w:delText>38</w:delText>
              </w:r>
            </w:del>
          </w:ins>
        </w:p>
        <w:p w:rsidR="00245B09" w:rsidDel="00142786" w:rsidRDefault="00245B09">
          <w:pPr>
            <w:pStyle w:val="Obsah1"/>
            <w:tabs>
              <w:tab w:val="right" w:leader="dot" w:pos="9062"/>
            </w:tabs>
            <w:rPr>
              <w:ins w:id="535" w:author="Autor"/>
              <w:del w:id="536" w:author="Autor"/>
              <w:rFonts w:asciiTheme="minorHAnsi" w:eastAsiaTheme="minorEastAsia" w:hAnsiTheme="minorHAnsi"/>
              <w:noProof/>
              <w:lang w:eastAsia="sk-SK"/>
            </w:rPr>
          </w:pPr>
          <w:ins w:id="537" w:author="Autor">
            <w:del w:id="538" w:author="Autor">
              <w:r w:rsidRPr="00D91536" w:rsidDel="00142786">
                <w:rPr>
                  <w:rStyle w:val="Hypertextovprepojenie"/>
                  <w:noProof/>
                </w:rPr>
                <w:delText>16. Požiadavky na dokumentáciu predkladanú RO</w:delText>
              </w:r>
              <w:r w:rsidDel="00142786">
                <w:rPr>
                  <w:noProof/>
                  <w:webHidden/>
                </w:rPr>
                <w:tab/>
                <w:delText>40</w:delText>
              </w:r>
            </w:del>
          </w:ins>
        </w:p>
        <w:p w:rsidR="00245B09" w:rsidDel="00142786" w:rsidRDefault="00245B09">
          <w:pPr>
            <w:pStyle w:val="Obsah1"/>
            <w:tabs>
              <w:tab w:val="right" w:leader="dot" w:pos="9062"/>
            </w:tabs>
            <w:rPr>
              <w:ins w:id="539" w:author="Autor"/>
              <w:del w:id="540" w:author="Autor"/>
              <w:rFonts w:asciiTheme="minorHAnsi" w:eastAsiaTheme="minorEastAsia" w:hAnsiTheme="minorHAnsi"/>
              <w:noProof/>
              <w:lang w:eastAsia="sk-SK"/>
            </w:rPr>
          </w:pPr>
          <w:ins w:id="541" w:author="Autor">
            <w:del w:id="542" w:author="Autor">
              <w:r w:rsidRPr="00D91536" w:rsidDel="00142786">
                <w:rPr>
                  <w:rStyle w:val="Hypertextovprepojenie"/>
                  <w:noProof/>
                </w:rPr>
                <w:delText>17. Lehoty kontroly  RO</w:delText>
              </w:r>
              <w:r w:rsidDel="00142786">
                <w:rPr>
                  <w:noProof/>
                  <w:webHidden/>
                </w:rPr>
                <w:tab/>
                <w:delText>43</w:delText>
              </w:r>
            </w:del>
          </w:ins>
        </w:p>
        <w:p w:rsidR="00245B09" w:rsidDel="00142786" w:rsidRDefault="00245B09">
          <w:pPr>
            <w:pStyle w:val="Obsah1"/>
            <w:tabs>
              <w:tab w:val="right" w:leader="dot" w:pos="9062"/>
            </w:tabs>
            <w:rPr>
              <w:ins w:id="543" w:author="Autor"/>
              <w:del w:id="544" w:author="Autor"/>
              <w:rFonts w:asciiTheme="minorHAnsi" w:eastAsiaTheme="minorEastAsia" w:hAnsiTheme="minorHAnsi"/>
              <w:noProof/>
              <w:lang w:eastAsia="sk-SK"/>
            </w:rPr>
          </w:pPr>
          <w:ins w:id="545" w:author="Autor">
            <w:del w:id="546" w:author="Autor">
              <w:r w:rsidRPr="00D91536" w:rsidDel="00142786">
                <w:rPr>
                  <w:rStyle w:val="Hypertextovprepojenie"/>
                  <w:noProof/>
                </w:rPr>
                <w:delText>18. Výstupy kontroly RO</w:delText>
              </w:r>
              <w:r w:rsidDel="00142786">
                <w:rPr>
                  <w:noProof/>
                  <w:webHidden/>
                </w:rPr>
                <w:tab/>
                <w:delText>44</w:delText>
              </w:r>
            </w:del>
          </w:ins>
        </w:p>
        <w:p w:rsidR="00245B09" w:rsidDel="00142786" w:rsidRDefault="00245B09">
          <w:pPr>
            <w:pStyle w:val="Obsah1"/>
            <w:tabs>
              <w:tab w:val="right" w:leader="dot" w:pos="9062"/>
            </w:tabs>
            <w:rPr>
              <w:ins w:id="547" w:author="Autor"/>
              <w:del w:id="548" w:author="Autor"/>
              <w:rFonts w:asciiTheme="minorHAnsi" w:eastAsiaTheme="minorEastAsia" w:hAnsiTheme="minorHAnsi"/>
              <w:noProof/>
              <w:lang w:eastAsia="sk-SK"/>
            </w:rPr>
          </w:pPr>
          <w:ins w:id="549" w:author="Autor">
            <w:del w:id="550" w:author="Autor">
              <w:r w:rsidRPr="00D91536" w:rsidDel="00142786">
                <w:rPr>
                  <w:rStyle w:val="Hypertextovprepojenie"/>
                  <w:noProof/>
                </w:rPr>
                <w:delText>19. Dôsledky porušenia pravidiel zadávania zákaziek</w:delText>
              </w:r>
              <w:r w:rsidDel="00142786">
                <w:rPr>
                  <w:noProof/>
                  <w:webHidden/>
                </w:rPr>
                <w:tab/>
                <w:delText>44</w:delText>
              </w:r>
            </w:del>
          </w:ins>
        </w:p>
        <w:p w:rsidR="00245B09" w:rsidDel="00142786" w:rsidRDefault="00245B09">
          <w:pPr>
            <w:pStyle w:val="Obsah2"/>
            <w:tabs>
              <w:tab w:val="right" w:leader="dot" w:pos="9062"/>
            </w:tabs>
            <w:rPr>
              <w:ins w:id="551" w:author="Autor"/>
              <w:del w:id="552" w:author="Autor"/>
              <w:rFonts w:asciiTheme="minorHAnsi" w:eastAsiaTheme="minorEastAsia" w:hAnsiTheme="minorHAnsi"/>
              <w:noProof/>
              <w:lang w:eastAsia="sk-SK"/>
            </w:rPr>
          </w:pPr>
          <w:ins w:id="553" w:author="Autor">
            <w:del w:id="554" w:author="Autor">
              <w:r w:rsidRPr="00D91536" w:rsidDel="00142786">
                <w:rPr>
                  <w:rStyle w:val="Hypertextovprepojenie"/>
                  <w:noProof/>
                </w:rPr>
                <w:delText>A) Všeobecné postupy RO pri identifikovaní porušenia pravidiel</w:delText>
              </w:r>
              <w:r w:rsidDel="00142786">
                <w:rPr>
                  <w:noProof/>
                  <w:webHidden/>
                </w:rPr>
                <w:tab/>
                <w:delText>44</w:delText>
              </w:r>
            </w:del>
          </w:ins>
        </w:p>
        <w:p w:rsidR="00245B09" w:rsidDel="00142786" w:rsidRDefault="00245B09">
          <w:pPr>
            <w:pStyle w:val="Obsah2"/>
            <w:tabs>
              <w:tab w:val="right" w:leader="dot" w:pos="9062"/>
            </w:tabs>
            <w:rPr>
              <w:ins w:id="555" w:author="Autor"/>
              <w:del w:id="556" w:author="Autor"/>
              <w:rFonts w:asciiTheme="minorHAnsi" w:eastAsiaTheme="minorEastAsia" w:hAnsiTheme="minorHAnsi"/>
              <w:noProof/>
              <w:lang w:eastAsia="sk-SK"/>
            </w:rPr>
          </w:pPr>
          <w:ins w:id="557" w:author="Autor">
            <w:del w:id="558" w:author="Autor">
              <w:r w:rsidRPr="00D91536" w:rsidDel="00142786">
                <w:rPr>
                  <w:rStyle w:val="Hypertextovprepojenie"/>
                  <w:noProof/>
                </w:rPr>
                <w:delText>B) Ex-ante finančná oprava</w:delText>
              </w:r>
              <w:r w:rsidDel="00142786">
                <w:rPr>
                  <w:noProof/>
                  <w:webHidden/>
                </w:rPr>
                <w:tab/>
                <w:delText>45</w:delText>
              </w:r>
            </w:del>
          </w:ins>
        </w:p>
        <w:p w:rsidR="00245B09" w:rsidDel="00142786" w:rsidRDefault="00245B09">
          <w:pPr>
            <w:pStyle w:val="Obsah2"/>
            <w:tabs>
              <w:tab w:val="right" w:leader="dot" w:pos="9062"/>
            </w:tabs>
            <w:rPr>
              <w:ins w:id="559" w:author="Autor"/>
              <w:del w:id="560" w:author="Autor"/>
              <w:rFonts w:asciiTheme="minorHAnsi" w:eastAsiaTheme="minorEastAsia" w:hAnsiTheme="minorHAnsi"/>
              <w:noProof/>
              <w:lang w:eastAsia="sk-SK"/>
            </w:rPr>
          </w:pPr>
          <w:ins w:id="561" w:author="Autor">
            <w:del w:id="562" w:author="Autor">
              <w:r w:rsidRPr="00D91536" w:rsidDel="00142786">
                <w:rPr>
                  <w:rStyle w:val="Hypertextovprepojenie"/>
                  <w:noProof/>
                </w:rPr>
                <w:delText>C) Ex-post finančná oprava</w:delText>
              </w:r>
              <w:r w:rsidDel="00142786">
                <w:rPr>
                  <w:noProof/>
                  <w:webHidden/>
                </w:rPr>
                <w:tab/>
                <w:delText>46</w:delText>
              </w:r>
            </w:del>
          </w:ins>
        </w:p>
        <w:p w:rsidR="00245B09" w:rsidDel="00142786" w:rsidRDefault="00245B09">
          <w:pPr>
            <w:pStyle w:val="Obsah1"/>
            <w:tabs>
              <w:tab w:val="right" w:leader="dot" w:pos="9062"/>
            </w:tabs>
            <w:rPr>
              <w:ins w:id="563" w:author="Autor"/>
              <w:del w:id="564" w:author="Autor"/>
              <w:rFonts w:asciiTheme="minorHAnsi" w:eastAsiaTheme="minorEastAsia" w:hAnsiTheme="minorHAnsi"/>
              <w:noProof/>
              <w:lang w:eastAsia="sk-SK"/>
            </w:rPr>
          </w:pPr>
          <w:ins w:id="565" w:author="Autor">
            <w:del w:id="566" w:author="Autor">
              <w:r w:rsidRPr="00D91536" w:rsidDel="00142786">
                <w:rPr>
                  <w:rStyle w:val="Hypertextovprepojenie"/>
                  <w:noProof/>
                </w:rPr>
                <w:delText>20. Konflikt záujmov</w:delText>
              </w:r>
              <w:r w:rsidDel="00142786">
                <w:rPr>
                  <w:noProof/>
                  <w:webHidden/>
                </w:rPr>
                <w:tab/>
                <w:delText>46</w:delText>
              </w:r>
            </w:del>
          </w:ins>
        </w:p>
        <w:p w:rsidR="00245B09" w:rsidDel="00142786" w:rsidRDefault="00245B09">
          <w:pPr>
            <w:pStyle w:val="Obsah1"/>
            <w:tabs>
              <w:tab w:val="right" w:leader="dot" w:pos="9062"/>
            </w:tabs>
            <w:rPr>
              <w:ins w:id="567" w:author="Autor"/>
              <w:del w:id="568" w:author="Autor"/>
              <w:rFonts w:asciiTheme="minorHAnsi" w:eastAsiaTheme="minorEastAsia" w:hAnsiTheme="minorHAnsi"/>
              <w:noProof/>
              <w:lang w:eastAsia="sk-SK"/>
            </w:rPr>
          </w:pPr>
          <w:ins w:id="569" w:author="Autor">
            <w:del w:id="570" w:author="Autor">
              <w:r w:rsidRPr="00D91536" w:rsidDel="00142786">
                <w:rPr>
                  <w:rStyle w:val="Hypertextovprepojenie"/>
                  <w:noProof/>
                </w:rPr>
                <w:delText>21. Prílohy príručky</w:delText>
              </w:r>
              <w:r w:rsidDel="00142786">
                <w:rPr>
                  <w:noProof/>
                  <w:webHidden/>
                </w:rPr>
                <w:tab/>
                <w:delText>47</w:delText>
              </w:r>
            </w:del>
          </w:ins>
        </w:p>
        <w:p w:rsidR="00245B09" w:rsidDel="00142786" w:rsidRDefault="00245B09">
          <w:pPr>
            <w:pStyle w:val="Obsah2"/>
            <w:tabs>
              <w:tab w:val="right" w:leader="dot" w:pos="9062"/>
            </w:tabs>
            <w:rPr>
              <w:ins w:id="571" w:author="Autor"/>
              <w:del w:id="572" w:author="Autor"/>
              <w:rFonts w:asciiTheme="minorHAnsi" w:eastAsiaTheme="minorEastAsia" w:hAnsiTheme="minorHAnsi"/>
              <w:noProof/>
              <w:lang w:eastAsia="sk-SK"/>
            </w:rPr>
          </w:pPr>
          <w:ins w:id="573" w:author="Autor">
            <w:del w:id="574" w:author="Autor">
              <w:r w:rsidRPr="00D91536" w:rsidDel="00142786">
                <w:rPr>
                  <w:rStyle w:val="Hypertextovprepojenie"/>
                  <w:noProof/>
                </w:rPr>
                <w:delText>Príloha č. 1 Vzorový formulár na určenie PHZ</w:delText>
              </w:r>
              <w:r w:rsidDel="00142786">
                <w:rPr>
                  <w:noProof/>
                  <w:webHidden/>
                </w:rPr>
                <w:tab/>
                <w:delText>48</w:delText>
              </w:r>
            </w:del>
          </w:ins>
        </w:p>
        <w:p w:rsidR="00245B09" w:rsidDel="00142786" w:rsidRDefault="00245B09">
          <w:pPr>
            <w:pStyle w:val="Obsah2"/>
            <w:tabs>
              <w:tab w:val="right" w:leader="dot" w:pos="9062"/>
            </w:tabs>
            <w:rPr>
              <w:ins w:id="575" w:author="Autor"/>
              <w:del w:id="576" w:author="Autor"/>
              <w:rFonts w:asciiTheme="minorHAnsi" w:eastAsiaTheme="minorEastAsia" w:hAnsiTheme="minorHAnsi"/>
              <w:noProof/>
              <w:lang w:eastAsia="sk-SK"/>
            </w:rPr>
          </w:pPr>
          <w:ins w:id="577" w:author="Autor">
            <w:del w:id="578" w:author="Autor">
              <w:r w:rsidRPr="00D91536" w:rsidDel="00142786">
                <w:rPr>
                  <w:rStyle w:val="Hypertextovprepojenie"/>
                  <w:noProof/>
                </w:rPr>
                <w:delText>Príloha č. 2 Vzor zápisnice z vyhodnotenia podmienok účasti</w:delText>
              </w:r>
              <w:r w:rsidDel="00142786">
                <w:rPr>
                  <w:noProof/>
                  <w:webHidden/>
                </w:rPr>
                <w:tab/>
                <w:delText>51</w:delText>
              </w:r>
            </w:del>
          </w:ins>
        </w:p>
        <w:p w:rsidR="00245B09" w:rsidDel="00142786" w:rsidRDefault="00245B09">
          <w:pPr>
            <w:pStyle w:val="Obsah2"/>
            <w:tabs>
              <w:tab w:val="right" w:leader="dot" w:pos="9062"/>
            </w:tabs>
            <w:rPr>
              <w:ins w:id="579" w:author="Autor"/>
              <w:del w:id="580" w:author="Autor"/>
              <w:rFonts w:asciiTheme="minorHAnsi" w:eastAsiaTheme="minorEastAsia" w:hAnsiTheme="minorHAnsi"/>
              <w:noProof/>
              <w:lang w:eastAsia="sk-SK"/>
            </w:rPr>
          </w:pPr>
          <w:ins w:id="581" w:author="Autor">
            <w:del w:id="582" w:author="Autor">
              <w:r w:rsidRPr="00D91536" w:rsidDel="00142786">
                <w:rPr>
                  <w:rStyle w:val="Hypertextovprepojenie"/>
                  <w:noProof/>
                </w:rPr>
                <w:delText>Príloha č. 3 Vzor zápisnice z vyhodnotenia ponúk</w:delText>
              </w:r>
              <w:r w:rsidDel="00142786">
                <w:rPr>
                  <w:noProof/>
                  <w:webHidden/>
                </w:rPr>
                <w:tab/>
                <w:delText>53</w:delText>
              </w:r>
            </w:del>
          </w:ins>
        </w:p>
        <w:p w:rsidR="00245B09" w:rsidDel="00142786" w:rsidRDefault="00245B09">
          <w:pPr>
            <w:pStyle w:val="Obsah2"/>
            <w:tabs>
              <w:tab w:val="right" w:leader="dot" w:pos="9062"/>
            </w:tabs>
            <w:rPr>
              <w:ins w:id="583" w:author="Autor"/>
              <w:del w:id="584" w:author="Autor"/>
              <w:rFonts w:asciiTheme="minorHAnsi" w:eastAsiaTheme="minorEastAsia" w:hAnsiTheme="minorHAnsi"/>
              <w:noProof/>
              <w:lang w:eastAsia="sk-SK"/>
            </w:rPr>
          </w:pPr>
          <w:ins w:id="585" w:author="Autor">
            <w:del w:id="586" w:author="Autor">
              <w:r w:rsidRPr="00D91536" w:rsidDel="00142786">
                <w:rPr>
                  <w:rStyle w:val="Hypertextovprepojenie"/>
                  <w:noProof/>
                </w:rPr>
                <w:delText>Príloha č. 4 Záznam z prieskumu trhu (platí aj pre výnimky zo ZVO)</w:delText>
              </w:r>
              <w:r w:rsidDel="00142786">
                <w:rPr>
                  <w:noProof/>
                  <w:webHidden/>
                </w:rPr>
                <w:tab/>
                <w:delText>55</w:delText>
              </w:r>
            </w:del>
          </w:ins>
        </w:p>
        <w:p w:rsidR="00245B09" w:rsidDel="00142786" w:rsidRDefault="00245B09">
          <w:pPr>
            <w:pStyle w:val="Obsah2"/>
            <w:tabs>
              <w:tab w:val="right" w:leader="dot" w:pos="9062"/>
            </w:tabs>
            <w:rPr>
              <w:ins w:id="587" w:author="Autor"/>
              <w:del w:id="588" w:author="Autor"/>
              <w:rFonts w:asciiTheme="minorHAnsi" w:eastAsiaTheme="minorEastAsia" w:hAnsiTheme="minorHAnsi"/>
              <w:noProof/>
              <w:lang w:eastAsia="sk-SK"/>
            </w:rPr>
          </w:pPr>
          <w:ins w:id="589" w:author="Autor">
            <w:del w:id="590" w:author="Autor">
              <w:r w:rsidRPr="00D91536" w:rsidDel="00142786">
                <w:rPr>
                  <w:rStyle w:val="Hypertextovprepojenie"/>
                  <w:noProof/>
                </w:rPr>
                <w:delText xml:space="preserve">Príloha č. 5 Tabuľka zasielaná na CKO v rámci zákaziek  nad  30 000 EUR </w:delText>
              </w:r>
              <w:r w:rsidRPr="00D91536" w:rsidDel="00142786">
                <w:rPr>
                  <w:rStyle w:val="Hypertextovprepojenie"/>
                  <w:rFonts w:cs="Times New Roman"/>
                  <w:noProof/>
                </w:rPr>
                <w:delText>(platí pre zákazky s nízkou hodnotou)</w:delText>
              </w:r>
              <w:r w:rsidDel="00142786">
                <w:rPr>
                  <w:noProof/>
                  <w:webHidden/>
                </w:rPr>
                <w:tab/>
                <w:delText>57</w:delText>
              </w:r>
            </w:del>
          </w:ins>
        </w:p>
        <w:p w:rsidR="00245B09" w:rsidDel="00142786" w:rsidRDefault="00245B09">
          <w:pPr>
            <w:pStyle w:val="Obsah2"/>
            <w:tabs>
              <w:tab w:val="right" w:leader="dot" w:pos="9062"/>
            </w:tabs>
            <w:rPr>
              <w:ins w:id="591" w:author="Autor"/>
              <w:del w:id="592" w:author="Autor"/>
              <w:rFonts w:asciiTheme="minorHAnsi" w:eastAsiaTheme="minorEastAsia" w:hAnsiTheme="minorHAnsi"/>
              <w:noProof/>
              <w:lang w:eastAsia="sk-SK"/>
            </w:rPr>
          </w:pPr>
          <w:ins w:id="593" w:author="Autor">
            <w:del w:id="594" w:author="Autor">
              <w:r w:rsidRPr="00D91536" w:rsidDel="00142786">
                <w:rPr>
                  <w:rStyle w:val="Hypertextovprepojenie"/>
                  <w:noProof/>
                </w:rPr>
                <w:delText>Príloha č. 6 Čestné vyhlásenie prijímateľa k úplnosti a súladu predkladanej dokumentácie VO s originálnou dokumentáciou</w:delText>
              </w:r>
              <w:r w:rsidDel="00142786">
                <w:rPr>
                  <w:noProof/>
                  <w:webHidden/>
                </w:rPr>
                <w:tab/>
                <w:delText>58</w:delText>
              </w:r>
            </w:del>
          </w:ins>
        </w:p>
        <w:p w:rsidR="00245B09" w:rsidDel="00142786" w:rsidRDefault="00245B09">
          <w:pPr>
            <w:pStyle w:val="Obsah2"/>
            <w:tabs>
              <w:tab w:val="right" w:leader="dot" w:pos="9062"/>
            </w:tabs>
            <w:rPr>
              <w:ins w:id="595" w:author="Autor"/>
              <w:del w:id="596" w:author="Autor"/>
              <w:rFonts w:asciiTheme="minorHAnsi" w:eastAsiaTheme="minorEastAsia" w:hAnsiTheme="minorHAnsi"/>
              <w:noProof/>
              <w:lang w:eastAsia="sk-SK"/>
            </w:rPr>
          </w:pPr>
          <w:ins w:id="597" w:author="Autor">
            <w:del w:id="598" w:author="Autor">
              <w:r w:rsidRPr="00D91536" w:rsidDel="00142786">
                <w:rPr>
                  <w:rStyle w:val="Hypertextovprepojenie"/>
                  <w:rFonts w:cs="Times New Roman"/>
                  <w:noProof/>
                </w:rPr>
                <w:delText>Príloha č. 7 Čestné vyhlásenie prijímateľa o vylúčení konfliktu záujmov v procese VO</w:delText>
              </w:r>
              <w:r w:rsidDel="00142786">
                <w:rPr>
                  <w:noProof/>
                  <w:webHidden/>
                </w:rPr>
                <w:tab/>
                <w:delText>59</w:delText>
              </w:r>
            </w:del>
          </w:ins>
        </w:p>
        <w:p w:rsidR="00245B09" w:rsidDel="00142786" w:rsidRDefault="00245B09">
          <w:pPr>
            <w:pStyle w:val="Obsah2"/>
            <w:tabs>
              <w:tab w:val="right" w:leader="dot" w:pos="9062"/>
            </w:tabs>
            <w:rPr>
              <w:ins w:id="599" w:author="Autor"/>
              <w:del w:id="600" w:author="Autor"/>
              <w:rFonts w:asciiTheme="minorHAnsi" w:eastAsiaTheme="minorEastAsia" w:hAnsiTheme="minorHAnsi"/>
              <w:noProof/>
              <w:lang w:eastAsia="sk-SK"/>
            </w:rPr>
          </w:pPr>
          <w:ins w:id="601" w:author="Autor">
            <w:del w:id="602" w:author="Autor">
              <w:r w:rsidRPr="00D91536" w:rsidDel="00142786">
                <w:rPr>
                  <w:rStyle w:val="Hypertextovprepojenie"/>
                  <w:noProof/>
                </w:rPr>
                <w:delText>Príloha č. 8 Rizikové indikátory k možným porušeniam zákona o ochrane hospodárskej súťaže</w:delText>
              </w:r>
              <w:r w:rsidDel="00142786">
                <w:rPr>
                  <w:noProof/>
                  <w:webHidden/>
                </w:rPr>
                <w:tab/>
                <w:delText>60</w:delText>
              </w:r>
            </w:del>
          </w:ins>
        </w:p>
        <w:p w:rsidR="00245B09" w:rsidDel="00142786" w:rsidRDefault="00245B09">
          <w:pPr>
            <w:pStyle w:val="Obsah2"/>
            <w:tabs>
              <w:tab w:val="right" w:leader="dot" w:pos="9062"/>
            </w:tabs>
            <w:rPr>
              <w:ins w:id="603" w:author="Autor"/>
              <w:del w:id="604" w:author="Autor"/>
              <w:rFonts w:asciiTheme="minorHAnsi" w:eastAsiaTheme="minorEastAsia" w:hAnsiTheme="minorHAnsi"/>
              <w:noProof/>
              <w:lang w:eastAsia="sk-SK"/>
            </w:rPr>
          </w:pPr>
          <w:ins w:id="605" w:author="Autor">
            <w:del w:id="606" w:author="Autor">
              <w:r w:rsidRPr="00D91536" w:rsidDel="00142786">
                <w:rPr>
                  <w:rStyle w:val="Hypertextovprepojenie"/>
                  <w:noProof/>
                </w:rPr>
                <w:delText>Príloha č. 9 Žiadosť o vykonanie finančnej kontroly VO s prílohami – vzor</w:delText>
              </w:r>
              <w:r w:rsidDel="00142786">
                <w:rPr>
                  <w:noProof/>
                  <w:webHidden/>
                </w:rPr>
                <w:tab/>
                <w:delText>63</w:delText>
              </w:r>
            </w:del>
          </w:ins>
        </w:p>
        <w:p w:rsidR="0055576F" w:rsidDel="00142786" w:rsidRDefault="0055576F">
          <w:pPr>
            <w:pStyle w:val="Obsah1"/>
            <w:tabs>
              <w:tab w:val="right" w:leader="dot" w:pos="9062"/>
            </w:tabs>
            <w:rPr>
              <w:ins w:id="607" w:author="Autor"/>
              <w:del w:id="608" w:author="Autor"/>
              <w:rFonts w:asciiTheme="minorHAnsi" w:eastAsiaTheme="minorEastAsia" w:hAnsiTheme="minorHAnsi"/>
              <w:noProof/>
              <w:lang w:eastAsia="sk-SK"/>
            </w:rPr>
          </w:pPr>
          <w:ins w:id="609" w:author="Autor">
            <w:del w:id="610" w:author="Autor">
              <w:r w:rsidRPr="00245B09" w:rsidDel="00142786">
                <w:rPr>
                  <w:rStyle w:val="Hypertextovprepojenie"/>
                  <w:noProof/>
                </w:rPr>
                <w:delText>Skratky</w:delText>
              </w:r>
              <w:r w:rsidDel="00142786">
                <w:rPr>
                  <w:noProof/>
                  <w:webHidden/>
                </w:rPr>
                <w:tab/>
                <w:delText>6</w:delText>
              </w:r>
            </w:del>
          </w:ins>
        </w:p>
        <w:p w:rsidR="0055576F" w:rsidDel="00142786" w:rsidRDefault="0055576F">
          <w:pPr>
            <w:pStyle w:val="Obsah1"/>
            <w:tabs>
              <w:tab w:val="right" w:leader="dot" w:pos="9062"/>
            </w:tabs>
            <w:rPr>
              <w:ins w:id="611" w:author="Autor"/>
              <w:del w:id="612" w:author="Autor"/>
              <w:rFonts w:asciiTheme="minorHAnsi" w:eastAsiaTheme="minorEastAsia" w:hAnsiTheme="minorHAnsi"/>
              <w:noProof/>
              <w:lang w:eastAsia="sk-SK"/>
            </w:rPr>
          </w:pPr>
          <w:ins w:id="613" w:author="Autor">
            <w:del w:id="614" w:author="Autor">
              <w:r w:rsidRPr="00245B09" w:rsidDel="00142786">
                <w:rPr>
                  <w:rStyle w:val="Hypertextovprepojenie"/>
                  <w:noProof/>
                </w:rPr>
                <w:delText>Úvod</w:delText>
              </w:r>
              <w:r w:rsidDel="00142786">
                <w:rPr>
                  <w:noProof/>
                  <w:webHidden/>
                </w:rPr>
                <w:tab/>
                <w:delText>7</w:delText>
              </w:r>
            </w:del>
          </w:ins>
        </w:p>
        <w:p w:rsidR="0055576F" w:rsidDel="00142786" w:rsidRDefault="0055576F">
          <w:pPr>
            <w:pStyle w:val="Obsah1"/>
            <w:tabs>
              <w:tab w:val="right" w:leader="dot" w:pos="9062"/>
            </w:tabs>
            <w:rPr>
              <w:ins w:id="615" w:author="Autor"/>
              <w:del w:id="616" w:author="Autor"/>
              <w:rFonts w:asciiTheme="minorHAnsi" w:eastAsiaTheme="minorEastAsia" w:hAnsiTheme="minorHAnsi"/>
              <w:noProof/>
              <w:lang w:eastAsia="sk-SK"/>
            </w:rPr>
          </w:pPr>
          <w:ins w:id="617" w:author="Autor">
            <w:del w:id="618" w:author="Autor">
              <w:r w:rsidRPr="00245B09" w:rsidDel="00142786">
                <w:rPr>
                  <w:rStyle w:val="Hypertextovprepojenie"/>
                  <w:noProof/>
                </w:rPr>
                <w:delText>1. Realizácia verejného obstarávania a obstarávania</w:delText>
              </w:r>
              <w:r w:rsidDel="00142786">
                <w:rPr>
                  <w:noProof/>
                  <w:webHidden/>
                </w:rPr>
                <w:tab/>
                <w:delText>9</w:delText>
              </w:r>
            </w:del>
          </w:ins>
        </w:p>
        <w:p w:rsidR="0055576F" w:rsidDel="00142786" w:rsidRDefault="0055576F">
          <w:pPr>
            <w:pStyle w:val="Obsah1"/>
            <w:tabs>
              <w:tab w:val="right" w:leader="dot" w:pos="9062"/>
            </w:tabs>
            <w:rPr>
              <w:ins w:id="619" w:author="Autor"/>
              <w:del w:id="620" w:author="Autor"/>
              <w:rFonts w:asciiTheme="minorHAnsi" w:eastAsiaTheme="minorEastAsia" w:hAnsiTheme="minorHAnsi"/>
              <w:noProof/>
              <w:lang w:eastAsia="sk-SK"/>
            </w:rPr>
          </w:pPr>
          <w:ins w:id="621" w:author="Autor">
            <w:del w:id="622" w:author="Autor">
              <w:r w:rsidRPr="00245B09" w:rsidDel="00142786">
                <w:rPr>
                  <w:rStyle w:val="Hypertextovprepojenie"/>
                  <w:noProof/>
                </w:rPr>
                <w:delText>2.  Predpokladaná hodnota zákazky</w:delText>
              </w:r>
              <w:r w:rsidDel="00142786">
                <w:rPr>
                  <w:noProof/>
                  <w:webHidden/>
                </w:rPr>
                <w:tab/>
                <w:delText>9</w:delText>
              </w:r>
            </w:del>
          </w:ins>
        </w:p>
        <w:p w:rsidR="0055576F" w:rsidDel="00142786" w:rsidRDefault="0055576F">
          <w:pPr>
            <w:pStyle w:val="Obsah1"/>
            <w:tabs>
              <w:tab w:val="right" w:leader="dot" w:pos="9062"/>
            </w:tabs>
            <w:rPr>
              <w:ins w:id="623" w:author="Autor"/>
              <w:del w:id="624" w:author="Autor"/>
              <w:rFonts w:asciiTheme="minorHAnsi" w:eastAsiaTheme="minorEastAsia" w:hAnsiTheme="minorHAnsi"/>
              <w:noProof/>
              <w:lang w:eastAsia="sk-SK"/>
            </w:rPr>
          </w:pPr>
          <w:ins w:id="625" w:author="Autor">
            <w:del w:id="626" w:author="Autor">
              <w:r w:rsidRPr="00245B09" w:rsidDel="00142786">
                <w:rPr>
                  <w:rStyle w:val="Hypertextovprepojenie"/>
                  <w:noProof/>
                </w:rPr>
                <w:delText>3. Oznámenia používané vo verejnom obstarávaní</w:delText>
              </w:r>
              <w:r w:rsidDel="00142786">
                <w:rPr>
                  <w:noProof/>
                  <w:webHidden/>
                </w:rPr>
                <w:tab/>
                <w:delText>12</w:delText>
              </w:r>
            </w:del>
          </w:ins>
        </w:p>
        <w:p w:rsidR="0055576F" w:rsidDel="00142786" w:rsidRDefault="0055576F">
          <w:pPr>
            <w:pStyle w:val="Obsah1"/>
            <w:tabs>
              <w:tab w:val="right" w:leader="dot" w:pos="9062"/>
            </w:tabs>
            <w:rPr>
              <w:ins w:id="627" w:author="Autor"/>
              <w:del w:id="628" w:author="Autor"/>
              <w:rFonts w:asciiTheme="minorHAnsi" w:eastAsiaTheme="minorEastAsia" w:hAnsiTheme="minorHAnsi"/>
              <w:noProof/>
              <w:lang w:eastAsia="sk-SK"/>
            </w:rPr>
          </w:pPr>
          <w:ins w:id="629" w:author="Autor">
            <w:del w:id="630" w:author="Autor">
              <w:r w:rsidRPr="00245B09" w:rsidDel="00142786">
                <w:rPr>
                  <w:rStyle w:val="Hypertextovprepojenie"/>
                  <w:noProof/>
                </w:rPr>
                <w:delText>4. Súťažné podklady</w:delText>
              </w:r>
              <w:r w:rsidDel="00142786">
                <w:rPr>
                  <w:noProof/>
                  <w:webHidden/>
                </w:rPr>
                <w:tab/>
                <w:delText>12</w:delText>
              </w:r>
            </w:del>
          </w:ins>
        </w:p>
        <w:p w:rsidR="0055576F" w:rsidDel="00142786" w:rsidRDefault="0055576F">
          <w:pPr>
            <w:pStyle w:val="Obsah1"/>
            <w:tabs>
              <w:tab w:val="right" w:leader="dot" w:pos="9062"/>
            </w:tabs>
            <w:rPr>
              <w:ins w:id="631" w:author="Autor"/>
              <w:del w:id="632" w:author="Autor"/>
              <w:rFonts w:asciiTheme="minorHAnsi" w:eastAsiaTheme="minorEastAsia" w:hAnsiTheme="minorHAnsi"/>
              <w:noProof/>
              <w:lang w:eastAsia="sk-SK"/>
            </w:rPr>
          </w:pPr>
          <w:ins w:id="633" w:author="Autor">
            <w:del w:id="634" w:author="Autor">
              <w:r w:rsidRPr="00245B09" w:rsidDel="00142786">
                <w:rPr>
                  <w:rStyle w:val="Hypertextovprepojenie"/>
                  <w:noProof/>
                </w:rPr>
                <w:delText>5. Podmienky účasti</w:delText>
              </w:r>
              <w:r w:rsidDel="00142786">
                <w:rPr>
                  <w:noProof/>
                  <w:webHidden/>
                </w:rPr>
                <w:tab/>
                <w:delText>15</w:delText>
              </w:r>
            </w:del>
          </w:ins>
        </w:p>
        <w:p w:rsidR="0055576F" w:rsidDel="00142786" w:rsidRDefault="0055576F">
          <w:pPr>
            <w:pStyle w:val="Obsah1"/>
            <w:tabs>
              <w:tab w:val="right" w:leader="dot" w:pos="9062"/>
            </w:tabs>
            <w:rPr>
              <w:ins w:id="635" w:author="Autor"/>
              <w:del w:id="636" w:author="Autor"/>
              <w:rFonts w:asciiTheme="minorHAnsi" w:eastAsiaTheme="minorEastAsia" w:hAnsiTheme="minorHAnsi"/>
              <w:noProof/>
              <w:lang w:eastAsia="sk-SK"/>
            </w:rPr>
          </w:pPr>
          <w:ins w:id="637" w:author="Autor">
            <w:del w:id="638" w:author="Autor">
              <w:r w:rsidRPr="00245B09" w:rsidDel="00142786">
                <w:rPr>
                  <w:rStyle w:val="Hypertextovprepojenie"/>
                  <w:noProof/>
                </w:rPr>
                <w:delText>6. Vyhodnotenie splnenia podmienok účasti</w:delText>
              </w:r>
              <w:r w:rsidDel="00142786">
                <w:rPr>
                  <w:noProof/>
                  <w:webHidden/>
                </w:rPr>
                <w:tab/>
                <w:delText>17</w:delText>
              </w:r>
            </w:del>
          </w:ins>
        </w:p>
        <w:p w:rsidR="0055576F" w:rsidDel="00142786" w:rsidRDefault="0055576F">
          <w:pPr>
            <w:pStyle w:val="Obsah1"/>
            <w:tabs>
              <w:tab w:val="right" w:leader="dot" w:pos="9062"/>
            </w:tabs>
            <w:rPr>
              <w:ins w:id="639" w:author="Autor"/>
              <w:del w:id="640" w:author="Autor"/>
              <w:rFonts w:asciiTheme="minorHAnsi" w:eastAsiaTheme="minorEastAsia" w:hAnsiTheme="minorHAnsi"/>
              <w:noProof/>
              <w:lang w:eastAsia="sk-SK"/>
            </w:rPr>
          </w:pPr>
          <w:ins w:id="641" w:author="Autor">
            <w:del w:id="642" w:author="Autor">
              <w:r w:rsidRPr="00245B09" w:rsidDel="00142786">
                <w:rPr>
                  <w:rStyle w:val="Hypertextovprepojenie"/>
                  <w:noProof/>
                </w:rPr>
                <w:delText>7. Vyhodnotenie ponúk</w:delText>
              </w:r>
              <w:r w:rsidDel="00142786">
                <w:rPr>
                  <w:noProof/>
                  <w:webHidden/>
                </w:rPr>
                <w:tab/>
                <w:delText>18</w:delText>
              </w:r>
            </w:del>
          </w:ins>
        </w:p>
        <w:p w:rsidR="0055576F" w:rsidDel="00142786" w:rsidRDefault="0055576F">
          <w:pPr>
            <w:pStyle w:val="Obsah1"/>
            <w:tabs>
              <w:tab w:val="right" w:leader="dot" w:pos="9062"/>
            </w:tabs>
            <w:rPr>
              <w:ins w:id="643" w:author="Autor"/>
              <w:del w:id="644" w:author="Autor"/>
              <w:rFonts w:asciiTheme="minorHAnsi" w:eastAsiaTheme="minorEastAsia" w:hAnsiTheme="minorHAnsi"/>
              <w:noProof/>
              <w:lang w:eastAsia="sk-SK"/>
            </w:rPr>
          </w:pPr>
          <w:ins w:id="645" w:author="Autor">
            <w:del w:id="646" w:author="Autor">
              <w:r w:rsidRPr="00245B09" w:rsidDel="00142786">
                <w:rPr>
                  <w:rStyle w:val="Hypertextovprepojenie"/>
                  <w:noProof/>
                </w:rPr>
                <w:delText>8. Komisia na vyhodnotenie ponúk</w:delText>
              </w:r>
              <w:r w:rsidDel="00142786">
                <w:rPr>
                  <w:noProof/>
                  <w:webHidden/>
                </w:rPr>
                <w:tab/>
                <w:delText>18</w:delText>
              </w:r>
            </w:del>
          </w:ins>
        </w:p>
        <w:p w:rsidR="0055576F" w:rsidDel="00142786" w:rsidRDefault="0055576F">
          <w:pPr>
            <w:pStyle w:val="Obsah1"/>
            <w:tabs>
              <w:tab w:val="right" w:leader="dot" w:pos="9062"/>
            </w:tabs>
            <w:rPr>
              <w:ins w:id="647" w:author="Autor"/>
              <w:del w:id="648" w:author="Autor"/>
              <w:rFonts w:asciiTheme="minorHAnsi" w:eastAsiaTheme="minorEastAsia" w:hAnsiTheme="minorHAnsi"/>
              <w:noProof/>
              <w:lang w:eastAsia="sk-SK"/>
            </w:rPr>
          </w:pPr>
          <w:ins w:id="649" w:author="Autor">
            <w:del w:id="650" w:author="Autor">
              <w:r w:rsidRPr="00245B09" w:rsidDel="00142786">
                <w:rPr>
                  <w:rStyle w:val="Hypertextovprepojenie"/>
                  <w:noProof/>
                </w:rPr>
                <w:delText>9. Elektronická aukcia</w:delText>
              </w:r>
              <w:r w:rsidDel="00142786">
                <w:rPr>
                  <w:noProof/>
                  <w:webHidden/>
                </w:rPr>
                <w:tab/>
                <w:delText>19</w:delText>
              </w:r>
            </w:del>
          </w:ins>
        </w:p>
        <w:p w:rsidR="0055576F" w:rsidDel="00142786" w:rsidRDefault="0055576F">
          <w:pPr>
            <w:pStyle w:val="Obsah1"/>
            <w:tabs>
              <w:tab w:val="right" w:leader="dot" w:pos="9062"/>
            </w:tabs>
            <w:rPr>
              <w:ins w:id="651" w:author="Autor"/>
              <w:del w:id="652" w:author="Autor"/>
              <w:rFonts w:asciiTheme="minorHAnsi" w:eastAsiaTheme="minorEastAsia" w:hAnsiTheme="minorHAnsi"/>
              <w:noProof/>
              <w:lang w:eastAsia="sk-SK"/>
            </w:rPr>
          </w:pPr>
          <w:ins w:id="653" w:author="Autor">
            <w:del w:id="654" w:author="Autor">
              <w:r w:rsidRPr="00245B09" w:rsidDel="00142786">
                <w:rPr>
                  <w:rStyle w:val="Hypertextovprepojenie"/>
                  <w:noProof/>
                </w:rPr>
                <w:delText>10. Uzavretie zmluvy</w:delText>
              </w:r>
              <w:r w:rsidDel="00142786">
                <w:rPr>
                  <w:noProof/>
                  <w:webHidden/>
                </w:rPr>
                <w:tab/>
                <w:delText>19</w:delText>
              </w:r>
            </w:del>
          </w:ins>
        </w:p>
        <w:p w:rsidR="0055576F" w:rsidDel="00142786" w:rsidRDefault="0055576F">
          <w:pPr>
            <w:pStyle w:val="Obsah1"/>
            <w:tabs>
              <w:tab w:val="right" w:leader="dot" w:pos="9062"/>
            </w:tabs>
            <w:rPr>
              <w:ins w:id="655" w:author="Autor"/>
              <w:del w:id="656" w:author="Autor"/>
              <w:rFonts w:asciiTheme="minorHAnsi" w:eastAsiaTheme="minorEastAsia" w:hAnsiTheme="minorHAnsi"/>
              <w:noProof/>
              <w:lang w:eastAsia="sk-SK"/>
            </w:rPr>
          </w:pPr>
          <w:ins w:id="657" w:author="Autor">
            <w:del w:id="658" w:author="Autor">
              <w:r w:rsidRPr="00245B09" w:rsidDel="00142786">
                <w:rPr>
                  <w:rStyle w:val="Hypertextovprepojenie"/>
                  <w:noProof/>
                </w:rPr>
                <w:delText>11. Ochrana hospodárskej súťaže</w:delText>
              </w:r>
              <w:r w:rsidDel="00142786">
                <w:rPr>
                  <w:noProof/>
                  <w:webHidden/>
                </w:rPr>
                <w:tab/>
                <w:delText>20</w:delText>
              </w:r>
            </w:del>
          </w:ins>
        </w:p>
        <w:p w:rsidR="0055576F" w:rsidDel="00142786" w:rsidRDefault="0055576F">
          <w:pPr>
            <w:pStyle w:val="Obsah1"/>
            <w:tabs>
              <w:tab w:val="right" w:leader="dot" w:pos="9062"/>
            </w:tabs>
            <w:rPr>
              <w:ins w:id="659" w:author="Autor"/>
              <w:del w:id="660" w:author="Autor"/>
              <w:rFonts w:asciiTheme="minorHAnsi" w:eastAsiaTheme="minorEastAsia" w:hAnsiTheme="minorHAnsi"/>
              <w:noProof/>
              <w:lang w:eastAsia="sk-SK"/>
            </w:rPr>
          </w:pPr>
          <w:ins w:id="661" w:author="Autor">
            <w:del w:id="662" w:author="Autor">
              <w:r w:rsidRPr="00245B09" w:rsidDel="00142786">
                <w:rPr>
                  <w:rStyle w:val="Hypertextovprepojenie"/>
                  <w:noProof/>
                </w:rPr>
                <w:delText>12. Oznámenie o výsledku VO</w:delText>
              </w:r>
              <w:r w:rsidDel="00142786">
                <w:rPr>
                  <w:noProof/>
                  <w:webHidden/>
                </w:rPr>
                <w:tab/>
                <w:delText>20</w:delText>
              </w:r>
            </w:del>
          </w:ins>
        </w:p>
        <w:p w:rsidR="0055576F" w:rsidDel="00142786" w:rsidRDefault="0055576F">
          <w:pPr>
            <w:pStyle w:val="Obsah1"/>
            <w:tabs>
              <w:tab w:val="right" w:leader="dot" w:pos="9062"/>
            </w:tabs>
            <w:rPr>
              <w:ins w:id="663" w:author="Autor"/>
              <w:del w:id="664" w:author="Autor"/>
              <w:rFonts w:asciiTheme="minorHAnsi" w:eastAsiaTheme="minorEastAsia" w:hAnsiTheme="minorHAnsi"/>
              <w:noProof/>
              <w:lang w:eastAsia="sk-SK"/>
            </w:rPr>
          </w:pPr>
          <w:ins w:id="665" w:author="Autor">
            <w:del w:id="666" w:author="Autor">
              <w:r w:rsidRPr="00245B09" w:rsidDel="00142786">
                <w:rPr>
                  <w:rStyle w:val="Hypertextovprepojenie"/>
                  <w:noProof/>
                </w:rPr>
                <w:delText>13. Uchovávanie dokumentácie VO</w:delText>
              </w:r>
              <w:r w:rsidDel="00142786">
                <w:rPr>
                  <w:noProof/>
                  <w:webHidden/>
                </w:rPr>
                <w:tab/>
                <w:delText>21</w:delText>
              </w:r>
            </w:del>
          </w:ins>
        </w:p>
        <w:p w:rsidR="0055576F" w:rsidDel="00142786" w:rsidRDefault="0055576F">
          <w:pPr>
            <w:pStyle w:val="Obsah1"/>
            <w:tabs>
              <w:tab w:val="right" w:leader="dot" w:pos="9062"/>
            </w:tabs>
            <w:rPr>
              <w:ins w:id="667" w:author="Autor"/>
              <w:del w:id="668" w:author="Autor"/>
              <w:rFonts w:asciiTheme="minorHAnsi" w:eastAsiaTheme="minorEastAsia" w:hAnsiTheme="minorHAnsi"/>
              <w:noProof/>
              <w:lang w:eastAsia="sk-SK"/>
            </w:rPr>
          </w:pPr>
          <w:ins w:id="669" w:author="Autor">
            <w:del w:id="670" w:author="Autor">
              <w:r w:rsidRPr="00245B09" w:rsidDel="00142786">
                <w:rPr>
                  <w:rStyle w:val="Hypertextovprepojenie"/>
                  <w:noProof/>
                </w:rPr>
                <w:delText>14. Administratívna finančná kontrola verejného obstarávania</w:delText>
              </w:r>
              <w:r w:rsidDel="00142786">
                <w:rPr>
                  <w:noProof/>
                  <w:webHidden/>
                </w:rPr>
                <w:tab/>
                <w:delText>21</w:delText>
              </w:r>
            </w:del>
          </w:ins>
        </w:p>
        <w:p w:rsidR="0055576F" w:rsidDel="00142786" w:rsidRDefault="0055576F">
          <w:pPr>
            <w:pStyle w:val="Obsah2"/>
            <w:tabs>
              <w:tab w:val="right" w:leader="dot" w:pos="9062"/>
            </w:tabs>
            <w:rPr>
              <w:ins w:id="671" w:author="Autor"/>
              <w:del w:id="672" w:author="Autor"/>
              <w:rFonts w:asciiTheme="minorHAnsi" w:eastAsiaTheme="minorEastAsia" w:hAnsiTheme="minorHAnsi"/>
              <w:noProof/>
              <w:lang w:eastAsia="sk-SK"/>
            </w:rPr>
          </w:pPr>
          <w:ins w:id="673" w:author="Autor">
            <w:del w:id="674" w:author="Autor">
              <w:r w:rsidRPr="00245B09" w:rsidDel="00142786">
                <w:rPr>
                  <w:rStyle w:val="Hypertextovprepojenie"/>
                  <w:noProof/>
                </w:rPr>
                <w:delText>A) Finančná vecná kontrola</w:delText>
              </w:r>
              <w:r w:rsidDel="00142786">
                <w:rPr>
                  <w:noProof/>
                  <w:webHidden/>
                </w:rPr>
                <w:tab/>
                <w:delText>22</w:delText>
              </w:r>
            </w:del>
          </w:ins>
        </w:p>
        <w:p w:rsidR="0055576F" w:rsidDel="00142786" w:rsidRDefault="0055576F">
          <w:pPr>
            <w:pStyle w:val="Obsah2"/>
            <w:tabs>
              <w:tab w:val="right" w:leader="dot" w:pos="9062"/>
            </w:tabs>
            <w:rPr>
              <w:ins w:id="675" w:author="Autor"/>
              <w:del w:id="676" w:author="Autor"/>
              <w:rFonts w:asciiTheme="minorHAnsi" w:eastAsiaTheme="minorEastAsia" w:hAnsiTheme="minorHAnsi"/>
              <w:noProof/>
              <w:lang w:eastAsia="sk-SK"/>
            </w:rPr>
          </w:pPr>
          <w:ins w:id="677" w:author="Autor">
            <w:del w:id="678" w:author="Autor">
              <w:r w:rsidRPr="00245B09" w:rsidDel="00142786">
                <w:rPr>
                  <w:rStyle w:val="Hypertextovprepojenie"/>
                  <w:noProof/>
                </w:rPr>
                <w:delText>B) Prvá ex-ante kontrola</w:delText>
              </w:r>
              <w:r w:rsidDel="00142786">
                <w:rPr>
                  <w:noProof/>
                  <w:webHidden/>
                </w:rPr>
                <w:tab/>
                <w:delText>22</w:delText>
              </w:r>
            </w:del>
          </w:ins>
        </w:p>
        <w:p w:rsidR="0055576F" w:rsidDel="00142786" w:rsidRDefault="0055576F">
          <w:pPr>
            <w:pStyle w:val="Obsah2"/>
            <w:tabs>
              <w:tab w:val="right" w:leader="dot" w:pos="9062"/>
            </w:tabs>
            <w:rPr>
              <w:ins w:id="679" w:author="Autor"/>
              <w:del w:id="680" w:author="Autor"/>
              <w:rFonts w:asciiTheme="minorHAnsi" w:eastAsiaTheme="minorEastAsia" w:hAnsiTheme="minorHAnsi"/>
              <w:noProof/>
              <w:lang w:eastAsia="sk-SK"/>
            </w:rPr>
          </w:pPr>
          <w:ins w:id="681" w:author="Autor">
            <w:del w:id="682" w:author="Autor">
              <w:r w:rsidRPr="00245B09" w:rsidDel="00142786">
                <w:rPr>
                  <w:rStyle w:val="Hypertextovprepojenie"/>
                  <w:noProof/>
                </w:rPr>
                <w:delText>C) Druhá ex-ante kontrola</w:delText>
              </w:r>
              <w:r w:rsidDel="00142786">
                <w:rPr>
                  <w:noProof/>
                  <w:webHidden/>
                </w:rPr>
                <w:tab/>
                <w:delText>24</w:delText>
              </w:r>
            </w:del>
          </w:ins>
        </w:p>
        <w:p w:rsidR="0055576F" w:rsidDel="00142786" w:rsidRDefault="0055576F">
          <w:pPr>
            <w:pStyle w:val="Obsah2"/>
            <w:tabs>
              <w:tab w:val="right" w:leader="dot" w:pos="9062"/>
            </w:tabs>
            <w:rPr>
              <w:ins w:id="683" w:author="Autor"/>
              <w:del w:id="684" w:author="Autor"/>
              <w:rFonts w:asciiTheme="minorHAnsi" w:eastAsiaTheme="minorEastAsia" w:hAnsiTheme="minorHAnsi"/>
              <w:noProof/>
              <w:lang w:eastAsia="sk-SK"/>
            </w:rPr>
          </w:pPr>
          <w:ins w:id="685" w:author="Autor">
            <w:del w:id="686" w:author="Autor">
              <w:r w:rsidRPr="00245B09" w:rsidDel="00142786">
                <w:rPr>
                  <w:rStyle w:val="Hypertextovprepojenie"/>
                  <w:noProof/>
                </w:rPr>
                <w:delText>D) Štandardná ex-post kontrola</w:delText>
              </w:r>
              <w:r w:rsidDel="00142786">
                <w:rPr>
                  <w:noProof/>
                  <w:webHidden/>
                </w:rPr>
                <w:tab/>
                <w:delText>24</w:delText>
              </w:r>
            </w:del>
          </w:ins>
        </w:p>
        <w:p w:rsidR="0055576F" w:rsidDel="00142786" w:rsidRDefault="0055576F">
          <w:pPr>
            <w:pStyle w:val="Obsah2"/>
            <w:tabs>
              <w:tab w:val="right" w:leader="dot" w:pos="9062"/>
            </w:tabs>
            <w:rPr>
              <w:ins w:id="687" w:author="Autor"/>
              <w:del w:id="688" w:author="Autor"/>
              <w:rFonts w:asciiTheme="minorHAnsi" w:eastAsiaTheme="minorEastAsia" w:hAnsiTheme="minorHAnsi"/>
              <w:noProof/>
              <w:lang w:eastAsia="sk-SK"/>
            </w:rPr>
          </w:pPr>
          <w:ins w:id="689" w:author="Autor">
            <w:del w:id="690" w:author="Autor">
              <w:r w:rsidRPr="00245B09" w:rsidDel="00142786">
                <w:rPr>
                  <w:rStyle w:val="Hypertextovprepojenie"/>
                  <w:noProof/>
                </w:rPr>
                <w:delText>E)  Následná ex post kontrola</w:delText>
              </w:r>
              <w:r w:rsidDel="00142786">
                <w:rPr>
                  <w:noProof/>
                  <w:webHidden/>
                </w:rPr>
                <w:tab/>
                <w:delText>25</w:delText>
              </w:r>
            </w:del>
          </w:ins>
        </w:p>
        <w:p w:rsidR="0055576F" w:rsidDel="00142786" w:rsidRDefault="0055576F">
          <w:pPr>
            <w:pStyle w:val="Obsah2"/>
            <w:tabs>
              <w:tab w:val="right" w:leader="dot" w:pos="9062"/>
            </w:tabs>
            <w:rPr>
              <w:ins w:id="691" w:author="Autor"/>
              <w:del w:id="692" w:author="Autor"/>
              <w:rFonts w:asciiTheme="minorHAnsi" w:eastAsiaTheme="minorEastAsia" w:hAnsiTheme="minorHAnsi"/>
              <w:noProof/>
              <w:lang w:eastAsia="sk-SK"/>
            </w:rPr>
          </w:pPr>
          <w:ins w:id="693" w:author="Autor">
            <w:del w:id="694" w:author="Autor">
              <w:r w:rsidRPr="00245B09" w:rsidDel="00142786">
                <w:rPr>
                  <w:rStyle w:val="Hypertextovprepojenie"/>
                  <w:noProof/>
                </w:rPr>
                <w:delText>F) Kontrola zákaziek s nízkou hodnotou</w:delText>
              </w:r>
              <w:r w:rsidDel="00142786">
                <w:rPr>
                  <w:noProof/>
                  <w:webHidden/>
                </w:rPr>
                <w:tab/>
                <w:delText>26</w:delText>
              </w:r>
            </w:del>
          </w:ins>
        </w:p>
        <w:p w:rsidR="0055576F" w:rsidDel="00142786" w:rsidRDefault="0055576F">
          <w:pPr>
            <w:pStyle w:val="Obsah2"/>
            <w:tabs>
              <w:tab w:val="right" w:leader="dot" w:pos="9062"/>
            </w:tabs>
            <w:rPr>
              <w:ins w:id="695" w:author="Autor"/>
              <w:del w:id="696" w:author="Autor"/>
              <w:rFonts w:asciiTheme="minorHAnsi" w:eastAsiaTheme="minorEastAsia" w:hAnsiTheme="minorHAnsi"/>
              <w:noProof/>
              <w:lang w:eastAsia="sk-SK"/>
            </w:rPr>
          </w:pPr>
          <w:ins w:id="697" w:author="Autor">
            <w:del w:id="698" w:author="Autor">
              <w:r w:rsidRPr="00245B09" w:rsidDel="00142786">
                <w:rPr>
                  <w:rStyle w:val="Hypertextovprepojenie"/>
                  <w:noProof/>
                </w:rPr>
                <w:delText>G) Kontrola zákaziek zadávaných s využitím elektronického trhoviska</w:delText>
              </w:r>
              <w:r w:rsidDel="00142786">
                <w:rPr>
                  <w:noProof/>
                  <w:webHidden/>
                </w:rPr>
                <w:tab/>
                <w:delText>31</w:delText>
              </w:r>
            </w:del>
          </w:ins>
        </w:p>
        <w:p w:rsidR="0055576F" w:rsidDel="00142786" w:rsidRDefault="0055576F">
          <w:pPr>
            <w:pStyle w:val="Obsah2"/>
            <w:tabs>
              <w:tab w:val="right" w:leader="dot" w:pos="9062"/>
            </w:tabs>
            <w:rPr>
              <w:ins w:id="699" w:author="Autor"/>
              <w:del w:id="700" w:author="Autor"/>
              <w:rFonts w:asciiTheme="minorHAnsi" w:eastAsiaTheme="minorEastAsia" w:hAnsiTheme="minorHAnsi"/>
              <w:noProof/>
              <w:lang w:eastAsia="sk-SK"/>
            </w:rPr>
          </w:pPr>
          <w:ins w:id="701" w:author="Autor">
            <w:del w:id="702" w:author="Autor">
              <w:r w:rsidRPr="00245B09" w:rsidDel="00142786">
                <w:rPr>
                  <w:rStyle w:val="Hypertextovprepojenie"/>
                  <w:noProof/>
                </w:rPr>
                <w:delText>H) Kontrola verejného obstarávania, v rámci ktorého viacerí prijímatelia nadobúdajú tovary, práce alebo služby prostredníctvom COO</w:delText>
              </w:r>
              <w:r w:rsidDel="00142786">
                <w:rPr>
                  <w:noProof/>
                  <w:webHidden/>
                </w:rPr>
                <w:tab/>
                <w:delText>33</w:delText>
              </w:r>
            </w:del>
          </w:ins>
        </w:p>
        <w:p w:rsidR="0055576F" w:rsidDel="00142786" w:rsidRDefault="0055576F">
          <w:pPr>
            <w:pStyle w:val="Obsah2"/>
            <w:tabs>
              <w:tab w:val="right" w:leader="dot" w:pos="9062"/>
            </w:tabs>
            <w:rPr>
              <w:ins w:id="703" w:author="Autor"/>
              <w:del w:id="704" w:author="Autor"/>
              <w:rFonts w:asciiTheme="minorHAnsi" w:eastAsiaTheme="minorEastAsia" w:hAnsiTheme="minorHAnsi"/>
              <w:noProof/>
              <w:lang w:eastAsia="sk-SK"/>
            </w:rPr>
          </w:pPr>
          <w:ins w:id="705" w:author="Autor">
            <w:del w:id="706" w:author="Autor">
              <w:r w:rsidRPr="00245B09" w:rsidDel="00142786">
                <w:rPr>
                  <w:rStyle w:val="Hypertextovprepojenie"/>
                  <w:noProof/>
                </w:rPr>
                <w:delText>I) Finančná kontrola zákaziek zadávaných na základe rámcovej dohody</w:delText>
              </w:r>
              <w:r w:rsidDel="00142786">
                <w:rPr>
                  <w:noProof/>
                  <w:webHidden/>
                </w:rPr>
                <w:tab/>
                <w:delText>33</w:delText>
              </w:r>
            </w:del>
          </w:ins>
        </w:p>
        <w:p w:rsidR="0055576F" w:rsidDel="00142786" w:rsidRDefault="0055576F">
          <w:pPr>
            <w:pStyle w:val="Obsah2"/>
            <w:tabs>
              <w:tab w:val="right" w:leader="dot" w:pos="9062"/>
            </w:tabs>
            <w:rPr>
              <w:ins w:id="707" w:author="Autor"/>
              <w:del w:id="708" w:author="Autor"/>
              <w:rFonts w:asciiTheme="minorHAnsi" w:eastAsiaTheme="minorEastAsia" w:hAnsiTheme="minorHAnsi"/>
              <w:noProof/>
              <w:lang w:eastAsia="sk-SK"/>
            </w:rPr>
          </w:pPr>
          <w:ins w:id="709" w:author="Autor">
            <w:del w:id="710" w:author="Autor">
              <w:r w:rsidRPr="00245B09" w:rsidDel="00142786">
                <w:rPr>
                  <w:rStyle w:val="Hypertextovprepojenie"/>
                  <w:noProof/>
                </w:rPr>
                <w:delText>J)   Kontrola dodatkov (zmena zmluvy, rámcovej dohody a koncesnej zmluvy počas jej  trvania)</w:delText>
              </w:r>
              <w:r w:rsidDel="00142786">
                <w:rPr>
                  <w:noProof/>
                  <w:webHidden/>
                </w:rPr>
                <w:tab/>
                <w:delText>34</w:delText>
              </w:r>
            </w:del>
          </w:ins>
        </w:p>
        <w:p w:rsidR="0055576F" w:rsidDel="00142786" w:rsidRDefault="0055576F">
          <w:pPr>
            <w:pStyle w:val="Obsah2"/>
            <w:tabs>
              <w:tab w:val="right" w:leader="dot" w:pos="9062"/>
            </w:tabs>
            <w:rPr>
              <w:ins w:id="711" w:author="Autor"/>
              <w:del w:id="712" w:author="Autor"/>
              <w:rFonts w:asciiTheme="minorHAnsi" w:eastAsiaTheme="minorEastAsia" w:hAnsiTheme="minorHAnsi"/>
              <w:noProof/>
              <w:lang w:eastAsia="sk-SK"/>
            </w:rPr>
          </w:pPr>
          <w:ins w:id="713" w:author="Autor">
            <w:del w:id="714" w:author="Autor">
              <w:r w:rsidRPr="00245B09" w:rsidDel="00142786">
                <w:rPr>
                  <w:rStyle w:val="Hypertextovprepojenie"/>
                  <w:noProof/>
                </w:rPr>
                <w:delText>K) Kontrola postupov pri obstarávaní zákazky, na ktorú sa ZVO nevzťahuje</w:delText>
              </w:r>
              <w:r w:rsidDel="00142786">
                <w:rPr>
                  <w:noProof/>
                  <w:webHidden/>
                </w:rPr>
                <w:tab/>
                <w:delText>35</w:delText>
              </w:r>
            </w:del>
          </w:ins>
        </w:p>
        <w:p w:rsidR="0055576F" w:rsidDel="00142786" w:rsidRDefault="0055576F">
          <w:pPr>
            <w:pStyle w:val="Obsah1"/>
            <w:tabs>
              <w:tab w:val="right" w:leader="dot" w:pos="9062"/>
            </w:tabs>
            <w:rPr>
              <w:ins w:id="715" w:author="Autor"/>
              <w:del w:id="716" w:author="Autor"/>
              <w:rFonts w:asciiTheme="minorHAnsi" w:eastAsiaTheme="minorEastAsia" w:hAnsiTheme="minorHAnsi"/>
              <w:noProof/>
              <w:lang w:eastAsia="sk-SK"/>
            </w:rPr>
          </w:pPr>
          <w:ins w:id="717" w:author="Autor">
            <w:del w:id="718" w:author="Autor">
              <w:r w:rsidRPr="00245B09" w:rsidDel="00142786">
                <w:rPr>
                  <w:rStyle w:val="Hypertextovprepojenie"/>
                  <w:noProof/>
                </w:rPr>
                <w:delText>15. Najčastejšie nedostatky pri realizácii VO – tabuľkový prehľad</w:delText>
              </w:r>
              <w:r w:rsidDel="00142786">
                <w:rPr>
                  <w:noProof/>
                  <w:webHidden/>
                </w:rPr>
                <w:tab/>
                <w:delText>37</w:delText>
              </w:r>
            </w:del>
          </w:ins>
        </w:p>
        <w:p w:rsidR="0055576F" w:rsidDel="00142786" w:rsidRDefault="0055576F">
          <w:pPr>
            <w:pStyle w:val="Obsah1"/>
            <w:tabs>
              <w:tab w:val="right" w:leader="dot" w:pos="9062"/>
            </w:tabs>
            <w:rPr>
              <w:ins w:id="719" w:author="Autor"/>
              <w:del w:id="720" w:author="Autor"/>
              <w:rFonts w:asciiTheme="minorHAnsi" w:eastAsiaTheme="minorEastAsia" w:hAnsiTheme="minorHAnsi"/>
              <w:noProof/>
              <w:lang w:eastAsia="sk-SK"/>
            </w:rPr>
          </w:pPr>
          <w:ins w:id="721" w:author="Autor">
            <w:del w:id="722" w:author="Autor">
              <w:r w:rsidRPr="00245B09" w:rsidDel="00142786">
                <w:rPr>
                  <w:rStyle w:val="Hypertextovprepojenie"/>
                  <w:noProof/>
                </w:rPr>
                <w:delText>16. Požiadavky na dokumentáciu predkladanú RO</w:delText>
              </w:r>
              <w:r w:rsidDel="00142786">
                <w:rPr>
                  <w:noProof/>
                  <w:webHidden/>
                </w:rPr>
                <w:tab/>
                <w:delText>39</w:delText>
              </w:r>
            </w:del>
          </w:ins>
        </w:p>
        <w:p w:rsidR="0055576F" w:rsidDel="00142786" w:rsidRDefault="0055576F">
          <w:pPr>
            <w:pStyle w:val="Obsah1"/>
            <w:tabs>
              <w:tab w:val="right" w:leader="dot" w:pos="9062"/>
            </w:tabs>
            <w:rPr>
              <w:ins w:id="723" w:author="Autor"/>
              <w:del w:id="724" w:author="Autor"/>
              <w:rFonts w:asciiTheme="minorHAnsi" w:eastAsiaTheme="minorEastAsia" w:hAnsiTheme="minorHAnsi"/>
              <w:noProof/>
              <w:lang w:eastAsia="sk-SK"/>
            </w:rPr>
          </w:pPr>
          <w:ins w:id="725" w:author="Autor">
            <w:del w:id="726" w:author="Autor">
              <w:r w:rsidRPr="00245B09" w:rsidDel="00142786">
                <w:rPr>
                  <w:rStyle w:val="Hypertextovprepojenie"/>
                  <w:noProof/>
                </w:rPr>
                <w:delText>17. Lehoty kontroly  RO</w:delText>
              </w:r>
              <w:r w:rsidDel="00142786">
                <w:rPr>
                  <w:noProof/>
                  <w:webHidden/>
                </w:rPr>
                <w:tab/>
                <w:delText>42</w:delText>
              </w:r>
            </w:del>
          </w:ins>
        </w:p>
        <w:p w:rsidR="0055576F" w:rsidDel="00142786" w:rsidRDefault="0055576F">
          <w:pPr>
            <w:pStyle w:val="Obsah1"/>
            <w:tabs>
              <w:tab w:val="right" w:leader="dot" w:pos="9062"/>
            </w:tabs>
            <w:rPr>
              <w:ins w:id="727" w:author="Autor"/>
              <w:del w:id="728" w:author="Autor"/>
              <w:rFonts w:asciiTheme="minorHAnsi" w:eastAsiaTheme="minorEastAsia" w:hAnsiTheme="minorHAnsi"/>
              <w:noProof/>
              <w:lang w:eastAsia="sk-SK"/>
            </w:rPr>
          </w:pPr>
          <w:ins w:id="729" w:author="Autor">
            <w:del w:id="730" w:author="Autor">
              <w:r w:rsidRPr="00245B09" w:rsidDel="00142786">
                <w:rPr>
                  <w:rStyle w:val="Hypertextovprepojenie"/>
                  <w:noProof/>
                </w:rPr>
                <w:delText>18. Výstupy kontroly RO</w:delText>
              </w:r>
              <w:r w:rsidDel="00142786">
                <w:rPr>
                  <w:noProof/>
                  <w:webHidden/>
                </w:rPr>
                <w:tab/>
                <w:delText>43</w:delText>
              </w:r>
            </w:del>
          </w:ins>
        </w:p>
        <w:p w:rsidR="0055576F" w:rsidDel="00142786" w:rsidRDefault="0055576F">
          <w:pPr>
            <w:pStyle w:val="Obsah1"/>
            <w:tabs>
              <w:tab w:val="right" w:leader="dot" w:pos="9062"/>
            </w:tabs>
            <w:rPr>
              <w:ins w:id="731" w:author="Autor"/>
              <w:del w:id="732" w:author="Autor"/>
              <w:rFonts w:asciiTheme="minorHAnsi" w:eastAsiaTheme="minorEastAsia" w:hAnsiTheme="minorHAnsi"/>
              <w:noProof/>
              <w:lang w:eastAsia="sk-SK"/>
            </w:rPr>
          </w:pPr>
          <w:ins w:id="733" w:author="Autor">
            <w:del w:id="734" w:author="Autor">
              <w:r w:rsidRPr="00245B09" w:rsidDel="00142786">
                <w:rPr>
                  <w:rStyle w:val="Hypertextovprepojenie"/>
                  <w:noProof/>
                </w:rPr>
                <w:delText>19. Dôsledky porušenia pravidiel zadávania zákaziek</w:delText>
              </w:r>
              <w:r w:rsidDel="00142786">
                <w:rPr>
                  <w:noProof/>
                  <w:webHidden/>
                </w:rPr>
                <w:tab/>
                <w:delText>43</w:delText>
              </w:r>
            </w:del>
          </w:ins>
        </w:p>
        <w:p w:rsidR="0055576F" w:rsidDel="00142786" w:rsidRDefault="0055576F">
          <w:pPr>
            <w:pStyle w:val="Obsah2"/>
            <w:tabs>
              <w:tab w:val="right" w:leader="dot" w:pos="9062"/>
            </w:tabs>
            <w:rPr>
              <w:ins w:id="735" w:author="Autor"/>
              <w:del w:id="736" w:author="Autor"/>
              <w:rFonts w:asciiTheme="minorHAnsi" w:eastAsiaTheme="minorEastAsia" w:hAnsiTheme="minorHAnsi"/>
              <w:noProof/>
              <w:lang w:eastAsia="sk-SK"/>
            </w:rPr>
          </w:pPr>
          <w:ins w:id="737" w:author="Autor">
            <w:del w:id="738" w:author="Autor">
              <w:r w:rsidRPr="00245B09" w:rsidDel="00142786">
                <w:rPr>
                  <w:rStyle w:val="Hypertextovprepojenie"/>
                  <w:noProof/>
                </w:rPr>
                <w:delText>A) Všeobecné postupy RO pri identifikovaní porušenia pravidiel</w:delText>
              </w:r>
              <w:r w:rsidDel="00142786">
                <w:rPr>
                  <w:noProof/>
                  <w:webHidden/>
                </w:rPr>
                <w:tab/>
                <w:delText>43</w:delText>
              </w:r>
            </w:del>
          </w:ins>
        </w:p>
        <w:p w:rsidR="0055576F" w:rsidDel="00142786" w:rsidRDefault="0055576F">
          <w:pPr>
            <w:pStyle w:val="Obsah2"/>
            <w:tabs>
              <w:tab w:val="right" w:leader="dot" w:pos="9062"/>
            </w:tabs>
            <w:rPr>
              <w:ins w:id="739" w:author="Autor"/>
              <w:del w:id="740" w:author="Autor"/>
              <w:rFonts w:asciiTheme="minorHAnsi" w:eastAsiaTheme="minorEastAsia" w:hAnsiTheme="minorHAnsi"/>
              <w:noProof/>
              <w:lang w:eastAsia="sk-SK"/>
            </w:rPr>
          </w:pPr>
          <w:ins w:id="741" w:author="Autor">
            <w:del w:id="742" w:author="Autor">
              <w:r w:rsidRPr="00245B09" w:rsidDel="00142786">
                <w:rPr>
                  <w:rStyle w:val="Hypertextovprepojenie"/>
                  <w:noProof/>
                </w:rPr>
                <w:delText>B) Ex-ante finančná oprava</w:delText>
              </w:r>
              <w:r w:rsidDel="00142786">
                <w:rPr>
                  <w:noProof/>
                  <w:webHidden/>
                </w:rPr>
                <w:tab/>
                <w:delText>44</w:delText>
              </w:r>
            </w:del>
          </w:ins>
        </w:p>
        <w:p w:rsidR="0055576F" w:rsidDel="00142786" w:rsidRDefault="0055576F">
          <w:pPr>
            <w:pStyle w:val="Obsah2"/>
            <w:tabs>
              <w:tab w:val="right" w:leader="dot" w:pos="9062"/>
            </w:tabs>
            <w:rPr>
              <w:ins w:id="743" w:author="Autor"/>
              <w:del w:id="744" w:author="Autor"/>
              <w:rFonts w:asciiTheme="minorHAnsi" w:eastAsiaTheme="minorEastAsia" w:hAnsiTheme="minorHAnsi"/>
              <w:noProof/>
              <w:lang w:eastAsia="sk-SK"/>
            </w:rPr>
          </w:pPr>
          <w:ins w:id="745" w:author="Autor">
            <w:del w:id="746" w:author="Autor">
              <w:r w:rsidRPr="00245B09" w:rsidDel="00142786">
                <w:rPr>
                  <w:rStyle w:val="Hypertextovprepojenie"/>
                  <w:noProof/>
                </w:rPr>
                <w:delText>C) Ex-post finančná oprava</w:delText>
              </w:r>
              <w:r w:rsidDel="00142786">
                <w:rPr>
                  <w:noProof/>
                  <w:webHidden/>
                </w:rPr>
                <w:tab/>
                <w:delText>45</w:delText>
              </w:r>
            </w:del>
          </w:ins>
        </w:p>
        <w:p w:rsidR="0055576F" w:rsidDel="00142786" w:rsidRDefault="0055576F">
          <w:pPr>
            <w:pStyle w:val="Obsah1"/>
            <w:tabs>
              <w:tab w:val="right" w:leader="dot" w:pos="9062"/>
            </w:tabs>
            <w:rPr>
              <w:ins w:id="747" w:author="Autor"/>
              <w:del w:id="748" w:author="Autor"/>
              <w:rFonts w:asciiTheme="minorHAnsi" w:eastAsiaTheme="minorEastAsia" w:hAnsiTheme="minorHAnsi"/>
              <w:noProof/>
              <w:lang w:eastAsia="sk-SK"/>
            </w:rPr>
          </w:pPr>
          <w:ins w:id="749" w:author="Autor">
            <w:del w:id="750" w:author="Autor">
              <w:r w:rsidRPr="00245B09" w:rsidDel="00142786">
                <w:rPr>
                  <w:rStyle w:val="Hypertextovprepojenie"/>
                  <w:noProof/>
                </w:rPr>
                <w:delText>20. Konflikt záujmov</w:delText>
              </w:r>
              <w:r w:rsidDel="00142786">
                <w:rPr>
                  <w:noProof/>
                  <w:webHidden/>
                </w:rPr>
                <w:tab/>
                <w:delText>45</w:delText>
              </w:r>
            </w:del>
          </w:ins>
        </w:p>
        <w:p w:rsidR="0055576F" w:rsidDel="00142786" w:rsidRDefault="0055576F">
          <w:pPr>
            <w:pStyle w:val="Obsah1"/>
            <w:tabs>
              <w:tab w:val="right" w:leader="dot" w:pos="9062"/>
            </w:tabs>
            <w:rPr>
              <w:ins w:id="751" w:author="Autor"/>
              <w:del w:id="752" w:author="Autor"/>
              <w:rFonts w:asciiTheme="minorHAnsi" w:eastAsiaTheme="minorEastAsia" w:hAnsiTheme="minorHAnsi"/>
              <w:noProof/>
              <w:lang w:eastAsia="sk-SK"/>
            </w:rPr>
          </w:pPr>
          <w:ins w:id="753" w:author="Autor">
            <w:del w:id="754" w:author="Autor">
              <w:r w:rsidRPr="00245B09" w:rsidDel="00142786">
                <w:rPr>
                  <w:rStyle w:val="Hypertextovprepojenie"/>
                  <w:noProof/>
                </w:rPr>
                <w:delText>21. Prílohy príručky</w:delText>
              </w:r>
              <w:r w:rsidDel="00142786">
                <w:rPr>
                  <w:noProof/>
                  <w:webHidden/>
                </w:rPr>
                <w:tab/>
                <w:delText>46</w:delText>
              </w:r>
            </w:del>
          </w:ins>
        </w:p>
        <w:p w:rsidR="0055576F" w:rsidDel="00142786" w:rsidRDefault="0055576F">
          <w:pPr>
            <w:pStyle w:val="Obsah2"/>
            <w:tabs>
              <w:tab w:val="right" w:leader="dot" w:pos="9062"/>
            </w:tabs>
            <w:rPr>
              <w:ins w:id="755" w:author="Autor"/>
              <w:del w:id="756" w:author="Autor"/>
              <w:rFonts w:asciiTheme="minorHAnsi" w:eastAsiaTheme="minorEastAsia" w:hAnsiTheme="minorHAnsi"/>
              <w:noProof/>
              <w:lang w:eastAsia="sk-SK"/>
            </w:rPr>
          </w:pPr>
          <w:ins w:id="757" w:author="Autor">
            <w:del w:id="758" w:author="Autor">
              <w:r w:rsidRPr="00245B09" w:rsidDel="00142786">
                <w:rPr>
                  <w:rStyle w:val="Hypertextovprepojenie"/>
                  <w:noProof/>
                </w:rPr>
                <w:delText>Príloha č. 1 Vzorový formulár na určenie PHZ</w:delText>
              </w:r>
              <w:r w:rsidDel="00142786">
                <w:rPr>
                  <w:noProof/>
                  <w:webHidden/>
                </w:rPr>
                <w:tab/>
                <w:delText>47</w:delText>
              </w:r>
            </w:del>
          </w:ins>
        </w:p>
        <w:p w:rsidR="0055576F" w:rsidDel="00142786" w:rsidRDefault="0055576F">
          <w:pPr>
            <w:pStyle w:val="Obsah2"/>
            <w:tabs>
              <w:tab w:val="right" w:leader="dot" w:pos="9062"/>
            </w:tabs>
            <w:rPr>
              <w:ins w:id="759" w:author="Autor"/>
              <w:del w:id="760" w:author="Autor"/>
              <w:rFonts w:asciiTheme="minorHAnsi" w:eastAsiaTheme="minorEastAsia" w:hAnsiTheme="minorHAnsi"/>
              <w:noProof/>
              <w:lang w:eastAsia="sk-SK"/>
            </w:rPr>
          </w:pPr>
          <w:ins w:id="761" w:author="Autor">
            <w:del w:id="762" w:author="Autor">
              <w:r w:rsidRPr="00245B09" w:rsidDel="00142786">
                <w:rPr>
                  <w:rStyle w:val="Hypertextovprepojenie"/>
                  <w:noProof/>
                </w:rPr>
                <w:delText>Príloha č. 2 Vzor zápisnice z vyhodnotenia podmienok účasti</w:delText>
              </w:r>
              <w:r w:rsidDel="00142786">
                <w:rPr>
                  <w:noProof/>
                  <w:webHidden/>
                </w:rPr>
                <w:tab/>
                <w:delText>50</w:delText>
              </w:r>
            </w:del>
          </w:ins>
        </w:p>
        <w:p w:rsidR="0055576F" w:rsidDel="00142786" w:rsidRDefault="0055576F">
          <w:pPr>
            <w:pStyle w:val="Obsah2"/>
            <w:tabs>
              <w:tab w:val="right" w:leader="dot" w:pos="9062"/>
            </w:tabs>
            <w:rPr>
              <w:ins w:id="763" w:author="Autor"/>
              <w:del w:id="764" w:author="Autor"/>
              <w:rFonts w:asciiTheme="minorHAnsi" w:eastAsiaTheme="minorEastAsia" w:hAnsiTheme="minorHAnsi"/>
              <w:noProof/>
              <w:lang w:eastAsia="sk-SK"/>
            </w:rPr>
          </w:pPr>
          <w:ins w:id="765" w:author="Autor">
            <w:del w:id="766" w:author="Autor">
              <w:r w:rsidRPr="00245B09" w:rsidDel="00142786">
                <w:rPr>
                  <w:rStyle w:val="Hypertextovprepojenie"/>
                  <w:noProof/>
                </w:rPr>
                <w:delText>Príloha č. 3 Vzor zápisnice z vyhodnotenia ponúk</w:delText>
              </w:r>
              <w:r w:rsidDel="00142786">
                <w:rPr>
                  <w:noProof/>
                  <w:webHidden/>
                </w:rPr>
                <w:tab/>
                <w:delText>52</w:delText>
              </w:r>
            </w:del>
          </w:ins>
        </w:p>
        <w:p w:rsidR="0055576F" w:rsidDel="00142786" w:rsidRDefault="0055576F">
          <w:pPr>
            <w:pStyle w:val="Obsah2"/>
            <w:tabs>
              <w:tab w:val="right" w:leader="dot" w:pos="9062"/>
            </w:tabs>
            <w:rPr>
              <w:ins w:id="767" w:author="Autor"/>
              <w:del w:id="768" w:author="Autor"/>
              <w:rFonts w:asciiTheme="minorHAnsi" w:eastAsiaTheme="minorEastAsia" w:hAnsiTheme="minorHAnsi"/>
              <w:noProof/>
              <w:lang w:eastAsia="sk-SK"/>
            </w:rPr>
          </w:pPr>
          <w:ins w:id="769" w:author="Autor">
            <w:del w:id="770" w:author="Autor">
              <w:r w:rsidRPr="00245B09" w:rsidDel="00142786">
                <w:rPr>
                  <w:rStyle w:val="Hypertextovprepojenie"/>
                  <w:noProof/>
                </w:rPr>
                <w:delText>Príloha č. 4 Záznam z prieskumu trhu (platí aj pre výnimky zo ZVO)</w:delText>
              </w:r>
              <w:r w:rsidDel="00142786">
                <w:rPr>
                  <w:noProof/>
                  <w:webHidden/>
                </w:rPr>
                <w:tab/>
                <w:delText>54</w:delText>
              </w:r>
            </w:del>
          </w:ins>
        </w:p>
        <w:p w:rsidR="0055576F" w:rsidDel="00142786" w:rsidRDefault="0055576F">
          <w:pPr>
            <w:pStyle w:val="Obsah2"/>
            <w:tabs>
              <w:tab w:val="right" w:leader="dot" w:pos="9062"/>
            </w:tabs>
            <w:rPr>
              <w:ins w:id="771" w:author="Autor"/>
              <w:del w:id="772" w:author="Autor"/>
              <w:rFonts w:asciiTheme="minorHAnsi" w:eastAsiaTheme="minorEastAsia" w:hAnsiTheme="minorHAnsi"/>
              <w:noProof/>
              <w:lang w:eastAsia="sk-SK"/>
            </w:rPr>
          </w:pPr>
          <w:ins w:id="773" w:author="Autor">
            <w:del w:id="774" w:author="Autor">
              <w:r w:rsidRPr="00245B09" w:rsidDel="00142786">
                <w:rPr>
                  <w:rStyle w:val="Hypertextovprepojenie"/>
                  <w:noProof/>
                </w:rPr>
                <w:delText xml:space="preserve">Príloha č. 5 Tabuľka zasielaná na CKO v rámci zákaziek  nad  30 000 EUR </w:delText>
              </w:r>
              <w:r w:rsidRPr="00245B09" w:rsidDel="00142786">
                <w:rPr>
                  <w:rStyle w:val="Hypertextovprepojenie"/>
                  <w:rFonts w:cs="Times New Roman"/>
                  <w:noProof/>
                </w:rPr>
                <w:delText>(platí pre zákazky s nízkou hodnotou)</w:delText>
              </w:r>
              <w:r w:rsidDel="00142786">
                <w:rPr>
                  <w:noProof/>
                  <w:webHidden/>
                </w:rPr>
                <w:tab/>
                <w:delText>56</w:delText>
              </w:r>
            </w:del>
          </w:ins>
        </w:p>
        <w:p w:rsidR="0055576F" w:rsidDel="00142786" w:rsidRDefault="0055576F">
          <w:pPr>
            <w:pStyle w:val="Obsah2"/>
            <w:tabs>
              <w:tab w:val="right" w:leader="dot" w:pos="9062"/>
            </w:tabs>
            <w:rPr>
              <w:ins w:id="775" w:author="Autor"/>
              <w:del w:id="776" w:author="Autor"/>
              <w:rFonts w:asciiTheme="minorHAnsi" w:eastAsiaTheme="minorEastAsia" w:hAnsiTheme="minorHAnsi"/>
              <w:noProof/>
              <w:lang w:eastAsia="sk-SK"/>
            </w:rPr>
          </w:pPr>
          <w:ins w:id="777" w:author="Autor">
            <w:del w:id="778" w:author="Autor">
              <w:r w:rsidRPr="00245B09" w:rsidDel="00142786">
                <w:rPr>
                  <w:rStyle w:val="Hypertextovprepojenie"/>
                  <w:noProof/>
                </w:rPr>
                <w:delText>Príloha č. 6 Čestné vyhlásenie prijímateľa k úplnosti a súladu predkladanej dokumentácie VO s originálnou dokumentáciou</w:delText>
              </w:r>
              <w:r w:rsidDel="00142786">
                <w:rPr>
                  <w:noProof/>
                  <w:webHidden/>
                </w:rPr>
                <w:tab/>
                <w:delText>57</w:delText>
              </w:r>
            </w:del>
          </w:ins>
        </w:p>
        <w:p w:rsidR="0055576F" w:rsidDel="00142786" w:rsidRDefault="0055576F">
          <w:pPr>
            <w:pStyle w:val="Obsah2"/>
            <w:tabs>
              <w:tab w:val="right" w:leader="dot" w:pos="9062"/>
            </w:tabs>
            <w:rPr>
              <w:ins w:id="779" w:author="Autor"/>
              <w:del w:id="780" w:author="Autor"/>
              <w:rFonts w:asciiTheme="minorHAnsi" w:eastAsiaTheme="minorEastAsia" w:hAnsiTheme="minorHAnsi"/>
              <w:noProof/>
              <w:lang w:eastAsia="sk-SK"/>
            </w:rPr>
          </w:pPr>
          <w:ins w:id="781" w:author="Autor">
            <w:del w:id="782" w:author="Autor">
              <w:r w:rsidRPr="00245B09" w:rsidDel="00142786">
                <w:rPr>
                  <w:rStyle w:val="Hypertextovprepojenie"/>
                  <w:rFonts w:cs="Times New Roman"/>
                  <w:noProof/>
                </w:rPr>
                <w:delText>Príloha č. 7 Čestné vyhlásenie prijímateľa o vylúčení konfliktu záujmov v procese VO</w:delText>
              </w:r>
              <w:r w:rsidDel="00142786">
                <w:rPr>
                  <w:noProof/>
                  <w:webHidden/>
                </w:rPr>
                <w:tab/>
                <w:delText>58</w:delText>
              </w:r>
            </w:del>
          </w:ins>
        </w:p>
        <w:p w:rsidR="0055576F" w:rsidDel="00142786" w:rsidRDefault="0055576F">
          <w:pPr>
            <w:pStyle w:val="Obsah2"/>
            <w:tabs>
              <w:tab w:val="right" w:leader="dot" w:pos="9062"/>
            </w:tabs>
            <w:rPr>
              <w:ins w:id="783" w:author="Autor"/>
              <w:del w:id="784" w:author="Autor"/>
              <w:rFonts w:asciiTheme="minorHAnsi" w:eastAsiaTheme="minorEastAsia" w:hAnsiTheme="minorHAnsi"/>
              <w:noProof/>
              <w:lang w:eastAsia="sk-SK"/>
            </w:rPr>
          </w:pPr>
          <w:ins w:id="785" w:author="Autor">
            <w:del w:id="786" w:author="Autor">
              <w:r w:rsidRPr="00245B09" w:rsidDel="00142786">
                <w:rPr>
                  <w:rStyle w:val="Hypertextovprepojenie"/>
                  <w:noProof/>
                </w:rPr>
                <w:delText>Príloha č. 8 Rizikové indikátory k možným porušeniam zákona o ochrane hospodárskej súťaže</w:delText>
              </w:r>
              <w:r w:rsidDel="00142786">
                <w:rPr>
                  <w:noProof/>
                  <w:webHidden/>
                </w:rPr>
                <w:tab/>
                <w:delText>59</w:delText>
              </w:r>
            </w:del>
          </w:ins>
        </w:p>
        <w:p w:rsidR="0055576F" w:rsidDel="00142786" w:rsidRDefault="0055576F">
          <w:pPr>
            <w:pStyle w:val="Obsah2"/>
            <w:tabs>
              <w:tab w:val="right" w:leader="dot" w:pos="9062"/>
            </w:tabs>
            <w:rPr>
              <w:ins w:id="787" w:author="Autor"/>
              <w:del w:id="788" w:author="Autor"/>
              <w:rFonts w:asciiTheme="minorHAnsi" w:eastAsiaTheme="minorEastAsia" w:hAnsiTheme="minorHAnsi"/>
              <w:noProof/>
              <w:lang w:eastAsia="sk-SK"/>
            </w:rPr>
          </w:pPr>
          <w:ins w:id="789" w:author="Autor">
            <w:del w:id="790" w:author="Autor">
              <w:r w:rsidRPr="00245B09" w:rsidDel="00142786">
                <w:rPr>
                  <w:rStyle w:val="Hypertextovprepojenie"/>
                  <w:noProof/>
                </w:rPr>
                <w:delText>Príloha č. 9 Žiadosť o vykonanie finančnej kontroly VO s prílohami – vzor</w:delText>
              </w:r>
              <w:r w:rsidDel="00142786">
                <w:rPr>
                  <w:noProof/>
                  <w:webHidden/>
                </w:rPr>
                <w:tab/>
                <w:delText>62</w:delText>
              </w:r>
            </w:del>
          </w:ins>
        </w:p>
        <w:p w:rsidR="00502B9B" w:rsidDel="00142786" w:rsidRDefault="00502B9B">
          <w:pPr>
            <w:pStyle w:val="Obsah1"/>
            <w:tabs>
              <w:tab w:val="right" w:leader="dot" w:pos="9062"/>
            </w:tabs>
            <w:rPr>
              <w:del w:id="791" w:author="Autor"/>
              <w:rFonts w:asciiTheme="minorHAnsi" w:eastAsiaTheme="minorEastAsia" w:hAnsiTheme="minorHAnsi"/>
              <w:noProof/>
              <w:lang w:eastAsia="sk-SK"/>
            </w:rPr>
          </w:pPr>
          <w:del w:id="792" w:author="Autor">
            <w:r w:rsidRPr="00884B5F" w:rsidDel="00142786">
              <w:rPr>
                <w:rStyle w:val="Hypertextovprepojenie"/>
                <w:noProof/>
              </w:rPr>
              <w:delText>Skratky</w:delText>
            </w:r>
            <w:r w:rsidDel="00142786">
              <w:rPr>
                <w:noProof/>
                <w:webHidden/>
              </w:rPr>
              <w:tab/>
              <w:delText>6</w:delText>
            </w:r>
          </w:del>
        </w:p>
        <w:p w:rsidR="00502B9B" w:rsidDel="00142786" w:rsidRDefault="00502B9B">
          <w:pPr>
            <w:pStyle w:val="Obsah1"/>
            <w:tabs>
              <w:tab w:val="right" w:leader="dot" w:pos="9062"/>
            </w:tabs>
            <w:rPr>
              <w:del w:id="793" w:author="Autor"/>
              <w:rFonts w:asciiTheme="minorHAnsi" w:eastAsiaTheme="minorEastAsia" w:hAnsiTheme="minorHAnsi"/>
              <w:noProof/>
              <w:lang w:eastAsia="sk-SK"/>
            </w:rPr>
          </w:pPr>
          <w:del w:id="794" w:author="Autor">
            <w:r w:rsidRPr="00884B5F" w:rsidDel="00142786">
              <w:rPr>
                <w:rStyle w:val="Hypertextovprepojenie"/>
                <w:noProof/>
              </w:rPr>
              <w:delText>Úvod</w:delText>
            </w:r>
            <w:r w:rsidDel="00142786">
              <w:rPr>
                <w:noProof/>
                <w:webHidden/>
              </w:rPr>
              <w:tab/>
              <w:delText>7</w:delText>
            </w:r>
          </w:del>
        </w:p>
        <w:p w:rsidR="00502B9B" w:rsidDel="00142786" w:rsidRDefault="00502B9B">
          <w:pPr>
            <w:pStyle w:val="Obsah1"/>
            <w:tabs>
              <w:tab w:val="right" w:leader="dot" w:pos="9062"/>
            </w:tabs>
            <w:rPr>
              <w:del w:id="795" w:author="Autor"/>
              <w:rFonts w:asciiTheme="minorHAnsi" w:eastAsiaTheme="minorEastAsia" w:hAnsiTheme="minorHAnsi"/>
              <w:noProof/>
              <w:lang w:eastAsia="sk-SK"/>
            </w:rPr>
          </w:pPr>
          <w:del w:id="796" w:author="Autor">
            <w:r w:rsidRPr="00884B5F" w:rsidDel="00142786">
              <w:rPr>
                <w:rStyle w:val="Hypertextovprepojenie"/>
                <w:noProof/>
              </w:rPr>
              <w:delText>1. Realizácia verejného obstarávania a obstarávania</w:delText>
            </w:r>
            <w:r w:rsidDel="00142786">
              <w:rPr>
                <w:noProof/>
                <w:webHidden/>
              </w:rPr>
              <w:tab/>
              <w:delText>9</w:delText>
            </w:r>
          </w:del>
        </w:p>
        <w:p w:rsidR="00502B9B" w:rsidDel="00142786" w:rsidRDefault="00502B9B">
          <w:pPr>
            <w:pStyle w:val="Obsah1"/>
            <w:tabs>
              <w:tab w:val="right" w:leader="dot" w:pos="9062"/>
            </w:tabs>
            <w:rPr>
              <w:del w:id="797" w:author="Autor"/>
              <w:rFonts w:asciiTheme="minorHAnsi" w:eastAsiaTheme="minorEastAsia" w:hAnsiTheme="minorHAnsi"/>
              <w:noProof/>
              <w:lang w:eastAsia="sk-SK"/>
            </w:rPr>
          </w:pPr>
          <w:del w:id="798" w:author="Autor">
            <w:r w:rsidRPr="00884B5F" w:rsidDel="00142786">
              <w:rPr>
                <w:rStyle w:val="Hypertextovprepojenie"/>
                <w:noProof/>
              </w:rPr>
              <w:delText>2.  Predpokladaná hodnota zákazky</w:delText>
            </w:r>
            <w:r w:rsidDel="00142786">
              <w:rPr>
                <w:noProof/>
                <w:webHidden/>
              </w:rPr>
              <w:tab/>
              <w:delText>9</w:delText>
            </w:r>
          </w:del>
        </w:p>
        <w:p w:rsidR="00502B9B" w:rsidDel="00142786" w:rsidRDefault="00502B9B">
          <w:pPr>
            <w:pStyle w:val="Obsah1"/>
            <w:tabs>
              <w:tab w:val="right" w:leader="dot" w:pos="9062"/>
            </w:tabs>
            <w:rPr>
              <w:del w:id="799" w:author="Autor"/>
              <w:rFonts w:asciiTheme="minorHAnsi" w:eastAsiaTheme="minorEastAsia" w:hAnsiTheme="minorHAnsi"/>
              <w:noProof/>
              <w:lang w:eastAsia="sk-SK"/>
            </w:rPr>
          </w:pPr>
          <w:del w:id="800" w:author="Autor">
            <w:r w:rsidRPr="00884B5F" w:rsidDel="00142786">
              <w:rPr>
                <w:rStyle w:val="Hypertextovprepojenie"/>
                <w:noProof/>
              </w:rPr>
              <w:delText>3. Oznámenia používané vo verejnom obstarávaní</w:delText>
            </w:r>
            <w:r w:rsidDel="00142786">
              <w:rPr>
                <w:noProof/>
                <w:webHidden/>
              </w:rPr>
              <w:tab/>
              <w:delText>12</w:delText>
            </w:r>
          </w:del>
        </w:p>
        <w:p w:rsidR="00502B9B" w:rsidDel="00142786" w:rsidRDefault="00502B9B">
          <w:pPr>
            <w:pStyle w:val="Obsah1"/>
            <w:tabs>
              <w:tab w:val="right" w:leader="dot" w:pos="9062"/>
            </w:tabs>
            <w:rPr>
              <w:del w:id="801" w:author="Autor"/>
              <w:rFonts w:asciiTheme="minorHAnsi" w:eastAsiaTheme="minorEastAsia" w:hAnsiTheme="minorHAnsi"/>
              <w:noProof/>
              <w:lang w:eastAsia="sk-SK"/>
            </w:rPr>
          </w:pPr>
          <w:del w:id="802" w:author="Autor">
            <w:r w:rsidRPr="00884B5F" w:rsidDel="00142786">
              <w:rPr>
                <w:rStyle w:val="Hypertextovprepojenie"/>
                <w:noProof/>
              </w:rPr>
              <w:delText>4. Súťažné podklady</w:delText>
            </w:r>
            <w:r w:rsidDel="00142786">
              <w:rPr>
                <w:noProof/>
                <w:webHidden/>
              </w:rPr>
              <w:tab/>
              <w:delText>12</w:delText>
            </w:r>
          </w:del>
        </w:p>
        <w:p w:rsidR="00502B9B" w:rsidDel="00142786" w:rsidRDefault="00502B9B">
          <w:pPr>
            <w:pStyle w:val="Obsah1"/>
            <w:tabs>
              <w:tab w:val="right" w:leader="dot" w:pos="9062"/>
            </w:tabs>
            <w:rPr>
              <w:del w:id="803" w:author="Autor"/>
              <w:rFonts w:asciiTheme="minorHAnsi" w:eastAsiaTheme="minorEastAsia" w:hAnsiTheme="minorHAnsi"/>
              <w:noProof/>
              <w:lang w:eastAsia="sk-SK"/>
            </w:rPr>
          </w:pPr>
          <w:del w:id="804" w:author="Autor">
            <w:r w:rsidRPr="00884B5F" w:rsidDel="00142786">
              <w:rPr>
                <w:rStyle w:val="Hypertextovprepojenie"/>
                <w:noProof/>
              </w:rPr>
              <w:delText>5. Podmienky účasti</w:delText>
            </w:r>
            <w:r w:rsidDel="00142786">
              <w:rPr>
                <w:noProof/>
                <w:webHidden/>
              </w:rPr>
              <w:tab/>
              <w:delText>15</w:delText>
            </w:r>
          </w:del>
        </w:p>
        <w:p w:rsidR="00502B9B" w:rsidDel="00142786" w:rsidRDefault="00502B9B">
          <w:pPr>
            <w:pStyle w:val="Obsah1"/>
            <w:tabs>
              <w:tab w:val="right" w:leader="dot" w:pos="9062"/>
            </w:tabs>
            <w:rPr>
              <w:del w:id="805" w:author="Autor"/>
              <w:rFonts w:asciiTheme="minorHAnsi" w:eastAsiaTheme="minorEastAsia" w:hAnsiTheme="minorHAnsi"/>
              <w:noProof/>
              <w:lang w:eastAsia="sk-SK"/>
            </w:rPr>
          </w:pPr>
          <w:del w:id="806" w:author="Autor">
            <w:r w:rsidRPr="00884B5F" w:rsidDel="00142786">
              <w:rPr>
                <w:rStyle w:val="Hypertextovprepojenie"/>
                <w:noProof/>
              </w:rPr>
              <w:delText>6. Vyhodnotenie splnenia podmienok účasti</w:delText>
            </w:r>
            <w:r w:rsidDel="00142786">
              <w:rPr>
                <w:noProof/>
                <w:webHidden/>
              </w:rPr>
              <w:tab/>
              <w:delText>17</w:delText>
            </w:r>
          </w:del>
        </w:p>
        <w:p w:rsidR="00502B9B" w:rsidDel="00142786" w:rsidRDefault="00502B9B">
          <w:pPr>
            <w:pStyle w:val="Obsah1"/>
            <w:tabs>
              <w:tab w:val="right" w:leader="dot" w:pos="9062"/>
            </w:tabs>
            <w:rPr>
              <w:del w:id="807" w:author="Autor"/>
              <w:rFonts w:asciiTheme="minorHAnsi" w:eastAsiaTheme="minorEastAsia" w:hAnsiTheme="minorHAnsi"/>
              <w:noProof/>
              <w:lang w:eastAsia="sk-SK"/>
            </w:rPr>
          </w:pPr>
          <w:del w:id="808" w:author="Autor">
            <w:r w:rsidRPr="00884B5F" w:rsidDel="00142786">
              <w:rPr>
                <w:rStyle w:val="Hypertextovprepojenie"/>
                <w:noProof/>
              </w:rPr>
              <w:delText>7. Vyhodnotenie ponúk</w:delText>
            </w:r>
            <w:r w:rsidDel="00142786">
              <w:rPr>
                <w:noProof/>
                <w:webHidden/>
              </w:rPr>
              <w:tab/>
              <w:delText>18</w:delText>
            </w:r>
          </w:del>
        </w:p>
        <w:p w:rsidR="00502B9B" w:rsidDel="00142786" w:rsidRDefault="00502B9B">
          <w:pPr>
            <w:pStyle w:val="Obsah1"/>
            <w:tabs>
              <w:tab w:val="right" w:leader="dot" w:pos="9062"/>
            </w:tabs>
            <w:rPr>
              <w:del w:id="809" w:author="Autor"/>
              <w:rFonts w:asciiTheme="minorHAnsi" w:eastAsiaTheme="minorEastAsia" w:hAnsiTheme="minorHAnsi"/>
              <w:noProof/>
              <w:lang w:eastAsia="sk-SK"/>
            </w:rPr>
          </w:pPr>
          <w:del w:id="810" w:author="Autor">
            <w:r w:rsidRPr="00884B5F" w:rsidDel="00142786">
              <w:rPr>
                <w:rStyle w:val="Hypertextovprepojenie"/>
                <w:noProof/>
              </w:rPr>
              <w:delText>8. Komisia na vyhodnotenie ponúk</w:delText>
            </w:r>
            <w:r w:rsidDel="00142786">
              <w:rPr>
                <w:noProof/>
                <w:webHidden/>
              </w:rPr>
              <w:tab/>
              <w:delText>18</w:delText>
            </w:r>
          </w:del>
        </w:p>
        <w:p w:rsidR="00502B9B" w:rsidDel="00142786" w:rsidRDefault="00502B9B">
          <w:pPr>
            <w:pStyle w:val="Obsah1"/>
            <w:tabs>
              <w:tab w:val="right" w:leader="dot" w:pos="9062"/>
            </w:tabs>
            <w:rPr>
              <w:del w:id="811" w:author="Autor"/>
              <w:rFonts w:asciiTheme="minorHAnsi" w:eastAsiaTheme="minorEastAsia" w:hAnsiTheme="minorHAnsi"/>
              <w:noProof/>
              <w:lang w:eastAsia="sk-SK"/>
            </w:rPr>
          </w:pPr>
          <w:del w:id="812" w:author="Autor">
            <w:r w:rsidRPr="00884B5F" w:rsidDel="00142786">
              <w:rPr>
                <w:rStyle w:val="Hypertextovprepojenie"/>
                <w:noProof/>
              </w:rPr>
              <w:delText>9. Elektronická aukcia</w:delText>
            </w:r>
            <w:r w:rsidDel="00142786">
              <w:rPr>
                <w:noProof/>
                <w:webHidden/>
              </w:rPr>
              <w:tab/>
              <w:delText>19</w:delText>
            </w:r>
          </w:del>
        </w:p>
        <w:p w:rsidR="00502B9B" w:rsidDel="00142786" w:rsidRDefault="00502B9B">
          <w:pPr>
            <w:pStyle w:val="Obsah1"/>
            <w:tabs>
              <w:tab w:val="right" w:leader="dot" w:pos="9062"/>
            </w:tabs>
            <w:rPr>
              <w:del w:id="813" w:author="Autor"/>
              <w:rFonts w:asciiTheme="minorHAnsi" w:eastAsiaTheme="minorEastAsia" w:hAnsiTheme="minorHAnsi"/>
              <w:noProof/>
              <w:lang w:eastAsia="sk-SK"/>
            </w:rPr>
          </w:pPr>
          <w:del w:id="814" w:author="Autor">
            <w:r w:rsidRPr="00884B5F" w:rsidDel="00142786">
              <w:rPr>
                <w:rStyle w:val="Hypertextovprepojenie"/>
                <w:noProof/>
              </w:rPr>
              <w:delText>10. Uzavretie zmluvy</w:delText>
            </w:r>
            <w:r w:rsidDel="00142786">
              <w:rPr>
                <w:noProof/>
                <w:webHidden/>
              </w:rPr>
              <w:tab/>
              <w:delText>19</w:delText>
            </w:r>
          </w:del>
        </w:p>
        <w:p w:rsidR="00502B9B" w:rsidDel="00142786" w:rsidRDefault="00502B9B">
          <w:pPr>
            <w:pStyle w:val="Obsah1"/>
            <w:tabs>
              <w:tab w:val="right" w:leader="dot" w:pos="9062"/>
            </w:tabs>
            <w:rPr>
              <w:del w:id="815" w:author="Autor"/>
              <w:rFonts w:asciiTheme="minorHAnsi" w:eastAsiaTheme="minorEastAsia" w:hAnsiTheme="minorHAnsi"/>
              <w:noProof/>
              <w:lang w:eastAsia="sk-SK"/>
            </w:rPr>
          </w:pPr>
          <w:del w:id="816" w:author="Autor">
            <w:r w:rsidRPr="00884B5F" w:rsidDel="00142786">
              <w:rPr>
                <w:rStyle w:val="Hypertextovprepojenie"/>
                <w:noProof/>
              </w:rPr>
              <w:delText>11. Ochrana hospodárskej súťaže</w:delText>
            </w:r>
            <w:r w:rsidDel="00142786">
              <w:rPr>
                <w:noProof/>
                <w:webHidden/>
              </w:rPr>
              <w:tab/>
              <w:delText>20</w:delText>
            </w:r>
          </w:del>
        </w:p>
        <w:p w:rsidR="00502B9B" w:rsidDel="00142786" w:rsidRDefault="00502B9B">
          <w:pPr>
            <w:pStyle w:val="Obsah1"/>
            <w:tabs>
              <w:tab w:val="right" w:leader="dot" w:pos="9062"/>
            </w:tabs>
            <w:rPr>
              <w:del w:id="817" w:author="Autor"/>
              <w:rFonts w:asciiTheme="minorHAnsi" w:eastAsiaTheme="minorEastAsia" w:hAnsiTheme="minorHAnsi"/>
              <w:noProof/>
              <w:lang w:eastAsia="sk-SK"/>
            </w:rPr>
          </w:pPr>
          <w:del w:id="818" w:author="Autor">
            <w:r w:rsidRPr="00884B5F" w:rsidDel="00142786">
              <w:rPr>
                <w:rStyle w:val="Hypertextovprepojenie"/>
                <w:noProof/>
              </w:rPr>
              <w:delText>12. Oznámenie o výsledku VO</w:delText>
            </w:r>
            <w:r w:rsidDel="00142786">
              <w:rPr>
                <w:noProof/>
                <w:webHidden/>
              </w:rPr>
              <w:tab/>
              <w:delText>20</w:delText>
            </w:r>
          </w:del>
        </w:p>
        <w:p w:rsidR="00502B9B" w:rsidDel="00142786" w:rsidRDefault="00502B9B">
          <w:pPr>
            <w:pStyle w:val="Obsah1"/>
            <w:tabs>
              <w:tab w:val="right" w:leader="dot" w:pos="9062"/>
            </w:tabs>
            <w:rPr>
              <w:del w:id="819" w:author="Autor"/>
              <w:rFonts w:asciiTheme="minorHAnsi" w:eastAsiaTheme="minorEastAsia" w:hAnsiTheme="minorHAnsi"/>
              <w:noProof/>
              <w:lang w:eastAsia="sk-SK"/>
            </w:rPr>
          </w:pPr>
          <w:del w:id="820" w:author="Autor">
            <w:r w:rsidRPr="00884B5F" w:rsidDel="00142786">
              <w:rPr>
                <w:rStyle w:val="Hypertextovprepojenie"/>
                <w:noProof/>
              </w:rPr>
              <w:delText>13. Uchovávanie dokumentácie VO</w:delText>
            </w:r>
            <w:r w:rsidDel="00142786">
              <w:rPr>
                <w:noProof/>
                <w:webHidden/>
              </w:rPr>
              <w:tab/>
              <w:delText>21</w:delText>
            </w:r>
          </w:del>
        </w:p>
        <w:p w:rsidR="00502B9B" w:rsidDel="00142786" w:rsidRDefault="00502B9B">
          <w:pPr>
            <w:pStyle w:val="Obsah1"/>
            <w:tabs>
              <w:tab w:val="right" w:leader="dot" w:pos="9062"/>
            </w:tabs>
            <w:rPr>
              <w:del w:id="821" w:author="Autor"/>
              <w:rFonts w:asciiTheme="minorHAnsi" w:eastAsiaTheme="minorEastAsia" w:hAnsiTheme="minorHAnsi"/>
              <w:noProof/>
              <w:lang w:eastAsia="sk-SK"/>
            </w:rPr>
          </w:pPr>
          <w:del w:id="822" w:author="Autor">
            <w:r w:rsidRPr="00884B5F" w:rsidDel="00142786">
              <w:rPr>
                <w:rStyle w:val="Hypertextovprepojenie"/>
                <w:noProof/>
              </w:rPr>
              <w:delText>14. Administratívna finančná kontrola verejného obstarávania</w:delText>
            </w:r>
            <w:r w:rsidDel="00142786">
              <w:rPr>
                <w:noProof/>
                <w:webHidden/>
              </w:rPr>
              <w:tab/>
              <w:delText>21</w:delText>
            </w:r>
          </w:del>
        </w:p>
        <w:p w:rsidR="00502B9B" w:rsidDel="00142786" w:rsidRDefault="00502B9B">
          <w:pPr>
            <w:pStyle w:val="Obsah2"/>
            <w:tabs>
              <w:tab w:val="right" w:leader="dot" w:pos="9062"/>
            </w:tabs>
            <w:rPr>
              <w:del w:id="823" w:author="Autor"/>
              <w:rFonts w:asciiTheme="minorHAnsi" w:eastAsiaTheme="minorEastAsia" w:hAnsiTheme="minorHAnsi"/>
              <w:noProof/>
              <w:lang w:eastAsia="sk-SK"/>
            </w:rPr>
          </w:pPr>
          <w:del w:id="824" w:author="Autor">
            <w:r w:rsidRPr="00884B5F" w:rsidDel="00142786">
              <w:rPr>
                <w:rStyle w:val="Hypertextovprepojenie"/>
                <w:noProof/>
              </w:rPr>
              <w:delText>A) Finančná vecná kontrola</w:delText>
            </w:r>
            <w:r w:rsidDel="00142786">
              <w:rPr>
                <w:noProof/>
                <w:webHidden/>
              </w:rPr>
              <w:tab/>
              <w:delText>22</w:delText>
            </w:r>
          </w:del>
        </w:p>
        <w:p w:rsidR="00502B9B" w:rsidDel="00142786" w:rsidRDefault="00502B9B">
          <w:pPr>
            <w:pStyle w:val="Obsah2"/>
            <w:tabs>
              <w:tab w:val="right" w:leader="dot" w:pos="9062"/>
            </w:tabs>
            <w:rPr>
              <w:del w:id="825" w:author="Autor"/>
              <w:rFonts w:asciiTheme="minorHAnsi" w:eastAsiaTheme="minorEastAsia" w:hAnsiTheme="minorHAnsi"/>
              <w:noProof/>
              <w:lang w:eastAsia="sk-SK"/>
            </w:rPr>
          </w:pPr>
          <w:del w:id="826" w:author="Autor">
            <w:r w:rsidRPr="00884B5F" w:rsidDel="00142786">
              <w:rPr>
                <w:rStyle w:val="Hypertextovprepojenie"/>
                <w:noProof/>
              </w:rPr>
              <w:delText>B) Prvá ex-ante kontrola</w:delText>
            </w:r>
            <w:r w:rsidDel="00142786">
              <w:rPr>
                <w:noProof/>
                <w:webHidden/>
              </w:rPr>
              <w:tab/>
              <w:delText>22</w:delText>
            </w:r>
          </w:del>
        </w:p>
        <w:p w:rsidR="00502B9B" w:rsidDel="00142786" w:rsidRDefault="00502B9B">
          <w:pPr>
            <w:pStyle w:val="Obsah2"/>
            <w:tabs>
              <w:tab w:val="right" w:leader="dot" w:pos="9062"/>
            </w:tabs>
            <w:rPr>
              <w:del w:id="827" w:author="Autor"/>
              <w:rFonts w:asciiTheme="minorHAnsi" w:eastAsiaTheme="minorEastAsia" w:hAnsiTheme="minorHAnsi"/>
              <w:noProof/>
              <w:lang w:eastAsia="sk-SK"/>
            </w:rPr>
          </w:pPr>
          <w:del w:id="828" w:author="Autor">
            <w:r w:rsidRPr="00884B5F" w:rsidDel="00142786">
              <w:rPr>
                <w:rStyle w:val="Hypertextovprepojenie"/>
                <w:noProof/>
              </w:rPr>
              <w:delText>C) Druhá ex-ante kontrola</w:delText>
            </w:r>
            <w:r w:rsidDel="00142786">
              <w:rPr>
                <w:noProof/>
                <w:webHidden/>
              </w:rPr>
              <w:tab/>
              <w:delText>24</w:delText>
            </w:r>
          </w:del>
        </w:p>
        <w:p w:rsidR="00502B9B" w:rsidDel="00142786" w:rsidRDefault="00502B9B">
          <w:pPr>
            <w:pStyle w:val="Obsah2"/>
            <w:tabs>
              <w:tab w:val="right" w:leader="dot" w:pos="9062"/>
            </w:tabs>
            <w:rPr>
              <w:del w:id="829" w:author="Autor"/>
              <w:rFonts w:asciiTheme="minorHAnsi" w:eastAsiaTheme="minorEastAsia" w:hAnsiTheme="minorHAnsi"/>
              <w:noProof/>
              <w:lang w:eastAsia="sk-SK"/>
            </w:rPr>
          </w:pPr>
          <w:del w:id="830" w:author="Autor">
            <w:r w:rsidRPr="00884B5F" w:rsidDel="00142786">
              <w:rPr>
                <w:rStyle w:val="Hypertextovprepojenie"/>
                <w:noProof/>
              </w:rPr>
              <w:delText>D) Štandardná ex-post kontrola</w:delText>
            </w:r>
            <w:r w:rsidDel="00142786">
              <w:rPr>
                <w:noProof/>
                <w:webHidden/>
              </w:rPr>
              <w:tab/>
              <w:delText>24</w:delText>
            </w:r>
          </w:del>
        </w:p>
        <w:p w:rsidR="00502B9B" w:rsidDel="00142786" w:rsidRDefault="00502B9B">
          <w:pPr>
            <w:pStyle w:val="Obsah2"/>
            <w:tabs>
              <w:tab w:val="right" w:leader="dot" w:pos="9062"/>
            </w:tabs>
            <w:rPr>
              <w:del w:id="831" w:author="Autor"/>
              <w:rFonts w:asciiTheme="minorHAnsi" w:eastAsiaTheme="minorEastAsia" w:hAnsiTheme="minorHAnsi"/>
              <w:noProof/>
              <w:lang w:eastAsia="sk-SK"/>
            </w:rPr>
          </w:pPr>
          <w:del w:id="832" w:author="Autor">
            <w:r w:rsidRPr="00884B5F" w:rsidDel="00142786">
              <w:rPr>
                <w:rStyle w:val="Hypertextovprepojenie"/>
                <w:noProof/>
              </w:rPr>
              <w:delText>E)  Následná ex post kontrola</w:delText>
            </w:r>
            <w:r w:rsidDel="00142786">
              <w:rPr>
                <w:noProof/>
                <w:webHidden/>
              </w:rPr>
              <w:tab/>
              <w:delText>25</w:delText>
            </w:r>
          </w:del>
        </w:p>
        <w:p w:rsidR="00502B9B" w:rsidDel="00142786" w:rsidRDefault="00502B9B">
          <w:pPr>
            <w:pStyle w:val="Obsah2"/>
            <w:tabs>
              <w:tab w:val="right" w:leader="dot" w:pos="9062"/>
            </w:tabs>
            <w:rPr>
              <w:del w:id="833" w:author="Autor"/>
              <w:rFonts w:asciiTheme="minorHAnsi" w:eastAsiaTheme="minorEastAsia" w:hAnsiTheme="minorHAnsi"/>
              <w:noProof/>
              <w:lang w:eastAsia="sk-SK"/>
            </w:rPr>
          </w:pPr>
          <w:del w:id="834" w:author="Autor">
            <w:r w:rsidRPr="00884B5F" w:rsidDel="00142786">
              <w:rPr>
                <w:rStyle w:val="Hypertextovprepojenie"/>
                <w:noProof/>
              </w:rPr>
              <w:delText>F) Kontrola zákaziek s nízkou hodnotou</w:delText>
            </w:r>
            <w:r w:rsidDel="00142786">
              <w:rPr>
                <w:noProof/>
                <w:webHidden/>
              </w:rPr>
              <w:tab/>
              <w:delText>26</w:delText>
            </w:r>
          </w:del>
        </w:p>
        <w:p w:rsidR="00502B9B" w:rsidDel="00142786" w:rsidRDefault="00502B9B">
          <w:pPr>
            <w:pStyle w:val="Obsah2"/>
            <w:tabs>
              <w:tab w:val="right" w:leader="dot" w:pos="9062"/>
            </w:tabs>
            <w:rPr>
              <w:del w:id="835" w:author="Autor"/>
              <w:rFonts w:asciiTheme="minorHAnsi" w:eastAsiaTheme="minorEastAsia" w:hAnsiTheme="minorHAnsi"/>
              <w:noProof/>
              <w:lang w:eastAsia="sk-SK"/>
            </w:rPr>
          </w:pPr>
          <w:del w:id="836" w:author="Autor">
            <w:r w:rsidRPr="00884B5F" w:rsidDel="00142786">
              <w:rPr>
                <w:rStyle w:val="Hypertextovprepojenie"/>
                <w:noProof/>
              </w:rPr>
              <w:delText>G) Kontrola zákaziek zadávaných s využitím elektronického trhoviska</w:delText>
            </w:r>
            <w:r w:rsidDel="00142786">
              <w:rPr>
                <w:noProof/>
                <w:webHidden/>
              </w:rPr>
              <w:tab/>
              <w:delText>31</w:delText>
            </w:r>
          </w:del>
        </w:p>
        <w:p w:rsidR="00502B9B" w:rsidDel="00142786" w:rsidRDefault="00502B9B">
          <w:pPr>
            <w:pStyle w:val="Obsah2"/>
            <w:tabs>
              <w:tab w:val="right" w:leader="dot" w:pos="9062"/>
            </w:tabs>
            <w:rPr>
              <w:del w:id="837" w:author="Autor"/>
              <w:rFonts w:asciiTheme="minorHAnsi" w:eastAsiaTheme="minorEastAsia" w:hAnsiTheme="minorHAnsi"/>
              <w:noProof/>
              <w:lang w:eastAsia="sk-SK"/>
            </w:rPr>
          </w:pPr>
          <w:del w:id="838" w:author="Autor">
            <w:r w:rsidRPr="00884B5F" w:rsidDel="00142786">
              <w:rPr>
                <w:rStyle w:val="Hypertextovprepojenie"/>
                <w:noProof/>
              </w:rPr>
              <w:delText>H) Kontrola verejného obstarávania, v rámci ktorého viacerí prijímatelia nadobúdajú tovary, práce alebo služby prostredníctvom COO</w:delText>
            </w:r>
            <w:r w:rsidDel="00142786">
              <w:rPr>
                <w:noProof/>
                <w:webHidden/>
              </w:rPr>
              <w:tab/>
              <w:delText>33</w:delText>
            </w:r>
          </w:del>
        </w:p>
        <w:p w:rsidR="00502B9B" w:rsidDel="00142786" w:rsidRDefault="00502B9B">
          <w:pPr>
            <w:pStyle w:val="Obsah2"/>
            <w:tabs>
              <w:tab w:val="right" w:leader="dot" w:pos="9062"/>
            </w:tabs>
            <w:rPr>
              <w:del w:id="839" w:author="Autor"/>
              <w:rFonts w:asciiTheme="minorHAnsi" w:eastAsiaTheme="minorEastAsia" w:hAnsiTheme="minorHAnsi"/>
              <w:noProof/>
              <w:lang w:eastAsia="sk-SK"/>
            </w:rPr>
          </w:pPr>
          <w:del w:id="840" w:author="Autor">
            <w:r w:rsidRPr="00884B5F" w:rsidDel="00142786">
              <w:rPr>
                <w:rStyle w:val="Hypertextovprepojenie"/>
                <w:noProof/>
              </w:rPr>
              <w:delText>I) Finančná kontrola zákaziek zadávaných na základe rámcovej dohody</w:delText>
            </w:r>
            <w:r w:rsidDel="00142786">
              <w:rPr>
                <w:noProof/>
                <w:webHidden/>
              </w:rPr>
              <w:tab/>
              <w:delText>33</w:delText>
            </w:r>
          </w:del>
        </w:p>
        <w:p w:rsidR="00502B9B" w:rsidDel="00142786" w:rsidRDefault="00502B9B">
          <w:pPr>
            <w:pStyle w:val="Obsah2"/>
            <w:tabs>
              <w:tab w:val="right" w:leader="dot" w:pos="9062"/>
            </w:tabs>
            <w:rPr>
              <w:del w:id="841" w:author="Autor"/>
              <w:rFonts w:asciiTheme="minorHAnsi" w:eastAsiaTheme="minorEastAsia" w:hAnsiTheme="minorHAnsi"/>
              <w:noProof/>
              <w:lang w:eastAsia="sk-SK"/>
            </w:rPr>
          </w:pPr>
          <w:del w:id="842" w:author="Autor">
            <w:r w:rsidRPr="00884B5F" w:rsidDel="00142786">
              <w:rPr>
                <w:rStyle w:val="Hypertextovprepojenie"/>
                <w:noProof/>
              </w:rPr>
              <w:delText>J)   Kontrola dodatkov (zmena zmluvy, rámcovej dohody a koncesnej zmluvy počas jej  trvania)</w:delText>
            </w:r>
            <w:r w:rsidDel="00142786">
              <w:rPr>
                <w:noProof/>
                <w:webHidden/>
              </w:rPr>
              <w:tab/>
              <w:delText>34</w:delText>
            </w:r>
          </w:del>
        </w:p>
        <w:p w:rsidR="00502B9B" w:rsidDel="00142786" w:rsidRDefault="00502B9B">
          <w:pPr>
            <w:pStyle w:val="Obsah2"/>
            <w:tabs>
              <w:tab w:val="right" w:leader="dot" w:pos="9062"/>
            </w:tabs>
            <w:rPr>
              <w:del w:id="843" w:author="Autor"/>
              <w:rFonts w:asciiTheme="minorHAnsi" w:eastAsiaTheme="minorEastAsia" w:hAnsiTheme="minorHAnsi"/>
              <w:noProof/>
              <w:lang w:eastAsia="sk-SK"/>
            </w:rPr>
          </w:pPr>
          <w:del w:id="844" w:author="Autor">
            <w:r w:rsidRPr="00884B5F" w:rsidDel="00142786">
              <w:rPr>
                <w:rStyle w:val="Hypertextovprepojenie"/>
                <w:noProof/>
              </w:rPr>
              <w:delText>K) Kontrola postupov pri obstarávaní zákazky, na ktorú sa ZVO nevzťahuje</w:delText>
            </w:r>
            <w:r w:rsidDel="00142786">
              <w:rPr>
                <w:noProof/>
                <w:webHidden/>
              </w:rPr>
              <w:tab/>
              <w:delText>35</w:delText>
            </w:r>
          </w:del>
        </w:p>
        <w:p w:rsidR="00502B9B" w:rsidDel="00142786" w:rsidRDefault="00502B9B">
          <w:pPr>
            <w:pStyle w:val="Obsah1"/>
            <w:tabs>
              <w:tab w:val="right" w:leader="dot" w:pos="9062"/>
            </w:tabs>
            <w:rPr>
              <w:del w:id="845" w:author="Autor"/>
              <w:rFonts w:asciiTheme="minorHAnsi" w:eastAsiaTheme="minorEastAsia" w:hAnsiTheme="minorHAnsi"/>
              <w:noProof/>
              <w:lang w:eastAsia="sk-SK"/>
            </w:rPr>
          </w:pPr>
          <w:del w:id="846" w:author="Autor">
            <w:r w:rsidRPr="00884B5F" w:rsidDel="00142786">
              <w:rPr>
                <w:rStyle w:val="Hypertextovprepojenie"/>
                <w:noProof/>
              </w:rPr>
              <w:delText>15. Najčastejšie nedostatky pri realizácii VO – tabuľkový prehľad</w:delText>
            </w:r>
            <w:r w:rsidDel="00142786">
              <w:rPr>
                <w:noProof/>
                <w:webHidden/>
              </w:rPr>
              <w:tab/>
              <w:delText>37</w:delText>
            </w:r>
          </w:del>
        </w:p>
        <w:p w:rsidR="00502B9B" w:rsidDel="00142786" w:rsidRDefault="00502B9B">
          <w:pPr>
            <w:pStyle w:val="Obsah1"/>
            <w:tabs>
              <w:tab w:val="right" w:leader="dot" w:pos="9062"/>
            </w:tabs>
            <w:rPr>
              <w:del w:id="847" w:author="Autor"/>
              <w:rFonts w:asciiTheme="minorHAnsi" w:eastAsiaTheme="minorEastAsia" w:hAnsiTheme="minorHAnsi"/>
              <w:noProof/>
              <w:lang w:eastAsia="sk-SK"/>
            </w:rPr>
          </w:pPr>
          <w:del w:id="848" w:author="Autor">
            <w:r w:rsidRPr="00884B5F" w:rsidDel="00142786">
              <w:rPr>
                <w:rStyle w:val="Hypertextovprepojenie"/>
                <w:noProof/>
              </w:rPr>
              <w:delText>16. Požiadavky na dokumentáciu predkladanú RO</w:delText>
            </w:r>
            <w:r w:rsidDel="00142786">
              <w:rPr>
                <w:noProof/>
                <w:webHidden/>
              </w:rPr>
              <w:tab/>
              <w:delText>39</w:delText>
            </w:r>
          </w:del>
        </w:p>
        <w:p w:rsidR="00502B9B" w:rsidDel="00142786" w:rsidRDefault="00502B9B">
          <w:pPr>
            <w:pStyle w:val="Obsah1"/>
            <w:tabs>
              <w:tab w:val="right" w:leader="dot" w:pos="9062"/>
            </w:tabs>
            <w:rPr>
              <w:del w:id="849" w:author="Autor"/>
              <w:rFonts w:asciiTheme="minorHAnsi" w:eastAsiaTheme="minorEastAsia" w:hAnsiTheme="minorHAnsi"/>
              <w:noProof/>
              <w:lang w:eastAsia="sk-SK"/>
            </w:rPr>
          </w:pPr>
          <w:del w:id="850" w:author="Autor">
            <w:r w:rsidRPr="00884B5F" w:rsidDel="00142786">
              <w:rPr>
                <w:rStyle w:val="Hypertextovprepojenie"/>
                <w:noProof/>
              </w:rPr>
              <w:delText>17. Lehoty kontroly  RO</w:delText>
            </w:r>
            <w:r w:rsidDel="00142786">
              <w:rPr>
                <w:noProof/>
                <w:webHidden/>
              </w:rPr>
              <w:tab/>
              <w:delText>42</w:delText>
            </w:r>
          </w:del>
        </w:p>
        <w:p w:rsidR="00502B9B" w:rsidDel="00142786" w:rsidRDefault="00502B9B">
          <w:pPr>
            <w:pStyle w:val="Obsah1"/>
            <w:tabs>
              <w:tab w:val="right" w:leader="dot" w:pos="9062"/>
            </w:tabs>
            <w:rPr>
              <w:del w:id="851" w:author="Autor"/>
              <w:rFonts w:asciiTheme="minorHAnsi" w:eastAsiaTheme="minorEastAsia" w:hAnsiTheme="minorHAnsi"/>
              <w:noProof/>
              <w:lang w:eastAsia="sk-SK"/>
            </w:rPr>
          </w:pPr>
          <w:del w:id="852" w:author="Autor">
            <w:r w:rsidRPr="00884B5F" w:rsidDel="00142786">
              <w:rPr>
                <w:rStyle w:val="Hypertextovprepojenie"/>
                <w:noProof/>
              </w:rPr>
              <w:delText>18. Výstupy kontroly RO</w:delText>
            </w:r>
            <w:r w:rsidDel="00142786">
              <w:rPr>
                <w:noProof/>
                <w:webHidden/>
              </w:rPr>
              <w:tab/>
              <w:delText>43</w:delText>
            </w:r>
          </w:del>
        </w:p>
        <w:p w:rsidR="00502B9B" w:rsidDel="00142786" w:rsidRDefault="00502B9B">
          <w:pPr>
            <w:pStyle w:val="Obsah1"/>
            <w:tabs>
              <w:tab w:val="right" w:leader="dot" w:pos="9062"/>
            </w:tabs>
            <w:rPr>
              <w:del w:id="853" w:author="Autor"/>
              <w:rFonts w:asciiTheme="minorHAnsi" w:eastAsiaTheme="minorEastAsia" w:hAnsiTheme="minorHAnsi"/>
              <w:noProof/>
              <w:lang w:eastAsia="sk-SK"/>
            </w:rPr>
          </w:pPr>
          <w:del w:id="854" w:author="Autor">
            <w:r w:rsidRPr="00884B5F" w:rsidDel="00142786">
              <w:rPr>
                <w:rStyle w:val="Hypertextovprepojenie"/>
                <w:noProof/>
              </w:rPr>
              <w:delText>19. Dôsledky porušenia pravidiel zadávania zákaziek</w:delText>
            </w:r>
            <w:r w:rsidDel="00142786">
              <w:rPr>
                <w:noProof/>
                <w:webHidden/>
              </w:rPr>
              <w:tab/>
              <w:delText>44</w:delText>
            </w:r>
          </w:del>
        </w:p>
        <w:p w:rsidR="00502B9B" w:rsidDel="00142786" w:rsidRDefault="00502B9B">
          <w:pPr>
            <w:pStyle w:val="Obsah2"/>
            <w:tabs>
              <w:tab w:val="right" w:leader="dot" w:pos="9062"/>
            </w:tabs>
            <w:rPr>
              <w:del w:id="855" w:author="Autor"/>
              <w:rFonts w:asciiTheme="minorHAnsi" w:eastAsiaTheme="minorEastAsia" w:hAnsiTheme="minorHAnsi"/>
              <w:noProof/>
              <w:lang w:eastAsia="sk-SK"/>
            </w:rPr>
          </w:pPr>
          <w:del w:id="856" w:author="Autor">
            <w:r w:rsidRPr="00884B5F" w:rsidDel="00142786">
              <w:rPr>
                <w:rStyle w:val="Hypertextovprepojenie"/>
                <w:noProof/>
              </w:rPr>
              <w:delText>A) Všeobecné postupy RO pri identifikovaní porušenia pravidiel</w:delText>
            </w:r>
            <w:r w:rsidDel="00142786">
              <w:rPr>
                <w:noProof/>
                <w:webHidden/>
              </w:rPr>
              <w:tab/>
              <w:delText>44</w:delText>
            </w:r>
          </w:del>
        </w:p>
        <w:p w:rsidR="00502B9B" w:rsidDel="00142786" w:rsidRDefault="00502B9B">
          <w:pPr>
            <w:pStyle w:val="Obsah2"/>
            <w:tabs>
              <w:tab w:val="right" w:leader="dot" w:pos="9062"/>
            </w:tabs>
            <w:rPr>
              <w:del w:id="857" w:author="Autor"/>
              <w:rFonts w:asciiTheme="minorHAnsi" w:eastAsiaTheme="minorEastAsia" w:hAnsiTheme="minorHAnsi"/>
              <w:noProof/>
              <w:lang w:eastAsia="sk-SK"/>
            </w:rPr>
          </w:pPr>
          <w:del w:id="858" w:author="Autor">
            <w:r w:rsidRPr="00884B5F" w:rsidDel="00142786">
              <w:rPr>
                <w:rStyle w:val="Hypertextovprepojenie"/>
                <w:noProof/>
              </w:rPr>
              <w:delText>B) Ex-ante finančná oprava</w:delText>
            </w:r>
            <w:r w:rsidDel="00142786">
              <w:rPr>
                <w:noProof/>
                <w:webHidden/>
              </w:rPr>
              <w:tab/>
              <w:delText>44</w:delText>
            </w:r>
          </w:del>
        </w:p>
        <w:p w:rsidR="00502B9B" w:rsidDel="00142786" w:rsidRDefault="00502B9B">
          <w:pPr>
            <w:pStyle w:val="Obsah2"/>
            <w:tabs>
              <w:tab w:val="right" w:leader="dot" w:pos="9062"/>
            </w:tabs>
            <w:rPr>
              <w:del w:id="859" w:author="Autor"/>
              <w:rFonts w:asciiTheme="minorHAnsi" w:eastAsiaTheme="minorEastAsia" w:hAnsiTheme="minorHAnsi"/>
              <w:noProof/>
              <w:lang w:eastAsia="sk-SK"/>
            </w:rPr>
          </w:pPr>
          <w:del w:id="860" w:author="Autor">
            <w:r w:rsidRPr="00884B5F" w:rsidDel="00142786">
              <w:rPr>
                <w:rStyle w:val="Hypertextovprepojenie"/>
                <w:noProof/>
              </w:rPr>
              <w:delText>C) Ex-post finančná oprava</w:delText>
            </w:r>
            <w:r w:rsidDel="00142786">
              <w:rPr>
                <w:noProof/>
                <w:webHidden/>
              </w:rPr>
              <w:tab/>
              <w:delText>45</w:delText>
            </w:r>
          </w:del>
        </w:p>
        <w:p w:rsidR="00502B9B" w:rsidDel="00142786" w:rsidRDefault="00502B9B">
          <w:pPr>
            <w:pStyle w:val="Obsah1"/>
            <w:tabs>
              <w:tab w:val="right" w:leader="dot" w:pos="9062"/>
            </w:tabs>
            <w:rPr>
              <w:del w:id="861" w:author="Autor"/>
              <w:rFonts w:asciiTheme="minorHAnsi" w:eastAsiaTheme="minorEastAsia" w:hAnsiTheme="minorHAnsi"/>
              <w:noProof/>
              <w:lang w:eastAsia="sk-SK"/>
            </w:rPr>
          </w:pPr>
          <w:del w:id="862" w:author="Autor">
            <w:r w:rsidRPr="00884B5F" w:rsidDel="00142786">
              <w:rPr>
                <w:rStyle w:val="Hypertextovprepojenie"/>
                <w:noProof/>
              </w:rPr>
              <w:delText>20. Konflikt záujmov</w:delText>
            </w:r>
            <w:r w:rsidDel="00142786">
              <w:rPr>
                <w:noProof/>
                <w:webHidden/>
              </w:rPr>
              <w:tab/>
              <w:delText>45</w:delText>
            </w:r>
          </w:del>
        </w:p>
        <w:p w:rsidR="00502B9B" w:rsidDel="00142786" w:rsidRDefault="00502B9B">
          <w:pPr>
            <w:pStyle w:val="Obsah1"/>
            <w:tabs>
              <w:tab w:val="right" w:leader="dot" w:pos="9062"/>
            </w:tabs>
            <w:rPr>
              <w:del w:id="863" w:author="Autor"/>
              <w:rFonts w:asciiTheme="minorHAnsi" w:eastAsiaTheme="minorEastAsia" w:hAnsiTheme="minorHAnsi"/>
              <w:noProof/>
              <w:lang w:eastAsia="sk-SK"/>
            </w:rPr>
          </w:pPr>
          <w:del w:id="864" w:author="Autor">
            <w:r w:rsidRPr="00884B5F" w:rsidDel="00142786">
              <w:rPr>
                <w:rStyle w:val="Hypertextovprepojenie"/>
                <w:noProof/>
              </w:rPr>
              <w:delText>21. Prílohy príručky</w:delText>
            </w:r>
            <w:r w:rsidDel="00142786">
              <w:rPr>
                <w:noProof/>
                <w:webHidden/>
              </w:rPr>
              <w:tab/>
              <w:delText>46</w:delText>
            </w:r>
          </w:del>
        </w:p>
        <w:p w:rsidR="00502B9B" w:rsidDel="00142786" w:rsidRDefault="00502B9B">
          <w:pPr>
            <w:pStyle w:val="Obsah2"/>
            <w:tabs>
              <w:tab w:val="right" w:leader="dot" w:pos="9062"/>
            </w:tabs>
            <w:rPr>
              <w:del w:id="865" w:author="Autor"/>
              <w:rFonts w:asciiTheme="minorHAnsi" w:eastAsiaTheme="minorEastAsia" w:hAnsiTheme="minorHAnsi"/>
              <w:noProof/>
              <w:lang w:eastAsia="sk-SK"/>
            </w:rPr>
          </w:pPr>
          <w:del w:id="866" w:author="Autor">
            <w:r w:rsidRPr="00884B5F" w:rsidDel="00142786">
              <w:rPr>
                <w:rStyle w:val="Hypertextovprepojenie"/>
                <w:noProof/>
              </w:rPr>
              <w:delText>Príloha č. 1 Vzorový formulár na určenie PHZ</w:delText>
            </w:r>
            <w:r w:rsidDel="00142786">
              <w:rPr>
                <w:noProof/>
                <w:webHidden/>
              </w:rPr>
              <w:tab/>
              <w:delText>48</w:delText>
            </w:r>
          </w:del>
        </w:p>
        <w:p w:rsidR="00502B9B" w:rsidDel="00142786" w:rsidRDefault="00502B9B">
          <w:pPr>
            <w:pStyle w:val="Obsah2"/>
            <w:tabs>
              <w:tab w:val="right" w:leader="dot" w:pos="9062"/>
            </w:tabs>
            <w:rPr>
              <w:del w:id="867" w:author="Autor"/>
              <w:rFonts w:asciiTheme="minorHAnsi" w:eastAsiaTheme="minorEastAsia" w:hAnsiTheme="minorHAnsi"/>
              <w:noProof/>
              <w:lang w:eastAsia="sk-SK"/>
            </w:rPr>
          </w:pPr>
          <w:del w:id="868" w:author="Autor">
            <w:r w:rsidRPr="00884B5F" w:rsidDel="00142786">
              <w:rPr>
                <w:rStyle w:val="Hypertextovprepojenie"/>
                <w:noProof/>
              </w:rPr>
              <w:delText>Príloha č. 2 Vzor zápisnice z vyhodnotenia podmienok účasti</w:delText>
            </w:r>
            <w:r w:rsidDel="00142786">
              <w:rPr>
                <w:noProof/>
                <w:webHidden/>
              </w:rPr>
              <w:tab/>
              <w:delText>51</w:delText>
            </w:r>
          </w:del>
        </w:p>
        <w:p w:rsidR="00502B9B" w:rsidDel="00142786" w:rsidRDefault="00502B9B">
          <w:pPr>
            <w:pStyle w:val="Obsah2"/>
            <w:tabs>
              <w:tab w:val="right" w:leader="dot" w:pos="9062"/>
            </w:tabs>
            <w:rPr>
              <w:del w:id="869" w:author="Autor"/>
              <w:rFonts w:asciiTheme="minorHAnsi" w:eastAsiaTheme="minorEastAsia" w:hAnsiTheme="minorHAnsi"/>
              <w:noProof/>
              <w:lang w:eastAsia="sk-SK"/>
            </w:rPr>
          </w:pPr>
          <w:del w:id="870" w:author="Autor">
            <w:r w:rsidRPr="00884B5F" w:rsidDel="00142786">
              <w:rPr>
                <w:rStyle w:val="Hypertextovprepojenie"/>
                <w:noProof/>
              </w:rPr>
              <w:delText>Príloha č. 3 Vzor zápisnice z vyhodnotenia ponúk</w:delText>
            </w:r>
            <w:r w:rsidDel="00142786">
              <w:rPr>
                <w:noProof/>
                <w:webHidden/>
              </w:rPr>
              <w:tab/>
              <w:delText>53</w:delText>
            </w:r>
          </w:del>
        </w:p>
        <w:p w:rsidR="00502B9B" w:rsidDel="00142786" w:rsidRDefault="00502B9B">
          <w:pPr>
            <w:pStyle w:val="Obsah2"/>
            <w:tabs>
              <w:tab w:val="right" w:leader="dot" w:pos="9062"/>
            </w:tabs>
            <w:rPr>
              <w:del w:id="871" w:author="Autor"/>
              <w:rFonts w:asciiTheme="minorHAnsi" w:eastAsiaTheme="minorEastAsia" w:hAnsiTheme="minorHAnsi"/>
              <w:noProof/>
              <w:lang w:eastAsia="sk-SK"/>
            </w:rPr>
          </w:pPr>
          <w:del w:id="872" w:author="Autor">
            <w:r w:rsidRPr="00884B5F" w:rsidDel="00142786">
              <w:rPr>
                <w:rStyle w:val="Hypertextovprepojenie"/>
                <w:noProof/>
              </w:rPr>
              <w:delText>Príloha č. 4 Záznam z prieskumu trhu (platí aj pre výnimky zo ZVO)</w:delText>
            </w:r>
            <w:r w:rsidDel="00142786">
              <w:rPr>
                <w:noProof/>
                <w:webHidden/>
              </w:rPr>
              <w:tab/>
              <w:delText>55</w:delText>
            </w:r>
          </w:del>
        </w:p>
        <w:p w:rsidR="00502B9B" w:rsidDel="00142786" w:rsidRDefault="00502B9B">
          <w:pPr>
            <w:pStyle w:val="Obsah2"/>
            <w:tabs>
              <w:tab w:val="right" w:leader="dot" w:pos="9062"/>
            </w:tabs>
            <w:rPr>
              <w:del w:id="873" w:author="Autor"/>
              <w:rFonts w:asciiTheme="minorHAnsi" w:eastAsiaTheme="minorEastAsia" w:hAnsiTheme="minorHAnsi"/>
              <w:noProof/>
              <w:lang w:eastAsia="sk-SK"/>
            </w:rPr>
          </w:pPr>
          <w:del w:id="874" w:author="Autor">
            <w:r w:rsidRPr="00884B5F" w:rsidDel="00142786">
              <w:rPr>
                <w:rStyle w:val="Hypertextovprepojenie"/>
                <w:noProof/>
              </w:rPr>
              <w:delText xml:space="preserve">Príloha č. 5 Tabuľka zasielaná na CKO v rámci zákaziek  nad  30 000 EUR </w:delText>
            </w:r>
            <w:r w:rsidRPr="00884B5F" w:rsidDel="00142786">
              <w:rPr>
                <w:rStyle w:val="Hypertextovprepojenie"/>
                <w:rFonts w:cs="Times New Roman"/>
                <w:noProof/>
              </w:rPr>
              <w:delText>(platí pre zákazky s nízkou hodnotou)</w:delText>
            </w:r>
            <w:r w:rsidDel="00142786">
              <w:rPr>
                <w:noProof/>
                <w:webHidden/>
              </w:rPr>
              <w:tab/>
              <w:delText>57</w:delText>
            </w:r>
          </w:del>
        </w:p>
        <w:p w:rsidR="00502B9B" w:rsidDel="00142786" w:rsidRDefault="00502B9B">
          <w:pPr>
            <w:pStyle w:val="Obsah2"/>
            <w:tabs>
              <w:tab w:val="right" w:leader="dot" w:pos="9062"/>
            </w:tabs>
            <w:rPr>
              <w:del w:id="875" w:author="Autor"/>
              <w:rFonts w:asciiTheme="minorHAnsi" w:eastAsiaTheme="minorEastAsia" w:hAnsiTheme="minorHAnsi"/>
              <w:noProof/>
              <w:lang w:eastAsia="sk-SK"/>
            </w:rPr>
          </w:pPr>
          <w:del w:id="876" w:author="Autor">
            <w:r w:rsidRPr="00884B5F" w:rsidDel="00142786">
              <w:rPr>
                <w:rStyle w:val="Hypertextovprepojenie"/>
                <w:noProof/>
              </w:rPr>
              <w:delText>Príloha č. 6 Čestné vyhlásenie prijímateľa k úplnosti a súladu predkladanej dokumentácie VO s originálnou dokumentáciou</w:delText>
            </w:r>
            <w:r w:rsidDel="00142786">
              <w:rPr>
                <w:noProof/>
                <w:webHidden/>
              </w:rPr>
              <w:tab/>
              <w:delText>58</w:delText>
            </w:r>
          </w:del>
        </w:p>
        <w:p w:rsidR="00502B9B" w:rsidDel="00142786" w:rsidRDefault="00502B9B">
          <w:pPr>
            <w:pStyle w:val="Obsah2"/>
            <w:tabs>
              <w:tab w:val="right" w:leader="dot" w:pos="9062"/>
            </w:tabs>
            <w:rPr>
              <w:del w:id="877" w:author="Autor"/>
              <w:rFonts w:asciiTheme="minorHAnsi" w:eastAsiaTheme="minorEastAsia" w:hAnsiTheme="minorHAnsi"/>
              <w:noProof/>
              <w:lang w:eastAsia="sk-SK"/>
            </w:rPr>
          </w:pPr>
          <w:del w:id="878" w:author="Autor">
            <w:r w:rsidRPr="00884B5F" w:rsidDel="00142786">
              <w:rPr>
                <w:rStyle w:val="Hypertextovprepojenie"/>
                <w:rFonts w:cs="Times New Roman"/>
                <w:noProof/>
              </w:rPr>
              <w:delText>Príloha č. 7 Čestné vyhlásenie prijímateľa o vylúčení konfliktu záujmov v procese VO</w:delText>
            </w:r>
            <w:r w:rsidDel="00142786">
              <w:rPr>
                <w:noProof/>
                <w:webHidden/>
              </w:rPr>
              <w:tab/>
              <w:delText>59</w:delText>
            </w:r>
          </w:del>
        </w:p>
        <w:p w:rsidR="00502B9B" w:rsidDel="00142786" w:rsidRDefault="00502B9B">
          <w:pPr>
            <w:pStyle w:val="Obsah2"/>
            <w:tabs>
              <w:tab w:val="right" w:leader="dot" w:pos="9062"/>
            </w:tabs>
            <w:rPr>
              <w:del w:id="879" w:author="Autor"/>
              <w:rFonts w:asciiTheme="minorHAnsi" w:eastAsiaTheme="minorEastAsia" w:hAnsiTheme="minorHAnsi"/>
              <w:noProof/>
              <w:lang w:eastAsia="sk-SK"/>
            </w:rPr>
          </w:pPr>
          <w:del w:id="880" w:author="Autor">
            <w:r w:rsidRPr="00884B5F" w:rsidDel="00142786">
              <w:rPr>
                <w:rStyle w:val="Hypertextovprepojenie"/>
                <w:noProof/>
              </w:rPr>
              <w:delText>Príloha č. 8 Rizikové indikátory k možným porušeniam zákona o ochrane hospodárskej súťaže</w:delText>
            </w:r>
            <w:r w:rsidDel="00142786">
              <w:rPr>
                <w:noProof/>
                <w:webHidden/>
              </w:rPr>
              <w:tab/>
              <w:delText>60</w:delText>
            </w:r>
          </w:del>
        </w:p>
        <w:p w:rsidR="00502B9B" w:rsidDel="00142786" w:rsidRDefault="00502B9B">
          <w:pPr>
            <w:pStyle w:val="Obsah2"/>
            <w:tabs>
              <w:tab w:val="right" w:leader="dot" w:pos="9062"/>
            </w:tabs>
            <w:rPr>
              <w:del w:id="881" w:author="Autor"/>
              <w:rFonts w:asciiTheme="minorHAnsi" w:eastAsiaTheme="minorEastAsia" w:hAnsiTheme="minorHAnsi"/>
              <w:noProof/>
              <w:lang w:eastAsia="sk-SK"/>
            </w:rPr>
          </w:pPr>
          <w:del w:id="882" w:author="Autor">
            <w:r w:rsidRPr="00884B5F" w:rsidDel="00142786">
              <w:rPr>
                <w:rStyle w:val="Hypertextovprepojenie"/>
                <w:noProof/>
              </w:rPr>
              <w:delText>Príloha č. 9 Žiadosť o vykonanie finančnej kontroly VO s prílohami – vzor</w:delText>
            </w:r>
            <w:r w:rsidDel="00142786">
              <w:rPr>
                <w:noProof/>
                <w:webHidden/>
              </w:rPr>
              <w:tab/>
              <w:delText>63</w:delText>
            </w:r>
          </w:del>
        </w:p>
        <w:p w:rsidR="008252FD" w:rsidRDefault="008252FD">
          <w:r>
            <w:rPr>
              <w:b/>
              <w:bCs/>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8252FD">
      <w:pPr>
        <w:pStyle w:val="Nadpis1"/>
      </w:pPr>
      <w:bookmarkStart w:id="883" w:name="_Toc26798941"/>
      <w:r w:rsidRPr="008252FD">
        <w:t>Skratky</w:t>
      </w:r>
      <w:bookmarkEnd w:id="883"/>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r w:rsidR="009419E4">
        <w:rPr>
          <w:rFonts w:asciiTheme="minorHAnsi" w:hAnsiTheme="minorHAnsi"/>
          <w:color w:val="1F497D" w:themeColor="text2"/>
          <w:sz w:val="22"/>
          <w:szCs w:val="22"/>
        </w:rPr>
        <w:t xml:space="preserve"> pre 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pPr>
        <w:pStyle w:val="Nadpis1"/>
        <w:spacing w:after="120"/>
        <w:ind w:firstLine="1134"/>
        <w:pPrChange w:id="884" w:author="Autor">
          <w:pPr>
            <w:pStyle w:val="Nadpis1"/>
          </w:pPr>
        </w:pPrChange>
      </w:pPr>
      <w:bookmarkStart w:id="885" w:name="_Toc26798942"/>
      <w:r w:rsidRPr="00F575F5">
        <w:t>Úvod</w:t>
      </w:r>
      <w:bookmarkEnd w:id="885"/>
    </w:p>
    <w:p w:rsidR="00ED4C5F" w:rsidRPr="00B52DF9" w:rsidRDefault="003903CA">
      <w:pPr>
        <w:pStyle w:val="Odsekzoznamu"/>
        <w:numPr>
          <w:ilvl w:val="0"/>
          <w:numId w:val="3"/>
        </w:numPr>
        <w:spacing w:after="120"/>
        <w:ind w:left="709" w:hanging="425"/>
        <w:contextualSpacing w:val="0"/>
        <w:jc w:val="both"/>
        <w:rPr>
          <w:rFonts w:asciiTheme="minorHAnsi" w:hAnsiTheme="minorHAnsi"/>
          <w:sz w:val="20"/>
          <w:szCs w:val="20"/>
        </w:rPr>
        <w:pPrChange w:id="886" w:author="Autor">
          <w:pPr>
            <w:pStyle w:val="Odsekzoznamu"/>
            <w:numPr>
              <w:numId w:val="3"/>
            </w:numPr>
            <w:ind w:left="709" w:hanging="425"/>
            <w:jc w:val="both"/>
          </w:pPr>
        </w:pPrChange>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del w:id="887" w:author="Autor">
        <w:r w:rsidRPr="00B52DF9" w:rsidDel="00EF2196">
          <w:rPr>
            <w:rFonts w:asciiTheme="minorHAnsi" w:hAnsiTheme="minorHAnsi"/>
            <w:sz w:val="20"/>
            <w:szCs w:val="20"/>
          </w:rPr>
          <w:delText>r</w:delText>
        </w:r>
        <w:r w:rsidR="00ED4C5F" w:rsidRPr="00B52DF9" w:rsidDel="00EF2196">
          <w:rPr>
            <w:rFonts w:asciiTheme="minorHAnsi" w:hAnsiTheme="minorHAnsi"/>
            <w:sz w:val="20"/>
            <w:szCs w:val="20"/>
          </w:rPr>
          <w:delText xml:space="preserve">iadiaci </w:delText>
        </w:r>
      </w:del>
      <w:ins w:id="888" w:author="Autor">
        <w:r w:rsidR="00EF2196">
          <w:rPr>
            <w:rFonts w:asciiTheme="minorHAnsi" w:hAnsiTheme="minorHAnsi"/>
            <w:sz w:val="20"/>
            <w:szCs w:val="20"/>
          </w:rPr>
          <w:t>R</w:t>
        </w:r>
        <w:r w:rsidR="00EF2196" w:rsidRPr="00B52DF9">
          <w:rPr>
            <w:rFonts w:asciiTheme="minorHAnsi" w:hAnsiTheme="minorHAnsi"/>
            <w:sz w:val="20"/>
            <w:szCs w:val="20"/>
          </w:rPr>
          <w:t xml:space="preserve">iadiaci </w:t>
        </w:r>
      </w:ins>
      <w:r w:rsidR="00ED4C5F" w:rsidRPr="00B52DF9">
        <w:rPr>
          <w:rFonts w:asciiTheme="minorHAnsi" w:hAnsiTheme="minorHAnsi"/>
          <w:sz w:val="20"/>
          <w:szCs w:val="20"/>
        </w:rPr>
        <w:t xml:space="preserve">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w:t>
      </w:r>
      <w:del w:id="889" w:author="Autor">
        <w:r w:rsidR="00ED4C5F" w:rsidRPr="00B52DF9" w:rsidDel="00EF2196">
          <w:rPr>
            <w:rFonts w:asciiTheme="minorHAnsi" w:hAnsiTheme="minorHAnsi"/>
            <w:sz w:val="20"/>
            <w:szCs w:val="20"/>
          </w:rPr>
          <w:delText xml:space="preserve"> </w:delText>
        </w:r>
      </w:del>
      <w:r w:rsidR="00ED4C5F" w:rsidRPr="00B52DF9">
        <w:rPr>
          <w:rFonts w:asciiTheme="minorHAnsi" w:hAnsiTheme="minorHAnsi"/>
          <w:sz w:val="20"/>
          <w:szCs w:val="20"/>
        </w:rPr>
        <w:t>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pPr>
        <w:pStyle w:val="Odsekzoznamu"/>
        <w:numPr>
          <w:ilvl w:val="0"/>
          <w:numId w:val="3"/>
        </w:numPr>
        <w:spacing w:after="120"/>
        <w:ind w:left="709" w:hanging="425"/>
        <w:contextualSpacing w:val="0"/>
        <w:jc w:val="both"/>
        <w:rPr>
          <w:rFonts w:asciiTheme="minorHAnsi" w:hAnsiTheme="minorHAnsi" w:cs="Arial"/>
          <w:sz w:val="20"/>
          <w:szCs w:val="20"/>
        </w:rPr>
        <w:pPrChange w:id="890" w:author="Autor">
          <w:pPr>
            <w:pStyle w:val="Odsekzoznamu"/>
            <w:numPr>
              <w:numId w:val="3"/>
            </w:numPr>
            <w:spacing w:line="240" w:lineRule="auto"/>
            <w:ind w:left="709" w:hanging="425"/>
            <w:jc w:val="both"/>
          </w:pPr>
        </w:pPrChange>
      </w:pPr>
      <w:r w:rsidRPr="00B52DF9">
        <w:rPr>
          <w:rFonts w:asciiTheme="minorHAnsi" w:hAnsiTheme="minorHAnsi"/>
          <w:sz w:val="20"/>
          <w:szCs w:val="20"/>
        </w:rPr>
        <w:t xml:space="preserve">Táto príručka nenahrádza </w:t>
      </w:r>
      <w:r w:rsidR="007D6746" w:rsidRPr="00860F8E">
        <w:rPr>
          <w:rFonts w:asciiTheme="minorHAnsi" w:hAnsiTheme="minorHAnsi"/>
          <w:b/>
          <w:sz w:val="20"/>
          <w:szCs w:val="20"/>
          <w:rPrChange w:id="891" w:author="Autor">
            <w:rPr>
              <w:rFonts w:asciiTheme="minorHAnsi" w:hAnsiTheme="minorHAnsi"/>
              <w:sz w:val="20"/>
              <w:szCs w:val="20"/>
            </w:rPr>
          </w:rPrChange>
        </w:rPr>
        <w:t>zákon č. 343/2015 Z. z.</w:t>
      </w:r>
      <w:r w:rsidR="007D6746" w:rsidRPr="00A72D99">
        <w:rPr>
          <w:rFonts w:asciiTheme="minorHAnsi" w:hAnsiTheme="minorHAnsi"/>
          <w:sz w:val="20"/>
          <w:szCs w:val="20"/>
        </w:rPr>
        <w:t xml:space="preserve">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 xml:space="preserve">(ďalej len „ZVO“),  </w:t>
      </w:r>
      <w:r w:rsidR="007D6746" w:rsidRPr="00860F8E">
        <w:rPr>
          <w:rFonts w:asciiTheme="minorHAnsi" w:hAnsiTheme="minorHAnsi"/>
          <w:b/>
          <w:sz w:val="20"/>
          <w:szCs w:val="20"/>
          <w:rPrChange w:id="892" w:author="Autor">
            <w:rPr>
              <w:rFonts w:asciiTheme="minorHAnsi" w:hAnsiTheme="minorHAnsi"/>
              <w:sz w:val="20"/>
              <w:szCs w:val="20"/>
            </w:rPr>
          </w:rPrChange>
        </w:rPr>
        <w:t>Vyhlášky Úradu pre verejné obstarávanie</w:t>
      </w:r>
      <w:r w:rsidR="007D6746" w:rsidRPr="00A72D99">
        <w:rPr>
          <w:rFonts w:asciiTheme="minorHAnsi" w:hAnsiTheme="minorHAnsi"/>
          <w:sz w:val="20"/>
          <w:szCs w:val="20"/>
        </w:rPr>
        <w:t xml:space="preserve"> (ďalej len „Vyhláška/ Vyhlášky“)</w:t>
      </w:r>
    </w:p>
    <w:p w:rsidR="007D6746" w:rsidRPr="00A72D99" w:rsidRDefault="008D517A">
      <w:pPr>
        <w:pStyle w:val="Odsekzoznamu"/>
        <w:numPr>
          <w:ilvl w:val="0"/>
          <w:numId w:val="228"/>
        </w:numPr>
        <w:jc w:val="both"/>
        <w:rPr>
          <w:rFonts w:ascii="Calibri" w:hAnsi="Calibri" w:cs="Arial"/>
          <w:sz w:val="20"/>
          <w:szCs w:val="20"/>
        </w:rPr>
        <w:pPrChange w:id="893" w:author="Autor">
          <w:pPr>
            <w:pStyle w:val="Odsekzoznamu"/>
            <w:numPr>
              <w:numId w:val="108"/>
            </w:numPr>
            <w:spacing w:line="240" w:lineRule="auto"/>
            <w:ind w:left="1080" w:hanging="360"/>
            <w:jc w:val="both"/>
          </w:pPr>
        </w:pPrChange>
      </w:pPr>
      <w:r>
        <w:fldChar w:fldCharType="begin"/>
      </w:r>
      <w:r>
        <w:instrText xml:space="preserve"> HYPERLINK "https://www.slov-lex.sk/pravne-predpisy/SK/ZZ/2016/132/20160418" </w:instrText>
      </w:r>
      <w:r>
        <w:fldChar w:fldCharType="separate"/>
      </w:r>
      <w:r w:rsidR="007D6746" w:rsidRPr="002220DD">
        <w:rPr>
          <w:rStyle w:val="Hypertextovprepojenie"/>
          <w:rFonts w:ascii="Calibri" w:eastAsiaTheme="majorEastAsia" w:hAnsi="Calibri" w:cs="Arial"/>
          <w:b/>
          <w:color w:val="auto"/>
          <w:sz w:val="20"/>
          <w:szCs w:val="20"/>
          <w:rPrChange w:id="894" w:author="Autor">
            <w:rPr>
              <w:rStyle w:val="Hypertextovprepojenie"/>
              <w:rFonts w:ascii="Calibri" w:eastAsiaTheme="majorEastAsia" w:hAnsi="Calibri" w:cs="Arial"/>
              <w:color w:val="auto"/>
              <w:sz w:val="20"/>
              <w:szCs w:val="20"/>
            </w:rPr>
          </w:rPrChange>
        </w:rPr>
        <w:t>Vyhláška č. 132/2016</w:t>
      </w:r>
      <w:r w:rsidR="007D6746" w:rsidRPr="00A72D99">
        <w:rPr>
          <w:rStyle w:val="Hypertextovprepojenie"/>
          <w:rFonts w:ascii="Calibri" w:eastAsiaTheme="majorEastAsia" w:hAnsi="Calibri" w:cs="Arial"/>
          <w:color w:val="auto"/>
          <w:sz w:val="20"/>
          <w:szCs w:val="20"/>
        </w:rPr>
        <w:t xml:space="preserve"> Z. z. zo dňa 23. 03. 2016</w:t>
      </w:r>
      <w:r>
        <w:rPr>
          <w:rStyle w:val="Hypertextovprepojenie"/>
          <w:rFonts w:ascii="Calibri" w:eastAsiaTheme="majorEastAsia" w:hAnsi="Calibri" w:cs="Arial"/>
          <w:color w:val="auto"/>
          <w:sz w:val="20"/>
          <w:szCs w:val="20"/>
        </w:rPr>
        <w:fldChar w:fldCharType="end"/>
      </w:r>
      <w:r w:rsidR="007D6746" w:rsidRPr="00A72D99">
        <w:rPr>
          <w:rFonts w:ascii="Calibri" w:hAnsi="Calibri" w:cs="Arial"/>
          <w:sz w:val="20"/>
          <w:szCs w:val="20"/>
        </w:rPr>
        <w:t>, ktorou sa ustanovujú podrobnosti o postupe certifikácie systémov na uskutočnenie elektronickej aukcie;</w:t>
      </w:r>
    </w:p>
    <w:moveFromRangeStart w:id="895" w:author="Autor" w:name="move25824048"/>
    <w:p w:rsidR="007D6746" w:rsidRPr="002220DD" w:rsidDel="00BF3197" w:rsidRDefault="008D517A">
      <w:pPr>
        <w:pStyle w:val="Odsekzoznamu"/>
        <w:numPr>
          <w:ilvl w:val="0"/>
          <w:numId w:val="108"/>
        </w:numPr>
        <w:jc w:val="both"/>
        <w:rPr>
          <w:moveFrom w:id="896" w:author="Autor"/>
          <w:rFonts w:ascii="Calibri" w:hAnsi="Calibri" w:cs="Arial"/>
          <w:b/>
          <w:sz w:val="20"/>
          <w:szCs w:val="20"/>
          <w:rPrChange w:id="897" w:author="Autor">
            <w:rPr>
              <w:moveFrom w:id="898" w:author="Autor"/>
              <w:rFonts w:ascii="Calibri" w:hAnsi="Calibri" w:cs="Arial"/>
              <w:sz w:val="20"/>
              <w:szCs w:val="20"/>
            </w:rPr>
          </w:rPrChange>
        </w:rPr>
        <w:pPrChange w:id="899" w:author="Autor">
          <w:pPr>
            <w:pStyle w:val="Odsekzoznamu"/>
            <w:numPr>
              <w:numId w:val="108"/>
            </w:numPr>
            <w:spacing w:line="240" w:lineRule="auto"/>
            <w:ind w:left="1080" w:hanging="360"/>
            <w:jc w:val="both"/>
          </w:pPr>
        </w:pPrChange>
      </w:pPr>
      <w:moveFrom w:id="900" w:author="Autor">
        <w:r w:rsidRPr="002220DD" w:rsidDel="00BF3197">
          <w:rPr>
            <w:b/>
            <w:rPrChange w:id="901" w:author="Autor">
              <w:rPr/>
            </w:rPrChange>
          </w:rPr>
          <w:fldChar w:fldCharType="begin"/>
        </w:r>
        <w:r w:rsidRPr="002220DD" w:rsidDel="00BF3197">
          <w:rPr>
            <w:b/>
            <w:rPrChange w:id="902" w:author="Autor">
              <w:rPr/>
            </w:rPrChange>
          </w:rPr>
          <w:instrText xml:space="preserve"> HYPERLINK "https://www.slov-lex.sk/pravne-predpisy/SK/ZZ/2016/156/20160418" </w:instrText>
        </w:r>
        <w:r w:rsidRPr="002220DD" w:rsidDel="00BF3197">
          <w:rPr>
            <w:b/>
            <w:rPrChange w:id="903" w:author="Autor">
              <w:rPr>
                <w:rStyle w:val="Hypertextovprepojenie"/>
                <w:rFonts w:ascii="Calibri" w:eastAsiaTheme="majorEastAsia" w:hAnsi="Calibri" w:cs="Arial"/>
                <w:color w:val="auto"/>
                <w:sz w:val="20"/>
                <w:szCs w:val="20"/>
              </w:rPr>
            </w:rPrChange>
          </w:rPr>
          <w:fldChar w:fldCharType="separate"/>
        </w:r>
        <w:r w:rsidR="007D6746" w:rsidRPr="002220DD" w:rsidDel="00BF3197">
          <w:rPr>
            <w:rStyle w:val="Hypertextovprepojenie"/>
            <w:rFonts w:ascii="Calibri" w:eastAsiaTheme="majorEastAsia" w:hAnsi="Calibri" w:cs="Arial"/>
            <w:b/>
            <w:color w:val="auto"/>
            <w:sz w:val="20"/>
            <w:szCs w:val="20"/>
            <w:rPrChange w:id="904" w:author="Autor">
              <w:rPr>
                <w:rStyle w:val="Hypertextovprepojenie"/>
                <w:rFonts w:ascii="Calibri" w:eastAsiaTheme="majorEastAsia" w:hAnsi="Calibri" w:cs="Arial"/>
                <w:color w:val="auto"/>
                <w:sz w:val="20"/>
                <w:szCs w:val="20"/>
              </w:rPr>
            </w:rPrChange>
          </w:rPr>
          <w:t>Vyhláška č. 156/2016 Z. z. zo dňa 23. 03. 2016,</w:t>
        </w:r>
        <w:r w:rsidRPr="002220DD" w:rsidDel="00BF3197">
          <w:rPr>
            <w:rStyle w:val="Hypertextovprepojenie"/>
            <w:rFonts w:ascii="Calibri" w:eastAsiaTheme="majorEastAsia" w:hAnsi="Calibri" w:cs="Arial"/>
            <w:b/>
            <w:color w:val="auto"/>
            <w:sz w:val="20"/>
            <w:szCs w:val="20"/>
            <w:rPrChange w:id="905" w:author="Autor">
              <w:rPr>
                <w:rStyle w:val="Hypertextovprepojenie"/>
                <w:rFonts w:ascii="Calibri" w:eastAsiaTheme="majorEastAsia" w:hAnsi="Calibri" w:cs="Arial"/>
                <w:color w:val="auto"/>
                <w:sz w:val="20"/>
                <w:szCs w:val="20"/>
              </w:rPr>
            </w:rPrChange>
          </w:rPr>
          <w:fldChar w:fldCharType="end"/>
        </w:r>
        <w:r w:rsidR="007D6746" w:rsidRPr="002220DD" w:rsidDel="00BF3197">
          <w:rPr>
            <w:rFonts w:ascii="Calibri" w:hAnsi="Calibri" w:cs="Arial"/>
            <w:b/>
            <w:sz w:val="20"/>
            <w:szCs w:val="20"/>
            <w:rPrChange w:id="906" w:author="Autor">
              <w:rPr>
                <w:rFonts w:ascii="Calibri" w:hAnsi="Calibri" w:cs="Arial"/>
                <w:sz w:val="20"/>
                <w:szCs w:val="20"/>
              </w:rPr>
            </w:rPrChange>
          </w:rPr>
          <w:t xml:space="preserve"> ktorou sa ustanovujú podrobnosti o spôsobe výpočtu výslednej hodnotiacej známky na účely vyhotovenia referencie;</w:t>
        </w:r>
      </w:moveFrom>
    </w:p>
    <w:moveFromRangeEnd w:id="895"/>
    <w:p w:rsidR="007D6746" w:rsidRDefault="008D517A">
      <w:pPr>
        <w:pStyle w:val="Odsekzoznamu"/>
        <w:numPr>
          <w:ilvl w:val="0"/>
          <w:numId w:val="228"/>
        </w:numPr>
        <w:spacing w:after="0"/>
        <w:jc w:val="both"/>
        <w:rPr>
          <w:ins w:id="907" w:author="Autor"/>
          <w:rFonts w:ascii="Calibri" w:hAnsi="Calibri" w:cs="Arial"/>
          <w:sz w:val="20"/>
          <w:szCs w:val="20"/>
        </w:rPr>
        <w:pPrChange w:id="908" w:author="Autor">
          <w:pPr>
            <w:pStyle w:val="Odsekzoznamu"/>
            <w:numPr>
              <w:numId w:val="108"/>
            </w:numPr>
            <w:spacing w:after="0" w:line="240" w:lineRule="auto"/>
            <w:ind w:left="1080" w:hanging="360"/>
            <w:jc w:val="both"/>
          </w:pPr>
        </w:pPrChange>
      </w:pPr>
      <w:r w:rsidRPr="002220DD">
        <w:rPr>
          <w:b/>
          <w:rPrChange w:id="909" w:author="Autor">
            <w:rPr/>
          </w:rPrChange>
        </w:rPr>
        <w:fldChar w:fldCharType="begin"/>
      </w:r>
      <w:r w:rsidRPr="002220DD">
        <w:rPr>
          <w:b/>
          <w:rPrChange w:id="910" w:author="Autor">
            <w:rPr/>
          </w:rPrChange>
        </w:rPr>
        <w:instrText xml:space="preserve"> HYPERLINK "https://www.slov-lex.sk/pravne-predpisy/SK/ZZ/2016/152/20160418" </w:instrText>
      </w:r>
      <w:r w:rsidRPr="002220DD">
        <w:rPr>
          <w:b/>
          <w:rPrChange w:id="911" w:author="Autor">
            <w:rPr>
              <w:rStyle w:val="Hypertextovprepojenie"/>
              <w:rFonts w:ascii="Calibri" w:eastAsiaTheme="majorEastAsia" w:hAnsi="Calibri" w:cs="Arial"/>
              <w:color w:val="auto"/>
              <w:sz w:val="20"/>
              <w:szCs w:val="20"/>
            </w:rPr>
          </w:rPrChange>
        </w:rPr>
        <w:fldChar w:fldCharType="separate"/>
      </w:r>
      <w:r w:rsidR="007D6746" w:rsidRPr="002220DD">
        <w:rPr>
          <w:rStyle w:val="Hypertextovprepojenie"/>
          <w:rFonts w:ascii="Calibri" w:eastAsiaTheme="majorEastAsia" w:hAnsi="Calibri" w:cs="Arial"/>
          <w:b/>
          <w:color w:val="auto"/>
          <w:sz w:val="20"/>
          <w:szCs w:val="20"/>
          <w:rPrChange w:id="912" w:author="Autor">
            <w:rPr>
              <w:rStyle w:val="Hypertextovprepojenie"/>
              <w:rFonts w:ascii="Calibri" w:eastAsiaTheme="majorEastAsia" w:hAnsi="Calibri" w:cs="Arial"/>
              <w:color w:val="auto"/>
              <w:sz w:val="20"/>
              <w:szCs w:val="20"/>
            </w:rPr>
          </w:rPrChange>
        </w:rPr>
        <w:t xml:space="preserve">Vyhláška č. 152/2016 </w:t>
      </w:r>
      <w:ins w:id="913" w:author="Autor">
        <w:r w:rsidR="00063991" w:rsidRPr="002220DD">
          <w:rPr>
            <w:rStyle w:val="Hypertextovprepojenie"/>
            <w:rFonts w:ascii="Calibri" w:eastAsiaTheme="majorEastAsia" w:hAnsi="Calibri" w:cs="Arial"/>
            <w:b/>
            <w:color w:val="auto"/>
            <w:sz w:val="20"/>
            <w:szCs w:val="20"/>
            <w:rPrChange w:id="914" w:author="Autor">
              <w:rPr>
                <w:rStyle w:val="Hypertextovprepojenie"/>
                <w:rFonts w:ascii="Calibri" w:eastAsiaTheme="majorEastAsia" w:hAnsi="Calibri" w:cs="Arial"/>
                <w:color w:val="auto"/>
                <w:sz w:val="20"/>
                <w:szCs w:val="20"/>
              </w:rPr>
            </w:rPrChange>
          </w:rPr>
          <w:t xml:space="preserve"> </w:t>
        </w:r>
      </w:ins>
      <w:r w:rsidR="007D6746" w:rsidRPr="002220DD">
        <w:rPr>
          <w:rStyle w:val="Hypertextovprepojenie"/>
          <w:rFonts w:ascii="Calibri" w:eastAsiaTheme="majorEastAsia" w:hAnsi="Calibri" w:cs="Arial"/>
          <w:color w:val="auto"/>
          <w:sz w:val="20"/>
          <w:szCs w:val="20"/>
        </w:rPr>
        <w:t>Z. z. zo dňa 23. 03. 2016</w:t>
      </w:r>
      <w:r w:rsidR="007D6746" w:rsidRPr="002220DD">
        <w:rPr>
          <w:rStyle w:val="Hypertextovprepojenie"/>
          <w:rFonts w:ascii="Calibri" w:eastAsiaTheme="majorEastAsia" w:hAnsi="Calibri" w:cs="Arial"/>
          <w:b/>
          <w:color w:val="auto"/>
          <w:sz w:val="20"/>
          <w:szCs w:val="20"/>
          <w:rPrChange w:id="915" w:author="Autor">
            <w:rPr>
              <w:rStyle w:val="Hypertextovprepojenie"/>
              <w:rFonts w:ascii="Calibri" w:eastAsiaTheme="majorEastAsia" w:hAnsi="Calibri" w:cs="Arial"/>
              <w:color w:val="auto"/>
              <w:sz w:val="20"/>
              <w:szCs w:val="20"/>
            </w:rPr>
          </w:rPrChange>
        </w:rPr>
        <w:t>,</w:t>
      </w:r>
      <w:r w:rsidRPr="002220DD">
        <w:rPr>
          <w:rStyle w:val="Hypertextovprepojenie"/>
          <w:rFonts w:ascii="Calibri" w:eastAsiaTheme="majorEastAsia" w:hAnsi="Calibri" w:cs="Arial"/>
          <w:b/>
          <w:color w:val="auto"/>
          <w:sz w:val="20"/>
          <w:szCs w:val="20"/>
          <w:rPrChange w:id="916" w:author="Autor">
            <w:rPr>
              <w:rStyle w:val="Hypertextovprepojenie"/>
              <w:rFonts w:ascii="Calibri" w:eastAsiaTheme="majorEastAsia" w:hAnsi="Calibri" w:cs="Arial"/>
              <w:color w:val="auto"/>
              <w:sz w:val="20"/>
              <w:szCs w:val="20"/>
            </w:rPr>
          </w:rPrChange>
        </w:rPr>
        <w:fldChar w:fldCharType="end"/>
      </w:r>
      <w:r w:rsidR="007D6746" w:rsidRPr="00A72D99">
        <w:rPr>
          <w:rFonts w:ascii="Calibri" w:hAnsi="Calibri" w:cs="Arial"/>
          <w:sz w:val="20"/>
          <w:szCs w:val="20"/>
        </w:rPr>
        <w:t xml:space="preserve"> ktorou sa ustanovujú podrobnosti o oznámeniach používaných vo verejnom obstarávaní a o ich obsahu;</w:t>
      </w:r>
    </w:p>
    <w:p w:rsidR="00BF3197" w:rsidRPr="00A72D99" w:rsidRDefault="00BF3197">
      <w:pPr>
        <w:pStyle w:val="Odsekzoznamu"/>
        <w:numPr>
          <w:ilvl w:val="0"/>
          <w:numId w:val="228"/>
        </w:numPr>
        <w:spacing w:after="0"/>
        <w:jc w:val="both"/>
        <w:rPr>
          <w:rFonts w:ascii="Calibri" w:hAnsi="Calibri" w:cs="Arial"/>
          <w:sz w:val="20"/>
          <w:szCs w:val="20"/>
        </w:rPr>
        <w:pPrChange w:id="917" w:author="Autor">
          <w:pPr>
            <w:pStyle w:val="Odsekzoznamu"/>
            <w:numPr>
              <w:numId w:val="108"/>
            </w:numPr>
            <w:spacing w:after="0" w:line="240" w:lineRule="auto"/>
            <w:ind w:left="1080" w:hanging="360"/>
            <w:jc w:val="both"/>
          </w:pPr>
        </w:pPrChange>
      </w:pPr>
      <w:ins w:id="918" w:author="Autor">
        <w:r w:rsidRPr="002220DD">
          <w:rPr>
            <w:rFonts w:ascii="Calibri" w:hAnsi="Calibri" w:cs="Arial"/>
            <w:b/>
            <w:sz w:val="20"/>
            <w:szCs w:val="20"/>
            <w:rPrChange w:id="919" w:author="Autor">
              <w:rPr>
                <w:rFonts w:ascii="Calibri" w:hAnsi="Calibri" w:cs="Arial"/>
                <w:sz w:val="20"/>
                <w:szCs w:val="20"/>
              </w:rPr>
            </w:rPrChange>
          </w:rPr>
          <w:t>153/2016 Z. z.  Vyhláška Úradu pre verejné obstarávanie</w:t>
        </w:r>
        <w:r w:rsidRPr="00BF3197">
          <w:rPr>
            <w:rFonts w:ascii="Calibri" w:hAnsi="Calibri" w:cs="Arial"/>
            <w:sz w:val="20"/>
            <w:szCs w:val="20"/>
          </w:rPr>
          <w:t xml:space="preserve">, ktorou sa ustanovuje finančný limit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pre nadlimitnú zákazku, finančný limit pre nadlimitnú koncesiu a finančný limit pri súťaži návrhov</w:t>
        </w:r>
      </w:ins>
    </w:p>
    <w:p w:rsidR="007D6746" w:rsidRDefault="008D517A">
      <w:pPr>
        <w:pStyle w:val="Odsekzoznamu"/>
        <w:numPr>
          <w:ilvl w:val="0"/>
          <w:numId w:val="228"/>
        </w:numPr>
        <w:spacing w:after="0"/>
        <w:jc w:val="both"/>
        <w:rPr>
          <w:ins w:id="920" w:author="Autor"/>
          <w:rFonts w:ascii="Calibri" w:hAnsi="Calibri" w:cs="Arial"/>
          <w:sz w:val="20"/>
          <w:szCs w:val="20"/>
        </w:rPr>
        <w:pPrChange w:id="921" w:author="Autor">
          <w:pPr>
            <w:pStyle w:val="Odsekzoznamu"/>
            <w:numPr>
              <w:numId w:val="108"/>
            </w:numPr>
            <w:spacing w:after="0" w:line="240" w:lineRule="auto"/>
            <w:ind w:left="1080" w:hanging="360"/>
            <w:jc w:val="both"/>
          </w:pPr>
        </w:pPrChange>
      </w:pPr>
      <w:r>
        <w:fldChar w:fldCharType="begin"/>
      </w:r>
      <w:r>
        <w:instrText xml:space="preserve"> HYPERLINK "https://www.slov-lex.sk/pravne-predpisy/SK/ZZ/2016/155/20160418" </w:instrText>
      </w:r>
      <w:r>
        <w:fldChar w:fldCharType="separate"/>
      </w:r>
      <w:r w:rsidR="007D6746" w:rsidRPr="002220DD">
        <w:rPr>
          <w:rStyle w:val="Hypertextovprepojenie"/>
          <w:rFonts w:ascii="Calibri" w:eastAsiaTheme="majorEastAsia" w:hAnsi="Calibri" w:cs="Arial"/>
          <w:b/>
          <w:color w:val="auto"/>
          <w:sz w:val="20"/>
          <w:szCs w:val="20"/>
          <w:rPrChange w:id="922" w:author="Autor">
            <w:rPr>
              <w:rStyle w:val="Hypertextovprepojenie"/>
              <w:rFonts w:ascii="Calibri" w:eastAsiaTheme="majorEastAsia" w:hAnsi="Calibri" w:cs="Arial"/>
              <w:color w:val="auto"/>
              <w:sz w:val="20"/>
              <w:szCs w:val="20"/>
            </w:rPr>
          </w:rPrChange>
        </w:rPr>
        <w:t>Vyhláška č. 155/2016</w:t>
      </w:r>
      <w:r w:rsidR="007D6746" w:rsidRPr="00A72D99">
        <w:rPr>
          <w:rStyle w:val="Hypertextovprepojenie"/>
          <w:rFonts w:ascii="Calibri" w:eastAsiaTheme="majorEastAsia" w:hAnsi="Calibri" w:cs="Arial"/>
          <w:color w:val="auto"/>
          <w:sz w:val="20"/>
          <w:szCs w:val="20"/>
        </w:rPr>
        <w:t xml:space="preserve"> Z. z. zo dňa 23. 03. 2016,</w:t>
      </w:r>
      <w:r>
        <w:rPr>
          <w:rStyle w:val="Hypertextovprepojenie"/>
          <w:rFonts w:ascii="Calibri" w:eastAsiaTheme="majorEastAsia" w:hAnsi="Calibri" w:cs="Arial"/>
          <w:color w:val="auto"/>
          <w:sz w:val="20"/>
          <w:szCs w:val="20"/>
        </w:rPr>
        <w:fldChar w:fldCharType="end"/>
      </w:r>
      <w:r w:rsidR="007D6746" w:rsidRPr="00A72D99">
        <w:rPr>
          <w:rFonts w:ascii="Calibri" w:hAnsi="Calibri" w:cs="Arial"/>
          <w:sz w:val="20"/>
          <w:szCs w:val="20"/>
        </w:rPr>
        <w:t xml:space="preserve"> ktorou sa ustanovujú podrobnosti o jednotnom európskom dokumente a jeho obsahu;</w:t>
      </w:r>
    </w:p>
    <w:moveToRangeStart w:id="923" w:author="Autor" w:name="move25824048"/>
    <w:p w:rsidR="00BF3197" w:rsidDel="00BF3197" w:rsidRDefault="00BF3197">
      <w:pPr>
        <w:pStyle w:val="Odsekzoznamu"/>
        <w:numPr>
          <w:ilvl w:val="0"/>
          <w:numId w:val="108"/>
        </w:numPr>
        <w:spacing w:after="0"/>
        <w:jc w:val="both"/>
        <w:rPr>
          <w:del w:id="924" w:author="Autor"/>
          <w:rFonts w:ascii="Calibri" w:hAnsi="Calibri" w:cs="Arial"/>
          <w:sz w:val="20"/>
          <w:szCs w:val="20"/>
        </w:rPr>
        <w:pPrChange w:id="925" w:author="Autor">
          <w:pPr>
            <w:pStyle w:val="Odsekzoznamu"/>
            <w:numPr>
              <w:numId w:val="108"/>
            </w:numPr>
            <w:spacing w:after="0" w:line="240" w:lineRule="auto"/>
            <w:ind w:left="1080" w:hanging="360"/>
            <w:jc w:val="both"/>
          </w:pPr>
        </w:pPrChange>
      </w:pPr>
      <w:moveTo w:id="926" w:author="Autor">
        <w:r w:rsidRPr="00BF3197">
          <w:fldChar w:fldCharType="begin"/>
        </w:r>
        <w:r>
          <w:instrText xml:space="preserve"> HYPERLINK "https://www.slov-lex.sk/pravne-predpisy/SK/ZZ/2016/156/20160418" </w:instrText>
        </w:r>
        <w:r w:rsidRPr="00BF3197">
          <w:fldChar w:fldCharType="separate"/>
        </w:r>
        <w:r w:rsidRPr="002220DD">
          <w:rPr>
            <w:rStyle w:val="Hypertextovprepojenie"/>
            <w:rFonts w:ascii="Calibri" w:eastAsiaTheme="majorEastAsia" w:hAnsi="Calibri" w:cs="Arial"/>
            <w:b/>
            <w:color w:val="auto"/>
            <w:sz w:val="20"/>
            <w:szCs w:val="20"/>
            <w:rPrChange w:id="927" w:author="Autor">
              <w:rPr>
                <w:rStyle w:val="Hypertextovprepojenie"/>
                <w:rFonts w:ascii="Calibri" w:eastAsiaTheme="majorEastAsia" w:hAnsi="Calibri" w:cs="Arial"/>
                <w:color w:val="auto"/>
                <w:sz w:val="20"/>
                <w:szCs w:val="20"/>
              </w:rPr>
            </w:rPrChange>
          </w:rPr>
          <w:t>Vyhláška č. 156/2016</w:t>
        </w:r>
        <w:r w:rsidRPr="00BF3197">
          <w:rPr>
            <w:rStyle w:val="Hypertextovprepojenie"/>
            <w:rFonts w:ascii="Calibri" w:eastAsiaTheme="majorEastAsia" w:hAnsi="Calibri" w:cs="Arial"/>
            <w:color w:val="auto"/>
            <w:sz w:val="20"/>
            <w:szCs w:val="20"/>
          </w:rPr>
          <w:t xml:space="preserve"> Z. z. zo dňa 23. 03. 2016,</w:t>
        </w:r>
        <w:r w:rsidRPr="00BF3197">
          <w:rPr>
            <w:rStyle w:val="Hypertextovprepojenie"/>
            <w:rFonts w:ascii="Calibri" w:eastAsiaTheme="majorEastAsia" w:hAnsi="Calibri" w:cs="Arial"/>
            <w:color w:val="auto"/>
            <w:sz w:val="20"/>
            <w:szCs w:val="20"/>
          </w:rPr>
          <w:fldChar w:fldCharType="end"/>
        </w:r>
        <w:r w:rsidRPr="00BF3197">
          <w:rPr>
            <w:rFonts w:ascii="Calibri" w:hAnsi="Calibri" w:cs="Arial"/>
            <w:sz w:val="20"/>
            <w:szCs w:val="20"/>
          </w:rPr>
          <w:t xml:space="preserve"> ktorou sa ustanovujú podrobnosti o spôsobe výpočtu výslednej hodnotiacej známky na účely vyhotovenia referencie;</w:t>
        </w:r>
      </w:moveTo>
    </w:p>
    <w:p w:rsidR="00BF3197" w:rsidRPr="00A72D99" w:rsidRDefault="00BF3197">
      <w:pPr>
        <w:pStyle w:val="Odsekzoznamu"/>
        <w:numPr>
          <w:ilvl w:val="0"/>
          <w:numId w:val="228"/>
        </w:numPr>
        <w:spacing w:after="0"/>
        <w:jc w:val="both"/>
        <w:rPr>
          <w:ins w:id="928" w:author="Autor"/>
          <w:moveTo w:id="929" w:author="Autor"/>
          <w:rFonts w:ascii="Calibri" w:hAnsi="Calibri" w:cs="Arial"/>
          <w:sz w:val="20"/>
          <w:szCs w:val="20"/>
        </w:rPr>
        <w:pPrChange w:id="930" w:author="Autor">
          <w:pPr>
            <w:pStyle w:val="Odsekzoznamu"/>
            <w:numPr>
              <w:numId w:val="108"/>
            </w:numPr>
            <w:spacing w:line="240" w:lineRule="auto"/>
            <w:ind w:left="1080" w:hanging="360"/>
            <w:jc w:val="both"/>
          </w:pPr>
        </w:pPrChange>
      </w:pPr>
    </w:p>
    <w:moveToRangeStart w:id="931" w:author="Autor" w:name="move25824070"/>
    <w:moveToRangeEnd w:id="923"/>
    <w:p w:rsidR="00BF3197" w:rsidDel="00BF3197" w:rsidRDefault="00BF3197">
      <w:pPr>
        <w:pStyle w:val="Normlnywebov"/>
        <w:numPr>
          <w:ilvl w:val="0"/>
          <w:numId w:val="108"/>
        </w:numPr>
        <w:spacing w:before="0" w:beforeAutospacing="0" w:after="0" w:afterAutospacing="0" w:line="276" w:lineRule="auto"/>
        <w:jc w:val="both"/>
        <w:rPr>
          <w:del w:id="932" w:author="Autor"/>
          <w:moveTo w:id="933" w:author="Autor"/>
          <w:rFonts w:ascii="Calibri" w:hAnsi="Calibri" w:cs="Arial"/>
          <w:sz w:val="20"/>
          <w:szCs w:val="20"/>
        </w:rPr>
        <w:pPrChange w:id="934" w:author="Autor">
          <w:pPr>
            <w:pStyle w:val="Normlnywebov"/>
            <w:numPr>
              <w:numId w:val="108"/>
            </w:numPr>
            <w:spacing w:before="0" w:beforeAutospacing="0" w:after="0" w:afterAutospacing="0"/>
            <w:ind w:left="1080" w:hanging="360"/>
            <w:jc w:val="both"/>
          </w:pPr>
        </w:pPrChange>
      </w:pPr>
      <w:moveTo w:id="935" w:author="Autor">
        <w:r w:rsidRPr="00BF3197">
          <w:fldChar w:fldCharType="begin"/>
        </w:r>
        <w:r>
          <w:instrText xml:space="preserve"> HYPERLINK "https://www.slov-lex.sk/pravne-predpisy/SK/ZZ/2016/157/20160418" </w:instrText>
        </w:r>
        <w:r w:rsidRPr="00BF3197">
          <w:fldChar w:fldCharType="separate"/>
        </w:r>
        <w:r w:rsidRPr="002220DD">
          <w:rPr>
            <w:rStyle w:val="Hypertextovprepojenie"/>
            <w:rFonts w:ascii="Calibri" w:eastAsiaTheme="majorEastAsia" w:hAnsi="Calibri" w:cs="Arial"/>
            <w:b/>
            <w:color w:val="auto"/>
            <w:sz w:val="20"/>
            <w:szCs w:val="20"/>
            <w:rPrChange w:id="936" w:author="Autor">
              <w:rPr>
                <w:rStyle w:val="Hypertextovprepojenie"/>
                <w:rFonts w:ascii="Calibri" w:eastAsiaTheme="majorEastAsia" w:hAnsi="Calibri" w:cs="Arial"/>
                <w:color w:val="auto"/>
                <w:sz w:val="20"/>
                <w:szCs w:val="20"/>
              </w:rPr>
            </w:rPrChange>
          </w:rPr>
          <w:t>Vyhláška č. 157/2016</w:t>
        </w:r>
        <w:r w:rsidRPr="00BF3197">
          <w:rPr>
            <w:rStyle w:val="Hypertextovprepojenie"/>
            <w:rFonts w:ascii="Calibri" w:eastAsiaTheme="majorEastAsia" w:hAnsi="Calibri" w:cs="Arial"/>
            <w:color w:val="auto"/>
            <w:sz w:val="20"/>
            <w:szCs w:val="20"/>
          </w:rPr>
          <w:t xml:space="preserve"> Z. z. zo dňa 23. 03. 2016,</w:t>
        </w:r>
        <w:r w:rsidRPr="00BF3197">
          <w:rPr>
            <w:rStyle w:val="Hypertextovprepojenie"/>
            <w:rFonts w:ascii="Calibri" w:eastAsiaTheme="majorEastAsia" w:hAnsi="Calibri" w:cs="Arial"/>
            <w:color w:val="auto"/>
            <w:sz w:val="20"/>
            <w:szCs w:val="20"/>
          </w:rPr>
          <w:fldChar w:fldCharType="end"/>
        </w:r>
        <w:r w:rsidRPr="00063991">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moveTo>
    </w:p>
    <w:moveToRangeEnd w:id="931"/>
    <w:p w:rsidR="00BF3197" w:rsidRPr="00BF3197" w:rsidRDefault="00BF3197">
      <w:pPr>
        <w:pStyle w:val="Normlnywebov"/>
        <w:numPr>
          <w:ilvl w:val="0"/>
          <w:numId w:val="228"/>
        </w:numPr>
        <w:spacing w:before="0" w:beforeAutospacing="0" w:after="0" w:afterAutospacing="0" w:line="276" w:lineRule="auto"/>
        <w:jc w:val="both"/>
        <w:rPr>
          <w:rFonts w:ascii="Calibri" w:hAnsi="Calibri" w:cs="Arial"/>
          <w:sz w:val="20"/>
          <w:szCs w:val="20"/>
        </w:rPr>
        <w:pPrChange w:id="937" w:author="Autor">
          <w:pPr>
            <w:pStyle w:val="Odsekzoznamu"/>
            <w:numPr>
              <w:numId w:val="108"/>
            </w:numPr>
            <w:spacing w:after="0" w:line="240" w:lineRule="auto"/>
            <w:ind w:left="1080" w:hanging="360"/>
            <w:jc w:val="both"/>
          </w:pPr>
        </w:pPrChange>
      </w:pPr>
    </w:p>
    <w:p w:rsidR="007D6746" w:rsidRPr="0048746B" w:rsidRDefault="008D517A">
      <w:pPr>
        <w:pStyle w:val="Normlnywebov"/>
        <w:numPr>
          <w:ilvl w:val="0"/>
          <w:numId w:val="228"/>
        </w:numPr>
        <w:spacing w:line="276" w:lineRule="auto"/>
        <w:jc w:val="both"/>
        <w:rPr>
          <w:rFonts w:ascii="Calibri" w:hAnsi="Calibri" w:cs="Arial"/>
          <w:strike/>
          <w:sz w:val="20"/>
          <w:szCs w:val="20"/>
        </w:rPr>
        <w:pPrChange w:id="938" w:author="Autor">
          <w:pPr>
            <w:pStyle w:val="Normlnywebov"/>
            <w:numPr>
              <w:numId w:val="108"/>
            </w:numPr>
            <w:ind w:left="1080" w:hanging="360"/>
            <w:jc w:val="both"/>
          </w:pPr>
        </w:pPrChange>
      </w:pPr>
      <w:r>
        <w:fldChar w:fldCharType="begin"/>
      </w:r>
      <w:r>
        <w:instrText xml:space="preserve"> HYPERLINK "https://www.slov-lex.sk/pravne-predpisy/SK/ZZ/2016/153/20160418" </w:instrText>
      </w:r>
      <w:r>
        <w:fldChar w:fldCharType="separate"/>
      </w:r>
      <w:r w:rsidR="00D53A56" w:rsidRPr="002220DD">
        <w:rPr>
          <w:rStyle w:val="Hypertextovprepojenie"/>
          <w:rFonts w:ascii="Calibri" w:eastAsiaTheme="majorEastAsia" w:hAnsi="Calibri" w:cs="Arial"/>
          <w:b/>
          <w:color w:val="auto"/>
          <w:sz w:val="20"/>
          <w:szCs w:val="20"/>
          <w:rPrChange w:id="939" w:author="Autor">
            <w:rPr>
              <w:rStyle w:val="Hypertextovprepojenie"/>
              <w:rFonts w:ascii="Calibri" w:eastAsiaTheme="majorEastAsia" w:hAnsi="Calibri" w:cs="Arial"/>
              <w:color w:val="auto"/>
              <w:sz w:val="20"/>
              <w:szCs w:val="20"/>
            </w:rPr>
          </w:rPrChange>
        </w:rPr>
        <w:t>Vyhláška č. 118/2018</w:t>
      </w:r>
      <w:r w:rsidR="00D53A56" w:rsidRPr="0048746B">
        <w:rPr>
          <w:rStyle w:val="Hypertextovprepojenie"/>
          <w:rFonts w:ascii="Calibri" w:eastAsiaTheme="majorEastAsia" w:hAnsi="Calibri" w:cs="Arial"/>
          <w:color w:val="auto"/>
          <w:sz w:val="20"/>
          <w:szCs w:val="20"/>
        </w:rPr>
        <w:t xml:space="preserve"> Z. z. zo dňa 05. 04. 2018,</w:t>
      </w:r>
      <w:r>
        <w:rPr>
          <w:rStyle w:val="Hypertextovprepojenie"/>
          <w:rFonts w:ascii="Calibri" w:eastAsiaTheme="majorEastAsia" w:hAnsi="Calibri" w:cs="Arial"/>
          <w:color w:val="auto"/>
          <w:sz w:val="20"/>
          <w:szCs w:val="20"/>
        </w:rPr>
        <w:fldChar w:fldCharType="end"/>
      </w:r>
      <w:r w:rsidR="00D53A56" w:rsidRPr="0048746B">
        <w:rPr>
          <w:rFonts w:ascii="Calibri" w:hAnsi="Calibri" w:cs="Arial"/>
          <w:sz w:val="20"/>
          <w:szCs w:val="20"/>
        </w:rPr>
        <w:t xml:space="preserve"> ktorou sa ustanovuje finančný limit pre nadlimitnú zákazku, finančný limit pre nadlimitnú koncesiu  na finančný limit pri súťaži návrhov;</w:t>
      </w:r>
    </w:p>
    <w:moveFromRangeStart w:id="940" w:author="Autor" w:name="move25824070"/>
    <w:p w:rsidR="007D6746" w:rsidDel="00BF3197" w:rsidRDefault="008D517A">
      <w:pPr>
        <w:pStyle w:val="Normlnywebov"/>
        <w:numPr>
          <w:ilvl w:val="0"/>
          <w:numId w:val="108"/>
        </w:numPr>
        <w:spacing w:before="0" w:beforeAutospacing="0" w:after="0" w:afterAutospacing="0" w:line="276" w:lineRule="auto"/>
        <w:jc w:val="both"/>
        <w:rPr>
          <w:moveFrom w:id="941" w:author="Autor"/>
          <w:rFonts w:ascii="Calibri" w:hAnsi="Calibri" w:cs="Arial"/>
          <w:sz w:val="20"/>
          <w:szCs w:val="20"/>
        </w:rPr>
        <w:pPrChange w:id="942" w:author="Autor">
          <w:pPr>
            <w:pStyle w:val="Normlnywebov"/>
            <w:numPr>
              <w:numId w:val="108"/>
            </w:numPr>
            <w:spacing w:before="0" w:beforeAutospacing="0" w:after="0" w:afterAutospacing="0"/>
            <w:ind w:left="1080" w:hanging="360"/>
            <w:jc w:val="both"/>
          </w:pPr>
        </w:pPrChange>
      </w:pPr>
      <w:moveFrom w:id="943" w:author="Autor">
        <w:r w:rsidDel="00BF3197">
          <w:fldChar w:fldCharType="begin"/>
        </w:r>
        <w:r w:rsidDel="00BF3197">
          <w:instrText xml:space="preserve"> HYPERLINK "https://www.slov-lex.sk/pravne-predpisy/SK/ZZ/2016/157/20160418" </w:instrText>
        </w:r>
        <w:r w:rsidDel="00BF3197">
          <w:fldChar w:fldCharType="separate"/>
        </w:r>
        <w:r w:rsidR="007D6746" w:rsidRPr="0048746B" w:rsidDel="00BF3197">
          <w:rPr>
            <w:rStyle w:val="Hypertextovprepojenie"/>
            <w:rFonts w:ascii="Calibri" w:eastAsiaTheme="majorEastAsia" w:hAnsi="Calibri" w:cs="Arial"/>
            <w:color w:val="auto"/>
            <w:sz w:val="20"/>
            <w:szCs w:val="20"/>
          </w:rPr>
          <w:t>Vyhláška č. 157/2016 Z. z. zo dňa 23. 03. 2016,</w:t>
        </w:r>
        <w:r w:rsidDel="00BF3197">
          <w:rPr>
            <w:rStyle w:val="Hypertextovprepojenie"/>
            <w:rFonts w:ascii="Calibri" w:eastAsiaTheme="majorEastAsia" w:hAnsi="Calibri" w:cs="Arial"/>
            <w:color w:val="auto"/>
            <w:sz w:val="20"/>
            <w:szCs w:val="20"/>
          </w:rPr>
          <w:fldChar w:fldCharType="end"/>
        </w:r>
        <w:r w:rsidR="007D6746" w:rsidRPr="0048746B" w:rsidDel="00BF3197">
          <w:rPr>
            <w:rFonts w:ascii="Calibri" w:hAnsi="Calibri" w:cs="Arial"/>
            <w:sz w:val="20"/>
            <w:szCs w:val="20"/>
          </w:rPr>
          <w:t xml:space="preserve"> ktorou sa ustanovujú podrobnosti o druhoch </w:t>
        </w:r>
        <w:r w:rsidR="007D6746" w:rsidRPr="00A72D99" w:rsidDel="00BF3197">
          <w:rPr>
            <w:rFonts w:ascii="Calibri" w:hAnsi="Calibri" w:cs="Arial"/>
            <w:sz w:val="20"/>
            <w:szCs w:val="20"/>
          </w:rPr>
          <w:t>súťaží návrhov v oblasti architektúry, územného plánovania a stavebného  inžinierstva, o obsahu súťažných podmienok a o činnosti poroty</w:t>
        </w:r>
      </w:moveFrom>
    </w:p>
    <w:moveFromRangeEnd w:id="940"/>
    <w:p w:rsidR="00BF3197" w:rsidRDefault="00BF3197">
      <w:pPr>
        <w:pStyle w:val="Normlnywebov"/>
        <w:numPr>
          <w:ilvl w:val="0"/>
          <w:numId w:val="228"/>
        </w:numPr>
        <w:spacing w:after="0" w:line="276" w:lineRule="auto"/>
        <w:jc w:val="both"/>
        <w:rPr>
          <w:ins w:id="944" w:author="Autor"/>
          <w:rFonts w:ascii="Calibri" w:hAnsi="Calibri" w:cs="Arial"/>
          <w:sz w:val="20"/>
          <w:szCs w:val="20"/>
        </w:rPr>
        <w:pPrChange w:id="945" w:author="Autor">
          <w:pPr>
            <w:pStyle w:val="Normlnywebov"/>
            <w:numPr>
              <w:numId w:val="108"/>
            </w:numPr>
            <w:spacing w:after="0"/>
            <w:ind w:left="1080" w:hanging="360"/>
            <w:jc w:val="both"/>
          </w:pPr>
        </w:pPrChange>
      </w:pPr>
      <w:ins w:id="946" w:author="Autor">
        <w:r w:rsidRPr="002220DD">
          <w:rPr>
            <w:rFonts w:ascii="Calibri" w:hAnsi="Calibri" w:cs="Arial"/>
            <w:b/>
            <w:sz w:val="20"/>
            <w:szCs w:val="20"/>
            <w:rPrChange w:id="947" w:author="Autor">
              <w:rPr>
                <w:rFonts w:ascii="Calibri" w:hAnsi="Calibri" w:cs="Arial"/>
                <w:sz w:val="20"/>
                <w:szCs w:val="20"/>
              </w:rPr>
            </w:rPrChange>
          </w:rPr>
          <w:t>Vyhláška č.</w:t>
        </w:r>
        <w:r>
          <w:rPr>
            <w:rFonts w:ascii="Calibri" w:hAnsi="Calibri" w:cs="Arial"/>
            <w:b/>
            <w:sz w:val="20"/>
            <w:szCs w:val="20"/>
          </w:rPr>
          <w:t xml:space="preserve"> </w:t>
        </w:r>
        <w:r w:rsidRPr="002220DD">
          <w:rPr>
            <w:rFonts w:ascii="Calibri" w:hAnsi="Calibri" w:cs="Arial"/>
            <w:b/>
            <w:sz w:val="20"/>
            <w:szCs w:val="20"/>
            <w:rPrChange w:id="948" w:author="Autor">
              <w:rPr>
                <w:rFonts w:ascii="Calibri" w:hAnsi="Calibri" w:cs="Arial"/>
                <w:sz w:val="20"/>
                <w:szCs w:val="20"/>
              </w:rPr>
            </w:rPrChange>
          </w:rPr>
          <w:t>41/2019</w:t>
        </w:r>
        <w:r w:rsidRPr="00BF3197">
          <w:rPr>
            <w:rFonts w:ascii="Calibri" w:hAnsi="Calibri" w:cs="Arial"/>
            <w:sz w:val="20"/>
            <w:szCs w:val="20"/>
          </w:rPr>
          <w:t xml:space="preserve"> Z. z. zo dňa 11. 02. 2019, ktorou sa ustanovujú podrobnosti o technických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 xml:space="preserve">a funkčných požiadavkách pre nástroje a zariadenia používané na elektronickú komunikáciu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vo verejnom obstarávaní</w:t>
        </w:r>
      </w:ins>
    </w:p>
    <w:p w:rsidR="00BF3197" w:rsidRPr="00BF3197" w:rsidRDefault="00BF3197">
      <w:pPr>
        <w:pStyle w:val="Normlnywebov"/>
        <w:numPr>
          <w:ilvl w:val="0"/>
          <w:numId w:val="228"/>
        </w:numPr>
        <w:spacing w:after="0" w:line="276" w:lineRule="auto"/>
        <w:jc w:val="both"/>
        <w:rPr>
          <w:ins w:id="949" w:author="Autor"/>
          <w:rFonts w:ascii="Calibri" w:hAnsi="Calibri" w:cs="Arial"/>
          <w:sz w:val="20"/>
          <w:szCs w:val="20"/>
        </w:rPr>
        <w:pPrChange w:id="950" w:author="Autor">
          <w:pPr>
            <w:pStyle w:val="Normlnywebov"/>
            <w:numPr>
              <w:numId w:val="108"/>
            </w:numPr>
            <w:spacing w:after="0"/>
            <w:ind w:left="1080" w:hanging="360"/>
            <w:jc w:val="both"/>
          </w:pPr>
        </w:pPrChange>
      </w:pPr>
      <w:ins w:id="951" w:author="Autor">
        <w:r w:rsidRPr="002220DD">
          <w:rPr>
            <w:rFonts w:ascii="Calibri" w:hAnsi="Calibri" w:cs="Arial"/>
            <w:b/>
            <w:sz w:val="20"/>
            <w:szCs w:val="20"/>
            <w:rPrChange w:id="952" w:author="Autor">
              <w:rPr>
                <w:rFonts w:ascii="Calibri" w:hAnsi="Calibri" w:cs="Arial"/>
                <w:sz w:val="20"/>
                <w:szCs w:val="20"/>
              </w:rPr>
            </w:rPrChange>
          </w:rPr>
          <w:t>171/2019 Z. z.  Vyhláška Úradu pre verejné obstarávanie</w:t>
        </w:r>
        <w:r w:rsidRPr="00BF3197">
          <w:rPr>
            <w:rFonts w:ascii="Calibri" w:hAnsi="Calibri" w:cs="Arial"/>
            <w:sz w:val="20"/>
            <w:szCs w:val="20"/>
          </w:rPr>
          <w:t xml:space="preserve">, ktorou sa mení a dopĺňa vyhláška Úradu pre verejné obstarávanie č. 157/2016 Z. z., ktorou sa ustanovujú podrobnosti o druhoch súťaží návrhov v oblasti architektúry, územného plánovania a stavebného inžinierstva, o obsahu súťažných podmienok a o činnosti poroty  </w:t>
        </w:r>
      </w:ins>
    </w:p>
    <w:p w:rsidR="00BF3197" w:rsidRPr="00860F8E" w:rsidDel="00BF3197" w:rsidRDefault="00BF3197">
      <w:pPr>
        <w:pStyle w:val="Normlnywebov"/>
        <w:numPr>
          <w:ilvl w:val="0"/>
          <w:numId w:val="108"/>
        </w:numPr>
        <w:spacing w:before="0" w:beforeAutospacing="0" w:after="120" w:afterAutospacing="0" w:line="276" w:lineRule="auto"/>
        <w:ind w:firstLine="0"/>
        <w:jc w:val="both"/>
        <w:rPr>
          <w:del w:id="953" w:author="Autor"/>
          <w:rFonts w:ascii="Calibri" w:hAnsi="Calibri" w:cs="Arial"/>
          <w:b/>
          <w:sz w:val="20"/>
          <w:szCs w:val="20"/>
          <w:rPrChange w:id="954" w:author="Autor">
            <w:rPr>
              <w:del w:id="955" w:author="Autor"/>
              <w:rFonts w:ascii="Calibri" w:hAnsi="Calibri" w:cs="Arial"/>
              <w:sz w:val="20"/>
              <w:szCs w:val="20"/>
            </w:rPr>
          </w:rPrChange>
        </w:rPr>
        <w:pPrChange w:id="956" w:author="Autor">
          <w:pPr>
            <w:pStyle w:val="Normlnywebov"/>
            <w:numPr>
              <w:numId w:val="108"/>
            </w:numPr>
            <w:spacing w:before="0" w:beforeAutospacing="0" w:after="0" w:afterAutospacing="0"/>
            <w:ind w:left="1080" w:hanging="360"/>
            <w:jc w:val="both"/>
          </w:pPr>
        </w:pPrChange>
      </w:pPr>
    </w:p>
    <w:p w:rsidR="00ED4C5F" w:rsidRPr="00B52DF9" w:rsidRDefault="007D6746">
      <w:pPr>
        <w:pStyle w:val="Odsekzoznamu"/>
        <w:spacing w:after="120"/>
        <w:ind w:left="709"/>
        <w:contextualSpacing w:val="0"/>
        <w:jc w:val="both"/>
        <w:rPr>
          <w:rFonts w:asciiTheme="minorHAnsi" w:hAnsiTheme="minorHAnsi"/>
          <w:sz w:val="20"/>
          <w:szCs w:val="20"/>
        </w:rPr>
        <w:pPrChange w:id="957" w:author="Autor">
          <w:pPr>
            <w:pStyle w:val="Odsekzoznamu"/>
            <w:ind w:left="709"/>
            <w:jc w:val="both"/>
          </w:pPr>
        </w:pPrChange>
      </w:pPr>
      <w:r w:rsidRPr="00860F8E">
        <w:rPr>
          <w:b/>
          <w:sz w:val="20"/>
          <w:szCs w:val="20"/>
          <w:rPrChange w:id="958" w:author="Autor">
            <w:rPr>
              <w:sz w:val="20"/>
              <w:szCs w:val="20"/>
            </w:rPr>
          </w:rPrChange>
        </w:rPr>
        <w:t xml:space="preserve">a </w:t>
      </w:r>
      <w:r w:rsidR="00ED4C5F" w:rsidRPr="00860F8E">
        <w:rPr>
          <w:rFonts w:asciiTheme="minorHAnsi" w:hAnsiTheme="minorHAnsi"/>
          <w:b/>
          <w:sz w:val="20"/>
          <w:szCs w:val="20"/>
          <w:rPrChange w:id="959" w:author="Autor">
            <w:rPr>
              <w:rFonts w:asciiTheme="minorHAnsi" w:hAnsiTheme="minorHAnsi"/>
              <w:sz w:val="20"/>
              <w:szCs w:val="20"/>
            </w:rPr>
          </w:rPrChange>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w:t>
      </w:r>
      <w:r w:rsidR="00564E2A">
        <w:rPr>
          <w:rFonts w:asciiTheme="minorHAnsi" w:hAnsiTheme="minorHAnsi"/>
          <w:sz w:val="20"/>
          <w:szCs w:val="20"/>
        </w:rPr>
        <w:t xml:space="preserve"> </w:t>
      </w:r>
      <w:r w:rsidR="00564E2A">
        <w:rPr>
          <w:rFonts w:asciiTheme="minorHAnsi" w:hAnsiTheme="minorHAnsi"/>
          <w:sz w:val="20"/>
          <w:szCs w:val="20"/>
        </w:rPr>
        <w:br/>
      </w:r>
      <w:r w:rsidR="00ED4C5F" w:rsidRPr="00B52DF9">
        <w:rPr>
          <w:rFonts w:asciiTheme="minorHAnsi" w:hAnsiTheme="minorHAnsi"/>
          <w:sz w:val="20"/>
          <w:szCs w:val="20"/>
        </w:rPr>
        <w:t xml:space="preserve">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7D585A">
      <w:pPr>
        <w:pStyle w:val="Odsekzoznamu"/>
        <w:numPr>
          <w:ilvl w:val="0"/>
          <w:numId w:val="3"/>
        </w:numPr>
        <w:ind w:left="709" w:hanging="425"/>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pPr>
        <w:pStyle w:val="Nadpis4"/>
        <w:spacing w:after="120"/>
        <w:ind w:firstLine="1134"/>
        <w:pPrChange w:id="960" w:author="Autor">
          <w:pPr>
            <w:pStyle w:val="Nadpis4"/>
          </w:pPr>
        </w:pPrChange>
      </w:pPr>
      <w:r w:rsidRPr="00F575F5">
        <w:t>Určenie príručky</w:t>
      </w:r>
    </w:p>
    <w:p w:rsidR="00C75A78" w:rsidRPr="00B52DF9" w:rsidRDefault="00C75A78">
      <w:pPr>
        <w:pStyle w:val="Odsekzoznamu"/>
        <w:numPr>
          <w:ilvl w:val="0"/>
          <w:numId w:val="103"/>
        </w:numPr>
        <w:spacing w:after="120"/>
        <w:ind w:left="709" w:hanging="425"/>
        <w:contextualSpacing w:val="0"/>
        <w:jc w:val="both"/>
        <w:rPr>
          <w:rFonts w:asciiTheme="minorHAnsi" w:hAnsiTheme="minorHAnsi"/>
          <w:sz w:val="20"/>
          <w:szCs w:val="20"/>
        </w:rPr>
        <w:pPrChange w:id="961" w:author="Autor">
          <w:pPr>
            <w:pStyle w:val="Odsekzoznamu"/>
            <w:numPr>
              <w:numId w:val="103"/>
            </w:numPr>
            <w:ind w:left="709" w:hanging="425"/>
            <w:jc w:val="both"/>
          </w:pPr>
        </w:pPrChange>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CA3717" w:rsidRDefault="007512ED">
      <w:pPr>
        <w:pStyle w:val="Odsekzoznamu"/>
        <w:numPr>
          <w:ilvl w:val="0"/>
          <w:numId w:val="103"/>
        </w:numPr>
        <w:spacing w:after="120"/>
        <w:ind w:left="709" w:hanging="425"/>
        <w:contextualSpacing w:val="0"/>
        <w:jc w:val="both"/>
        <w:rPr>
          <w:rFonts w:asciiTheme="minorHAnsi" w:hAnsiTheme="minorHAnsi"/>
          <w:sz w:val="20"/>
          <w:szCs w:val="20"/>
        </w:rPr>
        <w:pPrChange w:id="962" w:author="Autor">
          <w:pPr>
            <w:pStyle w:val="Odsekzoznamu"/>
            <w:numPr>
              <w:numId w:val="103"/>
            </w:numPr>
            <w:ind w:left="709" w:hanging="425"/>
            <w:jc w:val="both"/>
          </w:pPr>
        </w:pPrChange>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w:t>
      </w:r>
      <w:r w:rsidR="00564E2A">
        <w:rPr>
          <w:rFonts w:asciiTheme="minorHAnsi" w:hAnsiTheme="minorHAnsi"/>
          <w:sz w:val="20"/>
          <w:szCs w:val="20"/>
        </w:rPr>
        <w:t xml:space="preserve"> </w:t>
      </w:r>
      <w:r w:rsidRPr="00B52DF9">
        <w:rPr>
          <w:rFonts w:asciiTheme="minorHAnsi" w:hAnsiTheme="minorHAnsi"/>
          <w:sz w:val="20"/>
          <w:szCs w:val="20"/>
        </w:rPr>
        <w:t>j. v prípadoch, ke</w:t>
      </w:r>
      <w:r w:rsidR="004B288A">
        <w:rPr>
          <w:rFonts w:asciiTheme="minorHAnsi" w:hAnsiTheme="minorHAnsi"/>
          <w:sz w:val="20"/>
          <w:szCs w:val="20"/>
        </w:rPr>
        <w:t>ď</w:t>
      </w:r>
      <w:r w:rsidRPr="00B52DF9">
        <w:rPr>
          <w:rFonts w:asciiTheme="minorHAnsi" w:hAnsiTheme="minorHAnsi"/>
          <w:sz w:val="20"/>
          <w:szCs w:val="20"/>
        </w:rPr>
        <w:t xml:space="preserve"> </w:t>
      </w:r>
      <w:r w:rsidRPr="00CA3717">
        <w:rPr>
          <w:rFonts w:asciiTheme="minorHAnsi" w:hAnsiTheme="minorHAnsi"/>
          <w:sz w:val="20"/>
          <w:szCs w:val="20"/>
        </w:rPr>
        <w:t>je prijímateľ a poskytovateľ tá istá osoba.</w:t>
      </w:r>
    </w:p>
    <w:p w:rsidR="009C5487" w:rsidRPr="00CA3717" w:rsidRDefault="009C5487">
      <w:pPr>
        <w:pStyle w:val="Odsekzoznamu"/>
        <w:numPr>
          <w:ilvl w:val="0"/>
          <w:numId w:val="103"/>
        </w:numPr>
        <w:spacing w:after="120"/>
        <w:ind w:left="709" w:hanging="425"/>
        <w:contextualSpacing w:val="0"/>
        <w:jc w:val="both"/>
        <w:rPr>
          <w:rFonts w:asciiTheme="minorHAnsi" w:hAnsiTheme="minorHAnsi"/>
          <w:sz w:val="20"/>
          <w:szCs w:val="20"/>
        </w:rPr>
        <w:pPrChange w:id="963" w:author="Autor">
          <w:pPr>
            <w:pStyle w:val="Odsekzoznamu"/>
            <w:numPr>
              <w:numId w:val="103"/>
            </w:numPr>
            <w:ind w:left="709" w:hanging="283"/>
            <w:jc w:val="both"/>
          </w:pPr>
        </w:pPrChange>
      </w:pPr>
      <w:r w:rsidRPr="00CA3717">
        <w:rPr>
          <w:rFonts w:asciiTheme="minorHAnsi" w:hAnsiTheme="minorHAnsi"/>
          <w:sz w:val="20"/>
          <w:szCs w:val="20"/>
        </w:rPr>
        <w:t xml:space="preserve">Zároveň </w:t>
      </w:r>
      <w:r w:rsidR="00C3230A" w:rsidRPr="00CA3717">
        <w:rPr>
          <w:rFonts w:asciiTheme="minorHAnsi" w:hAnsiTheme="minorHAnsi"/>
          <w:sz w:val="20"/>
          <w:szCs w:val="20"/>
        </w:rPr>
        <w:t>RO</w:t>
      </w:r>
      <w:r w:rsidR="00C46C4D" w:rsidRPr="00CA3717">
        <w:rPr>
          <w:rFonts w:asciiTheme="minorHAnsi" w:hAnsiTheme="minorHAnsi"/>
          <w:sz w:val="20"/>
          <w:szCs w:val="20"/>
        </w:rPr>
        <w:t xml:space="preserve"> </w:t>
      </w:r>
      <w:r w:rsidRPr="00CA3717">
        <w:rPr>
          <w:rFonts w:asciiTheme="minorHAnsi" w:hAnsiTheme="minorHAnsi"/>
          <w:sz w:val="20"/>
          <w:szCs w:val="20"/>
        </w:rPr>
        <w:t>odporúča</w:t>
      </w:r>
      <w:r w:rsidR="004B288A" w:rsidRPr="00CA3717">
        <w:rPr>
          <w:rFonts w:asciiTheme="minorHAnsi" w:hAnsiTheme="minorHAnsi"/>
          <w:sz w:val="20"/>
          <w:szCs w:val="20"/>
        </w:rPr>
        <w:t>,</w:t>
      </w:r>
      <w:r w:rsidRPr="00CA3717">
        <w:rPr>
          <w:rFonts w:asciiTheme="minorHAnsi" w:hAnsiTheme="minorHAnsi"/>
          <w:sz w:val="20"/>
          <w:szCs w:val="20"/>
        </w:rPr>
        <w:t xml:space="preserve"> aby sa s jej textom oboznámili aj (budúci) žiadatelia o NFP, a to najmä v prípade, že budú realizovať VO ešte </w:t>
      </w:r>
      <w:r w:rsidR="007D6746" w:rsidRPr="00CA3717">
        <w:rPr>
          <w:rFonts w:asciiTheme="minorHAnsi" w:hAnsiTheme="minorHAnsi"/>
          <w:sz w:val="20"/>
          <w:szCs w:val="20"/>
        </w:rPr>
        <w:t xml:space="preserve">pred </w:t>
      </w:r>
      <w:r w:rsidRPr="00CA3717">
        <w:rPr>
          <w:rFonts w:asciiTheme="minorHAnsi" w:hAnsiTheme="minorHAnsi"/>
          <w:sz w:val="20"/>
          <w:szCs w:val="20"/>
        </w:rPr>
        <w:t>uzavret</w:t>
      </w:r>
      <w:r w:rsidR="007D6746" w:rsidRPr="00CA3717">
        <w:rPr>
          <w:rFonts w:asciiTheme="minorHAnsi" w:hAnsiTheme="minorHAnsi"/>
          <w:sz w:val="20"/>
          <w:szCs w:val="20"/>
        </w:rPr>
        <w:t>ím</w:t>
      </w:r>
      <w:r w:rsidRPr="00CA3717">
        <w:rPr>
          <w:rFonts w:asciiTheme="minorHAnsi" w:hAnsiTheme="minorHAnsi"/>
          <w:sz w:val="20"/>
          <w:szCs w:val="20"/>
        </w:rPr>
        <w:t xml:space="preserve"> Zmluvy o poskytnutí NFP. </w:t>
      </w:r>
    </w:p>
    <w:p w:rsidR="009C5487" w:rsidRPr="00A72D99" w:rsidRDefault="00796E84">
      <w:pPr>
        <w:pStyle w:val="Odsekzoznamu"/>
        <w:numPr>
          <w:ilvl w:val="0"/>
          <w:numId w:val="103"/>
        </w:numPr>
        <w:spacing w:after="120"/>
        <w:ind w:left="709" w:hanging="425"/>
        <w:contextualSpacing w:val="0"/>
        <w:rPr>
          <w:rFonts w:asciiTheme="minorHAnsi" w:hAnsiTheme="minorHAnsi"/>
          <w:sz w:val="20"/>
          <w:szCs w:val="20"/>
        </w:rPr>
        <w:pPrChange w:id="964" w:author="Autor">
          <w:pPr>
            <w:pStyle w:val="Odsekzoznamu"/>
            <w:numPr>
              <w:numId w:val="103"/>
            </w:numPr>
            <w:ind w:left="709" w:hanging="425"/>
          </w:pPr>
        </w:pPrChange>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4303939D" wp14:editId="7B42D3A2">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Default="007736F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7736F5" w:rsidRPr="00693543" w:rsidRDefault="007736F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7736F5" w:rsidRDefault="007736F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7736F5" w:rsidRPr="00693543" w:rsidRDefault="007736F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Del="00863BFF" w:rsidRDefault="00832BDE" w:rsidP="00495B98">
      <w:pPr>
        <w:pStyle w:val="Nadpis2"/>
        <w:numPr>
          <w:ilvl w:val="1"/>
          <w:numId w:val="2"/>
        </w:numPr>
        <w:spacing w:after="120" w:line="240" w:lineRule="auto"/>
        <w:jc w:val="both"/>
        <w:rPr>
          <w:del w:id="965" w:author="Autor"/>
          <w:rFonts w:asciiTheme="minorHAnsi" w:hAnsiTheme="minorHAnsi"/>
          <w:color w:val="1F497D" w:themeColor="text2"/>
        </w:rPr>
      </w:pPr>
      <w:del w:id="966" w:author="Autor">
        <w:r w:rsidRPr="00F575F5" w:rsidDel="00863BFF">
          <w:rPr>
            <w:rFonts w:asciiTheme="minorHAnsi" w:hAnsiTheme="minorHAnsi"/>
            <w:color w:val="1F497D" w:themeColor="text2"/>
          </w:rPr>
          <w:delText>Legislatívny rámec</w:delText>
        </w:r>
      </w:del>
    </w:p>
    <w:p w:rsidR="00B52DF9" w:rsidRDefault="00B52DF9" w:rsidP="00B52DF9">
      <w:pPr>
        <w:pStyle w:val="Odsekzoznamu"/>
        <w:ind w:left="709"/>
        <w:jc w:val="both"/>
        <w:rPr>
          <w:rFonts w:asciiTheme="minorHAnsi" w:hAnsiTheme="minorHAnsi"/>
          <w:color w:val="1F497D" w:themeColor="text2"/>
        </w:rPr>
      </w:pPr>
    </w:p>
    <w:p w:rsidR="008A7685" w:rsidRPr="00860F8E" w:rsidRDefault="008A7685">
      <w:pPr>
        <w:spacing w:after="120"/>
        <w:rPr>
          <w:ins w:id="967" w:author="Autor"/>
          <w:rFonts w:asciiTheme="minorHAnsi" w:hAnsiTheme="minorHAnsi"/>
          <w:sz w:val="20"/>
          <w:szCs w:val="20"/>
          <w:rPrChange w:id="968" w:author="Autor">
            <w:rPr>
              <w:ins w:id="969" w:author="Autor"/>
            </w:rPr>
          </w:rPrChange>
        </w:rPr>
        <w:pPrChange w:id="970" w:author="Autor">
          <w:pPr>
            <w:pStyle w:val="Nadpis4"/>
          </w:pPr>
        </w:pPrChange>
      </w:pPr>
    </w:p>
    <w:p w:rsidR="007B49EE" w:rsidRPr="007B49EE" w:rsidRDefault="007B49EE">
      <w:pPr>
        <w:pStyle w:val="Nadpis4"/>
        <w:spacing w:after="120"/>
        <w:ind w:firstLine="1134"/>
        <w:pPrChange w:id="971" w:author="Autor">
          <w:pPr>
            <w:pStyle w:val="Nadpis4"/>
          </w:pPr>
        </w:pPrChange>
      </w:pPr>
      <w:r w:rsidRPr="007B49EE">
        <w:t>Legislatívny rámec</w:t>
      </w:r>
    </w:p>
    <w:p w:rsidR="00796E84" w:rsidRPr="00B52DF9" w:rsidRDefault="00A14A7A">
      <w:pPr>
        <w:pStyle w:val="Odsekzoznamu"/>
        <w:numPr>
          <w:ilvl w:val="0"/>
          <w:numId w:val="105"/>
        </w:numPr>
        <w:ind w:left="709" w:hanging="425"/>
        <w:contextualSpacing w:val="0"/>
        <w:jc w:val="both"/>
        <w:rPr>
          <w:rFonts w:asciiTheme="minorHAnsi" w:hAnsiTheme="minorHAnsi"/>
          <w:sz w:val="20"/>
          <w:szCs w:val="20"/>
        </w:rPr>
        <w:pPrChange w:id="972" w:author="Autor">
          <w:pPr>
            <w:pStyle w:val="Odsekzoznamu"/>
            <w:numPr>
              <w:numId w:val="105"/>
            </w:numPr>
            <w:ind w:left="709" w:hanging="425"/>
            <w:jc w:val="both"/>
          </w:pPr>
        </w:pPrChange>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pPr>
        <w:pStyle w:val="Odsekzoznamu"/>
        <w:numPr>
          <w:ilvl w:val="0"/>
          <w:numId w:val="105"/>
        </w:numPr>
        <w:ind w:left="709" w:hanging="425"/>
        <w:contextualSpacing w:val="0"/>
        <w:jc w:val="both"/>
        <w:rPr>
          <w:rFonts w:asciiTheme="minorHAnsi" w:hAnsiTheme="minorHAnsi"/>
          <w:sz w:val="20"/>
          <w:szCs w:val="20"/>
        </w:rPr>
        <w:pPrChange w:id="973" w:author="Autor">
          <w:pPr>
            <w:pStyle w:val="Odsekzoznamu"/>
            <w:numPr>
              <w:numId w:val="106"/>
            </w:numPr>
            <w:spacing w:after="120"/>
            <w:ind w:left="858" w:hanging="432"/>
            <w:contextualSpacing w:val="0"/>
            <w:jc w:val="both"/>
          </w:pPr>
        </w:pPrChange>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4"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5"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6"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7"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Smernica Európskeho parlamentu a Rady 2014/23/EÚ o udeľovaní koncesií z 26. februára 2014;</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8"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pPr>
        <w:pStyle w:val="Odsekzoznamu"/>
        <w:numPr>
          <w:ilvl w:val="0"/>
          <w:numId w:val="229"/>
        </w:numPr>
        <w:spacing w:after="0"/>
        <w:contextualSpacing w:val="0"/>
        <w:jc w:val="both"/>
        <w:rPr>
          <w:rFonts w:asciiTheme="minorHAnsi" w:hAnsiTheme="minorHAnsi"/>
          <w:sz w:val="20"/>
          <w:szCs w:val="20"/>
        </w:rPr>
        <w:pPrChange w:id="979" w:author="Autor">
          <w:pPr>
            <w:pStyle w:val="Odsekzoznamu"/>
            <w:numPr>
              <w:numId w:val="79"/>
            </w:numPr>
            <w:spacing w:after="0"/>
            <w:ind w:left="1151" w:hanging="357"/>
            <w:contextualSpacing w:val="0"/>
            <w:jc w:val="both"/>
          </w:pPr>
        </w:pPrChange>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0"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1"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2"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3"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4"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pPr>
        <w:pStyle w:val="Odsekzoznamu"/>
        <w:numPr>
          <w:ilvl w:val="0"/>
          <w:numId w:val="229"/>
        </w:numPr>
        <w:spacing w:after="0"/>
        <w:contextualSpacing w:val="0"/>
        <w:jc w:val="both"/>
        <w:rPr>
          <w:rFonts w:asciiTheme="minorHAnsi" w:hAnsiTheme="minorHAnsi"/>
          <w:sz w:val="20"/>
          <w:szCs w:val="20"/>
        </w:rPr>
        <w:pPrChange w:id="985"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Zmluva o poskytnutí NFP vrátane metodických pokynov a vzorov</w:t>
      </w:r>
    </w:p>
    <w:p w:rsidR="00A14A7A" w:rsidRPr="00F575F5" w:rsidRDefault="00A14A7A">
      <w:pPr>
        <w:pStyle w:val="Odsekzoznamu"/>
        <w:numPr>
          <w:ilvl w:val="0"/>
          <w:numId w:val="229"/>
        </w:numPr>
        <w:spacing w:after="0"/>
        <w:contextualSpacing w:val="0"/>
        <w:jc w:val="both"/>
        <w:rPr>
          <w:rFonts w:asciiTheme="minorHAnsi" w:hAnsiTheme="minorHAnsi"/>
          <w:color w:val="1F497D" w:themeColor="text2"/>
        </w:rPr>
        <w:pPrChange w:id="986" w:author="Autor">
          <w:pPr>
            <w:pStyle w:val="Odsekzoznamu"/>
            <w:numPr>
              <w:numId w:val="79"/>
            </w:numPr>
            <w:spacing w:after="0"/>
            <w:ind w:left="1151" w:hanging="357"/>
            <w:contextualSpacing w:val="0"/>
            <w:jc w:val="both"/>
          </w:pPr>
        </w:pPrChange>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987" w:name="_Ref418064826"/>
      <w:bookmarkStart w:id="988" w:name="_Ref418074646"/>
      <w:r w:rsidRPr="00F575F5">
        <w:rPr>
          <w:rFonts w:asciiTheme="minorHAnsi" w:hAnsiTheme="minorHAnsi"/>
          <w:color w:val="1F497D" w:themeColor="text2"/>
        </w:rPr>
        <w:br w:type="page"/>
      </w:r>
    </w:p>
    <w:p w:rsidR="00863BFF" w:rsidRPr="008252FD" w:rsidRDefault="008252FD">
      <w:pPr>
        <w:pStyle w:val="Nadpis1"/>
        <w:spacing w:after="120"/>
        <w:ind w:left="444" w:firstLine="708"/>
        <w:rPr>
          <w:ins w:id="989" w:author="Autor"/>
          <w:rPrChange w:id="990" w:author="Autor">
            <w:rPr>
              <w:ins w:id="991" w:author="Autor"/>
              <w:rFonts w:asciiTheme="minorHAnsi" w:hAnsiTheme="minorHAnsi"/>
              <w:color w:val="1F497D" w:themeColor="text2"/>
            </w:rPr>
          </w:rPrChange>
        </w:rPr>
        <w:pPrChange w:id="992" w:author="Autor">
          <w:pPr>
            <w:pStyle w:val="Nadpis1"/>
          </w:pPr>
        </w:pPrChange>
      </w:pPr>
      <w:bookmarkStart w:id="993" w:name="_Toc26798943"/>
      <w:r>
        <w:t>1</w:t>
      </w:r>
      <w:r w:rsidRPr="008252FD">
        <w:t xml:space="preserve">. </w:t>
      </w:r>
      <w:r w:rsidR="00832BDE" w:rsidRPr="008252FD">
        <w:t>Realizácia verejného obstarávania a</w:t>
      </w:r>
      <w:r w:rsidR="00E02B61">
        <w:t xml:space="preserve"> </w:t>
      </w:r>
      <w:r w:rsidR="00832BDE" w:rsidRPr="008252FD">
        <w:t>obstarávania</w:t>
      </w:r>
      <w:bookmarkEnd w:id="987"/>
      <w:bookmarkEnd w:id="988"/>
      <w:bookmarkEnd w:id="993"/>
    </w:p>
    <w:p w:rsidR="00863926" w:rsidRPr="00B52DF9" w:rsidRDefault="00C75A78">
      <w:pPr>
        <w:pStyle w:val="Zkladntext"/>
        <w:numPr>
          <w:ilvl w:val="0"/>
          <w:numId w:val="22"/>
        </w:numPr>
        <w:spacing w:before="120" w:after="120" w:line="276" w:lineRule="auto"/>
        <w:ind w:left="709" w:hanging="425"/>
        <w:rPr>
          <w:rFonts w:asciiTheme="minorHAnsi" w:hAnsiTheme="minorHAnsi"/>
          <w:sz w:val="20"/>
          <w:lang w:val="sk-SK"/>
        </w:rPr>
        <w:pPrChange w:id="994" w:author="Autor">
          <w:pPr>
            <w:pStyle w:val="Zkladntext"/>
            <w:numPr>
              <w:numId w:val="22"/>
            </w:numPr>
            <w:ind w:left="709" w:hanging="425"/>
          </w:pPr>
        </w:pPrChange>
      </w:pPr>
      <w:r w:rsidRPr="00B52DF9">
        <w:rPr>
          <w:rFonts w:asciiTheme="minorHAnsi" w:hAnsiTheme="minorHAnsi"/>
          <w:sz w:val="20"/>
          <w:lang w:val="sk-SK"/>
        </w:rPr>
        <w:t xml:space="preserve">Prijímateľ </w:t>
      </w:r>
      <w:r w:rsidR="002418DE" w:rsidRPr="00A72D99">
        <w:rPr>
          <w:rFonts w:asciiTheme="minorHAnsi" w:hAnsiTheme="minorHAnsi"/>
          <w:sz w:val="20"/>
          <w:lang w:val="sk-SK"/>
        </w:rPr>
        <w:t xml:space="preserve">ako subjekt verejného obstarávania  podľa </w:t>
      </w:r>
      <w:r w:rsidR="000E343D">
        <w:rPr>
          <w:rFonts w:asciiTheme="minorHAnsi" w:hAnsiTheme="minorHAnsi"/>
          <w:sz w:val="20"/>
          <w:lang w:val="sk-SK"/>
        </w:rPr>
        <w:t xml:space="preserve">§7 až 9 </w:t>
      </w:r>
      <w:r w:rsidR="00614EF0" w:rsidRPr="00860F8E">
        <w:rPr>
          <w:rFonts w:asciiTheme="minorHAnsi" w:hAnsiTheme="minorHAnsi"/>
          <w:sz w:val="20"/>
          <w:lang w:val="sk-SK"/>
        </w:rPr>
        <w:t>Z</w:t>
      </w:r>
      <w:r w:rsidR="002418DE" w:rsidRPr="00860F8E">
        <w:rPr>
          <w:rFonts w:asciiTheme="minorHAnsi" w:hAnsiTheme="minorHAnsi"/>
          <w:sz w:val="20"/>
          <w:lang w:val="sk-SK"/>
        </w:rPr>
        <w:t>VO</w:t>
      </w:r>
      <w:r w:rsidR="002418DE" w:rsidRPr="00860F8E">
        <w:rPr>
          <w:sz w:val="20"/>
          <w:lang w:val="sk-SK"/>
          <w:rPrChange w:id="995" w:author="Autor">
            <w:rPr>
              <w:color w:val="FF0000"/>
              <w:sz w:val="20"/>
              <w:lang w:val="sk-SK"/>
            </w:rPr>
          </w:rPrChange>
        </w:rPr>
        <w:t xml:space="preserve"> </w:t>
      </w:r>
      <w:r w:rsidR="005C2647" w:rsidRPr="00860F8E">
        <w:rPr>
          <w:rFonts w:asciiTheme="minorHAnsi" w:hAnsiTheme="minorHAnsi"/>
          <w:sz w:val="20"/>
          <w:lang w:val="sk-SK"/>
          <w:rPrChange w:id="996" w:author="Autor">
            <w:rPr>
              <w:rFonts w:asciiTheme="minorHAnsi" w:hAnsiTheme="minorHAnsi"/>
              <w:color w:val="FF0000"/>
              <w:sz w:val="20"/>
              <w:lang w:val="sk-SK"/>
            </w:rPr>
          </w:rPrChange>
        </w:rPr>
        <w:t>je</w:t>
      </w:r>
      <w:r w:rsidR="00E02B61" w:rsidRPr="00860F8E">
        <w:rPr>
          <w:sz w:val="20"/>
          <w:lang w:val="sk-SK"/>
          <w:rPrChange w:id="997" w:author="Autor">
            <w:rPr>
              <w:color w:val="FF0000"/>
              <w:sz w:val="20"/>
              <w:lang w:val="sk-SK"/>
            </w:rPr>
          </w:rPrChange>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0E343D">
        <w:rPr>
          <w:rFonts w:asciiTheme="minorHAnsi" w:hAnsiTheme="minorHAnsi"/>
          <w:sz w:val="20"/>
          <w:lang w:val="sk-SK"/>
        </w:rPr>
        <w:t>,</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r w:rsidR="007D585A">
        <w:fldChar w:fldCharType="begin"/>
      </w:r>
      <w:r w:rsidR="007D585A">
        <w:instrText xml:space="preserve"> HYPERLINK "https://www.uvo.gov.sk/legislativametodika-dohlad/metodika-zadavania-zakaziek-5ae.html" </w:instrText>
      </w:r>
      <w:r w:rsidR="007D585A">
        <w:fldChar w:fldCharType="separate"/>
      </w:r>
      <w:r w:rsidR="002418DE" w:rsidRPr="00A72D99">
        <w:rPr>
          <w:rStyle w:val="Hypertextovprepojenie"/>
          <w:sz w:val="20"/>
        </w:rPr>
        <w:t>https://www.uvo.gov.sk/legislativametodika-dohlad/metodika-zadavania-zakaziek-5ae.html</w:t>
      </w:r>
      <w:r w:rsidR="007D585A">
        <w:rPr>
          <w:rStyle w:val="Hypertextovprepojenie"/>
          <w:sz w:val="20"/>
        </w:rPr>
        <w:fldChar w:fldCharType="end"/>
      </w:r>
      <w:r w:rsidR="002418DE" w:rsidRPr="002418DE">
        <w:rPr>
          <w:sz w:val="20"/>
          <w:lang w:val="sk-SK"/>
        </w:rPr>
        <w:t xml:space="preserve"> </w:t>
      </w:r>
      <w:r w:rsidR="002418DE">
        <w:rPr>
          <w:sz w:val="20"/>
          <w:lang w:val="sk-SK"/>
        </w:rPr>
        <w:t>.</w:t>
      </w:r>
    </w:p>
    <w:p w:rsidR="00C75A78" w:rsidRPr="002220DD" w:rsidRDefault="00550524">
      <w:pPr>
        <w:pStyle w:val="Zkladntext"/>
        <w:numPr>
          <w:ilvl w:val="0"/>
          <w:numId w:val="22"/>
        </w:numPr>
        <w:spacing w:before="120" w:after="120" w:line="276" w:lineRule="auto"/>
        <w:ind w:left="709" w:hanging="425"/>
        <w:rPr>
          <w:rFonts w:asciiTheme="minorHAnsi" w:hAnsiTheme="minorHAnsi"/>
          <w:b/>
          <w:sz w:val="20"/>
          <w:lang w:val="sk-SK"/>
          <w:rPrChange w:id="998" w:author="Autor">
            <w:rPr>
              <w:rFonts w:asciiTheme="minorHAnsi" w:hAnsiTheme="minorHAnsi"/>
              <w:sz w:val="20"/>
              <w:lang w:val="sk-SK"/>
            </w:rPr>
          </w:rPrChange>
        </w:rPr>
        <w:pPrChange w:id="999" w:author="Autor">
          <w:pPr>
            <w:pStyle w:val="Zkladntext"/>
            <w:numPr>
              <w:numId w:val="22"/>
            </w:numPr>
            <w:ind w:left="709" w:hanging="425"/>
          </w:pPr>
        </w:pPrChange>
      </w:pPr>
      <w:r w:rsidRPr="002220DD">
        <w:rPr>
          <w:rFonts w:asciiTheme="minorHAnsi" w:hAnsiTheme="minorHAnsi"/>
          <w:b/>
          <w:sz w:val="20"/>
          <w:lang w:val="sk-SK"/>
          <w:rPrChange w:id="1000" w:author="Autor">
            <w:rPr>
              <w:rFonts w:asciiTheme="minorHAnsi" w:hAnsiTheme="minorHAnsi"/>
              <w:sz w:val="20"/>
              <w:lang w:val="sk-SK"/>
            </w:rPr>
          </w:rPrChange>
        </w:rPr>
        <w:t>V</w:t>
      </w:r>
      <w:r w:rsidR="007512ED" w:rsidRPr="002220DD">
        <w:rPr>
          <w:rFonts w:asciiTheme="minorHAnsi" w:hAnsiTheme="minorHAnsi"/>
          <w:b/>
          <w:sz w:val="20"/>
          <w:lang w:val="sk-SK"/>
          <w:rPrChange w:id="1001" w:author="Autor">
            <w:rPr>
              <w:rFonts w:asciiTheme="minorHAnsi" w:hAnsiTheme="minorHAnsi"/>
              <w:sz w:val="20"/>
              <w:lang w:val="sk-SK"/>
            </w:rPr>
          </w:rPrChange>
        </w:rPr>
        <w:t> </w:t>
      </w:r>
      <w:r w:rsidR="0083343A" w:rsidRPr="002220DD">
        <w:rPr>
          <w:rFonts w:asciiTheme="minorHAnsi" w:hAnsiTheme="minorHAnsi"/>
          <w:b/>
          <w:sz w:val="20"/>
          <w:lang w:val="sk-SK"/>
          <w:rPrChange w:id="1002" w:author="Autor">
            <w:rPr>
              <w:rFonts w:asciiTheme="minorHAnsi" w:hAnsiTheme="minorHAnsi"/>
              <w:sz w:val="20"/>
              <w:lang w:val="sk-SK"/>
            </w:rPr>
          </w:rPrChange>
        </w:rPr>
        <w:t>prípadoch</w:t>
      </w:r>
      <w:r w:rsidR="007512ED" w:rsidRPr="002220DD">
        <w:rPr>
          <w:rFonts w:asciiTheme="minorHAnsi" w:hAnsiTheme="minorHAnsi"/>
          <w:b/>
          <w:sz w:val="20"/>
          <w:lang w:val="sk-SK"/>
          <w:rPrChange w:id="1003" w:author="Autor">
            <w:rPr>
              <w:rFonts w:asciiTheme="minorHAnsi" w:hAnsiTheme="minorHAnsi"/>
              <w:sz w:val="20"/>
              <w:lang w:val="sk-SK"/>
            </w:rPr>
          </w:rPrChange>
        </w:rPr>
        <w:t>,</w:t>
      </w:r>
      <w:r w:rsidR="0083343A" w:rsidRPr="002220DD">
        <w:rPr>
          <w:rFonts w:asciiTheme="minorHAnsi" w:hAnsiTheme="minorHAnsi"/>
          <w:b/>
          <w:sz w:val="20"/>
          <w:lang w:val="sk-SK"/>
          <w:rPrChange w:id="1004" w:author="Autor">
            <w:rPr>
              <w:rFonts w:asciiTheme="minorHAnsi" w:hAnsiTheme="minorHAnsi"/>
              <w:sz w:val="20"/>
              <w:lang w:val="sk-SK"/>
            </w:rPr>
          </w:rPrChange>
        </w:rPr>
        <w:t xml:space="preserve"> </w:t>
      </w:r>
      <w:r w:rsidR="00B40069" w:rsidRPr="002220DD">
        <w:rPr>
          <w:rFonts w:asciiTheme="minorHAnsi" w:hAnsiTheme="minorHAnsi"/>
          <w:b/>
          <w:sz w:val="20"/>
          <w:lang w:val="sk-SK"/>
          <w:rPrChange w:id="1005" w:author="Autor">
            <w:rPr>
              <w:rFonts w:asciiTheme="minorHAnsi" w:hAnsiTheme="minorHAnsi"/>
              <w:sz w:val="20"/>
              <w:lang w:val="sk-SK"/>
            </w:rPr>
          </w:rPrChange>
        </w:rPr>
        <w:t xml:space="preserve">keď </w:t>
      </w:r>
      <w:r w:rsidR="0083343A" w:rsidRPr="002220DD">
        <w:rPr>
          <w:rFonts w:asciiTheme="minorHAnsi" w:hAnsiTheme="minorHAnsi"/>
          <w:b/>
          <w:sz w:val="20"/>
          <w:lang w:val="sk-SK"/>
          <w:rPrChange w:id="1006" w:author="Autor">
            <w:rPr>
              <w:rFonts w:asciiTheme="minorHAnsi" w:hAnsiTheme="minorHAnsi"/>
              <w:sz w:val="20"/>
              <w:lang w:val="sk-SK"/>
            </w:rPr>
          </w:rPrChange>
        </w:rPr>
        <w:t>obstarávanie tovarov, prác alebo služieb nepodlieha povinným postupom podľa ZVO</w:t>
      </w:r>
      <w:r w:rsidR="007512ED" w:rsidRPr="002220DD">
        <w:rPr>
          <w:rFonts w:asciiTheme="minorHAnsi" w:hAnsiTheme="minorHAnsi"/>
          <w:b/>
          <w:sz w:val="20"/>
          <w:lang w:val="sk-SK"/>
          <w:rPrChange w:id="1007" w:author="Autor">
            <w:rPr>
              <w:rFonts w:asciiTheme="minorHAnsi" w:hAnsiTheme="minorHAnsi"/>
              <w:sz w:val="20"/>
              <w:lang w:val="sk-SK"/>
            </w:rPr>
          </w:rPrChange>
        </w:rPr>
        <w:t>,</w:t>
      </w:r>
      <w:r w:rsidR="0083343A" w:rsidRPr="002220DD">
        <w:rPr>
          <w:rFonts w:asciiTheme="minorHAnsi" w:hAnsiTheme="minorHAnsi"/>
          <w:b/>
          <w:sz w:val="20"/>
          <w:lang w:val="sk-SK"/>
          <w:rPrChange w:id="1008" w:author="Autor">
            <w:rPr>
              <w:rFonts w:asciiTheme="minorHAnsi" w:hAnsiTheme="minorHAnsi"/>
              <w:sz w:val="20"/>
              <w:lang w:val="sk-SK"/>
            </w:rPr>
          </w:rPrChange>
        </w:rPr>
        <w:t xml:space="preserve"> je prijímateľ povinný postupovať </w:t>
      </w:r>
      <w:r w:rsidR="00C75A78" w:rsidRPr="002220DD">
        <w:rPr>
          <w:rFonts w:asciiTheme="minorHAnsi" w:hAnsiTheme="minorHAnsi"/>
          <w:b/>
          <w:sz w:val="20"/>
          <w:lang w:val="sk-SK"/>
          <w:rPrChange w:id="1009" w:author="Autor">
            <w:rPr>
              <w:rFonts w:asciiTheme="minorHAnsi" w:hAnsiTheme="minorHAnsi"/>
              <w:sz w:val="20"/>
              <w:lang w:val="sk-SK"/>
            </w:rPr>
          </w:rPrChange>
        </w:rPr>
        <w:t>v súlade s</w:t>
      </w:r>
      <w:r w:rsidR="0083343A" w:rsidRPr="002220DD">
        <w:rPr>
          <w:rFonts w:asciiTheme="minorHAnsi" w:hAnsiTheme="minorHAnsi"/>
          <w:b/>
          <w:sz w:val="20"/>
          <w:lang w:val="sk-SK"/>
          <w:rPrChange w:id="1010" w:author="Autor">
            <w:rPr>
              <w:rFonts w:asciiTheme="minorHAnsi" w:hAnsiTheme="minorHAnsi"/>
              <w:sz w:val="20"/>
              <w:lang w:val="sk-SK"/>
            </w:rPr>
          </w:rPrChange>
        </w:rPr>
        <w:t xml:space="preserve"> príslušnými </w:t>
      </w:r>
      <w:r w:rsidR="005C2647">
        <w:rPr>
          <w:rFonts w:asciiTheme="minorHAnsi" w:hAnsiTheme="minorHAnsi"/>
          <w:b/>
          <w:sz w:val="20"/>
          <w:lang w:val="sk-SK"/>
        </w:rPr>
        <w:t xml:space="preserve">pravidlami </w:t>
      </w:r>
      <w:r w:rsidR="0083343A" w:rsidRPr="002220DD">
        <w:rPr>
          <w:rFonts w:asciiTheme="minorHAnsi" w:hAnsiTheme="minorHAnsi"/>
          <w:b/>
          <w:sz w:val="20"/>
          <w:lang w:val="sk-SK"/>
          <w:rPrChange w:id="1011" w:author="Autor">
            <w:rPr>
              <w:rFonts w:asciiTheme="minorHAnsi" w:hAnsiTheme="minorHAnsi"/>
              <w:sz w:val="20"/>
              <w:lang w:val="sk-SK"/>
            </w:rPr>
          </w:rPrChange>
        </w:rPr>
        <w:t>uvedenými v tejto príručke a v iných záväzných dokumentoch</w:t>
      </w:r>
      <w:ins w:id="1012" w:author="Autor">
        <w:r w:rsidR="00063991" w:rsidRPr="002220DD">
          <w:rPr>
            <w:rFonts w:asciiTheme="minorHAnsi" w:hAnsiTheme="minorHAnsi"/>
            <w:b/>
            <w:sz w:val="20"/>
            <w:lang w:val="sk-SK"/>
            <w:rPrChange w:id="1013" w:author="Autor">
              <w:rPr>
                <w:rFonts w:asciiTheme="minorHAnsi" w:hAnsiTheme="minorHAnsi"/>
                <w:sz w:val="20"/>
                <w:lang w:val="sk-SK"/>
              </w:rPr>
            </w:rPrChange>
          </w:rPr>
          <w:t xml:space="preserve"> </w:t>
        </w:r>
        <w:r w:rsidR="00063991" w:rsidRPr="00063991">
          <w:rPr>
            <w:rFonts w:asciiTheme="minorHAnsi" w:hAnsiTheme="minorHAnsi"/>
            <w:sz w:val="20"/>
            <w:lang w:val="sk-SK"/>
          </w:rPr>
          <w:t>(</w:t>
        </w:r>
        <w:r w:rsidR="00063991" w:rsidRPr="002220DD">
          <w:rPr>
            <w:rFonts w:asciiTheme="minorHAnsi" w:hAnsiTheme="minorHAnsi"/>
            <w:sz w:val="20"/>
            <w:lang w:val="sk-SK"/>
            <w:rPrChange w:id="1014" w:author="Autor">
              <w:rPr>
                <w:rFonts w:asciiTheme="minorHAnsi" w:hAnsiTheme="minorHAnsi"/>
                <w:b/>
                <w:sz w:val="20"/>
                <w:lang w:val="sk-SK"/>
              </w:rPr>
            </w:rPrChange>
          </w:rPr>
          <w:t xml:space="preserve">ako napr. </w:t>
        </w:r>
        <w:r w:rsidR="00063991" w:rsidRPr="00063991">
          <w:rPr>
            <w:rFonts w:asciiTheme="minorHAnsi" w:hAnsiTheme="minorHAnsi"/>
            <w:sz w:val="20"/>
            <w:lang w:val="sk-SK"/>
          </w:rPr>
          <w:t>metodické pokyny centrálneho koordinačného orgánu – ďalej len „MP CKO“</w:t>
        </w:r>
        <w:r w:rsidR="00063991" w:rsidRPr="002220DD">
          <w:rPr>
            <w:rFonts w:asciiTheme="minorHAnsi" w:hAnsiTheme="minorHAnsi"/>
            <w:sz w:val="20"/>
            <w:lang w:val="sk-SK"/>
            <w:rPrChange w:id="1015" w:author="Autor">
              <w:rPr>
                <w:rFonts w:asciiTheme="minorHAnsi" w:hAnsiTheme="minorHAnsi"/>
                <w:b/>
                <w:sz w:val="20"/>
                <w:lang w:val="sk-SK"/>
              </w:rPr>
            </w:rPrChange>
          </w:rPr>
          <w:t>)</w:t>
        </w:r>
      </w:ins>
      <w:r w:rsidR="007512ED" w:rsidRPr="00063991">
        <w:rPr>
          <w:rFonts w:asciiTheme="minorHAnsi" w:hAnsiTheme="minorHAnsi"/>
          <w:sz w:val="20"/>
          <w:lang w:val="sk-SK"/>
        </w:rPr>
        <w:t>,</w:t>
      </w:r>
      <w:r w:rsidR="0083343A" w:rsidRPr="002220DD">
        <w:rPr>
          <w:rFonts w:asciiTheme="minorHAnsi" w:hAnsiTheme="minorHAnsi"/>
          <w:b/>
          <w:sz w:val="20"/>
          <w:lang w:val="sk-SK"/>
          <w:rPrChange w:id="1016" w:author="Autor">
            <w:rPr>
              <w:rFonts w:asciiTheme="minorHAnsi" w:hAnsiTheme="minorHAnsi"/>
              <w:sz w:val="20"/>
              <w:lang w:val="sk-SK"/>
            </w:rPr>
          </w:rPrChange>
        </w:rPr>
        <w:t xml:space="preserve"> na ktoré táto príručka odkazuje. </w:t>
      </w:r>
    </w:p>
    <w:p w:rsidR="0083343A" w:rsidRPr="00B52DF9" w:rsidRDefault="0083343A">
      <w:pPr>
        <w:pStyle w:val="Zkladntext"/>
        <w:numPr>
          <w:ilvl w:val="0"/>
          <w:numId w:val="22"/>
        </w:numPr>
        <w:spacing w:before="120" w:after="120" w:line="276" w:lineRule="auto"/>
        <w:ind w:left="709" w:hanging="425"/>
        <w:rPr>
          <w:rFonts w:asciiTheme="minorHAnsi" w:hAnsiTheme="minorHAnsi"/>
          <w:sz w:val="20"/>
          <w:lang w:val="sk-SK"/>
        </w:rPr>
        <w:pPrChange w:id="1017" w:author="Autor">
          <w:pPr>
            <w:pStyle w:val="Zkladntext"/>
            <w:numPr>
              <w:numId w:val="22"/>
            </w:numPr>
            <w:ind w:left="709" w:hanging="425"/>
          </w:pPr>
        </w:pPrChange>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pPr>
        <w:pStyle w:val="Zkladntext"/>
        <w:numPr>
          <w:ilvl w:val="0"/>
          <w:numId w:val="22"/>
        </w:numPr>
        <w:spacing w:before="120" w:after="120" w:line="276" w:lineRule="auto"/>
        <w:ind w:left="709" w:hanging="425"/>
        <w:rPr>
          <w:rFonts w:asciiTheme="minorHAnsi" w:hAnsiTheme="minorHAnsi"/>
          <w:sz w:val="20"/>
          <w:lang w:val="sk-SK"/>
        </w:rPr>
        <w:pPrChange w:id="1018" w:author="Autor">
          <w:pPr>
            <w:pStyle w:val="Zkladntext"/>
            <w:numPr>
              <w:numId w:val="22"/>
            </w:numPr>
            <w:ind w:left="709" w:hanging="425"/>
          </w:pPr>
        </w:pPrChange>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xml:space="preserve">. Všetky platby žiadané </w:t>
      </w:r>
      <w:r w:rsidR="00E02B61">
        <w:rPr>
          <w:rFonts w:asciiTheme="minorHAnsi" w:hAnsiTheme="minorHAnsi"/>
          <w:sz w:val="20"/>
          <w:lang w:val="sk-SK"/>
        </w:rPr>
        <w:t xml:space="preserve"> </w:t>
      </w:r>
      <w:r w:rsidR="00E02B61">
        <w:rPr>
          <w:rFonts w:asciiTheme="minorHAnsi" w:hAnsiTheme="minorHAnsi"/>
          <w:sz w:val="20"/>
          <w:lang w:val="sk-SK"/>
        </w:rPr>
        <w:br/>
      </w:r>
      <w:r w:rsidRPr="00B52DF9">
        <w:rPr>
          <w:rFonts w:asciiTheme="minorHAnsi" w:hAnsiTheme="minorHAnsi"/>
          <w:sz w:val="20"/>
          <w:lang w:val="sk-SK"/>
        </w:rPr>
        <w:t>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4DBDF9BE" wp14:editId="0C22CCA9">
                <wp:simplePos x="0" y="0"/>
                <wp:positionH relativeFrom="column">
                  <wp:posOffset>252730</wp:posOffset>
                </wp:positionH>
                <wp:positionV relativeFrom="paragraph">
                  <wp:posOffset>32385</wp:posOffset>
                </wp:positionV>
                <wp:extent cx="5471160" cy="1638300"/>
                <wp:effectExtent l="0" t="0" r="15240" b="19050"/>
                <wp:wrapNone/>
                <wp:docPr id="29" name="Textové pole 29"/>
                <wp:cNvGraphicFramePr/>
                <a:graphic xmlns:a="http://schemas.openxmlformats.org/drawingml/2006/main">
                  <a:graphicData uri="http://schemas.microsoft.com/office/word/2010/wordprocessingShape">
                    <wps:wsp>
                      <wps:cNvSpPr txBox="1"/>
                      <wps:spPr>
                        <a:xfrm>
                          <a:off x="0" y="0"/>
                          <a:ext cx="5471160" cy="16383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Pr="00860F8E" w:rsidRDefault="007736F5"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Change w:id="1019"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sz w:val="20"/>
                                <w:szCs w:val="20"/>
                                <w14:textOutline w14:w="9525" w14:cap="rnd" w14:cmpd="sng" w14:algn="ctr">
                                  <w14:solidFill>
                                    <w14:schemeClr w14:val="accent1">
                                      <w14:lumMod w14:val="75000"/>
                                    </w14:schemeClr>
                                  </w14:solidFill>
                                  <w14:prstDash w14:val="solid"/>
                                  <w14:bevel/>
                                </w14:textOutline>
                                <w:rPrChange w:id="1020"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TIP: Za účelom získavania aktuálneho prehľadu o vývoji metodickej a rozhodovacej praxi ÚVO, ako aj informácií o najčastejších nedostatkoch v procese VO odporúčame sledovať webovú stránku ÚVO, najmä časti:</w:t>
                            </w:r>
                          </w:p>
                          <w:p w:rsidR="007736F5" w:rsidRPr="00860F8E" w:rsidRDefault="007736F5"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21"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rPrChange w:id="1022" w:author="Autor">
                                  <w:rPr/>
                                </w:rPrChange>
                              </w:rPr>
                              <w:fldChar w:fldCharType="begin"/>
                            </w:r>
                            <w:r w:rsidRPr="00860F8E">
                              <w:rPr>
                                <w:rFonts w:ascii="Calibri" w:hAnsi="Calibri"/>
                                <w:rPrChange w:id="1023" w:author="Autor">
                                  <w:rPr/>
                                </w:rPrChange>
                              </w:rPr>
                              <w:instrText xml:space="preserve"> HYPERLINK "https://www.uvo.gov.sk/legislativametodika-dohlad/metodicke-usmernenia/vseobecne-metodicke-usmernenia-zakon-c-3432015-z-z--51e.html" </w:instrText>
                            </w:r>
                            <w:r w:rsidRPr="00860F8E">
                              <w:rPr>
                                <w:rFonts w:ascii="Calibri" w:hAnsi="Calibri"/>
                                <w:rPrChange w:id="1024"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25"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https://www.uvo.gov.sk/legislativametodika-dohlad/metodicke-usmernenia/vseobecne-metodicke-usmernenia-zakon-c-3432015-z-z--51e.html</w:t>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26"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p>
                          <w:p w:rsidR="007736F5" w:rsidRPr="00860F8E" w:rsidRDefault="007736F5" w:rsidP="004B288A">
                            <w:pPr>
                              <w:spacing w:after="0"/>
                              <w:jc w:val="both"/>
                              <w:rPr>
                                <w:ins w:id="1027" w:author="Auto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28" w:author="Autor">
                                  <w:rPr>
                                    <w:ins w:id="1029" w:author="Auto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rPrChange w:id="1030" w:author="Autor">
                                  <w:rPr/>
                                </w:rPrChange>
                              </w:rPr>
                              <w:fldChar w:fldCharType="begin"/>
                            </w:r>
                            <w:r w:rsidRPr="00860F8E">
                              <w:rPr>
                                <w:rFonts w:ascii="Calibri" w:hAnsi="Calibri"/>
                                <w:rPrChange w:id="1031" w:author="Autor">
                                  <w:rPr/>
                                </w:rPrChange>
                              </w:rPr>
                              <w:instrText xml:space="preserve"> HYPERLINK "https://www.uvo.gov.sk/legislativametodika-dohlad/vykladove-stanoviska-uradu-57b.html" </w:instrText>
                            </w:r>
                            <w:r w:rsidRPr="00860F8E">
                              <w:rPr>
                                <w:rFonts w:ascii="Calibri" w:hAnsi="Calibri"/>
                                <w:rPrChange w:id="1032"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33"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https://www.uvo.gov.sk/legislativametodika-dohlad/vykladove-stanoviska-uradu-57b.html</w:t>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34"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p>
                          <w:p w:rsidR="007736F5" w:rsidRPr="00860F8E" w:rsidRDefault="007736F5" w:rsidP="004B288A">
                            <w:pPr>
                              <w:spacing w:after="0"/>
                              <w:jc w:val="both"/>
                              <w:rPr>
                                <w:ins w:id="1035" w:author="Autor"/>
                                <w:rFonts w:ascii="Calibri" w:hAnsi="Calibri"/>
                                <w14:textOutline w14:w="9525" w14:cap="rnd" w14:cmpd="sng" w14:algn="ctr">
                                  <w14:solidFill>
                                    <w14:schemeClr w14:val="accent1">
                                      <w14:lumMod w14:val="75000"/>
                                    </w14:schemeClr>
                                  </w14:solidFill>
                                  <w14:prstDash w14:val="solid"/>
                                  <w14:bevel/>
                                </w14:textOutline>
                                <w:rPrChange w:id="1036" w:author="Autor">
                                  <w:rPr>
                                    <w:ins w:id="1037"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ins w:id="1038" w:author="Autor">
                              <w:r w:rsidRPr="00860F8E">
                                <w:rPr>
                                  <w:rFonts w:ascii="Calibri" w:hAnsi="Calibri"/>
                                  <w14:textOutline w14:w="9525" w14:cap="rnd" w14:cmpd="sng" w14:algn="ctr">
                                    <w14:solidFill>
                                      <w14:schemeClr w14:val="accent1">
                                        <w14:lumMod w14:val="75000"/>
                                      </w14:schemeClr>
                                    </w14:solidFill>
                                    <w14:prstDash w14:val="solid"/>
                                    <w14:bevel/>
                                  </w14:textOutline>
                                  <w:rPrChange w:id="1039"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begin"/>
                              </w:r>
                              <w:r w:rsidRPr="00860F8E">
                                <w:rPr>
                                  <w:rFonts w:ascii="Calibri" w:hAnsi="Calibri"/>
                                  <w14:textOutline w14:w="9525" w14:cap="rnd" w14:cmpd="sng" w14:algn="ctr">
                                    <w14:solidFill>
                                      <w14:schemeClr w14:val="accent1">
                                        <w14:lumMod w14:val="75000"/>
                                      </w14:schemeClr>
                                    </w14:solidFill>
                                    <w14:prstDash w14:val="solid"/>
                                    <w14:bevel/>
                                  </w14:textOutline>
                                  <w:rPrChange w:id="1040"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instrText xml:space="preserve"> HYPERLINK "https://www.uvo.gov.sk/legislativametodika-dohlad/najcastejsie-porusenia--3b4.html" </w:instrText>
                              </w:r>
                              <w:r w:rsidRPr="00860F8E">
                                <w:rPr>
                                  <w:rFonts w:ascii="Calibri" w:hAnsi="Calibri"/>
                                  <w14:textOutline w14:w="9525" w14:cap="rnd" w14:cmpd="sng" w14:algn="ctr">
                                    <w14:solidFill>
                                      <w14:schemeClr w14:val="accent1">
                                        <w14:lumMod w14:val="75000"/>
                                      </w14:schemeClr>
                                    </w14:solidFill>
                                    <w14:prstDash w14:val="solid"/>
                                    <w14:bevel/>
                                  </w14:textOutline>
                                  <w:rPrChange w:id="1041"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42"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https://www.uvo.gov.sk/legislativametodika-dohlad/najcastejsie-porusenia--3b4.html</w:t>
                              </w:r>
                              <w:r w:rsidRPr="00860F8E">
                                <w:rPr>
                                  <w:rFonts w:ascii="Calibri" w:hAnsi="Calibri"/>
                                  <w14:textOutline w14:w="9525" w14:cap="rnd" w14:cmpd="sng" w14:algn="ctr">
                                    <w14:solidFill>
                                      <w14:schemeClr w14:val="accent1">
                                        <w14:lumMod w14:val="75000"/>
                                      </w14:schemeClr>
                                    </w14:solidFill>
                                    <w14:prstDash w14:val="solid"/>
                                    <w14:bevel/>
                                  </w14:textOutline>
                                  <w:rPrChange w:id="1043"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r w:rsidRPr="00860F8E">
                                <w:rPr>
                                  <w:rFonts w:ascii="Calibri" w:hAnsi="Calibri"/>
                                  <w14:textOutline w14:w="9525" w14:cap="rnd" w14:cmpd="sng" w14:algn="ctr">
                                    <w14:solidFill>
                                      <w14:schemeClr w14:val="accent1">
                                        <w14:lumMod w14:val="75000"/>
                                      </w14:schemeClr>
                                    </w14:solidFill>
                                    <w14:prstDash w14:val="solid"/>
                                    <w14:bevel/>
                                  </w14:textOutline>
                                  <w:rPrChange w:id="1044"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 xml:space="preserve">  </w:t>
                              </w:r>
                            </w:ins>
                          </w:p>
                          <w:p w:rsidR="007736F5" w:rsidRPr="00860F8E" w:rsidRDefault="007736F5"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Change w:id="1045"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ins w:id="1046" w:author="Autor">
                              <w:r w:rsidRPr="00860F8E">
                                <w:rPr>
                                  <w:rFonts w:ascii="Calibri" w:hAnsi="Calibri"/>
                                  <w14:textOutline w14:w="9525" w14:cap="rnd" w14:cmpd="sng" w14:algn="ctr">
                                    <w14:solidFill>
                                      <w14:schemeClr w14:val="accent1">
                                        <w14:lumMod w14:val="75000"/>
                                      </w14:schemeClr>
                                    </w14:solidFill>
                                    <w14:prstDash w14:val="solid"/>
                                    <w14:bevel/>
                                  </w14:textOutline>
                                  <w:rPrChange w:id="1047"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begin"/>
                              </w:r>
                              <w:r w:rsidRPr="00860F8E">
                                <w:rPr>
                                  <w:rFonts w:ascii="Calibri" w:hAnsi="Calibri"/>
                                  <w14:textOutline w14:w="9525" w14:cap="rnd" w14:cmpd="sng" w14:algn="ctr">
                                    <w14:solidFill>
                                      <w14:schemeClr w14:val="accent1">
                                        <w14:lumMod w14:val="75000"/>
                                      </w14:schemeClr>
                                    </w14:solidFill>
                                    <w14:prstDash w14:val="solid"/>
                                    <w14:bevel/>
                                  </w14:textOutline>
                                  <w:rPrChange w:id="1048"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instrText xml:space="preserve"> HYPERLINK "https://www.uvo.gov.sk/legislativametodika-dohlad/namietky-3c5.html" </w:instrText>
                              </w:r>
                              <w:r w:rsidRPr="00860F8E">
                                <w:rPr>
                                  <w:rFonts w:ascii="Calibri" w:hAnsi="Calibri"/>
                                  <w14:textOutline w14:w="9525" w14:cap="rnd" w14:cmpd="sng" w14:algn="ctr">
                                    <w14:solidFill>
                                      <w14:schemeClr w14:val="accent1">
                                        <w14:lumMod w14:val="75000"/>
                                      </w14:schemeClr>
                                    </w14:solidFill>
                                    <w14:prstDash w14:val="solid"/>
                                    <w14:bevel/>
                                  </w14:textOutline>
                                  <w:rPrChange w:id="1049"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50"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https://www.uvo.gov.sk/legislativametodika-dohlad/namietky-3c5.html</w:t>
                              </w:r>
                              <w:r w:rsidRPr="00860F8E">
                                <w:rPr>
                                  <w:rFonts w:ascii="Calibri" w:hAnsi="Calibri"/>
                                  <w14:textOutline w14:w="9525" w14:cap="rnd" w14:cmpd="sng" w14:algn="ctr">
                                    <w14:solidFill>
                                      <w14:schemeClr w14:val="accent1">
                                        <w14:lumMod w14:val="75000"/>
                                      </w14:schemeClr>
                                    </w14:solidFill>
                                    <w14:prstDash w14:val="solid"/>
                                    <w14:bevel/>
                                  </w14:textOutline>
                                  <w:rPrChange w:id="1051"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r w:rsidRPr="00860F8E">
                                <w:rPr>
                                  <w:rFonts w:ascii="Calibri" w:hAnsi="Calibri"/>
                                  <w14:textOutline w14:w="9525" w14:cap="rnd" w14:cmpd="sng" w14:algn="ctr">
                                    <w14:solidFill>
                                      <w14:schemeClr w14:val="accent1">
                                        <w14:lumMod w14:val="75000"/>
                                      </w14:schemeClr>
                                    </w14:solidFill>
                                    <w14:prstDash w14:val="solid"/>
                                    <w14:bevel/>
                                  </w14:textOutline>
                                  <w:rPrChange w:id="1052"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 xml:space="preserve"> </w:t>
                              </w:r>
                            </w:ins>
                          </w:p>
                          <w:p w:rsidR="007736F5" w:rsidRPr="00940F0B" w:rsidDel="00063991" w:rsidRDefault="007736F5" w:rsidP="004B288A">
                            <w:pPr>
                              <w:spacing w:after="0"/>
                              <w:jc w:val="both"/>
                              <w:rPr>
                                <w:del w:id="1053"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del w:id="1054" w:author="Autor">
                              <w:r w:rsidRPr="00940F0B" w:rsidDel="00063991">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delText>https://www.uvo.gov.sk/legislativametodika-dohlad/namietky-3c5.html</w:delText>
                              </w:r>
                            </w:del>
                          </w:p>
                          <w:p w:rsidR="007736F5" w:rsidDel="00063991" w:rsidRDefault="007736F5" w:rsidP="00005E00">
                            <w:pPr>
                              <w:spacing w:after="0"/>
                              <w:jc w:val="both"/>
                              <w:rPr>
                                <w:del w:id="1055" w:author="Autor"/>
                              </w:rPr>
                            </w:pPr>
                            <w:del w:id="1056" w:author="Autor">
                              <w:r w:rsidRPr="00940F0B" w:rsidDel="00063991">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delText>https://www.uvo.gov.sk/legislativametodika-dohlad/najcastejsie-porusenia-/najcastejsie-porusenia-s-vplyvmi-51d.html</w:delText>
                              </w:r>
                              <w:r w:rsidDel="00063991">
                                <w:delText xml:space="preserve"> </w:delText>
                              </w:r>
                            </w:del>
                          </w:p>
                          <w:p w:rsidR="007736F5" w:rsidRPr="00693543" w:rsidRDefault="007736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55pt;width:430.8pt;height:12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" fillcolor="#fbd4b4 [1305]" strokeweight=".5pt">
                <v:textbox>
                  <w:txbxContent>
                    <w:p w:rsidR="007736F5" w:rsidRPr="00860F8E" w:rsidRDefault="007736F5"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Change w:id="1055"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sz w:val="20"/>
                          <w:szCs w:val="20"/>
                          <w14:textOutline w14:w="9525" w14:cap="rnd" w14:cmpd="sng" w14:algn="ctr">
                            <w14:solidFill>
                              <w14:schemeClr w14:val="accent1">
                                <w14:lumMod w14:val="75000"/>
                              </w14:schemeClr>
                            </w14:solidFill>
                            <w14:prstDash w14:val="solid"/>
                            <w14:bevel/>
                          </w14:textOutline>
                          <w:rPrChange w:id="1056"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TIP: Za účelom získavania aktuálneho prehľadu o vývoji metodickej a rozhodovacej praxi ÚVO, ako aj informácií o najčastejších nedostatkoch v procese VO odporúčame sledovať webovú stránku ÚVO, najmä časti:</w:t>
                      </w:r>
                    </w:p>
                    <w:p w:rsidR="007736F5" w:rsidRPr="00860F8E" w:rsidRDefault="007736F5"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57"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rPrChange w:id="1058" w:author="Autor">
                            <w:rPr/>
                          </w:rPrChange>
                        </w:rPr>
                        <w:fldChar w:fldCharType="begin"/>
                      </w:r>
                      <w:r w:rsidRPr="00860F8E">
                        <w:rPr>
                          <w:rFonts w:ascii="Calibri" w:hAnsi="Calibri"/>
                          <w:rPrChange w:id="1059" w:author="Autor">
                            <w:rPr/>
                          </w:rPrChange>
                        </w:rPr>
                        <w:instrText xml:space="preserve"> HYPERLINK "https://www.uvo.gov.sk/legislativametodika-dohlad/metodicke-usmernenia/vseobecne-metodicke-usmernenia-zakon-c-3432015-z-z--51e.html" </w:instrText>
                      </w:r>
                      <w:r w:rsidRPr="00860F8E">
                        <w:rPr>
                          <w:rFonts w:ascii="Calibri" w:hAnsi="Calibri"/>
                          <w:rPrChange w:id="1060"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61"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https://www.uvo.gov.sk/legislativametodika-dohlad/metodicke-usmernenia/vseobecne-metodicke-usmernenia-zakon-c-3432015-z-z--51e.html</w:t>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62"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p>
                    <w:p w:rsidR="007736F5" w:rsidRPr="00860F8E" w:rsidRDefault="007736F5" w:rsidP="004B288A">
                      <w:pPr>
                        <w:spacing w:after="0"/>
                        <w:jc w:val="both"/>
                        <w:rPr>
                          <w:ins w:id="1063" w:author="Auto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64" w:author="Autor">
                            <w:rPr>
                              <w:ins w:id="1065" w:author="Auto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r w:rsidRPr="00860F8E">
                        <w:rPr>
                          <w:rFonts w:ascii="Calibri" w:hAnsi="Calibri"/>
                          <w:rPrChange w:id="1066" w:author="Autor">
                            <w:rPr/>
                          </w:rPrChange>
                        </w:rPr>
                        <w:fldChar w:fldCharType="begin"/>
                      </w:r>
                      <w:r w:rsidRPr="00860F8E">
                        <w:rPr>
                          <w:rFonts w:ascii="Calibri" w:hAnsi="Calibri"/>
                          <w:rPrChange w:id="1067" w:author="Autor">
                            <w:rPr/>
                          </w:rPrChange>
                        </w:rPr>
                        <w:instrText xml:space="preserve"> HYPERLINK "https://www.uvo.gov.sk/legislativametodika-dohlad/vykladove-stanoviska-uradu-57b.html" </w:instrText>
                      </w:r>
                      <w:r w:rsidRPr="00860F8E">
                        <w:rPr>
                          <w:rFonts w:ascii="Calibri" w:hAnsi="Calibri"/>
                          <w:rPrChange w:id="1068"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69"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https://www.uvo.gov.sk/legislativametodika-dohlad/vykladove-stanoviska-uradu-57b.html</w:t>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70"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p>
                    <w:p w:rsidR="007736F5" w:rsidRPr="00860F8E" w:rsidRDefault="007736F5" w:rsidP="004B288A">
                      <w:pPr>
                        <w:spacing w:after="0"/>
                        <w:jc w:val="both"/>
                        <w:rPr>
                          <w:ins w:id="1071" w:author="Autor"/>
                          <w:rFonts w:ascii="Calibri" w:hAnsi="Calibri"/>
                          <w14:textOutline w14:w="9525" w14:cap="rnd" w14:cmpd="sng" w14:algn="ctr">
                            <w14:solidFill>
                              <w14:schemeClr w14:val="accent1">
                                <w14:lumMod w14:val="75000"/>
                              </w14:schemeClr>
                            </w14:solidFill>
                            <w14:prstDash w14:val="solid"/>
                            <w14:bevel/>
                          </w14:textOutline>
                          <w:rPrChange w:id="1072" w:author="Autor">
                            <w:rPr>
                              <w:ins w:id="1073"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ins w:id="1074" w:author="Autor">
                        <w:r w:rsidRPr="00860F8E">
                          <w:rPr>
                            <w:rFonts w:ascii="Calibri" w:hAnsi="Calibri"/>
                            <w14:textOutline w14:w="9525" w14:cap="rnd" w14:cmpd="sng" w14:algn="ctr">
                              <w14:solidFill>
                                <w14:schemeClr w14:val="accent1">
                                  <w14:lumMod w14:val="75000"/>
                                </w14:schemeClr>
                              </w14:solidFill>
                              <w14:prstDash w14:val="solid"/>
                              <w14:bevel/>
                            </w14:textOutline>
                            <w:rPrChange w:id="1075"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begin"/>
                        </w:r>
                        <w:r w:rsidRPr="00860F8E">
                          <w:rPr>
                            <w:rFonts w:ascii="Calibri" w:hAnsi="Calibri"/>
                            <w14:textOutline w14:w="9525" w14:cap="rnd" w14:cmpd="sng" w14:algn="ctr">
                              <w14:solidFill>
                                <w14:schemeClr w14:val="accent1">
                                  <w14:lumMod w14:val="75000"/>
                                </w14:schemeClr>
                              </w14:solidFill>
                              <w14:prstDash w14:val="solid"/>
                              <w14:bevel/>
                            </w14:textOutline>
                            <w:rPrChange w:id="1076"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instrText xml:space="preserve"> HYPERLINK "https://www.uvo.gov.sk/legislativametodika-dohlad/najcastejsie-porusenia--3b4.html" </w:instrText>
                        </w:r>
                        <w:r w:rsidRPr="00860F8E">
                          <w:rPr>
                            <w:rFonts w:ascii="Calibri" w:hAnsi="Calibri"/>
                            <w14:textOutline w14:w="9525" w14:cap="rnd" w14:cmpd="sng" w14:algn="ctr">
                              <w14:solidFill>
                                <w14:schemeClr w14:val="accent1">
                                  <w14:lumMod w14:val="75000"/>
                                </w14:schemeClr>
                              </w14:solidFill>
                              <w14:prstDash w14:val="solid"/>
                              <w14:bevel/>
                            </w14:textOutline>
                            <w:rPrChange w:id="1077"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78"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https://www.uvo.gov.sk/legislativametodika-dohlad/najcastejsie-porusenia--3b4.html</w:t>
                        </w:r>
                        <w:r w:rsidRPr="00860F8E">
                          <w:rPr>
                            <w:rFonts w:ascii="Calibri" w:hAnsi="Calibri"/>
                            <w14:textOutline w14:w="9525" w14:cap="rnd" w14:cmpd="sng" w14:algn="ctr">
                              <w14:solidFill>
                                <w14:schemeClr w14:val="accent1">
                                  <w14:lumMod w14:val="75000"/>
                                </w14:schemeClr>
                              </w14:solidFill>
                              <w14:prstDash w14:val="solid"/>
                              <w14:bevel/>
                            </w14:textOutline>
                            <w:rPrChange w:id="1079"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r w:rsidRPr="00860F8E">
                          <w:rPr>
                            <w:rFonts w:ascii="Calibri" w:hAnsi="Calibri"/>
                            <w14:textOutline w14:w="9525" w14:cap="rnd" w14:cmpd="sng" w14:algn="ctr">
                              <w14:solidFill>
                                <w14:schemeClr w14:val="accent1">
                                  <w14:lumMod w14:val="75000"/>
                                </w14:schemeClr>
                              </w14:solidFill>
                              <w14:prstDash w14:val="solid"/>
                              <w14:bevel/>
                            </w14:textOutline>
                            <w:rPrChange w:id="1080"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 xml:space="preserve">  </w:t>
                        </w:r>
                      </w:ins>
                    </w:p>
                    <w:p w:rsidR="007736F5" w:rsidRPr="00860F8E" w:rsidRDefault="007736F5"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Change w:id="1081"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pPr>
                      <w:ins w:id="1082" w:author="Autor">
                        <w:r w:rsidRPr="00860F8E">
                          <w:rPr>
                            <w:rFonts w:ascii="Calibri" w:hAnsi="Calibri"/>
                            <w14:textOutline w14:w="9525" w14:cap="rnd" w14:cmpd="sng" w14:algn="ctr">
                              <w14:solidFill>
                                <w14:schemeClr w14:val="accent1">
                                  <w14:lumMod w14:val="75000"/>
                                </w14:schemeClr>
                              </w14:solidFill>
                              <w14:prstDash w14:val="solid"/>
                              <w14:bevel/>
                            </w14:textOutline>
                            <w:rPrChange w:id="1083"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begin"/>
                        </w:r>
                        <w:r w:rsidRPr="00860F8E">
                          <w:rPr>
                            <w:rFonts w:ascii="Calibri" w:hAnsi="Calibri"/>
                            <w14:textOutline w14:w="9525" w14:cap="rnd" w14:cmpd="sng" w14:algn="ctr">
                              <w14:solidFill>
                                <w14:schemeClr w14:val="accent1">
                                  <w14:lumMod w14:val="75000"/>
                                </w14:schemeClr>
                              </w14:solidFill>
                              <w14:prstDash w14:val="solid"/>
                              <w14:bevel/>
                            </w14:textOutline>
                            <w:rPrChange w:id="1084"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instrText xml:space="preserve"> HYPERLINK "https://www.uvo.gov.sk/legislativametodika-dohlad/namietky-3c5.html" </w:instrText>
                        </w:r>
                        <w:r w:rsidRPr="00860F8E">
                          <w:rPr>
                            <w:rFonts w:ascii="Calibri" w:hAnsi="Calibri"/>
                            <w14:textOutline w14:w="9525" w14:cap="rnd" w14:cmpd="sng" w14:algn="ctr">
                              <w14:solidFill>
                                <w14:schemeClr w14:val="accent1">
                                  <w14:lumMod w14:val="75000"/>
                                </w14:schemeClr>
                              </w14:solidFill>
                              <w14:prstDash w14:val="solid"/>
                              <w14:bevel/>
                            </w14:textOutline>
                            <w:rPrChange w:id="1085"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separate"/>
                        </w:r>
                        <w:r w:rsidRPr="00860F8E">
                          <w:rPr>
                            <w:rStyle w:val="Hypertextovprepojenie"/>
                            <w:rFonts w:ascii="Calibri" w:hAnsi="Calibri"/>
                            <w14:textOutline w14:w="9525" w14:cap="rnd" w14:cmpd="sng" w14:algn="ctr">
                              <w14:solidFill>
                                <w14:schemeClr w14:val="accent1">
                                  <w14:lumMod w14:val="75000"/>
                                </w14:schemeClr>
                              </w14:solidFill>
                              <w14:prstDash w14:val="solid"/>
                              <w14:bevel/>
                            </w14:textOutline>
                            <w:rPrChange w:id="1086" w:author="Auto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https://www.uvo.gov.sk/legislativametodika-dohlad/namietky-3c5.html</w:t>
                        </w:r>
                        <w:r w:rsidRPr="00860F8E">
                          <w:rPr>
                            <w:rFonts w:ascii="Calibri" w:hAnsi="Calibri"/>
                            <w14:textOutline w14:w="9525" w14:cap="rnd" w14:cmpd="sng" w14:algn="ctr">
                              <w14:solidFill>
                                <w14:schemeClr w14:val="accent1">
                                  <w14:lumMod w14:val="75000"/>
                                </w14:schemeClr>
                              </w14:solidFill>
                              <w14:prstDash w14:val="solid"/>
                              <w14:bevel/>
                            </w14:textOutline>
                            <w:rPrChange w:id="1087"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fldChar w:fldCharType="end"/>
                        </w:r>
                        <w:r w:rsidRPr="00860F8E">
                          <w:rPr>
                            <w:rFonts w:ascii="Calibri" w:hAnsi="Calibri"/>
                            <w14:textOutline w14:w="9525" w14:cap="rnd" w14:cmpd="sng" w14:algn="ctr">
                              <w14:solidFill>
                                <w14:schemeClr w14:val="accent1">
                                  <w14:lumMod w14:val="75000"/>
                                </w14:schemeClr>
                              </w14:solidFill>
                              <w14:prstDash w14:val="solid"/>
                              <w14:bevel/>
                            </w14:textOutline>
                            <w:rPrChange w:id="1088" w:author="Autor">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rPrChange>
                          </w:rPr>
                          <w:t xml:space="preserve"> </w:t>
                        </w:r>
                      </w:ins>
                    </w:p>
                    <w:p w:rsidR="007736F5" w:rsidRPr="00940F0B" w:rsidDel="00063991" w:rsidRDefault="007736F5" w:rsidP="004B288A">
                      <w:pPr>
                        <w:spacing w:after="0"/>
                        <w:jc w:val="both"/>
                        <w:rPr>
                          <w:del w:id="1089"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del w:id="1090" w:author="Autor">
                        <w:r w:rsidRPr="00940F0B" w:rsidDel="00063991">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delText>https://www.uvo.gov.sk/legislativametodika-dohlad/namietky-3c5.html</w:delText>
                        </w:r>
                      </w:del>
                    </w:p>
                    <w:p w:rsidR="007736F5" w:rsidDel="00063991" w:rsidRDefault="007736F5" w:rsidP="00005E00">
                      <w:pPr>
                        <w:spacing w:after="0"/>
                        <w:jc w:val="both"/>
                        <w:rPr>
                          <w:del w:id="1091" w:author="Autor"/>
                        </w:rPr>
                      </w:pPr>
                      <w:del w:id="1092" w:author="Autor">
                        <w:r w:rsidRPr="00940F0B" w:rsidDel="00063991">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delText>https://www.uvo.gov.sk/legislativametodika-dohlad/najcastejsie-porusenia-/najcastejsie-porusenia-s-vplyvmi-51d.html</w:delText>
                        </w:r>
                        <w:r w:rsidDel="00063991">
                          <w:delText xml:space="preserve"> </w:delText>
                        </w:r>
                      </w:del>
                    </w:p>
                    <w:p w:rsidR="007736F5" w:rsidRPr="00693543" w:rsidRDefault="007736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057" w:name="_Ref417893591"/>
    </w:p>
    <w:p w:rsidR="007D585A" w:rsidRDefault="007D585A">
      <w:pPr>
        <w:pStyle w:val="Zkladntext"/>
        <w:rPr>
          <w:ins w:id="1058" w:author="Autor"/>
          <w:rFonts w:asciiTheme="minorHAnsi" w:eastAsiaTheme="majorEastAsia" w:hAnsiTheme="minorHAnsi" w:cstheme="majorBidi"/>
          <w:color w:val="1F497D" w:themeColor="text2"/>
          <w:sz w:val="20"/>
        </w:rPr>
        <w:pPrChange w:id="1059" w:author="Autor">
          <w:pPr>
            <w:pStyle w:val="Zkladntext"/>
            <w:numPr>
              <w:numId w:val="23"/>
            </w:numPr>
            <w:ind w:left="392" w:hanging="360"/>
          </w:pPr>
        </w:pPrChange>
      </w:pPr>
    </w:p>
    <w:p w:rsidR="00832BDE" w:rsidRPr="005920E4" w:rsidDel="00863BFF" w:rsidRDefault="00863BFF">
      <w:pPr>
        <w:pStyle w:val="Nadpis3"/>
        <w:numPr>
          <w:ilvl w:val="0"/>
          <w:numId w:val="22"/>
        </w:numPr>
        <w:spacing w:before="120" w:after="120"/>
        <w:ind w:left="709" w:hanging="425"/>
        <w:jc w:val="both"/>
        <w:rPr>
          <w:del w:id="1060" w:author="Autor"/>
          <w:rFonts w:asciiTheme="minorHAnsi" w:hAnsiTheme="minorHAnsi"/>
          <w:color w:val="auto"/>
          <w:sz w:val="20"/>
          <w:szCs w:val="20"/>
          <w:rPrChange w:id="1061" w:author="Autor">
            <w:rPr>
              <w:del w:id="1062" w:author="Autor"/>
              <w:rFonts w:asciiTheme="minorHAnsi" w:hAnsiTheme="minorHAnsi"/>
              <w:color w:val="1F497D" w:themeColor="text2"/>
            </w:rPr>
          </w:rPrChange>
        </w:rPr>
        <w:pPrChange w:id="1063" w:author="Autor">
          <w:pPr>
            <w:pStyle w:val="Nadpis3"/>
            <w:numPr>
              <w:ilvl w:val="2"/>
              <w:numId w:val="106"/>
            </w:numPr>
            <w:ind w:left="1134" w:hanging="720"/>
            <w:jc w:val="both"/>
          </w:pPr>
        </w:pPrChange>
      </w:pPr>
      <w:ins w:id="1064" w:author="Autor">
        <w:del w:id="1065" w:author="Autor">
          <w:r w:rsidRPr="00860F8E" w:rsidDel="005920E4">
            <w:rPr>
              <w:rFonts w:asciiTheme="minorHAnsi" w:eastAsia="Times New Roman" w:hAnsiTheme="minorHAnsi" w:cs="Times New Roman"/>
              <w:b w:val="0"/>
              <w:bCs w:val="0"/>
              <w:color w:val="auto"/>
              <w:sz w:val="20"/>
              <w:szCs w:val="20"/>
              <w:rPrChange w:id="1066" w:author="Autor">
                <w:rPr>
                  <w:rFonts w:asciiTheme="minorHAnsi" w:hAnsiTheme="minorHAnsi"/>
                  <w:b w:val="0"/>
                  <w:bCs w:val="0"/>
                  <w:color w:val="1F497D" w:themeColor="text2"/>
                </w:rPr>
              </w:rPrChange>
            </w:rPr>
            <w:delText xml:space="preserve">5. </w:delText>
          </w:r>
          <w:r w:rsidRPr="00860F8E" w:rsidDel="005920E4">
            <w:rPr>
              <w:rFonts w:asciiTheme="minorHAnsi" w:hAnsiTheme="minorHAnsi"/>
              <w:b w:val="0"/>
              <w:bCs w:val="0"/>
              <w:color w:val="auto"/>
              <w:sz w:val="20"/>
              <w:rPrChange w:id="1067" w:author="Autor">
                <w:rPr>
                  <w:rFonts w:asciiTheme="minorHAnsi" w:hAnsiTheme="minorHAnsi"/>
                  <w:b w:val="0"/>
                  <w:bCs w:val="0"/>
                  <w:color w:val="1F497D" w:themeColor="text2"/>
                  <w:sz w:val="20"/>
                </w:rPr>
              </w:rPrChange>
            </w:rPr>
            <w:delText xml:space="preserve"> </w:delText>
          </w:r>
        </w:del>
      </w:ins>
      <w:del w:id="1068" w:author="Autor">
        <w:r w:rsidR="00832BDE" w:rsidRPr="005920E4" w:rsidDel="00863BFF">
          <w:rPr>
            <w:rFonts w:asciiTheme="minorHAnsi" w:eastAsia="Times New Roman" w:hAnsiTheme="minorHAnsi" w:cs="Times New Roman"/>
            <w:b w:val="0"/>
            <w:bCs w:val="0"/>
            <w:color w:val="auto"/>
            <w:sz w:val="20"/>
            <w:szCs w:val="20"/>
            <w:rPrChange w:id="1069" w:author="Autor">
              <w:rPr>
                <w:rFonts w:asciiTheme="minorHAnsi" w:hAnsiTheme="minorHAnsi"/>
                <w:b w:val="0"/>
                <w:bCs w:val="0"/>
                <w:color w:val="1F497D" w:themeColor="text2"/>
              </w:rPr>
            </w:rPrChange>
          </w:rPr>
          <w:delText>Výber postupu verejného obstarávania</w:delText>
        </w:r>
        <w:bookmarkEnd w:id="1057"/>
      </w:del>
    </w:p>
    <w:p w:rsidR="008816E5" w:rsidRPr="001F0954" w:rsidRDefault="0029254A">
      <w:pPr>
        <w:pStyle w:val="Zkladntext"/>
        <w:numPr>
          <w:ilvl w:val="0"/>
          <w:numId w:val="22"/>
        </w:numPr>
        <w:spacing w:before="120" w:after="120" w:line="276" w:lineRule="auto"/>
        <w:ind w:left="709" w:hanging="425"/>
        <w:rPr>
          <w:rFonts w:asciiTheme="minorHAnsi" w:hAnsiTheme="minorHAnsi"/>
          <w:sz w:val="20"/>
          <w:lang w:val="sk-SK"/>
        </w:rPr>
        <w:pPrChange w:id="1070" w:author="Autor">
          <w:pPr>
            <w:pStyle w:val="Zkladntext"/>
            <w:numPr>
              <w:numId w:val="23"/>
            </w:numPr>
            <w:ind w:left="392" w:hanging="360"/>
          </w:pPr>
        </w:pPrChange>
      </w:pPr>
      <w:r w:rsidRPr="005920E4">
        <w:rPr>
          <w:rFonts w:asciiTheme="minorHAnsi" w:hAnsiTheme="minorHAnsi"/>
          <w:sz w:val="20"/>
          <w:lang w:val="sk-SK"/>
          <w:rPrChange w:id="1071" w:author="Autor">
            <w:rPr>
              <w:rFonts w:asciiTheme="minorHAnsi" w:hAnsiTheme="minorHAnsi"/>
              <w:b/>
              <w:sz w:val="20"/>
              <w:lang w:val="sk-SK"/>
            </w:rPr>
          </w:rPrChange>
        </w:rPr>
        <w:t>Pri výbere postupu</w:t>
      </w:r>
      <w:r w:rsidRPr="00863BFF">
        <w:rPr>
          <w:rFonts w:asciiTheme="minorHAnsi" w:hAnsiTheme="minorHAnsi"/>
          <w:sz w:val="20"/>
          <w:lang w:val="sk-SK"/>
        </w:rPr>
        <w:t xml:space="preserve"> </w:t>
      </w:r>
      <w:r w:rsidR="00FF47EB" w:rsidRPr="00863BFF">
        <w:rPr>
          <w:rFonts w:asciiTheme="minorHAnsi" w:hAnsiTheme="minorHAnsi"/>
          <w:sz w:val="20"/>
          <w:lang w:val="sk-SK"/>
        </w:rPr>
        <w:t xml:space="preserve">VO postupuje prijímateľ podľa príslušných ustanovení ZVO,  pričom pre výber je </w:t>
      </w:r>
      <w:r w:rsidR="00207EA3" w:rsidRPr="00863BFF">
        <w:rPr>
          <w:rFonts w:asciiTheme="minorHAnsi" w:hAnsiTheme="minorHAnsi"/>
          <w:sz w:val="20"/>
          <w:lang w:val="sk-SK"/>
        </w:rPr>
        <w:t xml:space="preserve"> </w:t>
      </w:r>
      <w:r w:rsidR="00E6206D" w:rsidRPr="00863BFF">
        <w:rPr>
          <w:rFonts w:asciiTheme="minorHAnsi" w:hAnsiTheme="minorHAnsi"/>
          <w:sz w:val="20"/>
          <w:lang w:val="sk-SK"/>
        </w:rPr>
        <w:t xml:space="preserve"> rozhodujúca  </w:t>
      </w:r>
      <w:r w:rsidR="00207EA3" w:rsidRPr="00863BFF">
        <w:rPr>
          <w:rFonts w:asciiTheme="minorHAnsi" w:hAnsiTheme="minorHAnsi"/>
          <w:sz w:val="20"/>
          <w:lang w:val="sk-SK"/>
        </w:rPr>
        <w:t>najmä</w:t>
      </w:r>
      <w:r w:rsidR="00FF47EB" w:rsidRPr="00060E2F">
        <w:rPr>
          <w:rFonts w:asciiTheme="minorHAnsi" w:hAnsiTheme="minorHAnsi"/>
          <w:sz w:val="20"/>
          <w:lang w:val="sk-SK"/>
        </w:rPr>
        <w:t xml:space="preserve"> výška</w:t>
      </w:r>
      <w:r w:rsidRPr="00060E2F">
        <w:rPr>
          <w:rFonts w:asciiTheme="minorHAnsi" w:hAnsiTheme="minorHAnsi"/>
          <w:sz w:val="20"/>
          <w:lang w:val="sk-SK"/>
        </w:rPr>
        <w:t xml:space="preserve"> PHZ</w:t>
      </w:r>
      <w:r w:rsidR="002E7049" w:rsidRPr="00060E2F">
        <w:rPr>
          <w:rFonts w:asciiTheme="minorHAnsi" w:hAnsiTheme="minorHAnsi"/>
          <w:sz w:val="20"/>
          <w:lang w:val="sk-SK"/>
        </w:rPr>
        <w:t>;</w:t>
      </w:r>
      <w:r w:rsidRPr="00060E2F">
        <w:rPr>
          <w:rFonts w:asciiTheme="minorHAnsi" w:hAnsiTheme="minorHAnsi"/>
          <w:sz w:val="20"/>
          <w:lang w:val="sk-SK"/>
        </w:rPr>
        <w:t xml:space="preserve"> skutočnosť či </w:t>
      </w:r>
      <w:r w:rsidR="001F64F5" w:rsidRPr="00060E2F">
        <w:rPr>
          <w:rFonts w:asciiTheme="minorHAnsi" w:hAnsiTheme="minorHAnsi"/>
          <w:sz w:val="20"/>
          <w:lang w:val="sk-SK"/>
        </w:rPr>
        <w:t>je predmetom zákazky tovar, práca alebo služba</w:t>
      </w:r>
      <w:r w:rsidR="00047DB9" w:rsidRPr="00060E2F">
        <w:rPr>
          <w:rFonts w:asciiTheme="minorHAnsi" w:hAnsiTheme="minorHAnsi"/>
          <w:sz w:val="20"/>
          <w:lang w:val="sk-SK"/>
        </w:rPr>
        <w:t>,</w:t>
      </w:r>
      <w:r w:rsidR="001F64F5" w:rsidRPr="00060E2F">
        <w:rPr>
          <w:rFonts w:asciiTheme="minorHAnsi" w:hAnsiTheme="minorHAnsi"/>
          <w:sz w:val="20"/>
          <w:lang w:val="sk-SK"/>
        </w:rPr>
        <w:t xml:space="preserve"> ktorá je v zmysle </w:t>
      </w:r>
      <w:r w:rsidR="002418DE" w:rsidRPr="00060E2F">
        <w:rPr>
          <w:rFonts w:asciiTheme="minorHAnsi" w:hAnsiTheme="minorHAnsi"/>
          <w:sz w:val="20"/>
          <w:lang w:val="sk-SK"/>
        </w:rPr>
        <w:t>§ 2 ods. 5 písm. o) a ods. 6 a 7</w:t>
      </w:r>
      <w:r w:rsidR="002418DE" w:rsidRPr="005920E4">
        <w:rPr>
          <w:rFonts w:asciiTheme="minorHAnsi" w:hAnsiTheme="minorHAnsi"/>
          <w:sz w:val="20"/>
          <w:lang w:val="sk-SK"/>
          <w:rPrChange w:id="1072" w:author="Autor">
            <w:rPr>
              <w:color w:val="FF0000"/>
              <w:sz w:val="20"/>
              <w:lang w:val="sk-SK"/>
            </w:rPr>
          </w:rPrChange>
        </w:rPr>
        <w:t xml:space="preserve"> </w:t>
      </w:r>
      <w:r w:rsidR="001F64F5" w:rsidRPr="00060E2F">
        <w:rPr>
          <w:rFonts w:asciiTheme="minorHAnsi" w:hAnsiTheme="minorHAnsi"/>
          <w:sz w:val="20"/>
          <w:lang w:val="sk-SK"/>
        </w:rPr>
        <w:t>ZVO definovaná ako bežne dostupná na trhu</w:t>
      </w:r>
      <w:r w:rsidR="002E7049" w:rsidRPr="00060E2F">
        <w:rPr>
          <w:rFonts w:asciiTheme="minorHAnsi" w:hAnsiTheme="minorHAnsi"/>
          <w:sz w:val="20"/>
          <w:lang w:val="sk-SK"/>
        </w:rPr>
        <w:t>;</w:t>
      </w:r>
      <w:r w:rsidR="00BB501F" w:rsidRPr="00060E2F">
        <w:rPr>
          <w:rFonts w:asciiTheme="minorHAnsi" w:hAnsiTheme="minorHAnsi"/>
          <w:sz w:val="20"/>
          <w:lang w:val="sk-SK"/>
        </w:rPr>
        <w:t xml:space="preserve"> </w:t>
      </w:r>
      <w:r w:rsidR="00FF47EB" w:rsidRPr="00060E2F">
        <w:rPr>
          <w:rFonts w:asciiTheme="minorHAnsi" w:hAnsiTheme="minorHAnsi"/>
          <w:sz w:val="20"/>
          <w:lang w:val="sk-SK"/>
        </w:rPr>
        <w:t>špecifiká predmetu VO</w:t>
      </w:r>
      <w:r w:rsidR="002E7049" w:rsidRPr="009219F6">
        <w:rPr>
          <w:rFonts w:asciiTheme="minorHAnsi" w:hAnsiTheme="minorHAnsi"/>
          <w:sz w:val="20"/>
          <w:lang w:val="sk-SK"/>
        </w:rPr>
        <w:t>;</w:t>
      </w:r>
      <w:r w:rsidR="00BB501F" w:rsidRPr="009219F6">
        <w:rPr>
          <w:rFonts w:asciiTheme="minorHAnsi" w:hAnsiTheme="minorHAnsi"/>
          <w:sz w:val="20"/>
          <w:lang w:val="sk-SK"/>
        </w:rPr>
        <w:t xml:space="preserve"> alebo okolnosti zadávania zákazky</w:t>
      </w:r>
      <w:r w:rsidR="00FF47EB" w:rsidRPr="009219F6">
        <w:rPr>
          <w:rFonts w:asciiTheme="minorHAnsi" w:hAnsiTheme="minorHAnsi"/>
          <w:sz w:val="20"/>
          <w:lang w:val="sk-SK"/>
        </w:rPr>
        <w:t>.</w:t>
      </w:r>
      <w:r w:rsidR="008816E5" w:rsidRPr="00437A0F">
        <w:rPr>
          <w:rFonts w:asciiTheme="minorHAnsi" w:hAnsiTheme="minorHAnsi"/>
          <w:sz w:val="20"/>
          <w:lang w:val="sk-SK"/>
        </w:rPr>
        <w:t xml:space="preserve"> Ne</w:t>
      </w:r>
      <w:r w:rsidR="008816E5" w:rsidRPr="001F0954">
        <w:rPr>
          <w:rFonts w:asciiTheme="minorHAnsi" w:hAnsiTheme="minorHAnsi"/>
          <w:sz w:val="20"/>
          <w:lang w:val="sk-SK"/>
        </w:rPr>
        <w:t>správny výber postupu VO, t.</w:t>
      </w:r>
      <w:r w:rsidR="000E343D" w:rsidRPr="001F0954">
        <w:rPr>
          <w:rFonts w:asciiTheme="minorHAnsi" w:hAnsiTheme="minorHAnsi"/>
          <w:sz w:val="20"/>
          <w:lang w:val="sk-SK"/>
        </w:rPr>
        <w:t xml:space="preserve"> </w:t>
      </w:r>
      <w:r w:rsidR="008816E5" w:rsidRPr="001F0954">
        <w:rPr>
          <w:rFonts w:asciiTheme="minorHAnsi" w:hAnsiTheme="minorHAnsi"/>
          <w:sz w:val="20"/>
          <w:lang w:val="sk-SK"/>
        </w:rPr>
        <w:t>j. realizácia VO postupom, ktorý nie je pre konkrétny prípad v súlade so ZVO</w:t>
      </w:r>
      <w:r w:rsidR="00CA5E5A" w:rsidRPr="001F0954">
        <w:rPr>
          <w:rFonts w:asciiTheme="minorHAnsi" w:hAnsiTheme="minorHAnsi"/>
          <w:sz w:val="20"/>
          <w:lang w:val="sk-SK"/>
        </w:rPr>
        <w:t>,</w:t>
      </w:r>
      <w:r w:rsidR="008816E5" w:rsidRPr="001F0954">
        <w:rPr>
          <w:rFonts w:asciiTheme="minorHAnsi" w:hAnsiTheme="minorHAnsi"/>
          <w:sz w:val="20"/>
          <w:lang w:val="sk-SK"/>
        </w:rPr>
        <w:t xml:space="preserve"> môže viesť ku kráteniu oprávnených výdavkov.</w:t>
      </w:r>
    </w:p>
    <w:p w:rsidR="00BB501F" w:rsidRPr="005920E4" w:rsidRDefault="00863BFF">
      <w:pPr>
        <w:pStyle w:val="Zkladntext"/>
        <w:numPr>
          <w:ilvl w:val="0"/>
          <w:numId w:val="22"/>
        </w:numPr>
        <w:spacing w:before="120" w:after="120" w:line="276" w:lineRule="auto"/>
        <w:ind w:left="709" w:hanging="425"/>
        <w:rPr>
          <w:rFonts w:asciiTheme="minorHAnsi" w:hAnsiTheme="minorHAnsi"/>
          <w:sz w:val="20"/>
          <w:lang w:val="sk-SK"/>
          <w:rPrChange w:id="1073" w:author="Autor">
            <w:rPr>
              <w:rFonts w:asciiTheme="minorHAnsi" w:hAnsiTheme="minorHAnsi"/>
              <w:b/>
              <w:sz w:val="20"/>
              <w:lang w:val="sk-SK"/>
            </w:rPr>
          </w:rPrChange>
        </w:rPr>
        <w:pPrChange w:id="1074" w:author="Autor">
          <w:pPr>
            <w:pStyle w:val="Zkladntext"/>
            <w:numPr>
              <w:numId w:val="23"/>
            </w:numPr>
            <w:ind w:left="392" w:hanging="283"/>
          </w:pPr>
        </w:pPrChange>
      </w:pPr>
      <w:ins w:id="1075" w:author="Autor">
        <w:del w:id="1076" w:author="Autor">
          <w:r w:rsidRPr="005920E4" w:rsidDel="005920E4">
            <w:rPr>
              <w:rFonts w:asciiTheme="minorHAnsi" w:hAnsiTheme="minorHAnsi"/>
              <w:sz w:val="20"/>
              <w:lang w:val="sk-SK"/>
              <w:rPrChange w:id="1077" w:author="Autor">
                <w:rPr>
                  <w:rFonts w:asciiTheme="minorHAnsi" w:hAnsiTheme="minorHAnsi"/>
                  <w:b/>
                  <w:sz w:val="20"/>
                  <w:lang w:val="sk-SK"/>
                </w:rPr>
              </w:rPrChange>
            </w:rPr>
            <w:delText xml:space="preserve">6. </w:delText>
          </w:r>
        </w:del>
      </w:ins>
      <w:r w:rsidR="00BB501F" w:rsidRPr="005920E4">
        <w:rPr>
          <w:rFonts w:asciiTheme="minorHAnsi" w:hAnsiTheme="minorHAnsi"/>
          <w:sz w:val="20"/>
          <w:lang w:val="sk-SK"/>
          <w:rPrChange w:id="1078" w:author="Autor">
            <w:rPr>
              <w:rFonts w:asciiTheme="minorHAnsi" w:hAnsiTheme="minorHAnsi"/>
              <w:b/>
              <w:sz w:val="20"/>
              <w:lang w:val="sk-SK"/>
            </w:rPr>
          </w:rPrChange>
        </w:rPr>
        <w:t xml:space="preserve">Záväzné </w:t>
      </w:r>
      <w:r w:rsidR="00C80CDA" w:rsidRPr="005920E4">
        <w:rPr>
          <w:rFonts w:asciiTheme="minorHAnsi" w:hAnsiTheme="minorHAnsi"/>
          <w:sz w:val="20"/>
          <w:lang w:val="sk-SK"/>
          <w:rPrChange w:id="1079" w:author="Autor">
            <w:rPr>
              <w:rFonts w:asciiTheme="minorHAnsi" w:hAnsiTheme="minorHAnsi"/>
              <w:b/>
              <w:sz w:val="20"/>
              <w:lang w:val="sk-SK"/>
            </w:rPr>
          </w:rPrChange>
        </w:rPr>
        <w:t xml:space="preserve">finančné </w:t>
      </w:r>
      <w:r w:rsidR="00BB501F" w:rsidRPr="005920E4">
        <w:rPr>
          <w:rFonts w:asciiTheme="minorHAnsi" w:hAnsiTheme="minorHAnsi"/>
          <w:sz w:val="20"/>
          <w:lang w:val="sk-SK"/>
          <w:rPrChange w:id="1080" w:author="Autor">
            <w:rPr>
              <w:rFonts w:asciiTheme="minorHAnsi" w:hAnsiTheme="minorHAnsi"/>
              <w:b/>
              <w:sz w:val="20"/>
              <w:lang w:val="sk-SK"/>
            </w:rPr>
          </w:rPrChange>
        </w:rPr>
        <w:t xml:space="preserve">limity uvádzané v § </w:t>
      </w:r>
      <w:r w:rsidR="002418DE" w:rsidRPr="005920E4">
        <w:rPr>
          <w:rFonts w:asciiTheme="minorHAnsi" w:hAnsiTheme="minorHAnsi"/>
          <w:sz w:val="20"/>
          <w:lang w:val="sk-SK"/>
          <w:rPrChange w:id="1081" w:author="Autor">
            <w:rPr>
              <w:rFonts w:asciiTheme="minorHAnsi" w:hAnsiTheme="minorHAnsi"/>
              <w:b/>
              <w:sz w:val="20"/>
              <w:lang w:val="sk-SK"/>
            </w:rPr>
          </w:rPrChange>
        </w:rPr>
        <w:t xml:space="preserve">5 </w:t>
      </w:r>
      <w:r w:rsidR="003B3065" w:rsidRPr="005920E4">
        <w:rPr>
          <w:rFonts w:asciiTheme="minorHAnsi" w:hAnsiTheme="minorHAnsi"/>
          <w:sz w:val="20"/>
          <w:lang w:val="sk-SK"/>
          <w:rPrChange w:id="1082" w:author="Autor">
            <w:rPr>
              <w:rFonts w:asciiTheme="minorHAnsi" w:hAnsiTheme="minorHAnsi"/>
              <w:b/>
              <w:sz w:val="20"/>
              <w:lang w:val="sk-SK"/>
            </w:rPr>
          </w:rPrChange>
        </w:rPr>
        <w:t xml:space="preserve">ZVO </w:t>
      </w:r>
      <w:r w:rsidR="00BB501F" w:rsidRPr="005920E4">
        <w:rPr>
          <w:rFonts w:asciiTheme="minorHAnsi" w:hAnsiTheme="minorHAnsi"/>
          <w:sz w:val="20"/>
          <w:lang w:val="sk-SK"/>
          <w:rPrChange w:id="1083" w:author="Autor">
            <w:rPr>
              <w:rFonts w:asciiTheme="minorHAnsi" w:hAnsiTheme="minorHAnsi"/>
              <w:b/>
              <w:sz w:val="20"/>
              <w:lang w:val="sk-SK"/>
            </w:rPr>
          </w:rPrChange>
        </w:rPr>
        <w:t xml:space="preserve">rozdeľujú </w:t>
      </w:r>
      <w:r w:rsidR="003B3065" w:rsidRPr="005920E4">
        <w:rPr>
          <w:rFonts w:asciiTheme="minorHAnsi" w:hAnsiTheme="minorHAnsi"/>
          <w:sz w:val="20"/>
          <w:lang w:val="sk-SK"/>
          <w:rPrChange w:id="1084" w:author="Autor">
            <w:rPr>
              <w:rFonts w:asciiTheme="minorHAnsi" w:hAnsiTheme="minorHAnsi"/>
              <w:b/>
              <w:sz w:val="20"/>
              <w:lang w:val="sk-SK"/>
            </w:rPr>
          </w:rPrChange>
        </w:rPr>
        <w:t xml:space="preserve">zákazky </w:t>
      </w:r>
      <w:r w:rsidR="00BB501F" w:rsidRPr="005920E4">
        <w:rPr>
          <w:rFonts w:asciiTheme="minorHAnsi" w:hAnsiTheme="minorHAnsi"/>
          <w:sz w:val="20"/>
          <w:lang w:val="sk-SK"/>
          <w:rPrChange w:id="1085" w:author="Autor">
            <w:rPr>
              <w:rFonts w:asciiTheme="minorHAnsi" w:hAnsiTheme="minorHAnsi"/>
              <w:b/>
              <w:sz w:val="20"/>
              <w:lang w:val="sk-SK"/>
            </w:rPr>
          </w:rPrChange>
        </w:rPr>
        <w:t>na nadlimitné</w:t>
      </w:r>
      <w:r w:rsidR="000E343D" w:rsidRPr="005920E4">
        <w:rPr>
          <w:rFonts w:asciiTheme="minorHAnsi" w:hAnsiTheme="minorHAnsi"/>
          <w:sz w:val="20"/>
          <w:lang w:val="sk-SK"/>
          <w:rPrChange w:id="1086" w:author="Autor">
            <w:rPr>
              <w:rFonts w:asciiTheme="minorHAnsi" w:hAnsiTheme="minorHAnsi"/>
              <w:b/>
              <w:sz w:val="20"/>
              <w:lang w:val="sk-SK"/>
            </w:rPr>
          </w:rPrChange>
        </w:rPr>
        <w:t>,</w:t>
      </w:r>
      <w:r w:rsidR="00BB501F" w:rsidRPr="005920E4">
        <w:rPr>
          <w:rFonts w:asciiTheme="minorHAnsi" w:hAnsiTheme="minorHAnsi"/>
          <w:sz w:val="20"/>
          <w:lang w:val="sk-SK"/>
          <w:rPrChange w:id="1087" w:author="Autor">
            <w:rPr>
              <w:rFonts w:asciiTheme="minorHAnsi" w:hAnsiTheme="minorHAnsi"/>
              <w:b/>
              <w:sz w:val="20"/>
              <w:lang w:val="sk-SK"/>
            </w:rPr>
          </w:rPrChange>
        </w:rPr>
        <w:t> podlimitné</w:t>
      </w:r>
      <w:r w:rsidR="002418DE" w:rsidRPr="005920E4">
        <w:rPr>
          <w:rFonts w:asciiTheme="minorHAnsi" w:hAnsiTheme="minorHAnsi"/>
          <w:sz w:val="20"/>
          <w:lang w:val="sk-SK"/>
          <w:rPrChange w:id="1088" w:author="Autor">
            <w:rPr>
              <w:b/>
              <w:color w:val="FF0000"/>
              <w:sz w:val="20"/>
              <w:lang w:val="sk-SK"/>
            </w:rPr>
          </w:rPrChange>
        </w:rPr>
        <w:t xml:space="preserve"> a s</w:t>
      </w:r>
      <w:del w:id="1089" w:author="Autor">
        <w:r w:rsidR="002418DE" w:rsidRPr="005920E4" w:rsidDel="00863BFF">
          <w:rPr>
            <w:rFonts w:asciiTheme="minorHAnsi" w:hAnsiTheme="minorHAnsi"/>
            <w:sz w:val="20"/>
            <w:lang w:val="sk-SK"/>
            <w:rPrChange w:id="1090" w:author="Autor">
              <w:rPr>
                <w:rFonts w:asciiTheme="minorHAnsi" w:hAnsiTheme="minorHAnsi"/>
                <w:b/>
                <w:sz w:val="20"/>
                <w:lang w:val="sk-SK"/>
              </w:rPr>
            </w:rPrChange>
          </w:rPr>
          <w:delText> </w:delText>
        </w:r>
      </w:del>
      <w:ins w:id="1091" w:author="Autor">
        <w:r w:rsidRPr="005920E4">
          <w:rPr>
            <w:rFonts w:asciiTheme="minorHAnsi" w:hAnsiTheme="minorHAnsi"/>
            <w:sz w:val="20"/>
            <w:lang w:val="sk-SK"/>
            <w:rPrChange w:id="1092" w:author="Autor">
              <w:rPr>
                <w:rFonts w:asciiTheme="minorHAnsi" w:hAnsiTheme="minorHAnsi"/>
                <w:b/>
                <w:sz w:val="20"/>
                <w:lang w:val="sk-SK"/>
              </w:rPr>
            </w:rPrChange>
          </w:rPr>
          <w:t> </w:t>
        </w:r>
      </w:ins>
      <w:r w:rsidR="002418DE" w:rsidRPr="005920E4">
        <w:rPr>
          <w:rFonts w:asciiTheme="minorHAnsi" w:hAnsiTheme="minorHAnsi"/>
          <w:sz w:val="20"/>
          <w:lang w:val="sk-SK"/>
          <w:rPrChange w:id="1093" w:author="Autor">
            <w:rPr>
              <w:rFonts w:asciiTheme="minorHAnsi" w:hAnsiTheme="minorHAnsi"/>
              <w:b/>
              <w:sz w:val="20"/>
              <w:lang w:val="sk-SK"/>
            </w:rPr>
          </w:rPrChange>
        </w:rPr>
        <w:t>nízkou</w:t>
      </w:r>
      <w:ins w:id="1094" w:author="Autor">
        <w:r w:rsidRPr="005920E4">
          <w:rPr>
            <w:rFonts w:asciiTheme="minorHAnsi" w:hAnsiTheme="minorHAnsi"/>
            <w:sz w:val="20"/>
            <w:lang w:val="sk-SK"/>
            <w:rPrChange w:id="1095" w:author="Autor">
              <w:rPr>
                <w:rFonts w:asciiTheme="minorHAnsi" w:hAnsiTheme="minorHAnsi"/>
                <w:b/>
                <w:sz w:val="20"/>
                <w:lang w:val="sk-SK"/>
              </w:rPr>
            </w:rPrChange>
          </w:rPr>
          <w:t xml:space="preserve">  </w:t>
        </w:r>
      </w:ins>
      <w:del w:id="1096" w:author="Autor">
        <w:r w:rsidR="002418DE" w:rsidRPr="005920E4" w:rsidDel="00863BFF">
          <w:rPr>
            <w:rFonts w:asciiTheme="minorHAnsi" w:hAnsiTheme="minorHAnsi"/>
            <w:sz w:val="20"/>
            <w:lang w:val="sk-SK"/>
            <w:rPrChange w:id="1097" w:author="Autor">
              <w:rPr>
                <w:rFonts w:asciiTheme="minorHAnsi" w:hAnsiTheme="minorHAnsi"/>
                <w:b/>
                <w:sz w:val="20"/>
                <w:lang w:val="sk-SK"/>
              </w:rPr>
            </w:rPrChange>
          </w:rPr>
          <w:delText xml:space="preserve"> </w:delText>
        </w:r>
      </w:del>
      <w:r w:rsidR="002418DE" w:rsidRPr="005920E4">
        <w:rPr>
          <w:rFonts w:asciiTheme="minorHAnsi" w:hAnsiTheme="minorHAnsi"/>
          <w:sz w:val="20"/>
          <w:lang w:val="sk-SK"/>
          <w:rPrChange w:id="1098" w:author="Autor">
            <w:rPr>
              <w:rFonts w:asciiTheme="minorHAnsi" w:hAnsiTheme="minorHAnsi"/>
              <w:b/>
              <w:sz w:val="20"/>
              <w:lang w:val="sk-SK"/>
            </w:rPr>
          </w:rPrChange>
        </w:rPr>
        <w:t>hodnotou</w:t>
      </w:r>
      <w:r w:rsidR="00BB501F" w:rsidRPr="005920E4">
        <w:rPr>
          <w:rFonts w:asciiTheme="minorHAnsi" w:hAnsiTheme="minorHAnsi"/>
          <w:sz w:val="20"/>
          <w:lang w:val="sk-SK"/>
          <w:rPrChange w:id="1099" w:author="Autor">
            <w:rPr>
              <w:rFonts w:asciiTheme="minorHAnsi" w:hAnsiTheme="minorHAnsi"/>
              <w:b/>
              <w:sz w:val="20"/>
              <w:lang w:val="sk-SK"/>
            </w:rPr>
          </w:rPrChange>
        </w:rPr>
        <w:t xml:space="preserve">. </w:t>
      </w:r>
    </w:p>
    <w:p w:rsidR="00BB58F7" w:rsidRPr="00060E2F" w:rsidRDefault="00863BFF">
      <w:pPr>
        <w:pStyle w:val="Zkladntext"/>
        <w:numPr>
          <w:ilvl w:val="0"/>
          <w:numId w:val="22"/>
        </w:numPr>
        <w:spacing w:before="120" w:after="120" w:line="276" w:lineRule="auto"/>
        <w:ind w:left="709" w:hanging="425"/>
        <w:rPr>
          <w:rFonts w:asciiTheme="minorHAnsi" w:hAnsiTheme="minorHAnsi"/>
          <w:sz w:val="20"/>
          <w:lang w:val="sk-SK"/>
        </w:rPr>
        <w:pPrChange w:id="1100" w:author="Autor">
          <w:pPr>
            <w:pStyle w:val="Zkladntext"/>
            <w:numPr>
              <w:numId w:val="23"/>
            </w:numPr>
            <w:ind w:left="392" w:hanging="283"/>
          </w:pPr>
        </w:pPrChange>
      </w:pPr>
      <w:ins w:id="1101" w:author="Autor">
        <w:del w:id="1102" w:author="Autor">
          <w:r w:rsidRPr="00863BFF" w:rsidDel="005920E4">
            <w:rPr>
              <w:rFonts w:asciiTheme="minorHAnsi" w:hAnsiTheme="minorHAnsi"/>
              <w:sz w:val="20"/>
              <w:lang w:val="sk-SK"/>
            </w:rPr>
            <w:delText xml:space="preserve">7. </w:delText>
          </w:r>
        </w:del>
      </w:ins>
      <w:r w:rsidR="00FF47EB" w:rsidRPr="00863BFF">
        <w:rPr>
          <w:rFonts w:asciiTheme="minorHAnsi" w:hAnsiTheme="minorHAnsi"/>
          <w:sz w:val="20"/>
          <w:lang w:val="sk-SK"/>
        </w:rPr>
        <w:t xml:space="preserve">Prijímateľ </w:t>
      </w:r>
      <w:r w:rsidR="00FB44BB" w:rsidRPr="00863BFF">
        <w:rPr>
          <w:rFonts w:asciiTheme="minorHAnsi" w:hAnsiTheme="minorHAnsi"/>
          <w:sz w:val="20"/>
          <w:lang w:val="sk-SK"/>
        </w:rPr>
        <w:t>nesmie</w:t>
      </w:r>
      <w:r w:rsidR="001747C3" w:rsidRPr="00863BFF">
        <w:rPr>
          <w:rFonts w:asciiTheme="minorHAnsi" w:hAnsiTheme="minorHAnsi"/>
          <w:sz w:val="20"/>
          <w:lang w:val="sk-SK"/>
        </w:rPr>
        <w:t xml:space="preserve"> </w:t>
      </w:r>
      <w:r w:rsidR="001747C3" w:rsidRPr="00060E2F">
        <w:rPr>
          <w:rFonts w:asciiTheme="minorHAnsi" w:hAnsiTheme="minorHAnsi"/>
          <w:sz w:val="20"/>
          <w:lang w:val="sk-SK"/>
        </w:rPr>
        <w:t xml:space="preserve">prípravu a zadávanie zákaziek realizovať so zámerom nedovoleného uplatnenia výnimky zo ZVO alebo narušenia hospodárskej súťaže bezdôvodným zvýhodnením alebo znevýhodnením určitých hospodárskych subjektov. Rovnako výhodné podmienky musí uplatniť voči hospodárskym subjektom z členských štátov EÚ a z tretích štátov.   </w:t>
      </w:r>
    </w:p>
    <w:p w:rsidR="00832BDE" w:rsidRDefault="008252FD">
      <w:pPr>
        <w:pStyle w:val="Nadpis1"/>
        <w:spacing w:after="120"/>
        <w:ind w:left="444" w:firstLine="708"/>
        <w:pPrChange w:id="1103" w:author="Autor">
          <w:pPr>
            <w:pStyle w:val="Nadpis3"/>
            <w:numPr>
              <w:ilvl w:val="2"/>
              <w:numId w:val="106"/>
            </w:numPr>
            <w:ind w:left="1134" w:hanging="720"/>
            <w:jc w:val="both"/>
          </w:pPr>
        </w:pPrChange>
      </w:pPr>
      <w:bookmarkStart w:id="1104" w:name="_Ref417893201"/>
      <w:bookmarkStart w:id="1105" w:name="_Toc26798944"/>
      <w:r w:rsidRPr="008252FD">
        <w:t>2</w:t>
      </w:r>
      <w:ins w:id="1106" w:author="Autor">
        <w:r w:rsidR="00060E2F" w:rsidRPr="008252FD">
          <w:rPr>
            <w:rPrChange w:id="1107" w:author="Autor">
              <w:rPr>
                <w:rFonts w:asciiTheme="minorHAnsi" w:hAnsiTheme="minorHAnsi"/>
                <w:color w:val="1F497D" w:themeColor="text2"/>
              </w:rPr>
            </w:rPrChange>
          </w:rPr>
          <w:t xml:space="preserve">. </w:t>
        </w:r>
      </w:ins>
      <w:r w:rsidRPr="008252FD">
        <w:t xml:space="preserve"> </w:t>
      </w:r>
      <w:r w:rsidR="00832BDE" w:rsidRPr="008252FD">
        <w:rPr>
          <w:rPrChange w:id="1108" w:author="Autor">
            <w:rPr>
              <w:rFonts w:asciiTheme="minorHAnsi" w:hAnsiTheme="minorHAnsi"/>
              <w:color w:val="1F497D" w:themeColor="text2"/>
            </w:rPr>
          </w:rPrChange>
        </w:rPr>
        <w:t>Predpokladaná hodnota zákazky</w:t>
      </w:r>
      <w:bookmarkEnd w:id="1104"/>
      <w:bookmarkEnd w:id="1105"/>
    </w:p>
    <w:p w:rsidR="005C2647" w:rsidRPr="005C2647" w:rsidDel="008A7685" w:rsidRDefault="005C2647">
      <w:pPr>
        <w:spacing w:before="120" w:after="120"/>
        <w:ind w:left="709" w:hanging="425"/>
        <w:rPr>
          <w:del w:id="1109" w:author="Autor"/>
          <w:rPrChange w:id="1110" w:author="Autor">
            <w:rPr>
              <w:del w:id="1111" w:author="Autor"/>
              <w:rFonts w:asciiTheme="minorHAnsi" w:hAnsiTheme="minorHAnsi"/>
              <w:color w:val="1F497D" w:themeColor="text2"/>
            </w:rPr>
          </w:rPrChange>
        </w:rPr>
        <w:pPrChange w:id="1112" w:author="Autor">
          <w:pPr>
            <w:ind w:left="709" w:hanging="425"/>
          </w:pPr>
        </w:pPrChange>
      </w:pPr>
    </w:p>
    <w:p w:rsidR="00832BDE" w:rsidRPr="00F575F5" w:rsidDel="00060E2F" w:rsidRDefault="00832BDE">
      <w:pPr>
        <w:pStyle w:val="Nadpis4"/>
        <w:numPr>
          <w:ilvl w:val="3"/>
          <w:numId w:val="106"/>
        </w:numPr>
        <w:spacing w:before="120" w:after="120"/>
        <w:ind w:left="709" w:hanging="425"/>
        <w:jc w:val="both"/>
        <w:rPr>
          <w:del w:id="1113" w:author="Autor"/>
          <w:rFonts w:asciiTheme="minorHAnsi" w:hAnsiTheme="minorHAnsi"/>
          <w:color w:val="1F497D" w:themeColor="text2"/>
        </w:rPr>
        <w:pPrChange w:id="1114" w:author="Autor">
          <w:pPr>
            <w:pStyle w:val="Nadpis4"/>
            <w:numPr>
              <w:ilvl w:val="3"/>
              <w:numId w:val="106"/>
            </w:numPr>
            <w:ind w:left="426" w:hanging="1080"/>
            <w:jc w:val="both"/>
          </w:pPr>
        </w:pPrChange>
      </w:pPr>
      <w:del w:id="1115" w:author="Autor">
        <w:r w:rsidRPr="00F575F5" w:rsidDel="00060E2F">
          <w:rPr>
            <w:rFonts w:asciiTheme="minorHAnsi" w:hAnsiTheme="minorHAnsi"/>
            <w:color w:val="1F497D" w:themeColor="text2"/>
          </w:rPr>
          <w:delText>Určenie PHZ</w:delText>
        </w:r>
      </w:del>
    </w:p>
    <w:p w:rsidR="005C2647" w:rsidRDefault="008327D9">
      <w:pPr>
        <w:pStyle w:val="Zkladntext"/>
        <w:numPr>
          <w:ilvl w:val="0"/>
          <w:numId w:val="24"/>
        </w:numPr>
        <w:spacing w:before="120" w:after="120" w:line="276" w:lineRule="auto"/>
        <w:ind w:left="709" w:hanging="425"/>
        <w:rPr>
          <w:rFonts w:asciiTheme="minorHAnsi" w:hAnsiTheme="minorHAnsi"/>
          <w:sz w:val="20"/>
          <w:lang w:val="sk-SK"/>
        </w:rPr>
        <w:pPrChange w:id="1116" w:author="Autor">
          <w:pPr>
            <w:pStyle w:val="Zkladntext"/>
            <w:numPr>
              <w:numId w:val="24"/>
            </w:numPr>
            <w:ind w:left="392" w:hanging="360"/>
          </w:pPr>
        </w:pPrChange>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w:t>
      </w:r>
      <w:r w:rsidR="005C2647">
        <w:rPr>
          <w:rFonts w:asciiTheme="minorHAnsi" w:hAnsiTheme="minorHAnsi"/>
          <w:sz w:val="20"/>
          <w:lang w:val="sk-SK"/>
        </w:rPr>
        <w:t>predpokladanú hodnotu zákazky (ďalej len „</w:t>
      </w:r>
      <w:r w:rsidR="007D5628" w:rsidRPr="00A72D99">
        <w:rPr>
          <w:rFonts w:asciiTheme="minorHAnsi" w:hAnsiTheme="minorHAnsi"/>
          <w:sz w:val="20"/>
          <w:lang w:val="sk-SK"/>
        </w:rPr>
        <w:t>PHZ</w:t>
      </w:r>
      <w:r w:rsidR="005C2647">
        <w:rPr>
          <w:rFonts w:asciiTheme="minorHAnsi" w:hAnsiTheme="minorHAnsi"/>
          <w:sz w:val="20"/>
          <w:lang w:val="sk-SK"/>
        </w:rPr>
        <w:t>“</w:t>
      </w:r>
      <w:r w:rsidR="007D5628" w:rsidRPr="00A72D99">
        <w:rPr>
          <w:rFonts w:asciiTheme="minorHAnsi" w:hAnsiTheme="minorHAnsi"/>
          <w:sz w:val="20"/>
          <w:lang w:val="sk-SK"/>
        </w:rPr>
        <w:t xml:space="preserve"> </w:t>
      </w:r>
      <w:r w:rsidR="005C2647">
        <w:rPr>
          <w:rFonts w:asciiTheme="minorHAnsi" w:hAnsiTheme="minorHAnsi"/>
          <w:sz w:val="20"/>
          <w:lang w:val="sk-SK"/>
        </w:rPr>
        <w:t xml:space="preserve">)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ZVO</w:t>
      </w:r>
      <w:del w:id="1117" w:author="Autor">
        <w:r w:rsidR="007D5628" w:rsidRPr="00A72D99" w:rsidDel="00716DBD">
          <w:rPr>
            <w:rFonts w:asciiTheme="minorHAnsi" w:hAnsiTheme="minorHAnsi"/>
            <w:sz w:val="20"/>
            <w:lang w:val="sk-SK"/>
          </w:rPr>
          <w:delText xml:space="preserve"> </w:delText>
        </w:r>
        <w:r w:rsidR="00D60B94" w:rsidRPr="00716DBD" w:rsidDel="00716DBD">
          <w:rPr>
            <w:rFonts w:asciiTheme="minorHAnsi" w:hAnsiTheme="minorHAnsi"/>
            <w:sz w:val="20"/>
            <w:lang w:val="sk-SK"/>
          </w:rPr>
          <w:delText>a ustanovením</w:delText>
        </w:r>
        <w:r w:rsidR="00D60B94" w:rsidDel="00716DBD">
          <w:rPr>
            <w:rFonts w:asciiTheme="minorHAnsi" w:hAnsiTheme="minorHAnsi"/>
            <w:sz w:val="20"/>
            <w:lang w:val="sk-SK"/>
          </w:rPr>
          <w:delText xml:space="preserve"> </w:delText>
        </w:r>
      </w:del>
      <w:ins w:id="1118" w:author="Autor">
        <w:r w:rsidR="00716DBD">
          <w:rPr>
            <w:rFonts w:asciiTheme="minorHAnsi" w:hAnsiTheme="minorHAnsi"/>
            <w:sz w:val="20"/>
            <w:lang w:val="sk-SK"/>
          </w:rPr>
          <w:t>.</w:t>
        </w:r>
      </w:ins>
    </w:p>
    <w:p w:rsidR="00D60B94" w:rsidRDefault="005C2647">
      <w:pPr>
        <w:pStyle w:val="Zkladntext"/>
        <w:spacing w:before="120" w:after="120" w:line="276" w:lineRule="auto"/>
        <w:ind w:left="709" w:hanging="425"/>
        <w:rPr>
          <w:rFonts w:asciiTheme="minorHAnsi" w:hAnsiTheme="minorHAnsi"/>
          <w:sz w:val="20"/>
          <w:lang w:val="sk-SK"/>
        </w:rPr>
        <w:pPrChange w:id="1119" w:author="Autor">
          <w:pPr>
            <w:pStyle w:val="Zkladntext"/>
            <w:spacing w:before="0" w:after="0"/>
            <w:ind w:left="709" w:hanging="425"/>
          </w:pPr>
        </w:pPrChange>
      </w:pPr>
      <w:r>
        <w:rPr>
          <w:rFonts w:asciiTheme="minorHAnsi" w:hAnsiTheme="minorHAnsi"/>
          <w:sz w:val="20"/>
          <w:lang w:val="sk-SK"/>
        </w:rPr>
        <w:t xml:space="preserve">      </w:t>
      </w:r>
      <w:ins w:id="1120" w:author="Autor">
        <w:r w:rsidR="005920E4">
          <w:rPr>
            <w:rFonts w:asciiTheme="minorHAnsi" w:hAnsiTheme="minorHAnsi"/>
            <w:sz w:val="20"/>
            <w:lang w:val="sk-SK"/>
          </w:rPr>
          <w:tab/>
        </w:r>
      </w:ins>
      <w:r w:rsidR="00D60B94">
        <w:rPr>
          <w:rFonts w:asciiTheme="minorHAnsi" w:hAnsiTheme="minorHAnsi"/>
          <w:sz w:val="20"/>
          <w:lang w:val="sk-SK"/>
        </w:rPr>
        <w:t>Pravidlá výpočtu predpokladanej hodnoty:</w:t>
      </w:r>
    </w:p>
    <w:p w:rsidR="00D60B94" w:rsidRDefault="007D5628">
      <w:pPr>
        <w:pStyle w:val="Zkladntext"/>
        <w:numPr>
          <w:ilvl w:val="0"/>
          <w:numId w:val="230"/>
        </w:numPr>
        <w:spacing w:before="120" w:after="120" w:line="276" w:lineRule="auto"/>
        <w:rPr>
          <w:rFonts w:asciiTheme="minorHAnsi" w:hAnsiTheme="minorHAnsi"/>
          <w:sz w:val="20"/>
          <w:lang w:val="sk-SK"/>
        </w:rPr>
        <w:pPrChange w:id="1121" w:author="Autor">
          <w:pPr>
            <w:pStyle w:val="Zkladntext"/>
            <w:numPr>
              <w:numId w:val="182"/>
            </w:numPr>
            <w:ind w:left="1440" w:hanging="392"/>
          </w:pPr>
        </w:pPrChange>
      </w:pPr>
      <w:r w:rsidRPr="00A72D99">
        <w:rPr>
          <w:rFonts w:asciiTheme="minorHAnsi" w:hAnsiTheme="minorHAnsi"/>
          <w:sz w:val="20"/>
          <w:lang w:val="sk-SK"/>
        </w:rPr>
        <w:t xml:space="preserve">ako sumu bez </w:t>
      </w:r>
      <w:r w:rsidR="00D60B94">
        <w:rPr>
          <w:rFonts w:asciiTheme="minorHAnsi" w:hAnsiTheme="minorHAnsi"/>
          <w:sz w:val="20"/>
          <w:lang w:val="sk-SK"/>
        </w:rPr>
        <w:t>dane z pridanej hodnota (ďalej len</w:t>
      </w:r>
      <w:r w:rsidR="000E343D">
        <w:rPr>
          <w:rFonts w:asciiTheme="minorHAnsi" w:hAnsiTheme="minorHAnsi"/>
          <w:sz w:val="20"/>
          <w:lang w:val="sk-SK"/>
        </w:rPr>
        <w:t xml:space="preserve"> „</w:t>
      </w:r>
      <w:r w:rsidR="00D60B94">
        <w:rPr>
          <w:rFonts w:asciiTheme="minorHAnsi" w:hAnsiTheme="minorHAnsi"/>
          <w:sz w:val="20"/>
          <w:lang w:val="sk-SK"/>
        </w:rPr>
        <w:t>DPH“)</w:t>
      </w:r>
      <w:r w:rsidR="000E343D">
        <w:rPr>
          <w:rFonts w:asciiTheme="minorHAnsi" w:hAnsiTheme="minorHAnsi"/>
          <w:sz w:val="20"/>
          <w:lang w:val="sk-SK"/>
        </w:rPr>
        <w:t xml:space="preserve"> </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pPr>
        <w:pStyle w:val="Zkladntext"/>
        <w:numPr>
          <w:ilvl w:val="0"/>
          <w:numId w:val="230"/>
        </w:numPr>
        <w:spacing w:before="120" w:after="120" w:line="276" w:lineRule="auto"/>
        <w:rPr>
          <w:rFonts w:asciiTheme="minorHAnsi" w:hAnsiTheme="minorHAnsi"/>
          <w:sz w:val="20"/>
          <w:lang w:val="sk-SK"/>
        </w:rPr>
        <w:pPrChange w:id="1122" w:author="Autor">
          <w:pPr>
            <w:pStyle w:val="Zkladntext"/>
            <w:numPr>
              <w:numId w:val="182"/>
            </w:numPr>
            <w:ind w:left="1440" w:hanging="392"/>
          </w:pPr>
        </w:pPrChange>
      </w:pPr>
      <w:r w:rsidRPr="00A72D99">
        <w:rPr>
          <w:rFonts w:asciiTheme="minorHAnsi" w:hAnsiTheme="minorHAnsi"/>
          <w:sz w:val="20"/>
          <w:lang w:val="sk-SK"/>
        </w:rPr>
        <w:t xml:space="preserve">v čase  odoslania oznámenia o vyhlásení VO alebo výzvy na uverejnenie; </w:t>
      </w:r>
    </w:p>
    <w:p w:rsidR="00D60B94" w:rsidRDefault="007D5628">
      <w:pPr>
        <w:pStyle w:val="Zkladntext"/>
        <w:numPr>
          <w:ilvl w:val="0"/>
          <w:numId w:val="230"/>
        </w:numPr>
        <w:spacing w:before="120" w:after="120" w:line="276" w:lineRule="auto"/>
        <w:rPr>
          <w:rFonts w:asciiTheme="minorHAnsi" w:hAnsiTheme="minorHAnsi"/>
          <w:sz w:val="20"/>
          <w:lang w:val="sk-SK"/>
        </w:rPr>
        <w:pPrChange w:id="1123" w:author="Autor">
          <w:pPr>
            <w:pStyle w:val="Zkladntext"/>
            <w:numPr>
              <w:numId w:val="182"/>
            </w:numPr>
            <w:ind w:left="1440" w:hanging="392"/>
          </w:pPr>
        </w:pPrChange>
      </w:pPr>
      <w:r w:rsidRPr="00A72D99">
        <w:rPr>
          <w:rFonts w:asciiTheme="minorHAnsi" w:hAnsiTheme="minorHAnsi"/>
          <w:sz w:val="20"/>
          <w:lang w:val="sk-SK"/>
        </w:rPr>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pPr>
        <w:pStyle w:val="Zkladntext"/>
        <w:numPr>
          <w:ilvl w:val="0"/>
          <w:numId w:val="230"/>
        </w:numPr>
        <w:spacing w:before="120" w:after="120" w:line="276" w:lineRule="auto"/>
        <w:rPr>
          <w:rFonts w:asciiTheme="minorHAnsi" w:hAnsiTheme="minorHAnsi"/>
          <w:sz w:val="20"/>
          <w:lang w:val="sk-SK"/>
        </w:rPr>
        <w:pPrChange w:id="1124" w:author="Autor">
          <w:pPr>
            <w:pStyle w:val="Zkladntext"/>
            <w:numPr>
              <w:numId w:val="182"/>
            </w:numPr>
            <w:ind w:left="1440" w:hanging="392"/>
          </w:pPr>
        </w:pPrChange>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pPr>
        <w:pStyle w:val="Zkladntext"/>
        <w:numPr>
          <w:ilvl w:val="0"/>
          <w:numId w:val="230"/>
        </w:numPr>
        <w:spacing w:before="120" w:after="120" w:line="276" w:lineRule="auto"/>
        <w:rPr>
          <w:rFonts w:asciiTheme="minorHAnsi" w:hAnsiTheme="minorHAnsi"/>
          <w:sz w:val="20"/>
          <w:lang w:val="sk-SK"/>
        </w:rPr>
        <w:pPrChange w:id="1125" w:author="Autor">
          <w:pPr>
            <w:pStyle w:val="Zkladntext"/>
            <w:numPr>
              <w:numId w:val="182"/>
            </w:numPr>
            <w:ind w:left="1440" w:hanging="392"/>
          </w:pPr>
        </w:pPrChange>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437EEB" w:rsidRDefault="007D5628">
      <w:pPr>
        <w:pStyle w:val="Zkladntext"/>
        <w:numPr>
          <w:ilvl w:val="0"/>
          <w:numId w:val="24"/>
        </w:numPr>
        <w:spacing w:before="120" w:after="120" w:line="276" w:lineRule="auto"/>
        <w:ind w:left="709" w:hanging="425"/>
        <w:rPr>
          <w:ins w:id="1126" w:author="Autor"/>
          <w:rFonts w:asciiTheme="minorHAnsi" w:hAnsiTheme="minorHAnsi"/>
          <w:sz w:val="20"/>
          <w:lang w:val="sk-SK"/>
        </w:rPr>
        <w:pPrChange w:id="1127" w:author="Autor">
          <w:pPr>
            <w:pStyle w:val="Zkladntext"/>
            <w:numPr>
              <w:numId w:val="24"/>
            </w:numPr>
            <w:spacing w:before="0" w:after="0"/>
            <w:ind w:left="709" w:hanging="425"/>
          </w:pPr>
        </w:pPrChange>
      </w:pPr>
      <w:r w:rsidRPr="00437EEB">
        <w:rPr>
          <w:rFonts w:asciiTheme="minorHAnsi" w:hAnsiTheme="minorHAnsi"/>
          <w:sz w:val="20"/>
          <w:lang w:val="sk-SK"/>
        </w:rPr>
        <w:t xml:space="preserve">PHZ  určuje prijímateľ  prioritne na základe údajov a informácií o zákazkách, ktoré zrealizoval </w:t>
      </w:r>
      <w:r w:rsidR="0025004D" w:rsidRPr="00437EEB">
        <w:rPr>
          <w:rFonts w:asciiTheme="minorHAnsi" w:hAnsiTheme="minorHAnsi"/>
          <w:sz w:val="20"/>
          <w:lang w:val="sk-SK"/>
        </w:rPr>
        <w:t xml:space="preserve"> </w:t>
      </w:r>
      <w:r w:rsidR="0025004D" w:rsidRPr="00437EEB">
        <w:rPr>
          <w:rFonts w:asciiTheme="minorHAnsi" w:hAnsiTheme="minorHAnsi"/>
          <w:sz w:val="20"/>
          <w:lang w:val="sk-SK"/>
        </w:rPr>
        <w:br/>
      </w:r>
      <w:r w:rsidRPr="00437EEB">
        <w:rPr>
          <w:rFonts w:asciiTheme="minorHAnsi" w:hAnsiTheme="minorHAnsi"/>
          <w:sz w:val="20"/>
          <w:lang w:val="sk-SK"/>
        </w:rPr>
        <w:t>na rovnaký alebo porovnateľný predmet zákazky. Ak také nemá k dispozícii, určí ju na základe údajov získaných</w:t>
      </w:r>
      <w:ins w:id="1128" w:author="Autor">
        <w:r w:rsidR="00437EEB">
          <w:rPr>
            <w:rFonts w:asciiTheme="minorHAnsi" w:hAnsiTheme="minorHAnsi"/>
            <w:sz w:val="20"/>
            <w:lang w:val="sk-SK"/>
          </w:rPr>
          <w:t xml:space="preserve"> z </w:t>
        </w:r>
        <w:r w:rsidR="00437EEB" w:rsidRPr="00437EEB">
          <w:rPr>
            <w:rFonts w:asciiTheme="minorHAnsi" w:hAnsiTheme="minorHAnsi"/>
            <w:sz w:val="20"/>
            <w:lang w:val="sk-SK"/>
          </w:rPr>
          <w:t>:</w:t>
        </w:r>
      </w:ins>
      <w:r w:rsidRPr="00437EEB">
        <w:rPr>
          <w:rFonts w:asciiTheme="minorHAnsi" w:hAnsiTheme="minorHAnsi"/>
          <w:sz w:val="20"/>
          <w:lang w:val="sk-SK"/>
        </w:rPr>
        <w:t xml:space="preserve"> </w:t>
      </w:r>
      <w:del w:id="1129" w:author="Autor">
        <w:r w:rsidRPr="00437EEB" w:rsidDel="00437EEB">
          <w:rPr>
            <w:rFonts w:asciiTheme="minorHAnsi" w:hAnsiTheme="minorHAnsi"/>
            <w:sz w:val="20"/>
            <w:lang w:val="sk-SK"/>
          </w:rPr>
          <w:delText>prieskumom trhu s požadovaným plnením alebo na základe údajov získaných iným vhodným spôsobom (napr.</w:delText>
        </w:r>
        <w:r w:rsidRPr="00437EEB" w:rsidDel="00437EEB">
          <w:rPr>
            <w:color w:val="FF0000"/>
            <w:sz w:val="20"/>
            <w:lang w:val="sk-SK"/>
          </w:rPr>
          <w:delText xml:space="preserve"> </w:delText>
        </w:r>
        <w:r w:rsidR="008327D9" w:rsidRPr="00437EEB" w:rsidDel="00437EEB">
          <w:rPr>
            <w:rFonts w:asciiTheme="minorHAnsi" w:hAnsiTheme="minorHAnsi"/>
            <w:sz w:val="20"/>
            <w:lang w:val="sk-SK"/>
          </w:rPr>
          <w:delText xml:space="preserve">vykonaním na internete cez rôzne cenníky, katalógy a informácie zverejnené </w:delText>
        </w:r>
        <w:r w:rsidR="0025004D" w:rsidRPr="00437EEB" w:rsidDel="00437EEB">
          <w:rPr>
            <w:rFonts w:asciiTheme="minorHAnsi" w:hAnsiTheme="minorHAnsi"/>
            <w:sz w:val="20"/>
            <w:lang w:val="sk-SK"/>
          </w:rPr>
          <w:delText xml:space="preserve"> </w:delText>
        </w:r>
        <w:r w:rsidR="0025004D" w:rsidRPr="00437EEB" w:rsidDel="00437EEB">
          <w:rPr>
            <w:rFonts w:asciiTheme="minorHAnsi" w:hAnsiTheme="minorHAnsi"/>
            <w:sz w:val="20"/>
            <w:lang w:val="sk-SK"/>
          </w:rPr>
          <w:br/>
        </w:r>
        <w:r w:rsidR="008327D9" w:rsidRPr="00437EEB" w:rsidDel="00437EEB">
          <w:rPr>
            <w:rFonts w:asciiTheme="minorHAnsi" w:hAnsiTheme="minorHAnsi"/>
            <w:sz w:val="20"/>
            <w:lang w:val="sk-SK"/>
          </w:rPr>
          <w:delText>na príslušných webových strá</w:delText>
        </w:r>
        <w:r w:rsidR="00B140B2" w:rsidRPr="00437EEB" w:rsidDel="00437EEB">
          <w:rPr>
            <w:rFonts w:asciiTheme="minorHAnsi" w:hAnsiTheme="minorHAnsi"/>
            <w:sz w:val="20"/>
            <w:lang w:val="sk-SK"/>
          </w:rPr>
          <w:delText>nkach potenciálnych dodávateľov</w:delText>
        </w:r>
        <w:r w:rsidRPr="00437EEB" w:rsidDel="00437EEB">
          <w:rPr>
            <w:rFonts w:asciiTheme="minorHAnsi" w:hAnsiTheme="minorHAnsi"/>
            <w:sz w:val="20"/>
            <w:lang w:val="sk-SK"/>
          </w:rPr>
          <w:delText xml:space="preserve">). </w:delText>
        </w:r>
      </w:del>
    </w:p>
    <w:p w:rsidR="00437EEB" w:rsidRDefault="00437EEB">
      <w:pPr>
        <w:pStyle w:val="Zkladntext"/>
        <w:numPr>
          <w:ilvl w:val="0"/>
          <w:numId w:val="231"/>
        </w:numPr>
        <w:spacing w:before="120" w:after="120" w:line="276" w:lineRule="auto"/>
        <w:ind w:left="1470"/>
        <w:rPr>
          <w:ins w:id="1130" w:author="Autor"/>
          <w:rFonts w:asciiTheme="minorHAnsi" w:hAnsiTheme="minorHAnsi"/>
          <w:sz w:val="20"/>
          <w:lang w:val="sk-SK"/>
        </w:rPr>
        <w:pPrChange w:id="1131" w:author="Autor">
          <w:pPr>
            <w:pStyle w:val="Zkladntext"/>
            <w:spacing w:before="0" w:after="0"/>
            <w:ind w:left="720"/>
          </w:pPr>
        </w:pPrChange>
      </w:pPr>
      <w:ins w:id="1132" w:author="Autor">
        <w:del w:id="1133" w:author="Autor">
          <w:r w:rsidRPr="005920E4" w:rsidDel="005920E4">
            <w:rPr>
              <w:rFonts w:asciiTheme="minorHAnsi" w:hAnsiTheme="minorHAnsi"/>
              <w:b/>
              <w:sz w:val="20"/>
              <w:lang w:val="sk-SK"/>
              <w:rPrChange w:id="1134" w:author="Autor">
                <w:rPr>
                  <w:rFonts w:asciiTheme="minorHAnsi" w:hAnsiTheme="minorHAnsi"/>
                  <w:sz w:val="20"/>
                  <w:lang w:val="sk-SK"/>
                </w:rPr>
              </w:rPrChange>
            </w:rPr>
            <w:delText xml:space="preserve">• </w:delText>
          </w:r>
        </w:del>
        <w:r w:rsidRPr="005920E4">
          <w:rPr>
            <w:rFonts w:asciiTheme="minorHAnsi" w:hAnsiTheme="minorHAnsi"/>
            <w:b/>
            <w:sz w:val="20"/>
            <w:lang w:val="sk-SK"/>
          </w:rPr>
          <w:t>cenového prieskumu oslovením minimálne 3 potenciálnych dodávateľov</w:t>
        </w:r>
        <w:r w:rsidRPr="00437EEB">
          <w:rPr>
            <w:rFonts w:asciiTheme="minorHAnsi" w:hAnsiTheme="minorHAnsi"/>
            <w:sz w:val="20"/>
            <w:lang w:val="sk-SK"/>
          </w:rPr>
          <w:t xml:space="preserve">, pričom pre účely zdokladovania takto vykonaného prieskumu prijímateľ predloží celú komunikáciu s potenciálnymi dodávateľmi; </w:t>
        </w:r>
      </w:ins>
    </w:p>
    <w:p w:rsidR="00437EEB" w:rsidRPr="00437EEB" w:rsidRDefault="00437EEB">
      <w:pPr>
        <w:pStyle w:val="Zkladntext"/>
        <w:numPr>
          <w:ilvl w:val="0"/>
          <w:numId w:val="231"/>
        </w:numPr>
        <w:spacing w:before="120" w:after="120" w:line="276" w:lineRule="auto"/>
        <w:ind w:left="1470"/>
        <w:rPr>
          <w:ins w:id="1135" w:author="Autor"/>
          <w:rFonts w:asciiTheme="minorHAnsi" w:hAnsiTheme="minorHAnsi"/>
          <w:sz w:val="20"/>
          <w:lang w:val="sk-SK"/>
        </w:rPr>
        <w:pPrChange w:id="1136" w:author="Autor">
          <w:pPr>
            <w:pStyle w:val="Zkladntext"/>
            <w:spacing w:after="0"/>
            <w:ind w:left="720"/>
          </w:pPr>
        </w:pPrChange>
      </w:pPr>
      <w:ins w:id="1137" w:author="Autor">
        <w:del w:id="1138" w:author="Autor">
          <w:r w:rsidRPr="005920E4" w:rsidDel="005920E4">
            <w:rPr>
              <w:rFonts w:asciiTheme="minorHAnsi" w:hAnsiTheme="minorHAnsi"/>
              <w:b/>
              <w:sz w:val="20"/>
              <w:lang w:val="sk-SK"/>
              <w:rPrChange w:id="1139" w:author="Autor">
                <w:rPr>
                  <w:rFonts w:asciiTheme="minorHAnsi" w:hAnsiTheme="minorHAnsi"/>
                  <w:sz w:val="20"/>
                  <w:lang w:val="sk-SK"/>
                </w:rPr>
              </w:rPrChange>
            </w:rPr>
            <w:delText xml:space="preserve">• </w:delText>
          </w:r>
        </w:del>
        <w:r w:rsidRPr="005920E4">
          <w:rPr>
            <w:rFonts w:asciiTheme="minorHAnsi" w:hAnsiTheme="minorHAnsi"/>
            <w:b/>
            <w:sz w:val="20"/>
            <w:lang w:val="sk-SK"/>
          </w:rPr>
          <w:t>cenového prieskumu z webových sídiel potenciálnych dodávateľo</w:t>
        </w:r>
        <w:r w:rsidRPr="005920E4">
          <w:rPr>
            <w:rFonts w:asciiTheme="minorHAnsi" w:hAnsiTheme="minorHAnsi"/>
            <w:sz w:val="20"/>
            <w:lang w:val="sk-SK"/>
            <w:rPrChange w:id="1140" w:author="Autor">
              <w:rPr>
                <w:rFonts w:asciiTheme="minorHAnsi" w:hAnsiTheme="minorHAnsi"/>
                <w:b/>
                <w:sz w:val="20"/>
                <w:lang w:val="sk-SK"/>
              </w:rPr>
            </w:rPrChange>
          </w:rPr>
          <w:t>v</w:t>
        </w:r>
        <w:r w:rsidRPr="00437EEB">
          <w:rPr>
            <w:rFonts w:asciiTheme="minorHAnsi" w:hAnsiTheme="minorHAnsi"/>
            <w:sz w:val="20"/>
            <w:lang w:val="sk-SK"/>
          </w:rPr>
          <w:t xml:space="preserve">, pričom pre účely zdokladovania takto vykonaného prieskumu trhu prijímateľ </w:t>
        </w:r>
        <w:r w:rsidRPr="005920E4">
          <w:rPr>
            <w:rFonts w:asciiTheme="minorHAnsi" w:hAnsiTheme="minorHAnsi"/>
            <w:sz w:val="20"/>
            <w:lang w:val="sk-SK"/>
          </w:rPr>
          <w:t xml:space="preserve">predloží „print screen“ z predmetných webových sídiel </w:t>
        </w:r>
        <w:r w:rsidR="0059035D" w:rsidRPr="005920E4">
          <w:rPr>
            <w:rFonts w:asciiTheme="minorHAnsi" w:hAnsiTheme="minorHAnsi"/>
            <w:sz w:val="20"/>
            <w:lang w:val="sk-SK"/>
            <w:rPrChange w:id="1141" w:author="Autor">
              <w:rPr>
                <w:rFonts w:asciiTheme="minorHAnsi" w:hAnsiTheme="minorHAnsi"/>
                <w:b/>
                <w:sz w:val="20"/>
                <w:lang w:val="sk-SK"/>
              </w:rPr>
            </w:rPrChange>
          </w:rPr>
          <w:t xml:space="preserve"> </w:t>
        </w:r>
        <w:del w:id="1142" w:author="Autor">
          <w:r w:rsidR="0059035D" w:rsidRPr="005920E4" w:rsidDel="005920E4">
            <w:rPr>
              <w:rFonts w:asciiTheme="minorHAnsi" w:hAnsiTheme="minorHAnsi"/>
              <w:sz w:val="20"/>
              <w:lang w:val="sk-SK"/>
              <w:rPrChange w:id="1143" w:author="Autor">
                <w:rPr>
                  <w:rFonts w:asciiTheme="minorHAnsi" w:hAnsiTheme="minorHAnsi"/>
                  <w:b/>
                  <w:sz w:val="20"/>
                  <w:lang w:val="sk-SK"/>
                </w:rPr>
              </w:rPrChange>
            </w:rPr>
            <w:br/>
          </w:r>
        </w:del>
        <w:r w:rsidRPr="005920E4">
          <w:rPr>
            <w:rFonts w:asciiTheme="minorHAnsi" w:hAnsiTheme="minorHAnsi"/>
            <w:sz w:val="20"/>
            <w:lang w:val="sk-SK"/>
          </w:rPr>
          <w:t>s dátumom vyhotovenia „print screenu“</w:t>
        </w:r>
        <w:r w:rsidRPr="00437EEB">
          <w:rPr>
            <w:rFonts w:asciiTheme="minorHAnsi" w:hAnsiTheme="minorHAnsi"/>
            <w:sz w:val="20"/>
            <w:lang w:val="sk-SK"/>
          </w:rPr>
          <w:t xml:space="preserve">; </w:t>
        </w:r>
      </w:ins>
    </w:p>
    <w:p w:rsidR="00437EEB" w:rsidRPr="00437EEB" w:rsidRDefault="00437EEB">
      <w:pPr>
        <w:pStyle w:val="Zkladntext"/>
        <w:numPr>
          <w:ilvl w:val="0"/>
          <w:numId w:val="231"/>
        </w:numPr>
        <w:spacing w:before="120" w:after="120" w:line="276" w:lineRule="auto"/>
        <w:ind w:left="1470"/>
        <w:rPr>
          <w:ins w:id="1144" w:author="Autor"/>
          <w:rFonts w:asciiTheme="minorHAnsi" w:hAnsiTheme="minorHAnsi"/>
          <w:sz w:val="20"/>
          <w:lang w:val="sk-SK"/>
        </w:rPr>
        <w:pPrChange w:id="1145" w:author="Autor">
          <w:pPr>
            <w:pStyle w:val="Zkladntext"/>
            <w:spacing w:after="0"/>
            <w:ind w:left="720"/>
          </w:pPr>
        </w:pPrChange>
      </w:pPr>
      <w:ins w:id="1146" w:author="Autor">
        <w:del w:id="1147" w:author="Autor">
          <w:r w:rsidRPr="005920E4" w:rsidDel="005920E4">
            <w:rPr>
              <w:rFonts w:asciiTheme="minorHAnsi" w:hAnsiTheme="minorHAnsi"/>
              <w:b/>
              <w:sz w:val="20"/>
              <w:lang w:val="sk-SK"/>
              <w:rPrChange w:id="1148" w:author="Autor">
                <w:rPr>
                  <w:rFonts w:asciiTheme="minorHAnsi" w:hAnsiTheme="minorHAnsi"/>
                  <w:sz w:val="20"/>
                  <w:lang w:val="sk-SK"/>
                </w:rPr>
              </w:rPrChange>
            </w:rPr>
            <w:delText xml:space="preserve">• </w:delText>
          </w:r>
        </w:del>
        <w:r w:rsidRPr="005920E4">
          <w:rPr>
            <w:rFonts w:asciiTheme="minorHAnsi" w:hAnsiTheme="minorHAnsi"/>
            <w:b/>
            <w:sz w:val="20"/>
            <w:lang w:val="sk-SK"/>
            <w:rPrChange w:id="1149" w:author="Autor">
              <w:rPr>
                <w:rFonts w:asciiTheme="minorHAnsi" w:hAnsiTheme="minorHAnsi"/>
                <w:sz w:val="20"/>
                <w:lang w:val="sk-SK"/>
              </w:rPr>
            </w:rPrChange>
          </w:rPr>
          <w:t>cien rovnakých alebo podobných v čase určenia PHZ</w:t>
        </w:r>
        <w:r w:rsidRPr="00437EEB">
          <w:rPr>
            <w:rFonts w:asciiTheme="minorHAnsi" w:hAnsiTheme="minorHAnsi"/>
            <w:sz w:val="20"/>
            <w:lang w:val="sk-SK"/>
          </w:rPr>
          <w:t xml:space="preserve">, predmetov identifikovaných </w:t>
        </w:r>
        <w:r w:rsidRPr="005920E4">
          <w:rPr>
            <w:rFonts w:asciiTheme="minorHAnsi" w:hAnsiTheme="minorHAnsi"/>
            <w:sz w:val="20"/>
            <w:lang w:val="sk-SK"/>
          </w:rPr>
          <w:t xml:space="preserve">na webových stránkach CRZ a/alebo EKS </w:t>
        </w:r>
        <w:r w:rsidRPr="00437EEB">
          <w:rPr>
            <w:rFonts w:asciiTheme="minorHAnsi" w:hAnsiTheme="minorHAnsi"/>
            <w:sz w:val="20"/>
            <w:lang w:val="sk-SK"/>
          </w:rPr>
          <w:t xml:space="preserve">uvedených v cenových ponukách úspešných uchádzačov, resp. v zmluvách uzatvorených s úspešnými uchádzačmi; z aktuálnych katalógov dodávateľov; </w:t>
        </w:r>
      </w:ins>
    </w:p>
    <w:p w:rsidR="00437EEB" w:rsidRPr="00437EEB" w:rsidRDefault="00437EEB">
      <w:pPr>
        <w:pStyle w:val="Zkladntext"/>
        <w:numPr>
          <w:ilvl w:val="0"/>
          <w:numId w:val="231"/>
        </w:numPr>
        <w:spacing w:before="120" w:after="120" w:line="276" w:lineRule="auto"/>
        <w:ind w:left="1470"/>
        <w:rPr>
          <w:ins w:id="1150" w:author="Autor"/>
          <w:rFonts w:asciiTheme="minorHAnsi" w:hAnsiTheme="minorHAnsi"/>
          <w:sz w:val="20"/>
          <w:lang w:val="sk-SK"/>
        </w:rPr>
        <w:pPrChange w:id="1151" w:author="Autor">
          <w:pPr>
            <w:pStyle w:val="Zkladntext"/>
            <w:spacing w:after="0"/>
            <w:ind w:left="720"/>
          </w:pPr>
        </w:pPrChange>
      </w:pPr>
      <w:ins w:id="1152" w:author="Autor">
        <w:del w:id="1153" w:author="Autor">
          <w:r w:rsidRPr="005920E4" w:rsidDel="005920E4">
            <w:rPr>
              <w:rFonts w:asciiTheme="minorHAnsi" w:hAnsiTheme="minorHAnsi"/>
              <w:b/>
              <w:sz w:val="20"/>
              <w:lang w:val="sk-SK"/>
              <w:rPrChange w:id="1154" w:author="Autor">
                <w:rPr>
                  <w:rFonts w:asciiTheme="minorHAnsi" w:hAnsiTheme="minorHAnsi"/>
                  <w:sz w:val="20"/>
                  <w:lang w:val="sk-SK"/>
                </w:rPr>
              </w:rPrChange>
            </w:rPr>
            <w:delText xml:space="preserve">• </w:delText>
          </w:r>
        </w:del>
        <w:r w:rsidRPr="005920E4">
          <w:rPr>
            <w:rFonts w:asciiTheme="minorHAnsi" w:hAnsiTheme="minorHAnsi"/>
            <w:b/>
            <w:sz w:val="20"/>
            <w:lang w:val="sk-SK"/>
            <w:rPrChange w:id="1155" w:author="Autor">
              <w:rPr>
                <w:rFonts w:asciiTheme="minorHAnsi" w:hAnsiTheme="minorHAnsi"/>
                <w:sz w:val="20"/>
                <w:lang w:val="sk-SK"/>
              </w:rPr>
            </w:rPrChange>
          </w:rPr>
          <w:t>aktuálnych katalógov potenciálnych dodávateľov</w:t>
        </w:r>
        <w:r w:rsidRPr="00437EEB">
          <w:rPr>
            <w:rFonts w:asciiTheme="minorHAnsi" w:hAnsiTheme="minorHAnsi"/>
            <w:sz w:val="20"/>
            <w:lang w:val="sk-SK"/>
          </w:rPr>
          <w:t xml:space="preserve"> (listinných, uvedených na internetových stránkach); </w:t>
        </w:r>
      </w:ins>
    </w:p>
    <w:p w:rsidR="00437EEB" w:rsidRPr="00437EEB" w:rsidRDefault="00437EEB">
      <w:pPr>
        <w:pStyle w:val="Zkladntext"/>
        <w:numPr>
          <w:ilvl w:val="0"/>
          <w:numId w:val="231"/>
        </w:numPr>
        <w:spacing w:before="120" w:after="120" w:line="276" w:lineRule="auto"/>
        <w:ind w:left="1470"/>
        <w:rPr>
          <w:ins w:id="1156" w:author="Autor"/>
          <w:rFonts w:asciiTheme="minorHAnsi" w:hAnsiTheme="minorHAnsi"/>
          <w:sz w:val="20"/>
          <w:lang w:val="sk-SK"/>
        </w:rPr>
        <w:pPrChange w:id="1157" w:author="Autor">
          <w:pPr>
            <w:pStyle w:val="Zkladntext"/>
            <w:spacing w:after="0"/>
            <w:ind w:left="720"/>
          </w:pPr>
        </w:pPrChange>
      </w:pPr>
      <w:ins w:id="1158" w:author="Autor">
        <w:del w:id="1159" w:author="Autor">
          <w:r w:rsidRPr="005920E4" w:rsidDel="005920E4">
            <w:rPr>
              <w:rFonts w:asciiTheme="minorHAnsi" w:hAnsiTheme="minorHAnsi"/>
              <w:b/>
              <w:sz w:val="20"/>
              <w:lang w:val="sk-SK"/>
              <w:rPrChange w:id="1160" w:author="Autor">
                <w:rPr>
                  <w:rFonts w:asciiTheme="minorHAnsi" w:hAnsiTheme="minorHAnsi"/>
                  <w:sz w:val="20"/>
                  <w:lang w:val="sk-SK"/>
                </w:rPr>
              </w:rPrChange>
            </w:rPr>
            <w:delText xml:space="preserve">• </w:delText>
          </w:r>
        </w:del>
        <w:r w:rsidRPr="005920E4">
          <w:rPr>
            <w:rFonts w:asciiTheme="minorHAnsi" w:hAnsiTheme="minorHAnsi"/>
            <w:b/>
            <w:sz w:val="20"/>
            <w:lang w:val="sk-SK"/>
            <w:rPrChange w:id="1161" w:author="Autor">
              <w:rPr>
                <w:rFonts w:asciiTheme="minorHAnsi" w:hAnsiTheme="minorHAnsi"/>
                <w:sz w:val="20"/>
                <w:lang w:val="sk-SK"/>
              </w:rPr>
            </w:rPrChange>
          </w:rPr>
          <w:t xml:space="preserve">projektantom oceneného rozpočtu stavebných prác aktuálneho v čase odoslania oznámenia </w:t>
        </w:r>
        <w:r w:rsidR="008C4A67" w:rsidRPr="005920E4">
          <w:rPr>
            <w:rFonts w:asciiTheme="minorHAnsi" w:hAnsiTheme="minorHAnsi"/>
            <w:b/>
            <w:sz w:val="20"/>
            <w:lang w:val="sk-SK"/>
            <w:rPrChange w:id="1162" w:author="Autor">
              <w:rPr>
                <w:rFonts w:asciiTheme="minorHAnsi" w:hAnsiTheme="minorHAnsi"/>
                <w:sz w:val="20"/>
                <w:lang w:val="sk-SK"/>
              </w:rPr>
            </w:rPrChange>
          </w:rPr>
          <w:t xml:space="preserve">  </w:t>
        </w:r>
        <w:del w:id="1163" w:author="Autor">
          <w:r w:rsidR="008C4A67" w:rsidRPr="005920E4" w:rsidDel="005920E4">
            <w:rPr>
              <w:rFonts w:asciiTheme="minorHAnsi" w:hAnsiTheme="minorHAnsi"/>
              <w:b/>
              <w:sz w:val="20"/>
              <w:lang w:val="sk-SK"/>
              <w:rPrChange w:id="1164" w:author="Autor">
                <w:rPr>
                  <w:rFonts w:asciiTheme="minorHAnsi" w:hAnsiTheme="minorHAnsi"/>
                  <w:sz w:val="20"/>
                  <w:lang w:val="sk-SK"/>
                </w:rPr>
              </w:rPrChange>
            </w:rPr>
            <w:br/>
          </w:r>
        </w:del>
        <w:r w:rsidRPr="005920E4">
          <w:rPr>
            <w:rFonts w:asciiTheme="minorHAnsi" w:hAnsiTheme="minorHAnsi"/>
            <w:b/>
            <w:sz w:val="20"/>
            <w:lang w:val="sk-SK"/>
            <w:rPrChange w:id="1165" w:author="Autor">
              <w:rPr>
                <w:rFonts w:asciiTheme="minorHAnsi" w:hAnsiTheme="minorHAnsi"/>
                <w:sz w:val="20"/>
                <w:lang w:val="sk-SK"/>
              </w:rPr>
            </w:rPrChange>
          </w:rPr>
          <w:t>o vyhlásení verejného obstarávania alebo oznámenia použitého ako výzva na súťaž na uverejnenie, resp. z vyjadrenia projektanta k aktuálnosti rozpočtu stavebných prác</w:t>
        </w:r>
        <w:r w:rsidRPr="00437EEB">
          <w:rPr>
            <w:rFonts w:asciiTheme="minorHAnsi" w:hAnsiTheme="minorHAnsi"/>
            <w:sz w:val="20"/>
            <w:lang w:val="sk-SK"/>
          </w:rPr>
          <w:t xml:space="preserve"> (ocenený rozpočet, resp. vyjadrenie projektanta nesmie byť staršie ako 6 mesiace pred vyhlásením verejného obstarávania); ocenený rozpočet, resp. vyjadrenie projektanta</w:t>
        </w:r>
        <w:r w:rsidR="008C4A67">
          <w:rPr>
            <w:rFonts w:asciiTheme="minorHAnsi" w:hAnsiTheme="minorHAnsi"/>
            <w:sz w:val="20"/>
            <w:lang w:val="sk-SK"/>
          </w:rPr>
          <w:t>,</w:t>
        </w:r>
        <w:r w:rsidRPr="00437EEB">
          <w:rPr>
            <w:rFonts w:asciiTheme="minorHAnsi" w:hAnsiTheme="minorHAnsi"/>
            <w:sz w:val="20"/>
            <w:lang w:val="sk-SK"/>
          </w:rPr>
          <w:t xml:space="preserve"> musí </w:t>
        </w:r>
        <w:r w:rsidR="008C4A67">
          <w:rPr>
            <w:rFonts w:asciiTheme="minorHAnsi" w:hAnsiTheme="minorHAnsi"/>
            <w:sz w:val="20"/>
            <w:lang w:val="sk-SK"/>
          </w:rPr>
          <w:t>obsahovať</w:t>
        </w:r>
        <w:r w:rsidRPr="00437EEB">
          <w:rPr>
            <w:rFonts w:asciiTheme="minorHAnsi" w:hAnsiTheme="minorHAnsi"/>
            <w:sz w:val="20"/>
            <w:lang w:val="sk-SK"/>
          </w:rPr>
          <w:t xml:space="preserve"> dátum a pečiatku </w:t>
        </w:r>
        <w:r w:rsidR="008C4A67">
          <w:rPr>
            <w:rFonts w:asciiTheme="minorHAnsi" w:hAnsiTheme="minorHAnsi"/>
            <w:sz w:val="20"/>
            <w:lang w:val="sk-SK"/>
          </w:rPr>
          <w:t>autorizovanej osoby</w:t>
        </w:r>
        <w:r w:rsidRPr="00437EEB">
          <w:rPr>
            <w:rFonts w:asciiTheme="minorHAnsi" w:hAnsiTheme="minorHAnsi"/>
            <w:sz w:val="20"/>
            <w:lang w:val="sk-SK"/>
          </w:rPr>
          <w:t xml:space="preserve">, </w:t>
        </w:r>
      </w:ins>
    </w:p>
    <w:p w:rsidR="00B140B2" w:rsidRPr="00B52DF9" w:rsidDel="00437EEB" w:rsidRDefault="00437EEB">
      <w:pPr>
        <w:pStyle w:val="Zkladntext"/>
        <w:numPr>
          <w:ilvl w:val="0"/>
          <w:numId w:val="182"/>
        </w:numPr>
        <w:spacing w:before="120" w:after="120" w:line="276" w:lineRule="auto"/>
        <w:ind w:left="1470" w:hanging="425"/>
        <w:rPr>
          <w:del w:id="1166" w:author="Autor"/>
          <w:rFonts w:asciiTheme="minorHAnsi" w:hAnsiTheme="minorHAnsi"/>
          <w:sz w:val="20"/>
          <w:lang w:val="sk-SK"/>
        </w:rPr>
        <w:pPrChange w:id="1167" w:author="Autor">
          <w:pPr>
            <w:pStyle w:val="Zkladntext"/>
            <w:numPr>
              <w:numId w:val="24"/>
            </w:numPr>
            <w:ind w:left="364" w:hanging="360"/>
          </w:pPr>
        </w:pPrChange>
      </w:pPr>
      <w:ins w:id="1168" w:author="Autor">
        <w:r>
          <w:rPr>
            <w:rFonts w:asciiTheme="minorHAnsi" w:hAnsiTheme="minorHAnsi"/>
            <w:sz w:val="20"/>
            <w:lang w:val="sk-SK"/>
          </w:rPr>
          <w:t xml:space="preserve">        </w:t>
        </w:r>
        <w:r w:rsidRPr="00437EEB">
          <w:rPr>
            <w:rFonts w:asciiTheme="minorHAnsi" w:hAnsiTheme="minorHAnsi"/>
            <w:sz w:val="20"/>
            <w:lang w:val="sk-SK"/>
          </w:rPr>
          <w:t xml:space="preserve">• </w:t>
        </w:r>
        <w:r w:rsidRPr="005920E4">
          <w:rPr>
            <w:rFonts w:asciiTheme="minorHAnsi" w:hAnsiTheme="minorHAnsi"/>
            <w:b/>
            <w:sz w:val="20"/>
            <w:lang w:val="sk-SK"/>
            <w:rPrChange w:id="1169" w:author="Autor">
              <w:rPr>
                <w:rFonts w:asciiTheme="minorHAnsi" w:hAnsiTheme="minorHAnsi"/>
                <w:sz w:val="20"/>
              </w:rPr>
            </w:rPrChange>
          </w:rPr>
          <w:t>alebo kombináciou vyššie uvedených</w:t>
        </w:r>
        <w:r w:rsidRPr="005920E4">
          <w:rPr>
            <w:rFonts w:asciiTheme="minorHAnsi" w:hAnsiTheme="minorHAnsi"/>
            <w:b/>
            <w:sz w:val="20"/>
            <w:rPrChange w:id="1170" w:author="Autor">
              <w:rPr>
                <w:rFonts w:asciiTheme="minorHAnsi" w:hAnsiTheme="minorHAnsi"/>
                <w:sz w:val="20"/>
              </w:rPr>
            </w:rPrChange>
          </w:rPr>
          <w:t xml:space="preserve">  </w:t>
        </w:r>
        <w:r w:rsidRPr="005920E4">
          <w:rPr>
            <w:rFonts w:asciiTheme="minorHAnsi" w:hAnsiTheme="minorHAnsi"/>
            <w:b/>
            <w:sz w:val="20"/>
            <w:lang w:val="sk-SK"/>
            <w:rPrChange w:id="1171" w:author="Autor">
              <w:rPr>
                <w:rFonts w:asciiTheme="minorHAnsi" w:hAnsiTheme="minorHAnsi"/>
                <w:sz w:val="20"/>
              </w:rPr>
            </w:rPrChange>
          </w:rPr>
          <w:t>spôsobov.</w:t>
        </w:r>
        <w:r w:rsidRPr="00437EEB">
          <w:rPr>
            <w:rFonts w:asciiTheme="minorHAnsi" w:hAnsiTheme="minorHAnsi"/>
            <w:sz w:val="20"/>
            <w:lang w:val="sk-SK"/>
          </w:rPr>
          <w:t xml:space="preserve"> </w:t>
        </w:r>
      </w:ins>
      <w:del w:id="1172" w:author="Autor">
        <w:r w:rsidR="007D5628" w:rsidRPr="00A72D99" w:rsidDel="00437EEB">
          <w:rPr>
            <w:rFonts w:asciiTheme="minorHAnsi" w:hAnsiTheme="minorHAnsi"/>
            <w:sz w:val="20"/>
            <w:lang w:val="sk-SK"/>
          </w:rPr>
          <w:delText xml:space="preserve">Potrebné  je osloviť/ identifikovať čo najväčší počet dodávateľov/ ponúk/ zmlúv/ plnení (aspoň 3). </w:delText>
        </w:r>
      </w:del>
    </w:p>
    <w:p w:rsidR="00437EEB" w:rsidRDefault="00437EEB">
      <w:pPr>
        <w:pStyle w:val="Zkladntext"/>
        <w:spacing w:before="120" w:after="120" w:line="276" w:lineRule="auto"/>
        <w:ind w:left="1470" w:hanging="425"/>
        <w:rPr>
          <w:ins w:id="1173" w:author="Autor"/>
          <w:rFonts w:asciiTheme="minorHAnsi" w:hAnsiTheme="minorHAnsi"/>
          <w:sz w:val="20"/>
          <w:lang w:val="sk-SK"/>
        </w:rPr>
        <w:pPrChange w:id="1174" w:author="Autor">
          <w:pPr>
            <w:pStyle w:val="Zkladntext"/>
            <w:numPr>
              <w:numId w:val="24"/>
            </w:numPr>
            <w:ind w:left="364" w:hanging="360"/>
          </w:pPr>
        </w:pPrChange>
      </w:pPr>
    </w:p>
    <w:p w:rsidR="002D38A8" w:rsidRPr="008C4A67" w:rsidRDefault="00B140B2">
      <w:pPr>
        <w:pStyle w:val="Zkladntext"/>
        <w:numPr>
          <w:ilvl w:val="0"/>
          <w:numId w:val="24"/>
        </w:numPr>
        <w:spacing w:before="120" w:after="120" w:line="276" w:lineRule="auto"/>
        <w:ind w:left="709" w:hanging="425"/>
        <w:rPr>
          <w:rFonts w:asciiTheme="minorHAnsi" w:hAnsiTheme="minorHAnsi"/>
          <w:sz w:val="20"/>
          <w:lang w:val="sk-SK"/>
        </w:rPr>
        <w:pPrChange w:id="1175" w:author="Autor">
          <w:pPr>
            <w:pStyle w:val="Zkladntext"/>
            <w:numPr>
              <w:numId w:val="24"/>
            </w:numPr>
            <w:ind w:left="709" w:hanging="425"/>
          </w:pPr>
        </w:pPrChange>
      </w:pPr>
      <w:r w:rsidRPr="00437EEB">
        <w:rPr>
          <w:rFonts w:asciiTheme="minorHAnsi" w:hAnsiTheme="minorHAnsi"/>
          <w:sz w:val="20"/>
          <w:lang w:val="sk-SK"/>
        </w:rPr>
        <w:t xml:space="preserve">V prípade stavebných prác </w:t>
      </w:r>
      <w:del w:id="1176" w:author="Autor">
        <w:r w:rsidRPr="00437EEB" w:rsidDel="008C4A67">
          <w:rPr>
            <w:rFonts w:asciiTheme="minorHAnsi" w:hAnsiTheme="minorHAnsi"/>
            <w:sz w:val="20"/>
            <w:lang w:val="sk-SK"/>
          </w:rPr>
          <w:delText xml:space="preserve">je využívaným spôsobom </w:delText>
        </w:r>
      </w:del>
      <w:ins w:id="1177" w:author="Autor">
        <w:r w:rsidR="008C4A67">
          <w:rPr>
            <w:rFonts w:asciiTheme="minorHAnsi" w:hAnsiTheme="minorHAnsi"/>
            <w:sz w:val="20"/>
            <w:lang w:val="sk-SK"/>
          </w:rPr>
          <w:t xml:space="preserve">je možné na </w:t>
        </w:r>
      </w:ins>
      <w:r w:rsidRPr="00437EEB">
        <w:rPr>
          <w:rFonts w:asciiTheme="minorHAnsi" w:hAnsiTheme="minorHAnsi"/>
          <w:sz w:val="20"/>
          <w:lang w:val="sk-SK"/>
        </w:rPr>
        <w:t>preukázani</w:t>
      </w:r>
      <w:del w:id="1178" w:author="Autor">
        <w:r w:rsidRPr="00437EEB" w:rsidDel="008C4A67">
          <w:rPr>
            <w:rFonts w:asciiTheme="minorHAnsi" w:hAnsiTheme="minorHAnsi"/>
            <w:sz w:val="20"/>
            <w:lang w:val="sk-SK"/>
          </w:rPr>
          <w:delText>a</w:delText>
        </w:r>
      </w:del>
      <w:ins w:id="1179" w:author="Autor">
        <w:r w:rsidR="008C4A67">
          <w:rPr>
            <w:rFonts w:asciiTheme="minorHAnsi" w:hAnsiTheme="minorHAnsi"/>
            <w:sz w:val="20"/>
            <w:lang w:val="sk-SK"/>
          </w:rPr>
          <w:t>e</w:t>
        </w:r>
      </w:ins>
      <w:r w:rsidRPr="00437EEB">
        <w:rPr>
          <w:rFonts w:asciiTheme="minorHAnsi" w:hAnsiTheme="minorHAnsi"/>
          <w:sz w:val="20"/>
          <w:lang w:val="sk-SK"/>
        </w:rPr>
        <w:t xml:space="preserve"> výšky PHZ</w:t>
      </w:r>
      <w:ins w:id="1180" w:author="Autor">
        <w:r w:rsidR="008C4A67">
          <w:rPr>
            <w:rFonts w:asciiTheme="minorHAnsi" w:hAnsiTheme="minorHAnsi"/>
            <w:sz w:val="20"/>
            <w:lang w:val="sk-SK"/>
          </w:rPr>
          <w:t>, okrem</w:t>
        </w:r>
      </w:ins>
      <w:r w:rsidRPr="00437EEB">
        <w:rPr>
          <w:rFonts w:asciiTheme="minorHAnsi" w:hAnsiTheme="minorHAnsi"/>
          <w:sz w:val="20"/>
          <w:lang w:val="sk-SK"/>
        </w:rPr>
        <w:t xml:space="preserve"> </w:t>
      </w:r>
      <w:del w:id="1181" w:author="Autor">
        <w:r w:rsidRPr="00437EEB" w:rsidDel="008C4A67">
          <w:rPr>
            <w:rFonts w:asciiTheme="minorHAnsi" w:hAnsiTheme="minorHAnsi"/>
            <w:sz w:val="20"/>
            <w:lang w:val="sk-SK"/>
          </w:rPr>
          <w:delText xml:space="preserve">samotný </w:delText>
        </w:r>
        <w:r w:rsidR="00816B2A" w:rsidRPr="00437EEB" w:rsidDel="008C4A67">
          <w:rPr>
            <w:rFonts w:asciiTheme="minorHAnsi" w:hAnsiTheme="minorHAnsi"/>
            <w:sz w:val="20"/>
            <w:lang w:val="sk-SK"/>
          </w:rPr>
          <w:delText>aktuálny resp.</w:delText>
        </w:r>
      </w:del>
      <w:r w:rsidR="00816B2A" w:rsidRPr="00437EEB">
        <w:rPr>
          <w:rFonts w:asciiTheme="minorHAnsi" w:hAnsiTheme="minorHAnsi"/>
          <w:sz w:val="20"/>
          <w:lang w:val="sk-SK"/>
        </w:rPr>
        <w:t xml:space="preserve"> aktualizovan</w:t>
      </w:r>
      <w:del w:id="1182" w:author="Autor">
        <w:r w:rsidR="00816B2A" w:rsidRPr="00437EEB" w:rsidDel="008C4A67">
          <w:rPr>
            <w:rFonts w:asciiTheme="minorHAnsi" w:hAnsiTheme="minorHAnsi"/>
            <w:sz w:val="20"/>
            <w:lang w:val="sk-SK"/>
          </w:rPr>
          <w:delText>ý</w:delText>
        </w:r>
      </w:del>
      <w:ins w:id="1183" w:author="Autor">
        <w:r w:rsidR="008C4A67">
          <w:rPr>
            <w:rFonts w:asciiTheme="minorHAnsi" w:hAnsiTheme="minorHAnsi"/>
            <w:sz w:val="20"/>
            <w:lang w:val="sk-SK"/>
          </w:rPr>
          <w:t>ého</w:t>
        </w:r>
      </w:ins>
      <w:r w:rsidR="00816B2A" w:rsidRPr="00437EEB">
        <w:rPr>
          <w:rFonts w:asciiTheme="minorHAnsi" w:hAnsiTheme="minorHAnsi"/>
          <w:sz w:val="20"/>
          <w:lang w:val="sk-SK"/>
        </w:rPr>
        <w:t xml:space="preserve"> </w:t>
      </w:r>
      <w:r w:rsidRPr="008C4A67">
        <w:rPr>
          <w:rFonts w:asciiTheme="minorHAnsi" w:hAnsiTheme="minorHAnsi"/>
          <w:sz w:val="20"/>
          <w:lang w:val="sk-SK"/>
        </w:rPr>
        <w:t>rozpoč</w:t>
      </w:r>
      <w:del w:id="1184" w:author="Autor">
        <w:r w:rsidRPr="008C4A67" w:rsidDel="008C4A67">
          <w:rPr>
            <w:rFonts w:asciiTheme="minorHAnsi" w:hAnsiTheme="minorHAnsi"/>
            <w:sz w:val="20"/>
            <w:lang w:val="sk-SK"/>
          </w:rPr>
          <w:delText>e</w:delText>
        </w:r>
      </w:del>
      <w:r w:rsidRPr="008C4A67">
        <w:rPr>
          <w:rFonts w:asciiTheme="minorHAnsi" w:hAnsiTheme="minorHAnsi"/>
          <w:sz w:val="20"/>
          <w:lang w:val="sk-SK"/>
        </w:rPr>
        <w:t>t</w:t>
      </w:r>
      <w:ins w:id="1185" w:author="Autor">
        <w:r w:rsidR="008C4A67">
          <w:rPr>
            <w:rFonts w:asciiTheme="minorHAnsi" w:hAnsiTheme="minorHAnsi"/>
            <w:sz w:val="20"/>
            <w:lang w:val="sk-SK"/>
          </w:rPr>
          <w:t>u</w:t>
        </w:r>
      </w:ins>
      <w:r w:rsidRPr="008C4A67">
        <w:rPr>
          <w:rFonts w:asciiTheme="minorHAnsi" w:hAnsiTheme="minorHAnsi"/>
          <w:sz w:val="20"/>
          <w:lang w:val="sk-SK"/>
        </w:rPr>
        <w:t xml:space="preserve"> stavby (stavebného diela, alebo prác)</w:t>
      </w:r>
      <w:del w:id="1186" w:author="Autor">
        <w:r w:rsidRPr="008C4A67" w:rsidDel="008C4A67">
          <w:rPr>
            <w:rFonts w:asciiTheme="minorHAnsi" w:hAnsiTheme="minorHAnsi"/>
            <w:sz w:val="20"/>
            <w:lang w:val="sk-SK"/>
          </w:rPr>
          <w:delText xml:space="preserve">, ktorý je overený a opečiatkovaný </w:delText>
        </w:r>
        <w:r w:rsidR="00816B2A" w:rsidRPr="008C4A67" w:rsidDel="008C4A67">
          <w:rPr>
            <w:rFonts w:asciiTheme="minorHAnsi" w:hAnsiTheme="minorHAnsi"/>
            <w:sz w:val="20"/>
            <w:lang w:val="sk-SK"/>
          </w:rPr>
          <w:delText>autorizovanou</w:delText>
        </w:r>
        <w:r w:rsidRPr="008C4A67" w:rsidDel="008C4A67">
          <w:rPr>
            <w:rFonts w:asciiTheme="minorHAnsi" w:hAnsiTheme="minorHAnsi"/>
            <w:sz w:val="20"/>
            <w:lang w:val="sk-SK"/>
          </w:rPr>
          <w:delText xml:space="preserve"> osobou</w:delText>
        </w:r>
      </w:del>
      <w:ins w:id="1187" w:author="Autor">
        <w:r w:rsidR="00C21F27" w:rsidRPr="008C4A67">
          <w:rPr>
            <w:rFonts w:asciiTheme="minorHAnsi" w:hAnsiTheme="minorHAnsi"/>
            <w:sz w:val="20"/>
            <w:lang w:val="sk-SK"/>
          </w:rPr>
          <w:t xml:space="preserve"> </w:t>
        </w:r>
        <w:r w:rsidR="008C4A67">
          <w:rPr>
            <w:rFonts w:asciiTheme="minorHAnsi" w:hAnsiTheme="minorHAnsi"/>
            <w:sz w:val="20"/>
            <w:lang w:val="sk-SK"/>
          </w:rPr>
          <w:t xml:space="preserve">použiť aj </w:t>
        </w:r>
        <w:r w:rsidR="00C21F27" w:rsidRPr="008C4A67">
          <w:rPr>
            <w:rFonts w:asciiTheme="minorHAnsi" w:hAnsiTheme="minorHAnsi"/>
            <w:sz w:val="20"/>
            <w:lang w:val="sk-SK"/>
          </w:rPr>
          <w:t xml:space="preserve"> štátnu cenov</w:t>
        </w:r>
        <w:r w:rsidR="008C4A67">
          <w:rPr>
            <w:rFonts w:asciiTheme="minorHAnsi" w:hAnsiTheme="minorHAnsi"/>
            <w:sz w:val="20"/>
            <w:lang w:val="sk-SK"/>
          </w:rPr>
          <w:t>ú</w:t>
        </w:r>
        <w:r w:rsidR="00C21F27" w:rsidRPr="008C4A67">
          <w:rPr>
            <w:rFonts w:asciiTheme="minorHAnsi" w:hAnsiTheme="minorHAnsi"/>
            <w:sz w:val="20"/>
            <w:lang w:val="sk-SK"/>
          </w:rPr>
          <w:t xml:space="preserve"> expertízu</w:t>
        </w:r>
      </w:ins>
      <w:r w:rsidRPr="008C4A67">
        <w:rPr>
          <w:rFonts w:asciiTheme="minorHAnsi" w:hAnsiTheme="minorHAnsi"/>
          <w:sz w:val="20"/>
          <w:lang w:val="sk-SK"/>
        </w:rPr>
        <w:t>.</w:t>
      </w:r>
    </w:p>
    <w:p w:rsidR="007D5628" w:rsidRPr="005C2647" w:rsidRDefault="007D5628">
      <w:pPr>
        <w:pStyle w:val="Zkladntext"/>
        <w:numPr>
          <w:ilvl w:val="0"/>
          <w:numId w:val="24"/>
        </w:numPr>
        <w:spacing w:before="120" w:after="120" w:line="276" w:lineRule="auto"/>
        <w:ind w:left="709" w:hanging="425"/>
        <w:rPr>
          <w:rFonts w:asciiTheme="minorHAnsi" w:hAnsiTheme="minorHAnsi"/>
          <w:b/>
          <w:sz w:val="20"/>
          <w:lang w:val="sk-SK"/>
        </w:rPr>
        <w:pPrChange w:id="1188" w:author="Autor">
          <w:pPr>
            <w:pStyle w:val="Zkladntext"/>
            <w:numPr>
              <w:numId w:val="24"/>
            </w:numPr>
            <w:ind w:left="709" w:hanging="425"/>
          </w:pPr>
        </w:pPrChange>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w:t>
      </w:r>
      <w:r w:rsidRPr="005C2647">
        <w:rPr>
          <w:rFonts w:asciiTheme="minorHAnsi" w:hAnsiTheme="minorHAnsi"/>
          <w:b/>
          <w:sz w:val="20"/>
          <w:lang w:val="sk-SK"/>
        </w:rPr>
        <w:t xml:space="preserve">Ak však prijímateľ určí podmienky účasti </w:t>
      </w:r>
      <w:del w:id="1189" w:author="Autor">
        <w:r w:rsidR="0025004D" w:rsidRPr="005C2647" w:rsidDel="007D585A">
          <w:rPr>
            <w:rFonts w:asciiTheme="minorHAnsi" w:hAnsiTheme="minorHAnsi"/>
            <w:b/>
            <w:sz w:val="20"/>
            <w:lang w:val="sk-SK"/>
          </w:rPr>
          <w:delText xml:space="preserve"> </w:delText>
        </w:r>
        <w:r w:rsidR="0025004D" w:rsidRPr="005C2647" w:rsidDel="007D585A">
          <w:rPr>
            <w:rFonts w:asciiTheme="minorHAnsi" w:hAnsiTheme="minorHAnsi"/>
            <w:b/>
            <w:sz w:val="20"/>
            <w:lang w:val="sk-SK"/>
          </w:rPr>
          <w:br/>
        </w:r>
      </w:del>
      <w:r w:rsidRPr="005C2647">
        <w:rPr>
          <w:rFonts w:asciiTheme="minorHAnsi" w:hAnsiTheme="minorHAnsi"/>
          <w:b/>
          <w:sz w:val="20"/>
          <w:lang w:val="sk-SK"/>
        </w:rPr>
        <w:t xml:space="preserve">v spojení s PHZ alebo vyžaduje zábezpeku, musí PHZ uviesť v oznámení o vyhlásení VO alebo vo výzve číslom. </w:t>
      </w:r>
    </w:p>
    <w:p w:rsidR="002220DD" w:rsidRPr="00021150" w:rsidRDefault="007D5628">
      <w:pPr>
        <w:pStyle w:val="Zkladntext"/>
        <w:numPr>
          <w:ilvl w:val="0"/>
          <w:numId w:val="24"/>
        </w:numPr>
        <w:spacing w:before="120" w:after="120" w:line="276" w:lineRule="auto"/>
        <w:ind w:left="709" w:hanging="425"/>
        <w:rPr>
          <w:ins w:id="1190" w:author="Autor"/>
          <w:rFonts w:asciiTheme="minorHAnsi" w:hAnsiTheme="minorHAnsi"/>
          <w:sz w:val="20"/>
        </w:rPr>
        <w:pPrChange w:id="1191" w:author="Autor">
          <w:pPr>
            <w:pStyle w:val="Odsekzoznamu"/>
            <w:numPr>
              <w:numId w:val="24"/>
            </w:numPr>
            <w:ind w:hanging="360"/>
          </w:pPr>
        </w:pPrChange>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697FCC" w:rsidRPr="008A438B" w:rsidRDefault="002220DD">
      <w:pPr>
        <w:pStyle w:val="Zkladntext"/>
        <w:numPr>
          <w:ilvl w:val="0"/>
          <w:numId w:val="24"/>
        </w:numPr>
        <w:spacing w:before="120" w:after="120" w:line="276" w:lineRule="auto"/>
        <w:ind w:left="709" w:hanging="425"/>
        <w:rPr>
          <w:ins w:id="1192" w:author="Autor"/>
          <w:rFonts w:asciiTheme="minorHAnsi" w:hAnsiTheme="minorHAnsi"/>
          <w:sz w:val="20"/>
        </w:rPr>
        <w:pPrChange w:id="1193" w:author="Autor">
          <w:pPr>
            <w:pStyle w:val="Odsekzoznamu"/>
            <w:numPr>
              <w:numId w:val="24"/>
            </w:numPr>
            <w:ind w:hanging="360"/>
          </w:pPr>
        </w:pPrChange>
      </w:pPr>
      <w:ins w:id="1194" w:author="Autor">
        <w:r w:rsidRPr="00436F65">
          <w:rPr>
            <w:rFonts w:asciiTheme="minorHAnsi" w:hAnsiTheme="minorHAnsi"/>
            <w:sz w:val="20"/>
            <w:lang w:val="sk-SK"/>
            <w:rPrChange w:id="1195" w:author="Autor">
              <w:rPr/>
            </w:rPrChange>
          </w:rPr>
          <w:t>Informácie</w:t>
        </w:r>
        <w:r w:rsidRPr="002220DD">
          <w:rPr>
            <w:rFonts w:asciiTheme="minorHAnsi" w:hAnsiTheme="minorHAnsi"/>
            <w:sz w:val="20"/>
            <w:rPrChange w:id="1196" w:author="Autor">
              <w:rPr/>
            </w:rPrChange>
          </w:rPr>
          <w:t xml:space="preserve"> a</w:t>
        </w:r>
        <w:r w:rsidRPr="00436F65">
          <w:rPr>
            <w:rFonts w:asciiTheme="minorHAnsi" w:hAnsiTheme="minorHAnsi"/>
            <w:sz w:val="20"/>
            <w:lang w:val="sk-SK"/>
            <w:rPrChange w:id="1197" w:author="Autor">
              <w:rPr/>
            </w:rPrChange>
          </w:rPr>
          <w:t xml:space="preserve"> podklady</w:t>
        </w:r>
        <w:r w:rsidRPr="002220DD">
          <w:rPr>
            <w:rFonts w:asciiTheme="minorHAnsi" w:hAnsiTheme="minorHAnsi"/>
            <w:sz w:val="20"/>
            <w:rPrChange w:id="1198" w:author="Autor">
              <w:rPr/>
            </w:rPrChange>
          </w:rPr>
          <w:t xml:space="preserve">, </w:t>
        </w:r>
        <w:r w:rsidRPr="00436F65">
          <w:rPr>
            <w:rFonts w:asciiTheme="minorHAnsi" w:hAnsiTheme="minorHAnsi"/>
            <w:sz w:val="20"/>
            <w:lang w:val="sk-SK"/>
            <w:rPrChange w:id="1199" w:author="Autor">
              <w:rPr/>
            </w:rPrChange>
          </w:rPr>
          <w:t>na</w:t>
        </w:r>
        <w:r w:rsidRPr="002220DD">
          <w:rPr>
            <w:rFonts w:asciiTheme="minorHAnsi" w:hAnsiTheme="minorHAnsi"/>
            <w:sz w:val="20"/>
            <w:rPrChange w:id="1200" w:author="Autor">
              <w:rPr/>
            </w:rPrChange>
          </w:rPr>
          <w:t xml:space="preserve"> základe ktorých bola určená predpokladaná hodnota zákazky </w:t>
        </w:r>
        <w:r w:rsidRPr="008C4A67">
          <w:rPr>
            <w:rFonts w:asciiTheme="minorHAnsi" w:hAnsiTheme="minorHAnsi"/>
            <w:b/>
            <w:sz w:val="20"/>
            <w:rPrChange w:id="1201" w:author="Autor">
              <w:rPr/>
            </w:rPrChange>
          </w:rPr>
          <w:t>nesmú byť staršie ako 6 mesiacov ku dňa vyhlásenia VO, ak bola predpokladaná hodnota zákazky určená prieskumom trhu realizovaným oslovením potenciálnych záujemcov</w:t>
        </w:r>
        <w:r w:rsidRPr="002220DD">
          <w:rPr>
            <w:rFonts w:asciiTheme="minorHAnsi" w:hAnsiTheme="minorHAnsi"/>
            <w:sz w:val="20"/>
            <w:rPrChange w:id="1202" w:author="Autor">
              <w:rPr/>
            </w:rPrChange>
          </w:rPr>
          <w:t xml:space="preserve"> (minimálne troch) alebo prípravnou trhovou konzultáciou. Ak ceny obstarávaných tovarov, stavebných prác alebo služieb nezaznamenali na trhu zmenu, je možné pre účely určenia predpokladanej hodnoty zákazky použiť aj podklady staršie ako </w:t>
        </w:r>
        <w:del w:id="1203" w:author="Autor">
          <w:r w:rsidR="00A270A8" w:rsidDel="007D585A">
            <w:rPr>
              <w:rFonts w:asciiTheme="minorHAnsi" w:hAnsiTheme="minorHAnsi"/>
              <w:sz w:val="20"/>
            </w:rPr>
            <w:delText xml:space="preserve"> </w:delText>
          </w:r>
          <w:r w:rsidR="00A270A8" w:rsidDel="007D585A">
            <w:rPr>
              <w:rFonts w:asciiTheme="minorHAnsi" w:hAnsiTheme="minorHAnsi"/>
              <w:sz w:val="20"/>
            </w:rPr>
            <w:br/>
          </w:r>
        </w:del>
        <w:r w:rsidRPr="002220DD">
          <w:rPr>
            <w:rFonts w:asciiTheme="minorHAnsi" w:hAnsiTheme="minorHAnsi"/>
            <w:sz w:val="20"/>
            <w:rPrChange w:id="1204" w:author="Autor">
              <w:rPr/>
            </w:rPrChange>
          </w:rPr>
          <w:t>6 mesiacov. Zdôvodnenie tejto skutočnosti musí byť súčasťou dokumentácie k zákazke VO. Ak prijímateľ určuje predpokladanú hodnotu zákazky na základe údajov a informácií o zákazkách na rovnaký alebo porovnateľný predmet (napr.</w:t>
        </w:r>
        <w:r w:rsidRPr="00B13CF5">
          <w:rPr>
            <w:rFonts w:asciiTheme="minorHAnsi" w:hAnsiTheme="minorHAnsi"/>
            <w:sz w:val="20"/>
            <w:lang w:val="sk-SK"/>
            <w:rPrChange w:id="1205" w:author="Autor">
              <w:rPr/>
            </w:rPrChange>
          </w:rPr>
          <w:t xml:space="preserve"> povinne</w:t>
        </w:r>
        <w:r w:rsidRPr="002220DD">
          <w:rPr>
            <w:rFonts w:asciiTheme="minorHAnsi" w:hAnsiTheme="minorHAnsi"/>
            <w:sz w:val="20"/>
            <w:rPrChange w:id="1206" w:author="Autor">
              <w:rPr/>
            </w:rPrChange>
          </w:rPr>
          <w:t xml:space="preserve"> zverejňované zmluvy v CRZ), uvedené údaje a informácie (zmluvy) musia byť platné ku dňu vyhlásenia VO a z minimálne dvoch nezávislých údajov o cenách. </w:t>
        </w:r>
      </w:ins>
    </w:p>
    <w:p w:rsidR="00C21F27" w:rsidRPr="008A438B" w:rsidRDefault="002220DD">
      <w:pPr>
        <w:pStyle w:val="Zkladntext"/>
        <w:numPr>
          <w:ilvl w:val="0"/>
          <w:numId w:val="24"/>
        </w:numPr>
        <w:spacing w:before="120" w:after="120" w:line="276" w:lineRule="auto"/>
        <w:ind w:left="709" w:hanging="425"/>
        <w:rPr>
          <w:ins w:id="1207" w:author="Autor"/>
          <w:rFonts w:asciiTheme="minorHAnsi" w:hAnsiTheme="minorHAnsi"/>
          <w:sz w:val="20"/>
        </w:rPr>
        <w:pPrChange w:id="1208" w:author="Autor">
          <w:pPr>
            <w:pStyle w:val="Odsekzoznamu"/>
            <w:numPr>
              <w:numId w:val="24"/>
            </w:numPr>
            <w:ind w:hanging="360"/>
          </w:pPr>
        </w:pPrChange>
      </w:pPr>
      <w:ins w:id="1209" w:author="Autor">
        <w:r w:rsidRPr="002220DD">
          <w:rPr>
            <w:rFonts w:asciiTheme="minorHAnsi" w:hAnsiTheme="minorHAnsi"/>
            <w:sz w:val="20"/>
            <w:rPrChange w:id="1210" w:author="Autor">
              <w:rPr/>
            </w:rPrChange>
          </w:rPr>
          <w:t xml:space="preserve">Ak ceny obstarávaných tovarov, stavebných prác alebo služieb nezaznamenali na trhu zmenu, je možné </w:t>
        </w:r>
        <w:del w:id="1211" w:author="Autor">
          <w:r w:rsidR="00697FCC" w:rsidDel="007D585A">
            <w:rPr>
              <w:rFonts w:asciiTheme="minorHAnsi" w:hAnsiTheme="minorHAnsi"/>
              <w:sz w:val="20"/>
            </w:rPr>
            <w:delText xml:space="preserve"> </w:delText>
          </w:r>
          <w:r w:rsidR="00697FCC" w:rsidDel="007D585A">
            <w:rPr>
              <w:rFonts w:asciiTheme="minorHAnsi" w:hAnsiTheme="minorHAnsi"/>
              <w:sz w:val="20"/>
            </w:rPr>
            <w:br/>
          </w:r>
        </w:del>
        <w:r w:rsidRPr="002220DD">
          <w:rPr>
            <w:rFonts w:asciiTheme="minorHAnsi" w:hAnsiTheme="minorHAnsi"/>
            <w:sz w:val="20"/>
            <w:rPrChange w:id="1212" w:author="Autor">
              <w:rPr/>
            </w:rPrChange>
          </w:rPr>
          <w:t xml:space="preserve">pre účely určenia predpokladanej hodnoty zákazky použiť aj údaje o zmluvách, ktorých platnosť je ku dňu vyhlásenia VO ukončená. Zdôvodnenie tejto skutočnosti musí byť obdobne súčasťou dokumentácie </w:t>
        </w:r>
        <w:del w:id="1213" w:author="Autor">
          <w:r w:rsidR="00697FCC" w:rsidDel="007D585A">
            <w:rPr>
              <w:rFonts w:asciiTheme="minorHAnsi" w:hAnsiTheme="minorHAnsi"/>
              <w:sz w:val="20"/>
            </w:rPr>
            <w:delText xml:space="preserve"> </w:delText>
          </w:r>
          <w:r w:rsidR="00697FCC" w:rsidDel="007D585A">
            <w:rPr>
              <w:rFonts w:asciiTheme="minorHAnsi" w:hAnsiTheme="minorHAnsi"/>
              <w:sz w:val="20"/>
            </w:rPr>
            <w:br/>
          </w:r>
        </w:del>
        <w:r w:rsidRPr="002220DD">
          <w:rPr>
            <w:rFonts w:asciiTheme="minorHAnsi" w:hAnsiTheme="minorHAnsi"/>
            <w:sz w:val="20"/>
            <w:rPrChange w:id="1214" w:author="Autor">
              <w:rPr/>
            </w:rPrChange>
          </w:rPr>
          <w:t>k zákazke VO.</w:t>
        </w:r>
      </w:ins>
    </w:p>
    <w:p w:rsidR="002220DD" w:rsidRPr="008A438B" w:rsidRDefault="002220DD">
      <w:pPr>
        <w:pStyle w:val="Zkladntext"/>
        <w:numPr>
          <w:ilvl w:val="0"/>
          <w:numId w:val="24"/>
        </w:numPr>
        <w:spacing w:before="120" w:after="120" w:line="276" w:lineRule="auto"/>
        <w:ind w:left="709" w:hanging="425"/>
        <w:rPr>
          <w:ins w:id="1215" w:author="Autor"/>
          <w:rFonts w:asciiTheme="minorHAnsi" w:hAnsiTheme="minorHAnsi"/>
          <w:sz w:val="20"/>
        </w:rPr>
        <w:pPrChange w:id="1216" w:author="Autor">
          <w:pPr>
            <w:pStyle w:val="Odsekzoznamu"/>
            <w:numPr>
              <w:numId w:val="24"/>
            </w:numPr>
            <w:ind w:hanging="360"/>
          </w:pPr>
        </w:pPrChange>
      </w:pPr>
      <w:ins w:id="1217" w:author="Autor">
        <w:del w:id="1218" w:author="Autor">
          <w:r w:rsidRPr="002220DD" w:rsidDel="00C21F27">
            <w:rPr>
              <w:rFonts w:asciiTheme="minorHAnsi" w:hAnsiTheme="minorHAnsi"/>
              <w:sz w:val="20"/>
              <w:rPrChange w:id="1219" w:author="Autor">
                <w:rPr/>
              </w:rPrChange>
            </w:rPr>
            <w:delText xml:space="preserve"> Predpokladanú hodnotu zákaziek na uskutočnenie stavebných prác je možné určiť aj projektantom podľa rozpočtu projektanta alebo štátnou cenovou expertízou. </w:delText>
          </w:r>
        </w:del>
        <w:r w:rsidRPr="002220DD">
          <w:rPr>
            <w:rFonts w:asciiTheme="minorHAnsi" w:hAnsiTheme="minorHAnsi"/>
            <w:sz w:val="20"/>
            <w:rPrChange w:id="1220" w:author="Autor">
              <w:rPr/>
            </w:rPrChange>
          </w:rPr>
          <w:t xml:space="preserve">V prípade, ak cena tovaru, stavebných prác alebo služieb zaznamenala na trhu podstatnú zmenu, je RO oprávnený požadovať od prijímateľa aktualizáciu podkladov k určeniu predpokladanej hodnoty zákazky aj </w:t>
        </w:r>
        <w:r w:rsidR="00A270A8">
          <w:rPr>
            <w:rFonts w:asciiTheme="minorHAnsi" w:hAnsiTheme="minorHAnsi"/>
            <w:sz w:val="20"/>
          </w:rPr>
          <w:t xml:space="preserve"> </w:t>
        </w:r>
        <w:del w:id="1221" w:author="Autor">
          <w:r w:rsidR="00A270A8" w:rsidDel="007D585A">
            <w:rPr>
              <w:rFonts w:asciiTheme="minorHAnsi" w:hAnsiTheme="minorHAnsi"/>
              <w:sz w:val="20"/>
            </w:rPr>
            <w:br/>
          </w:r>
        </w:del>
        <w:r w:rsidRPr="002220DD">
          <w:rPr>
            <w:rFonts w:asciiTheme="minorHAnsi" w:hAnsiTheme="minorHAnsi"/>
            <w:sz w:val="20"/>
            <w:rPrChange w:id="1222" w:author="Autor">
              <w:rPr/>
            </w:rPrChange>
          </w:rPr>
          <w:t xml:space="preserve">v prípade, ak podklady neboli staršie ako 6 mesiacov ku dňu </w:t>
        </w:r>
        <w:r w:rsidRPr="00436F65">
          <w:rPr>
            <w:rFonts w:asciiTheme="minorHAnsi" w:hAnsiTheme="minorHAnsi"/>
            <w:sz w:val="20"/>
            <w:lang w:val="sk-SK"/>
            <w:rPrChange w:id="1223" w:author="Autor">
              <w:rPr/>
            </w:rPrChange>
          </w:rPr>
          <w:t>vyhlásenia</w:t>
        </w:r>
        <w:r w:rsidRPr="002220DD">
          <w:rPr>
            <w:rFonts w:asciiTheme="minorHAnsi" w:hAnsiTheme="minorHAnsi"/>
            <w:sz w:val="20"/>
            <w:rPrChange w:id="1224" w:author="Autor">
              <w:rPr/>
            </w:rPrChange>
          </w:rPr>
          <w:t xml:space="preserve"> VO. </w:t>
        </w:r>
      </w:ins>
    </w:p>
    <w:p w:rsidR="00437EEB" w:rsidRPr="00437EEB" w:rsidDel="007D585A" w:rsidRDefault="00A1627C">
      <w:pPr>
        <w:pStyle w:val="Zkladntext"/>
        <w:ind w:left="720"/>
        <w:rPr>
          <w:ins w:id="1225" w:author="Autor"/>
          <w:del w:id="1226" w:author="Autor"/>
          <w:rFonts w:asciiTheme="minorHAnsi" w:hAnsiTheme="minorHAnsi"/>
          <w:sz w:val="20"/>
          <w:lang w:val="sk-SK"/>
        </w:rPr>
        <w:pPrChange w:id="1227" w:author="Autor">
          <w:pPr>
            <w:pStyle w:val="Zkladntext"/>
            <w:numPr>
              <w:numId w:val="24"/>
            </w:numPr>
            <w:ind w:left="720" w:hanging="360"/>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2E1232AE" wp14:editId="0B2F1B66">
                <wp:simplePos x="0" y="0"/>
                <wp:positionH relativeFrom="column">
                  <wp:posOffset>71755</wp:posOffset>
                </wp:positionH>
                <wp:positionV relativeFrom="paragraph">
                  <wp:posOffset>85090</wp:posOffset>
                </wp:positionV>
                <wp:extent cx="5838825" cy="22479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2479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7736F5" w:rsidRDefault="007736F5">
                            <w:pPr>
                              <w:spacing w:after="0" w:line="240" w:lineRule="auto"/>
                              <w:jc w:val="both"/>
                              <w:rPr>
                                <w:ins w:id="1228" w:author="Autor"/>
                                <w:rFonts w:asciiTheme="minorHAnsi" w:hAnsiTheme="minorHAnsi"/>
                                <w:sz w:val="20"/>
                                <w:szCs w:val="20"/>
                              </w:rPr>
                              <w:pPrChange w:id="1229" w:author="Autor">
                                <w:pPr>
                                  <w:jc w:val="both"/>
                                </w:pPr>
                              </w:pPrChange>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7736F5" w:rsidRDefault="007736F5">
                            <w:pPr>
                              <w:spacing w:after="0" w:line="240" w:lineRule="auto"/>
                              <w:jc w:val="both"/>
                              <w:rPr>
                                <w:ins w:id="1230" w:author="Autor"/>
                                <w:rFonts w:asciiTheme="minorHAnsi" w:hAnsiTheme="minorHAnsi"/>
                                <w:sz w:val="20"/>
                                <w:szCs w:val="20"/>
                              </w:rPr>
                              <w:pPrChange w:id="1231" w:author="Autor">
                                <w:pPr>
                                  <w:jc w:val="both"/>
                                </w:pPr>
                              </w:pPrChange>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ins w:id="1232" w:author="Autor">
                              <w:r>
                                <w:rPr>
                                  <w:rFonts w:asciiTheme="minorHAnsi" w:hAnsiTheme="minorHAnsi"/>
                                  <w:sz w:val="20"/>
                                  <w:szCs w:val="20"/>
                                </w:rPr>
                                <w:t xml:space="preserve">  </w:t>
                              </w:r>
                            </w:ins>
                          </w:p>
                          <w:p w:rsidR="007736F5" w:rsidRDefault="007736F5">
                            <w:pPr>
                              <w:spacing w:after="0" w:line="240" w:lineRule="auto"/>
                              <w:jc w:val="both"/>
                              <w:rPr>
                                <w:ins w:id="1233" w:author="Autor"/>
                                <w:rFonts w:asciiTheme="minorHAnsi" w:hAnsiTheme="minorHAnsi"/>
                                <w:sz w:val="20"/>
                                <w:szCs w:val="20"/>
                              </w:rPr>
                              <w:pPrChange w:id="1234" w:author="Autor">
                                <w:pPr>
                                  <w:jc w:val="both"/>
                                </w:pPr>
                              </w:pPrChange>
                            </w:pPr>
                          </w:p>
                          <w:p w:rsidR="007736F5" w:rsidRDefault="007736F5" w:rsidP="00437EEB">
                            <w:pPr>
                              <w:spacing w:after="0" w:line="240" w:lineRule="auto"/>
                              <w:jc w:val="both"/>
                              <w:rPr>
                                <w:ins w:id="1235" w:author="Autor"/>
                                <w:rFonts w:asciiTheme="minorHAnsi" w:hAnsiTheme="minorHAnsi"/>
                                <w:sz w:val="20"/>
                                <w:szCs w:val="20"/>
                              </w:rPr>
                            </w:pPr>
                            <w:ins w:id="1236" w:author="Autor">
                              <w:r w:rsidRPr="00437EEB">
                                <w:rPr>
                                  <w:rFonts w:asciiTheme="minorHAnsi" w:hAnsiTheme="minorHAnsi"/>
                                  <w:sz w:val="20"/>
                                  <w:szCs w:val="20"/>
                                </w:rPr>
                                <w:t xml:space="preserve">Telefonický prieskum trhu nebude považovaný zo strany poskytovateľa za dostačujúci pre určenie PHZ. </w:t>
                              </w:r>
                            </w:ins>
                          </w:p>
                          <w:p w:rsidR="007736F5" w:rsidRPr="00437EEB" w:rsidRDefault="007736F5" w:rsidP="00437EEB">
                            <w:pPr>
                              <w:spacing w:after="0" w:line="240" w:lineRule="auto"/>
                              <w:jc w:val="both"/>
                              <w:rPr>
                                <w:ins w:id="1237" w:author="Autor"/>
                                <w:rFonts w:asciiTheme="minorHAnsi" w:hAnsiTheme="minorHAnsi"/>
                                <w:sz w:val="20"/>
                                <w:szCs w:val="20"/>
                              </w:rPr>
                            </w:pPr>
                          </w:p>
                          <w:p w:rsidR="007736F5" w:rsidRDefault="007736F5" w:rsidP="00697FCC">
                            <w:pPr>
                              <w:spacing w:after="0" w:line="240" w:lineRule="auto"/>
                              <w:rPr>
                                <w:ins w:id="1238" w:author="Autor"/>
                                <w:rFonts w:ascii="Calibri" w:eastAsia="Calibri" w:hAnsi="Calibri" w:cs="Times New Roman"/>
                                <w:sz w:val="20"/>
                                <w:szCs w:val="20"/>
                              </w:rPr>
                            </w:pPr>
                            <w:ins w:id="1239" w:author="Autor">
                              <w:r w:rsidRPr="008C4A67">
                                <w:rPr>
                                  <w:rFonts w:ascii="Calibri" w:eastAsia="Calibri" w:hAnsi="Calibri" w:cs="Times New Roman"/>
                                  <w:sz w:val="20"/>
                                  <w:szCs w:val="20"/>
                                  <w:rPrChange w:id="1240" w:author="Autor">
                                    <w:rPr>
                                      <w:rFonts w:ascii="Calibri" w:eastAsia="Calibri" w:hAnsi="Calibri" w:cs="Times New Roman"/>
                                      <w:sz w:val="23"/>
                                      <w:szCs w:val="23"/>
                                    </w:rPr>
                                  </w:rPrChange>
                                </w:rPr>
                                <w:t xml:space="preserve">Poskytovateľ odporúča vo výzve na </w:t>
                              </w:r>
                              <w:r>
                                <w:rPr>
                                  <w:rFonts w:ascii="Calibri" w:eastAsia="Calibri" w:hAnsi="Calibri" w:cs="Times New Roman"/>
                                  <w:sz w:val="20"/>
                                  <w:szCs w:val="20"/>
                                </w:rPr>
                                <w:t xml:space="preserve">predkladanie ponúk pri zákazkách s nízkou hodnotou </w:t>
                              </w:r>
                              <w:r w:rsidRPr="008C4A67">
                                <w:rPr>
                                  <w:rFonts w:ascii="Calibri" w:eastAsia="Calibri" w:hAnsi="Calibri" w:cs="Times New Roman"/>
                                  <w:sz w:val="20"/>
                                  <w:szCs w:val="20"/>
                                  <w:rPrChange w:id="1241" w:author="Autor">
                                    <w:rPr>
                                      <w:rFonts w:ascii="Calibri" w:eastAsia="Calibri" w:hAnsi="Calibri" w:cs="Times New Roman"/>
                                      <w:sz w:val="23"/>
                                      <w:szCs w:val="23"/>
                                    </w:rPr>
                                  </w:rPrChange>
                                </w:rPr>
                                <w:t xml:space="preserve">uvádzať PHZ. </w:t>
                              </w:r>
                            </w:ins>
                          </w:p>
                          <w:p w:rsidR="007736F5" w:rsidRDefault="007736F5" w:rsidP="00697FCC">
                            <w:pPr>
                              <w:spacing w:after="0" w:line="240" w:lineRule="auto"/>
                              <w:rPr>
                                <w:ins w:id="1242" w:author="Autor"/>
                                <w:rFonts w:ascii="Calibri" w:eastAsia="Calibri" w:hAnsi="Calibri" w:cs="Times New Roman"/>
                                <w:sz w:val="20"/>
                                <w:szCs w:val="20"/>
                              </w:rPr>
                            </w:pPr>
                          </w:p>
                          <w:p w:rsidR="007736F5" w:rsidRPr="008C4A67" w:rsidRDefault="007736F5">
                            <w:pPr>
                              <w:spacing w:after="0" w:line="240" w:lineRule="auto"/>
                              <w:jc w:val="both"/>
                              <w:rPr>
                                <w:ins w:id="1243" w:author="Autor"/>
                                <w:rFonts w:ascii="Calibri" w:eastAsia="Calibri" w:hAnsi="Calibri" w:cs="Times New Roman"/>
                                <w:sz w:val="20"/>
                                <w:szCs w:val="20"/>
                                <w:rPrChange w:id="1244" w:author="Autor">
                                  <w:rPr>
                                    <w:ins w:id="1245" w:author="Autor"/>
                                    <w:rFonts w:ascii="Calibri" w:eastAsia="Calibri" w:hAnsi="Calibri" w:cs="Times New Roman"/>
                                    <w:sz w:val="23"/>
                                    <w:szCs w:val="23"/>
                                  </w:rPr>
                                </w:rPrChange>
                              </w:rPr>
                              <w:pPrChange w:id="1246" w:author="Autor">
                                <w:pPr>
                                  <w:spacing w:after="0" w:line="240" w:lineRule="auto"/>
                                </w:pPr>
                              </w:pPrChange>
                            </w:pPr>
                            <w:ins w:id="1247" w:author="Autor">
                              <w:r w:rsidRPr="008C4A67">
                                <w:rPr>
                                  <w:rFonts w:ascii="Calibri" w:eastAsia="Calibri" w:hAnsi="Calibri" w:cs="Times New Roman"/>
                                  <w:sz w:val="20"/>
                                  <w:szCs w:val="20"/>
                                  <w:rPrChange w:id="1248" w:author="Autor">
                                    <w:rPr>
                                      <w:rFonts w:ascii="Calibri" w:eastAsia="Calibri" w:hAnsi="Calibri" w:cs="Times New Roman"/>
                                      <w:sz w:val="23"/>
                                      <w:szCs w:val="23"/>
                                    </w:rPr>
                                  </w:rPrChange>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ins>
                          </w:p>
                          <w:p w:rsidR="007736F5" w:rsidRPr="008C4A67" w:rsidRDefault="007736F5" w:rsidP="00697FCC">
                            <w:pPr>
                              <w:spacing w:after="0" w:line="240" w:lineRule="auto"/>
                              <w:rPr>
                                <w:ins w:id="1249" w:author="Autor"/>
                                <w:rFonts w:ascii="Calibri" w:eastAsia="Calibri" w:hAnsi="Calibri" w:cs="Times New Roman"/>
                                <w:sz w:val="20"/>
                                <w:szCs w:val="20"/>
                                <w:rPrChange w:id="1250" w:author="Autor">
                                  <w:rPr>
                                    <w:ins w:id="1251" w:author="Autor"/>
                                    <w:rFonts w:ascii="Calibri" w:eastAsia="Calibri" w:hAnsi="Calibri" w:cs="Times New Roman"/>
                                    <w:sz w:val="23"/>
                                    <w:szCs w:val="23"/>
                                  </w:rPr>
                                </w:rPrChange>
                              </w:rPr>
                            </w:pPr>
                          </w:p>
                          <w:p w:rsidR="007736F5" w:rsidRDefault="007736F5">
                            <w:pPr>
                              <w:spacing w:after="0" w:line="240" w:lineRule="auto"/>
                              <w:jc w:val="both"/>
                              <w:rPr>
                                <w:ins w:id="1252" w:author="Autor"/>
                                <w:rFonts w:ascii="Calibri" w:eastAsia="Calibri" w:hAnsi="Calibri" w:cs="Times New Roman"/>
                                <w:sz w:val="23"/>
                                <w:szCs w:val="23"/>
                              </w:rPr>
                              <w:pPrChange w:id="1253" w:author="Autor">
                                <w:pPr>
                                  <w:spacing w:after="0" w:line="240" w:lineRule="auto"/>
                                </w:pPr>
                              </w:pPrChange>
                            </w:pPr>
                          </w:p>
                          <w:p w:rsidR="007736F5" w:rsidRDefault="007736F5" w:rsidP="00C21F27">
                            <w:pPr>
                              <w:spacing w:after="0" w:line="240" w:lineRule="auto"/>
                              <w:rPr>
                                <w:ins w:id="1254" w:author="Autor"/>
                                <w:rFonts w:ascii="Calibri" w:eastAsia="Calibri" w:hAnsi="Calibri" w:cs="Times New Roman"/>
                                <w:sz w:val="23"/>
                                <w:szCs w:val="23"/>
                              </w:rPr>
                            </w:pPr>
                          </w:p>
                          <w:p w:rsidR="007736F5" w:rsidRDefault="007736F5" w:rsidP="00C21F27">
                            <w:pPr>
                              <w:spacing w:after="0" w:line="240" w:lineRule="auto"/>
                              <w:rPr>
                                <w:ins w:id="1255" w:author="Autor"/>
                                <w:rFonts w:ascii="Calibri" w:eastAsia="Calibri" w:hAnsi="Calibri" w:cs="Times New Roman"/>
                                <w:sz w:val="23"/>
                                <w:szCs w:val="23"/>
                              </w:rPr>
                            </w:pPr>
                          </w:p>
                          <w:p w:rsidR="007736F5" w:rsidRDefault="007736F5" w:rsidP="00C21F27">
                            <w:pPr>
                              <w:spacing w:after="0" w:line="240" w:lineRule="auto"/>
                              <w:rPr>
                                <w:ins w:id="1256" w:author="Autor"/>
                                <w:rFonts w:ascii="Calibri" w:eastAsia="Calibri" w:hAnsi="Calibri" w:cs="Times New Roman"/>
                                <w:sz w:val="23"/>
                                <w:szCs w:val="23"/>
                              </w:rPr>
                            </w:pPr>
                          </w:p>
                          <w:p w:rsidR="007736F5" w:rsidRPr="00C21F27" w:rsidRDefault="007736F5" w:rsidP="00C21F27">
                            <w:pPr>
                              <w:spacing w:after="0" w:line="240" w:lineRule="auto"/>
                              <w:rPr>
                                <w:ins w:id="1257" w:author="Autor"/>
                                <w:rFonts w:ascii="Calibri" w:eastAsia="Calibri" w:hAnsi="Calibri" w:cs="Times New Roman"/>
                                <w:sz w:val="23"/>
                                <w:szCs w:val="23"/>
                              </w:rPr>
                            </w:pPr>
                          </w:p>
                          <w:p w:rsidR="007736F5" w:rsidRDefault="007736F5">
                            <w:pPr>
                              <w:spacing w:after="0" w:line="240" w:lineRule="auto"/>
                              <w:jc w:val="both"/>
                              <w:rPr>
                                <w:ins w:id="1258" w:author="Autor"/>
                                <w:rFonts w:asciiTheme="minorHAnsi" w:hAnsiTheme="minorHAnsi"/>
                                <w:sz w:val="20"/>
                                <w:szCs w:val="20"/>
                              </w:rPr>
                              <w:pPrChange w:id="1259" w:author="Autor">
                                <w:pPr>
                                  <w:jc w:val="both"/>
                                </w:pPr>
                              </w:pPrChange>
                            </w:pPr>
                          </w:p>
                          <w:p w:rsidR="007736F5" w:rsidRDefault="007736F5">
                            <w:pPr>
                              <w:spacing w:after="0" w:line="240" w:lineRule="auto"/>
                              <w:jc w:val="both"/>
                              <w:rPr>
                                <w:ins w:id="1260" w:author="Autor"/>
                                <w:rFonts w:asciiTheme="minorHAnsi" w:hAnsiTheme="minorHAnsi"/>
                                <w:sz w:val="20"/>
                                <w:szCs w:val="20"/>
                              </w:rPr>
                              <w:pPrChange w:id="1261" w:author="Autor">
                                <w:pPr>
                                  <w:jc w:val="both"/>
                                </w:pPr>
                              </w:pPrChange>
                            </w:pPr>
                            <w:ins w:id="1262" w:author="Autor">
                              <w:r>
                                <w:rPr>
                                  <w:rFonts w:asciiTheme="minorHAnsi" w:hAnsiTheme="minorHAnsi"/>
                                  <w:sz w:val="20"/>
                                  <w:szCs w:val="20"/>
                                </w:rPr>
                                <w:t xml:space="preserve"> </w:t>
                              </w:r>
                            </w:ins>
                          </w:p>
                          <w:p w:rsidR="007736F5" w:rsidRDefault="007736F5" w:rsidP="00816B2A">
                            <w:pPr>
                              <w:jc w:val="both"/>
                              <w:rPr>
                                <w:ins w:id="1263" w:author="Autor"/>
                                <w:rFonts w:asciiTheme="minorHAnsi" w:hAnsiTheme="minorHAnsi"/>
                                <w:sz w:val="20"/>
                                <w:szCs w:val="20"/>
                              </w:rPr>
                            </w:pPr>
                          </w:p>
                          <w:p w:rsidR="007736F5" w:rsidRDefault="007736F5" w:rsidP="00816B2A">
                            <w:pPr>
                              <w:jc w:val="both"/>
                              <w:rPr>
                                <w:ins w:id="1264" w:author="Autor"/>
                                <w:rFonts w:asciiTheme="minorHAnsi" w:hAnsiTheme="minorHAnsi"/>
                                <w:sz w:val="20"/>
                                <w:szCs w:val="20"/>
                              </w:rPr>
                            </w:pPr>
                            <w:ins w:id="1265" w:author="Autor">
                              <w:r>
                                <w:rPr>
                                  <w:rFonts w:asciiTheme="minorHAnsi" w:hAnsiTheme="minorHAnsi"/>
                                  <w:sz w:val="20"/>
                                  <w:szCs w:val="20"/>
                                </w:rPr>
                                <w:t xml:space="preserve">       </w:t>
                              </w:r>
                            </w:ins>
                          </w:p>
                          <w:p w:rsidR="007736F5" w:rsidRDefault="007736F5" w:rsidP="00816B2A">
                            <w:pPr>
                              <w:jc w:val="both"/>
                              <w:rPr>
                                <w:ins w:id="1266" w:author="Autor"/>
                                <w:rFonts w:asciiTheme="minorHAnsi" w:hAnsiTheme="minorHAnsi"/>
                                <w:sz w:val="20"/>
                                <w:szCs w:val="20"/>
                              </w:rPr>
                            </w:pPr>
                          </w:p>
                          <w:p w:rsidR="007736F5" w:rsidRPr="00792568" w:rsidRDefault="007736F5" w:rsidP="00816B2A">
                            <w:pPr>
                              <w:jc w:val="both"/>
                              <w:rPr>
                                <w:rFonts w:asciiTheme="minorHAnsi" w:hAnsi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5.65pt;margin-top:6.7pt;width:459.75pt;height:1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" fillcolor="#d8d8d8 [2732]" strokecolor="#c0504d [3205]" strokeweight="2pt">
                <v:textbox>
                  <w:txbxContent>
                    <w:p w:rsidR="007736F5" w:rsidRDefault="007736F5">
                      <w:pPr>
                        <w:spacing w:after="0" w:line="240" w:lineRule="auto"/>
                        <w:jc w:val="both"/>
                        <w:rPr>
                          <w:ins w:id="1632" w:author="Autor"/>
                          <w:rFonts w:asciiTheme="minorHAnsi" w:hAnsiTheme="minorHAnsi"/>
                          <w:sz w:val="20"/>
                          <w:szCs w:val="20"/>
                        </w:rPr>
                        <w:pPrChange w:id="1633" w:author="Autor">
                          <w:pPr>
                            <w:jc w:val="both"/>
                          </w:pPr>
                        </w:pPrChange>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7736F5" w:rsidRDefault="007736F5">
                      <w:pPr>
                        <w:spacing w:after="0" w:line="240" w:lineRule="auto"/>
                        <w:jc w:val="both"/>
                        <w:rPr>
                          <w:ins w:id="1634" w:author="Autor"/>
                          <w:rFonts w:asciiTheme="minorHAnsi" w:hAnsiTheme="minorHAnsi"/>
                          <w:sz w:val="20"/>
                          <w:szCs w:val="20"/>
                        </w:rPr>
                        <w:pPrChange w:id="1635" w:author="Autor">
                          <w:pPr>
                            <w:jc w:val="both"/>
                          </w:pPr>
                        </w:pPrChange>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ins w:id="1636" w:author="Autor">
                        <w:r>
                          <w:rPr>
                            <w:rFonts w:asciiTheme="minorHAnsi" w:hAnsiTheme="minorHAnsi"/>
                            <w:sz w:val="20"/>
                            <w:szCs w:val="20"/>
                          </w:rPr>
                          <w:t xml:space="preserve">  </w:t>
                        </w:r>
                      </w:ins>
                    </w:p>
                    <w:p w:rsidR="007736F5" w:rsidRDefault="007736F5">
                      <w:pPr>
                        <w:spacing w:after="0" w:line="240" w:lineRule="auto"/>
                        <w:jc w:val="both"/>
                        <w:rPr>
                          <w:ins w:id="1637" w:author="Autor"/>
                          <w:rFonts w:asciiTheme="minorHAnsi" w:hAnsiTheme="minorHAnsi"/>
                          <w:sz w:val="20"/>
                          <w:szCs w:val="20"/>
                        </w:rPr>
                        <w:pPrChange w:id="1638" w:author="Autor">
                          <w:pPr>
                            <w:jc w:val="both"/>
                          </w:pPr>
                        </w:pPrChange>
                      </w:pPr>
                    </w:p>
                    <w:p w:rsidR="007736F5" w:rsidRDefault="007736F5" w:rsidP="00437EEB">
                      <w:pPr>
                        <w:spacing w:after="0" w:line="240" w:lineRule="auto"/>
                        <w:jc w:val="both"/>
                        <w:rPr>
                          <w:ins w:id="1639" w:author="Autor"/>
                          <w:rFonts w:asciiTheme="minorHAnsi" w:hAnsiTheme="minorHAnsi"/>
                          <w:sz w:val="20"/>
                          <w:szCs w:val="20"/>
                        </w:rPr>
                      </w:pPr>
                      <w:ins w:id="1640" w:author="Autor">
                        <w:r w:rsidRPr="00437EEB">
                          <w:rPr>
                            <w:rFonts w:asciiTheme="minorHAnsi" w:hAnsiTheme="minorHAnsi"/>
                            <w:sz w:val="20"/>
                            <w:szCs w:val="20"/>
                          </w:rPr>
                          <w:t xml:space="preserve">Telefonický prieskum trhu nebude považovaný zo strany poskytovateľa za dostačujúci pre určenie PHZ. </w:t>
                        </w:r>
                      </w:ins>
                    </w:p>
                    <w:p w:rsidR="007736F5" w:rsidRPr="00437EEB" w:rsidRDefault="007736F5" w:rsidP="00437EEB">
                      <w:pPr>
                        <w:spacing w:after="0" w:line="240" w:lineRule="auto"/>
                        <w:jc w:val="both"/>
                        <w:rPr>
                          <w:ins w:id="1641" w:author="Autor"/>
                          <w:rFonts w:asciiTheme="minorHAnsi" w:hAnsiTheme="minorHAnsi"/>
                          <w:sz w:val="20"/>
                          <w:szCs w:val="20"/>
                        </w:rPr>
                      </w:pPr>
                    </w:p>
                    <w:p w:rsidR="007736F5" w:rsidRDefault="007736F5" w:rsidP="00697FCC">
                      <w:pPr>
                        <w:spacing w:after="0" w:line="240" w:lineRule="auto"/>
                        <w:rPr>
                          <w:ins w:id="1642" w:author="Autor"/>
                          <w:rFonts w:ascii="Calibri" w:eastAsia="Calibri" w:hAnsi="Calibri" w:cs="Times New Roman"/>
                          <w:sz w:val="20"/>
                          <w:szCs w:val="20"/>
                        </w:rPr>
                      </w:pPr>
                      <w:ins w:id="1643" w:author="Autor">
                        <w:r w:rsidRPr="008C4A67">
                          <w:rPr>
                            <w:rFonts w:ascii="Calibri" w:eastAsia="Calibri" w:hAnsi="Calibri" w:cs="Times New Roman"/>
                            <w:sz w:val="20"/>
                            <w:szCs w:val="20"/>
                            <w:rPrChange w:id="1644" w:author="Autor">
                              <w:rPr>
                                <w:rFonts w:ascii="Calibri" w:eastAsia="Calibri" w:hAnsi="Calibri" w:cs="Times New Roman"/>
                                <w:sz w:val="23"/>
                                <w:szCs w:val="23"/>
                              </w:rPr>
                            </w:rPrChange>
                          </w:rPr>
                          <w:t xml:space="preserve">Poskytovateľ odporúča vo výzve na </w:t>
                        </w:r>
                        <w:r>
                          <w:rPr>
                            <w:rFonts w:ascii="Calibri" w:eastAsia="Calibri" w:hAnsi="Calibri" w:cs="Times New Roman"/>
                            <w:sz w:val="20"/>
                            <w:szCs w:val="20"/>
                          </w:rPr>
                          <w:t xml:space="preserve">predkladanie ponúk pri zákazkách s nízkou hodnotou </w:t>
                        </w:r>
                        <w:r w:rsidRPr="008C4A67">
                          <w:rPr>
                            <w:rFonts w:ascii="Calibri" w:eastAsia="Calibri" w:hAnsi="Calibri" w:cs="Times New Roman"/>
                            <w:sz w:val="20"/>
                            <w:szCs w:val="20"/>
                            <w:rPrChange w:id="1645" w:author="Autor">
                              <w:rPr>
                                <w:rFonts w:ascii="Calibri" w:eastAsia="Calibri" w:hAnsi="Calibri" w:cs="Times New Roman"/>
                                <w:sz w:val="23"/>
                                <w:szCs w:val="23"/>
                              </w:rPr>
                            </w:rPrChange>
                          </w:rPr>
                          <w:t xml:space="preserve">uvádzať PHZ. </w:t>
                        </w:r>
                      </w:ins>
                    </w:p>
                    <w:p w:rsidR="007736F5" w:rsidRDefault="007736F5" w:rsidP="00697FCC">
                      <w:pPr>
                        <w:spacing w:after="0" w:line="240" w:lineRule="auto"/>
                        <w:rPr>
                          <w:ins w:id="1646" w:author="Autor"/>
                          <w:rFonts w:ascii="Calibri" w:eastAsia="Calibri" w:hAnsi="Calibri" w:cs="Times New Roman"/>
                          <w:sz w:val="20"/>
                          <w:szCs w:val="20"/>
                        </w:rPr>
                      </w:pPr>
                    </w:p>
                    <w:p w:rsidR="007736F5" w:rsidRPr="008C4A67" w:rsidRDefault="007736F5">
                      <w:pPr>
                        <w:spacing w:after="0" w:line="240" w:lineRule="auto"/>
                        <w:jc w:val="both"/>
                        <w:rPr>
                          <w:ins w:id="1647" w:author="Autor"/>
                          <w:rFonts w:ascii="Calibri" w:eastAsia="Calibri" w:hAnsi="Calibri" w:cs="Times New Roman"/>
                          <w:sz w:val="20"/>
                          <w:szCs w:val="20"/>
                          <w:rPrChange w:id="1648" w:author="Autor">
                            <w:rPr>
                              <w:ins w:id="1649" w:author="Autor"/>
                              <w:rFonts w:ascii="Calibri" w:eastAsia="Calibri" w:hAnsi="Calibri" w:cs="Times New Roman"/>
                              <w:sz w:val="23"/>
                              <w:szCs w:val="23"/>
                            </w:rPr>
                          </w:rPrChange>
                        </w:rPr>
                        <w:pPrChange w:id="1650" w:author="Autor">
                          <w:pPr>
                            <w:spacing w:after="0" w:line="240" w:lineRule="auto"/>
                          </w:pPr>
                        </w:pPrChange>
                      </w:pPr>
                      <w:ins w:id="1651" w:author="Autor">
                        <w:r w:rsidRPr="008C4A67">
                          <w:rPr>
                            <w:rFonts w:ascii="Calibri" w:eastAsia="Calibri" w:hAnsi="Calibri" w:cs="Times New Roman"/>
                            <w:sz w:val="20"/>
                            <w:szCs w:val="20"/>
                            <w:rPrChange w:id="1652" w:author="Autor">
                              <w:rPr>
                                <w:rFonts w:ascii="Calibri" w:eastAsia="Calibri" w:hAnsi="Calibri" w:cs="Times New Roman"/>
                                <w:sz w:val="23"/>
                                <w:szCs w:val="23"/>
                              </w:rPr>
                            </w:rPrChange>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ins>
                    </w:p>
                    <w:p w:rsidR="007736F5" w:rsidRPr="008C4A67" w:rsidRDefault="007736F5" w:rsidP="00697FCC">
                      <w:pPr>
                        <w:spacing w:after="0" w:line="240" w:lineRule="auto"/>
                        <w:rPr>
                          <w:ins w:id="1653" w:author="Autor"/>
                          <w:rFonts w:ascii="Calibri" w:eastAsia="Calibri" w:hAnsi="Calibri" w:cs="Times New Roman"/>
                          <w:sz w:val="20"/>
                          <w:szCs w:val="20"/>
                          <w:rPrChange w:id="1654" w:author="Autor">
                            <w:rPr>
                              <w:ins w:id="1655" w:author="Autor"/>
                              <w:rFonts w:ascii="Calibri" w:eastAsia="Calibri" w:hAnsi="Calibri" w:cs="Times New Roman"/>
                              <w:sz w:val="23"/>
                              <w:szCs w:val="23"/>
                            </w:rPr>
                          </w:rPrChange>
                        </w:rPr>
                      </w:pPr>
                    </w:p>
                    <w:p w:rsidR="007736F5" w:rsidRDefault="007736F5">
                      <w:pPr>
                        <w:spacing w:after="0" w:line="240" w:lineRule="auto"/>
                        <w:jc w:val="both"/>
                        <w:rPr>
                          <w:ins w:id="1656" w:author="Autor"/>
                          <w:rFonts w:ascii="Calibri" w:eastAsia="Calibri" w:hAnsi="Calibri" w:cs="Times New Roman"/>
                          <w:sz w:val="23"/>
                          <w:szCs w:val="23"/>
                        </w:rPr>
                        <w:pPrChange w:id="1657" w:author="Autor">
                          <w:pPr>
                            <w:spacing w:after="0" w:line="240" w:lineRule="auto"/>
                          </w:pPr>
                        </w:pPrChange>
                      </w:pPr>
                    </w:p>
                    <w:p w:rsidR="007736F5" w:rsidRDefault="007736F5" w:rsidP="00C21F27">
                      <w:pPr>
                        <w:spacing w:after="0" w:line="240" w:lineRule="auto"/>
                        <w:rPr>
                          <w:ins w:id="1658" w:author="Autor"/>
                          <w:rFonts w:ascii="Calibri" w:eastAsia="Calibri" w:hAnsi="Calibri" w:cs="Times New Roman"/>
                          <w:sz w:val="23"/>
                          <w:szCs w:val="23"/>
                        </w:rPr>
                      </w:pPr>
                    </w:p>
                    <w:p w:rsidR="007736F5" w:rsidRDefault="007736F5" w:rsidP="00C21F27">
                      <w:pPr>
                        <w:spacing w:after="0" w:line="240" w:lineRule="auto"/>
                        <w:rPr>
                          <w:ins w:id="1659" w:author="Autor"/>
                          <w:rFonts w:ascii="Calibri" w:eastAsia="Calibri" w:hAnsi="Calibri" w:cs="Times New Roman"/>
                          <w:sz w:val="23"/>
                          <w:szCs w:val="23"/>
                        </w:rPr>
                      </w:pPr>
                    </w:p>
                    <w:p w:rsidR="007736F5" w:rsidRDefault="007736F5" w:rsidP="00C21F27">
                      <w:pPr>
                        <w:spacing w:after="0" w:line="240" w:lineRule="auto"/>
                        <w:rPr>
                          <w:ins w:id="1660" w:author="Autor"/>
                          <w:rFonts w:ascii="Calibri" w:eastAsia="Calibri" w:hAnsi="Calibri" w:cs="Times New Roman"/>
                          <w:sz w:val="23"/>
                          <w:szCs w:val="23"/>
                        </w:rPr>
                      </w:pPr>
                    </w:p>
                    <w:p w:rsidR="007736F5" w:rsidRPr="00C21F27" w:rsidRDefault="007736F5" w:rsidP="00C21F27">
                      <w:pPr>
                        <w:spacing w:after="0" w:line="240" w:lineRule="auto"/>
                        <w:rPr>
                          <w:ins w:id="1661" w:author="Autor"/>
                          <w:rFonts w:ascii="Calibri" w:eastAsia="Calibri" w:hAnsi="Calibri" w:cs="Times New Roman"/>
                          <w:sz w:val="23"/>
                          <w:szCs w:val="23"/>
                        </w:rPr>
                      </w:pPr>
                    </w:p>
                    <w:p w:rsidR="007736F5" w:rsidRDefault="007736F5">
                      <w:pPr>
                        <w:spacing w:after="0" w:line="240" w:lineRule="auto"/>
                        <w:jc w:val="both"/>
                        <w:rPr>
                          <w:ins w:id="1662" w:author="Autor"/>
                          <w:rFonts w:asciiTheme="minorHAnsi" w:hAnsiTheme="minorHAnsi"/>
                          <w:sz w:val="20"/>
                          <w:szCs w:val="20"/>
                        </w:rPr>
                        <w:pPrChange w:id="1663" w:author="Autor">
                          <w:pPr>
                            <w:jc w:val="both"/>
                          </w:pPr>
                        </w:pPrChange>
                      </w:pPr>
                    </w:p>
                    <w:p w:rsidR="007736F5" w:rsidRDefault="007736F5">
                      <w:pPr>
                        <w:spacing w:after="0" w:line="240" w:lineRule="auto"/>
                        <w:jc w:val="both"/>
                        <w:rPr>
                          <w:ins w:id="1664" w:author="Autor"/>
                          <w:rFonts w:asciiTheme="minorHAnsi" w:hAnsiTheme="minorHAnsi"/>
                          <w:sz w:val="20"/>
                          <w:szCs w:val="20"/>
                        </w:rPr>
                        <w:pPrChange w:id="1665" w:author="Autor">
                          <w:pPr>
                            <w:jc w:val="both"/>
                          </w:pPr>
                        </w:pPrChange>
                      </w:pPr>
                      <w:ins w:id="1666" w:author="Autor">
                        <w:r>
                          <w:rPr>
                            <w:rFonts w:asciiTheme="minorHAnsi" w:hAnsiTheme="minorHAnsi"/>
                            <w:sz w:val="20"/>
                            <w:szCs w:val="20"/>
                          </w:rPr>
                          <w:t xml:space="preserve"> </w:t>
                        </w:r>
                      </w:ins>
                    </w:p>
                    <w:p w:rsidR="007736F5" w:rsidRDefault="007736F5" w:rsidP="00816B2A">
                      <w:pPr>
                        <w:jc w:val="both"/>
                        <w:rPr>
                          <w:ins w:id="1667" w:author="Autor"/>
                          <w:rFonts w:asciiTheme="minorHAnsi" w:hAnsiTheme="minorHAnsi"/>
                          <w:sz w:val="20"/>
                          <w:szCs w:val="20"/>
                        </w:rPr>
                      </w:pPr>
                    </w:p>
                    <w:p w:rsidR="007736F5" w:rsidRDefault="007736F5" w:rsidP="00816B2A">
                      <w:pPr>
                        <w:jc w:val="both"/>
                        <w:rPr>
                          <w:ins w:id="1668" w:author="Autor"/>
                          <w:rFonts w:asciiTheme="minorHAnsi" w:hAnsiTheme="minorHAnsi"/>
                          <w:sz w:val="20"/>
                          <w:szCs w:val="20"/>
                        </w:rPr>
                      </w:pPr>
                      <w:ins w:id="1669" w:author="Autor">
                        <w:r>
                          <w:rPr>
                            <w:rFonts w:asciiTheme="minorHAnsi" w:hAnsiTheme="minorHAnsi"/>
                            <w:sz w:val="20"/>
                            <w:szCs w:val="20"/>
                          </w:rPr>
                          <w:t xml:space="preserve">       </w:t>
                        </w:r>
                      </w:ins>
                    </w:p>
                    <w:p w:rsidR="007736F5" w:rsidRDefault="007736F5" w:rsidP="00816B2A">
                      <w:pPr>
                        <w:jc w:val="both"/>
                        <w:rPr>
                          <w:ins w:id="1670" w:author="Autor"/>
                          <w:rFonts w:asciiTheme="minorHAnsi" w:hAnsiTheme="minorHAnsi"/>
                          <w:sz w:val="20"/>
                          <w:szCs w:val="20"/>
                        </w:rPr>
                      </w:pPr>
                    </w:p>
                    <w:p w:rsidR="007736F5" w:rsidRPr="00792568" w:rsidRDefault="007736F5" w:rsidP="00816B2A">
                      <w:pPr>
                        <w:jc w:val="both"/>
                        <w:rPr>
                          <w:rFonts w:asciiTheme="minorHAnsi" w:hAnsiTheme="minorHAnsi"/>
                          <w:sz w:val="20"/>
                          <w:szCs w:val="20"/>
                        </w:rPr>
                      </w:pPr>
                    </w:p>
                  </w:txbxContent>
                </v:textbox>
              </v:shape>
            </w:pict>
          </mc:Fallback>
        </mc:AlternateContent>
      </w:r>
      <w:ins w:id="1267" w:author="Autor">
        <w:del w:id="1268" w:author="Autor">
          <w:r w:rsidR="00437EEB" w:rsidRPr="00437EEB" w:rsidDel="00F447D7">
            <w:rPr>
              <w:rFonts w:asciiTheme="minorHAnsi" w:hAnsiTheme="minorHAnsi"/>
              <w:sz w:val="20"/>
              <w:lang w:val="sk-SK"/>
            </w:rPr>
            <w:delText xml:space="preserve"> </w:delText>
          </w:r>
        </w:del>
      </w:ins>
    </w:p>
    <w:p w:rsidR="00437EEB" w:rsidRPr="00437EEB" w:rsidDel="007D585A" w:rsidRDefault="00437EEB">
      <w:pPr>
        <w:pStyle w:val="Zkladntext"/>
        <w:ind w:left="720"/>
        <w:rPr>
          <w:ins w:id="1269" w:author="Autor"/>
          <w:del w:id="1270" w:author="Autor"/>
          <w:rFonts w:asciiTheme="minorHAnsi" w:hAnsiTheme="minorHAnsi"/>
          <w:sz w:val="20"/>
          <w:lang w:val="sk-SK"/>
        </w:rPr>
        <w:pPrChange w:id="1271" w:author="Autor">
          <w:pPr>
            <w:pStyle w:val="Zkladntext"/>
            <w:numPr>
              <w:numId w:val="24"/>
            </w:numPr>
            <w:ind w:left="720" w:hanging="360"/>
          </w:pPr>
        </w:pPrChange>
      </w:pPr>
    </w:p>
    <w:p w:rsidR="00437EEB" w:rsidRPr="00437EEB" w:rsidDel="007D585A" w:rsidRDefault="00437EEB">
      <w:pPr>
        <w:pStyle w:val="Zkladntext"/>
        <w:ind w:left="720"/>
        <w:rPr>
          <w:ins w:id="1272" w:author="Autor"/>
          <w:del w:id="1273" w:author="Autor"/>
          <w:rFonts w:asciiTheme="minorHAnsi" w:hAnsiTheme="minorHAnsi"/>
          <w:sz w:val="20"/>
          <w:lang w:val="sk-SK"/>
        </w:rPr>
        <w:pPrChange w:id="1274" w:author="Autor">
          <w:pPr>
            <w:pStyle w:val="Zkladntext"/>
            <w:numPr>
              <w:numId w:val="24"/>
            </w:numPr>
            <w:ind w:left="720" w:hanging="360"/>
          </w:pPr>
        </w:pPrChange>
      </w:pPr>
      <w:ins w:id="1275" w:author="Autor">
        <w:del w:id="1276" w:author="Autor">
          <w:r w:rsidRPr="00437EEB" w:rsidDel="007D585A">
            <w:rPr>
              <w:rFonts w:asciiTheme="minorHAnsi" w:hAnsiTheme="minorHAnsi"/>
              <w:sz w:val="20"/>
              <w:lang w:val="sk-SK"/>
            </w:rPr>
            <w:delText xml:space="preserve">Dôležité upozornenie: Telefonický prieskum trhu nebude považovaný zo strany poskytovateľa za dostačujúci pre určenie PHZ. </w:delText>
          </w:r>
        </w:del>
      </w:ins>
    </w:p>
    <w:p w:rsidR="00437EEB" w:rsidRPr="002220DD" w:rsidDel="007D585A" w:rsidRDefault="00437EEB">
      <w:pPr>
        <w:pStyle w:val="Zkladntext"/>
        <w:ind w:left="720"/>
        <w:rPr>
          <w:ins w:id="1277" w:author="Autor"/>
          <w:del w:id="1278" w:author="Autor"/>
          <w:rFonts w:asciiTheme="minorHAnsi" w:hAnsiTheme="minorHAnsi"/>
          <w:sz w:val="20"/>
          <w:rPrChange w:id="1279" w:author="Autor">
            <w:rPr>
              <w:ins w:id="1280" w:author="Autor"/>
              <w:del w:id="1281" w:author="Autor"/>
            </w:rPr>
          </w:rPrChange>
        </w:rPr>
        <w:pPrChange w:id="1282" w:author="Autor">
          <w:pPr>
            <w:pStyle w:val="Odsekzoznamu"/>
            <w:numPr>
              <w:numId w:val="24"/>
            </w:numPr>
            <w:ind w:hanging="360"/>
          </w:pPr>
        </w:pPrChange>
      </w:pPr>
      <w:ins w:id="1283" w:author="Autor">
        <w:del w:id="1284" w:author="Autor">
          <w:r w:rsidRPr="00437EEB" w:rsidDel="007D585A">
            <w:rPr>
              <w:rFonts w:asciiTheme="minorHAnsi" w:hAnsiTheme="minorHAnsi"/>
              <w:sz w:val="20"/>
              <w:lang w:val="sk-SK"/>
            </w:rPr>
            <w:delText>V prípade, ak je vysúťažená hodnota zákazky vyššia ako jej predpokladaná hodnota uvedená v rozpočte projektu podľa Zmluvy o NFP, poskytovateľ preplatí výdavky len do výšky sumy uvedenej v Zmluve o NFP.</w:delText>
          </w:r>
        </w:del>
      </w:ins>
    </w:p>
    <w:p w:rsidR="002220DD" w:rsidRPr="00A72D99" w:rsidDel="007D585A" w:rsidRDefault="002220DD">
      <w:pPr>
        <w:pStyle w:val="Zkladntext"/>
        <w:ind w:left="720"/>
        <w:rPr>
          <w:del w:id="1285" w:author="Autor"/>
          <w:rFonts w:asciiTheme="minorHAnsi" w:hAnsiTheme="minorHAnsi"/>
          <w:sz w:val="20"/>
          <w:lang w:val="sk-SK"/>
        </w:rPr>
        <w:pPrChange w:id="1286" w:author="Autor">
          <w:pPr>
            <w:pStyle w:val="Zkladntext"/>
            <w:numPr>
              <w:numId w:val="24"/>
            </w:numPr>
            <w:ind w:left="364" w:hanging="360"/>
          </w:pPr>
        </w:pPrChange>
      </w:pPr>
    </w:p>
    <w:p w:rsidR="00B140B2" w:rsidRPr="00F575F5" w:rsidDel="007D585A" w:rsidRDefault="00B140B2">
      <w:pPr>
        <w:pStyle w:val="Zkladntext"/>
        <w:ind w:left="720"/>
        <w:rPr>
          <w:del w:id="1287" w:author="Autor"/>
          <w:rFonts w:asciiTheme="minorHAnsi" w:hAnsiTheme="minorHAnsi"/>
          <w:color w:val="1F497D" w:themeColor="text2"/>
        </w:rPr>
        <w:pPrChange w:id="1288" w:author="Autor">
          <w:pPr>
            <w:jc w:val="both"/>
          </w:pPr>
        </w:pPrChange>
      </w:pPr>
    </w:p>
    <w:p w:rsidR="00B140B2" w:rsidRPr="00F575F5" w:rsidDel="00A1627C" w:rsidRDefault="00B140B2" w:rsidP="00495B98">
      <w:pPr>
        <w:jc w:val="both"/>
        <w:rPr>
          <w:del w:id="1289" w:author="Autor"/>
          <w:rFonts w:asciiTheme="minorHAnsi" w:hAnsiTheme="minorHAnsi"/>
          <w:color w:val="1F497D" w:themeColor="text2"/>
        </w:rPr>
      </w:pPr>
    </w:p>
    <w:p w:rsidR="00C21F27" w:rsidRDefault="00C21F27" w:rsidP="00495B98">
      <w:pPr>
        <w:jc w:val="both"/>
        <w:rPr>
          <w:ins w:id="1290" w:author="Autor"/>
          <w:rFonts w:asciiTheme="minorHAnsi" w:hAnsiTheme="minorHAnsi"/>
          <w:color w:val="1F497D" w:themeColor="text2"/>
        </w:rPr>
      </w:pPr>
    </w:p>
    <w:p w:rsidR="00C21F27" w:rsidRDefault="00C21F27" w:rsidP="00495B98">
      <w:pPr>
        <w:jc w:val="both"/>
        <w:rPr>
          <w:ins w:id="1291" w:author="Autor"/>
          <w:rFonts w:asciiTheme="minorHAnsi" w:hAnsiTheme="minorHAnsi"/>
          <w:color w:val="1F497D" w:themeColor="text2"/>
        </w:rPr>
      </w:pPr>
    </w:p>
    <w:p w:rsidR="00B140B2" w:rsidRPr="00F575F5" w:rsidRDefault="00B140B2" w:rsidP="00495B98">
      <w:pPr>
        <w:jc w:val="both"/>
        <w:rPr>
          <w:rFonts w:asciiTheme="minorHAnsi" w:hAnsiTheme="minorHAnsi"/>
          <w:color w:val="1F497D" w:themeColor="text2"/>
        </w:rPr>
      </w:pPr>
    </w:p>
    <w:p w:rsidR="00807E4A" w:rsidRPr="00F575F5" w:rsidRDefault="00807E4A" w:rsidP="00495B98">
      <w:pPr>
        <w:jc w:val="both"/>
        <w:rPr>
          <w:rFonts w:asciiTheme="minorHAnsi" w:hAnsiTheme="minorHAnsi"/>
          <w:color w:val="1F497D" w:themeColor="text2"/>
        </w:rPr>
      </w:pPr>
    </w:p>
    <w:p w:rsidR="00807E4A" w:rsidDel="00060E2F" w:rsidRDefault="00807E4A">
      <w:pPr>
        <w:ind w:firstLine="284"/>
        <w:rPr>
          <w:del w:id="1292" w:author="Autor"/>
          <w:rFonts w:asciiTheme="minorHAnsi" w:hAnsiTheme="minorHAnsi"/>
          <w:color w:val="1F497D" w:themeColor="text2"/>
          <w:sz w:val="20"/>
        </w:rPr>
        <w:pPrChange w:id="1293" w:author="Autor">
          <w:pPr>
            <w:pStyle w:val="Zkladntext"/>
            <w:numPr>
              <w:numId w:val="25"/>
            </w:numPr>
            <w:ind w:left="378" w:hanging="360"/>
          </w:pPr>
        </w:pPrChange>
      </w:pPr>
    </w:p>
    <w:p w:rsidR="00060E2F" w:rsidRDefault="00060E2F" w:rsidP="00495B98">
      <w:pPr>
        <w:jc w:val="both"/>
        <w:rPr>
          <w:ins w:id="1294" w:author="Autor"/>
          <w:rFonts w:asciiTheme="minorHAnsi" w:hAnsiTheme="minorHAnsi"/>
          <w:color w:val="1F497D" w:themeColor="text2"/>
          <w:sz w:val="20"/>
          <w:szCs w:val="20"/>
        </w:rPr>
      </w:pPr>
    </w:p>
    <w:p w:rsidR="00060E2F" w:rsidRDefault="00060E2F" w:rsidP="00495B98">
      <w:pPr>
        <w:jc w:val="both"/>
        <w:rPr>
          <w:ins w:id="1295" w:author="Autor"/>
          <w:rFonts w:asciiTheme="minorHAnsi" w:hAnsiTheme="minorHAnsi"/>
          <w:color w:val="1F497D" w:themeColor="text2"/>
          <w:sz w:val="20"/>
          <w:szCs w:val="20"/>
        </w:rPr>
      </w:pPr>
    </w:p>
    <w:p w:rsidR="00060E2F" w:rsidRDefault="00060E2F" w:rsidP="00495B98">
      <w:pPr>
        <w:jc w:val="both"/>
        <w:rPr>
          <w:ins w:id="1296" w:author="Autor"/>
          <w:rFonts w:asciiTheme="minorHAnsi" w:hAnsiTheme="minorHAnsi"/>
          <w:color w:val="1F497D" w:themeColor="text2"/>
          <w:sz w:val="20"/>
          <w:szCs w:val="20"/>
        </w:rPr>
      </w:pPr>
    </w:p>
    <w:p w:rsidR="00C21F27" w:rsidRDefault="00C21F27" w:rsidP="006A0014">
      <w:pPr>
        <w:spacing w:line="240" w:lineRule="auto"/>
        <w:ind w:left="284" w:hanging="284"/>
        <w:rPr>
          <w:rFonts w:asciiTheme="minorHAnsi" w:hAnsiTheme="minorHAnsi"/>
          <w:color w:val="1F497D" w:themeColor="text2"/>
        </w:rPr>
      </w:pPr>
    </w:p>
    <w:p w:rsidR="006A0014" w:rsidRPr="000F79B1" w:rsidDel="00060E2F" w:rsidRDefault="006A0014" w:rsidP="007D585A">
      <w:pPr>
        <w:ind w:hanging="359"/>
        <w:jc w:val="both"/>
        <w:rPr>
          <w:ins w:id="1297" w:author="Autor"/>
          <w:del w:id="1298" w:author="Autor"/>
          <w:rFonts w:asciiTheme="minorHAnsi" w:hAnsiTheme="minorHAnsi"/>
        </w:rPr>
      </w:pPr>
    </w:p>
    <w:p w:rsidR="00C21F27" w:rsidRPr="009219F6" w:rsidDel="00060E2F" w:rsidRDefault="00697FCC">
      <w:pPr>
        <w:spacing w:line="240" w:lineRule="auto"/>
        <w:ind w:left="709" w:hanging="425"/>
        <w:jc w:val="both"/>
        <w:rPr>
          <w:ins w:id="1299" w:author="Autor"/>
          <w:del w:id="1300" w:author="Autor"/>
          <w:rFonts w:asciiTheme="minorHAnsi" w:hAnsiTheme="minorHAnsi"/>
          <w:color w:val="1F497D" w:themeColor="text2"/>
          <w:sz w:val="20"/>
          <w:szCs w:val="20"/>
          <w:rPrChange w:id="1301" w:author="Autor">
            <w:rPr>
              <w:ins w:id="1302" w:author="Autor"/>
              <w:del w:id="1303" w:author="Autor"/>
              <w:rFonts w:asciiTheme="minorHAnsi" w:hAnsiTheme="minorHAnsi"/>
              <w:color w:val="1F497D" w:themeColor="text2"/>
            </w:rPr>
          </w:rPrChange>
        </w:rPr>
        <w:pPrChange w:id="1304" w:author="Autor">
          <w:pPr>
            <w:jc w:val="both"/>
          </w:pPr>
        </w:pPrChange>
      </w:pPr>
      <w:del w:id="1305" w:author="Autor">
        <w:r w:rsidRPr="000F79B1" w:rsidDel="00697FCC">
          <w:rPr>
            <w:rFonts w:asciiTheme="minorHAnsi" w:hAnsiTheme="minorHAnsi"/>
            <w:noProof/>
            <w:sz w:val="20"/>
            <w:szCs w:val="20"/>
            <w:lang w:eastAsia="sk-SK"/>
            <w:rPrChange w:id="1306">
              <w:rPr>
                <w:rFonts w:asciiTheme="minorHAnsi" w:hAnsiTheme="minorHAnsi"/>
                <w:noProof/>
                <w:color w:val="1F497D" w:themeColor="text2"/>
                <w:lang w:eastAsia="sk-SK"/>
              </w:rPr>
            </w:rPrChange>
          </w:rPr>
          <mc:AlternateContent>
            <mc:Choice Requires="wps">
              <w:drawing>
                <wp:anchor distT="0" distB="0" distL="114300" distR="114300" simplePos="0" relativeHeight="251662336" behindDoc="0" locked="0" layoutInCell="1" allowOverlap="1" wp14:anchorId="293AD7E5" wp14:editId="51793CBD">
                  <wp:simplePos x="0" y="0"/>
                  <wp:positionH relativeFrom="column">
                    <wp:posOffset>128905</wp:posOffset>
                  </wp:positionH>
                  <wp:positionV relativeFrom="paragraph">
                    <wp:posOffset>-200660</wp:posOffset>
                  </wp:positionV>
                  <wp:extent cx="5623560" cy="426720"/>
                  <wp:effectExtent l="0" t="0" r="15240" b="11430"/>
                  <wp:wrapNone/>
                  <wp:docPr id="3" name="Textové pole 3"/>
                  <wp:cNvGraphicFramePr/>
                  <a:graphic xmlns:a="http://schemas.openxmlformats.org/drawingml/2006/main">
                    <a:graphicData uri="http://schemas.microsoft.com/office/word/2010/wordprocessingShape">
                      <wps:wsp>
                        <wps:cNvSpPr txBox="1"/>
                        <wps:spPr>
                          <a:xfrm flipV="1">
                            <a:off x="0" y="0"/>
                            <a:ext cx="5623560" cy="42672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Pr="00044102" w:rsidRDefault="007736F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17"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10.15pt;margin-top:-15.8pt;width:442.8pt;height:3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" fillcolor="#fbd4b4 [1305]" strokeweight=".5pt">
                  <v:textbox>
                    <w:txbxContent>
                      <w:p w:rsidR="007736F5" w:rsidRPr="00044102" w:rsidRDefault="007736F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1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del>
      <w:ins w:id="1307" w:author="Autor">
        <w:r w:rsidR="009219F6" w:rsidRPr="000F79B1">
          <w:rPr>
            <w:rFonts w:asciiTheme="minorHAnsi" w:hAnsiTheme="minorHAnsi"/>
            <w:sz w:val="20"/>
            <w:szCs w:val="20"/>
          </w:rPr>
          <w:t>9</w:t>
        </w:r>
        <w:r w:rsidR="009219F6">
          <w:rPr>
            <w:rFonts w:asciiTheme="minorHAnsi" w:hAnsiTheme="minorHAnsi"/>
            <w:color w:val="1F497D" w:themeColor="text2"/>
            <w:sz w:val="20"/>
            <w:szCs w:val="20"/>
          </w:rPr>
          <w:t xml:space="preserve">. </w:t>
        </w:r>
        <w:r w:rsidR="00060E2F" w:rsidRPr="009219F6">
          <w:rPr>
            <w:rFonts w:asciiTheme="minorHAnsi" w:hAnsiTheme="minorHAnsi"/>
            <w:color w:val="1F497D" w:themeColor="text2"/>
            <w:sz w:val="20"/>
            <w:szCs w:val="20"/>
            <w:rPrChange w:id="1308" w:author="Autor">
              <w:rPr>
                <w:rFonts w:asciiTheme="minorHAnsi" w:hAnsiTheme="minorHAnsi"/>
                <w:color w:val="1F497D" w:themeColor="text2"/>
              </w:rPr>
            </w:rPrChange>
          </w:rPr>
          <w:t xml:space="preserve"> </w:t>
        </w:r>
        <w:r w:rsidR="007D585A">
          <w:rPr>
            <w:rFonts w:asciiTheme="minorHAnsi" w:hAnsiTheme="minorHAnsi"/>
            <w:color w:val="1F497D" w:themeColor="text2"/>
            <w:sz w:val="20"/>
            <w:szCs w:val="20"/>
          </w:rPr>
          <w:tab/>
        </w:r>
      </w:ins>
    </w:p>
    <w:p w:rsidR="00C21F27" w:rsidRPr="009219F6" w:rsidDel="00697FCC" w:rsidRDefault="00C21F27">
      <w:pPr>
        <w:spacing w:line="240" w:lineRule="auto"/>
        <w:ind w:left="709" w:hanging="425"/>
        <w:jc w:val="both"/>
        <w:rPr>
          <w:del w:id="1309" w:author="Autor"/>
          <w:rFonts w:asciiTheme="minorHAnsi" w:hAnsiTheme="minorHAnsi"/>
          <w:b/>
          <w:color w:val="1F497D" w:themeColor="text2"/>
          <w:sz w:val="20"/>
          <w:szCs w:val="20"/>
          <w:rPrChange w:id="1310" w:author="Autor">
            <w:rPr>
              <w:del w:id="1311" w:author="Autor"/>
              <w:rFonts w:asciiTheme="minorHAnsi" w:hAnsiTheme="minorHAnsi"/>
              <w:color w:val="1F497D" w:themeColor="text2"/>
            </w:rPr>
          </w:rPrChange>
        </w:rPr>
        <w:pPrChange w:id="1312" w:author="Autor">
          <w:pPr>
            <w:jc w:val="both"/>
          </w:pPr>
        </w:pPrChange>
      </w:pPr>
    </w:p>
    <w:p w:rsidR="00832BDE" w:rsidRPr="009219F6" w:rsidDel="00060E2F" w:rsidRDefault="00832BDE">
      <w:pPr>
        <w:spacing w:line="240" w:lineRule="auto"/>
        <w:ind w:left="709" w:hanging="425"/>
        <w:jc w:val="both"/>
        <w:rPr>
          <w:del w:id="1313" w:author="Autor"/>
          <w:rFonts w:asciiTheme="minorHAnsi" w:hAnsiTheme="minorHAnsi"/>
          <w:color w:val="1F497D" w:themeColor="text2"/>
          <w:sz w:val="20"/>
          <w:szCs w:val="20"/>
          <w:rPrChange w:id="1314" w:author="Autor">
            <w:rPr>
              <w:del w:id="1315" w:author="Autor"/>
              <w:rFonts w:asciiTheme="minorHAnsi" w:hAnsiTheme="minorHAnsi"/>
              <w:color w:val="1F497D" w:themeColor="text2"/>
            </w:rPr>
          </w:rPrChange>
        </w:rPr>
        <w:pPrChange w:id="1316" w:author="Autor">
          <w:pPr>
            <w:pStyle w:val="Nadpis4"/>
            <w:numPr>
              <w:ilvl w:val="3"/>
              <w:numId w:val="106"/>
            </w:numPr>
            <w:ind w:left="1364" w:hanging="1080"/>
            <w:jc w:val="both"/>
          </w:pPr>
        </w:pPrChange>
      </w:pPr>
      <w:del w:id="1317" w:author="Autor">
        <w:r w:rsidRPr="009219F6" w:rsidDel="00060E2F">
          <w:rPr>
            <w:rFonts w:asciiTheme="minorHAnsi" w:hAnsiTheme="minorHAnsi"/>
            <w:b/>
            <w:color w:val="1F497D" w:themeColor="text2"/>
            <w:sz w:val="20"/>
            <w:szCs w:val="20"/>
            <w:rPrChange w:id="1318" w:author="Autor">
              <w:rPr>
                <w:rFonts w:asciiTheme="minorHAnsi" w:hAnsiTheme="minorHAnsi"/>
                <w:b w:val="0"/>
                <w:bCs w:val="0"/>
                <w:i w:val="0"/>
                <w:iCs w:val="0"/>
                <w:color w:val="1F497D" w:themeColor="text2"/>
              </w:rPr>
            </w:rPrChange>
          </w:rPr>
          <w:delText>Zdokumentovanie určenia PHZ</w:delText>
        </w:r>
      </w:del>
    </w:p>
    <w:p w:rsidR="002D38A8" w:rsidRPr="009219F6" w:rsidDel="00060E2F" w:rsidRDefault="002D38A8">
      <w:pPr>
        <w:spacing w:line="240" w:lineRule="auto"/>
        <w:ind w:left="709" w:hanging="425"/>
        <w:jc w:val="both"/>
        <w:rPr>
          <w:del w:id="1319" w:author="Autor"/>
          <w:rFonts w:asciiTheme="minorHAnsi" w:hAnsiTheme="minorHAnsi"/>
          <w:b/>
          <w:bCs/>
          <w:spacing w:val="5"/>
          <w:sz w:val="20"/>
          <w:u w:val="single"/>
          <w:rPrChange w:id="1320" w:author="Autor">
            <w:rPr>
              <w:del w:id="1321" w:author="Autor"/>
              <w:rFonts w:asciiTheme="minorHAnsi" w:hAnsiTheme="minorHAnsi"/>
              <w:bCs/>
              <w:spacing w:val="5"/>
              <w:sz w:val="20"/>
              <w:u w:val="single"/>
            </w:rPr>
          </w:rPrChange>
        </w:rPr>
        <w:pPrChange w:id="1322" w:author="Autor">
          <w:pPr>
            <w:pStyle w:val="Zkladntext"/>
            <w:numPr>
              <w:numId w:val="25"/>
            </w:numPr>
            <w:ind w:left="378" w:hanging="360"/>
          </w:pPr>
        </w:pPrChange>
      </w:pPr>
      <w:r w:rsidRPr="009219F6">
        <w:rPr>
          <w:rFonts w:asciiTheme="minorHAnsi" w:hAnsiTheme="minorHAnsi"/>
          <w:b/>
          <w:sz w:val="20"/>
          <w:szCs w:val="20"/>
          <w:rPrChange w:id="1323" w:author="Autor">
            <w:rPr>
              <w:rFonts w:asciiTheme="minorHAnsi" w:hAnsiTheme="minorHAnsi"/>
              <w:sz w:val="20"/>
            </w:rPr>
          </w:rPrChange>
        </w:rPr>
        <w:t>V prílohe č. 1 tejto príručky sa nachádza vzor dokumentu zachytávajúceho vykonanie určenia PHZ</w:t>
      </w:r>
      <w:r w:rsidR="0046604D" w:rsidRPr="009219F6">
        <w:rPr>
          <w:rFonts w:asciiTheme="minorHAnsi" w:hAnsiTheme="minorHAnsi"/>
          <w:b/>
          <w:sz w:val="20"/>
          <w:szCs w:val="20"/>
          <w:rPrChange w:id="1324" w:author="Autor">
            <w:rPr>
              <w:rFonts w:asciiTheme="minorHAnsi" w:hAnsiTheme="minorHAnsi"/>
              <w:sz w:val="20"/>
            </w:rPr>
          </w:rPrChange>
        </w:rPr>
        <w:t>.</w:t>
      </w:r>
      <w:r w:rsidRPr="009219F6">
        <w:rPr>
          <w:rFonts w:asciiTheme="minorHAnsi" w:hAnsiTheme="minorHAnsi"/>
          <w:b/>
          <w:sz w:val="20"/>
          <w:szCs w:val="20"/>
          <w:rPrChange w:id="1325" w:author="Autor">
            <w:rPr>
              <w:rFonts w:asciiTheme="minorHAnsi" w:hAnsiTheme="minorHAnsi"/>
              <w:sz w:val="20"/>
            </w:rPr>
          </w:rPrChange>
        </w:rPr>
        <w:t xml:space="preserve"> Prijímateľom sa odporúča využívať tento vzor v rámci postupov zadávania zákaziek, ktoré budú spolufinancované zo zdrojov OP </w:t>
      </w:r>
      <w:r w:rsidR="003903CA" w:rsidRPr="009219F6">
        <w:rPr>
          <w:rFonts w:asciiTheme="minorHAnsi" w:hAnsiTheme="minorHAnsi"/>
          <w:b/>
          <w:sz w:val="20"/>
          <w:szCs w:val="20"/>
          <w:rPrChange w:id="1326" w:author="Autor">
            <w:rPr>
              <w:rFonts w:asciiTheme="minorHAnsi" w:hAnsiTheme="minorHAnsi"/>
              <w:sz w:val="20"/>
            </w:rPr>
          </w:rPrChange>
        </w:rPr>
        <w:t>TP</w:t>
      </w:r>
      <w:r w:rsidRPr="009219F6">
        <w:rPr>
          <w:rFonts w:asciiTheme="minorHAnsi" w:hAnsiTheme="minorHAnsi"/>
          <w:b/>
          <w:sz w:val="20"/>
          <w:szCs w:val="20"/>
          <w:rPrChange w:id="1327" w:author="Autor">
            <w:rPr>
              <w:rFonts w:asciiTheme="minorHAnsi" w:hAnsiTheme="minorHAnsi"/>
              <w:sz w:val="20"/>
            </w:rPr>
          </w:rPrChange>
        </w:rPr>
        <w:t xml:space="preserve">. </w:t>
      </w:r>
    </w:p>
    <w:p w:rsidR="002D38A8" w:rsidRPr="00060E2F" w:rsidDel="00060E2F" w:rsidRDefault="002D38A8">
      <w:pPr>
        <w:spacing w:line="240" w:lineRule="auto"/>
        <w:ind w:left="709" w:hanging="425"/>
        <w:jc w:val="both"/>
        <w:rPr>
          <w:del w:id="1328" w:author="Autor"/>
          <w:rFonts w:asciiTheme="minorHAnsi" w:hAnsiTheme="minorHAnsi"/>
          <w:b/>
          <w:sz w:val="20"/>
        </w:rPr>
        <w:pPrChange w:id="1329" w:author="Autor">
          <w:pPr>
            <w:pStyle w:val="Zkladntext"/>
            <w:numPr>
              <w:numId w:val="111"/>
            </w:numPr>
            <w:ind w:left="350" w:hanging="360"/>
          </w:pPr>
        </w:pPrChange>
      </w:pPr>
      <w:r w:rsidRPr="009219F6">
        <w:rPr>
          <w:rFonts w:asciiTheme="minorHAnsi" w:hAnsiTheme="minorHAnsi"/>
          <w:b/>
          <w:sz w:val="20"/>
          <w:szCs w:val="20"/>
          <w:rPrChange w:id="1330" w:author="Autor">
            <w:rPr>
              <w:rFonts w:asciiTheme="minorHAnsi" w:hAnsiTheme="minorHAnsi"/>
              <w:sz w:val="20"/>
            </w:rPr>
          </w:rPrChange>
        </w:rPr>
        <w:t xml:space="preserve">Prijímateľ vždy v rámci svojej dokumentácie zasielanej na kontrolu VO, predkladá aj dokument zachytávajúci určenie PHZ, vrátane súvisiacich dokumentov a dôkazov, </w:t>
      </w:r>
      <w:ins w:id="1331" w:author="Autor">
        <w:del w:id="1332" w:author="Autor">
          <w:r w:rsidR="00060E2F" w:rsidRPr="00060E2F" w:rsidDel="007D585A">
            <w:rPr>
              <w:rFonts w:asciiTheme="minorHAnsi" w:hAnsiTheme="minorHAnsi"/>
              <w:b/>
              <w:sz w:val="20"/>
              <w:szCs w:val="20"/>
            </w:rPr>
            <w:delText xml:space="preserve"> </w:delText>
          </w:r>
          <w:r w:rsidR="00060E2F" w:rsidRPr="00060E2F" w:rsidDel="007D585A">
            <w:rPr>
              <w:rFonts w:asciiTheme="minorHAnsi" w:hAnsiTheme="minorHAnsi"/>
              <w:b/>
              <w:sz w:val="20"/>
              <w:szCs w:val="20"/>
            </w:rPr>
            <w:br/>
          </w:r>
        </w:del>
      </w:ins>
      <w:r w:rsidRPr="009219F6">
        <w:rPr>
          <w:rFonts w:asciiTheme="minorHAnsi" w:hAnsiTheme="minorHAnsi"/>
          <w:b/>
          <w:sz w:val="20"/>
          <w:szCs w:val="20"/>
          <w:rPrChange w:id="1333" w:author="Autor">
            <w:rPr>
              <w:rFonts w:asciiTheme="minorHAnsi" w:hAnsiTheme="minorHAnsi"/>
              <w:sz w:val="20"/>
            </w:rPr>
          </w:rPrChange>
        </w:rPr>
        <w:t xml:space="preserve">na základe ktorých ju určil. </w:t>
      </w:r>
    </w:p>
    <w:p w:rsidR="00060E2F" w:rsidRPr="009219F6" w:rsidRDefault="00060E2F">
      <w:pPr>
        <w:spacing w:line="240" w:lineRule="auto"/>
        <w:ind w:left="709" w:hanging="425"/>
        <w:jc w:val="both"/>
        <w:rPr>
          <w:ins w:id="1334" w:author="Autor"/>
          <w:rFonts w:asciiTheme="minorHAnsi" w:hAnsiTheme="minorHAnsi"/>
          <w:b/>
          <w:sz w:val="20"/>
          <w:rPrChange w:id="1335" w:author="Autor">
            <w:rPr>
              <w:ins w:id="1336" w:author="Autor"/>
              <w:rFonts w:asciiTheme="minorHAnsi" w:hAnsiTheme="minorHAnsi"/>
              <w:sz w:val="20"/>
              <w:lang w:val="sk-SK"/>
            </w:rPr>
          </w:rPrChange>
        </w:rPr>
        <w:pPrChange w:id="1337" w:author="Autor">
          <w:pPr>
            <w:pStyle w:val="Zkladntext"/>
            <w:numPr>
              <w:numId w:val="25"/>
            </w:numPr>
            <w:ind w:left="378" w:hanging="360"/>
          </w:pPr>
        </w:pPrChange>
      </w:pPr>
    </w:p>
    <w:p w:rsidR="00832BDE" w:rsidRPr="009219F6" w:rsidDel="00060E2F" w:rsidRDefault="00060E2F">
      <w:pPr>
        <w:spacing w:line="240" w:lineRule="auto"/>
        <w:ind w:left="709" w:hanging="425"/>
        <w:jc w:val="both"/>
        <w:rPr>
          <w:del w:id="1338" w:author="Autor"/>
          <w:rFonts w:asciiTheme="minorHAnsi" w:hAnsiTheme="minorHAnsi"/>
          <w:color w:val="1F497D" w:themeColor="text2"/>
          <w:sz w:val="20"/>
          <w:szCs w:val="20"/>
          <w:rPrChange w:id="1339" w:author="Autor">
            <w:rPr>
              <w:del w:id="1340" w:author="Autor"/>
              <w:rFonts w:asciiTheme="minorHAnsi" w:hAnsiTheme="minorHAnsi"/>
              <w:color w:val="1F497D" w:themeColor="text2"/>
            </w:rPr>
          </w:rPrChange>
        </w:rPr>
        <w:pPrChange w:id="1341" w:author="Autor">
          <w:pPr>
            <w:pStyle w:val="Nadpis4"/>
            <w:numPr>
              <w:ilvl w:val="3"/>
              <w:numId w:val="106"/>
            </w:numPr>
            <w:ind w:left="1364" w:hanging="1080"/>
            <w:jc w:val="both"/>
          </w:pPr>
        </w:pPrChange>
      </w:pPr>
      <w:ins w:id="1342" w:author="Autor">
        <w:r w:rsidRPr="000F79B1">
          <w:rPr>
            <w:rFonts w:asciiTheme="minorHAnsi" w:hAnsiTheme="minorHAnsi"/>
            <w:sz w:val="20"/>
            <w:szCs w:val="20"/>
            <w:rPrChange w:id="1343" w:author="Autor">
              <w:rPr>
                <w:rFonts w:asciiTheme="minorHAnsi" w:hAnsiTheme="minorHAnsi"/>
                <w:b w:val="0"/>
                <w:bCs w:val="0"/>
                <w:i w:val="0"/>
                <w:iCs w:val="0"/>
                <w:color w:val="1F497D" w:themeColor="text2"/>
              </w:rPr>
            </w:rPrChange>
          </w:rPr>
          <w:t>10.</w:t>
        </w:r>
        <w:r w:rsidRPr="009219F6">
          <w:rPr>
            <w:rFonts w:asciiTheme="minorHAnsi" w:hAnsiTheme="minorHAnsi"/>
            <w:color w:val="1F497D" w:themeColor="text2"/>
            <w:sz w:val="20"/>
            <w:szCs w:val="20"/>
            <w:rPrChange w:id="1344" w:author="Autor">
              <w:rPr>
                <w:rFonts w:asciiTheme="minorHAnsi" w:hAnsiTheme="minorHAnsi"/>
                <w:b w:val="0"/>
                <w:bCs w:val="0"/>
                <w:i w:val="0"/>
                <w:iCs w:val="0"/>
                <w:color w:val="1F497D" w:themeColor="text2"/>
              </w:rPr>
            </w:rPrChange>
          </w:rPr>
          <w:t xml:space="preserve"> </w:t>
        </w:r>
        <w:r w:rsidR="00A1627C">
          <w:rPr>
            <w:rFonts w:asciiTheme="minorHAnsi" w:hAnsiTheme="minorHAnsi"/>
            <w:color w:val="1F497D" w:themeColor="text2"/>
            <w:sz w:val="20"/>
            <w:szCs w:val="20"/>
          </w:rPr>
          <w:t xml:space="preserve"> </w:t>
        </w:r>
      </w:ins>
      <w:del w:id="1345" w:author="Autor">
        <w:r w:rsidR="00832BDE" w:rsidRPr="009219F6" w:rsidDel="00060E2F">
          <w:rPr>
            <w:rFonts w:asciiTheme="minorHAnsi" w:hAnsiTheme="minorHAnsi"/>
            <w:color w:val="1F497D" w:themeColor="text2"/>
            <w:sz w:val="20"/>
            <w:szCs w:val="20"/>
            <w:rPrChange w:id="1346" w:author="Autor">
              <w:rPr>
                <w:rFonts w:asciiTheme="minorHAnsi" w:hAnsiTheme="minorHAnsi"/>
                <w:b w:val="0"/>
                <w:bCs w:val="0"/>
                <w:i w:val="0"/>
                <w:iCs w:val="0"/>
                <w:color w:val="1F497D" w:themeColor="text2"/>
              </w:rPr>
            </w:rPrChange>
          </w:rPr>
          <w:delText>Spájanie zákaziek</w:delText>
        </w:r>
      </w:del>
    </w:p>
    <w:p w:rsidR="005F5005" w:rsidRPr="00060E2F" w:rsidDel="00060E2F" w:rsidRDefault="0072628C">
      <w:pPr>
        <w:spacing w:line="240" w:lineRule="auto"/>
        <w:ind w:left="709" w:hanging="425"/>
        <w:jc w:val="both"/>
        <w:rPr>
          <w:del w:id="1347" w:author="Autor"/>
          <w:rFonts w:asciiTheme="minorHAnsi" w:hAnsiTheme="minorHAnsi"/>
          <w:sz w:val="20"/>
        </w:rPr>
        <w:pPrChange w:id="1348" w:author="Autor">
          <w:pPr>
            <w:pStyle w:val="Zkladntext"/>
            <w:numPr>
              <w:numId w:val="111"/>
            </w:numPr>
            <w:ind w:left="350" w:hanging="360"/>
          </w:pPr>
        </w:pPrChange>
      </w:pPr>
      <w:r w:rsidRPr="00060E2F">
        <w:rPr>
          <w:rFonts w:asciiTheme="minorHAnsi" w:hAnsiTheme="minorHAnsi"/>
          <w:sz w:val="20"/>
          <w:szCs w:val="20"/>
        </w:rPr>
        <w:t>Pri určovaní PHZ a všeobecne pri definovaní predmetov zákazky je potrebné, aby spojením viacerých vzájomne nesúvisiacich predmetov zákazky nedošlo k obmedzeniu hospodárskej súťaže.</w:t>
      </w:r>
      <w:ins w:id="1349" w:author="Autor">
        <w:r w:rsidR="00060E2F" w:rsidRPr="00060E2F">
          <w:rPr>
            <w:rFonts w:asciiTheme="minorHAnsi" w:hAnsiTheme="minorHAnsi"/>
            <w:sz w:val="20"/>
            <w:szCs w:val="20"/>
          </w:rPr>
          <w:t xml:space="preserve"> </w:t>
        </w:r>
      </w:ins>
    </w:p>
    <w:p w:rsidR="00060E2F" w:rsidRPr="00060E2F" w:rsidRDefault="00060E2F">
      <w:pPr>
        <w:spacing w:line="240" w:lineRule="auto"/>
        <w:ind w:left="709" w:hanging="425"/>
        <w:jc w:val="both"/>
        <w:rPr>
          <w:ins w:id="1350" w:author="Autor"/>
          <w:rFonts w:asciiTheme="minorHAnsi" w:hAnsiTheme="minorHAnsi"/>
          <w:sz w:val="20"/>
        </w:rPr>
        <w:pPrChange w:id="1351" w:author="Autor">
          <w:pPr>
            <w:pStyle w:val="Zkladntext"/>
            <w:numPr>
              <w:numId w:val="111"/>
            </w:numPr>
            <w:ind w:left="350" w:hanging="360"/>
          </w:pPr>
        </w:pPrChange>
      </w:pPr>
    </w:p>
    <w:p w:rsidR="007D5628" w:rsidRPr="009219F6" w:rsidRDefault="00060E2F">
      <w:pPr>
        <w:spacing w:line="240" w:lineRule="auto"/>
        <w:ind w:left="709" w:hanging="425"/>
        <w:jc w:val="both"/>
        <w:rPr>
          <w:rFonts w:asciiTheme="minorHAnsi" w:hAnsiTheme="minorHAnsi"/>
          <w:sz w:val="20"/>
        </w:rPr>
        <w:pPrChange w:id="1352" w:author="Autor">
          <w:pPr>
            <w:pStyle w:val="Zkladntext"/>
            <w:numPr>
              <w:numId w:val="111"/>
            </w:numPr>
            <w:ind w:left="350" w:hanging="360"/>
          </w:pPr>
        </w:pPrChange>
      </w:pPr>
      <w:ins w:id="1353" w:author="Autor">
        <w:r w:rsidRPr="00060E2F">
          <w:rPr>
            <w:rFonts w:asciiTheme="minorHAnsi" w:hAnsiTheme="minorHAnsi"/>
            <w:sz w:val="20"/>
            <w:szCs w:val="20"/>
          </w:rPr>
          <w:t xml:space="preserve">11. </w:t>
        </w:r>
        <w:r w:rsidR="00A1627C">
          <w:rPr>
            <w:rFonts w:asciiTheme="minorHAnsi" w:hAnsiTheme="minorHAnsi"/>
            <w:sz w:val="20"/>
            <w:szCs w:val="20"/>
          </w:rPr>
          <w:t xml:space="preserve"> </w:t>
        </w:r>
      </w:ins>
      <w:del w:id="1354" w:author="Autor">
        <w:r w:rsidR="007D5628" w:rsidRPr="00060E2F" w:rsidDel="00060E2F">
          <w:rPr>
            <w:rFonts w:asciiTheme="minorHAnsi" w:hAnsiTheme="minorHAnsi"/>
            <w:sz w:val="20"/>
            <w:szCs w:val="20"/>
          </w:rPr>
          <w:delText>A</w:delText>
        </w:r>
      </w:del>
      <w:ins w:id="1355" w:author="Autor">
        <w:r w:rsidRPr="00060E2F">
          <w:rPr>
            <w:rFonts w:asciiTheme="minorHAnsi" w:hAnsiTheme="minorHAnsi"/>
            <w:sz w:val="20"/>
            <w:szCs w:val="20"/>
          </w:rPr>
          <w:t>A</w:t>
        </w:r>
      </w:ins>
      <w:r w:rsidR="007D5628" w:rsidRPr="00060E2F">
        <w:rPr>
          <w:rFonts w:asciiTheme="minorHAnsi" w:hAnsiTheme="minorHAnsi"/>
          <w:sz w:val="20"/>
          <w:szCs w:val="20"/>
        </w:rPr>
        <w:t>k prijímateľ nerozdelí zákazku na časti, je povinný túto skutočnosť podľa  §28 ods. 2 ZVO odôvodniť</w:t>
      </w:r>
      <w:r w:rsidR="00856635" w:rsidRPr="00060E2F">
        <w:rPr>
          <w:rFonts w:asciiTheme="minorHAnsi" w:hAnsiTheme="minorHAnsi"/>
          <w:sz w:val="20"/>
          <w:szCs w:val="20"/>
        </w:rPr>
        <w:t xml:space="preserve"> </w:t>
      </w:r>
      <w:r w:rsidR="00B175C2" w:rsidRPr="009219F6">
        <w:rPr>
          <w:rFonts w:asciiTheme="minorHAnsi" w:hAnsiTheme="minorHAnsi"/>
          <w:sz w:val="20"/>
          <w:szCs w:val="20"/>
        </w:rPr>
        <w:t xml:space="preserve"> </w:t>
      </w:r>
      <w:r w:rsidR="00B175C2" w:rsidRPr="009219F6">
        <w:rPr>
          <w:rFonts w:asciiTheme="minorHAnsi" w:hAnsiTheme="minorHAnsi"/>
          <w:sz w:val="20"/>
          <w:szCs w:val="20"/>
        </w:rPr>
        <w:br/>
      </w:r>
      <w:r w:rsidR="007D5628" w:rsidRPr="009219F6">
        <w:rPr>
          <w:rFonts w:asciiTheme="minorHAnsi" w:hAnsiTheme="minorHAnsi"/>
          <w:sz w:val="20"/>
          <w:szCs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331C029E" wp14:editId="549D26B6">
                <wp:simplePos x="0" y="0"/>
                <wp:positionH relativeFrom="margin">
                  <wp:posOffset>74295</wp:posOffset>
                </wp:positionH>
                <wp:positionV relativeFrom="paragraph">
                  <wp:posOffset>41275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Pr="00D42BD1" w:rsidRDefault="007736F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5.85pt;margin-top:3.25pt;width:453pt;height:9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" fillcolor="#fbd4b4 [1305]" strokeweight=".5pt">
                <v:textbox>
                  <w:txbxContent>
                    <w:p w:rsidR="007736F5" w:rsidRPr="00D42BD1" w:rsidRDefault="007736F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Del="004927B2" w:rsidRDefault="00832BDE">
      <w:pPr>
        <w:pStyle w:val="Nadpis4"/>
        <w:ind w:left="284"/>
        <w:jc w:val="both"/>
        <w:rPr>
          <w:del w:id="1356" w:author="Autor"/>
          <w:rFonts w:asciiTheme="minorHAnsi" w:hAnsiTheme="minorHAnsi"/>
          <w:color w:val="1F497D" w:themeColor="text2"/>
        </w:rPr>
        <w:pPrChange w:id="1357" w:author="Autor">
          <w:pPr>
            <w:pStyle w:val="Nadpis4"/>
            <w:numPr>
              <w:ilvl w:val="3"/>
              <w:numId w:val="106"/>
            </w:numPr>
            <w:ind w:left="1364" w:hanging="1080"/>
            <w:jc w:val="both"/>
          </w:pPr>
        </w:pPrChange>
      </w:pPr>
      <w:del w:id="1358" w:author="Autor">
        <w:r w:rsidRPr="00F575F5" w:rsidDel="004927B2">
          <w:rPr>
            <w:rFonts w:asciiTheme="minorHAnsi" w:hAnsiTheme="minorHAnsi"/>
            <w:color w:val="1F497D" w:themeColor="text2"/>
          </w:rPr>
          <w:delText xml:space="preserve">Rozdeľovanie zákaziek </w:delText>
        </w:r>
      </w:del>
    </w:p>
    <w:p w:rsidR="000D58B5" w:rsidRPr="00B52DF9" w:rsidRDefault="001F0954">
      <w:pPr>
        <w:pStyle w:val="Zkladntext"/>
        <w:spacing w:before="120" w:after="120" w:line="276" w:lineRule="auto"/>
        <w:ind w:left="709" w:hanging="425"/>
        <w:rPr>
          <w:rFonts w:asciiTheme="minorHAnsi" w:hAnsiTheme="minorHAnsi"/>
          <w:sz w:val="20"/>
          <w:lang w:val="sk-SK"/>
        </w:rPr>
        <w:pPrChange w:id="1359" w:author="Autor">
          <w:pPr>
            <w:pStyle w:val="Zkladntext"/>
            <w:numPr>
              <w:numId w:val="27"/>
            </w:numPr>
            <w:ind w:left="426" w:hanging="408"/>
          </w:pPr>
        </w:pPrChange>
      </w:pPr>
      <w:ins w:id="1360" w:author="Autor">
        <w:r>
          <w:rPr>
            <w:rFonts w:asciiTheme="minorHAnsi" w:hAnsiTheme="minorHAnsi"/>
            <w:sz w:val="20"/>
            <w:lang w:val="sk-SK"/>
          </w:rPr>
          <w:t xml:space="preserve">12.  </w:t>
        </w:r>
      </w:ins>
      <w:r w:rsidR="000D58B5"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000D58B5" w:rsidRPr="00B52DF9">
        <w:rPr>
          <w:rFonts w:asciiTheme="minorHAnsi" w:hAnsiTheme="minorHAnsi"/>
          <w:sz w:val="20"/>
          <w:lang w:val="sk-SK"/>
        </w:rPr>
        <w:t>ZVO</w:t>
      </w:r>
      <w:r w:rsidR="00A360BC">
        <w:rPr>
          <w:rFonts w:asciiTheme="minorHAnsi" w:hAnsiTheme="minorHAnsi"/>
          <w:sz w:val="20"/>
          <w:lang w:val="sk-SK"/>
        </w:rPr>
        <w:t>.</w:t>
      </w:r>
      <w:r w:rsidR="000D58B5"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1F0954">
      <w:pPr>
        <w:pStyle w:val="Zkladntext"/>
        <w:spacing w:before="120" w:after="120" w:line="276" w:lineRule="auto"/>
        <w:ind w:left="709" w:hanging="425"/>
        <w:rPr>
          <w:rFonts w:asciiTheme="minorHAnsi" w:hAnsiTheme="minorHAnsi"/>
          <w:sz w:val="20"/>
          <w:lang w:val="sk-SK"/>
        </w:rPr>
        <w:pPrChange w:id="1361" w:author="Autor">
          <w:pPr>
            <w:pStyle w:val="Zkladntext"/>
            <w:numPr>
              <w:numId w:val="27"/>
            </w:numPr>
            <w:ind w:left="426" w:hanging="408"/>
          </w:pPr>
        </w:pPrChange>
      </w:pPr>
      <w:ins w:id="1362" w:author="Autor">
        <w:r>
          <w:rPr>
            <w:rFonts w:asciiTheme="minorHAnsi" w:hAnsiTheme="minorHAnsi"/>
            <w:sz w:val="20"/>
            <w:lang w:val="sk-SK"/>
          </w:rPr>
          <w:t xml:space="preserve">13.  </w:t>
        </w:r>
      </w:ins>
      <w:r w:rsidR="000D58B5"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000D58B5"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000D58B5" w:rsidRPr="00B52DF9">
        <w:rPr>
          <w:rFonts w:asciiTheme="minorHAnsi" w:hAnsiTheme="minorHAnsi"/>
          <w:sz w:val="20"/>
          <w:lang w:val="sk-SK"/>
        </w:rPr>
        <w:t>by malo za následok použitie prísnejšieho postupu, resp. použitie postupov zadávania zákaziek podľa ZVO.</w:t>
      </w:r>
    </w:p>
    <w:p w:rsidR="00581429" w:rsidRPr="00A72D99" w:rsidRDefault="001F0954">
      <w:pPr>
        <w:pStyle w:val="Zkladntext"/>
        <w:spacing w:before="120" w:after="120" w:line="276" w:lineRule="auto"/>
        <w:ind w:left="709" w:hanging="425"/>
        <w:rPr>
          <w:rFonts w:asciiTheme="minorHAnsi" w:hAnsiTheme="minorHAnsi"/>
          <w:sz w:val="20"/>
          <w:lang w:val="sk-SK"/>
        </w:rPr>
        <w:pPrChange w:id="1363" w:author="Autor">
          <w:pPr>
            <w:pStyle w:val="Zkladntext"/>
            <w:numPr>
              <w:numId w:val="27"/>
            </w:numPr>
            <w:ind w:left="426" w:hanging="408"/>
          </w:pPr>
        </w:pPrChange>
      </w:pPr>
      <w:ins w:id="1364" w:author="Autor">
        <w:r>
          <w:rPr>
            <w:rFonts w:asciiTheme="minorHAnsi" w:hAnsiTheme="minorHAnsi"/>
            <w:sz w:val="20"/>
            <w:lang w:val="sk-SK"/>
          </w:rPr>
          <w:t xml:space="preserve">14.  </w:t>
        </w:r>
        <w:del w:id="1365" w:author="Autor">
          <w:r w:rsidDel="00A1627C">
            <w:rPr>
              <w:rFonts w:asciiTheme="minorHAnsi" w:hAnsiTheme="minorHAnsi"/>
              <w:sz w:val="20"/>
              <w:lang w:val="sk-SK"/>
            </w:rPr>
            <w:delText xml:space="preserve"> </w:delText>
          </w:r>
        </w:del>
      </w:ins>
      <w:r w:rsidR="00FB44BB">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p>
    <w:p w:rsidR="00581429" w:rsidRPr="00A72D99" w:rsidRDefault="00F05759">
      <w:pPr>
        <w:pStyle w:val="Zkladntext"/>
        <w:spacing w:before="120" w:after="120" w:line="276" w:lineRule="auto"/>
        <w:ind w:left="709" w:hanging="425"/>
        <w:rPr>
          <w:rFonts w:asciiTheme="minorHAnsi" w:hAnsiTheme="minorHAnsi"/>
          <w:sz w:val="20"/>
          <w:lang w:val="sk-SK"/>
        </w:rPr>
        <w:pPrChange w:id="1366" w:author="Autor">
          <w:pPr>
            <w:pStyle w:val="Zkladntext"/>
            <w:numPr>
              <w:numId w:val="27"/>
            </w:numPr>
            <w:ind w:left="426" w:hanging="408"/>
          </w:pPr>
        </w:pPrChange>
      </w:pPr>
      <w:ins w:id="1367" w:author="Autor">
        <w:r>
          <w:rPr>
            <w:rFonts w:asciiTheme="minorHAnsi" w:hAnsiTheme="minorHAnsi"/>
            <w:sz w:val="20"/>
            <w:lang w:val="sk-SK"/>
          </w:rPr>
          <w:t xml:space="preserve">15.   </w:t>
        </w:r>
      </w:ins>
      <w:r w:rsidR="00581429"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32BDE" w:rsidRPr="008252FD" w:rsidRDefault="008252FD">
      <w:pPr>
        <w:pStyle w:val="Nadpis1"/>
        <w:spacing w:after="120"/>
        <w:ind w:left="444" w:firstLine="708"/>
        <w:rPr>
          <w:rPrChange w:id="1368" w:author="Autor">
            <w:rPr>
              <w:rFonts w:asciiTheme="minorHAnsi" w:hAnsiTheme="minorHAnsi"/>
              <w:color w:val="1F497D" w:themeColor="text2"/>
            </w:rPr>
          </w:rPrChange>
        </w:rPr>
        <w:pPrChange w:id="1369" w:author="Autor">
          <w:pPr>
            <w:pStyle w:val="Nadpis3"/>
            <w:numPr>
              <w:ilvl w:val="2"/>
              <w:numId w:val="106"/>
            </w:numPr>
            <w:ind w:left="1134" w:hanging="850"/>
            <w:jc w:val="both"/>
          </w:pPr>
        </w:pPrChange>
      </w:pPr>
      <w:bookmarkStart w:id="1370" w:name="_Oznámenia_používané_vo"/>
      <w:bookmarkStart w:id="1371" w:name="_Toc26798945"/>
      <w:bookmarkEnd w:id="1370"/>
      <w:r w:rsidRPr="008252FD">
        <w:t>3</w:t>
      </w:r>
      <w:ins w:id="1372" w:author="Autor">
        <w:r w:rsidR="00F05759" w:rsidRPr="008252FD">
          <w:rPr>
            <w:rPrChange w:id="1373" w:author="Autor">
              <w:rPr>
                <w:rFonts w:asciiTheme="minorHAnsi" w:hAnsiTheme="minorHAnsi"/>
                <w:color w:val="1F497D" w:themeColor="text2"/>
              </w:rPr>
            </w:rPrChange>
          </w:rPr>
          <w:t xml:space="preserve">. </w:t>
        </w:r>
      </w:ins>
      <w:r w:rsidR="00832BDE" w:rsidRPr="008252FD">
        <w:rPr>
          <w:rPrChange w:id="1374" w:author="Autor">
            <w:rPr>
              <w:rFonts w:asciiTheme="minorHAnsi" w:hAnsiTheme="minorHAnsi"/>
              <w:color w:val="1F497D" w:themeColor="text2"/>
            </w:rPr>
          </w:rPrChange>
        </w:rPr>
        <w:t>Oznámenia používané vo verejnom obstarávaní</w:t>
      </w:r>
      <w:bookmarkEnd w:id="1371"/>
    </w:p>
    <w:p w:rsidR="006E526E" w:rsidRPr="00F575F5" w:rsidDel="00F05759" w:rsidRDefault="00832BDE">
      <w:pPr>
        <w:pStyle w:val="Nadpis4"/>
        <w:numPr>
          <w:ilvl w:val="3"/>
          <w:numId w:val="106"/>
        </w:numPr>
        <w:spacing w:before="120" w:after="120"/>
        <w:ind w:left="709" w:hanging="425"/>
        <w:jc w:val="both"/>
        <w:rPr>
          <w:del w:id="1375" w:author="Autor"/>
          <w:rFonts w:asciiTheme="minorHAnsi" w:hAnsiTheme="minorHAnsi"/>
          <w:color w:val="1F497D" w:themeColor="text2"/>
        </w:rPr>
        <w:pPrChange w:id="1376" w:author="Autor">
          <w:pPr>
            <w:pStyle w:val="Nadpis4"/>
            <w:numPr>
              <w:ilvl w:val="3"/>
              <w:numId w:val="106"/>
            </w:numPr>
            <w:ind w:left="1364" w:hanging="1080"/>
            <w:jc w:val="both"/>
          </w:pPr>
        </w:pPrChange>
      </w:pPr>
      <w:del w:id="1377" w:author="Autor">
        <w:r w:rsidRPr="00F575F5" w:rsidDel="00F05759">
          <w:rPr>
            <w:rFonts w:asciiTheme="minorHAnsi" w:hAnsiTheme="minorHAnsi"/>
            <w:color w:val="1F497D" w:themeColor="text2"/>
          </w:rPr>
          <w:delText xml:space="preserve">Príprava oznámení a dokumentov používaných </w:delText>
        </w:r>
        <w:r w:rsidR="006E526E" w:rsidRPr="00F575F5" w:rsidDel="00F05759">
          <w:rPr>
            <w:rFonts w:asciiTheme="minorHAnsi" w:hAnsiTheme="minorHAnsi"/>
            <w:color w:val="1F497D" w:themeColor="text2"/>
          </w:rPr>
          <w:delText>na vyhlásenie súťaží</w:delText>
        </w:r>
      </w:del>
    </w:p>
    <w:p w:rsidR="000D58B5" w:rsidRPr="00B52DF9" w:rsidRDefault="00C83E11">
      <w:pPr>
        <w:pStyle w:val="Zkladntext"/>
        <w:numPr>
          <w:ilvl w:val="0"/>
          <w:numId w:val="28"/>
        </w:numPr>
        <w:spacing w:before="120" w:after="120" w:line="276" w:lineRule="auto"/>
        <w:ind w:left="709" w:hanging="425"/>
        <w:rPr>
          <w:rFonts w:asciiTheme="minorHAnsi" w:hAnsiTheme="minorHAnsi"/>
          <w:sz w:val="20"/>
          <w:lang w:val="sk-SK"/>
        </w:rPr>
        <w:pPrChange w:id="1378" w:author="Autor">
          <w:pPr>
            <w:pStyle w:val="Zkladntext"/>
            <w:numPr>
              <w:numId w:val="28"/>
            </w:numPr>
            <w:ind w:left="284" w:hanging="284"/>
          </w:pPr>
        </w:pPrChange>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pPr>
        <w:pStyle w:val="Zkladntext"/>
        <w:numPr>
          <w:ilvl w:val="0"/>
          <w:numId w:val="28"/>
        </w:numPr>
        <w:spacing w:before="120" w:after="120" w:line="276" w:lineRule="auto"/>
        <w:ind w:left="709" w:hanging="425"/>
        <w:rPr>
          <w:rFonts w:asciiTheme="minorHAnsi" w:hAnsiTheme="minorHAnsi"/>
          <w:sz w:val="20"/>
          <w:lang w:val="sk-SK"/>
        </w:rPr>
        <w:pPrChange w:id="1379" w:author="Autor">
          <w:pPr>
            <w:pStyle w:val="Zkladntext"/>
            <w:numPr>
              <w:numId w:val="28"/>
            </w:numPr>
            <w:ind w:left="284" w:hanging="284"/>
          </w:pPr>
        </w:pPrChange>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6E526E" w:rsidRPr="00E706C3" w:rsidDel="00F05759" w:rsidRDefault="006E526E">
      <w:pPr>
        <w:pStyle w:val="Zkladntext"/>
        <w:numPr>
          <w:ilvl w:val="0"/>
          <w:numId w:val="28"/>
        </w:numPr>
        <w:spacing w:before="120" w:after="120" w:line="276" w:lineRule="auto"/>
        <w:ind w:left="709" w:hanging="425"/>
        <w:rPr>
          <w:del w:id="1380" w:author="Autor"/>
          <w:rFonts w:asciiTheme="minorHAnsi" w:hAnsiTheme="minorHAnsi"/>
          <w:sz w:val="20"/>
          <w:rPrChange w:id="1381" w:author="Autor">
            <w:rPr>
              <w:del w:id="1382" w:author="Autor"/>
              <w:rFonts w:asciiTheme="minorHAnsi" w:hAnsiTheme="minorHAnsi"/>
              <w:color w:val="1F497D" w:themeColor="text2"/>
            </w:rPr>
          </w:rPrChange>
        </w:rPr>
        <w:pPrChange w:id="1383" w:author="Autor">
          <w:pPr>
            <w:pStyle w:val="Nadpis4"/>
            <w:numPr>
              <w:ilvl w:val="3"/>
              <w:numId w:val="106"/>
            </w:numPr>
            <w:ind w:left="1364" w:hanging="1080"/>
            <w:jc w:val="both"/>
          </w:pPr>
        </w:pPrChange>
      </w:pPr>
      <w:del w:id="1384" w:author="Autor">
        <w:r w:rsidRPr="00E706C3" w:rsidDel="00F05759">
          <w:rPr>
            <w:rFonts w:asciiTheme="minorHAnsi" w:hAnsiTheme="minorHAnsi"/>
            <w:sz w:val="20"/>
            <w:rPrChange w:id="1385" w:author="Autor">
              <w:rPr>
                <w:rFonts w:asciiTheme="minorHAnsi" w:hAnsiTheme="minorHAnsi"/>
                <w:b w:val="0"/>
                <w:bCs w:val="0"/>
                <w:i w:val="0"/>
                <w:iCs w:val="0"/>
                <w:color w:val="1F497D" w:themeColor="text2"/>
              </w:rPr>
            </w:rPrChange>
          </w:rPr>
          <w:delText>Vysvetľovanie a zmeny zverejnených oznámení</w:delText>
        </w:r>
      </w:del>
    </w:p>
    <w:p w:rsidR="002E6F8B" w:rsidRPr="00E706C3" w:rsidRDefault="00F05759">
      <w:pPr>
        <w:pStyle w:val="Zkladntext"/>
        <w:numPr>
          <w:ilvl w:val="0"/>
          <w:numId w:val="28"/>
        </w:numPr>
        <w:spacing w:before="120" w:after="120" w:line="276" w:lineRule="auto"/>
        <w:ind w:left="709" w:hanging="425"/>
        <w:rPr>
          <w:rFonts w:asciiTheme="minorHAnsi" w:hAnsiTheme="minorHAnsi"/>
          <w:sz w:val="20"/>
          <w:lang w:val="sk-SK"/>
          <w:rPrChange w:id="1386" w:author="Autor">
            <w:rPr>
              <w:rFonts w:asciiTheme="minorHAnsi" w:hAnsiTheme="minorHAnsi"/>
              <w:sz w:val="20"/>
            </w:rPr>
          </w:rPrChange>
        </w:rPr>
        <w:pPrChange w:id="1387" w:author="Autor">
          <w:pPr>
            <w:pStyle w:val="Zkladntext"/>
            <w:numPr>
              <w:numId w:val="29"/>
            </w:numPr>
            <w:ind w:left="284" w:hanging="284"/>
          </w:pPr>
        </w:pPrChange>
      </w:pPr>
      <w:ins w:id="1388" w:author="Autor">
        <w:del w:id="1389" w:author="Autor">
          <w:r w:rsidRPr="00E706C3" w:rsidDel="004927B2">
            <w:rPr>
              <w:rFonts w:asciiTheme="minorHAnsi" w:hAnsiTheme="minorHAnsi"/>
              <w:sz w:val="20"/>
              <w:lang w:val="sk-SK"/>
              <w:rPrChange w:id="1390" w:author="Autor">
                <w:rPr>
                  <w:rFonts w:asciiTheme="minorHAnsi" w:hAnsiTheme="minorHAnsi"/>
                  <w:sz w:val="20"/>
                </w:rPr>
              </w:rPrChange>
            </w:rPr>
            <w:delText xml:space="preserve">3.   </w:delText>
          </w:r>
        </w:del>
      </w:ins>
      <w:r w:rsidR="002E6F8B" w:rsidRPr="00E706C3">
        <w:rPr>
          <w:rFonts w:asciiTheme="minorHAnsi" w:hAnsiTheme="minorHAnsi"/>
          <w:sz w:val="20"/>
          <w:lang w:val="sk-SK"/>
          <w:rPrChange w:id="1391" w:author="Autor">
            <w:rPr>
              <w:rFonts w:asciiTheme="minorHAnsi" w:hAnsiTheme="minorHAnsi"/>
              <w:sz w:val="20"/>
            </w:rPr>
          </w:rPrChange>
        </w:rPr>
        <w:t xml:space="preserve">Pri vysvetľovaní a zmenách už zverejnených </w:t>
      </w:r>
      <w:r w:rsidR="00724EF4" w:rsidRPr="00E706C3">
        <w:rPr>
          <w:rFonts w:asciiTheme="minorHAnsi" w:hAnsiTheme="minorHAnsi"/>
          <w:sz w:val="20"/>
          <w:lang w:val="sk-SK"/>
          <w:rPrChange w:id="1392" w:author="Autor">
            <w:rPr>
              <w:rFonts w:asciiTheme="minorHAnsi" w:hAnsiTheme="minorHAnsi"/>
              <w:sz w:val="20"/>
            </w:rPr>
          </w:rPrChange>
        </w:rPr>
        <w:t xml:space="preserve">oznámení </w:t>
      </w:r>
      <w:r w:rsidR="00505DFE" w:rsidRPr="00E706C3">
        <w:rPr>
          <w:rFonts w:asciiTheme="minorHAnsi" w:hAnsiTheme="minorHAnsi"/>
          <w:sz w:val="20"/>
          <w:lang w:val="sk-SK"/>
          <w:rPrChange w:id="1393" w:author="Autor">
            <w:rPr>
              <w:rFonts w:asciiTheme="minorHAnsi" w:hAnsiTheme="minorHAnsi"/>
              <w:sz w:val="20"/>
            </w:rPr>
          </w:rPrChange>
        </w:rPr>
        <w:t xml:space="preserve"> </w:t>
      </w:r>
      <w:r w:rsidR="002E6F8B" w:rsidRPr="00E706C3">
        <w:rPr>
          <w:rFonts w:asciiTheme="minorHAnsi" w:hAnsiTheme="minorHAnsi"/>
          <w:sz w:val="20"/>
          <w:lang w:val="sk-SK"/>
          <w:rPrChange w:id="1394" w:author="Autor">
            <w:rPr>
              <w:rFonts w:asciiTheme="minorHAnsi" w:hAnsiTheme="minorHAnsi"/>
              <w:sz w:val="20"/>
            </w:rPr>
          </w:rPrChange>
        </w:rPr>
        <w:t xml:space="preserve">postupuje prijímateľ podľa </w:t>
      </w:r>
      <w:r w:rsidR="00DA31CE" w:rsidRPr="00E706C3">
        <w:rPr>
          <w:rFonts w:asciiTheme="minorHAnsi" w:hAnsiTheme="minorHAnsi"/>
          <w:sz w:val="20"/>
          <w:lang w:val="sk-SK"/>
          <w:rPrChange w:id="1395" w:author="Autor">
            <w:rPr>
              <w:rFonts w:asciiTheme="minorHAnsi" w:hAnsiTheme="minorHAnsi"/>
              <w:sz w:val="20"/>
            </w:rPr>
          </w:rPrChange>
        </w:rPr>
        <w:t>§</w:t>
      </w:r>
      <w:r w:rsidR="00581429" w:rsidRPr="00E706C3">
        <w:rPr>
          <w:rFonts w:asciiTheme="minorHAnsi" w:hAnsiTheme="minorHAnsi"/>
          <w:sz w:val="20"/>
          <w:lang w:val="sk-SK"/>
          <w:rPrChange w:id="1396" w:author="Autor">
            <w:rPr>
              <w:rFonts w:asciiTheme="minorHAnsi" w:hAnsiTheme="minorHAnsi"/>
              <w:sz w:val="20"/>
            </w:rPr>
          </w:rPrChange>
        </w:rPr>
        <w:t>21 ods. 4  písm. b)</w:t>
      </w:r>
      <w:r w:rsidR="002E6F8B" w:rsidRPr="00E706C3">
        <w:rPr>
          <w:rFonts w:asciiTheme="minorHAnsi" w:hAnsiTheme="minorHAnsi"/>
          <w:sz w:val="20"/>
          <w:lang w:val="sk-SK"/>
          <w:rPrChange w:id="1397" w:author="Autor">
            <w:rPr>
              <w:rFonts w:asciiTheme="minorHAnsi" w:hAnsiTheme="minorHAnsi"/>
              <w:sz w:val="20"/>
            </w:rPr>
          </w:rPrChange>
        </w:rPr>
        <w:t xml:space="preserve"> ZVO</w:t>
      </w:r>
      <w:r w:rsidR="00581429" w:rsidRPr="00E706C3">
        <w:rPr>
          <w:rFonts w:asciiTheme="minorHAnsi" w:hAnsiTheme="minorHAnsi"/>
          <w:sz w:val="20"/>
          <w:lang w:val="sk-SK"/>
          <w:rPrChange w:id="1398" w:author="Autor">
            <w:rPr>
              <w:rFonts w:asciiTheme="minorHAnsi" w:hAnsiTheme="minorHAnsi"/>
              <w:sz w:val="20"/>
            </w:rPr>
          </w:rPrChange>
        </w:rPr>
        <w:t>.</w:t>
      </w:r>
      <w:r w:rsidR="002E6F8B" w:rsidRPr="00E706C3">
        <w:rPr>
          <w:rFonts w:asciiTheme="minorHAnsi" w:hAnsiTheme="minorHAnsi"/>
          <w:sz w:val="20"/>
          <w:lang w:val="sk-SK"/>
          <w:rPrChange w:id="1399" w:author="Autor">
            <w:rPr>
              <w:rFonts w:asciiTheme="minorHAnsi" w:hAnsiTheme="minorHAnsi"/>
              <w:sz w:val="20"/>
            </w:rPr>
          </w:rPrChange>
        </w:rPr>
        <w:t xml:space="preserve"> </w:t>
      </w:r>
    </w:p>
    <w:p w:rsidR="002E6F8B" w:rsidRPr="00A72D99" w:rsidRDefault="00F05759">
      <w:pPr>
        <w:pStyle w:val="Zkladntext"/>
        <w:spacing w:before="120" w:after="120" w:line="276" w:lineRule="auto"/>
        <w:ind w:left="709" w:hanging="425"/>
        <w:rPr>
          <w:rFonts w:asciiTheme="minorHAnsi" w:hAnsiTheme="minorHAnsi"/>
          <w:sz w:val="20"/>
          <w:lang w:val="sk-SK"/>
        </w:rPr>
        <w:pPrChange w:id="1400" w:author="Autor">
          <w:pPr>
            <w:pStyle w:val="Zkladntext"/>
            <w:numPr>
              <w:numId w:val="29"/>
            </w:numPr>
            <w:ind w:left="284" w:hanging="284"/>
          </w:pPr>
        </w:pPrChange>
      </w:pPr>
      <w:ins w:id="1401" w:author="Autor">
        <w:r>
          <w:rPr>
            <w:rFonts w:asciiTheme="minorHAnsi" w:hAnsiTheme="minorHAnsi"/>
            <w:sz w:val="20"/>
            <w:lang w:val="sk-SK"/>
          </w:rPr>
          <w:t xml:space="preserve">4. </w:t>
        </w:r>
        <w:r w:rsidR="00A1627C">
          <w:rPr>
            <w:rFonts w:asciiTheme="minorHAnsi" w:hAnsiTheme="minorHAnsi"/>
            <w:sz w:val="20"/>
            <w:lang w:val="sk-SK"/>
          </w:rPr>
          <w:tab/>
        </w:r>
      </w:ins>
      <w:r w:rsidR="00D175B1"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r w:rsidR="00DA31CE">
        <w:rPr>
          <w:rFonts w:asciiTheme="minorHAnsi" w:hAnsiTheme="minorHAnsi"/>
          <w:b/>
          <w:sz w:val="20"/>
          <w:lang w:val="sk-SK"/>
        </w:rPr>
        <w:t> </w:t>
      </w:r>
      <w:r w:rsidR="002E6F8B" w:rsidRPr="001A4CEC">
        <w:rPr>
          <w:rFonts w:asciiTheme="minorHAnsi" w:hAnsiTheme="minorHAnsi"/>
          <w:b/>
          <w:sz w:val="20"/>
          <w:lang w:val="sk-SK"/>
        </w:rPr>
        <w:t>zmenám</w:t>
      </w:r>
      <w:r w:rsidR="00DA31CE">
        <w:rPr>
          <w:rFonts w:asciiTheme="minorHAnsi" w:hAnsiTheme="minorHAnsi"/>
          <w:b/>
          <w:sz w:val="20"/>
          <w:lang w:val="sk-SK"/>
        </w:rPr>
        <w:t>,</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 xml:space="preserve">prijímateľ by mal súčasne so zverejnením týchto zmien (napr. v korigende)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Default="008252FD">
      <w:pPr>
        <w:pStyle w:val="Nadpis1"/>
        <w:spacing w:after="120"/>
        <w:ind w:left="444" w:firstLine="708"/>
        <w:rPr>
          <w:ins w:id="1402" w:author="Autor"/>
        </w:rPr>
        <w:pPrChange w:id="1403" w:author="Autor">
          <w:pPr>
            <w:pStyle w:val="Nadpis3"/>
            <w:numPr>
              <w:ilvl w:val="2"/>
              <w:numId w:val="106"/>
            </w:numPr>
            <w:ind w:left="1134" w:hanging="850"/>
            <w:jc w:val="both"/>
          </w:pPr>
        </w:pPrChange>
      </w:pPr>
      <w:bookmarkStart w:id="1404" w:name="_Ref417893187"/>
      <w:bookmarkStart w:id="1405" w:name="_Toc26798946"/>
      <w:r>
        <w:t xml:space="preserve">4. </w:t>
      </w:r>
      <w:r w:rsidR="00832BDE" w:rsidRPr="00F05759">
        <w:rPr>
          <w:rPrChange w:id="1406" w:author="Autor">
            <w:rPr>
              <w:rFonts w:asciiTheme="minorHAnsi" w:hAnsiTheme="minorHAnsi"/>
              <w:color w:val="1F497D" w:themeColor="text2"/>
            </w:rPr>
          </w:rPrChange>
        </w:rPr>
        <w:t>Súťažné podklady</w:t>
      </w:r>
      <w:bookmarkEnd w:id="1404"/>
      <w:bookmarkEnd w:id="1405"/>
    </w:p>
    <w:p w:rsidR="00F05759" w:rsidRPr="00F05759" w:rsidDel="00A1627C" w:rsidRDefault="00F05759">
      <w:pPr>
        <w:spacing w:before="120" w:after="120"/>
        <w:ind w:left="709" w:hanging="425"/>
        <w:rPr>
          <w:del w:id="1407" w:author="Autor"/>
          <w:rPrChange w:id="1408" w:author="Autor">
            <w:rPr>
              <w:del w:id="1409" w:author="Autor"/>
              <w:rFonts w:asciiTheme="minorHAnsi" w:hAnsiTheme="minorHAnsi"/>
              <w:color w:val="1F497D" w:themeColor="text2"/>
            </w:rPr>
          </w:rPrChange>
        </w:rPr>
        <w:pPrChange w:id="1410" w:author="Autor">
          <w:pPr>
            <w:pStyle w:val="Nadpis3"/>
            <w:numPr>
              <w:ilvl w:val="2"/>
              <w:numId w:val="106"/>
            </w:numPr>
            <w:ind w:left="1134" w:hanging="850"/>
            <w:jc w:val="both"/>
          </w:pPr>
        </w:pPrChange>
      </w:pPr>
    </w:p>
    <w:p w:rsidR="00D809C7" w:rsidRPr="00F05759" w:rsidDel="00F05759" w:rsidRDefault="00832BDE">
      <w:pPr>
        <w:pStyle w:val="Nadpis4"/>
        <w:spacing w:before="120" w:after="120"/>
        <w:ind w:left="709" w:hanging="425"/>
        <w:jc w:val="both"/>
        <w:rPr>
          <w:del w:id="1411" w:author="Autor"/>
          <w:rFonts w:asciiTheme="minorHAnsi" w:hAnsiTheme="minorHAnsi"/>
          <w:color w:val="1F497D" w:themeColor="text2"/>
          <w:sz w:val="20"/>
          <w:szCs w:val="20"/>
          <w:rPrChange w:id="1412" w:author="Autor">
            <w:rPr>
              <w:del w:id="1413" w:author="Autor"/>
              <w:rFonts w:asciiTheme="minorHAnsi" w:hAnsiTheme="minorHAnsi"/>
              <w:color w:val="1F497D" w:themeColor="text2"/>
            </w:rPr>
          </w:rPrChange>
        </w:rPr>
        <w:pPrChange w:id="1414" w:author="Autor">
          <w:pPr>
            <w:pStyle w:val="Nadpis4"/>
            <w:numPr>
              <w:ilvl w:val="3"/>
              <w:numId w:val="106"/>
            </w:numPr>
            <w:ind w:left="1364" w:hanging="1080"/>
            <w:jc w:val="both"/>
          </w:pPr>
        </w:pPrChange>
      </w:pPr>
      <w:bookmarkStart w:id="1415" w:name="_Ref417893388"/>
      <w:del w:id="1416" w:author="Autor">
        <w:r w:rsidRPr="00F05759" w:rsidDel="00F05759">
          <w:rPr>
            <w:rFonts w:asciiTheme="minorHAnsi" w:hAnsiTheme="minorHAnsi"/>
            <w:b w:val="0"/>
            <w:bCs w:val="0"/>
            <w:i w:val="0"/>
            <w:iCs w:val="0"/>
            <w:color w:val="1F497D" w:themeColor="text2"/>
            <w:sz w:val="20"/>
            <w:szCs w:val="20"/>
            <w:rPrChange w:id="1417" w:author="Autor">
              <w:rPr>
                <w:rFonts w:asciiTheme="minorHAnsi" w:hAnsiTheme="minorHAnsi"/>
                <w:b w:val="0"/>
                <w:bCs w:val="0"/>
                <w:i w:val="0"/>
                <w:iCs w:val="0"/>
                <w:color w:val="1F497D" w:themeColor="text2"/>
              </w:rPr>
            </w:rPrChange>
          </w:rPr>
          <w:delText>Opis predmetu zákazky</w:delText>
        </w:r>
        <w:bookmarkEnd w:id="1415"/>
      </w:del>
    </w:p>
    <w:p w:rsidR="00D809C7" w:rsidRPr="00F05759" w:rsidDel="00F05759" w:rsidRDefault="00D809C7">
      <w:pPr>
        <w:pStyle w:val="Nadpis4"/>
        <w:spacing w:before="120" w:after="120"/>
        <w:ind w:left="709" w:hanging="425"/>
        <w:jc w:val="both"/>
        <w:rPr>
          <w:del w:id="1418" w:author="Autor"/>
          <w:sz w:val="20"/>
          <w:szCs w:val="20"/>
          <w:rPrChange w:id="1419" w:author="Autor">
            <w:rPr>
              <w:del w:id="1420" w:author="Autor"/>
            </w:rPr>
          </w:rPrChange>
        </w:rPr>
        <w:pPrChange w:id="1421" w:author="Autor">
          <w:pPr/>
        </w:pPrChange>
      </w:pPr>
    </w:p>
    <w:p w:rsidR="00716849" w:rsidRDefault="001C256A">
      <w:pPr>
        <w:pStyle w:val="Odsekzoznamu"/>
        <w:numPr>
          <w:ilvl w:val="1"/>
          <w:numId w:val="23"/>
        </w:numPr>
        <w:spacing w:before="120" w:after="120"/>
        <w:ind w:left="709" w:hanging="425"/>
        <w:contextualSpacing w:val="0"/>
        <w:jc w:val="both"/>
        <w:rPr>
          <w:ins w:id="1422" w:author="Autor"/>
          <w:rFonts w:asciiTheme="minorHAnsi" w:hAnsiTheme="minorHAnsi"/>
          <w:sz w:val="20"/>
          <w:szCs w:val="20"/>
        </w:rPr>
        <w:pPrChange w:id="1423" w:author="Autor">
          <w:pPr>
            <w:pStyle w:val="Odsekzoznamu"/>
            <w:numPr>
              <w:ilvl w:val="1"/>
              <w:numId w:val="23"/>
            </w:numPr>
            <w:spacing w:line="240" w:lineRule="auto"/>
            <w:ind w:left="709" w:hanging="425"/>
            <w:jc w:val="both"/>
          </w:pPr>
        </w:pPrChange>
      </w:pPr>
      <w:r w:rsidRPr="00F05759">
        <w:rPr>
          <w:rFonts w:asciiTheme="minorHAnsi" w:hAnsiTheme="minorHAnsi"/>
          <w:sz w:val="20"/>
          <w:szCs w:val="20"/>
        </w:rPr>
        <w:t xml:space="preserve">Podľa ustanovenia § </w:t>
      </w:r>
      <w:r w:rsidR="00581429" w:rsidRPr="00F05759">
        <w:rPr>
          <w:rFonts w:asciiTheme="minorHAnsi" w:hAnsiTheme="minorHAnsi"/>
          <w:sz w:val="20"/>
          <w:szCs w:val="20"/>
        </w:rPr>
        <w:t xml:space="preserve">42 </w:t>
      </w:r>
      <w:r w:rsidRPr="00F05759">
        <w:rPr>
          <w:rFonts w:asciiTheme="minorHAnsi" w:hAnsiTheme="minorHAnsi"/>
          <w:sz w:val="20"/>
          <w:szCs w:val="20"/>
        </w:rPr>
        <w:t xml:space="preserve">ZVO predmet zákazky má byť vymedzený jednoznačne, zrozumiteľne, úplne </w:t>
      </w:r>
      <w:r w:rsidR="00D809C7" w:rsidRPr="00F05759">
        <w:rPr>
          <w:rFonts w:asciiTheme="minorHAnsi" w:hAnsiTheme="minorHAnsi"/>
          <w:sz w:val="20"/>
          <w:szCs w:val="20"/>
        </w:rPr>
        <w:t xml:space="preserve"> </w:t>
      </w:r>
      <w:r w:rsidR="00D809C7" w:rsidRPr="00F05759">
        <w:rPr>
          <w:rFonts w:asciiTheme="minorHAnsi" w:hAnsiTheme="minorHAnsi"/>
          <w:sz w:val="20"/>
          <w:szCs w:val="20"/>
        </w:rPr>
        <w:br/>
      </w:r>
      <w:r w:rsidRPr="00834EEC">
        <w:rPr>
          <w:rFonts w:asciiTheme="minorHAnsi" w:hAnsiTheme="minorHAnsi"/>
          <w:sz w:val="20"/>
          <w:szCs w:val="20"/>
        </w:rPr>
        <w:t>a nestranne, pričom technické požiadavky majú byť určené tak, aby zabezpečili rovnaký prístup pre všetkých uchádzačov/záujemcov</w:t>
      </w:r>
      <w:r w:rsidR="00D809C7" w:rsidRPr="0067578D">
        <w:rPr>
          <w:rFonts w:asciiTheme="minorHAnsi" w:hAnsiTheme="minorHAnsi"/>
          <w:sz w:val="20"/>
          <w:szCs w:val="20"/>
        </w:rPr>
        <w:t>,</w:t>
      </w:r>
      <w:r w:rsidRPr="00682345">
        <w:rPr>
          <w:rFonts w:asciiTheme="minorHAnsi" w:hAnsiTheme="minorHAnsi"/>
          <w:sz w:val="20"/>
          <w:szCs w:val="20"/>
        </w:rPr>
        <w:t xml:space="preserve"> a aby bola zabezpečená čestná hospodárska súťaž.</w:t>
      </w:r>
      <w:r w:rsidR="00D809C7" w:rsidRPr="00682345">
        <w:rPr>
          <w:rFonts w:asciiTheme="minorHAnsi" w:hAnsiTheme="minorHAnsi"/>
          <w:sz w:val="20"/>
          <w:szCs w:val="20"/>
        </w:rPr>
        <w:t xml:space="preserve"> Vymedzenie predmetu zákazky je </w:t>
      </w:r>
      <w:r w:rsidR="003B492C">
        <w:rPr>
          <w:rFonts w:asciiTheme="minorHAnsi" w:hAnsiTheme="minorHAnsi"/>
          <w:sz w:val="20"/>
          <w:szCs w:val="20"/>
        </w:rPr>
        <w:t xml:space="preserve">potrebné </w:t>
      </w:r>
      <w:r w:rsidR="00D809C7" w:rsidRPr="00682345">
        <w:rPr>
          <w:rFonts w:asciiTheme="minorHAnsi" w:hAnsiTheme="minorHAnsi"/>
          <w:sz w:val="20"/>
          <w:szCs w:val="20"/>
        </w:rPr>
        <w:t>opísa</w:t>
      </w:r>
      <w:r w:rsidR="003B492C">
        <w:rPr>
          <w:rFonts w:asciiTheme="minorHAnsi" w:hAnsiTheme="minorHAnsi"/>
          <w:sz w:val="20"/>
          <w:szCs w:val="20"/>
        </w:rPr>
        <w:t>ť</w:t>
      </w:r>
      <w:r w:rsidR="00D809C7" w:rsidRPr="00682345">
        <w:rPr>
          <w:rFonts w:asciiTheme="minorHAnsi" w:hAnsiTheme="minorHAnsi"/>
          <w:sz w:val="20"/>
          <w:szCs w:val="20"/>
        </w:rPr>
        <w:t xml:space="preserve"> tak, aby spĺňal určený účel, a to prostredníctvom podrobného opisu predmetu zákazky   </w:t>
      </w:r>
      <w:r w:rsidR="00D809C7" w:rsidRPr="00682345">
        <w:rPr>
          <w:rFonts w:asciiTheme="minorHAnsi" w:hAnsiTheme="minorHAnsi"/>
          <w:sz w:val="20"/>
          <w:szCs w:val="20"/>
        </w:rPr>
        <w:br/>
      </w:r>
      <w:ins w:id="1424" w:author="Autor">
        <w:del w:id="1425" w:author="Autor">
          <w:r w:rsidR="00D809C7" w:rsidRPr="00682345" w:rsidDel="00C553C1">
            <w:rPr>
              <w:rFonts w:asciiTheme="minorHAnsi" w:hAnsiTheme="minorHAnsi"/>
              <w:sz w:val="20"/>
              <w:szCs w:val="20"/>
            </w:rPr>
            <w:delText xml:space="preserve">  </w:delText>
          </w:r>
          <w:r w:rsidR="00D809C7" w:rsidRPr="00682345" w:rsidDel="00C553C1">
            <w:rPr>
              <w:rFonts w:asciiTheme="minorHAnsi" w:hAnsiTheme="minorHAnsi"/>
              <w:sz w:val="20"/>
              <w:szCs w:val="20"/>
            </w:rPr>
            <w:br/>
          </w:r>
        </w:del>
      </w:ins>
      <w:r w:rsidR="00D809C7" w:rsidRPr="00E3289C">
        <w:rPr>
          <w:rFonts w:asciiTheme="minorHAnsi" w:hAnsiTheme="minorHAnsi"/>
          <w:sz w:val="20"/>
          <w:szCs w:val="20"/>
        </w:rPr>
        <w:t xml:space="preserve">s uvedením technických špecifikácií a charakteristických vlastností požadovaného predmetu </w:t>
      </w:r>
      <w:r w:rsidR="00D809C7" w:rsidRPr="005A790B">
        <w:rPr>
          <w:rFonts w:asciiTheme="minorHAnsi" w:hAnsiTheme="minorHAnsi"/>
          <w:sz w:val="20"/>
          <w:szCs w:val="20"/>
        </w:rPr>
        <w:t>zákazky</w:t>
      </w:r>
      <w:ins w:id="1426" w:author="Autor">
        <w:r w:rsidR="00D809C7" w:rsidRPr="00044D4E">
          <w:rPr>
            <w:rFonts w:asciiTheme="minorHAnsi" w:hAnsiTheme="minorHAnsi"/>
            <w:sz w:val="20"/>
            <w:szCs w:val="20"/>
          </w:rPr>
          <w:t xml:space="preserve"> </w:t>
        </w:r>
      </w:ins>
      <w:r w:rsidR="00D809C7" w:rsidRPr="00044D4E">
        <w:rPr>
          <w:rFonts w:asciiTheme="minorHAnsi" w:hAnsiTheme="minorHAnsi"/>
          <w:sz w:val="20"/>
          <w:szCs w:val="20"/>
        </w:rPr>
        <w:t xml:space="preserve"> </w:t>
      </w:r>
      <w:r w:rsidR="00D809C7" w:rsidRPr="00044D4E">
        <w:rPr>
          <w:rFonts w:asciiTheme="minorHAnsi" w:hAnsiTheme="minorHAnsi"/>
          <w:sz w:val="20"/>
          <w:szCs w:val="20"/>
        </w:rPr>
        <w:br/>
      </w:r>
      <w:ins w:id="1427" w:author="Autor">
        <w:r w:rsidR="00D809C7" w:rsidRPr="00044D4E">
          <w:rPr>
            <w:rFonts w:asciiTheme="minorHAnsi" w:hAnsiTheme="minorHAnsi"/>
            <w:sz w:val="20"/>
            <w:szCs w:val="20"/>
          </w:rPr>
          <w:t xml:space="preserve">(pri zákazkách IKT </w:t>
        </w:r>
        <w:del w:id="1428" w:author="Autor">
          <w:r w:rsidR="00D809C7" w:rsidRPr="00044D4E" w:rsidDel="001769FD">
            <w:rPr>
              <w:rFonts w:asciiTheme="minorHAnsi" w:hAnsiTheme="minorHAnsi"/>
              <w:sz w:val="20"/>
              <w:szCs w:val="20"/>
            </w:rPr>
            <w:delText>napr.</w:delText>
          </w:r>
        </w:del>
        <w:r w:rsidR="00D809C7" w:rsidRPr="00044D4E">
          <w:rPr>
            <w:rFonts w:asciiTheme="minorHAnsi" w:hAnsiTheme="minorHAnsi"/>
            <w:sz w:val="20"/>
            <w:szCs w:val="20"/>
          </w:rPr>
          <w:t>prednostne benchmarkov)</w:t>
        </w:r>
      </w:ins>
      <w:r w:rsidR="00D809C7" w:rsidRPr="00044D4E">
        <w:rPr>
          <w:rFonts w:asciiTheme="minorHAnsi" w:hAnsiTheme="minorHAnsi"/>
          <w:sz w:val="20"/>
          <w:szCs w:val="20"/>
        </w:rPr>
        <w:t>.</w:t>
      </w:r>
      <w:ins w:id="1429" w:author="Autor">
        <w:r w:rsidR="00D809C7" w:rsidRPr="00044D4E">
          <w:rPr>
            <w:rFonts w:asciiTheme="minorHAnsi" w:hAnsiTheme="minorHAnsi"/>
            <w:sz w:val="20"/>
            <w:szCs w:val="20"/>
          </w:rPr>
          <w:t xml:space="preserve"> </w:t>
        </w:r>
      </w:ins>
      <w:r w:rsidRPr="00044D4E">
        <w:rPr>
          <w:rFonts w:asciiTheme="minorHAnsi" w:hAnsiTheme="minorHAnsi"/>
          <w:sz w:val="20"/>
          <w:szCs w:val="20"/>
        </w:rPr>
        <w:t xml:space="preserve"> </w:t>
      </w:r>
    </w:p>
    <w:p w:rsidR="00345328" w:rsidDel="00A1627C" w:rsidRDefault="00345328">
      <w:pPr>
        <w:pStyle w:val="Odsekzoznamu"/>
        <w:spacing w:before="120" w:after="120"/>
        <w:ind w:left="709" w:hanging="425"/>
        <w:contextualSpacing w:val="0"/>
        <w:jc w:val="both"/>
        <w:rPr>
          <w:del w:id="1430" w:author="Autor"/>
          <w:rFonts w:asciiTheme="minorHAnsi" w:hAnsiTheme="minorHAnsi"/>
          <w:sz w:val="20"/>
          <w:szCs w:val="20"/>
        </w:rPr>
        <w:pPrChange w:id="1431" w:author="Autor">
          <w:pPr>
            <w:pStyle w:val="Odsekzoznamu"/>
            <w:numPr>
              <w:ilvl w:val="1"/>
              <w:numId w:val="23"/>
            </w:numPr>
            <w:spacing w:line="240" w:lineRule="auto"/>
            <w:ind w:left="284" w:hanging="284"/>
            <w:jc w:val="both"/>
          </w:pPr>
        </w:pPrChange>
      </w:pPr>
    </w:p>
    <w:p w:rsidR="00D809C7" w:rsidRPr="00044D4E" w:rsidRDefault="00D809C7">
      <w:pPr>
        <w:pStyle w:val="Odsekzoznamu"/>
        <w:numPr>
          <w:ilvl w:val="1"/>
          <w:numId w:val="23"/>
        </w:numPr>
        <w:spacing w:before="120" w:after="120"/>
        <w:ind w:left="709" w:hanging="425"/>
        <w:contextualSpacing w:val="0"/>
        <w:jc w:val="both"/>
        <w:rPr>
          <w:rFonts w:asciiTheme="minorHAnsi" w:hAnsiTheme="minorHAnsi"/>
          <w:sz w:val="20"/>
          <w:szCs w:val="20"/>
        </w:rPr>
        <w:pPrChange w:id="1432" w:author="Autor">
          <w:pPr>
            <w:pStyle w:val="Odsekzoznamu"/>
            <w:numPr>
              <w:ilvl w:val="1"/>
              <w:numId w:val="23"/>
            </w:numPr>
            <w:spacing w:line="240" w:lineRule="auto"/>
            <w:ind w:left="709" w:hanging="425"/>
            <w:jc w:val="both"/>
          </w:pPr>
        </w:pPrChange>
      </w:pPr>
      <w:ins w:id="1433" w:author="Autor">
        <w:r w:rsidRPr="00044D4E">
          <w:rPr>
            <w:rFonts w:asciiTheme="minorHAnsi" w:hAnsiTheme="minorHAnsi"/>
            <w:sz w:val="20"/>
            <w:szCs w:val="20"/>
          </w:rPr>
          <w:t xml:space="preserve">RO OP TP </w:t>
        </w:r>
        <w:r w:rsidRPr="00F05759">
          <w:rPr>
            <w:rFonts w:asciiTheme="minorHAnsi" w:hAnsiTheme="minorHAnsi"/>
            <w:b/>
            <w:sz w:val="20"/>
            <w:szCs w:val="20"/>
            <w:rPrChange w:id="1434" w:author="Autor">
              <w:rPr>
                <w:rFonts w:asciiTheme="minorHAnsi" w:hAnsiTheme="minorHAnsi"/>
                <w:sz w:val="20"/>
                <w:szCs w:val="20"/>
              </w:rPr>
            </w:rPrChange>
          </w:rPr>
          <w:t>upozorňuje prijímateľov</w:t>
        </w:r>
        <w:r w:rsidRPr="00F05759">
          <w:rPr>
            <w:rFonts w:asciiTheme="minorHAnsi" w:hAnsiTheme="minorHAnsi"/>
            <w:sz w:val="20"/>
            <w:szCs w:val="20"/>
          </w:rPr>
          <w:t xml:space="preserve"> na skutočnosť, že</w:t>
        </w:r>
      </w:ins>
      <w:r w:rsidR="00716849">
        <w:rPr>
          <w:rFonts w:asciiTheme="minorHAnsi" w:hAnsiTheme="minorHAnsi"/>
          <w:sz w:val="20"/>
          <w:szCs w:val="20"/>
        </w:rPr>
        <w:t xml:space="preserve"> </w:t>
      </w:r>
      <w:ins w:id="1435" w:author="Autor">
        <w:r w:rsidRPr="00834EEC">
          <w:rPr>
            <w:rFonts w:asciiTheme="minorHAnsi" w:hAnsiTheme="minorHAnsi"/>
            <w:sz w:val="20"/>
            <w:szCs w:val="20"/>
          </w:rPr>
          <w:t xml:space="preserve">v prípade </w:t>
        </w:r>
        <w:r w:rsidRPr="00D75502">
          <w:rPr>
            <w:rFonts w:asciiTheme="minorHAnsi" w:hAnsiTheme="minorHAnsi"/>
            <w:b/>
            <w:sz w:val="20"/>
            <w:szCs w:val="20"/>
            <w:u w:val="single"/>
          </w:rPr>
          <w:t>uvádzania technických požiadaviek</w:t>
        </w:r>
      </w:ins>
      <w:r w:rsidRPr="00D75502">
        <w:rPr>
          <w:rFonts w:asciiTheme="minorHAnsi" w:hAnsiTheme="minorHAnsi"/>
          <w:b/>
          <w:sz w:val="20"/>
          <w:szCs w:val="20"/>
          <w:u w:val="single"/>
        </w:rPr>
        <w:t xml:space="preserve"> </w:t>
      </w:r>
      <w:r w:rsidR="00716849">
        <w:rPr>
          <w:rFonts w:asciiTheme="minorHAnsi" w:hAnsiTheme="minorHAnsi"/>
          <w:b/>
          <w:sz w:val="20"/>
          <w:szCs w:val="20"/>
          <w:u w:val="single"/>
        </w:rPr>
        <w:t xml:space="preserve"> </w:t>
      </w:r>
      <w:r w:rsidR="00716849">
        <w:rPr>
          <w:rFonts w:asciiTheme="minorHAnsi" w:hAnsiTheme="minorHAnsi"/>
          <w:b/>
          <w:sz w:val="20"/>
          <w:szCs w:val="20"/>
          <w:u w:val="single"/>
        </w:rPr>
        <w:br/>
      </w:r>
      <w:ins w:id="1436" w:author="Autor">
        <w:r w:rsidRPr="009F3CCC">
          <w:rPr>
            <w:rFonts w:asciiTheme="minorHAnsi" w:hAnsiTheme="minorHAnsi"/>
            <w:b/>
            <w:sz w:val="20"/>
            <w:szCs w:val="20"/>
            <w:u w:val="single"/>
          </w:rPr>
          <w:t>s odvolaním sa</w:t>
        </w:r>
        <w:r w:rsidRPr="009F3CCC">
          <w:rPr>
            <w:rFonts w:asciiTheme="minorHAnsi" w:hAnsiTheme="minorHAnsi"/>
            <w:sz w:val="20"/>
            <w:szCs w:val="20"/>
          </w:rPr>
          <w:t xml:space="preserve"> na konkrétneho výrobcu, výrobný postup, obchodné označenie, patent, typ, oblasť aleb</w:t>
        </w:r>
        <w:r w:rsidRPr="0067578D">
          <w:rPr>
            <w:rFonts w:asciiTheme="minorHAnsi" w:hAnsiTheme="minorHAnsi"/>
            <w:sz w:val="20"/>
            <w:szCs w:val="20"/>
          </w:rPr>
          <w:t xml:space="preserve">o miesto pôvodu alebo výroby značiek </w:t>
        </w:r>
        <w:r w:rsidRPr="00682345">
          <w:rPr>
            <w:rFonts w:asciiTheme="minorHAnsi" w:hAnsiTheme="minorHAnsi"/>
            <w:b/>
            <w:sz w:val="20"/>
            <w:szCs w:val="20"/>
            <w:u w:val="single"/>
          </w:rPr>
          <w:t xml:space="preserve">musia odôvodniť, prečo nie je možné opísať predmet zákazky  </w:t>
        </w:r>
      </w:ins>
      <w:del w:id="1437" w:author="Autor">
        <w:r w:rsidR="00716849" w:rsidDel="00A1627C">
          <w:rPr>
            <w:rFonts w:asciiTheme="minorHAnsi" w:hAnsiTheme="minorHAnsi"/>
            <w:b/>
            <w:sz w:val="20"/>
            <w:szCs w:val="20"/>
            <w:u w:val="single"/>
          </w:rPr>
          <w:delText xml:space="preserve"> </w:delText>
        </w:r>
        <w:r w:rsidR="00716849" w:rsidDel="00A1627C">
          <w:rPr>
            <w:rFonts w:asciiTheme="minorHAnsi" w:hAnsiTheme="minorHAnsi"/>
            <w:b/>
            <w:sz w:val="20"/>
            <w:szCs w:val="20"/>
            <w:u w:val="single"/>
          </w:rPr>
          <w:br/>
        </w:r>
      </w:del>
      <w:ins w:id="1438" w:author="Autor">
        <w:r w:rsidRPr="00682345">
          <w:rPr>
            <w:rFonts w:asciiTheme="minorHAnsi" w:hAnsiTheme="minorHAnsi"/>
            <w:b/>
            <w:sz w:val="20"/>
            <w:szCs w:val="20"/>
            <w:u w:val="single"/>
          </w:rPr>
          <w:t>na základe výkonnostných</w:t>
        </w:r>
      </w:ins>
      <w:r w:rsidRPr="00682345">
        <w:rPr>
          <w:rFonts w:asciiTheme="minorHAnsi" w:hAnsiTheme="minorHAnsi"/>
          <w:b/>
          <w:sz w:val="20"/>
          <w:szCs w:val="20"/>
          <w:u w:val="single"/>
        </w:rPr>
        <w:t xml:space="preserve"> </w:t>
      </w:r>
      <w:ins w:id="1439" w:author="Autor">
        <w:r w:rsidRPr="00682345">
          <w:rPr>
            <w:rFonts w:asciiTheme="minorHAnsi" w:hAnsiTheme="minorHAnsi"/>
            <w:b/>
            <w:sz w:val="20"/>
            <w:szCs w:val="20"/>
            <w:u w:val="single"/>
          </w:rPr>
          <w:t>a funkčných požiadaviek dostatočne presne a zrozumiteľne</w:t>
        </w:r>
        <w:r w:rsidRPr="00044D4E">
          <w:rPr>
            <w:rFonts w:asciiTheme="minorHAnsi" w:hAnsiTheme="minorHAnsi"/>
            <w:sz w:val="20"/>
            <w:szCs w:val="20"/>
          </w:rPr>
          <w:t>.</w:t>
        </w:r>
      </w:ins>
    </w:p>
    <w:p w:rsidR="00D809C7" w:rsidRPr="00D809C7" w:rsidDel="00A1627C" w:rsidRDefault="00D809C7">
      <w:pPr>
        <w:pStyle w:val="Odsekzoznamu"/>
        <w:spacing w:before="120" w:after="120"/>
        <w:ind w:left="709" w:hanging="425"/>
        <w:contextualSpacing w:val="0"/>
        <w:jc w:val="both"/>
        <w:rPr>
          <w:del w:id="1440" w:author="Autor"/>
          <w:rFonts w:asciiTheme="minorHAnsi" w:hAnsiTheme="minorHAnsi"/>
          <w:b/>
          <w:sz w:val="20"/>
          <w:szCs w:val="20"/>
        </w:rPr>
        <w:pPrChange w:id="1441" w:author="Autor">
          <w:pPr>
            <w:pStyle w:val="Odsekzoznamu"/>
            <w:numPr>
              <w:numId w:val="4"/>
            </w:numPr>
            <w:ind w:hanging="360"/>
            <w:jc w:val="both"/>
          </w:pPr>
        </w:pPrChange>
      </w:pPr>
    </w:p>
    <w:p w:rsidR="00D809C7" w:rsidDel="00A16BC9" w:rsidRDefault="00C553C1">
      <w:pPr>
        <w:pStyle w:val="Odsekzoznamu"/>
        <w:numPr>
          <w:ilvl w:val="1"/>
          <w:numId w:val="23"/>
        </w:numPr>
        <w:spacing w:before="120" w:after="120"/>
        <w:ind w:left="709" w:hanging="425"/>
        <w:contextualSpacing w:val="0"/>
        <w:jc w:val="both"/>
        <w:rPr>
          <w:del w:id="1442" w:author="Autor"/>
          <w:rFonts w:asciiTheme="minorHAnsi" w:hAnsiTheme="minorHAnsi"/>
          <w:b/>
          <w:sz w:val="20"/>
          <w:szCs w:val="20"/>
        </w:rPr>
        <w:pPrChange w:id="1443" w:author="Autor">
          <w:pPr>
            <w:pStyle w:val="Odsekzoznamu"/>
            <w:numPr>
              <w:numId w:val="4"/>
            </w:numPr>
            <w:ind w:left="709" w:hanging="284"/>
            <w:jc w:val="both"/>
          </w:pPr>
        </w:pPrChange>
      </w:pPr>
      <w:ins w:id="1444" w:author="Autor">
        <w:del w:id="1445" w:author="Autor">
          <w:r w:rsidRPr="00D809C7" w:rsidDel="00A16BC9">
            <w:rPr>
              <w:rFonts w:asciiTheme="minorHAnsi" w:hAnsiTheme="minorHAnsi"/>
              <w:b/>
              <w:sz w:val="20"/>
              <w:szCs w:val="20"/>
              <w:u w:val="single"/>
              <w:rPrChange w:id="1446" w:author="Autor">
                <w:rPr>
                  <w:rFonts w:asciiTheme="minorHAnsi" w:hAnsiTheme="minorHAnsi"/>
                  <w:sz w:val="20"/>
                  <w:szCs w:val="20"/>
                </w:rPr>
              </w:rPrChange>
            </w:rPr>
            <w:delText>V prípade zákaziek s nízkou hodnotou, ktorých predpokladaná hodnota je do 30 000 EUR bez DPH</w:delText>
          </w:r>
          <w:r w:rsidRPr="00D809C7" w:rsidDel="00A16BC9">
            <w:rPr>
              <w:rFonts w:asciiTheme="minorHAnsi" w:hAnsiTheme="minorHAnsi"/>
              <w:sz w:val="20"/>
              <w:szCs w:val="20"/>
            </w:rPr>
            <w:delText xml:space="preserve">,  </w:delText>
          </w:r>
        </w:del>
      </w:ins>
      <w:del w:id="1447" w:author="Autor">
        <w:r w:rsidR="00D809C7" w:rsidDel="00A16BC9">
          <w:rPr>
            <w:rFonts w:asciiTheme="minorHAnsi" w:hAnsiTheme="minorHAnsi"/>
            <w:sz w:val="20"/>
            <w:szCs w:val="20"/>
          </w:rPr>
          <w:delText xml:space="preserve"> </w:delText>
        </w:r>
        <w:r w:rsidR="00D809C7" w:rsidDel="00A16BC9">
          <w:rPr>
            <w:rFonts w:asciiTheme="minorHAnsi" w:hAnsiTheme="minorHAnsi"/>
            <w:sz w:val="20"/>
            <w:szCs w:val="20"/>
          </w:rPr>
          <w:br/>
        </w:r>
      </w:del>
      <w:ins w:id="1448" w:author="Autor">
        <w:del w:id="1449" w:author="Autor">
          <w:r w:rsidRPr="00D809C7" w:rsidDel="00A16BC9">
            <w:rPr>
              <w:rFonts w:asciiTheme="minorHAnsi" w:hAnsiTheme="minorHAnsi"/>
              <w:sz w:val="20"/>
              <w:szCs w:val="20"/>
            </w:rPr>
            <w:delText xml:space="preserve">je možné sa v prípade technických špecifikácií </w:delText>
          </w:r>
          <w:r w:rsidRPr="00D809C7" w:rsidDel="00A16BC9">
            <w:rPr>
              <w:rFonts w:asciiTheme="minorHAnsi" w:hAnsiTheme="minorHAnsi"/>
              <w:b/>
              <w:sz w:val="20"/>
              <w:szCs w:val="20"/>
              <w:rPrChange w:id="1450" w:author="Autor">
                <w:rPr>
                  <w:rFonts w:asciiTheme="minorHAnsi" w:hAnsiTheme="minorHAnsi"/>
                  <w:sz w:val="20"/>
                  <w:szCs w:val="20"/>
                </w:rPr>
              </w:rPrChange>
            </w:rPr>
            <w:delText>uvedených vo výzve</w:delText>
          </w:r>
          <w:r w:rsidRPr="00D809C7" w:rsidDel="00A16BC9">
            <w:rPr>
              <w:rFonts w:asciiTheme="minorHAnsi" w:hAnsiTheme="minorHAnsi"/>
              <w:sz w:val="20"/>
              <w:szCs w:val="20"/>
            </w:rPr>
            <w:delText xml:space="preserve"> na predkladanie ponúk </w:delText>
          </w:r>
          <w:r w:rsidRPr="00D809C7" w:rsidDel="00A16BC9">
            <w:rPr>
              <w:rFonts w:asciiTheme="minorHAnsi" w:hAnsiTheme="minorHAnsi"/>
              <w:b/>
              <w:sz w:val="20"/>
              <w:szCs w:val="20"/>
              <w:rPrChange w:id="1451" w:author="Autor">
                <w:rPr>
                  <w:rFonts w:asciiTheme="minorHAnsi" w:hAnsiTheme="minorHAnsi"/>
                  <w:sz w:val="20"/>
                  <w:szCs w:val="20"/>
                </w:rPr>
              </w:rPrChange>
            </w:rPr>
            <w:delText>odvolávať</w:delText>
          </w:r>
          <w:r w:rsidRPr="00D809C7" w:rsidDel="00A16BC9">
            <w:rPr>
              <w:rFonts w:asciiTheme="minorHAnsi" w:hAnsiTheme="minorHAnsi"/>
              <w:sz w:val="20"/>
              <w:szCs w:val="20"/>
            </w:rPr>
            <w:delText xml:space="preserve">  </w:delText>
          </w:r>
        </w:del>
      </w:ins>
      <w:del w:id="1452" w:author="Autor">
        <w:r w:rsidR="00D809C7" w:rsidDel="00A16BC9">
          <w:rPr>
            <w:rFonts w:asciiTheme="minorHAnsi" w:hAnsiTheme="minorHAnsi"/>
            <w:sz w:val="20"/>
            <w:szCs w:val="20"/>
          </w:rPr>
          <w:delText xml:space="preserve"> </w:delText>
        </w:r>
        <w:r w:rsidR="00D809C7" w:rsidDel="00A16BC9">
          <w:rPr>
            <w:rFonts w:asciiTheme="minorHAnsi" w:hAnsiTheme="minorHAnsi"/>
            <w:sz w:val="20"/>
            <w:szCs w:val="20"/>
          </w:rPr>
          <w:br/>
        </w:r>
      </w:del>
      <w:ins w:id="1453" w:author="Autor">
        <w:del w:id="1454" w:author="Autor">
          <w:r w:rsidRPr="00D809C7" w:rsidDel="00A16BC9">
            <w:rPr>
              <w:rFonts w:asciiTheme="minorHAnsi" w:hAnsiTheme="minorHAnsi"/>
              <w:sz w:val="20"/>
              <w:szCs w:val="20"/>
            </w:rPr>
            <w:delText xml:space="preserve">na konkrétneho výrobcu, výrobný postup, obchodné označenie, patent, typ, oblasť alebo miesto pôvodu alebo výroby </w:delText>
          </w:r>
          <w:r w:rsidRPr="00D809C7" w:rsidDel="00A16BC9">
            <w:rPr>
              <w:rFonts w:asciiTheme="minorHAnsi" w:hAnsiTheme="minorHAnsi"/>
              <w:b/>
              <w:sz w:val="20"/>
              <w:szCs w:val="20"/>
              <w:rPrChange w:id="1455" w:author="Autor">
                <w:rPr>
                  <w:rFonts w:asciiTheme="minorHAnsi" w:hAnsiTheme="minorHAnsi"/>
                  <w:sz w:val="20"/>
                  <w:szCs w:val="20"/>
                </w:rPr>
              </w:rPrChange>
            </w:rPr>
            <w:delText>za predpokladu, že všetci potenciálni dodávatelia oslovení s výzvou  na predkladanie ponúk sú spôsobilí dodať predmet zákazky spĺňajúci určené technické špecifikácie.</w:delText>
          </w:r>
        </w:del>
      </w:ins>
    </w:p>
    <w:p w:rsidR="002E6F8B" w:rsidRPr="00D809C7" w:rsidRDefault="00D809C7">
      <w:pPr>
        <w:pStyle w:val="Odsekzoznamu"/>
        <w:numPr>
          <w:ilvl w:val="1"/>
          <w:numId w:val="23"/>
        </w:numPr>
        <w:spacing w:before="120" w:after="120"/>
        <w:ind w:left="709" w:hanging="425"/>
        <w:contextualSpacing w:val="0"/>
        <w:jc w:val="both"/>
        <w:rPr>
          <w:rFonts w:asciiTheme="minorHAnsi" w:hAnsiTheme="minorHAnsi"/>
          <w:b/>
          <w:sz w:val="20"/>
          <w:szCs w:val="20"/>
        </w:rPr>
        <w:pPrChange w:id="1456" w:author="Autor">
          <w:pPr>
            <w:pStyle w:val="Odsekzoznamu"/>
            <w:numPr>
              <w:ilvl w:val="1"/>
              <w:numId w:val="23"/>
            </w:numPr>
            <w:spacing w:line="240" w:lineRule="auto"/>
            <w:ind w:left="709" w:hanging="425"/>
            <w:jc w:val="both"/>
          </w:pPr>
        </w:pPrChange>
      </w:pPr>
      <w:del w:id="1457" w:author="Autor">
        <w:r w:rsidRPr="00D809C7" w:rsidDel="00A16BC9">
          <w:rPr>
            <w:rFonts w:asciiTheme="minorHAnsi" w:hAnsiTheme="minorHAnsi"/>
            <w:sz w:val="20"/>
            <w:szCs w:val="20"/>
          </w:rPr>
          <w:delText xml:space="preserve"> </w:delText>
        </w:r>
      </w:del>
      <w:r w:rsidR="001C256A" w:rsidRPr="00D809C7">
        <w:rPr>
          <w:rFonts w:asciiTheme="minorHAnsi" w:hAnsiTheme="minorHAnsi"/>
          <w:sz w:val="20"/>
          <w:szCs w:val="20"/>
        </w:rPr>
        <w:t>Je potrebné</w:t>
      </w:r>
      <w:r w:rsidR="00C3230A" w:rsidRPr="00D809C7">
        <w:rPr>
          <w:rFonts w:asciiTheme="minorHAnsi" w:hAnsiTheme="minorHAnsi"/>
          <w:sz w:val="20"/>
          <w:szCs w:val="20"/>
        </w:rPr>
        <w:t>,</w:t>
      </w:r>
      <w:r w:rsidR="001C256A" w:rsidRPr="00D809C7">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F05759" w:rsidRDefault="00716849">
      <w:pPr>
        <w:spacing w:before="120" w:after="120"/>
        <w:ind w:left="709" w:hanging="425"/>
        <w:jc w:val="both"/>
        <w:rPr>
          <w:rFonts w:asciiTheme="minorHAnsi" w:hAnsiTheme="minorHAnsi"/>
          <w:sz w:val="20"/>
          <w:szCs w:val="20"/>
          <w:rPrChange w:id="1458" w:author="Autor">
            <w:rPr/>
          </w:rPrChange>
        </w:rPr>
        <w:pPrChange w:id="1459" w:author="Autor">
          <w:pPr>
            <w:pStyle w:val="Odsekzoznamu"/>
            <w:numPr>
              <w:numId w:val="4"/>
            </w:numPr>
            <w:ind w:left="709" w:hanging="284"/>
            <w:jc w:val="both"/>
          </w:pPr>
        </w:pPrChange>
      </w:pPr>
      <w:r>
        <w:rPr>
          <w:rFonts w:asciiTheme="minorHAnsi" w:hAnsiTheme="minorHAnsi"/>
          <w:sz w:val="20"/>
          <w:szCs w:val="20"/>
        </w:rPr>
        <w:t>4</w:t>
      </w:r>
      <w:ins w:id="1460" w:author="Autor">
        <w:r w:rsidR="00F05759">
          <w:rPr>
            <w:rFonts w:asciiTheme="minorHAnsi" w:hAnsiTheme="minorHAnsi"/>
            <w:sz w:val="20"/>
            <w:szCs w:val="20"/>
          </w:rPr>
          <w:t xml:space="preserve">.  </w:t>
        </w:r>
      </w:ins>
      <w:r w:rsidR="006645A0" w:rsidRPr="00F05759">
        <w:rPr>
          <w:rFonts w:asciiTheme="minorHAnsi" w:hAnsiTheme="minorHAnsi"/>
          <w:sz w:val="20"/>
          <w:szCs w:val="20"/>
          <w:rPrChange w:id="1461" w:author="Autor">
            <w:rPr/>
          </w:rPrChange>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801229" w:rsidRDefault="00716849">
      <w:pPr>
        <w:spacing w:before="120" w:after="120"/>
        <w:ind w:left="709" w:hanging="425"/>
        <w:jc w:val="both"/>
        <w:rPr>
          <w:rFonts w:asciiTheme="minorHAnsi" w:hAnsiTheme="minorHAnsi"/>
          <w:sz w:val="20"/>
          <w:szCs w:val="20"/>
        </w:rPr>
        <w:pPrChange w:id="1462" w:author="Autor">
          <w:pPr>
            <w:pStyle w:val="Odsekzoznamu"/>
            <w:numPr>
              <w:numId w:val="4"/>
            </w:numPr>
            <w:ind w:left="709" w:hanging="284"/>
            <w:jc w:val="both"/>
          </w:pPr>
        </w:pPrChange>
      </w:pPr>
      <w:r>
        <w:rPr>
          <w:rFonts w:asciiTheme="minorHAnsi" w:hAnsiTheme="minorHAnsi"/>
          <w:sz w:val="20"/>
          <w:szCs w:val="20"/>
        </w:rPr>
        <w:t xml:space="preserve">5. </w:t>
      </w:r>
      <w:r w:rsidR="00801229">
        <w:rPr>
          <w:rFonts w:asciiTheme="minorHAnsi" w:hAnsiTheme="minorHAnsi"/>
          <w:sz w:val="20"/>
          <w:szCs w:val="20"/>
        </w:rPr>
        <w:t xml:space="preserve"> </w:t>
      </w:r>
      <w:ins w:id="1463" w:author="Autor">
        <w:r w:rsidR="00A1627C">
          <w:rPr>
            <w:rFonts w:asciiTheme="minorHAnsi" w:hAnsiTheme="minorHAnsi"/>
            <w:sz w:val="20"/>
            <w:szCs w:val="20"/>
          </w:rPr>
          <w:tab/>
        </w:r>
      </w:ins>
      <w:r w:rsidR="00801229">
        <w:rPr>
          <w:rFonts w:asciiTheme="minorHAnsi" w:hAnsiTheme="minorHAnsi"/>
          <w:sz w:val="20"/>
          <w:szCs w:val="20"/>
        </w:rPr>
        <w:t>K</w:t>
      </w:r>
      <w:r w:rsidR="006645A0" w:rsidRPr="00716849">
        <w:rPr>
          <w:rFonts w:asciiTheme="minorHAnsi" w:hAnsiTheme="minorHAnsi"/>
          <w:sz w:val="20"/>
          <w:szCs w:val="20"/>
        </w:rPr>
        <w:t>aždá požiadavka prijímateľa na predmet zákazky  m</w:t>
      </w:r>
      <w:r w:rsidR="003B492C">
        <w:rPr>
          <w:rFonts w:asciiTheme="minorHAnsi" w:hAnsiTheme="minorHAnsi"/>
          <w:sz w:val="20"/>
          <w:szCs w:val="20"/>
        </w:rPr>
        <w:t>á</w:t>
      </w:r>
      <w:r w:rsidR="006645A0" w:rsidRPr="00716849">
        <w:rPr>
          <w:rFonts w:asciiTheme="minorHAnsi" w:hAnsiTheme="minorHAnsi"/>
          <w:sz w:val="20"/>
          <w:szCs w:val="20"/>
        </w:rPr>
        <w:t xml:space="preserve"> byť odôvodniteľná</w:t>
      </w:r>
      <w:r w:rsidR="002D42F0" w:rsidRPr="00716849">
        <w:rPr>
          <w:rFonts w:asciiTheme="minorHAnsi" w:hAnsiTheme="minorHAnsi"/>
          <w:sz w:val="20"/>
          <w:szCs w:val="20"/>
        </w:rPr>
        <w:t>, primeraná</w:t>
      </w:r>
      <w:r w:rsidR="006645A0" w:rsidRPr="00716849">
        <w:rPr>
          <w:rFonts w:asciiTheme="minorHAnsi" w:hAnsiTheme="minorHAnsi"/>
          <w:sz w:val="20"/>
          <w:szCs w:val="20"/>
        </w:rPr>
        <w:t xml:space="preserve"> a preukázateľná. </w:t>
      </w:r>
    </w:p>
    <w:p w:rsidR="001C256A" w:rsidRPr="00801229" w:rsidRDefault="00A23BFE">
      <w:pPr>
        <w:spacing w:before="120" w:after="120"/>
        <w:ind w:left="709" w:hanging="425"/>
        <w:jc w:val="both"/>
        <w:rPr>
          <w:ins w:id="1464" w:author="Autor"/>
          <w:rFonts w:asciiTheme="minorHAnsi" w:hAnsiTheme="minorHAnsi"/>
          <w:sz w:val="20"/>
          <w:szCs w:val="20"/>
        </w:rPr>
        <w:pPrChange w:id="1465" w:author="Autor">
          <w:pPr>
            <w:spacing w:line="240" w:lineRule="auto"/>
            <w:ind w:left="709" w:hanging="425"/>
            <w:jc w:val="both"/>
          </w:pPr>
        </w:pPrChange>
      </w:pPr>
      <w:r>
        <w:rPr>
          <w:rFonts w:asciiTheme="minorHAnsi" w:hAnsiTheme="minorHAnsi"/>
          <w:sz w:val="20"/>
          <w:szCs w:val="20"/>
        </w:rPr>
        <w:t xml:space="preserve">6.  </w:t>
      </w:r>
      <w:ins w:id="1466" w:author="Autor">
        <w:r w:rsidR="00A1627C">
          <w:rPr>
            <w:rFonts w:asciiTheme="minorHAnsi" w:hAnsiTheme="minorHAnsi"/>
            <w:sz w:val="20"/>
            <w:szCs w:val="20"/>
          </w:rPr>
          <w:tab/>
        </w:r>
      </w:ins>
      <w:r w:rsidR="002D42F0" w:rsidRPr="00801229">
        <w:rPr>
          <w:rFonts w:asciiTheme="minorHAnsi" w:hAnsiTheme="minorHAnsi"/>
          <w:sz w:val="20"/>
          <w:szCs w:val="20"/>
        </w:rPr>
        <w:t xml:space="preserve">Prijímateľ </w:t>
      </w:r>
      <w:r>
        <w:rPr>
          <w:rFonts w:asciiTheme="minorHAnsi" w:hAnsiTheme="minorHAnsi"/>
          <w:sz w:val="20"/>
          <w:szCs w:val="20"/>
        </w:rPr>
        <w:t>má</w:t>
      </w:r>
      <w:r w:rsidR="002D42F0" w:rsidRPr="00801229">
        <w:rPr>
          <w:rFonts w:asciiTheme="minorHAnsi" w:hAnsiTheme="minorHAnsi"/>
          <w:sz w:val="20"/>
          <w:szCs w:val="20"/>
        </w:rPr>
        <w:t xml:space="preserve"> </w:t>
      </w:r>
      <w:r w:rsidR="002D42F0" w:rsidRPr="00860F8E">
        <w:rPr>
          <w:rFonts w:asciiTheme="minorHAnsi" w:hAnsiTheme="minorHAnsi"/>
          <w:b/>
          <w:sz w:val="20"/>
          <w:szCs w:val="20"/>
        </w:rPr>
        <w:t>pri definovaní predmetu zákazky  taktiež vychádzať zo schváleného projektu (t.</w:t>
      </w:r>
      <w:r w:rsidR="00DA31CE" w:rsidRPr="00860F8E">
        <w:rPr>
          <w:rFonts w:asciiTheme="minorHAnsi" w:hAnsiTheme="minorHAnsi"/>
          <w:b/>
          <w:sz w:val="20"/>
          <w:szCs w:val="20"/>
        </w:rPr>
        <w:t xml:space="preserve"> </w:t>
      </w:r>
      <w:r w:rsidR="002D42F0" w:rsidRPr="00860F8E">
        <w:rPr>
          <w:rFonts w:asciiTheme="minorHAnsi" w:hAnsiTheme="minorHAnsi"/>
          <w:b/>
          <w:sz w:val="20"/>
          <w:szCs w:val="20"/>
        </w:rPr>
        <w:t>j. žiadosti o NFP)</w:t>
      </w:r>
      <w:r w:rsidR="006E3D45" w:rsidRPr="00860F8E">
        <w:rPr>
          <w:rFonts w:asciiTheme="minorHAnsi" w:hAnsiTheme="minorHAnsi"/>
          <w:b/>
          <w:sz w:val="20"/>
          <w:szCs w:val="20"/>
        </w:rPr>
        <w:t>,</w:t>
      </w:r>
      <w:r w:rsidR="002D42F0" w:rsidRPr="00860F8E">
        <w:rPr>
          <w:rFonts w:asciiTheme="minorHAnsi" w:hAnsiTheme="minorHAnsi"/>
          <w:b/>
          <w:sz w:val="20"/>
          <w:szCs w:val="20"/>
        </w:rPr>
        <w:t xml:space="preserve"> aby nedošlo k rozporu medzi obstaraným predmetom zákazky a požiadavkami definovanými v príslušnom projekte.</w:t>
      </w:r>
      <w:r w:rsidR="002D42F0" w:rsidRPr="00860F8E">
        <w:rPr>
          <w:rFonts w:asciiTheme="minorHAnsi" w:hAnsiTheme="minorHAnsi"/>
          <w:sz w:val="20"/>
          <w:szCs w:val="20"/>
        </w:rPr>
        <w:t xml:space="preserve"> </w:t>
      </w:r>
      <w:r w:rsidR="002D42F0" w:rsidRPr="00801229">
        <w:rPr>
          <w:rFonts w:asciiTheme="minorHAnsi" w:hAnsiTheme="minorHAnsi"/>
          <w:sz w:val="20"/>
          <w:szCs w:val="20"/>
        </w:rPr>
        <w:t xml:space="preserve">Súčasne však musí mať na zreteli skutočnosť, že v prípade, že schválený projekt už obsahuje isté špecifikácie (napr. parametre zariadenia), je pri VO a definovaní predmetu zákazky stále povinný postupovať v súlade s princípmi VO a § </w:t>
      </w:r>
      <w:r w:rsidR="00581429" w:rsidRPr="00801229">
        <w:rPr>
          <w:rFonts w:asciiTheme="minorHAnsi" w:hAnsiTheme="minorHAnsi"/>
          <w:sz w:val="20"/>
          <w:szCs w:val="20"/>
        </w:rPr>
        <w:t xml:space="preserve">42 </w:t>
      </w:r>
      <w:r w:rsidR="002D42F0" w:rsidRPr="00801229">
        <w:rPr>
          <w:rFonts w:asciiTheme="minorHAnsi" w:hAnsiTheme="minorHAnsi"/>
          <w:sz w:val="20"/>
          <w:szCs w:val="20"/>
        </w:rPr>
        <w:t>ZVO.</w:t>
      </w:r>
      <w:r w:rsidR="002D42F0" w:rsidRPr="00801229">
        <w:rPr>
          <w:rFonts w:asciiTheme="minorHAnsi" w:hAnsiTheme="minorHAnsi"/>
          <w:color w:val="1F497D" w:themeColor="text2"/>
        </w:rPr>
        <w:t xml:space="preserve"> </w:t>
      </w:r>
    </w:p>
    <w:p w:rsidR="00A16BC9" w:rsidRPr="00A16BC9" w:rsidRDefault="00801229">
      <w:pPr>
        <w:spacing w:before="120" w:after="120"/>
        <w:ind w:left="709" w:hanging="425"/>
        <w:jc w:val="both"/>
        <w:rPr>
          <w:ins w:id="1467" w:author="Autor"/>
          <w:rFonts w:asciiTheme="minorHAnsi" w:hAnsiTheme="minorHAnsi"/>
          <w:b/>
          <w:sz w:val="20"/>
          <w:szCs w:val="20"/>
          <w:rPrChange w:id="1468" w:author="Autor">
            <w:rPr>
              <w:ins w:id="1469" w:author="Autor"/>
              <w:b/>
            </w:rPr>
          </w:rPrChange>
        </w:rPr>
        <w:pPrChange w:id="1470" w:author="Autor">
          <w:pPr>
            <w:pStyle w:val="Odsekzoznamu"/>
            <w:numPr>
              <w:ilvl w:val="1"/>
              <w:numId w:val="106"/>
            </w:numPr>
            <w:spacing w:line="240" w:lineRule="auto"/>
            <w:ind w:left="1714" w:hanging="720"/>
            <w:jc w:val="both"/>
          </w:pPr>
        </w:pPrChange>
      </w:pPr>
      <w:r w:rsidRPr="00801229">
        <w:rPr>
          <w:rFonts w:asciiTheme="minorHAnsi" w:hAnsiTheme="minorHAnsi"/>
          <w:sz w:val="20"/>
          <w:szCs w:val="20"/>
        </w:rPr>
        <w:t>7</w:t>
      </w:r>
      <w:ins w:id="1471" w:author="Autor">
        <w:r w:rsidR="00F05759" w:rsidRPr="000F79B1">
          <w:rPr>
            <w:rFonts w:asciiTheme="minorHAnsi" w:hAnsiTheme="minorHAnsi"/>
            <w:b/>
            <w:sz w:val="20"/>
            <w:szCs w:val="20"/>
          </w:rPr>
          <w:t>.</w:t>
        </w:r>
        <w:del w:id="1472" w:author="Autor">
          <w:r w:rsidR="00A16BC9" w:rsidRPr="000F79B1" w:rsidDel="00F05759">
            <w:rPr>
              <w:rFonts w:asciiTheme="minorHAnsi" w:hAnsiTheme="minorHAnsi"/>
              <w:b/>
              <w:sz w:val="20"/>
              <w:szCs w:val="20"/>
            </w:rPr>
            <w:delText>7.</w:delText>
          </w:r>
        </w:del>
        <w:r w:rsidR="00A16BC9" w:rsidRPr="000F79B1">
          <w:rPr>
            <w:rFonts w:asciiTheme="minorHAnsi" w:hAnsiTheme="minorHAnsi"/>
            <w:b/>
            <w:sz w:val="20"/>
            <w:szCs w:val="20"/>
          </w:rPr>
          <w:t xml:space="preserve"> </w:t>
        </w:r>
        <w:r w:rsidR="00A1627C">
          <w:rPr>
            <w:rFonts w:asciiTheme="minorHAnsi" w:hAnsiTheme="minorHAnsi"/>
            <w:b/>
            <w:sz w:val="20"/>
            <w:szCs w:val="20"/>
          </w:rPr>
          <w:tab/>
        </w:r>
        <w:r w:rsidR="00A16BC9" w:rsidRPr="000F79B1">
          <w:rPr>
            <w:rFonts w:asciiTheme="minorHAnsi" w:hAnsiTheme="minorHAnsi"/>
            <w:b/>
            <w:sz w:val="20"/>
            <w:szCs w:val="20"/>
            <w:rPrChange w:id="1473" w:author="Autor">
              <w:rPr>
                <w:b/>
                <w:u w:val="single"/>
              </w:rPr>
            </w:rPrChange>
          </w:rPr>
          <w:t>V prípade zákaziek s nízkou hodnotou, ktorých predpokladaná hodnota je do 30 000 EUR bez DPH</w:t>
        </w:r>
        <w:r w:rsidR="00A16BC9" w:rsidRPr="000F79B1">
          <w:rPr>
            <w:rFonts w:asciiTheme="minorHAnsi" w:hAnsiTheme="minorHAnsi"/>
            <w:sz w:val="20"/>
            <w:szCs w:val="20"/>
            <w:rPrChange w:id="1474" w:author="Autor">
              <w:rPr/>
            </w:rPrChange>
          </w:rPr>
          <w:t>,</w:t>
        </w:r>
        <w:r w:rsidR="00A16BC9" w:rsidRPr="00A16BC9">
          <w:rPr>
            <w:rFonts w:asciiTheme="minorHAnsi" w:hAnsiTheme="minorHAnsi"/>
            <w:sz w:val="20"/>
            <w:szCs w:val="20"/>
            <w:rPrChange w:id="1475" w:author="Autor">
              <w:rPr/>
            </w:rPrChange>
          </w:rPr>
          <w:t xml:space="preserve">   </w:t>
        </w:r>
        <w:r w:rsidR="00A16BC9" w:rsidRPr="00A16BC9">
          <w:rPr>
            <w:rFonts w:asciiTheme="minorHAnsi" w:hAnsiTheme="minorHAnsi"/>
            <w:sz w:val="20"/>
            <w:szCs w:val="20"/>
            <w:rPrChange w:id="1476" w:author="Autor">
              <w:rPr/>
            </w:rPrChange>
          </w:rPr>
          <w:br/>
          <w:t xml:space="preserve">je možné sa v prípade technických špecifikácií </w:t>
        </w:r>
        <w:r w:rsidR="00A16BC9" w:rsidRPr="00A16BC9">
          <w:rPr>
            <w:rFonts w:asciiTheme="minorHAnsi" w:hAnsiTheme="minorHAnsi"/>
            <w:b/>
            <w:sz w:val="20"/>
            <w:szCs w:val="20"/>
            <w:rPrChange w:id="1477" w:author="Autor">
              <w:rPr>
                <w:b/>
              </w:rPr>
            </w:rPrChange>
          </w:rPr>
          <w:t>uvedených vo výzve</w:t>
        </w:r>
        <w:r w:rsidR="00A16BC9" w:rsidRPr="00A16BC9">
          <w:rPr>
            <w:rFonts w:asciiTheme="minorHAnsi" w:hAnsiTheme="minorHAnsi"/>
            <w:sz w:val="20"/>
            <w:szCs w:val="20"/>
            <w:rPrChange w:id="1478" w:author="Autor">
              <w:rPr/>
            </w:rPrChange>
          </w:rPr>
          <w:t xml:space="preserve"> na predkladanie ponúk </w:t>
        </w:r>
        <w:r w:rsidR="00A16BC9" w:rsidRPr="00A16BC9">
          <w:rPr>
            <w:rFonts w:asciiTheme="minorHAnsi" w:hAnsiTheme="minorHAnsi"/>
            <w:b/>
            <w:sz w:val="20"/>
            <w:szCs w:val="20"/>
            <w:rPrChange w:id="1479" w:author="Autor">
              <w:rPr>
                <w:b/>
              </w:rPr>
            </w:rPrChange>
          </w:rPr>
          <w:t>odvolávať</w:t>
        </w:r>
        <w:r w:rsidR="00A16BC9" w:rsidRPr="00A16BC9">
          <w:rPr>
            <w:rFonts w:asciiTheme="minorHAnsi" w:hAnsiTheme="minorHAnsi"/>
            <w:sz w:val="20"/>
            <w:szCs w:val="20"/>
            <w:rPrChange w:id="1480" w:author="Autor">
              <w:rPr/>
            </w:rPrChange>
          </w:rPr>
          <w:t xml:space="preserve">   </w:t>
        </w:r>
        <w:r w:rsidR="00A16BC9" w:rsidRPr="00A16BC9">
          <w:rPr>
            <w:rFonts w:asciiTheme="minorHAnsi" w:hAnsiTheme="minorHAnsi"/>
            <w:sz w:val="20"/>
            <w:szCs w:val="20"/>
            <w:rPrChange w:id="1481" w:author="Autor">
              <w:rPr/>
            </w:rPrChange>
          </w:rPr>
          <w:br/>
          <w:t xml:space="preserve">na konkrétneho výrobcu, výrobný postup, obchodné označenie, patent, typ, oblasť alebo miesto pôvodu alebo výroby </w:t>
        </w:r>
        <w:r w:rsidR="00A16BC9" w:rsidRPr="00A16BC9">
          <w:rPr>
            <w:rFonts w:asciiTheme="minorHAnsi" w:hAnsiTheme="minorHAnsi"/>
            <w:b/>
            <w:sz w:val="20"/>
            <w:szCs w:val="20"/>
            <w:rPrChange w:id="1482" w:author="Autor">
              <w:rPr>
                <w:b/>
              </w:rPr>
            </w:rPrChange>
          </w:rPr>
          <w:t>za predpokladu, že všetci potenciálni dodávatelia oslovení s výzvou  na predkladanie ponúk sú spôsobilí dodať predmet zákazky spĺňajúci určené technické špecifikácie.</w:t>
        </w:r>
      </w:ins>
    </w:p>
    <w:p w:rsidR="00A16BC9" w:rsidRPr="00F575F5" w:rsidDel="00E706C3" w:rsidRDefault="00A16BC9">
      <w:pPr>
        <w:pStyle w:val="Odsekzoznamu"/>
        <w:spacing w:line="240" w:lineRule="auto"/>
        <w:ind w:left="284"/>
        <w:jc w:val="both"/>
        <w:rPr>
          <w:del w:id="1483" w:author="Autor"/>
          <w:rFonts w:asciiTheme="minorHAnsi" w:hAnsiTheme="minorHAnsi"/>
          <w:color w:val="1F497D" w:themeColor="text2"/>
        </w:rPr>
        <w:pPrChange w:id="1484" w:author="Autor">
          <w:pPr>
            <w:pStyle w:val="Odsekzoznamu"/>
            <w:numPr>
              <w:numId w:val="4"/>
            </w:numPr>
            <w:ind w:left="709" w:hanging="284"/>
            <w:jc w:val="both"/>
          </w:pPr>
        </w:pPrChange>
      </w:pP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2BE3009D" wp14:editId="3E9B6179">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Default="007736F5" w:rsidP="006645A0">
                            <w:pPr>
                              <w:autoSpaceDE w:val="0"/>
                              <w:autoSpaceDN w:val="0"/>
                              <w:adjustRightInd w:val="0"/>
                              <w:spacing w:after="0" w:line="240" w:lineRule="auto"/>
                              <w:jc w:val="both"/>
                              <w:rPr>
                                <w:ins w:id="1485" w:author="Auto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7736F5" w:rsidRPr="00792568" w:rsidRDefault="007736F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ins w:id="1486"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ins w:id="1487"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a zrozumiteľne, a takýto odkaz musí byť doplnený slovami „alebo ekvivalentný“.</w:t>
                            </w:r>
                          </w:p>
                          <w:p w:rsidR="007736F5" w:rsidRPr="00792568" w:rsidRDefault="007736F5"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7736F5" w:rsidRDefault="007736F5" w:rsidP="006645A0">
                      <w:pPr>
                        <w:autoSpaceDE w:val="0"/>
                        <w:autoSpaceDN w:val="0"/>
                        <w:adjustRightInd w:val="0"/>
                        <w:spacing w:after="0" w:line="240" w:lineRule="auto"/>
                        <w:jc w:val="both"/>
                        <w:rPr>
                          <w:ins w:id="1892" w:author="Auto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7736F5" w:rsidRPr="00792568" w:rsidRDefault="007736F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ins w:id="1893"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ins w:id="1894"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a zrozumiteľne, a takýto odkaz musí byť doplnený slovami „alebo ekvivalentný“.</w:t>
                      </w:r>
                    </w:p>
                    <w:p w:rsidR="007736F5" w:rsidRPr="00792568" w:rsidRDefault="007736F5"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Del="004927B2" w:rsidRDefault="00A1627C" w:rsidP="00E706C3">
      <w:pPr>
        <w:pStyle w:val="Nadpis4"/>
        <w:jc w:val="both"/>
        <w:rPr>
          <w:del w:id="1488" w:author="Autor"/>
          <w:rFonts w:asciiTheme="minorHAnsi" w:hAnsiTheme="minorHAnsi"/>
          <w:color w:val="1F497D" w:themeColor="text2"/>
        </w:rPr>
      </w:pPr>
      <w:r w:rsidRPr="00F575F5">
        <w:rPr>
          <w:rFonts w:asciiTheme="minorHAnsi" w:hAnsiTheme="minorHAnsi"/>
          <w:b w:val="0"/>
          <w:bCs w:val="0"/>
          <w:i w:val="0"/>
          <w:iCs w:val="0"/>
          <w:noProof/>
          <w:color w:val="1F497D" w:themeColor="text2"/>
          <w:lang w:eastAsia="sk-SK"/>
        </w:rPr>
        <mc:AlternateContent>
          <mc:Choice Requires="wps">
            <w:drawing>
              <wp:anchor distT="0" distB="0" distL="114300" distR="114300" simplePos="0" relativeHeight="251719680" behindDoc="0" locked="0" layoutInCell="1" allowOverlap="1" wp14:anchorId="69F74203" wp14:editId="4DAC4BE0">
                <wp:simplePos x="0" y="0"/>
                <wp:positionH relativeFrom="column">
                  <wp:posOffset>29845</wp:posOffset>
                </wp:positionH>
                <wp:positionV relativeFrom="paragraph">
                  <wp:posOffset>248920</wp:posOffset>
                </wp:positionV>
                <wp:extent cx="5819775" cy="594360"/>
                <wp:effectExtent l="0" t="0" r="28575" b="15240"/>
                <wp:wrapNone/>
                <wp:docPr id="289" name="Textové pole 289"/>
                <wp:cNvGraphicFramePr/>
                <a:graphic xmlns:a="http://schemas.openxmlformats.org/drawingml/2006/main">
                  <a:graphicData uri="http://schemas.microsoft.com/office/word/2010/wordprocessingShape">
                    <wps:wsp>
                      <wps:cNvSpPr txBox="1"/>
                      <wps:spPr>
                        <a:xfrm>
                          <a:off x="0" y="0"/>
                          <a:ext cx="5819775" cy="59436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792568" w:rsidRDefault="007736F5"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ins w:id="1489"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19.6pt;width:458.25pt;height:4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" fillcolor="#d8d8d8 [2732]" strokecolor="#c0504d [3205]" strokeweight="2pt">
                <v:textbox>
                  <w:txbxContent>
                    <w:p w:rsidR="007736F5" w:rsidRPr="00792568" w:rsidRDefault="007736F5"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ins w:id="1897" w:author="Autor">
                        <w:r>
                          <w:rPr>
                            <w:rFonts w:asciiTheme="minorHAnsi" w:hAnsiTheme="minorHAnsi"/>
                            <w:sz w:val="20"/>
                            <w:szCs w:val="20"/>
                          </w:rPr>
                          <w:t xml:space="preserve"> </w:t>
                        </w:r>
                        <w:r>
                          <w:rPr>
                            <w:rFonts w:asciiTheme="minorHAnsi" w:hAnsiTheme="minorHAnsi"/>
                            <w:sz w:val="20"/>
                            <w:szCs w:val="20"/>
                          </w:rPr>
                          <w:br/>
                        </w:r>
                      </w:ins>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E706C3" w:rsidRPr="00E706C3" w:rsidRDefault="00E706C3">
      <w:pPr>
        <w:rPr>
          <w:ins w:id="1490" w:author="Autor"/>
          <w:rPrChange w:id="1491" w:author="Autor">
            <w:rPr>
              <w:ins w:id="1492" w:author="Autor"/>
              <w:rFonts w:asciiTheme="minorHAnsi" w:hAnsiTheme="minorHAnsi"/>
              <w:color w:val="1F497D" w:themeColor="text2"/>
            </w:rPr>
          </w:rPrChange>
        </w:rPr>
        <w:pPrChange w:id="1493" w:author="Autor">
          <w:pPr>
            <w:pStyle w:val="Nadpis4"/>
            <w:jc w:val="both"/>
          </w:pPr>
        </w:pPrChange>
      </w:pPr>
    </w:p>
    <w:p w:rsidR="004152B7" w:rsidRPr="00F575F5" w:rsidRDefault="004152B7">
      <w:pPr>
        <w:rPr>
          <w:rFonts w:asciiTheme="minorHAnsi" w:hAnsiTheme="minorHAnsi"/>
          <w:color w:val="1F497D" w:themeColor="text2"/>
        </w:rPr>
        <w:pPrChange w:id="1494" w:author="Autor">
          <w:pPr>
            <w:pStyle w:val="Nadpis4"/>
            <w:jc w:val="both"/>
          </w:pPr>
        </w:pPrChange>
      </w:pPr>
    </w:p>
    <w:p w:rsidR="004152B7" w:rsidRPr="00E706C3" w:rsidRDefault="004152B7">
      <w:pPr>
        <w:rPr>
          <w:rPrChange w:id="1495" w:author="Autor">
            <w:rPr>
              <w:rFonts w:asciiTheme="minorHAnsi" w:hAnsiTheme="minorHAnsi"/>
              <w:color w:val="1F497D" w:themeColor="text2"/>
            </w:rPr>
          </w:rPrChange>
        </w:rPr>
        <w:pPrChange w:id="1496" w:author="Autor">
          <w:pPr>
            <w:pStyle w:val="Nadpis4"/>
            <w:jc w:val="both"/>
          </w:pPr>
        </w:pPrChange>
      </w:pPr>
    </w:p>
    <w:p w:rsidR="00E706C3" w:rsidRDefault="00A1627C">
      <w:pPr>
        <w:rPr>
          <w:ins w:id="1497" w:author="Autor"/>
          <w:rFonts w:asciiTheme="minorHAnsi" w:hAnsiTheme="minorHAnsi"/>
          <w:color w:val="1F497D" w:themeColor="text2"/>
        </w:rPr>
        <w:pPrChange w:id="1498" w:author="Autor">
          <w:pPr>
            <w:pStyle w:val="Nadpis4"/>
            <w:jc w:val="both"/>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65E7A198" wp14:editId="022F4087">
                <wp:simplePos x="0" y="0"/>
                <wp:positionH relativeFrom="column">
                  <wp:posOffset>37465</wp:posOffset>
                </wp:positionH>
                <wp:positionV relativeFrom="paragraph">
                  <wp:posOffset>82550</wp:posOffset>
                </wp:positionV>
                <wp:extent cx="5791200" cy="586740"/>
                <wp:effectExtent l="0" t="0" r="19050" b="22860"/>
                <wp:wrapNone/>
                <wp:docPr id="30" name="Textové pole 30"/>
                <wp:cNvGraphicFramePr/>
                <a:graphic xmlns:a="http://schemas.openxmlformats.org/drawingml/2006/main">
                  <a:graphicData uri="http://schemas.microsoft.com/office/word/2010/wordprocessingShape">
                    <wps:wsp>
                      <wps:cNvSpPr txBox="1"/>
                      <wps:spPr>
                        <a:xfrm>
                          <a:off x="0" y="0"/>
                          <a:ext cx="5791200" cy="58674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Pr="00792568" w:rsidRDefault="007736F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margin-left:2.95pt;margin-top:6.5pt;width:456pt;height:46.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" fillcolor="#fbd4b4 [1305]" strokeweight=".5pt">
                <v:textbox>
                  <w:txbxContent>
                    <w:p w:rsidR="007736F5" w:rsidRPr="00792568" w:rsidRDefault="007736F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rsidR="004152B7" w:rsidRPr="00F575F5" w:rsidDel="000D3DB9" w:rsidRDefault="0046604D" w:rsidP="009069C5">
      <w:pPr>
        <w:jc w:val="both"/>
        <w:rPr>
          <w:del w:id="1499" w:author="Autor"/>
          <w:rFonts w:asciiTheme="minorHAnsi" w:hAnsiTheme="minorHAnsi"/>
          <w:color w:val="1F497D" w:themeColor="text2"/>
        </w:rPr>
      </w:pPr>
      <w:del w:id="1500" w:author="Autor">
        <w:r w:rsidRPr="00F575F5" w:rsidDel="00D65D98">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9CB3BA1" wp14:editId="34BB7F5C">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6F5" w:rsidRPr="00792568" w:rsidRDefault="007736F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1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7736F5" w:rsidRPr="00792568" w:rsidRDefault="007736F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del>
    </w:p>
    <w:p w:rsidR="00D65D98" w:rsidDel="00E706C3" w:rsidRDefault="00D65D98">
      <w:pPr>
        <w:jc w:val="both"/>
        <w:rPr>
          <w:ins w:id="1501" w:author="Autor"/>
          <w:del w:id="1502" w:author="Autor"/>
        </w:rPr>
        <w:pPrChange w:id="1503" w:author="Autor">
          <w:pPr>
            <w:pStyle w:val="Nadpis4"/>
            <w:jc w:val="both"/>
          </w:pPr>
        </w:pPrChange>
      </w:pPr>
    </w:p>
    <w:p w:rsidR="00D65D98" w:rsidRDefault="00D65D98">
      <w:pPr>
        <w:rPr>
          <w:ins w:id="1504" w:author="Autor"/>
        </w:rPr>
        <w:pPrChange w:id="1505" w:author="Autor">
          <w:pPr>
            <w:pStyle w:val="Nadpis4"/>
            <w:jc w:val="both"/>
          </w:pPr>
        </w:pPrChange>
      </w:pPr>
    </w:p>
    <w:p w:rsidR="00D65D98" w:rsidRDefault="00D65D98">
      <w:pPr>
        <w:rPr>
          <w:ins w:id="1506" w:author="Autor"/>
        </w:rPr>
        <w:pPrChange w:id="1507" w:author="Autor">
          <w:pPr>
            <w:pStyle w:val="Nadpis4"/>
            <w:jc w:val="both"/>
          </w:pPr>
        </w:pPrChange>
      </w:pPr>
    </w:p>
    <w:p w:rsidR="003F4D21" w:rsidRPr="00E0746C" w:rsidDel="00E0746C" w:rsidRDefault="003F4D21">
      <w:pPr>
        <w:ind w:left="284"/>
        <w:rPr>
          <w:ins w:id="1508" w:author="Autor"/>
          <w:del w:id="1509" w:author="Autor"/>
          <w:rFonts w:asciiTheme="minorHAnsi" w:hAnsiTheme="minorHAnsi"/>
          <w:rPrChange w:id="1510" w:author="Autor">
            <w:rPr>
              <w:ins w:id="1511" w:author="Autor"/>
              <w:del w:id="1512" w:author="Autor"/>
            </w:rPr>
          </w:rPrChange>
        </w:rPr>
        <w:pPrChange w:id="1513" w:author="Autor">
          <w:pPr>
            <w:pStyle w:val="Nadpis4"/>
            <w:jc w:val="both"/>
          </w:pPr>
        </w:pPrChange>
      </w:pPr>
    </w:p>
    <w:p w:rsidR="00D65D98" w:rsidRPr="00D65D98" w:rsidDel="00834EEC" w:rsidRDefault="00E0746C">
      <w:pPr>
        <w:ind w:left="284"/>
        <w:rPr>
          <w:del w:id="1514" w:author="Autor"/>
          <w:rPrChange w:id="1515" w:author="Autor">
            <w:rPr>
              <w:del w:id="1516" w:author="Autor"/>
              <w:rFonts w:asciiTheme="minorHAnsi" w:hAnsiTheme="minorHAnsi"/>
              <w:color w:val="1F497D" w:themeColor="text2"/>
            </w:rPr>
          </w:rPrChange>
        </w:rPr>
        <w:pPrChange w:id="1517" w:author="Autor">
          <w:pPr>
            <w:pStyle w:val="Nadpis4"/>
            <w:jc w:val="both"/>
          </w:pPr>
        </w:pPrChange>
      </w:pPr>
      <w:ins w:id="1518" w:author="Autor">
        <w:del w:id="1519" w:author="Autor">
          <w:r w:rsidRPr="00E0746C" w:rsidDel="00834EEC">
            <w:rPr>
              <w:rFonts w:asciiTheme="minorHAnsi" w:hAnsiTheme="minorHAnsi"/>
              <w:rPrChange w:id="1520" w:author="Autor">
                <w:rPr/>
              </w:rPrChange>
            </w:rPr>
            <w:delText>3.1.4.2</w:delText>
          </w:r>
          <w:r w:rsidDel="00834EEC">
            <w:delText xml:space="preserve">  </w:delText>
          </w:r>
        </w:del>
      </w:ins>
    </w:p>
    <w:p w:rsidR="002D42F0" w:rsidRPr="00F575F5" w:rsidDel="00834EEC" w:rsidRDefault="002D42F0">
      <w:pPr>
        <w:pStyle w:val="Nadpis4"/>
        <w:ind w:left="284"/>
        <w:jc w:val="both"/>
        <w:rPr>
          <w:del w:id="1521" w:author="Autor"/>
          <w:rFonts w:asciiTheme="minorHAnsi" w:hAnsiTheme="minorHAnsi"/>
          <w:color w:val="1F497D" w:themeColor="text2"/>
        </w:rPr>
        <w:pPrChange w:id="1522" w:author="Autor">
          <w:pPr>
            <w:pStyle w:val="Nadpis4"/>
            <w:jc w:val="both"/>
          </w:pPr>
        </w:pPrChange>
      </w:pPr>
    </w:p>
    <w:p w:rsidR="002D42F0" w:rsidRPr="00F575F5" w:rsidDel="00834EEC" w:rsidRDefault="002D42F0">
      <w:pPr>
        <w:pStyle w:val="Nadpis4"/>
        <w:ind w:left="284"/>
        <w:jc w:val="both"/>
        <w:rPr>
          <w:del w:id="1523" w:author="Autor"/>
          <w:rFonts w:asciiTheme="minorHAnsi" w:hAnsiTheme="minorHAnsi"/>
          <w:color w:val="1F497D" w:themeColor="text2"/>
        </w:rPr>
        <w:pPrChange w:id="1524" w:author="Autor">
          <w:pPr>
            <w:pStyle w:val="Nadpis4"/>
            <w:jc w:val="both"/>
          </w:pPr>
        </w:pPrChange>
      </w:pPr>
    </w:p>
    <w:p w:rsidR="00AE34CB" w:rsidRPr="00F575F5" w:rsidDel="00834EEC" w:rsidRDefault="00AE34CB">
      <w:pPr>
        <w:pStyle w:val="Nadpis4"/>
        <w:ind w:left="284"/>
        <w:jc w:val="both"/>
        <w:rPr>
          <w:del w:id="1525" w:author="Autor"/>
          <w:rFonts w:asciiTheme="minorHAnsi" w:hAnsiTheme="minorHAnsi"/>
          <w:color w:val="1F497D" w:themeColor="text2"/>
        </w:rPr>
        <w:pPrChange w:id="1526" w:author="Autor">
          <w:pPr>
            <w:pStyle w:val="Nadpis4"/>
            <w:ind w:left="1440"/>
            <w:jc w:val="both"/>
          </w:pPr>
        </w:pPrChange>
      </w:pPr>
    </w:p>
    <w:p w:rsidR="0046604D" w:rsidRPr="00A72D99" w:rsidDel="00834EEC" w:rsidRDefault="0046604D">
      <w:pPr>
        <w:ind w:left="284"/>
        <w:rPr>
          <w:del w:id="1527" w:author="Autor"/>
        </w:rPr>
        <w:pPrChange w:id="1528" w:author="Autor">
          <w:pPr/>
        </w:pPrChange>
      </w:pPr>
    </w:p>
    <w:p w:rsidR="00AE34CB" w:rsidRPr="00F575F5" w:rsidDel="00834EEC" w:rsidRDefault="00AE34CB">
      <w:pPr>
        <w:pStyle w:val="Nadpis4"/>
        <w:ind w:left="284"/>
        <w:jc w:val="both"/>
        <w:rPr>
          <w:del w:id="1529" w:author="Autor"/>
          <w:rFonts w:asciiTheme="minorHAnsi" w:hAnsiTheme="minorHAnsi"/>
          <w:color w:val="1F497D" w:themeColor="text2"/>
        </w:rPr>
        <w:pPrChange w:id="1530" w:author="Autor">
          <w:pPr>
            <w:pStyle w:val="Nadpis4"/>
            <w:jc w:val="both"/>
          </w:pPr>
        </w:pPrChange>
      </w:pPr>
    </w:p>
    <w:p w:rsidR="00832BDE" w:rsidDel="00834EEC" w:rsidRDefault="001A485A">
      <w:pPr>
        <w:pStyle w:val="Nadpis4"/>
        <w:ind w:left="284"/>
        <w:jc w:val="both"/>
        <w:rPr>
          <w:ins w:id="1531" w:author="Autor"/>
          <w:del w:id="1532" w:author="Autor"/>
          <w:rFonts w:asciiTheme="minorHAnsi" w:hAnsiTheme="minorHAnsi"/>
          <w:color w:val="1F497D" w:themeColor="text2"/>
        </w:rPr>
        <w:pPrChange w:id="1533" w:author="Autor">
          <w:pPr>
            <w:pStyle w:val="Nadpis4"/>
            <w:numPr>
              <w:ilvl w:val="3"/>
              <w:numId w:val="106"/>
            </w:numPr>
            <w:ind w:left="1364" w:hanging="1080"/>
            <w:jc w:val="both"/>
          </w:pPr>
        </w:pPrChange>
      </w:pPr>
      <w:del w:id="1534" w:author="Autor">
        <w:r w:rsidDel="00834EEC">
          <w:rPr>
            <w:rFonts w:asciiTheme="minorHAnsi" w:hAnsiTheme="minorHAnsi"/>
            <w:color w:val="1F497D" w:themeColor="text2"/>
          </w:rPr>
          <w:delText xml:space="preserve">Zverejňovanie, vysvetľovanie </w:delText>
        </w:r>
        <w:r w:rsidR="00832BDE" w:rsidRPr="00F575F5" w:rsidDel="00834EEC">
          <w:rPr>
            <w:rFonts w:asciiTheme="minorHAnsi" w:hAnsiTheme="minorHAnsi"/>
            <w:color w:val="1F497D" w:themeColor="text2"/>
          </w:rPr>
          <w:delText>a úpravy  súťažných podkladov</w:delText>
        </w:r>
      </w:del>
    </w:p>
    <w:p w:rsidR="00E0746C" w:rsidRPr="00E0746C" w:rsidDel="00A1627C" w:rsidRDefault="00E0746C">
      <w:pPr>
        <w:rPr>
          <w:del w:id="1535" w:author="Autor"/>
          <w:rPrChange w:id="1536" w:author="Autor">
            <w:rPr>
              <w:del w:id="1537" w:author="Autor"/>
              <w:rFonts w:asciiTheme="minorHAnsi" w:hAnsiTheme="minorHAnsi"/>
              <w:color w:val="1F497D" w:themeColor="text2"/>
            </w:rPr>
          </w:rPrChange>
        </w:rPr>
        <w:pPrChange w:id="1538" w:author="Autor">
          <w:pPr>
            <w:pStyle w:val="Nadpis4"/>
            <w:numPr>
              <w:ilvl w:val="3"/>
              <w:numId w:val="106"/>
            </w:numPr>
            <w:ind w:left="1364" w:hanging="1080"/>
            <w:jc w:val="both"/>
          </w:pPr>
        </w:pPrChange>
      </w:pPr>
    </w:p>
    <w:p w:rsidR="000855B0" w:rsidRPr="00D75502" w:rsidRDefault="00834EEC">
      <w:pPr>
        <w:spacing w:before="120" w:after="120"/>
        <w:ind w:left="709" w:hanging="425"/>
        <w:jc w:val="both"/>
        <w:rPr>
          <w:rFonts w:asciiTheme="minorHAnsi" w:hAnsiTheme="minorHAnsi"/>
          <w:sz w:val="20"/>
          <w:szCs w:val="20"/>
          <w:rPrChange w:id="1539" w:author="Autor">
            <w:rPr/>
          </w:rPrChange>
        </w:rPr>
        <w:pPrChange w:id="1540" w:author="Autor">
          <w:pPr>
            <w:pStyle w:val="Odsekzoznamu"/>
            <w:numPr>
              <w:numId w:val="5"/>
            </w:numPr>
            <w:ind w:left="284" w:hanging="284"/>
            <w:jc w:val="both"/>
          </w:pPr>
        </w:pPrChange>
      </w:pPr>
      <w:ins w:id="1541" w:author="Autor">
        <w:r>
          <w:rPr>
            <w:rFonts w:asciiTheme="minorHAnsi" w:hAnsiTheme="minorHAnsi"/>
            <w:sz w:val="20"/>
            <w:szCs w:val="20"/>
          </w:rPr>
          <w:t xml:space="preserve">8. </w:t>
        </w:r>
      </w:ins>
      <w:r w:rsidR="000855B0" w:rsidRPr="00D75502">
        <w:rPr>
          <w:rFonts w:asciiTheme="minorHAnsi" w:hAnsiTheme="minorHAnsi"/>
          <w:sz w:val="20"/>
          <w:szCs w:val="20"/>
          <w:rPrChange w:id="1542" w:author="Autor">
            <w:rPr/>
          </w:rPrChange>
        </w:rPr>
        <w:t xml:space="preserve">Prijímateľ zverejňuje súťažné podklady v súlade s </w:t>
      </w:r>
      <w:r w:rsidR="00DE4BE6" w:rsidRPr="00D75502">
        <w:rPr>
          <w:rFonts w:asciiTheme="minorHAnsi" w:hAnsiTheme="minorHAnsi"/>
          <w:sz w:val="20"/>
          <w:szCs w:val="20"/>
          <w:rPrChange w:id="1543" w:author="Autor">
            <w:rPr/>
          </w:rPrChange>
        </w:rPr>
        <w:t xml:space="preserve">§ 43 ods. 1 </w:t>
      </w:r>
      <w:r w:rsidR="00DE4BE6" w:rsidRPr="00D75502">
        <w:rPr>
          <w:rFonts w:asciiTheme="minorHAnsi" w:hAnsiTheme="minorHAnsi"/>
          <w:strike/>
          <w:sz w:val="20"/>
          <w:szCs w:val="20"/>
          <w:rPrChange w:id="1544" w:author="Autor">
            <w:rPr>
              <w:strike/>
            </w:rPr>
          </w:rPrChange>
        </w:rPr>
        <w:t>a</w:t>
      </w:r>
      <w:r w:rsidR="001A485A" w:rsidRPr="00D75502">
        <w:rPr>
          <w:rFonts w:asciiTheme="minorHAnsi" w:hAnsiTheme="minorHAnsi"/>
          <w:sz w:val="20"/>
          <w:szCs w:val="20"/>
          <w:rPrChange w:id="1545" w:author="Autor">
            <w:rPr/>
          </w:rPrChange>
        </w:rPr>
        <w:t>,</w:t>
      </w:r>
      <w:r w:rsidR="00DE4BE6" w:rsidRPr="00D75502">
        <w:rPr>
          <w:rFonts w:asciiTheme="minorHAnsi" w:hAnsiTheme="minorHAnsi"/>
          <w:sz w:val="20"/>
          <w:szCs w:val="20"/>
          <w:rPrChange w:id="1546" w:author="Autor">
            <w:rPr/>
          </w:rPrChange>
        </w:rPr>
        <w:t xml:space="preserve"> § 64 ods. 2</w:t>
      </w:r>
      <w:r w:rsidR="001A485A" w:rsidRPr="00D75502">
        <w:rPr>
          <w:rFonts w:asciiTheme="minorHAnsi" w:hAnsiTheme="minorHAnsi"/>
          <w:sz w:val="20"/>
          <w:szCs w:val="20"/>
          <w:rPrChange w:id="1547" w:author="Autor">
            <w:rPr/>
          </w:rPrChange>
        </w:rPr>
        <w:t xml:space="preserve"> a §114 ods.</w:t>
      </w:r>
      <w:r w:rsidR="0026098E" w:rsidRPr="00D75502">
        <w:rPr>
          <w:rFonts w:asciiTheme="minorHAnsi" w:hAnsiTheme="minorHAnsi"/>
          <w:sz w:val="20"/>
          <w:szCs w:val="20"/>
          <w:rPrChange w:id="1548" w:author="Autor">
            <w:rPr/>
          </w:rPrChange>
        </w:rPr>
        <w:t xml:space="preserve"> </w:t>
      </w:r>
      <w:r w:rsidR="001A485A" w:rsidRPr="00D75502">
        <w:rPr>
          <w:rFonts w:asciiTheme="minorHAnsi" w:hAnsiTheme="minorHAnsi"/>
          <w:sz w:val="20"/>
          <w:szCs w:val="20"/>
          <w:rPrChange w:id="1549" w:author="Autor">
            <w:rPr/>
          </w:rPrChange>
        </w:rPr>
        <w:t xml:space="preserve">6 </w:t>
      </w:r>
      <w:r w:rsidR="00DE4BE6" w:rsidRPr="00D75502">
        <w:rPr>
          <w:rFonts w:asciiTheme="minorHAnsi" w:hAnsiTheme="minorHAnsi"/>
          <w:sz w:val="20"/>
          <w:szCs w:val="20"/>
          <w:rPrChange w:id="1550" w:author="Autor">
            <w:rPr/>
          </w:rPrChange>
        </w:rPr>
        <w:t xml:space="preserve"> ZVO</w:t>
      </w:r>
      <w:r w:rsidR="000855B0" w:rsidRPr="00D75502">
        <w:rPr>
          <w:rFonts w:asciiTheme="minorHAnsi" w:hAnsiTheme="minorHAnsi"/>
          <w:sz w:val="20"/>
          <w:szCs w:val="20"/>
          <w:rPrChange w:id="1551" w:author="Autor">
            <w:rPr/>
          </w:rPrChange>
        </w:rPr>
        <w:t xml:space="preserve">. Je preto nevyhnutné, aby </w:t>
      </w:r>
      <w:r w:rsidR="001A485A" w:rsidRPr="00D75502">
        <w:rPr>
          <w:rFonts w:asciiTheme="minorHAnsi" w:hAnsiTheme="minorHAnsi"/>
          <w:b/>
          <w:sz w:val="20"/>
          <w:szCs w:val="20"/>
          <w:rPrChange w:id="1552" w:author="Autor">
            <w:rPr/>
          </w:rPrChange>
        </w:rPr>
        <w:t>odo dňa uverejnenia oznámenia o vyhlásení VO (vzťahuje sa na nadlimitné zákazky)</w:t>
      </w:r>
      <w:r w:rsidR="0026098E" w:rsidRPr="00D75502">
        <w:rPr>
          <w:rFonts w:asciiTheme="minorHAnsi" w:hAnsiTheme="minorHAnsi"/>
          <w:b/>
          <w:sz w:val="20"/>
          <w:szCs w:val="20"/>
          <w:rPrChange w:id="1553" w:author="Autor">
            <w:rPr/>
          </w:rPrChange>
        </w:rPr>
        <w:t>, v deň nasledujúci po uverejnení výzvy na predkladanie ponúk (vzťahuje sa na podlimitné zákazky bez využitia elektr. trhoviska)</w:t>
      </w:r>
      <w:r w:rsidR="000855B0" w:rsidRPr="00D75502">
        <w:rPr>
          <w:rFonts w:asciiTheme="minorHAnsi" w:hAnsiTheme="minorHAnsi"/>
          <w:b/>
          <w:sz w:val="20"/>
          <w:szCs w:val="20"/>
          <w:rPrChange w:id="1554" w:author="Autor">
            <w:rPr/>
          </w:rPrChange>
        </w:rPr>
        <w:t xml:space="preserve"> boli súťažné podklady kompletné a úplné a mohli byť bez obmedzení v profile  prístupné všetkým potenciálnym záujemcom</w:t>
      </w:r>
      <w:r w:rsidR="000855B0" w:rsidRPr="00D75502">
        <w:rPr>
          <w:rFonts w:asciiTheme="minorHAnsi" w:hAnsiTheme="minorHAnsi"/>
          <w:sz w:val="20"/>
          <w:szCs w:val="20"/>
          <w:rPrChange w:id="1555" w:author="Autor">
            <w:rPr/>
          </w:rPrChange>
        </w:rPr>
        <w:t xml:space="preserve">. </w:t>
      </w:r>
      <w:r w:rsidR="00AE34CB" w:rsidRPr="00D75502">
        <w:rPr>
          <w:rFonts w:asciiTheme="minorHAnsi" w:hAnsiTheme="minorHAnsi"/>
          <w:sz w:val="20"/>
          <w:szCs w:val="20"/>
          <w:rPrChange w:id="1556" w:author="Autor">
            <w:rPr/>
          </w:rPrChange>
        </w:rPr>
        <w:t>Neopodstatnené o</w:t>
      </w:r>
      <w:r w:rsidR="00C74943" w:rsidRPr="00D75502">
        <w:rPr>
          <w:rFonts w:asciiTheme="minorHAnsi" w:hAnsiTheme="minorHAnsi"/>
          <w:sz w:val="20"/>
          <w:szCs w:val="20"/>
          <w:rPrChange w:id="1557" w:author="Autor">
            <w:rPr/>
          </w:rPrChange>
        </w:rPr>
        <w:t>bmedzovanie</w:t>
      </w:r>
      <w:r w:rsidR="00AE34CB" w:rsidRPr="00D75502">
        <w:rPr>
          <w:rFonts w:asciiTheme="minorHAnsi" w:hAnsiTheme="minorHAnsi"/>
          <w:sz w:val="20"/>
          <w:szCs w:val="20"/>
          <w:rPrChange w:id="1558" w:author="Autor">
            <w:rPr/>
          </w:rPrChange>
        </w:rPr>
        <w:t xml:space="preserve"> prístupu k súťažným podkladom, ako aj skracovanie lehôt na vyžiadanie súťažných podkladov </w:t>
      </w:r>
      <w:r w:rsidR="00C74943" w:rsidRPr="00D75502">
        <w:rPr>
          <w:rFonts w:asciiTheme="minorHAnsi" w:hAnsiTheme="minorHAnsi"/>
          <w:sz w:val="20"/>
          <w:szCs w:val="20"/>
          <w:rPrChange w:id="1559" w:author="Autor">
            <w:rPr/>
          </w:rPrChange>
        </w:rPr>
        <w:t xml:space="preserve">nie je prípustné. </w:t>
      </w:r>
    </w:p>
    <w:p w:rsidR="002D42F0" w:rsidRPr="00D75502" w:rsidRDefault="00834EEC">
      <w:pPr>
        <w:spacing w:before="120" w:after="120"/>
        <w:ind w:left="709" w:hanging="425"/>
        <w:jc w:val="both"/>
        <w:rPr>
          <w:rFonts w:asciiTheme="minorHAnsi" w:hAnsiTheme="minorHAnsi"/>
          <w:sz w:val="20"/>
          <w:szCs w:val="20"/>
          <w:rPrChange w:id="1560" w:author="Autor">
            <w:rPr/>
          </w:rPrChange>
        </w:rPr>
        <w:pPrChange w:id="1561" w:author="Autor">
          <w:pPr>
            <w:pStyle w:val="Odsekzoznamu"/>
            <w:numPr>
              <w:numId w:val="5"/>
            </w:numPr>
            <w:ind w:left="284" w:hanging="284"/>
            <w:jc w:val="both"/>
          </w:pPr>
        </w:pPrChange>
      </w:pPr>
      <w:ins w:id="1562" w:author="Autor">
        <w:r>
          <w:rPr>
            <w:rFonts w:asciiTheme="minorHAnsi" w:hAnsiTheme="minorHAnsi"/>
            <w:sz w:val="20"/>
            <w:szCs w:val="20"/>
          </w:rPr>
          <w:t xml:space="preserve">9. </w:t>
        </w:r>
      </w:ins>
      <w:r w:rsidR="000F79B1">
        <w:rPr>
          <w:rFonts w:asciiTheme="minorHAnsi" w:hAnsiTheme="minorHAnsi"/>
          <w:sz w:val="20"/>
          <w:szCs w:val="20"/>
        </w:rPr>
        <w:t xml:space="preserve">  </w:t>
      </w:r>
      <w:ins w:id="1563" w:author="Autor">
        <w:r w:rsidR="00A1627C">
          <w:rPr>
            <w:rFonts w:asciiTheme="minorHAnsi" w:hAnsiTheme="minorHAnsi"/>
            <w:sz w:val="20"/>
            <w:szCs w:val="20"/>
          </w:rPr>
          <w:tab/>
        </w:r>
      </w:ins>
      <w:r w:rsidR="002D42F0" w:rsidRPr="00D75502">
        <w:rPr>
          <w:rFonts w:asciiTheme="minorHAnsi" w:hAnsiTheme="minorHAnsi"/>
          <w:sz w:val="20"/>
          <w:szCs w:val="20"/>
          <w:rPrChange w:id="1564" w:author="Autor">
            <w:rPr/>
          </w:rPrChange>
        </w:rPr>
        <w:t xml:space="preserve">Pri vysvetľovaní a zmenách už zverejnených </w:t>
      </w:r>
      <w:r w:rsidR="00D431BA" w:rsidRPr="00D75502">
        <w:rPr>
          <w:rFonts w:asciiTheme="minorHAnsi" w:hAnsiTheme="minorHAnsi"/>
          <w:sz w:val="20"/>
          <w:szCs w:val="20"/>
          <w:rPrChange w:id="1565" w:author="Autor">
            <w:rPr/>
          </w:rPrChange>
        </w:rPr>
        <w:t>súťažných podkladov</w:t>
      </w:r>
      <w:r w:rsidR="002D42F0" w:rsidRPr="00D75502">
        <w:rPr>
          <w:rFonts w:asciiTheme="minorHAnsi" w:hAnsiTheme="minorHAnsi"/>
          <w:sz w:val="20"/>
          <w:szCs w:val="20"/>
          <w:rPrChange w:id="1566" w:author="Autor">
            <w:rPr/>
          </w:rPrChange>
        </w:rPr>
        <w:t xml:space="preserve"> postupuje prijímateľ podľa príslušných ustanovení ZVO, najmä </w:t>
      </w:r>
      <w:r w:rsidR="00DE4BE6" w:rsidRPr="00D75502">
        <w:rPr>
          <w:rFonts w:asciiTheme="minorHAnsi" w:hAnsiTheme="minorHAnsi"/>
          <w:sz w:val="20"/>
          <w:szCs w:val="20"/>
          <w:rPrChange w:id="1567" w:author="Autor">
            <w:rPr/>
          </w:rPrChange>
        </w:rPr>
        <w:t>§ 48 alebo  § 114 ods. 8</w:t>
      </w:r>
      <w:r w:rsidR="00DE4BE6" w:rsidRPr="00D75502">
        <w:rPr>
          <w:color w:val="FF0000"/>
          <w:sz w:val="20"/>
          <w:szCs w:val="20"/>
          <w:rPrChange w:id="1568" w:author="Autor">
            <w:rPr>
              <w:color w:val="FF0000"/>
            </w:rPr>
          </w:rPrChange>
        </w:rPr>
        <w:t xml:space="preserve"> </w:t>
      </w:r>
      <w:r w:rsidR="000855B0" w:rsidRPr="00D75502">
        <w:rPr>
          <w:rFonts w:asciiTheme="minorHAnsi" w:hAnsiTheme="minorHAnsi"/>
          <w:sz w:val="20"/>
          <w:szCs w:val="20"/>
          <w:rPrChange w:id="1569" w:author="Autor">
            <w:rPr/>
          </w:rPrChange>
        </w:rPr>
        <w:t>ZVO</w:t>
      </w:r>
      <w:r w:rsidR="002D42F0" w:rsidRPr="00D75502">
        <w:rPr>
          <w:rFonts w:asciiTheme="minorHAnsi" w:hAnsiTheme="minorHAnsi"/>
          <w:sz w:val="20"/>
          <w:szCs w:val="20"/>
          <w:rPrChange w:id="1570" w:author="Autor">
            <w:rPr/>
          </w:rPrChange>
        </w:rPr>
        <w:t xml:space="preserve">. </w:t>
      </w:r>
    </w:p>
    <w:p w:rsidR="002D42F0" w:rsidRPr="00D75502" w:rsidDel="00834EEC" w:rsidRDefault="00834EEC">
      <w:pPr>
        <w:spacing w:before="120" w:after="120"/>
        <w:ind w:left="709" w:hanging="425"/>
        <w:rPr>
          <w:del w:id="1571" w:author="Autor"/>
          <w:rFonts w:asciiTheme="minorHAnsi" w:hAnsiTheme="minorHAnsi"/>
          <w:color w:val="1F497D" w:themeColor="text2"/>
          <w:rPrChange w:id="1572" w:author="Autor">
            <w:rPr>
              <w:del w:id="1573" w:author="Autor"/>
              <w:color w:val="1F497D" w:themeColor="text2"/>
            </w:rPr>
          </w:rPrChange>
        </w:rPr>
        <w:pPrChange w:id="1574" w:author="Autor">
          <w:pPr>
            <w:pStyle w:val="Odsekzoznamu"/>
            <w:numPr>
              <w:numId w:val="6"/>
            </w:numPr>
            <w:ind w:left="284" w:hanging="284"/>
            <w:jc w:val="both"/>
          </w:pPr>
        </w:pPrChange>
      </w:pPr>
      <w:ins w:id="1575" w:author="Autor">
        <w:r>
          <w:rPr>
            <w:rFonts w:asciiTheme="minorHAnsi" w:hAnsiTheme="minorHAnsi"/>
            <w:sz w:val="20"/>
            <w:szCs w:val="20"/>
          </w:rPr>
          <w:t xml:space="preserve">10. </w:t>
        </w:r>
        <w:r w:rsidR="00A1627C">
          <w:rPr>
            <w:rFonts w:asciiTheme="minorHAnsi" w:hAnsiTheme="minorHAnsi"/>
            <w:sz w:val="20"/>
            <w:szCs w:val="20"/>
          </w:rPr>
          <w:tab/>
        </w:r>
      </w:ins>
      <w:r w:rsidR="002D42F0" w:rsidRPr="00D75502">
        <w:rPr>
          <w:rFonts w:asciiTheme="minorHAnsi" w:hAnsiTheme="minorHAnsi"/>
          <w:sz w:val="20"/>
          <w:szCs w:val="20"/>
          <w:rPrChange w:id="1576" w:author="Autor">
            <w:rPr/>
          </w:rPrChange>
        </w:rPr>
        <w:t xml:space="preserve">V prípade, </w:t>
      </w:r>
      <w:r w:rsidR="00DE4BE6" w:rsidRPr="00D75502">
        <w:rPr>
          <w:rFonts w:asciiTheme="minorHAnsi" w:hAnsiTheme="minorHAnsi"/>
          <w:sz w:val="20"/>
          <w:szCs w:val="20"/>
          <w:rPrChange w:id="1577" w:author="Autor">
            <w:rPr/>
          </w:rPrChange>
        </w:rPr>
        <w:t xml:space="preserve">keď </w:t>
      </w:r>
      <w:r w:rsidR="002D42F0" w:rsidRPr="00D75502">
        <w:rPr>
          <w:rFonts w:asciiTheme="minorHAnsi" w:hAnsiTheme="minorHAnsi"/>
          <w:sz w:val="20"/>
          <w:szCs w:val="20"/>
          <w:rPrChange w:id="1578" w:author="Autor">
            <w:rPr/>
          </w:rPrChange>
        </w:rPr>
        <w:t xml:space="preserve">v rámci procesu vysvetľovania a/alebo zmien informácií uvedených </w:t>
      </w:r>
      <w:r w:rsidR="000855B0" w:rsidRPr="00D75502">
        <w:rPr>
          <w:rFonts w:asciiTheme="minorHAnsi" w:hAnsiTheme="minorHAnsi"/>
          <w:sz w:val="20"/>
          <w:szCs w:val="20"/>
          <w:rPrChange w:id="1579" w:author="Autor">
            <w:rPr/>
          </w:rPrChange>
        </w:rPr>
        <w:t>súťažných podkladoch</w:t>
      </w:r>
      <w:r w:rsidR="002D42F0" w:rsidRPr="00D75502">
        <w:rPr>
          <w:rFonts w:asciiTheme="minorHAnsi" w:hAnsiTheme="minorHAnsi"/>
          <w:sz w:val="20"/>
          <w:szCs w:val="20"/>
          <w:rPrChange w:id="1580" w:author="Autor">
            <w:rPr/>
          </w:rPrChange>
        </w:rPr>
        <w:t xml:space="preserve"> </w:t>
      </w:r>
      <w:r w:rsidR="00DE4BE6" w:rsidRPr="00834EEC">
        <w:rPr>
          <w:rFonts w:asciiTheme="minorHAnsi" w:hAnsiTheme="minorHAnsi"/>
          <w:sz w:val="20"/>
          <w:szCs w:val="20"/>
        </w:rPr>
        <w:t xml:space="preserve">dôjde </w:t>
      </w:r>
      <w:r w:rsidR="002D42F0" w:rsidRPr="00834EEC">
        <w:rPr>
          <w:rFonts w:asciiTheme="minorHAnsi" w:hAnsiTheme="minorHAnsi"/>
          <w:sz w:val="20"/>
          <w:szCs w:val="20"/>
        </w:rPr>
        <w:t>k</w:t>
      </w:r>
      <w:r w:rsidR="000855B0" w:rsidRPr="00834EEC">
        <w:rPr>
          <w:rFonts w:asciiTheme="minorHAnsi" w:hAnsiTheme="minorHAnsi"/>
          <w:sz w:val="20"/>
          <w:szCs w:val="20"/>
        </w:rPr>
        <w:t> zmen</w:t>
      </w:r>
      <w:r w:rsidR="002D42F0" w:rsidRPr="00834EEC">
        <w:rPr>
          <w:rFonts w:asciiTheme="minorHAnsi" w:hAnsiTheme="minorHAnsi"/>
          <w:sz w:val="20"/>
          <w:szCs w:val="20"/>
        </w:rPr>
        <w:t>ám</w:t>
      </w:r>
      <w:r w:rsidR="000855B0" w:rsidRPr="00834EEC">
        <w:rPr>
          <w:rFonts w:asciiTheme="minorHAnsi" w:hAnsiTheme="minorHAnsi"/>
          <w:sz w:val="20"/>
          <w:szCs w:val="20"/>
        </w:rPr>
        <w:t>, ktoré majú alebo môžu mať vplyv na časový aspekt prípravy ponuky záujemcu</w:t>
      </w:r>
      <w:r w:rsidR="002D42F0" w:rsidRPr="00834EEC">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002D42F0" w:rsidRPr="00834EEC">
        <w:rPr>
          <w:rFonts w:asciiTheme="minorHAnsi" w:hAnsiTheme="minorHAnsi"/>
          <w:color w:val="1F497D" w:themeColor="text2"/>
        </w:rPr>
        <w:t xml:space="preserve"> </w:t>
      </w:r>
    </w:p>
    <w:p w:rsidR="00834EEC" w:rsidRPr="00F575F5" w:rsidRDefault="00834EEC">
      <w:pPr>
        <w:spacing w:before="120" w:after="120"/>
        <w:ind w:left="709" w:hanging="425"/>
        <w:rPr>
          <w:ins w:id="1581" w:author="Autor"/>
          <w:color w:val="1F497D" w:themeColor="text2"/>
        </w:rPr>
        <w:pPrChange w:id="1582" w:author="Autor">
          <w:pPr>
            <w:pStyle w:val="Odsekzoznamu"/>
            <w:numPr>
              <w:numId w:val="5"/>
            </w:numPr>
            <w:ind w:left="284" w:hanging="284"/>
            <w:jc w:val="both"/>
          </w:pPr>
        </w:pPrChange>
      </w:pPr>
    </w:p>
    <w:p w:rsidR="006E526E" w:rsidRPr="00D75502" w:rsidDel="00834EEC" w:rsidRDefault="00834EEC">
      <w:pPr>
        <w:spacing w:before="120" w:after="120"/>
        <w:ind w:left="709" w:hanging="425"/>
        <w:rPr>
          <w:del w:id="1583" w:author="Autor"/>
          <w:rFonts w:asciiTheme="minorHAnsi" w:hAnsiTheme="minorHAnsi"/>
          <w:color w:val="1F497D" w:themeColor="text2"/>
          <w:sz w:val="20"/>
          <w:rPrChange w:id="1584" w:author="Autor">
            <w:rPr>
              <w:del w:id="1585" w:author="Autor"/>
            </w:rPr>
          </w:rPrChange>
        </w:rPr>
        <w:pPrChange w:id="1586" w:author="Autor">
          <w:pPr>
            <w:pStyle w:val="Nadpis4"/>
            <w:numPr>
              <w:ilvl w:val="3"/>
              <w:numId w:val="106"/>
            </w:numPr>
            <w:ind w:left="1364" w:hanging="1080"/>
            <w:jc w:val="both"/>
          </w:pPr>
        </w:pPrChange>
      </w:pPr>
      <w:ins w:id="1587" w:author="Autor">
        <w:r w:rsidRPr="000F79B1">
          <w:rPr>
            <w:rFonts w:asciiTheme="minorHAnsi" w:hAnsiTheme="minorHAnsi"/>
            <w:sz w:val="20"/>
            <w:rPrChange w:id="1588" w:author="Autor">
              <w:rPr>
                <w:rFonts w:asciiTheme="minorHAnsi" w:hAnsiTheme="minorHAnsi"/>
                <w:b w:val="0"/>
                <w:bCs w:val="0"/>
                <w:i w:val="0"/>
                <w:iCs w:val="0"/>
                <w:color w:val="1F497D" w:themeColor="text2"/>
              </w:rPr>
            </w:rPrChange>
          </w:rPr>
          <w:t>11.</w:t>
        </w:r>
        <w:r w:rsidRPr="00D75502">
          <w:rPr>
            <w:rFonts w:asciiTheme="minorHAnsi" w:hAnsiTheme="minorHAnsi"/>
            <w:color w:val="1F497D" w:themeColor="text2"/>
            <w:sz w:val="20"/>
            <w:rPrChange w:id="1589" w:author="Autor">
              <w:rPr>
                <w:rFonts w:asciiTheme="minorHAnsi" w:hAnsiTheme="minorHAnsi"/>
                <w:b w:val="0"/>
                <w:bCs w:val="0"/>
                <w:i w:val="0"/>
                <w:iCs w:val="0"/>
                <w:color w:val="1F497D" w:themeColor="text2"/>
              </w:rPr>
            </w:rPrChange>
          </w:rPr>
          <w:t xml:space="preserve"> </w:t>
        </w:r>
        <w:r w:rsidR="00A1627C">
          <w:rPr>
            <w:rFonts w:asciiTheme="minorHAnsi" w:hAnsiTheme="minorHAnsi"/>
            <w:color w:val="1F497D" w:themeColor="text2"/>
            <w:sz w:val="20"/>
          </w:rPr>
          <w:tab/>
        </w:r>
        <w:del w:id="1590" w:author="Autor">
          <w:r w:rsidR="00E0746C" w:rsidRPr="00D75502" w:rsidDel="00834EEC">
            <w:rPr>
              <w:rFonts w:asciiTheme="minorHAnsi" w:hAnsiTheme="minorHAnsi"/>
              <w:color w:val="1F497D" w:themeColor="text2"/>
              <w:sz w:val="20"/>
              <w:rPrChange w:id="1591" w:author="Autor">
                <w:rPr>
                  <w:b w:val="0"/>
                  <w:bCs w:val="0"/>
                  <w:i w:val="0"/>
                  <w:iCs w:val="0"/>
                </w:rPr>
              </w:rPrChange>
            </w:rPr>
            <w:delText xml:space="preserve">3.1.4.3.   </w:delText>
          </w:r>
        </w:del>
      </w:ins>
      <w:del w:id="1592" w:author="Autor">
        <w:r w:rsidR="006E526E" w:rsidRPr="00D75502" w:rsidDel="00834EEC">
          <w:rPr>
            <w:rFonts w:asciiTheme="minorHAnsi" w:hAnsiTheme="minorHAnsi"/>
            <w:color w:val="1F497D" w:themeColor="text2"/>
            <w:sz w:val="20"/>
            <w:rPrChange w:id="1593" w:author="Autor">
              <w:rPr>
                <w:b w:val="0"/>
                <w:bCs w:val="0"/>
                <w:i w:val="0"/>
                <w:iCs w:val="0"/>
              </w:rPr>
            </w:rPrChange>
          </w:rPr>
          <w:delText>Obchodné/zmluvné  podmienky</w:delText>
        </w:r>
        <w:r w:rsidR="004762E9" w:rsidRPr="00D75502" w:rsidDel="00834EEC">
          <w:rPr>
            <w:rFonts w:asciiTheme="minorHAnsi" w:hAnsiTheme="minorHAnsi"/>
            <w:color w:val="1F497D" w:themeColor="text2"/>
            <w:sz w:val="20"/>
            <w:rPrChange w:id="1594" w:author="Autor">
              <w:rPr>
                <w:b w:val="0"/>
                <w:bCs w:val="0"/>
                <w:i w:val="0"/>
                <w:iCs w:val="0"/>
              </w:rPr>
            </w:rPrChange>
          </w:rPr>
          <w:delText>, osobité podmienky plnenia zmluvy</w:delText>
        </w:r>
      </w:del>
    </w:p>
    <w:p w:rsidR="00675852" w:rsidRPr="00D75502" w:rsidRDefault="009E7C3F">
      <w:pPr>
        <w:spacing w:before="120" w:after="120"/>
        <w:ind w:left="709" w:hanging="425"/>
        <w:rPr>
          <w:rFonts w:asciiTheme="minorHAnsi" w:hAnsiTheme="minorHAnsi"/>
          <w:sz w:val="20"/>
          <w:szCs w:val="20"/>
          <w:rPrChange w:id="1595" w:author="Autor">
            <w:rPr>
              <w:sz w:val="20"/>
              <w:szCs w:val="20"/>
            </w:rPr>
          </w:rPrChange>
        </w:rPr>
        <w:pPrChange w:id="1596" w:author="Autor">
          <w:pPr>
            <w:pStyle w:val="Odsekzoznamu"/>
            <w:numPr>
              <w:numId w:val="6"/>
            </w:numPr>
            <w:ind w:left="284" w:hanging="284"/>
            <w:jc w:val="both"/>
          </w:pPr>
        </w:pPrChange>
      </w:pPr>
      <w:r w:rsidRPr="00D75502">
        <w:rPr>
          <w:rFonts w:asciiTheme="minorHAnsi" w:hAnsiTheme="minorHAnsi"/>
          <w:sz w:val="20"/>
          <w:szCs w:val="20"/>
          <w:rPrChange w:id="1597" w:author="Autor">
            <w:rPr>
              <w:sz w:val="20"/>
              <w:szCs w:val="20"/>
            </w:rPr>
          </w:rPrChange>
        </w:rPr>
        <w:t xml:space="preserve">Súčasťou súťažných podkladov podľa § </w:t>
      </w:r>
      <w:r w:rsidR="00DE4BE6" w:rsidRPr="00D75502">
        <w:rPr>
          <w:rFonts w:asciiTheme="minorHAnsi" w:hAnsiTheme="minorHAnsi"/>
          <w:sz w:val="20"/>
          <w:szCs w:val="20"/>
          <w:rPrChange w:id="1598" w:author="Autor">
            <w:rPr>
              <w:sz w:val="20"/>
              <w:szCs w:val="20"/>
            </w:rPr>
          </w:rPrChange>
        </w:rPr>
        <w:t xml:space="preserve">42 ods. 11 </w:t>
      </w:r>
      <w:r w:rsidR="007F4B38" w:rsidRPr="00D75502">
        <w:rPr>
          <w:rFonts w:asciiTheme="minorHAnsi" w:hAnsiTheme="minorHAnsi"/>
          <w:sz w:val="20"/>
          <w:szCs w:val="20"/>
          <w:rPrChange w:id="1599" w:author="Autor">
            <w:rPr>
              <w:sz w:val="20"/>
              <w:szCs w:val="20"/>
            </w:rPr>
          </w:rPrChange>
        </w:rPr>
        <w:t>ZVO je</w:t>
      </w:r>
      <w:r w:rsidRPr="00D75502">
        <w:rPr>
          <w:rFonts w:asciiTheme="minorHAnsi" w:hAnsiTheme="minorHAnsi"/>
          <w:sz w:val="20"/>
          <w:szCs w:val="20"/>
          <w:rPrChange w:id="1600" w:author="Autor">
            <w:rPr>
              <w:sz w:val="20"/>
              <w:szCs w:val="20"/>
            </w:rPr>
          </w:rPrChange>
        </w:rPr>
        <w:t xml:space="preserve"> aj </w:t>
      </w:r>
      <w:r w:rsidR="007F4B38" w:rsidRPr="00D75502">
        <w:rPr>
          <w:rFonts w:asciiTheme="minorHAnsi" w:hAnsiTheme="minorHAnsi"/>
          <w:sz w:val="20"/>
          <w:szCs w:val="20"/>
          <w:rPrChange w:id="1601" w:author="Autor">
            <w:rPr>
              <w:sz w:val="20"/>
              <w:szCs w:val="20"/>
            </w:rPr>
          </w:rPrChange>
        </w:rPr>
        <w:t>návrh zmluvy,</w:t>
      </w:r>
      <w:r w:rsidR="007A2638" w:rsidRPr="00D75502">
        <w:rPr>
          <w:rFonts w:asciiTheme="minorHAnsi" w:hAnsiTheme="minorHAnsi"/>
          <w:sz w:val="20"/>
          <w:szCs w:val="20"/>
          <w:rPrChange w:id="1602" w:author="Autor">
            <w:rPr>
              <w:sz w:val="20"/>
              <w:szCs w:val="20"/>
            </w:rPr>
          </w:rPrChange>
        </w:rPr>
        <w:t xml:space="preserve"> koncesnej zmluvy alebo rámcovej dohody, </w:t>
      </w:r>
      <w:r w:rsidR="007F4B38" w:rsidRPr="00D75502">
        <w:rPr>
          <w:rFonts w:asciiTheme="minorHAnsi" w:hAnsiTheme="minorHAnsi"/>
          <w:sz w:val="20"/>
          <w:szCs w:val="20"/>
          <w:rPrChange w:id="1603" w:author="Autor">
            <w:rPr>
              <w:sz w:val="20"/>
              <w:szCs w:val="20"/>
            </w:rPr>
          </w:rPrChange>
        </w:rPr>
        <w:t xml:space="preserve"> ktorá bude uzavretá po ukončení procesu VO</w:t>
      </w:r>
      <w:r w:rsidR="000741FC" w:rsidRPr="00D75502">
        <w:rPr>
          <w:rFonts w:asciiTheme="minorHAnsi" w:hAnsiTheme="minorHAnsi"/>
          <w:sz w:val="20"/>
          <w:szCs w:val="20"/>
          <w:rPrChange w:id="1604" w:author="Autor">
            <w:rPr>
              <w:sz w:val="20"/>
              <w:szCs w:val="20"/>
            </w:rPr>
          </w:rPrChange>
        </w:rPr>
        <w:t>. Prijímateľom sa preto odporúča</w:t>
      </w:r>
      <w:r w:rsidR="00D175B1" w:rsidRPr="00D75502">
        <w:rPr>
          <w:rFonts w:asciiTheme="minorHAnsi" w:hAnsiTheme="minorHAnsi"/>
          <w:sz w:val="20"/>
          <w:szCs w:val="20"/>
          <w:rPrChange w:id="1605" w:author="Autor">
            <w:rPr>
              <w:sz w:val="20"/>
              <w:szCs w:val="20"/>
            </w:rPr>
          </w:rPrChange>
        </w:rPr>
        <w:t>,</w:t>
      </w:r>
      <w:r w:rsidR="000741FC" w:rsidRPr="00D75502">
        <w:rPr>
          <w:rFonts w:asciiTheme="minorHAnsi" w:hAnsiTheme="minorHAnsi"/>
          <w:sz w:val="20"/>
          <w:szCs w:val="20"/>
          <w:rPrChange w:id="1606" w:author="Autor">
            <w:rPr>
              <w:sz w:val="20"/>
              <w:szCs w:val="20"/>
            </w:rPr>
          </w:rPrChange>
        </w:rPr>
        <w:t xml:space="preserve"> aby v čase vyhlásenia zákazky mali už rámci súťažných podkladov definovanú zmluvu, ktorá bude obsahovať všetky náležitosti podstatné pre neskoršie riadne plnenie predmetu zákazky</w:t>
      </w:r>
      <w:r w:rsidR="00180AB6" w:rsidRPr="00D75502">
        <w:rPr>
          <w:rFonts w:asciiTheme="minorHAnsi" w:hAnsiTheme="minorHAnsi"/>
          <w:sz w:val="20"/>
          <w:szCs w:val="20"/>
          <w:rPrChange w:id="1607" w:author="Autor">
            <w:rPr>
              <w:sz w:val="20"/>
              <w:szCs w:val="20"/>
            </w:rPr>
          </w:rPrChange>
        </w:rPr>
        <w:t xml:space="preserve"> (určiť povinnosti dodávateľa -  oznámiť akúkoľvek zmenu údajov o subdodávateľovi a pravidlá zmeny subdodávateľa - § 41 ods. 4)</w:t>
      </w:r>
      <w:r w:rsidR="000741FC" w:rsidRPr="00D75502">
        <w:rPr>
          <w:rFonts w:asciiTheme="minorHAnsi" w:hAnsiTheme="minorHAnsi"/>
          <w:sz w:val="20"/>
          <w:szCs w:val="20"/>
          <w:rPrChange w:id="1608" w:author="Autor">
            <w:rPr>
              <w:sz w:val="20"/>
              <w:szCs w:val="20"/>
            </w:rPr>
          </w:rPrChange>
        </w:rPr>
        <w:t>.</w:t>
      </w:r>
      <w:r w:rsidR="00180AB6" w:rsidRPr="00D75502">
        <w:rPr>
          <w:rFonts w:asciiTheme="minorHAnsi" w:hAnsiTheme="minorHAnsi"/>
          <w:sz w:val="20"/>
          <w:szCs w:val="20"/>
          <w:rPrChange w:id="1609" w:author="Autor">
            <w:rPr>
              <w:sz w:val="20"/>
              <w:szCs w:val="20"/>
            </w:rPr>
          </w:rPrChange>
        </w:rPr>
        <w:t xml:space="preserve"> </w:t>
      </w:r>
    </w:p>
    <w:p w:rsidR="00192930" w:rsidRPr="00D75502" w:rsidRDefault="00834EEC">
      <w:pPr>
        <w:spacing w:before="120" w:after="120"/>
        <w:ind w:left="709" w:hanging="425"/>
        <w:jc w:val="both"/>
        <w:rPr>
          <w:rFonts w:asciiTheme="minorHAnsi" w:hAnsiTheme="minorHAnsi"/>
          <w:sz w:val="20"/>
          <w:szCs w:val="20"/>
          <w:rPrChange w:id="1610" w:author="Autor">
            <w:rPr/>
          </w:rPrChange>
        </w:rPr>
        <w:pPrChange w:id="1611" w:author="Autor">
          <w:pPr>
            <w:pStyle w:val="Odsekzoznamu"/>
            <w:numPr>
              <w:numId w:val="6"/>
            </w:numPr>
            <w:ind w:left="284" w:hanging="284"/>
            <w:jc w:val="both"/>
          </w:pPr>
        </w:pPrChange>
      </w:pPr>
      <w:ins w:id="1612" w:author="Autor">
        <w:r>
          <w:rPr>
            <w:rFonts w:asciiTheme="minorHAnsi" w:hAnsiTheme="minorHAnsi"/>
            <w:sz w:val="20"/>
            <w:szCs w:val="20"/>
          </w:rPr>
          <w:t xml:space="preserve">12. </w:t>
        </w:r>
        <w:r w:rsidR="00A1627C">
          <w:rPr>
            <w:rFonts w:asciiTheme="minorHAnsi" w:hAnsiTheme="minorHAnsi"/>
            <w:sz w:val="20"/>
            <w:szCs w:val="20"/>
          </w:rPr>
          <w:tab/>
        </w:r>
      </w:ins>
      <w:r w:rsidR="007F4B38" w:rsidRPr="00D75502">
        <w:rPr>
          <w:rFonts w:asciiTheme="minorHAnsi" w:hAnsiTheme="minorHAnsi"/>
          <w:sz w:val="20"/>
          <w:szCs w:val="20"/>
          <w:rPrChange w:id="1613" w:author="Autor">
            <w:rPr/>
          </w:rPrChange>
        </w:rPr>
        <w:t>Pokiaľ si prijímateľ určí v rámci súťažných podmienok osobité podmienky plnenia zmluvy (</w:t>
      </w:r>
      <w:r w:rsidR="00DE4BE6" w:rsidRPr="00D75502">
        <w:rPr>
          <w:rFonts w:asciiTheme="minorHAnsi" w:hAnsiTheme="minorHAnsi"/>
          <w:sz w:val="20"/>
          <w:szCs w:val="20"/>
          <w:rPrChange w:id="1614" w:author="Autor">
            <w:rPr/>
          </w:rPrChange>
        </w:rPr>
        <w:t>§ 42 ods. 11</w:t>
      </w:r>
      <w:r w:rsidR="007F4B38" w:rsidRPr="00D75502">
        <w:rPr>
          <w:rFonts w:asciiTheme="minorHAnsi" w:hAnsiTheme="minorHAnsi"/>
          <w:sz w:val="20"/>
          <w:szCs w:val="20"/>
          <w:rPrChange w:id="1615" w:author="Autor">
            <w:rPr/>
          </w:rPrChange>
        </w:rPr>
        <w:t>), ako napr. požiadavky týkajúce sa sociálnych</w:t>
      </w:r>
      <w:r w:rsidR="007227DD" w:rsidRPr="00D75502">
        <w:rPr>
          <w:rFonts w:asciiTheme="minorHAnsi" w:hAnsiTheme="minorHAnsi"/>
          <w:sz w:val="20"/>
          <w:szCs w:val="20"/>
          <w:rPrChange w:id="1616" w:author="Autor">
            <w:rPr/>
          </w:rPrChange>
        </w:rPr>
        <w:t>, ekonomických</w:t>
      </w:r>
      <w:r w:rsidR="007F4B38" w:rsidRPr="00D75502">
        <w:rPr>
          <w:rFonts w:asciiTheme="minorHAnsi" w:hAnsiTheme="minorHAnsi"/>
          <w:sz w:val="20"/>
          <w:szCs w:val="20"/>
          <w:rPrChange w:id="1617" w:author="Autor">
            <w:rPr/>
          </w:rPrChange>
        </w:rPr>
        <w:t xml:space="preserve"> alebo environmentálnych hľadísk, </w:t>
      </w:r>
      <w:r w:rsidR="00675852" w:rsidRPr="00D75502">
        <w:rPr>
          <w:rFonts w:asciiTheme="minorHAnsi" w:hAnsiTheme="minorHAnsi"/>
          <w:sz w:val="20"/>
          <w:szCs w:val="20"/>
          <w:rPrChange w:id="1618" w:author="Autor">
            <w:rPr/>
          </w:rPrChange>
        </w:rPr>
        <w:t>je potrebné aby tieto požiadavky boli primerané predmetu zákazky a nepredstavovali neopodstatnenú prekážku širšej hospodárskej súťaže. Súčasne</w:t>
      </w:r>
      <w:r w:rsidR="00D175B1" w:rsidRPr="00D75502">
        <w:rPr>
          <w:rFonts w:asciiTheme="minorHAnsi" w:hAnsiTheme="minorHAnsi"/>
          <w:sz w:val="20"/>
          <w:szCs w:val="20"/>
          <w:rPrChange w:id="1619" w:author="Autor">
            <w:rPr/>
          </w:rPrChange>
        </w:rPr>
        <w:t>,</w:t>
      </w:r>
      <w:r w:rsidR="00675852" w:rsidRPr="00D75502">
        <w:rPr>
          <w:rFonts w:asciiTheme="minorHAnsi" w:hAnsiTheme="minorHAnsi"/>
          <w:sz w:val="20"/>
          <w:szCs w:val="20"/>
          <w:rPrChange w:id="1620" w:author="Autor">
            <w:rPr/>
          </w:rPrChange>
        </w:rPr>
        <w:t xml:space="preserve"> pokiaľ sú takéto požiadavky určené, je potrebné aby boli následne vyžadované plniť, pričom </w:t>
      </w:r>
      <w:r w:rsidR="00C3230A" w:rsidRPr="00D75502">
        <w:rPr>
          <w:rFonts w:asciiTheme="minorHAnsi" w:hAnsiTheme="minorHAnsi"/>
          <w:sz w:val="20"/>
          <w:szCs w:val="20"/>
          <w:rPrChange w:id="1621" w:author="Autor">
            <w:rPr/>
          </w:rPrChange>
        </w:rPr>
        <w:t>RO</w:t>
      </w:r>
      <w:r w:rsidR="00675852" w:rsidRPr="00D75502">
        <w:rPr>
          <w:rFonts w:asciiTheme="minorHAnsi" w:hAnsiTheme="minorHAnsi"/>
          <w:sz w:val="20"/>
          <w:szCs w:val="20"/>
          <w:rPrChange w:id="1622" w:author="Autor">
            <w:rPr/>
          </w:rPrChange>
        </w:rPr>
        <w:t xml:space="preserve"> je oprávnené vykonať kontrolu, či takéto plnenie je v súlade s požiadavkami zadávania predmetnej zákazky.</w:t>
      </w:r>
    </w:p>
    <w:p w:rsidR="007F4B38" w:rsidRPr="00D75502" w:rsidRDefault="00834EEC">
      <w:pPr>
        <w:spacing w:before="120" w:after="120"/>
        <w:ind w:left="709" w:hanging="425"/>
        <w:jc w:val="both"/>
        <w:rPr>
          <w:rFonts w:asciiTheme="minorHAnsi" w:hAnsiTheme="minorHAnsi"/>
          <w:color w:val="1F497D" w:themeColor="text2"/>
          <w:rPrChange w:id="1623" w:author="Autor">
            <w:rPr>
              <w:color w:val="1F497D" w:themeColor="text2"/>
            </w:rPr>
          </w:rPrChange>
        </w:rPr>
        <w:pPrChange w:id="1624" w:author="Autor">
          <w:pPr>
            <w:pStyle w:val="Odsekzoznamu"/>
            <w:numPr>
              <w:numId w:val="6"/>
            </w:numPr>
            <w:ind w:left="284" w:hanging="284"/>
            <w:jc w:val="both"/>
          </w:pPr>
        </w:pPrChange>
      </w:pPr>
      <w:ins w:id="1625" w:author="Autor">
        <w:r>
          <w:rPr>
            <w:rFonts w:asciiTheme="minorHAnsi" w:hAnsiTheme="minorHAnsi"/>
            <w:sz w:val="20"/>
            <w:szCs w:val="20"/>
          </w:rPr>
          <w:t xml:space="preserve">13. </w:t>
        </w:r>
      </w:ins>
      <w:r w:rsidR="00192930" w:rsidRPr="00D75502">
        <w:rPr>
          <w:rFonts w:asciiTheme="minorHAnsi" w:hAnsiTheme="minorHAnsi"/>
          <w:sz w:val="20"/>
          <w:szCs w:val="20"/>
          <w:rPrChange w:id="1626" w:author="Autor">
            <w:rPr/>
          </w:rPrChange>
        </w:rPr>
        <w:t xml:space="preserve">Súčasťou zákaziek realizovaných postupom podľa § </w:t>
      </w:r>
      <w:r w:rsidR="00DE4BE6" w:rsidRPr="00D75502">
        <w:rPr>
          <w:rFonts w:asciiTheme="minorHAnsi" w:hAnsiTheme="minorHAnsi"/>
          <w:sz w:val="20"/>
          <w:szCs w:val="20"/>
          <w:rPrChange w:id="1627" w:author="Autor">
            <w:rPr/>
          </w:rPrChange>
        </w:rPr>
        <w:t xml:space="preserve">109 </w:t>
      </w:r>
      <w:r w:rsidR="00192930" w:rsidRPr="00D75502">
        <w:rPr>
          <w:rFonts w:asciiTheme="minorHAnsi" w:hAnsiTheme="minorHAnsi"/>
          <w:sz w:val="20"/>
          <w:szCs w:val="20"/>
          <w:rPrChange w:id="1628" w:author="Autor">
            <w:rPr/>
          </w:rPrChange>
        </w:rPr>
        <w:t>ZVO a nasl.</w:t>
      </w:r>
      <w:r w:rsidR="00C3230A" w:rsidRPr="00D75502">
        <w:rPr>
          <w:rFonts w:asciiTheme="minorHAnsi" w:hAnsiTheme="minorHAnsi"/>
          <w:sz w:val="20"/>
          <w:szCs w:val="20"/>
          <w:rPrChange w:id="1629" w:author="Autor">
            <w:rPr/>
          </w:rPrChange>
        </w:rPr>
        <w:t>,</w:t>
      </w:r>
      <w:r w:rsidR="00192930" w:rsidRPr="00D75502">
        <w:rPr>
          <w:rFonts w:asciiTheme="minorHAnsi" w:hAnsiTheme="minorHAnsi"/>
          <w:sz w:val="20"/>
          <w:szCs w:val="20"/>
          <w:rPrChange w:id="1630" w:author="Autor">
            <w:rPr/>
          </w:rPrChange>
        </w:rPr>
        <w:t xml:space="preserve"> t.</w:t>
      </w:r>
      <w:r w:rsidR="00C80CDA" w:rsidRPr="00D75502">
        <w:rPr>
          <w:rFonts w:asciiTheme="minorHAnsi" w:hAnsiTheme="minorHAnsi"/>
          <w:sz w:val="20"/>
          <w:szCs w:val="20"/>
          <w:rPrChange w:id="1631" w:author="Autor">
            <w:rPr/>
          </w:rPrChange>
        </w:rPr>
        <w:t xml:space="preserve"> </w:t>
      </w:r>
      <w:r w:rsidR="00192930" w:rsidRPr="00D75502">
        <w:rPr>
          <w:rFonts w:asciiTheme="minorHAnsi" w:hAnsiTheme="minorHAnsi"/>
          <w:sz w:val="20"/>
          <w:szCs w:val="20"/>
          <w:rPrChange w:id="1632" w:author="Autor">
            <w:rPr/>
          </w:rPrChange>
        </w:rPr>
        <w:t xml:space="preserve">j. </w:t>
      </w:r>
      <w:r w:rsidR="00E84877" w:rsidRPr="00D75502">
        <w:rPr>
          <w:rFonts w:asciiTheme="minorHAnsi" w:hAnsiTheme="minorHAnsi"/>
          <w:sz w:val="20"/>
          <w:szCs w:val="20"/>
          <w:rPrChange w:id="1633" w:author="Autor">
            <w:rPr/>
          </w:rPrChange>
        </w:rPr>
        <w:t xml:space="preserve">zadávaných </w:t>
      </w:r>
      <w:r w:rsidR="00C80CDA" w:rsidRPr="00D75502">
        <w:rPr>
          <w:rFonts w:asciiTheme="minorHAnsi" w:hAnsiTheme="minorHAnsi"/>
          <w:sz w:val="20"/>
          <w:szCs w:val="20"/>
          <w:rPrChange w:id="1634" w:author="Autor">
            <w:rPr/>
          </w:rPrChange>
        </w:rPr>
        <w:t xml:space="preserve">s využitím elektronického trhoviska </w:t>
      </w:r>
      <w:r w:rsidR="00192930" w:rsidRPr="00D75502">
        <w:rPr>
          <w:rFonts w:asciiTheme="minorHAnsi" w:hAnsiTheme="minorHAnsi"/>
          <w:sz w:val="20"/>
          <w:szCs w:val="20"/>
          <w:rPrChange w:id="1635" w:author="Autor">
            <w:rPr/>
          </w:rPrChange>
        </w:rPr>
        <w:t xml:space="preserve">sú </w:t>
      </w:r>
      <w:r w:rsidR="00E84877" w:rsidRPr="00D75502">
        <w:rPr>
          <w:rFonts w:asciiTheme="minorHAnsi" w:hAnsiTheme="minorHAnsi"/>
          <w:sz w:val="20"/>
          <w:szCs w:val="20"/>
          <w:rPrChange w:id="1636" w:author="Autor">
            <w:rPr/>
          </w:rPrChange>
        </w:rPr>
        <w:t>štandardné všeobecné zmluvné podmienky, ktoré prijímateľ nie je v zmysle platných</w:t>
      </w:r>
      <w:r w:rsidR="004B5657" w:rsidRPr="00D75502">
        <w:rPr>
          <w:rFonts w:asciiTheme="minorHAnsi" w:hAnsiTheme="minorHAnsi"/>
          <w:sz w:val="20"/>
          <w:szCs w:val="20"/>
          <w:rPrChange w:id="1637" w:author="Autor">
            <w:rPr/>
          </w:rPrChange>
        </w:rPr>
        <w:t xml:space="preserve"> obchodných podmienok elektronického trhoviska</w:t>
      </w:r>
      <w:r w:rsidR="00E84877" w:rsidRPr="00D75502">
        <w:rPr>
          <w:rFonts w:asciiTheme="minorHAnsi" w:hAnsiTheme="minorHAnsi"/>
          <w:sz w:val="20"/>
          <w:szCs w:val="20"/>
          <w:rPrChange w:id="1638" w:author="Autor">
            <w:rPr/>
          </w:rPrChange>
        </w:rPr>
        <w:t xml:space="preserve"> oprávnený meniť a ani nijako inak dopĺňať. </w:t>
      </w:r>
      <w:r w:rsidR="00B71180" w:rsidRPr="00D75502">
        <w:rPr>
          <w:rFonts w:asciiTheme="minorHAnsi" w:hAnsiTheme="minorHAnsi"/>
          <w:sz w:val="20"/>
          <w:szCs w:val="20"/>
          <w:rPrChange w:id="1639" w:author="Autor">
            <w:rPr/>
          </w:rPrChange>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1811BE2C" wp14:editId="7BB957FA">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9D616D" w:rsidRDefault="007736F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D616D">
                              <w:rPr>
                                <w:rFonts w:asciiTheme="minorHAnsi" w:hAnsiTheme="minorHAnsi"/>
                                <w:b/>
                                <w:sz w:val="20"/>
                                <w:szCs w:val="20"/>
                                <w:rPrChange w:id="1640" w:author="Autor">
                                  <w:rPr>
                                    <w:rFonts w:asciiTheme="minorHAnsi" w:hAnsiTheme="minorHAnsi"/>
                                    <w:sz w:val="20"/>
                                    <w:szCs w:val="20"/>
                                  </w:rPr>
                                </w:rPrChange>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7736F5" w:rsidRPr="009D616D" w:rsidRDefault="007736F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D616D">
                        <w:rPr>
                          <w:rFonts w:asciiTheme="minorHAnsi" w:hAnsiTheme="minorHAnsi"/>
                          <w:b/>
                          <w:sz w:val="20"/>
                          <w:szCs w:val="20"/>
                          <w:rPrChange w:id="2053" w:author="Autor">
                            <w:rPr>
                              <w:rFonts w:asciiTheme="minorHAnsi" w:hAnsiTheme="minorHAnsi"/>
                              <w:sz w:val="20"/>
                              <w:szCs w:val="20"/>
                            </w:rPr>
                          </w:rPrChange>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1071024A" wp14:editId="5A719D15">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7736F5" w:rsidRPr="00792568" w:rsidRDefault="007736F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2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7736F5" w:rsidRPr="00792568" w:rsidRDefault="007736F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2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E706C3" w:rsidDel="00A1627C" w:rsidRDefault="002504C4">
      <w:pPr>
        <w:ind w:left="709" w:hanging="402"/>
        <w:rPr>
          <w:del w:id="1641" w:author="Autor"/>
          <w:rPrChange w:id="1642" w:author="Autor">
            <w:rPr>
              <w:del w:id="1643" w:author="Autor"/>
              <w:rFonts w:asciiTheme="minorHAnsi" w:hAnsiTheme="minorHAnsi"/>
              <w:color w:val="1F497D" w:themeColor="text2"/>
            </w:rPr>
          </w:rPrChange>
        </w:rPr>
        <w:pPrChange w:id="1644" w:author="Autor">
          <w:pPr>
            <w:pStyle w:val="Nadpis3"/>
            <w:numPr>
              <w:ilvl w:val="2"/>
              <w:numId w:val="106"/>
            </w:numPr>
            <w:ind w:left="1134" w:hanging="720"/>
            <w:jc w:val="both"/>
          </w:pPr>
        </w:pPrChange>
      </w:pPr>
      <w:ins w:id="1645" w:author="Autor">
        <w:del w:id="1646" w:author="Autor">
          <w:r w:rsidRPr="00E706C3" w:rsidDel="009F3CCC">
            <w:rPr>
              <w:rPrChange w:id="1647" w:author="Autor">
                <w:rPr>
                  <w:rFonts w:asciiTheme="minorHAnsi" w:hAnsiTheme="minorHAnsi"/>
                  <w:b w:val="0"/>
                  <w:bCs w:val="0"/>
                  <w:color w:val="1F497D" w:themeColor="text2"/>
                </w:rPr>
              </w:rPrChange>
            </w:rPr>
            <w:delText xml:space="preserve">3.1.5. </w:delText>
          </w:r>
        </w:del>
      </w:ins>
      <w:del w:id="1648" w:author="Autor">
        <w:r w:rsidR="006E526E" w:rsidRPr="00E706C3" w:rsidDel="009F3CCC">
          <w:rPr>
            <w:rPrChange w:id="1649" w:author="Autor">
              <w:rPr>
                <w:rFonts w:asciiTheme="minorHAnsi" w:hAnsiTheme="minorHAnsi"/>
                <w:b w:val="0"/>
                <w:bCs w:val="0"/>
                <w:color w:val="1F497D" w:themeColor="text2"/>
              </w:rPr>
            </w:rPrChange>
          </w:rPr>
          <w:delText>Určovanie lehôt</w:delText>
        </w:r>
      </w:del>
    </w:p>
    <w:p w:rsidR="00B71180" w:rsidRPr="009F3CCC" w:rsidRDefault="009F3CCC">
      <w:pPr>
        <w:spacing w:before="120" w:after="120"/>
        <w:ind w:left="709" w:hanging="403"/>
        <w:rPr>
          <w:rFonts w:asciiTheme="minorHAnsi" w:hAnsiTheme="minorHAnsi"/>
          <w:sz w:val="20"/>
          <w:szCs w:val="20"/>
          <w:rPrChange w:id="1650" w:author="Autor">
            <w:rPr/>
          </w:rPrChange>
        </w:rPr>
        <w:pPrChange w:id="1651" w:author="Autor">
          <w:pPr>
            <w:pStyle w:val="Odsekzoznamu"/>
            <w:numPr>
              <w:numId w:val="7"/>
            </w:numPr>
            <w:ind w:left="284" w:hanging="284"/>
            <w:jc w:val="both"/>
          </w:pPr>
        </w:pPrChange>
      </w:pPr>
      <w:ins w:id="1652" w:author="Autor">
        <w:r>
          <w:rPr>
            <w:rFonts w:asciiTheme="minorHAnsi" w:hAnsiTheme="minorHAnsi"/>
            <w:sz w:val="20"/>
            <w:szCs w:val="20"/>
          </w:rPr>
          <w:t xml:space="preserve">14. </w:t>
        </w:r>
        <w:r w:rsidR="00860F8E">
          <w:rPr>
            <w:rFonts w:asciiTheme="minorHAnsi" w:hAnsiTheme="minorHAnsi"/>
            <w:sz w:val="20"/>
            <w:szCs w:val="20"/>
          </w:rPr>
          <w:tab/>
        </w:r>
      </w:ins>
      <w:r w:rsidR="00B71180" w:rsidRPr="009F3CCC">
        <w:rPr>
          <w:rFonts w:asciiTheme="minorHAnsi" w:hAnsiTheme="minorHAnsi"/>
          <w:sz w:val="20"/>
          <w:szCs w:val="20"/>
          <w:rPrChange w:id="1653" w:author="Autor">
            <w:rPr/>
          </w:rPrChange>
        </w:rPr>
        <w:t xml:space="preserve">Pri určovaní lehôt postupuje prijímateľ podľa príslušných ustanovení ZVO v závislosti od zvoleného postupu zadávania. </w:t>
      </w:r>
      <w:r w:rsidR="004952AF" w:rsidRPr="009F3CCC">
        <w:rPr>
          <w:rFonts w:asciiTheme="minorHAnsi" w:hAnsiTheme="minorHAnsi"/>
          <w:sz w:val="20"/>
          <w:szCs w:val="20"/>
          <w:rPrChange w:id="1654" w:author="Autor">
            <w:rPr/>
          </w:rPrChange>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9F3CCC" w:rsidRDefault="009F3CCC">
      <w:pPr>
        <w:spacing w:before="120" w:after="120"/>
        <w:ind w:left="709" w:hanging="403"/>
        <w:jc w:val="both"/>
        <w:rPr>
          <w:rFonts w:asciiTheme="minorHAnsi" w:hAnsiTheme="minorHAnsi"/>
          <w:sz w:val="20"/>
          <w:szCs w:val="20"/>
          <w:rPrChange w:id="1655" w:author="Autor">
            <w:rPr/>
          </w:rPrChange>
        </w:rPr>
        <w:pPrChange w:id="1656" w:author="Autor">
          <w:pPr>
            <w:pStyle w:val="Odsekzoznamu"/>
            <w:numPr>
              <w:numId w:val="7"/>
            </w:numPr>
            <w:ind w:left="284" w:hanging="284"/>
            <w:jc w:val="both"/>
          </w:pPr>
        </w:pPrChange>
      </w:pPr>
      <w:ins w:id="1657" w:author="Autor">
        <w:r>
          <w:rPr>
            <w:rFonts w:asciiTheme="minorHAnsi" w:hAnsiTheme="minorHAnsi"/>
            <w:sz w:val="20"/>
            <w:szCs w:val="20"/>
          </w:rPr>
          <w:t xml:space="preserve">15. </w:t>
        </w:r>
        <w:r w:rsidR="00860F8E">
          <w:rPr>
            <w:rFonts w:asciiTheme="minorHAnsi" w:hAnsiTheme="minorHAnsi"/>
            <w:sz w:val="20"/>
            <w:szCs w:val="20"/>
          </w:rPr>
          <w:tab/>
        </w:r>
      </w:ins>
      <w:r w:rsidR="00C3230A" w:rsidRPr="009F3CCC">
        <w:rPr>
          <w:rFonts w:asciiTheme="minorHAnsi" w:hAnsiTheme="minorHAnsi"/>
          <w:sz w:val="20"/>
          <w:szCs w:val="20"/>
          <w:rPrChange w:id="1658" w:author="Autor">
            <w:rPr/>
          </w:rPrChange>
        </w:rPr>
        <w:t>RO</w:t>
      </w:r>
      <w:r w:rsidR="004952AF" w:rsidRPr="009F3CCC">
        <w:rPr>
          <w:rFonts w:asciiTheme="minorHAnsi" w:hAnsiTheme="minorHAnsi"/>
          <w:sz w:val="20"/>
          <w:szCs w:val="20"/>
          <w:rPrChange w:id="1659" w:author="Autor">
            <w:rPr/>
          </w:rPrChange>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pPr>
        <w:pStyle w:val="Odsekzoznamu"/>
        <w:spacing w:before="120" w:after="120"/>
        <w:ind w:left="709" w:hanging="403"/>
        <w:contextualSpacing w:val="0"/>
        <w:jc w:val="both"/>
        <w:rPr>
          <w:rFonts w:asciiTheme="minorHAnsi" w:hAnsiTheme="minorHAnsi"/>
          <w:color w:val="1F497D" w:themeColor="text2"/>
        </w:rPr>
        <w:pPrChange w:id="1660" w:author="Autor">
          <w:pPr>
            <w:pStyle w:val="Odsekzoznamu"/>
            <w:numPr>
              <w:numId w:val="7"/>
            </w:numPr>
            <w:ind w:left="284" w:hanging="284"/>
            <w:jc w:val="both"/>
          </w:pPr>
        </w:pPrChange>
      </w:pPr>
      <w:del w:id="1661" w:author="Autor">
        <w:r w:rsidRPr="00B52DF9" w:rsidDel="009F3CCC">
          <w:rPr>
            <w:rFonts w:asciiTheme="minorHAnsi" w:hAnsiTheme="minorHAnsi"/>
            <w:sz w:val="20"/>
            <w:szCs w:val="20"/>
          </w:rPr>
          <w:delText>R</w:delText>
        </w:r>
      </w:del>
      <w:ins w:id="1662" w:author="Autor">
        <w:r w:rsidR="009F3CCC">
          <w:rPr>
            <w:rFonts w:asciiTheme="minorHAnsi" w:hAnsiTheme="minorHAnsi"/>
            <w:sz w:val="20"/>
            <w:szCs w:val="20"/>
          </w:rPr>
          <w:t xml:space="preserve">16. </w:t>
        </w:r>
      </w:ins>
      <w:del w:id="1663" w:author="Autor">
        <w:r w:rsidRPr="00B52DF9" w:rsidDel="009F3CCC">
          <w:rPr>
            <w:rFonts w:asciiTheme="minorHAnsi" w:hAnsiTheme="minorHAnsi"/>
            <w:sz w:val="20"/>
            <w:szCs w:val="20"/>
          </w:rPr>
          <w:delText xml:space="preserve">ovnako </w:delText>
        </w:r>
      </w:del>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860F8E" w:rsidDel="009F3CCC" w:rsidRDefault="009F3CCC">
      <w:pPr>
        <w:pStyle w:val="Nadpis3"/>
        <w:spacing w:before="120" w:after="120"/>
        <w:ind w:left="709" w:hanging="403"/>
        <w:jc w:val="both"/>
        <w:rPr>
          <w:del w:id="1664" w:author="Autor"/>
          <w:rFonts w:asciiTheme="minorHAnsi" w:hAnsiTheme="minorHAnsi"/>
          <w:color w:val="auto"/>
          <w:sz w:val="20"/>
          <w:szCs w:val="20"/>
          <w:rPrChange w:id="1665" w:author="Autor">
            <w:rPr>
              <w:del w:id="1666" w:author="Autor"/>
              <w:rFonts w:asciiTheme="minorHAnsi" w:hAnsiTheme="minorHAnsi"/>
              <w:color w:val="1F497D" w:themeColor="text2"/>
            </w:rPr>
          </w:rPrChange>
        </w:rPr>
        <w:pPrChange w:id="1667" w:author="Autor">
          <w:pPr>
            <w:pStyle w:val="Nadpis3"/>
            <w:numPr>
              <w:ilvl w:val="2"/>
              <w:numId w:val="106"/>
            </w:numPr>
            <w:ind w:left="1134" w:hanging="720"/>
            <w:jc w:val="both"/>
          </w:pPr>
        </w:pPrChange>
      </w:pPr>
      <w:ins w:id="1668" w:author="Autor">
        <w:r w:rsidRPr="00860F8E">
          <w:rPr>
            <w:rFonts w:asciiTheme="minorHAnsi" w:hAnsiTheme="minorHAnsi"/>
            <w:b w:val="0"/>
            <w:bCs w:val="0"/>
            <w:color w:val="auto"/>
            <w:sz w:val="20"/>
            <w:szCs w:val="20"/>
            <w:rPrChange w:id="1669" w:author="Autor">
              <w:rPr>
                <w:rFonts w:asciiTheme="minorHAnsi" w:hAnsiTheme="minorHAnsi"/>
                <w:b w:val="0"/>
                <w:bCs w:val="0"/>
                <w:color w:val="1F497D" w:themeColor="text2"/>
              </w:rPr>
            </w:rPrChange>
          </w:rPr>
          <w:t xml:space="preserve">17.  </w:t>
        </w:r>
        <w:del w:id="1670" w:author="Autor">
          <w:r w:rsidR="002504C4" w:rsidRPr="00860F8E" w:rsidDel="009F3CCC">
            <w:rPr>
              <w:rFonts w:asciiTheme="minorHAnsi" w:hAnsiTheme="minorHAnsi"/>
              <w:b w:val="0"/>
              <w:bCs w:val="0"/>
              <w:color w:val="auto"/>
              <w:sz w:val="20"/>
              <w:szCs w:val="20"/>
              <w:rPrChange w:id="1671" w:author="Autor">
                <w:rPr>
                  <w:rFonts w:asciiTheme="minorHAnsi" w:hAnsiTheme="minorHAnsi"/>
                  <w:b w:val="0"/>
                  <w:bCs w:val="0"/>
                  <w:color w:val="1F497D" w:themeColor="text2"/>
                </w:rPr>
              </w:rPrChange>
            </w:rPr>
            <w:delText xml:space="preserve">3.1.6 </w:delText>
          </w:r>
        </w:del>
      </w:ins>
      <w:del w:id="1672" w:author="Autor">
        <w:r w:rsidR="004762E9" w:rsidRPr="00860F8E" w:rsidDel="009F3CCC">
          <w:rPr>
            <w:rFonts w:asciiTheme="minorHAnsi" w:hAnsiTheme="minorHAnsi"/>
            <w:b w:val="0"/>
            <w:bCs w:val="0"/>
            <w:color w:val="auto"/>
            <w:sz w:val="20"/>
            <w:szCs w:val="20"/>
            <w:rPrChange w:id="1673" w:author="Autor">
              <w:rPr>
                <w:rFonts w:asciiTheme="minorHAnsi" w:hAnsiTheme="minorHAnsi"/>
                <w:b w:val="0"/>
                <w:bCs w:val="0"/>
                <w:color w:val="1F497D" w:themeColor="text2"/>
              </w:rPr>
            </w:rPrChange>
          </w:rPr>
          <w:delText>Určovanie zábezpeky</w:delText>
        </w:r>
      </w:del>
    </w:p>
    <w:p w:rsidR="00495B98" w:rsidDel="00860F8E" w:rsidRDefault="00207191">
      <w:pPr>
        <w:spacing w:before="120" w:after="120"/>
        <w:ind w:left="709" w:hanging="403"/>
        <w:jc w:val="both"/>
        <w:rPr>
          <w:del w:id="1674" w:author="Autor"/>
          <w:rFonts w:asciiTheme="minorHAnsi" w:hAnsiTheme="minorHAnsi"/>
          <w:sz w:val="20"/>
          <w:szCs w:val="20"/>
        </w:rPr>
        <w:pPrChange w:id="1675" w:author="Autor">
          <w:pPr>
            <w:pStyle w:val="Odsekzoznamu"/>
            <w:numPr>
              <w:ilvl w:val="1"/>
              <w:numId w:val="96"/>
            </w:numPr>
            <w:ind w:left="1440" w:hanging="360"/>
            <w:jc w:val="both"/>
          </w:pPr>
        </w:pPrChange>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w:t>
      </w:r>
      <w:r w:rsidR="00495B98" w:rsidRPr="00860F8E">
        <w:rPr>
          <w:rFonts w:asciiTheme="minorHAnsi" w:hAnsiTheme="minorHAnsi"/>
          <w:sz w:val="20"/>
          <w:szCs w:val="20"/>
        </w:rPr>
        <w:t>Zábezpeka nesmie presiahnuť</w:t>
      </w:r>
      <w:r w:rsidR="00495B98" w:rsidRPr="00B52DF9">
        <w:rPr>
          <w:rFonts w:asciiTheme="minorHAnsi" w:hAnsiTheme="minorHAnsi"/>
          <w:sz w:val="20"/>
          <w:szCs w:val="20"/>
        </w:rPr>
        <w:t>:</w:t>
      </w:r>
      <w:ins w:id="1676" w:author="Autor">
        <w:r w:rsidR="00860F8E">
          <w:rPr>
            <w:rFonts w:asciiTheme="minorHAnsi" w:hAnsiTheme="minorHAnsi"/>
            <w:sz w:val="20"/>
            <w:szCs w:val="20"/>
          </w:rPr>
          <w:t xml:space="preserve"> </w:t>
        </w:r>
      </w:ins>
    </w:p>
    <w:p w:rsidR="00860F8E" w:rsidRPr="00B52DF9" w:rsidRDefault="00860F8E">
      <w:pPr>
        <w:spacing w:before="120" w:after="120"/>
        <w:ind w:left="709" w:hanging="403"/>
        <w:jc w:val="both"/>
        <w:rPr>
          <w:ins w:id="1677" w:author="Autor"/>
          <w:rFonts w:asciiTheme="minorHAnsi" w:hAnsiTheme="minorHAnsi"/>
          <w:sz w:val="20"/>
          <w:szCs w:val="20"/>
        </w:rPr>
        <w:pPrChange w:id="1678" w:author="Autor">
          <w:pPr>
            <w:ind w:left="709" w:hanging="402"/>
            <w:jc w:val="both"/>
          </w:pPr>
        </w:pPrChange>
      </w:pPr>
    </w:p>
    <w:p w:rsidR="001C453B" w:rsidRPr="00860F8E" w:rsidDel="00860F8E" w:rsidRDefault="00207191">
      <w:pPr>
        <w:pStyle w:val="Zkladntext"/>
        <w:numPr>
          <w:ilvl w:val="0"/>
          <w:numId w:val="231"/>
        </w:numPr>
        <w:spacing w:before="120" w:after="120" w:line="276" w:lineRule="auto"/>
        <w:ind w:left="1470"/>
        <w:jc w:val="left"/>
        <w:rPr>
          <w:del w:id="1679" w:author="Autor"/>
          <w:rFonts w:asciiTheme="minorHAnsi" w:hAnsiTheme="minorHAnsi"/>
          <w:b/>
          <w:sz w:val="20"/>
          <w:rPrChange w:id="1680" w:author="Autor">
            <w:rPr>
              <w:del w:id="1681" w:author="Autor"/>
            </w:rPr>
          </w:rPrChange>
        </w:rPr>
        <w:pPrChange w:id="1682" w:author="Autor">
          <w:pPr>
            <w:pStyle w:val="Odsekzoznamu"/>
            <w:numPr>
              <w:ilvl w:val="1"/>
              <w:numId w:val="96"/>
            </w:numPr>
            <w:ind w:left="426" w:hanging="360"/>
            <w:jc w:val="both"/>
          </w:pPr>
        </w:pPrChange>
      </w:pPr>
      <w:r w:rsidRPr="00860F8E">
        <w:rPr>
          <w:rFonts w:asciiTheme="minorHAnsi" w:hAnsiTheme="minorHAnsi"/>
          <w:b/>
          <w:sz w:val="20"/>
          <w:rPrChange w:id="1683" w:author="Autor">
            <w:rPr/>
          </w:rPrChange>
        </w:rPr>
        <w:t>5 % z predpokladanej hodnoty zákazky a nesmie byť vyššia ako </w:t>
      </w:r>
      <w:r w:rsidR="00DE4BE6" w:rsidRPr="00860F8E">
        <w:rPr>
          <w:rFonts w:asciiTheme="minorHAnsi" w:hAnsiTheme="minorHAnsi"/>
          <w:b/>
          <w:sz w:val="20"/>
          <w:rPrChange w:id="1684" w:author="Autor">
            <w:rPr/>
          </w:rPrChange>
        </w:rPr>
        <w:t>5</w:t>
      </w:r>
      <w:r w:rsidRPr="00860F8E">
        <w:rPr>
          <w:rFonts w:asciiTheme="minorHAnsi" w:hAnsiTheme="minorHAnsi"/>
          <w:b/>
          <w:sz w:val="20"/>
          <w:rPrChange w:id="1685" w:author="Autor">
            <w:rPr/>
          </w:rPrChange>
        </w:rPr>
        <w:t>00 000 eur, </w:t>
      </w:r>
    </w:p>
    <w:p w:rsidR="00495B98" w:rsidRPr="00860F8E" w:rsidRDefault="001C453B">
      <w:pPr>
        <w:pStyle w:val="Zkladntext"/>
        <w:numPr>
          <w:ilvl w:val="0"/>
          <w:numId w:val="231"/>
        </w:numPr>
        <w:spacing w:before="120" w:after="120" w:line="276" w:lineRule="auto"/>
        <w:ind w:left="1470"/>
        <w:jc w:val="left"/>
        <w:rPr>
          <w:rFonts w:asciiTheme="minorHAnsi" w:hAnsiTheme="minorHAnsi"/>
          <w:b/>
          <w:sz w:val="20"/>
          <w:rPrChange w:id="1686" w:author="Autor">
            <w:rPr/>
          </w:rPrChange>
        </w:rPr>
        <w:pPrChange w:id="1687" w:author="Autor">
          <w:pPr>
            <w:pStyle w:val="Odsekzoznamu"/>
            <w:numPr>
              <w:ilvl w:val="1"/>
              <w:numId w:val="96"/>
            </w:numPr>
            <w:ind w:left="1440" w:hanging="360"/>
            <w:jc w:val="both"/>
          </w:pPr>
        </w:pPrChange>
      </w:pPr>
      <w:del w:id="1688" w:author="Autor">
        <w:r w:rsidRPr="00860F8E" w:rsidDel="00860F8E">
          <w:rPr>
            <w:rFonts w:asciiTheme="minorHAnsi" w:hAnsiTheme="minorHAnsi"/>
            <w:b/>
            <w:sz w:val="20"/>
            <w:lang w:val="sk-SK"/>
            <w:rPrChange w:id="1689" w:author="Autor">
              <w:rPr/>
            </w:rPrChange>
          </w:rPr>
          <w:delText xml:space="preserve">      </w:delText>
        </w:r>
      </w:del>
      <w:r w:rsidR="00207191" w:rsidRPr="00860F8E">
        <w:rPr>
          <w:rFonts w:asciiTheme="minorHAnsi" w:hAnsiTheme="minorHAnsi"/>
          <w:b/>
          <w:sz w:val="20"/>
          <w:lang w:val="sk-SK"/>
          <w:rPrChange w:id="1690" w:author="Autor">
            <w:rPr/>
          </w:rPrChange>
        </w:rPr>
        <w:t>ak ide o nadlimitnú zákazku</w:t>
      </w:r>
      <w:r w:rsidR="00495B98" w:rsidRPr="00860F8E">
        <w:rPr>
          <w:rFonts w:asciiTheme="minorHAnsi" w:hAnsiTheme="minorHAnsi"/>
          <w:b/>
          <w:sz w:val="20"/>
          <w:lang w:val="sk-SK"/>
          <w:rPrChange w:id="1691" w:author="Autor">
            <w:rPr>
              <w:rFonts w:asciiTheme="minorHAnsi" w:hAnsiTheme="minorHAnsi"/>
              <w:sz w:val="20"/>
            </w:rPr>
          </w:rPrChange>
        </w:rPr>
        <w:t>,</w:t>
      </w:r>
    </w:p>
    <w:p w:rsidR="001C453B" w:rsidRPr="00860F8E" w:rsidDel="00860F8E" w:rsidRDefault="00207191">
      <w:pPr>
        <w:pStyle w:val="Zkladntext"/>
        <w:numPr>
          <w:ilvl w:val="0"/>
          <w:numId w:val="231"/>
        </w:numPr>
        <w:spacing w:before="120" w:after="120" w:line="276" w:lineRule="auto"/>
        <w:ind w:left="1470"/>
        <w:jc w:val="left"/>
        <w:rPr>
          <w:del w:id="1692" w:author="Autor"/>
          <w:rFonts w:asciiTheme="minorHAnsi" w:hAnsiTheme="minorHAnsi"/>
          <w:b/>
          <w:sz w:val="20"/>
          <w:rPrChange w:id="1693" w:author="Autor">
            <w:rPr>
              <w:del w:id="1694" w:author="Autor"/>
            </w:rPr>
          </w:rPrChange>
        </w:rPr>
        <w:pPrChange w:id="1695" w:author="Autor">
          <w:pPr>
            <w:pStyle w:val="Odsekzoznamu"/>
            <w:numPr>
              <w:ilvl w:val="1"/>
              <w:numId w:val="96"/>
            </w:numPr>
            <w:ind w:left="426" w:hanging="360"/>
            <w:jc w:val="both"/>
          </w:pPr>
        </w:pPrChange>
      </w:pPr>
      <w:r w:rsidRPr="00860F8E">
        <w:rPr>
          <w:rFonts w:asciiTheme="minorHAnsi" w:hAnsiTheme="minorHAnsi"/>
          <w:b/>
          <w:sz w:val="20"/>
          <w:rPrChange w:id="1696" w:author="Autor">
            <w:rPr/>
          </w:rPrChange>
        </w:rPr>
        <w:t>3 % z predpokladanej hodnoty zákazky a nesmie byť vyššia ako </w:t>
      </w:r>
      <w:r w:rsidR="00DE4BE6" w:rsidRPr="00860F8E">
        <w:rPr>
          <w:rFonts w:asciiTheme="minorHAnsi" w:hAnsiTheme="minorHAnsi"/>
          <w:b/>
          <w:sz w:val="20"/>
          <w:rPrChange w:id="1697" w:author="Autor">
            <w:rPr/>
          </w:rPrChange>
        </w:rPr>
        <w:t>100 </w:t>
      </w:r>
      <w:r w:rsidRPr="00860F8E">
        <w:rPr>
          <w:rFonts w:asciiTheme="minorHAnsi" w:hAnsiTheme="minorHAnsi"/>
          <w:b/>
          <w:sz w:val="20"/>
          <w:rPrChange w:id="1698" w:author="Autor">
            <w:rPr/>
          </w:rPrChange>
        </w:rPr>
        <w:t>000 eur, </w:t>
      </w:r>
    </w:p>
    <w:p w:rsidR="00B71180" w:rsidRPr="00860F8E" w:rsidRDefault="001C453B">
      <w:pPr>
        <w:pStyle w:val="Zkladntext"/>
        <w:numPr>
          <w:ilvl w:val="0"/>
          <w:numId w:val="231"/>
        </w:numPr>
        <w:spacing w:before="120" w:after="120" w:line="276" w:lineRule="auto"/>
        <w:ind w:left="1470"/>
        <w:jc w:val="left"/>
        <w:rPr>
          <w:ins w:id="1699" w:author="Autor"/>
          <w:rFonts w:asciiTheme="minorHAnsi" w:hAnsiTheme="minorHAnsi"/>
          <w:b/>
          <w:sz w:val="20"/>
          <w:rPrChange w:id="1700" w:author="Autor">
            <w:rPr>
              <w:ins w:id="1701" w:author="Autor"/>
            </w:rPr>
          </w:rPrChange>
        </w:rPr>
        <w:pPrChange w:id="1702" w:author="Autor">
          <w:pPr>
            <w:pStyle w:val="Odsekzoznamu"/>
            <w:numPr>
              <w:ilvl w:val="1"/>
              <w:numId w:val="96"/>
            </w:numPr>
            <w:ind w:left="1440" w:hanging="360"/>
            <w:jc w:val="both"/>
          </w:pPr>
        </w:pPrChange>
      </w:pPr>
      <w:del w:id="1703" w:author="Autor">
        <w:r w:rsidRPr="00860F8E" w:rsidDel="00860F8E">
          <w:rPr>
            <w:rFonts w:asciiTheme="minorHAnsi" w:hAnsiTheme="minorHAnsi"/>
            <w:b/>
            <w:sz w:val="20"/>
            <w:lang w:val="sk-SK"/>
            <w:rPrChange w:id="1704" w:author="Autor">
              <w:rPr/>
            </w:rPrChange>
          </w:rPr>
          <w:delText xml:space="preserve">      </w:delText>
        </w:r>
      </w:del>
      <w:r w:rsidR="00207191" w:rsidRPr="00860F8E">
        <w:rPr>
          <w:rFonts w:asciiTheme="minorHAnsi" w:hAnsiTheme="minorHAnsi"/>
          <w:b/>
          <w:sz w:val="20"/>
          <w:lang w:val="sk-SK"/>
          <w:rPrChange w:id="1705" w:author="Autor">
            <w:rPr/>
          </w:rPrChange>
        </w:rPr>
        <w:t>ak </w:t>
      </w:r>
      <w:del w:id="1706" w:author="Autor">
        <w:r w:rsidR="00207191" w:rsidRPr="00860F8E" w:rsidDel="00860F8E">
          <w:rPr>
            <w:rFonts w:asciiTheme="minorHAnsi" w:hAnsiTheme="minorHAnsi"/>
            <w:b/>
            <w:sz w:val="20"/>
            <w:lang w:val="sk-SK"/>
            <w:rPrChange w:id="1707" w:author="Autor">
              <w:rPr/>
            </w:rPrChange>
          </w:rPr>
          <w:delText>ide o </w:delText>
        </w:r>
        <w:r w:rsidR="00DE4BE6" w:rsidRPr="00860F8E" w:rsidDel="00860F8E">
          <w:rPr>
            <w:rFonts w:asciiTheme="minorHAnsi" w:hAnsiTheme="minorHAnsi"/>
            <w:b/>
            <w:sz w:val="20"/>
            <w:lang w:val="sk-SK"/>
            <w:rPrChange w:id="1708" w:author="Autor">
              <w:rPr>
                <w:rFonts w:asciiTheme="minorHAnsi" w:hAnsiTheme="minorHAnsi"/>
                <w:sz w:val="20"/>
              </w:rPr>
            </w:rPrChange>
          </w:rPr>
          <w:delText>podlimitnú</w:delText>
        </w:r>
      </w:del>
      <w:ins w:id="1709" w:author="Autor">
        <w:r w:rsidR="00860F8E">
          <w:rPr>
            <w:rFonts w:asciiTheme="minorHAnsi" w:hAnsiTheme="minorHAnsi"/>
            <w:b/>
            <w:sz w:val="20"/>
            <w:lang w:val="sk-SK"/>
          </w:rPr>
          <w:t>ide</w:t>
        </w:r>
        <w:r w:rsidR="00860F8E">
          <w:rPr>
            <w:rFonts w:asciiTheme="minorHAnsi" w:hAnsiTheme="minorHAnsi"/>
            <w:b/>
            <w:sz w:val="20"/>
            <w:lang w:val="sk-SK"/>
          </w:rPr>
          <w:br/>
          <w:t>o podlimitnú</w:t>
        </w:r>
        <w:r w:rsidR="00860F8E" w:rsidRPr="00860F8E">
          <w:rPr>
            <w:rFonts w:asciiTheme="minorHAnsi" w:hAnsiTheme="minorHAnsi"/>
            <w:b/>
            <w:sz w:val="20"/>
            <w:lang w:val="sk-SK"/>
            <w:rPrChange w:id="1710" w:author="Autor">
              <w:rPr/>
            </w:rPrChange>
          </w:rPr>
          <w:t xml:space="preserve"> </w:t>
        </w:r>
      </w:ins>
      <w:del w:id="1711" w:author="Autor">
        <w:r w:rsidR="00DE4BE6" w:rsidRPr="00860F8E" w:rsidDel="00860F8E">
          <w:rPr>
            <w:rFonts w:asciiTheme="minorHAnsi" w:hAnsiTheme="minorHAnsi"/>
            <w:b/>
            <w:sz w:val="20"/>
            <w:lang w:val="sk-SK"/>
            <w:rPrChange w:id="1712" w:author="Autor">
              <w:rPr>
                <w:rFonts w:asciiTheme="minorHAnsi" w:hAnsiTheme="minorHAnsi"/>
                <w:sz w:val="20"/>
              </w:rPr>
            </w:rPrChange>
          </w:rPr>
          <w:delText xml:space="preserve"> </w:delText>
        </w:r>
      </w:del>
      <w:r w:rsidR="00DE4BE6" w:rsidRPr="00860F8E">
        <w:rPr>
          <w:rFonts w:asciiTheme="minorHAnsi" w:hAnsiTheme="minorHAnsi"/>
          <w:b/>
          <w:sz w:val="20"/>
          <w:lang w:val="sk-SK"/>
          <w:rPrChange w:id="1713" w:author="Autor">
            <w:rPr>
              <w:rFonts w:asciiTheme="minorHAnsi" w:hAnsiTheme="minorHAnsi"/>
              <w:sz w:val="20"/>
            </w:rPr>
          </w:rPrChange>
        </w:rPr>
        <w:t>zákazku</w:t>
      </w:r>
      <w:r w:rsidR="00207191" w:rsidRPr="00860F8E">
        <w:rPr>
          <w:rFonts w:asciiTheme="minorHAnsi" w:hAnsiTheme="minorHAnsi"/>
          <w:b/>
          <w:sz w:val="20"/>
          <w:lang w:val="sk-SK"/>
          <w:rPrChange w:id="1714" w:author="Autor">
            <w:rPr>
              <w:rFonts w:asciiTheme="minorHAnsi" w:hAnsiTheme="minorHAnsi"/>
              <w:sz w:val="20"/>
            </w:rPr>
          </w:rPrChange>
        </w:rPr>
        <w:t>.</w:t>
      </w:r>
    </w:p>
    <w:p w:rsidR="000D3DB9" w:rsidRPr="00860F8E" w:rsidRDefault="009F3CCC">
      <w:pPr>
        <w:spacing w:before="120" w:after="120"/>
        <w:ind w:left="1134"/>
        <w:jc w:val="both"/>
        <w:rPr>
          <w:ins w:id="1715" w:author="Autor"/>
          <w:rFonts w:asciiTheme="minorHAnsi" w:hAnsiTheme="minorHAnsi"/>
          <w:sz w:val="20"/>
          <w:szCs w:val="20"/>
          <w:rPrChange w:id="1716" w:author="Autor">
            <w:rPr>
              <w:ins w:id="1717" w:author="Autor"/>
              <w:rFonts w:asciiTheme="minorHAnsi" w:hAnsiTheme="minorHAnsi"/>
              <w:b/>
              <w:color w:val="FF0000"/>
              <w:sz w:val="20"/>
              <w:szCs w:val="20"/>
            </w:rPr>
          </w:rPrChange>
        </w:rPr>
        <w:pPrChange w:id="1718" w:author="Autor">
          <w:pPr>
            <w:pStyle w:val="Odsekzoznamu"/>
            <w:numPr>
              <w:ilvl w:val="1"/>
              <w:numId w:val="96"/>
            </w:numPr>
            <w:ind w:left="1440" w:hanging="360"/>
            <w:jc w:val="both"/>
          </w:pPr>
        </w:pPrChange>
      </w:pPr>
      <w:ins w:id="1719" w:author="Autor">
        <w:del w:id="1720" w:author="Autor">
          <w:r w:rsidRPr="00860F8E" w:rsidDel="00860F8E">
            <w:rPr>
              <w:rFonts w:asciiTheme="minorHAnsi" w:hAnsiTheme="minorHAnsi"/>
              <w:sz w:val="20"/>
              <w:szCs w:val="20"/>
              <w:rPrChange w:id="1721" w:author="Autor">
                <w:rPr/>
              </w:rPrChange>
            </w:rPr>
            <w:delText xml:space="preserve">          </w:delText>
          </w:r>
        </w:del>
        <w:r w:rsidR="000D3DB9" w:rsidRPr="00860F8E">
          <w:rPr>
            <w:rFonts w:asciiTheme="minorHAnsi" w:hAnsiTheme="minorHAnsi"/>
            <w:sz w:val="20"/>
            <w:szCs w:val="20"/>
          </w:rPr>
          <w:t xml:space="preserve">Ak je </w:t>
        </w:r>
        <w:r w:rsidR="00E17D33" w:rsidRPr="00860F8E">
          <w:rPr>
            <w:rFonts w:asciiTheme="minorHAnsi" w:hAnsiTheme="minorHAnsi"/>
            <w:b/>
            <w:sz w:val="20"/>
            <w:szCs w:val="20"/>
            <w:rPrChange w:id="1722" w:author="Autor">
              <w:rPr/>
            </w:rPrChange>
          </w:rPr>
          <w:t xml:space="preserve">nadlimitná </w:t>
        </w:r>
        <w:r w:rsidR="000D3DB9" w:rsidRPr="00860F8E">
          <w:rPr>
            <w:rFonts w:asciiTheme="minorHAnsi" w:hAnsiTheme="minorHAnsi"/>
            <w:b/>
            <w:sz w:val="20"/>
            <w:szCs w:val="20"/>
            <w:rPrChange w:id="1723" w:author="Autor">
              <w:rPr>
                <w:rFonts w:asciiTheme="minorHAnsi" w:hAnsiTheme="minorHAnsi"/>
                <w:sz w:val="20"/>
                <w:szCs w:val="20"/>
              </w:rPr>
            </w:rPrChange>
          </w:rPr>
          <w:t>zákazka</w:t>
        </w:r>
        <w:r w:rsidR="000D3DB9" w:rsidRPr="00860F8E">
          <w:rPr>
            <w:rFonts w:asciiTheme="minorHAnsi" w:hAnsiTheme="minorHAnsi"/>
            <w:sz w:val="20"/>
            <w:szCs w:val="20"/>
          </w:rPr>
          <w:t xml:space="preserve"> rozdelená na časti, výška zábezpeky sa </w:t>
        </w:r>
        <w:r w:rsidR="009069C5" w:rsidRPr="00860F8E">
          <w:rPr>
            <w:rFonts w:asciiTheme="minorHAnsi" w:hAnsiTheme="minorHAnsi"/>
            <w:sz w:val="20"/>
            <w:szCs w:val="20"/>
            <w:rPrChange w:id="1724" w:author="Autor">
              <w:rPr/>
            </w:rPrChange>
          </w:rPr>
          <w:t xml:space="preserve">vo </w:t>
        </w:r>
        <w:r w:rsidR="000D3DB9" w:rsidRPr="00860F8E">
          <w:rPr>
            <w:rFonts w:asciiTheme="minorHAnsi" w:hAnsiTheme="minorHAnsi"/>
            <w:sz w:val="20"/>
            <w:szCs w:val="20"/>
          </w:rPr>
          <w:t xml:space="preserve">vzťahu ku každej časti </w:t>
        </w:r>
        <w:r w:rsidR="009069C5" w:rsidRPr="00860F8E">
          <w:rPr>
            <w:rFonts w:asciiTheme="minorHAnsi" w:hAnsiTheme="minorHAnsi"/>
            <w:sz w:val="20"/>
            <w:szCs w:val="20"/>
            <w:rPrChange w:id="1725" w:author="Autor">
              <w:rPr/>
            </w:rPrChange>
          </w:rPr>
          <w:t xml:space="preserve">určí </w:t>
        </w:r>
        <w:r w:rsidR="000D3DB9" w:rsidRPr="00860F8E">
          <w:rPr>
            <w:rFonts w:asciiTheme="minorHAnsi" w:hAnsiTheme="minorHAnsi"/>
            <w:sz w:val="20"/>
            <w:szCs w:val="20"/>
          </w:rPr>
          <w:t>tak</w:t>
        </w:r>
        <w:r w:rsidR="009069C5" w:rsidRPr="00860F8E">
          <w:rPr>
            <w:rFonts w:asciiTheme="minorHAnsi" w:hAnsiTheme="minorHAnsi"/>
            <w:sz w:val="20"/>
            <w:szCs w:val="20"/>
            <w:rPrChange w:id="1726" w:author="Autor">
              <w:rPr/>
            </w:rPrChange>
          </w:rPr>
          <w:t xml:space="preserve">, </w:t>
        </w:r>
        <w:r w:rsidR="00B57904" w:rsidRPr="00860F8E">
          <w:rPr>
            <w:rFonts w:asciiTheme="minorHAnsi" w:hAnsiTheme="minorHAnsi"/>
            <w:sz w:val="20"/>
            <w:szCs w:val="20"/>
            <w:rPrChange w:id="1727" w:author="Autor">
              <w:rPr/>
            </w:rPrChange>
          </w:rPr>
          <w:t xml:space="preserve"> </w:t>
        </w:r>
        <w:del w:id="1728" w:author="Autor">
          <w:r w:rsidR="00B57904" w:rsidRPr="00860F8E" w:rsidDel="00860F8E">
            <w:rPr>
              <w:rFonts w:asciiTheme="minorHAnsi" w:hAnsiTheme="minorHAnsi"/>
              <w:sz w:val="20"/>
              <w:szCs w:val="20"/>
              <w:rPrChange w:id="1729" w:author="Autor">
                <w:rPr/>
              </w:rPrChange>
            </w:rPr>
            <w:br/>
          </w:r>
        </w:del>
        <w:r w:rsidR="009069C5" w:rsidRPr="00860F8E">
          <w:rPr>
            <w:rFonts w:asciiTheme="minorHAnsi" w:hAnsiTheme="minorHAnsi"/>
            <w:sz w:val="20"/>
            <w:szCs w:val="20"/>
            <w:rPrChange w:id="1730" w:author="Autor">
              <w:rPr/>
            </w:rPrChange>
          </w:rPr>
          <w:t xml:space="preserve">že nesmie presiahnuť 5% z predpokladanej hodnoty časti zákazky a súčasne výška zábezpeky za všetky časti nesmie byť vyššia ako 500 000 EUR. </w:t>
        </w:r>
      </w:ins>
    </w:p>
    <w:p w:rsidR="00E17D33" w:rsidRPr="00860F8E" w:rsidDel="00860F8E" w:rsidRDefault="00E17D33">
      <w:pPr>
        <w:spacing w:before="120" w:after="120"/>
        <w:ind w:left="1134"/>
        <w:jc w:val="both"/>
        <w:rPr>
          <w:del w:id="1731" w:author="Autor"/>
          <w:rFonts w:asciiTheme="minorHAnsi" w:hAnsiTheme="minorHAnsi"/>
          <w:sz w:val="20"/>
          <w:szCs w:val="20"/>
        </w:rPr>
        <w:pPrChange w:id="1732" w:author="Autor">
          <w:pPr>
            <w:pStyle w:val="Odsekzoznamu"/>
            <w:numPr>
              <w:ilvl w:val="1"/>
              <w:numId w:val="96"/>
            </w:numPr>
            <w:ind w:left="1440" w:hanging="360"/>
            <w:jc w:val="both"/>
          </w:pPr>
        </w:pPrChange>
      </w:pPr>
    </w:p>
    <w:p w:rsidR="00E17D33" w:rsidRPr="00860F8E" w:rsidRDefault="009F3CCC">
      <w:pPr>
        <w:ind w:left="1134"/>
        <w:jc w:val="both"/>
        <w:rPr>
          <w:ins w:id="1733" w:author="Autor"/>
          <w:rFonts w:asciiTheme="minorHAnsi" w:hAnsiTheme="minorHAnsi"/>
          <w:sz w:val="20"/>
          <w:szCs w:val="20"/>
          <w:rPrChange w:id="1734" w:author="Autor">
            <w:rPr>
              <w:ins w:id="1735" w:author="Autor"/>
              <w:rFonts w:asciiTheme="minorHAnsi" w:hAnsiTheme="minorHAnsi"/>
              <w:b/>
              <w:color w:val="FF0000"/>
              <w:sz w:val="20"/>
              <w:szCs w:val="20"/>
            </w:rPr>
          </w:rPrChange>
        </w:rPr>
        <w:pPrChange w:id="1736" w:author="Autor">
          <w:pPr>
            <w:pStyle w:val="Odsekzoznamu"/>
            <w:ind w:left="426" w:hanging="426"/>
            <w:jc w:val="both"/>
          </w:pPr>
        </w:pPrChange>
      </w:pPr>
      <w:ins w:id="1737" w:author="Autor">
        <w:del w:id="1738" w:author="Autor">
          <w:r w:rsidRPr="00860F8E" w:rsidDel="00860F8E">
            <w:rPr>
              <w:rFonts w:asciiTheme="minorHAnsi" w:hAnsiTheme="minorHAnsi"/>
              <w:sz w:val="20"/>
              <w:szCs w:val="20"/>
              <w:rPrChange w:id="1739" w:author="Autor">
                <w:rPr/>
              </w:rPrChange>
            </w:rPr>
            <w:delText xml:space="preserve">         </w:delText>
          </w:r>
        </w:del>
        <w:r w:rsidR="00E17D33" w:rsidRPr="00860F8E">
          <w:rPr>
            <w:rFonts w:asciiTheme="minorHAnsi" w:hAnsiTheme="minorHAnsi"/>
            <w:sz w:val="20"/>
            <w:szCs w:val="20"/>
            <w:rPrChange w:id="1740" w:author="Autor">
              <w:rPr/>
            </w:rPrChange>
          </w:rPr>
          <w:t xml:space="preserve">Ak je </w:t>
        </w:r>
        <w:r w:rsidR="00E17D33" w:rsidRPr="00860F8E">
          <w:rPr>
            <w:rFonts w:asciiTheme="minorHAnsi" w:hAnsiTheme="minorHAnsi"/>
            <w:b/>
            <w:sz w:val="20"/>
            <w:szCs w:val="20"/>
            <w:rPrChange w:id="1741" w:author="Autor">
              <w:rPr/>
            </w:rPrChange>
          </w:rPr>
          <w:t>podlimitná zákazka</w:t>
        </w:r>
        <w:r w:rsidR="00E17D33" w:rsidRPr="00860F8E">
          <w:rPr>
            <w:rFonts w:asciiTheme="minorHAnsi" w:hAnsiTheme="minorHAnsi"/>
            <w:sz w:val="20"/>
            <w:szCs w:val="20"/>
            <w:rPrChange w:id="1742" w:author="Autor">
              <w:rPr/>
            </w:rPrChange>
          </w:rPr>
          <w:t xml:space="preserve"> </w:t>
        </w:r>
        <w:del w:id="1743" w:author="Autor">
          <w:r w:rsidR="00E17D33" w:rsidRPr="00860F8E" w:rsidDel="00860F8E">
            <w:rPr>
              <w:rFonts w:asciiTheme="minorHAnsi" w:hAnsiTheme="minorHAnsi"/>
              <w:sz w:val="20"/>
              <w:szCs w:val="20"/>
              <w:rPrChange w:id="1744" w:author="Autor">
                <w:rPr/>
              </w:rPrChange>
            </w:rPr>
            <w:delText xml:space="preserve"> </w:delText>
          </w:r>
        </w:del>
        <w:r w:rsidR="00E17D33" w:rsidRPr="00860F8E">
          <w:rPr>
            <w:rFonts w:asciiTheme="minorHAnsi" w:hAnsiTheme="minorHAnsi"/>
            <w:sz w:val="20"/>
            <w:szCs w:val="20"/>
            <w:rPrChange w:id="1745" w:author="Autor">
              <w:rPr/>
            </w:rPrChange>
          </w:rPr>
          <w:t xml:space="preserve">rozdelená na časti, výška zábezpeky sa vo vzťahu ku každej časti určí tak, </w:t>
        </w:r>
        <w:r w:rsidR="00B57904" w:rsidRPr="00860F8E">
          <w:rPr>
            <w:rFonts w:asciiTheme="minorHAnsi" w:hAnsiTheme="minorHAnsi"/>
            <w:sz w:val="20"/>
            <w:szCs w:val="20"/>
            <w:rPrChange w:id="1746" w:author="Autor">
              <w:rPr/>
            </w:rPrChange>
          </w:rPr>
          <w:t xml:space="preserve"> </w:t>
        </w:r>
        <w:del w:id="1747" w:author="Autor">
          <w:r w:rsidR="00B57904" w:rsidRPr="00860F8E" w:rsidDel="00860F8E">
            <w:rPr>
              <w:rFonts w:asciiTheme="minorHAnsi" w:hAnsiTheme="minorHAnsi"/>
              <w:sz w:val="20"/>
              <w:szCs w:val="20"/>
              <w:rPrChange w:id="1748" w:author="Autor">
                <w:rPr/>
              </w:rPrChange>
            </w:rPr>
            <w:br/>
          </w:r>
        </w:del>
        <w:r w:rsidR="00E17D33" w:rsidRPr="00860F8E">
          <w:rPr>
            <w:rFonts w:asciiTheme="minorHAnsi" w:hAnsiTheme="minorHAnsi"/>
            <w:sz w:val="20"/>
            <w:szCs w:val="20"/>
            <w:rPrChange w:id="1749" w:author="Autor">
              <w:rPr>
                <w:rFonts w:asciiTheme="minorHAnsi" w:hAnsiTheme="minorHAnsi"/>
                <w:b/>
                <w:color w:val="FF0000"/>
                <w:sz w:val="20"/>
                <w:szCs w:val="20"/>
              </w:rPr>
            </w:rPrChange>
          </w:rPr>
          <w:t xml:space="preserve">že nesmie presiahnuť 3% z predpokladanej hodnoty časti zákazky a súčasne výška zábezpeky za všetky časti nesmie byť vyššia ako 100 000 EUR. </w:t>
        </w:r>
      </w:ins>
    </w:p>
    <w:p w:rsidR="00207191" w:rsidRPr="00B52DF9" w:rsidDel="00860F8E" w:rsidRDefault="00207191">
      <w:pPr>
        <w:spacing w:before="120" w:after="120"/>
        <w:ind w:left="709" w:hanging="403"/>
        <w:jc w:val="both"/>
        <w:rPr>
          <w:del w:id="1750" w:author="Autor"/>
          <w:rFonts w:asciiTheme="minorHAnsi" w:hAnsiTheme="minorHAnsi"/>
          <w:color w:val="1F497D" w:themeColor="text2"/>
        </w:rPr>
        <w:pPrChange w:id="1751" w:author="Autor">
          <w:pPr>
            <w:ind w:left="709" w:hanging="402"/>
            <w:jc w:val="both"/>
          </w:pPr>
        </w:pPrChange>
      </w:pPr>
      <w:del w:id="1752" w:author="Autor">
        <w:r w:rsidRPr="00B52DF9" w:rsidDel="00860F8E">
          <w:rPr>
            <w:rFonts w:asciiTheme="minorHAnsi" w:hAnsiTheme="minorHAnsi"/>
            <w:sz w:val="20"/>
            <w:szCs w:val="20"/>
          </w:rPr>
          <w:delText>Taktiež upozorňujeme, že požadovanie zábezpeky pri zadávaní podlimitných zákaziek nie je v súlade so ZVO.</w:delText>
        </w:r>
        <w:r w:rsidRPr="00B52DF9" w:rsidDel="00860F8E">
          <w:rPr>
            <w:rFonts w:asciiTheme="minorHAnsi" w:hAnsiTheme="minorHAnsi"/>
            <w:color w:val="1F497D" w:themeColor="text2"/>
          </w:rPr>
          <w:delText xml:space="preserve"> </w:delText>
        </w:r>
      </w:del>
    </w:p>
    <w:p w:rsidR="000C01C9" w:rsidRPr="00E706C3" w:rsidDel="00860F8E" w:rsidRDefault="002504C4">
      <w:pPr>
        <w:spacing w:before="120" w:after="120"/>
        <w:ind w:left="709" w:hanging="403"/>
        <w:rPr>
          <w:del w:id="1753" w:author="Autor"/>
          <w:rPrChange w:id="1754" w:author="Autor">
            <w:rPr>
              <w:del w:id="1755" w:author="Autor"/>
              <w:rFonts w:asciiTheme="minorHAnsi" w:hAnsiTheme="minorHAnsi"/>
              <w:color w:val="1F497D" w:themeColor="text2"/>
            </w:rPr>
          </w:rPrChange>
        </w:rPr>
        <w:pPrChange w:id="1756" w:author="Autor">
          <w:pPr>
            <w:pStyle w:val="Nadpis3"/>
            <w:numPr>
              <w:ilvl w:val="2"/>
              <w:numId w:val="106"/>
            </w:numPr>
            <w:ind w:left="993" w:hanging="709"/>
            <w:jc w:val="both"/>
          </w:pPr>
        </w:pPrChange>
      </w:pPr>
      <w:bookmarkStart w:id="1757" w:name="_Ref417892475"/>
      <w:ins w:id="1758" w:author="Autor">
        <w:del w:id="1759" w:author="Autor">
          <w:r w:rsidRPr="00E706C3" w:rsidDel="00860F8E">
            <w:rPr>
              <w:rPrChange w:id="1760" w:author="Autor">
                <w:rPr>
                  <w:rFonts w:asciiTheme="minorHAnsi" w:hAnsiTheme="minorHAnsi"/>
                  <w:b w:val="0"/>
                  <w:bCs w:val="0"/>
                  <w:color w:val="1F497D" w:themeColor="text2"/>
                </w:rPr>
              </w:rPrChange>
            </w:rPr>
            <w:delText xml:space="preserve">3.1.7. </w:delText>
          </w:r>
        </w:del>
      </w:ins>
      <w:del w:id="1761" w:author="Autor">
        <w:r w:rsidR="000C01C9" w:rsidRPr="00E706C3" w:rsidDel="00860F8E">
          <w:rPr>
            <w:rPrChange w:id="1762" w:author="Autor">
              <w:rPr>
                <w:rFonts w:asciiTheme="minorHAnsi" w:hAnsiTheme="minorHAnsi"/>
                <w:b w:val="0"/>
                <w:bCs w:val="0"/>
                <w:color w:val="1F497D" w:themeColor="text2"/>
              </w:rPr>
            </w:rPrChange>
          </w:rPr>
          <w:delText>Ur</w:delText>
        </w:r>
      </w:del>
      <w:ins w:id="1763" w:author="Autor">
        <w:del w:id="1764" w:author="Autor">
          <w:r w:rsidRPr="00E706C3" w:rsidDel="00860F8E">
            <w:rPr>
              <w:rPrChange w:id="1765" w:author="Autor">
                <w:rPr>
                  <w:rFonts w:asciiTheme="minorHAnsi" w:hAnsiTheme="minorHAnsi"/>
                  <w:b w:val="0"/>
                  <w:bCs w:val="0"/>
                  <w:color w:val="1F497D" w:themeColor="text2"/>
                </w:rPr>
              </w:rPrChange>
            </w:rPr>
            <w:delText>Ur</w:delText>
          </w:r>
        </w:del>
      </w:ins>
      <w:del w:id="1766" w:author="Autor">
        <w:r w:rsidR="000C01C9" w:rsidRPr="00E706C3" w:rsidDel="00860F8E">
          <w:rPr>
            <w:rPrChange w:id="1767" w:author="Autor">
              <w:rPr>
                <w:rFonts w:asciiTheme="minorHAnsi" w:hAnsiTheme="minorHAnsi"/>
                <w:b w:val="0"/>
                <w:bCs w:val="0"/>
                <w:color w:val="1F497D" w:themeColor="text2"/>
              </w:rPr>
            </w:rPrChange>
          </w:rPr>
          <w:delText>čovanie kritérií na vyhodnotenie ponúk</w:delText>
        </w:r>
        <w:bookmarkEnd w:id="1757"/>
      </w:del>
    </w:p>
    <w:p w:rsidR="00862B9E" w:rsidRPr="009F3CCC" w:rsidDel="00B95225" w:rsidRDefault="009F3CCC">
      <w:pPr>
        <w:spacing w:before="120" w:after="120"/>
        <w:ind w:left="709" w:hanging="403"/>
        <w:jc w:val="both"/>
        <w:rPr>
          <w:ins w:id="1768" w:author="Autor"/>
          <w:del w:id="1769" w:author="Autor"/>
          <w:rFonts w:asciiTheme="minorHAnsi" w:hAnsiTheme="minorHAnsi"/>
          <w:sz w:val="18"/>
          <w:szCs w:val="20"/>
          <w:rPrChange w:id="1770" w:author="Autor">
            <w:rPr>
              <w:ins w:id="1771" w:author="Autor"/>
              <w:del w:id="1772" w:author="Autor"/>
            </w:rPr>
          </w:rPrChange>
        </w:rPr>
        <w:pPrChange w:id="1773" w:author="Autor">
          <w:pPr>
            <w:widowControl w:val="0"/>
            <w:autoSpaceDE w:val="0"/>
            <w:autoSpaceDN w:val="0"/>
            <w:adjustRightInd w:val="0"/>
            <w:spacing w:line="250" w:lineRule="auto"/>
            <w:ind w:left="284" w:right="78"/>
            <w:jc w:val="both"/>
          </w:pPr>
        </w:pPrChange>
      </w:pPr>
      <w:ins w:id="1774" w:author="Autor">
        <w:r w:rsidRPr="009F3CCC">
          <w:rPr>
            <w:rFonts w:asciiTheme="minorHAnsi" w:hAnsiTheme="minorHAnsi"/>
            <w:sz w:val="20"/>
            <w:szCs w:val="20"/>
          </w:rPr>
          <w:t xml:space="preserve">18. </w:t>
        </w:r>
      </w:ins>
    </w:p>
    <w:p w:rsidR="004B5657" w:rsidRPr="009F3CCC" w:rsidRDefault="00862B9E">
      <w:pPr>
        <w:spacing w:before="120" w:after="120"/>
        <w:ind w:left="709" w:hanging="403"/>
        <w:jc w:val="both"/>
        <w:rPr>
          <w:rFonts w:asciiTheme="minorHAnsi" w:hAnsiTheme="minorHAnsi"/>
          <w:sz w:val="20"/>
          <w:rPrChange w:id="1775" w:author="Autor">
            <w:rPr/>
          </w:rPrChange>
        </w:rPr>
        <w:pPrChange w:id="1776" w:author="Autor">
          <w:pPr>
            <w:widowControl w:val="0"/>
            <w:autoSpaceDE w:val="0"/>
            <w:autoSpaceDN w:val="0"/>
            <w:adjustRightInd w:val="0"/>
            <w:spacing w:line="250" w:lineRule="auto"/>
            <w:ind w:left="284" w:right="78"/>
            <w:jc w:val="both"/>
          </w:pPr>
        </w:pPrChange>
      </w:pPr>
      <w:ins w:id="1777" w:author="Autor">
        <w:del w:id="1778" w:author="Autor">
          <w:r w:rsidRPr="009F3CCC" w:rsidDel="0082023F">
            <w:rPr>
              <w:rFonts w:asciiTheme="minorHAnsi" w:hAnsiTheme="minorHAnsi"/>
              <w:sz w:val="20"/>
              <w:rPrChange w:id="1779" w:author="Autor">
                <w:rPr/>
              </w:rPrChange>
            </w:rPr>
            <w:delText xml:space="preserve">6.   </w:delText>
          </w:r>
        </w:del>
      </w:ins>
      <w:r w:rsidR="00207191" w:rsidRPr="009F3CCC">
        <w:rPr>
          <w:rFonts w:asciiTheme="minorHAnsi" w:hAnsiTheme="minorHAnsi"/>
          <w:sz w:val="20"/>
          <w:rPrChange w:id="1780" w:author="Autor">
            <w:rPr/>
          </w:rPrChange>
        </w:rPr>
        <w:t xml:space="preserve">Pri určovaní kritérií postupuje prijímateľ podľa § </w:t>
      </w:r>
      <w:r w:rsidR="00DE4BE6" w:rsidRPr="009F3CCC">
        <w:rPr>
          <w:rFonts w:asciiTheme="minorHAnsi" w:hAnsiTheme="minorHAnsi"/>
          <w:sz w:val="20"/>
          <w:rPrChange w:id="1781" w:author="Autor">
            <w:rPr/>
          </w:rPrChange>
        </w:rPr>
        <w:t xml:space="preserve">44 </w:t>
      </w:r>
      <w:r w:rsidR="00207191" w:rsidRPr="009F3CCC">
        <w:rPr>
          <w:rFonts w:asciiTheme="minorHAnsi" w:hAnsiTheme="minorHAnsi"/>
          <w:sz w:val="20"/>
          <w:rPrChange w:id="1782" w:author="Autor">
            <w:rPr/>
          </w:rPrChange>
        </w:rPr>
        <w:t xml:space="preserve">ZVO. </w:t>
      </w:r>
      <w:r w:rsidR="001A5142" w:rsidRPr="009F3CCC">
        <w:rPr>
          <w:rFonts w:asciiTheme="minorHAnsi" w:hAnsiTheme="minorHAnsi"/>
          <w:sz w:val="20"/>
          <w:rPrChange w:id="1783" w:author="Autor">
            <w:rPr/>
          </w:rPrChange>
        </w:rPr>
        <w:t xml:space="preserve">Všetky kritériá, ktoré sú súčasťou vyhodnotenia ponúk, musia byť súčasťou zmluvy, ktorá je výsledkom VO. Upozorňujeme </w:t>
      </w:r>
      <w:ins w:id="1784" w:author="Autor">
        <w:r w:rsidR="00B95225" w:rsidRPr="009F3CCC">
          <w:rPr>
            <w:rFonts w:asciiTheme="minorHAnsi" w:hAnsiTheme="minorHAnsi"/>
            <w:sz w:val="20"/>
            <w:rPrChange w:id="1785" w:author="Autor">
              <w:rPr/>
            </w:rPrChange>
          </w:rPr>
          <w:t xml:space="preserve"> </w:t>
        </w:r>
        <w:del w:id="1786" w:author="Autor">
          <w:r w:rsidR="00B95225" w:rsidRPr="009F3CCC" w:rsidDel="00F307E0">
            <w:rPr>
              <w:rFonts w:asciiTheme="minorHAnsi" w:hAnsiTheme="minorHAnsi"/>
              <w:sz w:val="20"/>
              <w:rPrChange w:id="1787" w:author="Autor">
                <w:rPr/>
              </w:rPrChange>
            </w:rPr>
            <w:br/>
          </w:r>
        </w:del>
      </w:ins>
      <w:r w:rsidR="001A5142" w:rsidRPr="009F3CCC">
        <w:rPr>
          <w:rFonts w:asciiTheme="minorHAnsi" w:hAnsiTheme="minorHAnsi"/>
          <w:sz w:val="20"/>
          <w:rPrChange w:id="1788" w:author="Autor">
            <w:rPr/>
          </w:rPrChange>
        </w:rPr>
        <w:t>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9F3CCC">
        <w:rPr>
          <w:rFonts w:asciiTheme="minorHAnsi" w:hAnsiTheme="minorHAnsi"/>
          <w:spacing w:val="3"/>
          <w:sz w:val="20"/>
          <w:rPrChange w:id="1789" w:author="Autor">
            <w:rPr>
              <w:spacing w:val="3"/>
            </w:rPr>
          </w:rPrChange>
        </w:rPr>
        <w:t xml:space="preserve"> K</w:t>
      </w:r>
      <w:r w:rsidR="004B5657" w:rsidRPr="009F3CCC">
        <w:rPr>
          <w:rFonts w:asciiTheme="minorHAnsi" w:hAnsiTheme="minorHAnsi"/>
          <w:spacing w:val="1"/>
          <w:sz w:val="20"/>
          <w:rPrChange w:id="1790" w:author="Autor">
            <w:rPr>
              <w:spacing w:val="1"/>
            </w:rPr>
          </w:rPrChange>
        </w:rPr>
        <w:t>rit</w:t>
      </w:r>
      <w:r w:rsidR="004B5657" w:rsidRPr="009F3CCC">
        <w:rPr>
          <w:rFonts w:asciiTheme="minorHAnsi" w:hAnsiTheme="minorHAnsi"/>
          <w:spacing w:val="2"/>
          <w:sz w:val="20"/>
          <w:rPrChange w:id="1791" w:author="Autor">
            <w:rPr>
              <w:spacing w:val="2"/>
            </w:rPr>
          </w:rPrChange>
        </w:rPr>
        <w:t>é</w:t>
      </w:r>
      <w:r w:rsidR="004B5657" w:rsidRPr="009F3CCC">
        <w:rPr>
          <w:rFonts w:asciiTheme="minorHAnsi" w:hAnsiTheme="minorHAnsi"/>
          <w:spacing w:val="1"/>
          <w:sz w:val="20"/>
          <w:rPrChange w:id="1792" w:author="Autor">
            <w:rPr>
              <w:spacing w:val="1"/>
            </w:rPr>
          </w:rPrChange>
        </w:rPr>
        <w:t>ri</w:t>
      </w:r>
      <w:r w:rsidR="004B5657" w:rsidRPr="009F3CCC">
        <w:rPr>
          <w:rFonts w:asciiTheme="minorHAnsi" w:hAnsiTheme="minorHAnsi"/>
          <w:spacing w:val="2"/>
          <w:sz w:val="20"/>
          <w:rPrChange w:id="1793" w:author="Autor">
            <w:rPr>
              <w:spacing w:val="2"/>
            </w:rPr>
          </w:rPrChange>
        </w:rPr>
        <w:t>o</w:t>
      </w:r>
      <w:r w:rsidR="004B5657" w:rsidRPr="009F3CCC">
        <w:rPr>
          <w:rFonts w:asciiTheme="minorHAnsi" w:hAnsiTheme="minorHAnsi"/>
          <w:sz w:val="20"/>
          <w:rPrChange w:id="1794" w:author="Autor">
            <w:rPr/>
          </w:rPrChange>
        </w:rPr>
        <w:t xml:space="preserve">m  </w:t>
      </w:r>
      <w:r w:rsidR="004B5657" w:rsidRPr="009F3CCC">
        <w:rPr>
          <w:rFonts w:asciiTheme="minorHAnsi" w:hAnsiTheme="minorHAnsi"/>
          <w:spacing w:val="2"/>
          <w:sz w:val="20"/>
          <w:rPrChange w:id="1795" w:author="Autor">
            <w:rPr>
              <w:spacing w:val="2"/>
            </w:rPr>
          </w:rPrChange>
        </w:rPr>
        <w:t>n</w:t>
      </w:r>
      <w:r w:rsidR="004B5657" w:rsidRPr="009F3CCC">
        <w:rPr>
          <w:rFonts w:asciiTheme="minorHAnsi" w:hAnsiTheme="minorHAnsi"/>
          <w:sz w:val="20"/>
          <w:rPrChange w:id="1796" w:author="Autor">
            <w:rPr/>
          </w:rPrChange>
        </w:rPr>
        <w:t>a</w:t>
      </w:r>
      <w:r w:rsidR="004B5657" w:rsidRPr="009F3CCC">
        <w:rPr>
          <w:rFonts w:asciiTheme="minorHAnsi" w:hAnsiTheme="minorHAnsi"/>
          <w:spacing w:val="38"/>
          <w:sz w:val="20"/>
          <w:rPrChange w:id="1797" w:author="Autor">
            <w:rPr>
              <w:spacing w:val="38"/>
            </w:rPr>
          </w:rPrChange>
        </w:rPr>
        <w:t xml:space="preserve"> </w:t>
      </w:r>
      <w:r w:rsidR="004B5657" w:rsidRPr="009F3CCC">
        <w:rPr>
          <w:rFonts w:asciiTheme="minorHAnsi" w:hAnsiTheme="minorHAnsi"/>
          <w:spacing w:val="2"/>
          <w:sz w:val="20"/>
          <w:rPrChange w:id="1798" w:author="Autor">
            <w:rPr>
              <w:spacing w:val="2"/>
            </w:rPr>
          </w:rPrChange>
        </w:rPr>
        <w:t>vyhodno</w:t>
      </w:r>
      <w:r w:rsidR="004B5657" w:rsidRPr="009F3CCC">
        <w:rPr>
          <w:rFonts w:asciiTheme="minorHAnsi" w:hAnsiTheme="minorHAnsi"/>
          <w:spacing w:val="1"/>
          <w:sz w:val="20"/>
          <w:rPrChange w:id="1799" w:author="Autor">
            <w:rPr>
              <w:spacing w:val="1"/>
            </w:rPr>
          </w:rPrChange>
        </w:rPr>
        <w:t>t</w:t>
      </w:r>
      <w:r w:rsidR="004B5657" w:rsidRPr="009F3CCC">
        <w:rPr>
          <w:rFonts w:asciiTheme="minorHAnsi" w:hAnsiTheme="minorHAnsi"/>
          <w:spacing w:val="2"/>
          <w:sz w:val="20"/>
          <w:rPrChange w:id="1800" w:author="Autor">
            <w:rPr>
              <w:spacing w:val="2"/>
            </w:rPr>
          </w:rPrChange>
        </w:rPr>
        <w:t>en</w:t>
      </w:r>
      <w:r w:rsidR="004B5657" w:rsidRPr="009F3CCC">
        <w:rPr>
          <w:rFonts w:asciiTheme="minorHAnsi" w:hAnsiTheme="minorHAnsi"/>
          <w:spacing w:val="1"/>
          <w:sz w:val="20"/>
          <w:rPrChange w:id="1801" w:author="Autor">
            <w:rPr>
              <w:spacing w:val="1"/>
            </w:rPr>
          </w:rPrChange>
        </w:rPr>
        <w:t>i</w:t>
      </w:r>
      <w:r w:rsidR="004B5657" w:rsidRPr="009F3CCC">
        <w:rPr>
          <w:rFonts w:asciiTheme="minorHAnsi" w:hAnsiTheme="minorHAnsi"/>
          <w:sz w:val="20"/>
          <w:rPrChange w:id="1802" w:author="Autor">
            <w:rPr/>
          </w:rPrChange>
        </w:rPr>
        <w:t xml:space="preserve">e </w:t>
      </w:r>
      <w:r w:rsidR="004B5657" w:rsidRPr="009F3CCC">
        <w:rPr>
          <w:rFonts w:asciiTheme="minorHAnsi" w:hAnsiTheme="minorHAnsi"/>
          <w:spacing w:val="7"/>
          <w:sz w:val="20"/>
          <w:rPrChange w:id="1803" w:author="Autor">
            <w:rPr>
              <w:spacing w:val="7"/>
            </w:rPr>
          </w:rPrChange>
        </w:rPr>
        <w:t xml:space="preserve"> </w:t>
      </w:r>
      <w:r w:rsidR="004B5657" w:rsidRPr="009F3CCC">
        <w:rPr>
          <w:rFonts w:asciiTheme="minorHAnsi" w:hAnsiTheme="minorHAnsi"/>
          <w:spacing w:val="2"/>
          <w:w w:val="102"/>
          <w:sz w:val="20"/>
          <w:rPrChange w:id="1804" w:author="Autor">
            <w:rPr>
              <w:spacing w:val="2"/>
              <w:w w:val="102"/>
            </w:rPr>
          </w:rPrChange>
        </w:rPr>
        <w:t>ponú</w:t>
      </w:r>
      <w:r w:rsidR="004B5657" w:rsidRPr="009F3CCC">
        <w:rPr>
          <w:rFonts w:asciiTheme="minorHAnsi" w:hAnsiTheme="minorHAnsi"/>
          <w:w w:val="102"/>
          <w:sz w:val="20"/>
          <w:rPrChange w:id="1805" w:author="Autor">
            <w:rPr>
              <w:w w:val="102"/>
            </w:rPr>
          </w:rPrChange>
        </w:rPr>
        <w:t xml:space="preserve">k </w:t>
      </w:r>
      <w:r w:rsidR="004B5657" w:rsidRPr="009F3CCC">
        <w:rPr>
          <w:rFonts w:asciiTheme="minorHAnsi" w:hAnsiTheme="minorHAnsi"/>
          <w:spacing w:val="2"/>
          <w:sz w:val="20"/>
          <w:rPrChange w:id="1806" w:author="Autor">
            <w:rPr>
              <w:spacing w:val="2"/>
            </w:rPr>
          </w:rPrChange>
        </w:rPr>
        <w:t>nes</w:t>
      </w:r>
      <w:r w:rsidR="004B5657" w:rsidRPr="009F3CCC">
        <w:rPr>
          <w:rFonts w:asciiTheme="minorHAnsi" w:hAnsiTheme="minorHAnsi"/>
          <w:spacing w:val="3"/>
          <w:sz w:val="20"/>
          <w:rPrChange w:id="1807" w:author="Autor">
            <w:rPr>
              <w:spacing w:val="3"/>
            </w:rPr>
          </w:rPrChange>
        </w:rPr>
        <w:t>m</w:t>
      </w:r>
      <w:r w:rsidR="004B5657" w:rsidRPr="009F3CCC">
        <w:rPr>
          <w:rFonts w:asciiTheme="minorHAnsi" w:hAnsiTheme="minorHAnsi"/>
          <w:spacing w:val="1"/>
          <w:sz w:val="20"/>
          <w:rPrChange w:id="1808" w:author="Autor">
            <w:rPr>
              <w:spacing w:val="1"/>
            </w:rPr>
          </w:rPrChange>
        </w:rPr>
        <w:t>i</w:t>
      </w:r>
      <w:r w:rsidR="004B5657" w:rsidRPr="009F3CCC">
        <w:rPr>
          <w:rFonts w:asciiTheme="minorHAnsi" w:hAnsiTheme="minorHAnsi"/>
          <w:sz w:val="20"/>
          <w:rPrChange w:id="1809" w:author="Autor">
            <w:rPr/>
          </w:rPrChange>
        </w:rPr>
        <w:t xml:space="preserve">e </w:t>
      </w:r>
      <w:r w:rsidR="004B5657" w:rsidRPr="009F3CCC">
        <w:rPr>
          <w:rFonts w:asciiTheme="minorHAnsi" w:hAnsiTheme="minorHAnsi"/>
          <w:spacing w:val="24"/>
          <w:sz w:val="20"/>
          <w:rPrChange w:id="1810" w:author="Autor">
            <w:rPr>
              <w:spacing w:val="24"/>
            </w:rPr>
          </w:rPrChange>
        </w:rPr>
        <w:t xml:space="preserve"> </w:t>
      </w:r>
      <w:r w:rsidR="004B5657" w:rsidRPr="009F3CCC">
        <w:rPr>
          <w:rFonts w:asciiTheme="minorHAnsi" w:hAnsiTheme="minorHAnsi"/>
          <w:spacing w:val="2"/>
          <w:sz w:val="20"/>
          <w:rPrChange w:id="1811" w:author="Autor">
            <w:rPr>
              <w:spacing w:val="2"/>
            </w:rPr>
          </w:rPrChange>
        </w:rPr>
        <w:t>by</w:t>
      </w:r>
      <w:r w:rsidR="004B5657" w:rsidRPr="009F3CCC">
        <w:rPr>
          <w:rFonts w:asciiTheme="minorHAnsi" w:hAnsiTheme="minorHAnsi"/>
          <w:sz w:val="20"/>
          <w:rPrChange w:id="1812" w:author="Autor">
            <w:rPr/>
          </w:rPrChange>
        </w:rPr>
        <w:t xml:space="preserve">ť </w:t>
      </w:r>
      <w:r w:rsidR="004B5657" w:rsidRPr="009F3CCC">
        <w:rPr>
          <w:rFonts w:asciiTheme="minorHAnsi" w:hAnsiTheme="minorHAnsi"/>
          <w:spacing w:val="17"/>
          <w:sz w:val="20"/>
          <w:rPrChange w:id="1813" w:author="Autor">
            <w:rPr>
              <w:spacing w:val="17"/>
            </w:rPr>
          </w:rPrChange>
        </w:rPr>
        <w:t xml:space="preserve"> </w:t>
      </w:r>
      <w:r w:rsidR="004B5657" w:rsidRPr="009F3CCC">
        <w:rPr>
          <w:rFonts w:asciiTheme="minorHAnsi" w:hAnsiTheme="minorHAnsi"/>
          <w:spacing w:val="2"/>
          <w:sz w:val="20"/>
          <w:rPrChange w:id="1814" w:author="Autor">
            <w:rPr>
              <w:spacing w:val="2"/>
            </w:rPr>
          </w:rPrChange>
        </w:rPr>
        <w:t>d</w:t>
      </w:r>
      <w:r w:rsidR="004B5657" w:rsidRPr="009F3CCC">
        <w:rPr>
          <w:rFonts w:asciiTheme="minorHAnsi" w:hAnsiTheme="minorHAnsi"/>
          <w:spacing w:val="1"/>
          <w:sz w:val="20"/>
          <w:rPrChange w:id="1815" w:author="Autor">
            <w:rPr>
              <w:spacing w:val="1"/>
            </w:rPr>
          </w:rPrChange>
        </w:rPr>
        <w:t>ĺ</w:t>
      </w:r>
      <w:r w:rsidR="004B5657" w:rsidRPr="009F3CCC">
        <w:rPr>
          <w:rFonts w:asciiTheme="minorHAnsi" w:hAnsiTheme="minorHAnsi"/>
          <w:spacing w:val="2"/>
          <w:sz w:val="20"/>
          <w:rPrChange w:id="1816" w:author="Autor">
            <w:rPr>
              <w:spacing w:val="2"/>
            </w:rPr>
          </w:rPrChange>
        </w:rPr>
        <w:t>žk</w:t>
      </w:r>
      <w:r w:rsidR="004B5657" w:rsidRPr="009F3CCC">
        <w:rPr>
          <w:rFonts w:asciiTheme="minorHAnsi" w:hAnsiTheme="minorHAnsi"/>
          <w:sz w:val="20"/>
          <w:rPrChange w:id="1817" w:author="Autor">
            <w:rPr/>
          </w:rPrChange>
        </w:rPr>
        <w:t xml:space="preserve">a </w:t>
      </w:r>
      <w:r w:rsidR="004B5657" w:rsidRPr="009F3CCC">
        <w:rPr>
          <w:rFonts w:asciiTheme="minorHAnsi" w:hAnsiTheme="minorHAnsi"/>
          <w:spacing w:val="23"/>
          <w:sz w:val="20"/>
          <w:rPrChange w:id="1818" w:author="Autor">
            <w:rPr>
              <w:spacing w:val="23"/>
            </w:rPr>
          </w:rPrChange>
        </w:rPr>
        <w:t xml:space="preserve"> </w:t>
      </w:r>
      <w:r w:rsidR="004B5657" w:rsidRPr="009F3CCC">
        <w:rPr>
          <w:rFonts w:asciiTheme="minorHAnsi" w:hAnsiTheme="minorHAnsi"/>
          <w:spacing w:val="2"/>
          <w:sz w:val="20"/>
          <w:rPrChange w:id="1819" w:author="Autor">
            <w:rPr>
              <w:spacing w:val="2"/>
            </w:rPr>
          </w:rPrChange>
        </w:rPr>
        <w:t>zá</w:t>
      </w:r>
      <w:r w:rsidR="004B5657" w:rsidRPr="009F3CCC">
        <w:rPr>
          <w:rFonts w:asciiTheme="minorHAnsi" w:hAnsiTheme="minorHAnsi"/>
          <w:spacing w:val="1"/>
          <w:sz w:val="20"/>
          <w:rPrChange w:id="1820" w:author="Autor">
            <w:rPr>
              <w:spacing w:val="1"/>
            </w:rPr>
          </w:rPrChange>
        </w:rPr>
        <w:t>r</w:t>
      </w:r>
      <w:r w:rsidR="004B5657" w:rsidRPr="009F3CCC">
        <w:rPr>
          <w:rFonts w:asciiTheme="minorHAnsi" w:hAnsiTheme="minorHAnsi"/>
          <w:spacing w:val="2"/>
          <w:sz w:val="20"/>
          <w:rPrChange w:id="1821" w:author="Autor">
            <w:rPr>
              <w:spacing w:val="2"/>
            </w:rPr>
          </w:rPrChange>
        </w:rPr>
        <w:t>uky</w:t>
      </w:r>
      <w:r w:rsidR="004B5657" w:rsidRPr="009F3CCC">
        <w:rPr>
          <w:rFonts w:asciiTheme="minorHAnsi" w:hAnsiTheme="minorHAnsi"/>
          <w:sz w:val="20"/>
          <w:rPrChange w:id="1822" w:author="Autor">
            <w:rPr/>
          </w:rPrChange>
        </w:rPr>
        <w:t xml:space="preserve">, </w:t>
      </w:r>
      <w:r w:rsidR="004B5657" w:rsidRPr="009F3CCC">
        <w:rPr>
          <w:rFonts w:asciiTheme="minorHAnsi" w:hAnsiTheme="minorHAnsi"/>
          <w:spacing w:val="24"/>
          <w:sz w:val="20"/>
          <w:rPrChange w:id="1823" w:author="Autor">
            <w:rPr>
              <w:spacing w:val="24"/>
            </w:rPr>
          </w:rPrChange>
        </w:rPr>
        <w:t xml:space="preserve"> </w:t>
      </w:r>
      <w:r w:rsidR="004B5657" w:rsidRPr="009F3CCC">
        <w:rPr>
          <w:rFonts w:asciiTheme="minorHAnsi" w:hAnsiTheme="minorHAnsi"/>
          <w:spacing w:val="2"/>
          <w:sz w:val="20"/>
          <w:rPrChange w:id="1824" w:author="Autor">
            <w:rPr>
              <w:spacing w:val="2"/>
            </w:rPr>
          </w:rPrChange>
        </w:rPr>
        <w:t>pod</w:t>
      </w:r>
      <w:r w:rsidR="004B5657" w:rsidRPr="009F3CCC">
        <w:rPr>
          <w:rFonts w:asciiTheme="minorHAnsi" w:hAnsiTheme="minorHAnsi"/>
          <w:spacing w:val="1"/>
          <w:sz w:val="20"/>
          <w:rPrChange w:id="1825" w:author="Autor">
            <w:rPr>
              <w:spacing w:val="1"/>
            </w:rPr>
          </w:rPrChange>
        </w:rPr>
        <w:t>i</w:t>
      </w:r>
      <w:r w:rsidR="004B5657" w:rsidRPr="009F3CCC">
        <w:rPr>
          <w:rFonts w:asciiTheme="minorHAnsi" w:hAnsiTheme="minorHAnsi"/>
          <w:spacing w:val="2"/>
          <w:sz w:val="20"/>
          <w:rPrChange w:id="1826" w:author="Autor">
            <w:rPr>
              <w:spacing w:val="2"/>
            </w:rPr>
          </w:rPrChange>
        </w:rPr>
        <w:t>e</w:t>
      </w:r>
      <w:r w:rsidR="004B5657" w:rsidRPr="009F3CCC">
        <w:rPr>
          <w:rFonts w:asciiTheme="minorHAnsi" w:hAnsiTheme="minorHAnsi"/>
          <w:sz w:val="20"/>
          <w:rPrChange w:id="1827" w:author="Autor">
            <w:rPr/>
          </w:rPrChange>
        </w:rPr>
        <w:t xml:space="preserve">l </w:t>
      </w:r>
      <w:r w:rsidR="004B5657" w:rsidRPr="009F3CCC">
        <w:rPr>
          <w:rFonts w:asciiTheme="minorHAnsi" w:hAnsiTheme="minorHAnsi"/>
          <w:spacing w:val="23"/>
          <w:sz w:val="20"/>
          <w:rPrChange w:id="1828" w:author="Autor">
            <w:rPr>
              <w:spacing w:val="23"/>
            </w:rPr>
          </w:rPrChange>
        </w:rPr>
        <w:t xml:space="preserve"> </w:t>
      </w:r>
      <w:r w:rsidR="004B5657" w:rsidRPr="009F3CCC">
        <w:rPr>
          <w:rFonts w:asciiTheme="minorHAnsi" w:hAnsiTheme="minorHAnsi"/>
          <w:spacing w:val="1"/>
          <w:w w:val="102"/>
          <w:sz w:val="20"/>
          <w:rPrChange w:id="1829" w:author="Autor">
            <w:rPr>
              <w:spacing w:val="1"/>
              <w:w w:val="102"/>
            </w:rPr>
          </w:rPrChange>
        </w:rPr>
        <w:t>s</w:t>
      </w:r>
      <w:r w:rsidR="004B5657" w:rsidRPr="009F3CCC">
        <w:rPr>
          <w:rFonts w:asciiTheme="minorHAnsi" w:hAnsiTheme="minorHAnsi"/>
          <w:spacing w:val="2"/>
          <w:w w:val="102"/>
          <w:sz w:val="20"/>
          <w:rPrChange w:id="1830" w:author="Autor">
            <w:rPr>
              <w:spacing w:val="2"/>
              <w:w w:val="102"/>
            </w:rPr>
          </w:rPrChange>
        </w:rPr>
        <w:t>ubdod</w:t>
      </w:r>
      <w:r w:rsidR="004B5657" w:rsidRPr="009F3CCC">
        <w:rPr>
          <w:rFonts w:asciiTheme="minorHAnsi" w:hAnsiTheme="minorHAnsi"/>
          <w:spacing w:val="2"/>
          <w:w w:val="103"/>
          <w:sz w:val="20"/>
          <w:rPrChange w:id="1831" w:author="Autor">
            <w:rPr>
              <w:spacing w:val="2"/>
              <w:w w:val="103"/>
            </w:rPr>
          </w:rPrChange>
        </w:rPr>
        <w:t>á</w:t>
      </w:r>
      <w:r w:rsidR="004B5657" w:rsidRPr="009F3CCC">
        <w:rPr>
          <w:rFonts w:asciiTheme="minorHAnsi" w:hAnsiTheme="minorHAnsi"/>
          <w:spacing w:val="2"/>
          <w:w w:val="102"/>
          <w:sz w:val="20"/>
          <w:rPrChange w:id="1832" w:author="Autor">
            <w:rPr>
              <w:spacing w:val="2"/>
              <w:w w:val="102"/>
            </w:rPr>
          </w:rPrChange>
        </w:rPr>
        <w:t>vo</w:t>
      </w:r>
      <w:r w:rsidR="004B5657" w:rsidRPr="009F3CCC">
        <w:rPr>
          <w:rFonts w:asciiTheme="minorHAnsi" w:hAnsiTheme="minorHAnsi"/>
          <w:w w:val="102"/>
          <w:sz w:val="20"/>
          <w:rPrChange w:id="1833" w:author="Autor">
            <w:rPr>
              <w:w w:val="102"/>
            </w:rPr>
          </w:rPrChange>
        </w:rPr>
        <w:t xml:space="preserve">k </w:t>
      </w:r>
      <w:r w:rsidR="004B5657" w:rsidRPr="009F3CCC">
        <w:rPr>
          <w:rFonts w:asciiTheme="minorHAnsi" w:hAnsiTheme="minorHAnsi"/>
          <w:sz w:val="20"/>
          <w:rPrChange w:id="1834" w:author="Autor">
            <w:rPr/>
          </w:rPrChange>
        </w:rPr>
        <w:t>a</w:t>
      </w:r>
      <w:r w:rsidR="004B5657" w:rsidRPr="009F3CCC">
        <w:rPr>
          <w:rFonts w:asciiTheme="minorHAnsi" w:hAnsiTheme="minorHAnsi"/>
          <w:spacing w:val="7"/>
          <w:sz w:val="20"/>
          <w:rPrChange w:id="1835" w:author="Autor">
            <w:rPr>
              <w:spacing w:val="7"/>
            </w:rPr>
          </w:rPrChange>
        </w:rPr>
        <w:t xml:space="preserve"> </w:t>
      </w:r>
      <w:r w:rsidR="008C536A" w:rsidRPr="009F3CCC">
        <w:rPr>
          <w:rFonts w:asciiTheme="minorHAnsi" w:hAnsiTheme="minorHAnsi"/>
          <w:w w:val="102"/>
          <w:sz w:val="20"/>
          <w:rPrChange w:id="1836" w:author="Autor">
            <w:rPr>
              <w:w w:val="102"/>
            </w:rPr>
          </w:rPrChange>
        </w:rPr>
        <w:t>inštitúty zabezpečujúce zmluvné plnenie.</w:t>
      </w:r>
    </w:p>
    <w:p w:rsidR="001A5142" w:rsidRPr="009F3CCC" w:rsidRDefault="009F3CCC">
      <w:pPr>
        <w:spacing w:before="120" w:after="120"/>
        <w:ind w:left="709" w:hanging="403"/>
        <w:jc w:val="both"/>
        <w:rPr>
          <w:rFonts w:asciiTheme="minorHAnsi" w:hAnsiTheme="minorHAnsi"/>
          <w:sz w:val="20"/>
          <w:szCs w:val="20"/>
          <w:rPrChange w:id="1837" w:author="Autor">
            <w:rPr/>
          </w:rPrChange>
        </w:rPr>
        <w:pPrChange w:id="1838" w:author="Autor">
          <w:pPr>
            <w:pStyle w:val="Odsekzoznamu"/>
            <w:numPr>
              <w:numId w:val="9"/>
            </w:numPr>
            <w:ind w:left="284" w:hanging="284"/>
            <w:jc w:val="both"/>
          </w:pPr>
        </w:pPrChange>
      </w:pPr>
      <w:ins w:id="1839" w:author="Autor">
        <w:r>
          <w:rPr>
            <w:rFonts w:asciiTheme="minorHAnsi" w:hAnsiTheme="minorHAnsi"/>
            <w:sz w:val="20"/>
            <w:szCs w:val="20"/>
          </w:rPr>
          <w:t xml:space="preserve">19. </w:t>
        </w:r>
      </w:ins>
      <w:r w:rsidR="00C3230A" w:rsidRPr="009F3CCC">
        <w:rPr>
          <w:rFonts w:asciiTheme="minorHAnsi" w:hAnsiTheme="minorHAnsi"/>
          <w:sz w:val="20"/>
          <w:szCs w:val="20"/>
          <w:rPrChange w:id="1840" w:author="Autor">
            <w:rPr/>
          </w:rPrChange>
        </w:rPr>
        <w:t>RO</w:t>
      </w:r>
      <w:r w:rsidR="001A5142" w:rsidRPr="009F3CCC">
        <w:rPr>
          <w:rFonts w:asciiTheme="minorHAnsi" w:hAnsiTheme="minorHAnsi"/>
          <w:sz w:val="20"/>
          <w:szCs w:val="20"/>
          <w:rPrChange w:id="1841" w:author="Autor">
            <w:rPr/>
          </w:rPrChange>
        </w:rPr>
        <w:t xml:space="preserve"> neodporúča používanie kritérií</w:t>
      </w:r>
      <w:r w:rsidR="000F77CD" w:rsidRPr="009F3CCC">
        <w:rPr>
          <w:rFonts w:asciiTheme="minorHAnsi" w:hAnsiTheme="minorHAnsi"/>
          <w:sz w:val="20"/>
          <w:szCs w:val="20"/>
          <w:rPrChange w:id="1842" w:author="Autor">
            <w:rPr/>
          </w:rPrChange>
        </w:rPr>
        <w:t>, ktoré nie sú objektívne vyhodnotiteľné</w:t>
      </w:r>
      <w:r w:rsidR="00883294" w:rsidRPr="009F3CCC">
        <w:rPr>
          <w:rFonts w:asciiTheme="minorHAnsi" w:hAnsiTheme="minorHAnsi"/>
          <w:sz w:val="20"/>
          <w:szCs w:val="20"/>
          <w:rPrChange w:id="1843" w:author="Autor">
            <w:rPr/>
          </w:rPrChange>
        </w:rPr>
        <w:t xml:space="preserve"> </w:t>
      </w:r>
      <w:r w:rsidR="000F77CD" w:rsidRPr="009F3CCC">
        <w:rPr>
          <w:rFonts w:asciiTheme="minorHAnsi" w:hAnsiTheme="minorHAnsi"/>
          <w:sz w:val="20"/>
          <w:szCs w:val="20"/>
          <w:rPrChange w:id="1844" w:author="Autor">
            <w:rPr/>
          </w:rPrChange>
        </w:rPr>
        <w:t xml:space="preserve">(napr. </w:t>
      </w:r>
      <w:r w:rsidR="001A5142" w:rsidRPr="009F3CCC">
        <w:rPr>
          <w:rFonts w:asciiTheme="minorHAnsi" w:hAnsiTheme="minorHAnsi"/>
          <w:sz w:val="20"/>
          <w:szCs w:val="20"/>
          <w:rPrChange w:id="1845" w:author="Autor">
            <w:rPr/>
          </w:rPrChange>
        </w:rPr>
        <w:t xml:space="preserve"> </w:t>
      </w:r>
      <w:r w:rsidR="000F77CD" w:rsidRPr="009F3CCC">
        <w:rPr>
          <w:rFonts w:asciiTheme="minorHAnsi" w:hAnsiTheme="minorHAnsi"/>
          <w:sz w:val="20"/>
          <w:szCs w:val="20"/>
          <w:rPrChange w:id="1846" w:author="Autor">
            <w:rPr/>
          </w:rPrChange>
        </w:rPr>
        <w:t>vzhľad, estetické prevedenie a pod.).</w:t>
      </w:r>
    </w:p>
    <w:p w:rsidR="00AE34CB" w:rsidRDefault="00F307E0">
      <w:pPr>
        <w:pStyle w:val="Odsekzoznamu"/>
        <w:spacing w:before="120" w:after="120"/>
        <w:ind w:left="709" w:hanging="403"/>
        <w:contextualSpacing w:val="0"/>
        <w:jc w:val="both"/>
        <w:rPr>
          <w:ins w:id="1847" w:author="Autor"/>
          <w:rFonts w:asciiTheme="minorHAnsi" w:hAnsiTheme="minorHAnsi"/>
          <w:sz w:val="20"/>
          <w:szCs w:val="20"/>
        </w:rPr>
        <w:pPrChange w:id="1848" w:author="Autor">
          <w:pPr>
            <w:pStyle w:val="Odsekzoznamu"/>
            <w:numPr>
              <w:numId w:val="9"/>
            </w:numPr>
            <w:ind w:left="284" w:hanging="284"/>
            <w:jc w:val="both"/>
          </w:pPr>
        </w:pPrChange>
      </w:pPr>
      <w:ins w:id="1849" w:author="Autor">
        <w:r>
          <w:rPr>
            <w:rFonts w:asciiTheme="minorHAnsi" w:hAnsiTheme="minorHAnsi"/>
            <w:sz w:val="20"/>
            <w:szCs w:val="20"/>
          </w:rPr>
          <w:t xml:space="preserve">20. </w:t>
        </w:r>
        <w:r w:rsidR="00A75BA8">
          <w:rPr>
            <w:rFonts w:asciiTheme="minorHAnsi" w:hAnsiTheme="minorHAnsi"/>
            <w:sz w:val="20"/>
            <w:szCs w:val="20"/>
          </w:rPr>
          <w:tab/>
        </w:r>
      </w:ins>
      <w:r w:rsidR="00C3230A" w:rsidRPr="00862B9E">
        <w:rPr>
          <w:rFonts w:asciiTheme="minorHAnsi" w:hAnsiTheme="minorHAnsi"/>
          <w:sz w:val="20"/>
          <w:szCs w:val="20"/>
          <w:rPrChange w:id="1850" w:author="Autor">
            <w:rPr/>
          </w:rPrChange>
        </w:rPr>
        <w:t>RO</w:t>
      </w:r>
      <w:r w:rsidR="00AE34CB" w:rsidRPr="00862B9E">
        <w:rPr>
          <w:rFonts w:asciiTheme="minorHAnsi" w:hAnsiTheme="minorHAnsi"/>
          <w:sz w:val="20"/>
          <w:szCs w:val="20"/>
          <w:rPrChange w:id="1851" w:author="Autor">
            <w:rPr/>
          </w:rPrChange>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FF1556" w:rsidRPr="00A72D99" w:rsidRDefault="00FF1556">
      <w:pPr>
        <w:spacing w:before="120" w:after="120"/>
        <w:ind w:left="709" w:hanging="403"/>
        <w:jc w:val="both"/>
        <w:rPr>
          <w:ins w:id="1852" w:author="Autor"/>
          <w:rFonts w:asciiTheme="minorHAnsi" w:hAnsiTheme="minorHAnsi"/>
          <w:sz w:val="20"/>
          <w:szCs w:val="20"/>
        </w:rPr>
        <w:pPrChange w:id="1853" w:author="Autor">
          <w:pPr>
            <w:pStyle w:val="Odsekzoznamu"/>
            <w:numPr>
              <w:numId w:val="9"/>
            </w:numPr>
            <w:ind w:left="284" w:hanging="360"/>
            <w:jc w:val="both"/>
          </w:pPr>
        </w:pPrChange>
      </w:pPr>
      <w:ins w:id="1854" w:author="Autor">
        <w:r>
          <w:rPr>
            <w:rFonts w:asciiTheme="minorHAnsi" w:hAnsiTheme="minorHAnsi"/>
            <w:sz w:val="20"/>
            <w:szCs w:val="20"/>
          </w:rPr>
          <w:t>21.</w:t>
        </w:r>
        <w:r>
          <w:rPr>
            <w:rFonts w:asciiTheme="minorHAnsi" w:hAnsiTheme="minorHAnsi"/>
            <w:sz w:val="20"/>
            <w:szCs w:val="20"/>
          </w:rPr>
          <w:tab/>
          <w:t xml:space="preserve">RO OP TP </w:t>
        </w:r>
        <w:r w:rsidRPr="00FF1556">
          <w:rPr>
            <w:rFonts w:asciiTheme="minorHAnsi" w:hAnsiTheme="minorHAnsi"/>
            <w:sz w:val="20"/>
            <w:szCs w:val="20"/>
            <w:rPrChange w:id="1855" w:author="Autor">
              <w:rPr>
                <w:rFonts w:asciiTheme="minorHAnsi" w:hAnsiTheme="minorHAnsi"/>
                <w:b/>
                <w:sz w:val="20"/>
                <w:szCs w:val="20"/>
              </w:rPr>
            </w:rPrChange>
          </w:rPr>
          <w:t>upozorňuje prijímateľov</w:t>
        </w:r>
        <w:r w:rsidRPr="00413218">
          <w:rPr>
            <w:rFonts w:asciiTheme="minorHAnsi" w:hAnsiTheme="minorHAnsi"/>
            <w:sz w:val="20"/>
            <w:szCs w:val="20"/>
          </w:rPr>
          <w:t xml:space="preserve"> na skutočnosť, že v prípade uvádzania technických požiadaviek s odvolaním sa na konkrétneho výrobcu, výrobný postup, obchodné označenie, patent, typ, oblasť alebo miesto pôvodu alebo výroby značiek musia odôvodniť, prečo nie je možné opísať predmet zákazky na základe výkonnostných a funkčných požiadaviek dostatočne presne a zrozumiteľne.</w:t>
        </w:r>
      </w:ins>
    </w:p>
    <w:p w:rsidR="00FF1556" w:rsidRPr="00862B9E" w:rsidDel="00A75BA8" w:rsidRDefault="00FF1556">
      <w:pPr>
        <w:pStyle w:val="Odsekzoznamu"/>
        <w:spacing w:line="240" w:lineRule="auto"/>
        <w:ind w:left="284" w:hanging="284"/>
        <w:jc w:val="both"/>
        <w:rPr>
          <w:ins w:id="1856" w:author="Autor"/>
          <w:del w:id="1857" w:author="Autor"/>
          <w:rFonts w:asciiTheme="minorHAnsi" w:hAnsiTheme="minorHAnsi"/>
          <w:sz w:val="20"/>
          <w:szCs w:val="20"/>
          <w:rPrChange w:id="1858" w:author="Autor">
            <w:rPr>
              <w:ins w:id="1859" w:author="Autor"/>
              <w:del w:id="1860" w:author="Autor"/>
            </w:rPr>
          </w:rPrChange>
        </w:rPr>
        <w:pPrChange w:id="1861" w:author="Autor">
          <w:pPr>
            <w:pStyle w:val="Odsekzoznamu"/>
            <w:numPr>
              <w:numId w:val="9"/>
            </w:numPr>
            <w:ind w:left="284" w:hanging="284"/>
            <w:jc w:val="both"/>
          </w:pPr>
        </w:pPrChange>
      </w:pPr>
    </w:p>
    <w:p w:rsidR="00F85DD1" w:rsidRPr="00224B27" w:rsidRDefault="00F85DD1">
      <w:pPr>
        <w:pStyle w:val="Nadpis1"/>
        <w:spacing w:after="120"/>
        <w:ind w:left="444" w:firstLine="708"/>
        <w:rPr>
          <w:ins w:id="1862" w:author="Autor"/>
          <w:rPrChange w:id="1863" w:author="Autor">
            <w:rPr>
              <w:ins w:id="1864" w:author="Autor"/>
              <w:rFonts w:asciiTheme="minorHAnsi" w:hAnsiTheme="minorHAnsi"/>
              <w:color w:val="1F497D" w:themeColor="text2"/>
            </w:rPr>
          </w:rPrChange>
        </w:rPr>
        <w:pPrChange w:id="1865" w:author="Autor">
          <w:pPr>
            <w:pStyle w:val="Nadpis4"/>
            <w:numPr>
              <w:ilvl w:val="3"/>
              <w:numId w:val="106"/>
            </w:numPr>
            <w:ind w:left="1364" w:hanging="1080"/>
            <w:jc w:val="both"/>
          </w:pPr>
        </w:pPrChange>
      </w:pPr>
      <w:bookmarkStart w:id="1866" w:name="_Ref417892350"/>
      <w:ins w:id="1867" w:author="Autor">
        <w:del w:id="1868" w:author="Autor">
          <w:r w:rsidRPr="00224B27" w:rsidDel="009F3CCC">
            <w:rPr>
              <w:rPrChange w:id="1869" w:author="Autor">
                <w:rPr>
                  <w:rFonts w:asciiTheme="minorHAnsi" w:hAnsiTheme="minorHAnsi"/>
                  <w:i w:val="0"/>
                  <w:iCs w:val="0"/>
                  <w:color w:val="1F497D" w:themeColor="text2"/>
                </w:rPr>
              </w:rPrChange>
            </w:rPr>
            <w:delText>3.1.8</w:delText>
          </w:r>
        </w:del>
      </w:ins>
      <w:bookmarkStart w:id="1870" w:name="_Toc26798947"/>
      <w:r w:rsidR="000C1C1A" w:rsidRPr="00224B27">
        <w:t xml:space="preserve">5. </w:t>
      </w:r>
      <w:r w:rsidR="006E526E" w:rsidRPr="00224B27">
        <w:rPr>
          <w:rPrChange w:id="1871" w:author="Autor">
            <w:rPr>
              <w:rFonts w:asciiTheme="minorHAnsi" w:hAnsiTheme="minorHAnsi"/>
              <w:i w:val="0"/>
              <w:iCs w:val="0"/>
              <w:color w:val="1F497D" w:themeColor="text2"/>
            </w:rPr>
          </w:rPrChange>
        </w:rPr>
        <w:t>Podmienky účast</w:t>
      </w:r>
      <w:ins w:id="1872" w:author="Autor">
        <w:r w:rsidRPr="00224B27">
          <w:rPr>
            <w:rPrChange w:id="1873" w:author="Autor">
              <w:rPr>
                <w:rFonts w:asciiTheme="minorHAnsi" w:hAnsiTheme="minorHAnsi"/>
                <w:i w:val="0"/>
                <w:iCs w:val="0"/>
                <w:color w:val="1F497D" w:themeColor="text2"/>
              </w:rPr>
            </w:rPrChange>
          </w:rPr>
          <w:t>i</w:t>
        </w:r>
        <w:bookmarkEnd w:id="1870"/>
      </w:ins>
    </w:p>
    <w:p w:rsidR="006E526E" w:rsidRPr="00F85DD1" w:rsidDel="00F85DD1" w:rsidRDefault="006E526E">
      <w:pPr>
        <w:pStyle w:val="Nadpis3"/>
        <w:spacing w:before="120" w:after="120"/>
        <w:ind w:left="851" w:hanging="567"/>
        <w:jc w:val="both"/>
        <w:rPr>
          <w:del w:id="1874" w:author="Autor"/>
          <w:rFonts w:asciiTheme="minorHAnsi" w:hAnsiTheme="minorHAnsi"/>
          <w:color w:val="1F497D" w:themeColor="text2"/>
        </w:rPr>
        <w:pPrChange w:id="1875" w:author="Autor">
          <w:pPr>
            <w:pStyle w:val="Nadpis3"/>
            <w:numPr>
              <w:ilvl w:val="2"/>
              <w:numId w:val="106"/>
            </w:numPr>
            <w:ind w:left="1134" w:hanging="850"/>
            <w:jc w:val="both"/>
          </w:pPr>
        </w:pPrChange>
      </w:pPr>
      <w:del w:id="1876" w:author="Autor">
        <w:r w:rsidRPr="00F85DD1" w:rsidDel="00F85DD1">
          <w:rPr>
            <w:rFonts w:asciiTheme="minorHAnsi" w:hAnsiTheme="minorHAnsi"/>
            <w:color w:val="1F497D" w:themeColor="text2"/>
          </w:rPr>
          <w:delText>i</w:delText>
        </w:r>
        <w:bookmarkEnd w:id="1866"/>
      </w:del>
    </w:p>
    <w:p w:rsidR="006E526E" w:rsidDel="009F3CCC" w:rsidRDefault="00F85DD1">
      <w:pPr>
        <w:pStyle w:val="Nadpis3"/>
        <w:spacing w:before="120" w:after="120"/>
        <w:ind w:left="851" w:hanging="567"/>
        <w:jc w:val="both"/>
        <w:rPr>
          <w:ins w:id="1877" w:author="Autor"/>
          <w:del w:id="1878" w:author="Autor"/>
          <w:rFonts w:asciiTheme="minorHAnsi" w:hAnsiTheme="minorHAnsi"/>
        </w:rPr>
        <w:pPrChange w:id="1879" w:author="Autor">
          <w:pPr>
            <w:pStyle w:val="Nadpis4"/>
            <w:numPr>
              <w:ilvl w:val="3"/>
              <w:numId w:val="106"/>
            </w:numPr>
            <w:ind w:left="1364" w:hanging="1080"/>
            <w:jc w:val="both"/>
          </w:pPr>
        </w:pPrChange>
      </w:pPr>
      <w:ins w:id="1880" w:author="Autor">
        <w:del w:id="1881" w:author="Autor">
          <w:r w:rsidRPr="00F85DD1" w:rsidDel="009F3CCC">
            <w:rPr>
              <w:rFonts w:asciiTheme="minorHAnsi" w:hAnsiTheme="minorHAnsi"/>
              <w:b w:val="0"/>
              <w:bCs w:val="0"/>
              <w:rPrChange w:id="1882" w:author="Autor">
                <w:rPr>
                  <w:b w:val="0"/>
                  <w:bCs w:val="0"/>
                </w:rPr>
              </w:rPrChange>
            </w:rPr>
            <w:delText>3.1.8.1.</w:delText>
          </w:r>
          <w:r w:rsidDel="009F3CCC">
            <w:delText xml:space="preserve"> </w:delText>
          </w:r>
        </w:del>
      </w:ins>
      <w:del w:id="1883" w:author="Autor">
        <w:r w:rsidR="006E526E" w:rsidRPr="00F85DD1" w:rsidDel="009F3CCC">
          <w:rPr>
            <w:rFonts w:asciiTheme="minorHAnsi" w:hAnsiTheme="minorHAnsi"/>
            <w:b w:val="0"/>
            <w:bCs w:val="0"/>
            <w:rPrChange w:id="1884" w:author="Autor">
              <w:rPr>
                <w:b w:val="0"/>
                <w:bCs w:val="0"/>
              </w:rPr>
            </w:rPrChange>
          </w:rPr>
          <w:delText>Všeobecné odporúčania k  určovaniu podmienok účasti</w:delText>
        </w:r>
      </w:del>
    </w:p>
    <w:p w:rsidR="00F85DD1" w:rsidRPr="00F85DD1" w:rsidDel="00A75BA8" w:rsidRDefault="00F85DD1">
      <w:pPr>
        <w:spacing w:before="120" w:after="120"/>
        <w:ind w:left="851" w:hanging="567"/>
        <w:rPr>
          <w:del w:id="1885" w:author="Autor"/>
        </w:rPr>
        <w:pPrChange w:id="1886" w:author="Autor">
          <w:pPr>
            <w:pStyle w:val="Nadpis4"/>
            <w:numPr>
              <w:ilvl w:val="3"/>
              <w:numId w:val="106"/>
            </w:numPr>
            <w:ind w:left="1364" w:hanging="1080"/>
            <w:jc w:val="both"/>
          </w:pPr>
        </w:pPrChange>
      </w:pPr>
    </w:p>
    <w:p w:rsidR="00CF67E0" w:rsidRPr="00B52DF9" w:rsidRDefault="00CF67E0">
      <w:pPr>
        <w:pStyle w:val="Odsekzoznamu"/>
        <w:numPr>
          <w:ilvl w:val="0"/>
          <w:numId w:val="226"/>
        </w:numPr>
        <w:spacing w:before="120" w:after="120"/>
        <w:ind w:left="851" w:hanging="567"/>
        <w:contextualSpacing w:val="0"/>
        <w:jc w:val="both"/>
        <w:rPr>
          <w:rFonts w:asciiTheme="minorHAnsi" w:hAnsiTheme="minorHAnsi"/>
          <w:sz w:val="20"/>
          <w:szCs w:val="20"/>
        </w:rPr>
        <w:pPrChange w:id="1887" w:author="Autor">
          <w:pPr>
            <w:pStyle w:val="Odsekzoznamu"/>
            <w:numPr>
              <w:numId w:val="10"/>
            </w:numPr>
            <w:ind w:left="284" w:hanging="284"/>
            <w:jc w:val="both"/>
          </w:pPr>
        </w:pPrChange>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w:t>
      </w:r>
      <w:r w:rsidR="00DA31CE">
        <w:rPr>
          <w:rFonts w:asciiTheme="minorHAnsi" w:hAnsiTheme="minorHAnsi"/>
          <w:sz w:val="20"/>
          <w:szCs w:val="20"/>
        </w:rPr>
        <w:t xml:space="preserve"> a</w:t>
      </w:r>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rsidR="00CF67E0" w:rsidRPr="00A72D99" w:rsidRDefault="00CF67E0">
      <w:pPr>
        <w:pStyle w:val="Odsekzoznamu"/>
        <w:numPr>
          <w:ilvl w:val="0"/>
          <w:numId w:val="226"/>
        </w:numPr>
        <w:spacing w:before="120" w:after="120"/>
        <w:ind w:left="851" w:hanging="567"/>
        <w:contextualSpacing w:val="0"/>
        <w:jc w:val="both"/>
        <w:rPr>
          <w:rFonts w:asciiTheme="minorHAnsi" w:hAnsiTheme="minorHAnsi"/>
          <w:sz w:val="20"/>
          <w:szCs w:val="20"/>
        </w:rPr>
        <w:pPrChange w:id="1888" w:author="Autor">
          <w:pPr>
            <w:pStyle w:val="Odsekzoznamu"/>
            <w:numPr>
              <w:numId w:val="10"/>
            </w:numPr>
            <w:ind w:left="284" w:hanging="284"/>
            <w:jc w:val="both"/>
          </w:pPr>
        </w:pPrChange>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r w:rsidR="00DA31CE">
        <w:rPr>
          <w:rFonts w:asciiTheme="minorHAnsi" w:hAnsiTheme="minorHAnsi"/>
          <w:sz w:val="20"/>
          <w:szCs w:val="20"/>
        </w:rPr>
        <w:t>,</w:t>
      </w:r>
      <w:r w:rsidRPr="00B52DF9">
        <w:rPr>
          <w:rFonts w:asciiTheme="minorHAnsi" w:hAnsiTheme="minorHAnsi"/>
          <w:sz w:val="20"/>
          <w:szCs w:val="20"/>
        </w:rPr>
        <w:t xml:space="preserve"> musia byť podmienky účasti splniteľné, nediskriminačné, transparentné, jasné, primerané a stanovené vždy vo vzťahu k predmetu zákazky. Posudzovať primeranosť úrovne stanovených podmienok účasti je potrebné vo vzťahu</w:t>
      </w:r>
      <w:r w:rsidR="00324567">
        <w:rPr>
          <w:rFonts w:asciiTheme="minorHAnsi" w:hAnsiTheme="minorHAnsi"/>
          <w:sz w:val="20"/>
          <w:szCs w:val="20"/>
        </w:rPr>
        <w:t xml:space="preserve"> ku</w:t>
      </w:r>
      <w:r w:rsidRPr="00B52DF9">
        <w:rPr>
          <w:rFonts w:asciiTheme="minorHAnsi" w:hAnsiTheme="minorHAnsi"/>
          <w:sz w:val="20"/>
          <w:szCs w:val="20"/>
        </w:rPr>
        <w:t xml:space="preserve">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w:t>
      </w:r>
      <w:r w:rsidR="00324567">
        <w:rPr>
          <w:rFonts w:asciiTheme="minorHAnsi" w:hAnsiTheme="minorHAnsi"/>
          <w:sz w:val="20"/>
          <w:szCs w:val="20"/>
        </w:rPr>
        <w:t xml:space="preserve"> </w:t>
      </w:r>
      <w:r w:rsidRPr="00B52DF9">
        <w:rPr>
          <w:rFonts w:asciiTheme="minorHAnsi" w:hAnsiTheme="minorHAnsi"/>
          <w:sz w:val="20"/>
          <w:szCs w:val="20"/>
        </w:rPr>
        <w:t>na realizáciu konkrétnej zákazky.</w:t>
      </w:r>
    </w:p>
    <w:p w:rsidR="00F04EF7" w:rsidRDefault="00E706C3">
      <w:pPr>
        <w:pStyle w:val="Odsekzoznamu"/>
        <w:numPr>
          <w:ilvl w:val="0"/>
          <w:numId w:val="226"/>
        </w:numPr>
        <w:spacing w:before="120" w:after="120"/>
        <w:ind w:left="851" w:hanging="567"/>
        <w:contextualSpacing w:val="0"/>
        <w:jc w:val="both"/>
        <w:rPr>
          <w:ins w:id="1889" w:author="Autor"/>
          <w:rFonts w:asciiTheme="minorHAnsi" w:hAnsiTheme="minorHAnsi"/>
          <w:color w:val="1F497D" w:themeColor="text2"/>
          <w:sz w:val="20"/>
          <w:szCs w:val="20"/>
        </w:rPr>
        <w:pPrChange w:id="1890" w:author="Autor">
          <w:pPr>
            <w:pStyle w:val="Odsekzoznamu"/>
            <w:numPr>
              <w:numId w:val="10"/>
            </w:numPr>
            <w:ind w:left="284" w:hanging="284"/>
            <w:jc w:val="both"/>
          </w:pPr>
        </w:pPrChange>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53A4246A" wp14:editId="5B15E507">
                <wp:simplePos x="0" y="0"/>
                <wp:positionH relativeFrom="column">
                  <wp:posOffset>18415</wp:posOffset>
                </wp:positionH>
                <wp:positionV relativeFrom="paragraph">
                  <wp:posOffset>438785</wp:posOffset>
                </wp:positionV>
                <wp:extent cx="5791200" cy="960120"/>
                <wp:effectExtent l="0" t="0" r="19050" b="11430"/>
                <wp:wrapNone/>
                <wp:docPr id="15" name="Textové pole 15"/>
                <wp:cNvGraphicFramePr/>
                <a:graphic xmlns:a="http://schemas.openxmlformats.org/drawingml/2006/main">
                  <a:graphicData uri="http://schemas.microsoft.com/office/word/2010/wordprocessingShape">
                    <wps:wsp>
                      <wps:cNvSpPr txBox="1"/>
                      <wps:spPr>
                        <a:xfrm>
                          <a:off x="0" y="0"/>
                          <a:ext cx="5791200" cy="960120"/>
                        </a:xfrm>
                        <a:prstGeom prst="rect">
                          <a:avLst/>
                        </a:prstGeom>
                        <a:solidFill>
                          <a:schemeClr val="accent6">
                            <a:lumMod val="40000"/>
                            <a:lumOff val="60000"/>
                          </a:schemeClr>
                        </a:solidFill>
                        <a:ln w="6350">
                          <a:solidFill>
                            <a:prstClr val="black"/>
                          </a:solidFill>
                        </a:ln>
                        <a:effectLst/>
                      </wps:spPr>
                      <wps:txbx>
                        <w:txbxContent>
                          <w:p w:rsidR="007736F5"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7736F5"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Pri uvádzaní lehôt ako napr. za predchádzajúce tri roky uviesť, k akému dátumu sa počítajú predchádzajúce tri roky  –  napr. k dátumu zverejnenia oznámenia o vyhlásení VO vo Vestníku.</w:t>
                            </w:r>
                          </w:p>
                          <w:p w:rsidR="007736F5" w:rsidRPr="00792568"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45pt;margin-top:34.55pt;width:456pt;height:7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" fillcolor="#fbd4b4 [1305]" strokeweight=".5pt">
                <v:textbox>
                  <w:txbxContent>
                    <w:p w:rsidR="007736F5"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7736F5"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 xml:space="preserve">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7736F5" w:rsidRPr="00792568" w:rsidRDefault="007736F5"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r w:rsidR="00EF198C">
        <w:rPr>
          <w:rFonts w:asciiTheme="minorHAnsi" w:hAnsiTheme="minorHAnsi"/>
          <w:sz w:val="20"/>
          <w:szCs w:val="20"/>
        </w:rPr>
        <w:t> nasl.</w:t>
      </w:r>
      <w:r w:rsidR="00DE4BE6" w:rsidRPr="00A72D99">
        <w:rPr>
          <w:rFonts w:asciiTheme="minorHAnsi" w:hAnsiTheme="minorHAnsi"/>
          <w:sz w:val="20"/>
          <w:szCs w:val="20"/>
        </w:rPr>
        <w:t> </w:t>
      </w:r>
      <w:r w:rsidR="00EF198C">
        <w:rPr>
          <w:rFonts w:asciiTheme="minorHAnsi" w:hAnsiTheme="minorHAnsi"/>
          <w:sz w:val="20"/>
          <w:szCs w:val="20"/>
        </w:rPr>
        <w:t>ZV</w:t>
      </w:r>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rsidR="00E706C3" w:rsidRPr="00E706C3" w:rsidRDefault="00E706C3">
      <w:pPr>
        <w:ind w:left="360"/>
        <w:jc w:val="both"/>
        <w:rPr>
          <w:rFonts w:asciiTheme="minorHAnsi" w:hAnsiTheme="minorHAnsi"/>
          <w:color w:val="1F497D" w:themeColor="text2"/>
          <w:sz w:val="20"/>
          <w:szCs w:val="20"/>
          <w:rPrChange w:id="1891" w:author="Autor">
            <w:rPr/>
          </w:rPrChange>
        </w:rPr>
        <w:pPrChange w:id="1892" w:author="Autor">
          <w:pPr>
            <w:pStyle w:val="Odsekzoznamu"/>
            <w:numPr>
              <w:numId w:val="10"/>
            </w:numPr>
            <w:ind w:left="284" w:hanging="284"/>
            <w:jc w:val="both"/>
          </w:pPr>
        </w:pPrChange>
      </w:pPr>
    </w:p>
    <w:p w:rsidR="00B41B6F" w:rsidRPr="00F575F5" w:rsidRDefault="00B41B6F" w:rsidP="00495B98">
      <w:pPr>
        <w:jc w:val="both"/>
        <w:rPr>
          <w:rFonts w:asciiTheme="minorHAnsi" w:hAnsiTheme="minorHAnsi"/>
          <w:color w:val="1F497D" w:themeColor="text2"/>
        </w:rPr>
      </w:pPr>
    </w:p>
    <w:p w:rsidR="00B41B6F" w:rsidRPr="00E706C3" w:rsidRDefault="00B41B6F">
      <w:pPr>
        <w:pStyle w:val="Odsekzoznamu"/>
        <w:ind w:left="426" w:hanging="426"/>
        <w:jc w:val="both"/>
        <w:rPr>
          <w:rFonts w:asciiTheme="minorHAnsi" w:hAnsiTheme="minorHAnsi"/>
          <w:b/>
          <w:sz w:val="20"/>
          <w:szCs w:val="20"/>
          <w:rPrChange w:id="1893" w:author="Autor">
            <w:rPr>
              <w:rFonts w:asciiTheme="minorHAnsi" w:hAnsiTheme="minorHAnsi"/>
              <w:color w:val="1F497D" w:themeColor="text2"/>
            </w:rPr>
          </w:rPrChange>
        </w:rPr>
        <w:pPrChange w:id="1894" w:author="Autor">
          <w:pPr>
            <w:jc w:val="both"/>
          </w:pPr>
        </w:pPrChange>
      </w:pPr>
    </w:p>
    <w:p w:rsidR="0050678A" w:rsidRPr="00E706C3" w:rsidDel="0067578D" w:rsidRDefault="0050678A">
      <w:pPr>
        <w:pStyle w:val="Odsekzoznamu"/>
        <w:ind w:left="426" w:hanging="426"/>
        <w:jc w:val="both"/>
        <w:rPr>
          <w:del w:id="1895" w:author="Autor"/>
          <w:rFonts w:asciiTheme="minorHAnsi" w:hAnsiTheme="minorHAnsi"/>
          <w:sz w:val="20"/>
          <w:szCs w:val="20"/>
          <w:rPrChange w:id="1896" w:author="Autor">
            <w:rPr>
              <w:del w:id="1897" w:author="Autor"/>
              <w:rFonts w:asciiTheme="minorHAnsi" w:hAnsiTheme="minorHAnsi"/>
              <w:color w:val="1F497D" w:themeColor="text2"/>
            </w:rPr>
          </w:rPrChange>
        </w:rPr>
        <w:pPrChange w:id="1898" w:author="Autor">
          <w:pPr>
            <w:pStyle w:val="Nadpis4"/>
            <w:ind w:left="284"/>
            <w:jc w:val="both"/>
          </w:pPr>
        </w:pPrChange>
      </w:pPr>
    </w:p>
    <w:p w:rsidR="006E526E" w:rsidRPr="00E706C3" w:rsidDel="0067578D" w:rsidRDefault="00F85DD1">
      <w:pPr>
        <w:pStyle w:val="Odsekzoznamu"/>
        <w:ind w:left="426" w:hanging="426"/>
        <w:jc w:val="both"/>
        <w:rPr>
          <w:del w:id="1899" w:author="Autor"/>
          <w:rFonts w:asciiTheme="minorHAnsi" w:hAnsiTheme="minorHAnsi"/>
          <w:sz w:val="20"/>
          <w:szCs w:val="20"/>
          <w:rPrChange w:id="1900" w:author="Autor">
            <w:rPr>
              <w:del w:id="1901" w:author="Autor"/>
              <w:rFonts w:asciiTheme="minorHAnsi" w:hAnsiTheme="minorHAnsi"/>
              <w:color w:val="1F497D" w:themeColor="text2"/>
            </w:rPr>
          </w:rPrChange>
        </w:rPr>
        <w:pPrChange w:id="1902" w:author="Autor">
          <w:pPr>
            <w:pStyle w:val="Nadpis4"/>
            <w:numPr>
              <w:ilvl w:val="3"/>
              <w:numId w:val="106"/>
            </w:numPr>
            <w:ind w:left="1364" w:hanging="1080"/>
            <w:jc w:val="both"/>
          </w:pPr>
        </w:pPrChange>
      </w:pPr>
      <w:ins w:id="1903" w:author="Autor">
        <w:del w:id="1904" w:author="Autor">
          <w:r w:rsidRPr="00E706C3" w:rsidDel="0067578D">
            <w:rPr>
              <w:rFonts w:asciiTheme="minorHAnsi" w:hAnsiTheme="minorHAnsi"/>
              <w:b/>
              <w:sz w:val="20"/>
              <w:szCs w:val="20"/>
              <w:rPrChange w:id="1905" w:author="Autor">
                <w:rPr>
                  <w:rFonts w:asciiTheme="minorHAnsi" w:hAnsiTheme="minorHAnsi"/>
                  <w:b w:val="0"/>
                  <w:bCs w:val="0"/>
                  <w:i w:val="0"/>
                  <w:iCs w:val="0"/>
                  <w:color w:val="1F497D" w:themeColor="text2"/>
                </w:rPr>
              </w:rPrChange>
            </w:rPr>
            <w:delText xml:space="preserve">3.1.8.2. </w:delText>
          </w:r>
        </w:del>
      </w:ins>
      <w:del w:id="1906" w:author="Autor">
        <w:r w:rsidR="006E526E" w:rsidRPr="00E706C3" w:rsidDel="0067578D">
          <w:rPr>
            <w:rFonts w:asciiTheme="minorHAnsi" w:hAnsiTheme="minorHAnsi"/>
            <w:b/>
            <w:sz w:val="20"/>
            <w:szCs w:val="20"/>
            <w:rPrChange w:id="1907" w:author="Autor">
              <w:rPr>
                <w:rFonts w:asciiTheme="minorHAnsi" w:hAnsiTheme="minorHAnsi"/>
                <w:b w:val="0"/>
                <w:bCs w:val="0"/>
                <w:i w:val="0"/>
                <w:iCs w:val="0"/>
                <w:color w:val="1F497D" w:themeColor="text2"/>
              </w:rPr>
            </w:rPrChange>
          </w:rPr>
          <w:delText xml:space="preserve">Osobné postavenie podľa §  </w:delText>
        </w:r>
        <w:r w:rsidR="00DE4BE6" w:rsidRPr="00E706C3" w:rsidDel="0067578D">
          <w:rPr>
            <w:rFonts w:asciiTheme="minorHAnsi" w:hAnsiTheme="minorHAnsi"/>
            <w:b/>
            <w:sz w:val="20"/>
            <w:szCs w:val="20"/>
            <w:rPrChange w:id="1908" w:author="Autor">
              <w:rPr>
                <w:rFonts w:asciiTheme="minorHAnsi" w:hAnsiTheme="minorHAnsi"/>
                <w:b w:val="0"/>
                <w:bCs w:val="0"/>
                <w:i w:val="0"/>
                <w:iCs w:val="0"/>
                <w:color w:val="1F497D" w:themeColor="text2"/>
              </w:rPr>
            </w:rPrChange>
          </w:rPr>
          <w:delText xml:space="preserve">32 </w:delText>
        </w:r>
        <w:r w:rsidR="006E526E" w:rsidRPr="00E706C3" w:rsidDel="0067578D">
          <w:rPr>
            <w:rFonts w:asciiTheme="minorHAnsi" w:hAnsiTheme="minorHAnsi"/>
            <w:b/>
            <w:sz w:val="20"/>
            <w:szCs w:val="20"/>
            <w:rPrChange w:id="1909" w:author="Autor">
              <w:rPr>
                <w:rFonts w:asciiTheme="minorHAnsi" w:hAnsiTheme="minorHAnsi"/>
                <w:b w:val="0"/>
                <w:bCs w:val="0"/>
                <w:i w:val="0"/>
                <w:iCs w:val="0"/>
                <w:color w:val="1F497D" w:themeColor="text2"/>
              </w:rPr>
            </w:rPrChange>
          </w:rPr>
          <w:delText>ZVO</w:delText>
        </w:r>
      </w:del>
    </w:p>
    <w:p w:rsidR="0067578D" w:rsidRPr="00E706C3" w:rsidRDefault="0067578D">
      <w:pPr>
        <w:pStyle w:val="Odsekzoznamu"/>
        <w:ind w:left="426" w:hanging="426"/>
        <w:jc w:val="both"/>
        <w:rPr>
          <w:ins w:id="1910" w:author="Autor"/>
          <w:rFonts w:asciiTheme="minorHAnsi" w:hAnsiTheme="minorHAnsi"/>
          <w:b/>
          <w:sz w:val="20"/>
          <w:szCs w:val="20"/>
          <w:rPrChange w:id="1911" w:author="Autor">
            <w:rPr>
              <w:ins w:id="1912" w:author="Autor"/>
              <w:rFonts w:asciiTheme="minorHAnsi" w:hAnsiTheme="minorHAnsi"/>
              <w:sz w:val="20"/>
              <w:szCs w:val="20"/>
            </w:rPr>
          </w:rPrChange>
        </w:rPr>
        <w:pPrChange w:id="1913" w:author="Autor">
          <w:pPr>
            <w:pStyle w:val="Odsekzoznamu"/>
            <w:numPr>
              <w:numId w:val="11"/>
            </w:numPr>
            <w:ind w:left="284" w:hanging="284"/>
            <w:jc w:val="both"/>
          </w:pPr>
        </w:pPrChange>
      </w:pPr>
    </w:p>
    <w:p w:rsidR="00E54D19" w:rsidRPr="00204E1B" w:rsidRDefault="00E54D19">
      <w:pPr>
        <w:pStyle w:val="Odsekzoznamu"/>
        <w:numPr>
          <w:ilvl w:val="0"/>
          <w:numId w:val="226"/>
        </w:numPr>
        <w:spacing w:before="120" w:after="120"/>
        <w:ind w:left="851" w:hanging="567"/>
        <w:contextualSpacing w:val="0"/>
        <w:jc w:val="both"/>
        <w:rPr>
          <w:rFonts w:asciiTheme="minorHAnsi" w:hAnsiTheme="minorHAnsi"/>
          <w:sz w:val="20"/>
          <w:szCs w:val="20"/>
        </w:rPr>
        <w:pPrChange w:id="1914" w:author="Autor">
          <w:pPr>
            <w:pStyle w:val="Odsekzoznamu"/>
            <w:numPr>
              <w:numId w:val="11"/>
            </w:numPr>
            <w:ind w:left="284" w:hanging="284"/>
            <w:jc w:val="both"/>
          </w:pPr>
        </w:pPrChange>
      </w:pPr>
      <w:r w:rsidRPr="00204E1B">
        <w:rPr>
          <w:rFonts w:asciiTheme="minorHAnsi" w:hAnsiTheme="minorHAnsi"/>
          <w:sz w:val="20"/>
          <w:szCs w:val="20"/>
          <w:rPrChange w:id="1915" w:author="Autor">
            <w:rPr>
              <w:rFonts w:asciiTheme="minorHAnsi" w:hAnsiTheme="minorHAnsi"/>
              <w:b/>
              <w:bCs/>
              <w:i/>
              <w:iCs/>
              <w:sz w:val="20"/>
              <w:szCs w:val="20"/>
            </w:rPr>
          </w:rPrChange>
        </w:rPr>
        <w:t>Prijímateľ vyžaduje od uchádzač</w:t>
      </w:r>
      <w:r w:rsidR="004B5657" w:rsidRPr="00204E1B">
        <w:rPr>
          <w:rFonts w:asciiTheme="minorHAnsi" w:hAnsiTheme="minorHAnsi"/>
          <w:sz w:val="20"/>
          <w:szCs w:val="20"/>
          <w:rPrChange w:id="1916" w:author="Autor">
            <w:rPr>
              <w:rFonts w:asciiTheme="minorHAnsi" w:hAnsiTheme="minorHAnsi"/>
              <w:b/>
              <w:bCs/>
              <w:i/>
              <w:iCs/>
              <w:sz w:val="20"/>
              <w:szCs w:val="20"/>
            </w:rPr>
          </w:rPrChange>
        </w:rPr>
        <w:t>a</w:t>
      </w:r>
      <w:r w:rsidRPr="00204E1B">
        <w:rPr>
          <w:rFonts w:asciiTheme="minorHAnsi" w:hAnsiTheme="minorHAnsi"/>
          <w:sz w:val="20"/>
          <w:szCs w:val="20"/>
          <w:rPrChange w:id="1917" w:author="Autor">
            <w:rPr>
              <w:rFonts w:asciiTheme="minorHAnsi" w:hAnsiTheme="minorHAnsi"/>
              <w:b/>
              <w:bCs/>
              <w:i/>
              <w:iCs/>
              <w:sz w:val="20"/>
              <w:szCs w:val="20"/>
            </w:rPr>
          </w:rPrChange>
        </w:rPr>
        <w:t xml:space="preserve"> alebo záujemcu preukázanie splnenia osobného postavenia uvedeného v ods. 1 § </w:t>
      </w:r>
      <w:r w:rsidR="00DE4BE6" w:rsidRPr="00204E1B">
        <w:rPr>
          <w:rFonts w:asciiTheme="minorHAnsi" w:hAnsiTheme="minorHAnsi"/>
          <w:sz w:val="20"/>
          <w:szCs w:val="20"/>
          <w:rPrChange w:id="1918" w:author="Autor">
            <w:rPr>
              <w:rFonts w:asciiTheme="minorHAnsi" w:hAnsiTheme="minorHAnsi"/>
              <w:b/>
              <w:bCs/>
              <w:i/>
              <w:iCs/>
              <w:sz w:val="20"/>
              <w:szCs w:val="20"/>
            </w:rPr>
          </w:rPrChange>
        </w:rPr>
        <w:t xml:space="preserve">32 </w:t>
      </w:r>
      <w:r w:rsidRPr="00204E1B">
        <w:rPr>
          <w:rFonts w:asciiTheme="minorHAnsi" w:hAnsiTheme="minorHAnsi"/>
          <w:sz w:val="20"/>
          <w:szCs w:val="20"/>
          <w:rPrChange w:id="1919" w:author="Autor">
            <w:rPr>
              <w:rFonts w:asciiTheme="minorHAnsi" w:hAnsiTheme="minorHAnsi"/>
              <w:b/>
              <w:bCs/>
              <w:i/>
              <w:iCs/>
              <w:sz w:val="20"/>
              <w:szCs w:val="20"/>
            </w:rPr>
          </w:rPrChange>
        </w:rPr>
        <w:t xml:space="preserve">ZVO, dokladmi a spôsobom uvedenými v ods. 2 § </w:t>
      </w:r>
      <w:r w:rsidR="00DE4BE6" w:rsidRPr="00204E1B">
        <w:rPr>
          <w:rFonts w:asciiTheme="minorHAnsi" w:hAnsiTheme="minorHAnsi"/>
          <w:sz w:val="20"/>
          <w:szCs w:val="20"/>
          <w:rPrChange w:id="1920" w:author="Autor">
            <w:rPr>
              <w:rFonts w:asciiTheme="minorHAnsi" w:hAnsiTheme="minorHAnsi"/>
              <w:b/>
              <w:bCs/>
              <w:i/>
              <w:iCs/>
              <w:sz w:val="20"/>
              <w:szCs w:val="20"/>
            </w:rPr>
          </w:rPrChange>
        </w:rPr>
        <w:t xml:space="preserve">32 </w:t>
      </w:r>
      <w:r w:rsidRPr="00204E1B">
        <w:rPr>
          <w:rFonts w:asciiTheme="minorHAnsi" w:hAnsiTheme="minorHAnsi"/>
          <w:sz w:val="20"/>
          <w:szCs w:val="20"/>
          <w:rPrChange w:id="1921" w:author="Autor">
            <w:rPr>
              <w:rFonts w:asciiTheme="minorHAnsi" w:hAnsiTheme="minorHAnsi"/>
              <w:b/>
              <w:bCs/>
              <w:i/>
              <w:iCs/>
              <w:sz w:val="20"/>
              <w:szCs w:val="20"/>
            </w:rPr>
          </w:rPrChange>
        </w:rPr>
        <w:t xml:space="preserve">ZVO. </w:t>
      </w:r>
    </w:p>
    <w:p w:rsidR="00DE4BE6" w:rsidRDefault="00B41B6F">
      <w:pPr>
        <w:pStyle w:val="Odsekzoznamu"/>
        <w:numPr>
          <w:ilvl w:val="0"/>
          <w:numId w:val="226"/>
        </w:numPr>
        <w:spacing w:before="120" w:after="120"/>
        <w:ind w:left="851" w:hanging="567"/>
        <w:contextualSpacing w:val="0"/>
        <w:jc w:val="both"/>
        <w:rPr>
          <w:ins w:id="1922" w:author="Autor"/>
          <w:rFonts w:asciiTheme="minorHAnsi" w:hAnsiTheme="minorHAnsi"/>
          <w:sz w:val="20"/>
          <w:szCs w:val="20"/>
        </w:rPr>
        <w:pPrChange w:id="1923" w:author="Autor">
          <w:pPr>
            <w:pStyle w:val="Odsekzoznamu"/>
            <w:numPr>
              <w:numId w:val="11"/>
            </w:numPr>
            <w:ind w:left="284" w:hanging="284"/>
            <w:jc w:val="both"/>
          </w:pPr>
        </w:pPrChange>
      </w:pPr>
      <w:r w:rsidRPr="00682345">
        <w:rPr>
          <w:rFonts w:asciiTheme="minorHAnsi" w:hAnsiTheme="minorHAnsi"/>
          <w:sz w:val="20"/>
          <w:szCs w:val="20"/>
          <w:rPrChange w:id="1924" w:author="Autor">
            <w:rPr/>
          </w:rPrChange>
        </w:rPr>
        <w:t xml:space="preserve">V prípade, že uchádzač/záujemca preukazuje osobné postavenie dokladom preukazujúcim zápis do zoznamu </w:t>
      </w:r>
      <w:r w:rsidR="00DE4BE6" w:rsidRPr="00682345">
        <w:rPr>
          <w:rFonts w:asciiTheme="minorHAnsi" w:hAnsiTheme="minorHAnsi"/>
          <w:sz w:val="20"/>
          <w:szCs w:val="20"/>
          <w:rPrChange w:id="1925" w:author="Autor">
            <w:rPr/>
          </w:rPrChange>
        </w:rPr>
        <w:t>hospodárskych subjektov podľa § 152</w:t>
      </w:r>
      <w:r w:rsidRPr="00682345">
        <w:rPr>
          <w:rFonts w:asciiTheme="minorHAnsi" w:hAnsiTheme="minorHAnsi"/>
          <w:sz w:val="20"/>
          <w:szCs w:val="20"/>
          <w:rPrChange w:id="1926" w:author="Autor">
            <w:rPr/>
          </w:rPrChange>
        </w:rPr>
        <w:t>, nie je v súlade so ZVO požadovať aj doklad, o oprávnení dodávať tovar, uskutočňovať stavebné práce alebo poskytovať službu</w:t>
      </w:r>
      <w:r w:rsidR="00DE4BE6" w:rsidRPr="00682345">
        <w:rPr>
          <w:rFonts w:asciiTheme="minorHAnsi" w:hAnsiTheme="minorHAnsi"/>
          <w:sz w:val="20"/>
          <w:szCs w:val="20"/>
          <w:rPrChange w:id="1927" w:author="Autor">
            <w:rPr/>
          </w:rPrChange>
        </w:rPr>
        <w:t>,</w:t>
      </w:r>
      <w:r w:rsidR="00DE4BE6" w:rsidRPr="00682345">
        <w:rPr>
          <w:sz w:val="20"/>
          <w:szCs w:val="20"/>
          <w:rPrChange w:id="1928" w:author="Autor">
            <w:rPr/>
          </w:rPrChange>
        </w:rPr>
        <w:t xml:space="preserve"> </w:t>
      </w:r>
      <w:r w:rsidR="00DE4BE6" w:rsidRPr="00682345">
        <w:rPr>
          <w:rFonts w:asciiTheme="minorHAnsi" w:hAnsiTheme="minorHAnsi"/>
          <w:sz w:val="20"/>
          <w:szCs w:val="20"/>
          <w:rPrChange w:id="1929" w:author="Autor">
            <w:rPr/>
          </w:rPrChange>
        </w:rPr>
        <w:t xml:space="preserve">ale je oprávnený dodatočne vyžiadať doklad  podľa § 32 ods. 2 písm. b) a c) ZVO. </w:t>
      </w:r>
      <w:r w:rsidR="00EF198C" w:rsidRPr="00682345">
        <w:rPr>
          <w:rFonts w:asciiTheme="minorHAnsi" w:hAnsiTheme="minorHAnsi"/>
          <w:sz w:val="20"/>
          <w:szCs w:val="20"/>
          <w:rPrChange w:id="1930" w:author="Autor">
            <w:rPr/>
          </w:rPrChange>
        </w:rPr>
        <w:t xml:space="preserve"> </w:t>
      </w:r>
    </w:p>
    <w:p w:rsidR="00A75BA8" w:rsidRPr="00682345" w:rsidRDefault="00A75BA8">
      <w:pPr>
        <w:pStyle w:val="Odsekzoznamu"/>
        <w:spacing w:before="120" w:after="120"/>
        <w:ind w:left="851"/>
        <w:contextualSpacing w:val="0"/>
        <w:jc w:val="both"/>
        <w:rPr>
          <w:rFonts w:asciiTheme="minorHAnsi" w:hAnsiTheme="minorHAnsi"/>
          <w:sz w:val="20"/>
          <w:szCs w:val="20"/>
          <w:rPrChange w:id="1931" w:author="Autor">
            <w:rPr/>
          </w:rPrChange>
        </w:rPr>
        <w:pPrChange w:id="1932" w:author="Autor">
          <w:pPr>
            <w:pStyle w:val="Odsekzoznamu"/>
            <w:numPr>
              <w:numId w:val="11"/>
            </w:numPr>
            <w:ind w:left="284" w:hanging="284"/>
            <w:jc w:val="both"/>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7200144F" wp14:editId="08180194">
                <wp:simplePos x="0" y="0"/>
                <wp:positionH relativeFrom="column">
                  <wp:posOffset>-2540</wp:posOffset>
                </wp:positionH>
                <wp:positionV relativeFrom="paragraph">
                  <wp:posOffset>36830</wp:posOffset>
                </wp:positionV>
                <wp:extent cx="5819775" cy="617220"/>
                <wp:effectExtent l="0" t="0" r="28575" b="11430"/>
                <wp:wrapNone/>
                <wp:docPr id="13" name="Textové pole 13"/>
                <wp:cNvGraphicFramePr/>
                <a:graphic xmlns:a="http://schemas.openxmlformats.org/drawingml/2006/main">
                  <a:graphicData uri="http://schemas.microsoft.com/office/word/2010/wordprocessingShape">
                    <wps:wsp>
                      <wps:cNvSpPr txBox="1"/>
                      <wps:spPr>
                        <a:xfrm>
                          <a:off x="0" y="0"/>
                          <a:ext cx="5819775" cy="61722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792568" w:rsidRDefault="007736F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2pt;margin-top:2.9pt;width:458.25pt;height:4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" fillcolor="#d8d8d8 [2732]" strokecolor="#c0504d [3205]" strokeweight="2pt">
                <v:textbox>
                  <w:txbxContent>
                    <w:p w:rsidR="007736F5" w:rsidRPr="00792568" w:rsidRDefault="007736F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rsidR="00E54D19" w:rsidRPr="00F575F5" w:rsidRDefault="00E54D19">
      <w:pPr>
        <w:spacing w:before="120" w:after="120"/>
        <w:ind w:left="851" w:hanging="567"/>
        <w:jc w:val="both"/>
        <w:rPr>
          <w:rFonts w:asciiTheme="minorHAnsi" w:hAnsiTheme="minorHAnsi"/>
          <w:color w:val="1F497D" w:themeColor="text2"/>
        </w:rPr>
        <w:pPrChange w:id="1933" w:author="Autor">
          <w:pPr>
            <w:ind w:left="851" w:hanging="567"/>
            <w:jc w:val="both"/>
          </w:pPr>
        </w:pPrChange>
      </w:pPr>
    </w:p>
    <w:p w:rsidR="00E54D19" w:rsidRPr="00F575F5" w:rsidRDefault="00E54D19">
      <w:pPr>
        <w:spacing w:before="120" w:after="120"/>
        <w:ind w:left="851" w:hanging="567"/>
        <w:jc w:val="both"/>
        <w:rPr>
          <w:rFonts w:asciiTheme="minorHAnsi" w:hAnsiTheme="minorHAnsi"/>
          <w:color w:val="1F497D" w:themeColor="text2"/>
        </w:rPr>
        <w:pPrChange w:id="1934" w:author="Autor">
          <w:pPr>
            <w:ind w:left="851" w:hanging="567"/>
            <w:jc w:val="both"/>
          </w:pPr>
        </w:pPrChange>
      </w:pPr>
    </w:p>
    <w:p w:rsidR="00F04BCE" w:rsidRPr="00682345" w:rsidRDefault="00F04BCE">
      <w:pPr>
        <w:pStyle w:val="Odsekzoznamu"/>
        <w:numPr>
          <w:ilvl w:val="0"/>
          <w:numId w:val="226"/>
        </w:numPr>
        <w:spacing w:before="120" w:after="120"/>
        <w:ind w:left="851" w:hanging="567"/>
        <w:contextualSpacing w:val="0"/>
        <w:jc w:val="both"/>
        <w:rPr>
          <w:rFonts w:asciiTheme="minorHAnsi" w:hAnsiTheme="minorHAnsi"/>
          <w:sz w:val="20"/>
          <w:szCs w:val="20"/>
          <w:rPrChange w:id="1935" w:author="Autor">
            <w:rPr/>
          </w:rPrChange>
        </w:rPr>
        <w:pPrChange w:id="1936" w:author="Autor">
          <w:pPr>
            <w:pStyle w:val="Odsekzoznamu"/>
            <w:numPr>
              <w:numId w:val="12"/>
            </w:numPr>
            <w:ind w:left="284" w:hanging="284"/>
            <w:jc w:val="both"/>
          </w:pPr>
        </w:pPrChange>
      </w:pPr>
      <w:r w:rsidRPr="00682345">
        <w:rPr>
          <w:rFonts w:asciiTheme="minorHAnsi" w:hAnsiTheme="minorHAnsi"/>
          <w:sz w:val="20"/>
          <w:szCs w:val="20"/>
          <w:rPrChange w:id="1937" w:author="Autor">
            <w:rPr/>
          </w:rPrChange>
        </w:rPr>
        <w:t xml:space="preserve">Povaha ustanovenia § </w:t>
      </w:r>
      <w:r w:rsidR="001835F0" w:rsidRPr="00682345">
        <w:rPr>
          <w:rFonts w:asciiTheme="minorHAnsi" w:hAnsiTheme="minorHAnsi"/>
          <w:sz w:val="20"/>
          <w:szCs w:val="20"/>
          <w:rPrChange w:id="1938" w:author="Autor">
            <w:rPr/>
          </w:rPrChange>
        </w:rPr>
        <w:t xml:space="preserve">33 </w:t>
      </w:r>
      <w:r w:rsidRPr="00682345">
        <w:rPr>
          <w:rFonts w:asciiTheme="minorHAnsi" w:hAnsiTheme="minorHAnsi"/>
          <w:sz w:val="20"/>
          <w:szCs w:val="20"/>
          <w:rPrChange w:id="1939" w:author="Autor">
            <w:rPr/>
          </w:rPrChange>
        </w:rPr>
        <w:t>ods. 1 ZVO je dispozitívna, t.</w:t>
      </w:r>
      <w:r w:rsidR="00EF198C" w:rsidRPr="00682345">
        <w:rPr>
          <w:rFonts w:asciiTheme="minorHAnsi" w:hAnsiTheme="minorHAnsi"/>
          <w:sz w:val="20"/>
          <w:szCs w:val="20"/>
          <w:rPrChange w:id="1940" w:author="Autor">
            <w:rPr/>
          </w:rPrChange>
        </w:rPr>
        <w:t xml:space="preserve"> </w:t>
      </w:r>
      <w:r w:rsidRPr="00682345">
        <w:rPr>
          <w:rFonts w:asciiTheme="minorHAnsi" w:hAnsiTheme="minorHAnsi"/>
          <w:sz w:val="20"/>
          <w:szCs w:val="20"/>
          <w:rPrChange w:id="1941" w:author="Autor">
            <w:rPr/>
          </w:rPrChange>
        </w:rPr>
        <w:t>j.  umožňuje určenie podmienky účasti podľa potrieb prijímateľa</w:t>
      </w:r>
      <w:r w:rsidR="00FF6D9E" w:rsidRPr="00682345">
        <w:rPr>
          <w:rFonts w:asciiTheme="minorHAnsi" w:hAnsiTheme="minorHAnsi"/>
          <w:sz w:val="20"/>
          <w:szCs w:val="20"/>
          <w:rPrChange w:id="1942" w:author="Autor">
            <w:rPr/>
          </w:rPrChange>
        </w:rPr>
        <w:t>,</w:t>
      </w:r>
      <w:r w:rsidRPr="00682345">
        <w:rPr>
          <w:rFonts w:asciiTheme="minorHAnsi" w:hAnsiTheme="minorHAnsi"/>
          <w:sz w:val="20"/>
          <w:szCs w:val="20"/>
          <w:rPrChange w:id="1943" w:author="Autor">
            <w:rPr/>
          </w:rPrChange>
        </w:rPr>
        <w:t xml:space="preserve"> a to za účelom preverenia spôsobilosti záujemcu alebo uchádzača realizovať predmet zákazky za podmienky, že určenie podmienok účasti týkajúcich sa finančného a ekonomického postavenia a dokladov na ich preukázanie </w:t>
      </w:r>
      <w:r w:rsidR="00D175B1" w:rsidRPr="00682345">
        <w:rPr>
          <w:rFonts w:asciiTheme="minorHAnsi" w:hAnsiTheme="minorHAnsi"/>
          <w:sz w:val="20"/>
          <w:szCs w:val="20"/>
          <w:rPrChange w:id="1944" w:author="Autor">
            <w:rPr/>
          </w:rPrChange>
        </w:rPr>
        <w:t>je</w:t>
      </w:r>
      <w:r w:rsidRPr="00682345">
        <w:rPr>
          <w:rFonts w:asciiTheme="minorHAnsi" w:hAnsiTheme="minorHAnsi"/>
          <w:sz w:val="20"/>
          <w:szCs w:val="20"/>
          <w:rPrChange w:id="1945" w:author="Autor">
            <w:rPr/>
          </w:rPrChange>
        </w:rPr>
        <w:t xml:space="preserve"> v súlade s § </w:t>
      </w:r>
      <w:r w:rsidR="001835F0" w:rsidRPr="00682345">
        <w:rPr>
          <w:rFonts w:asciiTheme="minorHAnsi" w:hAnsiTheme="minorHAnsi"/>
          <w:sz w:val="20"/>
          <w:szCs w:val="20"/>
          <w:rPrChange w:id="1946" w:author="Autor">
            <w:rPr/>
          </w:rPrChange>
        </w:rPr>
        <w:t xml:space="preserve">10 </w:t>
      </w:r>
      <w:r w:rsidRPr="00682345">
        <w:rPr>
          <w:rFonts w:asciiTheme="minorHAnsi" w:hAnsiTheme="minorHAnsi"/>
          <w:sz w:val="20"/>
          <w:szCs w:val="20"/>
          <w:rPrChange w:id="1947" w:author="Autor">
            <w:rPr/>
          </w:rPrChange>
        </w:rPr>
        <w:t xml:space="preserve">ods. 4 a § </w:t>
      </w:r>
      <w:r w:rsidR="001835F0" w:rsidRPr="00682345">
        <w:rPr>
          <w:rFonts w:asciiTheme="minorHAnsi" w:hAnsiTheme="minorHAnsi"/>
          <w:sz w:val="20"/>
          <w:szCs w:val="20"/>
          <w:rPrChange w:id="1948" w:author="Autor">
            <w:rPr/>
          </w:rPrChange>
        </w:rPr>
        <w:t xml:space="preserve">38 </w:t>
      </w:r>
      <w:r w:rsidRPr="00682345">
        <w:rPr>
          <w:rFonts w:asciiTheme="minorHAnsi" w:hAnsiTheme="minorHAnsi"/>
          <w:sz w:val="20"/>
          <w:szCs w:val="20"/>
          <w:rPrChange w:id="1949" w:author="Autor">
            <w:rPr/>
          </w:rPrChange>
        </w:rPr>
        <w:t xml:space="preserve">ods. </w:t>
      </w:r>
      <w:r w:rsidR="001835F0" w:rsidRPr="00682345">
        <w:rPr>
          <w:rFonts w:asciiTheme="minorHAnsi" w:hAnsiTheme="minorHAnsi"/>
          <w:sz w:val="20"/>
          <w:szCs w:val="20"/>
          <w:rPrChange w:id="1950" w:author="Autor">
            <w:rPr/>
          </w:rPrChange>
        </w:rPr>
        <w:t xml:space="preserve">5 </w:t>
      </w:r>
      <w:r w:rsidRPr="00682345">
        <w:rPr>
          <w:rFonts w:asciiTheme="minorHAnsi" w:hAnsiTheme="minorHAnsi"/>
          <w:sz w:val="20"/>
          <w:szCs w:val="20"/>
          <w:rPrChange w:id="1951" w:author="Autor">
            <w:rPr/>
          </w:rPrChange>
        </w:rPr>
        <w:t>ZVO.</w:t>
      </w:r>
    </w:p>
    <w:p w:rsidR="00F04BCE" w:rsidRDefault="00F04BCE">
      <w:pPr>
        <w:pStyle w:val="Odsekzoznamu"/>
        <w:numPr>
          <w:ilvl w:val="0"/>
          <w:numId w:val="226"/>
        </w:numPr>
        <w:spacing w:before="120" w:after="120"/>
        <w:ind w:left="851" w:hanging="567"/>
        <w:contextualSpacing w:val="0"/>
        <w:jc w:val="both"/>
        <w:rPr>
          <w:ins w:id="1952" w:author="Autor"/>
          <w:rFonts w:asciiTheme="minorHAnsi" w:hAnsiTheme="minorHAnsi"/>
          <w:sz w:val="20"/>
          <w:szCs w:val="20"/>
        </w:rPr>
        <w:pPrChange w:id="1953" w:author="Autor">
          <w:pPr>
            <w:pStyle w:val="Odsekzoznamu"/>
            <w:numPr>
              <w:numId w:val="12"/>
            </w:numPr>
            <w:ind w:left="284" w:hanging="284"/>
            <w:jc w:val="both"/>
          </w:pPr>
        </w:pPrChange>
      </w:pPr>
      <w:r w:rsidRPr="00682345">
        <w:rPr>
          <w:rFonts w:asciiTheme="minorHAnsi" w:hAnsiTheme="minorHAnsi"/>
          <w:sz w:val="20"/>
          <w:szCs w:val="20"/>
          <w:rPrChange w:id="1954" w:author="Autor">
            <w:rPr/>
          </w:rPrChange>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682345">
        <w:rPr>
          <w:rFonts w:asciiTheme="minorHAnsi" w:hAnsiTheme="minorHAnsi"/>
          <w:sz w:val="20"/>
          <w:szCs w:val="20"/>
          <w:rPrChange w:id="1955" w:author="Autor">
            <w:rPr/>
          </w:rPrChange>
        </w:rPr>
        <w:t>vhodné,</w:t>
      </w:r>
      <w:r w:rsidRPr="00682345">
        <w:rPr>
          <w:rFonts w:asciiTheme="minorHAnsi" w:hAnsiTheme="minorHAnsi"/>
          <w:sz w:val="20"/>
          <w:szCs w:val="20"/>
          <w:rPrChange w:id="1956" w:author="Autor">
            <w:rPr/>
          </w:rPrChange>
        </w:rPr>
        <w:t xml:space="preserve"> okrem </w:t>
      </w:r>
      <w:r w:rsidR="00391FDE" w:rsidRPr="00682345">
        <w:rPr>
          <w:rFonts w:asciiTheme="minorHAnsi" w:hAnsiTheme="minorHAnsi"/>
          <w:sz w:val="20"/>
          <w:szCs w:val="20"/>
          <w:rPrChange w:id="1957" w:author="Autor">
            <w:rPr/>
          </w:rPrChange>
        </w:rPr>
        <w:t>dodržania maximálnych limitov uvedených v §</w:t>
      </w:r>
      <w:r w:rsidR="001835F0" w:rsidRPr="00682345">
        <w:rPr>
          <w:rFonts w:asciiTheme="minorHAnsi" w:hAnsiTheme="minorHAnsi"/>
          <w:sz w:val="20"/>
          <w:szCs w:val="20"/>
          <w:rPrChange w:id="1958" w:author="Autor">
            <w:rPr/>
          </w:rPrChange>
        </w:rPr>
        <w:t xml:space="preserve">33 </w:t>
      </w:r>
      <w:r w:rsidR="00391FDE" w:rsidRPr="00682345">
        <w:rPr>
          <w:rFonts w:asciiTheme="minorHAnsi" w:hAnsiTheme="minorHAnsi"/>
          <w:sz w:val="20"/>
          <w:szCs w:val="20"/>
          <w:rPrChange w:id="1959" w:author="Autor">
            <w:rPr/>
          </w:rPrChange>
        </w:rPr>
        <w:t xml:space="preserve">ods. 1 psím. d) ZVO, za účelom zvýšenia hospodárskej súťaže stanoviť túto požiadavku na výšku obratu s ohľadom na túto skutočnosť. </w:t>
      </w:r>
    </w:p>
    <w:p w:rsidR="00A75BA8" w:rsidRPr="00682345" w:rsidRDefault="00A75BA8">
      <w:pPr>
        <w:pStyle w:val="Odsekzoznamu"/>
        <w:spacing w:before="120" w:after="120"/>
        <w:ind w:left="851"/>
        <w:contextualSpacing w:val="0"/>
        <w:jc w:val="both"/>
        <w:rPr>
          <w:rFonts w:asciiTheme="minorHAnsi" w:hAnsiTheme="minorHAnsi"/>
          <w:sz w:val="20"/>
          <w:szCs w:val="20"/>
          <w:rPrChange w:id="1960" w:author="Autor">
            <w:rPr/>
          </w:rPrChange>
        </w:rPr>
        <w:pPrChange w:id="1961" w:author="Autor">
          <w:pPr>
            <w:pStyle w:val="Odsekzoznamu"/>
            <w:numPr>
              <w:numId w:val="12"/>
            </w:numPr>
            <w:ind w:left="284" w:hanging="284"/>
            <w:jc w:val="both"/>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1C014D61" wp14:editId="79024811">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495B98" w:rsidRDefault="007736F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4"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FF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Cb96FdQ7RERDrrF8pZf1Ti1a+bDHXO4SQgCvA7hFj9SQVNSOFCUbMD9eI0f9RHgKKWkwc0sqf++&#10;ZU5Qoj4ZhP5sNJnEVU6PSTEd48O9lKxeSsxWXwBCYYR3yPJERv2gelI60I94RJYxKoqY4Ri7pKEn&#10;L0J3L/AIcbFcJiVcXsvCtbm3PLqObY6YfGgfmbMH4AbE/A30O8zmR/jtdKOlgeU2gKwTuGOju64e&#10;BoCLn1B0OFLxsrx8J63nU7r4BQ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8wJBRaUCAACSBQAADgAAAAAAAAAAAAAAAAAu&#10;AgAAZHJzL2Uyb0RvYy54bWxQSwECLQAUAAYACAAAACEAOiJQKN0AAAAGAQAADwAAAAAAAAAAAAAA&#10;AAD/BAAAZHJzL2Rvd25yZXYueG1sUEsFBgAAAAAEAAQA8wAAAAkGAAAAAA==&#10;" fillcolor="#d8d8d8 [2732]" strokecolor="#c0504d [3205]" strokeweight="2pt">
                <v:textbox>
                  <w:txbxContent>
                    <w:p w:rsidR="007736F5" w:rsidRPr="00495B98" w:rsidRDefault="007736F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pPr>
        <w:spacing w:before="120" w:after="120"/>
        <w:ind w:left="851" w:hanging="567"/>
        <w:jc w:val="both"/>
        <w:rPr>
          <w:rFonts w:asciiTheme="minorHAnsi" w:hAnsiTheme="minorHAnsi"/>
          <w:color w:val="1F497D" w:themeColor="text2"/>
        </w:rPr>
        <w:pPrChange w:id="1962"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3"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4"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5"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6"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7"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8" w:author="Autor">
          <w:pPr>
            <w:ind w:left="851" w:hanging="567"/>
            <w:jc w:val="both"/>
          </w:pPr>
        </w:pPrChange>
      </w:pPr>
    </w:p>
    <w:p w:rsidR="00B231CE" w:rsidRPr="00F575F5" w:rsidRDefault="00B231CE">
      <w:pPr>
        <w:spacing w:before="120" w:after="120"/>
        <w:ind w:left="851" w:hanging="567"/>
        <w:jc w:val="both"/>
        <w:rPr>
          <w:rFonts w:asciiTheme="minorHAnsi" w:hAnsiTheme="minorHAnsi"/>
          <w:color w:val="1F497D" w:themeColor="text2"/>
        </w:rPr>
        <w:pPrChange w:id="1969" w:author="Autor">
          <w:pPr>
            <w:ind w:left="851" w:hanging="567"/>
            <w:jc w:val="both"/>
          </w:pPr>
        </w:pPrChange>
      </w:pPr>
    </w:p>
    <w:p w:rsidR="0046604D" w:rsidRPr="004D4A7D" w:rsidDel="0067578D" w:rsidRDefault="0046604D">
      <w:pPr>
        <w:pStyle w:val="Zkladntext"/>
        <w:spacing w:before="120" w:after="120" w:line="276" w:lineRule="auto"/>
        <w:ind w:left="284"/>
        <w:rPr>
          <w:del w:id="1970" w:author="Autor"/>
          <w:rFonts w:asciiTheme="minorHAnsi" w:hAnsiTheme="minorHAnsi"/>
          <w:color w:val="1F497D" w:themeColor="text2"/>
        </w:rPr>
        <w:pPrChange w:id="1971" w:author="Autor">
          <w:pPr>
            <w:pStyle w:val="Nadpis4"/>
            <w:ind w:left="851" w:hanging="567"/>
            <w:jc w:val="both"/>
          </w:pPr>
        </w:pPrChange>
      </w:pPr>
    </w:p>
    <w:p w:rsidR="000C01C9" w:rsidRPr="004D4A7D" w:rsidRDefault="00F85DD1">
      <w:pPr>
        <w:pStyle w:val="Zkladntext"/>
        <w:spacing w:before="120" w:after="120" w:line="276" w:lineRule="auto"/>
        <w:ind w:left="284"/>
        <w:rPr>
          <w:rFonts w:asciiTheme="minorHAnsi" w:hAnsiTheme="minorHAnsi"/>
          <w:color w:val="1F497D" w:themeColor="text2"/>
        </w:rPr>
        <w:pPrChange w:id="1972" w:author="Autor">
          <w:pPr>
            <w:pStyle w:val="Nadpis4"/>
            <w:numPr>
              <w:ilvl w:val="3"/>
              <w:numId w:val="106"/>
            </w:numPr>
            <w:ind w:left="1364" w:hanging="938"/>
            <w:jc w:val="both"/>
          </w:pPr>
        </w:pPrChange>
      </w:pPr>
      <w:ins w:id="1973" w:author="Autor">
        <w:del w:id="1974" w:author="Autor">
          <w:r w:rsidRPr="00204E1B" w:rsidDel="0067578D">
            <w:rPr>
              <w:rFonts w:asciiTheme="minorHAnsi" w:hAnsiTheme="minorHAnsi"/>
              <w:color w:val="1F497D" w:themeColor="text2"/>
              <w:lang w:val="sk-SK"/>
              <w:rPrChange w:id="1975" w:author="Autor">
                <w:rPr>
                  <w:rFonts w:asciiTheme="minorHAnsi" w:hAnsiTheme="minorHAnsi"/>
                  <w:color w:val="1F497D" w:themeColor="text2"/>
                </w:rPr>
              </w:rPrChange>
            </w:rPr>
            <w:delText xml:space="preserve">3.1.8.3. </w:delText>
          </w:r>
        </w:del>
      </w:ins>
      <w:del w:id="1976" w:author="Autor">
        <w:r w:rsidR="000C01C9" w:rsidRPr="00204E1B" w:rsidDel="0067578D">
          <w:rPr>
            <w:rFonts w:asciiTheme="minorHAnsi" w:hAnsiTheme="minorHAnsi"/>
            <w:color w:val="1F497D" w:themeColor="text2"/>
            <w:lang w:val="sk-SK"/>
            <w:rPrChange w:id="1977" w:author="Autor">
              <w:rPr>
                <w:rFonts w:asciiTheme="minorHAnsi" w:hAnsiTheme="minorHAnsi"/>
                <w:color w:val="1F497D" w:themeColor="text2"/>
              </w:rPr>
            </w:rPrChange>
          </w:rPr>
          <w:delText xml:space="preserve">Technická a odborná spôsobilosť podľa § </w:delText>
        </w:r>
        <w:r w:rsidR="001835F0" w:rsidRPr="00204E1B" w:rsidDel="0067578D">
          <w:rPr>
            <w:rFonts w:asciiTheme="minorHAnsi" w:hAnsiTheme="minorHAnsi"/>
            <w:color w:val="1F497D" w:themeColor="text2"/>
            <w:lang w:val="sk-SK"/>
            <w:rPrChange w:id="1978" w:author="Autor">
              <w:rPr>
                <w:rFonts w:asciiTheme="minorHAnsi" w:hAnsiTheme="minorHAnsi"/>
                <w:color w:val="1F497D" w:themeColor="text2"/>
              </w:rPr>
            </w:rPrChange>
          </w:rPr>
          <w:delText xml:space="preserve">34 </w:delText>
        </w:r>
        <w:r w:rsidR="00352C4F" w:rsidRPr="00204E1B" w:rsidDel="0067578D">
          <w:rPr>
            <w:rFonts w:asciiTheme="minorHAnsi" w:hAnsiTheme="minorHAnsi"/>
            <w:color w:val="1F497D" w:themeColor="text2"/>
            <w:lang w:val="sk-SK"/>
            <w:rPrChange w:id="1979" w:author="Autor">
              <w:rPr>
                <w:rFonts w:asciiTheme="minorHAnsi" w:hAnsiTheme="minorHAnsi"/>
                <w:color w:val="1F497D" w:themeColor="text2"/>
              </w:rPr>
            </w:rPrChange>
          </w:rPr>
          <w:delText>ZVO</w:delText>
        </w:r>
      </w:del>
    </w:p>
    <w:p w:rsidR="001B63F1" w:rsidRPr="00B52DF9" w:rsidRDefault="001B63F1">
      <w:pPr>
        <w:pStyle w:val="Zkladntext"/>
        <w:numPr>
          <w:ilvl w:val="0"/>
          <w:numId w:val="226"/>
        </w:numPr>
        <w:spacing w:before="120" w:after="120" w:line="276" w:lineRule="auto"/>
        <w:ind w:left="851" w:hanging="567"/>
        <w:rPr>
          <w:rFonts w:asciiTheme="minorHAnsi" w:hAnsiTheme="minorHAnsi"/>
          <w:sz w:val="20"/>
          <w:lang w:val="sk-SK"/>
        </w:rPr>
        <w:pPrChange w:id="1980" w:author="Autor">
          <w:pPr>
            <w:pStyle w:val="Zkladntext"/>
            <w:numPr>
              <w:numId w:val="14"/>
            </w:numPr>
            <w:ind w:left="720" w:hanging="360"/>
          </w:pPr>
        </w:pPrChange>
      </w:pPr>
      <w:r w:rsidRPr="00B52DF9">
        <w:rPr>
          <w:rFonts w:asciiTheme="minorHAnsi" w:hAnsiTheme="minorHAnsi"/>
          <w:sz w:val="20"/>
          <w:lang w:val="sk-SK"/>
        </w:rPr>
        <w:t xml:space="preserve">Ustanovenie § </w:t>
      </w:r>
      <w:del w:id="1981" w:author="Autor">
        <w:r w:rsidRPr="00B52DF9" w:rsidDel="00B91332">
          <w:rPr>
            <w:rFonts w:asciiTheme="minorHAnsi" w:hAnsiTheme="minorHAnsi"/>
            <w:sz w:val="20"/>
            <w:lang w:val="sk-SK"/>
          </w:rPr>
          <w:delText>28</w:delText>
        </w:r>
      </w:del>
      <w:ins w:id="1982" w:author="Autor">
        <w:r w:rsidR="00B91332">
          <w:rPr>
            <w:rFonts w:asciiTheme="minorHAnsi" w:hAnsiTheme="minorHAnsi"/>
            <w:sz w:val="20"/>
            <w:lang w:val="sk-SK"/>
          </w:rPr>
          <w:t>34</w:t>
        </w:r>
      </w:ins>
      <w:r w:rsidRPr="00B52DF9">
        <w:rPr>
          <w:rFonts w:asciiTheme="minorHAnsi" w:hAnsiTheme="minorHAnsi"/>
          <w:sz w:val="20"/>
          <w:lang w:val="sk-SK"/>
        </w:rPr>
        <w:t xml:space="preserve">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r w:rsidR="008A6418">
        <w:rPr>
          <w:rFonts w:asciiTheme="minorHAnsi" w:hAnsiTheme="minorHAnsi"/>
          <w:sz w:val="20"/>
          <w:lang w:val="sk-SK"/>
        </w:rPr>
        <w:t xml:space="preserve"> </w:t>
      </w:r>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až</w:t>
      </w:r>
      <w:ins w:id="1983" w:author="Autor">
        <w:r w:rsidR="00B91332">
          <w:rPr>
            <w:rFonts w:asciiTheme="minorHAnsi" w:hAnsiTheme="minorHAnsi"/>
            <w:sz w:val="20"/>
            <w:lang w:val="sk-SK"/>
          </w:rPr>
          <w:t xml:space="preserve"> </w:t>
        </w:r>
      </w:ins>
      <w:del w:id="1984" w:author="Autor">
        <w:r w:rsidRPr="00B52DF9" w:rsidDel="00B91332">
          <w:rPr>
            <w:rFonts w:asciiTheme="minorHAnsi" w:hAnsiTheme="minorHAnsi"/>
            <w:sz w:val="20"/>
            <w:lang w:val="sk-SK"/>
          </w:rPr>
          <w:delText xml:space="preserve"> </w:delText>
        </w:r>
      </w:del>
      <w:ins w:id="1985" w:author="Autor">
        <w:r w:rsidR="00B91332">
          <w:rPr>
            <w:rFonts w:asciiTheme="minorHAnsi" w:hAnsiTheme="minorHAnsi"/>
            <w:sz w:val="20"/>
            <w:lang w:val="sk-SK"/>
          </w:rPr>
          <w:t>m</w:t>
        </w:r>
      </w:ins>
      <w:del w:id="1986" w:author="Autor">
        <w:r w:rsidRPr="00B52DF9" w:rsidDel="00B91332">
          <w:rPr>
            <w:rFonts w:asciiTheme="minorHAnsi" w:hAnsiTheme="minorHAnsi"/>
            <w:sz w:val="20"/>
            <w:lang w:val="sk-SK"/>
          </w:rPr>
          <w:delText>l</w:delText>
        </w:r>
      </w:del>
      <w:r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A75BA8" w:rsidRDefault="001B63F1" w:rsidP="007A2BCE">
      <w:pPr>
        <w:pStyle w:val="Zkladntext"/>
        <w:numPr>
          <w:ilvl w:val="0"/>
          <w:numId w:val="226"/>
        </w:numPr>
        <w:spacing w:before="120" w:after="120" w:line="276" w:lineRule="auto"/>
        <w:ind w:left="851" w:hanging="567"/>
        <w:rPr>
          <w:ins w:id="1987" w:author="Autor"/>
          <w:rFonts w:asciiTheme="minorHAnsi" w:hAnsiTheme="minorHAnsi"/>
          <w:sz w:val="20"/>
          <w:lang w:val="sk-SK"/>
        </w:rPr>
      </w:pPr>
      <w:r w:rsidRPr="007A2BCE">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sidRPr="007A2BCE">
        <w:rPr>
          <w:rFonts w:asciiTheme="minorHAnsi" w:hAnsiTheme="minorHAnsi"/>
          <w:sz w:val="20"/>
          <w:lang w:val="sk-SK"/>
        </w:rPr>
        <w:t xml:space="preserve">34 </w:t>
      </w:r>
      <w:r w:rsidRPr="007A2BCE">
        <w:rPr>
          <w:rFonts w:asciiTheme="minorHAnsi" w:hAnsiTheme="minorHAnsi"/>
          <w:sz w:val="20"/>
          <w:lang w:val="sk-SK"/>
        </w:rPr>
        <w:t>ods. 1 písm. a) alebo b)</w:t>
      </w:r>
      <w:r w:rsidR="00F73CDD" w:rsidRPr="007A2BCE">
        <w:rPr>
          <w:rFonts w:asciiTheme="minorHAnsi" w:hAnsiTheme="minorHAnsi"/>
          <w:sz w:val="20"/>
          <w:lang w:val="sk-SK"/>
        </w:rPr>
        <w:t xml:space="preserve"> ZVO)</w:t>
      </w:r>
      <w:r w:rsidRPr="007A2BCE">
        <w:rPr>
          <w:rFonts w:asciiTheme="minorHAnsi" w:hAnsiTheme="minorHAnsi"/>
          <w:sz w:val="20"/>
          <w:lang w:val="sk-SK"/>
        </w:rPr>
        <w:t>, alebo na požiadavky na úroveň vzdelania a odbornej praxi (</w:t>
      </w:r>
      <w:r w:rsidR="001835F0" w:rsidRPr="007A2BCE">
        <w:rPr>
          <w:rFonts w:asciiTheme="minorHAnsi" w:hAnsiTheme="minorHAnsi"/>
          <w:sz w:val="20"/>
          <w:lang w:val="sk-SK"/>
        </w:rPr>
        <w:t xml:space="preserve">§ 34 </w:t>
      </w:r>
      <w:r w:rsidRPr="007A2BCE">
        <w:rPr>
          <w:rFonts w:asciiTheme="minorHAnsi" w:hAnsiTheme="minorHAnsi"/>
          <w:sz w:val="20"/>
          <w:lang w:val="sk-SK"/>
        </w:rPr>
        <w:t>ods. 1 písm. g</w:t>
      </w:r>
      <w:r w:rsidR="00F73CDD" w:rsidRPr="007A2BCE">
        <w:rPr>
          <w:rFonts w:asciiTheme="minorHAnsi" w:hAnsiTheme="minorHAnsi"/>
          <w:sz w:val="20"/>
          <w:lang w:val="sk-SK"/>
        </w:rPr>
        <w:t>) ZVO</w:t>
      </w:r>
      <w:r w:rsidRPr="007A2BCE">
        <w:rPr>
          <w:rFonts w:asciiTheme="minorHAnsi" w:hAnsiTheme="minorHAnsi"/>
          <w:sz w:val="20"/>
          <w:lang w:val="sk-SK"/>
        </w:rPr>
        <w:t>), kde za účelom zvýšenia hospodárskej súťaže je vhodné stanoviť tieto minimálne požiadavk</w:t>
      </w:r>
      <w:r w:rsidR="000F2390" w:rsidRPr="007A2BCE">
        <w:rPr>
          <w:rFonts w:asciiTheme="minorHAnsi" w:hAnsiTheme="minorHAnsi"/>
          <w:sz w:val="20"/>
          <w:lang w:val="sk-SK"/>
        </w:rPr>
        <w:t>y s ohľadom na túto skutočnosť.</w:t>
      </w:r>
    </w:p>
    <w:p w:rsidR="007A2BCE" w:rsidRDefault="007A2BCE">
      <w:pPr>
        <w:pStyle w:val="Zkladntext"/>
        <w:spacing w:before="120" w:after="120" w:line="276" w:lineRule="auto"/>
        <w:ind w:left="851"/>
        <w:rPr>
          <w:ins w:id="1988" w:author="Autor"/>
          <w:rFonts w:asciiTheme="minorHAnsi" w:hAnsiTheme="minorHAnsi"/>
          <w:sz w:val="20"/>
          <w:lang w:val="sk-SK"/>
        </w:rPr>
        <w:pPrChange w:id="1989" w:author="Autor">
          <w:pPr>
            <w:pStyle w:val="Zkladntext"/>
            <w:numPr>
              <w:numId w:val="226"/>
            </w:numPr>
            <w:spacing w:before="120" w:after="120" w:line="276" w:lineRule="auto"/>
            <w:ind w:left="851" w:hanging="567"/>
          </w:pPr>
        </w:pPrChange>
      </w:pPr>
    </w:p>
    <w:p w:rsidR="007A2BCE" w:rsidRDefault="007A2BCE">
      <w:pPr>
        <w:pStyle w:val="Zkladntext"/>
        <w:spacing w:before="120" w:after="120" w:line="276" w:lineRule="auto"/>
        <w:ind w:left="851"/>
        <w:rPr>
          <w:ins w:id="1990" w:author="Autor"/>
          <w:rFonts w:asciiTheme="minorHAnsi" w:hAnsiTheme="minorHAnsi"/>
          <w:sz w:val="20"/>
          <w:lang w:val="sk-SK"/>
        </w:rPr>
        <w:pPrChange w:id="1991" w:author="Autor">
          <w:pPr>
            <w:pStyle w:val="Zkladntext"/>
            <w:numPr>
              <w:numId w:val="226"/>
            </w:numPr>
            <w:spacing w:before="120" w:after="120" w:line="276" w:lineRule="auto"/>
            <w:ind w:left="851" w:hanging="567"/>
          </w:pPr>
        </w:pPrChange>
      </w:pPr>
    </w:p>
    <w:p w:rsidR="007A2BCE" w:rsidRDefault="007A2BCE">
      <w:pPr>
        <w:pStyle w:val="Zkladntext"/>
        <w:spacing w:before="120" w:after="120" w:line="276" w:lineRule="auto"/>
        <w:ind w:left="851"/>
        <w:rPr>
          <w:ins w:id="1992" w:author="Autor"/>
          <w:rFonts w:asciiTheme="minorHAnsi" w:hAnsiTheme="minorHAnsi"/>
          <w:sz w:val="20"/>
          <w:lang w:val="sk-SK"/>
        </w:rPr>
        <w:pPrChange w:id="1993" w:author="Autor">
          <w:pPr>
            <w:pStyle w:val="Zkladntext"/>
            <w:numPr>
              <w:numId w:val="226"/>
            </w:numPr>
            <w:spacing w:before="120" w:after="120" w:line="276" w:lineRule="auto"/>
            <w:ind w:left="851" w:hanging="567"/>
          </w:pPr>
        </w:pPrChange>
      </w:pPr>
    </w:p>
    <w:p w:rsidR="007A2BCE" w:rsidRDefault="007A2BCE">
      <w:pPr>
        <w:pStyle w:val="Zkladntext"/>
        <w:spacing w:before="120" w:after="120" w:line="276" w:lineRule="auto"/>
        <w:ind w:left="851"/>
        <w:rPr>
          <w:ins w:id="1994" w:author="Autor"/>
          <w:rFonts w:asciiTheme="minorHAnsi" w:hAnsiTheme="minorHAnsi"/>
          <w:sz w:val="20"/>
          <w:lang w:val="sk-SK"/>
        </w:rPr>
        <w:pPrChange w:id="1995" w:author="Autor">
          <w:pPr>
            <w:pStyle w:val="Zkladntext"/>
            <w:numPr>
              <w:numId w:val="226"/>
            </w:numPr>
            <w:spacing w:before="120" w:after="120" w:line="276" w:lineRule="auto"/>
            <w:ind w:left="851" w:hanging="567"/>
          </w:pPr>
        </w:pPrChange>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688960" behindDoc="1" locked="0" layoutInCell="1" allowOverlap="1" wp14:anchorId="6793BF77" wp14:editId="2A252BD9">
                <wp:simplePos x="0" y="0"/>
                <wp:positionH relativeFrom="margin">
                  <wp:posOffset>119380</wp:posOffset>
                </wp:positionH>
                <wp:positionV relativeFrom="paragraph">
                  <wp:posOffset>180340</wp:posOffset>
                </wp:positionV>
                <wp:extent cx="5785200" cy="3211200"/>
                <wp:effectExtent l="0" t="0" r="24130" b="27305"/>
                <wp:wrapTight wrapText="bothSides">
                  <wp:wrapPolygon edited="0">
                    <wp:start x="0" y="0"/>
                    <wp:lineTo x="0" y="21656"/>
                    <wp:lineTo x="21619" y="21656"/>
                    <wp:lineTo x="21619" y="0"/>
                    <wp:lineTo x="0" y="0"/>
                  </wp:wrapPolygon>
                </wp:wrapTight>
                <wp:docPr id="18" name="Textové pole 18"/>
                <wp:cNvGraphicFramePr/>
                <a:graphic xmlns:a="http://schemas.openxmlformats.org/drawingml/2006/main">
                  <a:graphicData uri="http://schemas.microsoft.com/office/word/2010/wordprocessingShape">
                    <wps:wsp>
                      <wps:cNvSpPr txBox="1"/>
                      <wps:spPr>
                        <a:xfrm>
                          <a:off x="0" y="0"/>
                          <a:ext cx="5785200" cy="3211200"/>
                        </a:xfrm>
                        <a:custGeom>
                          <a:avLst/>
                          <a:gdLst>
                            <a:gd name="connsiteX0" fmla="*/ 0 w 5819775"/>
                            <a:gd name="connsiteY0" fmla="*/ 0 h 7658100"/>
                            <a:gd name="connsiteX1" fmla="*/ 5819775 w 5819775"/>
                            <a:gd name="connsiteY1" fmla="*/ 0 h 7658100"/>
                            <a:gd name="connsiteX2" fmla="*/ 5819775 w 5819775"/>
                            <a:gd name="connsiteY2" fmla="*/ 7658100 h 7658100"/>
                            <a:gd name="connsiteX3" fmla="*/ 0 w 5819775"/>
                            <a:gd name="connsiteY3" fmla="*/ 7658100 h 7658100"/>
                            <a:gd name="connsiteX4" fmla="*/ 0 w 5819775"/>
                            <a:gd name="connsiteY4" fmla="*/ 0 h 7658100"/>
                            <a:gd name="connsiteX0" fmla="*/ 0 w 5819958"/>
                            <a:gd name="connsiteY0" fmla="*/ 0 h 7658100"/>
                            <a:gd name="connsiteX1" fmla="*/ 5819775 w 5819958"/>
                            <a:gd name="connsiteY1" fmla="*/ 0 h 7658100"/>
                            <a:gd name="connsiteX2" fmla="*/ 5819775 w 5819958"/>
                            <a:gd name="connsiteY2" fmla="*/ 2971800 h 7658100"/>
                            <a:gd name="connsiteX3" fmla="*/ 5819775 w 5819958"/>
                            <a:gd name="connsiteY3" fmla="*/ 7658100 h 7658100"/>
                            <a:gd name="connsiteX4" fmla="*/ 0 w 5819958"/>
                            <a:gd name="connsiteY4" fmla="*/ 7658100 h 7658100"/>
                            <a:gd name="connsiteX5" fmla="*/ 0 w 5819958"/>
                            <a:gd name="connsiteY5" fmla="*/ 0 h 7658100"/>
                            <a:gd name="connsiteX0" fmla="*/ 0 w 5819982"/>
                            <a:gd name="connsiteY0" fmla="*/ 0 h 7658100"/>
                            <a:gd name="connsiteX1" fmla="*/ 5819775 w 5819982"/>
                            <a:gd name="connsiteY1" fmla="*/ 0 h 7658100"/>
                            <a:gd name="connsiteX2" fmla="*/ 5819958 w 5819982"/>
                            <a:gd name="connsiteY2" fmla="*/ 1440180 h 7658100"/>
                            <a:gd name="connsiteX3" fmla="*/ 5819775 w 5819982"/>
                            <a:gd name="connsiteY3" fmla="*/ 7658100 h 7658100"/>
                            <a:gd name="connsiteX4" fmla="*/ 0 w 5819982"/>
                            <a:gd name="connsiteY4" fmla="*/ 7658100 h 7658100"/>
                            <a:gd name="connsiteX5" fmla="*/ 0 w 5819982"/>
                            <a:gd name="connsiteY5" fmla="*/ 0 h 7658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819982" h="7658100">
                              <a:moveTo>
                                <a:pt x="0" y="0"/>
                              </a:moveTo>
                              <a:lnTo>
                                <a:pt x="5819775" y="0"/>
                              </a:lnTo>
                              <a:cubicBezTo>
                                <a:pt x="5820410" y="1399540"/>
                                <a:pt x="5819323" y="40640"/>
                                <a:pt x="5819958" y="1440180"/>
                              </a:cubicBezTo>
                              <a:lnTo>
                                <a:pt x="5819775" y="7658100"/>
                              </a:lnTo>
                              <a:lnTo>
                                <a:pt x="0" y="7658100"/>
                              </a:lnTo>
                              <a:lnTo>
                                <a:pt x="0" y="0"/>
                              </a:lnTo>
                              <a:close/>
                            </a:path>
                          </a:pathLst>
                        </a:cu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495B98" w:rsidRDefault="007736F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5" style="position:absolute;left:0;text-align:left;margin-left:9.4pt;margin-top:14.2pt;width:455.55pt;height:252.85pt;z-index:-251627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819982,7658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" adj="-11796480,,5400" path="m,l5819775,v635,1399540,-452,40640,183,1440180l5819775,7658100,,7658100,,xe" fillcolor="#d8d8d8 [2732]" strokecolor="#c0504d [3205]" strokeweight="2pt">
                <v:stroke joinstyle="miter"/>
                <v:formulas/>
                <v:path arrowok="t" o:connecttype="custom" o:connectlocs="0,0;5784994,0;5785176,603897;5784994,3211200;0,3211200;0,0" o:connectangles="0,0,0,0,0,0" textboxrect="0,0,5819982,7658100"/>
                <v:textbox>
                  <w:txbxContent>
                    <w:p w:rsidR="007736F5" w:rsidRPr="00495B98" w:rsidRDefault="007736F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7736F5" w:rsidRPr="00495B98" w:rsidRDefault="007736F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v:textbox>
                <w10:wrap type="tight" anchorx="margin"/>
              </v:shape>
            </w:pict>
          </mc:Fallback>
        </mc:AlternateContent>
      </w:r>
    </w:p>
    <w:p w:rsidR="00E44DAE" w:rsidDel="007A2BCE" w:rsidRDefault="00E44DAE">
      <w:pPr>
        <w:pStyle w:val="Zkladntext"/>
        <w:spacing w:before="0" w:after="200" w:line="276" w:lineRule="auto"/>
        <w:rPr>
          <w:del w:id="1996" w:author="Autor"/>
          <w:rFonts w:asciiTheme="minorHAnsi" w:hAnsiTheme="minorHAnsi"/>
          <w:sz w:val="20"/>
          <w:lang w:val="sk-SK"/>
        </w:rPr>
        <w:pPrChange w:id="1997" w:author="Autor">
          <w:pPr>
            <w:pStyle w:val="Zkladntext"/>
            <w:numPr>
              <w:numId w:val="14"/>
            </w:numPr>
            <w:ind w:left="720" w:hanging="360"/>
          </w:pPr>
        </w:pPrChange>
      </w:pPr>
    </w:p>
    <w:p w:rsidR="00B63069" w:rsidRPr="007A2BCE" w:rsidDel="007A2BCE" w:rsidRDefault="00B63069">
      <w:pPr>
        <w:pStyle w:val="Zkladntext"/>
        <w:spacing w:before="120" w:after="120" w:line="276" w:lineRule="auto"/>
        <w:ind w:left="851"/>
        <w:rPr>
          <w:del w:id="1998" w:author="Autor"/>
          <w:rFonts w:asciiTheme="minorHAnsi" w:hAnsiTheme="minorHAnsi"/>
          <w:sz w:val="20"/>
          <w:rPrChange w:id="1999" w:author="Autor">
            <w:rPr>
              <w:del w:id="2000" w:author="Autor"/>
            </w:rPr>
          </w:rPrChange>
        </w:rPr>
        <w:pPrChange w:id="2001" w:author="Autor">
          <w:pPr/>
        </w:pPrChange>
      </w:pPr>
      <w:del w:id="2002" w:author="Autor">
        <w:r w:rsidRPr="007A2BCE" w:rsidDel="00A75BA8">
          <w:rPr>
            <w:rFonts w:asciiTheme="minorHAnsi" w:hAnsiTheme="minorHAnsi"/>
            <w:sz w:val="20"/>
            <w:rPrChange w:id="2003" w:author="Autor">
              <w:rPr/>
            </w:rPrChange>
          </w:rPr>
          <w:br w:type="page"/>
        </w:r>
      </w:del>
    </w:p>
    <w:p w:rsidR="001B63F1" w:rsidRPr="00A72D99" w:rsidDel="007A2BCE" w:rsidRDefault="001B63F1">
      <w:pPr>
        <w:spacing w:before="120" w:after="120"/>
        <w:ind w:left="851" w:hanging="567"/>
        <w:rPr>
          <w:del w:id="2004" w:author="Autor"/>
          <w:rFonts w:asciiTheme="minorHAnsi" w:hAnsiTheme="minorHAnsi"/>
          <w:sz w:val="20"/>
        </w:rPr>
        <w:pPrChange w:id="2005" w:author="Autor">
          <w:pPr>
            <w:ind w:left="851" w:hanging="567"/>
          </w:pPr>
        </w:pPrChange>
      </w:pPr>
    </w:p>
    <w:p w:rsidR="000F2390" w:rsidRPr="00F575F5" w:rsidDel="00682345" w:rsidRDefault="000F2390">
      <w:pPr>
        <w:spacing w:before="120" w:after="120"/>
        <w:ind w:left="851" w:hanging="567"/>
        <w:jc w:val="both"/>
        <w:rPr>
          <w:del w:id="2006" w:author="Autor"/>
          <w:rFonts w:asciiTheme="minorHAnsi" w:hAnsiTheme="minorHAnsi"/>
          <w:color w:val="1F497D" w:themeColor="text2"/>
        </w:rPr>
        <w:pPrChange w:id="2007" w:author="Autor">
          <w:pPr>
            <w:ind w:left="851" w:hanging="567"/>
            <w:jc w:val="both"/>
          </w:pPr>
        </w:pPrChange>
      </w:pPr>
    </w:p>
    <w:p w:rsidR="00F04BCE" w:rsidRPr="00F575F5" w:rsidDel="00682345" w:rsidRDefault="00F04BCE">
      <w:pPr>
        <w:pStyle w:val="Zkladntext"/>
        <w:spacing w:before="120" w:after="120" w:line="276" w:lineRule="auto"/>
        <w:ind w:left="851" w:hanging="567"/>
        <w:rPr>
          <w:del w:id="2008" w:author="Autor"/>
          <w:rFonts w:asciiTheme="minorHAnsi" w:hAnsiTheme="minorHAnsi"/>
          <w:color w:val="1F497D" w:themeColor="text2"/>
          <w:lang w:val="sk-SK"/>
        </w:rPr>
        <w:pPrChange w:id="2009" w:author="Autor">
          <w:pPr>
            <w:pStyle w:val="Zkladntext"/>
            <w:ind w:left="851" w:hanging="567"/>
          </w:pPr>
        </w:pPrChange>
      </w:pPr>
    </w:p>
    <w:p w:rsidR="009C2941" w:rsidRPr="00F575F5" w:rsidDel="00682345" w:rsidRDefault="009C2941">
      <w:pPr>
        <w:pStyle w:val="Nadpis4"/>
        <w:spacing w:before="120" w:after="120"/>
        <w:ind w:left="851" w:hanging="567"/>
        <w:jc w:val="both"/>
        <w:rPr>
          <w:del w:id="2010" w:author="Autor"/>
          <w:rFonts w:asciiTheme="minorHAnsi" w:hAnsiTheme="minorHAnsi"/>
          <w:color w:val="1F497D" w:themeColor="text2"/>
        </w:rPr>
        <w:pPrChange w:id="2011"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12" w:author="Autor"/>
          <w:rFonts w:asciiTheme="minorHAnsi" w:hAnsiTheme="minorHAnsi"/>
          <w:color w:val="1F497D" w:themeColor="text2"/>
        </w:rPr>
        <w:pPrChange w:id="2013"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14" w:author="Autor"/>
          <w:rFonts w:asciiTheme="minorHAnsi" w:hAnsiTheme="minorHAnsi"/>
          <w:color w:val="1F497D" w:themeColor="text2"/>
        </w:rPr>
        <w:pPrChange w:id="2015"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16" w:author="Autor"/>
          <w:rFonts w:asciiTheme="minorHAnsi" w:hAnsiTheme="minorHAnsi"/>
          <w:color w:val="1F497D" w:themeColor="text2"/>
        </w:rPr>
        <w:pPrChange w:id="2017"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18" w:author="Autor"/>
          <w:rFonts w:asciiTheme="minorHAnsi" w:hAnsiTheme="minorHAnsi"/>
          <w:color w:val="1F497D" w:themeColor="text2"/>
        </w:rPr>
        <w:pPrChange w:id="2019"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20" w:author="Autor"/>
          <w:rFonts w:asciiTheme="minorHAnsi" w:hAnsiTheme="minorHAnsi"/>
          <w:color w:val="1F497D" w:themeColor="text2"/>
        </w:rPr>
        <w:pPrChange w:id="2021"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22" w:author="Autor"/>
          <w:rFonts w:asciiTheme="minorHAnsi" w:hAnsiTheme="minorHAnsi"/>
          <w:color w:val="1F497D" w:themeColor="text2"/>
        </w:rPr>
        <w:pPrChange w:id="2023" w:author="Autor">
          <w:pPr>
            <w:pStyle w:val="Nadpis4"/>
            <w:ind w:left="851" w:hanging="567"/>
            <w:jc w:val="both"/>
          </w:pPr>
        </w:pPrChange>
      </w:pPr>
    </w:p>
    <w:p w:rsidR="009C2941" w:rsidRPr="00F575F5" w:rsidDel="00682345" w:rsidRDefault="009C2941">
      <w:pPr>
        <w:pStyle w:val="Nadpis4"/>
        <w:spacing w:before="120" w:after="120"/>
        <w:ind w:left="851" w:hanging="567"/>
        <w:jc w:val="both"/>
        <w:rPr>
          <w:del w:id="2024" w:author="Autor"/>
          <w:rFonts w:asciiTheme="minorHAnsi" w:hAnsiTheme="minorHAnsi"/>
          <w:color w:val="1F497D" w:themeColor="text2"/>
        </w:rPr>
        <w:pPrChange w:id="2025" w:author="Autor">
          <w:pPr>
            <w:pStyle w:val="Nadpis4"/>
            <w:ind w:left="851" w:hanging="567"/>
            <w:jc w:val="both"/>
          </w:pPr>
        </w:pPrChange>
      </w:pPr>
    </w:p>
    <w:p w:rsidR="000C01C9" w:rsidRPr="00F575F5" w:rsidDel="0067578D" w:rsidRDefault="00F85DD1">
      <w:pPr>
        <w:pStyle w:val="Nadpis3"/>
        <w:spacing w:before="120" w:after="120"/>
        <w:ind w:left="851" w:hanging="567"/>
        <w:jc w:val="both"/>
        <w:rPr>
          <w:del w:id="2026" w:author="Autor"/>
          <w:rFonts w:asciiTheme="minorHAnsi" w:hAnsiTheme="minorHAnsi"/>
          <w:color w:val="1F497D" w:themeColor="text2"/>
        </w:rPr>
        <w:pPrChange w:id="2027" w:author="Autor">
          <w:pPr>
            <w:pStyle w:val="Nadpis3"/>
            <w:numPr>
              <w:ilvl w:val="2"/>
              <w:numId w:val="106"/>
            </w:numPr>
            <w:ind w:left="1134" w:hanging="720"/>
            <w:jc w:val="both"/>
          </w:pPr>
        </w:pPrChange>
      </w:pPr>
      <w:ins w:id="2028" w:author="Autor">
        <w:del w:id="2029" w:author="Autor">
          <w:r w:rsidDel="0067578D">
            <w:rPr>
              <w:rFonts w:asciiTheme="minorHAnsi" w:hAnsiTheme="minorHAnsi"/>
              <w:color w:val="1F497D" w:themeColor="text2"/>
            </w:rPr>
            <w:delText xml:space="preserve">3.1.9. </w:delText>
          </w:r>
        </w:del>
      </w:ins>
      <w:del w:id="2030" w:author="Autor">
        <w:r w:rsidR="000C01C9" w:rsidRPr="00F575F5" w:rsidDel="0067578D">
          <w:rPr>
            <w:rFonts w:asciiTheme="minorHAnsi" w:hAnsiTheme="minorHAnsi"/>
            <w:color w:val="1F497D" w:themeColor="text2"/>
          </w:rPr>
          <w:delText>Požiadavky na skupinu dodávateľov</w:delText>
        </w:r>
      </w:del>
    </w:p>
    <w:p w:rsidR="005A09DC" w:rsidRPr="00B52DF9" w:rsidRDefault="005A09DC">
      <w:pPr>
        <w:pStyle w:val="Zkladntext"/>
        <w:numPr>
          <w:ilvl w:val="0"/>
          <w:numId w:val="226"/>
        </w:numPr>
        <w:spacing w:before="120" w:after="120" w:line="276" w:lineRule="auto"/>
        <w:ind w:left="851" w:hanging="567"/>
        <w:rPr>
          <w:rFonts w:asciiTheme="minorHAnsi" w:hAnsiTheme="minorHAnsi"/>
          <w:sz w:val="20"/>
          <w:lang w:val="sk-SK"/>
        </w:rPr>
        <w:pPrChange w:id="2031" w:author="Autor">
          <w:pPr>
            <w:pStyle w:val="Zkladntext"/>
            <w:numPr>
              <w:numId w:val="15"/>
            </w:numPr>
            <w:ind w:left="378" w:hanging="360"/>
          </w:pPr>
        </w:pPrChange>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w:t>
      </w:r>
      <w:del w:id="2032" w:author="Autor">
        <w:r w:rsidR="006757EC" w:rsidRPr="00A72D99" w:rsidDel="00B91332">
          <w:rPr>
            <w:rFonts w:asciiTheme="minorHAnsi" w:hAnsiTheme="minorHAnsi"/>
            <w:sz w:val="20"/>
            <w:lang w:val="sk-SK"/>
          </w:rPr>
          <w:delText>3</w:delText>
        </w:r>
      </w:del>
      <w:ins w:id="2033" w:author="Autor">
        <w:r w:rsidR="00B91332">
          <w:rPr>
            <w:rFonts w:asciiTheme="minorHAnsi" w:hAnsiTheme="minorHAnsi"/>
            <w:sz w:val="20"/>
            <w:lang w:val="sk-SK"/>
          </w:rPr>
          <w:t>2</w:t>
        </w:r>
      </w:ins>
      <w:r w:rsidR="006757EC" w:rsidRPr="00A72D99">
        <w:rPr>
          <w:rFonts w:asciiTheme="minorHAnsi" w:hAnsiTheme="minorHAnsi"/>
          <w:sz w:val="20"/>
          <w:lang w:val="sk-SK"/>
        </w:rPr>
        <w:t xml:space="preserve">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204E1B" w:rsidRDefault="005A09DC">
      <w:pPr>
        <w:pStyle w:val="Zkladntext"/>
        <w:numPr>
          <w:ilvl w:val="0"/>
          <w:numId w:val="226"/>
        </w:numPr>
        <w:spacing w:before="120" w:after="120" w:line="276" w:lineRule="auto"/>
        <w:ind w:left="851" w:hanging="567"/>
        <w:rPr>
          <w:ins w:id="2034" w:author="Autor"/>
          <w:rFonts w:asciiTheme="minorHAnsi" w:hAnsiTheme="minorHAnsi"/>
          <w:color w:val="1F497D" w:themeColor="text2"/>
          <w:lang w:val="sk-SK"/>
        </w:rPr>
        <w:pPrChange w:id="2035" w:author="Autor">
          <w:pPr>
            <w:pStyle w:val="Zkladntext"/>
            <w:numPr>
              <w:numId w:val="15"/>
            </w:numPr>
            <w:ind w:left="378" w:hanging="360"/>
          </w:pPr>
        </w:pPrChange>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p>
    <w:p w:rsidR="005A09DC" w:rsidRPr="00F575F5" w:rsidRDefault="005A09DC">
      <w:pPr>
        <w:pStyle w:val="Zkladntext"/>
        <w:spacing w:before="120" w:after="120" w:line="276" w:lineRule="auto"/>
        <w:ind w:left="284"/>
        <w:rPr>
          <w:rFonts w:asciiTheme="minorHAnsi" w:hAnsiTheme="minorHAnsi"/>
          <w:color w:val="1F497D" w:themeColor="text2"/>
          <w:lang w:val="sk-SK"/>
        </w:rPr>
        <w:pPrChange w:id="2036" w:author="Autor">
          <w:pPr>
            <w:pStyle w:val="Zkladntext"/>
            <w:numPr>
              <w:numId w:val="15"/>
            </w:numPr>
            <w:ind w:left="378" w:hanging="360"/>
          </w:pPr>
        </w:pPrChange>
      </w:pPr>
      <w:del w:id="2037" w:author="Autor">
        <w:r w:rsidRPr="00F575F5" w:rsidDel="00204E1B">
          <w:rPr>
            <w:rFonts w:asciiTheme="minorHAnsi" w:hAnsiTheme="minorHAnsi"/>
            <w:color w:val="1F497D" w:themeColor="text2"/>
            <w:lang w:val="sk-SK"/>
          </w:rPr>
          <w:delText xml:space="preserve"> </w:delText>
        </w:r>
      </w:del>
      <w:r w:rsidRPr="00F575F5">
        <w:rPr>
          <w:rFonts w:asciiTheme="minorHAnsi" w:hAnsiTheme="minorHAnsi"/>
          <w:color w:val="1F497D" w:themeColor="text2"/>
          <w:lang w:val="sk-SK"/>
        </w:rPr>
        <w:tab/>
      </w:r>
    </w:p>
    <w:p w:rsidR="000C01C9" w:rsidRPr="008F20CB" w:rsidRDefault="00F85DD1">
      <w:pPr>
        <w:pStyle w:val="Nadpis1"/>
        <w:spacing w:after="120"/>
        <w:ind w:left="444" w:firstLine="708"/>
        <w:rPr>
          <w:rPrChange w:id="2038" w:author="Autor">
            <w:rPr>
              <w:rFonts w:asciiTheme="minorHAnsi" w:hAnsiTheme="minorHAnsi"/>
              <w:color w:val="1F497D" w:themeColor="text2"/>
            </w:rPr>
          </w:rPrChange>
        </w:rPr>
        <w:pPrChange w:id="2039" w:author="Autor">
          <w:pPr>
            <w:pStyle w:val="Nadpis3"/>
            <w:numPr>
              <w:ilvl w:val="2"/>
              <w:numId w:val="106"/>
            </w:numPr>
            <w:ind w:left="1134" w:hanging="720"/>
            <w:jc w:val="both"/>
          </w:pPr>
        </w:pPrChange>
      </w:pPr>
      <w:bookmarkStart w:id="2040" w:name="_Ref417893018"/>
      <w:ins w:id="2041" w:author="Autor">
        <w:del w:id="2042" w:author="Autor">
          <w:r w:rsidRPr="008F20CB" w:rsidDel="008F20CB">
            <w:rPr>
              <w:rPrChange w:id="2043" w:author="Autor">
                <w:rPr>
                  <w:rFonts w:asciiTheme="minorHAnsi" w:hAnsiTheme="minorHAnsi"/>
                  <w:color w:val="1F497D" w:themeColor="text2"/>
                </w:rPr>
              </w:rPrChange>
            </w:rPr>
            <w:delText>3.1.10</w:delText>
          </w:r>
        </w:del>
      </w:ins>
      <w:bookmarkStart w:id="2044" w:name="_Toc26798948"/>
      <w:r w:rsidR="00224B27">
        <w:t>6. V</w:t>
      </w:r>
      <w:r w:rsidR="000C01C9" w:rsidRPr="008F20CB">
        <w:rPr>
          <w:rPrChange w:id="2045" w:author="Autor">
            <w:rPr>
              <w:rFonts w:asciiTheme="minorHAnsi" w:hAnsiTheme="minorHAnsi"/>
              <w:color w:val="1F497D" w:themeColor="text2"/>
            </w:rPr>
          </w:rPrChange>
        </w:rPr>
        <w:t>yhodnotenie splnenia podmienok účasti</w:t>
      </w:r>
      <w:bookmarkEnd w:id="2040"/>
      <w:bookmarkEnd w:id="2044"/>
    </w:p>
    <w:p w:rsidR="001D69FC" w:rsidRPr="00B52DF9" w:rsidRDefault="001D69FC">
      <w:pPr>
        <w:pStyle w:val="Zkladntext"/>
        <w:numPr>
          <w:ilvl w:val="0"/>
          <w:numId w:val="16"/>
        </w:numPr>
        <w:spacing w:before="120" w:after="120" w:line="276" w:lineRule="auto"/>
        <w:ind w:left="709" w:hanging="425"/>
        <w:rPr>
          <w:rFonts w:asciiTheme="minorHAnsi" w:hAnsiTheme="minorHAnsi"/>
          <w:sz w:val="20"/>
          <w:lang w:val="sk-SK"/>
        </w:rPr>
        <w:pPrChange w:id="2046" w:author="Autor">
          <w:pPr>
            <w:pStyle w:val="Zkladntext"/>
            <w:numPr>
              <w:numId w:val="16"/>
            </w:numPr>
            <w:ind w:left="709" w:hanging="425"/>
          </w:pPr>
        </w:pPrChange>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pPr>
        <w:pStyle w:val="Zkladntext"/>
        <w:numPr>
          <w:ilvl w:val="0"/>
          <w:numId w:val="16"/>
        </w:numPr>
        <w:spacing w:before="120" w:after="120" w:line="276" w:lineRule="auto"/>
        <w:ind w:left="709" w:hanging="425"/>
        <w:rPr>
          <w:rFonts w:asciiTheme="minorHAnsi" w:hAnsiTheme="minorHAnsi"/>
          <w:sz w:val="20"/>
          <w:lang w:val="sk-SK"/>
        </w:rPr>
        <w:pPrChange w:id="2047" w:author="Autor">
          <w:pPr>
            <w:pStyle w:val="Zkladntext"/>
            <w:numPr>
              <w:numId w:val="16"/>
            </w:numPr>
            <w:ind w:left="709" w:hanging="425"/>
          </w:pPr>
        </w:pPrChange>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4927B2" w:rsidRPr="00E706C3" w:rsidRDefault="00D52A41">
      <w:pPr>
        <w:pStyle w:val="Zkladntext"/>
        <w:numPr>
          <w:ilvl w:val="0"/>
          <w:numId w:val="16"/>
        </w:numPr>
        <w:spacing w:before="120" w:after="120" w:line="276" w:lineRule="auto"/>
        <w:ind w:left="709" w:hanging="425"/>
        <w:rPr>
          <w:ins w:id="2048" w:author="Autor"/>
          <w:rStyle w:val="Jemnodkaz"/>
          <w:rFonts w:asciiTheme="minorHAnsi" w:hAnsiTheme="minorHAnsi"/>
          <w:color w:val="auto"/>
          <w:sz w:val="20"/>
          <w:rPrChange w:id="2049" w:author="Autor">
            <w:rPr>
              <w:ins w:id="2050" w:author="Autor"/>
              <w:rFonts w:asciiTheme="minorHAnsi" w:eastAsiaTheme="majorEastAsia" w:hAnsiTheme="minorHAnsi" w:cstheme="majorBidi"/>
              <w:b/>
              <w:bCs/>
              <w:color w:val="1F497D" w:themeColor="text2"/>
              <w:sz w:val="26"/>
              <w:szCs w:val="26"/>
            </w:rPr>
          </w:rPrChange>
        </w:rPr>
        <w:pPrChange w:id="2051" w:author="Autor">
          <w:pPr/>
        </w:pPrChange>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C63195">
        <w:rPr>
          <w:rStyle w:val="Jemnodkaz"/>
          <w:rFonts w:asciiTheme="minorHAnsi" w:hAnsiTheme="minorHAnsi"/>
          <w:color w:val="auto"/>
        </w:rPr>
        <w:fldChar w:fldCharType="begin"/>
      </w:r>
      <w:r w:rsidR="00FD7B50" w:rsidRPr="00C63195">
        <w:rPr>
          <w:rStyle w:val="Jemnodkaz"/>
          <w:rFonts w:asciiTheme="minorHAnsi" w:hAnsiTheme="minorHAnsi"/>
          <w:color w:val="auto"/>
        </w:rPr>
        <w:instrText xml:space="preserve"> REF _Ref418070004 \h  \* MERGEFORMAT </w:instrText>
      </w:r>
      <w:r w:rsidR="00FD7B50" w:rsidRPr="00C63195">
        <w:rPr>
          <w:rStyle w:val="Jemnodkaz"/>
          <w:rFonts w:asciiTheme="minorHAnsi" w:hAnsiTheme="minorHAnsi"/>
          <w:color w:val="auto"/>
        </w:rPr>
      </w:r>
      <w:r w:rsidR="00FD7B50" w:rsidRPr="00C63195">
        <w:rPr>
          <w:rStyle w:val="Jemnodkaz"/>
          <w:rFonts w:asciiTheme="minorHAnsi" w:hAnsiTheme="minorHAnsi"/>
          <w:color w:val="auto"/>
        </w:rPr>
        <w:fldChar w:fldCharType="separate"/>
      </w:r>
    </w:p>
    <w:p w:rsidR="00502B9B" w:rsidRPr="002611F9" w:rsidDel="004927B2" w:rsidRDefault="004927B2">
      <w:pPr>
        <w:pStyle w:val="Zkladntext"/>
        <w:numPr>
          <w:ilvl w:val="0"/>
          <w:numId w:val="16"/>
        </w:numPr>
        <w:spacing w:before="120" w:after="120" w:line="276" w:lineRule="auto"/>
        <w:ind w:left="709" w:hanging="425"/>
        <w:rPr>
          <w:ins w:id="2052" w:author="Autor"/>
          <w:del w:id="2053" w:author="Autor"/>
          <w:rStyle w:val="Jemnodkaz"/>
          <w:rFonts w:asciiTheme="minorHAnsi" w:hAnsiTheme="minorHAnsi"/>
          <w:color w:val="auto"/>
          <w:sz w:val="20"/>
          <w:rPrChange w:id="2054" w:author="Autor">
            <w:rPr>
              <w:ins w:id="2055" w:author="Autor"/>
              <w:del w:id="2056" w:author="Autor"/>
              <w:rFonts w:asciiTheme="minorHAnsi" w:eastAsiaTheme="majorEastAsia" w:hAnsiTheme="minorHAnsi" w:cstheme="majorBidi"/>
              <w:b/>
              <w:bCs/>
              <w:color w:val="1F497D" w:themeColor="text2"/>
              <w:sz w:val="26"/>
              <w:szCs w:val="26"/>
            </w:rPr>
          </w:rPrChange>
        </w:rPr>
        <w:pPrChange w:id="2057" w:author="Autor">
          <w:pPr/>
        </w:pPrChange>
      </w:pPr>
      <w:ins w:id="2058" w:author="Autor">
        <w:r w:rsidRPr="00E706C3">
          <w:rPr>
            <w:rStyle w:val="Jemnodkaz"/>
            <w:rFonts w:asciiTheme="minorHAnsi" w:hAnsiTheme="minorHAnsi"/>
            <w:color w:val="auto"/>
            <w:sz w:val="20"/>
            <w:rPrChange w:id="2059" w:author="Autor">
              <w:rPr>
                <w:rFonts w:asciiTheme="minorHAnsi" w:hAnsiTheme="minorHAnsi"/>
                <w:color w:val="1F497D" w:themeColor="text2"/>
              </w:rPr>
            </w:rPrChange>
          </w:rPr>
          <w:t>Príloha č. 2 Vzor zápisnice z vyhodnotenia podmienok účasti</w:t>
        </w:r>
      </w:ins>
    </w:p>
    <w:p w:rsidR="00930F80" w:rsidRPr="009E20EC" w:rsidDel="004927B2" w:rsidRDefault="00502B9B">
      <w:pPr>
        <w:pStyle w:val="Zkladntext"/>
        <w:numPr>
          <w:ilvl w:val="0"/>
          <w:numId w:val="16"/>
        </w:numPr>
        <w:spacing w:before="120" w:after="120" w:line="276" w:lineRule="auto"/>
        <w:ind w:left="709" w:hanging="425"/>
        <w:rPr>
          <w:ins w:id="2060" w:author="Autor"/>
          <w:del w:id="2061" w:author="Autor"/>
          <w:rStyle w:val="Jemnodkaz"/>
          <w:rFonts w:asciiTheme="minorHAnsi" w:hAnsiTheme="minorHAnsi"/>
          <w:color w:val="auto"/>
          <w:sz w:val="20"/>
          <w:rPrChange w:id="2062" w:author="Autor">
            <w:rPr>
              <w:ins w:id="2063" w:author="Autor"/>
              <w:del w:id="2064" w:author="Autor"/>
              <w:rFonts w:asciiTheme="minorHAnsi" w:eastAsiaTheme="majorEastAsia" w:hAnsiTheme="minorHAnsi" w:cstheme="majorBidi"/>
              <w:b/>
              <w:bCs/>
              <w:color w:val="1F497D" w:themeColor="text2"/>
              <w:sz w:val="26"/>
              <w:szCs w:val="26"/>
            </w:rPr>
          </w:rPrChange>
        </w:rPr>
        <w:pPrChange w:id="2065" w:author="Autor">
          <w:pPr/>
        </w:pPrChange>
      </w:pPr>
      <w:ins w:id="2066" w:author="Autor">
        <w:del w:id="2067" w:author="Autor">
          <w:r w:rsidRPr="002611F9" w:rsidDel="004927B2">
            <w:rPr>
              <w:rStyle w:val="Jemnodkaz"/>
              <w:rFonts w:asciiTheme="minorHAnsi" w:hAnsiTheme="minorHAnsi"/>
              <w:color w:val="auto"/>
              <w:sz w:val="20"/>
              <w:rPrChange w:id="2068" w:author="Autor">
                <w:rPr>
                  <w:rFonts w:asciiTheme="minorHAnsi" w:hAnsiTheme="minorHAnsi"/>
                  <w:color w:val="1F497D" w:themeColor="text2"/>
                </w:rPr>
              </w:rPrChange>
            </w:rPr>
            <w:delText>Príloha č. 2 Vzor zápisnice z vyhodnotenia podmienok účasti</w:delText>
          </w:r>
        </w:del>
      </w:ins>
    </w:p>
    <w:p w:rsidR="001A3470" w:rsidRPr="001A3470" w:rsidDel="004927B2" w:rsidRDefault="00930F80">
      <w:pPr>
        <w:pStyle w:val="Zkladntext"/>
        <w:numPr>
          <w:ilvl w:val="0"/>
          <w:numId w:val="16"/>
        </w:numPr>
        <w:spacing w:before="120" w:after="120" w:line="276" w:lineRule="auto"/>
        <w:ind w:left="709" w:hanging="425"/>
        <w:rPr>
          <w:del w:id="2069" w:author="Autor"/>
          <w:rStyle w:val="Jemnodkaz"/>
          <w:rFonts w:asciiTheme="minorHAnsi" w:eastAsiaTheme="minorHAnsi" w:hAnsiTheme="minorHAnsi" w:cstheme="minorBidi"/>
          <w:color w:val="auto"/>
          <w:sz w:val="20"/>
          <w:szCs w:val="22"/>
          <w:lang w:val="sk-SK"/>
        </w:rPr>
        <w:pPrChange w:id="2070" w:author="Autor">
          <w:pPr>
            <w:pStyle w:val="Zkladntext"/>
            <w:numPr>
              <w:numId w:val="16"/>
            </w:numPr>
            <w:ind w:left="709" w:hanging="425"/>
          </w:pPr>
        </w:pPrChange>
      </w:pPr>
      <w:ins w:id="2071" w:author="Autor">
        <w:del w:id="2072" w:author="Autor">
          <w:r w:rsidRPr="009E20EC" w:rsidDel="004927B2">
            <w:rPr>
              <w:rStyle w:val="Jemnodkaz"/>
              <w:rFonts w:asciiTheme="minorHAnsi" w:hAnsiTheme="minorHAnsi"/>
              <w:color w:val="auto"/>
              <w:sz w:val="20"/>
              <w:rPrChange w:id="2073" w:author="Autor">
                <w:rPr>
                  <w:rFonts w:asciiTheme="minorHAnsi" w:hAnsiTheme="minorHAnsi"/>
                  <w:color w:val="1F497D" w:themeColor="text2"/>
                </w:rPr>
              </w:rPrChange>
            </w:rPr>
            <w:delText>Príloha č. 2 Vzor zápisnice z vyhodnotenia podmienok účasti</w:delText>
          </w:r>
        </w:del>
      </w:ins>
    </w:p>
    <w:p w:rsidR="00D52A41" w:rsidRPr="00FD4876" w:rsidRDefault="001A3470">
      <w:pPr>
        <w:pStyle w:val="Zkladntext"/>
        <w:numPr>
          <w:ilvl w:val="0"/>
          <w:numId w:val="16"/>
        </w:numPr>
        <w:spacing w:before="120" w:after="120" w:line="276" w:lineRule="auto"/>
        <w:ind w:left="709" w:hanging="425"/>
        <w:rPr>
          <w:rFonts w:asciiTheme="minorHAnsi" w:hAnsiTheme="minorHAnsi"/>
          <w:bCs/>
          <w:spacing w:val="5"/>
          <w:sz w:val="20"/>
          <w:u w:val="single"/>
        </w:rPr>
        <w:pPrChange w:id="2074" w:author="Autor">
          <w:pPr>
            <w:pStyle w:val="Zkladntext"/>
            <w:numPr>
              <w:numId w:val="16"/>
            </w:numPr>
            <w:ind w:left="709" w:hanging="425"/>
          </w:pPr>
        </w:pPrChange>
      </w:pPr>
      <w:del w:id="2075" w:author="Autor">
        <w:r w:rsidRPr="001A3470" w:rsidDel="004927B2">
          <w:rPr>
            <w:rStyle w:val="Jemnodkaz"/>
            <w:rFonts w:asciiTheme="minorHAnsi" w:hAnsiTheme="minorHAnsi"/>
            <w:color w:val="auto"/>
            <w:sz w:val="20"/>
          </w:rPr>
          <w:delText>Príloha č. 2 Vzor zápisnice z vyhodnotenia podmienok účasti</w:delText>
        </w:r>
      </w:del>
      <w:r w:rsidR="00FD7B50" w:rsidRPr="00C63195">
        <w:rPr>
          <w:rStyle w:val="Jemnodkaz"/>
          <w:rFonts w:asciiTheme="minorHAnsi" w:hAnsiTheme="minorHAnsi"/>
          <w:color w:val="auto"/>
        </w:rPr>
        <w:fldChar w:fldCharType="end"/>
      </w:r>
      <w:r w:rsidR="00A41D30" w:rsidRPr="00C63195">
        <w:rPr>
          <w:rStyle w:val="Jemnodkaz"/>
          <w:rFonts w:asciiTheme="minorHAnsi" w:hAnsiTheme="minorHAnsi"/>
          <w:color w:val="auto"/>
        </w:rPr>
        <w:t>,</w:t>
      </w:r>
      <w:r w:rsidR="00A41D30" w:rsidRPr="00FD4876">
        <w:rPr>
          <w:rFonts w:asciiTheme="minorHAnsi" w:hAnsiTheme="minorHAnsi"/>
          <w:sz w:val="20"/>
          <w:lang w:val="sk-SK"/>
        </w:rPr>
        <w:t xml:space="preserve">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pPr>
        <w:pStyle w:val="Zkladntext"/>
        <w:numPr>
          <w:ilvl w:val="0"/>
          <w:numId w:val="16"/>
        </w:numPr>
        <w:spacing w:before="120" w:after="120" w:line="276" w:lineRule="auto"/>
        <w:ind w:left="709" w:hanging="425"/>
        <w:rPr>
          <w:rFonts w:asciiTheme="minorHAnsi" w:hAnsiTheme="minorHAnsi"/>
          <w:sz w:val="20"/>
          <w:lang w:val="sk-SK"/>
        </w:rPr>
        <w:pPrChange w:id="2076" w:author="Autor">
          <w:pPr>
            <w:pStyle w:val="Zkladntext"/>
            <w:numPr>
              <w:numId w:val="16"/>
            </w:numPr>
            <w:ind w:left="709" w:hanging="425"/>
          </w:pPr>
        </w:pPrChange>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w:t>
      </w:r>
      <w:ins w:id="2077" w:author="Autor">
        <w:r w:rsidR="00B91332">
          <w:rPr>
            <w:rFonts w:asciiTheme="minorHAnsi" w:hAnsiTheme="minorHAnsi"/>
            <w:sz w:val="20"/>
            <w:lang w:val="sk-SK"/>
          </w:rPr>
          <w:t xml:space="preserve"> </w:t>
        </w:r>
        <w:del w:id="2078" w:author="Autor">
          <w:r w:rsidR="00B91332" w:rsidDel="007A2BCE">
            <w:rPr>
              <w:rFonts w:asciiTheme="minorHAnsi" w:hAnsiTheme="minorHAnsi"/>
              <w:sz w:val="20"/>
              <w:lang w:val="sk-SK"/>
            </w:rPr>
            <w:br/>
          </w:r>
        </w:del>
      </w:ins>
      <w:r w:rsidR="004914D0" w:rsidRPr="00B52DF9">
        <w:rPr>
          <w:rFonts w:asciiTheme="minorHAnsi" w:hAnsiTheme="minorHAnsi"/>
          <w:sz w:val="20"/>
          <w:lang w:val="sk-SK"/>
        </w:rPr>
        <w:t>pre prípady opätovných kontrol (napr. zo strany auditov EK) je transparentné a úplne zachytenie auditnej stopy procesu vyhodnocovania,  dôležitým faktorom vplývajúcim na výsledok tejto kontroly.</w:t>
      </w:r>
    </w:p>
    <w:p w:rsidR="00D46E55" w:rsidRPr="00F575F5" w:rsidRDefault="001D72C6">
      <w:pPr>
        <w:pStyle w:val="Zkladntext"/>
        <w:numPr>
          <w:ilvl w:val="0"/>
          <w:numId w:val="16"/>
        </w:numPr>
        <w:spacing w:before="120" w:after="120" w:line="276" w:lineRule="auto"/>
        <w:ind w:left="709" w:hanging="425"/>
        <w:rPr>
          <w:rFonts w:asciiTheme="minorHAnsi" w:hAnsiTheme="minorHAnsi"/>
          <w:color w:val="1F497D" w:themeColor="text2"/>
          <w:lang w:val="sk-SK"/>
        </w:rPr>
        <w:pPrChange w:id="2079" w:author="Autor">
          <w:pPr>
            <w:pStyle w:val="Zkladntext"/>
            <w:numPr>
              <w:numId w:val="16"/>
            </w:numPr>
            <w:ind w:left="709" w:hanging="425"/>
          </w:pPr>
        </w:pPrChange>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6F0FE1B8" wp14:editId="4F535165">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495B98" w:rsidRDefault="007736F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7736F5" w:rsidRPr="00495B98" w:rsidRDefault="007736F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7736F5" w:rsidRPr="00495B98" w:rsidRDefault="007736F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7736F5" w:rsidRPr="00495B98" w:rsidRDefault="007736F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7736F5" w:rsidRPr="00495B98" w:rsidRDefault="007736F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del w:id="2080" w:author="Autor">
                              <w:r w:rsidRPr="00495B98" w:rsidDel="00B91332">
                                <w:rPr>
                                  <w:rFonts w:asciiTheme="minorHAnsi" w:hAnsiTheme="minorHAnsi"/>
                                  <w:sz w:val="20"/>
                                  <w:szCs w:val="20"/>
                                </w:rPr>
                                <w:delText>2</w:delText>
                              </w:r>
                            </w:del>
                            <w:ins w:id="2081" w:author="Autor">
                              <w:r>
                                <w:rPr>
                                  <w:rFonts w:asciiTheme="minorHAnsi" w:hAnsiTheme="minorHAnsi"/>
                                  <w:sz w:val="20"/>
                                  <w:szCs w:val="20"/>
                                </w:rPr>
                                <w:t>3</w:t>
                              </w:r>
                            </w:ins>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6"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BAxpyiowIAAJIFAAAOAAAAAAAAAAAAAAAAAC4C&#10;AABkcnMvZTJvRG9jLnhtbFBLAQItABQABgAIAAAAIQA9gTW03gAAAAUBAAAPAAAAAAAAAAAAAAAA&#10;AP0EAABkcnMvZG93bnJldi54bWxQSwUGAAAAAAQABADzAAAACAYAAAAA&#10;" fillcolor="#d8d8d8 [2732]" strokecolor="#c0504d [3205]" strokeweight="2pt">
                <v:textbox>
                  <w:txbxContent>
                    <w:p w:rsidR="007736F5" w:rsidRPr="00495B98" w:rsidRDefault="007736F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7736F5" w:rsidRPr="00495B98" w:rsidRDefault="007736F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7736F5" w:rsidRPr="00495B98" w:rsidRDefault="007736F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7736F5" w:rsidRPr="00495B98" w:rsidRDefault="007736F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7736F5" w:rsidRPr="00495B98" w:rsidRDefault="007736F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7736F5" w:rsidRPr="00495B98" w:rsidRDefault="007736F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del w:id="2506" w:author="Autor">
                        <w:r w:rsidRPr="00495B98" w:rsidDel="00B91332">
                          <w:rPr>
                            <w:rFonts w:asciiTheme="minorHAnsi" w:hAnsiTheme="minorHAnsi"/>
                            <w:sz w:val="20"/>
                            <w:szCs w:val="20"/>
                          </w:rPr>
                          <w:delText>2</w:delText>
                        </w:r>
                      </w:del>
                      <w:ins w:id="2507" w:author="Autor">
                        <w:r>
                          <w:rPr>
                            <w:rFonts w:asciiTheme="minorHAnsi" w:hAnsiTheme="minorHAnsi"/>
                            <w:sz w:val="20"/>
                            <w:szCs w:val="20"/>
                          </w:rPr>
                          <w:t>3</w:t>
                        </w:r>
                      </w:ins>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2082" w:name="_Ref417893163"/>
    </w:p>
    <w:p w:rsidR="004762E9" w:rsidRPr="008F20CB" w:rsidRDefault="00F85DD1">
      <w:pPr>
        <w:pStyle w:val="Nadpis1"/>
        <w:spacing w:after="120"/>
        <w:ind w:left="444" w:firstLine="708"/>
        <w:rPr>
          <w:rPrChange w:id="2083" w:author="Autor">
            <w:rPr>
              <w:rFonts w:asciiTheme="minorHAnsi" w:hAnsiTheme="minorHAnsi"/>
              <w:color w:val="1F497D" w:themeColor="text2"/>
            </w:rPr>
          </w:rPrChange>
        </w:rPr>
        <w:pPrChange w:id="2084" w:author="Autor">
          <w:pPr>
            <w:pStyle w:val="Nadpis3"/>
            <w:numPr>
              <w:ilvl w:val="2"/>
              <w:numId w:val="106"/>
            </w:numPr>
            <w:ind w:left="1134" w:hanging="720"/>
            <w:jc w:val="both"/>
          </w:pPr>
        </w:pPrChange>
      </w:pPr>
      <w:ins w:id="2085" w:author="Autor">
        <w:del w:id="2086" w:author="Autor">
          <w:r w:rsidRPr="008F20CB" w:rsidDel="008F20CB">
            <w:rPr>
              <w:rPrChange w:id="2087" w:author="Autor">
                <w:rPr>
                  <w:rFonts w:asciiTheme="minorHAnsi" w:hAnsiTheme="minorHAnsi"/>
                  <w:color w:val="1F497D" w:themeColor="text2"/>
                </w:rPr>
              </w:rPrChange>
            </w:rPr>
            <w:delText>3.1.11</w:delText>
          </w:r>
        </w:del>
      </w:ins>
      <w:bookmarkStart w:id="2088" w:name="_Toc26798949"/>
      <w:r w:rsidR="00530CBB">
        <w:t xml:space="preserve">7. </w:t>
      </w:r>
      <w:r w:rsidR="004762E9" w:rsidRPr="008F20CB">
        <w:rPr>
          <w:rPrChange w:id="2089" w:author="Autor">
            <w:rPr>
              <w:rFonts w:asciiTheme="minorHAnsi" w:hAnsiTheme="minorHAnsi"/>
              <w:color w:val="1F497D" w:themeColor="text2"/>
            </w:rPr>
          </w:rPrChange>
        </w:rPr>
        <w:t>Vyhodnotenie ponúk</w:t>
      </w:r>
      <w:bookmarkEnd w:id="2082"/>
      <w:bookmarkEnd w:id="2088"/>
      <w:r w:rsidR="004762E9" w:rsidRPr="008F20CB">
        <w:rPr>
          <w:rPrChange w:id="2090" w:author="Autor">
            <w:rPr>
              <w:rFonts w:asciiTheme="minorHAnsi" w:hAnsiTheme="minorHAnsi"/>
              <w:color w:val="1F497D" w:themeColor="text2"/>
            </w:rPr>
          </w:rPrChange>
        </w:rPr>
        <w:t xml:space="preserve"> </w:t>
      </w:r>
    </w:p>
    <w:p w:rsidR="00D46E55" w:rsidRPr="000459B0" w:rsidRDefault="000A33B6">
      <w:pPr>
        <w:pStyle w:val="Zkladntext"/>
        <w:numPr>
          <w:ilvl w:val="0"/>
          <w:numId w:val="188"/>
        </w:numPr>
        <w:spacing w:before="120" w:after="120" w:line="276" w:lineRule="auto"/>
        <w:ind w:left="426" w:hanging="284"/>
        <w:rPr>
          <w:rFonts w:asciiTheme="minorHAnsi" w:hAnsiTheme="minorHAnsi"/>
          <w:sz w:val="20"/>
        </w:rPr>
        <w:pPrChange w:id="2091" w:author="Autor">
          <w:pPr>
            <w:pStyle w:val="Zkladntext"/>
            <w:numPr>
              <w:numId w:val="188"/>
            </w:numPr>
            <w:ind w:left="426" w:hanging="284"/>
          </w:pPr>
        </w:pPrChange>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pPr>
        <w:pStyle w:val="Zkladntext"/>
        <w:numPr>
          <w:ilvl w:val="0"/>
          <w:numId w:val="188"/>
        </w:numPr>
        <w:spacing w:before="120" w:after="120" w:line="276" w:lineRule="auto"/>
        <w:ind w:left="426" w:hanging="284"/>
        <w:rPr>
          <w:rFonts w:asciiTheme="minorHAnsi" w:hAnsiTheme="minorHAnsi"/>
          <w:sz w:val="20"/>
        </w:rPr>
        <w:pPrChange w:id="2092" w:author="Autor">
          <w:pPr>
            <w:pStyle w:val="Zkladntext"/>
            <w:numPr>
              <w:numId w:val="188"/>
            </w:numPr>
            <w:ind w:left="426" w:hanging="284"/>
          </w:pPr>
        </w:pPrChange>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ins w:id="2093" w:author="Autor">
        <w:r w:rsidR="004927B2" w:rsidRPr="00E706C3">
          <w:rPr>
            <w:rFonts w:asciiTheme="minorHAnsi" w:hAnsiTheme="minorHAnsi"/>
            <w:sz w:val="20"/>
            <w:lang w:val="sk-SK"/>
            <w:rPrChange w:id="2094" w:author="Autor">
              <w:rPr>
                <w:rFonts w:asciiTheme="minorHAnsi" w:hAnsiTheme="minorHAnsi"/>
                <w:color w:val="1F497D" w:themeColor="text2"/>
              </w:rPr>
            </w:rPrChange>
          </w:rPr>
          <w:t>Príloha č. 3 Vzor zápisnice z vyhodnotenia ponúk</w:t>
        </w:r>
        <w:del w:id="2095" w:author="Autor">
          <w:r w:rsidR="00502B9B" w:rsidRPr="002611F9" w:rsidDel="004927B2">
            <w:rPr>
              <w:rFonts w:asciiTheme="minorHAnsi" w:hAnsiTheme="minorHAnsi"/>
              <w:sz w:val="20"/>
              <w:lang w:val="sk-SK"/>
              <w:rPrChange w:id="2096" w:author="Autor">
                <w:rPr>
                  <w:rFonts w:asciiTheme="minorHAnsi" w:hAnsiTheme="minorHAnsi"/>
                  <w:color w:val="1F497D" w:themeColor="text2"/>
                </w:rPr>
              </w:rPrChange>
            </w:rPr>
            <w:delText>Príloha č. 3 Vzor zápisnice z vyhodnotenia ponúk</w:delText>
          </w:r>
          <w:r w:rsidR="00930F80" w:rsidRPr="009E20EC" w:rsidDel="004927B2">
            <w:rPr>
              <w:rFonts w:asciiTheme="minorHAnsi" w:hAnsiTheme="minorHAnsi"/>
              <w:sz w:val="20"/>
              <w:lang w:val="sk-SK"/>
              <w:rPrChange w:id="2097" w:author="Autor">
                <w:rPr>
                  <w:rFonts w:asciiTheme="minorHAnsi" w:hAnsiTheme="minorHAnsi"/>
                  <w:color w:val="1F497D" w:themeColor="text2"/>
                </w:rPr>
              </w:rPrChange>
            </w:rPr>
            <w:delText>Príloha č. 3 Vzor zápisnice z vyhodnotenia ponúk</w:delText>
          </w:r>
        </w:del>
      </w:ins>
      <w:del w:id="2098" w:author="Autor">
        <w:r w:rsidR="001A3470" w:rsidRPr="001A3470" w:rsidDel="004927B2">
          <w:rPr>
            <w:rFonts w:asciiTheme="minorHAnsi" w:hAnsiTheme="minorHAnsi"/>
            <w:sz w:val="20"/>
            <w:lang w:val="sk-SK"/>
          </w:rPr>
          <w:delText>Príloha č. 3 Vzor zápisnice z vyhodnotenia ponúk</w:delText>
        </w:r>
      </w:del>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8F20CB" w:rsidRDefault="00F85DD1">
      <w:pPr>
        <w:pStyle w:val="Nadpis1"/>
        <w:spacing w:after="120"/>
        <w:ind w:left="444" w:firstLine="708"/>
        <w:rPr>
          <w:rPrChange w:id="2099" w:author="Autor">
            <w:rPr>
              <w:rFonts w:asciiTheme="minorHAnsi" w:hAnsiTheme="minorHAnsi"/>
              <w:color w:val="1F497D" w:themeColor="text2"/>
            </w:rPr>
          </w:rPrChange>
        </w:rPr>
        <w:pPrChange w:id="2100" w:author="Autor">
          <w:pPr>
            <w:pStyle w:val="Nadpis3"/>
            <w:numPr>
              <w:ilvl w:val="2"/>
              <w:numId w:val="106"/>
            </w:numPr>
            <w:ind w:left="1134" w:hanging="720"/>
            <w:jc w:val="both"/>
          </w:pPr>
        </w:pPrChange>
      </w:pPr>
      <w:ins w:id="2101" w:author="Autor">
        <w:del w:id="2102" w:author="Autor">
          <w:r w:rsidRPr="008F20CB" w:rsidDel="008F20CB">
            <w:rPr>
              <w:rPrChange w:id="2103" w:author="Autor">
                <w:rPr>
                  <w:rFonts w:asciiTheme="minorHAnsi" w:hAnsiTheme="minorHAnsi"/>
                  <w:color w:val="1F497D" w:themeColor="text2"/>
                </w:rPr>
              </w:rPrChange>
            </w:rPr>
            <w:delText>3.1.12</w:delText>
          </w:r>
        </w:del>
      </w:ins>
      <w:bookmarkStart w:id="2104" w:name="_Toc26798950"/>
      <w:r w:rsidR="00F42FFB">
        <w:t>8. K</w:t>
      </w:r>
      <w:r w:rsidR="004762E9" w:rsidRPr="008F20CB">
        <w:rPr>
          <w:rPrChange w:id="2105" w:author="Autor">
            <w:rPr>
              <w:rFonts w:asciiTheme="minorHAnsi" w:hAnsiTheme="minorHAnsi"/>
              <w:color w:val="1F497D" w:themeColor="text2"/>
            </w:rPr>
          </w:rPrChange>
        </w:rPr>
        <w:t>omisia na vyhodnotenie ponúk</w:t>
      </w:r>
      <w:bookmarkEnd w:id="2104"/>
    </w:p>
    <w:p w:rsidR="000A33B6" w:rsidRPr="00A74346" w:rsidRDefault="001E460B">
      <w:pPr>
        <w:pStyle w:val="Odsekzoznamu"/>
        <w:numPr>
          <w:ilvl w:val="0"/>
          <w:numId w:val="18"/>
        </w:numPr>
        <w:spacing w:before="120" w:after="120"/>
        <w:ind w:left="709" w:hanging="425"/>
        <w:contextualSpacing w:val="0"/>
        <w:jc w:val="both"/>
        <w:rPr>
          <w:rFonts w:asciiTheme="minorHAnsi" w:hAnsiTheme="minorHAnsi"/>
          <w:sz w:val="20"/>
          <w:szCs w:val="20"/>
        </w:rPr>
        <w:pPrChange w:id="2106" w:author="Autor">
          <w:pPr>
            <w:pStyle w:val="Odsekzoznamu"/>
            <w:numPr>
              <w:numId w:val="18"/>
            </w:numPr>
            <w:ind w:left="709" w:hanging="425"/>
            <w:jc w:val="both"/>
          </w:pPr>
        </w:pPrChange>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pPr>
        <w:pStyle w:val="Odsekzoznamu"/>
        <w:numPr>
          <w:ilvl w:val="0"/>
          <w:numId w:val="18"/>
        </w:numPr>
        <w:spacing w:before="120" w:after="120"/>
        <w:ind w:left="709" w:hanging="425"/>
        <w:contextualSpacing w:val="0"/>
        <w:jc w:val="both"/>
        <w:rPr>
          <w:rFonts w:asciiTheme="minorHAnsi" w:hAnsiTheme="minorHAnsi"/>
          <w:sz w:val="20"/>
          <w:szCs w:val="20"/>
        </w:rPr>
        <w:pPrChange w:id="2107" w:author="Autor">
          <w:pPr>
            <w:pStyle w:val="Odsekzoznamu"/>
            <w:numPr>
              <w:numId w:val="18"/>
            </w:numPr>
            <w:ind w:left="709" w:hanging="425"/>
            <w:jc w:val="both"/>
          </w:pPr>
        </w:pPrChange>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ods. 4 až </w:t>
      </w:r>
      <w:del w:id="2108" w:author="Autor">
        <w:r w:rsidRPr="00B52DF9" w:rsidDel="00B91332">
          <w:rPr>
            <w:rFonts w:asciiTheme="minorHAnsi" w:hAnsiTheme="minorHAnsi"/>
            <w:sz w:val="20"/>
            <w:szCs w:val="20"/>
          </w:rPr>
          <w:delText>7</w:delText>
        </w:r>
      </w:del>
      <w:ins w:id="2109" w:author="Autor">
        <w:r w:rsidR="00B91332">
          <w:rPr>
            <w:rFonts w:asciiTheme="minorHAnsi" w:hAnsiTheme="minorHAnsi"/>
            <w:sz w:val="20"/>
            <w:szCs w:val="20"/>
          </w:rPr>
          <w:t>8</w:t>
        </w:r>
      </w:ins>
      <w:r w:rsidRPr="00B52DF9">
        <w:rPr>
          <w:rFonts w:asciiTheme="minorHAnsi" w:hAnsiTheme="minorHAnsi"/>
          <w:sz w:val="20"/>
          <w:szCs w:val="20"/>
        </w:rPr>
        <w:t xml:space="preserve">  ZVO.</w:t>
      </w:r>
    </w:p>
    <w:p w:rsidR="008B793A" w:rsidRPr="00B52DF9" w:rsidRDefault="001E460B">
      <w:pPr>
        <w:pStyle w:val="Odsekzoznamu"/>
        <w:numPr>
          <w:ilvl w:val="0"/>
          <w:numId w:val="18"/>
        </w:numPr>
        <w:spacing w:before="120" w:after="120"/>
        <w:ind w:left="709" w:hanging="425"/>
        <w:contextualSpacing w:val="0"/>
        <w:jc w:val="both"/>
        <w:rPr>
          <w:rFonts w:asciiTheme="minorHAnsi" w:hAnsiTheme="minorHAnsi"/>
          <w:sz w:val="20"/>
          <w:szCs w:val="20"/>
        </w:rPr>
        <w:pPrChange w:id="2110" w:author="Autor">
          <w:pPr>
            <w:pStyle w:val="Odsekzoznamu"/>
            <w:numPr>
              <w:numId w:val="18"/>
            </w:numPr>
            <w:ind w:left="709" w:hanging="425"/>
            <w:jc w:val="both"/>
          </w:pPr>
        </w:pPrChange>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w:t>
      </w:r>
      <w:ins w:id="2111" w:author="Autor">
        <w:r w:rsidR="00B91332">
          <w:rPr>
            <w:rFonts w:asciiTheme="minorHAnsi" w:hAnsiTheme="minorHAnsi"/>
            <w:sz w:val="20"/>
            <w:szCs w:val="20"/>
          </w:rPr>
          <w:t xml:space="preserve"> </w:t>
        </w:r>
        <w:r w:rsidR="00B91332">
          <w:rPr>
            <w:rFonts w:asciiTheme="minorHAnsi" w:hAnsiTheme="minorHAnsi"/>
            <w:sz w:val="20"/>
            <w:szCs w:val="20"/>
          </w:rPr>
          <w:br/>
        </w:r>
      </w:ins>
      <w:r w:rsidR="004E5679" w:rsidRPr="00B52DF9">
        <w:rPr>
          <w:rFonts w:asciiTheme="minorHAnsi" w:hAnsiTheme="minorHAnsi"/>
          <w:sz w:val="20"/>
          <w:szCs w:val="20"/>
        </w:rPr>
        <w:t xml:space="preserve">na procese vyhodnotenia verejného obstarávania ako člen komisie bez práva vyhodnocovať, upozorní </w:t>
      </w:r>
      <w:ins w:id="2112" w:author="Autor">
        <w:r w:rsidR="00B91332">
          <w:rPr>
            <w:rFonts w:asciiTheme="minorHAnsi" w:hAnsiTheme="minorHAnsi"/>
            <w:sz w:val="20"/>
            <w:szCs w:val="20"/>
          </w:rPr>
          <w:t xml:space="preserve"> </w:t>
        </w:r>
        <w:r w:rsidR="00B91332">
          <w:rPr>
            <w:rFonts w:asciiTheme="minorHAnsi" w:hAnsiTheme="minorHAnsi"/>
            <w:sz w:val="20"/>
            <w:szCs w:val="20"/>
          </w:rPr>
          <w:br/>
        </w:r>
      </w:ins>
      <w:r w:rsidR="004E5679" w:rsidRPr="00B52DF9">
        <w:rPr>
          <w:rFonts w:asciiTheme="minorHAnsi" w:hAnsiTheme="minorHAnsi"/>
          <w:sz w:val="20"/>
          <w:szCs w:val="20"/>
        </w:rPr>
        <w:t>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9D616D" w:rsidRDefault="004E5679">
      <w:pPr>
        <w:pStyle w:val="Odsekzoznamu"/>
        <w:numPr>
          <w:ilvl w:val="0"/>
          <w:numId w:val="18"/>
        </w:numPr>
        <w:spacing w:before="120" w:after="120"/>
        <w:ind w:left="709" w:hanging="425"/>
        <w:contextualSpacing w:val="0"/>
        <w:jc w:val="both"/>
        <w:rPr>
          <w:rFonts w:asciiTheme="minorHAnsi" w:hAnsiTheme="minorHAnsi"/>
          <w:sz w:val="20"/>
          <w:szCs w:val="20"/>
          <w:rPrChange w:id="2113" w:author="Autor">
            <w:rPr>
              <w:rFonts w:asciiTheme="minorHAnsi" w:hAnsiTheme="minorHAnsi"/>
              <w:color w:val="1F497D" w:themeColor="text2"/>
            </w:rPr>
          </w:rPrChange>
        </w:rPr>
        <w:pPrChange w:id="2114" w:author="Autor">
          <w:pPr>
            <w:pStyle w:val="Odsekzoznamu"/>
            <w:numPr>
              <w:numId w:val="18"/>
            </w:numPr>
            <w:ind w:left="709" w:hanging="425"/>
            <w:jc w:val="both"/>
          </w:pPr>
        </w:pPrChange>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9D616D">
        <w:rPr>
          <w:rFonts w:asciiTheme="minorHAnsi" w:hAnsiTheme="minorHAnsi"/>
          <w:sz w:val="20"/>
          <w:szCs w:val="20"/>
          <w:rPrChange w:id="2115" w:author="Autor">
            <w:rPr>
              <w:rFonts w:asciiTheme="minorHAnsi" w:hAnsiTheme="minorHAnsi"/>
              <w:color w:val="1F497D" w:themeColor="text2"/>
            </w:rPr>
          </w:rPrChange>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A666BC7" wp14:editId="56419433">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7736F5" w:rsidRPr="00495B98" w:rsidRDefault="007736F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47"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JAat4SXAgAAIAUAAA4AAAAAAAAAAAAAAAAALgIAAGRycy9lMm9E&#10;b2MueG1sUEsBAi0AFAAGAAgAAAAhAMSmpOXgAAAACAEAAA8AAAAAAAAAAAAAAAAA8QQAAGRycy9k&#10;b3ducmV2LnhtbFBLBQYAAAAABAAEAPMAAAD+BQAAAAA=&#10;" fillcolor="#d8d8d8 [2732]" strokecolor="#c0504d" strokeweight="2pt">
                <v:textbox>
                  <w:txbxContent>
                    <w:p w:rsidR="007736F5" w:rsidRPr="00495B98" w:rsidRDefault="007736F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8F20CB" w:rsidRDefault="008F20CB">
      <w:pPr>
        <w:jc w:val="both"/>
        <w:rPr>
          <w:ins w:id="2116" w:author="Autor"/>
          <w:rFonts w:asciiTheme="minorHAnsi" w:hAnsiTheme="minorHAnsi"/>
          <w:color w:val="1F497D" w:themeColor="text2"/>
        </w:rPr>
        <w:pPrChange w:id="2117" w:author="Autor">
          <w:pPr>
            <w:pStyle w:val="Nadpis3"/>
            <w:numPr>
              <w:ilvl w:val="2"/>
              <w:numId w:val="106"/>
            </w:numPr>
            <w:ind w:left="1134" w:hanging="720"/>
            <w:jc w:val="both"/>
          </w:pPr>
        </w:pPrChange>
      </w:pPr>
    </w:p>
    <w:p w:rsidR="004762E9" w:rsidRPr="008F20CB" w:rsidRDefault="009E3712">
      <w:pPr>
        <w:pStyle w:val="Nadpis1"/>
        <w:spacing w:after="120"/>
        <w:ind w:left="444" w:firstLine="708"/>
        <w:rPr>
          <w:rPrChange w:id="2118" w:author="Autor">
            <w:rPr>
              <w:rFonts w:asciiTheme="minorHAnsi" w:hAnsiTheme="minorHAnsi"/>
              <w:color w:val="1F497D" w:themeColor="text2"/>
            </w:rPr>
          </w:rPrChange>
        </w:rPr>
        <w:pPrChange w:id="2119" w:author="Autor">
          <w:pPr>
            <w:pStyle w:val="Nadpis3"/>
            <w:numPr>
              <w:ilvl w:val="2"/>
              <w:numId w:val="106"/>
            </w:numPr>
            <w:ind w:left="1134" w:hanging="720"/>
            <w:jc w:val="both"/>
          </w:pPr>
        </w:pPrChange>
      </w:pPr>
      <w:ins w:id="2120" w:author="Autor">
        <w:del w:id="2121" w:author="Autor">
          <w:r w:rsidRPr="008F20CB" w:rsidDel="008F20CB">
            <w:rPr>
              <w:rPrChange w:id="2122" w:author="Autor">
                <w:rPr>
                  <w:rFonts w:asciiTheme="minorHAnsi" w:hAnsiTheme="minorHAnsi"/>
                  <w:color w:val="1F497D" w:themeColor="text2"/>
                </w:rPr>
              </w:rPrChange>
            </w:rPr>
            <w:delText>3.1.13</w:delText>
          </w:r>
        </w:del>
      </w:ins>
      <w:bookmarkStart w:id="2123" w:name="_Toc26798951"/>
      <w:r w:rsidR="00F42FFB">
        <w:t xml:space="preserve">9. </w:t>
      </w:r>
      <w:r w:rsidR="004762E9" w:rsidRPr="008F20CB">
        <w:rPr>
          <w:rPrChange w:id="2124" w:author="Autor">
            <w:rPr>
              <w:rFonts w:asciiTheme="minorHAnsi" w:hAnsiTheme="minorHAnsi"/>
              <w:color w:val="1F497D" w:themeColor="text2"/>
            </w:rPr>
          </w:rPrChange>
        </w:rPr>
        <w:t>Elektronická aukcia</w:t>
      </w:r>
      <w:bookmarkEnd w:id="2123"/>
    </w:p>
    <w:p w:rsidR="004E5679" w:rsidRPr="009D616D" w:rsidRDefault="004E5679">
      <w:pPr>
        <w:pStyle w:val="Odsekzoznamu"/>
        <w:numPr>
          <w:ilvl w:val="0"/>
          <w:numId w:val="19"/>
        </w:numPr>
        <w:spacing w:after="120"/>
        <w:ind w:left="709" w:hanging="425"/>
        <w:contextualSpacing w:val="0"/>
        <w:jc w:val="both"/>
        <w:rPr>
          <w:ins w:id="2125" w:author="Autor"/>
          <w:rFonts w:asciiTheme="minorHAnsi" w:hAnsiTheme="minorHAnsi"/>
          <w:sz w:val="20"/>
          <w:szCs w:val="20"/>
          <w:rPrChange w:id="2126" w:author="Autor">
            <w:rPr>
              <w:ins w:id="2127" w:author="Autor"/>
              <w:rFonts w:asciiTheme="minorHAnsi" w:hAnsiTheme="minorHAnsi"/>
              <w:color w:val="1F497D" w:themeColor="text2"/>
              <w:sz w:val="20"/>
              <w:szCs w:val="20"/>
            </w:rPr>
          </w:rPrChange>
        </w:rPr>
        <w:pPrChange w:id="2128" w:author="Autor">
          <w:pPr>
            <w:pStyle w:val="Odsekzoznamu"/>
            <w:numPr>
              <w:numId w:val="19"/>
            </w:numPr>
            <w:ind w:left="426" w:hanging="426"/>
            <w:jc w:val="both"/>
          </w:pPr>
        </w:pPrChange>
      </w:pPr>
      <w:r w:rsidRPr="009D616D">
        <w:rPr>
          <w:rFonts w:asciiTheme="minorHAnsi" w:hAnsiTheme="minorHAnsi"/>
          <w:sz w:val="20"/>
          <w:szCs w:val="20"/>
        </w:rPr>
        <w:t xml:space="preserve">Pri definovaní pravidiel elektronickej aukcie a jej vykonávania postupuje prijímateľ podľa § </w:t>
      </w:r>
      <w:r w:rsidR="00546EFE" w:rsidRPr="009D616D">
        <w:rPr>
          <w:rFonts w:asciiTheme="minorHAnsi" w:hAnsiTheme="minorHAnsi"/>
          <w:sz w:val="20"/>
          <w:szCs w:val="20"/>
        </w:rPr>
        <w:t xml:space="preserve">54 </w:t>
      </w:r>
      <w:r w:rsidRPr="009D616D">
        <w:rPr>
          <w:rFonts w:asciiTheme="minorHAnsi" w:hAnsiTheme="minorHAnsi"/>
          <w:sz w:val="20"/>
          <w:szCs w:val="20"/>
        </w:rPr>
        <w:t xml:space="preserve">ZVO. </w:t>
      </w:r>
    </w:p>
    <w:p w:rsidR="008F20CB" w:rsidRPr="00B52DF9" w:rsidRDefault="008F20CB">
      <w:pPr>
        <w:pStyle w:val="Odsekzoznamu"/>
        <w:ind w:left="426"/>
        <w:jc w:val="both"/>
        <w:rPr>
          <w:rFonts w:asciiTheme="minorHAnsi" w:hAnsiTheme="minorHAnsi"/>
          <w:color w:val="1F497D" w:themeColor="text2"/>
          <w:sz w:val="20"/>
          <w:szCs w:val="20"/>
        </w:rPr>
        <w:pPrChange w:id="2129" w:author="Autor">
          <w:pPr>
            <w:pStyle w:val="Odsekzoznamu"/>
            <w:numPr>
              <w:numId w:val="19"/>
            </w:numPr>
            <w:ind w:left="426" w:hanging="426"/>
            <w:jc w:val="both"/>
          </w:pPr>
        </w:pPrChange>
      </w:pP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2CDF3960" wp14:editId="0AA8F158">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736F5" w:rsidRPr="00495B98" w:rsidRDefault="007736F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ins w:id="2130" w:author="Autor">
                              <w:r>
                                <w:rPr>
                                  <w:rFonts w:asciiTheme="minorHAnsi" w:hAnsiTheme="minorHAnsi" w:cs="Times New Roman"/>
                                  <w:sz w:val="20"/>
                                  <w:szCs w:val="20"/>
                                </w:rPr>
                                <w:t xml:space="preserve"> </w:t>
                              </w:r>
                              <w:r>
                                <w:rPr>
                                  <w:rFonts w:asciiTheme="minorHAnsi" w:hAnsiTheme="minorHAnsi" w:cs="Times New Roman"/>
                                  <w:sz w:val="20"/>
                                  <w:szCs w:val="20"/>
                                </w:rPr>
                                <w:br/>
                              </w:r>
                            </w:ins>
                            <w:r w:rsidRPr="00495B98">
                              <w:rPr>
                                <w:rFonts w:asciiTheme="minorHAnsi" w:hAnsiTheme="minorHAnsi" w:cs="Times New Roman"/>
                                <w:sz w:val="20"/>
                                <w:szCs w:val="20"/>
                              </w:rPr>
                              <w:t>na vylúčenie uchádzača z e-aukcie, ktoré nevychádzajú zo ZVO.</w:t>
                            </w:r>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del w:id="2131" w:author="Autor">
                              <w:r w:rsidRPr="00495B98" w:rsidDel="009F6378">
                                <w:rPr>
                                  <w:rFonts w:asciiTheme="minorHAnsi" w:hAnsiTheme="minorHAnsi" w:cs="Times New Roman"/>
                                  <w:sz w:val="20"/>
                                  <w:szCs w:val="20"/>
                                </w:rPr>
                                <w:delText>,</w:delText>
                              </w:r>
                            </w:del>
                            <w:ins w:id="2132" w:author="Autor">
                              <w:r>
                                <w:rPr>
                                  <w:rFonts w:asciiTheme="minorHAnsi" w:hAnsiTheme="minorHAnsi" w:cs="Times New Roman"/>
                                  <w:sz w:val="20"/>
                                  <w:szCs w:val="20"/>
                                </w:rPr>
                                <w:t>.</w:t>
                              </w:r>
                            </w:ins>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w:t>
                            </w:r>
                            <w:del w:id="2133" w:author="Autor">
                              <w:r w:rsidRPr="00495B98" w:rsidDel="009F6378">
                                <w:rPr>
                                  <w:rFonts w:asciiTheme="minorHAnsi" w:hAnsiTheme="minorHAnsi" w:cs="Times New Roman"/>
                                  <w:sz w:val="20"/>
                                  <w:szCs w:val="20"/>
                                </w:rPr>
                                <w:delText>/</w:delText>
                              </w:r>
                            </w:del>
                            <w:r w:rsidRPr="00495B98">
                              <w:rPr>
                                <w:rFonts w:asciiTheme="minorHAnsi" w:hAnsiTheme="minorHAnsi" w:cs="Times New Roman"/>
                                <w:sz w:val="20"/>
                                <w:szCs w:val="20"/>
                              </w:rPr>
                              <w:t xml:space="preserve"> nevie posúdiť korektnosť priebehu e-aukcie </w:t>
                            </w:r>
                            <w:ins w:id="2134" w:author="Autor">
                              <w:r>
                                <w:rPr>
                                  <w:rFonts w:asciiTheme="minorHAnsi" w:hAnsiTheme="minorHAnsi" w:cs="Times New Roman"/>
                                  <w:sz w:val="20"/>
                                  <w:szCs w:val="20"/>
                                </w:rPr>
                                <w:t xml:space="preserve"> </w:t>
                              </w:r>
                              <w:r>
                                <w:rPr>
                                  <w:rFonts w:asciiTheme="minorHAnsi" w:hAnsiTheme="minorHAnsi" w:cs="Times New Roman"/>
                                  <w:sz w:val="20"/>
                                  <w:szCs w:val="20"/>
                                </w:rPr>
                                <w:br/>
                              </w:r>
                            </w:ins>
                            <w:r w:rsidRPr="00495B98">
                              <w:rPr>
                                <w:rFonts w:asciiTheme="minorHAnsi" w:hAnsiTheme="minorHAnsi" w:cs="Times New Roman"/>
                                <w:sz w:val="20"/>
                                <w:szCs w:val="20"/>
                              </w:rPr>
                              <w:t>v súlade s nastaveniami e-aukcie uvedenými v súťažných podkladoch.</w:t>
                            </w:r>
                          </w:p>
                          <w:p w:rsidR="007736F5" w:rsidRPr="00495B98" w:rsidRDefault="007736F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8"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DnZ3zvpgIAAJIFAAAOAAAAAAAAAAAAAAAA&#10;AC4CAABkcnMvZTJvRG9jLnhtbFBLAQItABQABgAIAAAAIQAKc41P3gAAAAgBAAAPAAAAAAAAAAAA&#10;AAAAAAAFAABkcnMvZG93bnJldi54bWxQSwUGAAAAAAQABADzAAAACwYAAAAA&#10;" fillcolor="#d8d8d8 [2732]" strokecolor="#c0504d [3205]" strokeweight="2pt">
                <v:textbox>
                  <w:txbxContent>
                    <w:p w:rsidR="007736F5" w:rsidRPr="00495B98" w:rsidRDefault="007736F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7736F5" w:rsidRPr="00495B9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ins w:id="2561" w:author="Autor">
                        <w:r>
                          <w:rPr>
                            <w:rFonts w:asciiTheme="minorHAnsi" w:hAnsiTheme="minorHAnsi" w:cs="Times New Roman"/>
                            <w:sz w:val="20"/>
                            <w:szCs w:val="20"/>
                          </w:rPr>
                          <w:t xml:space="preserve"> </w:t>
                        </w:r>
                        <w:r>
                          <w:rPr>
                            <w:rFonts w:asciiTheme="minorHAnsi" w:hAnsiTheme="minorHAnsi" w:cs="Times New Roman"/>
                            <w:sz w:val="20"/>
                            <w:szCs w:val="20"/>
                          </w:rPr>
                          <w:br/>
                        </w:r>
                      </w:ins>
                      <w:r w:rsidRPr="00495B98">
                        <w:rPr>
                          <w:rFonts w:asciiTheme="minorHAnsi" w:hAnsiTheme="minorHAnsi" w:cs="Times New Roman"/>
                          <w:sz w:val="20"/>
                          <w:szCs w:val="20"/>
                        </w:rPr>
                        <w:t xml:space="preserve">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del w:id="2562" w:author="Autor">
                        <w:r w:rsidRPr="00495B98" w:rsidDel="009F6378">
                          <w:rPr>
                            <w:rFonts w:asciiTheme="minorHAnsi" w:hAnsiTheme="minorHAnsi" w:cs="Times New Roman"/>
                            <w:sz w:val="20"/>
                            <w:szCs w:val="20"/>
                          </w:rPr>
                          <w:delText>,</w:delText>
                        </w:r>
                      </w:del>
                      <w:ins w:id="2563" w:author="Autor">
                        <w:r>
                          <w:rPr>
                            <w:rFonts w:asciiTheme="minorHAnsi" w:hAnsiTheme="minorHAnsi" w:cs="Times New Roman"/>
                            <w:sz w:val="20"/>
                            <w:szCs w:val="20"/>
                          </w:rPr>
                          <w:t>.</w:t>
                        </w:r>
                      </w:ins>
                    </w:p>
                    <w:p w:rsidR="007736F5" w:rsidRPr="00495B98" w:rsidRDefault="007736F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z ktorého RO/ nevedel overiť priebeh a výsledok aukcie v reálnom čase (t.j. ktorý uchádzač v akom čase o koľko znížil cenu a pod.). Z takýchto protokolov potom RO</w:t>
                      </w:r>
                      <w:del w:id="2564" w:author="Autor">
                        <w:r w:rsidRPr="00495B98" w:rsidDel="009F6378">
                          <w:rPr>
                            <w:rFonts w:asciiTheme="minorHAnsi" w:hAnsiTheme="minorHAnsi" w:cs="Times New Roman"/>
                            <w:sz w:val="20"/>
                            <w:szCs w:val="20"/>
                          </w:rPr>
                          <w:delText>/</w:delText>
                        </w:r>
                      </w:del>
                      <w:r w:rsidRPr="00495B98">
                        <w:rPr>
                          <w:rFonts w:asciiTheme="minorHAnsi" w:hAnsiTheme="minorHAnsi" w:cs="Times New Roman"/>
                          <w:sz w:val="20"/>
                          <w:szCs w:val="20"/>
                        </w:rPr>
                        <w:t xml:space="preserve">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w:t>
                      </w:r>
                      <w:ins w:id="2565" w:author="Autor">
                        <w:r>
                          <w:rPr>
                            <w:rFonts w:asciiTheme="minorHAnsi" w:hAnsiTheme="minorHAnsi" w:cs="Times New Roman"/>
                            <w:sz w:val="20"/>
                            <w:szCs w:val="20"/>
                          </w:rPr>
                          <w:t xml:space="preserve"> </w:t>
                        </w:r>
                        <w:r>
                          <w:rPr>
                            <w:rFonts w:asciiTheme="minorHAnsi" w:hAnsiTheme="minorHAnsi" w:cs="Times New Roman"/>
                            <w:sz w:val="20"/>
                            <w:szCs w:val="20"/>
                          </w:rPr>
                          <w:br/>
                        </w:r>
                      </w:ins>
                      <w:r w:rsidRPr="00495B98">
                        <w:rPr>
                          <w:rFonts w:asciiTheme="minorHAnsi" w:hAnsiTheme="minorHAnsi" w:cs="Times New Roman"/>
                          <w:sz w:val="20"/>
                          <w:szCs w:val="20"/>
                        </w:rPr>
                        <w:t xml:space="preserve">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7736F5" w:rsidRPr="00495B98" w:rsidRDefault="007736F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0E3F6BCD" wp14:editId="32175F1B">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7736F5" w:rsidRDefault="007736F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7736F5" w:rsidRPr="00792568" w:rsidRDefault="007736F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9"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7e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Yg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qkc+3n4CAAD9&#10;BAAADgAAAAAAAAAAAAAAAAAuAgAAZHJzL2Uyb0RvYy54bWxQSwECLQAUAAYACAAAACEAmF4F2d0A&#10;AAAHAQAADwAAAAAAAAAAAAAAAADYBAAAZHJzL2Rvd25yZXYueG1sUEsFBgAAAAAEAAQA8wAAAOIF&#10;AAAAAA==&#10;" fillcolor="#fbd4b4 [1305]" strokeweight=".5pt">
                <v:textbox>
                  <w:txbxContent>
                    <w:p w:rsidR="007736F5" w:rsidRDefault="007736F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7736F5" w:rsidRPr="00792568" w:rsidRDefault="007736F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2135" w:name="_Ref417893409"/>
    </w:p>
    <w:p w:rsidR="004762E9" w:rsidRPr="008F20CB" w:rsidRDefault="00E74122">
      <w:pPr>
        <w:pStyle w:val="Nadpis1"/>
        <w:spacing w:after="120"/>
        <w:ind w:left="444" w:firstLine="708"/>
        <w:rPr>
          <w:rPrChange w:id="2136" w:author="Autor">
            <w:rPr>
              <w:rFonts w:asciiTheme="minorHAnsi" w:hAnsiTheme="minorHAnsi"/>
              <w:color w:val="1F497D" w:themeColor="text2"/>
            </w:rPr>
          </w:rPrChange>
        </w:rPr>
        <w:pPrChange w:id="2137" w:author="Autor">
          <w:pPr>
            <w:pStyle w:val="Nadpis1"/>
          </w:pPr>
        </w:pPrChange>
      </w:pPr>
      <w:del w:id="2138" w:author="Autor">
        <w:r w:rsidRPr="008F20CB" w:rsidDel="008F20CB">
          <w:rPr>
            <w:rPrChange w:id="2139" w:author="Autor">
              <w:rPr>
                <w:rFonts w:asciiTheme="minorHAnsi" w:hAnsiTheme="minorHAnsi"/>
                <w:color w:val="1F497D" w:themeColor="text2"/>
              </w:rPr>
            </w:rPrChange>
          </w:rPr>
          <w:delText xml:space="preserve">3.1.14. </w:delText>
        </w:r>
      </w:del>
      <w:bookmarkStart w:id="2140" w:name="_Toc26798952"/>
      <w:r w:rsidR="00F42FFB">
        <w:t xml:space="preserve">10. </w:t>
      </w:r>
      <w:r w:rsidR="004762E9" w:rsidRPr="008F20CB">
        <w:rPr>
          <w:rPrChange w:id="2141" w:author="Autor">
            <w:rPr>
              <w:rFonts w:asciiTheme="minorHAnsi" w:hAnsiTheme="minorHAnsi"/>
              <w:color w:val="1F497D" w:themeColor="text2"/>
            </w:rPr>
          </w:rPrChange>
        </w:rPr>
        <w:t>Uzavretie zmluvy</w:t>
      </w:r>
      <w:bookmarkEnd w:id="2135"/>
      <w:bookmarkEnd w:id="2140"/>
    </w:p>
    <w:p w:rsidR="00420BDB" w:rsidRPr="009D616D" w:rsidRDefault="00FB4DF1">
      <w:pPr>
        <w:pStyle w:val="Odsekzoznamu"/>
        <w:numPr>
          <w:ilvl w:val="0"/>
          <w:numId w:val="20"/>
        </w:numPr>
        <w:spacing w:before="120" w:after="120"/>
        <w:ind w:left="709" w:hanging="425"/>
        <w:contextualSpacing w:val="0"/>
        <w:jc w:val="both"/>
        <w:rPr>
          <w:rFonts w:asciiTheme="minorHAnsi" w:hAnsiTheme="minorHAnsi"/>
          <w:sz w:val="20"/>
          <w:szCs w:val="20"/>
        </w:rPr>
        <w:pPrChange w:id="2142" w:author="Autor">
          <w:pPr>
            <w:pStyle w:val="Odsekzoznamu"/>
            <w:numPr>
              <w:numId w:val="20"/>
            </w:numPr>
            <w:ind w:left="709" w:hanging="426"/>
            <w:jc w:val="both"/>
          </w:pPr>
        </w:pPrChange>
      </w:pPr>
      <w:r w:rsidRPr="009D616D">
        <w:rPr>
          <w:rFonts w:asciiTheme="minorHAnsi" w:hAnsiTheme="minorHAnsi"/>
          <w:sz w:val="20"/>
          <w:szCs w:val="20"/>
        </w:rPr>
        <w:t xml:space="preserve">Prijímateľ postupuje pri uzavretí zmluvy v súlade s § </w:t>
      </w:r>
      <w:r w:rsidR="00546EFE" w:rsidRPr="009D616D">
        <w:rPr>
          <w:rFonts w:asciiTheme="minorHAnsi" w:hAnsiTheme="minorHAnsi"/>
          <w:sz w:val="20"/>
          <w:szCs w:val="20"/>
        </w:rPr>
        <w:t xml:space="preserve">56 </w:t>
      </w:r>
      <w:r w:rsidRPr="009D616D">
        <w:rPr>
          <w:rFonts w:asciiTheme="minorHAnsi" w:hAnsiTheme="minorHAnsi"/>
          <w:sz w:val="20"/>
          <w:szCs w:val="20"/>
        </w:rPr>
        <w:t xml:space="preserve">ZVO. </w:t>
      </w:r>
      <w:r w:rsidR="00C369F6" w:rsidRPr="009D616D">
        <w:rPr>
          <w:rFonts w:asciiTheme="minorHAnsi" w:hAnsiTheme="minorHAnsi"/>
          <w:sz w:val="20"/>
          <w:szCs w:val="20"/>
        </w:rPr>
        <w:t xml:space="preserve">Uzavretá zmluva nesmie byť v rozpore </w:t>
      </w:r>
      <w:ins w:id="2143" w:author="Autor">
        <w:r w:rsidR="009F6378" w:rsidRPr="009D616D">
          <w:rPr>
            <w:rFonts w:asciiTheme="minorHAnsi" w:hAnsiTheme="minorHAnsi"/>
            <w:sz w:val="20"/>
            <w:szCs w:val="20"/>
          </w:rPr>
          <w:t xml:space="preserve"> </w:t>
        </w:r>
        <w:r w:rsidR="009F6378" w:rsidRPr="009D616D">
          <w:rPr>
            <w:rFonts w:asciiTheme="minorHAnsi" w:hAnsiTheme="minorHAnsi"/>
            <w:sz w:val="20"/>
            <w:szCs w:val="20"/>
          </w:rPr>
          <w:br/>
        </w:r>
      </w:ins>
      <w:r w:rsidR="00C369F6" w:rsidRPr="009D616D">
        <w:rPr>
          <w:rFonts w:asciiTheme="minorHAnsi" w:hAnsiTheme="minorHAnsi"/>
          <w:sz w:val="20"/>
          <w:szCs w:val="20"/>
        </w:rPr>
        <w:t>so súťažnými podkladmi a s ponukou predloženou úspešným uchádzačom alebo uchádzačmi.</w:t>
      </w:r>
    </w:p>
    <w:p w:rsidR="00A1000C" w:rsidRPr="009D616D" w:rsidRDefault="00420BDB">
      <w:pPr>
        <w:pStyle w:val="Odsekzoznamu"/>
        <w:numPr>
          <w:ilvl w:val="0"/>
          <w:numId w:val="20"/>
        </w:numPr>
        <w:spacing w:before="120" w:after="120"/>
        <w:ind w:left="709" w:hanging="425"/>
        <w:contextualSpacing w:val="0"/>
        <w:jc w:val="both"/>
        <w:rPr>
          <w:rFonts w:asciiTheme="minorHAnsi" w:hAnsiTheme="minorHAnsi"/>
          <w:sz w:val="20"/>
          <w:szCs w:val="20"/>
        </w:rPr>
        <w:pPrChange w:id="2144" w:author="Autor">
          <w:pPr>
            <w:pStyle w:val="Odsekzoznamu"/>
            <w:numPr>
              <w:numId w:val="20"/>
            </w:numPr>
            <w:ind w:left="709" w:hanging="426"/>
            <w:jc w:val="both"/>
          </w:pPr>
        </w:pPrChange>
      </w:pPr>
      <w:r w:rsidRPr="009D616D">
        <w:rPr>
          <w:rFonts w:asciiTheme="minorHAnsi" w:hAnsiTheme="minorHAnsi"/>
          <w:sz w:val="20"/>
          <w:szCs w:val="20"/>
        </w:rPr>
        <w:t xml:space="preserve">V prípade, že VO podlieha ex-ante kontrole zo strany </w:t>
      </w:r>
      <w:r w:rsidR="00C3230A" w:rsidRPr="009D616D">
        <w:rPr>
          <w:rFonts w:asciiTheme="minorHAnsi" w:hAnsiTheme="minorHAnsi"/>
          <w:sz w:val="20"/>
          <w:szCs w:val="20"/>
        </w:rPr>
        <w:t>RO</w:t>
      </w:r>
      <w:r w:rsidRPr="009D616D">
        <w:rPr>
          <w:rFonts w:asciiTheme="minorHAnsi" w:hAnsiTheme="minorHAnsi"/>
          <w:sz w:val="20"/>
          <w:szCs w:val="20"/>
        </w:rPr>
        <w:t xml:space="preserve">, je prijímateľ povinný predložiť dokumentáciu </w:t>
      </w:r>
      <w:ins w:id="2145" w:author="Autor">
        <w:r w:rsidR="009F6378" w:rsidRPr="009D616D">
          <w:rPr>
            <w:rFonts w:asciiTheme="minorHAnsi" w:hAnsiTheme="minorHAnsi"/>
            <w:sz w:val="20"/>
            <w:szCs w:val="20"/>
          </w:rPr>
          <w:t xml:space="preserve"> </w:t>
        </w:r>
        <w:r w:rsidR="009F6378" w:rsidRPr="009D616D">
          <w:rPr>
            <w:rFonts w:asciiTheme="minorHAnsi" w:hAnsiTheme="minorHAnsi"/>
            <w:sz w:val="20"/>
            <w:szCs w:val="20"/>
          </w:rPr>
          <w:br/>
        </w:r>
      </w:ins>
      <w:r w:rsidRPr="009D616D">
        <w:rPr>
          <w:rFonts w:asciiTheme="minorHAnsi" w:hAnsiTheme="minorHAnsi"/>
          <w:sz w:val="20"/>
          <w:szCs w:val="20"/>
        </w:rPr>
        <w:t>na kontrolu ešte pred samotným uzavretím zmluvy a počkať s uzavretím zmluvy na závery predmetnej kontroly.</w:t>
      </w:r>
    </w:p>
    <w:p w:rsidR="00420BDB" w:rsidRPr="009D616D" w:rsidRDefault="00A1000C">
      <w:pPr>
        <w:pStyle w:val="Odsekzoznamu"/>
        <w:numPr>
          <w:ilvl w:val="0"/>
          <w:numId w:val="20"/>
        </w:numPr>
        <w:spacing w:before="120" w:after="120"/>
        <w:ind w:left="709" w:hanging="425"/>
        <w:contextualSpacing w:val="0"/>
        <w:jc w:val="both"/>
        <w:rPr>
          <w:rFonts w:asciiTheme="minorHAnsi" w:hAnsiTheme="minorHAnsi"/>
          <w:sz w:val="20"/>
          <w:szCs w:val="20"/>
        </w:rPr>
        <w:pPrChange w:id="2146" w:author="Autor">
          <w:pPr>
            <w:pStyle w:val="Odsekzoznamu"/>
            <w:numPr>
              <w:numId w:val="20"/>
            </w:numPr>
            <w:ind w:left="709" w:hanging="426"/>
            <w:jc w:val="both"/>
          </w:pPr>
        </w:pPrChange>
      </w:pPr>
      <w:r w:rsidRPr="009D616D">
        <w:rPr>
          <w:rFonts w:asciiTheme="minorHAnsi" w:hAnsiTheme="minorHAnsi"/>
          <w:sz w:val="20"/>
          <w:szCs w:val="20"/>
        </w:rPr>
        <w:t>Upozorňujeme prijímateľa</w:t>
      </w:r>
      <w:r w:rsidR="00724EF4" w:rsidRPr="009D616D">
        <w:rPr>
          <w:rFonts w:asciiTheme="minorHAnsi" w:hAnsiTheme="minorHAnsi"/>
          <w:sz w:val="20"/>
          <w:szCs w:val="20"/>
        </w:rPr>
        <w:t>, že pokiaľ je on sám orgánom verejnej správy</w:t>
      </w:r>
      <w:r w:rsidR="00C26D6C" w:rsidRPr="009D616D">
        <w:rPr>
          <w:rFonts w:asciiTheme="minorHAnsi" w:hAnsiTheme="minorHAnsi"/>
          <w:sz w:val="20"/>
          <w:szCs w:val="20"/>
        </w:rPr>
        <w:t xml:space="preserve">, </w:t>
      </w:r>
      <w:r w:rsidR="00724EF4" w:rsidRPr="009D616D">
        <w:rPr>
          <w:rFonts w:asciiTheme="minorHAnsi" w:hAnsiTheme="minorHAnsi"/>
          <w:sz w:val="20"/>
          <w:szCs w:val="20"/>
        </w:rPr>
        <w:t xml:space="preserve">vzťahuje sa na neho aj v rámci realizácie VO povinnosť vykonávania finančnej kontroly podľa </w:t>
      </w:r>
      <w:r w:rsidR="00C26D6C" w:rsidRPr="009D616D">
        <w:rPr>
          <w:rFonts w:asciiTheme="minorHAnsi" w:hAnsiTheme="minorHAnsi"/>
          <w:sz w:val="20"/>
          <w:szCs w:val="20"/>
        </w:rPr>
        <w:t xml:space="preserve">zákona č. </w:t>
      </w:r>
      <w:r w:rsidR="00546EFE" w:rsidRPr="009D616D">
        <w:rPr>
          <w:rFonts w:asciiTheme="minorHAnsi" w:hAnsiTheme="minorHAnsi"/>
          <w:sz w:val="20"/>
          <w:szCs w:val="20"/>
        </w:rPr>
        <w:t xml:space="preserve">357/2015 </w:t>
      </w:r>
      <w:r w:rsidR="00C26D6C" w:rsidRPr="009D616D">
        <w:rPr>
          <w:rFonts w:asciiTheme="minorHAnsi" w:hAnsiTheme="minorHAnsi"/>
          <w:sz w:val="20"/>
          <w:szCs w:val="20"/>
        </w:rPr>
        <w:t xml:space="preserve"> Z.</w:t>
      </w:r>
      <w:r w:rsidR="00A74346" w:rsidRPr="009D616D">
        <w:rPr>
          <w:rFonts w:asciiTheme="minorHAnsi" w:hAnsiTheme="minorHAnsi"/>
          <w:sz w:val="20"/>
          <w:szCs w:val="20"/>
        </w:rPr>
        <w:t xml:space="preserve"> </w:t>
      </w:r>
      <w:r w:rsidR="00C26D6C" w:rsidRPr="009D616D">
        <w:rPr>
          <w:rFonts w:asciiTheme="minorHAnsi" w:hAnsiTheme="minorHAnsi"/>
          <w:sz w:val="20"/>
          <w:szCs w:val="20"/>
        </w:rPr>
        <w:t>z. o finančnej kontrole a</w:t>
      </w:r>
      <w:r w:rsidR="00724EF4" w:rsidRPr="009D616D">
        <w:rPr>
          <w:rFonts w:asciiTheme="minorHAnsi" w:hAnsiTheme="minorHAnsi"/>
          <w:sz w:val="20"/>
          <w:szCs w:val="20"/>
        </w:rPr>
        <w:t xml:space="preserve"> vnútornom </w:t>
      </w:r>
      <w:r w:rsidR="00C26D6C" w:rsidRPr="009D616D">
        <w:rPr>
          <w:rFonts w:asciiTheme="minorHAnsi" w:hAnsiTheme="minorHAnsi"/>
          <w:sz w:val="20"/>
          <w:szCs w:val="20"/>
        </w:rPr>
        <w:t>audite</w:t>
      </w:r>
      <w:r w:rsidR="00724EF4" w:rsidRPr="009D616D">
        <w:rPr>
          <w:rFonts w:asciiTheme="minorHAnsi" w:hAnsiTheme="minorHAnsi"/>
          <w:sz w:val="20"/>
          <w:szCs w:val="20"/>
        </w:rPr>
        <w:t xml:space="preserve">, pričom </w:t>
      </w:r>
      <w:r w:rsidR="00C26D6C" w:rsidRPr="009D616D">
        <w:rPr>
          <w:rFonts w:asciiTheme="minorHAnsi" w:hAnsiTheme="minorHAnsi"/>
          <w:sz w:val="20"/>
          <w:szCs w:val="20"/>
        </w:rPr>
        <w:t xml:space="preserve">tento úkon </w:t>
      </w:r>
      <w:r w:rsidR="00724EF4" w:rsidRPr="009D616D">
        <w:rPr>
          <w:rFonts w:asciiTheme="minorHAnsi" w:hAnsiTheme="minorHAnsi"/>
          <w:sz w:val="20"/>
          <w:szCs w:val="20"/>
        </w:rPr>
        <w:t xml:space="preserve">je potrebné </w:t>
      </w:r>
      <w:r w:rsidR="00C26D6C" w:rsidRPr="009D616D">
        <w:rPr>
          <w:rFonts w:asciiTheme="minorHAnsi" w:hAnsiTheme="minorHAnsi"/>
          <w:sz w:val="20"/>
          <w:szCs w:val="20"/>
        </w:rPr>
        <w:t>náležite</w:t>
      </w:r>
      <w:r w:rsidR="00724EF4" w:rsidRPr="009D616D">
        <w:rPr>
          <w:rFonts w:asciiTheme="minorHAnsi" w:hAnsiTheme="minorHAnsi"/>
          <w:sz w:val="20"/>
          <w:szCs w:val="20"/>
        </w:rPr>
        <w:t>,</w:t>
      </w:r>
      <w:r w:rsidR="00C26D6C" w:rsidRPr="009D616D">
        <w:rPr>
          <w:rFonts w:asciiTheme="minorHAnsi" w:hAnsiTheme="minorHAnsi"/>
          <w:sz w:val="20"/>
          <w:szCs w:val="20"/>
        </w:rPr>
        <w:t xml:space="preserve"> podľa </w:t>
      </w:r>
      <w:r w:rsidR="00724EF4" w:rsidRPr="009D616D">
        <w:rPr>
          <w:rFonts w:asciiTheme="minorHAnsi" w:hAnsiTheme="minorHAnsi"/>
          <w:sz w:val="20"/>
          <w:szCs w:val="20"/>
        </w:rPr>
        <w:t>príslušných ustanovení zákona,</w:t>
      </w:r>
      <w:r w:rsidR="00C26D6C" w:rsidRPr="009D616D">
        <w:rPr>
          <w:rFonts w:asciiTheme="minorHAnsi" w:hAnsiTheme="minorHAnsi"/>
          <w:sz w:val="20"/>
          <w:szCs w:val="20"/>
        </w:rPr>
        <w:t xml:space="preserve"> zdokumentovať.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45A85B29" wp14:editId="66BE1141">
                <wp:simplePos x="0" y="0"/>
                <wp:positionH relativeFrom="margin">
                  <wp:posOffset>68580</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7736F5" w:rsidRPr="00792568" w:rsidRDefault="007736F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7736F5" w:rsidRPr="0079256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7736F5" w:rsidRPr="00792568" w:rsidRDefault="007736F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7736F5" w:rsidRPr="00792568" w:rsidRDefault="007736F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7736F5" w:rsidRPr="00A72D99" w:rsidRDefault="007736F5"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0" type="#_x0000_t202" style="position:absolute;left:0;text-align:left;margin-left:5.4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8M0lA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" fillcolor="#d8d8d8 [2732]" strokecolor="#c0504d" strokeweight="2pt">
                <v:textbox>
                  <w:txbxContent>
                    <w:p w:rsidR="007736F5" w:rsidRPr="00792568" w:rsidRDefault="007736F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7736F5" w:rsidRPr="00792568" w:rsidRDefault="007736F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7736F5" w:rsidRPr="00792568" w:rsidRDefault="007736F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7736F5" w:rsidRPr="00792568" w:rsidRDefault="007736F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7736F5" w:rsidRPr="00A72D99" w:rsidRDefault="007736F5"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9D616D" w:rsidRDefault="00A1000C">
      <w:pPr>
        <w:pStyle w:val="Odsekzoznamu"/>
        <w:numPr>
          <w:ilvl w:val="0"/>
          <w:numId w:val="20"/>
        </w:numPr>
        <w:spacing w:before="120" w:after="120"/>
        <w:ind w:left="709" w:hanging="425"/>
        <w:contextualSpacing w:val="0"/>
        <w:jc w:val="both"/>
        <w:rPr>
          <w:rFonts w:asciiTheme="minorHAnsi" w:hAnsiTheme="minorHAnsi"/>
          <w:sz w:val="20"/>
          <w:szCs w:val="20"/>
        </w:rPr>
        <w:pPrChange w:id="2147" w:author="Autor">
          <w:pPr>
            <w:pStyle w:val="Odsekzoznamu"/>
            <w:numPr>
              <w:numId w:val="20"/>
            </w:numPr>
            <w:ind w:left="709" w:hanging="425"/>
            <w:jc w:val="both"/>
          </w:pPr>
        </w:pPrChange>
      </w:pPr>
      <w:r w:rsidRPr="009D616D">
        <w:rPr>
          <w:rFonts w:asciiTheme="minorHAnsi" w:hAnsiTheme="minorHAnsi"/>
          <w:sz w:val="20"/>
          <w:szCs w:val="20"/>
        </w:rPr>
        <w:t>Každá zmluva alebo dodatok</w:t>
      </w:r>
      <w:r w:rsidR="00FD7B50" w:rsidRPr="009D616D">
        <w:rPr>
          <w:rFonts w:asciiTheme="minorHAnsi" w:hAnsiTheme="minorHAnsi"/>
          <w:sz w:val="20"/>
          <w:szCs w:val="20"/>
        </w:rPr>
        <w:t xml:space="preserve"> uzavretý povinnou osobou, ktorý</w:t>
      </w:r>
      <w:r w:rsidRPr="009D616D">
        <w:rPr>
          <w:rFonts w:asciiTheme="minorHAnsi" w:hAnsiTheme="minorHAnsi"/>
          <w:sz w:val="20"/>
          <w:szCs w:val="20"/>
        </w:rPr>
        <w:t xml:space="preserve"> podlieha povinnosti zverejnenia podľa § 5a zák</w:t>
      </w:r>
      <w:del w:id="2148" w:author="Autor">
        <w:r w:rsidRPr="009D616D" w:rsidDel="009F6378">
          <w:rPr>
            <w:rFonts w:asciiTheme="minorHAnsi" w:hAnsiTheme="minorHAnsi"/>
            <w:sz w:val="20"/>
            <w:szCs w:val="20"/>
          </w:rPr>
          <w:delText>.</w:delText>
        </w:r>
      </w:del>
      <w:ins w:id="2149" w:author="Autor">
        <w:r w:rsidR="009F6378" w:rsidRPr="009D616D">
          <w:rPr>
            <w:rFonts w:asciiTheme="minorHAnsi" w:hAnsiTheme="minorHAnsi"/>
            <w:sz w:val="20"/>
            <w:szCs w:val="20"/>
          </w:rPr>
          <w:t>ona</w:t>
        </w:r>
      </w:ins>
      <w:r w:rsidRPr="009D616D">
        <w:rPr>
          <w:rFonts w:asciiTheme="minorHAnsi" w:hAnsiTheme="minorHAnsi"/>
          <w:sz w:val="20"/>
          <w:szCs w:val="20"/>
        </w:rPr>
        <w:t xml:space="preserve"> č. 211/2000 Z.</w:t>
      </w:r>
      <w:r w:rsidR="008C132B" w:rsidRPr="009D616D">
        <w:rPr>
          <w:rFonts w:asciiTheme="minorHAnsi" w:hAnsiTheme="minorHAnsi"/>
          <w:sz w:val="20"/>
          <w:szCs w:val="20"/>
        </w:rPr>
        <w:t xml:space="preserve"> </w:t>
      </w:r>
      <w:r w:rsidRPr="009D616D">
        <w:rPr>
          <w:rFonts w:asciiTheme="minorHAnsi" w:hAnsiTheme="minorHAnsi"/>
          <w:sz w:val="20"/>
          <w:szCs w:val="20"/>
        </w:rPr>
        <w:t>z. o slobodnom prístupe k informáciám</w:t>
      </w:r>
      <w:del w:id="2150" w:author="Autor">
        <w:r w:rsidRPr="009D616D" w:rsidDel="009F6378">
          <w:rPr>
            <w:rFonts w:asciiTheme="minorHAnsi" w:hAnsiTheme="minorHAnsi"/>
            <w:sz w:val="20"/>
            <w:szCs w:val="20"/>
          </w:rPr>
          <w:delText>,</w:delText>
        </w:r>
      </w:del>
      <w:r w:rsidRPr="009D616D">
        <w:rPr>
          <w:rFonts w:asciiTheme="minorHAnsi" w:hAnsiTheme="minorHAnsi"/>
          <w:sz w:val="20"/>
          <w:szCs w:val="20"/>
        </w:rPr>
        <w:t xml:space="preserve"> </w:t>
      </w:r>
      <w:ins w:id="2151" w:author="Autor">
        <w:r w:rsidR="009F6378" w:rsidRPr="009D616D">
          <w:rPr>
            <w:rFonts w:asciiTheme="minorHAnsi" w:hAnsiTheme="minorHAnsi"/>
            <w:sz w:val="20"/>
            <w:szCs w:val="20"/>
            <w:rPrChange w:id="2152" w:author="Autor">
              <w:rPr>
                <w:rFonts w:ascii="Helvetica Neue" w:hAnsi="Helvetica Neue"/>
                <w:color w:val="494949"/>
                <w:sz w:val="21"/>
                <w:szCs w:val="21"/>
              </w:rPr>
            </w:rPrChange>
          </w:rPr>
          <w:t>a o zmene a doplnení niektorých zákonov (zákon o slobode informácií)</w:t>
        </w:r>
        <w:r w:rsidR="009D6CAB" w:rsidRPr="009D616D">
          <w:rPr>
            <w:rFonts w:asciiTheme="minorHAnsi" w:hAnsiTheme="minorHAnsi"/>
            <w:sz w:val="20"/>
            <w:szCs w:val="20"/>
            <w:rPrChange w:id="2153" w:author="Autor">
              <w:rPr>
                <w:rFonts w:asciiTheme="minorHAnsi" w:hAnsiTheme="minorHAnsi"/>
                <w:color w:val="494949"/>
              </w:rPr>
            </w:rPrChange>
          </w:rPr>
          <w:t xml:space="preserve"> </w:t>
        </w:r>
        <w:r w:rsidR="009F6378" w:rsidRPr="009D616D">
          <w:rPr>
            <w:rFonts w:asciiTheme="minorHAnsi" w:hAnsiTheme="minorHAnsi"/>
            <w:sz w:val="20"/>
            <w:szCs w:val="20"/>
            <w:rPrChange w:id="2154" w:author="Autor">
              <w:rPr>
                <w:rFonts w:ascii="Helvetica Neue" w:hAnsi="Helvetica Neue"/>
                <w:color w:val="494949"/>
                <w:sz w:val="21"/>
                <w:szCs w:val="21"/>
              </w:rPr>
            </w:rPrChange>
          </w:rPr>
          <w:t>v znení neskorších predp</w:t>
        </w:r>
        <w:r w:rsidR="00FD6536" w:rsidRPr="009D616D">
          <w:rPr>
            <w:rFonts w:asciiTheme="minorHAnsi" w:hAnsiTheme="minorHAnsi"/>
            <w:sz w:val="20"/>
            <w:szCs w:val="20"/>
            <w:rPrChange w:id="2155" w:author="Autor">
              <w:rPr>
                <w:rFonts w:ascii="Helvetica Neue" w:hAnsi="Helvetica Neue"/>
                <w:color w:val="494949"/>
                <w:sz w:val="21"/>
                <w:szCs w:val="21"/>
              </w:rPr>
            </w:rPrChange>
          </w:rPr>
          <w:t>i</w:t>
        </w:r>
        <w:r w:rsidR="009F6378" w:rsidRPr="009D616D">
          <w:rPr>
            <w:rFonts w:asciiTheme="minorHAnsi" w:hAnsiTheme="minorHAnsi"/>
            <w:sz w:val="20"/>
            <w:szCs w:val="20"/>
            <w:rPrChange w:id="2156" w:author="Autor">
              <w:rPr>
                <w:rFonts w:ascii="Helvetica Neue" w:hAnsi="Helvetica Neue"/>
                <w:color w:val="494949"/>
                <w:sz w:val="21"/>
                <w:szCs w:val="21"/>
              </w:rPr>
            </w:rPrChange>
          </w:rPr>
          <w:t>sov,</w:t>
        </w:r>
        <w:r w:rsidR="009F6378" w:rsidRPr="009D616D">
          <w:rPr>
            <w:rFonts w:ascii="Helvetica Neue" w:hAnsi="Helvetica Neue"/>
            <w:sz w:val="20"/>
            <w:szCs w:val="20"/>
            <w:rPrChange w:id="2157" w:author="Autor">
              <w:rPr>
                <w:rFonts w:ascii="Helvetica Neue" w:hAnsi="Helvetica Neue"/>
                <w:color w:val="494949"/>
                <w:sz w:val="21"/>
                <w:szCs w:val="21"/>
              </w:rPr>
            </w:rPrChange>
          </w:rPr>
          <w:t xml:space="preserve"> </w:t>
        </w:r>
      </w:ins>
      <w:r w:rsidRPr="009D616D">
        <w:rPr>
          <w:rFonts w:asciiTheme="minorHAnsi" w:hAnsiTheme="minorHAnsi"/>
          <w:sz w:val="20"/>
          <w:szCs w:val="20"/>
        </w:rPr>
        <w:t>musí byť zverejnená v centrálnom registri zmlúv</w:t>
      </w:r>
      <w:r w:rsidR="00724EF4" w:rsidRPr="009D616D">
        <w:rPr>
          <w:rFonts w:asciiTheme="minorHAnsi" w:hAnsiTheme="minorHAnsi"/>
          <w:sz w:val="20"/>
          <w:szCs w:val="20"/>
        </w:rPr>
        <w:t>.</w:t>
      </w:r>
      <w:r w:rsidR="008C132B" w:rsidRPr="009D616D">
        <w:rPr>
          <w:rFonts w:asciiTheme="minorHAnsi" w:hAnsiTheme="minorHAnsi"/>
          <w:sz w:val="20"/>
          <w:szCs w:val="20"/>
        </w:rPr>
        <w:t xml:space="preserve"> </w:t>
      </w:r>
    </w:p>
    <w:p w:rsidR="00FD6536" w:rsidRDefault="00724EF4">
      <w:pPr>
        <w:pStyle w:val="Odsekzoznamu"/>
        <w:numPr>
          <w:ilvl w:val="0"/>
          <w:numId w:val="20"/>
        </w:numPr>
        <w:spacing w:before="120" w:after="120"/>
        <w:ind w:left="709" w:hanging="425"/>
        <w:contextualSpacing w:val="0"/>
        <w:jc w:val="both"/>
        <w:rPr>
          <w:ins w:id="2158" w:author="Autor"/>
          <w:rFonts w:asciiTheme="minorHAnsi" w:hAnsiTheme="minorHAnsi"/>
          <w:sz w:val="20"/>
          <w:szCs w:val="20"/>
        </w:rPr>
        <w:pPrChange w:id="2159" w:author="Autor">
          <w:pPr>
            <w:pStyle w:val="Odsekzoznamu"/>
            <w:numPr>
              <w:numId w:val="20"/>
            </w:numPr>
            <w:ind w:hanging="360"/>
            <w:jc w:val="both"/>
          </w:pPr>
        </w:pPrChange>
      </w:pPr>
      <w:del w:id="2160" w:author="Autor">
        <w:r w:rsidRPr="00785C19" w:rsidDel="00FD6536">
          <w:rPr>
            <w:rFonts w:asciiTheme="minorHAnsi" w:hAnsiTheme="minorHAnsi"/>
            <w:sz w:val="20"/>
            <w:szCs w:val="20"/>
          </w:rPr>
          <w:delText>V nadväznosti na zák. č. 546/2010 Z.</w:delText>
        </w:r>
        <w:r w:rsidR="008C132B" w:rsidDel="00FD6536">
          <w:rPr>
            <w:rFonts w:asciiTheme="minorHAnsi" w:hAnsiTheme="minorHAnsi"/>
            <w:sz w:val="20"/>
            <w:szCs w:val="20"/>
          </w:rPr>
          <w:delText xml:space="preserve"> </w:delText>
        </w:r>
        <w:r w:rsidRPr="00785C19" w:rsidDel="00FD6536">
          <w:rPr>
            <w:rFonts w:asciiTheme="minorHAnsi" w:hAnsiTheme="minorHAnsi"/>
            <w:sz w:val="20"/>
            <w:szCs w:val="20"/>
          </w:rPr>
          <w:delText>z., ktorým sa dopĺňa z</w:delText>
        </w:r>
      </w:del>
      <w:ins w:id="2161" w:author="Autor">
        <w:r w:rsidR="00FD6536">
          <w:rPr>
            <w:rFonts w:asciiTheme="minorHAnsi" w:hAnsiTheme="minorHAnsi"/>
            <w:sz w:val="20"/>
            <w:szCs w:val="20"/>
          </w:rPr>
          <w:t>Z</w:t>
        </w:r>
      </w:ins>
      <w:r w:rsidRPr="00785C19">
        <w:rPr>
          <w:rFonts w:asciiTheme="minorHAnsi" w:hAnsiTheme="minorHAnsi"/>
          <w:sz w:val="20"/>
          <w:szCs w:val="20"/>
        </w:rPr>
        <w:t>ákon č. 40/1964 Zb. Občiansky zákonník v znení neskorších predpisov</w:t>
      </w:r>
      <w:ins w:id="2162" w:author="Autor">
        <w:r w:rsidR="00FD6536">
          <w:rPr>
            <w:rFonts w:asciiTheme="minorHAnsi" w:hAnsiTheme="minorHAnsi"/>
            <w:sz w:val="20"/>
            <w:szCs w:val="20"/>
          </w:rPr>
          <w:t xml:space="preserve"> v § 47a (účinnosť povinne zverejňovaných zmlúv) ustanovuje nasledovné: </w:t>
        </w:r>
      </w:ins>
      <w:del w:id="2163" w:author="Autor">
        <w:r w:rsidRPr="00785C19" w:rsidDel="00FD6536">
          <w:rPr>
            <w:rFonts w:asciiTheme="minorHAnsi" w:hAnsiTheme="minorHAnsi"/>
            <w:sz w:val="20"/>
            <w:szCs w:val="20"/>
          </w:rPr>
          <w:delText>,</w:delText>
        </w:r>
      </w:del>
      <w:r w:rsidR="00160378" w:rsidRPr="00785C19">
        <w:rPr>
          <w:rFonts w:asciiTheme="minorHAnsi" w:hAnsiTheme="minorHAnsi"/>
          <w:sz w:val="20"/>
          <w:szCs w:val="20"/>
        </w:rPr>
        <w:t xml:space="preserve"> </w:t>
      </w:r>
      <w:del w:id="2164" w:author="Autor">
        <w:r w:rsidR="00160378" w:rsidRPr="00785C19" w:rsidDel="00FD6536">
          <w:rPr>
            <w:rFonts w:asciiTheme="minorHAnsi" w:hAnsiTheme="minorHAnsi"/>
            <w:sz w:val="20"/>
            <w:szCs w:val="20"/>
          </w:rPr>
          <w:delText>ak</w:delText>
        </w:r>
        <w:r w:rsidRPr="00785C19" w:rsidDel="00FD6536">
          <w:rPr>
            <w:rFonts w:asciiTheme="minorHAnsi" w:hAnsiTheme="minorHAnsi"/>
            <w:sz w:val="20"/>
            <w:szCs w:val="20"/>
          </w:rPr>
          <w:delText xml:space="preserve"> prijímateľ nezverejnil uzavretú zmluvu</w:delText>
        </w:r>
        <w:r w:rsidR="00160378" w:rsidRPr="00785C19" w:rsidDel="00FD6536">
          <w:rPr>
            <w:rFonts w:asciiTheme="minorHAnsi" w:hAnsiTheme="minorHAnsi"/>
            <w:sz w:val="20"/>
            <w:szCs w:val="20"/>
          </w:rPr>
          <w:delText>/dodatok</w:delText>
        </w:r>
        <w:r w:rsidRPr="00785C19" w:rsidDel="00FD6536">
          <w:rPr>
            <w:rFonts w:asciiTheme="minorHAnsi" w:hAnsiTheme="minorHAnsi"/>
            <w:sz w:val="20"/>
            <w:szCs w:val="20"/>
          </w:rPr>
          <w:delText xml:space="preserve"> v lehote </w:delText>
        </w:r>
        <w:r w:rsidR="00160378" w:rsidRPr="00785C19" w:rsidDel="00FD6536">
          <w:rPr>
            <w:rFonts w:asciiTheme="minorHAnsi" w:hAnsiTheme="minorHAnsi"/>
            <w:sz w:val="20"/>
            <w:szCs w:val="20"/>
          </w:rPr>
          <w:delText xml:space="preserve">do 3 mesiacov od jej podpísania, </w:delText>
        </w:r>
        <w:r w:rsidR="008C132B" w:rsidDel="00FD6536">
          <w:rPr>
            <w:rFonts w:asciiTheme="minorHAnsi" w:hAnsiTheme="minorHAnsi"/>
            <w:sz w:val="20"/>
            <w:szCs w:val="20"/>
          </w:rPr>
          <w:delText>platí</w:delText>
        </w:r>
        <w:r w:rsidR="00160378" w:rsidRPr="00785C19" w:rsidDel="00FD6536">
          <w:rPr>
            <w:rFonts w:asciiTheme="minorHAnsi" w:hAnsiTheme="minorHAnsi"/>
            <w:sz w:val="20"/>
            <w:szCs w:val="20"/>
          </w:rPr>
          <w:delText xml:space="preserve">, že </w:delText>
        </w:r>
        <w:r w:rsidR="008C132B" w:rsidDel="00FD6536">
          <w:rPr>
            <w:rFonts w:asciiTheme="minorHAnsi" w:hAnsiTheme="minorHAnsi"/>
            <w:sz w:val="20"/>
            <w:szCs w:val="20"/>
          </w:rPr>
          <w:delText>uzavretiu</w:delText>
        </w:r>
        <w:r w:rsidR="00160378" w:rsidRPr="00785C19" w:rsidDel="00FD6536">
          <w:rPr>
            <w:rFonts w:asciiTheme="minorHAnsi" w:hAnsiTheme="minorHAnsi"/>
            <w:sz w:val="20"/>
            <w:szCs w:val="20"/>
          </w:rPr>
          <w:delText xml:space="preserve"> zmluv</w:delText>
        </w:r>
        <w:r w:rsidR="008C132B" w:rsidDel="00FD6536">
          <w:rPr>
            <w:rFonts w:asciiTheme="minorHAnsi" w:hAnsiTheme="minorHAnsi"/>
            <w:sz w:val="20"/>
            <w:szCs w:val="20"/>
          </w:rPr>
          <w:delText>y</w:delText>
        </w:r>
        <w:r w:rsidR="00160378" w:rsidRPr="00785C19" w:rsidDel="00FD6536">
          <w:rPr>
            <w:rFonts w:asciiTheme="minorHAnsi" w:hAnsiTheme="minorHAnsi"/>
            <w:sz w:val="20"/>
            <w:szCs w:val="20"/>
          </w:rPr>
          <w:delText>/dodat</w:delText>
        </w:r>
        <w:r w:rsidR="008C132B" w:rsidDel="00FD6536">
          <w:rPr>
            <w:rFonts w:asciiTheme="minorHAnsi" w:hAnsiTheme="minorHAnsi"/>
            <w:sz w:val="20"/>
            <w:szCs w:val="20"/>
          </w:rPr>
          <w:delText>ku</w:delText>
        </w:r>
        <w:r w:rsidR="00160378" w:rsidRPr="00785C19" w:rsidDel="00FD6536">
          <w:rPr>
            <w:rFonts w:asciiTheme="minorHAnsi" w:hAnsiTheme="minorHAnsi"/>
            <w:sz w:val="20"/>
            <w:szCs w:val="20"/>
          </w:rPr>
          <w:delText xml:space="preserve"> vôbec</w:delText>
        </w:r>
        <w:r w:rsidR="008C132B" w:rsidDel="00FD6536">
          <w:rPr>
            <w:rFonts w:asciiTheme="minorHAnsi" w:hAnsiTheme="minorHAnsi"/>
            <w:sz w:val="20"/>
            <w:szCs w:val="20"/>
          </w:rPr>
          <w:delText xml:space="preserve"> nedošlo</w:delText>
        </w:r>
        <w:r w:rsidR="00160378" w:rsidRPr="00785C19" w:rsidDel="00FD6536">
          <w:rPr>
            <w:rFonts w:asciiTheme="minorHAnsi" w:hAnsiTheme="minorHAnsi"/>
            <w:sz w:val="20"/>
            <w:szCs w:val="20"/>
          </w:rPr>
          <w:delText xml:space="preserve">. </w:delText>
        </w:r>
      </w:del>
    </w:p>
    <w:p w:rsidR="00FD6536" w:rsidRDefault="00FD6536">
      <w:pPr>
        <w:pStyle w:val="Odsekzoznamu"/>
        <w:numPr>
          <w:ilvl w:val="0"/>
          <w:numId w:val="236"/>
        </w:numPr>
        <w:spacing w:before="120" w:after="120"/>
        <w:contextualSpacing w:val="0"/>
        <w:jc w:val="both"/>
        <w:rPr>
          <w:ins w:id="2165" w:author="Autor"/>
          <w:rFonts w:asciiTheme="minorHAnsi" w:hAnsiTheme="minorHAnsi"/>
          <w:sz w:val="20"/>
          <w:szCs w:val="20"/>
        </w:rPr>
        <w:pPrChange w:id="2166" w:author="Autor">
          <w:pPr>
            <w:pStyle w:val="Odsekzoznamu"/>
            <w:numPr>
              <w:numId w:val="20"/>
            </w:numPr>
            <w:ind w:hanging="360"/>
            <w:jc w:val="both"/>
          </w:pPr>
        </w:pPrChange>
      </w:pPr>
      <w:ins w:id="2167" w:author="Autor">
        <w:del w:id="2168" w:author="Autor">
          <w:r w:rsidDel="00B272A8">
            <w:rPr>
              <w:rFonts w:asciiTheme="minorHAnsi" w:hAnsiTheme="minorHAnsi"/>
              <w:sz w:val="20"/>
              <w:szCs w:val="20"/>
            </w:rPr>
            <w:delText xml:space="preserve">- </w:delText>
          </w:r>
        </w:del>
        <w:r>
          <w:rPr>
            <w:rFonts w:asciiTheme="minorHAnsi" w:hAnsiTheme="minorHAnsi"/>
            <w:sz w:val="20"/>
            <w:szCs w:val="20"/>
          </w:rPr>
          <w:t>a</w:t>
        </w:r>
        <w:r w:rsidRPr="00FD6536">
          <w:rPr>
            <w:rFonts w:asciiTheme="minorHAnsi" w:hAnsiTheme="minorHAnsi"/>
            <w:sz w:val="20"/>
            <w:szCs w:val="20"/>
          </w:rPr>
          <w:t>k zákon ustanovuje povinné zverejnenie zmluvy, zmluva je účinná dňom nasl</w:t>
        </w:r>
        <w:r>
          <w:rPr>
            <w:rFonts w:asciiTheme="minorHAnsi" w:hAnsiTheme="minorHAnsi"/>
            <w:sz w:val="20"/>
            <w:szCs w:val="20"/>
          </w:rPr>
          <w:t>edujúcim po dni jej zverejnenia;</w:t>
        </w:r>
      </w:ins>
    </w:p>
    <w:p w:rsidR="00FD6536" w:rsidRDefault="00FD6536">
      <w:pPr>
        <w:pStyle w:val="Odsekzoznamu"/>
        <w:numPr>
          <w:ilvl w:val="0"/>
          <w:numId w:val="236"/>
        </w:numPr>
        <w:spacing w:before="120" w:after="120"/>
        <w:contextualSpacing w:val="0"/>
        <w:jc w:val="both"/>
        <w:rPr>
          <w:ins w:id="2169" w:author="Autor"/>
          <w:rFonts w:asciiTheme="minorHAnsi" w:hAnsiTheme="minorHAnsi"/>
          <w:sz w:val="20"/>
          <w:szCs w:val="20"/>
        </w:rPr>
        <w:pPrChange w:id="2170" w:author="Autor">
          <w:pPr>
            <w:pStyle w:val="Odsekzoznamu"/>
            <w:numPr>
              <w:numId w:val="20"/>
            </w:numPr>
            <w:ind w:hanging="360"/>
            <w:jc w:val="both"/>
          </w:pPr>
        </w:pPrChange>
      </w:pPr>
      <w:ins w:id="2171" w:author="Autor">
        <w:del w:id="2172" w:author="Autor">
          <w:r w:rsidDel="00B272A8">
            <w:rPr>
              <w:rFonts w:asciiTheme="minorHAnsi" w:hAnsiTheme="minorHAnsi"/>
              <w:sz w:val="20"/>
              <w:szCs w:val="20"/>
            </w:rPr>
            <w:delText xml:space="preserve">- </w:delText>
          </w:r>
        </w:del>
        <w:r>
          <w:rPr>
            <w:rFonts w:asciiTheme="minorHAnsi" w:hAnsiTheme="minorHAnsi"/>
            <w:sz w:val="20"/>
            <w:szCs w:val="20"/>
          </w:rPr>
          <w:t>ú</w:t>
        </w:r>
        <w:r w:rsidRPr="00FD6536">
          <w:rPr>
            <w:rFonts w:asciiTheme="minorHAnsi" w:hAnsiTheme="minorHAnsi"/>
            <w:sz w:val="20"/>
            <w:szCs w:val="20"/>
          </w:rPr>
          <w:t>častníci si môžu dohodnúť, že zmluva nadobúda účinnosť neskôr po jej zverejnení</w:t>
        </w:r>
        <w:r>
          <w:rPr>
            <w:rFonts w:asciiTheme="minorHAnsi" w:hAnsiTheme="minorHAnsi"/>
            <w:sz w:val="20"/>
            <w:szCs w:val="20"/>
          </w:rPr>
          <w:t>;</w:t>
        </w:r>
      </w:ins>
    </w:p>
    <w:p w:rsidR="00FD6536" w:rsidRDefault="00FD6536">
      <w:pPr>
        <w:pStyle w:val="Odsekzoznamu"/>
        <w:numPr>
          <w:ilvl w:val="0"/>
          <w:numId w:val="236"/>
        </w:numPr>
        <w:spacing w:before="120" w:after="120"/>
        <w:contextualSpacing w:val="0"/>
        <w:jc w:val="both"/>
        <w:rPr>
          <w:ins w:id="2173" w:author="Autor"/>
          <w:rFonts w:asciiTheme="minorHAnsi" w:hAnsiTheme="minorHAnsi"/>
          <w:sz w:val="20"/>
          <w:szCs w:val="20"/>
        </w:rPr>
        <w:pPrChange w:id="2174" w:author="Autor">
          <w:pPr>
            <w:pStyle w:val="Odsekzoznamu"/>
            <w:numPr>
              <w:numId w:val="20"/>
            </w:numPr>
            <w:ind w:hanging="360"/>
            <w:jc w:val="both"/>
          </w:pPr>
        </w:pPrChange>
      </w:pPr>
      <w:ins w:id="2175" w:author="Autor">
        <w:del w:id="2176" w:author="Autor">
          <w:r w:rsidDel="00B272A8">
            <w:rPr>
              <w:rFonts w:asciiTheme="minorHAnsi" w:hAnsiTheme="minorHAnsi"/>
              <w:sz w:val="20"/>
              <w:szCs w:val="20"/>
            </w:rPr>
            <w:delText xml:space="preserve">- </w:delText>
          </w:r>
        </w:del>
        <w:r>
          <w:rPr>
            <w:rFonts w:asciiTheme="minorHAnsi" w:hAnsiTheme="minorHAnsi"/>
            <w:sz w:val="20"/>
            <w:szCs w:val="20"/>
          </w:rPr>
          <w:t>z</w:t>
        </w:r>
        <w:r w:rsidRPr="00FD6536">
          <w:rPr>
            <w:rFonts w:asciiTheme="minorHAnsi" w:hAnsiTheme="minorHAnsi"/>
            <w:sz w:val="20"/>
            <w:szCs w:val="20"/>
          </w:rPr>
          <w:t>mluva uzavretá na účely odstránenia následkov mimoriadnej udalosti bezprostredne ohrozujúcej život, zdravie, majetok alebo životné prostredie, je účinná bez zverejnenia. Rovnako je bez zverejnenia účinné aj ustanovenie zmluvy, ktoré obsahuje informáciu, ktorá sa podľa osobitného zákona nesprístupňuje</w:t>
        </w:r>
        <w:r>
          <w:rPr>
            <w:rFonts w:asciiTheme="minorHAnsi" w:hAnsiTheme="minorHAnsi"/>
            <w:sz w:val="20"/>
            <w:szCs w:val="20"/>
          </w:rPr>
          <w:t>;</w:t>
        </w:r>
      </w:ins>
    </w:p>
    <w:p w:rsidR="00FD6536" w:rsidRDefault="00FD6536">
      <w:pPr>
        <w:pStyle w:val="Odsekzoznamu"/>
        <w:numPr>
          <w:ilvl w:val="0"/>
          <w:numId w:val="236"/>
        </w:numPr>
        <w:spacing w:before="120" w:after="120"/>
        <w:contextualSpacing w:val="0"/>
        <w:jc w:val="both"/>
        <w:rPr>
          <w:ins w:id="2177" w:author="Autor"/>
          <w:rFonts w:asciiTheme="minorHAnsi" w:hAnsiTheme="minorHAnsi"/>
          <w:sz w:val="20"/>
          <w:szCs w:val="20"/>
        </w:rPr>
        <w:pPrChange w:id="2178" w:author="Autor">
          <w:pPr>
            <w:pStyle w:val="Odsekzoznamu"/>
            <w:numPr>
              <w:numId w:val="20"/>
            </w:numPr>
            <w:ind w:hanging="360"/>
            <w:jc w:val="both"/>
          </w:pPr>
        </w:pPrChange>
      </w:pPr>
      <w:ins w:id="2179" w:author="Autor">
        <w:del w:id="2180" w:author="Autor">
          <w:r w:rsidDel="00B272A8">
            <w:rPr>
              <w:rFonts w:asciiTheme="minorHAnsi" w:hAnsiTheme="minorHAnsi"/>
              <w:sz w:val="20"/>
              <w:szCs w:val="20"/>
            </w:rPr>
            <w:delText xml:space="preserve">- </w:delText>
          </w:r>
        </w:del>
        <w:r w:rsidRPr="00853F6F">
          <w:rPr>
            <w:rFonts w:asciiTheme="minorHAnsi" w:hAnsiTheme="minorHAnsi"/>
            <w:b/>
            <w:sz w:val="20"/>
            <w:szCs w:val="20"/>
            <w:rPrChange w:id="2181" w:author="Autor">
              <w:rPr>
                <w:rFonts w:asciiTheme="minorHAnsi" w:hAnsiTheme="minorHAnsi"/>
                <w:sz w:val="20"/>
                <w:szCs w:val="20"/>
              </w:rPr>
            </w:rPrChange>
          </w:rPr>
          <w:t>ak sa do troch mesiacov od uzavretia zmluvy alebo od udelenia súhlasu, ak sa na jej platnosť vyžaduje súhlas príslušného orgánu, zmluva nezverejnila, platí, že k uzavretiu zmluvy nedošlo.</w:t>
        </w:r>
      </w:ins>
    </w:p>
    <w:p w:rsidR="00FD6536" w:rsidRPr="00FD6536" w:rsidDel="00B272A8" w:rsidRDefault="00160378">
      <w:pPr>
        <w:pStyle w:val="Odsekzoznamu"/>
        <w:numPr>
          <w:ilvl w:val="0"/>
          <w:numId w:val="20"/>
        </w:numPr>
        <w:spacing w:before="120" w:after="120"/>
        <w:ind w:left="709" w:hanging="425"/>
        <w:contextualSpacing w:val="0"/>
        <w:jc w:val="both"/>
        <w:rPr>
          <w:ins w:id="2182" w:author="Autor"/>
          <w:del w:id="2183" w:author="Autor"/>
          <w:rFonts w:asciiTheme="minorHAnsi" w:hAnsiTheme="minorHAnsi"/>
          <w:sz w:val="20"/>
          <w:szCs w:val="20"/>
        </w:rPr>
        <w:pPrChange w:id="2184" w:author="Autor">
          <w:pPr>
            <w:pStyle w:val="Odsekzoznamu"/>
            <w:numPr>
              <w:numId w:val="20"/>
            </w:numPr>
            <w:ind w:hanging="360"/>
            <w:jc w:val="both"/>
          </w:pPr>
        </w:pPrChange>
      </w:pPr>
      <w:del w:id="2185" w:author="Autor">
        <w:r w:rsidRPr="00785C19" w:rsidDel="00853F6F">
          <w:rPr>
            <w:rFonts w:asciiTheme="minorHAnsi" w:hAnsiTheme="minorHAnsi"/>
            <w:sz w:val="20"/>
            <w:szCs w:val="20"/>
          </w:rPr>
          <w:delText>Rovnako n</w:delText>
        </w:r>
      </w:del>
      <w:ins w:id="2186" w:author="Autor">
        <w:r w:rsidR="00853F6F">
          <w:rPr>
            <w:rFonts w:asciiTheme="minorHAnsi" w:hAnsiTheme="minorHAnsi"/>
            <w:sz w:val="20"/>
            <w:szCs w:val="20"/>
          </w:rPr>
          <w:t>N</w:t>
        </w:r>
      </w:ins>
      <w:r w:rsidRPr="00785C19">
        <w:rPr>
          <w:rFonts w:asciiTheme="minorHAnsi" w:hAnsiTheme="minorHAnsi"/>
          <w:sz w:val="20"/>
          <w:szCs w:val="20"/>
        </w:rPr>
        <w:t>ie je dovolené plnenie zmluvy ešte pred dátumom jej účinnosti.</w:t>
      </w:r>
      <w:r w:rsidRPr="00A72D99">
        <w:rPr>
          <w:rFonts w:asciiTheme="minorHAnsi" w:hAnsiTheme="minorHAnsi"/>
          <w:sz w:val="20"/>
          <w:szCs w:val="20"/>
        </w:rPr>
        <w:t xml:space="preserve"> </w:t>
      </w:r>
      <w:del w:id="2187" w:author="Autor">
        <w:r w:rsidR="00724EF4" w:rsidRPr="00A72D99" w:rsidDel="00B272A8">
          <w:rPr>
            <w:rFonts w:asciiTheme="minorHAnsi" w:hAnsiTheme="minorHAnsi"/>
            <w:sz w:val="20"/>
            <w:szCs w:val="20"/>
          </w:rPr>
          <w:delText xml:space="preserve"> </w:delText>
        </w:r>
      </w:del>
    </w:p>
    <w:p w:rsidR="00724EF4" w:rsidRPr="009D616D" w:rsidDel="00FD6536" w:rsidRDefault="00FD6536">
      <w:pPr>
        <w:numPr>
          <w:ilvl w:val="0"/>
          <w:numId w:val="20"/>
        </w:numPr>
        <w:spacing w:before="120" w:after="120"/>
        <w:ind w:left="709" w:hanging="425"/>
        <w:jc w:val="both"/>
        <w:rPr>
          <w:del w:id="2188" w:author="Autor"/>
          <w:rFonts w:asciiTheme="minorHAnsi" w:hAnsiTheme="minorHAnsi"/>
          <w:b/>
          <w:sz w:val="20"/>
          <w:szCs w:val="20"/>
          <w:rPrChange w:id="2189" w:author="Autor">
            <w:rPr>
              <w:del w:id="2190" w:author="Autor"/>
            </w:rPr>
          </w:rPrChange>
        </w:rPr>
        <w:pPrChange w:id="2191" w:author="Autor">
          <w:pPr>
            <w:pStyle w:val="Odsekzoznamu"/>
            <w:numPr>
              <w:numId w:val="20"/>
            </w:numPr>
            <w:ind w:hanging="360"/>
            <w:jc w:val="both"/>
          </w:pPr>
        </w:pPrChange>
      </w:pPr>
      <w:ins w:id="2192" w:author="Autor">
        <w:del w:id="2193" w:author="Autor">
          <w:r w:rsidRPr="009D616D" w:rsidDel="00B272A8">
            <w:rPr>
              <w:rFonts w:asciiTheme="minorHAnsi" w:hAnsiTheme="minorHAnsi"/>
              <w:sz w:val="20"/>
              <w:szCs w:val="20"/>
              <w:rPrChange w:id="2194" w:author="Autor">
                <w:rPr/>
              </w:rPrChange>
            </w:rPr>
            <w:delText xml:space="preserve">      </w:delText>
          </w:r>
        </w:del>
        <w:r w:rsidRPr="009D616D">
          <w:rPr>
            <w:rFonts w:asciiTheme="minorHAnsi" w:hAnsiTheme="minorHAnsi"/>
            <w:sz w:val="20"/>
            <w:szCs w:val="20"/>
            <w:rPrChange w:id="2195" w:author="Autor">
              <w:rPr/>
            </w:rPrChange>
          </w:rPr>
          <w:t xml:space="preserve"> </w:t>
        </w:r>
      </w:ins>
    </w:p>
    <w:p w:rsidR="00A1000C" w:rsidRPr="009D616D" w:rsidRDefault="00160378">
      <w:pPr>
        <w:pStyle w:val="Odsekzoznamu"/>
        <w:numPr>
          <w:ilvl w:val="0"/>
          <w:numId w:val="20"/>
        </w:numPr>
        <w:spacing w:before="120" w:after="120"/>
        <w:ind w:left="709" w:hanging="425"/>
        <w:contextualSpacing w:val="0"/>
        <w:jc w:val="both"/>
        <w:rPr>
          <w:rFonts w:asciiTheme="minorHAnsi" w:hAnsiTheme="minorHAnsi"/>
          <w:b/>
          <w:sz w:val="20"/>
          <w:szCs w:val="20"/>
          <w:rPrChange w:id="2196" w:author="Autor">
            <w:rPr/>
          </w:rPrChange>
        </w:rPr>
        <w:pPrChange w:id="2197" w:author="Autor">
          <w:pPr>
            <w:pStyle w:val="Odsekzoznamu"/>
            <w:numPr>
              <w:numId w:val="20"/>
            </w:numPr>
            <w:ind w:left="426" w:hanging="426"/>
            <w:jc w:val="both"/>
          </w:pPr>
        </w:pPrChange>
      </w:pPr>
      <w:r w:rsidRPr="009D616D">
        <w:rPr>
          <w:rFonts w:asciiTheme="minorHAnsi" w:hAnsiTheme="minorHAnsi"/>
          <w:b/>
          <w:sz w:val="20"/>
          <w:szCs w:val="20"/>
          <w:rPrChange w:id="2198" w:author="Autor">
            <w:rPr/>
          </w:rPrChange>
        </w:rPr>
        <w:t>Splnenie uveden</w:t>
      </w:r>
      <w:del w:id="2199" w:author="Autor">
        <w:r w:rsidRPr="009D616D" w:rsidDel="00853F6F">
          <w:rPr>
            <w:rFonts w:asciiTheme="minorHAnsi" w:hAnsiTheme="minorHAnsi"/>
            <w:b/>
            <w:sz w:val="20"/>
            <w:szCs w:val="20"/>
            <w:rPrChange w:id="2200" w:author="Autor">
              <w:rPr/>
            </w:rPrChange>
          </w:rPr>
          <w:delText>ej</w:delText>
        </w:r>
      </w:del>
      <w:ins w:id="2201" w:author="Autor">
        <w:r w:rsidR="00853F6F" w:rsidRPr="009D616D">
          <w:rPr>
            <w:rFonts w:asciiTheme="minorHAnsi" w:hAnsiTheme="minorHAnsi"/>
            <w:b/>
            <w:sz w:val="20"/>
            <w:szCs w:val="20"/>
            <w:rPrChange w:id="2202" w:author="Autor">
              <w:rPr/>
            </w:rPrChange>
          </w:rPr>
          <w:t>ých</w:t>
        </w:r>
      </w:ins>
      <w:r w:rsidRPr="009D616D">
        <w:rPr>
          <w:rFonts w:asciiTheme="minorHAnsi" w:hAnsiTheme="minorHAnsi"/>
          <w:b/>
          <w:sz w:val="20"/>
          <w:szCs w:val="20"/>
          <w:rPrChange w:id="2203" w:author="Autor">
            <w:rPr/>
          </w:rPrChange>
        </w:rPr>
        <w:t xml:space="preserve"> povinnost</w:t>
      </w:r>
      <w:del w:id="2204" w:author="Autor">
        <w:r w:rsidRPr="009D616D" w:rsidDel="00853F6F">
          <w:rPr>
            <w:rFonts w:asciiTheme="minorHAnsi" w:hAnsiTheme="minorHAnsi"/>
            <w:b/>
            <w:sz w:val="20"/>
            <w:szCs w:val="20"/>
            <w:rPrChange w:id="2205" w:author="Autor">
              <w:rPr/>
            </w:rPrChange>
          </w:rPr>
          <w:delText>i</w:delText>
        </w:r>
      </w:del>
      <w:ins w:id="2206" w:author="Autor">
        <w:r w:rsidR="00853F6F" w:rsidRPr="009D616D">
          <w:rPr>
            <w:rFonts w:asciiTheme="minorHAnsi" w:hAnsiTheme="minorHAnsi"/>
            <w:b/>
            <w:sz w:val="20"/>
            <w:szCs w:val="20"/>
            <w:rPrChange w:id="2207" w:author="Autor">
              <w:rPr/>
            </w:rPrChange>
          </w:rPr>
          <w:t>í</w:t>
        </w:r>
      </w:ins>
      <w:r w:rsidRPr="009D616D">
        <w:rPr>
          <w:rFonts w:asciiTheme="minorHAnsi" w:hAnsiTheme="minorHAnsi"/>
          <w:b/>
          <w:sz w:val="20"/>
          <w:szCs w:val="20"/>
          <w:rPrChange w:id="2208" w:author="Autor">
            <w:rPr/>
          </w:rPrChange>
        </w:rPr>
        <w:t xml:space="preserve"> bude predmetom kontroly </w:t>
      </w:r>
      <w:r w:rsidR="00C3230A" w:rsidRPr="009D616D">
        <w:rPr>
          <w:rFonts w:asciiTheme="minorHAnsi" w:hAnsiTheme="minorHAnsi"/>
          <w:b/>
          <w:sz w:val="20"/>
          <w:szCs w:val="20"/>
          <w:rPrChange w:id="2209" w:author="Autor">
            <w:rPr/>
          </w:rPrChange>
        </w:rPr>
        <w:t>RO</w:t>
      </w:r>
      <w:r w:rsidRPr="009D616D">
        <w:rPr>
          <w:rFonts w:asciiTheme="minorHAnsi" w:hAnsiTheme="minorHAnsi"/>
          <w:b/>
          <w:sz w:val="20"/>
          <w:szCs w:val="20"/>
          <w:rPrChange w:id="2210" w:author="Autor">
            <w:rPr/>
          </w:rPrChange>
        </w:rPr>
        <w:t xml:space="preserve">. </w:t>
      </w:r>
    </w:p>
    <w:p w:rsidR="00160378" w:rsidRPr="00F575F5" w:rsidRDefault="00B272A8" w:rsidP="00495B98">
      <w:pPr>
        <w:jc w:val="both"/>
        <w:rPr>
          <w:rFonts w:asciiTheme="minorHAnsi" w:hAnsiTheme="minorHAnsi"/>
          <w:color w:val="1F497D" w:themeColor="text2"/>
        </w:rPr>
      </w:pPr>
      <w:r w:rsidRPr="00FD6536">
        <w:rPr>
          <w:noProof/>
          <w:lang w:eastAsia="sk-SK"/>
        </w:rPr>
        <mc:AlternateContent>
          <mc:Choice Requires="wps">
            <w:drawing>
              <wp:anchor distT="0" distB="0" distL="114300" distR="114300" simplePos="0" relativeHeight="251703296" behindDoc="0" locked="0" layoutInCell="1" allowOverlap="1" wp14:anchorId="24A8D0E4" wp14:editId="7B629257">
                <wp:simplePos x="0" y="0"/>
                <wp:positionH relativeFrom="column">
                  <wp:posOffset>74930</wp:posOffset>
                </wp:positionH>
                <wp:positionV relativeFrom="paragraph">
                  <wp:posOffset>17145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7736F5" w:rsidRPr="00792568" w:rsidRDefault="007736F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2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1" type="#_x0000_t202" style="position:absolute;left:0;text-align:left;margin-left:5.9pt;margin-top:1.3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J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" fillcolor="#fbd4b4 [1305]" strokeweight=".5pt">
                <v:textbox>
                  <w:txbxContent>
                    <w:p w:rsidR="007736F5" w:rsidRPr="00792568" w:rsidRDefault="007736F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2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rsidR="00B64CCB" w:rsidRPr="00B64CCB" w:rsidRDefault="00B64CCB" w:rsidP="00B64CCB">
      <w:bookmarkStart w:id="2211" w:name="_Ref417893477"/>
    </w:p>
    <w:p w:rsidR="00537B96" w:rsidRDefault="00EE6575">
      <w:pPr>
        <w:pStyle w:val="Nadpis1"/>
        <w:spacing w:after="120"/>
        <w:ind w:left="444" w:firstLine="708"/>
        <w:rPr>
          <w:ins w:id="2212" w:author="Autor"/>
        </w:rPr>
        <w:pPrChange w:id="2213" w:author="Autor">
          <w:pPr>
            <w:pStyle w:val="Nadpis1"/>
          </w:pPr>
        </w:pPrChange>
      </w:pPr>
      <w:del w:id="2214" w:author="Autor">
        <w:r w:rsidRPr="005A790B" w:rsidDel="005A790B">
          <w:rPr>
            <w:rPrChange w:id="2215" w:author="Autor">
              <w:rPr>
                <w:rFonts w:asciiTheme="minorHAnsi" w:hAnsiTheme="minorHAnsi"/>
                <w:color w:val="1F497D" w:themeColor="text2"/>
              </w:rPr>
            </w:rPrChange>
          </w:rPr>
          <w:delText>3.1.15.</w:delText>
        </w:r>
      </w:del>
      <w:bookmarkStart w:id="2216" w:name="_Toc26798953"/>
      <w:r w:rsidR="00F42FFB">
        <w:t xml:space="preserve">11. </w:t>
      </w:r>
      <w:r w:rsidR="00537B96" w:rsidRPr="005A790B">
        <w:rPr>
          <w:rPrChange w:id="2217" w:author="Autor">
            <w:rPr>
              <w:rFonts w:asciiTheme="minorHAnsi" w:hAnsiTheme="minorHAnsi"/>
              <w:color w:val="1F497D" w:themeColor="text2"/>
            </w:rPr>
          </w:rPrChange>
        </w:rPr>
        <w:t>Ochrana hospodárskej súťaže</w:t>
      </w:r>
      <w:bookmarkEnd w:id="2211"/>
      <w:bookmarkEnd w:id="2216"/>
    </w:p>
    <w:p w:rsidR="005A790B" w:rsidRPr="005A790B" w:rsidDel="00B272A8" w:rsidRDefault="005A790B">
      <w:pPr>
        <w:rPr>
          <w:del w:id="2218" w:author="Autor"/>
          <w:rPrChange w:id="2219" w:author="Autor">
            <w:rPr>
              <w:del w:id="2220" w:author="Autor"/>
              <w:rFonts w:asciiTheme="minorHAnsi" w:hAnsiTheme="minorHAnsi"/>
              <w:color w:val="1F497D" w:themeColor="text2"/>
            </w:rPr>
          </w:rPrChange>
        </w:rPr>
        <w:pPrChange w:id="2221" w:author="Autor">
          <w:pPr>
            <w:pStyle w:val="Nadpis3"/>
            <w:ind w:left="284"/>
            <w:jc w:val="both"/>
          </w:pPr>
        </w:pPrChange>
      </w:pPr>
    </w:p>
    <w:p w:rsidR="00160378" w:rsidRPr="009D616D" w:rsidRDefault="00C3230A">
      <w:pPr>
        <w:pStyle w:val="Odsekzoznamu"/>
        <w:numPr>
          <w:ilvl w:val="0"/>
          <w:numId w:val="30"/>
        </w:numPr>
        <w:spacing w:before="120" w:after="120"/>
        <w:ind w:left="709" w:hanging="425"/>
        <w:contextualSpacing w:val="0"/>
        <w:jc w:val="both"/>
        <w:rPr>
          <w:rFonts w:asciiTheme="minorHAnsi" w:hAnsiTheme="minorHAnsi"/>
          <w:b/>
          <w:sz w:val="20"/>
          <w:szCs w:val="20"/>
          <w:rPrChange w:id="2222" w:author="Autor">
            <w:rPr>
              <w:rFonts w:asciiTheme="minorHAnsi" w:hAnsiTheme="minorHAnsi"/>
              <w:sz w:val="20"/>
              <w:szCs w:val="20"/>
            </w:rPr>
          </w:rPrChange>
        </w:rPr>
        <w:pPrChange w:id="2223" w:author="Autor">
          <w:pPr>
            <w:pStyle w:val="Odsekzoznamu"/>
            <w:numPr>
              <w:numId w:val="30"/>
            </w:numPr>
            <w:ind w:left="709" w:hanging="425"/>
            <w:jc w:val="both"/>
          </w:pPr>
        </w:pPrChange>
      </w:pPr>
      <w:r w:rsidRPr="009D616D">
        <w:rPr>
          <w:rFonts w:asciiTheme="minorHAnsi" w:hAnsiTheme="minorHAnsi"/>
          <w:b/>
          <w:sz w:val="20"/>
          <w:szCs w:val="20"/>
          <w:rPrChange w:id="2224" w:author="Autor">
            <w:rPr>
              <w:rFonts w:asciiTheme="minorHAnsi" w:hAnsiTheme="minorHAnsi"/>
              <w:sz w:val="20"/>
              <w:szCs w:val="20"/>
            </w:rPr>
          </w:rPrChange>
        </w:rPr>
        <w:t>RO</w:t>
      </w:r>
      <w:r w:rsidR="00160378" w:rsidRPr="009D616D">
        <w:rPr>
          <w:rFonts w:asciiTheme="minorHAnsi" w:hAnsiTheme="minorHAnsi"/>
          <w:b/>
          <w:sz w:val="20"/>
          <w:szCs w:val="20"/>
          <w:rPrChange w:id="2225" w:author="Autor">
            <w:rPr>
              <w:rFonts w:asciiTheme="minorHAnsi" w:hAnsiTheme="minorHAnsi"/>
              <w:sz w:val="20"/>
              <w:szCs w:val="20"/>
            </w:rPr>
          </w:rPrChange>
        </w:rPr>
        <w:t xml:space="preserve"> v rámci výkonu kontroly VO posudzuje predmetné VO aj z pohľadu možného porušenia hospodárskej súťaže podľa zákona č. 136/2001 Z.</w:t>
      </w:r>
      <w:r w:rsidR="00D42AEE" w:rsidRPr="009D616D">
        <w:rPr>
          <w:rFonts w:asciiTheme="minorHAnsi" w:hAnsiTheme="minorHAnsi"/>
          <w:b/>
          <w:sz w:val="20"/>
          <w:szCs w:val="20"/>
          <w:rPrChange w:id="2226" w:author="Autor">
            <w:rPr>
              <w:rFonts w:asciiTheme="minorHAnsi" w:hAnsiTheme="minorHAnsi"/>
              <w:sz w:val="20"/>
              <w:szCs w:val="20"/>
            </w:rPr>
          </w:rPrChange>
        </w:rPr>
        <w:t xml:space="preserve"> </w:t>
      </w:r>
      <w:r w:rsidR="00160378" w:rsidRPr="009D616D">
        <w:rPr>
          <w:rFonts w:asciiTheme="minorHAnsi" w:hAnsiTheme="minorHAnsi"/>
          <w:b/>
          <w:sz w:val="20"/>
          <w:szCs w:val="20"/>
          <w:rPrChange w:id="2227" w:author="Autor">
            <w:rPr>
              <w:rFonts w:asciiTheme="minorHAnsi" w:hAnsiTheme="minorHAnsi"/>
              <w:sz w:val="20"/>
              <w:szCs w:val="20"/>
            </w:rPr>
          </w:rPrChange>
        </w:rPr>
        <w:t xml:space="preserve">z. </w:t>
      </w:r>
      <w:del w:id="2228" w:author="Autor">
        <w:r w:rsidR="00160378" w:rsidRPr="009D616D" w:rsidDel="007D0AC8">
          <w:rPr>
            <w:rFonts w:asciiTheme="minorHAnsi" w:hAnsiTheme="minorHAnsi"/>
            <w:b/>
            <w:sz w:val="20"/>
            <w:szCs w:val="20"/>
            <w:rPrChange w:id="2229" w:author="Autor">
              <w:rPr>
                <w:rFonts w:asciiTheme="minorHAnsi" w:hAnsiTheme="minorHAnsi"/>
                <w:sz w:val="20"/>
                <w:szCs w:val="20"/>
              </w:rPr>
            </w:rPrChange>
          </w:rPr>
          <w:delText>o ochrane hospodárskej súťaže</w:delText>
        </w:r>
        <w:r w:rsidR="009A1C5F" w:rsidRPr="009D616D" w:rsidDel="007D0AC8">
          <w:rPr>
            <w:rFonts w:asciiTheme="minorHAnsi" w:hAnsiTheme="minorHAnsi"/>
            <w:b/>
            <w:sz w:val="20"/>
            <w:szCs w:val="20"/>
            <w:rPrChange w:id="2230" w:author="Autor">
              <w:rPr>
                <w:rFonts w:asciiTheme="minorHAnsi" w:hAnsiTheme="minorHAnsi"/>
                <w:sz w:val="20"/>
                <w:szCs w:val="20"/>
              </w:rPr>
            </w:rPrChange>
          </w:rPr>
          <w:delText xml:space="preserve"> </w:delText>
        </w:r>
      </w:del>
      <w:ins w:id="2231" w:author="Autor">
        <w:r w:rsidR="007D0AC8" w:rsidRPr="009D616D">
          <w:rPr>
            <w:rFonts w:asciiTheme="minorHAnsi" w:hAnsiTheme="minorHAnsi"/>
            <w:b/>
            <w:color w:val="494949"/>
            <w:sz w:val="20"/>
            <w:szCs w:val="20"/>
            <w:rPrChange w:id="2232" w:author="Autor">
              <w:rPr>
                <w:rFonts w:ascii="Helvetica Neue" w:hAnsi="Helvetica Neue"/>
                <w:color w:val="494949"/>
                <w:sz w:val="21"/>
                <w:szCs w:val="21"/>
              </w:rPr>
            </w:rPrChange>
          </w:rPr>
          <w:t>o ochrane hospodárskej sú</w:t>
        </w:r>
        <w:r w:rsidR="007D0AC8" w:rsidRPr="009D616D">
          <w:rPr>
            <w:rFonts w:asciiTheme="minorHAnsi" w:hAnsiTheme="minorHAnsi" w:hint="eastAsia"/>
            <w:b/>
            <w:color w:val="494949"/>
            <w:sz w:val="20"/>
            <w:szCs w:val="20"/>
            <w:rPrChange w:id="2233" w:author="Autor">
              <w:rPr>
                <w:rFonts w:ascii="Helvetica Neue" w:hAnsi="Helvetica Neue" w:hint="eastAsia"/>
                <w:color w:val="494949"/>
                <w:sz w:val="21"/>
                <w:szCs w:val="21"/>
              </w:rPr>
            </w:rPrChange>
          </w:rPr>
          <w:t>ť</w:t>
        </w:r>
        <w:r w:rsidR="007D0AC8" w:rsidRPr="009D616D">
          <w:rPr>
            <w:rFonts w:asciiTheme="minorHAnsi" w:hAnsiTheme="minorHAnsi"/>
            <w:b/>
            <w:color w:val="494949"/>
            <w:sz w:val="20"/>
            <w:szCs w:val="20"/>
            <w:rPrChange w:id="2234" w:author="Autor">
              <w:rPr>
                <w:rFonts w:ascii="Helvetica Neue" w:hAnsi="Helvetica Neue"/>
                <w:color w:val="494949"/>
                <w:sz w:val="21"/>
                <w:szCs w:val="21"/>
              </w:rPr>
            </w:rPrChange>
          </w:rPr>
          <w:t xml:space="preserve">aže a o zmene a doplnení zákona Slovenskej národnej rady </w:t>
        </w:r>
        <w:r w:rsidR="007D0AC8" w:rsidRPr="009D616D">
          <w:rPr>
            <w:rFonts w:asciiTheme="minorHAnsi" w:hAnsiTheme="minorHAnsi" w:hint="eastAsia"/>
            <w:b/>
            <w:color w:val="494949"/>
            <w:sz w:val="20"/>
            <w:szCs w:val="20"/>
            <w:rPrChange w:id="2235" w:author="Autor">
              <w:rPr>
                <w:rFonts w:ascii="Helvetica Neue" w:hAnsi="Helvetica Neue" w:hint="eastAsia"/>
                <w:color w:val="494949"/>
                <w:sz w:val="21"/>
                <w:szCs w:val="21"/>
              </w:rPr>
            </w:rPrChange>
          </w:rPr>
          <w:t>č</w:t>
        </w:r>
        <w:r w:rsidR="007D0AC8" w:rsidRPr="009D616D">
          <w:rPr>
            <w:rFonts w:asciiTheme="minorHAnsi" w:hAnsiTheme="minorHAnsi"/>
            <w:b/>
            <w:color w:val="494949"/>
            <w:sz w:val="20"/>
            <w:szCs w:val="20"/>
            <w:rPrChange w:id="2236" w:author="Autor">
              <w:rPr>
                <w:rFonts w:ascii="Helvetica Neue" w:hAnsi="Helvetica Neue"/>
                <w:color w:val="494949"/>
                <w:sz w:val="21"/>
                <w:szCs w:val="21"/>
              </w:rPr>
            </w:rPrChange>
          </w:rPr>
          <w:t xml:space="preserve">. </w:t>
        </w:r>
        <w:r w:rsidR="007D0AC8" w:rsidRPr="009D616D">
          <w:rPr>
            <w:rFonts w:asciiTheme="minorHAnsi" w:hAnsiTheme="minorHAnsi"/>
            <w:b/>
            <w:color w:val="494949"/>
            <w:sz w:val="20"/>
            <w:szCs w:val="20"/>
            <w:rPrChange w:id="2237" w:author="Autor">
              <w:rPr>
                <w:rFonts w:ascii="Helvetica Neue" w:hAnsi="Helvetica Neue"/>
                <w:color w:val="494949"/>
                <w:sz w:val="21"/>
                <w:szCs w:val="21"/>
              </w:rPr>
            </w:rPrChange>
          </w:rPr>
          <w:fldChar w:fldCharType="begin"/>
        </w:r>
        <w:r w:rsidR="007D0AC8" w:rsidRPr="009D616D">
          <w:rPr>
            <w:rFonts w:asciiTheme="minorHAnsi" w:hAnsiTheme="minorHAnsi"/>
            <w:b/>
            <w:color w:val="494949"/>
            <w:sz w:val="20"/>
            <w:szCs w:val="20"/>
            <w:rPrChange w:id="2238" w:author="Autor">
              <w:rPr>
                <w:rFonts w:ascii="Helvetica Neue" w:hAnsi="Helvetica Neue"/>
                <w:color w:val="494949"/>
                <w:sz w:val="21"/>
                <w:szCs w:val="21"/>
              </w:rPr>
            </w:rPrChange>
          </w:rPr>
          <w:instrText xml:space="preserve"> HYPERLINK "https://www.slov-lex.sk/pravne-predpisy/SK/ZZ/1990/347/" \o "Odkaz na predpis alebo ustanovenie" </w:instrText>
        </w:r>
        <w:r w:rsidR="007D0AC8" w:rsidRPr="009D616D">
          <w:rPr>
            <w:rFonts w:asciiTheme="minorHAnsi" w:hAnsiTheme="minorHAnsi"/>
            <w:b/>
            <w:color w:val="494949"/>
            <w:sz w:val="20"/>
            <w:szCs w:val="20"/>
            <w:rPrChange w:id="2239" w:author="Autor">
              <w:rPr>
                <w:rFonts w:ascii="Helvetica Neue" w:hAnsi="Helvetica Neue"/>
                <w:color w:val="494949"/>
                <w:sz w:val="21"/>
                <w:szCs w:val="21"/>
              </w:rPr>
            </w:rPrChange>
          </w:rPr>
          <w:fldChar w:fldCharType="separate"/>
        </w:r>
        <w:r w:rsidR="007D0AC8" w:rsidRPr="009D616D">
          <w:rPr>
            <w:rFonts w:asciiTheme="minorHAnsi" w:hAnsiTheme="minorHAnsi"/>
            <w:b/>
            <w:bCs/>
            <w:color w:val="5F1675"/>
            <w:sz w:val="20"/>
            <w:szCs w:val="20"/>
            <w:u w:val="single"/>
            <w:rPrChange w:id="2240" w:author="Autor">
              <w:rPr>
                <w:rFonts w:ascii="Helvetica Neue" w:hAnsi="Helvetica Neue"/>
                <w:b/>
                <w:bCs/>
                <w:color w:val="5F1675"/>
                <w:sz w:val="21"/>
                <w:szCs w:val="21"/>
                <w:u w:val="single"/>
              </w:rPr>
            </w:rPrChange>
          </w:rPr>
          <w:t>347/1990 Zb.</w:t>
        </w:r>
        <w:r w:rsidR="007D0AC8" w:rsidRPr="009D616D">
          <w:rPr>
            <w:rFonts w:asciiTheme="minorHAnsi" w:hAnsiTheme="minorHAnsi"/>
            <w:b/>
            <w:color w:val="494949"/>
            <w:sz w:val="20"/>
            <w:szCs w:val="20"/>
            <w:rPrChange w:id="2241" w:author="Autor">
              <w:rPr>
                <w:rFonts w:ascii="Helvetica Neue" w:hAnsi="Helvetica Neue"/>
                <w:color w:val="494949"/>
                <w:sz w:val="21"/>
                <w:szCs w:val="21"/>
              </w:rPr>
            </w:rPrChange>
          </w:rPr>
          <w:fldChar w:fldCharType="end"/>
        </w:r>
        <w:r w:rsidR="007D0AC8" w:rsidRPr="009D616D">
          <w:rPr>
            <w:rFonts w:asciiTheme="minorHAnsi" w:hAnsiTheme="minorHAnsi"/>
            <w:b/>
            <w:color w:val="494949"/>
            <w:sz w:val="20"/>
            <w:szCs w:val="20"/>
            <w:rPrChange w:id="2242" w:author="Autor">
              <w:rPr>
                <w:rFonts w:ascii="Helvetica Neue" w:hAnsi="Helvetica Neue"/>
                <w:color w:val="494949"/>
                <w:sz w:val="21"/>
                <w:szCs w:val="21"/>
              </w:rPr>
            </w:rPrChange>
          </w:rPr>
          <w:t xml:space="preserve"> o organizácii ministerstiev a ostatných ústredných orgánov štátnej správy Slovenskej republiky v znení neskorších predpisov</w:t>
        </w:r>
        <w:r w:rsidR="007D0AC8" w:rsidRPr="009D616D">
          <w:rPr>
            <w:rFonts w:asciiTheme="minorHAnsi" w:hAnsiTheme="minorHAnsi"/>
            <w:color w:val="494949"/>
            <w:sz w:val="20"/>
            <w:szCs w:val="20"/>
            <w:rPrChange w:id="2243" w:author="Autor">
              <w:rPr>
                <w:rFonts w:ascii="Helvetica Neue" w:hAnsi="Helvetica Neue"/>
                <w:color w:val="494949"/>
                <w:sz w:val="21"/>
                <w:szCs w:val="21"/>
              </w:rPr>
            </w:rPrChange>
          </w:rPr>
          <w:t xml:space="preserve"> </w:t>
        </w:r>
      </w:ins>
      <w:r w:rsidR="009A1C5F" w:rsidRPr="009D616D">
        <w:rPr>
          <w:rFonts w:asciiTheme="minorHAnsi" w:hAnsiTheme="minorHAnsi"/>
          <w:b/>
          <w:sz w:val="20"/>
          <w:szCs w:val="20"/>
          <w:rPrChange w:id="2244" w:author="Autor">
            <w:rPr>
              <w:rFonts w:asciiTheme="minorHAnsi" w:hAnsiTheme="minorHAnsi"/>
              <w:sz w:val="20"/>
              <w:szCs w:val="20"/>
            </w:rPr>
          </w:rPrChange>
        </w:rPr>
        <w:t xml:space="preserve">(konkrétne  dohôd obmedzujúcich súťaž podľa §4 zákona o ochrane hospodárskej súťaže). </w:t>
      </w:r>
    </w:p>
    <w:p w:rsidR="009A1C5F" w:rsidRPr="009D616D" w:rsidRDefault="009A1C5F">
      <w:pPr>
        <w:pStyle w:val="Odsekzoznamu"/>
        <w:numPr>
          <w:ilvl w:val="0"/>
          <w:numId w:val="30"/>
        </w:numPr>
        <w:spacing w:before="120" w:after="120"/>
        <w:ind w:left="709" w:hanging="425"/>
        <w:contextualSpacing w:val="0"/>
        <w:jc w:val="both"/>
        <w:rPr>
          <w:rFonts w:asciiTheme="minorHAnsi" w:hAnsiTheme="minorHAnsi"/>
          <w:sz w:val="20"/>
          <w:szCs w:val="20"/>
        </w:rPr>
        <w:pPrChange w:id="2245" w:author="Autor">
          <w:pPr>
            <w:pStyle w:val="Odsekzoznamu"/>
            <w:numPr>
              <w:numId w:val="30"/>
            </w:numPr>
            <w:ind w:left="709" w:hanging="425"/>
            <w:jc w:val="both"/>
          </w:pPr>
        </w:pPrChange>
      </w:pPr>
      <w:r w:rsidRPr="009D616D">
        <w:rPr>
          <w:rFonts w:asciiTheme="minorHAnsi" w:hAnsiTheme="minorHAnsi"/>
          <w:sz w:val="20"/>
          <w:szCs w:val="20"/>
        </w:rPr>
        <w:t xml:space="preserve">V prípade, že </w:t>
      </w:r>
      <w:r w:rsidR="00C3230A" w:rsidRPr="009D616D">
        <w:rPr>
          <w:rFonts w:asciiTheme="minorHAnsi" w:hAnsiTheme="minorHAnsi"/>
          <w:sz w:val="20"/>
          <w:szCs w:val="20"/>
        </w:rPr>
        <w:t>RO</w:t>
      </w:r>
      <w:r w:rsidRPr="009D616D">
        <w:rPr>
          <w:rFonts w:asciiTheme="minorHAnsi" w:hAnsiTheme="minorHAnsi"/>
          <w:sz w:val="20"/>
          <w:szCs w:val="20"/>
        </w:rPr>
        <w:t xml:space="preserve"> zistí pri tejto kontrole podozrenia z možného porušenia tohto zákona (napr. možnej kartelovej dohody), je oprávnený obrátiť sa s podnetom na výkon šetrenia </w:t>
      </w:r>
      <w:ins w:id="2246" w:author="Autor">
        <w:r w:rsidR="007D0AC8" w:rsidRPr="009D616D">
          <w:rPr>
            <w:rFonts w:asciiTheme="minorHAnsi" w:hAnsiTheme="minorHAnsi"/>
            <w:sz w:val="20"/>
            <w:szCs w:val="20"/>
          </w:rPr>
          <w:t xml:space="preserve">na </w:t>
        </w:r>
      </w:ins>
      <w:r w:rsidR="00133A0D" w:rsidRPr="009D616D">
        <w:rPr>
          <w:rFonts w:asciiTheme="minorHAnsi" w:hAnsiTheme="minorHAnsi"/>
          <w:sz w:val="20"/>
          <w:szCs w:val="20"/>
          <w:rPrChange w:id="2247" w:author="Autor">
            <w:rPr/>
          </w:rPrChange>
        </w:rPr>
        <w:fldChar w:fldCharType="begin"/>
      </w:r>
      <w:r w:rsidR="00133A0D" w:rsidRPr="009D616D">
        <w:rPr>
          <w:rFonts w:asciiTheme="minorHAnsi" w:hAnsiTheme="minorHAnsi"/>
          <w:sz w:val="20"/>
          <w:szCs w:val="20"/>
          <w:rPrChange w:id="2248" w:author="Autor">
            <w:rPr/>
          </w:rPrChange>
        </w:rPr>
        <w:instrText xml:space="preserve"> HYPERLINK "http://www.antimon.gov.sk/" </w:instrText>
      </w:r>
      <w:r w:rsidR="00133A0D" w:rsidRPr="009D616D">
        <w:rPr>
          <w:rPrChange w:id="2249" w:author="Autor">
            <w:rPr>
              <w:rStyle w:val="Hypertextovprepojenie"/>
              <w:rFonts w:asciiTheme="minorHAnsi" w:hAnsiTheme="minorHAnsi"/>
              <w:color w:val="auto"/>
              <w:sz w:val="20"/>
              <w:szCs w:val="20"/>
            </w:rPr>
          </w:rPrChange>
        </w:rPr>
        <w:fldChar w:fldCharType="separate"/>
      </w:r>
      <w:r w:rsidRPr="009D616D">
        <w:rPr>
          <w:rStyle w:val="Hypertextovprepojenie"/>
          <w:rFonts w:asciiTheme="minorHAnsi" w:hAnsiTheme="minorHAnsi"/>
          <w:color w:val="auto"/>
          <w:sz w:val="20"/>
          <w:szCs w:val="20"/>
        </w:rPr>
        <w:t>Protimonopolný úrad SR</w:t>
      </w:r>
      <w:r w:rsidR="00133A0D" w:rsidRPr="009D616D">
        <w:rPr>
          <w:rStyle w:val="Hypertextovprepojenie"/>
          <w:rFonts w:asciiTheme="minorHAnsi" w:hAnsiTheme="minorHAnsi"/>
          <w:color w:val="auto"/>
          <w:sz w:val="20"/>
          <w:szCs w:val="20"/>
          <w:rPrChange w:id="2250" w:author="Autor">
            <w:rPr>
              <w:rStyle w:val="Hypertextovprepojenie"/>
              <w:rFonts w:asciiTheme="minorHAnsi" w:hAnsiTheme="minorHAnsi"/>
              <w:color w:val="auto"/>
              <w:sz w:val="20"/>
              <w:szCs w:val="20"/>
            </w:rPr>
          </w:rPrChange>
        </w:rPr>
        <w:fldChar w:fldCharType="end"/>
      </w:r>
      <w:r w:rsidRPr="009D616D">
        <w:rPr>
          <w:rFonts w:asciiTheme="minorHAnsi" w:hAnsiTheme="minorHAnsi"/>
          <w:sz w:val="20"/>
          <w:szCs w:val="20"/>
        </w:rPr>
        <w:t xml:space="preserve">. </w:t>
      </w:r>
      <w:r w:rsidR="00E93F3A" w:rsidRPr="009D616D">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9D616D">
        <w:rPr>
          <w:rFonts w:asciiTheme="minorHAnsi" w:hAnsiTheme="minorHAnsi"/>
          <w:sz w:val="20"/>
          <w:szCs w:val="20"/>
        </w:rPr>
        <w:t>RO</w:t>
      </w:r>
      <w:r w:rsidR="00E93F3A" w:rsidRPr="009D616D">
        <w:rPr>
          <w:rFonts w:asciiTheme="minorHAnsi" w:hAnsiTheme="minorHAnsi"/>
          <w:sz w:val="20"/>
          <w:szCs w:val="20"/>
        </w:rPr>
        <w:t xml:space="preserve">. </w:t>
      </w:r>
    </w:p>
    <w:p w:rsidR="009A1C5F" w:rsidRPr="009D616D" w:rsidRDefault="009A1C5F">
      <w:pPr>
        <w:pStyle w:val="Odsekzoznamu"/>
        <w:numPr>
          <w:ilvl w:val="0"/>
          <w:numId w:val="30"/>
        </w:numPr>
        <w:spacing w:before="120" w:after="120"/>
        <w:ind w:left="709" w:hanging="425"/>
        <w:contextualSpacing w:val="0"/>
        <w:jc w:val="both"/>
        <w:rPr>
          <w:rFonts w:asciiTheme="minorHAnsi" w:hAnsiTheme="minorHAnsi"/>
          <w:color w:val="1F497D" w:themeColor="text2"/>
          <w:sz w:val="20"/>
          <w:szCs w:val="20"/>
          <w:rPrChange w:id="2251" w:author="Autor">
            <w:rPr>
              <w:rFonts w:asciiTheme="minorHAnsi" w:hAnsiTheme="minorHAnsi"/>
              <w:color w:val="1F497D" w:themeColor="text2"/>
            </w:rPr>
          </w:rPrChange>
        </w:rPr>
        <w:pPrChange w:id="2252" w:author="Autor">
          <w:pPr>
            <w:pStyle w:val="Odsekzoznamu"/>
            <w:numPr>
              <w:numId w:val="30"/>
            </w:numPr>
            <w:ind w:left="709" w:hanging="425"/>
            <w:jc w:val="both"/>
          </w:pPr>
        </w:pPrChange>
      </w:pPr>
      <w:r w:rsidRPr="009D616D">
        <w:rPr>
          <w:rFonts w:asciiTheme="minorHAnsi" w:hAnsiTheme="minorHAnsi"/>
          <w:sz w:val="20"/>
          <w:szCs w:val="20"/>
        </w:rPr>
        <w:t>Za účelom zvýšenia informovanosti prijímateľov je v</w:t>
      </w:r>
      <w:r w:rsidR="009E1DED" w:rsidRPr="009D616D">
        <w:rPr>
          <w:rFonts w:asciiTheme="minorHAnsi" w:hAnsiTheme="minorHAnsi"/>
          <w:sz w:val="20"/>
          <w:szCs w:val="20"/>
        </w:rPr>
        <w:t> </w:t>
      </w:r>
      <w:r w:rsidRPr="009D616D">
        <w:rPr>
          <w:rFonts w:asciiTheme="minorHAnsi" w:hAnsiTheme="minorHAnsi"/>
          <w:sz w:val="20"/>
          <w:szCs w:val="20"/>
        </w:rPr>
        <w:t>prílohe</w:t>
      </w:r>
      <w:r w:rsidR="009E1DED" w:rsidRPr="009D616D">
        <w:rPr>
          <w:rFonts w:asciiTheme="minorHAnsi" w:hAnsiTheme="minorHAnsi"/>
          <w:sz w:val="20"/>
          <w:szCs w:val="20"/>
        </w:rPr>
        <w:t xml:space="preserve"> tejto príručky </w:t>
      </w:r>
      <w:r w:rsidR="009E1DED" w:rsidRPr="009D616D">
        <w:rPr>
          <w:rFonts w:asciiTheme="minorHAnsi" w:hAnsiTheme="minorHAnsi"/>
          <w:b/>
          <w:sz w:val="20"/>
          <w:szCs w:val="20"/>
          <w:rPrChange w:id="2253" w:author="Autor">
            <w:rPr>
              <w:rFonts w:asciiTheme="minorHAnsi" w:hAnsiTheme="minorHAnsi"/>
              <w:sz w:val="20"/>
              <w:szCs w:val="20"/>
            </w:rPr>
          </w:rPrChange>
        </w:rPr>
        <w:t>(</w:t>
      </w:r>
      <w:r w:rsidR="00AD1131" w:rsidRPr="009D616D">
        <w:rPr>
          <w:rStyle w:val="Jemnodkaz"/>
          <w:rFonts w:asciiTheme="minorHAnsi" w:hAnsiTheme="minorHAnsi"/>
          <w:b/>
          <w:color w:val="auto"/>
          <w:sz w:val="20"/>
          <w:szCs w:val="20"/>
          <w:rPrChange w:id="2254" w:author="Autor">
            <w:rPr>
              <w:rStyle w:val="Jemnodkaz"/>
              <w:rFonts w:asciiTheme="minorHAnsi" w:hAnsiTheme="minorHAnsi"/>
              <w:color w:val="auto"/>
              <w:sz w:val="20"/>
              <w:szCs w:val="20"/>
            </w:rPr>
          </w:rPrChange>
        </w:rPr>
        <w:fldChar w:fldCharType="begin"/>
      </w:r>
      <w:r w:rsidR="00AD1131" w:rsidRPr="009D616D">
        <w:rPr>
          <w:rStyle w:val="Jemnodkaz"/>
          <w:rFonts w:asciiTheme="minorHAnsi" w:hAnsiTheme="minorHAnsi"/>
          <w:b/>
          <w:color w:val="auto"/>
          <w:sz w:val="20"/>
          <w:szCs w:val="20"/>
          <w:rPrChange w:id="2255" w:author="Autor">
            <w:rPr>
              <w:rStyle w:val="Jemnodkaz"/>
              <w:rFonts w:asciiTheme="minorHAnsi" w:hAnsiTheme="minorHAnsi"/>
              <w:color w:val="auto"/>
              <w:sz w:val="20"/>
              <w:szCs w:val="20"/>
            </w:rPr>
          </w:rPrChange>
        </w:rPr>
        <w:instrText xml:space="preserve"> REF _Ref418074070 \h  \* MERGEFORMAT </w:instrText>
      </w:r>
      <w:r w:rsidR="00AD1131" w:rsidRPr="009D616D">
        <w:rPr>
          <w:rStyle w:val="Jemnodkaz"/>
          <w:rFonts w:asciiTheme="minorHAnsi" w:hAnsiTheme="minorHAnsi"/>
          <w:b/>
          <w:color w:val="auto"/>
          <w:sz w:val="20"/>
          <w:szCs w:val="20"/>
          <w:rPrChange w:id="2256" w:author="Autor">
            <w:rPr>
              <w:rStyle w:val="Jemnodkaz"/>
              <w:rFonts w:asciiTheme="minorHAnsi" w:hAnsiTheme="minorHAnsi"/>
              <w:b/>
              <w:color w:val="auto"/>
              <w:sz w:val="20"/>
              <w:szCs w:val="20"/>
            </w:rPr>
          </w:rPrChange>
        </w:rPr>
      </w:r>
      <w:r w:rsidR="00AD1131" w:rsidRPr="009D616D">
        <w:rPr>
          <w:rStyle w:val="Jemnodkaz"/>
          <w:rFonts w:asciiTheme="minorHAnsi" w:hAnsiTheme="minorHAnsi"/>
          <w:b/>
          <w:color w:val="auto"/>
          <w:sz w:val="20"/>
          <w:szCs w:val="20"/>
          <w:rPrChange w:id="2257" w:author="Autor">
            <w:rPr>
              <w:rStyle w:val="Jemnodkaz"/>
              <w:rFonts w:asciiTheme="minorHAnsi" w:hAnsiTheme="minorHAnsi"/>
              <w:color w:val="auto"/>
              <w:sz w:val="20"/>
              <w:szCs w:val="20"/>
            </w:rPr>
          </w:rPrChange>
        </w:rPr>
        <w:fldChar w:fldCharType="separate"/>
      </w:r>
      <w:ins w:id="2258" w:author="Autor">
        <w:r w:rsidR="004927B2" w:rsidRPr="009D616D">
          <w:rPr>
            <w:rStyle w:val="Jemnodkaz"/>
            <w:rFonts w:asciiTheme="minorHAnsi" w:hAnsiTheme="minorHAnsi"/>
            <w:b/>
            <w:color w:val="auto"/>
            <w:sz w:val="20"/>
            <w:szCs w:val="20"/>
            <w:rPrChange w:id="2259" w:author="Autor">
              <w:rPr>
                <w:rFonts w:asciiTheme="minorHAnsi" w:hAnsiTheme="minorHAnsi"/>
                <w:color w:val="1F497D" w:themeColor="text2"/>
              </w:rPr>
            </w:rPrChange>
          </w:rPr>
          <w:t>Príloha č. 8 Rizikové indikátory k možným porušeniam zákona o ochrane hospodárskej súťaže</w:t>
        </w:r>
        <w:del w:id="2260" w:author="Autor">
          <w:r w:rsidR="00502B9B" w:rsidRPr="009D616D" w:rsidDel="004927B2">
            <w:rPr>
              <w:rStyle w:val="Jemnodkaz"/>
              <w:rFonts w:asciiTheme="minorHAnsi" w:hAnsiTheme="minorHAnsi"/>
              <w:b/>
              <w:color w:val="auto"/>
              <w:sz w:val="20"/>
              <w:szCs w:val="20"/>
              <w:rPrChange w:id="2261" w:author="Autor">
                <w:rPr>
                  <w:rFonts w:asciiTheme="minorHAnsi" w:hAnsiTheme="minorHAnsi"/>
                  <w:color w:val="1F497D" w:themeColor="text2"/>
                </w:rPr>
              </w:rPrChange>
            </w:rPr>
            <w:delText>Príloha č. 8 Rizikové indikátory k možným porušeniam zákona o ochrane hospodárskej súťaže</w:delText>
          </w:r>
          <w:r w:rsidR="00930F80" w:rsidRPr="009D616D" w:rsidDel="004927B2">
            <w:rPr>
              <w:rStyle w:val="Jemnodkaz"/>
              <w:rFonts w:asciiTheme="minorHAnsi" w:hAnsiTheme="minorHAnsi"/>
              <w:b/>
              <w:color w:val="auto"/>
              <w:sz w:val="20"/>
              <w:szCs w:val="20"/>
              <w:rPrChange w:id="2262" w:author="Autor">
                <w:rPr>
                  <w:rFonts w:asciiTheme="minorHAnsi" w:hAnsiTheme="minorHAnsi"/>
                  <w:color w:val="1F497D" w:themeColor="text2"/>
                </w:rPr>
              </w:rPrChange>
            </w:rPr>
            <w:delText>Príloha č. 8 Rizikové indikátory k možným porušeniam zákona o ochrane hospodárskej súťaže</w:delText>
          </w:r>
        </w:del>
      </w:ins>
      <w:del w:id="2263" w:author="Autor">
        <w:r w:rsidR="001A3470" w:rsidRPr="009D616D" w:rsidDel="004927B2">
          <w:rPr>
            <w:rStyle w:val="Jemnodkaz"/>
            <w:rFonts w:asciiTheme="minorHAnsi" w:hAnsiTheme="minorHAnsi"/>
            <w:b/>
            <w:color w:val="auto"/>
            <w:sz w:val="20"/>
            <w:szCs w:val="20"/>
          </w:rPr>
          <w:delText>Príloha č. 8 Rizikové indikátory k možným porušeniam zákona o ochrane hospodárskej súťaže</w:delText>
        </w:r>
      </w:del>
      <w:r w:rsidR="00AD1131" w:rsidRPr="009D616D">
        <w:rPr>
          <w:rStyle w:val="Jemnodkaz"/>
          <w:rFonts w:asciiTheme="minorHAnsi" w:hAnsiTheme="minorHAnsi"/>
          <w:b/>
          <w:color w:val="auto"/>
          <w:sz w:val="20"/>
          <w:szCs w:val="20"/>
          <w:rPrChange w:id="2264" w:author="Autor">
            <w:rPr>
              <w:rStyle w:val="Jemnodkaz"/>
              <w:rFonts w:asciiTheme="minorHAnsi" w:hAnsiTheme="minorHAnsi"/>
              <w:color w:val="auto"/>
              <w:sz w:val="20"/>
              <w:szCs w:val="20"/>
            </w:rPr>
          </w:rPrChange>
        </w:rPr>
        <w:fldChar w:fldCharType="end"/>
      </w:r>
      <w:r w:rsidR="009E1DED" w:rsidRPr="009D616D">
        <w:rPr>
          <w:rFonts w:asciiTheme="minorHAnsi" w:hAnsiTheme="minorHAnsi"/>
          <w:b/>
          <w:sz w:val="20"/>
          <w:szCs w:val="20"/>
          <w:rPrChange w:id="2265" w:author="Autor">
            <w:rPr>
              <w:rFonts w:asciiTheme="minorHAnsi" w:hAnsiTheme="minorHAnsi"/>
              <w:sz w:val="20"/>
              <w:szCs w:val="20"/>
            </w:rPr>
          </w:rPrChange>
        </w:rPr>
        <w:t>)</w:t>
      </w:r>
      <w:r w:rsidRPr="009D616D">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9D616D">
        <w:rPr>
          <w:rFonts w:asciiTheme="minorHAnsi" w:hAnsiTheme="minorHAnsi"/>
          <w:sz w:val="20"/>
          <w:szCs w:val="20"/>
        </w:rPr>
        <w:t>identifikuje</w:t>
      </w:r>
      <w:r w:rsidRPr="009D616D">
        <w:rPr>
          <w:rFonts w:asciiTheme="minorHAnsi" w:hAnsiTheme="minorHAnsi"/>
          <w:sz w:val="20"/>
          <w:szCs w:val="20"/>
        </w:rPr>
        <w:t xml:space="preserve"> niektoré z nich, zvážil </w:t>
      </w:r>
      <w:r w:rsidR="00E93F3A" w:rsidRPr="009D616D">
        <w:rPr>
          <w:rFonts w:asciiTheme="minorHAnsi" w:hAnsiTheme="minorHAnsi"/>
          <w:sz w:val="20"/>
          <w:szCs w:val="20"/>
        </w:rPr>
        <w:t xml:space="preserve">podľa povahy a závažnosti týchto indícií, </w:t>
      </w:r>
      <w:r w:rsidRPr="009D616D">
        <w:rPr>
          <w:rFonts w:asciiTheme="minorHAnsi" w:hAnsiTheme="minorHAnsi"/>
          <w:sz w:val="20"/>
          <w:szCs w:val="20"/>
        </w:rPr>
        <w:t xml:space="preserve">rovnako </w:t>
      </w:r>
      <w:r w:rsidR="00E93F3A" w:rsidRPr="009D616D">
        <w:rPr>
          <w:rFonts w:asciiTheme="minorHAnsi" w:hAnsiTheme="minorHAnsi"/>
          <w:sz w:val="20"/>
          <w:szCs w:val="20"/>
        </w:rPr>
        <w:t>možnosť podania podnetu na Protimonopolný úrad SR.</w:t>
      </w:r>
    </w:p>
    <w:p w:rsidR="004762E9" w:rsidRPr="0003089C" w:rsidRDefault="00EE6575">
      <w:pPr>
        <w:pStyle w:val="Nadpis1"/>
        <w:spacing w:after="120"/>
        <w:ind w:left="444" w:firstLine="708"/>
        <w:rPr>
          <w:ins w:id="2266" w:author="Autor"/>
        </w:rPr>
        <w:pPrChange w:id="2267" w:author="Autor">
          <w:pPr>
            <w:pStyle w:val="Nadpis3"/>
            <w:numPr>
              <w:ilvl w:val="2"/>
              <w:numId w:val="106"/>
            </w:numPr>
            <w:ind w:left="1134" w:hanging="720"/>
            <w:jc w:val="both"/>
          </w:pPr>
        </w:pPrChange>
      </w:pPr>
      <w:ins w:id="2268" w:author="Autor">
        <w:del w:id="2269" w:author="Autor">
          <w:r w:rsidRPr="0003089C" w:rsidDel="005A790B">
            <w:rPr>
              <w:rPrChange w:id="2270" w:author="Autor">
                <w:rPr>
                  <w:rFonts w:asciiTheme="minorHAnsi" w:hAnsiTheme="minorHAnsi"/>
                  <w:color w:val="1F497D" w:themeColor="text2"/>
                </w:rPr>
              </w:rPrChange>
            </w:rPr>
            <w:delText>3.1.</w:delText>
          </w:r>
        </w:del>
      </w:ins>
      <w:bookmarkStart w:id="2271" w:name="_Toc26798954"/>
      <w:r w:rsidR="00F42FFB" w:rsidRPr="0003089C">
        <w:t xml:space="preserve">12. </w:t>
      </w:r>
      <w:r w:rsidR="004762E9" w:rsidRPr="0003089C">
        <w:rPr>
          <w:rPrChange w:id="2272" w:author="Autor">
            <w:rPr>
              <w:rFonts w:asciiTheme="minorHAnsi" w:hAnsiTheme="minorHAnsi"/>
              <w:color w:val="1F497D" w:themeColor="text2"/>
            </w:rPr>
          </w:rPrChange>
        </w:rPr>
        <w:t>Oznámenie o výsledku VO</w:t>
      </w:r>
      <w:bookmarkEnd w:id="2271"/>
    </w:p>
    <w:p w:rsidR="005A790B" w:rsidRPr="005A790B" w:rsidDel="00B272A8" w:rsidRDefault="005A790B">
      <w:pPr>
        <w:spacing w:before="120" w:after="120"/>
        <w:ind w:left="709" w:hanging="425"/>
        <w:rPr>
          <w:del w:id="2273" w:author="Autor"/>
          <w:rPrChange w:id="2274" w:author="Autor">
            <w:rPr>
              <w:del w:id="2275" w:author="Autor"/>
              <w:rFonts w:asciiTheme="minorHAnsi" w:hAnsiTheme="minorHAnsi"/>
              <w:color w:val="1F497D" w:themeColor="text2"/>
            </w:rPr>
          </w:rPrChange>
        </w:rPr>
        <w:pPrChange w:id="2276" w:author="Autor">
          <w:pPr>
            <w:pStyle w:val="Nadpis3"/>
            <w:numPr>
              <w:ilvl w:val="2"/>
              <w:numId w:val="106"/>
            </w:numPr>
            <w:ind w:left="1134" w:hanging="720"/>
            <w:jc w:val="both"/>
          </w:pPr>
        </w:pPrChange>
      </w:pPr>
    </w:p>
    <w:p w:rsidR="000F622C" w:rsidRPr="00E0746C" w:rsidRDefault="00E93F3A">
      <w:pPr>
        <w:pStyle w:val="Odsekzoznamu"/>
        <w:numPr>
          <w:ilvl w:val="0"/>
          <w:numId w:val="31"/>
        </w:numPr>
        <w:spacing w:before="120" w:after="120"/>
        <w:ind w:left="709" w:hanging="425"/>
        <w:contextualSpacing w:val="0"/>
        <w:jc w:val="both"/>
        <w:rPr>
          <w:ins w:id="2277" w:author="Autor"/>
          <w:rFonts w:asciiTheme="minorHAnsi" w:hAnsiTheme="minorHAnsi"/>
          <w:color w:val="1F497D" w:themeColor="text2"/>
          <w:sz w:val="20"/>
          <w:szCs w:val="20"/>
          <w:rPrChange w:id="2278" w:author="Autor">
            <w:rPr>
              <w:ins w:id="2279" w:author="Autor"/>
              <w:rFonts w:asciiTheme="minorHAnsi" w:hAnsiTheme="minorHAnsi"/>
              <w:sz w:val="20"/>
              <w:szCs w:val="20"/>
            </w:rPr>
          </w:rPrChange>
        </w:rPr>
        <w:pPrChange w:id="2280" w:author="Autor">
          <w:pPr>
            <w:pStyle w:val="Odsekzoznamu"/>
            <w:numPr>
              <w:numId w:val="31"/>
            </w:numPr>
            <w:ind w:left="709" w:hanging="425"/>
            <w:jc w:val="both"/>
          </w:pPr>
        </w:pPrChange>
      </w:pPr>
      <w:r w:rsidRPr="00785C19">
        <w:rPr>
          <w:rFonts w:asciiTheme="minorHAnsi" w:hAnsiTheme="minorHAnsi"/>
          <w:sz w:val="20"/>
          <w:szCs w:val="20"/>
        </w:rPr>
        <w:t xml:space="preserve">Upozorňujeme prijímateľa na povinnosť zasielania </w:t>
      </w:r>
      <w:r w:rsidRPr="00E0746C">
        <w:rPr>
          <w:rFonts w:asciiTheme="minorHAnsi" w:hAnsiTheme="minorHAnsi"/>
          <w:b/>
          <w:sz w:val="20"/>
          <w:szCs w:val="20"/>
          <w:rPrChange w:id="2281" w:author="Autor">
            <w:rPr>
              <w:rFonts w:asciiTheme="minorHAnsi" w:hAnsiTheme="minorHAnsi"/>
              <w:sz w:val="20"/>
              <w:szCs w:val="20"/>
            </w:rPr>
          </w:rPrChange>
        </w:rPr>
        <w:t>oznámenia o výsledku VO</w:t>
      </w:r>
      <w:r w:rsidR="00F038B5" w:rsidRPr="00E0746C">
        <w:rPr>
          <w:rFonts w:asciiTheme="minorHAnsi" w:hAnsiTheme="minorHAnsi"/>
          <w:b/>
          <w:sz w:val="20"/>
          <w:szCs w:val="20"/>
          <w:rPrChange w:id="2282" w:author="Autor">
            <w:rPr>
              <w:rFonts w:asciiTheme="minorHAnsi" w:hAnsiTheme="minorHAnsi"/>
              <w:sz w:val="20"/>
              <w:szCs w:val="20"/>
            </w:rPr>
          </w:rPrChange>
        </w:rPr>
        <w:t xml:space="preserve"> pri nadlimitných postupoch</w:t>
      </w:r>
      <w:r w:rsidR="00F038B5">
        <w:rPr>
          <w:rFonts w:asciiTheme="minorHAnsi" w:hAnsiTheme="minorHAnsi"/>
          <w:sz w:val="20"/>
          <w:szCs w:val="20"/>
        </w:rPr>
        <w:t xml:space="preserve">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del w:id="2283" w:author="Autor">
        <w:r w:rsidR="00F038B5" w:rsidDel="000F622C">
          <w:rPr>
            <w:rFonts w:asciiTheme="minorHAnsi" w:hAnsiTheme="minorHAnsi"/>
            <w:sz w:val="20"/>
            <w:szCs w:val="20"/>
          </w:rPr>
          <w:delText>.</w:delText>
        </w:r>
      </w:del>
      <w:ins w:id="2284" w:author="Autor">
        <w:r w:rsidR="000F622C">
          <w:rPr>
            <w:rFonts w:asciiTheme="minorHAnsi" w:hAnsiTheme="minorHAnsi"/>
            <w:sz w:val="20"/>
            <w:szCs w:val="20"/>
          </w:rPr>
          <w:t xml:space="preserve">, ale aj </w:t>
        </w:r>
        <w:r w:rsidR="000F622C" w:rsidRPr="00E0746C">
          <w:rPr>
            <w:rFonts w:asciiTheme="minorHAnsi" w:hAnsiTheme="minorHAnsi"/>
            <w:b/>
            <w:sz w:val="20"/>
            <w:szCs w:val="20"/>
            <w:rPrChange w:id="2285" w:author="Autor">
              <w:rPr>
                <w:rFonts w:asciiTheme="minorHAnsi" w:hAnsiTheme="minorHAnsi"/>
                <w:sz w:val="20"/>
                <w:szCs w:val="20"/>
              </w:rPr>
            </w:rPrChange>
          </w:rPr>
          <w:t>oznámenia o zmene zmluvy, rámcovej dohody a koncesnej zmluvy podľa § 18 ods. 1 písm. b) a c)</w:t>
        </w:r>
        <w:r w:rsidR="000F622C">
          <w:rPr>
            <w:rFonts w:asciiTheme="minorHAnsi" w:hAnsiTheme="minorHAnsi"/>
            <w:sz w:val="20"/>
            <w:szCs w:val="20"/>
          </w:rPr>
          <w:t xml:space="preserve"> (§26 ods.4 ZVO). </w:t>
        </w:r>
        <w:del w:id="2286" w:author="Autor">
          <w:r w:rsidR="000F622C" w:rsidDel="00B272A8">
            <w:rPr>
              <w:rFonts w:asciiTheme="minorHAnsi" w:hAnsiTheme="minorHAnsi"/>
              <w:sz w:val="20"/>
              <w:szCs w:val="20"/>
            </w:rPr>
            <w:delText xml:space="preserve"> </w:delText>
          </w:r>
        </w:del>
        <w:r w:rsidR="000F622C" w:rsidRPr="00E0746C">
          <w:rPr>
            <w:rFonts w:asciiTheme="minorHAnsi" w:hAnsiTheme="minorHAnsi"/>
            <w:b/>
            <w:sz w:val="20"/>
            <w:szCs w:val="20"/>
            <w:rPrChange w:id="2287" w:author="Autor">
              <w:rPr>
                <w:rFonts w:asciiTheme="minorHAnsi" w:hAnsiTheme="minorHAnsi"/>
                <w:sz w:val="20"/>
                <w:szCs w:val="20"/>
              </w:rPr>
            </w:rPrChange>
          </w:rPr>
          <w:t xml:space="preserve">ÚVO </w:t>
        </w:r>
        <w:r w:rsidR="000F622C">
          <w:rPr>
            <w:rFonts w:asciiTheme="minorHAnsi" w:hAnsiTheme="minorHAnsi"/>
            <w:sz w:val="20"/>
            <w:szCs w:val="20"/>
          </w:rPr>
          <w:t xml:space="preserve"> posielajú </w:t>
        </w:r>
        <w:r w:rsidR="000F622C" w:rsidRPr="00E0746C">
          <w:rPr>
            <w:rFonts w:asciiTheme="minorHAnsi" w:hAnsiTheme="minorHAnsi"/>
            <w:b/>
            <w:sz w:val="20"/>
            <w:szCs w:val="20"/>
            <w:rPrChange w:id="2288" w:author="Autor">
              <w:rPr>
                <w:rFonts w:asciiTheme="minorHAnsi" w:hAnsiTheme="minorHAnsi"/>
                <w:sz w:val="20"/>
                <w:szCs w:val="20"/>
              </w:rPr>
            </w:rPrChange>
          </w:rPr>
          <w:t>zmluvy uzavreté na základe rámcovej dohody</w:t>
        </w:r>
        <w:r w:rsidR="000F622C">
          <w:rPr>
            <w:rFonts w:asciiTheme="minorHAnsi" w:hAnsiTheme="minorHAnsi"/>
            <w:b/>
            <w:sz w:val="20"/>
            <w:szCs w:val="20"/>
          </w:rPr>
          <w:t xml:space="preserve"> a dynamického nákupného systému</w:t>
        </w:r>
        <w:r w:rsidR="000F622C" w:rsidRPr="00E0746C">
          <w:rPr>
            <w:rFonts w:asciiTheme="minorHAnsi" w:hAnsiTheme="minorHAnsi"/>
            <w:b/>
            <w:sz w:val="20"/>
            <w:szCs w:val="20"/>
            <w:rPrChange w:id="2289" w:author="Autor">
              <w:rPr>
                <w:rFonts w:asciiTheme="minorHAnsi" w:hAnsiTheme="minorHAnsi"/>
                <w:sz w:val="20"/>
                <w:szCs w:val="20"/>
              </w:rPr>
            </w:rPrChange>
          </w:rPr>
          <w:t xml:space="preserve"> hromadne</w:t>
        </w:r>
        <w:r w:rsidR="000F622C">
          <w:rPr>
            <w:rFonts w:asciiTheme="minorHAnsi" w:hAnsiTheme="minorHAnsi"/>
            <w:sz w:val="20"/>
            <w:szCs w:val="20"/>
          </w:rPr>
          <w:t xml:space="preserve"> za každý kalendárny štvrťrok do 30 dní po skončení kalendárneho štvrťroka.</w:t>
        </w:r>
      </w:ins>
    </w:p>
    <w:p w:rsidR="00E93F3A" w:rsidRPr="00F426DE" w:rsidRDefault="00546EFE">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Change w:id="2290" w:author="Autor">
          <w:pPr>
            <w:pStyle w:val="Odsekzoznamu"/>
            <w:numPr>
              <w:numId w:val="31"/>
            </w:numPr>
            <w:ind w:left="709" w:hanging="425"/>
            <w:jc w:val="both"/>
          </w:pPr>
        </w:pPrChange>
      </w:pPr>
      <w:del w:id="2291" w:author="Autor">
        <w:r w:rsidRPr="00F426DE" w:rsidDel="000F622C">
          <w:rPr>
            <w:rFonts w:asciiTheme="minorHAnsi" w:hAnsiTheme="minorHAnsi"/>
            <w:sz w:val="20"/>
            <w:szCs w:val="20"/>
          </w:rPr>
          <w:delText xml:space="preserve"> </w:delText>
        </w:r>
      </w:del>
      <w:r w:rsidR="00F038B5" w:rsidRPr="00F426DE">
        <w:rPr>
          <w:rFonts w:asciiTheme="minorHAnsi" w:hAnsiTheme="minorHAnsi"/>
          <w:sz w:val="20"/>
          <w:szCs w:val="20"/>
        </w:rPr>
        <w:t xml:space="preserve">Pri zadávaní </w:t>
      </w:r>
      <w:r w:rsidR="00F038B5" w:rsidRPr="00E0746C">
        <w:rPr>
          <w:rFonts w:asciiTheme="minorHAnsi" w:hAnsiTheme="minorHAnsi"/>
          <w:b/>
          <w:sz w:val="20"/>
          <w:szCs w:val="20"/>
          <w:rPrChange w:id="2292" w:author="Autor">
            <w:rPr>
              <w:rFonts w:asciiTheme="minorHAnsi" w:hAnsiTheme="minorHAnsi"/>
              <w:sz w:val="20"/>
              <w:szCs w:val="20"/>
            </w:rPr>
          </w:rPrChange>
        </w:rPr>
        <w:t>podlimitných zákaziek bez využitia elektronického trhoviska</w:t>
      </w:r>
      <w:r w:rsidR="00F038B5" w:rsidRPr="00F426DE">
        <w:rPr>
          <w:rFonts w:asciiTheme="minorHAnsi" w:hAnsiTheme="minorHAnsi"/>
          <w:sz w:val="20"/>
          <w:szCs w:val="20"/>
        </w:rPr>
        <w:t xml:space="preserve"> je povinnosťou prijímateľa zaslať </w:t>
      </w:r>
      <w:ins w:id="2293" w:author="Autor">
        <w:r w:rsidR="00F426DE" w:rsidRPr="00F426DE">
          <w:rPr>
            <w:rFonts w:asciiTheme="minorHAnsi" w:hAnsiTheme="minorHAnsi"/>
            <w:sz w:val="20"/>
            <w:szCs w:val="20"/>
          </w:rPr>
          <w:t xml:space="preserve">ÚVO </w:t>
        </w:r>
      </w:ins>
      <w:r w:rsidR="00F038B5" w:rsidRPr="00E0746C">
        <w:rPr>
          <w:rFonts w:asciiTheme="minorHAnsi" w:hAnsiTheme="minorHAnsi"/>
          <w:b/>
          <w:sz w:val="20"/>
          <w:szCs w:val="20"/>
          <w:rPrChange w:id="2294" w:author="Autor">
            <w:rPr>
              <w:rFonts w:asciiTheme="minorHAnsi" w:hAnsiTheme="minorHAnsi"/>
              <w:sz w:val="20"/>
              <w:szCs w:val="20"/>
            </w:rPr>
          </w:rPrChange>
        </w:rPr>
        <w:t>informáciu o výsledku VO</w:t>
      </w:r>
      <w:r w:rsidR="00F038B5" w:rsidRPr="00F426DE">
        <w:rPr>
          <w:rFonts w:asciiTheme="minorHAnsi" w:hAnsiTheme="minorHAnsi"/>
          <w:sz w:val="20"/>
          <w:szCs w:val="20"/>
        </w:rPr>
        <w:t xml:space="preserve"> do 14 dní po uzavretí zmluvy alebo rámcovej dohody</w:t>
      </w:r>
      <w:del w:id="2295" w:author="Autor">
        <w:r w:rsidR="00F038B5" w:rsidRPr="00F426DE" w:rsidDel="00F426DE">
          <w:rPr>
            <w:rFonts w:asciiTheme="minorHAnsi" w:hAnsiTheme="minorHAnsi"/>
            <w:sz w:val="20"/>
            <w:szCs w:val="20"/>
          </w:rPr>
          <w:delText>.</w:delText>
        </w:r>
      </w:del>
      <w:ins w:id="2296" w:author="Autor">
        <w:r w:rsidR="00F426DE" w:rsidRPr="00F426DE">
          <w:rPr>
            <w:rFonts w:asciiTheme="minorHAnsi" w:hAnsiTheme="minorHAnsi"/>
            <w:sz w:val="20"/>
            <w:szCs w:val="20"/>
          </w:rPr>
          <w:t xml:space="preserve"> a</w:t>
        </w:r>
        <w:del w:id="2297" w:author="Autor">
          <w:r w:rsidR="00F426DE" w:rsidRPr="00F426DE" w:rsidDel="00B272A8">
            <w:rPr>
              <w:rFonts w:asciiTheme="minorHAnsi" w:hAnsiTheme="minorHAnsi"/>
              <w:sz w:val="20"/>
              <w:szCs w:val="20"/>
            </w:rPr>
            <w:delText> </w:delText>
          </w:r>
        </w:del>
        <w:r w:rsidR="00B272A8">
          <w:rPr>
            <w:rFonts w:asciiTheme="minorHAnsi" w:hAnsiTheme="minorHAnsi"/>
            <w:sz w:val="20"/>
            <w:szCs w:val="20"/>
          </w:rPr>
          <w:t> </w:t>
        </w:r>
        <w:r w:rsidR="00F426DE" w:rsidRPr="00E0746C">
          <w:rPr>
            <w:rFonts w:asciiTheme="minorHAnsi" w:hAnsiTheme="minorHAnsi"/>
            <w:b/>
            <w:sz w:val="20"/>
            <w:szCs w:val="20"/>
            <w:rPrChange w:id="2298" w:author="Autor">
              <w:rPr>
                <w:rFonts w:asciiTheme="minorHAnsi" w:hAnsiTheme="minorHAnsi"/>
                <w:sz w:val="20"/>
                <w:szCs w:val="20"/>
              </w:rPr>
            </w:rPrChange>
          </w:rPr>
          <w:t>bezodkladne</w:t>
        </w:r>
        <w:r w:rsidR="00B272A8">
          <w:rPr>
            <w:rFonts w:asciiTheme="minorHAnsi" w:hAnsiTheme="minorHAnsi"/>
            <w:b/>
            <w:sz w:val="20"/>
            <w:szCs w:val="20"/>
          </w:rPr>
          <w:t xml:space="preserve"> </w:t>
        </w:r>
        <w:del w:id="2299" w:author="Autor">
          <w:r w:rsidR="00F426DE" w:rsidRPr="00E0746C" w:rsidDel="00B272A8">
            <w:rPr>
              <w:rFonts w:asciiTheme="minorHAnsi" w:hAnsiTheme="minorHAnsi"/>
              <w:b/>
              <w:sz w:val="20"/>
              <w:szCs w:val="20"/>
              <w:rPrChange w:id="2300" w:author="Autor">
                <w:rPr>
                  <w:rFonts w:asciiTheme="minorHAnsi" w:hAnsiTheme="minorHAnsi"/>
                  <w:sz w:val="20"/>
                  <w:szCs w:val="20"/>
                </w:rPr>
              </w:rPrChange>
            </w:rPr>
            <w:delText xml:space="preserve"> </w:delText>
          </w:r>
          <w:r w:rsidR="00F426DE" w:rsidRPr="00F426DE" w:rsidDel="00B272A8">
            <w:rPr>
              <w:rFonts w:asciiTheme="minorHAnsi" w:hAnsiTheme="minorHAnsi"/>
              <w:b/>
              <w:sz w:val="20"/>
              <w:szCs w:val="20"/>
            </w:rPr>
            <w:delText xml:space="preserve"> </w:delText>
          </w:r>
          <w:r w:rsidR="00F426DE" w:rsidDel="00B272A8">
            <w:rPr>
              <w:rFonts w:asciiTheme="minorHAnsi" w:hAnsiTheme="minorHAnsi"/>
              <w:b/>
              <w:sz w:val="20"/>
              <w:szCs w:val="20"/>
            </w:rPr>
            <w:delText xml:space="preserve"> </w:delText>
          </w:r>
          <w:r w:rsidR="00F426DE" w:rsidDel="00B272A8">
            <w:rPr>
              <w:rFonts w:asciiTheme="minorHAnsi" w:hAnsiTheme="minorHAnsi"/>
              <w:b/>
              <w:sz w:val="20"/>
              <w:szCs w:val="20"/>
            </w:rPr>
            <w:br/>
          </w:r>
        </w:del>
        <w:r w:rsidR="00F426DE">
          <w:rPr>
            <w:rFonts w:asciiTheme="minorHAnsi" w:hAnsiTheme="minorHAnsi"/>
            <w:b/>
            <w:sz w:val="20"/>
            <w:szCs w:val="20"/>
          </w:rPr>
          <w:t>p</w:t>
        </w:r>
        <w:r w:rsidR="00F426DE" w:rsidRPr="00E0746C">
          <w:rPr>
            <w:rFonts w:asciiTheme="minorHAnsi" w:hAnsiTheme="minorHAnsi"/>
            <w:b/>
            <w:sz w:val="20"/>
            <w:szCs w:val="20"/>
            <w:rPrChange w:id="2301" w:author="Autor">
              <w:rPr>
                <w:rFonts w:asciiTheme="minorHAnsi" w:hAnsiTheme="minorHAnsi"/>
                <w:sz w:val="20"/>
                <w:szCs w:val="20"/>
              </w:rPr>
            </w:rPrChange>
          </w:rPr>
          <w:t>o rozhodnutí o zrušení verejného obstarávania,</w:t>
        </w:r>
        <w:r w:rsidR="00F426DE" w:rsidRPr="00F426DE">
          <w:rPr>
            <w:rFonts w:asciiTheme="minorHAnsi" w:hAnsiTheme="minorHAnsi"/>
            <w:sz w:val="20"/>
            <w:szCs w:val="20"/>
          </w:rPr>
          <w:t xml:space="preserve"> ktoré bolo predmetom </w:t>
        </w:r>
        <w:r w:rsidR="00F426DE" w:rsidRPr="00E0746C">
          <w:rPr>
            <w:rFonts w:asciiTheme="minorHAnsi" w:hAnsiTheme="minorHAnsi"/>
            <w:b/>
            <w:sz w:val="20"/>
            <w:szCs w:val="20"/>
            <w:rPrChange w:id="2302" w:author="Autor">
              <w:rPr>
                <w:rFonts w:asciiTheme="minorHAnsi" w:hAnsiTheme="minorHAnsi"/>
                <w:sz w:val="20"/>
                <w:szCs w:val="20"/>
              </w:rPr>
            </w:rPrChange>
          </w:rPr>
          <w:t xml:space="preserve">výzvy </w:t>
        </w:r>
        <w:r w:rsidR="00F426DE" w:rsidRPr="00F426DE">
          <w:rPr>
            <w:rFonts w:asciiTheme="minorHAnsi" w:hAnsiTheme="minorHAnsi"/>
            <w:sz w:val="20"/>
            <w:szCs w:val="20"/>
          </w:rPr>
          <w:t>na predkladanie ponúk.</w:t>
        </w:r>
      </w:ins>
      <w:r w:rsidRPr="00F426DE">
        <w:rPr>
          <w:rFonts w:asciiTheme="minorHAnsi" w:hAnsiTheme="minorHAnsi"/>
          <w:sz w:val="20"/>
          <w:szCs w:val="20"/>
        </w:rPr>
        <w:t xml:space="preserve"> </w:t>
      </w:r>
    </w:p>
    <w:p w:rsidR="005A790B" w:rsidRPr="00860F8E" w:rsidRDefault="00EE6575">
      <w:pPr>
        <w:pStyle w:val="Nadpis1"/>
        <w:spacing w:after="120"/>
        <w:ind w:left="444" w:firstLine="708"/>
        <w:rPr>
          <w:rPrChange w:id="2303" w:author="Autor">
            <w:rPr>
              <w:rFonts w:asciiTheme="minorHAnsi" w:hAnsiTheme="minorHAnsi"/>
              <w:color w:val="1F497D" w:themeColor="text2"/>
            </w:rPr>
          </w:rPrChange>
        </w:rPr>
        <w:pPrChange w:id="2304" w:author="Autor">
          <w:pPr>
            <w:pStyle w:val="Nadpis3"/>
            <w:numPr>
              <w:ilvl w:val="2"/>
              <w:numId w:val="106"/>
            </w:numPr>
            <w:ind w:left="1134" w:hanging="720"/>
            <w:jc w:val="both"/>
          </w:pPr>
        </w:pPrChange>
      </w:pPr>
      <w:bookmarkStart w:id="2305" w:name="_Ref417893550"/>
      <w:ins w:id="2306" w:author="Autor">
        <w:del w:id="2307" w:author="Autor">
          <w:r w:rsidRPr="005A790B" w:rsidDel="005A790B">
            <w:rPr>
              <w:rPrChange w:id="2308" w:author="Autor">
                <w:rPr>
                  <w:rFonts w:asciiTheme="minorHAnsi" w:hAnsiTheme="minorHAnsi"/>
                  <w:color w:val="1F497D" w:themeColor="text2"/>
                </w:rPr>
              </w:rPrChange>
            </w:rPr>
            <w:delText>3.1.</w:delText>
          </w:r>
        </w:del>
      </w:ins>
      <w:bookmarkStart w:id="2309" w:name="_Toc26798955"/>
      <w:r w:rsidR="0003089C">
        <w:t xml:space="preserve">13. </w:t>
      </w:r>
      <w:r w:rsidR="00C3230A" w:rsidRPr="005A790B">
        <w:rPr>
          <w:rPrChange w:id="2310" w:author="Autor">
            <w:rPr>
              <w:rFonts w:asciiTheme="minorHAnsi" w:hAnsiTheme="minorHAnsi"/>
              <w:color w:val="1F497D" w:themeColor="text2"/>
            </w:rPr>
          </w:rPrChange>
        </w:rPr>
        <w:t xml:space="preserve">Uchovávanie </w:t>
      </w:r>
      <w:r w:rsidR="00537B96" w:rsidRPr="005A790B">
        <w:rPr>
          <w:rPrChange w:id="2311" w:author="Autor">
            <w:rPr>
              <w:rFonts w:asciiTheme="minorHAnsi" w:hAnsiTheme="minorHAnsi"/>
              <w:color w:val="1F497D" w:themeColor="text2"/>
            </w:rPr>
          </w:rPrChange>
        </w:rPr>
        <w:t>dokumentácie VO</w:t>
      </w:r>
      <w:bookmarkEnd w:id="2305"/>
      <w:bookmarkEnd w:id="2309"/>
    </w:p>
    <w:p w:rsidR="00D53A56" w:rsidRPr="009D616D" w:rsidRDefault="00D53A56">
      <w:pPr>
        <w:pStyle w:val="Odsekzoznamu"/>
        <w:numPr>
          <w:ilvl w:val="0"/>
          <w:numId w:val="201"/>
        </w:numPr>
        <w:spacing w:before="120" w:after="120"/>
        <w:ind w:left="709" w:hanging="425"/>
        <w:contextualSpacing w:val="0"/>
        <w:jc w:val="both"/>
        <w:rPr>
          <w:rFonts w:asciiTheme="minorHAnsi" w:hAnsiTheme="minorHAnsi"/>
          <w:b/>
          <w:sz w:val="20"/>
          <w:szCs w:val="20"/>
          <w:rPrChange w:id="2312" w:author="Autor">
            <w:rPr>
              <w:rFonts w:asciiTheme="minorHAnsi" w:hAnsiTheme="minorHAnsi"/>
              <w:sz w:val="20"/>
              <w:szCs w:val="20"/>
            </w:rPr>
          </w:rPrChange>
        </w:rPr>
        <w:pPrChange w:id="2313" w:author="Autor">
          <w:pPr>
            <w:pStyle w:val="Odsekzoznamu"/>
            <w:numPr>
              <w:numId w:val="201"/>
            </w:numPr>
            <w:ind w:left="426" w:hanging="360"/>
            <w:jc w:val="both"/>
          </w:pPr>
        </w:pPrChange>
      </w:pPr>
      <w:r w:rsidRPr="009D616D">
        <w:rPr>
          <w:rFonts w:asciiTheme="minorHAnsi" w:hAnsiTheme="minorHAnsi"/>
          <w:sz w:val="20"/>
          <w:szCs w:val="20"/>
        </w:rPr>
        <w:t>Prijímateľ má podľa § 24 ods. 1 ZVO povinnosť evidovať všetky doklady a dokumenty z použitého postupu  verejného obstarávania. Poslednou novelou zákona č. 343/2015 Z.</w:t>
      </w:r>
      <w:r w:rsidR="008A6418" w:rsidRPr="009D616D">
        <w:rPr>
          <w:rFonts w:asciiTheme="minorHAnsi" w:hAnsiTheme="minorHAnsi"/>
          <w:sz w:val="20"/>
          <w:szCs w:val="20"/>
        </w:rPr>
        <w:t xml:space="preserve"> </w:t>
      </w:r>
      <w:r w:rsidRPr="009D616D">
        <w:rPr>
          <w:rFonts w:asciiTheme="minorHAnsi" w:hAnsiTheme="minorHAnsi"/>
          <w:sz w:val="20"/>
          <w:szCs w:val="20"/>
        </w:rPr>
        <w:t>z. o verejnom obstarávaní v znení neskorších predpisov (ďalej len „zákon o verejnom obstarávaní) sa s účinnosťou od 1.6.2017 modifikovali povinnosti týkajúce sa archivácie dokumentácie. Zmena zákona o verejnom obstarávaní bola obsahom zákona č. 93/2017 Z.</w:t>
      </w:r>
      <w:r w:rsidR="008A6418" w:rsidRPr="009D616D">
        <w:rPr>
          <w:rFonts w:asciiTheme="minorHAnsi" w:hAnsiTheme="minorHAnsi"/>
          <w:sz w:val="20"/>
          <w:szCs w:val="20"/>
        </w:rPr>
        <w:t xml:space="preserve"> </w:t>
      </w:r>
      <w:r w:rsidRPr="009D616D">
        <w:rPr>
          <w:rFonts w:asciiTheme="minorHAnsi" w:hAnsiTheme="minorHAnsi"/>
          <w:sz w:val="20"/>
          <w:szCs w:val="20"/>
        </w:rPr>
        <w:t xml:space="preserve">z., ktorým sa primárne novelizoval zákon č. 292/2014 o príspevku poskytovanom </w:t>
      </w:r>
      <w:ins w:id="2314" w:author="Autor">
        <w:r w:rsidR="00A80996" w:rsidRPr="009D616D">
          <w:rPr>
            <w:rFonts w:asciiTheme="minorHAnsi" w:hAnsiTheme="minorHAnsi"/>
            <w:sz w:val="20"/>
            <w:szCs w:val="20"/>
          </w:rPr>
          <w:t xml:space="preserve"> </w:t>
        </w:r>
        <w:del w:id="2315" w:author="Autor">
          <w:r w:rsidR="00A80996" w:rsidRPr="009D616D" w:rsidDel="00B272A8">
            <w:rPr>
              <w:rFonts w:asciiTheme="minorHAnsi" w:hAnsiTheme="minorHAnsi"/>
              <w:sz w:val="20"/>
              <w:szCs w:val="20"/>
            </w:rPr>
            <w:br/>
          </w:r>
        </w:del>
      </w:ins>
      <w:r w:rsidRPr="009D616D">
        <w:rPr>
          <w:rFonts w:asciiTheme="minorHAnsi" w:hAnsiTheme="minorHAnsi"/>
          <w:sz w:val="20"/>
          <w:szCs w:val="20"/>
        </w:rPr>
        <w:t xml:space="preserve">z európskych štrukturálnych a investičných fondov a o zmene a doplnení niektorých zákonov v znení neskorších predpisov (ďalej len „zákon o príspevku poskytovanom z európskych štrukturálnych </w:t>
      </w:r>
      <w:ins w:id="2316" w:author="Autor">
        <w:del w:id="2317" w:author="Autor">
          <w:r w:rsidR="00A80996" w:rsidRPr="009D616D" w:rsidDel="00B272A8">
            <w:rPr>
              <w:rFonts w:asciiTheme="minorHAnsi" w:hAnsiTheme="minorHAnsi"/>
              <w:sz w:val="20"/>
              <w:szCs w:val="20"/>
            </w:rPr>
            <w:delText xml:space="preserve"> </w:delText>
          </w:r>
          <w:r w:rsidR="00A80996" w:rsidRPr="009D616D" w:rsidDel="00B272A8">
            <w:rPr>
              <w:rFonts w:asciiTheme="minorHAnsi" w:hAnsiTheme="minorHAnsi"/>
              <w:sz w:val="20"/>
              <w:szCs w:val="20"/>
            </w:rPr>
            <w:br/>
          </w:r>
        </w:del>
      </w:ins>
      <w:r w:rsidRPr="009D616D">
        <w:rPr>
          <w:rFonts w:asciiTheme="minorHAnsi" w:hAnsiTheme="minorHAnsi"/>
          <w:sz w:val="20"/>
          <w:szCs w:val="20"/>
        </w:rPr>
        <w:t xml:space="preserve">a investičných fondov”). </w:t>
      </w:r>
      <w:r w:rsidRPr="009D616D">
        <w:rPr>
          <w:rFonts w:asciiTheme="minorHAnsi" w:hAnsiTheme="minorHAnsi"/>
          <w:b/>
          <w:sz w:val="20"/>
          <w:szCs w:val="20"/>
          <w:rPrChange w:id="2318" w:author="Autor">
            <w:rPr>
              <w:rFonts w:asciiTheme="minorHAnsi" w:hAnsiTheme="minorHAnsi"/>
              <w:sz w:val="20"/>
              <w:szCs w:val="20"/>
            </w:rPr>
          </w:rPrChange>
        </w:rPr>
        <w:t>Novela stanovila povinnosť prijímateľa príspevku (verejného obstarávateľa) archivovať kompletnú dokumentáciu k verejnému obstarávaniu až do 31.12.2028, resp. aj po tomto dátume, ak ešte nedošlo k vysporiadaniu finančných vzťahov medzi poskytovateľom a prijímateľom.</w:t>
      </w:r>
    </w:p>
    <w:p w:rsidR="004762E9" w:rsidRPr="00BA0D93" w:rsidRDefault="00EE6575">
      <w:pPr>
        <w:pStyle w:val="Nadpis1"/>
        <w:spacing w:after="120"/>
        <w:ind w:left="444" w:firstLine="708"/>
        <w:rPr>
          <w:ins w:id="2319" w:author="Autor"/>
          <w:rPrChange w:id="2320" w:author="Autor">
            <w:rPr>
              <w:ins w:id="2321" w:author="Autor"/>
              <w:rFonts w:asciiTheme="minorHAnsi" w:hAnsiTheme="minorHAnsi"/>
              <w:color w:val="1F497D" w:themeColor="text2"/>
            </w:rPr>
          </w:rPrChange>
        </w:rPr>
        <w:pPrChange w:id="2322" w:author="Autor">
          <w:pPr>
            <w:pStyle w:val="Nadpis2"/>
            <w:numPr>
              <w:ilvl w:val="1"/>
              <w:numId w:val="106"/>
            </w:numPr>
            <w:ind w:left="1714" w:hanging="1288"/>
            <w:jc w:val="both"/>
          </w:pPr>
        </w:pPrChange>
      </w:pPr>
      <w:ins w:id="2323" w:author="Autor">
        <w:del w:id="2324" w:author="Autor">
          <w:r w:rsidRPr="00BA0D93" w:rsidDel="005A790B">
            <w:rPr>
              <w:rPrChange w:id="2325" w:author="Autor">
                <w:rPr>
                  <w:rFonts w:asciiTheme="minorHAnsi" w:hAnsiTheme="minorHAnsi"/>
                  <w:color w:val="1F497D" w:themeColor="text2"/>
                </w:rPr>
              </w:rPrChange>
            </w:rPr>
            <w:delText>3.2</w:delText>
          </w:r>
        </w:del>
      </w:ins>
      <w:bookmarkStart w:id="2326" w:name="_Toc26798956"/>
      <w:r w:rsidR="0003089C">
        <w:t xml:space="preserve">14. </w:t>
      </w:r>
      <w:r w:rsidR="00777572">
        <w:t xml:space="preserve">Administratívna finančná kontrola </w:t>
      </w:r>
      <w:r w:rsidR="00856635" w:rsidRPr="00BA0D93">
        <w:rPr>
          <w:rPrChange w:id="2327" w:author="Autor">
            <w:rPr>
              <w:rFonts w:asciiTheme="minorHAnsi" w:hAnsiTheme="minorHAnsi"/>
              <w:color w:val="1F497D" w:themeColor="text2"/>
            </w:rPr>
          </w:rPrChange>
        </w:rPr>
        <w:t>verejn</w:t>
      </w:r>
      <w:r w:rsidR="00777572">
        <w:t>ého o</w:t>
      </w:r>
      <w:r w:rsidR="00856635" w:rsidRPr="00BA0D93">
        <w:rPr>
          <w:rPrChange w:id="2328" w:author="Autor">
            <w:rPr>
              <w:rFonts w:asciiTheme="minorHAnsi" w:hAnsiTheme="minorHAnsi"/>
              <w:color w:val="1F497D" w:themeColor="text2"/>
            </w:rPr>
          </w:rPrChange>
        </w:rPr>
        <w:t>bstarávan</w:t>
      </w:r>
      <w:r w:rsidR="00777572">
        <w:t>ia</w:t>
      </w:r>
      <w:bookmarkEnd w:id="2326"/>
    </w:p>
    <w:p w:rsidR="00F1535A" w:rsidDel="00B272A8" w:rsidRDefault="00F1535A">
      <w:pPr>
        <w:spacing w:before="120" w:after="120"/>
        <w:ind w:left="709"/>
        <w:rPr>
          <w:del w:id="2329" w:author="Autor"/>
        </w:rPr>
        <w:pPrChange w:id="2330" w:author="Autor">
          <w:pPr>
            <w:ind w:left="709"/>
          </w:pPr>
        </w:pPrChange>
      </w:pPr>
    </w:p>
    <w:p w:rsidR="00777572" w:rsidRPr="00777572" w:rsidRDefault="00777572">
      <w:pPr>
        <w:numPr>
          <w:ilvl w:val="0"/>
          <w:numId w:val="1"/>
        </w:numPr>
        <w:spacing w:before="120" w:after="120"/>
        <w:ind w:left="709" w:hanging="426"/>
        <w:contextualSpacing/>
        <w:jc w:val="both"/>
        <w:rPr>
          <w:rFonts w:asciiTheme="minorHAnsi" w:hAnsiTheme="minorHAnsi"/>
          <w:sz w:val="20"/>
          <w:szCs w:val="20"/>
        </w:rPr>
        <w:pPrChange w:id="2331" w:author="Autor">
          <w:pPr>
            <w:numPr>
              <w:numId w:val="1"/>
            </w:numPr>
            <w:spacing w:line="240" w:lineRule="auto"/>
            <w:ind w:left="709" w:hanging="426"/>
            <w:contextualSpacing/>
            <w:jc w:val="both"/>
          </w:pPr>
        </w:pPrChange>
      </w:pPr>
      <w:r w:rsidRPr="00777572">
        <w:rPr>
          <w:rFonts w:asciiTheme="minorHAnsi" w:hAnsiTheme="minorHAnsi"/>
          <w:sz w:val="20"/>
          <w:szCs w:val="20"/>
        </w:rPr>
        <w:t xml:space="preserve">RO vykonáva </w:t>
      </w:r>
      <w:ins w:id="2332" w:author="Autor">
        <w:r w:rsidR="00753B06">
          <w:rPr>
            <w:rFonts w:asciiTheme="minorHAnsi" w:hAnsiTheme="minorHAnsi"/>
            <w:sz w:val="20"/>
            <w:szCs w:val="20"/>
          </w:rPr>
          <w:t xml:space="preserve">predmetnú </w:t>
        </w:r>
      </w:ins>
      <w:r w:rsidRPr="00777572">
        <w:rPr>
          <w:rFonts w:asciiTheme="minorHAnsi" w:hAnsiTheme="minorHAnsi"/>
          <w:sz w:val="20"/>
          <w:szCs w:val="20"/>
        </w:rPr>
        <w:t xml:space="preserve">kontrolu príslušného VO v súlade so zákonom o finančnej kontrole </w:t>
      </w:r>
      <w:r w:rsidRPr="00777572">
        <w:rPr>
          <w:rFonts w:asciiTheme="minorHAnsi" w:hAnsiTheme="minorHAnsi"/>
          <w:sz w:val="20"/>
          <w:szCs w:val="20"/>
        </w:rPr>
        <w:br/>
      </w:r>
      <w:ins w:id="2333" w:author="Autor">
        <w:r w:rsidR="00753B06">
          <w:rPr>
            <w:rFonts w:asciiTheme="minorHAnsi" w:hAnsiTheme="minorHAnsi"/>
            <w:sz w:val="20"/>
            <w:szCs w:val="20"/>
          </w:rPr>
          <w:t xml:space="preserve">a </w:t>
        </w:r>
      </w:ins>
      <w:del w:id="2334" w:author="Autor">
        <w:r w:rsidRPr="000D0D42" w:rsidDel="00753B06">
          <w:rPr>
            <w:rFonts w:asciiTheme="minorHAnsi" w:hAnsiTheme="minorHAnsi"/>
            <w:b/>
            <w:sz w:val="20"/>
            <w:szCs w:val="20"/>
            <w:rPrChange w:id="2335" w:author="Autor">
              <w:rPr>
                <w:rFonts w:asciiTheme="minorHAnsi" w:hAnsiTheme="minorHAnsi"/>
                <w:sz w:val="20"/>
                <w:szCs w:val="20"/>
              </w:rPr>
            </w:rPrChange>
          </w:rPr>
          <w:delText xml:space="preserve">od okamihu schválenia projektu, resp. </w:delText>
        </w:r>
      </w:del>
      <w:r w:rsidRPr="000D0D42">
        <w:rPr>
          <w:rFonts w:asciiTheme="minorHAnsi" w:hAnsiTheme="minorHAnsi"/>
          <w:b/>
          <w:sz w:val="20"/>
          <w:szCs w:val="20"/>
          <w:rPrChange w:id="2336" w:author="Autor">
            <w:rPr>
              <w:rFonts w:asciiTheme="minorHAnsi" w:hAnsiTheme="minorHAnsi"/>
              <w:sz w:val="20"/>
              <w:szCs w:val="20"/>
            </w:rPr>
          </w:rPrChange>
        </w:rPr>
        <w:t>po podpise zmluvy o poskytnutí NFP.</w:t>
      </w:r>
      <w:r w:rsidRPr="00777572">
        <w:rPr>
          <w:rFonts w:asciiTheme="minorHAnsi" w:hAnsiTheme="minorHAnsi"/>
          <w:sz w:val="20"/>
          <w:szCs w:val="20"/>
        </w:rPr>
        <w:t xml:space="preserve"> </w:t>
      </w:r>
    </w:p>
    <w:p w:rsidR="00777572" w:rsidRPr="00777572" w:rsidRDefault="00777572">
      <w:pPr>
        <w:spacing w:before="120" w:after="120"/>
        <w:ind w:left="709" w:hanging="426"/>
        <w:contextualSpacing/>
        <w:jc w:val="both"/>
        <w:rPr>
          <w:rFonts w:asciiTheme="minorHAnsi" w:hAnsiTheme="minorHAnsi"/>
          <w:sz w:val="20"/>
          <w:szCs w:val="20"/>
        </w:rPr>
        <w:pPrChange w:id="2337" w:author="Autor">
          <w:pPr>
            <w:spacing w:line="240" w:lineRule="auto"/>
            <w:ind w:left="709" w:hanging="426"/>
            <w:contextualSpacing/>
            <w:jc w:val="both"/>
          </w:pPr>
        </w:pPrChange>
      </w:pPr>
    </w:p>
    <w:p w:rsidR="00777572" w:rsidRPr="00777572" w:rsidRDefault="00777572">
      <w:pPr>
        <w:numPr>
          <w:ilvl w:val="0"/>
          <w:numId w:val="1"/>
        </w:numPr>
        <w:spacing w:before="120" w:after="120"/>
        <w:ind w:left="709" w:hanging="426"/>
        <w:contextualSpacing/>
        <w:jc w:val="both"/>
        <w:rPr>
          <w:rFonts w:asciiTheme="minorHAnsi" w:hAnsiTheme="minorHAnsi"/>
          <w:sz w:val="20"/>
          <w:szCs w:val="20"/>
        </w:rPr>
        <w:pPrChange w:id="2338" w:author="Autor">
          <w:pPr>
            <w:numPr>
              <w:numId w:val="1"/>
            </w:numPr>
            <w:spacing w:line="240" w:lineRule="auto"/>
            <w:ind w:left="709" w:hanging="426"/>
            <w:contextualSpacing/>
            <w:jc w:val="both"/>
          </w:pPr>
        </w:pPrChange>
      </w:pPr>
      <w:r w:rsidRPr="00CF14C9">
        <w:rPr>
          <w:rFonts w:asciiTheme="minorHAnsi" w:hAnsiTheme="minorHAnsi"/>
          <w:b/>
          <w:sz w:val="20"/>
          <w:szCs w:val="20"/>
          <w:rPrChange w:id="2339" w:author="Autor">
            <w:rPr>
              <w:rFonts w:asciiTheme="minorHAnsi" w:hAnsiTheme="minorHAnsi"/>
              <w:sz w:val="20"/>
              <w:szCs w:val="20"/>
            </w:rPr>
          </w:rPrChange>
        </w:rPr>
        <w:t>Kontrola VO, ktorú vykonáva RO OPTP,</w:t>
      </w:r>
      <w:r w:rsidRPr="00777572">
        <w:rPr>
          <w:rFonts w:asciiTheme="minorHAnsi" w:hAnsiTheme="minorHAnsi"/>
          <w:sz w:val="20"/>
          <w:szCs w:val="20"/>
        </w:rPr>
        <w:t xml:space="preserve">  sa podľa času vykonávania, rozsahu, limitu, postupu  </w:t>
      </w:r>
      <w:r w:rsidRPr="00777572">
        <w:rPr>
          <w:rFonts w:asciiTheme="minorHAnsi" w:hAnsiTheme="minorHAnsi"/>
          <w:sz w:val="20"/>
          <w:szCs w:val="20"/>
        </w:rPr>
        <w:br/>
        <w:t xml:space="preserve">a predmetu tejto kontroly delí  na nasledovné druhy: </w:t>
      </w:r>
    </w:p>
    <w:p w:rsidR="00777572" w:rsidRPr="00777572" w:rsidRDefault="00777572">
      <w:pPr>
        <w:spacing w:before="120" w:after="120"/>
        <w:ind w:left="709"/>
        <w:contextualSpacing/>
        <w:jc w:val="both"/>
        <w:rPr>
          <w:rFonts w:asciiTheme="minorHAnsi" w:hAnsiTheme="minorHAnsi"/>
          <w:sz w:val="20"/>
          <w:szCs w:val="20"/>
        </w:rPr>
        <w:pPrChange w:id="2340" w:author="Autor">
          <w:pPr>
            <w:ind w:left="709"/>
            <w:contextualSpacing/>
            <w:jc w:val="both"/>
          </w:pPr>
        </w:pPrChange>
      </w:pPr>
      <w:r w:rsidRPr="00777572">
        <w:rPr>
          <w:rFonts w:asciiTheme="minorHAnsi" w:hAnsiTheme="minorHAnsi"/>
          <w:sz w:val="20"/>
          <w:szCs w:val="20"/>
        </w:rPr>
        <w:t xml:space="preserve">a) </w:t>
      </w:r>
      <w:r w:rsidRPr="00777572">
        <w:rPr>
          <w:rFonts w:asciiTheme="minorHAnsi" w:hAnsiTheme="minorHAnsi"/>
          <w:b/>
          <w:sz w:val="20"/>
          <w:szCs w:val="20"/>
        </w:rPr>
        <w:t>ex- ante kontrola pred vyhlásením VO</w:t>
      </w:r>
      <w:r w:rsidRPr="00777572">
        <w:rPr>
          <w:rFonts w:asciiTheme="minorHAnsi" w:hAnsiTheme="minorHAnsi"/>
          <w:sz w:val="20"/>
          <w:szCs w:val="20"/>
        </w:rPr>
        <w:t xml:space="preserve"> (ďalej len „</w:t>
      </w:r>
      <w:r w:rsidRPr="00777572">
        <w:rPr>
          <w:rFonts w:asciiTheme="minorHAnsi" w:hAnsiTheme="minorHAnsi"/>
          <w:b/>
          <w:sz w:val="20"/>
          <w:szCs w:val="20"/>
        </w:rPr>
        <w:t>prvá ex-ante kontrola</w:t>
      </w:r>
      <w:r w:rsidRPr="00777572">
        <w:rPr>
          <w:rFonts w:asciiTheme="minorHAnsi" w:hAnsiTheme="minorHAnsi"/>
          <w:sz w:val="20"/>
          <w:szCs w:val="20"/>
        </w:rPr>
        <w:t xml:space="preserve">“), </w:t>
      </w:r>
      <w:r w:rsidRPr="00777572">
        <w:rPr>
          <w:rFonts w:asciiTheme="minorHAnsi" w:hAnsiTheme="minorHAnsi" w:cs="Calibri"/>
          <w:sz w:val="20"/>
          <w:szCs w:val="20"/>
        </w:rPr>
        <w:t>ktorá sa vykonáva ako kontrola po podpise zmluvy o poskytnutí NFP,</w:t>
      </w:r>
    </w:p>
    <w:p w:rsidR="00777572" w:rsidRPr="00777572" w:rsidRDefault="00777572">
      <w:pPr>
        <w:spacing w:before="120" w:after="120"/>
        <w:ind w:left="709"/>
        <w:contextualSpacing/>
        <w:jc w:val="both"/>
        <w:rPr>
          <w:rFonts w:asciiTheme="minorHAnsi" w:hAnsiTheme="minorHAnsi"/>
          <w:sz w:val="20"/>
          <w:szCs w:val="20"/>
        </w:rPr>
        <w:pPrChange w:id="2341" w:author="Autor">
          <w:pPr>
            <w:ind w:left="709"/>
            <w:contextualSpacing/>
            <w:jc w:val="both"/>
          </w:pPr>
        </w:pPrChange>
      </w:pPr>
      <w:r w:rsidRPr="00777572">
        <w:rPr>
          <w:rFonts w:asciiTheme="minorHAnsi" w:hAnsiTheme="minorHAnsi"/>
          <w:sz w:val="20"/>
          <w:szCs w:val="20"/>
        </w:rPr>
        <w:t xml:space="preserve">b) štandardná </w:t>
      </w:r>
      <w:r w:rsidRPr="00777572">
        <w:rPr>
          <w:rFonts w:asciiTheme="minorHAnsi" w:hAnsiTheme="minorHAnsi"/>
          <w:b/>
          <w:sz w:val="20"/>
          <w:szCs w:val="20"/>
        </w:rPr>
        <w:t xml:space="preserve">ex- post kontrola (po podpise zmluvy s úspešným uchádzačom) </w:t>
      </w:r>
      <w:r w:rsidRPr="00777572">
        <w:rPr>
          <w:rFonts w:asciiTheme="minorHAnsi" w:hAnsiTheme="minorHAnsi"/>
          <w:sz w:val="20"/>
          <w:szCs w:val="20"/>
        </w:rPr>
        <w:t xml:space="preserve">,  </w:t>
      </w:r>
    </w:p>
    <w:p w:rsidR="00B376D8" w:rsidRDefault="00777572">
      <w:pPr>
        <w:spacing w:before="120" w:after="120"/>
        <w:ind w:left="709"/>
        <w:contextualSpacing/>
        <w:jc w:val="both"/>
        <w:rPr>
          <w:ins w:id="2342" w:author="Autor"/>
          <w:rFonts w:asciiTheme="minorHAnsi" w:hAnsiTheme="minorHAnsi"/>
          <w:sz w:val="20"/>
          <w:szCs w:val="20"/>
        </w:rPr>
        <w:pPrChange w:id="2343" w:author="Autor">
          <w:pPr>
            <w:ind w:left="709"/>
            <w:contextualSpacing/>
            <w:jc w:val="both"/>
          </w:pPr>
        </w:pPrChange>
      </w:pPr>
      <w:r w:rsidRPr="00777572">
        <w:rPr>
          <w:rFonts w:asciiTheme="minorHAnsi" w:hAnsiTheme="minorHAnsi"/>
          <w:sz w:val="20"/>
          <w:szCs w:val="20"/>
        </w:rPr>
        <w:t xml:space="preserve">c) štandardná </w:t>
      </w:r>
      <w:r w:rsidRPr="00777572">
        <w:rPr>
          <w:rFonts w:asciiTheme="minorHAnsi" w:hAnsiTheme="minorHAnsi"/>
          <w:b/>
          <w:sz w:val="20"/>
          <w:szCs w:val="20"/>
        </w:rPr>
        <w:t>ex- post kontrola dodatkov (po podpise dodatkov)</w:t>
      </w:r>
      <w:r w:rsidRPr="00777572">
        <w:rPr>
          <w:rFonts w:asciiTheme="minorHAnsi" w:hAnsiTheme="minorHAnsi"/>
          <w:sz w:val="20"/>
          <w:szCs w:val="20"/>
        </w:rPr>
        <w:t>.</w:t>
      </w:r>
    </w:p>
    <w:p w:rsidR="001643A0" w:rsidRPr="00777572" w:rsidDel="001643A0" w:rsidRDefault="001643A0">
      <w:pPr>
        <w:spacing w:before="120" w:after="120"/>
        <w:ind w:left="709"/>
        <w:contextualSpacing/>
        <w:jc w:val="both"/>
        <w:rPr>
          <w:del w:id="2344" w:author="Autor"/>
          <w:rFonts w:asciiTheme="minorHAnsi" w:hAnsiTheme="minorHAnsi"/>
          <w:sz w:val="20"/>
          <w:szCs w:val="20"/>
        </w:rPr>
        <w:pPrChange w:id="2345" w:author="Autor">
          <w:pPr>
            <w:ind w:left="709"/>
            <w:contextualSpacing/>
            <w:jc w:val="both"/>
          </w:pPr>
        </w:pPrChange>
      </w:pPr>
    </w:p>
    <w:p w:rsidR="00777572" w:rsidRPr="00777572" w:rsidRDefault="00777572">
      <w:pPr>
        <w:spacing w:before="120" w:after="120"/>
        <w:ind w:left="709"/>
        <w:contextualSpacing/>
        <w:jc w:val="both"/>
        <w:rPr>
          <w:rFonts w:asciiTheme="minorHAnsi" w:hAnsiTheme="minorHAnsi"/>
          <w:sz w:val="20"/>
          <w:szCs w:val="20"/>
        </w:rPr>
        <w:pPrChange w:id="2346" w:author="Autor">
          <w:pPr>
            <w:ind w:left="709"/>
            <w:contextualSpacing/>
            <w:jc w:val="both"/>
          </w:pPr>
        </w:pPrChange>
      </w:pPr>
    </w:p>
    <w:p w:rsidR="00777572" w:rsidRPr="00777572" w:rsidRDefault="00777572">
      <w:pPr>
        <w:numPr>
          <w:ilvl w:val="0"/>
          <w:numId w:val="1"/>
        </w:numPr>
        <w:spacing w:before="120" w:after="120"/>
        <w:ind w:left="709" w:hanging="426"/>
        <w:contextualSpacing/>
        <w:jc w:val="both"/>
        <w:rPr>
          <w:rFonts w:asciiTheme="minorHAnsi" w:hAnsiTheme="minorHAnsi"/>
          <w:sz w:val="20"/>
          <w:szCs w:val="20"/>
        </w:rPr>
        <w:pPrChange w:id="2347" w:author="Autor">
          <w:pPr>
            <w:numPr>
              <w:numId w:val="1"/>
            </w:numPr>
            <w:ind w:left="709" w:hanging="426"/>
            <w:contextualSpacing/>
            <w:jc w:val="both"/>
          </w:pPr>
        </w:pPrChange>
      </w:pPr>
      <w:r w:rsidRPr="00777572">
        <w:rPr>
          <w:rFonts w:asciiTheme="minorHAnsi" w:hAnsiTheme="minorHAnsi"/>
          <w:sz w:val="20"/>
          <w:szCs w:val="20"/>
        </w:rPr>
        <w:t>RO</w:t>
      </w:r>
      <w:r w:rsidRPr="00777572">
        <w:rPr>
          <w:rFonts w:asciiTheme="minorHAnsi" w:hAnsiTheme="minorHAnsi"/>
          <w:b/>
          <w:sz w:val="20"/>
          <w:szCs w:val="20"/>
        </w:rPr>
        <w:t xml:space="preserve"> druhú ex ante kontrolu </w:t>
      </w:r>
      <w:r w:rsidRPr="00777572">
        <w:rPr>
          <w:rFonts w:asciiTheme="minorHAnsi" w:hAnsiTheme="minorHAnsi"/>
          <w:sz w:val="20"/>
          <w:szCs w:val="20"/>
        </w:rPr>
        <w:t>(pred podpisom zmluvy a ak bola vykonaná prvá ex ante kontrola)</w:t>
      </w:r>
      <w:r w:rsidRPr="00777572">
        <w:rPr>
          <w:rFonts w:asciiTheme="minorHAnsi" w:hAnsiTheme="minorHAnsi"/>
          <w:b/>
          <w:sz w:val="20"/>
          <w:szCs w:val="20"/>
        </w:rPr>
        <w:t xml:space="preserve"> a následnú ex post kontrolu </w:t>
      </w:r>
      <w:r w:rsidRPr="00777572">
        <w:rPr>
          <w:rFonts w:asciiTheme="minorHAnsi" w:hAnsiTheme="minorHAnsi"/>
          <w:sz w:val="20"/>
          <w:szCs w:val="20"/>
        </w:rPr>
        <w:t>(po podpise zmluvy, ak bola vykonaná druhá ex ante kontrola)</w:t>
      </w:r>
      <w:r w:rsidRPr="00777572">
        <w:rPr>
          <w:rFonts w:asciiTheme="minorHAnsi" w:hAnsiTheme="minorHAnsi"/>
          <w:b/>
          <w:sz w:val="20"/>
          <w:szCs w:val="20"/>
        </w:rPr>
        <w:t xml:space="preserve">  nevykonáva. </w:t>
      </w:r>
      <w:r w:rsidRPr="00777572">
        <w:rPr>
          <w:rFonts w:asciiTheme="minorHAnsi" w:hAnsiTheme="minorHAnsi"/>
          <w:sz w:val="20"/>
          <w:szCs w:val="20"/>
        </w:rPr>
        <w:t>Uvedené je</w:t>
      </w:r>
      <w:r w:rsidRPr="00777572">
        <w:rPr>
          <w:rFonts w:asciiTheme="minorHAnsi" w:hAnsiTheme="minorHAnsi"/>
          <w:b/>
          <w:sz w:val="20"/>
          <w:szCs w:val="20"/>
        </w:rPr>
        <w:t xml:space="preserve"> </w:t>
      </w:r>
      <w:r w:rsidRPr="00777572">
        <w:rPr>
          <w:rFonts w:asciiTheme="minorHAnsi" w:hAnsiTheme="minorHAnsi"/>
          <w:sz w:val="20"/>
          <w:szCs w:val="20"/>
        </w:rPr>
        <w:t xml:space="preserve">v súlade so Systémom riadenia EŠIF.  </w:t>
      </w:r>
      <w:r w:rsidRPr="00777572">
        <w:rPr>
          <w:rFonts w:asciiTheme="minorHAnsi" w:hAnsiTheme="minorHAnsi"/>
          <w:b/>
          <w:sz w:val="20"/>
          <w:szCs w:val="20"/>
        </w:rPr>
        <w:t>Vo vzťahu k nadlimitným postupom</w:t>
      </w:r>
      <w:r w:rsidRPr="00777572">
        <w:rPr>
          <w:rFonts w:asciiTheme="minorHAnsi" w:hAnsiTheme="minorHAnsi"/>
          <w:sz w:val="20"/>
          <w:szCs w:val="20"/>
        </w:rPr>
        <w:t xml:space="preserve"> zadávania zákaziek, ktoré sú predmetom povinnej </w:t>
      </w:r>
      <w:ins w:id="2348" w:author="Autor">
        <w:r w:rsidR="00CF14C9">
          <w:rPr>
            <w:rFonts w:asciiTheme="minorHAnsi" w:hAnsiTheme="minorHAnsi"/>
            <w:sz w:val="20"/>
            <w:szCs w:val="20"/>
          </w:rPr>
          <w:t xml:space="preserve">kontroly </w:t>
        </w:r>
      </w:ins>
      <w:r w:rsidRPr="00777572">
        <w:rPr>
          <w:rFonts w:asciiTheme="minorHAnsi" w:hAnsiTheme="minorHAnsi"/>
          <w:sz w:val="20"/>
          <w:szCs w:val="20"/>
        </w:rPr>
        <w:t xml:space="preserve">ÚVO v zmysle § 169 ods. 2 ZVO, však ustanovenie  </w:t>
      </w:r>
      <w:del w:id="2349" w:author="Autor">
        <w:r w:rsidRPr="00777572" w:rsidDel="009D616D">
          <w:rPr>
            <w:rFonts w:asciiTheme="minorHAnsi" w:hAnsiTheme="minorHAnsi"/>
            <w:sz w:val="20"/>
            <w:szCs w:val="20"/>
          </w:rPr>
          <w:br/>
        </w:r>
      </w:del>
      <w:r w:rsidRPr="00777572">
        <w:rPr>
          <w:rFonts w:asciiTheme="minorHAnsi" w:hAnsiTheme="minorHAnsi"/>
          <w:sz w:val="20"/>
          <w:szCs w:val="20"/>
        </w:rPr>
        <w:t xml:space="preserve">§ 169 ods. 2 ZVO týmto nie je dotknuté.  </w:t>
      </w:r>
      <w:r w:rsidRPr="00777572">
        <w:rPr>
          <w:rFonts w:asciiTheme="minorHAnsi" w:hAnsiTheme="minorHAnsi"/>
          <w:b/>
          <w:sz w:val="20"/>
          <w:szCs w:val="20"/>
        </w:rPr>
        <w:t>Prijímateľ  je povinný:</w:t>
      </w:r>
    </w:p>
    <w:p w:rsidR="00777572" w:rsidRPr="009D616D" w:rsidRDefault="00777572">
      <w:pPr>
        <w:pStyle w:val="Odsekzoznamu"/>
        <w:numPr>
          <w:ilvl w:val="1"/>
          <w:numId w:val="239"/>
        </w:numPr>
        <w:spacing w:before="120" w:after="120"/>
        <w:jc w:val="both"/>
        <w:rPr>
          <w:rFonts w:asciiTheme="minorHAnsi" w:hAnsiTheme="minorHAnsi"/>
          <w:sz w:val="20"/>
          <w:szCs w:val="20"/>
          <w:rPrChange w:id="2350" w:author="Autor">
            <w:rPr/>
          </w:rPrChange>
        </w:rPr>
        <w:pPrChange w:id="2351" w:author="Autor">
          <w:pPr>
            <w:ind w:left="426"/>
            <w:contextualSpacing/>
            <w:jc w:val="both"/>
          </w:pPr>
        </w:pPrChange>
      </w:pPr>
      <w:del w:id="2352" w:author="Autor">
        <w:r w:rsidRPr="009D616D" w:rsidDel="009D616D">
          <w:rPr>
            <w:rFonts w:asciiTheme="minorHAnsi" w:hAnsiTheme="minorHAnsi"/>
            <w:sz w:val="20"/>
            <w:szCs w:val="20"/>
            <w:rPrChange w:id="2353" w:author="Autor">
              <w:rPr/>
            </w:rPrChange>
          </w:rPr>
          <w:delText xml:space="preserve">-  </w:delText>
        </w:r>
      </w:del>
      <w:r w:rsidRPr="009D616D">
        <w:rPr>
          <w:rFonts w:asciiTheme="minorHAnsi" w:hAnsiTheme="minorHAnsi"/>
          <w:sz w:val="20"/>
          <w:szCs w:val="20"/>
          <w:rPrChange w:id="2354" w:author="Autor">
            <w:rPr/>
          </w:rPrChange>
        </w:rPr>
        <w:t xml:space="preserve">podať podnet na ÚVO podľa § 169 ods. 1 písm. b) v spojení s § 169 ods. 2 ZVO; </w:t>
      </w:r>
    </w:p>
    <w:p w:rsidR="00777572" w:rsidRPr="009D616D" w:rsidRDefault="00777572">
      <w:pPr>
        <w:pStyle w:val="Odsekzoznamu"/>
        <w:numPr>
          <w:ilvl w:val="1"/>
          <w:numId w:val="239"/>
        </w:numPr>
        <w:spacing w:before="120" w:after="120"/>
        <w:jc w:val="both"/>
        <w:rPr>
          <w:rFonts w:asciiTheme="minorHAnsi" w:hAnsiTheme="minorHAnsi"/>
          <w:sz w:val="20"/>
          <w:szCs w:val="20"/>
          <w:rPrChange w:id="2355" w:author="Autor">
            <w:rPr/>
          </w:rPrChange>
        </w:rPr>
        <w:pPrChange w:id="2356" w:author="Autor">
          <w:pPr>
            <w:ind w:left="426"/>
            <w:contextualSpacing/>
            <w:jc w:val="both"/>
          </w:pPr>
        </w:pPrChange>
      </w:pPr>
      <w:del w:id="2357" w:author="Autor">
        <w:r w:rsidRPr="009D616D" w:rsidDel="009D616D">
          <w:rPr>
            <w:rFonts w:asciiTheme="minorHAnsi" w:hAnsiTheme="minorHAnsi"/>
            <w:sz w:val="20"/>
            <w:szCs w:val="20"/>
            <w:rPrChange w:id="2358" w:author="Autor">
              <w:rPr/>
            </w:rPrChange>
          </w:rPr>
          <w:delText xml:space="preserve">- </w:delText>
        </w:r>
      </w:del>
      <w:r w:rsidRPr="009D616D">
        <w:rPr>
          <w:rFonts w:asciiTheme="minorHAnsi" w:hAnsiTheme="minorHAnsi"/>
          <w:sz w:val="20"/>
          <w:szCs w:val="20"/>
          <w:rPrChange w:id="2359" w:author="Autor">
            <w:rPr/>
          </w:rPrChange>
        </w:rPr>
        <w:t xml:space="preserve">v  prípade rozhodnutia ÚVO o zrušení použitého postupu zadávania zákazky (§ 175 ods. 1 písm. a) ZVO) alebo nariadenia odstránenia protiprávneho stavu (§ 175 ods. 1 písm. b) ZVO), je prijímateľ povinný postupovať v súlade s rozhodnutím ÚVO. </w:t>
      </w:r>
    </w:p>
    <w:p w:rsidR="00777572" w:rsidRPr="00777572" w:rsidDel="009D616D" w:rsidRDefault="00777572">
      <w:pPr>
        <w:spacing w:before="120" w:after="120"/>
        <w:ind w:left="709" w:hanging="426"/>
        <w:contextualSpacing/>
        <w:jc w:val="both"/>
        <w:rPr>
          <w:del w:id="2360" w:author="Autor"/>
          <w:rFonts w:asciiTheme="minorHAnsi" w:hAnsiTheme="minorHAnsi"/>
          <w:sz w:val="20"/>
          <w:szCs w:val="20"/>
        </w:rPr>
        <w:pPrChange w:id="2361" w:author="Autor">
          <w:pPr>
            <w:ind w:left="709" w:hanging="426"/>
            <w:contextualSpacing/>
            <w:jc w:val="both"/>
          </w:pPr>
        </w:pPrChange>
      </w:pPr>
    </w:p>
    <w:p w:rsidR="00777572" w:rsidRPr="00777572" w:rsidRDefault="00777572">
      <w:pPr>
        <w:spacing w:before="120" w:after="120"/>
        <w:ind w:left="709" w:hanging="425"/>
        <w:contextualSpacing/>
        <w:jc w:val="both"/>
        <w:rPr>
          <w:rFonts w:asciiTheme="minorHAnsi" w:hAnsiTheme="minorHAnsi"/>
          <w:sz w:val="20"/>
          <w:szCs w:val="20"/>
        </w:rPr>
        <w:pPrChange w:id="2362" w:author="Autor">
          <w:pPr>
            <w:ind w:left="709"/>
            <w:contextualSpacing/>
            <w:jc w:val="both"/>
          </w:pPr>
        </w:pPrChange>
      </w:pPr>
      <w:r w:rsidRPr="00777572">
        <w:rPr>
          <w:rFonts w:asciiTheme="minorHAnsi" w:hAnsiTheme="minorHAnsi"/>
          <w:sz w:val="20"/>
          <w:szCs w:val="20"/>
        </w:rPr>
        <w:t xml:space="preserve">4.   </w:t>
      </w:r>
      <w:r w:rsidRPr="00777572">
        <w:rPr>
          <w:rFonts w:asciiTheme="minorHAnsi" w:hAnsiTheme="minorHAnsi"/>
          <w:b/>
          <w:sz w:val="20"/>
          <w:szCs w:val="20"/>
        </w:rPr>
        <w:t>Prvá ex ante kontrola sa vzťahuje na všetky:</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63" w:author="Autor">
          <w:pPr>
            <w:ind w:left="426"/>
            <w:contextualSpacing/>
            <w:jc w:val="both"/>
          </w:pPr>
        </w:pPrChange>
      </w:pPr>
      <w:del w:id="2364" w:author="Autor">
        <w:r w:rsidRPr="00777572" w:rsidDel="009D616D">
          <w:rPr>
            <w:rFonts w:asciiTheme="minorHAnsi" w:hAnsiTheme="minorHAnsi"/>
            <w:sz w:val="20"/>
            <w:szCs w:val="20"/>
          </w:rPr>
          <w:delText>•</w:delText>
        </w:r>
        <w:r w:rsidRPr="00777572" w:rsidDel="009D616D">
          <w:rPr>
            <w:rFonts w:asciiTheme="minorHAnsi" w:hAnsiTheme="minorHAnsi"/>
            <w:sz w:val="20"/>
            <w:szCs w:val="20"/>
          </w:rPr>
          <w:tab/>
        </w:r>
      </w:del>
      <w:r w:rsidRPr="00777572">
        <w:rPr>
          <w:rFonts w:asciiTheme="minorHAnsi" w:hAnsiTheme="minorHAnsi"/>
          <w:sz w:val="20"/>
          <w:szCs w:val="20"/>
        </w:rPr>
        <w:t xml:space="preserve">nadlimitné zákazky, </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65" w:author="Autor">
          <w:pPr>
            <w:ind w:left="426"/>
            <w:contextualSpacing/>
            <w:jc w:val="both"/>
          </w:pPr>
        </w:pPrChange>
      </w:pPr>
      <w:del w:id="2366" w:author="Autor">
        <w:r w:rsidRPr="00777572" w:rsidDel="009D616D">
          <w:rPr>
            <w:rFonts w:asciiTheme="minorHAnsi" w:hAnsiTheme="minorHAnsi"/>
            <w:sz w:val="20"/>
            <w:szCs w:val="20"/>
          </w:rPr>
          <w:delText>•</w:delText>
        </w:r>
        <w:r w:rsidRPr="00777572" w:rsidDel="009D616D">
          <w:rPr>
            <w:rFonts w:asciiTheme="minorHAnsi" w:hAnsiTheme="minorHAnsi"/>
            <w:sz w:val="20"/>
            <w:szCs w:val="20"/>
          </w:rPr>
          <w:tab/>
        </w:r>
      </w:del>
      <w:r w:rsidRPr="00777572">
        <w:rPr>
          <w:rFonts w:asciiTheme="minorHAnsi" w:hAnsiTheme="minorHAnsi"/>
          <w:sz w:val="20"/>
          <w:szCs w:val="20"/>
        </w:rPr>
        <w:t xml:space="preserve">nadlimitné zákazky realizované podlimitným postupom zadávania zákazky, </w:t>
      </w:r>
    </w:p>
    <w:p w:rsidR="00777572" w:rsidRDefault="00777572">
      <w:pPr>
        <w:pStyle w:val="Odsekzoznamu"/>
        <w:numPr>
          <w:ilvl w:val="1"/>
          <w:numId w:val="239"/>
        </w:numPr>
        <w:spacing w:before="120" w:after="120"/>
        <w:jc w:val="both"/>
        <w:rPr>
          <w:ins w:id="2367" w:author="Autor"/>
          <w:rFonts w:asciiTheme="minorHAnsi" w:hAnsiTheme="minorHAnsi"/>
          <w:sz w:val="20"/>
          <w:szCs w:val="20"/>
        </w:rPr>
        <w:pPrChange w:id="2368" w:author="Autor">
          <w:pPr>
            <w:ind w:left="426"/>
            <w:contextualSpacing/>
            <w:jc w:val="both"/>
          </w:pPr>
        </w:pPrChange>
      </w:pPr>
      <w:del w:id="2369" w:author="Autor">
        <w:r w:rsidRPr="00777572" w:rsidDel="009D616D">
          <w:rPr>
            <w:rFonts w:asciiTheme="minorHAnsi" w:hAnsiTheme="minorHAnsi"/>
            <w:sz w:val="20"/>
            <w:szCs w:val="20"/>
          </w:rPr>
          <w:delText>•</w:delText>
        </w:r>
        <w:r w:rsidRPr="00777572" w:rsidDel="009D616D">
          <w:rPr>
            <w:rFonts w:asciiTheme="minorHAnsi" w:hAnsiTheme="minorHAnsi"/>
            <w:sz w:val="20"/>
            <w:szCs w:val="20"/>
          </w:rPr>
          <w:tab/>
        </w:r>
      </w:del>
      <w:r w:rsidRPr="00777572">
        <w:rPr>
          <w:rFonts w:asciiTheme="minorHAnsi" w:hAnsiTheme="minorHAnsi"/>
          <w:sz w:val="20"/>
          <w:szCs w:val="20"/>
        </w:rPr>
        <w:t xml:space="preserve">na nadlimitné verejné súťaže s využitím elektronického trhoviska podľa § 66 ods. 8 ZVO                     </w:t>
      </w:r>
      <w:ins w:id="2370" w:author="Autor">
        <w:r w:rsidR="000D0D42">
          <w:rPr>
            <w:rFonts w:asciiTheme="minorHAnsi" w:hAnsiTheme="minorHAnsi"/>
            <w:sz w:val="20"/>
            <w:szCs w:val="20"/>
          </w:rPr>
          <w:t xml:space="preserve">   </w:t>
        </w:r>
      </w:ins>
      <w:r w:rsidRPr="00777572">
        <w:rPr>
          <w:rFonts w:asciiTheme="minorHAnsi" w:hAnsiTheme="minorHAnsi"/>
          <w:sz w:val="20"/>
          <w:szCs w:val="20"/>
        </w:rPr>
        <w:t xml:space="preserve"> na bežne dostupné tovary alebo bežne dostupné služby, ktoré nie sú intelektuálnej povahy.</w:t>
      </w:r>
    </w:p>
    <w:p w:rsidR="008E5F26" w:rsidRPr="00777572" w:rsidDel="009D616D" w:rsidRDefault="008E5F26">
      <w:pPr>
        <w:spacing w:before="120" w:after="120"/>
        <w:ind w:left="709" w:hanging="425"/>
        <w:contextualSpacing/>
        <w:jc w:val="both"/>
        <w:rPr>
          <w:del w:id="2371" w:author="Autor"/>
          <w:rFonts w:asciiTheme="minorHAnsi" w:hAnsiTheme="minorHAnsi"/>
          <w:sz w:val="20"/>
          <w:szCs w:val="20"/>
        </w:rPr>
        <w:pPrChange w:id="2372" w:author="Autor">
          <w:pPr>
            <w:ind w:left="709"/>
            <w:contextualSpacing/>
            <w:jc w:val="both"/>
          </w:pPr>
        </w:pPrChange>
      </w:pPr>
    </w:p>
    <w:p w:rsidR="00777572" w:rsidRPr="00777572" w:rsidRDefault="00777572">
      <w:pPr>
        <w:spacing w:before="120" w:after="120"/>
        <w:ind w:left="709" w:hanging="425"/>
        <w:jc w:val="both"/>
        <w:rPr>
          <w:rFonts w:asciiTheme="minorHAnsi" w:hAnsiTheme="minorHAnsi"/>
          <w:sz w:val="20"/>
          <w:szCs w:val="20"/>
        </w:rPr>
        <w:pPrChange w:id="2373" w:author="Autor">
          <w:pPr>
            <w:spacing w:after="0" w:line="240" w:lineRule="auto"/>
            <w:ind w:left="709"/>
            <w:jc w:val="both"/>
          </w:pPr>
        </w:pPrChange>
      </w:pPr>
      <w:r w:rsidRPr="00777572">
        <w:rPr>
          <w:rFonts w:asciiTheme="minorHAnsi" w:hAnsiTheme="minorHAnsi"/>
          <w:sz w:val="20"/>
          <w:szCs w:val="20"/>
        </w:rPr>
        <w:t xml:space="preserve">5.     </w:t>
      </w:r>
      <w:r w:rsidRPr="00777572">
        <w:rPr>
          <w:rFonts w:asciiTheme="minorHAnsi" w:hAnsiTheme="minorHAnsi"/>
          <w:b/>
          <w:sz w:val="20"/>
          <w:szCs w:val="20"/>
        </w:rPr>
        <w:t>Prvá ex ante kontrola sa povinne nevykonáva pri:</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74" w:author="Autor">
          <w:pPr>
            <w:spacing w:after="0" w:line="240" w:lineRule="auto"/>
            <w:ind w:left="426"/>
            <w:jc w:val="both"/>
          </w:pPr>
        </w:pPrChange>
      </w:pPr>
      <w:del w:id="2375" w:author="Autor">
        <w:r w:rsidRPr="00777572" w:rsidDel="009D616D">
          <w:rPr>
            <w:rFonts w:asciiTheme="minorHAnsi" w:hAnsiTheme="minorHAnsi"/>
            <w:sz w:val="20"/>
            <w:szCs w:val="20"/>
          </w:rPr>
          <w:delText>a)</w:delText>
        </w:r>
        <w:r w:rsidRPr="00777572" w:rsidDel="009D616D">
          <w:rPr>
            <w:rFonts w:asciiTheme="minorHAnsi" w:hAnsiTheme="minorHAnsi"/>
            <w:sz w:val="20"/>
            <w:szCs w:val="20"/>
          </w:rPr>
          <w:tab/>
        </w:r>
      </w:del>
      <w:r w:rsidRPr="00777572">
        <w:rPr>
          <w:rFonts w:asciiTheme="minorHAnsi" w:hAnsiTheme="minorHAnsi"/>
          <w:sz w:val="20"/>
          <w:szCs w:val="20"/>
        </w:rPr>
        <w:t>zákazkách s nízkymi hodnotami podľa § 117  ZVO,</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76" w:author="Autor">
          <w:pPr>
            <w:spacing w:after="0" w:line="240" w:lineRule="auto"/>
            <w:ind w:left="426"/>
            <w:jc w:val="both"/>
          </w:pPr>
        </w:pPrChange>
      </w:pPr>
      <w:del w:id="2377" w:author="Autor">
        <w:r w:rsidRPr="00777572" w:rsidDel="009D616D">
          <w:rPr>
            <w:rFonts w:asciiTheme="minorHAnsi" w:hAnsiTheme="minorHAnsi"/>
            <w:sz w:val="20"/>
            <w:szCs w:val="20"/>
          </w:rPr>
          <w:delText>b)</w:delText>
        </w:r>
        <w:r w:rsidRPr="00777572" w:rsidDel="009D616D">
          <w:rPr>
            <w:rFonts w:asciiTheme="minorHAnsi" w:hAnsiTheme="minorHAnsi"/>
            <w:sz w:val="20"/>
            <w:szCs w:val="20"/>
          </w:rPr>
          <w:tab/>
        </w:r>
      </w:del>
      <w:r w:rsidRPr="00777572">
        <w:rPr>
          <w:rFonts w:asciiTheme="minorHAnsi" w:hAnsiTheme="minorHAnsi"/>
          <w:sz w:val="20"/>
          <w:szCs w:val="20"/>
        </w:rPr>
        <w:t>kontrole VO v rámci schvaľovania ŽoNFP,</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78" w:author="Autor">
          <w:pPr>
            <w:spacing w:after="0" w:line="240" w:lineRule="auto"/>
            <w:ind w:left="426"/>
            <w:jc w:val="both"/>
          </w:pPr>
        </w:pPrChange>
      </w:pPr>
      <w:del w:id="2379" w:author="Autor">
        <w:r w:rsidRPr="00777572" w:rsidDel="009D616D">
          <w:rPr>
            <w:rFonts w:asciiTheme="minorHAnsi" w:hAnsiTheme="minorHAnsi"/>
            <w:sz w:val="20"/>
            <w:szCs w:val="20"/>
          </w:rPr>
          <w:delText>c)</w:delText>
        </w:r>
        <w:r w:rsidRPr="00777572" w:rsidDel="009D616D">
          <w:rPr>
            <w:rFonts w:asciiTheme="minorHAnsi" w:hAnsiTheme="minorHAnsi"/>
            <w:sz w:val="20"/>
            <w:szCs w:val="20"/>
          </w:rPr>
          <w:tab/>
        </w:r>
      </w:del>
      <w:r w:rsidRPr="00777572">
        <w:rPr>
          <w:rFonts w:asciiTheme="minorHAnsi" w:hAnsiTheme="minorHAnsi"/>
          <w:sz w:val="20"/>
          <w:szCs w:val="20"/>
        </w:rPr>
        <w:t>podlimitných zákazkách, okrem nadlimitných zákaziek realizovaných  podlimitným postupom zadávania zákaziek podľa bodu 4,</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380" w:author="Autor">
          <w:pPr>
            <w:spacing w:after="0" w:line="240" w:lineRule="auto"/>
            <w:ind w:left="426"/>
            <w:jc w:val="both"/>
          </w:pPr>
        </w:pPrChange>
      </w:pPr>
      <w:del w:id="2381" w:author="Autor">
        <w:r w:rsidRPr="00777572" w:rsidDel="009D616D">
          <w:rPr>
            <w:rFonts w:asciiTheme="minorHAnsi" w:hAnsiTheme="minorHAnsi"/>
            <w:sz w:val="20"/>
            <w:szCs w:val="20"/>
          </w:rPr>
          <w:delText>d)</w:delText>
        </w:r>
        <w:r w:rsidRPr="00777572" w:rsidDel="009D616D">
          <w:rPr>
            <w:rFonts w:asciiTheme="minorHAnsi" w:hAnsiTheme="minorHAnsi"/>
            <w:sz w:val="20"/>
            <w:szCs w:val="20"/>
          </w:rPr>
          <w:tab/>
        </w:r>
      </w:del>
      <w:r w:rsidRPr="00777572">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777572" w:rsidRPr="00777572" w:rsidDel="009D616D" w:rsidRDefault="00777572">
      <w:pPr>
        <w:spacing w:before="120" w:after="120"/>
        <w:ind w:left="709" w:hanging="425"/>
        <w:jc w:val="both"/>
        <w:rPr>
          <w:del w:id="2382" w:author="Autor"/>
          <w:rFonts w:asciiTheme="minorHAnsi" w:hAnsiTheme="minorHAnsi"/>
          <w:sz w:val="20"/>
          <w:szCs w:val="20"/>
        </w:rPr>
        <w:pPrChange w:id="2383" w:author="Autor">
          <w:pPr>
            <w:spacing w:after="0" w:line="240" w:lineRule="auto"/>
            <w:ind w:left="709"/>
            <w:jc w:val="both"/>
          </w:pPr>
        </w:pPrChange>
      </w:pPr>
    </w:p>
    <w:p w:rsidR="00777572" w:rsidRPr="00777572" w:rsidRDefault="00777572">
      <w:pPr>
        <w:spacing w:before="120" w:after="120"/>
        <w:ind w:left="709" w:hanging="425"/>
        <w:jc w:val="both"/>
        <w:rPr>
          <w:rFonts w:ascii="Calibri" w:eastAsia="Times New Roman" w:hAnsi="Calibri" w:cs="Times New Roman"/>
          <w:b/>
          <w:sz w:val="20"/>
          <w:szCs w:val="20"/>
          <w:u w:val="single"/>
          <w:lang w:eastAsia="sk-SK"/>
        </w:rPr>
        <w:pPrChange w:id="2384" w:author="Autor">
          <w:pPr>
            <w:spacing w:before="120" w:after="0" w:line="240" w:lineRule="auto"/>
            <w:ind w:left="709"/>
            <w:jc w:val="both"/>
          </w:pPr>
        </w:pPrChange>
      </w:pPr>
      <w:r w:rsidRPr="00777572">
        <w:rPr>
          <w:rFonts w:asciiTheme="minorHAnsi" w:hAnsiTheme="minorHAnsi"/>
          <w:sz w:val="20"/>
          <w:szCs w:val="20"/>
        </w:rPr>
        <w:t>6</w:t>
      </w:r>
      <w:r w:rsidRPr="00777572">
        <w:rPr>
          <w:rFonts w:asciiTheme="minorHAnsi" w:hAnsiTheme="minorHAnsi"/>
          <w:b/>
          <w:sz w:val="20"/>
          <w:szCs w:val="20"/>
        </w:rPr>
        <w:t>.     Š</w:t>
      </w:r>
      <w:r w:rsidRPr="00777572">
        <w:rPr>
          <w:rFonts w:ascii="Calibri" w:eastAsia="Times New Roman" w:hAnsi="Calibri" w:cs="Times New Roman"/>
          <w:b/>
          <w:sz w:val="20"/>
          <w:szCs w:val="20"/>
          <w:lang w:eastAsia="sk-SK"/>
        </w:rPr>
        <w:t xml:space="preserve">tandardná ex post kontrola sa vzťahuje na všetky: </w:t>
      </w:r>
    </w:p>
    <w:p w:rsidR="00777572" w:rsidRPr="009D616D" w:rsidRDefault="00777572">
      <w:pPr>
        <w:pStyle w:val="Odsekzoznamu"/>
        <w:numPr>
          <w:ilvl w:val="1"/>
          <w:numId w:val="239"/>
        </w:numPr>
        <w:spacing w:before="120" w:after="120"/>
        <w:jc w:val="both"/>
        <w:rPr>
          <w:rFonts w:asciiTheme="minorHAnsi" w:hAnsiTheme="minorHAnsi"/>
          <w:sz w:val="20"/>
          <w:szCs w:val="20"/>
          <w:rPrChange w:id="2385" w:author="Autor">
            <w:rPr>
              <w:rFonts w:ascii="Calibri" w:eastAsia="Times New Roman" w:hAnsi="Calibri" w:cs="Times New Roman"/>
              <w:sz w:val="20"/>
              <w:szCs w:val="20"/>
              <w:lang w:eastAsia="sk-SK"/>
            </w:rPr>
          </w:rPrChange>
        </w:rPr>
        <w:pPrChange w:id="2386" w:author="Autor">
          <w:pPr>
            <w:numPr>
              <w:numId w:val="210"/>
            </w:numPr>
            <w:spacing w:after="0" w:line="240" w:lineRule="auto"/>
            <w:ind w:left="426" w:hanging="360"/>
            <w:jc w:val="both"/>
          </w:pPr>
        </w:pPrChange>
      </w:pPr>
      <w:r w:rsidRPr="009D616D">
        <w:rPr>
          <w:rFonts w:asciiTheme="minorHAnsi" w:hAnsiTheme="minorHAnsi"/>
          <w:sz w:val="20"/>
          <w:szCs w:val="20"/>
          <w:rPrChange w:id="2387" w:author="Autor">
            <w:rPr>
              <w:rFonts w:ascii="Calibri" w:eastAsia="Times New Roman" w:hAnsi="Calibri" w:cs="Times New Roman"/>
              <w:sz w:val="20"/>
              <w:szCs w:val="20"/>
              <w:lang w:eastAsia="sk-SK"/>
            </w:rPr>
          </w:rPrChange>
        </w:rPr>
        <w:t xml:space="preserve">nadlimitné zákazky, </w:t>
      </w:r>
    </w:p>
    <w:p w:rsidR="00777572" w:rsidRPr="009D616D" w:rsidRDefault="00777572">
      <w:pPr>
        <w:pStyle w:val="Odsekzoznamu"/>
        <w:numPr>
          <w:ilvl w:val="1"/>
          <w:numId w:val="239"/>
        </w:numPr>
        <w:spacing w:before="120" w:after="120"/>
        <w:jc w:val="both"/>
        <w:rPr>
          <w:rFonts w:asciiTheme="minorHAnsi" w:hAnsiTheme="minorHAnsi"/>
          <w:sz w:val="20"/>
          <w:szCs w:val="20"/>
          <w:rPrChange w:id="2388" w:author="Autor">
            <w:rPr>
              <w:rFonts w:ascii="Calibri" w:eastAsia="Times New Roman" w:hAnsi="Calibri" w:cs="Times New Roman"/>
              <w:sz w:val="20"/>
              <w:szCs w:val="20"/>
              <w:lang w:eastAsia="sk-SK"/>
            </w:rPr>
          </w:rPrChange>
        </w:rPr>
        <w:pPrChange w:id="2389" w:author="Autor">
          <w:pPr>
            <w:numPr>
              <w:numId w:val="210"/>
            </w:numPr>
            <w:spacing w:after="0" w:line="240" w:lineRule="auto"/>
            <w:ind w:left="426" w:hanging="360"/>
            <w:jc w:val="both"/>
          </w:pPr>
        </w:pPrChange>
      </w:pPr>
      <w:r w:rsidRPr="009D616D">
        <w:rPr>
          <w:rFonts w:asciiTheme="minorHAnsi" w:hAnsiTheme="minorHAnsi"/>
          <w:sz w:val="20"/>
          <w:szCs w:val="20"/>
          <w:rPrChange w:id="2390" w:author="Autor">
            <w:rPr>
              <w:rFonts w:ascii="Calibri" w:eastAsia="Times New Roman" w:hAnsi="Calibri" w:cs="Times New Roman"/>
              <w:sz w:val="20"/>
              <w:szCs w:val="20"/>
              <w:lang w:eastAsia="sk-SK"/>
            </w:rPr>
          </w:rPrChange>
        </w:rPr>
        <w:t>podlimitné zákazky s využitím elektronického trhoviska,</w:t>
      </w:r>
    </w:p>
    <w:p w:rsidR="00777572" w:rsidRPr="009D616D" w:rsidRDefault="00777572">
      <w:pPr>
        <w:pStyle w:val="Odsekzoznamu"/>
        <w:numPr>
          <w:ilvl w:val="1"/>
          <w:numId w:val="239"/>
        </w:numPr>
        <w:spacing w:before="120" w:after="120"/>
        <w:jc w:val="both"/>
        <w:rPr>
          <w:rFonts w:asciiTheme="minorHAnsi" w:hAnsiTheme="minorHAnsi"/>
          <w:sz w:val="20"/>
          <w:szCs w:val="20"/>
          <w:rPrChange w:id="2391" w:author="Autor">
            <w:rPr>
              <w:rFonts w:ascii="Calibri" w:eastAsia="Times New Roman" w:hAnsi="Calibri" w:cs="Times New Roman"/>
              <w:sz w:val="20"/>
              <w:szCs w:val="20"/>
              <w:lang w:eastAsia="sk-SK"/>
            </w:rPr>
          </w:rPrChange>
        </w:rPr>
        <w:pPrChange w:id="2392" w:author="Autor">
          <w:pPr>
            <w:numPr>
              <w:numId w:val="210"/>
            </w:numPr>
            <w:spacing w:after="0" w:line="240" w:lineRule="auto"/>
            <w:ind w:left="426" w:hanging="360"/>
            <w:jc w:val="both"/>
          </w:pPr>
        </w:pPrChange>
      </w:pPr>
      <w:r w:rsidRPr="009D616D" w:rsidDel="00136B02">
        <w:rPr>
          <w:rFonts w:asciiTheme="minorHAnsi" w:hAnsiTheme="minorHAnsi"/>
          <w:sz w:val="20"/>
          <w:szCs w:val="20"/>
          <w:rPrChange w:id="2393" w:author="Autor">
            <w:rPr>
              <w:rFonts w:ascii="Calibri" w:eastAsia="Times New Roman" w:hAnsi="Calibri" w:cs="Times New Roman"/>
              <w:sz w:val="20"/>
              <w:szCs w:val="20"/>
              <w:lang w:eastAsia="sk-SK"/>
            </w:rPr>
          </w:rPrChange>
        </w:rPr>
        <w:t xml:space="preserve"> </w:t>
      </w:r>
      <w:r w:rsidRPr="009D616D">
        <w:rPr>
          <w:rFonts w:asciiTheme="minorHAnsi" w:hAnsiTheme="minorHAnsi"/>
          <w:sz w:val="20"/>
          <w:szCs w:val="20"/>
          <w:rPrChange w:id="2394" w:author="Autor">
            <w:rPr>
              <w:rFonts w:ascii="Calibri" w:eastAsia="Times New Roman" w:hAnsi="Calibri" w:cs="Times New Roman"/>
              <w:sz w:val="20"/>
              <w:szCs w:val="20"/>
              <w:lang w:eastAsia="sk-SK"/>
            </w:rPr>
          </w:rPrChange>
        </w:rPr>
        <w:t xml:space="preserve">podlimitné zákazky bez využitia elektronického trhoviska, </w:t>
      </w:r>
    </w:p>
    <w:p w:rsidR="00777572" w:rsidRPr="009D616D" w:rsidRDefault="003A65A4">
      <w:pPr>
        <w:pStyle w:val="Odsekzoznamu"/>
        <w:numPr>
          <w:ilvl w:val="1"/>
          <w:numId w:val="239"/>
        </w:numPr>
        <w:spacing w:before="120" w:after="120"/>
        <w:jc w:val="both"/>
        <w:rPr>
          <w:rFonts w:asciiTheme="minorHAnsi" w:hAnsiTheme="minorHAnsi"/>
          <w:sz w:val="20"/>
          <w:szCs w:val="20"/>
          <w:rPrChange w:id="2395" w:author="Autor">
            <w:rPr>
              <w:rFonts w:ascii="Calibri" w:eastAsia="Times New Roman" w:hAnsi="Calibri" w:cs="Times New Roman"/>
              <w:sz w:val="20"/>
              <w:szCs w:val="20"/>
              <w:lang w:eastAsia="sk-SK"/>
            </w:rPr>
          </w:rPrChange>
        </w:rPr>
        <w:pPrChange w:id="2396" w:author="Autor">
          <w:pPr>
            <w:spacing w:after="0" w:line="240" w:lineRule="auto"/>
            <w:ind w:left="426"/>
            <w:jc w:val="both"/>
          </w:pPr>
        </w:pPrChange>
      </w:pPr>
      <w:del w:id="2397" w:author="Autor">
        <w:r w:rsidRPr="009D616D" w:rsidDel="009D616D">
          <w:rPr>
            <w:rFonts w:asciiTheme="minorHAnsi" w:hAnsiTheme="minorHAnsi"/>
            <w:sz w:val="20"/>
            <w:szCs w:val="20"/>
            <w:rPrChange w:id="2398" w:author="Autor">
              <w:rPr>
                <w:rFonts w:ascii="Calibri" w:eastAsia="Times New Roman" w:hAnsi="Calibri" w:cs="Times New Roman"/>
                <w:sz w:val="20"/>
                <w:szCs w:val="20"/>
                <w:lang w:eastAsia="sk-SK"/>
              </w:rPr>
            </w:rPrChange>
          </w:rPr>
          <w:delText xml:space="preserve">d)   </w:delText>
        </w:r>
      </w:del>
      <w:r w:rsidR="00777572" w:rsidRPr="009D616D">
        <w:rPr>
          <w:rFonts w:asciiTheme="minorHAnsi" w:hAnsiTheme="minorHAnsi"/>
          <w:sz w:val="20"/>
          <w:szCs w:val="20"/>
          <w:rPrChange w:id="2399" w:author="Autor">
            <w:rPr>
              <w:rFonts w:ascii="Calibri" w:eastAsia="Times New Roman" w:hAnsi="Calibri" w:cs="Times New Roman"/>
              <w:sz w:val="20"/>
              <w:szCs w:val="20"/>
              <w:lang w:eastAsia="sk-SK"/>
            </w:rPr>
          </w:rPrChange>
        </w:rPr>
        <w:t xml:space="preserve">zákazky s nízkymi hodnotami podľa §  117 ZVO (do 30 000 EUR bez DPH aj nad 30 000 EUR bez DPH), </w:t>
      </w:r>
    </w:p>
    <w:p w:rsidR="00777572" w:rsidRPr="009D616D" w:rsidRDefault="003A65A4">
      <w:pPr>
        <w:pStyle w:val="Odsekzoznamu"/>
        <w:numPr>
          <w:ilvl w:val="1"/>
          <w:numId w:val="239"/>
        </w:numPr>
        <w:spacing w:before="120" w:after="120"/>
        <w:jc w:val="both"/>
        <w:rPr>
          <w:rFonts w:asciiTheme="minorHAnsi" w:hAnsiTheme="minorHAnsi"/>
          <w:sz w:val="20"/>
          <w:szCs w:val="20"/>
          <w:rPrChange w:id="2400" w:author="Autor">
            <w:rPr>
              <w:rFonts w:ascii="Calibri" w:eastAsia="Times New Roman" w:hAnsi="Calibri" w:cs="Times New Roman"/>
              <w:sz w:val="20"/>
              <w:szCs w:val="20"/>
              <w:lang w:eastAsia="sk-SK"/>
            </w:rPr>
          </w:rPrChange>
        </w:rPr>
        <w:pPrChange w:id="2401" w:author="Autor">
          <w:pPr>
            <w:spacing w:after="0" w:line="240" w:lineRule="auto"/>
            <w:ind w:left="426"/>
            <w:jc w:val="both"/>
          </w:pPr>
        </w:pPrChange>
      </w:pPr>
      <w:del w:id="2402" w:author="Autor">
        <w:r w:rsidRPr="009D616D" w:rsidDel="009D616D">
          <w:rPr>
            <w:rFonts w:asciiTheme="minorHAnsi" w:hAnsiTheme="minorHAnsi"/>
            <w:sz w:val="20"/>
            <w:szCs w:val="20"/>
            <w:rPrChange w:id="2403" w:author="Autor">
              <w:rPr>
                <w:rFonts w:ascii="Calibri" w:eastAsia="Times New Roman" w:hAnsi="Calibri" w:cs="Times New Roman"/>
                <w:sz w:val="20"/>
                <w:szCs w:val="20"/>
                <w:lang w:eastAsia="sk-SK"/>
              </w:rPr>
            </w:rPrChange>
          </w:rPr>
          <w:delText xml:space="preserve">e)   </w:delText>
        </w:r>
      </w:del>
      <w:r w:rsidR="00777572" w:rsidRPr="009D616D">
        <w:rPr>
          <w:rFonts w:asciiTheme="minorHAnsi" w:hAnsiTheme="minorHAnsi"/>
          <w:sz w:val="20"/>
          <w:szCs w:val="20"/>
          <w:rPrChange w:id="2404" w:author="Autor">
            <w:rPr>
              <w:rFonts w:ascii="Calibri" w:eastAsia="Times New Roman" w:hAnsi="Calibri" w:cs="Times New Roman"/>
              <w:sz w:val="20"/>
              <w:szCs w:val="20"/>
              <w:lang w:eastAsia="sk-SK"/>
            </w:rPr>
          </w:rPrChange>
        </w:rPr>
        <w:t>zákazky  podľa § 1ods. 1 až 14 ZVO (na ktoré sa ZVO nevzťahuje resp. výnimky zo ZVO),</w:t>
      </w:r>
    </w:p>
    <w:p w:rsidR="00777572" w:rsidRPr="009D616D" w:rsidRDefault="003A65A4">
      <w:pPr>
        <w:pStyle w:val="Odsekzoznamu"/>
        <w:numPr>
          <w:ilvl w:val="1"/>
          <w:numId w:val="239"/>
        </w:numPr>
        <w:spacing w:before="120" w:after="120"/>
        <w:jc w:val="both"/>
        <w:rPr>
          <w:rFonts w:asciiTheme="minorHAnsi" w:hAnsiTheme="minorHAnsi"/>
          <w:sz w:val="20"/>
          <w:szCs w:val="20"/>
          <w:rPrChange w:id="2405" w:author="Autor">
            <w:rPr>
              <w:rFonts w:ascii="Calibri" w:eastAsia="Times New Roman" w:hAnsi="Calibri" w:cs="Times New Roman"/>
              <w:sz w:val="20"/>
              <w:szCs w:val="20"/>
              <w:lang w:eastAsia="sk-SK"/>
            </w:rPr>
          </w:rPrChange>
        </w:rPr>
        <w:pPrChange w:id="2406" w:author="Autor">
          <w:pPr>
            <w:spacing w:after="0" w:line="240" w:lineRule="auto"/>
            <w:ind w:left="426"/>
            <w:jc w:val="both"/>
          </w:pPr>
        </w:pPrChange>
      </w:pPr>
      <w:del w:id="2407" w:author="Autor">
        <w:r w:rsidRPr="009D616D" w:rsidDel="009D616D">
          <w:rPr>
            <w:rFonts w:asciiTheme="minorHAnsi" w:hAnsiTheme="minorHAnsi"/>
            <w:sz w:val="20"/>
            <w:szCs w:val="20"/>
            <w:rPrChange w:id="2408" w:author="Autor">
              <w:rPr>
                <w:rFonts w:ascii="Calibri" w:eastAsia="Times New Roman" w:hAnsi="Calibri" w:cs="Times New Roman"/>
                <w:sz w:val="20"/>
                <w:szCs w:val="20"/>
                <w:lang w:eastAsia="sk-SK"/>
              </w:rPr>
            </w:rPrChange>
          </w:rPr>
          <w:delText xml:space="preserve">f) </w:delText>
        </w:r>
      </w:del>
      <w:r w:rsidR="00777572" w:rsidRPr="009D616D">
        <w:rPr>
          <w:rFonts w:asciiTheme="minorHAnsi" w:hAnsiTheme="minorHAnsi"/>
          <w:sz w:val="20"/>
          <w:szCs w:val="20"/>
          <w:rPrChange w:id="2409" w:author="Autor">
            <w:rPr>
              <w:rFonts w:ascii="Calibri" w:eastAsia="Times New Roman" w:hAnsi="Calibri" w:cs="Times New Roman"/>
              <w:sz w:val="20"/>
              <w:szCs w:val="20"/>
              <w:lang w:eastAsia="sk-SK"/>
            </w:rPr>
          </w:rPrChange>
        </w:rPr>
        <w:t>zákazky z VO, v rámci ktorého viacerí prijímatelia nadobúdajú tovary, práce alebo služby prostredníctvom centrálnej obstarávacej organizácie,</w:t>
      </w:r>
    </w:p>
    <w:p w:rsidR="00777572" w:rsidRPr="009D616D" w:rsidDel="009D616D" w:rsidRDefault="003A65A4">
      <w:pPr>
        <w:pStyle w:val="Odsekzoznamu"/>
        <w:numPr>
          <w:ilvl w:val="1"/>
          <w:numId w:val="239"/>
        </w:numPr>
        <w:spacing w:before="120" w:after="120"/>
        <w:jc w:val="both"/>
        <w:rPr>
          <w:del w:id="2410" w:author="Autor"/>
          <w:rFonts w:asciiTheme="minorHAnsi" w:hAnsiTheme="minorHAnsi"/>
          <w:sz w:val="20"/>
          <w:szCs w:val="20"/>
          <w:rPrChange w:id="2411" w:author="Autor">
            <w:rPr>
              <w:del w:id="2412" w:author="Autor"/>
              <w:rFonts w:ascii="Calibri" w:eastAsia="Times New Roman" w:hAnsi="Calibri" w:cs="Times New Roman"/>
              <w:sz w:val="20"/>
              <w:szCs w:val="20"/>
              <w:lang w:eastAsia="sk-SK"/>
            </w:rPr>
          </w:rPrChange>
        </w:rPr>
        <w:pPrChange w:id="2413" w:author="Autor">
          <w:pPr>
            <w:spacing w:after="0" w:line="240" w:lineRule="auto"/>
            <w:ind w:left="426"/>
            <w:jc w:val="both"/>
          </w:pPr>
        </w:pPrChange>
      </w:pPr>
      <w:del w:id="2414" w:author="Autor">
        <w:r w:rsidRPr="009D616D" w:rsidDel="009D616D">
          <w:rPr>
            <w:rFonts w:asciiTheme="minorHAnsi" w:hAnsiTheme="minorHAnsi"/>
            <w:sz w:val="20"/>
            <w:szCs w:val="20"/>
            <w:rPrChange w:id="2415" w:author="Autor">
              <w:rPr>
                <w:rFonts w:ascii="Calibri" w:eastAsia="Times New Roman" w:hAnsi="Calibri" w:cs="Times New Roman"/>
                <w:sz w:val="20"/>
                <w:szCs w:val="20"/>
                <w:lang w:eastAsia="sk-SK"/>
              </w:rPr>
            </w:rPrChange>
          </w:rPr>
          <w:delText xml:space="preserve">g)     </w:delText>
        </w:r>
      </w:del>
      <w:r w:rsidR="00777572" w:rsidRPr="009D616D">
        <w:rPr>
          <w:rFonts w:asciiTheme="minorHAnsi" w:hAnsiTheme="minorHAnsi"/>
          <w:sz w:val="20"/>
          <w:szCs w:val="20"/>
          <w:rPrChange w:id="2416" w:author="Autor">
            <w:rPr>
              <w:rFonts w:ascii="Calibri" w:eastAsia="Times New Roman" w:hAnsi="Calibri" w:cs="Times New Roman"/>
              <w:sz w:val="20"/>
              <w:szCs w:val="20"/>
              <w:lang w:eastAsia="sk-SK"/>
            </w:rPr>
          </w:rPrChange>
        </w:rPr>
        <w:t xml:space="preserve">dodatky. </w:t>
      </w:r>
    </w:p>
    <w:p w:rsidR="00777572" w:rsidRPr="009D616D" w:rsidRDefault="00777572">
      <w:pPr>
        <w:pStyle w:val="Odsekzoznamu"/>
        <w:numPr>
          <w:ilvl w:val="1"/>
          <w:numId w:val="239"/>
        </w:numPr>
        <w:spacing w:before="120" w:after="120"/>
        <w:jc w:val="both"/>
        <w:rPr>
          <w:rFonts w:asciiTheme="minorHAnsi" w:hAnsiTheme="minorHAnsi"/>
          <w:sz w:val="20"/>
          <w:szCs w:val="20"/>
          <w:rPrChange w:id="2417" w:author="Autor">
            <w:rPr/>
          </w:rPrChange>
        </w:rPr>
        <w:pPrChange w:id="2418" w:author="Autor">
          <w:pPr>
            <w:jc w:val="both"/>
          </w:pPr>
        </w:pPrChange>
      </w:pPr>
      <w:del w:id="2419" w:author="Autor">
        <w:r w:rsidRPr="009D616D" w:rsidDel="009D616D">
          <w:rPr>
            <w:rFonts w:asciiTheme="minorHAnsi" w:hAnsiTheme="minorHAnsi"/>
            <w:sz w:val="20"/>
            <w:szCs w:val="20"/>
            <w:rPrChange w:id="2420" w:author="Autor">
              <w:rPr/>
            </w:rPrChange>
          </w:rPr>
          <w:delText xml:space="preserve"> </w:delText>
        </w:r>
      </w:del>
    </w:p>
    <w:p w:rsidR="00777572" w:rsidRPr="00777572" w:rsidRDefault="00777572">
      <w:pPr>
        <w:spacing w:before="120" w:after="120"/>
        <w:ind w:left="709" w:hanging="426"/>
        <w:jc w:val="both"/>
        <w:rPr>
          <w:rFonts w:asciiTheme="minorHAnsi" w:hAnsiTheme="minorHAnsi"/>
          <w:sz w:val="20"/>
          <w:szCs w:val="20"/>
        </w:rPr>
        <w:pPrChange w:id="2421" w:author="Autor">
          <w:pPr>
            <w:ind w:left="709" w:hanging="426"/>
            <w:jc w:val="both"/>
          </w:pPr>
        </w:pPrChange>
      </w:pPr>
      <w:r w:rsidRPr="00777572">
        <w:rPr>
          <w:rFonts w:asciiTheme="minorHAnsi" w:hAnsiTheme="minorHAnsi"/>
          <w:sz w:val="20"/>
          <w:szCs w:val="20"/>
        </w:rPr>
        <w:t xml:space="preserve">7.  </w:t>
      </w:r>
      <w:r w:rsidR="002467E2">
        <w:rPr>
          <w:rFonts w:asciiTheme="minorHAnsi" w:hAnsiTheme="minorHAnsi"/>
          <w:sz w:val="20"/>
          <w:szCs w:val="20"/>
        </w:rPr>
        <w:t xml:space="preserve"> </w:t>
      </w:r>
      <w:del w:id="2422" w:author="Autor">
        <w:r w:rsidR="002467E2" w:rsidDel="009D616D">
          <w:rPr>
            <w:rFonts w:asciiTheme="minorHAnsi" w:hAnsiTheme="minorHAnsi"/>
            <w:sz w:val="20"/>
            <w:szCs w:val="20"/>
          </w:rPr>
          <w:delText xml:space="preserve">  </w:delText>
        </w:r>
      </w:del>
      <w:r w:rsidRPr="00777572">
        <w:rPr>
          <w:rFonts w:asciiTheme="minorHAnsi" w:hAnsiTheme="minorHAnsi"/>
          <w:sz w:val="20"/>
          <w:szCs w:val="20"/>
        </w:rPr>
        <w:t xml:space="preserve">Lehoty na výkon kontroly VO začínajú plynúť od dátumu doručenia žiadosti o vykonanie finančnej kontroly na RO v zmysle postupov uvedených v kapitole </w:t>
      </w:r>
      <w:r w:rsidR="002611F9">
        <w:rPr>
          <w:rFonts w:asciiTheme="minorHAnsi" w:hAnsiTheme="minorHAnsi"/>
          <w:sz w:val="20"/>
          <w:szCs w:val="20"/>
        </w:rPr>
        <w:t>17</w:t>
      </w:r>
      <w:r w:rsidRPr="00777572">
        <w:rPr>
          <w:rFonts w:asciiTheme="minorHAnsi" w:hAnsiTheme="minorHAnsi"/>
          <w:sz w:val="20"/>
          <w:szCs w:val="20"/>
        </w:rPr>
        <w:t xml:space="preserve"> (pozn. </w:t>
      </w:r>
      <w:r w:rsidRPr="00CF14C9">
        <w:rPr>
          <w:rFonts w:asciiTheme="minorHAnsi" w:hAnsiTheme="minorHAnsi"/>
          <w:b/>
          <w:sz w:val="20"/>
          <w:szCs w:val="20"/>
          <w:rPrChange w:id="2423" w:author="Autor">
            <w:rPr>
              <w:rFonts w:asciiTheme="minorHAnsi" w:hAnsiTheme="minorHAnsi"/>
              <w:sz w:val="20"/>
              <w:szCs w:val="20"/>
            </w:rPr>
          </w:rPrChange>
        </w:rPr>
        <w:t>lehoty sa počítajú od nasledujúceho dňa po jej doručení RO</w:t>
      </w:r>
      <w:r w:rsidRPr="00777572">
        <w:rPr>
          <w:rFonts w:asciiTheme="minorHAnsi" w:hAnsiTheme="minorHAnsi"/>
          <w:sz w:val="20"/>
          <w:szCs w:val="20"/>
        </w:rPr>
        <w:t xml:space="preserve">).  </w:t>
      </w:r>
    </w:p>
    <w:p w:rsidR="00777572" w:rsidRPr="00777572" w:rsidRDefault="002467E2">
      <w:pPr>
        <w:spacing w:before="120" w:after="120"/>
        <w:ind w:left="709" w:hanging="426"/>
        <w:jc w:val="both"/>
        <w:rPr>
          <w:rFonts w:asciiTheme="minorHAnsi" w:hAnsiTheme="minorHAnsi"/>
          <w:sz w:val="20"/>
          <w:szCs w:val="20"/>
        </w:rPr>
        <w:pPrChange w:id="2424" w:author="Autor">
          <w:pPr>
            <w:pStyle w:val="Nadpis3"/>
            <w:ind w:left="1080"/>
            <w:jc w:val="both"/>
          </w:pPr>
        </w:pPrChange>
      </w:pPr>
      <w:r>
        <w:rPr>
          <w:rFonts w:asciiTheme="minorHAnsi" w:hAnsiTheme="minorHAnsi"/>
          <w:sz w:val="20"/>
          <w:szCs w:val="20"/>
        </w:rPr>
        <w:t xml:space="preserve">8.    </w:t>
      </w:r>
      <w:r w:rsidR="00777572" w:rsidRPr="00777572">
        <w:rPr>
          <w:rFonts w:asciiTheme="minorHAnsi" w:hAnsiTheme="minorHAnsi"/>
          <w:sz w:val="20"/>
          <w:szCs w:val="20"/>
        </w:rPr>
        <w:t xml:space="preserve">Ak RO vykonáva kontrolu </w:t>
      </w:r>
      <w:r w:rsidR="00777572" w:rsidRPr="00777572">
        <w:rPr>
          <w:rFonts w:asciiTheme="minorHAnsi" w:hAnsiTheme="minorHAnsi"/>
          <w:b/>
          <w:sz w:val="20"/>
          <w:szCs w:val="20"/>
        </w:rPr>
        <w:t>opakovane</w:t>
      </w:r>
      <w:r w:rsidR="00777572" w:rsidRPr="00777572">
        <w:rPr>
          <w:rFonts w:asciiTheme="minorHAnsi" w:hAnsiTheme="minorHAnsi"/>
          <w:sz w:val="20"/>
          <w:szCs w:val="20"/>
        </w:rPr>
        <w:t xml:space="preserve">, kontrolu vykonáva ako administratívnu finančnú kontrolu alebo finančnú kontrolu na mieste. </w:t>
      </w:r>
      <w:r w:rsidR="00777572" w:rsidRPr="00777572">
        <w:rPr>
          <w:rFonts w:asciiTheme="minorHAnsi" w:hAnsiTheme="minorHAnsi"/>
          <w:b/>
          <w:sz w:val="20"/>
          <w:szCs w:val="20"/>
        </w:rPr>
        <w:t>Administratívna finančná kontrola</w:t>
      </w:r>
      <w:r w:rsidR="00777572" w:rsidRPr="00777572">
        <w:rPr>
          <w:rFonts w:asciiTheme="minorHAnsi" w:hAnsiTheme="minorHAnsi"/>
          <w:sz w:val="20"/>
          <w:szCs w:val="20"/>
        </w:rPr>
        <w:t xml:space="preserve"> </w:t>
      </w:r>
      <w:r w:rsidR="00777572" w:rsidRPr="00777572">
        <w:rPr>
          <w:rFonts w:asciiTheme="minorHAnsi" w:hAnsiTheme="minorHAnsi"/>
          <w:b/>
          <w:sz w:val="20"/>
          <w:szCs w:val="20"/>
        </w:rPr>
        <w:t>začína prvým úkonom povinnej osoby (prijímateľa) voči oprávnenej osobe (RO</w:t>
      </w:r>
      <w:r w:rsidR="00777572" w:rsidRPr="00777572">
        <w:rPr>
          <w:rFonts w:asciiTheme="minorHAnsi" w:hAnsiTheme="minorHAnsi"/>
          <w:sz w:val="20"/>
          <w:szCs w:val="20"/>
        </w:rPr>
        <w:t xml:space="preserve">). Prvým úkonom povinnej osoby sa v rámci opakovane vykonávanej kontroly môže rozumieť napr. aj predloženie dokumentácie RO (napr. dodatočná dokumentácia k ŽoP/VO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Ak RO plánuje opakovanú kontrolu vykonať ako administratívnu finančnú kontrolu, informuje RO Prijímateľa o potrebe vykonať kontrolu opakovane. </w:t>
      </w:r>
      <w:r w:rsidR="00777572" w:rsidRPr="00777572">
        <w:rPr>
          <w:rFonts w:asciiTheme="minorHAnsi" w:hAnsiTheme="minorHAnsi"/>
          <w:b/>
          <w:sz w:val="20"/>
          <w:szCs w:val="20"/>
        </w:rPr>
        <w:t>Ak prijímateľ ako povinná osoba nevykoná úkon, ktorý by mohol byť v zmysle § 20 ods. 1 zákona o finančnej kontrole považovaný za prvý úkon povinnej osoby, potom RO vykoná opakovanú kontrolu ako finančnú kontrolu na mieste</w:t>
      </w:r>
      <w:r w:rsidR="00777572" w:rsidRPr="00777572">
        <w:rPr>
          <w:rFonts w:asciiTheme="minorHAnsi" w:hAnsiTheme="minorHAnsi"/>
          <w:sz w:val="20"/>
          <w:szCs w:val="20"/>
        </w:rPr>
        <w:t>. Finančná kontrola  na mieste sa vykonáva spravidla na mieste realizácie projektu alebo v priestoroch prijímateľa.</w:t>
      </w:r>
    </w:p>
    <w:p w:rsidR="00777572" w:rsidRPr="00B76D1C" w:rsidRDefault="00777572" w:rsidP="00B76D1C">
      <w:pPr>
        <w:pStyle w:val="Nadpis2"/>
      </w:pPr>
      <w:bookmarkStart w:id="2425" w:name="_Toc26798957"/>
      <w:r w:rsidRPr="00B76D1C">
        <w:t>A) Finančná vecná kontrola</w:t>
      </w:r>
      <w:bookmarkEnd w:id="2425"/>
    </w:p>
    <w:p w:rsidR="00777572" w:rsidRPr="00777572" w:rsidRDefault="00777572">
      <w:pPr>
        <w:numPr>
          <w:ilvl w:val="0"/>
          <w:numId w:val="186"/>
        </w:numPr>
        <w:spacing w:before="120" w:after="120"/>
        <w:ind w:left="721" w:hanging="437"/>
        <w:jc w:val="both"/>
        <w:rPr>
          <w:rFonts w:asciiTheme="minorHAnsi" w:hAnsiTheme="minorHAnsi"/>
          <w:sz w:val="20"/>
          <w:szCs w:val="20"/>
        </w:rPr>
        <w:pPrChange w:id="2426" w:author="Autor">
          <w:pPr>
            <w:numPr>
              <w:numId w:val="186"/>
            </w:numPr>
            <w:ind w:left="720" w:hanging="436"/>
            <w:contextualSpacing/>
            <w:jc w:val="both"/>
          </w:pPr>
        </w:pPrChange>
      </w:pPr>
      <w:r w:rsidRPr="00777572">
        <w:rPr>
          <w:rFonts w:asciiTheme="minorHAnsi" w:hAnsiTheme="minorHAnsi"/>
          <w:sz w:val="20"/>
          <w:szCs w:val="20"/>
        </w:rPr>
        <w:t>Predmetom vecnej finančnej kontroly je kontrola vecného súladu predmetu zákazky,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Túto kontrolu vykoná RO ako súčasť finančnej  kontroly.</w:t>
      </w:r>
    </w:p>
    <w:p w:rsidR="00777572" w:rsidRPr="00777572" w:rsidDel="00C57644" w:rsidRDefault="00777572">
      <w:pPr>
        <w:numPr>
          <w:ilvl w:val="0"/>
          <w:numId w:val="186"/>
        </w:numPr>
        <w:spacing w:before="120" w:after="120"/>
        <w:ind w:left="721" w:hanging="437"/>
        <w:jc w:val="both"/>
        <w:rPr>
          <w:del w:id="2427" w:author="Autor"/>
          <w:rFonts w:asciiTheme="minorHAnsi" w:hAnsiTheme="minorHAnsi"/>
          <w:sz w:val="20"/>
          <w:szCs w:val="20"/>
        </w:rPr>
        <w:pPrChange w:id="2428" w:author="Autor">
          <w:pPr>
            <w:numPr>
              <w:numId w:val="186"/>
            </w:numPr>
            <w:ind w:left="720" w:hanging="436"/>
            <w:contextualSpacing/>
            <w:jc w:val="both"/>
          </w:pPr>
        </w:pPrChange>
      </w:pPr>
      <w:r w:rsidRPr="00777572">
        <w:rPr>
          <w:rFonts w:asciiTheme="minorHAnsi" w:hAnsiTheme="minorHAnsi"/>
          <w:sz w:val="20"/>
          <w:szCs w:val="20"/>
        </w:rPr>
        <w:t xml:space="preserve">Pokiaľ RO zistí porušenie, alebo nesúlad, ktorý môže mať vplyv na oprávnenosť príslušných výdavkov  </w:t>
      </w:r>
    </w:p>
    <w:p w:rsidR="00777572" w:rsidRPr="004D4A7D" w:rsidDel="00EB7285" w:rsidRDefault="00777572">
      <w:pPr>
        <w:numPr>
          <w:ilvl w:val="0"/>
          <w:numId w:val="186"/>
        </w:numPr>
        <w:spacing w:before="120" w:after="120"/>
        <w:ind w:left="721" w:hanging="437"/>
        <w:jc w:val="both"/>
        <w:rPr>
          <w:del w:id="2429" w:author="Autor"/>
          <w:rFonts w:asciiTheme="minorHAnsi" w:hAnsiTheme="minorHAnsi"/>
          <w:sz w:val="20"/>
          <w:szCs w:val="20"/>
        </w:rPr>
        <w:pPrChange w:id="2430" w:author="Autor">
          <w:pPr>
            <w:pStyle w:val="Nadpis3"/>
            <w:ind w:left="1080"/>
            <w:jc w:val="both"/>
          </w:pPr>
        </w:pPrChange>
      </w:pPr>
      <w:r w:rsidRPr="00311C18">
        <w:rPr>
          <w:rFonts w:asciiTheme="minorHAnsi" w:hAnsiTheme="minorHAnsi"/>
          <w:sz w:val="20"/>
          <w:szCs w:val="20"/>
        </w:rPr>
        <w:t>a to na základe zistení vecnej finančnej kontroly, RO v záveroch kontroly konštatuje uvedenú skutočnosť a určí prípadné opatrenia, ktoré je prijímateľ povinný vykonať na odstránenie tohto ne</w:t>
      </w:r>
      <w:r w:rsidRPr="00716DBD">
        <w:rPr>
          <w:rFonts w:asciiTheme="minorHAnsi" w:hAnsiTheme="minorHAnsi"/>
          <w:sz w:val="20"/>
          <w:szCs w:val="20"/>
        </w:rPr>
        <w:t>dostatku, pričom budúce pripustenie výdavkov do financovania bude závislé od odstránenia alebo ďalšieho vyhodnotenia tohto nedostatku.</w:t>
      </w:r>
    </w:p>
    <w:p w:rsidR="00777572" w:rsidRPr="00777572" w:rsidRDefault="00777572">
      <w:pPr>
        <w:numPr>
          <w:ilvl w:val="0"/>
          <w:numId w:val="186"/>
        </w:numPr>
        <w:spacing w:before="120" w:after="120"/>
        <w:ind w:left="721" w:hanging="437"/>
        <w:jc w:val="both"/>
        <w:rPr>
          <w:ins w:id="2431" w:author="Autor"/>
          <w:rFonts w:asciiTheme="minorHAnsi" w:hAnsiTheme="minorHAnsi"/>
          <w:sz w:val="20"/>
          <w:szCs w:val="20"/>
        </w:rPr>
        <w:pPrChange w:id="2432" w:author="Autor">
          <w:pPr>
            <w:ind w:left="720"/>
            <w:contextualSpacing/>
            <w:jc w:val="both"/>
          </w:pPr>
        </w:pPrChange>
      </w:pPr>
    </w:p>
    <w:p w:rsidR="00777572" w:rsidRPr="00777572" w:rsidDel="00C57644" w:rsidRDefault="00777572">
      <w:pPr>
        <w:ind w:left="720"/>
        <w:contextualSpacing/>
        <w:jc w:val="both"/>
        <w:rPr>
          <w:ins w:id="2433" w:author="Autor"/>
          <w:del w:id="2434" w:author="Autor"/>
        </w:rPr>
        <w:pPrChange w:id="2435" w:author="Autor">
          <w:pPr>
            <w:pStyle w:val="Nadpis3"/>
            <w:ind w:left="1080"/>
            <w:jc w:val="both"/>
          </w:pPr>
        </w:pPrChange>
      </w:pPr>
    </w:p>
    <w:p w:rsidR="00777572" w:rsidRPr="00B76D1C" w:rsidRDefault="00777572">
      <w:pPr>
        <w:pStyle w:val="Nadpis2"/>
        <w:pPrChange w:id="2436" w:author="Autor">
          <w:pPr>
            <w:pStyle w:val="Nadpis3"/>
            <w:ind w:left="1080"/>
            <w:jc w:val="both"/>
          </w:pPr>
        </w:pPrChange>
      </w:pPr>
      <w:bookmarkStart w:id="2437" w:name="_Toc26798958"/>
      <w:r w:rsidRPr="00B76D1C">
        <w:t xml:space="preserve">B) </w:t>
      </w:r>
      <w:r w:rsidRPr="00B76D1C">
        <w:rPr>
          <w:rPrChange w:id="2438" w:author="Autor">
            <w:rPr>
              <w:b w:val="0"/>
              <w:bCs w:val="0"/>
            </w:rPr>
          </w:rPrChange>
        </w:rPr>
        <w:t>Prvá ex-ante kontrola</w:t>
      </w:r>
      <w:bookmarkEnd w:id="2437"/>
    </w:p>
    <w:p w:rsidR="00991554" w:rsidRPr="00DF09F6" w:rsidRDefault="00991554">
      <w:pPr>
        <w:numPr>
          <w:ilvl w:val="0"/>
          <w:numId w:val="174"/>
        </w:numPr>
        <w:spacing w:before="120" w:after="120"/>
        <w:ind w:left="709" w:hanging="426"/>
        <w:jc w:val="both"/>
        <w:rPr>
          <w:ins w:id="2439" w:author="Autor"/>
          <w:rFonts w:asciiTheme="minorHAnsi" w:hAnsiTheme="minorHAnsi"/>
          <w:b/>
          <w:sz w:val="20"/>
          <w:szCs w:val="20"/>
          <w:rPrChange w:id="2440" w:author="Autor">
            <w:rPr>
              <w:ins w:id="2441" w:author="Autor"/>
              <w:rFonts w:asciiTheme="minorHAnsi" w:hAnsiTheme="minorHAnsi"/>
              <w:sz w:val="20"/>
              <w:szCs w:val="20"/>
            </w:rPr>
          </w:rPrChange>
        </w:rPr>
        <w:pPrChange w:id="2442" w:author="Autor">
          <w:pPr>
            <w:numPr>
              <w:numId w:val="174"/>
            </w:numPr>
            <w:spacing w:before="120" w:after="120" w:line="240" w:lineRule="auto"/>
            <w:ind w:left="709" w:hanging="426"/>
            <w:jc w:val="both"/>
          </w:pPr>
        </w:pPrChange>
      </w:pPr>
      <w:ins w:id="2443" w:author="Autor">
        <w:r w:rsidRPr="00DF09F6">
          <w:rPr>
            <w:rFonts w:asciiTheme="minorHAnsi" w:hAnsiTheme="minorHAnsi"/>
            <w:b/>
            <w:sz w:val="20"/>
            <w:szCs w:val="20"/>
            <w:rPrChange w:id="2444" w:author="Autor">
              <w:rPr>
                <w:rFonts w:asciiTheme="minorHAnsi" w:hAnsiTheme="minorHAnsi"/>
                <w:sz w:val="20"/>
                <w:szCs w:val="20"/>
              </w:rPr>
            </w:rPrChange>
          </w:rPr>
          <w:t xml:space="preserve">Prijímateľ môže pred vykonaním ex ante kontroly VO, ak ide o nadlimitnú zákazku alebo nadlimitnú koncesiu, úplne alebo sčasti financovanú z prostriedkov EÚ, požiadať ÚVO o ex ante posúdenie dokumentov pred vyhlásením alebo začatím verejného obstarávania podľa § 168 ZVO.  Výsledok ex ante posúdenia ÚVO predloží aj RO. </w:t>
        </w:r>
      </w:ins>
    </w:p>
    <w:p w:rsidR="00777572" w:rsidRPr="00777572" w:rsidRDefault="00777572">
      <w:pPr>
        <w:numPr>
          <w:ilvl w:val="0"/>
          <w:numId w:val="174"/>
        </w:numPr>
        <w:spacing w:before="120" w:after="120"/>
        <w:ind w:left="709" w:hanging="426"/>
        <w:jc w:val="both"/>
        <w:rPr>
          <w:rFonts w:asciiTheme="minorHAnsi" w:hAnsiTheme="minorHAnsi"/>
          <w:sz w:val="20"/>
          <w:szCs w:val="20"/>
        </w:rPr>
        <w:pPrChange w:id="2445" w:author="Autor">
          <w:pPr>
            <w:numPr>
              <w:numId w:val="174"/>
            </w:numPr>
            <w:spacing w:before="120" w:after="120" w:line="240" w:lineRule="auto"/>
            <w:ind w:left="709" w:hanging="426"/>
            <w:jc w:val="both"/>
          </w:pPr>
        </w:pPrChange>
      </w:pPr>
      <w:r w:rsidRPr="00991554">
        <w:rPr>
          <w:rFonts w:asciiTheme="minorHAnsi" w:hAnsiTheme="minorHAnsi"/>
          <w:b/>
          <w:sz w:val="20"/>
          <w:szCs w:val="20"/>
          <w:rPrChange w:id="2446" w:author="Autor">
            <w:rPr>
              <w:rFonts w:asciiTheme="minorHAnsi" w:hAnsiTheme="minorHAnsi"/>
              <w:sz w:val="20"/>
              <w:szCs w:val="20"/>
            </w:rPr>
          </w:rPrChange>
        </w:rPr>
        <w:t>Prvú ex ante kontrolu vykonáva RO</w:t>
      </w:r>
      <w:r w:rsidRPr="00777572">
        <w:rPr>
          <w:rFonts w:asciiTheme="minorHAnsi" w:hAnsiTheme="minorHAnsi"/>
          <w:sz w:val="20"/>
          <w:szCs w:val="20"/>
        </w:rPr>
        <w:t xml:space="preserve"> na základe  dokumentácie predloženej prijímateľom ešte                     vo fáze pred zverejnením tejto dokumentácie, (</w:t>
      </w:r>
      <w:r w:rsidRPr="00777572">
        <w:rPr>
          <w:rFonts w:ascii="Calibri" w:eastAsia="Calibri" w:hAnsi="Calibri" w:cs="Times New Roman"/>
          <w:sz w:val="20"/>
          <w:szCs w:val="20"/>
        </w:rPr>
        <w:t xml:space="preserve">t. j. </w:t>
      </w:r>
      <w:r w:rsidRPr="00777572">
        <w:rPr>
          <w:rFonts w:ascii="Calibri" w:eastAsia="Calibri" w:hAnsi="Calibri" w:cs="Times New Roman"/>
          <w:b/>
          <w:sz w:val="20"/>
          <w:szCs w:val="20"/>
        </w:rPr>
        <w:t>pred zaslaním oznámenia o vyhlásení VO PÚ alebo výzvy na predkladanie ponúk ÚVO na zverejnenie)</w:t>
      </w:r>
      <w:r w:rsidRPr="00777572">
        <w:rPr>
          <w:rFonts w:asciiTheme="minorHAnsi" w:hAnsiTheme="minorHAnsi"/>
          <w:sz w:val="20"/>
          <w:szCs w:val="20"/>
        </w:rPr>
        <w:t xml:space="preserve">. Uvedený typ kontroly má za úlohu preventívne eliminovať chyby a nedostatky v návrhoch dokumentácie k VO a tým znížiť riziko porušenia ZVO. </w:t>
      </w:r>
    </w:p>
    <w:p w:rsidR="00777572" w:rsidRPr="00777572" w:rsidRDefault="00777572">
      <w:pPr>
        <w:numPr>
          <w:ilvl w:val="0"/>
          <w:numId w:val="174"/>
        </w:numPr>
        <w:spacing w:before="120" w:after="120"/>
        <w:ind w:left="709" w:hanging="426"/>
        <w:jc w:val="both"/>
        <w:rPr>
          <w:rFonts w:asciiTheme="minorHAnsi" w:hAnsiTheme="minorHAnsi"/>
          <w:sz w:val="20"/>
          <w:szCs w:val="20"/>
        </w:rPr>
        <w:pPrChange w:id="2447" w:author="Autor">
          <w:pPr>
            <w:numPr>
              <w:numId w:val="174"/>
            </w:numPr>
            <w:spacing w:after="0" w:line="240" w:lineRule="auto"/>
            <w:ind w:left="709" w:hanging="426"/>
            <w:jc w:val="both"/>
          </w:pPr>
        </w:pPrChange>
      </w:pPr>
      <w:bookmarkStart w:id="2448" w:name="kapitola_33721_ods_2"/>
      <w:r w:rsidRPr="00CF14C9">
        <w:rPr>
          <w:rFonts w:asciiTheme="minorHAnsi" w:hAnsiTheme="minorHAnsi"/>
          <w:b/>
          <w:sz w:val="20"/>
          <w:szCs w:val="20"/>
          <w:rPrChange w:id="2449" w:author="Autor">
            <w:rPr>
              <w:rFonts w:asciiTheme="minorHAnsi" w:hAnsiTheme="minorHAnsi"/>
              <w:sz w:val="20"/>
              <w:szCs w:val="20"/>
            </w:rPr>
          </w:rPrChange>
        </w:rPr>
        <w:t>Povinnosť prijímateľa predkladať dokumentáciu</w:t>
      </w:r>
      <w:r w:rsidRPr="00777572">
        <w:rPr>
          <w:rFonts w:asciiTheme="minorHAnsi" w:hAnsiTheme="minorHAnsi"/>
          <w:sz w:val="20"/>
          <w:szCs w:val="20"/>
        </w:rPr>
        <w:t xml:space="preserve"> </w:t>
      </w:r>
      <w:r w:rsidRPr="00777572">
        <w:rPr>
          <w:rFonts w:asciiTheme="minorHAnsi" w:hAnsiTheme="minorHAnsi"/>
          <w:b/>
          <w:sz w:val="20"/>
          <w:szCs w:val="20"/>
        </w:rPr>
        <w:t>na prvú ex ante kontrolu sa vzťahuje na všetky</w:t>
      </w:r>
      <w:r w:rsidRPr="00777572">
        <w:rPr>
          <w:rFonts w:asciiTheme="minorHAnsi" w:hAnsiTheme="minorHAnsi"/>
          <w:sz w:val="20"/>
          <w:szCs w:val="20"/>
        </w:rPr>
        <w:t xml:space="preserve">: </w:t>
      </w:r>
    </w:p>
    <w:p w:rsidR="00777572" w:rsidRPr="00DF09F6" w:rsidRDefault="00777572">
      <w:pPr>
        <w:pStyle w:val="Odsekzoznamu"/>
        <w:numPr>
          <w:ilvl w:val="1"/>
          <w:numId w:val="239"/>
        </w:numPr>
        <w:spacing w:before="120" w:after="120"/>
        <w:jc w:val="both"/>
        <w:rPr>
          <w:rFonts w:asciiTheme="minorHAnsi" w:hAnsiTheme="minorHAnsi"/>
          <w:sz w:val="20"/>
          <w:szCs w:val="20"/>
        </w:rPr>
        <w:pPrChange w:id="2450" w:author="Autor">
          <w:pPr>
            <w:spacing w:after="0" w:line="240" w:lineRule="auto"/>
            <w:ind w:left="720"/>
            <w:contextualSpacing/>
            <w:jc w:val="both"/>
          </w:pPr>
        </w:pPrChange>
      </w:pPr>
      <w:del w:id="2451" w:author="Autor">
        <w:r w:rsidRPr="00DF09F6" w:rsidDel="00C57644">
          <w:rPr>
            <w:rFonts w:asciiTheme="minorHAnsi" w:hAnsiTheme="minorHAnsi"/>
            <w:sz w:val="20"/>
            <w:szCs w:val="20"/>
          </w:rPr>
          <w:delText xml:space="preserve">-  </w:delText>
        </w:r>
      </w:del>
      <w:r w:rsidRPr="00DF09F6">
        <w:rPr>
          <w:rFonts w:asciiTheme="minorHAnsi" w:hAnsiTheme="minorHAnsi"/>
          <w:sz w:val="20"/>
          <w:szCs w:val="20"/>
        </w:rPr>
        <w:t xml:space="preserve">nadlimitné zákazky, </w:t>
      </w:r>
    </w:p>
    <w:p w:rsidR="00777572" w:rsidRPr="00DF09F6" w:rsidRDefault="00777572">
      <w:pPr>
        <w:pStyle w:val="Odsekzoznamu"/>
        <w:numPr>
          <w:ilvl w:val="1"/>
          <w:numId w:val="239"/>
        </w:numPr>
        <w:spacing w:before="120" w:after="120"/>
        <w:jc w:val="both"/>
        <w:rPr>
          <w:rFonts w:asciiTheme="minorHAnsi" w:hAnsiTheme="minorHAnsi"/>
          <w:sz w:val="20"/>
          <w:szCs w:val="20"/>
        </w:rPr>
        <w:pPrChange w:id="2452" w:author="Autor">
          <w:pPr>
            <w:spacing w:after="0" w:line="240" w:lineRule="auto"/>
            <w:ind w:left="720"/>
            <w:contextualSpacing/>
            <w:jc w:val="both"/>
          </w:pPr>
        </w:pPrChange>
      </w:pPr>
      <w:del w:id="2453" w:author="Autor">
        <w:r w:rsidRPr="00DF09F6" w:rsidDel="00C57644">
          <w:rPr>
            <w:rFonts w:asciiTheme="minorHAnsi" w:hAnsiTheme="minorHAnsi"/>
            <w:sz w:val="20"/>
            <w:szCs w:val="20"/>
          </w:rPr>
          <w:delText xml:space="preserve">-  </w:delText>
        </w:r>
      </w:del>
      <w:r w:rsidRPr="00DF09F6">
        <w:rPr>
          <w:rFonts w:asciiTheme="minorHAnsi" w:hAnsiTheme="minorHAnsi"/>
          <w:sz w:val="20"/>
          <w:szCs w:val="20"/>
        </w:rPr>
        <w:t xml:space="preserve">nadlimitné zákazky realizované podlimitným postupom zadávania zákazky, </w:t>
      </w:r>
    </w:p>
    <w:p w:rsidR="00777572" w:rsidRPr="00DF09F6" w:rsidRDefault="00777572">
      <w:pPr>
        <w:pStyle w:val="Odsekzoznamu"/>
        <w:numPr>
          <w:ilvl w:val="1"/>
          <w:numId w:val="239"/>
        </w:numPr>
        <w:spacing w:before="120" w:after="120"/>
        <w:jc w:val="both"/>
        <w:rPr>
          <w:rFonts w:asciiTheme="minorHAnsi" w:hAnsiTheme="minorHAnsi"/>
          <w:sz w:val="20"/>
          <w:szCs w:val="20"/>
        </w:rPr>
        <w:pPrChange w:id="2454" w:author="Autor">
          <w:pPr>
            <w:spacing w:after="0" w:line="240" w:lineRule="auto"/>
            <w:ind w:left="851" w:hanging="131"/>
            <w:contextualSpacing/>
            <w:jc w:val="both"/>
          </w:pPr>
        </w:pPrChange>
      </w:pPr>
      <w:del w:id="2455" w:author="Autor">
        <w:r w:rsidRPr="00DF09F6" w:rsidDel="00C57644">
          <w:rPr>
            <w:rFonts w:asciiTheme="minorHAnsi" w:hAnsiTheme="minorHAnsi"/>
            <w:sz w:val="20"/>
            <w:szCs w:val="20"/>
          </w:rPr>
          <w:delText xml:space="preserve">- </w:delText>
        </w:r>
      </w:del>
      <w:r w:rsidRPr="00DF09F6">
        <w:rPr>
          <w:rFonts w:asciiTheme="minorHAnsi" w:hAnsiTheme="minorHAnsi"/>
          <w:sz w:val="20"/>
          <w:szCs w:val="20"/>
        </w:rPr>
        <w:t>na nadlimitné verejné súťaže s využitím elektronického trhoviska podľa § 66 ods. 8 ZVO                         na bežne dostupné tovary alebo bežne dostupné služby, ktoré nie sú intelektuálnej povahy.</w:t>
      </w:r>
    </w:p>
    <w:p w:rsidR="00777572" w:rsidRPr="00777572" w:rsidDel="00C57644" w:rsidRDefault="00777572" w:rsidP="00777572">
      <w:pPr>
        <w:spacing w:after="120" w:line="240" w:lineRule="auto"/>
        <w:ind w:left="709"/>
        <w:jc w:val="both"/>
        <w:rPr>
          <w:del w:id="2456" w:author="Autor"/>
          <w:rFonts w:asciiTheme="minorHAnsi" w:hAnsiTheme="minorHAnsi"/>
          <w:sz w:val="20"/>
          <w:szCs w:val="20"/>
        </w:rPr>
      </w:pPr>
    </w:p>
    <w:bookmarkEnd w:id="2448"/>
    <w:p w:rsidR="00777572" w:rsidRPr="00777572" w:rsidRDefault="00777572" w:rsidP="00777572">
      <w:pPr>
        <w:numPr>
          <w:ilvl w:val="0"/>
          <w:numId w:val="174"/>
        </w:numPr>
        <w:spacing w:before="120" w:after="120" w:line="240" w:lineRule="auto"/>
        <w:ind w:left="709" w:hanging="426"/>
        <w:jc w:val="both"/>
        <w:rPr>
          <w:rFonts w:asciiTheme="minorHAnsi" w:hAnsiTheme="minorHAnsi"/>
          <w:sz w:val="20"/>
          <w:szCs w:val="20"/>
        </w:rPr>
      </w:pPr>
      <w:r w:rsidRPr="00777572">
        <w:rPr>
          <w:rFonts w:asciiTheme="minorHAnsi" w:hAnsiTheme="minorHAnsi"/>
          <w:sz w:val="20"/>
          <w:szCs w:val="20"/>
        </w:rPr>
        <w:t>Predbežnému schváleniu RO podľa relevantnosti k príslušnému postupu VO podliehajú nasledovné dokumenty:</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57" w:author="Autor">
          <w:pPr>
            <w:numPr>
              <w:numId w:val="172"/>
            </w:numPr>
            <w:spacing w:after="0" w:line="240" w:lineRule="auto"/>
            <w:ind w:left="1134" w:hanging="425"/>
            <w:jc w:val="both"/>
          </w:pPr>
        </w:pPrChange>
      </w:pPr>
      <w:r w:rsidRPr="00777572">
        <w:rPr>
          <w:rFonts w:asciiTheme="minorHAnsi" w:hAnsiTheme="minorHAnsi"/>
          <w:sz w:val="20"/>
          <w:szCs w:val="20"/>
        </w:rPr>
        <w:t>dokument preukazujúci určenie predpokladanej hodnoty zákazky, vrátane dokladov rozhodujúcich pre jej kalkuláciu,</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58" w:author="Autor">
          <w:pPr>
            <w:numPr>
              <w:numId w:val="172"/>
            </w:numPr>
            <w:spacing w:after="0" w:line="240" w:lineRule="auto"/>
            <w:ind w:left="1134" w:hanging="425"/>
            <w:jc w:val="both"/>
          </w:pPr>
        </w:pPrChange>
      </w:pPr>
      <w:r w:rsidRPr="00777572">
        <w:rPr>
          <w:rFonts w:asciiTheme="minorHAnsi" w:hAnsiTheme="minorHAnsi"/>
          <w:sz w:val="20"/>
          <w:szCs w:val="20"/>
        </w:rPr>
        <w:t>návrh oznámenia o vyhlásení VO,</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59" w:author="Autor">
          <w:pPr>
            <w:numPr>
              <w:numId w:val="172"/>
            </w:numPr>
            <w:spacing w:after="0" w:line="240" w:lineRule="auto"/>
            <w:ind w:left="1134" w:hanging="425"/>
            <w:jc w:val="both"/>
          </w:pPr>
        </w:pPrChange>
      </w:pPr>
      <w:r w:rsidRPr="00777572">
        <w:rPr>
          <w:rFonts w:asciiTheme="minorHAnsi" w:hAnsiTheme="minorHAnsi"/>
          <w:sz w:val="20"/>
          <w:szCs w:val="20"/>
        </w:rPr>
        <w:t>návrh oznámenia o vyhlásení súťaže návrhov (pri súťaži návrhov),</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0" w:author="Autor">
          <w:pPr>
            <w:numPr>
              <w:numId w:val="172"/>
            </w:numPr>
            <w:spacing w:after="0" w:line="240" w:lineRule="auto"/>
            <w:ind w:left="1134" w:hanging="425"/>
            <w:jc w:val="both"/>
          </w:pPr>
        </w:pPrChange>
      </w:pPr>
      <w:r w:rsidRPr="00777572">
        <w:rPr>
          <w:rFonts w:asciiTheme="minorHAnsi" w:hAnsiTheme="minorHAnsi"/>
          <w:sz w:val="20"/>
          <w:szCs w:val="20"/>
        </w:rPr>
        <w:t>návrh výzvy na predkladanie ponúk (pri podlimitnej zákazke bez využitia elektronického trhoviska),</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1" w:author="Autor">
          <w:pPr>
            <w:numPr>
              <w:numId w:val="172"/>
            </w:numPr>
            <w:spacing w:after="0" w:line="240" w:lineRule="auto"/>
            <w:ind w:left="1134" w:hanging="425"/>
            <w:jc w:val="both"/>
          </w:pPr>
        </w:pPrChange>
      </w:pPr>
      <w:r w:rsidRPr="00777572">
        <w:rPr>
          <w:rFonts w:asciiTheme="minorHAnsi" w:hAnsiTheme="minorHAnsi"/>
          <w:sz w:val="20"/>
          <w:szCs w:val="20"/>
        </w:rPr>
        <w:t>návrh oznámenia o zámere uzavrieť zmluvu (pri priamom rokovacom konaní),</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2" w:author="Autor">
          <w:pPr>
            <w:numPr>
              <w:numId w:val="172"/>
            </w:numPr>
            <w:spacing w:after="0" w:line="240" w:lineRule="auto"/>
            <w:ind w:left="1134" w:hanging="425"/>
            <w:jc w:val="both"/>
          </w:pPr>
        </w:pPrChange>
      </w:pPr>
      <w:r w:rsidRPr="00777572">
        <w:rPr>
          <w:rFonts w:asciiTheme="minorHAnsi" w:hAnsiTheme="minorHAnsi"/>
          <w:sz w:val="20"/>
          <w:szCs w:val="20"/>
        </w:rPr>
        <w:t>odôvodnenie použitia priameho rokovacieho konania,</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3" w:author="Autor">
          <w:pPr>
            <w:numPr>
              <w:numId w:val="172"/>
            </w:numPr>
            <w:spacing w:after="0" w:line="240" w:lineRule="auto"/>
            <w:ind w:left="1134" w:hanging="425"/>
            <w:jc w:val="both"/>
          </w:pPr>
        </w:pPrChange>
      </w:pPr>
      <w:r w:rsidRPr="00777572">
        <w:rPr>
          <w:rFonts w:asciiTheme="minorHAnsi" w:hAnsiTheme="minorHAnsi"/>
          <w:sz w:val="20"/>
          <w:szCs w:val="20"/>
        </w:rPr>
        <w:t>návrh súťažných podkladov,</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4" w:author="Autor">
          <w:pPr>
            <w:numPr>
              <w:numId w:val="172"/>
            </w:numPr>
            <w:spacing w:after="0" w:line="240" w:lineRule="auto"/>
            <w:ind w:left="1134" w:hanging="425"/>
            <w:jc w:val="both"/>
          </w:pPr>
        </w:pPrChange>
      </w:pPr>
      <w:r w:rsidRPr="00777572">
        <w:rPr>
          <w:rFonts w:asciiTheme="minorHAnsi" w:hAnsiTheme="minorHAnsi"/>
          <w:sz w:val="20"/>
          <w:szCs w:val="20"/>
        </w:rPr>
        <w:t>návrh súťažných podmienok (pri súťaži návrhov),</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5" w:author="Autor">
          <w:pPr>
            <w:numPr>
              <w:numId w:val="172"/>
            </w:numPr>
            <w:spacing w:after="0" w:line="240" w:lineRule="auto"/>
            <w:ind w:left="1134" w:hanging="425"/>
            <w:jc w:val="both"/>
          </w:pPr>
        </w:pPrChange>
      </w:pPr>
      <w:r w:rsidRPr="00777572">
        <w:rPr>
          <w:rFonts w:asciiTheme="minorHAnsi" w:hAnsiTheme="minorHAnsi"/>
          <w:sz w:val="20"/>
          <w:szCs w:val="20"/>
        </w:rPr>
        <w:t>odôvodnenie použitia súťažného dialógu,</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6" w:author="Autor">
          <w:pPr>
            <w:numPr>
              <w:numId w:val="172"/>
            </w:numPr>
            <w:spacing w:after="0" w:line="240" w:lineRule="auto"/>
            <w:ind w:left="1134" w:hanging="425"/>
            <w:jc w:val="both"/>
          </w:pPr>
        </w:pPrChange>
      </w:pPr>
      <w:r w:rsidRPr="00777572">
        <w:rPr>
          <w:rFonts w:asciiTheme="minorHAnsi" w:hAnsiTheme="minorHAnsi"/>
          <w:sz w:val="20"/>
          <w:szCs w:val="20"/>
        </w:rPr>
        <w:t>návrh výzvy na účasť v súťažnom dialógu,</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7" w:author="Autor">
          <w:pPr>
            <w:numPr>
              <w:numId w:val="172"/>
            </w:numPr>
            <w:spacing w:after="0" w:line="240" w:lineRule="auto"/>
            <w:ind w:left="1134" w:hanging="425"/>
            <w:jc w:val="both"/>
          </w:pPr>
        </w:pPrChange>
      </w:pPr>
      <w:r w:rsidRPr="00777572">
        <w:rPr>
          <w:rFonts w:asciiTheme="minorHAnsi" w:hAnsiTheme="minorHAnsi"/>
          <w:sz w:val="20"/>
          <w:szCs w:val="20"/>
        </w:rPr>
        <w:t>návrh informatívneho dokumentu (pri súťažnom dialógu),</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468" w:author="Autor">
          <w:pPr>
            <w:numPr>
              <w:numId w:val="172"/>
            </w:numPr>
            <w:spacing w:after="0" w:line="240" w:lineRule="auto"/>
            <w:ind w:left="1134" w:hanging="425"/>
            <w:jc w:val="both"/>
          </w:pPr>
        </w:pPrChange>
      </w:pPr>
      <w:r w:rsidRPr="00777572">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95067A" w:rsidRDefault="00777572">
      <w:pPr>
        <w:numPr>
          <w:ilvl w:val="0"/>
          <w:numId w:val="174"/>
        </w:numPr>
        <w:spacing w:before="120" w:after="120"/>
        <w:ind w:left="709" w:hanging="425"/>
        <w:jc w:val="both"/>
        <w:rPr>
          <w:ins w:id="2469" w:author="Autor"/>
          <w:rFonts w:asciiTheme="minorHAnsi" w:hAnsiTheme="minorHAnsi"/>
          <w:sz w:val="20"/>
          <w:szCs w:val="20"/>
        </w:rPr>
        <w:pPrChange w:id="2470" w:author="Autor">
          <w:pPr>
            <w:numPr>
              <w:numId w:val="174"/>
            </w:numPr>
            <w:spacing w:before="120" w:after="120" w:line="240" w:lineRule="auto"/>
            <w:ind w:left="709" w:hanging="426"/>
            <w:jc w:val="both"/>
          </w:pPr>
        </w:pPrChange>
      </w:pPr>
      <w:r w:rsidRPr="00CF14C9">
        <w:rPr>
          <w:rFonts w:asciiTheme="minorHAnsi" w:hAnsiTheme="minorHAnsi"/>
          <w:b/>
          <w:sz w:val="20"/>
          <w:szCs w:val="20"/>
          <w:rPrChange w:id="2471" w:author="Autor">
            <w:rPr>
              <w:rFonts w:asciiTheme="minorHAnsi" w:hAnsiTheme="minorHAnsi"/>
              <w:sz w:val="20"/>
              <w:szCs w:val="20"/>
            </w:rPr>
          </w:rPrChange>
        </w:rPr>
        <w:t>Vyhlásenie alebo začatie realizácie VO prijímateľom pred riadnym ukončením prvej ex ante kontroly</w:t>
      </w:r>
      <w:r w:rsidRPr="00777572">
        <w:rPr>
          <w:rFonts w:asciiTheme="minorHAnsi" w:hAnsiTheme="minorHAnsi"/>
          <w:sz w:val="20"/>
          <w:szCs w:val="20"/>
        </w:rPr>
        <w:t xml:space="preserve">  </w:t>
      </w:r>
      <w:r w:rsidRPr="00777572">
        <w:rPr>
          <w:rFonts w:asciiTheme="minorHAnsi" w:hAnsiTheme="minorHAnsi"/>
          <w:sz w:val="20"/>
          <w:szCs w:val="20"/>
        </w:rPr>
        <w:br/>
        <w:t xml:space="preserve">zo strany RO (zaslanie správy z kontroly), resp. nepredloženie dokumentácie na túto kontrolu bude môcť RO vyhodnotiť ako </w:t>
      </w:r>
      <w:r w:rsidRPr="00CF14C9">
        <w:rPr>
          <w:rFonts w:asciiTheme="minorHAnsi" w:hAnsiTheme="minorHAnsi"/>
          <w:b/>
          <w:sz w:val="20"/>
          <w:szCs w:val="20"/>
          <w:rPrChange w:id="2472" w:author="Autor">
            <w:rPr>
              <w:rFonts w:asciiTheme="minorHAnsi" w:hAnsiTheme="minorHAnsi"/>
              <w:sz w:val="20"/>
              <w:szCs w:val="20"/>
            </w:rPr>
          </w:rPrChange>
        </w:rPr>
        <w:t>podstatné porušenie zmluvy o NFP.</w:t>
      </w:r>
      <w:r w:rsidRPr="00777572">
        <w:rPr>
          <w:rFonts w:asciiTheme="minorHAnsi" w:hAnsiTheme="minorHAnsi"/>
          <w:sz w:val="20"/>
          <w:szCs w:val="20"/>
        </w:rPr>
        <w:t xml:space="preserve"> </w:t>
      </w:r>
    </w:p>
    <w:p w:rsidR="00777572" w:rsidRPr="00777572" w:rsidRDefault="00777572">
      <w:pPr>
        <w:numPr>
          <w:ilvl w:val="0"/>
          <w:numId w:val="174"/>
        </w:numPr>
        <w:spacing w:before="120" w:after="120"/>
        <w:ind w:left="709" w:hanging="425"/>
        <w:jc w:val="both"/>
        <w:rPr>
          <w:rFonts w:asciiTheme="minorHAnsi" w:hAnsiTheme="minorHAnsi"/>
          <w:sz w:val="20"/>
          <w:szCs w:val="20"/>
        </w:rPr>
        <w:pPrChange w:id="2473" w:author="Autor">
          <w:pPr>
            <w:numPr>
              <w:numId w:val="174"/>
            </w:numPr>
            <w:spacing w:before="120" w:after="120" w:line="240" w:lineRule="auto"/>
            <w:ind w:left="709" w:hanging="426"/>
            <w:jc w:val="both"/>
          </w:pPr>
        </w:pPrChange>
      </w:pPr>
      <w:r w:rsidRPr="00777572">
        <w:rPr>
          <w:rFonts w:asciiTheme="minorHAnsi" w:hAnsiTheme="minorHAnsi"/>
          <w:sz w:val="20"/>
          <w:szCs w:val="20"/>
        </w:rPr>
        <w:t xml:space="preserve">Pokiaľ prijímateľ </w:t>
      </w:r>
      <w:r w:rsidRPr="00CF14C9">
        <w:rPr>
          <w:rFonts w:asciiTheme="minorHAnsi" w:hAnsiTheme="minorHAnsi"/>
          <w:b/>
          <w:sz w:val="20"/>
          <w:szCs w:val="20"/>
          <w:rPrChange w:id="2474" w:author="Autor">
            <w:rPr>
              <w:rFonts w:asciiTheme="minorHAnsi" w:hAnsiTheme="minorHAnsi"/>
              <w:sz w:val="20"/>
              <w:szCs w:val="20"/>
            </w:rPr>
          </w:rPrChange>
        </w:rPr>
        <w:t>vyhlási VO v rozpore s požiadavkami RO vyplývajúcimi z výsledkov prvej ex ante</w:t>
      </w:r>
      <w:r w:rsidRPr="00777572">
        <w:rPr>
          <w:rFonts w:asciiTheme="minorHAnsi" w:hAnsiTheme="minorHAnsi"/>
          <w:sz w:val="20"/>
          <w:szCs w:val="20"/>
        </w:rPr>
        <w:t xml:space="preserve"> kontroly a v rámci ex post kontroly RO zistí pochybenie pri VO súvisiace s týmto rozporom, určí RO zodpovedajúcu výšku </w:t>
      </w:r>
      <w:r w:rsidRPr="00CF14C9">
        <w:rPr>
          <w:rFonts w:asciiTheme="minorHAnsi" w:hAnsiTheme="minorHAnsi"/>
          <w:b/>
          <w:sz w:val="20"/>
          <w:szCs w:val="20"/>
          <w:rPrChange w:id="2475" w:author="Autor">
            <w:rPr>
              <w:rFonts w:asciiTheme="minorHAnsi" w:hAnsiTheme="minorHAnsi"/>
              <w:sz w:val="20"/>
              <w:szCs w:val="20"/>
            </w:rPr>
          </w:rPrChange>
        </w:rPr>
        <w:t>ex ante finančnej opravy alebo nepripustí výdavky do financovania v plnom rozsahu.</w:t>
      </w:r>
      <w:r w:rsidRPr="00777572">
        <w:rPr>
          <w:rFonts w:asciiTheme="minorHAnsi" w:hAnsiTheme="minorHAnsi"/>
          <w:sz w:val="20"/>
          <w:szCs w:val="20"/>
        </w:rPr>
        <w:t xml:space="preserve"> Nepripustenie do financovania znamená, že všetky výdavky vychádzajúce z realizácie výsledku daného VO budú zo strany RO v prípade, že budú zahrnuté v ŽoP, označené ako neoprávnené. </w:t>
      </w:r>
    </w:p>
    <w:p w:rsidR="00777572" w:rsidRPr="00CF14C9" w:rsidRDefault="00777572">
      <w:pPr>
        <w:numPr>
          <w:ilvl w:val="0"/>
          <w:numId w:val="174"/>
        </w:numPr>
        <w:spacing w:before="120" w:after="120"/>
        <w:ind w:left="709" w:hanging="425"/>
        <w:jc w:val="both"/>
        <w:rPr>
          <w:rFonts w:asciiTheme="minorHAnsi" w:hAnsiTheme="minorHAnsi"/>
          <w:b/>
          <w:sz w:val="20"/>
          <w:szCs w:val="20"/>
          <w:rPrChange w:id="2476" w:author="Autor">
            <w:rPr>
              <w:rFonts w:asciiTheme="minorHAnsi" w:hAnsiTheme="minorHAnsi"/>
              <w:sz w:val="20"/>
              <w:szCs w:val="20"/>
            </w:rPr>
          </w:rPrChange>
        </w:rPr>
        <w:pPrChange w:id="2477" w:author="Autor">
          <w:pPr>
            <w:numPr>
              <w:numId w:val="174"/>
            </w:numPr>
            <w:spacing w:before="120" w:after="120" w:line="240" w:lineRule="auto"/>
            <w:ind w:left="709" w:hanging="426"/>
            <w:jc w:val="both"/>
          </w:pPr>
        </w:pPrChange>
      </w:pPr>
      <w:r w:rsidRPr="00777572">
        <w:rPr>
          <w:rFonts w:asciiTheme="minorHAnsi" w:hAnsiTheme="minorHAnsi"/>
          <w:sz w:val="20"/>
          <w:szCs w:val="20"/>
        </w:rPr>
        <w:t xml:space="preserve">Lehota na výkon prvej ex ante kontroly je </w:t>
      </w:r>
      <w:r w:rsidRPr="00777572">
        <w:rPr>
          <w:rFonts w:asciiTheme="minorHAnsi" w:hAnsiTheme="minorHAnsi"/>
          <w:b/>
          <w:sz w:val="20"/>
          <w:szCs w:val="20"/>
        </w:rPr>
        <w:t>15 pracovných dní</w:t>
      </w:r>
      <w:r w:rsidRPr="00777572">
        <w:rPr>
          <w:rFonts w:asciiTheme="minorHAnsi" w:hAnsiTheme="minorHAnsi"/>
          <w:sz w:val="20"/>
          <w:szCs w:val="20"/>
        </w:rPr>
        <w:t xml:space="preserve">.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w:t>
      </w:r>
      <w:r w:rsidRPr="00CF14C9">
        <w:rPr>
          <w:rFonts w:asciiTheme="minorHAnsi" w:hAnsiTheme="minorHAnsi"/>
          <w:b/>
          <w:sz w:val="20"/>
          <w:szCs w:val="20"/>
          <w:rPrChange w:id="2478" w:author="Autor">
            <w:rPr>
              <w:rFonts w:asciiTheme="minorHAnsi" w:hAnsiTheme="minorHAnsi"/>
              <w:sz w:val="20"/>
              <w:szCs w:val="20"/>
            </w:rPr>
          </w:rPrChange>
        </w:rPr>
        <w:t>Dňom nasledujúcim po dni doručenia vysvetlenia alebo doplnenia dokumentácie pokračuje plynutie lehoty na výkon finančnej kontroly VO.</w:t>
      </w:r>
    </w:p>
    <w:p w:rsidR="00777572" w:rsidRPr="00777572" w:rsidRDefault="00777572">
      <w:pPr>
        <w:numPr>
          <w:ilvl w:val="0"/>
          <w:numId w:val="174"/>
        </w:numPr>
        <w:spacing w:before="120" w:after="120"/>
        <w:ind w:left="709" w:hanging="425"/>
        <w:jc w:val="both"/>
        <w:rPr>
          <w:rFonts w:asciiTheme="minorHAnsi" w:hAnsiTheme="minorHAnsi"/>
          <w:sz w:val="20"/>
          <w:szCs w:val="20"/>
        </w:rPr>
        <w:pPrChange w:id="2479" w:author="Autor">
          <w:pPr>
            <w:numPr>
              <w:numId w:val="174"/>
            </w:numPr>
            <w:spacing w:before="120" w:after="120" w:line="240" w:lineRule="auto"/>
            <w:ind w:left="709" w:hanging="426"/>
            <w:jc w:val="both"/>
          </w:pPr>
        </w:pPrChange>
      </w:pPr>
      <w:r w:rsidRPr="00777572">
        <w:rPr>
          <w:rFonts w:asciiTheme="minorHAnsi" w:hAnsiTheme="minorHAnsi"/>
          <w:sz w:val="20"/>
          <w:szCs w:val="20"/>
        </w:rPr>
        <w:t>Pri predĺžení lehôt na výkon kontroly postupuje RO podľa</w:t>
      </w:r>
      <w:del w:id="2480" w:author="Autor">
        <w:r w:rsidRPr="00777572" w:rsidDel="004A2A46">
          <w:rPr>
            <w:rFonts w:asciiTheme="minorHAnsi" w:hAnsiTheme="minorHAnsi"/>
            <w:sz w:val="20"/>
            <w:szCs w:val="20"/>
          </w:rPr>
          <w:delText xml:space="preserve"> </w:delText>
        </w:r>
        <w:r w:rsidR="00502B9B" w:rsidDel="004A2A46">
          <w:fldChar w:fldCharType="begin"/>
        </w:r>
        <w:r w:rsidR="00502B9B" w:rsidDel="004A2A46">
          <w:delInstrText xml:space="preserve"> HYPERLINK \l "kapitola_3372_ods_7" \o "kapitoly 3.3.7.2. ods. 7" </w:delInstrText>
        </w:r>
        <w:r w:rsidR="00502B9B" w:rsidDel="004A2A46">
          <w:fldChar w:fldCharType="separate"/>
        </w:r>
        <w:r w:rsidRPr="00777572" w:rsidDel="004A2A46">
          <w:rPr>
            <w:rFonts w:asciiTheme="minorHAnsi" w:hAnsiTheme="minorHAnsi"/>
            <w:color w:val="0000FF" w:themeColor="hyperlink"/>
            <w:sz w:val="20"/>
            <w:szCs w:val="20"/>
            <w:u w:val="single"/>
          </w:rPr>
          <w:delText>kapitoly 3.3.7.2. ods. 7</w:delText>
        </w:r>
        <w:r w:rsidR="00502B9B" w:rsidDel="004A2A46">
          <w:rPr>
            <w:rFonts w:asciiTheme="minorHAnsi" w:hAnsiTheme="minorHAnsi"/>
            <w:color w:val="0000FF" w:themeColor="hyperlink"/>
            <w:sz w:val="20"/>
            <w:szCs w:val="20"/>
            <w:u w:val="single"/>
          </w:rPr>
          <w:fldChar w:fldCharType="end"/>
        </w:r>
        <w:r w:rsidRPr="00777572" w:rsidDel="004A2A46">
          <w:rPr>
            <w:rFonts w:asciiTheme="minorHAnsi" w:hAnsiTheme="minorHAnsi"/>
            <w:sz w:val="20"/>
            <w:szCs w:val="20"/>
          </w:rPr>
          <w:delText>. EŠIF.</w:delText>
        </w:r>
      </w:del>
      <w:ins w:id="2481" w:author="Autor">
        <w:r w:rsidR="004A2A46">
          <w:rPr>
            <w:rFonts w:asciiTheme="minorHAnsi" w:hAnsiTheme="minorHAnsi"/>
            <w:sz w:val="20"/>
            <w:szCs w:val="20"/>
          </w:rPr>
          <w:t xml:space="preserve"> kapitoly 17.</w:t>
        </w:r>
      </w:ins>
      <w:r w:rsidRPr="00777572">
        <w:rPr>
          <w:rFonts w:asciiTheme="minorHAnsi" w:hAnsiTheme="minorHAnsi"/>
          <w:sz w:val="20"/>
          <w:szCs w:val="20"/>
        </w:rPr>
        <w:t xml:space="preserve">  </w:t>
      </w:r>
    </w:p>
    <w:p w:rsidR="00777572" w:rsidRDefault="00777572">
      <w:pPr>
        <w:numPr>
          <w:ilvl w:val="0"/>
          <w:numId w:val="174"/>
        </w:numPr>
        <w:spacing w:before="120" w:after="120"/>
        <w:ind w:left="709" w:hanging="425"/>
        <w:jc w:val="both"/>
        <w:rPr>
          <w:rFonts w:asciiTheme="minorHAnsi" w:hAnsiTheme="minorHAnsi"/>
          <w:sz w:val="20"/>
          <w:szCs w:val="20"/>
        </w:rPr>
        <w:pPrChange w:id="2482" w:author="Autor">
          <w:pPr>
            <w:numPr>
              <w:numId w:val="174"/>
            </w:numPr>
            <w:spacing w:before="120" w:after="120" w:line="240" w:lineRule="auto"/>
            <w:ind w:left="709" w:hanging="426"/>
            <w:jc w:val="both"/>
          </w:pPr>
        </w:pPrChange>
      </w:pPr>
      <w:r w:rsidRPr="00CF14C9">
        <w:rPr>
          <w:rFonts w:asciiTheme="minorHAnsi" w:hAnsiTheme="minorHAnsi"/>
          <w:b/>
          <w:sz w:val="20"/>
          <w:szCs w:val="20"/>
          <w:rPrChange w:id="2483" w:author="Autor">
            <w:rPr>
              <w:rFonts w:asciiTheme="minorHAnsi" w:hAnsiTheme="minorHAnsi"/>
              <w:sz w:val="20"/>
              <w:szCs w:val="20"/>
            </w:rPr>
          </w:rPrChange>
        </w:rPr>
        <w:t>Pokiaľ RO určí v návrhu správy z kontroly opatrenia na odstránenie zistených nedostatkov</w:t>
      </w:r>
      <w:r w:rsidRPr="00777572">
        <w:rPr>
          <w:rFonts w:asciiTheme="minorHAnsi" w:hAnsiTheme="minorHAnsi"/>
          <w:sz w:val="20"/>
          <w:szCs w:val="20"/>
        </w:rPr>
        <w:t xml:space="preserve"> </w:t>
      </w:r>
      <w:ins w:id="2484" w:author="Autor">
        <w:r w:rsidR="0095067A">
          <w:rPr>
            <w:rFonts w:asciiTheme="minorHAnsi" w:hAnsiTheme="minorHAnsi"/>
            <w:sz w:val="20"/>
            <w:szCs w:val="20"/>
          </w:rPr>
          <w:t xml:space="preserve"> </w:t>
        </w:r>
        <w:r w:rsidR="0095067A">
          <w:rPr>
            <w:rFonts w:asciiTheme="minorHAnsi" w:hAnsiTheme="minorHAnsi"/>
            <w:sz w:val="20"/>
            <w:szCs w:val="20"/>
          </w:rPr>
          <w:br/>
        </w:r>
      </w:ins>
      <w:r w:rsidRPr="00777572">
        <w:rPr>
          <w:rFonts w:asciiTheme="minorHAnsi" w:hAnsiTheme="minorHAnsi"/>
          <w:sz w:val="20"/>
          <w:szCs w:val="20"/>
        </w:rPr>
        <w:t xml:space="preserve">a na odstránenie príčin ich vzniku, </w:t>
      </w:r>
      <w:r w:rsidRPr="00CF14C9">
        <w:rPr>
          <w:rFonts w:asciiTheme="minorHAnsi" w:hAnsiTheme="minorHAnsi"/>
          <w:b/>
          <w:sz w:val="20"/>
          <w:szCs w:val="20"/>
          <w:rPrChange w:id="2485" w:author="Autor">
            <w:rPr>
              <w:rFonts w:asciiTheme="minorHAnsi" w:hAnsiTheme="minorHAnsi"/>
              <w:sz w:val="20"/>
              <w:szCs w:val="20"/>
            </w:rPr>
          </w:rPrChange>
        </w:rPr>
        <w:t>prijímateľ je  povinný</w:t>
      </w:r>
      <w:r w:rsidRPr="00777572">
        <w:rPr>
          <w:rFonts w:asciiTheme="minorHAnsi" w:hAnsiTheme="minorHAnsi"/>
          <w:sz w:val="20"/>
          <w:szCs w:val="20"/>
        </w:rPr>
        <w:t xml:space="preserve"> ich </w:t>
      </w:r>
      <w:r w:rsidRPr="00CF14C9">
        <w:rPr>
          <w:rFonts w:asciiTheme="minorHAnsi" w:hAnsiTheme="minorHAnsi"/>
          <w:b/>
          <w:sz w:val="20"/>
          <w:szCs w:val="20"/>
          <w:rPrChange w:id="2486" w:author="Autor">
            <w:rPr>
              <w:rFonts w:asciiTheme="minorHAnsi" w:hAnsiTheme="minorHAnsi"/>
              <w:sz w:val="20"/>
              <w:szCs w:val="20"/>
            </w:rPr>
          </w:rPrChange>
        </w:rPr>
        <w:t>v stanovenej lehote</w:t>
      </w:r>
      <w:r w:rsidRPr="00777572">
        <w:rPr>
          <w:rFonts w:asciiTheme="minorHAnsi" w:hAnsiTheme="minorHAnsi"/>
          <w:sz w:val="20"/>
          <w:szCs w:val="20"/>
        </w:rPr>
        <w:t xml:space="preserve"> (minimálne 5 pracovných dní a maximálne 10 pracovných dní) </w:t>
      </w:r>
      <w:r w:rsidRPr="00CF14C9">
        <w:rPr>
          <w:rFonts w:asciiTheme="minorHAnsi" w:hAnsiTheme="minorHAnsi"/>
          <w:b/>
          <w:sz w:val="20"/>
          <w:szCs w:val="20"/>
          <w:rPrChange w:id="2487" w:author="Autor">
            <w:rPr>
              <w:rFonts w:asciiTheme="minorHAnsi" w:hAnsiTheme="minorHAnsi"/>
              <w:sz w:val="20"/>
              <w:szCs w:val="20"/>
            </w:rPr>
          </w:rPrChange>
        </w:rPr>
        <w:t>odstrániť a zaslať na RO takto upravenú dokumentáciu.</w:t>
      </w:r>
      <w:r w:rsidRPr="00777572">
        <w:rPr>
          <w:rFonts w:asciiTheme="minorHAnsi" w:hAnsiTheme="minorHAnsi"/>
          <w:sz w:val="20"/>
          <w:szCs w:val="20"/>
        </w:rPr>
        <w:t xml:space="preserve"> RO je v odôvodnených prípadoch, ak si to povaha úkonu objektívne vyžaduje, </w:t>
      </w:r>
      <w:r w:rsidRPr="00CF14C9">
        <w:rPr>
          <w:rFonts w:asciiTheme="minorHAnsi" w:hAnsiTheme="minorHAnsi"/>
          <w:b/>
          <w:sz w:val="20"/>
          <w:szCs w:val="20"/>
          <w:rPrChange w:id="2488" w:author="Autor">
            <w:rPr>
              <w:rFonts w:asciiTheme="minorHAnsi" w:hAnsiTheme="minorHAnsi"/>
              <w:sz w:val="20"/>
              <w:szCs w:val="20"/>
            </w:rPr>
          </w:rPrChange>
        </w:rPr>
        <w:t>oprávnený stanoviť aj dlhšiu lehotu</w:t>
      </w:r>
      <w:r w:rsidRPr="00777572">
        <w:rPr>
          <w:rFonts w:asciiTheme="minorHAnsi" w:hAnsiTheme="minorHAnsi"/>
          <w:sz w:val="20"/>
          <w:szCs w:val="20"/>
        </w:rPr>
        <w:t>, resp. stanovenú lehotu predĺžiť. V prípade, že ani po druhej výzve RO, prijímateľ nezabezpečí uspokojivú úpravu kontrolovanej dokumentácie, RO je oprávnený prvú ex ante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ante finančnej opravy alebo nepripustí výdavky do financovania v plnom rozsahu. Zároveň bude môcť RO uvedenú skutočnosť vyhodnotiť ako podstatné porušenie zmluvy o NFP.</w:t>
      </w:r>
    </w:p>
    <w:p w:rsidR="00D2011E" w:rsidRPr="00777572" w:rsidDel="00C57644" w:rsidRDefault="00D2011E" w:rsidP="00D2011E">
      <w:pPr>
        <w:spacing w:before="120" w:after="120" w:line="240" w:lineRule="auto"/>
        <w:ind w:left="709"/>
        <w:jc w:val="both"/>
        <w:rPr>
          <w:del w:id="2489" w:author="Autor"/>
          <w:rFonts w:asciiTheme="minorHAnsi" w:hAnsiTheme="minorHAnsi"/>
          <w:sz w:val="20"/>
          <w:szCs w:val="20"/>
        </w:rPr>
      </w:pPr>
    </w:p>
    <w:p w:rsidR="00777572" w:rsidRDefault="00777572">
      <w:pPr>
        <w:pStyle w:val="Nadpis2"/>
        <w:pPrChange w:id="2490" w:author="Autor">
          <w:pPr>
            <w:pStyle w:val="Nadpis3"/>
            <w:ind w:left="1080"/>
            <w:jc w:val="both"/>
          </w:pPr>
        </w:pPrChange>
      </w:pPr>
      <w:bookmarkStart w:id="2491" w:name="_Toc12601459"/>
      <w:bookmarkStart w:id="2492" w:name="_Toc12601621"/>
      <w:bookmarkStart w:id="2493" w:name="_Toc12601722"/>
      <w:bookmarkStart w:id="2494" w:name="_Toc12601823"/>
      <w:bookmarkStart w:id="2495" w:name="_Toc498434327"/>
      <w:bookmarkStart w:id="2496" w:name="_Toc26798959"/>
      <w:bookmarkEnd w:id="2491"/>
      <w:bookmarkEnd w:id="2492"/>
      <w:bookmarkEnd w:id="2493"/>
      <w:bookmarkEnd w:id="2494"/>
      <w:bookmarkEnd w:id="2495"/>
      <w:ins w:id="2497" w:author="Autor">
        <w:r w:rsidRPr="00777572">
          <w:t xml:space="preserve">C) </w:t>
        </w:r>
      </w:ins>
      <w:del w:id="2498" w:author="Autor">
        <w:r w:rsidRPr="00777572" w:rsidDel="00500709">
          <w:delText xml:space="preserve"> </w:delText>
        </w:r>
      </w:del>
      <w:r w:rsidRPr="00777572">
        <w:t>Druhá ex-ante kontrola</w:t>
      </w:r>
      <w:bookmarkEnd w:id="2496"/>
    </w:p>
    <w:p w:rsidR="00B76D1C" w:rsidRPr="00B76D1C" w:rsidDel="00C57644" w:rsidRDefault="00B76D1C">
      <w:pPr>
        <w:ind w:hanging="425"/>
        <w:rPr>
          <w:del w:id="2499" w:author="Autor"/>
        </w:rPr>
        <w:pPrChange w:id="2500" w:author="Autor">
          <w:pPr/>
        </w:pPrChange>
      </w:pPr>
    </w:p>
    <w:p w:rsidR="00777572" w:rsidRPr="00777572" w:rsidRDefault="00777572">
      <w:pPr>
        <w:numPr>
          <w:ilvl w:val="0"/>
          <w:numId w:val="175"/>
        </w:numPr>
        <w:spacing w:before="120" w:after="120"/>
        <w:ind w:left="709" w:hanging="425"/>
        <w:jc w:val="both"/>
        <w:rPr>
          <w:rFonts w:asciiTheme="minorHAnsi" w:hAnsiTheme="minorHAnsi"/>
          <w:b/>
          <w:sz w:val="20"/>
          <w:szCs w:val="20"/>
        </w:rPr>
        <w:pPrChange w:id="2501" w:author="Autor">
          <w:pPr>
            <w:numPr>
              <w:numId w:val="175"/>
            </w:numPr>
            <w:spacing w:before="120" w:after="120" w:line="240" w:lineRule="auto"/>
            <w:ind w:left="709" w:hanging="426"/>
            <w:jc w:val="both"/>
          </w:pPr>
        </w:pPrChange>
      </w:pPr>
      <w:r w:rsidRPr="00777572">
        <w:rPr>
          <w:rFonts w:asciiTheme="minorHAnsi" w:hAnsiTheme="minorHAnsi"/>
          <w:b/>
          <w:sz w:val="20"/>
          <w:szCs w:val="20"/>
        </w:rPr>
        <w:t>RO</w:t>
      </w:r>
      <w:r w:rsidRPr="00777572">
        <w:rPr>
          <w:rFonts w:asciiTheme="minorHAnsi" w:hAnsiTheme="minorHAnsi"/>
          <w:sz w:val="20"/>
          <w:szCs w:val="20"/>
        </w:rPr>
        <w:t xml:space="preserve"> (v súlade s možnosťou Systému riadenia EŠIF) </w:t>
      </w:r>
      <w:r w:rsidRPr="00777572">
        <w:rPr>
          <w:rFonts w:asciiTheme="minorHAnsi" w:hAnsiTheme="minorHAnsi"/>
          <w:b/>
          <w:sz w:val="20"/>
          <w:szCs w:val="20"/>
        </w:rPr>
        <w:t>druhú ex ante kontrolu</w:t>
      </w:r>
      <w:r w:rsidRPr="00777572">
        <w:rPr>
          <w:rFonts w:asciiTheme="minorHAnsi" w:hAnsiTheme="minorHAnsi"/>
          <w:sz w:val="20"/>
          <w:szCs w:val="20"/>
        </w:rPr>
        <w:t xml:space="preserve"> </w:t>
      </w:r>
      <w:r w:rsidRPr="00777572">
        <w:rPr>
          <w:rFonts w:asciiTheme="minorHAnsi" w:hAnsiTheme="minorHAnsi"/>
          <w:b/>
          <w:sz w:val="20"/>
          <w:szCs w:val="20"/>
        </w:rPr>
        <w:t xml:space="preserve">nevykonáva. </w:t>
      </w:r>
    </w:p>
    <w:p w:rsidR="00777572" w:rsidRDefault="00777572">
      <w:pPr>
        <w:numPr>
          <w:ilvl w:val="0"/>
          <w:numId w:val="175"/>
        </w:numPr>
        <w:spacing w:before="120" w:after="120"/>
        <w:ind w:left="709" w:hanging="425"/>
        <w:jc w:val="both"/>
        <w:rPr>
          <w:rFonts w:asciiTheme="minorHAnsi" w:hAnsiTheme="minorHAnsi"/>
          <w:sz w:val="20"/>
          <w:szCs w:val="20"/>
        </w:rPr>
        <w:pPrChange w:id="2502" w:author="Autor">
          <w:pPr>
            <w:pStyle w:val="Nadpis3"/>
            <w:ind w:left="1080"/>
            <w:jc w:val="both"/>
          </w:pPr>
        </w:pPrChange>
      </w:pPr>
      <w:r w:rsidRPr="00777572">
        <w:rPr>
          <w:rFonts w:asciiTheme="minorHAnsi" w:hAnsiTheme="minorHAnsi"/>
          <w:b/>
          <w:sz w:val="20"/>
          <w:szCs w:val="20"/>
        </w:rPr>
        <w:t xml:space="preserve">Prijímateľ je povinný podať podnet na ÚVO, </w:t>
      </w:r>
      <w:r w:rsidRPr="00777572">
        <w:rPr>
          <w:rFonts w:asciiTheme="minorHAnsi" w:hAnsiTheme="minorHAnsi"/>
          <w:sz w:val="20"/>
          <w:szCs w:val="20"/>
        </w:rPr>
        <w:t xml:space="preserve">ktorý vykonáva </w:t>
      </w:r>
      <w:r w:rsidRPr="00777572">
        <w:rPr>
          <w:rFonts w:asciiTheme="minorHAnsi" w:hAnsiTheme="minorHAnsi"/>
          <w:b/>
          <w:sz w:val="20"/>
          <w:szCs w:val="20"/>
        </w:rPr>
        <w:t>kontrolu nadlimitných zákaziek v rámci druhej ex ante kontroly na základe podnetu prijímateľa podľa § 169 ods. 1 písm. b)</w:t>
      </w:r>
      <w:r w:rsidRPr="00777572">
        <w:rPr>
          <w:rFonts w:asciiTheme="minorHAnsi" w:hAnsiTheme="minorHAnsi"/>
          <w:sz w:val="20"/>
          <w:szCs w:val="20"/>
        </w:rPr>
        <w:t xml:space="preserve"> </w:t>
      </w:r>
      <w:r w:rsidRPr="00777572">
        <w:rPr>
          <w:rFonts w:asciiTheme="minorHAnsi" w:hAnsiTheme="minorHAnsi"/>
          <w:b/>
          <w:sz w:val="20"/>
          <w:szCs w:val="20"/>
        </w:rPr>
        <w:t>v spojení s § 169 ods. 2 ZVO</w:t>
      </w:r>
      <w:r w:rsidRPr="00777572">
        <w:rPr>
          <w:rFonts w:asciiTheme="minorHAnsi" w:hAnsiTheme="minorHAnsi"/>
          <w:sz w:val="20"/>
          <w:szCs w:val="20"/>
        </w:rPr>
        <w:t>,</w:t>
      </w:r>
      <w:r w:rsidRPr="00777572">
        <w:rPr>
          <w:rFonts w:asciiTheme="minorHAnsi" w:hAnsiTheme="minorHAnsi"/>
          <w:b/>
          <w:sz w:val="20"/>
          <w:szCs w:val="20"/>
        </w:rPr>
        <w:t xml:space="preserve"> vo fáze pred uzavretím zmluvy</w:t>
      </w:r>
      <w:r w:rsidRPr="00777572">
        <w:rPr>
          <w:rFonts w:asciiTheme="minorHAnsi" w:hAnsiTheme="minorHAnsi"/>
          <w:sz w:val="20"/>
          <w:szCs w:val="20"/>
        </w:rPr>
        <w:t xml:space="preserve">, koncesnej zmluvy alebo rámcovej dohody,  </w:t>
      </w:r>
      <w:r w:rsidRPr="00777572">
        <w:rPr>
          <w:rFonts w:asciiTheme="minorHAnsi" w:hAnsiTheme="minorHAnsi"/>
          <w:sz w:val="20"/>
          <w:szCs w:val="20"/>
        </w:rPr>
        <w:br/>
        <w:t>pred ukončením súťaže návrhov, pred zadaním zákazky na základe rámcovej dohody alebo pred ukončením postupu inovatívneho partnerstva.</w:t>
      </w:r>
      <w:bookmarkStart w:id="2503" w:name="_Toc12601461"/>
      <w:bookmarkStart w:id="2504" w:name="_Toc12601623"/>
      <w:bookmarkStart w:id="2505" w:name="_Toc12601724"/>
      <w:bookmarkStart w:id="2506" w:name="_Toc12601825"/>
      <w:bookmarkStart w:id="2507" w:name="_Toc12601462"/>
      <w:bookmarkStart w:id="2508" w:name="_Toc12601624"/>
      <w:bookmarkStart w:id="2509" w:name="_Toc12601725"/>
      <w:bookmarkStart w:id="2510" w:name="_Toc12601826"/>
      <w:bookmarkStart w:id="2511" w:name="_Toc12601463"/>
      <w:bookmarkStart w:id="2512" w:name="_Toc12601625"/>
      <w:bookmarkStart w:id="2513" w:name="_Toc12601726"/>
      <w:bookmarkStart w:id="2514" w:name="_Toc12601827"/>
      <w:bookmarkStart w:id="2515" w:name="_Toc12601464"/>
      <w:bookmarkStart w:id="2516" w:name="_Toc12601626"/>
      <w:bookmarkStart w:id="2517" w:name="_Toc12601727"/>
      <w:bookmarkStart w:id="2518" w:name="_Toc12601828"/>
      <w:bookmarkStart w:id="2519" w:name="_Toc12601465"/>
      <w:bookmarkStart w:id="2520" w:name="_Toc12601627"/>
      <w:bookmarkStart w:id="2521" w:name="_Toc12601728"/>
      <w:bookmarkStart w:id="2522" w:name="_Toc12601829"/>
      <w:bookmarkStart w:id="2523" w:name="_Toc12601466"/>
      <w:bookmarkStart w:id="2524" w:name="_Toc12601628"/>
      <w:bookmarkStart w:id="2525" w:name="_Toc12601729"/>
      <w:bookmarkStart w:id="2526" w:name="_Toc12601830"/>
      <w:bookmarkStart w:id="2527" w:name="_Toc12601467"/>
      <w:bookmarkStart w:id="2528" w:name="_Toc12601629"/>
      <w:bookmarkStart w:id="2529" w:name="_Toc12601730"/>
      <w:bookmarkStart w:id="2530" w:name="_Toc12601831"/>
      <w:bookmarkStart w:id="2531" w:name="_Toc12601468"/>
      <w:bookmarkStart w:id="2532" w:name="_Toc12601630"/>
      <w:bookmarkStart w:id="2533" w:name="_Toc12601731"/>
      <w:bookmarkStart w:id="2534" w:name="_Toc12601832"/>
      <w:bookmarkStart w:id="2535" w:name="_Toc12601469"/>
      <w:bookmarkStart w:id="2536" w:name="_Toc12601631"/>
      <w:bookmarkStart w:id="2537" w:name="_Toc12601732"/>
      <w:bookmarkStart w:id="2538" w:name="_Toc12601833"/>
      <w:bookmarkStart w:id="2539" w:name="_Toc12601470"/>
      <w:bookmarkStart w:id="2540" w:name="_Toc12601632"/>
      <w:bookmarkStart w:id="2541" w:name="_Toc12601733"/>
      <w:bookmarkStart w:id="2542" w:name="_Toc12601834"/>
      <w:bookmarkStart w:id="2543" w:name="_Toc12601471"/>
      <w:bookmarkStart w:id="2544" w:name="_Toc12601633"/>
      <w:bookmarkStart w:id="2545" w:name="_Toc12601734"/>
      <w:bookmarkStart w:id="2546" w:name="_Toc12601835"/>
      <w:bookmarkStart w:id="2547" w:name="_Toc12601472"/>
      <w:bookmarkStart w:id="2548" w:name="_Toc12601634"/>
      <w:bookmarkStart w:id="2549" w:name="_Toc12601735"/>
      <w:bookmarkStart w:id="2550" w:name="_Toc12601836"/>
      <w:bookmarkStart w:id="2551" w:name="_Toc12601473"/>
      <w:bookmarkStart w:id="2552" w:name="_Toc12601635"/>
      <w:bookmarkStart w:id="2553" w:name="_Toc12601736"/>
      <w:bookmarkStart w:id="2554" w:name="_Toc12601837"/>
      <w:bookmarkStart w:id="2555" w:name="_Toc12601474"/>
      <w:bookmarkStart w:id="2556" w:name="_Toc12601636"/>
      <w:bookmarkStart w:id="2557" w:name="_Toc12601737"/>
      <w:bookmarkStart w:id="2558" w:name="_Toc12601838"/>
      <w:bookmarkStart w:id="2559" w:name="_Toc12601475"/>
      <w:bookmarkStart w:id="2560" w:name="_Toc12601637"/>
      <w:bookmarkStart w:id="2561" w:name="_Toc12601738"/>
      <w:bookmarkStart w:id="2562" w:name="_Toc12601839"/>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p>
    <w:p w:rsidR="00777572" w:rsidRPr="00B76D1C" w:rsidRDefault="00777572" w:rsidP="00B76D1C">
      <w:pPr>
        <w:pStyle w:val="Nadpis2"/>
      </w:pPr>
      <w:bookmarkStart w:id="2563" w:name="_Toc26798960"/>
      <w:ins w:id="2564" w:author="Autor">
        <w:r w:rsidRPr="00B76D1C">
          <w:t>D)</w:t>
        </w:r>
      </w:ins>
      <w:r w:rsidRPr="00B76D1C">
        <w:t xml:space="preserve"> Štandardná ex-post kontrola</w:t>
      </w:r>
      <w:bookmarkEnd w:id="2563"/>
    </w:p>
    <w:p w:rsidR="00777572" w:rsidRPr="00777572" w:rsidRDefault="00777572">
      <w:pPr>
        <w:numPr>
          <w:ilvl w:val="0"/>
          <w:numId w:val="176"/>
        </w:numPr>
        <w:spacing w:before="120" w:after="120"/>
        <w:ind w:left="709" w:hanging="426"/>
        <w:jc w:val="both"/>
        <w:rPr>
          <w:rFonts w:asciiTheme="minorHAnsi" w:hAnsiTheme="minorHAnsi"/>
          <w:sz w:val="20"/>
          <w:szCs w:val="20"/>
        </w:rPr>
        <w:pPrChange w:id="2565"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RO kontroluje postupy VO na základe dokumentácie predloženej prijímateľom </w:t>
      </w:r>
      <w:r w:rsidRPr="00777572">
        <w:rPr>
          <w:rFonts w:asciiTheme="minorHAnsi" w:hAnsiTheme="minorHAnsi"/>
          <w:b/>
          <w:sz w:val="20"/>
          <w:szCs w:val="20"/>
        </w:rPr>
        <w:t>vo fáze po podpise zmluvy s úspešným uchádzačom, pričom táto zmluva je už platná a účinná, okrem prípadov kedy je účinnosť zmluvy viazaná na odkladaciu podmienku (napr. podpis zmluvy o NFP)</w:t>
      </w:r>
      <w:r w:rsidRPr="00777572">
        <w:rPr>
          <w:rFonts w:asciiTheme="minorHAnsi" w:hAnsiTheme="minorHAnsi"/>
          <w:sz w:val="20"/>
          <w:szCs w:val="20"/>
        </w:rPr>
        <w:t xml:space="preserve">.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del w:id="2566" w:author="Autor">
        <w:r w:rsidRPr="00777572" w:rsidDel="004A2A46">
          <w:rPr>
            <w:rFonts w:asciiTheme="minorHAnsi" w:hAnsiTheme="minorHAnsi"/>
            <w:sz w:val="20"/>
            <w:szCs w:val="20"/>
          </w:rPr>
          <w:delText>3.2.2.1</w:delText>
        </w:r>
      </w:del>
      <w:ins w:id="2567" w:author="Autor">
        <w:r w:rsidR="004A2A46">
          <w:rPr>
            <w:rFonts w:asciiTheme="minorHAnsi" w:hAnsiTheme="minorHAnsi"/>
            <w:sz w:val="20"/>
            <w:szCs w:val="20"/>
          </w:rPr>
          <w:t>14. G)</w:t>
        </w:r>
      </w:ins>
      <w:del w:id="2568" w:author="Autor">
        <w:r w:rsidRPr="00777572" w:rsidDel="00207B7E">
          <w:rPr>
            <w:rFonts w:asciiTheme="minorHAnsi" w:hAnsiTheme="minorHAnsi"/>
            <w:sz w:val="20"/>
            <w:szCs w:val="20"/>
          </w:rPr>
          <w:delText>.</w:delText>
        </w:r>
      </w:del>
      <w:r w:rsidRPr="00777572">
        <w:rPr>
          <w:rFonts w:asciiTheme="minorHAnsi" w:hAnsiTheme="minorHAnsi"/>
          <w:sz w:val="20"/>
          <w:szCs w:val="20"/>
        </w:rPr>
        <w:t xml:space="preserve"> Príručky pre kontrolu VO. Prijímateľ predkladá dokumentáciu z VO, ktorá nie je súčasťou informačného systému elektronického trhoviska,  prostredníctvom ITMS2014+ (určenie PHZ, doplňujúca dokumentácia a pod.</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69" w:author="Autor">
          <w:pPr>
            <w:numPr>
              <w:numId w:val="176"/>
            </w:numPr>
            <w:spacing w:before="120" w:after="120" w:line="240" w:lineRule="auto"/>
            <w:ind w:left="709" w:hanging="426"/>
            <w:jc w:val="both"/>
          </w:pPr>
        </w:pPrChange>
      </w:pPr>
      <w:r w:rsidRPr="00777572">
        <w:rPr>
          <w:rFonts w:asciiTheme="minorHAnsi" w:hAnsiTheme="minorHAnsi"/>
          <w:b/>
          <w:sz w:val="20"/>
          <w:szCs w:val="20"/>
        </w:rPr>
        <w:t>Ak bola</w:t>
      </w:r>
      <w:r w:rsidRPr="00777572">
        <w:rPr>
          <w:rFonts w:asciiTheme="minorHAnsi" w:hAnsiTheme="minorHAnsi"/>
          <w:sz w:val="20"/>
          <w:szCs w:val="20"/>
        </w:rPr>
        <w:t xml:space="preserve"> v rámci daného VO vykonaná </w:t>
      </w:r>
      <w:r w:rsidRPr="00777572">
        <w:rPr>
          <w:rFonts w:asciiTheme="minorHAnsi" w:hAnsiTheme="minorHAnsi"/>
          <w:b/>
          <w:sz w:val="20"/>
          <w:szCs w:val="20"/>
        </w:rPr>
        <w:t>kontrola VO podľa § 169 ods. 3 ZVO</w:t>
      </w:r>
      <w:r w:rsidRPr="00777572">
        <w:rPr>
          <w:rFonts w:asciiTheme="minorHAnsi" w:hAnsiTheme="minorHAnsi"/>
          <w:sz w:val="20"/>
          <w:szCs w:val="20"/>
        </w:rPr>
        <w:t xml:space="preserve">, </w:t>
      </w:r>
      <w:r w:rsidRPr="00777572">
        <w:rPr>
          <w:rFonts w:asciiTheme="minorHAnsi" w:hAnsiTheme="minorHAnsi"/>
          <w:b/>
          <w:sz w:val="20"/>
          <w:szCs w:val="20"/>
        </w:rPr>
        <w:t>prijímateľ informuje RO</w:t>
      </w:r>
      <w:r w:rsidRPr="00777572">
        <w:rPr>
          <w:rFonts w:asciiTheme="minorHAnsi" w:hAnsiTheme="minorHAnsi"/>
          <w:sz w:val="20"/>
          <w:szCs w:val="20"/>
        </w:rPr>
        <w:t xml:space="preserve"> aj o tejto skutočnosti a súčasne s dokumentáciou </w:t>
      </w:r>
      <w:r w:rsidRPr="00777572">
        <w:rPr>
          <w:rFonts w:asciiTheme="minorHAnsi" w:hAnsiTheme="minorHAnsi"/>
          <w:b/>
          <w:sz w:val="20"/>
          <w:szCs w:val="20"/>
        </w:rPr>
        <w:t>predloží aj kópiu právoplatného rozhodnutia ÚVO</w:t>
      </w:r>
      <w:r w:rsidRPr="00777572">
        <w:rPr>
          <w:rFonts w:asciiTheme="minorHAnsi" w:hAnsiTheme="minorHAnsi"/>
          <w:sz w:val="20"/>
          <w:szCs w:val="20"/>
        </w:rPr>
        <w:t xml:space="preserve">. Rovnakým spôsobom je prijímateľ povinný </w:t>
      </w:r>
      <w:r w:rsidRPr="00777572">
        <w:rPr>
          <w:rFonts w:asciiTheme="minorHAnsi" w:hAnsiTheme="minorHAnsi"/>
          <w:b/>
          <w:sz w:val="20"/>
          <w:szCs w:val="20"/>
        </w:rPr>
        <w:t>informovať RO aj o všetkých výsledkoch konania ÚVO vydaných pri výkone dohľadu podľa § 167 ods. 2 ZVO.</w:t>
      </w:r>
      <w:r w:rsidRPr="00777572">
        <w:rPr>
          <w:rFonts w:asciiTheme="minorHAnsi" w:hAnsiTheme="minorHAnsi"/>
          <w:sz w:val="20"/>
          <w:szCs w:val="20"/>
        </w:rPr>
        <w:t xml:space="preserve">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70" w:author="Autor">
          <w:pPr>
            <w:numPr>
              <w:numId w:val="176"/>
            </w:numPr>
            <w:spacing w:after="0" w:line="240" w:lineRule="auto"/>
            <w:ind w:left="709" w:hanging="426"/>
            <w:contextualSpacing/>
            <w:jc w:val="both"/>
          </w:pPr>
        </w:pPrChange>
      </w:pPr>
      <w:bookmarkStart w:id="2571" w:name="kapitola_33724_ods_3"/>
      <w:r w:rsidRPr="00777572">
        <w:rPr>
          <w:rFonts w:asciiTheme="minorHAnsi" w:hAnsiTheme="minorHAnsi"/>
          <w:sz w:val="20"/>
          <w:szCs w:val="20"/>
        </w:rPr>
        <w:t>Pri predkladaní dokumentácie prijímateľ postupuje podľa</w:t>
      </w:r>
      <w:ins w:id="2572" w:author="Autor">
        <w:r w:rsidR="004A2A46">
          <w:rPr>
            <w:rFonts w:asciiTheme="minorHAnsi" w:hAnsiTheme="minorHAnsi"/>
            <w:sz w:val="20"/>
            <w:szCs w:val="20"/>
          </w:rPr>
          <w:t xml:space="preserve"> </w:t>
        </w:r>
      </w:ins>
      <w:del w:id="2573" w:author="Autor">
        <w:r w:rsidRPr="00777572" w:rsidDel="004A2A46">
          <w:rPr>
            <w:rFonts w:asciiTheme="minorHAnsi" w:hAnsiTheme="minorHAnsi"/>
            <w:sz w:val="20"/>
            <w:szCs w:val="20"/>
          </w:rPr>
          <w:delText xml:space="preserve"> </w:delText>
        </w:r>
        <w:r w:rsidR="00502B9B" w:rsidDel="004A2A46">
          <w:fldChar w:fldCharType="begin"/>
        </w:r>
        <w:r w:rsidR="00502B9B" w:rsidDel="004A2A46">
          <w:delInstrText xml:space="preserve"> HYPERLINK \l "kapitola_3372_ods_6" \o "kapitoly 3.3.7.2. ods. 6" </w:delInstrText>
        </w:r>
        <w:r w:rsidR="00502B9B" w:rsidDel="004A2A46">
          <w:fldChar w:fldCharType="separate"/>
        </w:r>
        <w:r w:rsidRPr="00777572" w:rsidDel="004A2A46">
          <w:rPr>
            <w:rFonts w:asciiTheme="minorHAnsi" w:hAnsiTheme="minorHAnsi"/>
            <w:color w:val="0000FF" w:themeColor="hyperlink"/>
            <w:sz w:val="20"/>
            <w:szCs w:val="20"/>
            <w:u w:val="single"/>
          </w:rPr>
          <w:delText>kapitoly 3.3.7.2. ods. 6</w:delText>
        </w:r>
        <w:r w:rsidR="00502B9B" w:rsidDel="004A2A46">
          <w:rPr>
            <w:rFonts w:asciiTheme="minorHAnsi" w:hAnsiTheme="minorHAnsi"/>
            <w:color w:val="0000FF" w:themeColor="hyperlink"/>
            <w:sz w:val="20"/>
            <w:szCs w:val="20"/>
            <w:u w:val="single"/>
          </w:rPr>
          <w:fldChar w:fldCharType="end"/>
        </w:r>
        <w:r w:rsidRPr="00777572" w:rsidDel="004A2A46">
          <w:rPr>
            <w:rFonts w:asciiTheme="minorHAnsi" w:hAnsiTheme="minorHAnsi"/>
            <w:sz w:val="20"/>
            <w:szCs w:val="20"/>
          </w:rPr>
          <w:delText xml:space="preserve"> EŠIF.</w:delText>
        </w:r>
      </w:del>
      <w:ins w:id="2574" w:author="Autor">
        <w:r w:rsidR="004A2A46">
          <w:rPr>
            <w:rFonts w:asciiTheme="minorHAnsi" w:hAnsiTheme="minorHAnsi"/>
            <w:sz w:val="20"/>
            <w:szCs w:val="20"/>
          </w:rPr>
          <w:t xml:space="preserve">kapitoly 16. </w:t>
        </w:r>
      </w:ins>
    </w:p>
    <w:bookmarkEnd w:id="2571"/>
    <w:p w:rsidR="00777572" w:rsidRPr="00777572" w:rsidRDefault="00777572">
      <w:pPr>
        <w:numPr>
          <w:ilvl w:val="0"/>
          <w:numId w:val="176"/>
        </w:numPr>
        <w:spacing w:before="120" w:after="120"/>
        <w:ind w:left="709" w:hanging="426"/>
        <w:jc w:val="both"/>
        <w:rPr>
          <w:rFonts w:asciiTheme="minorHAnsi" w:hAnsiTheme="minorHAnsi"/>
          <w:sz w:val="20"/>
          <w:szCs w:val="20"/>
        </w:rPr>
        <w:pPrChange w:id="2575" w:author="Autor">
          <w:pPr>
            <w:numPr>
              <w:numId w:val="176"/>
            </w:numPr>
            <w:spacing w:before="120" w:after="120" w:line="240" w:lineRule="auto"/>
            <w:ind w:left="709" w:hanging="426"/>
            <w:jc w:val="both"/>
          </w:pPr>
        </w:pPrChange>
      </w:pPr>
      <w:r w:rsidRPr="00777572">
        <w:rPr>
          <w:rFonts w:asciiTheme="minorHAnsi" w:hAnsiTheme="minorHAnsi"/>
          <w:b/>
          <w:sz w:val="20"/>
          <w:szCs w:val="20"/>
        </w:rPr>
        <w:t>Postupy, práva a povinnosti RO uvedené v tejto časti sa vzťahujú aj na kontrolu dodatkov k zmluvám s úspešným uchádzačom a na dodatky k rámcovým dohodám, pokiaľ nie je uvedené inak</w:t>
      </w:r>
      <w:r w:rsidRPr="00777572">
        <w:rPr>
          <w:rFonts w:asciiTheme="minorHAnsi" w:hAnsiTheme="minorHAnsi"/>
          <w:sz w:val="20"/>
          <w:szCs w:val="20"/>
        </w:rPr>
        <w:t>.</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76" w:author="Autor">
          <w:pPr>
            <w:numPr>
              <w:numId w:val="176"/>
            </w:numPr>
            <w:spacing w:before="120" w:after="120" w:line="240" w:lineRule="auto"/>
            <w:ind w:left="709" w:hanging="426"/>
            <w:jc w:val="both"/>
          </w:pPr>
        </w:pPrChange>
      </w:pPr>
      <w:r w:rsidRPr="00777572">
        <w:rPr>
          <w:rFonts w:asciiTheme="minorHAnsi" w:hAnsiTheme="minorHAnsi"/>
          <w:sz w:val="20"/>
          <w:szCs w:val="20"/>
        </w:rPr>
        <w:t>Pri výkone štandardnej ex post kontroly je RO povinný postupovať v súlade s</w:t>
      </w:r>
      <w:del w:id="2577" w:author="Autor">
        <w:r w:rsidRPr="00777572" w:rsidDel="004A2A46">
          <w:rPr>
            <w:rFonts w:asciiTheme="minorHAnsi" w:hAnsiTheme="minorHAnsi"/>
            <w:sz w:val="20"/>
            <w:szCs w:val="20"/>
          </w:rPr>
          <w:delText xml:space="preserve"> </w:delText>
        </w:r>
        <w:r w:rsidR="00502B9B" w:rsidDel="004A2A46">
          <w:fldChar w:fldCharType="begin"/>
        </w:r>
        <w:r w:rsidR="00502B9B" w:rsidDel="004A2A46">
          <w:delInstrText xml:space="preserve"> HYPERLINK \l "kapitola_3374" \o "kapitolou 3.3.7.4" </w:delInstrText>
        </w:r>
        <w:r w:rsidR="00502B9B" w:rsidDel="004A2A46">
          <w:fldChar w:fldCharType="separate"/>
        </w:r>
        <w:r w:rsidRPr="00777572" w:rsidDel="004A2A46">
          <w:rPr>
            <w:rFonts w:asciiTheme="minorHAnsi" w:hAnsiTheme="minorHAnsi"/>
            <w:color w:val="0000FF" w:themeColor="hyperlink"/>
            <w:sz w:val="20"/>
            <w:szCs w:val="20"/>
            <w:u w:val="single"/>
          </w:rPr>
          <w:delText>kapitolou 3.3.7.4</w:delText>
        </w:r>
        <w:r w:rsidR="00502B9B" w:rsidDel="004A2A46">
          <w:rPr>
            <w:rFonts w:asciiTheme="minorHAnsi" w:hAnsiTheme="minorHAnsi"/>
            <w:color w:val="0000FF" w:themeColor="hyperlink"/>
            <w:sz w:val="20"/>
            <w:szCs w:val="20"/>
            <w:u w:val="single"/>
          </w:rPr>
          <w:fldChar w:fldCharType="end"/>
        </w:r>
        <w:r w:rsidRPr="00777572" w:rsidDel="004A2A46">
          <w:rPr>
            <w:rFonts w:asciiTheme="minorHAnsi" w:hAnsiTheme="minorHAnsi"/>
            <w:sz w:val="20"/>
            <w:szCs w:val="20"/>
          </w:rPr>
          <w:delText>.</w:delText>
        </w:r>
      </w:del>
      <w:ins w:id="2578" w:author="Autor">
        <w:r w:rsidR="004A2A46">
          <w:rPr>
            <w:rFonts w:asciiTheme="minorHAnsi" w:hAnsiTheme="minorHAnsi"/>
            <w:sz w:val="20"/>
            <w:szCs w:val="20"/>
          </w:rPr>
          <w:t> kapitolou 14. D).</w:t>
        </w:r>
      </w:ins>
      <w:r w:rsidRPr="00777572">
        <w:rPr>
          <w:rFonts w:asciiTheme="minorHAnsi" w:hAnsiTheme="minorHAnsi"/>
          <w:sz w:val="20"/>
          <w:szCs w:val="20"/>
        </w:rPr>
        <w:t xml:space="preserve">  </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79"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w:t>
      </w:r>
      <w:ins w:id="2580" w:author="Autor">
        <w:r w:rsidR="004A2A46">
          <w:rPr>
            <w:rFonts w:asciiTheme="minorHAnsi" w:hAnsiTheme="minorHAnsi"/>
            <w:sz w:val="20"/>
            <w:szCs w:val="20"/>
          </w:rPr>
          <w:t xml:space="preserve"> </w:t>
        </w:r>
        <w:r w:rsidR="004A2A46">
          <w:rPr>
            <w:rFonts w:asciiTheme="minorHAnsi" w:hAnsiTheme="minorHAnsi"/>
            <w:sz w:val="20"/>
            <w:szCs w:val="20"/>
          </w:rPr>
          <w:br/>
        </w:r>
      </w:ins>
      <w:r w:rsidRPr="00777572">
        <w:rPr>
          <w:rFonts w:asciiTheme="minorHAnsi" w:hAnsiTheme="minorHAnsi"/>
          <w:sz w:val="20"/>
          <w:szCs w:val="20"/>
        </w:rPr>
        <w:t xml:space="preserve">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w:t>
      </w:r>
      <w:del w:id="2581" w:author="Autor">
        <w:r w:rsidRPr="00777572" w:rsidDel="00456278">
          <w:rPr>
            <w:rFonts w:asciiTheme="minorHAnsi" w:hAnsiTheme="minorHAnsi"/>
            <w:sz w:val="20"/>
            <w:szCs w:val="20"/>
          </w:rPr>
          <w:delText xml:space="preserve">Pokiaľ takúto situáciu RO identifikuje, je oprávnený postupovať  postupom podľa </w:delText>
        </w:r>
        <w:r w:rsidR="00502B9B" w:rsidDel="00456278">
          <w:fldChar w:fldCharType="begin"/>
        </w:r>
        <w:r w:rsidR="00502B9B" w:rsidDel="00456278">
          <w:delInstrText xml:space="preserve"> HYPERLINK \l "kapitola_33743" \o "kapitoly 3.3.7.4.3" </w:delInstrText>
        </w:r>
        <w:r w:rsidR="00502B9B" w:rsidDel="00456278">
          <w:fldChar w:fldCharType="separate"/>
        </w:r>
        <w:r w:rsidRPr="00777572" w:rsidDel="00456278">
          <w:rPr>
            <w:rFonts w:asciiTheme="minorHAnsi" w:hAnsiTheme="minorHAnsi"/>
            <w:color w:val="0000FF" w:themeColor="hyperlink"/>
            <w:sz w:val="20"/>
            <w:szCs w:val="20"/>
            <w:u w:val="single"/>
          </w:rPr>
          <w:delText>kapitoly 3.3.7.4.3</w:delText>
        </w:r>
        <w:r w:rsidR="00502B9B" w:rsidDel="00456278">
          <w:rPr>
            <w:rFonts w:asciiTheme="minorHAnsi" w:hAnsiTheme="minorHAnsi"/>
            <w:color w:val="0000FF" w:themeColor="hyperlink"/>
            <w:sz w:val="20"/>
            <w:szCs w:val="20"/>
            <w:u w:val="single"/>
          </w:rPr>
          <w:fldChar w:fldCharType="end"/>
        </w:r>
        <w:r w:rsidRPr="00777572" w:rsidDel="00456278">
          <w:rPr>
            <w:rFonts w:asciiTheme="minorHAnsi" w:hAnsiTheme="minorHAnsi"/>
            <w:sz w:val="20"/>
            <w:szCs w:val="20"/>
          </w:rPr>
          <w:delText xml:space="preserve">. </w:delText>
        </w:r>
      </w:del>
      <w:r w:rsidRPr="00777572">
        <w:rPr>
          <w:rFonts w:asciiTheme="minorHAnsi" w:hAnsiTheme="minorHAnsi"/>
          <w:sz w:val="20"/>
          <w:szCs w:val="20"/>
        </w:rPr>
        <w:t xml:space="preserve">Zároveň, ak aj napriek čestnému vyhláseniu prijímateľa </w:t>
      </w:r>
      <w:del w:id="2582" w:author="Autor">
        <w:r w:rsidRPr="00777572" w:rsidDel="00102DDE">
          <w:rPr>
            <w:rFonts w:asciiTheme="minorHAnsi" w:hAnsiTheme="minorHAnsi"/>
            <w:sz w:val="20"/>
            <w:szCs w:val="20"/>
          </w:rPr>
          <w:delText xml:space="preserve">(viď. </w:delText>
        </w:r>
        <w:r w:rsidR="00502B9B" w:rsidDel="00102DDE">
          <w:fldChar w:fldCharType="begin"/>
        </w:r>
        <w:r w:rsidR="00502B9B" w:rsidDel="00102DDE">
          <w:delInstrText xml:space="preserve"> HYPERLINK \l "kapitola_33724_ods_3" \o "ods. 3" </w:delInstrText>
        </w:r>
        <w:r w:rsidR="00502B9B" w:rsidDel="00102DDE">
          <w:fldChar w:fldCharType="separate"/>
        </w:r>
        <w:r w:rsidRPr="00777572" w:rsidDel="00102DDE">
          <w:rPr>
            <w:rFonts w:asciiTheme="minorHAnsi" w:hAnsiTheme="minorHAnsi"/>
            <w:color w:val="0000FF" w:themeColor="hyperlink"/>
            <w:sz w:val="20"/>
            <w:szCs w:val="20"/>
            <w:u w:val="single"/>
          </w:rPr>
          <w:delText>ods. 3</w:delText>
        </w:r>
        <w:r w:rsidR="00502B9B" w:rsidDel="00102DDE">
          <w:rPr>
            <w:rFonts w:asciiTheme="minorHAnsi" w:hAnsiTheme="minorHAnsi"/>
            <w:color w:val="0000FF" w:themeColor="hyperlink"/>
            <w:sz w:val="20"/>
            <w:szCs w:val="20"/>
            <w:u w:val="single"/>
          </w:rPr>
          <w:fldChar w:fldCharType="end"/>
        </w:r>
        <w:r w:rsidRPr="00777572" w:rsidDel="00102DDE">
          <w:rPr>
            <w:rFonts w:asciiTheme="minorHAnsi" w:hAnsiTheme="minorHAnsi"/>
            <w:sz w:val="20"/>
            <w:szCs w:val="20"/>
          </w:rPr>
          <w:delText xml:space="preserve">) </w:delText>
        </w:r>
      </w:del>
      <w:r w:rsidRPr="00777572">
        <w:rPr>
          <w:rFonts w:asciiTheme="minorHAnsi" w:hAnsiTheme="minorHAnsi"/>
          <w:sz w:val="20"/>
          <w:szCs w:val="20"/>
        </w:rPr>
        <w:t>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ŽoNFP a účinnou zmluvou o NFP. Závery z výkonu vecnej kontroly sú súčasťou návrhu správy/správy z kontroly.</w:t>
      </w:r>
    </w:p>
    <w:p w:rsidR="00777572" w:rsidRPr="00777572" w:rsidDel="00102DDE" w:rsidRDefault="00777572">
      <w:pPr>
        <w:numPr>
          <w:ilvl w:val="0"/>
          <w:numId w:val="176"/>
        </w:numPr>
        <w:spacing w:before="120" w:after="120"/>
        <w:ind w:left="709" w:hanging="426"/>
        <w:jc w:val="both"/>
        <w:rPr>
          <w:del w:id="2583" w:author="Autor"/>
          <w:rFonts w:asciiTheme="minorHAnsi" w:hAnsiTheme="minorHAnsi"/>
          <w:sz w:val="20"/>
          <w:szCs w:val="20"/>
        </w:rPr>
        <w:pPrChange w:id="2584" w:author="Autor">
          <w:pPr>
            <w:numPr>
              <w:numId w:val="176"/>
            </w:numPr>
            <w:spacing w:before="120" w:after="120" w:line="240" w:lineRule="auto"/>
            <w:ind w:left="709" w:hanging="426"/>
            <w:jc w:val="both"/>
          </w:pPr>
        </w:pPrChange>
      </w:pPr>
      <w:del w:id="2585" w:author="Autor">
        <w:r w:rsidRPr="00777572" w:rsidDel="00102DDE">
          <w:rPr>
            <w:rFonts w:asciiTheme="minorHAnsi" w:hAnsiTheme="minorHAnsi"/>
            <w:sz w:val="20"/>
            <w:szCs w:val="20"/>
          </w:rPr>
          <w:delText xml:space="preserve">Pri predĺžení lehoty alebo prerušení výkonu kontroly postupuje RO podľa </w:delText>
        </w:r>
        <w:r w:rsidR="00502B9B" w:rsidDel="00102DDE">
          <w:fldChar w:fldCharType="begin"/>
        </w:r>
        <w:r w:rsidR="00502B9B" w:rsidDel="00102DDE">
          <w:delInstrText xml:space="preserve"> HYPERLINK \l "kapitola_3372_ods_7" \o "kapitoly 3.3.7.2. ods. 7" </w:delInstrText>
        </w:r>
        <w:r w:rsidR="00502B9B" w:rsidDel="00102DDE">
          <w:fldChar w:fldCharType="separate"/>
        </w:r>
        <w:r w:rsidRPr="00777572" w:rsidDel="00102DDE">
          <w:rPr>
            <w:rFonts w:asciiTheme="minorHAnsi" w:hAnsiTheme="minorHAnsi"/>
            <w:sz w:val="20"/>
            <w:szCs w:val="20"/>
          </w:rPr>
          <w:delText>kapitoly 3.3.7.2. ods. 7</w:delText>
        </w:r>
        <w:r w:rsidR="00502B9B" w:rsidDel="00102DDE">
          <w:rPr>
            <w:rFonts w:asciiTheme="minorHAnsi" w:hAnsiTheme="minorHAnsi"/>
            <w:sz w:val="20"/>
            <w:szCs w:val="20"/>
          </w:rPr>
          <w:fldChar w:fldCharType="end"/>
        </w:r>
        <w:r w:rsidRPr="00777572" w:rsidDel="00102DDE">
          <w:rPr>
            <w:rFonts w:asciiTheme="minorHAnsi" w:hAnsiTheme="minorHAnsi"/>
            <w:sz w:val="20"/>
            <w:szCs w:val="20"/>
          </w:rPr>
          <w:delText xml:space="preserve">. </w:delText>
        </w:r>
      </w:del>
    </w:p>
    <w:p w:rsidR="00777572" w:rsidRPr="00777572" w:rsidRDefault="00777572">
      <w:pPr>
        <w:numPr>
          <w:ilvl w:val="0"/>
          <w:numId w:val="176"/>
        </w:numPr>
        <w:spacing w:before="120" w:after="120"/>
        <w:ind w:left="709" w:hanging="426"/>
        <w:jc w:val="both"/>
        <w:rPr>
          <w:rFonts w:asciiTheme="minorHAnsi" w:hAnsiTheme="minorHAnsi"/>
          <w:sz w:val="20"/>
          <w:szCs w:val="20"/>
        </w:rPr>
        <w:pPrChange w:id="2586"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Ak RO nezašle návrh správy z kontroly (v prípade zistení nedostatkov) alebo správu z kontroly </w:t>
      </w:r>
      <w:ins w:id="2587" w:author="Autor">
        <w:r w:rsidR="00102DDE">
          <w:rPr>
            <w:rFonts w:asciiTheme="minorHAnsi" w:hAnsiTheme="minorHAnsi"/>
            <w:sz w:val="20"/>
            <w:szCs w:val="20"/>
          </w:rPr>
          <w:t xml:space="preserve"> </w:t>
        </w:r>
        <w:r w:rsidR="00102DDE">
          <w:rPr>
            <w:rFonts w:asciiTheme="minorHAnsi" w:hAnsiTheme="minorHAnsi"/>
            <w:sz w:val="20"/>
            <w:szCs w:val="20"/>
          </w:rPr>
          <w:br/>
        </w:r>
      </w:ins>
      <w:r w:rsidRPr="00777572">
        <w:rPr>
          <w:rFonts w:asciiTheme="minorHAnsi" w:hAnsiTheme="minorHAnsi"/>
          <w:sz w:val="20"/>
          <w:szCs w:val="20"/>
        </w:rPr>
        <w:t>(v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88"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89"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90"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591" w:author="Autor">
          <w:pPr>
            <w:numPr>
              <w:ilvl w:val="1"/>
              <w:numId w:val="176"/>
            </w:numPr>
            <w:spacing w:before="120" w:after="120" w:line="240" w:lineRule="auto"/>
            <w:ind w:left="1440" w:hanging="360"/>
            <w:jc w:val="both"/>
          </w:pPr>
        </w:pPrChange>
      </w:pPr>
      <w:bookmarkStart w:id="2592" w:name="kapitola_33724_ods_12a_b"/>
      <w:r w:rsidRPr="00777572">
        <w:rPr>
          <w:rFonts w:asciiTheme="minorHAnsi" w:hAnsiTheme="minorHAnsi"/>
          <w:sz w:val="20"/>
          <w:szCs w:val="20"/>
        </w:rPr>
        <w:t>v záveroch kontroly nepripustí výdavky súvisiace s VO do financovania v plnom rozsahu, alebo</w:t>
      </w:r>
    </w:p>
    <w:p w:rsidR="00777572" w:rsidRPr="00777572" w:rsidRDefault="00777572">
      <w:pPr>
        <w:pStyle w:val="Odsekzoznamu"/>
        <w:numPr>
          <w:ilvl w:val="1"/>
          <w:numId w:val="239"/>
        </w:numPr>
        <w:spacing w:before="120" w:after="120"/>
        <w:jc w:val="both"/>
        <w:rPr>
          <w:rFonts w:asciiTheme="minorHAnsi" w:hAnsiTheme="minorHAnsi"/>
          <w:sz w:val="20"/>
          <w:szCs w:val="20"/>
        </w:rPr>
        <w:pPrChange w:id="2593" w:author="Autor">
          <w:pPr>
            <w:numPr>
              <w:ilvl w:val="1"/>
              <w:numId w:val="176"/>
            </w:numPr>
            <w:spacing w:before="120" w:after="120" w:line="240" w:lineRule="auto"/>
            <w:ind w:left="1440" w:hanging="360"/>
            <w:jc w:val="both"/>
          </w:pPr>
        </w:pPrChange>
      </w:pPr>
      <w:r w:rsidRPr="00777572">
        <w:rPr>
          <w:rFonts w:asciiTheme="minorHAnsi" w:hAnsiTheme="minorHAnsi"/>
          <w:sz w:val="20"/>
          <w:szCs w:val="20"/>
        </w:rPr>
        <w:t>postupuje v zmysle metodického pokynu</w:t>
      </w:r>
      <w:r w:rsidRPr="00DF09F6">
        <w:rPr>
          <w:rFonts w:asciiTheme="minorHAnsi" w:hAnsiTheme="minorHAnsi"/>
          <w:sz w:val="20"/>
          <w:szCs w:val="20"/>
          <w:rPrChange w:id="2594" w:author="Autor">
            <w:rPr>
              <w:rFonts w:asciiTheme="minorHAnsi" w:hAnsiTheme="minorHAnsi"/>
              <w:sz w:val="20"/>
              <w:szCs w:val="20"/>
              <w:vertAlign w:val="superscript"/>
            </w:rPr>
          </w:rPrChange>
        </w:rPr>
        <w:footnoteReference w:id="1"/>
      </w:r>
      <w:r w:rsidRPr="00777572">
        <w:rPr>
          <w:rFonts w:asciiTheme="minorHAnsi" w:hAnsiTheme="minorHAnsi"/>
          <w:sz w:val="20"/>
          <w:szCs w:val="20"/>
        </w:rPr>
        <w:t>, ktorý upravuje postup pri určení finančných opráv za VO.</w:t>
      </w:r>
    </w:p>
    <w:bookmarkEnd w:id="2592"/>
    <w:p w:rsidR="00777572" w:rsidRPr="00777572" w:rsidRDefault="00777572">
      <w:pPr>
        <w:numPr>
          <w:ilvl w:val="0"/>
          <w:numId w:val="176"/>
        </w:numPr>
        <w:spacing w:before="120" w:after="120"/>
        <w:ind w:left="709" w:hanging="426"/>
        <w:jc w:val="both"/>
        <w:rPr>
          <w:rFonts w:asciiTheme="minorHAnsi" w:hAnsiTheme="minorHAnsi"/>
          <w:sz w:val="20"/>
          <w:szCs w:val="20"/>
        </w:rPr>
        <w:pPrChange w:id="2595"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Nepripustenie do financovania znamená, že všetky výdavky vychádzajúce z realizácie výsledku daného VO budú zo strany RO v prípade, že budú zahrnuté v ŽoP, označené ako neoprávnené. </w:t>
      </w:r>
    </w:p>
    <w:p w:rsidR="00777572" w:rsidRPr="00777572" w:rsidRDefault="00777572">
      <w:pPr>
        <w:numPr>
          <w:ilvl w:val="0"/>
          <w:numId w:val="176"/>
        </w:numPr>
        <w:spacing w:before="120" w:after="120"/>
        <w:ind w:left="709" w:hanging="426"/>
        <w:jc w:val="both"/>
        <w:rPr>
          <w:rFonts w:asciiTheme="minorHAnsi" w:hAnsiTheme="minorHAnsi"/>
          <w:sz w:val="20"/>
          <w:szCs w:val="20"/>
        </w:rPr>
        <w:pPrChange w:id="2596" w:author="Autor">
          <w:pPr>
            <w:numPr>
              <w:numId w:val="176"/>
            </w:numPr>
            <w:spacing w:before="120" w:after="120" w:line="240" w:lineRule="auto"/>
            <w:ind w:left="709" w:hanging="426"/>
            <w:jc w:val="both"/>
          </w:pPr>
        </w:pPrChange>
      </w:pPr>
      <w:r w:rsidRPr="00777572">
        <w:rPr>
          <w:rFonts w:asciiTheme="minorHAnsi" w:hAnsiTheme="minorHAnsi"/>
          <w:sz w:val="20"/>
          <w:szCs w:val="20"/>
        </w:rPr>
        <w:t xml:space="preserve">Rozhodnutie RO, či bude postupovať podľa </w:t>
      </w:r>
      <w:r w:rsidR="00502B9B">
        <w:fldChar w:fldCharType="begin"/>
      </w:r>
      <w:r w:rsidR="00502B9B">
        <w:instrText xml:space="preserve"> HYPERLINK \l "kapitola_33724_ods_12a_b" \o "ods. 12 a) alebo b)" </w:instrText>
      </w:r>
      <w:r w:rsidR="00502B9B">
        <w:fldChar w:fldCharType="separate"/>
      </w:r>
      <w:r w:rsidRPr="00777572">
        <w:rPr>
          <w:rFonts w:asciiTheme="minorHAnsi" w:hAnsiTheme="minorHAnsi"/>
          <w:color w:val="0000FF" w:themeColor="hyperlink"/>
          <w:sz w:val="20"/>
          <w:szCs w:val="20"/>
          <w:u w:val="single"/>
        </w:rPr>
        <w:t>ods. 1</w:t>
      </w:r>
      <w:del w:id="2597" w:author="Autor">
        <w:r w:rsidRPr="00777572" w:rsidDel="004273D2">
          <w:rPr>
            <w:rFonts w:asciiTheme="minorHAnsi" w:hAnsiTheme="minorHAnsi"/>
            <w:color w:val="0000FF" w:themeColor="hyperlink"/>
            <w:sz w:val="20"/>
            <w:szCs w:val="20"/>
            <w:u w:val="single"/>
          </w:rPr>
          <w:delText>1</w:delText>
        </w:r>
      </w:del>
      <w:ins w:id="2598" w:author="Autor">
        <w:r w:rsidR="004273D2">
          <w:rPr>
            <w:rFonts w:asciiTheme="minorHAnsi" w:hAnsiTheme="minorHAnsi"/>
            <w:color w:val="0000FF" w:themeColor="hyperlink"/>
            <w:sz w:val="20"/>
            <w:szCs w:val="20"/>
            <w:u w:val="single"/>
          </w:rPr>
          <w:t>0</w:t>
        </w:r>
      </w:ins>
      <w:r w:rsidRPr="00777572">
        <w:rPr>
          <w:rFonts w:asciiTheme="minorHAnsi" w:hAnsiTheme="minorHAnsi"/>
          <w:color w:val="0000FF" w:themeColor="hyperlink"/>
          <w:sz w:val="20"/>
          <w:szCs w:val="20"/>
          <w:u w:val="single"/>
        </w:rPr>
        <w:t xml:space="preserve"> a) alebo b)</w:t>
      </w:r>
      <w:r w:rsidR="00502B9B">
        <w:rPr>
          <w:rFonts w:asciiTheme="minorHAnsi" w:hAnsiTheme="minorHAnsi"/>
          <w:color w:val="0000FF" w:themeColor="hyperlink"/>
          <w:sz w:val="20"/>
          <w:szCs w:val="20"/>
          <w:u w:val="single"/>
        </w:rPr>
        <w:fldChar w:fldCharType="end"/>
      </w:r>
      <w:r w:rsidRPr="00777572">
        <w:rPr>
          <w:rFonts w:asciiTheme="minorHAnsi" w:hAnsiTheme="minorHAnsi"/>
          <w:sz w:val="20"/>
          <w:szCs w:val="20"/>
        </w:rPr>
        <w:t xml:space="preserve"> závisí od skutočnosti, či je RO v závislosti od závažnosti zistených nedostatkov oprávnený aplikovať ex ante finančnú opravu</w:t>
      </w:r>
      <w:r w:rsidRPr="00777572">
        <w:rPr>
          <w:rFonts w:asciiTheme="minorHAnsi" w:hAnsiTheme="minorHAnsi"/>
          <w:sz w:val="20"/>
          <w:szCs w:val="20"/>
          <w:vertAlign w:val="superscript"/>
        </w:rPr>
        <w:footnoteReference w:id="2"/>
      </w:r>
      <w:r w:rsidRPr="00777572">
        <w:rPr>
          <w:rFonts w:asciiTheme="minorHAnsi" w:hAnsiTheme="minorHAnsi"/>
          <w:sz w:val="20"/>
          <w:szCs w:val="20"/>
        </w:rPr>
        <w:t>.</w:t>
      </w:r>
    </w:p>
    <w:p w:rsidR="00777572" w:rsidRDefault="00777572">
      <w:pPr>
        <w:numPr>
          <w:ilvl w:val="0"/>
          <w:numId w:val="176"/>
        </w:numPr>
        <w:spacing w:before="120" w:after="120"/>
        <w:ind w:left="709" w:hanging="426"/>
        <w:jc w:val="both"/>
        <w:rPr>
          <w:rFonts w:asciiTheme="minorHAnsi" w:hAnsiTheme="minorHAnsi"/>
          <w:sz w:val="20"/>
          <w:szCs w:val="20"/>
        </w:rPr>
        <w:pPrChange w:id="2599" w:author="Autor">
          <w:pPr>
            <w:numPr>
              <w:numId w:val="176"/>
            </w:numPr>
            <w:spacing w:before="120" w:after="120" w:line="240" w:lineRule="auto"/>
            <w:ind w:left="709" w:hanging="426"/>
            <w:jc w:val="both"/>
          </w:pPr>
        </w:pPrChange>
      </w:pPr>
      <w:r w:rsidRPr="00777572">
        <w:rPr>
          <w:rFonts w:asciiTheme="minorHAnsi" w:hAnsiTheme="minorHAnsi"/>
          <w:sz w:val="20"/>
          <w:szCs w:val="20"/>
        </w:rPr>
        <w:t>Ak pri štandardnej ex post kontrole RO zistí porušenie pravidiel a postupov VO, resp. porušenie pravidiel a ustanovení legislatívy SR a EÚ, pričom rozsah, závažnosť a moment zistenia týchto nedostatkov sú v zmysle metodického pokynu</w:t>
      </w:r>
      <w:r w:rsidRPr="00777572">
        <w:rPr>
          <w:rFonts w:asciiTheme="minorHAnsi" w:hAnsiTheme="minorHAnsi"/>
          <w:sz w:val="20"/>
          <w:szCs w:val="20"/>
          <w:vertAlign w:val="superscript"/>
        </w:rPr>
        <w:footnoteReference w:id="3"/>
      </w:r>
      <w:r w:rsidRPr="00777572">
        <w:rPr>
          <w:rFonts w:asciiTheme="minorHAnsi" w:hAnsiTheme="minorHAnsi"/>
          <w:sz w:val="20"/>
          <w:szCs w:val="20"/>
        </w:rPr>
        <w:t>,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ŽoP, RO určí súčasne aj ex ante finančnú opravu, o ktorú budú krátené všetky ďalšie súvisiace ŽoP. Percentuálna výška tejto ex ante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B76D1C" w:rsidRPr="00777572" w:rsidDel="00C57644" w:rsidRDefault="00B76D1C" w:rsidP="00B76D1C">
      <w:pPr>
        <w:spacing w:before="120" w:after="120" w:line="240" w:lineRule="auto"/>
        <w:ind w:left="709"/>
        <w:jc w:val="both"/>
        <w:rPr>
          <w:del w:id="2600" w:author="Autor"/>
          <w:rFonts w:asciiTheme="minorHAnsi" w:hAnsiTheme="minorHAnsi"/>
          <w:sz w:val="20"/>
          <w:szCs w:val="20"/>
        </w:rPr>
      </w:pPr>
    </w:p>
    <w:p w:rsidR="00777572" w:rsidRPr="00B76D1C" w:rsidRDefault="00777572" w:rsidP="00B76D1C">
      <w:pPr>
        <w:pStyle w:val="Nadpis2"/>
      </w:pPr>
      <w:bookmarkStart w:id="2601" w:name="_Toc12601477"/>
      <w:bookmarkStart w:id="2602" w:name="_Toc12601639"/>
      <w:bookmarkStart w:id="2603" w:name="_Toc12601740"/>
      <w:bookmarkStart w:id="2604" w:name="_Toc12601841"/>
      <w:bookmarkStart w:id="2605" w:name="_Následná_ex-post_kontrola"/>
      <w:bookmarkStart w:id="2606" w:name="_Toc26798961"/>
      <w:bookmarkEnd w:id="2601"/>
      <w:bookmarkEnd w:id="2602"/>
      <w:bookmarkEnd w:id="2603"/>
      <w:bookmarkEnd w:id="2604"/>
      <w:bookmarkEnd w:id="2605"/>
      <w:ins w:id="2607" w:author="Autor">
        <w:r w:rsidRPr="00B76D1C">
          <w:t xml:space="preserve">E) </w:t>
        </w:r>
      </w:ins>
      <w:r w:rsidRPr="00B76D1C">
        <w:t xml:space="preserve"> Následná ex post kontrola</w:t>
      </w:r>
      <w:bookmarkEnd w:id="2606"/>
    </w:p>
    <w:p w:rsidR="00777572" w:rsidRPr="00DF09F6" w:rsidDel="00C57644" w:rsidRDefault="00777572">
      <w:pPr>
        <w:numPr>
          <w:ilvl w:val="0"/>
          <w:numId w:val="240"/>
        </w:numPr>
        <w:spacing w:before="120" w:after="120"/>
        <w:ind w:left="709" w:hanging="425"/>
        <w:jc w:val="both"/>
        <w:rPr>
          <w:del w:id="2608" w:author="Autor"/>
          <w:rFonts w:asciiTheme="minorHAnsi" w:hAnsiTheme="minorHAnsi"/>
          <w:b/>
          <w:sz w:val="20"/>
          <w:szCs w:val="20"/>
          <w:rPrChange w:id="2609" w:author="Autor">
            <w:rPr>
              <w:del w:id="2610" w:author="Autor"/>
              <w:rFonts w:asciiTheme="minorHAnsi" w:hAnsiTheme="minorHAnsi"/>
              <w:sz w:val="20"/>
              <w:szCs w:val="20"/>
            </w:rPr>
          </w:rPrChange>
        </w:rPr>
        <w:pPrChange w:id="2611" w:author="Autor">
          <w:pPr>
            <w:spacing w:before="120" w:after="120" w:line="240" w:lineRule="auto"/>
            <w:ind w:left="709"/>
            <w:jc w:val="both"/>
          </w:pPr>
        </w:pPrChange>
      </w:pPr>
      <w:del w:id="2612" w:author="Autor">
        <w:r w:rsidRPr="00DF09F6" w:rsidDel="00C57644">
          <w:rPr>
            <w:rFonts w:asciiTheme="minorHAnsi" w:hAnsiTheme="minorHAnsi"/>
            <w:b/>
            <w:sz w:val="20"/>
            <w:szCs w:val="20"/>
            <w:rPrChange w:id="2613" w:author="Autor">
              <w:rPr>
                <w:rFonts w:asciiTheme="minorHAnsi" w:hAnsiTheme="minorHAnsi"/>
                <w:sz w:val="20"/>
                <w:szCs w:val="20"/>
              </w:rPr>
            </w:rPrChange>
          </w:rPr>
          <w:delText xml:space="preserve">        </w:delText>
        </w:r>
      </w:del>
      <w:r w:rsidRPr="00DF09F6">
        <w:rPr>
          <w:rFonts w:asciiTheme="minorHAnsi" w:hAnsiTheme="minorHAnsi"/>
          <w:b/>
          <w:sz w:val="20"/>
          <w:szCs w:val="20"/>
          <w:rPrChange w:id="2614" w:author="Autor">
            <w:rPr>
              <w:rFonts w:asciiTheme="minorHAnsi" w:hAnsiTheme="minorHAnsi"/>
              <w:sz w:val="20"/>
              <w:szCs w:val="20"/>
            </w:rPr>
          </w:rPrChange>
        </w:rPr>
        <w:t xml:space="preserve">RO následnú </w:t>
      </w:r>
      <w:r w:rsidRPr="00777572">
        <w:rPr>
          <w:rFonts w:asciiTheme="minorHAnsi" w:hAnsiTheme="minorHAnsi"/>
          <w:b/>
          <w:sz w:val="20"/>
          <w:szCs w:val="20"/>
        </w:rPr>
        <w:t>ex post kontrolu nevykonáva</w:t>
      </w:r>
      <w:r w:rsidRPr="00DF09F6">
        <w:rPr>
          <w:rFonts w:asciiTheme="minorHAnsi" w:hAnsiTheme="minorHAnsi"/>
          <w:b/>
          <w:sz w:val="20"/>
          <w:szCs w:val="20"/>
          <w:rPrChange w:id="2615" w:author="Autor">
            <w:rPr>
              <w:rFonts w:asciiTheme="minorHAnsi" w:hAnsiTheme="minorHAnsi"/>
              <w:sz w:val="20"/>
              <w:szCs w:val="20"/>
            </w:rPr>
          </w:rPrChange>
        </w:rPr>
        <w:t xml:space="preserve">. </w:t>
      </w:r>
      <w:bookmarkStart w:id="2616" w:name="_Toc12601479"/>
      <w:bookmarkStart w:id="2617" w:name="_Toc12601641"/>
      <w:bookmarkStart w:id="2618" w:name="_Toc12601742"/>
      <w:bookmarkStart w:id="2619" w:name="_Toc12601843"/>
      <w:bookmarkStart w:id="2620" w:name="_Toc12601480"/>
      <w:bookmarkStart w:id="2621" w:name="_Toc12601642"/>
      <w:bookmarkStart w:id="2622" w:name="_Toc12601743"/>
      <w:bookmarkStart w:id="2623" w:name="_Toc12601844"/>
      <w:bookmarkStart w:id="2624" w:name="_Toc12601481"/>
      <w:bookmarkStart w:id="2625" w:name="_Toc12601643"/>
      <w:bookmarkStart w:id="2626" w:name="_Toc12601744"/>
      <w:bookmarkStart w:id="2627" w:name="_Toc12601845"/>
      <w:bookmarkStart w:id="2628" w:name="_Toc12601482"/>
      <w:bookmarkStart w:id="2629" w:name="_Toc12601644"/>
      <w:bookmarkStart w:id="2630" w:name="_Toc12601745"/>
      <w:bookmarkStart w:id="2631" w:name="_Toc12601846"/>
      <w:bookmarkStart w:id="2632" w:name="_Toc12601483"/>
      <w:bookmarkStart w:id="2633" w:name="_Toc12601645"/>
      <w:bookmarkStart w:id="2634" w:name="_Toc12601746"/>
      <w:bookmarkStart w:id="2635" w:name="_Toc12601847"/>
      <w:bookmarkStart w:id="2636" w:name="_Toc12601484"/>
      <w:bookmarkStart w:id="2637" w:name="_Toc12601646"/>
      <w:bookmarkStart w:id="2638" w:name="_Toc12601747"/>
      <w:bookmarkStart w:id="2639" w:name="_Toc12601848"/>
      <w:bookmarkStart w:id="2640" w:name="_Toc12601485"/>
      <w:bookmarkStart w:id="2641" w:name="_Toc12601647"/>
      <w:bookmarkStart w:id="2642" w:name="_Toc12601748"/>
      <w:bookmarkStart w:id="2643" w:name="_Toc12601849"/>
      <w:bookmarkStart w:id="2644" w:name="_Toc12601486"/>
      <w:bookmarkStart w:id="2645" w:name="_Toc12601648"/>
      <w:bookmarkStart w:id="2646" w:name="_Toc12601749"/>
      <w:bookmarkStart w:id="2647" w:name="_Toc12601850"/>
      <w:bookmarkStart w:id="2648" w:name="_Toc12601487"/>
      <w:bookmarkStart w:id="2649" w:name="_Toc12601649"/>
      <w:bookmarkStart w:id="2650" w:name="_Toc12601750"/>
      <w:bookmarkStart w:id="2651" w:name="_Toc12601851"/>
      <w:bookmarkStart w:id="2652" w:name="_Toc12601488"/>
      <w:bookmarkStart w:id="2653" w:name="_Toc12601650"/>
      <w:bookmarkStart w:id="2654" w:name="_Toc12601751"/>
      <w:bookmarkStart w:id="2655" w:name="_Toc12601852"/>
      <w:bookmarkStart w:id="2656" w:name="_Toc12601489"/>
      <w:bookmarkStart w:id="2657" w:name="_Toc12601651"/>
      <w:bookmarkStart w:id="2658" w:name="_Toc12601752"/>
      <w:bookmarkStart w:id="2659" w:name="_Toc12601853"/>
      <w:bookmarkStart w:id="2660" w:name="_Toc12601490"/>
      <w:bookmarkStart w:id="2661" w:name="_Toc12601652"/>
      <w:bookmarkStart w:id="2662" w:name="_Toc12601753"/>
      <w:bookmarkStart w:id="2663" w:name="_Toc12601854"/>
      <w:bookmarkStart w:id="2664" w:name="_Toc12601491"/>
      <w:bookmarkStart w:id="2665" w:name="_Toc12601653"/>
      <w:bookmarkStart w:id="2666" w:name="_Toc12601754"/>
      <w:bookmarkStart w:id="2667" w:name="_Toc12601855"/>
      <w:bookmarkStart w:id="2668" w:name="_Toc12601492"/>
      <w:bookmarkStart w:id="2669" w:name="_Toc12601654"/>
      <w:bookmarkStart w:id="2670" w:name="_Toc12601755"/>
      <w:bookmarkStart w:id="2671" w:name="_Toc12601856"/>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p>
    <w:p w:rsidR="00134E13" w:rsidRPr="00DF09F6" w:rsidRDefault="00134E13">
      <w:pPr>
        <w:numPr>
          <w:ilvl w:val="0"/>
          <w:numId w:val="240"/>
        </w:numPr>
        <w:spacing w:before="120" w:after="120"/>
        <w:ind w:left="709" w:hanging="425"/>
        <w:jc w:val="both"/>
        <w:rPr>
          <w:rFonts w:asciiTheme="minorHAnsi" w:hAnsiTheme="minorHAnsi"/>
          <w:sz w:val="20"/>
          <w:szCs w:val="20"/>
        </w:rPr>
        <w:pPrChange w:id="2672" w:author="Autor">
          <w:pPr>
            <w:spacing w:before="120" w:after="120" w:line="240" w:lineRule="auto"/>
            <w:ind w:left="709"/>
            <w:jc w:val="both"/>
          </w:pPr>
        </w:pPrChange>
      </w:pPr>
    </w:p>
    <w:p w:rsidR="00C57644" w:rsidRDefault="00C57644">
      <w:pPr>
        <w:rPr>
          <w:ins w:id="2673" w:author="Autor"/>
          <w:rFonts w:asciiTheme="minorHAnsi" w:eastAsiaTheme="majorEastAsia" w:hAnsiTheme="minorHAnsi" w:cstheme="majorBidi"/>
          <w:b/>
          <w:bCs/>
          <w:color w:val="4F81BD" w:themeColor="accent1"/>
          <w:sz w:val="20"/>
          <w:szCs w:val="20"/>
        </w:rPr>
      </w:pPr>
      <w:ins w:id="2674" w:author="Autor">
        <w:r>
          <w:rPr>
            <w:rFonts w:asciiTheme="minorHAnsi" w:hAnsiTheme="minorHAnsi"/>
            <w:sz w:val="20"/>
            <w:szCs w:val="20"/>
          </w:rPr>
          <w:br w:type="page"/>
        </w:r>
      </w:ins>
    </w:p>
    <w:p w:rsidR="00134E13" w:rsidDel="00C57644" w:rsidRDefault="00134E13" w:rsidP="00777572">
      <w:pPr>
        <w:spacing w:before="120" w:after="120" w:line="240" w:lineRule="auto"/>
        <w:ind w:left="709"/>
        <w:jc w:val="both"/>
        <w:rPr>
          <w:del w:id="2675" w:author="Autor"/>
          <w:rFonts w:asciiTheme="minorHAnsi" w:hAnsiTheme="minorHAnsi"/>
          <w:sz w:val="20"/>
          <w:szCs w:val="20"/>
        </w:rPr>
      </w:pPr>
    </w:p>
    <w:p w:rsidR="00134E13" w:rsidDel="00C57644" w:rsidRDefault="00134E13" w:rsidP="00777572">
      <w:pPr>
        <w:spacing w:before="120" w:after="120" w:line="240" w:lineRule="auto"/>
        <w:ind w:left="709"/>
        <w:jc w:val="both"/>
        <w:rPr>
          <w:del w:id="2676" w:author="Autor"/>
          <w:rFonts w:asciiTheme="minorHAnsi" w:hAnsiTheme="minorHAnsi"/>
          <w:sz w:val="20"/>
          <w:szCs w:val="20"/>
        </w:rPr>
      </w:pPr>
    </w:p>
    <w:p w:rsidR="00D2011E" w:rsidRPr="00777572" w:rsidDel="00C57644" w:rsidRDefault="00D2011E" w:rsidP="00777572">
      <w:pPr>
        <w:spacing w:before="120" w:after="120" w:line="240" w:lineRule="auto"/>
        <w:ind w:left="709"/>
        <w:jc w:val="both"/>
        <w:rPr>
          <w:del w:id="2677" w:author="Autor"/>
          <w:rFonts w:asciiTheme="minorHAnsi" w:hAnsiTheme="minorHAnsi"/>
          <w:sz w:val="20"/>
          <w:szCs w:val="20"/>
        </w:rPr>
      </w:pPr>
    </w:p>
    <w:p w:rsidR="00777572" w:rsidRPr="00D2011E" w:rsidRDefault="00777572" w:rsidP="00D2011E">
      <w:pPr>
        <w:pStyle w:val="Nadpis2"/>
      </w:pPr>
      <w:bookmarkStart w:id="2678" w:name="_Toc26798962"/>
      <w:r w:rsidRPr="00D2011E">
        <w:t>F)</w:t>
      </w:r>
      <w:del w:id="2679" w:author="Autor">
        <w:r w:rsidRPr="00D2011E" w:rsidDel="00AD6E59">
          <w:delText>5.1.7.</w:delText>
        </w:r>
      </w:del>
      <w:r w:rsidRPr="00D2011E">
        <w:t xml:space="preserve"> Kontrola zákaziek s nízkou hodnotou</w:t>
      </w:r>
      <w:bookmarkEnd w:id="2678"/>
      <w:r w:rsidRPr="00D2011E">
        <w:t xml:space="preserve"> </w:t>
      </w:r>
    </w:p>
    <w:p w:rsidR="00D2011E" w:rsidRPr="00D2011E" w:rsidDel="00C57644" w:rsidRDefault="00D2011E">
      <w:pPr>
        <w:spacing w:before="120" w:after="120"/>
        <w:ind w:left="709"/>
        <w:rPr>
          <w:del w:id="2680" w:author="Autor"/>
        </w:rPr>
        <w:pPrChange w:id="2681" w:author="Autor">
          <w:pPr>
            <w:ind w:left="709"/>
          </w:pPr>
        </w:pPrChange>
      </w:pPr>
    </w:p>
    <w:p w:rsidR="00777572" w:rsidRPr="00073516" w:rsidRDefault="00777572">
      <w:pPr>
        <w:numPr>
          <w:ilvl w:val="0"/>
          <w:numId w:val="181"/>
        </w:numPr>
        <w:spacing w:before="120" w:after="120"/>
        <w:ind w:left="709" w:hanging="426"/>
        <w:jc w:val="both"/>
        <w:rPr>
          <w:ins w:id="2682" w:author="Autor"/>
          <w:rFonts w:ascii="Calibri" w:eastAsia="Times New Roman" w:hAnsi="Calibri" w:cs="Times New Roman"/>
          <w:sz w:val="20"/>
          <w:szCs w:val="20"/>
          <w:lang w:eastAsia="sk-SK"/>
        </w:rPr>
        <w:pPrChange w:id="2683" w:author="Autor">
          <w:pPr>
            <w:numPr>
              <w:numId w:val="181"/>
            </w:numPr>
            <w:spacing w:before="120" w:after="120" w:line="240" w:lineRule="auto"/>
            <w:ind w:left="709" w:hanging="426"/>
            <w:jc w:val="both"/>
          </w:pPr>
        </w:pPrChange>
      </w:pPr>
      <w:ins w:id="2684" w:author="Autor">
        <w:r w:rsidRPr="00073516">
          <w:rPr>
            <w:rFonts w:ascii="Calibri" w:eastAsia="Times New Roman" w:hAnsi="Calibri" w:cs="Times New Roman"/>
            <w:b/>
            <w:sz w:val="20"/>
            <w:szCs w:val="20"/>
            <w:lang w:eastAsia="sk-SK"/>
          </w:rPr>
          <w:t>Pravidlá a povinnosti uvádzané v tejto časti</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 xml:space="preserve">sa vzťahujú na všetky zákazky s nízkymi hodnotami podľa  </w:t>
        </w:r>
        <w:del w:id="2685" w:author="Autor">
          <w:r w:rsidRPr="00073516" w:rsidDel="00DF09F6">
            <w:rPr>
              <w:rFonts w:ascii="Calibri" w:eastAsia="Times New Roman" w:hAnsi="Calibri" w:cs="Times New Roman"/>
              <w:b/>
              <w:sz w:val="20"/>
              <w:szCs w:val="20"/>
              <w:lang w:eastAsia="sk-SK"/>
            </w:rPr>
            <w:br/>
          </w:r>
        </w:del>
        <w:r w:rsidRPr="00073516">
          <w:rPr>
            <w:rFonts w:ascii="Calibri" w:eastAsia="Times New Roman" w:hAnsi="Calibri" w:cs="Times New Roman"/>
            <w:b/>
            <w:sz w:val="20"/>
            <w:szCs w:val="20"/>
            <w:lang w:eastAsia="sk-SK"/>
          </w:rPr>
          <w:t>§ 117 ZVO</w:t>
        </w:r>
        <w:r w:rsidRPr="00073516">
          <w:rPr>
            <w:rFonts w:ascii="Calibri" w:eastAsia="Times New Roman" w:hAnsi="Calibri" w:cs="Times New Roman"/>
            <w:sz w:val="20"/>
            <w:szCs w:val="20"/>
            <w:lang w:eastAsia="sk-SK"/>
          </w:rPr>
          <w:t xml:space="preserve">, ktoré budú spolufinancované z fondov a ENRF, </w:t>
        </w:r>
        <w:r w:rsidRPr="00073516">
          <w:rPr>
            <w:rFonts w:ascii="Calibri" w:eastAsia="Times New Roman" w:hAnsi="Calibri" w:cs="Times New Roman"/>
            <w:b/>
            <w:sz w:val="20"/>
            <w:szCs w:val="20"/>
            <w:lang w:eastAsia="sk-SK"/>
          </w:rPr>
          <w:t>bez ohľadu na skutočnosť, či ich zrealizoval prijímateľ ešte pred schválením ŽoNFP, alebo až po schválení tejto ŽoNFP.</w:t>
        </w:r>
        <w:r w:rsidRPr="00073516">
          <w:rPr>
            <w:rFonts w:ascii="Calibri" w:eastAsia="Times New Roman" w:hAnsi="Calibri" w:cs="Times New Roman"/>
            <w:sz w:val="20"/>
            <w:szCs w:val="20"/>
            <w:lang w:eastAsia="sk-SK"/>
          </w:rPr>
          <w:t xml:space="preserve"> Pokiaľ teda prijímateľ predloží na RO OP TP dokumentáciu z procesu verejného obstarávania realizovaného ako zákazka s nízkou hodnotou podľa § 117 ZVO</w:t>
        </w:r>
        <w:r w:rsidRPr="00073516">
          <w:rPr>
            <w:rFonts w:ascii="Calibri" w:eastAsia="Times New Roman" w:hAnsi="Calibri" w:cs="Times New Roman"/>
            <w:b/>
            <w:sz w:val="20"/>
            <w:szCs w:val="20"/>
            <w:lang w:eastAsia="sk-SK"/>
          </w:rPr>
          <w:t>, pri ktorej obstarávaní nepostupoval podľa pravidiel uvedených v tejto časti</w:t>
        </w:r>
        <w:r w:rsidRPr="00073516">
          <w:rPr>
            <w:rFonts w:ascii="Calibri" w:eastAsia="Times New Roman" w:hAnsi="Calibri" w:cs="Times New Roman"/>
            <w:sz w:val="20"/>
            <w:szCs w:val="20"/>
            <w:lang w:eastAsia="sk-SK"/>
          </w:rPr>
          <w:t xml:space="preserve"> a porušenie týchto pravidiel malo alebo mohlo mať vplyv na výsledok verejného obstarávania, </w:t>
        </w:r>
        <w:r w:rsidRPr="00073516">
          <w:rPr>
            <w:rFonts w:ascii="Calibri" w:eastAsia="Times New Roman" w:hAnsi="Calibri" w:cs="Times New Roman"/>
            <w:b/>
            <w:sz w:val="20"/>
            <w:szCs w:val="20"/>
            <w:lang w:eastAsia="sk-SK"/>
          </w:rPr>
          <w:t xml:space="preserve">RO OP TP je povinný postupovať podľa MP CKO č. 5 , ktorý upravuje postup pri určení finančných opráv  </w:t>
        </w:r>
        <w:del w:id="2686" w:author="Autor">
          <w:r w:rsidRPr="00073516" w:rsidDel="00DF09F6">
            <w:rPr>
              <w:rFonts w:ascii="Calibri" w:eastAsia="Times New Roman" w:hAnsi="Calibri" w:cs="Times New Roman"/>
              <w:b/>
              <w:sz w:val="20"/>
              <w:szCs w:val="20"/>
              <w:lang w:eastAsia="sk-SK"/>
            </w:rPr>
            <w:br/>
          </w:r>
        </w:del>
        <w:r w:rsidRPr="00073516">
          <w:rPr>
            <w:rFonts w:ascii="Calibri" w:eastAsia="Times New Roman" w:hAnsi="Calibri" w:cs="Times New Roman"/>
            <w:b/>
            <w:sz w:val="20"/>
            <w:szCs w:val="20"/>
            <w:lang w:eastAsia="sk-SK"/>
          </w:rPr>
          <w:t>za porušenie pravidiel a postupov VO.</w:t>
        </w:r>
        <w:r w:rsidRPr="00073516">
          <w:rPr>
            <w:rFonts w:ascii="Calibri" w:eastAsia="Times New Roman" w:hAnsi="Calibri" w:cs="Times New Roman"/>
            <w:sz w:val="20"/>
            <w:szCs w:val="20"/>
            <w:lang w:eastAsia="sk-SK"/>
          </w:rPr>
          <w:t xml:space="preserve">  Kontrola pravidiel vzťahujúcich sa na obstarávanie zákaziek  </w:t>
        </w:r>
        <w:del w:id="2687" w:author="Autor">
          <w:r w:rsidRPr="00073516"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s nízkymi hodnotami podľa § 117 ZVO, ktoré sú uvedené v tejto časti sa</w:t>
        </w:r>
        <w:r w:rsidR="00DF09F6">
          <w:rPr>
            <w:rFonts w:ascii="Calibri" w:eastAsia="Times New Roman" w:hAnsi="Calibri" w:cs="Times New Roman"/>
            <w:sz w:val="20"/>
            <w:szCs w:val="20"/>
            <w:lang w:eastAsia="sk-SK"/>
          </w:rPr>
          <w:t xml:space="preserve"> </w:t>
        </w:r>
        <w:del w:id="2688" w:author="Autor">
          <w:r w:rsidRPr="00073516" w:rsidDel="00DF09F6">
            <w:rPr>
              <w:rFonts w:ascii="Calibri" w:eastAsia="Times New Roman" w:hAnsi="Calibri" w:cs="Times New Roman"/>
              <w:sz w:val="20"/>
              <w:szCs w:val="20"/>
              <w:lang w:eastAsia="sk-SK"/>
            </w:rPr>
            <w:delText xml:space="preserve"> </w:delText>
          </w:r>
        </w:del>
        <w:r w:rsidRPr="00073516">
          <w:rPr>
            <w:rFonts w:ascii="Calibri" w:eastAsia="Times New Roman" w:hAnsi="Calibri" w:cs="Times New Roman"/>
            <w:sz w:val="20"/>
            <w:szCs w:val="20"/>
            <w:lang w:eastAsia="sk-SK"/>
          </w:rPr>
          <w:t xml:space="preserve">uskutoční v súlade s pravidlami   </w:t>
        </w:r>
        <w:del w:id="2689" w:author="Autor">
          <w:r w:rsidRPr="00073516"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v rámci jednotlivých vyzvaní.</w:t>
        </w:r>
      </w:ins>
    </w:p>
    <w:p w:rsidR="00777572" w:rsidRPr="00073516" w:rsidRDefault="00777572">
      <w:pPr>
        <w:numPr>
          <w:ilvl w:val="0"/>
          <w:numId w:val="181"/>
        </w:numPr>
        <w:spacing w:before="120" w:after="120"/>
        <w:ind w:left="709" w:hanging="426"/>
        <w:jc w:val="both"/>
        <w:rPr>
          <w:ins w:id="2690" w:author="Autor"/>
          <w:rFonts w:ascii="Calibri" w:eastAsia="Times New Roman" w:hAnsi="Calibri" w:cs="Times New Roman"/>
          <w:sz w:val="20"/>
          <w:szCs w:val="20"/>
          <w:lang w:eastAsia="sk-SK"/>
        </w:rPr>
        <w:pPrChange w:id="2691" w:author="Autor">
          <w:pPr>
            <w:numPr>
              <w:numId w:val="181"/>
            </w:numPr>
            <w:spacing w:before="120" w:after="120" w:line="240" w:lineRule="auto"/>
            <w:ind w:left="709" w:hanging="426"/>
            <w:jc w:val="both"/>
          </w:pPr>
        </w:pPrChange>
      </w:pPr>
      <w:ins w:id="2692" w:author="Autor">
        <w:r w:rsidRPr="00073516">
          <w:rPr>
            <w:rFonts w:ascii="Calibri" w:eastAsia="Times New Roman" w:hAnsi="Calibri" w:cs="Times New Roman"/>
            <w:b/>
            <w:sz w:val="20"/>
            <w:szCs w:val="20"/>
            <w:lang w:eastAsia="sk-SK"/>
          </w:rPr>
          <w:t>RO</w:t>
        </w:r>
        <w:r>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postupuje pri kontrole VO zákaziek podľa § 117 ZVO</w:t>
        </w:r>
        <w:r w:rsidRPr="00073516">
          <w:rPr>
            <w:rFonts w:ascii="Calibri" w:eastAsia="Times New Roman" w:hAnsi="Calibri" w:cs="Times New Roman"/>
            <w:sz w:val="20"/>
            <w:szCs w:val="20"/>
            <w:lang w:eastAsia="sk-SK"/>
          </w:rPr>
          <w:t xml:space="preserve"> v zmysle pravidiel uvedených v tejto časti </w:t>
        </w:r>
        <w:r>
          <w:rPr>
            <w:rFonts w:ascii="Calibri" w:eastAsia="Times New Roman" w:hAnsi="Calibri" w:cs="Times New Roman"/>
            <w:sz w:val="20"/>
            <w:szCs w:val="20"/>
            <w:lang w:eastAsia="sk-SK"/>
          </w:rPr>
          <w:t xml:space="preserve"> </w:t>
        </w:r>
        <w:r>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 súčasne dodržuje postupy ďalej uvedené. </w:t>
        </w:r>
        <w:r w:rsidRPr="00073516">
          <w:rPr>
            <w:rFonts w:ascii="Calibri" w:eastAsia="Times New Roman" w:hAnsi="Calibri" w:cs="Times New Roman"/>
            <w:b/>
            <w:sz w:val="20"/>
            <w:szCs w:val="20"/>
            <w:lang w:eastAsia="sk-SK"/>
          </w:rPr>
          <w:t>Všeobecným predmetom kontroly je skutočnosť, či prijímateľ správne určil postup obstarávania s ohľadom  na finančný limit podľa § 5 ods. 4 ZVO</w:t>
        </w:r>
        <w:r w:rsidRPr="00073516">
          <w:rPr>
            <w:rFonts w:ascii="Calibri" w:eastAsia="Times New Roman" w:hAnsi="Calibri" w:cs="Times New Roman"/>
            <w:sz w:val="20"/>
            <w:szCs w:val="20"/>
            <w:lang w:eastAsia="sk-SK"/>
          </w:rPr>
          <w:t xml:space="preserve">. </w:t>
        </w:r>
      </w:ins>
    </w:p>
    <w:p w:rsidR="00777572" w:rsidRPr="00073516" w:rsidRDefault="00777572">
      <w:pPr>
        <w:numPr>
          <w:ilvl w:val="0"/>
          <w:numId w:val="181"/>
        </w:numPr>
        <w:spacing w:before="120" w:after="120"/>
        <w:ind w:left="709" w:hanging="426"/>
        <w:jc w:val="both"/>
        <w:rPr>
          <w:ins w:id="2693" w:author="Autor"/>
          <w:rFonts w:ascii="Calibri" w:eastAsia="Times New Roman" w:hAnsi="Calibri" w:cs="Times New Roman"/>
          <w:sz w:val="20"/>
          <w:szCs w:val="20"/>
          <w:lang w:eastAsia="sk-SK"/>
        </w:rPr>
        <w:pPrChange w:id="2694" w:author="Autor">
          <w:pPr>
            <w:numPr>
              <w:numId w:val="181"/>
            </w:numPr>
            <w:spacing w:after="0" w:line="240" w:lineRule="auto"/>
            <w:ind w:left="709" w:hanging="426"/>
            <w:jc w:val="both"/>
          </w:pPr>
        </w:pPrChange>
      </w:pPr>
      <w:ins w:id="2695" w:author="Autor">
        <w:r w:rsidRPr="00073516">
          <w:rPr>
            <w:rFonts w:ascii="Calibri" w:eastAsia="Times New Roman" w:hAnsi="Calibri" w:cs="Times New Roman"/>
            <w:b/>
            <w:sz w:val="20"/>
            <w:szCs w:val="20"/>
            <w:lang w:eastAsia="sk-SK"/>
          </w:rPr>
          <w:t>Dokumentáciu na kontrolu VO predkladá prijímateľ po podpise zmluvy s úspešným uchádzačom</w:t>
        </w:r>
        <w:r w:rsidRPr="00073516">
          <w:rPr>
            <w:rFonts w:ascii="Calibri" w:eastAsia="Times New Roman" w:hAnsi="Calibri" w:cs="Times New Roman"/>
            <w:sz w:val="20"/>
            <w:szCs w:val="20"/>
            <w:lang w:eastAsia="sk-SK"/>
          </w:rPr>
          <w:t xml:space="preserve">. Ak plnenie </w:t>
        </w:r>
        <w:r w:rsidRPr="00073516">
          <w:rPr>
            <w:rFonts w:ascii="Calibri" w:eastAsia="Times New Roman" w:hAnsi="Calibri" w:cs="Times New Roman"/>
            <w:b/>
            <w:sz w:val="20"/>
            <w:szCs w:val="20"/>
            <w:lang w:eastAsia="sk-SK"/>
          </w:rPr>
          <w:t xml:space="preserve">nie je založené na písomnom </w:t>
        </w:r>
        <w:r w:rsidRPr="00073516">
          <w:rPr>
            <w:rFonts w:ascii="Calibri" w:eastAsia="Times New Roman" w:hAnsi="Calibri" w:cs="Times New Roman"/>
            <w:sz w:val="20"/>
            <w:szCs w:val="20"/>
            <w:lang w:eastAsia="sk-SK"/>
          </w:rPr>
          <w:t xml:space="preserve">zmluvnom vzťahu, predkladá prijímateľ </w:t>
        </w:r>
        <w:r w:rsidRPr="00073516">
          <w:rPr>
            <w:rFonts w:ascii="Calibri" w:eastAsia="Times New Roman" w:hAnsi="Calibri" w:cs="Times New Roman"/>
            <w:b/>
            <w:sz w:val="20"/>
            <w:szCs w:val="20"/>
            <w:lang w:eastAsia="sk-SK"/>
          </w:rPr>
          <w:t>objednávku,</w:t>
        </w:r>
        <w:r w:rsidRPr="00073516">
          <w:rPr>
            <w:rFonts w:ascii="Calibri" w:eastAsia="Times New Roman" w:hAnsi="Calibri" w:cs="Times New Roman"/>
            <w:sz w:val="20"/>
            <w:szCs w:val="20"/>
            <w:lang w:eastAsia="sk-SK"/>
          </w:rPr>
          <w:t xml:space="preserve"> ktorá v tomto prípade pre potreby finančnej kontroly VO </w:t>
        </w:r>
        <w:r w:rsidRPr="00073516">
          <w:rPr>
            <w:rFonts w:ascii="Calibri" w:eastAsia="Times New Roman" w:hAnsi="Calibri" w:cs="Times New Roman"/>
            <w:b/>
            <w:sz w:val="20"/>
            <w:szCs w:val="20"/>
            <w:lang w:eastAsia="sk-SK"/>
          </w:rPr>
          <w:t>nahrádza písomný zmluvný vzťah.</w:t>
        </w:r>
        <w:r w:rsidRPr="00073516">
          <w:rPr>
            <w:rFonts w:ascii="Calibri" w:eastAsia="Times New Roman" w:hAnsi="Calibri" w:cs="Times New Roman"/>
            <w:sz w:val="20"/>
            <w:szCs w:val="20"/>
            <w:lang w:eastAsia="sk-SK"/>
          </w:rPr>
          <w:t xml:space="preserve"> Pokiaľ výsledok VO nie je formálne zachytený ani písomným zmluvným vzťahom, ani objednávkou, ale </w:t>
        </w:r>
        <w:r w:rsidRPr="00073516">
          <w:rPr>
            <w:rFonts w:ascii="Calibri" w:eastAsia="Times New Roman" w:hAnsi="Calibri" w:cs="Times New Roman"/>
            <w:b/>
            <w:sz w:val="20"/>
            <w:szCs w:val="20"/>
            <w:lang w:eastAsia="sk-SK"/>
          </w:rPr>
          <w:t>iným spôsobom (napr. pokladničným blokom, príjmovým dokladom a pod.)</w:t>
        </w:r>
        <w:r w:rsidRPr="00073516">
          <w:rPr>
            <w:rFonts w:ascii="Calibri" w:eastAsia="Times New Roman" w:hAnsi="Calibri" w:cs="Times New Roman"/>
            <w:sz w:val="20"/>
            <w:szCs w:val="20"/>
            <w:lang w:eastAsia="sk-SK"/>
          </w:rPr>
          <w:t xml:space="preserve">, ktorý jednoznačne a hodnoverne preukazuje formálne, príp. aj vecné naplnenie výsledku VO, </w:t>
        </w:r>
        <w:r w:rsidRPr="00073516">
          <w:rPr>
            <w:rFonts w:ascii="Calibri" w:eastAsia="Times New Roman" w:hAnsi="Calibri" w:cs="Times New Roman"/>
            <w:b/>
            <w:sz w:val="20"/>
            <w:szCs w:val="20"/>
            <w:lang w:eastAsia="sk-SK"/>
          </w:rPr>
          <w:t xml:space="preserve">tento doklad pre potreby finančnej kontroly VO nahrádza písomný zmluvný vzťah. </w:t>
        </w:r>
        <w:r w:rsidRPr="00073516">
          <w:rPr>
            <w:rFonts w:ascii="Calibri" w:eastAsia="Times New Roman" w:hAnsi="Calibri" w:cs="Times New Roman"/>
            <w:sz w:val="20"/>
            <w:szCs w:val="20"/>
            <w:lang w:eastAsia="sk-SK"/>
          </w:rPr>
          <w:t>Lehota na výkon kontroly je:</w:t>
        </w:r>
      </w:ins>
    </w:p>
    <w:p w:rsidR="00777572" w:rsidRPr="00DF09F6" w:rsidRDefault="00777572">
      <w:pPr>
        <w:pStyle w:val="Odsekzoznamu"/>
        <w:numPr>
          <w:ilvl w:val="1"/>
          <w:numId w:val="239"/>
        </w:numPr>
        <w:spacing w:before="120" w:after="120"/>
        <w:jc w:val="both"/>
        <w:rPr>
          <w:ins w:id="2696" w:author="Autor"/>
          <w:rFonts w:asciiTheme="minorHAnsi" w:hAnsiTheme="minorHAnsi"/>
          <w:b/>
          <w:sz w:val="20"/>
          <w:szCs w:val="20"/>
          <w:rPrChange w:id="2697" w:author="Autor">
            <w:rPr>
              <w:ins w:id="2698" w:author="Autor"/>
              <w:rFonts w:ascii="Calibri" w:eastAsia="Times New Roman" w:hAnsi="Calibri" w:cs="Times New Roman"/>
              <w:b/>
              <w:sz w:val="20"/>
              <w:szCs w:val="20"/>
              <w:lang w:eastAsia="sk-SK"/>
            </w:rPr>
          </w:rPrChange>
        </w:rPr>
        <w:pPrChange w:id="2699" w:author="Autor">
          <w:pPr>
            <w:spacing w:after="0" w:line="240" w:lineRule="auto"/>
            <w:ind w:left="426"/>
            <w:jc w:val="both"/>
          </w:pPr>
        </w:pPrChange>
      </w:pPr>
      <w:ins w:id="2700" w:author="Autor">
        <w:del w:id="2701" w:author="Autor">
          <w:r w:rsidRPr="00DF09F6" w:rsidDel="00DF09F6">
            <w:rPr>
              <w:rFonts w:asciiTheme="minorHAnsi" w:hAnsiTheme="minorHAnsi"/>
              <w:b/>
              <w:sz w:val="20"/>
              <w:szCs w:val="20"/>
              <w:rPrChange w:id="2702" w:author="Autor">
                <w:rPr>
                  <w:rFonts w:ascii="Calibri" w:eastAsia="Times New Roman" w:hAnsi="Calibri" w:cs="Times New Roman"/>
                  <w:sz w:val="20"/>
                  <w:szCs w:val="20"/>
                  <w:lang w:eastAsia="sk-SK"/>
                </w:rPr>
              </w:rPrChange>
            </w:rPr>
            <w:delText xml:space="preserve">-  </w:delText>
          </w:r>
        </w:del>
        <w:r w:rsidRPr="00DF09F6">
          <w:rPr>
            <w:rFonts w:asciiTheme="minorHAnsi" w:hAnsiTheme="minorHAnsi"/>
            <w:b/>
            <w:sz w:val="20"/>
            <w:szCs w:val="20"/>
            <w:rPrChange w:id="2703" w:author="Autor">
              <w:rPr>
                <w:rFonts w:ascii="Calibri" w:eastAsia="Times New Roman" w:hAnsi="Calibri" w:cs="Times New Roman"/>
                <w:b/>
                <w:sz w:val="20"/>
                <w:szCs w:val="20"/>
                <w:lang w:eastAsia="sk-SK"/>
              </w:rPr>
            </w:rPrChange>
          </w:rPr>
          <w:t>20 pracovných dní v prípade zákaziek nad 30 000 EUR;</w:t>
        </w:r>
      </w:ins>
    </w:p>
    <w:p w:rsidR="00777572" w:rsidRPr="00DF09F6" w:rsidRDefault="00777572">
      <w:pPr>
        <w:pStyle w:val="Odsekzoznamu"/>
        <w:numPr>
          <w:ilvl w:val="1"/>
          <w:numId w:val="239"/>
        </w:numPr>
        <w:spacing w:before="120" w:after="120"/>
        <w:jc w:val="both"/>
        <w:rPr>
          <w:ins w:id="2704" w:author="Autor"/>
          <w:rFonts w:asciiTheme="minorHAnsi" w:hAnsiTheme="minorHAnsi"/>
          <w:b/>
          <w:sz w:val="20"/>
          <w:szCs w:val="20"/>
          <w:rPrChange w:id="2705" w:author="Autor">
            <w:rPr>
              <w:ins w:id="2706" w:author="Autor"/>
              <w:rFonts w:ascii="Calibri" w:eastAsia="Times New Roman" w:hAnsi="Calibri" w:cs="Times New Roman"/>
              <w:sz w:val="20"/>
              <w:szCs w:val="20"/>
              <w:lang w:eastAsia="sk-SK"/>
            </w:rPr>
          </w:rPrChange>
        </w:rPr>
        <w:pPrChange w:id="2707" w:author="Autor">
          <w:pPr>
            <w:spacing w:after="0" w:line="240" w:lineRule="auto"/>
            <w:ind w:left="426"/>
            <w:jc w:val="both"/>
          </w:pPr>
        </w:pPrChange>
      </w:pPr>
      <w:ins w:id="2708" w:author="Autor">
        <w:del w:id="2709" w:author="Autor">
          <w:r w:rsidRPr="00DF09F6" w:rsidDel="00DF09F6">
            <w:rPr>
              <w:rFonts w:asciiTheme="minorHAnsi" w:hAnsiTheme="minorHAnsi"/>
              <w:b/>
              <w:sz w:val="20"/>
              <w:szCs w:val="20"/>
              <w:rPrChange w:id="2710" w:author="Autor">
                <w:rPr>
                  <w:rFonts w:ascii="Calibri" w:eastAsia="Times New Roman" w:hAnsi="Calibri" w:cs="Times New Roman"/>
                  <w:sz w:val="20"/>
                  <w:szCs w:val="20"/>
                  <w:lang w:eastAsia="sk-SK"/>
                </w:rPr>
              </w:rPrChange>
            </w:rPr>
            <w:delText>-  </w:delText>
          </w:r>
        </w:del>
        <w:r w:rsidRPr="00DF09F6">
          <w:rPr>
            <w:rFonts w:asciiTheme="minorHAnsi" w:hAnsiTheme="minorHAnsi"/>
            <w:b/>
            <w:sz w:val="20"/>
            <w:szCs w:val="20"/>
            <w:rPrChange w:id="2711" w:author="Autor">
              <w:rPr>
                <w:rFonts w:ascii="Calibri" w:eastAsia="Times New Roman" w:hAnsi="Calibri" w:cs="Times New Roman"/>
                <w:b/>
                <w:sz w:val="20"/>
                <w:szCs w:val="20"/>
                <w:lang w:eastAsia="sk-SK"/>
              </w:rPr>
            </w:rPrChange>
          </w:rPr>
          <w:t>15 pracovných dní v prípade zákaziek do 30 000 EUR.</w:t>
        </w:r>
      </w:ins>
    </w:p>
    <w:p w:rsidR="00777572" w:rsidRPr="00073516" w:rsidRDefault="00777572">
      <w:pPr>
        <w:numPr>
          <w:ilvl w:val="0"/>
          <w:numId w:val="181"/>
        </w:numPr>
        <w:spacing w:before="120" w:after="120"/>
        <w:ind w:left="709" w:hanging="426"/>
        <w:jc w:val="both"/>
        <w:rPr>
          <w:ins w:id="2712" w:author="Autor"/>
          <w:rFonts w:ascii="Calibri" w:eastAsia="Times New Roman" w:hAnsi="Calibri" w:cs="Times New Roman"/>
          <w:sz w:val="20"/>
          <w:szCs w:val="20"/>
          <w:lang w:eastAsia="sk-SK"/>
        </w:rPr>
        <w:pPrChange w:id="2713" w:author="Autor">
          <w:pPr>
            <w:numPr>
              <w:numId w:val="181"/>
            </w:numPr>
            <w:spacing w:before="120" w:after="120" w:line="240" w:lineRule="auto"/>
            <w:ind w:left="709" w:hanging="426"/>
            <w:jc w:val="both"/>
          </w:pPr>
        </w:pPrChange>
      </w:pPr>
      <w:ins w:id="2714" w:author="Autor">
        <w:r w:rsidRPr="00073516">
          <w:rPr>
            <w:rFonts w:ascii="Calibri" w:eastAsia="Times New Roman" w:hAnsi="Calibri" w:cs="Times New Roman"/>
            <w:sz w:val="20"/>
            <w:szCs w:val="20"/>
            <w:lang w:eastAsia="sk-SK"/>
          </w:rPr>
          <w:t xml:space="preserve">Minimálne povinné náležitosti objednávky (najmä): </w:t>
        </w:r>
      </w:ins>
    </w:p>
    <w:p w:rsidR="00777572" w:rsidRPr="00DF09F6" w:rsidRDefault="00777572">
      <w:pPr>
        <w:pStyle w:val="Odsekzoznamu"/>
        <w:numPr>
          <w:ilvl w:val="1"/>
          <w:numId w:val="239"/>
        </w:numPr>
        <w:spacing w:before="120" w:after="120"/>
        <w:jc w:val="both"/>
        <w:rPr>
          <w:ins w:id="2715" w:author="Autor"/>
          <w:rFonts w:asciiTheme="minorHAnsi" w:hAnsiTheme="minorHAnsi"/>
          <w:sz w:val="20"/>
          <w:szCs w:val="20"/>
          <w:rPrChange w:id="2716" w:author="Autor">
            <w:rPr>
              <w:ins w:id="2717" w:author="Autor"/>
              <w:rFonts w:ascii="Calibri" w:eastAsia="Times New Roman" w:hAnsi="Calibri" w:cs="Times New Roman"/>
              <w:sz w:val="20"/>
              <w:szCs w:val="20"/>
              <w:lang w:eastAsia="sk-SK"/>
            </w:rPr>
          </w:rPrChange>
        </w:rPr>
        <w:pPrChange w:id="2718" w:author="Autor">
          <w:pPr>
            <w:numPr>
              <w:numId w:val="217"/>
            </w:numPr>
            <w:spacing w:before="120" w:after="120" w:line="240" w:lineRule="auto"/>
            <w:ind w:left="1212" w:hanging="426"/>
            <w:contextualSpacing/>
            <w:jc w:val="both"/>
          </w:pPr>
        </w:pPrChange>
      </w:pPr>
      <w:ins w:id="2719" w:author="Autor">
        <w:r w:rsidRPr="00DF09F6">
          <w:rPr>
            <w:rFonts w:asciiTheme="minorHAnsi" w:hAnsiTheme="minorHAnsi"/>
            <w:sz w:val="20"/>
            <w:szCs w:val="20"/>
            <w:rPrChange w:id="2720" w:author="Autor">
              <w:rPr>
                <w:rFonts w:ascii="Calibri" w:eastAsia="Times New Roman" w:hAnsi="Calibri" w:cs="Times New Roman"/>
                <w:sz w:val="20"/>
                <w:szCs w:val="20"/>
                <w:lang w:eastAsia="sk-SK"/>
              </w:rPr>
            </w:rPrChange>
          </w:rPr>
          <w:t xml:space="preserve">dátum jej vyhotovenia, </w:t>
        </w:r>
      </w:ins>
    </w:p>
    <w:p w:rsidR="00777572" w:rsidRPr="00DF09F6" w:rsidRDefault="00777572">
      <w:pPr>
        <w:pStyle w:val="Odsekzoznamu"/>
        <w:numPr>
          <w:ilvl w:val="1"/>
          <w:numId w:val="239"/>
        </w:numPr>
        <w:spacing w:before="120" w:after="120"/>
        <w:jc w:val="both"/>
        <w:rPr>
          <w:ins w:id="2721" w:author="Autor"/>
          <w:rFonts w:asciiTheme="minorHAnsi" w:hAnsiTheme="minorHAnsi"/>
          <w:sz w:val="20"/>
          <w:szCs w:val="20"/>
          <w:rPrChange w:id="2722" w:author="Autor">
            <w:rPr>
              <w:ins w:id="2723" w:author="Autor"/>
              <w:rFonts w:ascii="Calibri" w:eastAsia="Times New Roman" w:hAnsi="Calibri" w:cs="Times New Roman"/>
              <w:sz w:val="20"/>
              <w:szCs w:val="20"/>
              <w:lang w:eastAsia="sk-SK"/>
            </w:rPr>
          </w:rPrChange>
        </w:rPr>
        <w:pPrChange w:id="2724" w:author="Autor">
          <w:pPr>
            <w:numPr>
              <w:numId w:val="217"/>
            </w:numPr>
            <w:spacing w:before="120" w:after="120" w:line="240" w:lineRule="auto"/>
            <w:ind w:left="1212" w:hanging="426"/>
            <w:contextualSpacing/>
            <w:jc w:val="both"/>
          </w:pPr>
        </w:pPrChange>
      </w:pPr>
      <w:ins w:id="2725" w:author="Autor">
        <w:r w:rsidRPr="00DF09F6">
          <w:rPr>
            <w:rFonts w:asciiTheme="minorHAnsi" w:hAnsiTheme="minorHAnsi"/>
            <w:sz w:val="20"/>
            <w:szCs w:val="20"/>
            <w:rPrChange w:id="2726" w:author="Autor">
              <w:rPr>
                <w:rFonts w:ascii="Calibri" w:eastAsia="Times New Roman" w:hAnsi="Calibri" w:cs="Times New Roman"/>
                <w:sz w:val="20"/>
                <w:szCs w:val="20"/>
                <w:lang w:eastAsia="sk-SK"/>
              </w:rPr>
            </w:rPrChange>
          </w:rPr>
          <w:t xml:space="preserve">kompletné a správne identifikačné údaje objednávateľa a dodávateľa (t. j.  obchodné meno/ názov, IČO, adresu sídla, príp. kontaktné miesta), </w:t>
        </w:r>
      </w:ins>
    </w:p>
    <w:p w:rsidR="00777572" w:rsidRPr="00DF09F6" w:rsidRDefault="00777572">
      <w:pPr>
        <w:pStyle w:val="Odsekzoznamu"/>
        <w:numPr>
          <w:ilvl w:val="1"/>
          <w:numId w:val="239"/>
        </w:numPr>
        <w:spacing w:before="120" w:after="120"/>
        <w:jc w:val="both"/>
        <w:rPr>
          <w:ins w:id="2727" w:author="Autor"/>
          <w:rFonts w:asciiTheme="minorHAnsi" w:hAnsiTheme="minorHAnsi"/>
          <w:sz w:val="20"/>
          <w:szCs w:val="20"/>
          <w:rPrChange w:id="2728" w:author="Autor">
            <w:rPr>
              <w:ins w:id="2729" w:author="Autor"/>
              <w:rFonts w:ascii="Calibri" w:eastAsia="Times New Roman" w:hAnsi="Calibri" w:cs="Times New Roman"/>
              <w:sz w:val="20"/>
              <w:szCs w:val="20"/>
              <w:lang w:eastAsia="sk-SK"/>
            </w:rPr>
          </w:rPrChange>
        </w:rPr>
        <w:pPrChange w:id="2730" w:author="Autor">
          <w:pPr>
            <w:numPr>
              <w:numId w:val="217"/>
            </w:numPr>
            <w:spacing w:before="120" w:after="120" w:line="240" w:lineRule="auto"/>
            <w:ind w:left="1212" w:hanging="426"/>
            <w:contextualSpacing/>
            <w:jc w:val="both"/>
          </w:pPr>
        </w:pPrChange>
      </w:pPr>
      <w:ins w:id="2731" w:author="Autor">
        <w:r w:rsidRPr="00DF09F6">
          <w:rPr>
            <w:rFonts w:asciiTheme="minorHAnsi" w:hAnsiTheme="minorHAnsi"/>
            <w:sz w:val="20"/>
            <w:szCs w:val="20"/>
            <w:rPrChange w:id="2732" w:author="Autor">
              <w:rPr>
                <w:rFonts w:ascii="Calibri" w:eastAsia="Times New Roman" w:hAnsi="Calibri" w:cs="Times New Roman"/>
                <w:sz w:val="20"/>
                <w:szCs w:val="20"/>
                <w:lang w:eastAsia="sk-SK"/>
              </w:rPr>
            </w:rPrChange>
          </w:rPr>
          <w:t>jednoznačná špecifikácia predmetu zákazky,</w:t>
        </w:r>
      </w:ins>
    </w:p>
    <w:p w:rsidR="00777572" w:rsidRPr="00DF09F6" w:rsidRDefault="00777572">
      <w:pPr>
        <w:pStyle w:val="Odsekzoznamu"/>
        <w:numPr>
          <w:ilvl w:val="1"/>
          <w:numId w:val="239"/>
        </w:numPr>
        <w:spacing w:before="120" w:after="120"/>
        <w:jc w:val="both"/>
        <w:rPr>
          <w:ins w:id="2733" w:author="Autor"/>
          <w:rFonts w:asciiTheme="minorHAnsi" w:hAnsiTheme="minorHAnsi"/>
          <w:sz w:val="20"/>
          <w:szCs w:val="20"/>
          <w:rPrChange w:id="2734" w:author="Autor">
            <w:rPr>
              <w:ins w:id="2735" w:author="Autor"/>
              <w:rFonts w:ascii="Calibri" w:eastAsia="Times New Roman" w:hAnsi="Calibri" w:cs="Times New Roman"/>
              <w:sz w:val="20"/>
              <w:szCs w:val="20"/>
              <w:lang w:eastAsia="sk-SK"/>
            </w:rPr>
          </w:rPrChange>
        </w:rPr>
        <w:pPrChange w:id="2736" w:author="Autor">
          <w:pPr>
            <w:numPr>
              <w:numId w:val="217"/>
            </w:numPr>
            <w:spacing w:before="120" w:after="120" w:line="240" w:lineRule="auto"/>
            <w:ind w:left="1212" w:hanging="426"/>
            <w:contextualSpacing/>
            <w:jc w:val="both"/>
          </w:pPr>
        </w:pPrChange>
      </w:pPr>
      <w:ins w:id="2737" w:author="Autor">
        <w:r w:rsidRPr="00DF09F6">
          <w:rPr>
            <w:rFonts w:asciiTheme="minorHAnsi" w:hAnsiTheme="minorHAnsi"/>
            <w:sz w:val="20"/>
            <w:szCs w:val="20"/>
            <w:rPrChange w:id="2738" w:author="Autor">
              <w:rPr>
                <w:rFonts w:ascii="Calibri" w:eastAsia="Times New Roman" w:hAnsi="Calibri" w:cs="Times New Roman"/>
                <w:sz w:val="20"/>
                <w:szCs w:val="20"/>
                <w:lang w:eastAsia="sk-SK"/>
              </w:rPr>
            </w:rPrChange>
          </w:rPr>
          <w:t xml:space="preserve">kód projektu ITMS;  </w:t>
        </w:r>
      </w:ins>
    </w:p>
    <w:p w:rsidR="00777572" w:rsidRPr="00DF09F6" w:rsidRDefault="00777572">
      <w:pPr>
        <w:pStyle w:val="Odsekzoznamu"/>
        <w:numPr>
          <w:ilvl w:val="1"/>
          <w:numId w:val="239"/>
        </w:numPr>
        <w:spacing w:before="120" w:after="120"/>
        <w:jc w:val="both"/>
        <w:rPr>
          <w:ins w:id="2739" w:author="Autor"/>
          <w:rFonts w:asciiTheme="minorHAnsi" w:hAnsiTheme="minorHAnsi"/>
          <w:sz w:val="20"/>
          <w:szCs w:val="20"/>
          <w:rPrChange w:id="2740" w:author="Autor">
            <w:rPr>
              <w:ins w:id="2741" w:author="Autor"/>
              <w:rFonts w:ascii="Calibri" w:eastAsia="Times New Roman" w:hAnsi="Calibri" w:cs="Times New Roman"/>
              <w:sz w:val="20"/>
              <w:szCs w:val="20"/>
              <w:lang w:eastAsia="sk-SK"/>
            </w:rPr>
          </w:rPrChange>
        </w:rPr>
        <w:pPrChange w:id="2742" w:author="Autor">
          <w:pPr>
            <w:numPr>
              <w:numId w:val="217"/>
            </w:numPr>
            <w:spacing w:before="120" w:after="120" w:line="240" w:lineRule="auto"/>
            <w:ind w:left="1212" w:hanging="426"/>
            <w:contextualSpacing/>
            <w:jc w:val="both"/>
          </w:pPr>
        </w:pPrChange>
      </w:pPr>
      <w:ins w:id="2743" w:author="Autor">
        <w:r w:rsidRPr="00DF09F6">
          <w:rPr>
            <w:rFonts w:asciiTheme="minorHAnsi" w:hAnsiTheme="minorHAnsi"/>
            <w:sz w:val="20"/>
            <w:szCs w:val="20"/>
            <w:rPrChange w:id="2744" w:author="Autor">
              <w:rPr>
                <w:rFonts w:ascii="Calibri" w:eastAsia="Times New Roman" w:hAnsi="Calibri" w:cs="Times New Roman"/>
                <w:sz w:val="20"/>
                <w:szCs w:val="20"/>
                <w:lang w:eastAsia="sk-SK"/>
              </w:rPr>
            </w:rPrChange>
          </w:rPr>
          <w:t>dohodnutá cena (bez DPH, výška DPH a cena s DPH), </w:t>
        </w:r>
      </w:ins>
    </w:p>
    <w:p w:rsidR="00777572" w:rsidRPr="00DF09F6" w:rsidRDefault="00777572">
      <w:pPr>
        <w:pStyle w:val="Odsekzoznamu"/>
        <w:numPr>
          <w:ilvl w:val="1"/>
          <w:numId w:val="239"/>
        </w:numPr>
        <w:spacing w:before="120" w:after="120"/>
        <w:jc w:val="both"/>
        <w:rPr>
          <w:ins w:id="2745" w:author="Autor"/>
          <w:rFonts w:asciiTheme="minorHAnsi" w:hAnsiTheme="minorHAnsi"/>
          <w:sz w:val="20"/>
          <w:szCs w:val="20"/>
          <w:rPrChange w:id="2746" w:author="Autor">
            <w:rPr>
              <w:ins w:id="2747" w:author="Autor"/>
              <w:rFonts w:ascii="Calibri" w:eastAsia="Times New Roman" w:hAnsi="Calibri" w:cs="Times New Roman"/>
              <w:sz w:val="20"/>
              <w:szCs w:val="20"/>
              <w:lang w:eastAsia="sk-SK"/>
            </w:rPr>
          </w:rPrChange>
        </w:rPr>
        <w:pPrChange w:id="2748" w:author="Autor">
          <w:pPr>
            <w:numPr>
              <w:numId w:val="217"/>
            </w:numPr>
            <w:spacing w:before="120" w:after="120" w:line="240" w:lineRule="auto"/>
            <w:ind w:left="1212" w:hanging="426"/>
            <w:contextualSpacing/>
            <w:jc w:val="both"/>
          </w:pPr>
        </w:pPrChange>
      </w:pPr>
      <w:ins w:id="2749" w:author="Autor">
        <w:r w:rsidRPr="00DF09F6">
          <w:rPr>
            <w:rFonts w:asciiTheme="minorHAnsi" w:hAnsiTheme="minorHAnsi"/>
            <w:sz w:val="20"/>
            <w:szCs w:val="20"/>
            <w:rPrChange w:id="2750" w:author="Autor">
              <w:rPr>
                <w:rFonts w:ascii="Calibri" w:eastAsia="Times New Roman" w:hAnsi="Calibri" w:cs="Times New Roman"/>
                <w:sz w:val="20"/>
                <w:szCs w:val="20"/>
                <w:lang w:eastAsia="sk-SK"/>
              </w:rPr>
            </w:rPrChange>
          </w:rPr>
          <w:t>lehota a miesto plnenia,</w:t>
        </w:r>
      </w:ins>
    </w:p>
    <w:p w:rsidR="00777572" w:rsidRPr="00DF09F6" w:rsidRDefault="00777572">
      <w:pPr>
        <w:pStyle w:val="Odsekzoznamu"/>
        <w:numPr>
          <w:ilvl w:val="1"/>
          <w:numId w:val="239"/>
        </w:numPr>
        <w:spacing w:before="120" w:after="120"/>
        <w:jc w:val="both"/>
        <w:rPr>
          <w:ins w:id="2751" w:author="Autor"/>
          <w:rFonts w:asciiTheme="minorHAnsi" w:hAnsiTheme="minorHAnsi"/>
          <w:sz w:val="20"/>
          <w:szCs w:val="20"/>
          <w:rPrChange w:id="2752" w:author="Autor">
            <w:rPr>
              <w:ins w:id="2753" w:author="Autor"/>
              <w:rFonts w:ascii="Calibri" w:eastAsia="Times New Roman" w:hAnsi="Calibri" w:cs="Times New Roman"/>
              <w:sz w:val="20"/>
              <w:szCs w:val="20"/>
              <w:lang w:eastAsia="sk-SK"/>
            </w:rPr>
          </w:rPrChange>
        </w:rPr>
        <w:pPrChange w:id="2754" w:author="Autor">
          <w:pPr>
            <w:numPr>
              <w:numId w:val="217"/>
            </w:numPr>
            <w:spacing w:before="120" w:after="120" w:line="240" w:lineRule="auto"/>
            <w:ind w:left="1212" w:hanging="426"/>
            <w:contextualSpacing/>
            <w:jc w:val="both"/>
          </w:pPr>
        </w:pPrChange>
      </w:pPr>
      <w:ins w:id="2755" w:author="Autor">
        <w:r w:rsidRPr="00DF09F6">
          <w:rPr>
            <w:rFonts w:asciiTheme="minorHAnsi" w:hAnsiTheme="minorHAnsi"/>
            <w:sz w:val="20"/>
            <w:szCs w:val="20"/>
            <w:rPrChange w:id="2756" w:author="Autor">
              <w:rPr>
                <w:rFonts w:ascii="Calibri" w:eastAsia="Times New Roman" w:hAnsi="Calibri" w:cs="Times New Roman"/>
                <w:sz w:val="20"/>
                <w:szCs w:val="20"/>
                <w:lang w:eastAsia="sk-SK"/>
              </w:rPr>
            </w:rPrChange>
          </w:rPr>
          <w:t>zaznamenanie potvrdenia o jej prijatí dodávateľom, resp. musí byť predložená iná relevantná dokumentácia preukazujúca prevzatie záväzku dodávateľa dodať tovar, uskutočniť stavebné práce alebo poskytnúť službu za podmienok určených v objednávke.</w:t>
        </w:r>
      </w:ins>
    </w:p>
    <w:p w:rsidR="00777572" w:rsidRPr="00DF09F6" w:rsidRDefault="00777572">
      <w:pPr>
        <w:pStyle w:val="Odsekzoznamu"/>
        <w:numPr>
          <w:ilvl w:val="1"/>
          <w:numId w:val="239"/>
        </w:numPr>
        <w:spacing w:before="120" w:after="120"/>
        <w:jc w:val="both"/>
        <w:rPr>
          <w:ins w:id="2757" w:author="Autor"/>
          <w:rFonts w:asciiTheme="minorHAnsi" w:hAnsiTheme="minorHAnsi"/>
          <w:sz w:val="20"/>
          <w:szCs w:val="20"/>
          <w:rPrChange w:id="2758" w:author="Autor">
            <w:rPr>
              <w:ins w:id="2759" w:author="Autor"/>
              <w:rFonts w:ascii="Calibri" w:eastAsia="Times New Roman" w:hAnsi="Calibri" w:cs="Times New Roman"/>
              <w:sz w:val="20"/>
              <w:szCs w:val="20"/>
              <w:lang w:eastAsia="sk-SK"/>
            </w:rPr>
          </w:rPrChange>
        </w:rPr>
        <w:pPrChange w:id="2760" w:author="Autor">
          <w:pPr>
            <w:numPr>
              <w:numId w:val="217"/>
            </w:numPr>
            <w:spacing w:before="120" w:after="120" w:line="240" w:lineRule="auto"/>
            <w:ind w:left="1212" w:hanging="426"/>
            <w:contextualSpacing/>
            <w:jc w:val="both"/>
          </w:pPr>
        </w:pPrChange>
      </w:pPr>
      <w:ins w:id="2761" w:author="Autor">
        <w:r w:rsidRPr="00DF09F6">
          <w:rPr>
            <w:rFonts w:asciiTheme="minorHAnsi" w:hAnsiTheme="minorHAnsi"/>
            <w:sz w:val="20"/>
            <w:szCs w:val="20"/>
            <w:rPrChange w:id="2762" w:author="Autor">
              <w:rPr>
                <w:rFonts w:ascii="Calibri" w:eastAsia="Times New Roman" w:hAnsi="Calibri" w:cs="Times New Roman"/>
                <w:sz w:val="20"/>
                <w:szCs w:val="20"/>
                <w:lang w:eastAsia="sk-SK"/>
              </w:rPr>
            </w:rPrChange>
          </w:rPr>
          <w:t>ďalšie náležitosti podľa požiadaviek objednávateľa.</w:t>
        </w:r>
      </w:ins>
    </w:p>
    <w:p w:rsidR="00777572" w:rsidRPr="00073516" w:rsidDel="00DF09F6" w:rsidRDefault="00777572">
      <w:pPr>
        <w:spacing w:before="120" w:after="120"/>
        <w:ind w:left="709" w:hanging="426"/>
        <w:jc w:val="both"/>
        <w:rPr>
          <w:ins w:id="2763" w:author="Autor"/>
          <w:del w:id="2764" w:author="Autor"/>
          <w:rFonts w:ascii="Calibri" w:eastAsia="Times New Roman" w:hAnsi="Calibri" w:cs="Times New Roman"/>
          <w:sz w:val="20"/>
          <w:szCs w:val="20"/>
          <w:lang w:eastAsia="sk-SK"/>
        </w:rPr>
        <w:pPrChange w:id="2765" w:author="Autor">
          <w:pPr>
            <w:spacing w:before="120" w:after="120" w:line="240" w:lineRule="auto"/>
            <w:ind w:left="709" w:hanging="426"/>
            <w:contextualSpacing/>
            <w:jc w:val="both"/>
          </w:pPr>
        </w:pPrChange>
      </w:pPr>
    </w:p>
    <w:p w:rsidR="00777572" w:rsidRPr="00073516" w:rsidRDefault="00777572">
      <w:pPr>
        <w:numPr>
          <w:ilvl w:val="0"/>
          <w:numId w:val="181"/>
        </w:numPr>
        <w:spacing w:before="120" w:after="120"/>
        <w:ind w:left="709" w:hanging="426"/>
        <w:jc w:val="both"/>
        <w:rPr>
          <w:ins w:id="2766" w:author="Autor"/>
          <w:rFonts w:ascii="Calibri" w:eastAsia="Times New Roman" w:hAnsi="Calibri" w:cs="Times New Roman"/>
          <w:sz w:val="20"/>
          <w:szCs w:val="20"/>
          <w:lang w:eastAsia="sk-SK"/>
        </w:rPr>
        <w:pPrChange w:id="2767" w:author="Autor">
          <w:pPr>
            <w:numPr>
              <w:numId w:val="181"/>
            </w:numPr>
            <w:spacing w:before="120" w:after="120" w:line="240" w:lineRule="auto"/>
            <w:ind w:left="709" w:hanging="426"/>
            <w:jc w:val="both"/>
          </w:pPr>
        </w:pPrChange>
      </w:pPr>
      <w:ins w:id="2768" w:author="Autor">
        <w:r>
          <w:rPr>
            <w:rFonts w:ascii="Calibri" w:eastAsia="Times New Roman" w:hAnsi="Calibri" w:cs="Times New Roman"/>
            <w:sz w:val="20"/>
            <w:szCs w:val="20"/>
            <w:lang w:eastAsia="sk-SK"/>
          </w:rPr>
          <w:t>RO</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overuje</w:t>
        </w:r>
        <w:r w:rsidRPr="00073516">
          <w:rPr>
            <w:rFonts w:ascii="Calibri" w:eastAsia="Times New Roman" w:hAnsi="Calibri" w:cs="Times New Roman"/>
            <w:sz w:val="20"/>
            <w:szCs w:val="20"/>
            <w:lang w:eastAsia="sk-SK"/>
          </w:rPr>
          <w:t xml:space="preserve"> pri kontrole zákaziek s nízkymi hodnotami podľa § 117 ZVO, </w:t>
        </w:r>
        <w:r w:rsidRPr="00073516">
          <w:rPr>
            <w:rFonts w:ascii="Calibri" w:eastAsia="Times New Roman" w:hAnsi="Calibri" w:cs="Times New Roman"/>
            <w:b/>
            <w:sz w:val="20"/>
            <w:szCs w:val="20"/>
            <w:lang w:eastAsia="sk-SK"/>
          </w:rPr>
          <w:t xml:space="preserve">či vynaložené náklady  </w:t>
        </w:r>
        <w:r w:rsidRPr="00073516">
          <w:rPr>
            <w:rFonts w:ascii="Calibri" w:eastAsia="Times New Roman" w:hAnsi="Calibri" w:cs="Times New Roman"/>
            <w:b/>
            <w:sz w:val="20"/>
            <w:szCs w:val="20"/>
            <w:lang w:eastAsia="sk-SK"/>
          </w:rPr>
          <w:br/>
          <w:t>na obstaranie predmetu zákazky sú hospodárne.</w:t>
        </w:r>
        <w:r w:rsidRPr="00073516">
          <w:rPr>
            <w:rFonts w:ascii="Calibri" w:eastAsia="Times New Roman" w:hAnsi="Calibri" w:cs="Times New Roman"/>
            <w:sz w:val="20"/>
            <w:szCs w:val="20"/>
            <w:lang w:eastAsia="sk-SK"/>
          </w:rPr>
          <w:t xml:space="preserve"> Zároveň overí, či pri obstarávaní </w:t>
        </w:r>
        <w:r w:rsidRPr="00073516">
          <w:rPr>
            <w:rFonts w:ascii="Calibri" w:eastAsia="Times New Roman" w:hAnsi="Calibri" w:cs="Times New Roman"/>
            <w:b/>
            <w:sz w:val="20"/>
            <w:szCs w:val="20"/>
            <w:lang w:eastAsia="sk-SK"/>
          </w:rPr>
          <w:t>neboli porušené základné princípy VO a postupy uvedené v tejto kapitole.</w:t>
        </w:r>
        <w:r w:rsidRPr="00073516">
          <w:rPr>
            <w:rFonts w:ascii="Calibri" w:eastAsia="Times New Roman" w:hAnsi="Calibri" w:cs="Times New Roman"/>
            <w:sz w:val="20"/>
            <w:szCs w:val="20"/>
            <w:lang w:eastAsia="sk-SK"/>
          </w:rPr>
          <w:t xml:space="preserve"> Prijímateľ nesmie uzavrieť zmluvu  </w:t>
        </w:r>
        <w:r w:rsidRPr="00073516">
          <w:rPr>
            <w:rFonts w:ascii="Calibri" w:eastAsia="Times New Roman" w:hAnsi="Calibri" w:cs="Times New Roman"/>
            <w:sz w:val="20"/>
            <w:szCs w:val="20"/>
            <w:lang w:eastAsia="sk-SK"/>
          </w:rPr>
          <w:br/>
          <w:t xml:space="preserve">s uchádzačom, ktorý nespĺňa podmienky účasti podľa § 32 ods. 1 písm. e) a f) ZVO alebo ak u neho existuje dôvod na vylúčenie podľa § 40 ods. 6 písm. f) ZVO (konflikt záujmov nemožno odstrániť inými účinnými opatreniami), ustanovenie § 11 ZVO tým nie je dotknuté. </w:t>
        </w:r>
        <w:r w:rsidRPr="00073516">
          <w:rPr>
            <w:rFonts w:ascii="Calibri" w:eastAsia="Times New Roman" w:hAnsi="Calibri" w:cs="Times New Roman"/>
            <w:b/>
            <w:sz w:val="20"/>
            <w:szCs w:val="20"/>
            <w:lang w:eastAsia="sk-SK"/>
          </w:rPr>
          <w:t xml:space="preserve">Prijímateľ je povinný v zázname  </w:t>
        </w:r>
        <w:r w:rsidRPr="00073516">
          <w:rPr>
            <w:rFonts w:ascii="Calibri" w:eastAsia="Times New Roman" w:hAnsi="Calibri" w:cs="Times New Roman"/>
            <w:b/>
            <w:sz w:val="20"/>
            <w:szCs w:val="20"/>
            <w:lang w:eastAsia="sk-SK"/>
          </w:rPr>
          <w:br/>
          <w:t>z prieskumu trhu</w:t>
        </w:r>
        <w:r w:rsidRPr="00073516">
          <w:rPr>
            <w:rFonts w:ascii="Calibri" w:eastAsia="Times New Roman" w:hAnsi="Calibri" w:cs="Times New Roman"/>
            <w:sz w:val="20"/>
            <w:szCs w:val="20"/>
            <w:lang w:eastAsia="sk-SK"/>
          </w:rPr>
          <w:t xml:space="preserve"> uviesť, že preveril u oslovených záujemcov a uchádzačov, ktorí predložili ponuku, či sú oprávnení dodávať tovar, uskutočňovať stavebné práce alebo poskytovať službu, ktorá je predmetom zákazky a </w:t>
        </w:r>
        <w:r>
          <w:rPr>
            <w:rFonts w:ascii="Calibri" w:eastAsia="Times New Roman" w:hAnsi="Calibri" w:cs="Times New Roman"/>
            <w:sz w:val="20"/>
            <w:szCs w:val="20"/>
            <w:lang w:eastAsia="sk-SK"/>
          </w:rPr>
          <w:t>RO</w:t>
        </w:r>
        <w:r w:rsidRPr="00073516">
          <w:rPr>
            <w:rFonts w:ascii="Calibri" w:eastAsia="Times New Roman" w:hAnsi="Calibri" w:cs="Times New Roman"/>
            <w:color w:val="FF0000"/>
            <w:sz w:val="20"/>
            <w:szCs w:val="20"/>
            <w:lang w:eastAsia="sk-SK"/>
          </w:rPr>
          <w:t xml:space="preserve"> </w:t>
        </w:r>
        <w:r w:rsidRPr="00073516">
          <w:rPr>
            <w:rFonts w:ascii="Calibri" w:eastAsia="Times New Roman" w:hAnsi="Calibri" w:cs="Times New Roman"/>
            <w:sz w:val="20"/>
            <w:szCs w:val="20"/>
            <w:lang w:eastAsia="sk-SK"/>
          </w:rPr>
          <w:t xml:space="preserve">skutočnosť, že oslovení záujemcovia a uchádzači, ktorí predložili ponuku, </w:t>
        </w:r>
        <w:r w:rsidRPr="00073516">
          <w:rPr>
            <w:rFonts w:ascii="Calibri" w:eastAsia="Times New Roman" w:hAnsi="Calibri" w:cs="Times New Roman"/>
            <w:b/>
            <w:sz w:val="20"/>
            <w:szCs w:val="20"/>
            <w:lang w:eastAsia="sk-SK"/>
          </w:rPr>
          <w:t>sú oprávnení dodávať tovar, uskutočňovať stavebné práce alebo poskytovať službu</w:t>
        </w:r>
        <w:r>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Prijímateľ zároveň na webovom sídle ÚVO overí, </w:t>
        </w:r>
        <w:r w:rsidRPr="00073516">
          <w:rPr>
            <w:rFonts w:ascii="Calibri" w:eastAsia="Times New Roman" w:hAnsi="Calibri" w:cs="Times New Roman"/>
            <w:b/>
            <w:sz w:val="20"/>
            <w:szCs w:val="20"/>
            <w:lang w:eastAsia="sk-SK"/>
          </w:rPr>
          <w:t>či oslovení záujemcovia a uchádzači, ktorí predložili ponuku nemajú uložený zákaz účasti vo verejnom obstarávaní</w:t>
        </w:r>
        <w:r w:rsidRPr="00073516">
          <w:rPr>
            <w:rFonts w:ascii="Calibri" w:eastAsia="Times New Roman" w:hAnsi="Calibri" w:cs="Times New Roman"/>
            <w:sz w:val="20"/>
            <w:szCs w:val="20"/>
            <w:lang w:eastAsia="sk-SK"/>
          </w:rPr>
          <w:t xml:space="preserve"> potvrdený konečným rozhodnutím v Slovenskej republike alebo v štáte sídla, miesta podnikania alebo obvyklého pobytu záujemcu/uchádzača a pre tento účel uchováva </w:t>
        </w:r>
        <w:r>
          <w:rPr>
            <w:rFonts w:ascii="Calibri" w:eastAsia="Times New Roman" w:hAnsi="Calibri" w:cs="Times New Roman"/>
            <w:sz w:val="20"/>
            <w:szCs w:val="20"/>
            <w:lang w:eastAsia="sk-SK"/>
          </w:rPr>
          <w:t xml:space="preserve"> </w:t>
        </w:r>
        <w:del w:id="2769" w:author="Autor">
          <w:r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v dokumentácii k zadávaniu zákazky printscreen</w:t>
        </w:r>
        <w:r>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z registra osôb so zákazom účasti.</w:t>
        </w:r>
      </w:ins>
    </w:p>
    <w:p w:rsidR="00777572" w:rsidRPr="00073516" w:rsidRDefault="00777572">
      <w:pPr>
        <w:numPr>
          <w:ilvl w:val="0"/>
          <w:numId w:val="181"/>
        </w:numPr>
        <w:spacing w:before="120" w:after="120"/>
        <w:ind w:left="709" w:hanging="426"/>
        <w:jc w:val="both"/>
        <w:rPr>
          <w:ins w:id="2770" w:author="Autor"/>
          <w:rFonts w:ascii="Calibri" w:eastAsia="Times New Roman" w:hAnsi="Calibri" w:cs="Times New Roman"/>
          <w:sz w:val="20"/>
          <w:szCs w:val="20"/>
          <w:lang w:eastAsia="sk-SK"/>
        </w:rPr>
        <w:pPrChange w:id="2771" w:author="Autor">
          <w:pPr>
            <w:numPr>
              <w:numId w:val="181"/>
            </w:numPr>
            <w:spacing w:before="120" w:after="120" w:line="240" w:lineRule="auto"/>
            <w:ind w:left="709" w:hanging="426"/>
            <w:jc w:val="both"/>
          </w:pPr>
        </w:pPrChange>
      </w:pPr>
      <w:ins w:id="2772" w:author="Autor">
        <w:r w:rsidRPr="00073516">
          <w:rPr>
            <w:rFonts w:ascii="Calibri" w:eastAsia="Times New Roman" w:hAnsi="Calibri" w:cs="Times New Roman"/>
            <w:b/>
            <w:sz w:val="20"/>
            <w:szCs w:val="20"/>
            <w:lang w:eastAsia="sk-SK"/>
          </w:rPr>
          <w:t>Ak bola predložená viac ako jedna ponuka</w:t>
        </w:r>
        <w:r w:rsidRPr="00073516">
          <w:rPr>
            <w:rFonts w:ascii="Calibri" w:eastAsia="Times New Roman" w:hAnsi="Calibri" w:cs="Times New Roman"/>
            <w:sz w:val="20"/>
            <w:szCs w:val="20"/>
            <w:lang w:eastAsia="sk-SK"/>
          </w:rPr>
          <w:t xml:space="preserve">, prijímateľ vyhodnocuje splnenie požiadaviek na predmet zákazky a splnenie podmienok účasti (ak relevantné) po vyhodnotení ponúk na základe kritériá/kritérií  </w:t>
        </w:r>
        <w:r w:rsidRPr="00073516">
          <w:rPr>
            <w:rFonts w:ascii="Calibri" w:eastAsia="Times New Roman" w:hAnsi="Calibri" w:cs="Times New Roman"/>
            <w:sz w:val="20"/>
            <w:szCs w:val="20"/>
            <w:lang w:eastAsia="sk-SK"/>
          </w:rPr>
          <w:br/>
          <w:t xml:space="preserve">na vyhodnotenie ponúk, a to </w:t>
        </w:r>
        <w:r w:rsidRPr="00073516">
          <w:rPr>
            <w:rFonts w:ascii="Calibri" w:eastAsia="Times New Roman" w:hAnsi="Calibri" w:cs="Times New Roman"/>
            <w:b/>
            <w:sz w:val="20"/>
            <w:szCs w:val="20"/>
            <w:lang w:eastAsia="sk-SK"/>
          </w:rPr>
          <w:t>iba v prípade uchádzača, ktorý sa umiestnil na prvom mieste v poradí</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r>
        <w:r w:rsidRPr="00073516">
          <w:rPr>
            <w:rFonts w:ascii="Calibri" w:eastAsia="Times New Roman" w:hAnsi="Calibri" w:cs="Times New Roman"/>
            <w:b/>
            <w:sz w:val="20"/>
            <w:szCs w:val="20"/>
            <w:lang w:eastAsia="sk-SK"/>
          </w:rPr>
          <w:t>Ak dôjde k vylúčeniu tohto uchádzača</w:t>
        </w:r>
        <w:r w:rsidRPr="00073516">
          <w:rPr>
            <w:rFonts w:ascii="Calibri" w:eastAsia="Times New Roman" w:hAnsi="Calibri" w:cs="Times New Roman"/>
            <w:sz w:val="20"/>
            <w:szCs w:val="20"/>
            <w:lang w:eastAsia="sk-SK"/>
          </w:rPr>
          <w:t xml:space="preserve">, vyhodnotí sa následne splnenie podmienok účasti a požiadaviek  </w:t>
        </w:r>
        <w:del w:id="2773" w:author="Autor">
          <w:r w:rsidRPr="00073516"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 xml:space="preserve">na predmet zákazky </w:t>
        </w:r>
        <w:r w:rsidRPr="00073516">
          <w:rPr>
            <w:rFonts w:ascii="Calibri" w:eastAsia="Times New Roman" w:hAnsi="Calibri" w:cs="Times New Roman"/>
            <w:b/>
            <w:sz w:val="20"/>
            <w:szCs w:val="20"/>
            <w:lang w:eastAsia="sk-SK"/>
          </w:rPr>
          <w:t>u ďalšieho uchádzača v poradí</w:t>
        </w:r>
        <w:r w:rsidRPr="00073516">
          <w:rPr>
            <w:rFonts w:ascii="Calibri" w:eastAsia="Times New Roman" w:hAnsi="Calibri" w:cs="Times New Roman"/>
            <w:sz w:val="20"/>
            <w:szCs w:val="20"/>
            <w:lang w:eastAsia="sk-SK"/>
          </w:rPr>
          <w:t xml:space="preserve"> tak, aby uchádzač umiestnený na prvom mieste  </w:t>
        </w:r>
        <w:del w:id="2774" w:author="Autor">
          <w:r w:rsidRPr="00073516"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ins>
    </w:p>
    <w:p w:rsidR="00777572" w:rsidRPr="00073516" w:rsidRDefault="00777572">
      <w:pPr>
        <w:numPr>
          <w:ilvl w:val="0"/>
          <w:numId w:val="181"/>
        </w:numPr>
        <w:spacing w:before="120" w:after="120"/>
        <w:ind w:left="709" w:hanging="426"/>
        <w:jc w:val="both"/>
        <w:rPr>
          <w:ins w:id="2775" w:author="Autor"/>
          <w:rFonts w:ascii="Calibri" w:eastAsia="Times New Roman" w:hAnsi="Calibri" w:cs="Times New Roman"/>
          <w:sz w:val="20"/>
          <w:szCs w:val="20"/>
          <w:lang w:eastAsia="sk-SK"/>
        </w:rPr>
        <w:pPrChange w:id="2776" w:author="Autor">
          <w:pPr>
            <w:numPr>
              <w:numId w:val="181"/>
            </w:numPr>
            <w:spacing w:before="120" w:after="120" w:line="240" w:lineRule="auto"/>
            <w:ind w:left="709" w:hanging="426"/>
            <w:jc w:val="both"/>
          </w:pPr>
        </w:pPrChange>
      </w:pPr>
      <w:ins w:id="2777" w:author="Autor">
        <w:r w:rsidRPr="00073516">
          <w:rPr>
            <w:rFonts w:ascii="Calibri" w:eastAsia="Times New Roman" w:hAnsi="Calibri" w:cs="Times New Roman"/>
            <w:b/>
            <w:sz w:val="20"/>
            <w:szCs w:val="20"/>
            <w:lang w:eastAsia="sk-SK"/>
          </w:rPr>
          <w:t>Ak uchádzač využije</w:t>
        </w:r>
        <w:r w:rsidRPr="00073516">
          <w:rPr>
            <w:rFonts w:ascii="Calibri" w:eastAsia="Times New Roman" w:hAnsi="Calibri" w:cs="Times New Roman"/>
            <w:sz w:val="20"/>
            <w:szCs w:val="20"/>
            <w:lang w:eastAsia="sk-SK"/>
          </w:rPr>
          <w:t xml:space="preserve"> na preukázanie splnenia podmienok účasti finančného a ekonomického postavenia </w:t>
        </w:r>
        <w:del w:id="2778" w:author="Autor">
          <w:r w:rsidRPr="00073516" w:rsidDel="00DF09F6">
            <w:rPr>
              <w:rFonts w:ascii="Calibri" w:eastAsia="Times New Roman" w:hAnsi="Calibri" w:cs="Times New Roman"/>
              <w:sz w:val="20"/>
              <w:szCs w:val="20"/>
              <w:lang w:eastAsia="sk-SK"/>
            </w:rPr>
            <w:delText xml:space="preserve"> </w:delText>
          </w:r>
          <w:r w:rsidRPr="00073516" w:rsidDel="00DF09F6">
            <w:rPr>
              <w:rFonts w:ascii="Calibri" w:eastAsia="Times New Roman" w:hAnsi="Calibri" w:cs="Times New Roman"/>
              <w:sz w:val="20"/>
              <w:szCs w:val="20"/>
              <w:lang w:eastAsia="sk-SK"/>
            </w:rPr>
            <w:br/>
          </w:r>
        </w:del>
        <w:r w:rsidRPr="00073516">
          <w:rPr>
            <w:rFonts w:ascii="Calibri" w:eastAsia="Times New Roman" w:hAnsi="Calibri" w:cs="Times New Roman"/>
            <w:sz w:val="20"/>
            <w:szCs w:val="20"/>
            <w:lang w:eastAsia="sk-SK"/>
          </w:rPr>
          <w:t xml:space="preserve">a technickej alebo odbornej spôsobilosti finančné zdroje, resp. </w:t>
        </w:r>
        <w:r w:rsidRPr="00073516">
          <w:rPr>
            <w:rFonts w:ascii="Calibri" w:eastAsia="Times New Roman" w:hAnsi="Calibri" w:cs="Times New Roman"/>
            <w:b/>
            <w:sz w:val="20"/>
            <w:szCs w:val="20"/>
            <w:lang w:eastAsia="sk-SK"/>
          </w:rPr>
          <w:t>technické a odborné kapacity inej osoby</w:t>
        </w:r>
        <w:r w:rsidRPr="00073516">
          <w:rPr>
            <w:rFonts w:ascii="Calibri" w:eastAsia="Times New Roman" w:hAnsi="Calibri" w:cs="Times New Roman"/>
            <w:sz w:val="20"/>
            <w:szCs w:val="20"/>
            <w:lang w:eastAsia="sk-SK"/>
          </w:rPr>
          <w:t xml:space="preserve">,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w:t>
        </w:r>
        <w:r w:rsidRPr="00073516">
          <w:rPr>
            <w:rFonts w:ascii="Calibri" w:eastAsia="Times New Roman" w:hAnsi="Calibri" w:cs="Times New Roman"/>
            <w:b/>
            <w:sz w:val="20"/>
            <w:szCs w:val="20"/>
            <w:lang w:eastAsia="sk-SK"/>
          </w:rPr>
          <w:t>preukazuje uchádzač písomným čestným vyhlásením (prísľubom) takejto inej osoby</w:t>
        </w:r>
        <w:r w:rsidRPr="00073516">
          <w:rPr>
            <w:rFonts w:ascii="Calibri" w:eastAsia="Times New Roman" w:hAnsi="Calibri" w:cs="Times New Roman"/>
            <w:sz w:val="20"/>
            <w:szCs w:val="20"/>
            <w:lang w:eastAsia="sk-SK"/>
          </w:rPr>
          <w:t xml:space="preserve">, že v prípade potreby bude uchádzačovi k dispozícií na plnenie predmetu zákazky počas celého trvania zmluvného vzťahu </w:t>
        </w:r>
        <w:r w:rsidRPr="00073516">
          <w:rPr>
            <w:rFonts w:ascii="Calibri" w:eastAsia="Times New Roman" w:hAnsi="Calibri" w:cs="Times New Roman"/>
            <w:b/>
            <w:sz w:val="20"/>
            <w:szCs w:val="20"/>
            <w:lang w:eastAsia="sk-SK"/>
          </w:rPr>
          <w:t>alebo písomnou zmluvou</w:t>
        </w:r>
        <w:r w:rsidRPr="00073516">
          <w:rPr>
            <w:rFonts w:ascii="Calibri" w:eastAsia="Times New Roman" w:hAnsi="Calibri" w:cs="Times New Roman"/>
            <w:sz w:val="20"/>
            <w:szCs w:val="20"/>
            <w:lang w:eastAsia="sk-SK"/>
          </w:rPr>
          <w:t xml:space="preserve"> uzavretou medzi uchádzačom a osobou, ktorej zdrojmi alebo kapacitami mieni uchádzač preukázať svoje finančné a ekonomické postavenie alebo technickú alebo odbornú spôsobilosť. </w:t>
        </w:r>
        <w:r w:rsidRPr="00073516">
          <w:rPr>
            <w:rFonts w:ascii="Calibri" w:eastAsia="Times New Roman" w:hAnsi="Calibri" w:cs="Times New Roman"/>
            <w:b/>
            <w:sz w:val="20"/>
            <w:szCs w:val="20"/>
            <w:lang w:eastAsia="sk-SK"/>
          </w:rPr>
          <w:t>Osoba, ktorej kapacity majú byť použité</w:t>
        </w:r>
        <w:r w:rsidRPr="00073516">
          <w:rPr>
            <w:rFonts w:ascii="Calibri" w:eastAsia="Times New Roman" w:hAnsi="Calibri" w:cs="Times New Roman"/>
            <w:sz w:val="20"/>
            <w:szCs w:val="20"/>
            <w:lang w:eastAsia="sk-SK"/>
          </w:rPr>
          <w:t xml:space="preserve"> na preukázanie splnenia podmienok účasti technickej alebo odbornej spôsobilosti, </w:t>
        </w:r>
        <w:r w:rsidRPr="00073516">
          <w:rPr>
            <w:rFonts w:ascii="Calibri" w:eastAsia="Times New Roman" w:hAnsi="Calibri" w:cs="Times New Roman"/>
            <w:b/>
            <w:sz w:val="20"/>
            <w:szCs w:val="20"/>
            <w:lang w:eastAsia="sk-SK"/>
          </w:rPr>
          <w:t>musí preukázať splnenie podmienok účasti týkajúcich sa osobného postavenia podľa § 32 ods. 1 písm. e) ZVO vo vzťahu k tej časti predmetu zákazky</w:t>
        </w:r>
        <w:r w:rsidRPr="00073516">
          <w:rPr>
            <w:rFonts w:ascii="Calibri" w:eastAsia="Times New Roman" w:hAnsi="Calibri" w:cs="Times New Roman"/>
            <w:sz w:val="20"/>
            <w:szCs w:val="20"/>
            <w:lang w:eastAsia="sk-SK"/>
          </w:rPr>
          <w:t xml:space="preserve">, na ktorú boli kapacity uchádzačovi poskytnuté. Zároveň osoba, ktorej kapacity majú byť použité na preukázanie splnenia podmienok účasti finančného a ekonomického postavenia alebo technickej alebo odbornej spôsobilosti, </w:t>
        </w:r>
        <w:r w:rsidRPr="00073516">
          <w:rPr>
            <w:rFonts w:ascii="Calibri" w:eastAsia="Times New Roman" w:hAnsi="Calibri" w:cs="Times New Roman"/>
            <w:b/>
            <w:sz w:val="20"/>
            <w:szCs w:val="20"/>
            <w:lang w:eastAsia="sk-SK"/>
          </w:rPr>
          <w:t>musí preukázať splnenie podmienky účasti týkajúcej sa osobného postavenia podľa § 32 ods. 1 písm. f) ZVO a nesmie u tejto osoby existovať dôvod na vylúčenie podľa § 40 ods. 6 písm. f) ZVO (konflikt záujmov nemožno odstrániť inými účinnými opatreniami).</w:t>
        </w:r>
      </w:ins>
    </w:p>
    <w:p w:rsidR="00777572" w:rsidRPr="00073516" w:rsidRDefault="00777572">
      <w:pPr>
        <w:numPr>
          <w:ilvl w:val="0"/>
          <w:numId w:val="181"/>
        </w:numPr>
        <w:spacing w:before="120" w:after="120"/>
        <w:ind w:left="709" w:hanging="426"/>
        <w:jc w:val="both"/>
        <w:rPr>
          <w:ins w:id="2779" w:author="Autor"/>
          <w:rFonts w:ascii="Calibri" w:eastAsia="Times New Roman" w:hAnsi="Calibri" w:cs="Times New Roman"/>
          <w:b/>
          <w:sz w:val="20"/>
          <w:szCs w:val="20"/>
          <w:lang w:eastAsia="sk-SK"/>
        </w:rPr>
        <w:pPrChange w:id="2780" w:author="Autor">
          <w:pPr>
            <w:numPr>
              <w:numId w:val="181"/>
            </w:numPr>
            <w:spacing w:before="120" w:after="120" w:line="240" w:lineRule="auto"/>
            <w:ind w:left="709" w:hanging="426"/>
            <w:jc w:val="both"/>
          </w:pPr>
        </w:pPrChange>
      </w:pPr>
      <w:ins w:id="2781" w:author="Autor">
        <w:r w:rsidRPr="00073516">
          <w:rPr>
            <w:rFonts w:ascii="Calibri" w:eastAsia="Times New Roman" w:hAnsi="Calibri" w:cs="Times New Roman"/>
            <w:b/>
            <w:sz w:val="20"/>
            <w:szCs w:val="20"/>
            <w:lang w:eastAsia="sk-SK"/>
          </w:rPr>
          <w:t>Prijímateľ môže vo výzve na predkladanie ponúk vyžadovať, aby uchádzač v ponuke uviedol podiel zákazky, ktorý má v úmysle zadať subdodávateľom,</w:t>
        </w:r>
        <w:r w:rsidRPr="00073516">
          <w:rPr>
            <w:rFonts w:ascii="Calibri" w:eastAsia="Times New Roman" w:hAnsi="Calibri" w:cs="Times New Roman"/>
            <w:sz w:val="20"/>
            <w:szCs w:val="20"/>
            <w:lang w:eastAsia="sk-SK"/>
          </w:rPr>
          <w:t xml:space="preserve"> navrhovaných subdodávateľov a predmety subdodávok. Navrhovaný </w:t>
        </w:r>
        <w:r w:rsidRPr="00073516">
          <w:rPr>
            <w:rFonts w:ascii="Calibri" w:eastAsia="Times New Roman" w:hAnsi="Calibri" w:cs="Times New Roman"/>
            <w:b/>
            <w:sz w:val="20"/>
            <w:szCs w:val="20"/>
            <w:lang w:eastAsia="sk-SK"/>
          </w:rPr>
          <w:t>subdodávateľ musí preukázať splnenie podmienok účasti týkajúcich sa osobného postavenia podľa § 32 ods. 1 písm. e) ZVO vo vzťahu k tej časti</w:t>
        </w:r>
        <w:r w:rsidRPr="00073516">
          <w:rPr>
            <w:rFonts w:ascii="Calibri" w:eastAsia="Times New Roman" w:hAnsi="Calibri" w:cs="Times New Roman"/>
            <w:sz w:val="20"/>
            <w:szCs w:val="20"/>
            <w:lang w:eastAsia="sk-SK"/>
          </w:rPr>
          <w:t xml:space="preserve"> predmetu zákazky, ktorú bude realizovať v subdodávke. Zároveň subdodávateľ musí preukázať splnenie podmienky účasti týkajúcej sa osobného postavenia podľa </w:t>
        </w:r>
        <w:r w:rsidRPr="00073516">
          <w:rPr>
            <w:rFonts w:ascii="Calibri" w:eastAsia="Times New Roman" w:hAnsi="Calibri" w:cs="Times New Roman"/>
            <w:b/>
            <w:sz w:val="20"/>
            <w:szCs w:val="20"/>
            <w:lang w:eastAsia="sk-SK"/>
          </w:rPr>
          <w:t xml:space="preserve">§ 32 ods. 1 písm. f) ZVO </w:t>
        </w:r>
        <w:r w:rsidRPr="00073516">
          <w:rPr>
            <w:rFonts w:ascii="Calibri" w:eastAsia="Times New Roman" w:hAnsi="Calibri" w:cs="Times New Roman"/>
            <w:sz w:val="20"/>
            <w:szCs w:val="20"/>
            <w:lang w:eastAsia="sk-SK"/>
          </w:rPr>
          <w:t xml:space="preserve">a nesmie u tejto osoby existovať dôvod na vylúčenie podľa </w:t>
        </w:r>
        <w:r w:rsidRPr="00073516">
          <w:rPr>
            <w:rFonts w:ascii="Calibri" w:eastAsia="Times New Roman" w:hAnsi="Calibri" w:cs="Times New Roman"/>
            <w:b/>
            <w:sz w:val="20"/>
            <w:szCs w:val="20"/>
            <w:lang w:eastAsia="sk-SK"/>
          </w:rPr>
          <w:t>§ 40 ods. 6 písm. f) ZVO (konflikt záujmov nemožno odstrániť inými účinnými opatreniami).</w:t>
        </w:r>
        <w:r w:rsidRPr="00073516">
          <w:rPr>
            <w:rFonts w:ascii="Calibri" w:eastAsia="Times New Roman" w:hAnsi="Calibri" w:cs="Times New Roman"/>
            <w:sz w:val="20"/>
            <w:szCs w:val="20"/>
            <w:lang w:eastAsia="sk-SK"/>
          </w:rPr>
          <w:t xml:space="preserve"> Prijímateľ zároveň môže vo výzve na predkladanie ponúk vyžadovať, aby úspešný uchádzač v zmluve/rámcovej dohode </w:t>
        </w:r>
        <w:r w:rsidRPr="00073516">
          <w:rPr>
            <w:rFonts w:ascii="Calibri" w:eastAsia="Times New Roman" w:hAnsi="Calibri" w:cs="Times New Roman"/>
            <w:b/>
            <w:sz w:val="20"/>
            <w:szCs w:val="20"/>
            <w:lang w:eastAsia="sk-SK"/>
          </w:rPr>
          <w:t>najneskôr v čase jej uzavretia uviedol údaje o všetkých známych subdodávateľoch.</w:t>
        </w:r>
      </w:ins>
    </w:p>
    <w:p w:rsidR="00777572" w:rsidRPr="00073516" w:rsidRDefault="00777572">
      <w:pPr>
        <w:numPr>
          <w:ilvl w:val="0"/>
          <w:numId w:val="181"/>
        </w:numPr>
        <w:spacing w:before="120" w:after="120"/>
        <w:ind w:left="709" w:hanging="426"/>
        <w:jc w:val="both"/>
        <w:rPr>
          <w:ins w:id="2782" w:author="Autor"/>
          <w:rFonts w:ascii="Calibri" w:eastAsia="Times New Roman" w:hAnsi="Calibri" w:cs="Times New Roman"/>
          <w:sz w:val="20"/>
          <w:szCs w:val="20"/>
          <w:lang w:eastAsia="sk-SK"/>
        </w:rPr>
        <w:pPrChange w:id="2783" w:author="Autor">
          <w:pPr>
            <w:numPr>
              <w:numId w:val="181"/>
            </w:numPr>
            <w:spacing w:before="120" w:after="120" w:line="240" w:lineRule="auto"/>
            <w:ind w:left="709" w:hanging="426"/>
            <w:jc w:val="both"/>
          </w:pPr>
        </w:pPrChange>
      </w:pPr>
      <w:ins w:id="2784" w:author="Autor">
        <w:r w:rsidRPr="00073516">
          <w:rPr>
            <w:rFonts w:ascii="Calibri" w:eastAsia="Times New Roman" w:hAnsi="Calibri" w:cs="Times New Roman"/>
            <w:sz w:val="20"/>
            <w:szCs w:val="20"/>
            <w:lang w:eastAsia="sk-SK"/>
          </w:rPr>
          <w:t xml:space="preserve">Pri obstarávaní takýchto zákaziek je prijímateľ </w:t>
        </w:r>
        <w:r w:rsidRPr="00073516">
          <w:rPr>
            <w:rFonts w:ascii="Calibri" w:eastAsia="Times New Roman" w:hAnsi="Calibri" w:cs="Times New Roman"/>
            <w:b/>
            <w:sz w:val="20"/>
            <w:szCs w:val="20"/>
            <w:lang w:eastAsia="sk-SK"/>
          </w:rPr>
          <w:t>povinný vykonať prieskum trhu</w:t>
        </w:r>
        <w:r w:rsidRPr="00073516">
          <w:rPr>
            <w:rFonts w:ascii="Calibri" w:eastAsia="Times New Roman" w:hAnsi="Calibri" w:cs="Times New Roman"/>
            <w:sz w:val="20"/>
            <w:szCs w:val="20"/>
            <w:lang w:eastAsia="sk-SK"/>
          </w:rPr>
          <w:t xml:space="preserve">.  </w:t>
        </w:r>
      </w:ins>
    </w:p>
    <w:p w:rsidR="00777572" w:rsidRPr="00073516" w:rsidRDefault="00777572">
      <w:pPr>
        <w:numPr>
          <w:ilvl w:val="0"/>
          <w:numId w:val="181"/>
        </w:numPr>
        <w:spacing w:before="120" w:after="120"/>
        <w:ind w:left="709" w:hanging="426"/>
        <w:jc w:val="both"/>
        <w:rPr>
          <w:ins w:id="2785" w:author="Autor"/>
          <w:rFonts w:ascii="Calibri" w:eastAsia="Times New Roman" w:hAnsi="Calibri" w:cs="Times New Roman"/>
          <w:sz w:val="20"/>
          <w:szCs w:val="20"/>
          <w:lang w:eastAsia="sk-SK"/>
        </w:rPr>
        <w:pPrChange w:id="2786" w:author="Autor">
          <w:pPr>
            <w:numPr>
              <w:numId w:val="181"/>
            </w:numPr>
            <w:spacing w:before="120" w:after="120" w:line="240" w:lineRule="auto"/>
            <w:ind w:left="709" w:hanging="426"/>
            <w:jc w:val="both"/>
          </w:pPr>
        </w:pPrChange>
      </w:pPr>
      <w:ins w:id="2787" w:author="Autor">
        <w:r w:rsidRPr="00073516">
          <w:rPr>
            <w:rFonts w:ascii="Calibri" w:eastAsia="Times New Roman" w:hAnsi="Calibri" w:cs="Times New Roman"/>
            <w:sz w:val="20"/>
            <w:szCs w:val="20"/>
            <w:lang w:eastAsia="sk-SK"/>
          </w:rPr>
          <w:t xml:space="preserve">Prijímateľ môže zadať zákazku s využitím elektronického trhoviska aj v prípade zákazky s nízkou hodnotou, ktorej predmetom sú bežne dostupné tovary a služby, ktorých predmetom nie je intelektuálne plnenie. </w:t>
        </w:r>
      </w:ins>
    </w:p>
    <w:p w:rsidR="00777572" w:rsidRPr="00073516" w:rsidRDefault="00777572">
      <w:pPr>
        <w:numPr>
          <w:ilvl w:val="0"/>
          <w:numId w:val="181"/>
        </w:numPr>
        <w:spacing w:before="120" w:after="120"/>
        <w:ind w:left="709" w:hanging="426"/>
        <w:jc w:val="both"/>
        <w:rPr>
          <w:ins w:id="2788" w:author="Autor"/>
          <w:rFonts w:ascii="Calibri" w:eastAsia="Times New Roman" w:hAnsi="Calibri" w:cs="Times New Roman"/>
          <w:b/>
          <w:sz w:val="20"/>
          <w:szCs w:val="20"/>
          <w:lang w:eastAsia="sk-SK"/>
        </w:rPr>
        <w:pPrChange w:id="2789" w:author="Autor">
          <w:pPr>
            <w:numPr>
              <w:numId w:val="181"/>
            </w:numPr>
            <w:spacing w:before="120" w:after="120" w:line="240" w:lineRule="auto"/>
            <w:ind w:left="709" w:hanging="426"/>
            <w:jc w:val="both"/>
          </w:pPr>
        </w:pPrChange>
      </w:pPr>
      <w:ins w:id="2790" w:author="Autor">
        <w:r w:rsidRPr="00073516">
          <w:rPr>
            <w:rFonts w:ascii="Calibri" w:eastAsia="Times New Roman" w:hAnsi="Calibri" w:cs="Times New Roman"/>
            <w:b/>
            <w:sz w:val="20"/>
            <w:szCs w:val="20"/>
            <w:lang w:eastAsia="sk-SK"/>
          </w:rPr>
          <w:t>Zákazky s nízkymi hodnotami podľa § 117  ZVO sa delia na:</w:t>
        </w:r>
      </w:ins>
    </w:p>
    <w:p w:rsidR="00777572" w:rsidRPr="00DF09F6" w:rsidRDefault="00777572">
      <w:pPr>
        <w:pStyle w:val="Odsekzoznamu"/>
        <w:numPr>
          <w:ilvl w:val="1"/>
          <w:numId w:val="239"/>
        </w:numPr>
        <w:spacing w:before="120" w:after="120"/>
        <w:jc w:val="both"/>
        <w:rPr>
          <w:ins w:id="2791" w:author="Autor"/>
          <w:rFonts w:asciiTheme="minorHAnsi" w:hAnsiTheme="minorHAnsi"/>
          <w:sz w:val="20"/>
          <w:szCs w:val="20"/>
          <w:rPrChange w:id="2792" w:author="Autor">
            <w:rPr>
              <w:ins w:id="2793" w:author="Autor"/>
              <w:rFonts w:ascii="Calibri" w:eastAsia="Times New Roman" w:hAnsi="Calibri" w:cs="Times New Roman"/>
              <w:sz w:val="20"/>
              <w:szCs w:val="20"/>
              <w:lang w:eastAsia="sk-SK"/>
            </w:rPr>
          </w:rPrChange>
        </w:rPr>
        <w:pPrChange w:id="2794" w:author="Autor">
          <w:pPr>
            <w:numPr>
              <w:numId w:val="180"/>
            </w:numPr>
            <w:spacing w:before="120" w:after="120" w:line="240" w:lineRule="auto"/>
            <w:ind w:left="851" w:hanging="426"/>
            <w:jc w:val="both"/>
          </w:pPr>
        </w:pPrChange>
      </w:pPr>
      <w:ins w:id="2795" w:author="Autor">
        <w:r w:rsidRPr="00DF09F6">
          <w:rPr>
            <w:rFonts w:asciiTheme="minorHAnsi" w:hAnsiTheme="minorHAnsi"/>
            <w:sz w:val="20"/>
            <w:szCs w:val="20"/>
            <w:rPrChange w:id="2796" w:author="Autor">
              <w:rPr>
                <w:rFonts w:ascii="Calibri" w:eastAsia="Times New Roman" w:hAnsi="Calibri" w:cs="Times New Roman"/>
                <w:sz w:val="20"/>
                <w:szCs w:val="20"/>
                <w:lang w:eastAsia="sk-SK"/>
              </w:rPr>
            </w:rPrChange>
          </w:rPr>
          <w:t xml:space="preserve">zákazky, ktorých predpokladaná hodnota bez DPH sa rovná, alebo </w:t>
        </w:r>
        <w:r w:rsidRPr="00DF09F6">
          <w:rPr>
            <w:rFonts w:asciiTheme="minorHAnsi" w:hAnsiTheme="minorHAnsi"/>
            <w:b/>
            <w:sz w:val="20"/>
            <w:szCs w:val="20"/>
            <w:rPrChange w:id="2797" w:author="Autor">
              <w:rPr>
                <w:rFonts w:ascii="Calibri" w:eastAsia="Times New Roman" w:hAnsi="Calibri" w:cs="Times New Roman"/>
                <w:sz w:val="20"/>
                <w:szCs w:val="20"/>
                <w:lang w:eastAsia="sk-SK"/>
              </w:rPr>
            </w:rPrChange>
          </w:rPr>
          <w:t>presahuje 30 000 EUR</w:t>
        </w:r>
        <w:r w:rsidRPr="00DF09F6">
          <w:rPr>
            <w:rFonts w:asciiTheme="minorHAnsi" w:hAnsiTheme="minorHAnsi"/>
            <w:sz w:val="20"/>
            <w:szCs w:val="20"/>
            <w:rPrChange w:id="2798" w:author="Autor">
              <w:rPr>
                <w:rFonts w:ascii="Calibri" w:eastAsia="Times New Roman" w:hAnsi="Calibri" w:cs="Times New Roman"/>
                <w:sz w:val="20"/>
                <w:szCs w:val="20"/>
                <w:lang w:eastAsia="sk-SK"/>
              </w:rPr>
            </w:rPrChange>
          </w:rPr>
          <w:t xml:space="preserve"> (ďalej len „zákazky nad 30 000 EUR“),</w:t>
        </w:r>
      </w:ins>
    </w:p>
    <w:p w:rsidR="00777572" w:rsidRPr="00DF09F6" w:rsidRDefault="00777572">
      <w:pPr>
        <w:pStyle w:val="Odsekzoznamu"/>
        <w:numPr>
          <w:ilvl w:val="1"/>
          <w:numId w:val="239"/>
        </w:numPr>
        <w:spacing w:before="120" w:after="120"/>
        <w:jc w:val="both"/>
        <w:rPr>
          <w:ins w:id="2799" w:author="Autor"/>
          <w:rFonts w:asciiTheme="minorHAnsi" w:hAnsiTheme="minorHAnsi"/>
          <w:sz w:val="20"/>
          <w:szCs w:val="20"/>
          <w:rPrChange w:id="2800" w:author="Autor">
            <w:rPr>
              <w:ins w:id="2801" w:author="Autor"/>
              <w:rFonts w:ascii="Calibri" w:eastAsia="Times New Roman" w:hAnsi="Calibri" w:cs="Times New Roman"/>
              <w:sz w:val="20"/>
              <w:szCs w:val="20"/>
              <w:lang w:eastAsia="sk-SK"/>
            </w:rPr>
          </w:rPrChange>
        </w:rPr>
        <w:pPrChange w:id="2802" w:author="Autor">
          <w:pPr>
            <w:numPr>
              <w:numId w:val="180"/>
            </w:numPr>
            <w:spacing w:before="120" w:after="120" w:line="240" w:lineRule="auto"/>
            <w:ind w:left="851" w:hanging="426"/>
            <w:jc w:val="both"/>
          </w:pPr>
        </w:pPrChange>
      </w:pPr>
      <w:ins w:id="2803" w:author="Autor">
        <w:r w:rsidRPr="00DF09F6">
          <w:rPr>
            <w:rFonts w:asciiTheme="minorHAnsi" w:hAnsiTheme="minorHAnsi"/>
            <w:sz w:val="20"/>
            <w:szCs w:val="20"/>
            <w:rPrChange w:id="2804" w:author="Autor">
              <w:rPr>
                <w:rFonts w:ascii="Calibri" w:eastAsia="Times New Roman" w:hAnsi="Calibri" w:cs="Times New Roman"/>
                <w:sz w:val="20"/>
                <w:szCs w:val="20"/>
                <w:lang w:eastAsia="sk-SK"/>
              </w:rPr>
            </w:rPrChange>
          </w:rPr>
          <w:t xml:space="preserve">zákazky, ktorých predpokladaná hodnota bez DPH </w:t>
        </w:r>
        <w:r w:rsidRPr="00DF09F6">
          <w:rPr>
            <w:rFonts w:asciiTheme="minorHAnsi" w:hAnsiTheme="minorHAnsi"/>
            <w:b/>
            <w:sz w:val="20"/>
            <w:szCs w:val="20"/>
            <w:rPrChange w:id="2805" w:author="Autor">
              <w:rPr>
                <w:rFonts w:ascii="Calibri" w:eastAsia="Calibri" w:hAnsi="Calibri" w:cs="Times New Roman"/>
              </w:rPr>
            </w:rPrChange>
          </w:rPr>
          <w:t>je rovná, alebo presahuje 5 000 eur v priebehu kalendárneho roka alebo počas platnosti zmluvy a zároveň nepresahuje 30 000 EUR</w:t>
        </w:r>
        <w:r w:rsidRPr="00DF09F6">
          <w:rPr>
            <w:rFonts w:asciiTheme="minorHAnsi" w:hAnsiTheme="minorHAnsi"/>
            <w:sz w:val="20"/>
            <w:szCs w:val="20"/>
            <w:rPrChange w:id="2806" w:author="Autor">
              <w:rPr>
                <w:rFonts w:ascii="Calibri" w:eastAsia="Times New Roman" w:hAnsi="Calibri" w:cs="Times New Roman"/>
                <w:sz w:val="20"/>
                <w:szCs w:val="20"/>
                <w:lang w:eastAsia="sk-SK"/>
              </w:rPr>
            </w:rPrChange>
          </w:rPr>
          <w:t xml:space="preserve"> (ďalej len „zákazky do 30 000 EUR“).</w:t>
        </w:r>
      </w:ins>
    </w:p>
    <w:p w:rsidR="00777572" w:rsidRPr="00073516" w:rsidDel="00073516" w:rsidRDefault="00777572">
      <w:pPr>
        <w:rPr>
          <w:del w:id="2807" w:author="Autor"/>
          <w:rPrChange w:id="2808" w:author="Autor">
            <w:rPr>
              <w:del w:id="2809" w:author="Autor"/>
              <w:rFonts w:asciiTheme="minorHAnsi" w:hAnsiTheme="minorHAnsi"/>
              <w:color w:val="1F497D" w:themeColor="text2"/>
            </w:rPr>
          </w:rPrChange>
        </w:rPr>
        <w:pPrChange w:id="2810" w:author="Autor">
          <w:pPr>
            <w:pStyle w:val="Nadpis4"/>
            <w:numPr>
              <w:ilvl w:val="3"/>
              <w:numId w:val="106"/>
            </w:numPr>
            <w:tabs>
              <w:tab w:val="left" w:pos="1276"/>
            </w:tabs>
            <w:ind w:left="1276" w:hanging="850"/>
            <w:jc w:val="both"/>
          </w:pPr>
        </w:pPrChange>
      </w:pPr>
    </w:p>
    <w:p w:rsidR="00777572" w:rsidRPr="009C597D" w:rsidDel="0066543B" w:rsidRDefault="00777572" w:rsidP="00777572">
      <w:pPr>
        <w:rPr>
          <w:del w:id="2811" w:author="Autor"/>
        </w:rPr>
      </w:pPr>
    </w:p>
    <w:p w:rsidR="00777572" w:rsidRPr="00100D93"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12" w:author="Autor"/>
          <w:rFonts w:asciiTheme="minorHAnsi" w:eastAsia="Calibri" w:hAnsiTheme="minorHAnsi" w:cs="Times New Roman"/>
          <w:color w:val="000000"/>
          <w:sz w:val="20"/>
          <w:szCs w:val="20"/>
        </w:rPr>
      </w:pPr>
      <w:del w:id="2813" w:author="Autor">
        <w:r w:rsidRPr="009C597D" w:rsidDel="00073516">
          <w:rPr>
            <w:rFonts w:asciiTheme="minorHAnsi" w:eastAsia="Calibri" w:hAnsiTheme="minorHAnsi" w:cs="Times New Roman"/>
            <w:color w:val="000000"/>
            <w:sz w:val="20"/>
            <w:szCs w:val="20"/>
          </w:rPr>
          <w:delText>RO</w:delText>
        </w:r>
        <w:r w:rsidRPr="00100D93" w:rsidDel="00073516">
          <w:rPr>
            <w:rFonts w:asciiTheme="minorHAnsi" w:eastAsia="Calibri" w:hAnsiTheme="minorHAnsi" w:cs="Times New Roman"/>
            <w:color w:val="000000"/>
            <w:sz w:val="20"/>
            <w:szCs w:val="20"/>
          </w:rPr>
          <w:delText xml:space="preserve"> overuje pri kontrole zákaziek s nízkymi hodnotami podľa § 117 ZVO, či vynaložené </w:delText>
        </w:r>
        <w:r w:rsidRPr="00100D93" w:rsidDel="00073516">
          <w:rPr>
            <w:rFonts w:asciiTheme="minorHAnsi" w:eastAsia="Calibri" w:hAnsiTheme="minorHAnsi" w:cs="Times New Roman"/>
            <w:b/>
            <w:color w:val="000000"/>
            <w:sz w:val="20"/>
            <w:szCs w:val="20"/>
          </w:rPr>
          <w:delText xml:space="preserve">náklady  </w:delText>
        </w:r>
        <w:r w:rsidRPr="00100D93" w:rsidDel="00073516">
          <w:rPr>
            <w:rFonts w:asciiTheme="minorHAnsi" w:eastAsia="Calibri" w:hAnsiTheme="minorHAnsi" w:cs="Times New Roman"/>
            <w:b/>
            <w:color w:val="000000"/>
            <w:sz w:val="20"/>
            <w:szCs w:val="20"/>
          </w:rPr>
          <w:br/>
          <w:delText>na obstaranie predmetu zákazky sú hospodárne</w:delText>
        </w:r>
        <w:r w:rsidRPr="00100D93" w:rsidDel="00073516">
          <w:rPr>
            <w:rFonts w:asciiTheme="minorHAnsi" w:eastAsia="Calibri" w:hAnsiTheme="minorHAnsi" w:cs="Times New Roman"/>
            <w:color w:val="000000"/>
            <w:sz w:val="20"/>
            <w:szCs w:val="20"/>
          </w:rPr>
          <w:delText>. Zároveň overí, či</w:delText>
        </w:r>
        <w:r w:rsidDel="00073516">
          <w:rPr>
            <w:rFonts w:asciiTheme="minorHAnsi" w:eastAsia="Calibri" w:hAnsiTheme="minorHAnsi" w:cs="Times New Roman"/>
            <w:color w:val="000000"/>
            <w:sz w:val="20"/>
            <w:szCs w:val="20"/>
          </w:rPr>
          <w:delText xml:space="preserve"> </w:delText>
        </w:r>
        <w:r w:rsidRPr="00100D93" w:rsidDel="00073516">
          <w:rPr>
            <w:rFonts w:asciiTheme="minorHAnsi" w:eastAsia="Calibri" w:hAnsiTheme="minorHAnsi" w:cs="Times New Roman"/>
            <w:color w:val="000000"/>
            <w:sz w:val="20"/>
            <w:szCs w:val="20"/>
          </w:rPr>
          <w:delText xml:space="preserve">pri obstarávaní neboli porušené základné princípy VO a postupy uvedené v tejto časti kapitoly. Prijímateľ nesmie uzavrieť zmluvu </w:delText>
        </w:r>
        <w:r w:rsidDel="00073516">
          <w:rPr>
            <w:rFonts w:asciiTheme="minorHAnsi" w:eastAsia="Calibri" w:hAnsiTheme="minorHAnsi" w:cs="Times New Roman"/>
            <w:color w:val="000000"/>
            <w:sz w:val="20"/>
            <w:szCs w:val="20"/>
          </w:rPr>
          <w:delText xml:space="preserve"> </w:delText>
        </w:r>
        <w:r w:rsidDel="00073516">
          <w:rPr>
            <w:rFonts w:asciiTheme="minorHAnsi" w:eastAsia="Calibri" w:hAnsiTheme="minorHAnsi" w:cs="Times New Roman"/>
            <w:color w:val="000000"/>
            <w:sz w:val="20"/>
            <w:szCs w:val="20"/>
          </w:rPr>
          <w:br/>
        </w:r>
        <w:r w:rsidRPr="00100D93" w:rsidDel="00073516">
          <w:rPr>
            <w:rFonts w:asciiTheme="minorHAnsi" w:eastAsia="Calibri" w:hAnsiTheme="minorHAnsi" w:cs="Times New Roman"/>
            <w:color w:val="000000"/>
            <w:sz w:val="20"/>
            <w:szCs w:val="20"/>
          </w:rPr>
          <w:delText xml:space="preserve">s uchádzačom, ktorý nespĺňa podmienky účasti podľa § 32 ods. 1 písm. e) a f) ZVO alebo ak u neho existuje dôvod na vylúčenie podľa § 40 ods. 6 písm. f) ZVO (konflikt záujmov nemožno odstrániť inými účinnými opatreniami), ustanovenie § 11 ZVO tým nie je dotknuté. </w:delText>
        </w:r>
      </w:del>
    </w:p>
    <w:p w:rsidR="00777572" w:rsidRPr="00100D93" w:rsidDel="00073516" w:rsidRDefault="00777572" w:rsidP="00777572">
      <w:pPr>
        <w:pStyle w:val="Odsekzoznamu"/>
        <w:autoSpaceDE w:val="0"/>
        <w:autoSpaceDN w:val="0"/>
        <w:adjustRightInd w:val="0"/>
        <w:spacing w:after="0" w:line="240" w:lineRule="auto"/>
        <w:ind w:left="0"/>
        <w:jc w:val="both"/>
        <w:rPr>
          <w:del w:id="2814" w:author="Autor"/>
          <w:rFonts w:asciiTheme="minorHAnsi" w:eastAsia="Calibri" w:hAnsiTheme="minorHAnsi" w:cs="Times New Roman"/>
          <w:color w:val="000000"/>
          <w:sz w:val="20"/>
          <w:szCs w:val="20"/>
        </w:rPr>
      </w:pPr>
    </w:p>
    <w:p w:rsidR="00777572" w:rsidRPr="00100D93"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15" w:author="Autor"/>
          <w:rFonts w:asciiTheme="minorHAnsi" w:eastAsia="Calibri" w:hAnsiTheme="minorHAnsi" w:cs="Times New Roman"/>
          <w:sz w:val="20"/>
          <w:szCs w:val="20"/>
        </w:rPr>
      </w:pPr>
      <w:del w:id="2816" w:author="Autor">
        <w:r w:rsidRPr="00100D93" w:rsidDel="00073516">
          <w:rPr>
            <w:rFonts w:asciiTheme="minorHAnsi" w:eastAsia="Calibri" w:hAnsiTheme="minorHAnsi" w:cs="Times New Roman"/>
            <w:b/>
            <w:color w:val="000000"/>
            <w:sz w:val="20"/>
            <w:szCs w:val="20"/>
          </w:rPr>
          <w:delText>Prijímateľ</w:delText>
        </w:r>
        <w:r w:rsidRPr="00100D93" w:rsidDel="00073516">
          <w:rPr>
            <w:rFonts w:asciiTheme="minorHAnsi" w:eastAsia="Calibri" w:hAnsiTheme="minorHAnsi" w:cs="Times New Roman"/>
            <w:color w:val="000000"/>
            <w:sz w:val="20"/>
            <w:szCs w:val="20"/>
          </w:rPr>
          <w:delText xml:space="preserve"> je povinný </w:delText>
        </w:r>
        <w:r w:rsidRPr="00100D93" w:rsidDel="00073516">
          <w:rPr>
            <w:rFonts w:asciiTheme="minorHAnsi" w:eastAsia="Calibri" w:hAnsiTheme="minorHAnsi" w:cs="Times New Roman"/>
            <w:b/>
            <w:color w:val="000000"/>
            <w:sz w:val="20"/>
            <w:szCs w:val="20"/>
          </w:rPr>
          <w:delText>v zázname z prieskumu trhu</w:delText>
        </w:r>
        <w:r w:rsidRPr="00100D93" w:rsidDel="00073516">
          <w:rPr>
            <w:rFonts w:asciiTheme="minorHAnsi" w:eastAsia="Calibri" w:hAnsiTheme="minorHAnsi" w:cs="Times New Roman"/>
            <w:color w:val="000000"/>
            <w:sz w:val="20"/>
            <w:szCs w:val="20"/>
          </w:rPr>
          <w:delText xml:space="preserve"> </w:delText>
        </w:r>
        <w:r w:rsidRPr="00100D93" w:rsidDel="00073516">
          <w:rPr>
            <w:rFonts w:asciiTheme="minorHAnsi" w:eastAsia="Calibri" w:hAnsiTheme="minorHAnsi" w:cs="Times New Roman"/>
            <w:b/>
            <w:color w:val="000000"/>
            <w:sz w:val="20"/>
            <w:szCs w:val="20"/>
          </w:rPr>
          <w:delText>uviesť, že preveril</w:delText>
        </w:r>
        <w:r w:rsidRPr="00100D93" w:rsidDel="00073516">
          <w:rPr>
            <w:rFonts w:asciiTheme="minorHAnsi" w:eastAsia="Calibri" w:hAnsiTheme="minorHAnsi" w:cs="Times New Roman"/>
            <w:color w:val="000000"/>
            <w:sz w:val="20"/>
            <w:szCs w:val="20"/>
          </w:rPr>
          <w:delText xml:space="preserve"> u oslovených záujemcov </w:delText>
        </w:r>
        <w:r w:rsidDel="00073516">
          <w:rPr>
            <w:rFonts w:asciiTheme="minorHAnsi" w:eastAsia="Calibri" w:hAnsiTheme="minorHAnsi" w:cs="Times New Roman"/>
            <w:color w:val="000000"/>
            <w:sz w:val="20"/>
            <w:szCs w:val="20"/>
          </w:rPr>
          <w:delText xml:space="preserve">  </w:delText>
        </w:r>
        <w:r w:rsidDel="00073516">
          <w:rPr>
            <w:rFonts w:asciiTheme="minorHAnsi" w:eastAsia="Calibri" w:hAnsiTheme="minorHAnsi" w:cs="Times New Roman"/>
            <w:color w:val="000000"/>
            <w:sz w:val="20"/>
            <w:szCs w:val="20"/>
          </w:rPr>
          <w:br/>
        </w:r>
        <w:r w:rsidRPr="00100D93" w:rsidDel="00073516">
          <w:rPr>
            <w:rFonts w:asciiTheme="minorHAnsi" w:eastAsia="Calibri" w:hAnsiTheme="minorHAnsi" w:cs="Times New Roman"/>
            <w:color w:val="000000"/>
            <w:sz w:val="20"/>
            <w:szCs w:val="20"/>
          </w:rPr>
          <w:delText xml:space="preserve">a uchádzačov, ktorí predložili ponuku, </w:delText>
        </w:r>
        <w:r w:rsidRPr="00100D93" w:rsidDel="00073516">
          <w:rPr>
            <w:rFonts w:asciiTheme="minorHAnsi" w:eastAsia="Calibri" w:hAnsiTheme="minorHAnsi" w:cs="Times New Roman"/>
            <w:b/>
            <w:color w:val="000000"/>
            <w:sz w:val="20"/>
            <w:szCs w:val="20"/>
          </w:rPr>
          <w:delText>či sú oprávnení</w:delText>
        </w:r>
        <w:r w:rsidRPr="00100D93" w:rsidDel="00073516">
          <w:rPr>
            <w:rFonts w:asciiTheme="minorHAnsi" w:eastAsia="Calibri" w:hAnsiTheme="minorHAnsi" w:cs="Times New Roman"/>
            <w:color w:val="000000"/>
            <w:sz w:val="20"/>
            <w:szCs w:val="20"/>
          </w:rPr>
          <w:delText xml:space="preserve"> dodávať tovar, uskutočňovať stavebné práce alebo poskytovať službu, ktorá je predmetom zákazky</w:delText>
        </w:r>
        <w:r w:rsidDel="00073516">
          <w:rPr>
            <w:rFonts w:asciiTheme="minorHAnsi" w:eastAsia="Calibri" w:hAnsiTheme="minorHAnsi" w:cs="Times New Roman"/>
            <w:color w:val="000000"/>
            <w:sz w:val="20"/>
            <w:szCs w:val="20"/>
          </w:rPr>
          <w:delText xml:space="preserve"> </w:delText>
        </w:r>
        <w:r w:rsidRPr="00100D93" w:rsidDel="00073516">
          <w:rPr>
            <w:rFonts w:asciiTheme="minorHAnsi" w:eastAsia="Calibri" w:hAnsiTheme="minorHAnsi" w:cs="Times New Roman"/>
            <w:color w:val="000000"/>
            <w:sz w:val="20"/>
            <w:szCs w:val="20"/>
          </w:rPr>
          <w:delText xml:space="preserve">a poskytovateľ skutočnosť, že oslovení záujemcovia a uchádzači, ktorí predložili ponuku, sú oprávnení dodávať tovar, uskutočňovať stavebné práce alebo poskytovať službu, overí v rámci výkonu finančnej kontroly VO. </w:delText>
        </w:r>
        <w:r w:rsidRPr="00100D93" w:rsidDel="00073516">
          <w:rPr>
            <w:rFonts w:asciiTheme="minorHAnsi" w:eastAsia="Calibri" w:hAnsiTheme="minorHAnsi" w:cs="Times New Roman"/>
            <w:b/>
            <w:color w:val="000000"/>
            <w:sz w:val="20"/>
            <w:szCs w:val="20"/>
          </w:rPr>
          <w:delText>Prijímateľ</w:delText>
        </w:r>
        <w:r w:rsidRPr="00100D93" w:rsidDel="00073516">
          <w:rPr>
            <w:rFonts w:asciiTheme="minorHAnsi" w:eastAsia="Calibri" w:hAnsiTheme="minorHAnsi" w:cs="Times New Roman"/>
            <w:color w:val="000000"/>
            <w:sz w:val="20"/>
            <w:szCs w:val="20"/>
          </w:rPr>
          <w:delText xml:space="preserve"> zároveň </w:delText>
        </w:r>
        <w:r w:rsidDel="00073516">
          <w:rPr>
            <w:rFonts w:asciiTheme="minorHAnsi" w:eastAsia="Calibri" w:hAnsiTheme="minorHAnsi" w:cs="Times New Roman"/>
            <w:color w:val="000000"/>
            <w:sz w:val="20"/>
            <w:szCs w:val="20"/>
          </w:rPr>
          <w:delText xml:space="preserve"> </w:delText>
        </w:r>
        <w:r w:rsidDel="00073516">
          <w:rPr>
            <w:rFonts w:asciiTheme="minorHAnsi" w:eastAsia="Calibri" w:hAnsiTheme="minorHAnsi" w:cs="Times New Roman"/>
            <w:color w:val="000000"/>
            <w:sz w:val="20"/>
            <w:szCs w:val="20"/>
          </w:rPr>
          <w:br/>
        </w:r>
        <w:r w:rsidRPr="00100D93" w:rsidDel="00073516">
          <w:rPr>
            <w:rFonts w:asciiTheme="minorHAnsi" w:eastAsia="Calibri" w:hAnsiTheme="minorHAnsi" w:cs="Times New Roman"/>
            <w:color w:val="000000"/>
            <w:sz w:val="20"/>
            <w:szCs w:val="20"/>
          </w:rPr>
          <w:delText xml:space="preserve">na webovom sídle ÚVO overí, či oslovení záujemcovia a uchádzači, </w:delText>
        </w:r>
        <w:r w:rsidRPr="00100D93" w:rsidDel="00073516">
          <w:rPr>
            <w:rFonts w:asciiTheme="minorHAnsi" w:eastAsia="Calibri" w:hAnsiTheme="minorHAnsi" w:cs="Times New Roman"/>
            <w:sz w:val="20"/>
            <w:szCs w:val="20"/>
          </w:rPr>
          <w:delText xml:space="preserve">ktorí predložili ponuku, nemajú uložený zákaz účasti vo verejnom obstarávaní potvrdený konečným rozhodnutím v Slovenskej republike alebo v štáte sídla, miesta podnikania alebo obvyklého pobytu záujemcu/uchádzača. </w:delText>
        </w:r>
        <w:r w:rsidDel="00073516">
          <w:rPr>
            <w:rFonts w:asciiTheme="minorHAnsi" w:eastAsia="Calibri" w:hAnsiTheme="minorHAnsi" w:cs="Times New Roman"/>
            <w:sz w:val="20"/>
            <w:szCs w:val="20"/>
          </w:rPr>
          <w:delText xml:space="preserve"> </w:delText>
        </w:r>
        <w:r w:rsidDel="00073516">
          <w:rPr>
            <w:rFonts w:asciiTheme="minorHAnsi" w:eastAsia="Calibri" w:hAnsiTheme="minorHAnsi" w:cs="Times New Roman"/>
            <w:sz w:val="20"/>
            <w:szCs w:val="20"/>
          </w:rPr>
          <w:br/>
        </w:r>
        <w:r w:rsidRPr="00100D93" w:rsidDel="00073516">
          <w:rPr>
            <w:rFonts w:asciiTheme="minorHAnsi" w:eastAsia="Calibri" w:hAnsiTheme="minorHAnsi" w:cs="Times New Roman"/>
            <w:sz w:val="20"/>
            <w:szCs w:val="20"/>
          </w:rPr>
          <w:delText xml:space="preserve">Pre tento účel uchováva v dokumentácii k zadávaniu zákazky printscreen z registra osôb  </w:delText>
        </w:r>
        <w:r w:rsidRPr="00100D93" w:rsidDel="00073516">
          <w:rPr>
            <w:rFonts w:asciiTheme="minorHAnsi" w:eastAsia="Calibri" w:hAnsiTheme="minorHAnsi" w:cs="Times New Roman"/>
            <w:sz w:val="20"/>
            <w:szCs w:val="20"/>
          </w:rPr>
          <w:br/>
          <w:delText xml:space="preserve">so zákazom účasti. </w:delText>
        </w:r>
        <w:r w:rsidRPr="00100D93" w:rsidDel="00073516">
          <w:rPr>
            <w:rFonts w:asciiTheme="minorHAnsi" w:eastAsia="Calibri" w:hAnsiTheme="minorHAnsi" w:cs="Arial"/>
            <w:color w:val="000000"/>
            <w:sz w:val="20"/>
            <w:szCs w:val="20"/>
          </w:rPr>
          <w:delText xml:space="preserve"> </w:delText>
        </w:r>
        <w:r w:rsidRPr="00100D93" w:rsidDel="00073516">
          <w:rPr>
            <w:rFonts w:asciiTheme="minorHAnsi" w:eastAsia="Calibri" w:hAnsiTheme="minorHAnsi" w:cs="Times New Roman"/>
            <w:sz w:val="20"/>
            <w:szCs w:val="20"/>
          </w:rPr>
          <w:delText xml:space="preserve">Určenie finančných opráv sa riadi pravidlami, ktoré sú platné v čase vypracovania návrhu správy z kontroly, resp. návrhu čiastkovej správy z kontroly. </w:delText>
        </w:r>
      </w:del>
    </w:p>
    <w:p w:rsidR="00777572" w:rsidRPr="00100D93" w:rsidDel="00073516" w:rsidRDefault="00777572" w:rsidP="00777572">
      <w:pPr>
        <w:pStyle w:val="Odsekzoznamu"/>
        <w:autoSpaceDE w:val="0"/>
        <w:autoSpaceDN w:val="0"/>
        <w:adjustRightInd w:val="0"/>
        <w:spacing w:after="0" w:line="240" w:lineRule="auto"/>
        <w:ind w:left="0"/>
        <w:jc w:val="both"/>
        <w:rPr>
          <w:del w:id="2817" w:author="Autor"/>
          <w:rFonts w:asciiTheme="minorHAnsi" w:eastAsia="Calibri" w:hAnsiTheme="minorHAnsi" w:cs="Times New Roman"/>
          <w:sz w:val="20"/>
          <w:szCs w:val="20"/>
        </w:rPr>
      </w:pPr>
    </w:p>
    <w:p w:rsidR="00777572" w:rsidRPr="00100D93" w:rsidDel="00073516" w:rsidRDefault="00777572" w:rsidP="00777572">
      <w:pPr>
        <w:autoSpaceDE w:val="0"/>
        <w:autoSpaceDN w:val="0"/>
        <w:adjustRightInd w:val="0"/>
        <w:spacing w:after="0" w:line="240" w:lineRule="auto"/>
        <w:ind w:left="426" w:hanging="426"/>
        <w:jc w:val="both"/>
        <w:rPr>
          <w:del w:id="2818" w:author="Autor"/>
          <w:rFonts w:asciiTheme="minorHAnsi" w:eastAsia="Calibri" w:hAnsiTheme="minorHAnsi" w:cs="Times New Roman"/>
          <w:sz w:val="20"/>
          <w:szCs w:val="20"/>
        </w:rPr>
      </w:pPr>
      <w:del w:id="2819" w:author="Autor">
        <w:r w:rsidRPr="00100D93" w:rsidDel="00073516">
          <w:rPr>
            <w:rFonts w:asciiTheme="minorHAnsi" w:eastAsia="Calibri" w:hAnsiTheme="minorHAnsi" w:cs="Times New Roman"/>
            <w:b/>
            <w:bCs/>
            <w:i/>
            <w:iCs/>
            <w:sz w:val="20"/>
            <w:szCs w:val="20"/>
          </w:rPr>
          <w:delText xml:space="preserve">          Dôležité upozornenie: </w:delText>
        </w:r>
        <w:r w:rsidRPr="00100D93" w:rsidDel="00073516">
          <w:rPr>
            <w:rFonts w:asciiTheme="minorHAnsi" w:eastAsia="Calibri" w:hAnsiTheme="minorHAnsi" w:cs="Times New Roman"/>
            <w:sz w:val="20"/>
            <w:szCs w:val="20"/>
          </w:rPr>
          <w:delText xml:space="preserve">V prípade uskutočnenia osobného prieskumu trhu u dodávateľa je prijímateľ povinný tento prieskum hodnoverne zdokumentovať, napr. vyhotovením fotografií, ktoré preukážu cenu predmetu zákazky v čase uskutočňovania prieskumu, zápis z rokovania potvrdený oboma stranami. Poskytovateľ upozorňuje prijímateľa, že osobný prieskum trhu je možné vykonať len </w:delText>
        </w:r>
        <w:r w:rsidDel="00073516">
          <w:rPr>
            <w:rFonts w:asciiTheme="minorHAnsi" w:eastAsia="Calibri" w:hAnsiTheme="minorHAnsi" w:cs="Times New Roman"/>
            <w:sz w:val="20"/>
            <w:szCs w:val="20"/>
          </w:rPr>
          <w:delText xml:space="preserve"> </w:delText>
        </w:r>
        <w:r w:rsidDel="00073516">
          <w:rPr>
            <w:rFonts w:asciiTheme="minorHAnsi" w:eastAsia="Calibri" w:hAnsiTheme="minorHAnsi" w:cs="Times New Roman"/>
            <w:sz w:val="20"/>
            <w:szCs w:val="20"/>
          </w:rPr>
          <w:br/>
        </w:r>
        <w:r w:rsidRPr="00100D93" w:rsidDel="00073516">
          <w:rPr>
            <w:rFonts w:asciiTheme="minorHAnsi" w:eastAsia="Calibri" w:hAnsiTheme="minorHAnsi" w:cs="Times New Roman"/>
            <w:sz w:val="20"/>
            <w:szCs w:val="20"/>
          </w:rPr>
          <w:delText xml:space="preserve">na spotrebný tovar. </w:delText>
        </w:r>
      </w:del>
    </w:p>
    <w:p w:rsidR="00777572" w:rsidRPr="00100D93" w:rsidDel="00073516" w:rsidRDefault="00777572" w:rsidP="00777572">
      <w:pPr>
        <w:autoSpaceDE w:val="0"/>
        <w:autoSpaceDN w:val="0"/>
        <w:adjustRightInd w:val="0"/>
        <w:spacing w:after="0" w:line="240" w:lineRule="auto"/>
        <w:jc w:val="both"/>
        <w:rPr>
          <w:del w:id="2820" w:author="Autor"/>
          <w:rFonts w:asciiTheme="minorHAnsi" w:eastAsia="Calibri" w:hAnsiTheme="minorHAnsi" w:cs="Times New Roman"/>
          <w:sz w:val="20"/>
          <w:szCs w:val="20"/>
        </w:rPr>
      </w:pPr>
    </w:p>
    <w:p w:rsidR="00777572" w:rsidRPr="00100D93"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21" w:author="Autor"/>
          <w:rFonts w:asciiTheme="minorHAnsi" w:eastAsia="Calibri" w:hAnsiTheme="minorHAnsi" w:cs="Times New Roman"/>
          <w:sz w:val="20"/>
          <w:szCs w:val="20"/>
        </w:rPr>
      </w:pPr>
      <w:del w:id="2822" w:author="Autor">
        <w:r w:rsidDel="00073516">
          <w:rPr>
            <w:rFonts w:asciiTheme="minorHAnsi" w:eastAsia="Calibri" w:hAnsiTheme="minorHAnsi" w:cs="Times New Roman"/>
            <w:sz w:val="20"/>
            <w:szCs w:val="20"/>
          </w:rPr>
          <w:delText xml:space="preserve">RO </w:delText>
        </w:r>
        <w:r w:rsidRPr="00100D93" w:rsidDel="00073516">
          <w:rPr>
            <w:rFonts w:asciiTheme="minorHAnsi" w:eastAsia="Calibri" w:hAnsiTheme="minorHAnsi" w:cs="Times New Roman"/>
            <w:sz w:val="20"/>
            <w:szCs w:val="20"/>
          </w:rPr>
          <w:delText>požiada prijímateľa v prípade potreby o vysvetlenie/doplnenie dokumentácie alebo informácií v lehote minimálne 5 pracovných dní a maximálne 10 pracovných dní odo dňa doručenia žiadosti o vysvetlenie resp. doplnenie dokumentácie. Dňom odoslania žiadosti sa lehota na výkon kontroly VO prerušuje. Dňom nasledujúcim po dni doručenia vysvetlenia alebo doplnenia dokumentácie poskytovateľovi pokračuje plynutie lehoty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w:delText>
        </w:r>
        <w:r w:rsidDel="00073516">
          <w:rPr>
            <w:rFonts w:asciiTheme="minorHAnsi" w:eastAsia="Calibri" w:hAnsiTheme="minorHAnsi" w:cs="Times New Roman"/>
            <w:sz w:val="20"/>
            <w:szCs w:val="20"/>
          </w:rPr>
          <w:delText xml:space="preserve"> </w:delText>
        </w:r>
        <w:r w:rsidRPr="00100D93" w:rsidDel="00073516">
          <w:rPr>
            <w:rFonts w:asciiTheme="minorHAnsi" w:eastAsia="Calibri" w:hAnsiTheme="minorHAnsi" w:cs="Times New Roman"/>
            <w:sz w:val="20"/>
            <w:szCs w:val="20"/>
          </w:rPr>
          <w:delText xml:space="preserve">na doplnenie týchto chýbajúcich dokladov, uvedenú skutočnosť poskytovateľ bude môcť vyhodnotiť ako podstatné porušenie Zmluvy o NFP. </w:delText>
        </w:r>
      </w:del>
    </w:p>
    <w:p w:rsidR="00777572" w:rsidRPr="00100D93" w:rsidDel="00073516" w:rsidRDefault="00777572" w:rsidP="00777572">
      <w:pPr>
        <w:pStyle w:val="Odsekzoznamu"/>
        <w:autoSpaceDE w:val="0"/>
        <w:autoSpaceDN w:val="0"/>
        <w:adjustRightInd w:val="0"/>
        <w:spacing w:after="0" w:line="240" w:lineRule="auto"/>
        <w:ind w:left="0"/>
        <w:jc w:val="both"/>
        <w:rPr>
          <w:del w:id="2823" w:author="Autor"/>
          <w:rFonts w:asciiTheme="minorHAnsi" w:eastAsia="Calibri" w:hAnsiTheme="minorHAnsi" w:cs="Times New Roman"/>
          <w:sz w:val="20"/>
          <w:szCs w:val="20"/>
        </w:rPr>
      </w:pPr>
    </w:p>
    <w:p w:rsidR="00777572" w:rsidRPr="00100D93"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24" w:author="Autor"/>
          <w:rFonts w:asciiTheme="minorHAnsi" w:eastAsia="Calibri" w:hAnsiTheme="minorHAnsi" w:cs="Times New Roman"/>
          <w:sz w:val="20"/>
          <w:szCs w:val="20"/>
        </w:rPr>
      </w:pPr>
      <w:del w:id="2825" w:author="Autor">
        <w:r w:rsidRPr="00100D93" w:rsidDel="00073516">
          <w:rPr>
            <w:rFonts w:asciiTheme="minorHAnsi" w:eastAsia="Calibri" w:hAnsiTheme="minorHAnsi" w:cs="Times New Roman"/>
            <w:sz w:val="20"/>
            <w:szCs w:val="20"/>
          </w:rPr>
          <w:delText xml:space="preserve">Ak </w:delText>
        </w:r>
        <w:r w:rsidDel="00073516">
          <w:rPr>
            <w:rFonts w:asciiTheme="minorHAnsi" w:eastAsia="Calibri" w:hAnsiTheme="minorHAnsi" w:cs="Times New Roman"/>
            <w:sz w:val="20"/>
            <w:szCs w:val="20"/>
          </w:rPr>
          <w:delText>RO</w:delText>
        </w:r>
        <w:r w:rsidRPr="00100D93" w:rsidDel="00073516">
          <w:rPr>
            <w:rFonts w:asciiTheme="minorHAnsi" w:eastAsia="Calibri" w:hAnsiTheme="minorHAnsi" w:cs="Times New Roman"/>
            <w:sz w:val="20"/>
            <w:szCs w:val="20"/>
          </w:rPr>
          <w:delText xml:space="preserve"> identifikuje nedostatky v procese VO, preruší kontrolu a vyzve prijímateľa v návrhu správy z kontroly VO v primeranej lehote na odstránenie nedostatkov, zapracovanie pripomienok, zdôvodnenie nezapracovania pripomienok alebo podanie námietok k návrhu správy z kontroly. Poskytovateľ posúdi námietky  návrhu správy z kontroly VO a zašle prijímateľovi správu z kontroly, ktorej záverom môže byť pripustenie resp. nepripustenie výdavkov týkajúcich sa predmetu zákazky zadávanej na základe kontrolovaného VO do financovania. Toto pripustenie výdavkov do financovania predstavuje jeden </w:delText>
        </w:r>
        <w:r w:rsidDel="00073516">
          <w:rPr>
            <w:rFonts w:asciiTheme="minorHAnsi" w:eastAsia="Calibri" w:hAnsiTheme="minorHAnsi" w:cs="Times New Roman"/>
            <w:sz w:val="20"/>
            <w:szCs w:val="20"/>
          </w:rPr>
          <w:delText xml:space="preserve"> </w:delText>
        </w:r>
        <w:r w:rsidDel="00073516">
          <w:rPr>
            <w:rFonts w:asciiTheme="minorHAnsi" w:eastAsia="Calibri" w:hAnsiTheme="minorHAnsi" w:cs="Times New Roman"/>
            <w:sz w:val="20"/>
            <w:szCs w:val="20"/>
          </w:rPr>
          <w:br/>
        </w:r>
        <w:r w:rsidRPr="00100D93" w:rsidDel="00073516">
          <w:rPr>
            <w:rFonts w:asciiTheme="minorHAnsi" w:eastAsia="Calibri" w:hAnsiTheme="minorHAnsi" w:cs="Times New Roman"/>
            <w:sz w:val="20"/>
            <w:szCs w:val="20"/>
          </w:rPr>
          <w:delText xml:space="preserve">z predpokladov ovplyvňujúcich posudzovanie oprávnenosti výdavkov predložených ďalej prijímateľom </w:delText>
        </w:r>
        <w:r w:rsidDel="00073516">
          <w:rPr>
            <w:rFonts w:asciiTheme="minorHAnsi" w:eastAsia="Calibri" w:hAnsiTheme="minorHAnsi" w:cs="Times New Roman"/>
            <w:sz w:val="20"/>
            <w:szCs w:val="20"/>
          </w:rPr>
          <w:delText xml:space="preserve"> </w:delText>
        </w:r>
        <w:r w:rsidDel="00073516">
          <w:rPr>
            <w:rFonts w:asciiTheme="minorHAnsi" w:eastAsia="Calibri" w:hAnsiTheme="minorHAnsi" w:cs="Times New Roman"/>
            <w:sz w:val="20"/>
            <w:szCs w:val="20"/>
          </w:rPr>
          <w:br/>
        </w:r>
        <w:r w:rsidRPr="00100D93" w:rsidDel="00073516">
          <w:rPr>
            <w:rFonts w:asciiTheme="minorHAnsi" w:eastAsia="Calibri" w:hAnsiTheme="minorHAnsi" w:cs="Times New Roman"/>
            <w:sz w:val="20"/>
            <w:szCs w:val="20"/>
          </w:rPr>
          <w:delText xml:space="preserve">v rámci ŽoP. </w:delText>
        </w:r>
      </w:del>
    </w:p>
    <w:p w:rsidR="00777572" w:rsidRPr="00100D93" w:rsidDel="00073516" w:rsidRDefault="00777572" w:rsidP="00777572">
      <w:pPr>
        <w:pStyle w:val="Odsekzoznamu"/>
        <w:autoSpaceDE w:val="0"/>
        <w:autoSpaceDN w:val="0"/>
        <w:adjustRightInd w:val="0"/>
        <w:spacing w:after="0" w:line="240" w:lineRule="auto"/>
        <w:ind w:left="0"/>
        <w:jc w:val="both"/>
        <w:rPr>
          <w:del w:id="2826" w:author="Autor"/>
          <w:rFonts w:asciiTheme="minorHAnsi" w:eastAsia="Calibri" w:hAnsiTheme="minorHAnsi" w:cs="Times New Roman"/>
          <w:sz w:val="20"/>
          <w:szCs w:val="20"/>
        </w:rPr>
      </w:pPr>
    </w:p>
    <w:p w:rsidR="00777572"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27" w:author="Autor"/>
          <w:rFonts w:asciiTheme="minorHAnsi" w:eastAsia="Calibri" w:hAnsiTheme="minorHAnsi" w:cs="Times New Roman"/>
          <w:sz w:val="20"/>
          <w:szCs w:val="20"/>
        </w:rPr>
      </w:pPr>
      <w:del w:id="2828" w:author="Autor">
        <w:r w:rsidRPr="00100D93" w:rsidDel="00073516">
          <w:rPr>
            <w:rFonts w:asciiTheme="minorHAnsi" w:eastAsia="Calibri" w:hAnsiTheme="minorHAnsi" w:cs="Times New Roman"/>
            <w:sz w:val="20"/>
            <w:szCs w:val="20"/>
          </w:rPr>
          <w:delText xml:space="preserve">Finančná kontrola VO sa považuje za ukončenú zaslaním správy z kontroly VO prijímateľovi. </w:delText>
        </w:r>
      </w:del>
    </w:p>
    <w:p w:rsidR="00777572" w:rsidDel="00073516" w:rsidRDefault="00777572" w:rsidP="00777572">
      <w:pPr>
        <w:pStyle w:val="Odsekzoznamu"/>
        <w:autoSpaceDE w:val="0"/>
        <w:autoSpaceDN w:val="0"/>
        <w:adjustRightInd w:val="0"/>
        <w:spacing w:after="0" w:line="240" w:lineRule="auto"/>
        <w:ind w:left="0"/>
        <w:jc w:val="both"/>
        <w:rPr>
          <w:del w:id="2829" w:author="Autor"/>
          <w:rFonts w:asciiTheme="minorHAnsi" w:eastAsia="Calibri" w:hAnsiTheme="minorHAnsi" w:cs="Times New Roman"/>
          <w:sz w:val="20"/>
          <w:szCs w:val="20"/>
        </w:rPr>
      </w:pPr>
    </w:p>
    <w:p w:rsidR="00777572" w:rsidRPr="00100D93" w:rsidDel="00073516" w:rsidRDefault="00777572" w:rsidP="00777572">
      <w:pPr>
        <w:pStyle w:val="Odsekzoznamu"/>
        <w:numPr>
          <w:ilvl w:val="0"/>
          <w:numId w:val="207"/>
        </w:numPr>
        <w:autoSpaceDE w:val="0"/>
        <w:autoSpaceDN w:val="0"/>
        <w:adjustRightInd w:val="0"/>
        <w:spacing w:after="0" w:line="240" w:lineRule="auto"/>
        <w:ind w:left="426" w:hanging="426"/>
        <w:jc w:val="both"/>
        <w:rPr>
          <w:del w:id="2830" w:author="Autor"/>
          <w:rFonts w:asciiTheme="minorHAnsi" w:eastAsia="Calibri" w:hAnsiTheme="minorHAnsi" w:cs="Times New Roman"/>
          <w:b/>
          <w:sz w:val="20"/>
          <w:szCs w:val="20"/>
        </w:rPr>
      </w:pPr>
      <w:del w:id="2831" w:author="Autor">
        <w:r w:rsidRPr="00100D93" w:rsidDel="00073516">
          <w:rPr>
            <w:rFonts w:asciiTheme="minorHAnsi" w:eastAsia="Calibri" w:hAnsiTheme="minorHAnsi" w:cs="Times New Roman"/>
            <w:b/>
            <w:sz w:val="20"/>
            <w:szCs w:val="20"/>
          </w:rPr>
          <w:delText xml:space="preserve">Ak </w:delText>
        </w:r>
        <w:r w:rsidDel="00073516">
          <w:rPr>
            <w:rFonts w:asciiTheme="minorHAnsi" w:eastAsia="Calibri" w:hAnsiTheme="minorHAnsi" w:cs="Times New Roman"/>
            <w:b/>
            <w:sz w:val="20"/>
            <w:szCs w:val="20"/>
          </w:rPr>
          <w:delText>RO</w:delText>
        </w:r>
        <w:r w:rsidRPr="00100D93" w:rsidDel="00073516">
          <w:rPr>
            <w:rFonts w:asciiTheme="minorHAnsi" w:eastAsia="Calibri" w:hAnsiTheme="minorHAnsi" w:cs="Times New Roman"/>
            <w:b/>
            <w:sz w:val="20"/>
            <w:szCs w:val="20"/>
          </w:rPr>
          <w:delText xml:space="preserve"> pri kontrole zistí porušenie pravidiel a postupov VO, resp. porušenie pravidiel  a ustanovení legislatívy SR a EÚ, pričom rozsah a závažnosť týchto zistení má taký charakter, že mali alebo mohli mať vplyv na výsledok VO, v tomto prípade: </w:delText>
        </w:r>
      </w:del>
    </w:p>
    <w:p w:rsidR="00777572" w:rsidRPr="00100D93" w:rsidDel="00073516" w:rsidRDefault="00777572" w:rsidP="00777572">
      <w:pPr>
        <w:autoSpaceDE w:val="0"/>
        <w:autoSpaceDN w:val="0"/>
        <w:adjustRightInd w:val="0"/>
        <w:spacing w:after="0" w:line="240" w:lineRule="auto"/>
        <w:ind w:left="851" w:hanging="851"/>
        <w:jc w:val="both"/>
        <w:rPr>
          <w:del w:id="2832" w:author="Autor"/>
          <w:rFonts w:asciiTheme="minorHAnsi" w:eastAsia="Calibri" w:hAnsiTheme="minorHAnsi" w:cs="Times New Roman"/>
          <w:b/>
          <w:sz w:val="20"/>
          <w:szCs w:val="20"/>
        </w:rPr>
      </w:pPr>
      <w:del w:id="2833" w:author="Autor">
        <w:r w:rsidRPr="00100D93" w:rsidDel="00073516">
          <w:rPr>
            <w:rFonts w:asciiTheme="minorHAnsi" w:eastAsia="Calibri" w:hAnsiTheme="minorHAnsi" w:cs="Times New Roman"/>
            <w:b/>
            <w:sz w:val="20"/>
            <w:szCs w:val="20"/>
          </w:rPr>
          <w:delText xml:space="preserve">             • v záveroch kontroly VO nepripustí výdavky týkajúce sa predmetu zákazky zadávanej na základe kontrolovaného VO do financovania v plnom rozsahu, alebo </w:delText>
        </w:r>
      </w:del>
    </w:p>
    <w:p w:rsidR="00777572" w:rsidRPr="00100D93" w:rsidDel="00073516" w:rsidRDefault="00777572" w:rsidP="00777572">
      <w:pPr>
        <w:autoSpaceDE w:val="0"/>
        <w:autoSpaceDN w:val="0"/>
        <w:adjustRightInd w:val="0"/>
        <w:spacing w:after="0" w:line="240" w:lineRule="auto"/>
        <w:ind w:left="851" w:hanging="851"/>
        <w:jc w:val="both"/>
        <w:rPr>
          <w:del w:id="2834" w:author="Autor"/>
          <w:rFonts w:asciiTheme="minorHAnsi" w:eastAsia="Calibri" w:hAnsiTheme="minorHAnsi" w:cs="Times New Roman"/>
          <w:b/>
          <w:sz w:val="20"/>
          <w:szCs w:val="20"/>
        </w:rPr>
      </w:pPr>
      <w:del w:id="2835" w:author="Autor">
        <w:r w:rsidRPr="00100D93" w:rsidDel="00073516">
          <w:rPr>
            <w:rFonts w:asciiTheme="minorHAnsi" w:eastAsia="Calibri" w:hAnsiTheme="minorHAnsi" w:cs="Times New Roman"/>
            <w:b/>
            <w:sz w:val="20"/>
            <w:szCs w:val="20"/>
          </w:rPr>
          <w:delText xml:space="preserve">            • </w:delText>
        </w:r>
        <w:r w:rsidDel="00073516">
          <w:rPr>
            <w:rFonts w:asciiTheme="minorHAnsi" w:eastAsia="Calibri" w:hAnsiTheme="minorHAnsi" w:cs="Times New Roman"/>
            <w:b/>
            <w:sz w:val="20"/>
            <w:szCs w:val="20"/>
          </w:rPr>
          <w:delText xml:space="preserve"> </w:delText>
        </w:r>
        <w:r w:rsidRPr="00100D93" w:rsidDel="00073516">
          <w:rPr>
            <w:rFonts w:asciiTheme="minorHAnsi" w:eastAsia="Calibri" w:hAnsiTheme="minorHAnsi" w:cs="Times New Roman"/>
            <w:b/>
            <w:sz w:val="20"/>
            <w:szCs w:val="20"/>
          </w:rPr>
          <w:delText xml:space="preserve">postupuje podľa metodického pokynu CKO č. 5, ktorý upravuje postup pri určení finančných opráv  </w:delText>
        </w:r>
        <w:r w:rsidRPr="00100D93" w:rsidDel="00073516">
          <w:rPr>
            <w:rFonts w:asciiTheme="minorHAnsi" w:eastAsia="Calibri" w:hAnsiTheme="minorHAnsi" w:cs="Times New Roman"/>
            <w:b/>
            <w:sz w:val="20"/>
            <w:szCs w:val="20"/>
          </w:rPr>
          <w:br/>
          <w:delText xml:space="preserve">za VO. </w:delText>
        </w:r>
      </w:del>
    </w:p>
    <w:p w:rsidR="00777572" w:rsidRPr="00100D93" w:rsidDel="00073516" w:rsidRDefault="00777572" w:rsidP="00777572">
      <w:pPr>
        <w:autoSpaceDE w:val="0"/>
        <w:autoSpaceDN w:val="0"/>
        <w:adjustRightInd w:val="0"/>
        <w:spacing w:after="0" w:line="240" w:lineRule="auto"/>
        <w:jc w:val="both"/>
        <w:rPr>
          <w:del w:id="2836" w:author="Autor"/>
          <w:rFonts w:asciiTheme="minorHAnsi" w:eastAsia="Calibri" w:hAnsiTheme="minorHAnsi" w:cs="Times New Roman"/>
          <w:sz w:val="20"/>
          <w:szCs w:val="20"/>
        </w:rPr>
      </w:pPr>
    </w:p>
    <w:p w:rsidR="00777572" w:rsidRPr="00100D93" w:rsidDel="00073516" w:rsidRDefault="00777572" w:rsidP="00777572">
      <w:pPr>
        <w:autoSpaceDE w:val="0"/>
        <w:autoSpaceDN w:val="0"/>
        <w:adjustRightInd w:val="0"/>
        <w:spacing w:after="0" w:line="240" w:lineRule="auto"/>
        <w:ind w:left="426" w:hanging="426"/>
        <w:jc w:val="both"/>
        <w:rPr>
          <w:del w:id="2837" w:author="Autor"/>
          <w:rFonts w:asciiTheme="minorHAnsi" w:eastAsia="Calibri" w:hAnsiTheme="minorHAnsi" w:cs="Times New Roman"/>
          <w:b/>
          <w:sz w:val="20"/>
          <w:szCs w:val="20"/>
        </w:rPr>
      </w:pPr>
      <w:del w:id="2838" w:author="Autor">
        <w:r w:rsidRPr="00100D93" w:rsidDel="00073516">
          <w:rPr>
            <w:rFonts w:asciiTheme="minorHAnsi" w:eastAsia="Calibri" w:hAnsiTheme="minorHAnsi" w:cs="Times New Roman"/>
            <w:sz w:val="20"/>
            <w:szCs w:val="20"/>
          </w:rPr>
          <w:delText xml:space="preserve">          Nepripustenie do financovania znamená, že všetky výdavky v prípade, že budú zahrnuté  </w:delText>
        </w:r>
        <w:r w:rsidRPr="00100D93" w:rsidDel="00073516">
          <w:rPr>
            <w:rFonts w:asciiTheme="minorHAnsi" w:eastAsia="Calibri" w:hAnsiTheme="minorHAnsi" w:cs="Times New Roman"/>
            <w:sz w:val="20"/>
            <w:szCs w:val="20"/>
          </w:rPr>
          <w:br/>
          <w:delText xml:space="preserve">v ŽoP, vychádzajúce z realizácie výsledku daného VO, budú zo strany poskytovateľa, označené ako neoprávnené. </w:delText>
        </w:r>
        <w:r w:rsidRPr="00100D93" w:rsidDel="00073516">
          <w:rPr>
            <w:rFonts w:asciiTheme="minorHAnsi" w:eastAsia="Calibri" w:hAnsiTheme="minorHAnsi" w:cs="Times New Roman"/>
            <w:b/>
            <w:sz w:val="20"/>
            <w:szCs w:val="20"/>
          </w:rPr>
          <w:delText xml:space="preserve">Rozhodnutie </w:delText>
        </w:r>
        <w:r w:rsidDel="00073516">
          <w:rPr>
            <w:rFonts w:asciiTheme="minorHAnsi" w:eastAsia="Calibri" w:hAnsiTheme="minorHAnsi" w:cs="Times New Roman"/>
            <w:b/>
            <w:sz w:val="20"/>
            <w:szCs w:val="20"/>
          </w:rPr>
          <w:delText>RO</w:delText>
        </w:r>
        <w:r w:rsidRPr="00100D93" w:rsidDel="00073516">
          <w:rPr>
            <w:rFonts w:asciiTheme="minorHAnsi" w:eastAsia="Calibri" w:hAnsiTheme="minorHAnsi" w:cs="Times New Roman"/>
            <w:sz w:val="20"/>
            <w:szCs w:val="20"/>
          </w:rPr>
          <w:delText xml:space="preserve">, či bude postupovať podľa prvej alebo druhej odrážky predchádzajúceho odseku </w:delText>
        </w:r>
        <w:r w:rsidRPr="00100D93" w:rsidDel="00073516">
          <w:rPr>
            <w:rFonts w:asciiTheme="minorHAnsi" w:eastAsia="Calibri" w:hAnsiTheme="minorHAnsi" w:cs="Times New Roman"/>
            <w:b/>
            <w:sz w:val="20"/>
            <w:szCs w:val="20"/>
          </w:rPr>
          <w:delText xml:space="preserve">závisí </w:delText>
        </w:r>
        <w:r w:rsidDel="00073516">
          <w:rPr>
            <w:rFonts w:asciiTheme="minorHAnsi" w:eastAsia="Calibri" w:hAnsiTheme="minorHAnsi" w:cs="Times New Roman"/>
            <w:b/>
            <w:sz w:val="20"/>
            <w:szCs w:val="20"/>
          </w:rPr>
          <w:delText xml:space="preserve">od </w:delText>
        </w:r>
        <w:r w:rsidRPr="00100D93" w:rsidDel="00073516">
          <w:rPr>
            <w:rFonts w:asciiTheme="minorHAnsi" w:eastAsia="Calibri" w:hAnsiTheme="minorHAnsi" w:cs="Times New Roman"/>
            <w:b/>
            <w:sz w:val="20"/>
            <w:szCs w:val="20"/>
          </w:rPr>
          <w:delText xml:space="preserve">závažnosti zistených nedostatkov. </w:delText>
        </w:r>
      </w:del>
    </w:p>
    <w:p w:rsidR="00777572" w:rsidRPr="00100D93" w:rsidDel="00073516" w:rsidRDefault="00777572" w:rsidP="00777572">
      <w:pPr>
        <w:autoSpaceDE w:val="0"/>
        <w:autoSpaceDN w:val="0"/>
        <w:adjustRightInd w:val="0"/>
        <w:spacing w:after="0" w:line="240" w:lineRule="auto"/>
        <w:ind w:left="426" w:hanging="426"/>
        <w:jc w:val="both"/>
        <w:rPr>
          <w:del w:id="2839" w:author="Autor"/>
          <w:rFonts w:asciiTheme="minorHAnsi" w:eastAsia="Calibri" w:hAnsiTheme="minorHAnsi" w:cs="Times New Roman"/>
          <w:b/>
          <w:sz w:val="20"/>
          <w:szCs w:val="20"/>
        </w:rPr>
      </w:pPr>
    </w:p>
    <w:p w:rsidR="00777572" w:rsidDel="00073516" w:rsidRDefault="00777572" w:rsidP="00777572">
      <w:pPr>
        <w:autoSpaceDE w:val="0"/>
        <w:autoSpaceDN w:val="0"/>
        <w:adjustRightInd w:val="0"/>
        <w:spacing w:after="0" w:line="240" w:lineRule="auto"/>
        <w:ind w:left="426" w:hanging="426"/>
        <w:jc w:val="both"/>
        <w:rPr>
          <w:del w:id="2840" w:author="Autor"/>
          <w:rFonts w:asciiTheme="minorHAnsi" w:eastAsia="Calibri" w:hAnsiTheme="minorHAnsi" w:cs="Times New Roman"/>
          <w:sz w:val="20"/>
          <w:szCs w:val="20"/>
        </w:rPr>
      </w:pPr>
      <w:del w:id="2841" w:author="Autor">
        <w:r w:rsidRPr="00100D93" w:rsidDel="00073516">
          <w:rPr>
            <w:rFonts w:asciiTheme="minorHAnsi" w:eastAsia="Calibri" w:hAnsiTheme="minorHAnsi" w:cs="Times New Roman"/>
            <w:b/>
            <w:bCs/>
            <w:i/>
            <w:iCs/>
            <w:sz w:val="20"/>
            <w:szCs w:val="20"/>
          </w:rPr>
          <w:delText xml:space="preserve">         </w:delText>
        </w:r>
        <w:r w:rsidDel="00073516">
          <w:rPr>
            <w:rFonts w:asciiTheme="minorHAnsi" w:eastAsia="Calibri" w:hAnsiTheme="minorHAnsi" w:cs="Times New Roman"/>
            <w:sz w:val="20"/>
            <w:szCs w:val="20"/>
          </w:rPr>
          <w:delText>RO</w:delText>
        </w:r>
        <w:r w:rsidRPr="00100D93" w:rsidDel="00073516">
          <w:rPr>
            <w:rFonts w:asciiTheme="minorHAnsi" w:eastAsia="Calibri" w:hAnsiTheme="minorHAnsi" w:cs="Times New Roman"/>
            <w:sz w:val="20"/>
            <w:szCs w:val="20"/>
          </w:rPr>
          <w:delText xml:space="preserve"> overuje pri kontrole zákaziek s nízkou hodnotou, či vynaložené náklady na obstaranie predmetu zákazky boli primerané kvalite a cene. Zároveň overí, či pri obstarávaní neboli porušené základné princípy VO a postupy uvedené v tejto kapitole. </w:delText>
        </w:r>
      </w:del>
    </w:p>
    <w:p w:rsidR="00777572" w:rsidRPr="00100D93" w:rsidDel="00073516" w:rsidRDefault="00777572" w:rsidP="00777572">
      <w:pPr>
        <w:autoSpaceDE w:val="0"/>
        <w:autoSpaceDN w:val="0"/>
        <w:adjustRightInd w:val="0"/>
        <w:spacing w:after="0" w:line="240" w:lineRule="auto"/>
        <w:ind w:left="426" w:hanging="426"/>
        <w:jc w:val="both"/>
        <w:rPr>
          <w:del w:id="2842" w:author="Autor"/>
          <w:rFonts w:asciiTheme="minorHAnsi" w:eastAsia="Calibri" w:hAnsiTheme="minorHAnsi" w:cs="Times New Roman"/>
          <w:sz w:val="20"/>
          <w:szCs w:val="20"/>
        </w:rPr>
      </w:pPr>
    </w:p>
    <w:p w:rsidR="00777572" w:rsidDel="0066543B" w:rsidRDefault="00777572" w:rsidP="00777572">
      <w:pPr>
        <w:autoSpaceDE w:val="0"/>
        <w:autoSpaceDN w:val="0"/>
        <w:adjustRightInd w:val="0"/>
        <w:spacing w:after="0" w:line="240" w:lineRule="auto"/>
        <w:ind w:left="426"/>
        <w:jc w:val="both"/>
        <w:rPr>
          <w:del w:id="2843" w:author="Autor"/>
          <w:rFonts w:asciiTheme="minorHAnsi" w:eastAsia="Calibri" w:hAnsiTheme="minorHAnsi" w:cs="Times New Roman"/>
          <w:b/>
          <w:sz w:val="20"/>
          <w:szCs w:val="20"/>
        </w:rPr>
      </w:pPr>
      <w:del w:id="2844" w:author="Autor">
        <w:r w:rsidRPr="00100D93" w:rsidDel="0066543B">
          <w:rPr>
            <w:rFonts w:asciiTheme="minorHAnsi" w:eastAsia="Calibri" w:hAnsiTheme="minorHAnsi" w:cs="Times New Roman"/>
            <w:b/>
            <w:sz w:val="20"/>
            <w:szCs w:val="20"/>
          </w:rPr>
          <w:delText xml:space="preserve">Zákazky s nízkou hodnotou sa v zmysle tejto kapitoly delia na: </w:delText>
        </w:r>
      </w:del>
    </w:p>
    <w:p w:rsidR="00777572" w:rsidRPr="00100D93" w:rsidDel="0066543B" w:rsidRDefault="00777572" w:rsidP="00777572">
      <w:pPr>
        <w:autoSpaceDE w:val="0"/>
        <w:autoSpaceDN w:val="0"/>
        <w:adjustRightInd w:val="0"/>
        <w:spacing w:after="0" w:line="240" w:lineRule="auto"/>
        <w:ind w:left="426" w:hanging="426"/>
        <w:jc w:val="both"/>
        <w:rPr>
          <w:del w:id="2845" w:author="Autor"/>
          <w:rFonts w:asciiTheme="minorHAnsi" w:eastAsia="Calibri" w:hAnsiTheme="minorHAnsi" w:cs="Times New Roman"/>
          <w:b/>
          <w:sz w:val="20"/>
          <w:szCs w:val="20"/>
        </w:rPr>
      </w:pPr>
    </w:p>
    <w:p w:rsidR="00777572" w:rsidRPr="00100D93" w:rsidDel="0066543B" w:rsidRDefault="00777572" w:rsidP="00777572">
      <w:pPr>
        <w:autoSpaceDE w:val="0"/>
        <w:autoSpaceDN w:val="0"/>
        <w:adjustRightInd w:val="0"/>
        <w:spacing w:after="128" w:line="240" w:lineRule="auto"/>
        <w:ind w:left="709" w:hanging="283"/>
        <w:jc w:val="both"/>
        <w:rPr>
          <w:del w:id="2846" w:author="Autor"/>
          <w:rFonts w:asciiTheme="minorHAnsi" w:eastAsia="Calibri" w:hAnsiTheme="minorHAnsi" w:cs="Times New Roman"/>
          <w:sz w:val="20"/>
          <w:szCs w:val="20"/>
        </w:rPr>
      </w:pPr>
      <w:del w:id="2847" w:author="Autor">
        <w:r w:rsidRPr="00100D93" w:rsidDel="0066543B">
          <w:rPr>
            <w:rFonts w:asciiTheme="minorHAnsi" w:eastAsia="Calibri" w:hAnsiTheme="minorHAnsi" w:cs="Times New Roman"/>
            <w:sz w:val="20"/>
            <w:szCs w:val="20"/>
          </w:rPr>
          <w:delText xml:space="preserve">• zákazky s nízkymi hodnotami podľa § 5 ods. 4 ZVO na tovary, stavebné práce alebo služby zadávané podľa § 117 ZVO, </w:delText>
        </w:r>
        <w:r w:rsidRPr="00100D93" w:rsidDel="0066543B">
          <w:rPr>
            <w:rFonts w:asciiTheme="minorHAnsi" w:eastAsia="Calibri" w:hAnsiTheme="minorHAnsi" w:cs="Times New Roman"/>
            <w:b/>
            <w:sz w:val="20"/>
            <w:szCs w:val="20"/>
          </w:rPr>
          <w:delText>ktorých predpokladaná hodnota bez DPH sa rovná, alebo presahuje 30 000 EUR</w:delText>
        </w:r>
        <w:r w:rsidRPr="00100D93" w:rsidDel="0066543B">
          <w:rPr>
            <w:rFonts w:asciiTheme="minorHAnsi" w:eastAsia="Calibri" w:hAnsiTheme="minorHAnsi" w:cs="Times New Roman"/>
            <w:sz w:val="20"/>
            <w:szCs w:val="20"/>
          </w:rPr>
          <w:delText xml:space="preserve"> (ďalej len </w:delText>
        </w:r>
        <w:r w:rsidRPr="00100D93" w:rsidDel="0066543B">
          <w:rPr>
            <w:rFonts w:asciiTheme="minorHAnsi" w:eastAsia="Calibri" w:hAnsiTheme="minorHAnsi" w:cs="Times New Roman"/>
            <w:b/>
            <w:sz w:val="20"/>
            <w:szCs w:val="20"/>
          </w:rPr>
          <w:delText>„zákazky nad 30 000 EUR“</w:delText>
        </w:r>
        <w:r w:rsidRPr="00100D93" w:rsidDel="0066543B">
          <w:rPr>
            <w:rFonts w:asciiTheme="minorHAnsi" w:eastAsia="Calibri" w:hAnsiTheme="minorHAnsi" w:cs="Times New Roman"/>
            <w:sz w:val="20"/>
            <w:szCs w:val="20"/>
          </w:rPr>
          <w:delText xml:space="preserve">); </w:delText>
        </w:r>
      </w:del>
    </w:p>
    <w:p w:rsidR="00777572" w:rsidRPr="00100D93" w:rsidDel="0066543B" w:rsidRDefault="00777572" w:rsidP="00777572">
      <w:pPr>
        <w:autoSpaceDE w:val="0"/>
        <w:autoSpaceDN w:val="0"/>
        <w:adjustRightInd w:val="0"/>
        <w:spacing w:after="0" w:line="240" w:lineRule="auto"/>
        <w:ind w:left="709" w:hanging="283"/>
        <w:jc w:val="both"/>
        <w:rPr>
          <w:del w:id="2848" w:author="Autor"/>
          <w:rFonts w:asciiTheme="minorHAnsi" w:eastAsia="Calibri" w:hAnsiTheme="minorHAnsi" w:cs="Times New Roman"/>
          <w:sz w:val="20"/>
          <w:szCs w:val="20"/>
        </w:rPr>
      </w:pPr>
      <w:del w:id="2849" w:author="Autor">
        <w:r w:rsidRPr="00100D93" w:rsidDel="0066543B">
          <w:rPr>
            <w:rFonts w:asciiTheme="minorHAnsi" w:eastAsia="Calibri" w:hAnsiTheme="minorHAnsi" w:cs="Times New Roman"/>
            <w:sz w:val="20"/>
            <w:szCs w:val="20"/>
          </w:rPr>
          <w:delText xml:space="preserve">• zákazky s nízkymi hodnotami podľa § 5 ods. 4 ZVO na tovary, stavebné práce alebo služby zadávané podľa § 117 ZVO, </w:delText>
        </w:r>
        <w:r w:rsidRPr="00100D93" w:rsidDel="0066543B">
          <w:rPr>
            <w:rFonts w:asciiTheme="minorHAnsi" w:eastAsia="Calibri" w:hAnsiTheme="minorHAnsi" w:cs="Times New Roman"/>
            <w:b/>
            <w:sz w:val="20"/>
            <w:szCs w:val="20"/>
          </w:rPr>
          <w:delText>ktorých predpokladaná hodnota bez DPH je nižšia ako 30 000 EUR</w:delText>
        </w:r>
        <w:r w:rsidRPr="00100D93" w:rsidDel="0066543B">
          <w:rPr>
            <w:rFonts w:asciiTheme="minorHAnsi" w:eastAsia="Calibri" w:hAnsiTheme="minorHAnsi" w:cs="Times New Roman"/>
            <w:sz w:val="20"/>
            <w:szCs w:val="20"/>
          </w:rPr>
          <w:delText xml:space="preserve"> (ďalej len „</w:delText>
        </w:r>
        <w:r w:rsidRPr="00100D93" w:rsidDel="0066543B">
          <w:rPr>
            <w:rFonts w:asciiTheme="minorHAnsi" w:eastAsia="Calibri" w:hAnsiTheme="minorHAnsi" w:cs="Times New Roman"/>
            <w:b/>
            <w:sz w:val="20"/>
            <w:szCs w:val="20"/>
          </w:rPr>
          <w:delText>zákazky do 30 000 EUR</w:delText>
        </w:r>
        <w:r w:rsidRPr="00100D93" w:rsidDel="0066543B">
          <w:rPr>
            <w:rFonts w:asciiTheme="minorHAnsi" w:eastAsia="Calibri" w:hAnsiTheme="minorHAnsi" w:cs="Times New Roman"/>
            <w:sz w:val="20"/>
            <w:szCs w:val="20"/>
          </w:rPr>
          <w:delText xml:space="preserve">“). </w:delText>
        </w:r>
      </w:del>
    </w:p>
    <w:p w:rsidR="00777572" w:rsidRPr="00100D93" w:rsidDel="0066543B" w:rsidRDefault="00777572" w:rsidP="00777572">
      <w:pPr>
        <w:autoSpaceDE w:val="0"/>
        <w:autoSpaceDN w:val="0"/>
        <w:adjustRightInd w:val="0"/>
        <w:spacing w:after="0" w:line="240" w:lineRule="auto"/>
        <w:rPr>
          <w:del w:id="2850" w:author="Autor"/>
          <w:rFonts w:asciiTheme="minorHAnsi" w:eastAsia="Calibri" w:hAnsiTheme="minorHAnsi" w:cs="Times New Roman"/>
          <w:sz w:val="20"/>
          <w:szCs w:val="20"/>
        </w:rPr>
      </w:pPr>
    </w:p>
    <w:p w:rsidR="00777572" w:rsidRPr="00100D93" w:rsidDel="0066543B" w:rsidRDefault="00777572" w:rsidP="00777572">
      <w:pPr>
        <w:pStyle w:val="Odsekzoznamu"/>
        <w:numPr>
          <w:ilvl w:val="0"/>
          <w:numId w:val="207"/>
        </w:numPr>
        <w:autoSpaceDE w:val="0"/>
        <w:autoSpaceDN w:val="0"/>
        <w:adjustRightInd w:val="0"/>
        <w:spacing w:after="0" w:line="240" w:lineRule="auto"/>
        <w:ind w:left="426" w:hanging="426"/>
        <w:jc w:val="both"/>
        <w:rPr>
          <w:del w:id="2851" w:author="Autor"/>
          <w:rFonts w:asciiTheme="minorHAnsi" w:eastAsia="Calibri" w:hAnsiTheme="minorHAnsi" w:cs="Times New Roman"/>
          <w:b/>
          <w:sz w:val="20"/>
          <w:szCs w:val="20"/>
        </w:rPr>
      </w:pPr>
      <w:del w:id="2852" w:author="Autor">
        <w:r w:rsidRPr="00100D93" w:rsidDel="0066543B">
          <w:rPr>
            <w:rFonts w:asciiTheme="minorHAnsi" w:eastAsia="Calibri" w:hAnsiTheme="minorHAnsi" w:cs="Times New Roman"/>
            <w:b/>
            <w:sz w:val="20"/>
            <w:szCs w:val="20"/>
          </w:rPr>
          <w:delText xml:space="preserve">Lehota na výkon kontroly VO je </w:delText>
        </w:r>
        <w:r w:rsidRPr="00100D93" w:rsidDel="0066543B">
          <w:rPr>
            <w:rFonts w:asciiTheme="minorHAnsi" w:eastAsia="Calibri" w:hAnsiTheme="minorHAnsi" w:cs="Times New Roman"/>
            <w:b/>
            <w:bCs/>
            <w:sz w:val="20"/>
            <w:szCs w:val="20"/>
          </w:rPr>
          <w:delText>20 pracovných dní</w:delText>
        </w:r>
        <w:r w:rsidDel="0066543B">
          <w:rPr>
            <w:rFonts w:asciiTheme="minorHAnsi" w:eastAsia="Calibri" w:hAnsiTheme="minorHAnsi" w:cs="Times New Roman"/>
            <w:b/>
            <w:bCs/>
            <w:sz w:val="20"/>
            <w:szCs w:val="20"/>
          </w:rPr>
          <w:delText xml:space="preserve"> </w:delText>
        </w:r>
        <w:r w:rsidRPr="00100D93" w:rsidDel="0066543B">
          <w:rPr>
            <w:rFonts w:asciiTheme="minorHAnsi" w:eastAsia="Calibri" w:hAnsiTheme="minorHAnsi" w:cs="Times New Roman"/>
            <w:b/>
            <w:sz w:val="20"/>
            <w:szCs w:val="20"/>
          </w:rPr>
          <w:delText xml:space="preserve">v prípade zákaziek nad 30 000 EUR  </w:delText>
        </w:r>
        <w:r w:rsidRPr="00100D93" w:rsidDel="0066543B">
          <w:rPr>
            <w:rFonts w:asciiTheme="minorHAnsi" w:eastAsia="Calibri" w:hAnsiTheme="minorHAnsi" w:cs="Times New Roman"/>
            <w:b/>
            <w:sz w:val="20"/>
            <w:szCs w:val="20"/>
          </w:rPr>
          <w:br/>
          <w:delText xml:space="preserve">a </w:delText>
        </w:r>
        <w:r w:rsidRPr="00100D93" w:rsidDel="0066543B">
          <w:rPr>
            <w:rFonts w:asciiTheme="minorHAnsi" w:eastAsia="Calibri" w:hAnsiTheme="minorHAnsi" w:cs="Times New Roman"/>
            <w:b/>
            <w:bCs/>
            <w:sz w:val="20"/>
            <w:szCs w:val="20"/>
          </w:rPr>
          <w:delText xml:space="preserve">15 pracovných dní </w:delText>
        </w:r>
        <w:r w:rsidRPr="00100D93" w:rsidDel="0066543B">
          <w:rPr>
            <w:rFonts w:asciiTheme="minorHAnsi" w:eastAsia="Calibri" w:hAnsiTheme="minorHAnsi" w:cs="Times New Roman"/>
            <w:b/>
            <w:sz w:val="20"/>
            <w:szCs w:val="20"/>
          </w:rPr>
          <w:delText xml:space="preserve">v prípade zákaziek do 30 000 EUR. </w:delText>
        </w:r>
      </w:del>
    </w:p>
    <w:p w:rsidR="00777572" w:rsidRPr="00100D93" w:rsidDel="0066543B" w:rsidRDefault="00777572" w:rsidP="00777572">
      <w:pPr>
        <w:pStyle w:val="Odsekzoznamu"/>
        <w:autoSpaceDE w:val="0"/>
        <w:autoSpaceDN w:val="0"/>
        <w:adjustRightInd w:val="0"/>
        <w:spacing w:after="0" w:line="240" w:lineRule="auto"/>
        <w:ind w:left="0"/>
        <w:jc w:val="both"/>
        <w:rPr>
          <w:del w:id="2853" w:author="Autor"/>
          <w:rFonts w:asciiTheme="minorHAnsi" w:eastAsia="Calibri" w:hAnsiTheme="minorHAnsi" w:cs="Times New Roman"/>
          <w:sz w:val="20"/>
          <w:szCs w:val="20"/>
        </w:rPr>
      </w:pPr>
    </w:p>
    <w:p w:rsidR="00777572" w:rsidRPr="009C597D" w:rsidDel="0066543B" w:rsidRDefault="00777572" w:rsidP="00777572">
      <w:pPr>
        <w:pStyle w:val="Odsekzoznamu"/>
        <w:numPr>
          <w:ilvl w:val="0"/>
          <w:numId w:val="207"/>
        </w:numPr>
        <w:autoSpaceDE w:val="0"/>
        <w:autoSpaceDN w:val="0"/>
        <w:adjustRightInd w:val="0"/>
        <w:spacing w:after="0" w:line="240" w:lineRule="auto"/>
        <w:ind w:left="426" w:hanging="426"/>
        <w:jc w:val="both"/>
        <w:rPr>
          <w:del w:id="2854" w:author="Autor"/>
          <w:rFonts w:asciiTheme="minorHAnsi" w:eastAsia="Calibri" w:hAnsiTheme="minorHAnsi" w:cs="Times New Roman"/>
          <w:b/>
          <w:sz w:val="20"/>
          <w:szCs w:val="20"/>
        </w:rPr>
      </w:pPr>
      <w:del w:id="2855" w:author="Autor">
        <w:r w:rsidRPr="00100D93" w:rsidDel="0066543B">
          <w:rPr>
            <w:rFonts w:asciiTheme="minorHAnsi" w:eastAsia="Calibri" w:hAnsiTheme="minorHAnsi" w:cs="Times New Roman"/>
            <w:sz w:val="20"/>
            <w:szCs w:val="20"/>
          </w:rPr>
          <w:delText>Prijímateľ je povinný uzavrieť s úspešným uchádzačom písomnú zmluvu</w:delText>
        </w: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pri všetkých typoch zákaziek, </w:delText>
        </w:r>
        <w:r w:rsidDel="0066543B">
          <w:rPr>
            <w:rFonts w:asciiTheme="minorHAnsi" w:eastAsia="Calibri" w:hAnsiTheme="minorHAnsi" w:cs="Times New Roman"/>
            <w:sz w:val="20"/>
            <w:szCs w:val="20"/>
          </w:rPr>
          <w:delText xml:space="preserve"> </w:delText>
        </w:r>
        <w:r w:rsidDel="0066543B">
          <w:rPr>
            <w:rFonts w:asciiTheme="minorHAnsi" w:eastAsia="Calibri" w:hAnsiTheme="minorHAnsi" w:cs="Times New Roman"/>
            <w:sz w:val="20"/>
            <w:szCs w:val="20"/>
          </w:rPr>
          <w:br/>
        </w:r>
        <w:r w:rsidRPr="009C597D" w:rsidDel="0066543B">
          <w:rPr>
            <w:rFonts w:asciiTheme="minorHAnsi" w:eastAsia="Calibri" w:hAnsiTheme="minorHAnsi" w:cs="Times New Roman"/>
            <w:b/>
            <w:sz w:val="20"/>
            <w:szCs w:val="20"/>
          </w:rPr>
          <w:delText xml:space="preserve">s výnimkou zákaziek s nízkou hodnotou. </w:delText>
        </w:r>
      </w:del>
    </w:p>
    <w:p w:rsidR="00777572" w:rsidDel="0066543B" w:rsidRDefault="00777572" w:rsidP="00777572">
      <w:pPr>
        <w:pStyle w:val="Odsekzoznamu"/>
        <w:autoSpaceDE w:val="0"/>
        <w:autoSpaceDN w:val="0"/>
        <w:adjustRightInd w:val="0"/>
        <w:spacing w:after="0" w:line="240" w:lineRule="auto"/>
        <w:ind w:left="0"/>
        <w:jc w:val="both"/>
        <w:rPr>
          <w:del w:id="2856" w:author="Autor"/>
          <w:rFonts w:asciiTheme="minorHAnsi" w:eastAsia="Calibri" w:hAnsiTheme="minorHAnsi" w:cs="Times New Roman"/>
          <w:sz w:val="20"/>
          <w:szCs w:val="20"/>
        </w:rPr>
      </w:pPr>
    </w:p>
    <w:p w:rsidR="00777572" w:rsidDel="0066543B" w:rsidRDefault="00777572" w:rsidP="00777572">
      <w:pPr>
        <w:pStyle w:val="Odsekzoznamu"/>
        <w:numPr>
          <w:ilvl w:val="0"/>
          <w:numId w:val="207"/>
        </w:numPr>
        <w:autoSpaceDE w:val="0"/>
        <w:autoSpaceDN w:val="0"/>
        <w:adjustRightInd w:val="0"/>
        <w:spacing w:after="0" w:line="240" w:lineRule="auto"/>
        <w:ind w:left="426" w:firstLine="0"/>
        <w:jc w:val="both"/>
        <w:rPr>
          <w:del w:id="2857" w:author="Autor"/>
          <w:rFonts w:asciiTheme="minorHAnsi" w:eastAsia="Calibri" w:hAnsiTheme="minorHAnsi" w:cs="Times New Roman"/>
          <w:sz w:val="20"/>
          <w:szCs w:val="20"/>
        </w:rPr>
      </w:pPr>
      <w:del w:id="2858" w:author="Autor">
        <w:r w:rsidRPr="00100D93" w:rsidDel="0066543B">
          <w:rPr>
            <w:rFonts w:asciiTheme="minorHAnsi" w:eastAsia="Calibri" w:hAnsiTheme="minorHAnsi" w:cs="Times New Roman"/>
            <w:b/>
            <w:sz w:val="20"/>
            <w:szCs w:val="20"/>
          </w:rPr>
          <w:delText>Pri zákazkách s nízkou hodnotou je postačujúce vytvoriť zmluvný vzťah na základe objednávky</w:delText>
        </w:r>
        <w:r w:rsidRPr="00100D93" w:rsidDel="0066543B">
          <w:rPr>
            <w:rFonts w:asciiTheme="minorHAnsi" w:eastAsia="Calibri" w:hAnsiTheme="minorHAnsi" w:cs="Times New Roman"/>
            <w:sz w:val="20"/>
            <w:szCs w:val="20"/>
          </w:rPr>
          <w:delText xml:space="preserve">, ktorá musí spĺňať </w:delText>
        </w:r>
        <w:r w:rsidRPr="00100D93" w:rsidDel="0066543B">
          <w:rPr>
            <w:rFonts w:asciiTheme="minorHAnsi" w:eastAsia="Calibri" w:hAnsiTheme="minorHAnsi" w:cs="Times New Roman"/>
            <w:b/>
            <w:sz w:val="20"/>
            <w:szCs w:val="20"/>
          </w:rPr>
          <w:delText>minimálne náležitosti</w:delText>
        </w:r>
        <w:r w:rsidRPr="00100D93" w:rsidDel="0066543B">
          <w:rPr>
            <w:rFonts w:asciiTheme="minorHAnsi" w:eastAsia="Calibri" w:hAnsiTheme="minorHAnsi" w:cs="Times New Roman"/>
            <w:sz w:val="20"/>
            <w:szCs w:val="20"/>
          </w:rPr>
          <w:delText xml:space="preserve"> písomného zmluvného vzťahu (v závislosti od konkrétneho zmluvného typu), a to </w:delText>
        </w:r>
        <w:r w:rsidRPr="00100D93" w:rsidDel="0066543B">
          <w:rPr>
            <w:rFonts w:asciiTheme="minorHAnsi" w:eastAsia="Calibri" w:hAnsiTheme="minorHAnsi" w:cs="Times New Roman"/>
            <w:b/>
            <w:sz w:val="20"/>
            <w:szCs w:val="20"/>
          </w:rPr>
          <w:delText>najmä</w:delText>
        </w:r>
        <w:r w:rsidRPr="00100D93" w:rsidDel="0066543B">
          <w:rPr>
            <w:rFonts w:asciiTheme="minorHAnsi" w:eastAsia="Calibri" w:hAnsiTheme="minorHAnsi" w:cs="Times New Roman"/>
            <w:sz w:val="20"/>
            <w:szCs w:val="20"/>
          </w:rPr>
          <w:delText xml:space="preserve">: </w:delText>
        </w:r>
      </w:del>
    </w:p>
    <w:p w:rsidR="00777572" w:rsidDel="0066543B" w:rsidRDefault="00777572" w:rsidP="00777572">
      <w:pPr>
        <w:pStyle w:val="Odsekzoznamu"/>
        <w:autoSpaceDE w:val="0"/>
        <w:autoSpaceDN w:val="0"/>
        <w:adjustRightInd w:val="0"/>
        <w:spacing w:after="0" w:line="240" w:lineRule="auto"/>
        <w:ind w:left="426"/>
        <w:jc w:val="both"/>
        <w:rPr>
          <w:del w:id="2859" w:author="Autor"/>
          <w:rFonts w:asciiTheme="minorHAnsi" w:eastAsia="Calibri" w:hAnsiTheme="minorHAnsi" w:cs="Times New Roman"/>
          <w:sz w:val="20"/>
          <w:szCs w:val="20"/>
        </w:rPr>
      </w:pPr>
      <w:del w:id="2860"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dátum jej vyhotovenia, </w:delText>
        </w:r>
      </w:del>
    </w:p>
    <w:p w:rsidR="00777572" w:rsidDel="0066543B" w:rsidRDefault="00777572" w:rsidP="00777572">
      <w:pPr>
        <w:pStyle w:val="Odsekzoznamu"/>
        <w:autoSpaceDE w:val="0"/>
        <w:autoSpaceDN w:val="0"/>
        <w:adjustRightInd w:val="0"/>
        <w:spacing w:after="0" w:line="240" w:lineRule="auto"/>
        <w:ind w:left="567" w:hanging="141"/>
        <w:jc w:val="both"/>
        <w:rPr>
          <w:del w:id="2861" w:author="Autor"/>
          <w:rFonts w:asciiTheme="minorHAnsi" w:eastAsia="Calibri" w:hAnsiTheme="minorHAnsi" w:cs="Times New Roman"/>
          <w:sz w:val="20"/>
          <w:szCs w:val="20"/>
        </w:rPr>
      </w:pPr>
      <w:del w:id="2862"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kompletné a správne identifikačné údaje objednávateľa a dodávateľa (t. j. obchodné meno/názov, IČO, adresu sídla, príp. kontaktné miesta), </w:delText>
        </w:r>
      </w:del>
    </w:p>
    <w:p w:rsidR="00777572" w:rsidDel="0066543B" w:rsidRDefault="00777572" w:rsidP="00777572">
      <w:pPr>
        <w:pStyle w:val="Odsekzoznamu"/>
        <w:autoSpaceDE w:val="0"/>
        <w:autoSpaceDN w:val="0"/>
        <w:adjustRightInd w:val="0"/>
        <w:spacing w:after="0" w:line="240" w:lineRule="auto"/>
        <w:ind w:left="426"/>
        <w:jc w:val="both"/>
        <w:rPr>
          <w:del w:id="2863" w:author="Autor"/>
          <w:rFonts w:asciiTheme="minorHAnsi" w:eastAsia="Calibri" w:hAnsiTheme="minorHAnsi" w:cs="Times New Roman"/>
          <w:sz w:val="20"/>
          <w:szCs w:val="20"/>
        </w:rPr>
      </w:pPr>
      <w:del w:id="2864"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jednoznačnú špecifikáciu predmetu zákazky, </w:delText>
        </w:r>
      </w:del>
    </w:p>
    <w:p w:rsidR="00777572" w:rsidDel="0066543B" w:rsidRDefault="00777572" w:rsidP="00777572">
      <w:pPr>
        <w:pStyle w:val="Odsekzoznamu"/>
        <w:autoSpaceDE w:val="0"/>
        <w:autoSpaceDN w:val="0"/>
        <w:adjustRightInd w:val="0"/>
        <w:spacing w:after="0" w:line="240" w:lineRule="auto"/>
        <w:ind w:left="426"/>
        <w:jc w:val="both"/>
        <w:rPr>
          <w:del w:id="2865" w:author="Autor"/>
          <w:rFonts w:asciiTheme="minorHAnsi" w:eastAsia="Calibri" w:hAnsiTheme="minorHAnsi" w:cs="Times New Roman"/>
          <w:sz w:val="20"/>
          <w:szCs w:val="20"/>
        </w:rPr>
      </w:pPr>
      <w:del w:id="2866"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dohodnutú cenu (bez DPH, výška DPH a cena s DPH), </w:delText>
        </w:r>
      </w:del>
    </w:p>
    <w:p w:rsidR="00777572" w:rsidDel="0066543B" w:rsidRDefault="00777572" w:rsidP="00777572">
      <w:pPr>
        <w:pStyle w:val="Odsekzoznamu"/>
        <w:autoSpaceDE w:val="0"/>
        <w:autoSpaceDN w:val="0"/>
        <w:adjustRightInd w:val="0"/>
        <w:spacing w:after="0" w:line="240" w:lineRule="auto"/>
        <w:ind w:left="426"/>
        <w:jc w:val="both"/>
        <w:rPr>
          <w:del w:id="2867" w:author="Autor"/>
          <w:rFonts w:asciiTheme="minorHAnsi" w:eastAsia="Calibri" w:hAnsiTheme="minorHAnsi" w:cs="Times New Roman"/>
          <w:sz w:val="20"/>
          <w:szCs w:val="20"/>
        </w:rPr>
      </w:pPr>
      <w:del w:id="2868"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lehotu a miesto plnenia,</w:delText>
        </w:r>
      </w:del>
    </w:p>
    <w:p w:rsidR="00777572" w:rsidDel="0066543B" w:rsidRDefault="00777572" w:rsidP="00777572">
      <w:pPr>
        <w:pStyle w:val="Odsekzoznamu"/>
        <w:autoSpaceDE w:val="0"/>
        <w:autoSpaceDN w:val="0"/>
        <w:adjustRightInd w:val="0"/>
        <w:spacing w:after="0" w:line="240" w:lineRule="auto"/>
        <w:ind w:left="426"/>
        <w:jc w:val="both"/>
        <w:rPr>
          <w:del w:id="2869" w:author="Autor"/>
          <w:rFonts w:asciiTheme="minorHAnsi" w:eastAsia="Calibri" w:hAnsiTheme="minorHAnsi" w:cs="Times New Roman"/>
          <w:sz w:val="20"/>
          <w:szCs w:val="20"/>
        </w:rPr>
      </w:pPr>
      <w:del w:id="2870"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 kód projektu </w:delText>
        </w: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v ITMS2014+ (ak relevantné), </w:delText>
        </w:r>
      </w:del>
    </w:p>
    <w:p w:rsidR="00777572" w:rsidDel="0066543B" w:rsidRDefault="00777572" w:rsidP="00777572">
      <w:pPr>
        <w:pStyle w:val="Odsekzoznamu"/>
        <w:autoSpaceDE w:val="0"/>
        <w:autoSpaceDN w:val="0"/>
        <w:adjustRightInd w:val="0"/>
        <w:spacing w:after="0" w:line="240" w:lineRule="auto"/>
        <w:ind w:left="426"/>
        <w:jc w:val="both"/>
        <w:rPr>
          <w:del w:id="2871" w:author="Autor"/>
          <w:rFonts w:asciiTheme="minorHAnsi" w:eastAsia="Calibri" w:hAnsiTheme="minorHAnsi" w:cs="Times New Roman"/>
          <w:sz w:val="20"/>
          <w:szCs w:val="20"/>
        </w:rPr>
      </w:pPr>
      <w:del w:id="2872" w:author="Autor">
        <w:r w:rsidDel="0066543B">
          <w:rPr>
            <w:rFonts w:asciiTheme="minorHAnsi" w:eastAsia="Calibri" w:hAnsiTheme="minorHAnsi" w:cs="Times New Roman"/>
            <w:sz w:val="20"/>
            <w:szCs w:val="20"/>
          </w:rPr>
          <w:delText xml:space="preserve">-  </w:delText>
        </w:r>
        <w:r w:rsidRPr="00100D93" w:rsidDel="0066543B">
          <w:rPr>
            <w:rFonts w:asciiTheme="minorHAnsi" w:eastAsia="Calibri" w:hAnsiTheme="minorHAnsi" w:cs="Times New Roman"/>
            <w:sz w:val="20"/>
            <w:szCs w:val="20"/>
          </w:rPr>
          <w:delText xml:space="preserve">ďalšie náležitosti podľa požiadaviek objednávateľa. </w:delText>
        </w:r>
      </w:del>
    </w:p>
    <w:p w:rsidR="00777572" w:rsidDel="0066543B" w:rsidRDefault="00777572" w:rsidP="00777572">
      <w:pPr>
        <w:pStyle w:val="Odsekzoznamu"/>
        <w:autoSpaceDE w:val="0"/>
        <w:autoSpaceDN w:val="0"/>
        <w:adjustRightInd w:val="0"/>
        <w:spacing w:after="0" w:line="240" w:lineRule="auto"/>
        <w:ind w:left="0"/>
        <w:jc w:val="both"/>
        <w:rPr>
          <w:del w:id="2873" w:author="Autor"/>
          <w:rFonts w:asciiTheme="minorHAnsi" w:eastAsia="Calibri" w:hAnsiTheme="minorHAnsi" w:cs="Times New Roman"/>
          <w:sz w:val="20"/>
          <w:szCs w:val="20"/>
        </w:rPr>
      </w:pPr>
    </w:p>
    <w:p w:rsidR="00777572" w:rsidRPr="00100D93" w:rsidDel="00073516" w:rsidRDefault="00777572" w:rsidP="00777572">
      <w:pPr>
        <w:pStyle w:val="Odsekzoznamu"/>
        <w:autoSpaceDE w:val="0"/>
        <w:autoSpaceDN w:val="0"/>
        <w:adjustRightInd w:val="0"/>
        <w:spacing w:after="0" w:line="240" w:lineRule="auto"/>
        <w:ind w:left="426" w:hanging="426"/>
        <w:jc w:val="both"/>
        <w:rPr>
          <w:del w:id="2874" w:author="Autor"/>
          <w:rFonts w:asciiTheme="minorHAnsi" w:eastAsia="Calibri" w:hAnsiTheme="minorHAnsi" w:cs="Times New Roman"/>
          <w:sz w:val="20"/>
          <w:szCs w:val="20"/>
        </w:rPr>
      </w:pPr>
      <w:del w:id="2875" w:author="Autor">
        <w:r w:rsidDel="0066543B">
          <w:rPr>
            <w:rFonts w:asciiTheme="minorHAnsi" w:eastAsia="Calibri" w:hAnsiTheme="minorHAnsi" w:cs="Times New Roman"/>
            <w:b/>
            <w:sz w:val="20"/>
            <w:szCs w:val="20"/>
          </w:rPr>
          <w:delText xml:space="preserve">          </w:delText>
        </w:r>
        <w:r w:rsidRPr="00100D93" w:rsidDel="0066543B">
          <w:rPr>
            <w:rFonts w:asciiTheme="minorHAnsi" w:eastAsia="Calibri" w:hAnsiTheme="minorHAnsi" w:cs="Times New Roman"/>
            <w:b/>
            <w:sz w:val="20"/>
            <w:szCs w:val="20"/>
          </w:rPr>
          <w:delText>Na objednávke je potrebné zaznamenanie potvrdenia o jej prijatí dodávateľom</w:delText>
        </w:r>
        <w:r w:rsidDel="0066543B">
          <w:rPr>
            <w:rFonts w:asciiTheme="minorHAnsi" w:eastAsia="Calibri" w:hAnsiTheme="minorHAnsi" w:cs="Times New Roman"/>
            <w:b/>
            <w:sz w:val="20"/>
            <w:szCs w:val="20"/>
          </w:rPr>
          <w:delText xml:space="preserve"> (meno a priezvisko zodpovednej osoby, dátum)</w:delText>
        </w:r>
        <w:r w:rsidRPr="00100D93" w:rsidDel="0066543B">
          <w:rPr>
            <w:rFonts w:asciiTheme="minorHAnsi" w:eastAsia="Calibri" w:hAnsiTheme="minorHAnsi" w:cs="Times New Roman"/>
            <w:sz w:val="20"/>
            <w:szCs w:val="20"/>
          </w:rPr>
          <w:delText xml:space="preserve">, resp. musí byť predložená iná relevantná dokumentácia preukazujúca prevzatie záväzku dodávateľa dodať tovar, uskutočniť stavebné práce alebo poskytnúť službu </w:delText>
        </w:r>
        <w:r w:rsidDel="0066543B">
          <w:rPr>
            <w:rFonts w:asciiTheme="minorHAnsi" w:eastAsia="Calibri" w:hAnsiTheme="minorHAnsi" w:cs="Times New Roman"/>
            <w:sz w:val="20"/>
            <w:szCs w:val="20"/>
          </w:rPr>
          <w:delText xml:space="preserve"> </w:delText>
        </w:r>
        <w:r w:rsidDel="0066543B">
          <w:rPr>
            <w:rFonts w:asciiTheme="minorHAnsi" w:eastAsia="Calibri" w:hAnsiTheme="minorHAnsi" w:cs="Times New Roman"/>
            <w:sz w:val="20"/>
            <w:szCs w:val="20"/>
          </w:rPr>
          <w:br/>
        </w:r>
        <w:r w:rsidRPr="00100D93" w:rsidDel="0066543B">
          <w:rPr>
            <w:rFonts w:asciiTheme="minorHAnsi" w:eastAsia="Calibri" w:hAnsiTheme="minorHAnsi" w:cs="Times New Roman"/>
            <w:sz w:val="20"/>
            <w:szCs w:val="20"/>
          </w:rPr>
          <w:delText>za podmienok určených v objednávke.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delText>
        </w:r>
        <w:r w:rsidRPr="00100D93" w:rsidDel="00073516">
          <w:rPr>
            <w:rFonts w:asciiTheme="minorHAnsi" w:eastAsia="Calibri" w:hAnsiTheme="minorHAnsi" w:cs="Times New Roman"/>
            <w:sz w:val="20"/>
            <w:szCs w:val="20"/>
          </w:rPr>
          <w:delText xml:space="preserve"> </w:delText>
        </w:r>
      </w:del>
    </w:p>
    <w:p w:rsidR="00777572" w:rsidRPr="00B67DAD" w:rsidDel="00DF09F6" w:rsidRDefault="00777572">
      <w:pPr>
        <w:pStyle w:val="Odsekzoznamu"/>
        <w:autoSpaceDE w:val="0"/>
        <w:autoSpaceDN w:val="0"/>
        <w:adjustRightInd w:val="0"/>
        <w:spacing w:after="0" w:line="240" w:lineRule="auto"/>
        <w:ind w:left="426" w:hanging="426"/>
        <w:jc w:val="both"/>
        <w:rPr>
          <w:del w:id="2876" w:author="Autor"/>
          <w:rFonts w:asciiTheme="minorHAnsi" w:hAnsiTheme="minorHAnsi"/>
          <w:sz w:val="20"/>
          <w:szCs w:val="20"/>
        </w:rPr>
        <w:pPrChange w:id="2877" w:author="Autor">
          <w:pPr>
            <w:tabs>
              <w:tab w:val="left" w:pos="993"/>
            </w:tabs>
            <w:spacing w:before="120" w:after="120" w:line="288" w:lineRule="auto"/>
            <w:ind w:left="426" w:hanging="426"/>
            <w:jc w:val="both"/>
          </w:pPr>
        </w:pPrChange>
      </w:pPr>
    </w:p>
    <w:p w:rsidR="00777572" w:rsidRPr="00777572" w:rsidRDefault="00777572">
      <w:pPr>
        <w:pStyle w:val="Nadpis4"/>
        <w:pPrChange w:id="2878" w:author="Autor">
          <w:pPr>
            <w:pStyle w:val="Nadpis4"/>
            <w:tabs>
              <w:tab w:val="left" w:pos="284"/>
            </w:tabs>
            <w:ind w:left="426" w:hanging="992"/>
            <w:jc w:val="both"/>
          </w:pPr>
        </w:pPrChange>
      </w:pPr>
      <w:r w:rsidRPr="00777572">
        <w:t xml:space="preserve"> </w:t>
      </w:r>
      <w:del w:id="2879" w:author="Autor">
        <w:r w:rsidRPr="00777572" w:rsidDel="005A576B">
          <w:delText xml:space="preserve">   3.2.3.2.  </w:delText>
        </w:r>
      </w:del>
      <w:r w:rsidRPr="00777572">
        <w:t>Zákazky s nízkou hodnotou, ktorých predpokladaná hodnota bez DPH sa rovná, alebo presahuje 30 000 EUR (ďalej len „zákazky nad 30 000 EUR“)</w:t>
      </w:r>
    </w:p>
    <w:p w:rsidR="00777572"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80" w:author="Autor">
          <w:pPr>
            <w:numPr>
              <w:numId w:val="143"/>
            </w:numPr>
            <w:autoSpaceDE w:val="0"/>
            <w:autoSpaceDN w:val="0"/>
            <w:adjustRightInd w:val="0"/>
            <w:spacing w:before="120" w:after="120" w:line="240" w:lineRule="auto"/>
            <w:ind w:left="709" w:hanging="425"/>
            <w:jc w:val="both"/>
          </w:pPr>
        </w:pPrChange>
      </w:pPr>
      <w:r w:rsidRPr="00B67DAD">
        <w:rPr>
          <w:rFonts w:ascii="Calibri" w:eastAsia="Times New Roman" w:hAnsi="Calibri" w:cs="Times New Roman"/>
          <w:sz w:val="20"/>
          <w:szCs w:val="24"/>
          <w:lang w:eastAsia="sk-SK"/>
        </w:rPr>
        <w:t>Prijímateľ postupuje podľa metodického pokynu CKO č. 14</w:t>
      </w:r>
      <w:r w:rsidRPr="00B67DAD">
        <w:rPr>
          <w:rFonts w:ascii="Calibri" w:eastAsia="Times New Roman" w:hAnsi="Calibri" w:cs="Times New Roman"/>
          <w:sz w:val="20"/>
          <w:szCs w:val="24"/>
          <w:vertAlign w:val="superscript"/>
          <w:lang w:eastAsia="sk-SK"/>
        </w:rPr>
        <w:footnoteReference w:id="4"/>
      </w:r>
      <w:r>
        <w:rPr>
          <w:rFonts w:ascii="Calibri" w:eastAsia="Times New Roman" w:hAnsi="Calibri" w:cs="Times New Roman"/>
          <w:sz w:val="20"/>
          <w:szCs w:val="24"/>
          <w:lang w:eastAsia="sk-SK"/>
        </w:rPr>
        <w:t>.</w:t>
      </w:r>
      <w:r w:rsidRPr="00B67DAD">
        <w:rPr>
          <w:rFonts w:ascii="Calibri" w:eastAsia="Times New Roman" w:hAnsi="Calibri" w:cs="Times New Roman"/>
          <w:sz w:val="20"/>
          <w:szCs w:val="24"/>
          <w:lang w:eastAsia="sk-SK"/>
        </w:rPr>
        <w:t xml:space="preserve"> </w:t>
      </w:r>
    </w:p>
    <w:p w:rsidR="00777572"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81" w:author="Autor">
          <w:pPr>
            <w:numPr>
              <w:numId w:val="143"/>
            </w:numPr>
            <w:autoSpaceDE w:val="0"/>
            <w:autoSpaceDN w:val="0"/>
            <w:adjustRightInd w:val="0"/>
            <w:spacing w:before="120" w:after="120" w:line="240" w:lineRule="auto"/>
            <w:ind w:left="709" w:hanging="425"/>
            <w:jc w:val="both"/>
          </w:pPr>
        </w:pPrChange>
      </w:pPr>
      <w:r w:rsidRPr="00B67DAD">
        <w:rPr>
          <w:rFonts w:ascii="Calibri" w:eastAsia="Times New Roman" w:hAnsi="Calibri" w:cs="Times New Roman"/>
          <w:sz w:val="20"/>
          <w:szCs w:val="24"/>
          <w:lang w:eastAsia="sk-SK"/>
        </w:rPr>
        <w:t>Určí správny postup, a to s ohľadom na určenú predpokladanú hodnotu zákazky (určenú v súlade s § 6 ZVO - najmä s § 6 ods. 1 ZVO</w:t>
      </w:r>
      <w:r>
        <w:rPr>
          <w:rFonts w:ascii="Calibri" w:eastAsia="Times New Roman" w:hAnsi="Calibri" w:cs="Times New Roman"/>
          <w:sz w:val="20"/>
          <w:szCs w:val="24"/>
          <w:lang w:eastAsia="sk-SK"/>
        </w:rPr>
        <w:t xml:space="preserve"> </w:t>
      </w:r>
      <w:r w:rsidRPr="00B67DAD">
        <w:rPr>
          <w:rFonts w:ascii="Calibri" w:eastAsia="Times New Roman" w:hAnsi="Calibri" w:cs="Times New Roman"/>
          <w:sz w:val="20"/>
          <w:szCs w:val="24"/>
          <w:lang w:eastAsia="sk-SK"/>
        </w:rPr>
        <w:t xml:space="preserve">a § 6 </w:t>
      </w:r>
      <w:r>
        <w:rPr>
          <w:rFonts w:ascii="Calibri" w:eastAsia="Times New Roman" w:hAnsi="Calibri" w:cs="Times New Roman"/>
          <w:sz w:val="20"/>
          <w:szCs w:val="24"/>
          <w:lang w:eastAsia="sk-SK"/>
        </w:rPr>
        <w:t>o</w:t>
      </w:r>
      <w:r w:rsidRPr="00B67DAD">
        <w:rPr>
          <w:rFonts w:ascii="Calibri" w:eastAsia="Times New Roman" w:hAnsi="Calibri" w:cs="Times New Roman"/>
          <w:sz w:val="20"/>
          <w:szCs w:val="24"/>
          <w:lang w:eastAsia="sk-SK"/>
        </w:rPr>
        <w:t xml:space="preserve">ds. 6 ZVO). </w:t>
      </w:r>
    </w:p>
    <w:p w:rsidR="00777572"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82" w:author="Autor">
          <w:pPr>
            <w:numPr>
              <w:numId w:val="143"/>
            </w:numPr>
            <w:autoSpaceDE w:val="0"/>
            <w:autoSpaceDN w:val="0"/>
            <w:adjustRightInd w:val="0"/>
            <w:spacing w:before="120" w:after="120" w:line="240" w:lineRule="auto"/>
            <w:ind w:left="709" w:hanging="425"/>
            <w:jc w:val="both"/>
          </w:pPr>
        </w:pPrChange>
      </w:pPr>
      <w:r w:rsidRPr="00B67DAD">
        <w:rPr>
          <w:rFonts w:ascii="Calibri" w:eastAsia="Times New Roman" w:hAnsi="Calibri" w:cs="Times New Roman"/>
          <w:sz w:val="20"/>
          <w:szCs w:val="24"/>
          <w:lang w:eastAsia="sk-SK"/>
        </w:rPr>
        <w:t xml:space="preserve">Zákazky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na účely tejto kapitoly sú zákazky s nízkymi hodnotami podľa § 117 ZVO </w:t>
      </w:r>
      <w:r>
        <w:rPr>
          <w:rFonts w:ascii="Calibri" w:eastAsia="Times New Roman" w:hAnsi="Calibri" w:cs="Times New Roman"/>
          <w:sz w:val="20"/>
          <w:szCs w:val="24"/>
          <w:lang w:eastAsia="sk-SK"/>
        </w:rPr>
        <w:t xml:space="preserve"> </w:t>
      </w:r>
      <w:r>
        <w:rPr>
          <w:rFonts w:ascii="Calibri" w:eastAsia="Times New Roman" w:hAnsi="Calibri" w:cs="Times New Roman"/>
          <w:sz w:val="20"/>
          <w:szCs w:val="24"/>
          <w:lang w:eastAsia="sk-SK"/>
        </w:rPr>
        <w:br/>
      </w:r>
      <w:r w:rsidRPr="00B67DAD">
        <w:rPr>
          <w:rFonts w:ascii="Calibri" w:eastAsia="Times New Roman" w:hAnsi="Calibri" w:cs="Times New Roman"/>
          <w:sz w:val="20"/>
          <w:szCs w:val="24"/>
          <w:lang w:eastAsia="sk-SK"/>
        </w:rPr>
        <w:t>na tovary, stavebné práce alebo služby</w:t>
      </w:r>
      <w:r>
        <w:rPr>
          <w:rFonts w:ascii="Calibri" w:eastAsia="Times New Roman" w:hAnsi="Calibri" w:cs="Times New Roman"/>
          <w:sz w:val="20"/>
          <w:szCs w:val="24"/>
          <w:lang w:eastAsia="sk-SK"/>
        </w:rPr>
        <w:t xml:space="preserve"> bez ohľadu na ich bežnú dostupnosť</w:t>
      </w:r>
      <w:r w:rsidRPr="00B67DAD">
        <w:rPr>
          <w:rFonts w:ascii="Calibri" w:eastAsia="Times New Roman" w:hAnsi="Calibri" w:cs="Times New Roman"/>
          <w:sz w:val="20"/>
          <w:szCs w:val="24"/>
          <w:lang w:eastAsia="sk-SK"/>
        </w:rPr>
        <w:t xml:space="preserve">. </w:t>
      </w:r>
    </w:p>
    <w:p w:rsidR="00777572" w:rsidRPr="003A2BA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83" w:author="Autor">
          <w:pPr>
            <w:numPr>
              <w:numId w:val="143"/>
            </w:numPr>
            <w:autoSpaceDE w:val="0"/>
            <w:autoSpaceDN w:val="0"/>
            <w:adjustRightInd w:val="0"/>
            <w:spacing w:before="120" w:after="120" w:line="240" w:lineRule="auto"/>
            <w:ind w:left="709" w:hanging="425"/>
            <w:jc w:val="both"/>
          </w:pPr>
        </w:pPrChange>
      </w:pPr>
      <w:r w:rsidRPr="00B67DAD">
        <w:rPr>
          <w:rFonts w:ascii="Calibri" w:eastAsia="Times New Roman" w:hAnsi="Calibri" w:cs="Times New Roman"/>
          <w:sz w:val="20"/>
          <w:szCs w:val="24"/>
          <w:lang w:eastAsia="sk-SK"/>
        </w:rPr>
        <w:t xml:space="preserve">V prípade zákaziek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prijímateľ musí vykonať všetky ďalej uvedené úkony, ktoré majú zabezpečiť </w:t>
      </w:r>
      <w:r w:rsidRPr="009C597D">
        <w:rPr>
          <w:rFonts w:ascii="Calibri" w:eastAsia="Times New Roman" w:hAnsi="Calibri" w:cs="Times New Roman"/>
          <w:b/>
          <w:sz w:val="20"/>
          <w:szCs w:val="24"/>
          <w:lang w:eastAsia="sk-SK"/>
        </w:rPr>
        <w:t>získanie čo najvyššieho počtu písomných ponúk</w:t>
      </w:r>
      <w:r w:rsidRPr="00B67DAD">
        <w:rPr>
          <w:rFonts w:ascii="Calibri" w:eastAsia="Times New Roman" w:hAnsi="Calibri" w:cs="Times New Roman"/>
          <w:sz w:val="20"/>
          <w:szCs w:val="24"/>
          <w:lang w:eastAsia="sk-SK"/>
        </w:rPr>
        <w:t xml:space="preserve"> na obstaranie tovarov, stavebných prác alebo služieb</w:t>
      </w:r>
      <w:r w:rsidRPr="009C597D">
        <w:rPr>
          <w:rFonts w:ascii="Calibri" w:eastAsia="Times New Roman" w:hAnsi="Calibri" w:cs="Times New Roman"/>
          <w:b/>
          <w:sz w:val="20"/>
          <w:szCs w:val="24"/>
          <w:lang w:eastAsia="sk-SK"/>
        </w:rPr>
        <w:t>. Za písomnú ponuku sa pokladá aj ponuka podaná elektronicky (napr. formou e-mailovej komunikácie).</w:t>
      </w:r>
      <w:r w:rsidRPr="00B67DA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Súčasťou dokumentácie musia byť doklady potvrdzujúce kroky uchádzačov v súlade s podmienkami uvedenými vo výzve na predkladanie ponúk.</w:t>
      </w:r>
    </w:p>
    <w:p w:rsidR="00777572" w:rsidRDefault="00777572">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Change w:id="2884" w:author="Autor">
          <w:pPr>
            <w:numPr>
              <w:numId w:val="143"/>
            </w:numPr>
            <w:autoSpaceDE w:val="0"/>
            <w:autoSpaceDN w:val="0"/>
            <w:adjustRightInd w:val="0"/>
            <w:spacing w:before="120" w:after="120" w:line="240" w:lineRule="auto"/>
            <w:ind w:left="709" w:hanging="426"/>
            <w:jc w:val="both"/>
          </w:pPr>
        </w:pPrChange>
      </w:pPr>
      <w:r w:rsidRPr="00357559">
        <w:rPr>
          <w:rFonts w:ascii="Calibri" w:eastAsia="Times New Roman" w:hAnsi="Calibri" w:cs="Times New Roman"/>
          <w:sz w:val="20"/>
          <w:szCs w:val="24"/>
          <w:lang w:eastAsia="sk-SK"/>
        </w:rPr>
        <w:t xml:space="preserve">Prijímateľ vypracuje </w:t>
      </w:r>
      <w:r w:rsidRPr="00357559">
        <w:rPr>
          <w:rFonts w:ascii="Calibri" w:eastAsia="Times New Roman" w:hAnsi="Calibri" w:cs="Times New Roman"/>
          <w:b/>
          <w:sz w:val="20"/>
          <w:szCs w:val="24"/>
          <w:lang w:eastAsia="sk-SK"/>
        </w:rPr>
        <w:t>Výzvu na súťaž (výzvu na predkladanie ponúk)</w:t>
      </w:r>
      <w:r w:rsidRPr="00357559">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w:t>
      </w:r>
      <w:del w:id="2885" w:author="Autor">
        <w:r w:rsidRPr="00357559" w:rsidDel="00DF09F6">
          <w:rPr>
            <w:rFonts w:ascii="Calibri" w:eastAsia="Times New Roman" w:hAnsi="Calibri" w:cs="Times New Roman"/>
            <w:sz w:val="20"/>
            <w:szCs w:val="24"/>
            <w:lang w:eastAsia="sk-SK"/>
          </w:rPr>
          <w:br/>
        </w:r>
      </w:del>
      <w:r w:rsidRPr="00357559">
        <w:rPr>
          <w:rFonts w:ascii="Calibri" w:eastAsia="Times New Roman" w:hAnsi="Calibri" w:cs="Times New Roman"/>
          <w:sz w:val="20"/>
          <w:szCs w:val="24"/>
          <w:lang w:eastAsia="sk-SK"/>
        </w:rPr>
        <w:t xml:space="preserve">v súlade s § 42 ods. 3 ZVO, podmienky účasti (ak ich stanovuje), predpokladanú hodnotu zákazky, podmienky realizácie zmluvy (najmä lehotu na realizáciu zmluvy a miesto jej realizácie), kritériá </w:t>
      </w:r>
      <w:del w:id="2886" w:author="Autor">
        <w:r w:rsidRPr="00357559" w:rsidDel="00DF09F6">
          <w:rPr>
            <w:rFonts w:ascii="Calibri" w:eastAsia="Times New Roman" w:hAnsi="Calibri" w:cs="Times New Roman"/>
            <w:sz w:val="20"/>
            <w:szCs w:val="24"/>
            <w:lang w:eastAsia="sk-SK"/>
          </w:rPr>
          <w:delText xml:space="preserve"> </w:delText>
        </w:r>
        <w:r w:rsidRPr="00357559" w:rsidDel="00DF09F6">
          <w:rPr>
            <w:rFonts w:ascii="Calibri" w:eastAsia="Times New Roman" w:hAnsi="Calibri" w:cs="Times New Roman"/>
            <w:sz w:val="20"/>
            <w:szCs w:val="24"/>
            <w:lang w:eastAsia="sk-SK"/>
          </w:rPr>
          <w:br/>
        </w:r>
      </w:del>
      <w:r w:rsidRPr="00357559">
        <w:rPr>
          <w:rFonts w:ascii="Calibri" w:eastAsia="Times New Roman" w:hAnsi="Calibri" w:cs="Times New Roman"/>
          <w:sz w:val="20"/>
          <w:szCs w:val="24"/>
          <w:lang w:eastAsia="sk-SK"/>
        </w:rPr>
        <w:t xml:space="preserve">na vyhodnotenie ponúk, presnú lehotu a adresu na predkladanie ponúk. </w:t>
      </w:r>
      <w:r w:rsidRPr="00336649">
        <w:rPr>
          <w:rFonts w:ascii="Calibri" w:eastAsia="Times New Roman" w:hAnsi="Calibri" w:cs="Times New Roman"/>
          <w:sz w:val="20"/>
          <w:szCs w:val="24"/>
          <w:lang w:eastAsia="sk-SK"/>
        </w:rPr>
        <w:t>Uvedie všetky okolnosti, ktoré budú dôležité na plnenie zmluvy a na vypracovanie ponuky.</w:t>
      </w:r>
      <w:r w:rsidRPr="00366F44">
        <w:rPr>
          <w:rFonts w:ascii="Calibri" w:eastAsia="Times New Roman" w:hAnsi="Calibri" w:cs="Times New Roman"/>
          <w:sz w:val="20"/>
          <w:szCs w:val="24"/>
          <w:lang w:eastAsia="sk-SK"/>
        </w:rPr>
        <w:t xml:space="preserve"> </w:t>
      </w:r>
    </w:p>
    <w:p w:rsidR="00777572" w:rsidRPr="009C597D" w:rsidRDefault="00777572">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Change w:id="2887" w:author="Autor">
          <w:pPr>
            <w:numPr>
              <w:numId w:val="143"/>
            </w:numPr>
            <w:autoSpaceDE w:val="0"/>
            <w:autoSpaceDN w:val="0"/>
            <w:adjustRightInd w:val="0"/>
            <w:spacing w:before="120" w:after="120" w:line="240" w:lineRule="auto"/>
            <w:ind w:left="709" w:hanging="426"/>
            <w:jc w:val="both"/>
          </w:pPr>
        </w:pPrChange>
      </w:pPr>
      <w:r w:rsidRPr="00357559">
        <w:rPr>
          <w:rFonts w:ascii="Calibri" w:eastAsia="Times New Roman" w:hAnsi="Calibri" w:cs="Times New Roman"/>
          <w:sz w:val="20"/>
          <w:szCs w:val="24"/>
          <w:lang w:eastAsia="sk-SK"/>
        </w:rPr>
        <w:t xml:space="preserve">Výzvu na predkladanie ponúk </w:t>
      </w:r>
      <w:r w:rsidRPr="009C597D">
        <w:rPr>
          <w:rFonts w:ascii="Calibri" w:eastAsia="Times New Roman" w:hAnsi="Calibri" w:cs="Times New Roman"/>
          <w:b/>
          <w:sz w:val="20"/>
          <w:szCs w:val="24"/>
          <w:lang w:eastAsia="sk-SK"/>
        </w:rPr>
        <w:t>zverejní prijímateľ na svojom webovom sídle</w:t>
      </w:r>
      <w:r w:rsidRPr="00357559">
        <w:rPr>
          <w:rFonts w:ascii="Calibri" w:eastAsia="Times New Roman" w:hAnsi="Calibri" w:cs="Times New Roman"/>
          <w:sz w:val="20"/>
          <w:szCs w:val="24"/>
          <w:lang w:eastAsia="sk-SK"/>
        </w:rPr>
        <w:t xml:space="preserve"> alebo inom vhodnom webovom sídle (ak nedisponuje vlastným webovým sídlom). Výzva na predkladanie ponúk </w:t>
      </w:r>
      <w:r w:rsidRPr="009C597D">
        <w:rPr>
          <w:rFonts w:ascii="Calibri" w:eastAsia="Times New Roman" w:hAnsi="Calibri" w:cs="Times New Roman"/>
          <w:b/>
          <w:sz w:val="20"/>
          <w:szCs w:val="24"/>
          <w:lang w:eastAsia="sk-SK"/>
        </w:rPr>
        <w:t>musí byť zverejnená na webovom sídle prijímateľa</w:t>
      </w:r>
      <w:r w:rsidRPr="00357559">
        <w:rPr>
          <w:rFonts w:ascii="Calibri" w:eastAsia="Times New Roman" w:hAnsi="Calibri" w:cs="Times New Roman"/>
          <w:sz w:val="20"/>
          <w:szCs w:val="24"/>
          <w:lang w:eastAsia="sk-SK"/>
        </w:rPr>
        <w:t xml:space="preserve"> alebo inom vhodnom webovom sídle </w:t>
      </w:r>
      <w:r w:rsidRPr="009C597D">
        <w:rPr>
          <w:rFonts w:ascii="Calibri" w:eastAsia="Times New Roman" w:hAnsi="Calibri" w:cs="Times New Roman"/>
          <w:b/>
          <w:sz w:val="20"/>
          <w:szCs w:val="24"/>
          <w:lang w:eastAsia="sk-SK"/>
        </w:rPr>
        <w:t>do 31. decembra 2028</w:t>
      </w:r>
      <w:r w:rsidRPr="00357559">
        <w:rPr>
          <w:rFonts w:ascii="Calibri" w:eastAsia="Times New Roman" w:hAnsi="Calibri" w:cs="Times New Roman"/>
          <w:sz w:val="20"/>
          <w:szCs w:val="24"/>
          <w:lang w:eastAsia="sk-SK"/>
        </w:rPr>
        <w:t xml:space="preserve"> alebo </w:t>
      </w:r>
      <w:r w:rsidRPr="009C597D">
        <w:rPr>
          <w:rFonts w:ascii="Calibri" w:eastAsia="Times New Roman" w:hAnsi="Calibri" w:cs="Times New Roman"/>
          <w:b/>
          <w:sz w:val="20"/>
          <w:szCs w:val="24"/>
          <w:lang w:eastAsia="sk-SK"/>
        </w:rPr>
        <w:t>aj po tomto dátume, ak do 31. decembra 2028 nedošlo k vysporiadaniu</w:t>
      </w:r>
      <w:r w:rsidRPr="00357559">
        <w:rPr>
          <w:rFonts w:ascii="Calibri" w:eastAsia="Times New Roman" w:hAnsi="Calibri" w:cs="Times New Roman"/>
          <w:sz w:val="20"/>
          <w:szCs w:val="24"/>
          <w:lang w:eastAsia="sk-SK"/>
        </w:rPr>
        <w:t xml:space="preserve"> finančných vzťahov medzi poskytovateľom a prijímateľom v súlade so zmluvou o poskytnutí NFP alebo rozhodnutím o schválení žiadosti o NFP.</w:t>
      </w:r>
      <w:r w:rsidRPr="00357559">
        <w:t xml:space="preserve"> </w:t>
      </w:r>
      <w:r w:rsidRPr="009C597D">
        <w:rPr>
          <w:rFonts w:ascii="Calibri" w:eastAsia="Times New Roman" w:hAnsi="Calibri" w:cs="Times New Roman"/>
          <w:b/>
          <w:sz w:val="20"/>
          <w:szCs w:val="24"/>
          <w:lang w:eastAsia="sk-SK"/>
        </w:rPr>
        <w:t>Prijímateľ je povinný zdokumentovať a archivovať toto zverejnenie hodnoverným spôsobom</w:t>
      </w:r>
      <w:r w:rsidRPr="00357559">
        <w:rPr>
          <w:rFonts w:ascii="Calibri" w:eastAsia="Times New Roman" w:hAnsi="Calibri" w:cs="Times New Roman"/>
          <w:sz w:val="20"/>
          <w:szCs w:val="24"/>
          <w:lang w:eastAsia="sk-SK"/>
        </w:rPr>
        <w:t xml:space="preserve"> (spravidla printscreen tej časti webového sídla, kde bola výzva na predkladanie ponúk zverejnená; z printscreenu bude jednoznačne zrejmý dátum zverejnenia výzvy, ktorý musí byť zhodný s dátumom oslovenia minimálne troch záujemcov a zaslaním informácie o zverejnení výzvy na osobitný mailový kontakt </w:t>
      </w:r>
      <w:r w:rsidR="00133A0D">
        <w:fldChar w:fldCharType="begin"/>
      </w:r>
      <w:r w:rsidR="00133A0D">
        <w:instrText xml:space="preserve"> HYPERLINK "mailto:zakazkycko@vlada.gov.sk" </w:instrText>
      </w:r>
      <w:r w:rsidR="00133A0D">
        <w:fldChar w:fldCharType="separate"/>
      </w:r>
      <w:r w:rsidRPr="00410805">
        <w:rPr>
          <w:rStyle w:val="Hypertextovprepojenie"/>
          <w:rFonts w:ascii="Calibri" w:eastAsia="Times New Roman" w:hAnsi="Calibri" w:cs="Times New Roman"/>
          <w:sz w:val="20"/>
          <w:szCs w:val="24"/>
          <w:lang w:eastAsia="sk-SK"/>
        </w:rPr>
        <w:t>zakazkycko@vlada.gov.sk</w:t>
      </w:r>
      <w:r w:rsidR="00133A0D">
        <w:rPr>
          <w:rStyle w:val="Hypertextovprepojenie"/>
          <w:rFonts w:ascii="Calibri" w:eastAsia="Times New Roman" w:hAnsi="Calibri" w:cs="Times New Roman"/>
          <w:sz w:val="20"/>
          <w:szCs w:val="24"/>
          <w:lang w:eastAsia="sk-SK"/>
        </w:rPr>
        <w:fldChar w:fldCharType="end"/>
      </w:r>
      <w:r w:rsidRPr="00357559">
        <w:rPr>
          <w:rFonts w:ascii="Calibri" w:eastAsia="Times New Roman" w:hAnsi="Calibri" w:cs="Times New Roman"/>
          <w:sz w:val="20"/>
          <w:szCs w:val="24"/>
          <w:lang w:eastAsia="sk-SK"/>
        </w:rPr>
        <w:t>)</w:t>
      </w:r>
      <w:r>
        <w:rPr>
          <w:rFonts w:ascii="Calibri" w:eastAsia="Times New Roman" w:hAnsi="Calibri" w:cs="Times New Roman"/>
          <w:sz w:val="20"/>
          <w:szCs w:val="24"/>
          <w:lang w:eastAsia="sk-SK"/>
        </w:rPr>
        <w:t>.</w:t>
      </w:r>
    </w:p>
    <w:p w:rsidR="00777572" w:rsidRDefault="00777572">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Change w:id="2888" w:author="Autor">
          <w:pPr>
            <w:pStyle w:val="Odsekzoznamu"/>
            <w:numPr>
              <w:numId w:val="143"/>
            </w:numPr>
            <w:spacing w:before="120" w:after="120" w:line="240" w:lineRule="auto"/>
            <w:ind w:left="709" w:hanging="425"/>
            <w:contextualSpacing w:val="0"/>
            <w:jc w:val="both"/>
          </w:pPr>
        </w:pPrChange>
      </w:pPr>
      <w:r w:rsidRPr="009C597D">
        <w:rPr>
          <w:rFonts w:ascii="Calibri" w:eastAsia="Times New Roman" w:hAnsi="Calibri" w:cs="Times New Roman"/>
          <w:b/>
          <w:sz w:val="20"/>
          <w:szCs w:val="24"/>
          <w:lang w:eastAsia="sk-SK"/>
        </w:rPr>
        <w:t xml:space="preserve">Minimálna lehota na predkladanie ponúk je 5 pracovných dní odo dňa zverejnenia výzvy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sz w:val="20"/>
          <w:szCs w:val="24"/>
          <w:lang w:eastAsia="sk-SK"/>
        </w:rPr>
        <w:t xml:space="preserve">na predkladanie ponúk na webovom sídle prijímateľa alebo inom vhodnom webovom sídle </w:t>
      </w:r>
      <w:r w:rsidRPr="009C597D">
        <w:rPr>
          <w:rFonts w:ascii="Calibri" w:eastAsia="Times New Roman" w:hAnsi="Calibri" w:cs="Times New Roman"/>
          <w:b/>
          <w:sz w:val="20"/>
          <w:szCs w:val="24"/>
          <w:lang w:eastAsia="sk-SK"/>
        </w:rPr>
        <w:t>v prípade zákaziek na tovary a poskytnutie služieb</w:t>
      </w:r>
      <w:r w:rsidRPr="00357559">
        <w:rPr>
          <w:rFonts w:ascii="Calibri" w:eastAsia="Times New Roman" w:hAnsi="Calibri" w:cs="Times New Roman"/>
          <w:sz w:val="20"/>
          <w:szCs w:val="24"/>
          <w:lang w:eastAsia="sk-SK"/>
        </w:rPr>
        <w:t xml:space="preserve"> a </w:t>
      </w:r>
      <w:r w:rsidRPr="009C597D">
        <w:rPr>
          <w:rFonts w:ascii="Calibri" w:eastAsia="Times New Roman" w:hAnsi="Calibri" w:cs="Times New Roman"/>
          <w:b/>
          <w:sz w:val="20"/>
          <w:szCs w:val="24"/>
          <w:lang w:eastAsia="sk-SK"/>
        </w:rPr>
        <w:t xml:space="preserve">minimálne 7 pracovných dní v prípade zákaziek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na uskutočnenie stavebných prác.</w:t>
      </w:r>
      <w:r w:rsidRPr="00357559">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Lehota na predkladanie ponúk musí byť primeraná</w:t>
      </w:r>
      <w:r w:rsidRPr="00357559">
        <w:rPr>
          <w:rFonts w:ascii="Calibri" w:eastAsia="Times New Roman" w:hAnsi="Calibri" w:cs="Times New Roman"/>
          <w:sz w:val="20"/>
          <w:szCs w:val="24"/>
          <w:lang w:eastAsia="sk-SK"/>
        </w:rPr>
        <w:t xml:space="preserve"> a musí </w:t>
      </w:r>
      <w:r w:rsidRPr="009C597D">
        <w:rPr>
          <w:rFonts w:ascii="Calibri" w:eastAsia="Times New Roman" w:hAnsi="Calibri" w:cs="Times New Roman"/>
          <w:b/>
          <w:sz w:val="20"/>
          <w:szCs w:val="24"/>
          <w:lang w:eastAsia="sk-SK"/>
        </w:rPr>
        <w:t>zohľadniť zložitosť a charakter predmetu zákazky</w:t>
      </w:r>
      <w:r w:rsidRPr="00357559">
        <w:rPr>
          <w:rFonts w:ascii="Calibri" w:eastAsia="Times New Roman" w:hAnsi="Calibri" w:cs="Times New Roman"/>
          <w:sz w:val="20"/>
          <w:szCs w:val="24"/>
          <w:lang w:eastAsia="sk-SK"/>
        </w:rPr>
        <w:t>, čas nevyhnutne potrebný na vypracovanie a doručenie ponuky</w:t>
      </w:r>
      <w:r>
        <w:rPr>
          <w:rFonts w:ascii="Calibri" w:eastAsia="Times New Roman" w:hAnsi="Calibri" w:cs="Times New Roman"/>
          <w:sz w:val="20"/>
          <w:szCs w:val="24"/>
          <w:lang w:eastAsia="sk-SK"/>
        </w:rPr>
        <w:t>.</w:t>
      </w:r>
      <w:r w:rsidRPr="00357559">
        <w:rPr>
          <w:rFonts w:ascii="Calibri" w:eastAsia="Times New Roman" w:hAnsi="Calibri" w:cs="Times New Roman"/>
          <w:sz w:val="20"/>
          <w:szCs w:val="24"/>
          <w:lang w:eastAsia="sk-SK"/>
        </w:rPr>
        <w:t xml:space="preserve"> Do lehoty sa nezapočítava deň zverejnenia (príklad: ak prijímateľ zverejní výzvu na predkladanie ponúk k zákazke na dodanie tovarov alebo poskytnutie služieb v utorok, minimálna lehota na predkladanie ponúk uplynie budúci týždeň</w:t>
      </w:r>
      <w:r>
        <w:rPr>
          <w:rFonts w:ascii="Calibri" w:eastAsia="Times New Roman" w:hAnsi="Calibri" w:cs="Times New Roman"/>
          <w:sz w:val="20"/>
          <w:szCs w:val="24"/>
          <w:lang w:eastAsia="sk-SK"/>
        </w:rPr>
        <w:t xml:space="preserve"> </w:t>
      </w:r>
      <w:r w:rsidRPr="00357559">
        <w:rPr>
          <w:rFonts w:ascii="Calibri" w:eastAsia="Times New Roman" w:hAnsi="Calibri" w:cs="Times New Roman"/>
          <w:sz w:val="20"/>
          <w:szCs w:val="24"/>
          <w:lang w:eastAsia="sk-SK"/>
        </w:rPr>
        <w:t xml:space="preserve">v utorok o polnoci za predpokladu, že nejde o pracovný týždeň, v rámci ktorého je štátny sviatok. Prijímateľom sa však odporúča určiť lehotu nasledujúci pracovný deň, čo by pri tomto modelovom prípade bola streda v ľubovoľnú hodinu). </w:t>
      </w:r>
    </w:p>
    <w:p w:rsidR="00777572" w:rsidRPr="00CC1BA7" w:rsidRDefault="00777572">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Change w:id="2889" w:author="Autor">
          <w:pPr>
            <w:pStyle w:val="Odsekzoznamu"/>
            <w:numPr>
              <w:numId w:val="143"/>
            </w:numPr>
            <w:spacing w:before="120" w:after="120" w:line="240" w:lineRule="auto"/>
            <w:ind w:left="709" w:hanging="425"/>
            <w:contextualSpacing w:val="0"/>
            <w:jc w:val="both"/>
          </w:pPr>
        </w:pPrChange>
      </w:pPr>
      <w:r w:rsidRPr="00CC1BA7">
        <w:rPr>
          <w:rFonts w:ascii="Calibri" w:eastAsia="Times New Roman" w:hAnsi="Calibri" w:cs="Times New Roman"/>
          <w:b/>
          <w:sz w:val="20"/>
          <w:szCs w:val="24"/>
          <w:lang w:eastAsia="sk-SK"/>
        </w:rPr>
        <w:t>Prijímateľ je povinný</w:t>
      </w:r>
      <w:r w:rsidRPr="00CC1BA7">
        <w:rPr>
          <w:rFonts w:ascii="Calibri" w:eastAsia="Times New Roman" w:hAnsi="Calibri" w:cs="Times New Roman"/>
          <w:sz w:val="20"/>
          <w:szCs w:val="24"/>
          <w:lang w:eastAsia="sk-SK"/>
        </w:rPr>
        <w:t xml:space="preserve"> </w:t>
      </w:r>
      <w:r w:rsidRPr="00CC1BA7">
        <w:rPr>
          <w:rFonts w:ascii="Calibri" w:eastAsia="Times New Roman" w:hAnsi="Calibri" w:cs="Times New Roman"/>
          <w:b/>
          <w:sz w:val="20"/>
          <w:szCs w:val="24"/>
          <w:lang w:eastAsia="sk-SK"/>
        </w:rPr>
        <w:t xml:space="preserve">v ten istý deň ako zverejnení výzvu na súťaž (výzvu na predkladanie ponúk)  </w:t>
      </w:r>
      <w:r w:rsidRPr="00CC1BA7">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b/>
          <w:sz w:val="20"/>
          <w:szCs w:val="24"/>
          <w:lang w:eastAsia="sk-SK"/>
        </w:rPr>
        <w:t>vo forme podľa prílohy č.1 metodického pokynu č. 14 CKO aj</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sz w:val="20"/>
          <w:szCs w:val="24"/>
          <w:lang w:eastAsia="sk-SK"/>
        </w:rPr>
        <w:br/>
      </w:r>
      <w:r w:rsidRPr="00F107F7">
        <w:rPr>
          <w:rFonts w:ascii="Calibri" w:eastAsia="Times New Roman" w:hAnsi="Calibri" w:cs="Times New Roman"/>
          <w:b/>
          <w:sz w:val="20"/>
          <w:szCs w:val="24"/>
          <w:lang w:eastAsia="sk-SK"/>
        </w:rPr>
        <w:t xml:space="preserve">na osobitný e-mailový kontakt </w:t>
      </w:r>
      <w:r w:rsidR="00133A0D">
        <w:fldChar w:fldCharType="begin"/>
      </w:r>
      <w:r w:rsidR="00133A0D">
        <w:instrText xml:space="preserve"> HYPERLINK "mailto:zakazkycko@vlada.gov.sk" </w:instrText>
      </w:r>
      <w:r w:rsidR="00133A0D">
        <w:fldChar w:fldCharType="separate"/>
      </w:r>
      <w:r w:rsidRPr="00CC1BA7">
        <w:rPr>
          <w:rStyle w:val="Hypertextovprepojenie"/>
          <w:rFonts w:ascii="Calibri" w:eastAsia="Times New Roman" w:hAnsi="Calibri" w:cs="Times New Roman"/>
          <w:b/>
          <w:sz w:val="20"/>
          <w:szCs w:val="24"/>
          <w:lang w:eastAsia="sk-SK"/>
        </w:rPr>
        <w:t>zakazkycko</w:t>
      </w:r>
      <w:r w:rsidRPr="00CC1BA7">
        <w:rPr>
          <w:rStyle w:val="Hypertextovprepojenie"/>
          <w:rFonts w:ascii="Calibri" w:eastAsia="Times New Roman" w:hAnsi="Calibri" w:cs="Times New Roman"/>
          <w:b/>
          <w:sz w:val="20"/>
          <w:szCs w:val="24"/>
          <w:lang w:val="en-US" w:eastAsia="sk-SK"/>
        </w:rPr>
        <w:t>@vlada.gov.sk</w:t>
      </w:r>
      <w:r w:rsidR="00133A0D">
        <w:rPr>
          <w:rStyle w:val="Hypertextovprepojenie"/>
          <w:rFonts w:ascii="Calibri" w:eastAsia="Times New Roman" w:hAnsi="Calibri" w:cs="Times New Roman"/>
          <w:b/>
          <w:sz w:val="20"/>
          <w:szCs w:val="24"/>
          <w:lang w:val="en-US" w:eastAsia="sk-SK"/>
        </w:rPr>
        <w:fldChar w:fldCharType="end"/>
      </w:r>
      <w:r w:rsidRPr="00CC1BA7">
        <w:rPr>
          <w:rFonts w:ascii="Calibri" w:eastAsia="Times New Roman" w:hAnsi="Calibri" w:cs="Times New Roman"/>
          <w:sz w:val="20"/>
          <w:szCs w:val="24"/>
          <w:lang w:eastAsia="sk-SK"/>
        </w:rPr>
        <w:t xml:space="preserve">. Zverejňovateľ (Úrad vlády SR) túto informáciu po jej doručení povinne a bezodkladne zverejní na webovom sídle </w:t>
      </w:r>
      <w:r w:rsidR="00133A0D">
        <w:fldChar w:fldCharType="begin"/>
      </w:r>
      <w:r w:rsidR="00133A0D">
        <w:instrText xml:space="preserve"> HYPERLINK "http://www.partnerskadohoda.gov.sk" </w:instrText>
      </w:r>
      <w:r w:rsidR="00133A0D">
        <w:fldChar w:fldCharType="separate"/>
      </w:r>
      <w:r w:rsidRPr="00CC1BA7">
        <w:rPr>
          <w:rFonts w:ascii="Calibri" w:eastAsia="Times New Roman" w:hAnsi="Calibri" w:cs="Times New Roman"/>
          <w:color w:val="0000FF"/>
          <w:sz w:val="20"/>
          <w:szCs w:val="24"/>
          <w:u w:val="single"/>
          <w:lang w:eastAsia="sk-SK"/>
        </w:rPr>
        <w:t>www.partnerskadohoda.gov.sk</w:t>
      </w:r>
      <w:r w:rsidR="00133A0D">
        <w:rPr>
          <w:rFonts w:ascii="Calibri" w:eastAsia="Times New Roman" w:hAnsi="Calibri" w:cs="Times New Roman"/>
          <w:color w:val="0000FF"/>
          <w:sz w:val="20"/>
          <w:szCs w:val="24"/>
          <w:u w:val="single"/>
          <w:lang w:eastAsia="sk-SK"/>
        </w:rPr>
        <w:fldChar w:fldCharType="end"/>
      </w:r>
      <w:r w:rsidRPr="00CC1BA7">
        <w:rPr>
          <w:rFonts w:ascii="Calibri" w:eastAsia="Times New Roman" w:hAnsi="Calibri" w:cs="Times New Roman"/>
          <w:sz w:val="20"/>
          <w:szCs w:val="24"/>
          <w:lang w:eastAsia="sk-SK"/>
        </w:rPr>
        <w:t xml:space="preserve">. Telefonický kontakt na zverejňovateľa je: +421 2 20925695. Telefonický kontakt slúži len pre účely technických otázok súvisiacich s plnením uvedenej povinnosti a nie pre účely poskytovania metodických </w:t>
      </w:r>
      <w:r w:rsidRPr="0029501A">
        <w:rPr>
          <w:rFonts w:ascii="Calibri" w:eastAsia="Times New Roman" w:hAnsi="Calibri" w:cs="Times New Roman"/>
          <w:sz w:val="20"/>
          <w:szCs w:val="24"/>
          <w:lang w:eastAsia="sk-SK"/>
        </w:rPr>
        <w:t xml:space="preserve">usmernení a konzultácii spojených s prípravou a realizáciou zákaziek v zmysle tejto kapitoly. Na tieto účely slúži e-mailový kontakt </w:t>
      </w:r>
      <w:r w:rsidR="00133A0D">
        <w:fldChar w:fldCharType="begin"/>
      </w:r>
      <w:r w:rsidR="00133A0D">
        <w:instrText xml:space="preserve"> HYPERLINK "mailto:metodika.cko@vicepremier.gov.sk" </w:instrText>
      </w:r>
      <w:r w:rsidR="00133A0D">
        <w:fldChar w:fldCharType="separate"/>
      </w:r>
      <w:r w:rsidRPr="00CC1BA7">
        <w:rPr>
          <w:rFonts w:ascii="Calibri" w:eastAsia="Times New Roman" w:hAnsi="Calibri" w:cs="Times New Roman"/>
          <w:color w:val="0000FF"/>
          <w:sz w:val="20"/>
          <w:szCs w:val="24"/>
          <w:u w:val="single"/>
          <w:lang w:eastAsia="sk-SK"/>
        </w:rPr>
        <w:t>metodika.cko@vicepremier.gov.sk</w:t>
      </w:r>
      <w:r w:rsidR="00133A0D">
        <w:rPr>
          <w:rFonts w:ascii="Calibri" w:eastAsia="Times New Roman" w:hAnsi="Calibri" w:cs="Times New Roman"/>
          <w:color w:val="0000FF"/>
          <w:sz w:val="20"/>
          <w:szCs w:val="24"/>
          <w:u w:val="single"/>
          <w:lang w:eastAsia="sk-SK"/>
        </w:rPr>
        <w:fldChar w:fldCharType="end"/>
      </w:r>
      <w:r w:rsidRPr="00CC1BA7">
        <w:rPr>
          <w:rFonts w:ascii="Calibri" w:eastAsia="Times New Roman" w:hAnsi="Calibri" w:cs="Times New Roman"/>
          <w:sz w:val="20"/>
          <w:szCs w:val="24"/>
          <w:lang w:eastAsia="sk-SK"/>
        </w:rPr>
        <w:t xml:space="preserve"> </w:t>
      </w:r>
    </w:p>
    <w:p w:rsidR="00777572" w:rsidRPr="0098586D" w:rsidRDefault="00777572">
      <w:pPr>
        <w:numPr>
          <w:ilvl w:val="0"/>
          <w:numId w:val="143"/>
        </w:numPr>
        <w:spacing w:before="120" w:after="120"/>
        <w:ind w:left="709" w:hanging="425"/>
        <w:jc w:val="both"/>
        <w:rPr>
          <w:rFonts w:ascii="Calibri" w:eastAsia="Times New Roman" w:hAnsi="Calibri" w:cs="Times New Roman"/>
          <w:sz w:val="20"/>
          <w:szCs w:val="24"/>
          <w:lang w:eastAsia="sk-SK"/>
        </w:rPr>
        <w:pPrChange w:id="2890" w:author="Autor">
          <w:pPr>
            <w:numPr>
              <w:numId w:val="143"/>
            </w:numPr>
            <w:spacing w:before="120" w:after="120" w:line="240" w:lineRule="auto"/>
            <w:ind w:left="709" w:hanging="425"/>
            <w:jc w:val="both"/>
          </w:pPr>
        </w:pPrChange>
      </w:pP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Zverejňovateľ zabezpečí zverejnenie na webovom sídle </w:t>
      </w:r>
      <w:r w:rsidR="00133A0D">
        <w:fldChar w:fldCharType="begin"/>
      </w:r>
      <w:r w:rsidR="00133A0D">
        <w:instrText xml:space="preserve"> HYPERLINK "http://www.partnerskadohoda.gov.sk/zakazky-v-hodnote-nad-30-000-eur/" </w:instrText>
      </w:r>
      <w:r w:rsidR="00133A0D">
        <w:fldChar w:fldCharType="separate"/>
      </w:r>
      <w:r w:rsidRPr="00CC1BA7">
        <w:rPr>
          <w:rStyle w:val="Hypertextovprepojenie"/>
          <w:rFonts w:ascii="Calibri" w:eastAsia="Times New Roman" w:hAnsi="Calibri" w:cs="Times New Roman"/>
          <w:sz w:val="20"/>
          <w:szCs w:val="24"/>
          <w:lang w:eastAsia="sk-SK"/>
        </w:rPr>
        <w:t>http://www.partnerskadohoda.gov.sk/zakazky-v-hodnote-nad-30-000-eur/</w:t>
      </w:r>
      <w:r w:rsidR="00133A0D">
        <w:rPr>
          <w:rStyle w:val="Hypertextovprepojenie"/>
          <w:rFonts w:ascii="Calibri" w:eastAsia="Times New Roman" w:hAnsi="Calibri" w:cs="Times New Roman"/>
          <w:sz w:val="20"/>
          <w:szCs w:val="24"/>
          <w:lang w:eastAsia="sk-SK"/>
        </w:rPr>
        <w:fldChar w:fldCharType="end"/>
      </w:r>
      <w:r>
        <w:rPr>
          <w:rFonts w:ascii="Calibri" w:eastAsia="Times New Roman" w:hAnsi="Calibri" w:cs="Times New Roman"/>
          <w:sz w:val="20"/>
          <w:szCs w:val="24"/>
          <w:lang w:eastAsia="sk-SK"/>
        </w:rPr>
        <w:t xml:space="preserve"> </w:t>
      </w:r>
      <w:del w:id="2891" w:author="Autor">
        <w:r w:rsidRPr="0098586D" w:rsidDel="00E35B60">
          <w:rPr>
            <w:rFonts w:ascii="Calibri" w:eastAsia="Times New Roman" w:hAnsi="Calibri" w:cs="Times New Roman"/>
            <w:sz w:val="20"/>
            <w:szCs w:val="24"/>
            <w:lang w:eastAsia="sk-SK"/>
          </w:rPr>
          <w:delText xml:space="preserve"> </w:delText>
        </w:r>
      </w:del>
      <w:r w:rsidRPr="0098586D">
        <w:rPr>
          <w:rFonts w:ascii="Calibri" w:eastAsia="Times New Roman" w:hAnsi="Calibri" w:cs="Times New Roman"/>
          <w:sz w:val="20"/>
          <w:szCs w:val="24"/>
          <w:lang w:eastAsia="sk-SK"/>
        </w:rPr>
        <w:t xml:space="preserve">v záložke “CKO”, “Zákazky v hodnote nad </w:t>
      </w:r>
      <w:r>
        <w:rPr>
          <w:rFonts w:ascii="Calibri" w:eastAsia="Times New Roman" w:hAnsi="Calibri" w:cs="Times New Roman"/>
          <w:sz w:val="20"/>
          <w:szCs w:val="24"/>
          <w:lang w:eastAsia="sk-SK"/>
        </w:rPr>
        <w:t>30</w:t>
      </w:r>
      <w:r w:rsidRPr="0098586D">
        <w:rPr>
          <w:rFonts w:ascii="Calibri" w:eastAsia="Times New Roman" w:hAnsi="Calibri" w:cs="Times New Roman"/>
          <w:sz w:val="20"/>
          <w:szCs w:val="24"/>
          <w:lang w:eastAsia="sk-SK"/>
        </w:rPr>
        <w:t xml:space="preserve"> 000 EUR”, pričom zákazky budú zverejňované v členení </w:t>
      </w:r>
      <w:del w:id="2892" w:author="Autor">
        <w:r w:rsidRPr="0098586D" w:rsidDel="00E35B60">
          <w:rPr>
            <w:rFonts w:ascii="Calibri" w:eastAsia="Times New Roman" w:hAnsi="Calibri" w:cs="Times New Roman"/>
            <w:sz w:val="20"/>
            <w:szCs w:val="24"/>
            <w:lang w:eastAsia="sk-SK"/>
          </w:rPr>
          <w:delText xml:space="preserve"> </w:delText>
        </w:r>
        <w:r w:rsidRPr="0098586D" w:rsidDel="00E35B60">
          <w:rPr>
            <w:rFonts w:ascii="Calibri" w:eastAsia="Times New Roman" w:hAnsi="Calibri" w:cs="Times New Roman"/>
            <w:sz w:val="20"/>
            <w:szCs w:val="24"/>
            <w:lang w:eastAsia="sk-SK"/>
          </w:rPr>
          <w:br/>
        </w:r>
      </w:del>
      <w:r w:rsidRPr="0098586D">
        <w:rPr>
          <w:rFonts w:ascii="Calibri" w:eastAsia="Times New Roman" w:hAnsi="Calibri" w:cs="Times New Roman"/>
          <w:sz w:val="20"/>
          <w:szCs w:val="24"/>
          <w:lang w:eastAsia="sk-SK"/>
        </w:rPr>
        <w:t>na tovary, služby a stavebné práce a najnovšie zákazky budú zverejnené ako prvé v poradí.</w:t>
      </w:r>
    </w:p>
    <w:p w:rsidR="00777572" w:rsidRPr="0098586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93" w:author="Autor">
          <w:pPr>
            <w:numPr>
              <w:numId w:val="143"/>
            </w:numPr>
            <w:autoSpaceDE w:val="0"/>
            <w:autoSpaceDN w:val="0"/>
            <w:adjustRightInd w:val="0"/>
            <w:spacing w:before="120" w:after="120" w:line="240" w:lineRule="auto"/>
            <w:ind w:left="709" w:hanging="425"/>
            <w:jc w:val="both"/>
          </w:pPr>
        </w:pPrChange>
      </w:pPr>
      <w:r w:rsidRPr="009C597D">
        <w:rPr>
          <w:rFonts w:ascii="Calibri" w:eastAsia="Times New Roman" w:hAnsi="Calibri" w:cs="Times New Roman"/>
          <w:b/>
          <w:sz w:val="20"/>
          <w:szCs w:val="24"/>
          <w:lang w:eastAsia="sk-SK"/>
        </w:rPr>
        <w:t>CKO, ani zverejňovateľ nenesie zodpovednosť za údajovú presnosť</w:t>
      </w:r>
      <w:r w:rsidRPr="0098586D">
        <w:rPr>
          <w:rFonts w:ascii="Calibri" w:eastAsia="Times New Roman" w:hAnsi="Calibri" w:cs="Times New Roman"/>
          <w:sz w:val="20"/>
          <w:szCs w:val="24"/>
          <w:lang w:eastAsia="sk-SK"/>
        </w:rPr>
        <w:t xml:space="preserve"> takto predložených informácií a ani nevykonáva overenie týchto údajov. V prípade, že prijímateľ v rámci tejto štruktúry údajov poskytne </w:t>
      </w:r>
      <w:r w:rsidRPr="009C597D">
        <w:rPr>
          <w:rFonts w:ascii="Calibri" w:eastAsia="Times New Roman" w:hAnsi="Calibri" w:cs="Times New Roman"/>
          <w:b/>
          <w:sz w:val="20"/>
          <w:szCs w:val="24"/>
          <w:lang w:eastAsia="sk-SK"/>
        </w:rPr>
        <w:t>nepresné, chybné alebo zavádzajúce informácie</w:t>
      </w:r>
      <w:r w:rsidRPr="0098586D">
        <w:rPr>
          <w:rFonts w:ascii="Calibri" w:eastAsia="Times New Roman" w:hAnsi="Calibri" w:cs="Times New Roman"/>
          <w:sz w:val="20"/>
          <w:szCs w:val="24"/>
          <w:lang w:eastAsia="sk-SK"/>
        </w:rPr>
        <w:t xml:space="preserve">, ktoré nevedú k spoľahlivému identifikovaniu predmetnej zákazky, je toto </w:t>
      </w:r>
      <w:r w:rsidRPr="009C597D">
        <w:rPr>
          <w:rFonts w:ascii="Calibri" w:eastAsia="Times New Roman" w:hAnsi="Calibri" w:cs="Times New Roman"/>
          <w:b/>
          <w:sz w:val="20"/>
          <w:szCs w:val="24"/>
          <w:lang w:eastAsia="sk-SK"/>
        </w:rPr>
        <w:t>považované za nesplnenie oznamovacej povinnosti</w:t>
      </w:r>
      <w:r w:rsidRPr="0098586D">
        <w:rPr>
          <w:rFonts w:ascii="Calibri" w:eastAsia="Times New Roman" w:hAnsi="Calibri" w:cs="Times New Roman"/>
          <w:sz w:val="20"/>
          <w:szCs w:val="24"/>
          <w:lang w:eastAsia="sk-SK"/>
        </w:rPr>
        <w:t xml:space="preserve">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t>
      </w:r>
      <w:r w:rsidR="00133A0D">
        <w:fldChar w:fldCharType="begin"/>
      </w:r>
      <w:r w:rsidR="00133A0D">
        <w:instrText xml:space="preserve"> HYPERLINK "http://www.partnerskadohoda.gov.sk" </w:instrText>
      </w:r>
      <w:r w:rsidR="00133A0D">
        <w:fldChar w:fldCharType="separate"/>
      </w:r>
      <w:r w:rsidRPr="0098586D">
        <w:rPr>
          <w:rFonts w:ascii="Calibri" w:eastAsia="Times New Roman" w:hAnsi="Calibri" w:cs="Times New Roman"/>
          <w:color w:val="0000FF"/>
          <w:sz w:val="20"/>
          <w:szCs w:val="24"/>
          <w:u w:val="single"/>
          <w:lang w:eastAsia="sk-SK"/>
        </w:rPr>
        <w:t>www.partnerskadohoda.gov.sk</w:t>
      </w:r>
      <w:r w:rsidR="00133A0D">
        <w:rPr>
          <w:rFonts w:ascii="Calibri" w:eastAsia="Times New Roman" w:hAnsi="Calibri" w:cs="Times New Roman"/>
          <w:color w:val="0000FF"/>
          <w:sz w:val="20"/>
          <w:szCs w:val="24"/>
          <w:u w:val="single"/>
          <w:lang w:eastAsia="sk-SK"/>
        </w:rPr>
        <w:fldChar w:fldCharType="end"/>
      </w:r>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rsidR="00777572" w:rsidRPr="0098586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894" w:author="Autor">
          <w:pPr>
            <w:numPr>
              <w:numId w:val="143"/>
            </w:numPr>
            <w:autoSpaceDE w:val="0"/>
            <w:autoSpaceDN w:val="0"/>
            <w:adjustRightInd w:val="0"/>
            <w:spacing w:before="120" w:after="120" w:line="240" w:lineRule="auto"/>
            <w:ind w:left="709" w:hanging="425"/>
            <w:jc w:val="both"/>
          </w:pPr>
        </w:pPrChange>
      </w:pPr>
      <w:r w:rsidRPr="0098586D">
        <w:rPr>
          <w:rFonts w:ascii="Calibri" w:eastAsia="Times New Roman" w:hAnsi="Calibri" w:cs="Times New Roman"/>
          <w:sz w:val="20"/>
          <w:szCs w:val="24"/>
          <w:lang w:eastAsia="sk-SK"/>
        </w:rPr>
        <w:t xml:space="preserve">V prípade, že prijímateľ </w:t>
      </w:r>
      <w:r w:rsidRPr="009C597D">
        <w:rPr>
          <w:rFonts w:ascii="Calibri" w:eastAsia="Times New Roman" w:hAnsi="Calibri" w:cs="Times New Roman"/>
          <w:b/>
          <w:sz w:val="20"/>
          <w:szCs w:val="24"/>
          <w:lang w:eastAsia="sk-SK"/>
        </w:rPr>
        <w:t>nedodrží povinnosť zaslania informácie</w:t>
      </w:r>
      <w:r w:rsidRPr="0098586D">
        <w:rPr>
          <w:rFonts w:ascii="Calibri" w:eastAsia="Times New Roman" w:hAnsi="Calibri" w:cs="Times New Roman"/>
          <w:sz w:val="20"/>
          <w:szCs w:val="24"/>
          <w:lang w:eastAsia="sk-SK"/>
        </w:rPr>
        <w:t xml:space="preserve"> na osobitný e-mailový kontakt </w:t>
      </w:r>
      <w:bookmarkStart w:id="2895" w:name="_Hlk506762894"/>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A03335">
        <w:rPr>
          <w:rStyle w:val="Hypertextovprepojenie"/>
          <w:rFonts w:ascii="Calibri" w:eastAsia="Times New Roman" w:hAnsi="Calibri" w:cs="Times New Roman"/>
          <w:sz w:val="20"/>
          <w:szCs w:val="24"/>
          <w:lang w:eastAsia="sk-SK"/>
        </w:rPr>
        <w:t>zakazkycko</w:t>
      </w:r>
      <w:r w:rsidRPr="00A03335">
        <w:rPr>
          <w:rStyle w:val="Hypertextovprepojenie"/>
          <w:rFonts w:ascii="Calibri" w:eastAsia="Times New Roman" w:hAnsi="Calibri" w:cs="Times New Roman"/>
          <w:sz w:val="20"/>
          <w:szCs w:val="24"/>
          <w:lang w:val="en-US" w:eastAsia="sk-SK"/>
        </w:rPr>
        <w:t>@</w:t>
      </w:r>
      <w:r w:rsidRPr="00A03335">
        <w:rPr>
          <w:rStyle w:val="Hypertextovprepojenie"/>
          <w:rFonts w:ascii="Calibri" w:eastAsia="Times New Roman" w:hAnsi="Calibri" w:cs="Times New Roman"/>
          <w:sz w:val="20"/>
          <w:szCs w:val="24"/>
          <w:lang w:eastAsia="sk-SK"/>
        </w:rPr>
        <w:t>vlada.gov.sk</w:t>
      </w:r>
      <w:r>
        <w:rPr>
          <w:rFonts w:ascii="Calibri" w:eastAsia="Times New Roman" w:hAnsi="Calibri" w:cs="Times New Roman"/>
          <w:sz w:val="20"/>
          <w:szCs w:val="24"/>
          <w:lang w:eastAsia="sk-SK"/>
        </w:rPr>
        <w:fldChar w:fldCharType="end"/>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w:t>
      </w:r>
      <w:bookmarkEnd w:id="2895"/>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w:t>
      </w:r>
      <w:r w:rsidRPr="009C597D">
        <w:rPr>
          <w:rFonts w:ascii="Calibri" w:eastAsia="Times New Roman" w:hAnsi="Calibri" w:cs="Times New Roman"/>
          <w:b/>
          <w:sz w:val="20"/>
          <w:szCs w:val="24"/>
          <w:lang w:eastAsia="sk-SK"/>
        </w:rPr>
        <w:t xml:space="preserve">je povinný predĺžiť lehotu  </w:t>
      </w:r>
      <w:r w:rsidRPr="009C597D">
        <w:rPr>
          <w:rFonts w:ascii="Calibri" w:eastAsia="Times New Roman" w:hAnsi="Calibri" w:cs="Times New Roman"/>
          <w:b/>
          <w:sz w:val="20"/>
          <w:szCs w:val="24"/>
          <w:lang w:eastAsia="sk-SK"/>
        </w:rPr>
        <w:br/>
        <w:t xml:space="preserve">na predkladanie ponúk o dobu omeškania zaslania informácie na osobitný mailový kontakt </w:t>
      </w:r>
      <w:r w:rsidRPr="0098586D">
        <w:rPr>
          <w:rFonts w:ascii="Calibri" w:eastAsia="Times New Roman" w:hAnsi="Calibri" w:cs="Times New Roman"/>
          <w:sz w:val="20"/>
          <w:szCs w:val="24"/>
          <w:lang w:eastAsia="sk-SK"/>
        </w:rPr>
        <w:t xml:space="preserve">(informácia zaslaná zverejňovateľovi už bude obsahovať túto predĺženú lehotu). Toto </w:t>
      </w:r>
      <w:r w:rsidRPr="009C597D">
        <w:rPr>
          <w:rFonts w:ascii="Calibri" w:eastAsia="Times New Roman" w:hAnsi="Calibri" w:cs="Times New Roman"/>
          <w:b/>
          <w:sz w:val="20"/>
          <w:szCs w:val="24"/>
          <w:lang w:eastAsia="sk-SK"/>
        </w:rPr>
        <w:t>predĺženie sa musí rovnako vykonať aj v ostatných dokumentoch,</w:t>
      </w:r>
      <w:r w:rsidRPr="0098586D">
        <w:rPr>
          <w:rFonts w:ascii="Calibri" w:eastAsia="Times New Roman" w:hAnsi="Calibri" w:cs="Times New Roman"/>
          <w:sz w:val="20"/>
          <w:szCs w:val="24"/>
          <w:lang w:eastAsia="sk-SK"/>
        </w:rPr>
        <w:t xml:space="preserve">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w:t>
      </w:r>
      <w:r w:rsidRPr="009C597D">
        <w:rPr>
          <w:rFonts w:ascii="Calibri" w:eastAsia="Times New Roman" w:hAnsi="Calibri" w:cs="Times New Roman"/>
          <w:b/>
          <w:sz w:val="20"/>
          <w:szCs w:val="24"/>
          <w:lang w:eastAsia="sk-SK"/>
        </w:rPr>
        <w:t>preukázateľne oznámiť všetkým osloveným záujemcom</w:t>
      </w:r>
      <w:r w:rsidRPr="0098586D">
        <w:rPr>
          <w:rFonts w:ascii="Calibri" w:eastAsia="Times New Roman" w:hAnsi="Calibri" w:cs="Times New Roman"/>
          <w:sz w:val="20"/>
          <w:szCs w:val="24"/>
          <w:lang w:eastAsia="sk-SK"/>
        </w:rPr>
        <w:t xml:space="preserve">. Takto vykonaný postup je považovaný za splnenie oznamovacej povinnosti v zmysle ods. 4 tejto kapitoly. Predloženie informácie o zverejnení výzvy na súťaž podľa ods. 4 tejto kapitoly až po uplynutí lehoty </w:t>
      </w:r>
      <w:del w:id="2896" w:author="Autor">
        <w:r w:rsidDel="00DF09F6">
          <w:rPr>
            <w:rFonts w:ascii="Calibri" w:eastAsia="Times New Roman" w:hAnsi="Calibri" w:cs="Times New Roman"/>
            <w:sz w:val="20"/>
            <w:szCs w:val="24"/>
            <w:lang w:eastAsia="sk-SK"/>
          </w:rPr>
          <w:delText xml:space="preserve"> </w:delText>
        </w:r>
        <w:r w:rsidDel="00DF09F6">
          <w:rPr>
            <w:rFonts w:ascii="Calibri" w:eastAsia="Times New Roman" w:hAnsi="Calibri" w:cs="Times New Roman"/>
            <w:sz w:val="20"/>
            <w:szCs w:val="24"/>
            <w:lang w:eastAsia="sk-SK"/>
          </w:rPr>
          <w:br/>
        </w:r>
      </w:del>
      <w:r w:rsidRPr="0098586D">
        <w:rPr>
          <w:rFonts w:ascii="Calibri" w:eastAsia="Times New Roman" w:hAnsi="Calibri" w:cs="Times New Roman"/>
          <w:sz w:val="20"/>
          <w:szCs w:val="24"/>
          <w:lang w:eastAsia="sk-SK"/>
        </w:rPr>
        <w:t xml:space="preserve">na predkladanie ponúk, však nie je splnením oznamovacej povinnosti v zmysle bodu 2 časti 3.3.7.2.5.1 Systému riadenia EŠIF. </w:t>
      </w:r>
    </w:p>
    <w:p w:rsidR="00777572" w:rsidRPr="009C597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Change w:id="2897" w:author="Autor">
          <w:pPr>
            <w:numPr>
              <w:numId w:val="143"/>
            </w:numPr>
            <w:autoSpaceDE w:val="0"/>
            <w:autoSpaceDN w:val="0"/>
            <w:adjustRightInd w:val="0"/>
            <w:spacing w:before="120" w:after="120" w:line="240" w:lineRule="auto"/>
            <w:ind w:left="709" w:hanging="425"/>
            <w:jc w:val="both"/>
          </w:pPr>
        </w:pPrChange>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Uvedené úkony musia byť realizované v rovnaký deň</w:t>
      </w:r>
      <w:r w:rsidRPr="0098586D">
        <w:rPr>
          <w:rFonts w:ascii="Calibri" w:eastAsia="Times New Roman" w:hAnsi="Calibri" w:cs="Times New Roman"/>
          <w:sz w:val="20"/>
          <w:szCs w:val="24"/>
          <w:lang w:eastAsia="sk-SK"/>
        </w:rPr>
        <w:t xml:space="preserve">. Oslovovaní záujemcovia musia byť subjekty, ktoré sú oprávnené </w:t>
      </w:r>
      <w:bookmarkStart w:id="2898" w:name="_Hlk506762999"/>
      <w:r w:rsidRPr="0098586D">
        <w:rPr>
          <w:rFonts w:ascii="Calibri" w:eastAsia="Times New Roman" w:hAnsi="Calibri" w:cs="Times New Roman"/>
          <w:sz w:val="20"/>
          <w:szCs w:val="24"/>
          <w:lang w:eastAsia="sk-SK"/>
        </w:rPr>
        <w:t xml:space="preserve">dodávať tovar, uskutočňovať stavebné práce alebo poskytovať služby </w:t>
      </w:r>
      <w:del w:id="2899" w:author="Autor">
        <w:r w:rsidRPr="0098586D" w:rsidDel="00DF09F6">
          <w:rPr>
            <w:rFonts w:ascii="Calibri" w:eastAsia="Times New Roman" w:hAnsi="Calibri" w:cs="Times New Roman"/>
            <w:sz w:val="20"/>
            <w:szCs w:val="24"/>
            <w:lang w:eastAsia="sk-SK"/>
          </w:rPr>
          <w:delText xml:space="preserve"> </w:delText>
        </w:r>
        <w:r w:rsidRPr="0098586D" w:rsidDel="00DF09F6">
          <w:rPr>
            <w:rFonts w:ascii="Calibri" w:eastAsia="Times New Roman" w:hAnsi="Calibri" w:cs="Times New Roman"/>
            <w:sz w:val="20"/>
            <w:szCs w:val="24"/>
            <w:lang w:eastAsia="sk-SK"/>
          </w:rPr>
          <w:br/>
        </w:r>
      </w:del>
      <w:r w:rsidRPr="0098586D">
        <w:rPr>
          <w:rFonts w:ascii="Calibri" w:eastAsia="Times New Roman" w:hAnsi="Calibri" w:cs="Times New Roman"/>
          <w:sz w:val="20"/>
          <w:szCs w:val="24"/>
          <w:lang w:eastAsia="sk-SK"/>
        </w:rPr>
        <w:t xml:space="preserve">v rozsahu predmetu zákazky </w:t>
      </w:r>
      <w:bookmarkEnd w:id="2898"/>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w:t>
      </w:r>
      <w:r w:rsidRPr="009C597D">
        <w:rPr>
          <w:rFonts w:ascii="Calibri" w:eastAsia="Times New Roman" w:hAnsi="Calibri" w:cs="Times New Roman"/>
          <w:b/>
          <w:sz w:val="20"/>
          <w:szCs w:val="24"/>
          <w:lang w:eastAsia="sk-SK"/>
        </w:rPr>
        <w:t xml:space="preserve">uvádzanie e-mailových adries záujemcov medzi adresátov takým spôsobom, ktorý zabezpečí vzájomné utajenie identifikácie </w:t>
      </w:r>
      <w:r w:rsidRPr="0098586D">
        <w:rPr>
          <w:rFonts w:ascii="Calibri" w:eastAsia="Times New Roman" w:hAnsi="Calibri" w:cs="Times New Roman"/>
          <w:sz w:val="20"/>
          <w:szCs w:val="24"/>
          <w:lang w:eastAsia="sk-SK"/>
        </w:rPr>
        <w:t xml:space="preserve">týchto subjektov. Pokiaľ prijímateľ nedodrží povinnosť zaslať túto výzvu v tom istom dni ako o nej informuje zaslaním informácie na osobitný e-mailový kontakt </w:t>
      </w:r>
      <w:bookmarkStart w:id="2900" w:name="_Hlk506763662"/>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410805">
        <w:rPr>
          <w:rStyle w:val="Hypertextovprepojenie"/>
          <w:rFonts w:ascii="Calibri" w:eastAsia="Times New Roman" w:hAnsi="Calibri" w:cs="Times New Roman"/>
          <w:sz w:val="20"/>
          <w:szCs w:val="24"/>
          <w:lang w:eastAsia="sk-SK"/>
        </w:rPr>
        <w:t>zakazkycko</w:t>
      </w:r>
      <w:r w:rsidRPr="00410805">
        <w:rPr>
          <w:rStyle w:val="Hypertextovprepojenie"/>
          <w:rFonts w:ascii="Calibri" w:eastAsia="Times New Roman" w:hAnsi="Calibri" w:cs="Times New Roman"/>
          <w:sz w:val="20"/>
          <w:szCs w:val="24"/>
          <w:lang w:val="en-US" w:eastAsia="sk-SK"/>
        </w:rPr>
        <w:t>@</w:t>
      </w:r>
      <w:r w:rsidRPr="00410805">
        <w:rPr>
          <w:rStyle w:val="Hypertextovprepojenie"/>
          <w:rFonts w:ascii="Calibri" w:eastAsia="Times New Roman" w:hAnsi="Calibri" w:cs="Times New Roman"/>
          <w:sz w:val="20"/>
          <w:szCs w:val="24"/>
          <w:lang w:eastAsia="sk-SK"/>
        </w:rPr>
        <w:t>vlada.gov.sk</w:t>
      </w:r>
      <w:bookmarkEnd w:id="2900"/>
      <w:r>
        <w:rPr>
          <w:rFonts w:ascii="Calibri" w:eastAsia="Times New Roman" w:hAnsi="Calibri" w:cs="Times New Roman"/>
          <w:sz w:val="20"/>
          <w:szCs w:val="24"/>
          <w:lang w:eastAsia="sk-SK"/>
        </w:rPr>
        <w:fldChar w:fldCharType="end"/>
      </w:r>
      <w:r w:rsidRPr="0098586D">
        <w:rPr>
          <w:rFonts w:ascii="Calibri" w:eastAsia="Times New Roman" w:hAnsi="Calibri" w:cs="Times New Roman"/>
          <w:sz w:val="20"/>
          <w:szCs w:val="24"/>
          <w:lang w:eastAsia="sk-SK"/>
        </w:rPr>
        <w:t xml:space="preserve">, vo veci predĺženia lehoty  </w:t>
      </w:r>
      <w:del w:id="2901" w:author="Autor">
        <w:r w:rsidRPr="0098586D" w:rsidDel="00DF09F6">
          <w:rPr>
            <w:rFonts w:ascii="Calibri" w:eastAsia="Times New Roman" w:hAnsi="Calibri" w:cs="Times New Roman"/>
            <w:sz w:val="20"/>
            <w:szCs w:val="24"/>
            <w:lang w:eastAsia="sk-SK"/>
          </w:rPr>
          <w:br/>
        </w:r>
      </w:del>
      <w:r w:rsidRPr="0098586D">
        <w:rPr>
          <w:rFonts w:ascii="Calibri" w:eastAsia="Times New Roman" w:hAnsi="Calibri" w:cs="Times New Roman"/>
          <w:sz w:val="20"/>
          <w:szCs w:val="24"/>
          <w:lang w:eastAsia="sk-SK"/>
        </w:rPr>
        <w:t>na predkladanie ponúk postupuje obdobne ako je uvedené v</w:t>
      </w:r>
      <w:r>
        <w:rPr>
          <w:rFonts w:ascii="Calibri" w:eastAsia="Times New Roman" w:hAnsi="Calibri" w:cs="Times New Roman"/>
          <w:sz w:val="20"/>
          <w:szCs w:val="24"/>
          <w:lang w:eastAsia="sk-SK"/>
        </w:rPr>
        <w:t> bode 11.</w:t>
      </w:r>
      <w:r w:rsidRPr="0098586D">
        <w:rPr>
          <w:rFonts w:ascii="Calibri" w:eastAsia="Times New Roman" w:hAnsi="Calibri" w:cs="Times New Roman"/>
          <w:sz w:val="20"/>
          <w:szCs w:val="24"/>
          <w:lang w:eastAsia="sk-SK"/>
        </w:rPr>
        <w:t xml:space="preserve"> </w:t>
      </w:r>
    </w:p>
    <w:p w:rsidR="00777572" w:rsidRPr="009C597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Change w:id="2902" w:author="Autor">
          <w:pPr>
            <w:numPr>
              <w:numId w:val="143"/>
            </w:numPr>
            <w:autoSpaceDE w:val="0"/>
            <w:autoSpaceDN w:val="0"/>
            <w:adjustRightInd w:val="0"/>
            <w:spacing w:before="120" w:after="120" w:line="240" w:lineRule="auto"/>
            <w:ind w:left="709" w:hanging="425"/>
            <w:jc w:val="both"/>
          </w:pPr>
        </w:pPrChange>
      </w:pPr>
      <w:r w:rsidRPr="009C597D">
        <w:rPr>
          <w:rFonts w:ascii="Calibri" w:eastAsia="Times New Roman" w:hAnsi="Calibri" w:cs="Times New Roman"/>
          <w:b/>
          <w:sz w:val="20"/>
          <w:szCs w:val="24"/>
          <w:lang w:eastAsia="sk-SK"/>
        </w:rPr>
        <w:t>Oslovenie minimálne troch záujemcov, ktorí sú oprávnení</w:t>
      </w:r>
      <w:r w:rsidRPr="0098586D">
        <w:rPr>
          <w:rFonts w:ascii="Calibri" w:eastAsia="Times New Roman" w:hAnsi="Calibri" w:cs="Times New Roman"/>
          <w:sz w:val="20"/>
          <w:szCs w:val="24"/>
          <w:lang w:eastAsia="sk-SK"/>
        </w:rPr>
        <w:t xml:space="preserve"> dodávať tovary, uskutočňovať stavebné práce alebo poskytovať služby</w:t>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v rozsahu predmetu zákazky </w:t>
      </w:r>
      <w:r w:rsidRPr="009C597D">
        <w:rPr>
          <w:rFonts w:ascii="Calibri" w:eastAsia="Times New Roman" w:hAnsi="Calibri" w:cs="Times New Roman"/>
          <w:b/>
          <w:sz w:val="20"/>
          <w:szCs w:val="24"/>
          <w:lang w:eastAsia="sk-SK"/>
        </w:rPr>
        <w:t xml:space="preserve">neznamená, že prijímateľ musí v lehote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na predkladanie ponúk obdržať ponuky záujemcov, ktorých priamo oslovil.</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 xml:space="preserve">Zákazka s nízkou hodnotou nad 30 000 EUR môže byť realizovaná aj v prípade predloženia 1 alebo 2 ponúk. </w:t>
      </w:r>
    </w:p>
    <w:p w:rsidR="00777572" w:rsidRPr="0098586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903" w:author="Autor">
          <w:pPr>
            <w:numPr>
              <w:numId w:val="143"/>
            </w:numPr>
            <w:autoSpaceDE w:val="0"/>
            <w:autoSpaceDN w:val="0"/>
            <w:adjustRightInd w:val="0"/>
            <w:spacing w:before="120" w:after="120" w:line="240" w:lineRule="auto"/>
            <w:ind w:left="709" w:hanging="425"/>
            <w:jc w:val="both"/>
          </w:pPr>
        </w:pPrChange>
      </w:pPr>
      <w:r w:rsidRPr="0098586D">
        <w:rPr>
          <w:rFonts w:ascii="Calibri" w:eastAsia="Times New Roman" w:hAnsi="Calibri" w:cs="Times New Roman"/>
          <w:b/>
          <w:sz w:val="20"/>
          <w:szCs w:val="24"/>
          <w:lang w:eastAsia="sk-SK"/>
        </w:rPr>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r w:rsidR="00133A0D">
        <w:fldChar w:fldCharType="begin"/>
      </w:r>
      <w:r w:rsidR="00133A0D">
        <w:instrText xml:space="preserve"> HYPERLINK "mailto:zakazkycko@vlada.gov.sk" </w:instrText>
      </w:r>
      <w:r w:rsidR="00133A0D">
        <w:fldChar w:fldCharType="separate"/>
      </w:r>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r w:rsidR="00133A0D">
        <w:rPr>
          <w:rFonts w:ascii="Calibri" w:eastAsia="Times New Roman" w:hAnsi="Calibri" w:cs="Times New Roman"/>
          <w:color w:val="0000FF"/>
          <w:sz w:val="20"/>
          <w:szCs w:val="24"/>
          <w:u w:val="single"/>
          <w:lang w:val="en-GB" w:eastAsia="sk-SK"/>
        </w:rPr>
        <w:fldChar w:fldCharType="end"/>
      </w:r>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p>
    <w:p w:rsidR="00777572" w:rsidRPr="0098586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904" w:author="Autor">
          <w:pPr>
            <w:numPr>
              <w:numId w:val="143"/>
            </w:numPr>
            <w:autoSpaceDE w:val="0"/>
            <w:autoSpaceDN w:val="0"/>
            <w:adjustRightInd w:val="0"/>
            <w:spacing w:before="120" w:after="120" w:line="240" w:lineRule="auto"/>
            <w:ind w:left="709" w:hanging="425"/>
            <w:jc w:val="both"/>
          </w:pPr>
        </w:pPrChange>
      </w:pPr>
      <w:r w:rsidRPr="009C597D">
        <w:rPr>
          <w:rFonts w:ascii="Calibri" w:eastAsia="Times New Roman" w:hAnsi="Calibri" w:cs="Times New Roman"/>
          <w:b/>
          <w:sz w:val="20"/>
          <w:szCs w:val="24"/>
          <w:lang w:eastAsia="sk-SK"/>
        </w:rPr>
        <w:t>Výber úspešného uchádzača</w:t>
      </w:r>
      <w:r w:rsidRPr="0098586D">
        <w:rPr>
          <w:rFonts w:ascii="Calibri" w:eastAsia="Times New Roman" w:hAnsi="Calibri" w:cs="Times New Roman"/>
          <w:sz w:val="20"/>
          <w:szCs w:val="24"/>
          <w:lang w:eastAsia="sk-SK"/>
        </w:rPr>
        <w:t xml:space="preserve"> prebieha na základe vyhodnotenia informácií a dokumentácie predloženej uchádzačmi v ponuke, pričom prijímateľ je povinný vyhodnotiť ponuky </w:t>
      </w:r>
      <w:r w:rsidRPr="009C597D">
        <w:rPr>
          <w:rFonts w:ascii="Calibri" w:eastAsia="Times New Roman" w:hAnsi="Calibri" w:cs="Times New Roman"/>
          <w:b/>
          <w:sz w:val="20"/>
          <w:szCs w:val="24"/>
          <w:lang w:eastAsia="sk-SK"/>
        </w:rPr>
        <w:t>v súlade s podmienkami, požiadavkami a kritériami na vyhodnotenie ponúk, ktoré si pre tento účel určil.</w:t>
      </w:r>
    </w:p>
    <w:p w:rsidR="00777572" w:rsidRPr="009C597D"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Change w:id="2905" w:author="Autor">
          <w:pPr>
            <w:numPr>
              <w:numId w:val="143"/>
            </w:numPr>
            <w:autoSpaceDE w:val="0"/>
            <w:autoSpaceDN w:val="0"/>
            <w:adjustRightInd w:val="0"/>
            <w:spacing w:before="120" w:after="120" w:line="240" w:lineRule="auto"/>
            <w:ind w:left="709" w:hanging="425"/>
            <w:jc w:val="both"/>
          </w:pPr>
        </w:pPrChange>
      </w:pPr>
      <w:r w:rsidRPr="0098586D">
        <w:rPr>
          <w:rFonts w:ascii="Calibri" w:eastAsia="Times New Roman" w:hAnsi="Calibri" w:cs="Times New Roman"/>
          <w:sz w:val="20"/>
          <w:szCs w:val="24"/>
          <w:lang w:eastAsia="sk-SK"/>
        </w:rPr>
        <w:t xml:space="preserve">Ak prijímateľovi </w:t>
      </w:r>
      <w:r w:rsidRPr="009C597D">
        <w:rPr>
          <w:rFonts w:ascii="Calibri" w:eastAsia="Times New Roman" w:hAnsi="Calibri" w:cs="Times New Roman"/>
          <w:b/>
          <w:sz w:val="20"/>
          <w:szCs w:val="24"/>
          <w:lang w:eastAsia="sk-SK"/>
        </w:rPr>
        <w:t>nebude predložená žiadna ponuka</w:t>
      </w:r>
      <w:r w:rsidRPr="0098586D">
        <w:rPr>
          <w:rFonts w:ascii="Calibri" w:eastAsia="Times New Roman" w:hAnsi="Calibri" w:cs="Times New Roman"/>
          <w:sz w:val="20"/>
          <w:szCs w:val="24"/>
          <w:lang w:eastAsia="sk-SK"/>
        </w:rPr>
        <w:t xml:space="preserve"> a splnil všetky postupy uvedené</w:t>
      </w:r>
      <w:r w:rsidRPr="0098586D">
        <w:rPr>
          <w:rFonts w:ascii="Calibri" w:eastAsia="Times New Roman" w:hAnsi="Calibri" w:cs="Times New Roman"/>
          <w:sz w:val="20"/>
          <w:szCs w:val="24"/>
          <w:lang w:eastAsia="sk-SK"/>
        </w:rPr>
        <w:br/>
        <w:t xml:space="preserve">v predchádzajúcich odsekoch, </w:t>
      </w:r>
      <w:r w:rsidRPr="009C597D">
        <w:rPr>
          <w:rFonts w:ascii="Calibri" w:eastAsia="Times New Roman" w:hAnsi="Calibri" w:cs="Times New Roman"/>
          <w:b/>
          <w:sz w:val="20"/>
          <w:szCs w:val="24"/>
          <w:lang w:eastAsia="sk-SK"/>
        </w:rPr>
        <w:t>je oprávnený vyzvať na rokovanie jedného alebo viacerých záujemcov</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t xml:space="preserve">s ktorými rokuje o zadaní zákazky. Predmetom týchto rokovaní nemôže byť zúženie/rozšírenie predmetu zákazky, úprava podmienok účasti, podmienok realizácie zmluvy ani kritérií na vyhodnotenie ponúk uvedených vo výzve na súťaž. </w:t>
      </w:r>
      <w:r w:rsidRPr="009C597D">
        <w:rPr>
          <w:rFonts w:ascii="Calibri" w:eastAsia="Times New Roman" w:hAnsi="Calibri" w:cs="Times New Roman"/>
          <w:b/>
          <w:sz w:val="20"/>
          <w:szCs w:val="24"/>
          <w:lang w:eastAsia="sk-SK"/>
        </w:rPr>
        <w:t>Z rokovania je prijímateľ povinný vyhotoviť zápis, ako aj zdôvodniť výber záujemcu alebo záujemcov, ktorí boli vyzvaní na rokovanie.</w:t>
      </w:r>
    </w:p>
    <w:p w:rsidR="00777572" w:rsidRPr="00DC7DDF" w:rsidRDefault="00777572">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Change w:id="2906" w:author="Autor">
          <w:pPr>
            <w:numPr>
              <w:numId w:val="143"/>
            </w:numPr>
            <w:autoSpaceDE w:val="0"/>
            <w:autoSpaceDN w:val="0"/>
            <w:adjustRightInd w:val="0"/>
            <w:spacing w:before="120" w:after="120" w:line="240" w:lineRule="auto"/>
            <w:ind w:left="709" w:hanging="425"/>
            <w:jc w:val="both"/>
          </w:pPr>
        </w:pPrChange>
      </w:pPr>
      <w:r w:rsidRPr="009C597D">
        <w:rPr>
          <w:rFonts w:ascii="Calibri" w:eastAsia="Times New Roman" w:hAnsi="Calibri" w:cs="Times New Roman"/>
          <w:sz w:val="20"/>
          <w:szCs w:val="24"/>
          <w:lang w:eastAsia="sk-SK"/>
        </w:rPr>
        <w:t xml:space="preserve">Postup prijímateľa bude zdokumentovaný v rámci </w:t>
      </w:r>
      <w:r w:rsidRPr="007A02DC">
        <w:rPr>
          <w:rFonts w:ascii="Calibri" w:eastAsia="Times New Roman" w:hAnsi="Calibri" w:cs="Times New Roman"/>
          <w:b/>
          <w:sz w:val="20"/>
          <w:szCs w:val="24"/>
          <w:lang w:eastAsia="sk-SK"/>
        </w:rPr>
        <w:t>záznamu z prieskumu trhu</w:t>
      </w:r>
      <w:r w:rsidRPr="009C597D">
        <w:rPr>
          <w:rFonts w:ascii="Calibri" w:eastAsia="Times New Roman" w:hAnsi="Calibri" w:cs="Times New Roman"/>
          <w:sz w:val="20"/>
          <w:szCs w:val="24"/>
          <w:lang w:eastAsia="sk-SK"/>
        </w:rPr>
        <w:t xml:space="preserve">. </w:t>
      </w:r>
      <w:r w:rsidRPr="007A02DC">
        <w:rPr>
          <w:rFonts w:ascii="Calibri" w:eastAsia="Times New Roman" w:hAnsi="Calibri" w:cs="Times New Roman"/>
          <w:sz w:val="20"/>
          <w:szCs w:val="24"/>
          <w:lang w:eastAsia="sk-SK"/>
        </w:rPr>
        <w:t xml:space="preserve">Jeho minimálne náležitosti sú nasledovné: </w:t>
      </w:r>
    </w:p>
    <w:p w:rsidR="00777572" w:rsidRPr="00DF09F6" w:rsidRDefault="00777572">
      <w:pPr>
        <w:pStyle w:val="Odsekzoznamu"/>
        <w:numPr>
          <w:ilvl w:val="1"/>
          <w:numId w:val="239"/>
        </w:numPr>
        <w:spacing w:before="120" w:after="120"/>
        <w:jc w:val="both"/>
        <w:rPr>
          <w:rFonts w:asciiTheme="minorHAnsi" w:hAnsiTheme="minorHAnsi"/>
          <w:sz w:val="20"/>
          <w:szCs w:val="20"/>
          <w:rPrChange w:id="2907" w:author="Autor">
            <w:rPr>
              <w:rFonts w:ascii="Calibri" w:eastAsia="Times New Roman" w:hAnsi="Calibri" w:cs="Times New Roman"/>
              <w:sz w:val="20"/>
              <w:szCs w:val="24"/>
              <w:lang w:eastAsia="sk-SK"/>
            </w:rPr>
          </w:rPrChange>
        </w:rPr>
        <w:pPrChange w:id="2908"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09" w:author="Autor">
            <w:rPr>
              <w:rFonts w:ascii="Calibri" w:eastAsia="Times New Roman" w:hAnsi="Calibri" w:cs="Times New Roman"/>
              <w:sz w:val="20"/>
              <w:szCs w:val="24"/>
              <w:lang w:eastAsia="sk-SK"/>
            </w:rPr>
          </w:rPrChange>
        </w:rPr>
        <w:t xml:space="preserve">identifikácia prijímateľa, </w:t>
      </w:r>
    </w:p>
    <w:p w:rsidR="00777572" w:rsidRPr="00DF09F6" w:rsidRDefault="00777572">
      <w:pPr>
        <w:pStyle w:val="Odsekzoznamu"/>
        <w:numPr>
          <w:ilvl w:val="1"/>
          <w:numId w:val="239"/>
        </w:numPr>
        <w:spacing w:before="120" w:after="120"/>
        <w:jc w:val="both"/>
        <w:rPr>
          <w:rFonts w:asciiTheme="minorHAnsi" w:hAnsiTheme="minorHAnsi"/>
          <w:sz w:val="20"/>
          <w:szCs w:val="20"/>
          <w:rPrChange w:id="2910" w:author="Autor">
            <w:rPr>
              <w:rFonts w:ascii="Calibri" w:eastAsia="Times New Roman" w:hAnsi="Calibri" w:cs="Times New Roman"/>
              <w:sz w:val="20"/>
              <w:szCs w:val="24"/>
              <w:lang w:eastAsia="sk-SK"/>
            </w:rPr>
          </w:rPrChange>
        </w:rPr>
        <w:pPrChange w:id="2911"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12" w:author="Autor">
            <w:rPr>
              <w:rFonts w:ascii="Calibri" w:eastAsia="Times New Roman" w:hAnsi="Calibri" w:cs="Times New Roman"/>
              <w:sz w:val="20"/>
              <w:szCs w:val="24"/>
              <w:lang w:eastAsia="sk-SK"/>
            </w:rPr>
          </w:rPrChange>
        </w:rPr>
        <w:t xml:space="preserve">názov zákazky, </w:t>
      </w:r>
    </w:p>
    <w:p w:rsidR="00777572" w:rsidRPr="00DF09F6" w:rsidRDefault="00777572">
      <w:pPr>
        <w:pStyle w:val="Odsekzoznamu"/>
        <w:numPr>
          <w:ilvl w:val="1"/>
          <w:numId w:val="239"/>
        </w:numPr>
        <w:spacing w:before="120" w:after="120"/>
        <w:jc w:val="both"/>
        <w:rPr>
          <w:rFonts w:asciiTheme="minorHAnsi" w:hAnsiTheme="minorHAnsi"/>
          <w:sz w:val="20"/>
          <w:szCs w:val="20"/>
          <w:rPrChange w:id="2913" w:author="Autor">
            <w:rPr>
              <w:rFonts w:ascii="Calibri" w:eastAsia="Times New Roman" w:hAnsi="Calibri" w:cs="Times New Roman"/>
              <w:sz w:val="20"/>
              <w:szCs w:val="24"/>
              <w:lang w:eastAsia="sk-SK"/>
            </w:rPr>
          </w:rPrChange>
        </w:rPr>
        <w:pPrChange w:id="2914"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15" w:author="Autor">
            <w:rPr>
              <w:rFonts w:ascii="Calibri" w:eastAsia="Times New Roman" w:hAnsi="Calibri" w:cs="Times New Roman"/>
              <w:sz w:val="20"/>
              <w:szCs w:val="24"/>
              <w:lang w:eastAsia="sk-SK"/>
            </w:rPr>
          </w:rPrChange>
        </w:rPr>
        <w:t xml:space="preserve">kód CPV, </w:t>
      </w:r>
    </w:p>
    <w:p w:rsidR="00777572" w:rsidRPr="00DF09F6" w:rsidRDefault="00777572">
      <w:pPr>
        <w:pStyle w:val="Odsekzoznamu"/>
        <w:numPr>
          <w:ilvl w:val="1"/>
          <w:numId w:val="239"/>
        </w:numPr>
        <w:spacing w:before="120" w:after="120"/>
        <w:jc w:val="both"/>
        <w:rPr>
          <w:rFonts w:asciiTheme="minorHAnsi" w:hAnsiTheme="minorHAnsi"/>
          <w:sz w:val="20"/>
          <w:szCs w:val="20"/>
          <w:rPrChange w:id="2916" w:author="Autor">
            <w:rPr>
              <w:rFonts w:ascii="Calibri" w:eastAsia="Times New Roman" w:hAnsi="Calibri" w:cs="Times New Roman"/>
              <w:sz w:val="20"/>
              <w:szCs w:val="24"/>
              <w:lang w:eastAsia="sk-SK"/>
            </w:rPr>
          </w:rPrChange>
        </w:rPr>
        <w:pPrChange w:id="2917"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18" w:author="Autor">
            <w:rPr>
              <w:rFonts w:ascii="Calibri" w:eastAsia="Times New Roman" w:hAnsi="Calibri" w:cs="Times New Roman"/>
              <w:sz w:val="20"/>
              <w:szCs w:val="24"/>
              <w:lang w:eastAsia="sk-SK"/>
            </w:rPr>
          </w:rPrChange>
        </w:rPr>
        <w:t xml:space="preserve">predmet zákazky, </w:t>
      </w:r>
    </w:p>
    <w:p w:rsidR="00777572" w:rsidRPr="00DF09F6" w:rsidRDefault="00777572">
      <w:pPr>
        <w:pStyle w:val="Odsekzoznamu"/>
        <w:numPr>
          <w:ilvl w:val="1"/>
          <w:numId w:val="239"/>
        </w:numPr>
        <w:spacing w:before="120" w:after="120"/>
        <w:jc w:val="both"/>
        <w:rPr>
          <w:rFonts w:asciiTheme="minorHAnsi" w:hAnsiTheme="minorHAnsi"/>
          <w:sz w:val="20"/>
          <w:szCs w:val="20"/>
          <w:rPrChange w:id="2919" w:author="Autor">
            <w:rPr>
              <w:rFonts w:ascii="Calibri" w:eastAsia="Times New Roman" w:hAnsi="Calibri" w:cs="Times New Roman"/>
              <w:sz w:val="20"/>
              <w:szCs w:val="24"/>
              <w:lang w:eastAsia="sk-SK"/>
            </w:rPr>
          </w:rPrChange>
        </w:rPr>
        <w:pPrChange w:id="2920"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21" w:author="Autor">
            <w:rPr>
              <w:rFonts w:ascii="Calibri" w:eastAsia="Times New Roman" w:hAnsi="Calibri" w:cs="Times New Roman"/>
              <w:sz w:val="20"/>
              <w:szCs w:val="24"/>
              <w:lang w:eastAsia="sk-SK"/>
            </w:rPr>
          </w:rPrChange>
        </w:rPr>
        <w:t>predpokladaná hodnota zákazky,</w:t>
      </w:r>
    </w:p>
    <w:p w:rsidR="00777572" w:rsidRPr="00DF09F6" w:rsidRDefault="00777572">
      <w:pPr>
        <w:pStyle w:val="Odsekzoznamu"/>
        <w:numPr>
          <w:ilvl w:val="1"/>
          <w:numId w:val="239"/>
        </w:numPr>
        <w:spacing w:before="120" w:after="120"/>
        <w:jc w:val="both"/>
        <w:rPr>
          <w:rFonts w:asciiTheme="minorHAnsi" w:hAnsiTheme="minorHAnsi"/>
          <w:sz w:val="20"/>
          <w:szCs w:val="20"/>
          <w:rPrChange w:id="2922" w:author="Autor">
            <w:rPr>
              <w:rFonts w:ascii="Calibri" w:eastAsia="Times New Roman" w:hAnsi="Calibri" w:cs="Times New Roman"/>
              <w:sz w:val="20"/>
              <w:szCs w:val="24"/>
              <w:lang w:eastAsia="sk-SK"/>
            </w:rPr>
          </w:rPrChange>
        </w:rPr>
        <w:pPrChange w:id="2923"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24" w:author="Autor">
            <w:rPr>
              <w:rFonts w:ascii="Calibri" w:eastAsia="Times New Roman" w:hAnsi="Calibri" w:cs="Times New Roman"/>
              <w:sz w:val="20"/>
              <w:szCs w:val="24"/>
              <w:lang w:eastAsia="sk-SK"/>
            </w:rPr>
          </w:rPrChange>
        </w:rPr>
        <w:t xml:space="preserve">určenie kritéria/kritérií na vyhodnocovanie ponúk, </w:t>
      </w:r>
    </w:p>
    <w:p w:rsidR="00777572" w:rsidRPr="00DF09F6" w:rsidRDefault="00777572">
      <w:pPr>
        <w:pStyle w:val="Odsekzoznamu"/>
        <w:numPr>
          <w:ilvl w:val="1"/>
          <w:numId w:val="239"/>
        </w:numPr>
        <w:spacing w:before="120" w:after="120"/>
        <w:jc w:val="both"/>
        <w:rPr>
          <w:rFonts w:asciiTheme="minorHAnsi" w:hAnsiTheme="minorHAnsi"/>
          <w:sz w:val="20"/>
          <w:szCs w:val="20"/>
          <w:rPrChange w:id="2925" w:author="Autor">
            <w:rPr>
              <w:rFonts w:ascii="Calibri" w:eastAsia="Times New Roman" w:hAnsi="Calibri" w:cs="Times New Roman"/>
              <w:sz w:val="20"/>
              <w:szCs w:val="24"/>
              <w:lang w:eastAsia="sk-SK"/>
            </w:rPr>
          </w:rPrChange>
        </w:rPr>
        <w:pPrChange w:id="2926"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27" w:author="Autor">
            <w:rPr>
              <w:rFonts w:ascii="Calibri" w:eastAsia="Times New Roman" w:hAnsi="Calibri" w:cs="Times New Roman"/>
              <w:sz w:val="20"/>
              <w:szCs w:val="24"/>
              <w:lang w:eastAsia="sk-SK"/>
            </w:rPr>
          </w:rPrChange>
        </w:rPr>
        <w:t xml:space="preserve">spôsob vykonania prieskumu a identifikovanie podkladov, na základe ktorých boli ponuky vyhodnocované, </w:t>
      </w:r>
    </w:p>
    <w:p w:rsidR="00777572" w:rsidRPr="00DF09F6" w:rsidRDefault="00777572">
      <w:pPr>
        <w:pStyle w:val="Odsekzoznamu"/>
        <w:numPr>
          <w:ilvl w:val="1"/>
          <w:numId w:val="239"/>
        </w:numPr>
        <w:spacing w:before="120" w:after="120"/>
        <w:jc w:val="both"/>
        <w:rPr>
          <w:rFonts w:asciiTheme="minorHAnsi" w:hAnsiTheme="minorHAnsi"/>
          <w:sz w:val="20"/>
          <w:szCs w:val="20"/>
          <w:rPrChange w:id="2928" w:author="Autor">
            <w:rPr>
              <w:rFonts w:ascii="Calibri" w:eastAsia="Times New Roman" w:hAnsi="Calibri" w:cs="Times New Roman"/>
              <w:sz w:val="20"/>
              <w:szCs w:val="24"/>
              <w:lang w:eastAsia="sk-SK"/>
            </w:rPr>
          </w:rPrChange>
        </w:rPr>
        <w:pPrChange w:id="2929"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30" w:author="Autor">
            <w:rPr>
              <w:rFonts w:ascii="Calibri" w:eastAsia="Times New Roman" w:hAnsi="Calibri" w:cs="Times New Roman"/>
              <w:sz w:val="20"/>
              <w:szCs w:val="24"/>
              <w:lang w:eastAsia="sk-SK"/>
            </w:rPr>
          </w:rPrChange>
        </w:rPr>
        <w:t xml:space="preserve">zoznam oslovených záujemcov a dátum ich oslovenia, </w:t>
      </w:r>
    </w:p>
    <w:p w:rsidR="00777572" w:rsidRPr="00DF09F6" w:rsidRDefault="00777572">
      <w:pPr>
        <w:pStyle w:val="Odsekzoznamu"/>
        <w:numPr>
          <w:ilvl w:val="1"/>
          <w:numId w:val="239"/>
        </w:numPr>
        <w:spacing w:before="120" w:after="120"/>
        <w:jc w:val="both"/>
        <w:rPr>
          <w:rFonts w:asciiTheme="minorHAnsi" w:hAnsiTheme="minorHAnsi"/>
          <w:sz w:val="20"/>
          <w:szCs w:val="20"/>
          <w:rPrChange w:id="2931" w:author="Autor">
            <w:rPr>
              <w:rFonts w:ascii="Calibri" w:eastAsia="Times New Roman" w:hAnsi="Calibri" w:cs="Times New Roman"/>
              <w:sz w:val="20"/>
              <w:szCs w:val="24"/>
              <w:lang w:eastAsia="sk-SK"/>
            </w:rPr>
          </w:rPrChange>
        </w:rPr>
        <w:pPrChange w:id="2932"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33" w:author="Autor">
            <w:rPr>
              <w:rFonts w:ascii="Calibri" w:eastAsia="Times New Roman" w:hAnsi="Calibri" w:cs="Times New Roman"/>
              <w:sz w:val="20"/>
              <w:szCs w:val="24"/>
              <w:lang w:eastAsia="sk-SK"/>
            </w:rPr>
          </w:rPrChange>
        </w:rPr>
        <w:t xml:space="preserve">informácia o skutočnosti, či sú oslovení záujemcovia oprávnení dodávať tovary, uskutočňovať stavebné práce alebo poskytovať služby v rozsahu predmetu zákazky, </w:t>
      </w:r>
    </w:p>
    <w:p w:rsidR="00777572" w:rsidRPr="00DF09F6" w:rsidRDefault="00777572">
      <w:pPr>
        <w:pStyle w:val="Odsekzoznamu"/>
        <w:numPr>
          <w:ilvl w:val="1"/>
          <w:numId w:val="239"/>
        </w:numPr>
        <w:spacing w:before="120" w:after="120"/>
        <w:jc w:val="both"/>
        <w:rPr>
          <w:rFonts w:asciiTheme="minorHAnsi" w:hAnsiTheme="minorHAnsi"/>
          <w:sz w:val="20"/>
          <w:szCs w:val="20"/>
          <w:rPrChange w:id="2934" w:author="Autor">
            <w:rPr>
              <w:rFonts w:ascii="Calibri" w:eastAsia="Times New Roman" w:hAnsi="Calibri" w:cs="Times New Roman"/>
              <w:sz w:val="20"/>
              <w:szCs w:val="24"/>
              <w:lang w:eastAsia="sk-SK"/>
            </w:rPr>
          </w:rPrChange>
        </w:rPr>
        <w:pPrChange w:id="2935"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36" w:author="Autor">
            <w:rPr>
              <w:rFonts w:ascii="Calibri" w:eastAsia="Times New Roman" w:hAnsi="Calibri" w:cs="Times New Roman"/>
              <w:sz w:val="20"/>
              <w:szCs w:val="24"/>
              <w:lang w:eastAsia="sk-SK"/>
            </w:rPr>
          </w:rPrChange>
        </w:rPr>
        <w:t xml:space="preserve">dátum vyhodnocovania ponúk, </w:t>
      </w:r>
    </w:p>
    <w:p w:rsidR="00777572" w:rsidRPr="00DF09F6" w:rsidRDefault="00777572">
      <w:pPr>
        <w:pStyle w:val="Odsekzoznamu"/>
        <w:numPr>
          <w:ilvl w:val="1"/>
          <w:numId w:val="239"/>
        </w:numPr>
        <w:spacing w:before="120" w:after="120"/>
        <w:jc w:val="both"/>
        <w:rPr>
          <w:rFonts w:asciiTheme="minorHAnsi" w:hAnsiTheme="minorHAnsi"/>
          <w:sz w:val="20"/>
          <w:szCs w:val="20"/>
          <w:rPrChange w:id="2937" w:author="Autor">
            <w:rPr>
              <w:rFonts w:ascii="Calibri" w:eastAsia="Times New Roman" w:hAnsi="Calibri" w:cs="Times New Roman"/>
              <w:sz w:val="20"/>
              <w:szCs w:val="24"/>
              <w:lang w:eastAsia="sk-SK"/>
            </w:rPr>
          </w:rPrChange>
        </w:rPr>
        <w:pPrChange w:id="2938"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39" w:author="Autor">
            <w:rPr>
              <w:rFonts w:ascii="Calibri" w:eastAsia="Times New Roman" w:hAnsi="Calibri" w:cs="Times New Roman"/>
              <w:sz w:val="20"/>
              <w:szCs w:val="24"/>
              <w:lang w:eastAsia="sk-SK"/>
            </w:rPr>
          </w:rPrChange>
        </w:rPr>
        <w:t xml:space="preserve">zoznam uchádzačov, ktorí predložili ponuku, </w:t>
      </w:r>
    </w:p>
    <w:p w:rsidR="00777572" w:rsidRPr="00DF09F6" w:rsidRDefault="00777572">
      <w:pPr>
        <w:pStyle w:val="Odsekzoznamu"/>
        <w:numPr>
          <w:ilvl w:val="1"/>
          <w:numId w:val="239"/>
        </w:numPr>
        <w:spacing w:before="120" w:after="120"/>
        <w:jc w:val="both"/>
        <w:rPr>
          <w:rFonts w:asciiTheme="minorHAnsi" w:hAnsiTheme="minorHAnsi"/>
          <w:sz w:val="20"/>
          <w:szCs w:val="20"/>
          <w:rPrChange w:id="2940" w:author="Autor">
            <w:rPr>
              <w:rFonts w:ascii="Calibri" w:eastAsia="Times New Roman" w:hAnsi="Calibri" w:cs="Times New Roman"/>
              <w:sz w:val="20"/>
              <w:szCs w:val="24"/>
              <w:lang w:eastAsia="sk-SK"/>
            </w:rPr>
          </w:rPrChange>
        </w:rPr>
        <w:pPrChange w:id="2941"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42" w:author="Autor">
            <w:rPr>
              <w:rFonts w:ascii="Calibri" w:eastAsia="Times New Roman" w:hAnsi="Calibri" w:cs="Times New Roman"/>
              <w:sz w:val="20"/>
              <w:szCs w:val="24"/>
              <w:lang w:eastAsia="sk-SK"/>
            </w:rPr>
          </w:rPrChange>
        </w:rPr>
        <w:t xml:space="preserve">identifikácia a vyhodnotenie splnenia jednotlivých  podmienok účasti a návrhov na plnenie kritérií, </w:t>
      </w:r>
    </w:p>
    <w:p w:rsidR="00777572" w:rsidRPr="00DF09F6" w:rsidRDefault="00777572">
      <w:pPr>
        <w:pStyle w:val="Odsekzoznamu"/>
        <w:numPr>
          <w:ilvl w:val="1"/>
          <w:numId w:val="239"/>
        </w:numPr>
        <w:spacing w:before="120" w:after="120"/>
        <w:jc w:val="both"/>
        <w:rPr>
          <w:rFonts w:asciiTheme="minorHAnsi" w:hAnsiTheme="minorHAnsi"/>
          <w:sz w:val="20"/>
          <w:szCs w:val="20"/>
          <w:rPrChange w:id="2943" w:author="Autor">
            <w:rPr>
              <w:rFonts w:ascii="Calibri" w:eastAsia="Times New Roman" w:hAnsi="Calibri" w:cs="Times New Roman"/>
              <w:sz w:val="20"/>
              <w:szCs w:val="24"/>
              <w:lang w:eastAsia="sk-SK"/>
            </w:rPr>
          </w:rPrChange>
        </w:rPr>
        <w:pPrChange w:id="2944"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45" w:author="Autor">
            <w:rPr>
              <w:rFonts w:ascii="Calibri" w:eastAsia="Times New Roman" w:hAnsi="Calibri" w:cs="Times New Roman"/>
              <w:sz w:val="20"/>
              <w:szCs w:val="24"/>
              <w:lang w:eastAsia="sk-SK"/>
            </w:rPr>
          </w:rPrChange>
        </w:rPr>
        <w:t xml:space="preserve">identifikácia úspešného dodávateľa/poskytovateľa/zhotoviteľa, </w:t>
      </w:r>
    </w:p>
    <w:p w:rsidR="00777572" w:rsidRPr="00DF09F6" w:rsidRDefault="00777572">
      <w:pPr>
        <w:pStyle w:val="Odsekzoznamu"/>
        <w:numPr>
          <w:ilvl w:val="1"/>
          <w:numId w:val="239"/>
        </w:numPr>
        <w:spacing w:before="120" w:after="120"/>
        <w:jc w:val="both"/>
        <w:rPr>
          <w:rFonts w:asciiTheme="minorHAnsi" w:hAnsiTheme="minorHAnsi"/>
          <w:sz w:val="20"/>
          <w:szCs w:val="20"/>
          <w:rPrChange w:id="2946" w:author="Autor">
            <w:rPr>
              <w:rFonts w:ascii="Calibri" w:eastAsia="Times New Roman" w:hAnsi="Calibri" w:cs="Times New Roman"/>
              <w:sz w:val="20"/>
              <w:szCs w:val="24"/>
              <w:lang w:eastAsia="sk-SK"/>
            </w:rPr>
          </w:rPrChange>
        </w:rPr>
        <w:pPrChange w:id="2947"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48" w:author="Autor">
            <w:rPr>
              <w:rFonts w:ascii="Calibri" w:eastAsia="Times New Roman" w:hAnsi="Calibri" w:cs="Times New Roman"/>
              <w:sz w:val="20"/>
              <w:szCs w:val="24"/>
              <w:lang w:eastAsia="sk-SK"/>
            </w:rPr>
          </w:rPrChange>
        </w:rPr>
        <w:t xml:space="preserve">konečná zmluvná cena ponuky úspešného uchádzača (uviesť cenu s DPH aj bez DPH), </w:t>
      </w:r>
    </w:p>
    <w:p w:rsidR="00777572" w:rsidRPr="00DF09F6" w:rsidRDefault="00777572">
      <w:pPr>
        <w:pStyle w:val="Odsekzoznamu"/>
        <w:numPr>
          <w:ilvl w:val="1"/>
          <w:numId w:val="239"/>
        </w:numPr>
        <w:spacing w:before="120" w:after="120"/>
        <w:jc w:val="both"/>
        <w:rPr>
          <w:rFonts w:asciiTheme="minorHAnsi" w:hAnsiTheme="minorHAnsi"/>
          <w:sz w:val="20"/>
          <w:szCs w:val="20"/>
          <w:rPrChange w:id="2949" w:author="Autor">
            <w:rPr>
              <w:rFonts w:ascii="Calibri" w:eastAsia="Times New Roman" w:hAnsi="Calibri" w:cs="Times New Roman"/>
              <w:sz w:val="20"/>
              <w:szCs w:val="24"/>
              <w:lang w:eastAsia="sk-SK"/>
            </w:rPr>
          </w:rPrChange>
        </w:rPr>
        <w:pPrChange w:id="2950"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51" w:author="Autor">
            <w:rPr>
              <w:rFonts w:ascii="Calibri" w:eastAsia="Times New Roman" w:hAnsi="Calibri" w:cs="Times New Roman"/>
              <w:sz w:val="20"/>
              <w:szCs w:val="24"/>
              <w:lang w:eastAsia="sk-SK"/>
            </w:rPr>
          </w:rPrChange>
        </w:rPr>
        <w:t xml:space="preserve">spôsob vzniku záväzku (zmluva, objednávka...), </w:t>
      </w:r>
    </w:p>
    <w:p w:rsidR="00777572" w:rsidRPr="00DF09F6" w:rsidRDefault="00777572">
      <w:pPr>
        <w:pStyle w:val="Odsekzoznamu"/>
        <w:numPr>
          <w:ilvl w:val="1"/>
          <w:numId w:val="239"/>
        </w:numPr>
        <w:spacing w:before="120" w:after="120"/>
        <w:jc w:val="both"/>
        <w:rPr>
          <w:rFonts w:asciiTheme="minorHAnsi" w:hAnsiTheme="minorHAnsi"/>
          <w:sz w:val="20"/>
          <w:szCs w:val="20"/>
          <w:rPrChange w:id="2952" w:author="Autor">
            <w:rPr>
              <w:rFonts w:ascii="Calibri" w:eastAsia="Times New Roman" w:hAnsi="Calibri" w:cs="Times New Roman"/>
              <w:sz w:val="20"/>
              <w:szCs w:val="24"/>
              <w:lang w:eastAsia="sk-SK"/>
            </w:rPr>
          </w:rPrChange>
        </w:rPr>
        <w:pPrChange w:id="2953"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54" w:author="Autor">
            <w:rPr>
              <w:rFonts w:ascii="Calibri" w:eastAsia="Times New Roman" w:hAnsi="Calibri" w:cs="Times New Roman"/>
              <w:sz w:val="20"/>
              <w:szCs w:val="24"/>
              <w:lang w:eastAsia="sk-SK"/>
            </w:rPr>
          </w:rPrChange>
        </w:rPr>
        <w:t>podmienky realizácie zmluvy (najmä lehota plnenia a miesto realizácie),</w:t>
      </w:r>
    </w:p>
    <w:p w:rsidR="00777572" w:rsidRPr="00DF09F6" w:rsidRDefault="00777572">
      <w:pPr>
        <w:pStyle w:val="Odsekzoznamu"/>
        <w:numPr>
          <w:ilvl w:val="1"/>
          <w:numId w:val="239"/>
        </w:numPr>
        <w:spacing w:before="120" w:after="120"/>
        <w:jc w:val="both"/>
        <w:rPr>
          <w:rFonts w:asciiTheme="minorHAnsi" w:hAnsiTheme="minorHAnsi"/>
          <w:sz w:val="20"/>
          <w:szCs w:val="20"/>
          <w:rPrChange w:id="2955" w:author="Autor">
            <w:rPr>
              <w:rFonts w:ascii="Calibri" w:eastAsia="Times New Roman" w:hAnsi="Calibri" w:cs="Times New Roman"/>
              <w:sz w:val="20"/>
              <w:szCs w:val="24"/>
              <w:lang w:eastAsia="sk-SK"/>
            </w:rPr>
          </w:rPrChange>
        </w:rPr>
        <w:pPrChange w:id="2956" w:author="Autor">
          <w:pPr>
            <w:numPr>
              <w:numId w:val="144"/>
            </w:numPr>
            <w:autoSpaceDE w:val="0"/>
            <w:autoSpaceDN w:val="0"/>
            <w:adjustRightInd w:val="0"/>
            <w:spacing w:after="0" w:line="240" w:lineRule="auto"/>
            <w:ind w:left="851" w:hanging="425"/>
            <w:jc w:val="both"/>
          </w:pPr>
        </w:pPrChange>
      </w:pPr>
      <w:r w:rsidRPr="00DF09F6">
        <w:rPr>
          <w:rFonts w:asciiTheme="minorHAnsi" w:hAnsiTheme="minorHAnsi"/>
          <w:sz w:val="20"/>
          <w:szCs w:val="20"/>
          <w:rPrChange w:id="2957" w:author="Autor">
            <w:rPr>
              <w:rFonts w:ascii="Calibri" w:eastAsia="Times New Roman" w:hAnsi="Calibri" w:cs="Times New Roman"/>
              <w:sz w:val="20"/>
              <w:szCs w:val="24"/>
              <w:lang w:eastAsia="sk-SK"/>
            </w:rPr>
          </w:rPrChange>
        </w:rPr>
        <w:t xml:space="preserve">meno, funkcia, dátum a podpis zodpovednej osoby, ktorá vykonala prieskum. </w:t>
      </w:r>
    </w:p>
    <w:p w:rsidR="005E7A6C" w:rsidRPr="0046557D" w:rsidDel="007F5E14" w:rsidRDefault="005E7A6C" w:rsidP="005E7A6C">
      <w:pPr>
        <w:autoSpaceDE w:val="0"/>
        <w:autoSpaceDN w:val="0"/>
        <w:adjustRightInd w:val="0"/>
        <w:spacing w:after="0" w:line="240" w:lineRule="auto"/>
        <w:ind w:left="851"/>
        <w:jc w:val="both"/>
        <w:rPr>
          <w:del w:id="2958" w:author="Autor"/>
          <w:rFonts w:ascii="Calibri" w:eastAsia="Times New Roman" w:hAnsi="Calibri" w:cs="Times New Roman"/>
          <w:sz w:val="20"/>
          <w:szCs w:val="24"/>
          <w:lang w:eastAsia="sk-SK"/>
        </w:rPr>
      </w:pPr>
    </w:p>
    <w:p w:rsidR="00777572" w:rsidRPr="000157BB" w:rsidDel="007F5E14" w:rsidRDefault="00777572">
      <w:pPr>
        <w:autoSpaceDE w:val="0"/>
        <w:autoSpaceDN w:val="0"/>
        <w:adjustRightInd w:val="0"/>
        <w:spacing w:before="120" w:after="120" w:line="240" w:lineRule="auto"/>
        <w:jc w:val="both"/>
        <w:rPr>
          <w:del w:id="2959" w:author="Autor"/>
          <w:rFonts w:asciiTheme="minorHAnsi" w:hAnsiTheme="minorHAnsi"/>
          <w:sz w:val="20"/>
          <w:szCs w:val="20"/>
        </w:rPr>
        <w:pPrChange w:id="2960" w:author="Autor">
          <w:pPr>
            <w:autoSpaceDE w:val="0"/>
            <w:autoSpaceDN w:val="0"/>
            <w:adjustRightInd w:val="0"/>
            <w:spacing w:before="120" w:after="120" w:line="240" w:lineRule="auto"/>
            <w:ind w:left="426"/>
            <w:jc w:val="both"/>
          </w:pPr>
        </w:pPrChange>
      </w:pPr>
    </w:p>
    <w:p w:rsidR="00777572" w:rsidRPr="00777572" w:rsidRDefault="00777572">
      <w:pPr>
        <w:pStyle w:val="Nadpis4"/>
        <w:rPr>
          <w:ins w:id="2961" w:author="Autor"/>
        </w:rPr>
        <w:pPrChange w:id="2962" w:author="Autor">
          <w:pPr>
            <w:pStyle w:val="Nadpis4"/>
            <w:tabs>
              <w:tab w:val="left" w:pos="1276"/>
            </w:tabs>
            <w:ind w:left="1276" w:hanging="992"/>
            <w:jc w:val="both"/>
          </w:pPr>
        </w:pPrChange>
      </w:pPr>
      <w:bookmarkStart w:id="2963" w:name="_Toc480460397"/>
      <w:bookmarkStart w:id="2964" w:name="_Toc480460480"/>
      <w:bookmarkStart w:id="2965" w:name="_Toc480460398"/>
      <w:bookmarkStart w:id="2966" w:name="_Toc480460481"/>
      <w:bookmarkStart w:id="2967" w:name="_Toc480460399"/>
      <w:bookmarkStart w:id="2968" w:name="_Toc480460482"/>
      <w:bookmarkStart w:id="2969" w:name="_Toc480460400"/>
      <w:bookmarkStart w:id="2970" w:name="_Toc480460483"/>
      <w:bookmarkStart w:id="2971" w:name="_Toc480460401"/>
      <w:bookmarkStart w:id="2972" w:name="_Toc480460484"/>
      <w:bookmarkStart w:id="2973" w:name="_Toc480460402"/>
      <w:bookmarkStart w:id="2974" w:name="_Toc480460485"/>
      <w:bookmarkStart w:id="2975" w:name="_Toc480460403"/>
      <w:bookmarkStart w:id="2976" w:name="_Toc480460486"/>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del w:id="2977" w:author="Autor">
        <w:r w:rsidDel="007F5E14">
          <w:delText xml:space="preserve">   </w:delText>
        </w:r>
        <w:r w:rsidRPr="00777572" w:rsidDel="00F14858">
          <w:delText xml:space="preserve">3.2.3.3. </w:delText>
        </w:r>
      </w:del>
      <w:r w:rsidRPr="00777572">
        <w:t xml:space="preserve">Zákazky s nízkou hodnotou, ktorých predpokladaná hodnota bez DPH je nižšia ako </w:t>
      </w:r>
      <w:r w:rsidRPr="00777572">
        <w:br/>
        <w:t>30 000 EUR (ďalej len „zákazky do 30 000 EUR“)</w:t>
      </w:r>
    </w:p>
    <w:p w:rsidR="008575B7" w:rsidRDefault="00777572">
      <w:pPr>
        <w:numPr>
          <w:ilvl w:val="0"/>
          <w:numId w:val="171"/>
        </w:numPr>
        <w:spacing w:before="120" w:after="120"/>
        <w:ind w:left="709" w:hanging="426"/>
        <w:jc w:val="both"/>
        <w:rPr>
          <w:ins w:id="2978" w:author="Autor"/>
          <w:rFonts w:ascii="Calibri" w:eastAsia="Times New Roman" w:hAnsi="Calibri" w:cs="Times New Roman"/>
          <w:sz w:val="20"/>
          <w:szCs w:val="20"/>
          <w:lang w:eastAsia="sk-SK"/>
        </w:rPr>
        <w:pPrChange w:id="2979" w:author="Autor">
          <w:pPr>
            <w:numPr>
              <w:numId w:val="171"/>
            </w:numPr>
            <w:spacing w:before="120" w:after="120" w:line="240" w:lineRule="auto"/>
            <w:ind w:left="709" w:hanging="426"/>
            <w:jc w:val="both"/>
          </w:pPr>
        </w:pPrChange>
      </w:pPr>
      <w:ins w:id="2980" w:author="Autor">
        <w:r w:rsidRPr="00073516">
          <w:rPr>
            <w:rFonts w:ascii="Calibri" w:eastAsia="Times New Roman" w:hAnsi="Calibri" w:cs="Times New Roman"/>
            <w:sz w:val="20"/>
            <w:szCs w:val="20"/>
            <w:lang w:eastAsia="sk-SK"/>
          </w:rPr>
          <w:t xml:space="preserve">V prípade zákaziek do 30 000 EUR </w:t>
        </w:r>
        <w:r w:rsidRPr="00073516">
          <w:rPr>
            <w:rFonts w:ascii="Calibri" w:eastAsia="Times New Roman" w:hAnsi="Calibri" w:cs="Times New Roman"/>
            <w:b/>
            <w:sz w:val="20"/>
            <w:szCs w:val="20"/>
            <w:lang w:eastAsia="sk-SK"/>
          </w:rPr>
          <w:t>nie je potrebné predloženie písomných ponúk</w:t>
        </w:r>
        <w:r w:rsidRPr="00073516">
          <w:rPr>
            <w:rFonts w:ascii="Calibri" w:eastAsia="Times New Roman" w:hAnsi="Calibri" w:cs="Times New Roman"/>
            <w:sz w:val="20"/>
            <w:szCs w:val="20"/>
            <w:lang w:eastAsia="sk-SK"/>
          </w:rPr>
          <w:t xml:space="preserve">, avšak prijímateľ </w:t>
        </w:r>
        <w:r w:rsidRPr="00073516">
          <w:rPr>
            <w:rFonts w:ascii="Calibri" w:eastAsia="Times New Roman" w:hAnsi="Calibri" w:cs="Times New Roman"/>
            <w:b/>
            <w:sz w:val="20"/>
            <w:szCs w:val="20"/>
            <w:lang w:eastAsia="sk-SK"/>
          </w:rPr>
          <w:t>musí zdôvodniť výber úspešného uchádzača na základe prieskumu trhu</w:t>
        </w:r>
        <w:r w:rsidRPr="00073516">
          <w:rPr>
            <w:rFonts w:ascii="Calibri" w:eastAsia="Times New Roman" w:hAnsi="Calibri" w:cs="Times New Roman"/>
            <w:sz w:val="20"/>
            <w:szCs w:val="20"/>
            <w:lang w:eastAsia="sk-SK"/>
          </w:rPr>
          <w:t xml:space="preserve">  (napr. formou faxu, web stránky, katalógov, cenových ponúk, atď. okrem telefonického prieskumu). </w:t>
        </w:r>
      </w:ins>
    </w:p>
    <w:p w:rsidR="008575B7" w:rsidRPr="004E5AA2" w:rsidRDefault="00777572">
      <w:pPr>
        <w:numPr>
          <w:ilvl w:val="0"/>
          <w:numId w:val="171"/>
        </w:numPr>
        <w:spacing w:before="120" w:after="120"/>
        <w:ind w:left="709" w:hanging="426"/>
        <w:jc w:val="both"/>
        <w:rPr>
          <w:ins w:id="2981" w:author="Autor"/>
          <w:rFonts w:ascii="Calibri" w:eastAsia="Times New Roman" w:hAnsi="Calibri" w:cs="Times New Roman"/>
          <w:b/>
          <w:sz w:val="20"/>
          <w:szCs w:val="20"/>
          <w:lang w:eastAsia="sk-SK"/>
          <w:rPrChange w:id="2982" w:author="Autor">
            <w:rPr>
              <w:ins w:id="2983" w:author="Autor"/>
              <w:rFonts w:ascii="Calibri" w:eastAsia="Times New Roman" w:hAnsi="Calibri" w:cs="Times New Roman"/>
              <w:sz w:val="20"/>
              <w:szCs w:val="20"/>
              <w:lang w:eastAsia="sk-SK"/>
            </w:rPr>
          </w:rPrChange>
        </w:rPr>
        <w:pPrChange w:id="2984" w:author="Autor">
          <w:pPr>
            <w:numPr>
              <w:numId w:val="171"/>
            </w:numPr>
            <w:spacing w:before="120" w:after="120" w:line="240" w:lineRule="auto"/>
            <w:ind w:left="709" w:hanging="426"/>
            <w:jc w:val="both"/>
          </w:pPr>
        </w:pPrChange>
      </w:pPr>
      <w:ins w:id="2985" w:author="Autor">
        <w:del w:id="2986" w:author="Autor">
          <w:r w:rsidRPr="004E5AA2" w:rsidDel="008575B7">
            <w:rPr>
              <w:rFonts w:ascii="Calibri" w:eastAsia="Times New Roman" w:hAnsi="Calibri" w:cs="Times New Roman"/>
              <w:b/>
              <w:sz w:val="20"/>
              <w:szCs w:val="20"/>
              <w:lang w:eastAsia="sk-SK"/>
              <w:rPrChange w:id="2987" w:author="Autor">
                <w:rPr>
                  <w:rFonts w:ascii="Calibri" w:eastAsia="Times New Roman" w:hAnsi="Calibri" w:cs="Times New Roman"/>
                  <w:sz w:val="20"/>
                  <w:szCs w:val="20"/>
                  <w:lang w:eastAsia="sk-SK"/>
                </w:rPr>
              </w:rPrChange>
            </w:rPr>
            <w:delText>Tento p</w:delText>
          </w:r>
        </w:del>
        <w:r w:rsidR="008575B7" w:rsidRPr="004E5AA2">
          <w:rPr>
            <w:rFonts w:ascii="Calibri" w:eastAsia="Times New Roman" w:hAnsi="Calibri" w:cs="Times New Roman"/>
            <w:b/>
            <w:sz w:val="20"/>
            <w:szCs w:val="20"/>
            <w:lang w:eastAsia="sk-SK"/>
            <w:rPrChange w:id="2988" w:author="Autor">
              <w:rPr>
                <w:rFonts w:ascii="Calibri" w:eastAsia="Times New Roman" w:hAnsi="Calibri" w:cs="Times New Roman"/>
                <w:sz w:val="20"/>
                <w:szCs w:val="20"/>
                <w:lang w:eastAsia="sk-SK"/>
              </w:rPr>
            </w:rPrChange>
          </w:rPr>
          <w:t>P</w:t>
        </w:r>
        <w:r w:rsidRPr="004E5AA2">
          <w:rPr>
            <w:rFonts w:ascii="Calibri" w:eastAsia="Times New Roman" w:hAnsi="Calibri" w:cs="Times New Roman"/>
            <w:b/>
            <w:sz w:val="20"/>
            <w:szCs w:val="20"/>
            <w:lang w:eastAsia="sk-SK"/>
            <w:rPrChange w:id="2989" w:author="Autor">
              <w:rPr>
                <w:rFonts w:ascii="Calibri" w:eastAsia="Times New Roman" w:hAnsi="Calibri" w:cs="Times New Roman"/>
                <w:sz w:val="20"/>
                <w:szCs w:val="20"/>
                <w:lang w:eastAsia="sk-SK"/>
              </w:rPr>
            </w:rPrChange>
          </w:rPr>
          <w:t xml:space="preserve">rieskum </w:t>
        </w:r>
        <w:r w:rsidR="008575B7" w:rsidRPr="004E5AA2">
          <w:rPr>
            <w:rFonts w:ascii="Calibri" w:eastAsia="Times New Roman" w:hAnsi="Calibri" w:cs="Times New Roman"/>
            <w:b/>
            <w:sz w:val="20"/>
            <w:szCs w:val="20"/>
            <w:lang w:eastAsia="sk-SK"/>
            <w:rPrChange w:id="2990" w:author="Autor">
              <w:rPr>
                <w:rFonts w:ascii="Calibri" w:eastAsia="Times New Roman" w:hAnsi="Calibri" w:cs="Times New Roman"/>
                <w:sz w:val="20"/>
                <w:szCs w:val="20"/>
                <w:lang w:eastAsia="sk-SK"/>
              </w:rPr>
            </w:rPrChange>
          </w:rPr>
          <w:t xml:space="preserve">trhu </w:t>
        </w:r>
        <w:r w:rsidRPr="004E5AA2">
          <w:rPr>
            <w:rFonts w:ascii="Calibri" w:eastAsia="Times New Roman" w:hAnsi="Calibri" w:cs="Times New Roman"/>
            <w:b/>
            <w:sz w:val="20"/>
            <w:szCs w:val="20"/>
            <w:lang w:eastAsia="sk-SK"/>
            <w:rPrChange w:id="2991" w:author="Autor">
              <w:rPr>
                <w:rFonts w:ascii="Calibri" w:eastAsia="Times New Roman" w:hAnsi="Calibri" w:cs="Times New Roman"/>
                <w:sz w:val="20"/>
                <w:szCs w:val="20"/>
                <w:lang w:eastAsia="sk-SK"/>
              </w:rPr>
            </w:rPrChange>
          </w:rPr>
          <w:t xml:space="preserve">musí byť </w:t>
        </w:r>
        <w:r w:rsidRPr="004E5AA2">
          <w:rPr>
            <w:rFonts w:ascii="Calibri" w:eastAsia="Times New Roman" w:hAnsi="Calibri" w:cs="Times New Roman"/>
            <w:b/>
            <w:sz w:val="20"/>
            <w:szCs w:val="20"/>
            <w:lang w:eastAsia="sk-SK"/>
          </w:rPr>
          <w:t>riadne zdokumentovaný</w:t>
        </w:r>
        <w:r w:rsidRPr="004E5AA2">
          <w:rPr>
            <w:rFonts w:ascii="Calibri" w:eastAsia="Times New Roman" w:hAnsi="Calibri" w:cs="Times New Roman"/>
            <w:b/>
            <w:sz w:val="20"/>
            <w:szCs w:val="20"/>
            <w:lang w:eastAsia="sk-SK"/>
            <w:rPrChange w:id="2992" w:author="Autor">
              <w:rPr>
                <w:rFonts w:ascii="Calibri" w:eastAsia="Times New Roman" w:hAnsi="Calibri" w:cs="Times New Roman"/>
                <w:sz w:val="20"/>
                <w:szCs w:val="20"/>
                <w:lang w:eastAsia="sk-SK"/>
              </w:rPr>
            </w:rPrChange>
          </w:rPr>
          <w:t xml:space="preserve"> a musí byť z neho hodnoverne zrejmý výsledok výberu úspešného uchádzača. </w:t>
        </w:r>
      </w:ins>
    </w:p>
    <w:p w:rsidR="004E5AA2" w:rsidRDefault="00777572">
      <w:pPr>
        <w:numPr>
          <w:ilvl w:val="0"/>
          <w:numId w:val="171"/>
        </w:numPr>
        <w:spacing w:before="120" w:after="120"/>
        <w:ind w:left="709" w:hanging="426"/>
        <w:jc w:val="both"/>
        <w:rPr>
          <w:ins w:id="2993" w:author="Autor"/>
          <w:rFonts w:ascii="Calibri" w:eastAsia="Times New Roman" w:hAnsi="Calibri" w:cs="Times New Roman"/>
          <w:sz w:val="20"/>
          <w:szCs w:val="20"/>
          <w:lang w:eastAsia="sk-SK"/>
        </w:rPr>
        <w:pPrChange w:id="2994" w:author="Autor">
          <w:pPr>
            <w:numPr>
              <w:numId w:val="171"/>
            </w:numPr>
            <w:spacing w:before="120" w:after="120" w:line="240" w:lineRule="auto"/>
            <w:ind w:left="709" w:hanging="426"/>
            <w:jc w:val="both"/>
          </w:pPr>
        </w:pPrChange>
      </w:pPr>
      <w:ins w:id="2995" w:author="Autor">
        <w:r w:rsidRPr="00073516">
          <w:rPr>
            <w:rFonts w:ascii="Calibri" w:eastAsia="Times New Roman" w:hAnsi="Calibri" w:cs="Times New Roman"/>
            <w:sz w:val="20"/>
            <w:szCs w:val="20"/>
            <w:lang w:eastAsia="sk-SK"/>
          </w:rPr>
          <w:t xml:space="preserve">Pri tomto type zákaziek je prijímateľ </w:t>
        </w:r>
        <w:r w:rsidRPr="00073516">
          <w:rPr>
            <w:rFonts w:ascii="Calibri" w:eastAsia="Times New Roman" w:hAnsi="Calibri" w:cs="Times New Roman"/>
            <w:b/>
            <w:sz w:val="20"/>
            <w:szCs w:val="20"/>
            <w:lang w:eastAsia="sk-SK"/>
          </w:rPr>
          <w:t>povinný  osloviť minimálne troch potenciálnych záujemcov</w:t>
        </w:r>
        <w:r w:rsidRPr="00073516">
          <w:rPr>
            <w:rFonts w:ascii="Calibri" w:eastAsia="Times New Roman" w:hAnsi="Calibri" w:cs="Times New Roman"/>
            <w:sz w:val="20"/>
            <w:szCs w:val="20"/>
            <w:lang w:eastAsia="sk-SK"/>
          </w:rPr>
          <w:t xml:space="preserve"> alebo </w:t>
        </w:r>
        <w:r w:rsidRPr="00073516">
          <w:rPr>
            <w:rFonts w:ascii="Calibri" w:eastAsia="Times New Roman" w:hAnsi="Calibri" w:cs="Times New Roman"/>
            <w:b/>
            <w:sz w:val="20"/>
            <w:szCs w:val="20"/>
            <w:lang w:eastAsia="sk-SK"/>
          </w:rPr>
          <w:t>identifikovať minimálne troch potenciálnych dodávateľov</w:t>
        </w:r>
        <w:r w:rsidRPr="00073516">
          <w:rPr>
            <w:rFonts w:ascii="Calibri" w:eastAsia="Times New Roman" w:hAnsi="Calibri" w:cs="Times New Roman"/>
            <w:sz w:val="20"/>
            <w:szCs w:val="20"/>
            <w:lang w:eastAsia="sk-SK"/>
          </w:rPr>
          <w:t xml:space="preserve"> (napr. cez webové rozhranie). </w:t>
        </w:r>
        <w:r w:rsidRPr="00073516">
          <w:rPr>
            <w:rFonts w:ascii="Calibri" w:eastAsia="Times New Roman" w:hAnsi="Calibri" w:cs="Times New Roman"/>
            <w:b/>
            <w:sz w:val="20"/>
            <w:szCs w:val="20"/>
            <w:lang w:eastAsia="sk-SK"/>
          </w:rPr>
          <w:t>Oslovovaní alebo identifikovaní dodávatelia musia byť subjekty, ktoré sú oprávnené dodávať službu, tovar alebo prácu v rozsahu predmetu zákazky (identifikácia prebieha najmä cez informácie verejne uvedené obchodnom registri alebo živnostenskom registri).</w:t>
        </w:r>
        <w:r w:rsidRPr="00073516">
          <w:rPr>
            <w:rFonts w:ascii="Calibri" w:eastAsia="Times New Roman" w:hAnsi="Calibri" w:cs="Times New Roman"/>
            <w:sz w:val="20"/>
            <w:szCs w:val="20"/>
            <w:lang w:eastAsia="sk-SK"/>
          </w:rPr>
          <w:t xml:space="preserve"> </w:t>
        </w:r>
      </w:ins>
    </w:p>
    <w:p w:rsidR="004E5AA2" w:rsidRPr="004E5AA2" w:rsidRDefault="00777572">
      <w:pPr>
        <w:numPr>
          <w:ilvl w:val="0"/>
          <w:numId w:val="171"/>
        </w:numPr>
        <w:spacing w:before="120" w:after="120"/>
        <w:ind w:left="709" w:hanging="426"/>
        <w:jc w:val="both"/>
        <w:rPr>
          <w:ins w:id="2996" w:author="Autor"/>
          <w:rFonts w:ascii="Calibri" w:eastAsia="Times New Roman" w:hAnsi="Calibri" w:cs="Times New Roman"/>
          <w:sz w:val="20"/>
          <w:szCs w:val="20"/>
          <w:lang w:eastAsia="sk-SK"/>
        </w:rPr>
        <w:pPrChange w:id="2997" w:author="Autor">
          <w:pPr>
            <w:numPr>
              <w:numId w:val="171"/>
            </w:numPr>
            <w:spacing w:before="120" w:after="120" w:line="240" w:lineRule="auto"/>
            <w:ind w:left="709" w:hanging="426"/>
            <w:jc w:val="both"/>
          </w:pPr>
        </w:pPrChange>
      </w:pPr>
      <w:ins w:id="2998" w:author="Autor">
        <w:r w:rsidRPr="004E5AA2">
          <w:rPr>
            <w:rFonts w:ascii="Calibri" w:eastAsia="Times New Roman" w:hAnsi="Calibri" w:cs="Times New Roman"/>
            <w:b/>
            <w:sz w:val="20"/>
            <w:szCs w:val="20"/>
            <w:lang w:eastAsia="sk-SK"/>
            <w:rPrChange w:id="2999" w:author="Autor">
              <w:rPr>
                <w:rFonts w:ascii="Calibri" w:eastAsia="Times New Roman" w:hAnsi="Calibri" w:cs="Times New Roman"/>
                <w:sz w:val="20"/>
                <w:szCs w:val="20"/>
                <w:lang w:eastAsia="sk-SK"/>
              </w:rPr>
            </w:rPrChange>
          </w:rPr>
          <w:t>Výber úspešného uchádzača</w:t>
        </w:r>
        <w:r w:rsidRPr="004E5AA2">
          <w:rPr>
            <w:rFonts w:ascii="Calibri" w:eastAsia="Times New Roman" w:hAnsi="Calibri" w:cs="Times New Roman"/>
            <w:sz w:val="20"/>
            <w:szCs w:val="20"/>
            <w:lang w:eastAsia="sk-SK"/>
          </w:rPr>
          <w:t xml:space="preserve"> prebieha na základe vyhodnotenia informácií a dokumentácie predloženej záujemcami, alebo informácií zistenými inými spôsobmi ako je predloženie ponuky (napr. údajmi </w:t>
        </w:r>
        <w:del w:id="3000" w:author="Autor">
          <w:r w:rsidR="004E5AA2" w:rsidDel="00E35B60">
            <w:rPr>
              <w:rFonts w:ascii="Calibri" w:eastAsia="Times New Roman" w:hAnsi="Calibri" w:cs="Times New Roman"/>
              <w:sz w:val="20"/>
              <w:szCs w:val="20"/>
              <w:lang w:eastAsia="sk-SK"/>
            </w:rPr>
            <w:delText xml:space="preserve"> </w:delText>
          </w:r>
          <w:r w:rsidR="004E5AA2" w:rsidDel="00E35B60">
            <w:rPr>
              <w:rFonts w:ascii="Calibri" w:eastAsia="Times New Roman" w:hAnsi="Calibri" w:cs="Times New Roman"/>
              <w:sz w:val="20"/>
              <w:szCs w:val="20"/>
              <w:lang w:eastAsia="sk-SK"/>
            </w:rPr>
            <w:br/>
          </w:r>
        </w:del>
        <w:r w:rsidRPr="004E5AA2">
          <w:rPr>
            <w:rFonts w:ascii="Calibri" w:eastAsia="Times New Roman" w:hAnsi="Calibri" w:cs="Times New Roman"/>
            <w:sz w:val="20"/>
            <w:szCs w:val="20"/>
            <w:lang w:eastAsia="sk-SK"/>
          </w:rPr>
          <w:t xml:space="preserve">na webových sídlach záujemcov, informáciami identifikovanými v katalógoch a pod.), pričom prijímateľ </w:t>
        </w:r>
        <w:r w:rsidRPr="004E5AA2">
          <w:rPr>
            <w:rFonts w:ascii="Calibri" w:eastAsia="Times New Roman" w:hAnsi="Calibri" w:cs="Times New Roman"/>
            <w:b/>
            <w:sz w:val="20"/>
            <w:szCs w:val="20"/>
            <w:lang w:eastAsia="sk-SK"/>
          </w:rPr>
          <w:t xml:space="preserve">je povinný vyhodnotiť ponuky v súlade s podmienkami </w:t>
        </w:r>
        <w:del w:id="3001" w:author="Autor">
          <w:r w:rsidRPr="004E5AA2" w:rsidDel="004E5AA2">
            <w:rPr>
              <w:rFonts w:ascii="Calibri" w:eastAsia="Times New Roman" w:hAnsi="Calibri" w:cs="Times New Roman"/>
              <w:b/>
              <w:sz w:val="20"/>
              <w:szCs w:val="20"/>
              <w:lang w:eastAsia="sk-SK"/>
            </w:rPr>
            <w:delText xml:space="preserve"> </w:delText>
          </w:r>
          <w:r w:rsidRPr="004E5AA2" w:rsidDel="004E5AA2">
            <w:rPr>
              <w:rFonts w:ascii="Calibri" w:eastAsia="Times New Roman" w:hAnsi="Calibri" w:cs="Times New Roman"/>
              <w:b/>
              <w:sz w:val="20"/>
              <w:szCs w:val="20"/>
              <w:lang w:eastAsia="sk-SK"/>
            </w:rPr>
            <w:br/>
          </w:r>
        </w:del>
        <w:r w:rsidRPr="004E5AA2">
          <w:rPr>
            <w:rFonts w:ascii="Calibri" w:eastAsia="Times New Roman" w:hAnsi="Calibri" w:cs="Times New Roman"/>
            <w:b/>
            <w:sz w:val="20"/>
            <w:szCs w:val="20"/>
            <w:lang w:eastAsia="sk-SK"/>
          </w:rPr>
          <w:t>a kritériami, ktoré si pre tento účel určil</w:t>
        </w:r>
        <w:r w:rsidRPr="004E5AA2">
          <w:rPr>
            <w:rFonts w:ascii="Calibri" w:eastAsia="Times New Roman" w:hAnsi="Calibri" w:cs="Times New Roman"/>
            <w:sz w:val="20"/>
            <w:szCs w:val="20"/>
            <w:lang w:eastAsia="sk-SK"/>
          </w:rPr>
          <w:t xml:space="preserve">. </w:t>
        </w:r>
        <w:r w:rsidR="004E5AA2" w:rsidRPr="004E5AA2">
          <w:rPr>
            <w:rFonts w:ascii="Calibri" w:eastAsia="Times New Roman" w:hAnsi="Calibri" w:cs="Times New Roman"/>
            <w:sz w:val="20"/>
            <w:szCs w:val="20"/>
            <w:lang w:eastAsia="sk-SK"/>
          </w:rPr>
          <w:t xml:space="preserve"> </w:t>
        </w:r>
      </w:ins>
    </w:p>
    <w:p w:rsidR="00777572" w:rsidRPr="00073516" w:rsidRDefault="00777572">
      <w:pPr>
        <w:numPr>
          <w:ilvl w:val="0"/>
          <w:numId w:val="171"/>
        </w:numPr>
        <w:spacing w:before="120" w:after="120"/>
        <w:ind w:left="709" w:hanging="426"/>
        <w:jc w:val="both"/>
        <w:rPr>
          <w:ins w:id="3002" w:author="Autor"/>
          <w:rFonts w:ascii="Calibri" w:eastAsia="Times New Roman" w:hAnsi="Calibri" w:cs="Times New Roman"/>
          <w:sz w:val="20"/>
          <w:szCs w:val="20"/>
          <w:lang w:eastAsia="sk-SK"/>
        </w:rPr>
        <w:pPrChange w:id="3003" w:author="Autor">
          <w:pPr>
            <w:numPr>
              <w:numId w:val="171"/>
            </w:numPr>
            <w:spacing w:before="120" w:after="120" w:line="240" w:lineRule="auto"/>
            <w:ind w:left="709" w:hanging="426"/>
            <w:jc w:val="both"/>
          </w:pPr>
        </w:pPrChange>
      </w:pPr>
      <w:ins w:id="3004" w:author="Autor">
        <w:r w:rsidRPr="00073516">
          <w:rPr>
            <w:rFonts w:ascii="Calibri" w:eastAsia="Times New Roman" w:hAnsi="Calibri" w:cs="Times New Roman"/>
            <w:b/>
            <w:sz w:val="20"/>
            <w:szCs w:val="20"/>
            <w:lang w:eastAsia="sk-SK"/>
          </w:rPr>
          <w:t>Vo výnimočných prípadoch</w:t>
        </w:r>
        <w:r w:rsidRPr="00073516">
          <w:rPr>
            <w:rFonts w:ascii="Calibri" w:eastAsia="Times New Roman" w:hAnsi="Calibri" w:cs="Times New Roman"/>
            <w:sz w:val="20"/>
            <w:szCs w:val="20"/>
            <w:lang w:eastAsia="sk-SK"/>
          </w:rPr>
          <w:t xml:space="preserve">, kedy môže ísť o jedinečný predmet zákazky </w:t>
        </w:r>
        <w:r w:rsidRPr="00073516">
          <w:rPr>
            <w:rFonts w:ascii="Calibri" w:eastAsia="Times New Roman" w:hAnsi="Calibri" w:cs="Times New Roman"/>
            <w:b/>
            <w:sz w:val="20"/>
            <w:szCs w:val="20"/>
            <w:lang w:eastAsia="sk-SK"/>
          </w:rPr>
          <w:t>môže prijímateľ osloviť/identifikovať aj menej ako troch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záujemcov,</w:t>
        </w:r>
        <w:r w:rsidRPr="00073516">
          <w:rPr>
            <w:rFonts w:ascii="Calibri" w:eastAsia="Times New Roman" w:hAnsi="Calibri" w:cs="Times New Roman"/>
            <w:sz w:val="20"/>
            <w:szCs w:val="20"/>
            <w:lang w:eastAsia="sk-SK"/>
          </w:rPr>
          <w:t xml:space="preserve"> pričom táto výnimka musí byť zo strany prijímateľa riadne zdôvodnená a podložená.</w:t>
        </w:r>
      </w:ins>
    </w:p>
    <w:p w:rsidR="00777572" w:rsidRPr="00073516" w:rsidRDefault="00777572">
      <w:pPr>
        <w:numPr>
          <w:ilvl w:val="0"/>
          <w:numId w:val="171"/>
        </w:numPr>
        <w:spacing w:before="120" w:after="120"/>
        <w:ind w:left="709" w:hanging="426"/>
        <w:jc w:val="both"/>
        <w:rPr>
          <w:ins w:id="3005" w:author="Autor"/>
          <w:rFonts w:ascii="Calibri" w:eastAsia="Times New Roman" w:hAnsi="Calibri" w:cs="Times New Roman"/>
          <w:sz w:val="20"/>
          <w:szCs w:val="20"/>
          <w:lang w:eastAsia="sk-SK"/>
        </w:rPr>
        <w:pPrChange w:id="3006" w:author="Autor">
          <w:pPr>
            <w:numPr>
              <w:numId w:val="171"/>
            </w:numPr>
            <w:spacing w:before="120" w:after="120" w:line="240" w:lineRule="auto"/>
            <w:ind w:left="709" w:hanging="426"/>
            <w:jc w:val="both"/>
          </w:pPr>
        </w:pPrChange>
      </w:pPr>
      <w:ins w:id="3007" w:author="Autor">
        <w:r w:rsidRPr="00073516">
          <w:rPr>
            <w:rFonts w:ascii="Calibri" w:eastAsia="Times New Roman" w:hAnsi="Calibri" w:cs="Times New Roman"/>
            <w:sz w:val="20"/>
            <w:szCs w:val="20"/>
            <w:lang w:eastAsia="sk-SK"/>
          </w:rPr>
          <w:t xml:space="preserve">Ak prijímateľ oslovil na základe výzvy na predkladanie ponúk minimálne troch potenciálnych dodávateľov a v stanovenej lehote na predkladanie ponúk </w:t>
        </w:r>
        <w:r w:rsidRPr="00073516">
          <w:rPr>
            <w:rFonts w:ascii="Calibri" w:eastAsia="Times New Roman" w:hAnsi="Calibri" w:cs="Times New Roman"/>
            <w:b/>
            <w:sz w:val="20"/>
            <w:szCs w:val="20"/>
            <w:lang w:eastAsia="sk-SK"/>
          </w:rPr>
          <w:t>nebola predložená žiadna ponuka</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 xml:space="preserve">je oprávnený vyzvať </w:t>
        </w:r>
        <w:del w:id="3008" w:author="Autor">
          <w:r w:rsidDel="00E35B60">
            <w:rPr>
              <w:rFonts w:ascii="Calibri" w:eastAsia="Times New Roman" w:hAnsi="Calibri" w:cs="Times New Roman"/>
              <w:b/>
              <w:sz w:val="20"/>
              <w:szCs w:val="20"/>
              <w:lang w:eastAsia="sk-SK"/>
            </w:rPr>
            <w:delText xml:space="preserve"> </w:delText>
          </w:r>
          <w:r w:rsidDel="00E35B60">
            <w:rPr>
              <w:rFonts w:ascii="Calibri" w:eastAsia="Times New Roman" w:hAnsi="Calibri" w:cs="Times New Roman"/>
              <w:b/>
              <w:sz w:val="20"/>
              <w:szCs w:val="20"/>
              <w:lang w:eastAsia="sk-SK"/>
            </w:rPr>
            <w:br/>
          </w:r>
        </w:del>
        <w:r w:rsidRPr="00073516">
          <w:rPr>
            <w:rFonts w:ascii="Calibri" w:eastAsia="Times New Roman" w:hAnsi="Calibri" w:cs="Times New Roman"/>
            <w:b/>
            <w:sz w:val="20"/>
            <w:szCs w:val="20"/>
            <w:lang w:eastAsia="sk-SK"/>
          </w:rPr>
          <w:t>na rokovanie jedného alebo viacerých záujemcov,</w:t>
        </w:r>
        <w:r w:rsidRPr="00073516">
          <w:rPr>
            <w:rFonts w:ascii="Calibri" w:eastAsia="Times New Roman" w:hAnsi="Calibri" w:cs="Times New Roman"/>
            <w:sz w:val="20"/>
            <w:szCs w:val="20"/>
            <w:lang w:eastAsia="sk-SK"/>
          </w:rPr>
          <w:t xml:space="preserve">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 </w:t>
        </w:r>
      </w:ins>
    </w:p>
    <w:p w:rsidR="00777572" w:rsidRPr="00073516" w:rsidRDefault="00777572">
      <w:pPr>
        <w:numPr>
          <w:ilvl w:val="0"/>
          <w:numId w:val="171"/>
        </w:numPr>
        <w:spacing w:before="120" w:after="120"/>
        <w:ind w:left="709" w:hanging="426"/>
        <w:jc w:val="both"/>
        <w:rPr>
          <w:ins w:id="3009" w:author="Autor"/>
          <w:rFonts w:ascii="Calibri" w:eastAsia="Times New Roman" w:hAnsi="Calibri" w:cs="Times New Roman"/>
          <w:sz w:val="20"/>
          <w:szCs w:val="20"/>
          <w:lang w:eastAsia="sk-SK"/>
        </w:rPr>
        <w:pPrChange w:id="3010" w:author="Autor">
          <w:pPr>
            <w:numPr>
              <w:numId w:val="171"/>
            </w:numPr>
            <w:spacing w:before="120" w:after="120" w:line="240" w:lineRule="auto"/>
            <w:ind w:left="709" w:hanging="426"/>
            <w:jc w:val="both"/>
          </w:pPr>
        </w:pPrChange>
      </w:pPr>
      <w:ins w:id="3011" w:author="Autor">
        <w:r w:rsidRPr="00073516">
          <w:rPr>
            <w:rFonts w:ascii="Calibri" w:eastAsia="Times New Roman" w:hAnsi="Calibri" w:cs="Times New Roman"/>
            <w:b/>
            <w:sz w:val="20"/>
            <w:szCs w:val="20"/>
            <w:lang w:eastAsia="sk-SK"/>
          </w:rPr>
          <w:t>Pri zákazkách do 30 000 EUR nie je prijímateľ povinný zverejňovať zadávanie takejto zákazky na svojej stránke, ani zasielať informáciu o zadávaní takýchto zákaziek na mailový kontakt CKO a ani zverejňovať</w:t>
        </w:r>
        <w:r w:rsidRPr="00073516">
          <w:rPr>
            <w:rFonts w:ascii="Calibri" w:eastAsia="Times New Roman" w:hAnsi="Calibri" w:cs="Times New Roman"/>
            <w:sz w:val="20"/>
            <w:szCs w:val="20"/>
            <w:lang w:eastAsia="sk-SK"/>
          </w:rPr>
          <w:t xml:space="preserve">, resp. zasielať výzvu na súťaž vybraným záujemcom. Týmto nie je dotknutá povinnosť prijímateľa dodržať pri obstarávaní takejto zákazky základné princípy VO. </w:t>
        </w:r>
      </w:ins>
    </w:p>
    <w:p w:rsidR="00777572" w:rsidRPr="00073516" w:rsidRDefault="00777572">
      <w:pPr>
        <w:numPr>
          <w:ilvl w:val="0"/>
          <w:numId w:val="171"/>
        </w:numPr>
        <w:spacing w:before="120" w:after="120"/>
        <w:ind w:left="709" w:hanging="426"/>
        <w:jc w:val="both"/>
        <w:rPr>
          <w:ins w:id="3012" w:author="Autor"/>
          <w:rFonts w:ascii="Calibri" w:eastAsia="Times New Roman" w:hAnsi="Calibri" w:cs="Times New Roman"/>
          <w:sz w:val="20"/>
          <w:szCs w:val="20"/>
          <w:lang w:eastAsia="sk-SK"/>
        </w:rPr>
        <w:pPrChange w:id="3013" w:author="Autor">
          <w:pPr>
            <w:numPr>
              <w:numId w:val="171"/>
            </w:numPr>
            <w:spacing w:before="120" w:after="120" w:line="240" w:lineRule="auto"/>
            <w:ind w:left="709" w:hanging="426"/>
            <w:jc w:val="both"/>
          </w:pPr>
        </w:pPrChange>
      </w:pPr>
      <w:ins w:id="3014" w:author="Autor">
        <w:r w:rsidRPr="00073516">
          <w:rPr>
            <w:rFonts w:ascii="Calibri" w:eastAsia="Times New Roman" w:hAnsi="Calibri" w:cs="Times New Roman"/>
            <w:b/>
            <w:sz w:val="20"/>
            <w:szCs w:val="20"/>
            <w:lang w:eastAsia="sk-SK"/>
          </w:rPr>
          <w:t>Náležitosti záznamu z prieskumu trhu sú najmä</w:t>
        </w:r>
        <w:r w:rsidRPr="00073516">
          <w:rPr>
            <w:rFonts w:ascii="Calibri" w:eastAsia="Times New Roman" w:hAnsi="Calibri" w:cs="Times New Roman"/>
            <w:sz w:val="20"/>
            <w:szCs w:val="20"/>
            <w:lang w:eastAsia="sk-SK"/>
          </w:rPr>
          <w:t>: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w:t>
        </w:r>
        <w:r w:rsidR="004E5AA2">
          <w:rPr>
            <w:rFonts w:ascii="Calibri" w:eastAsia="Times New Roman" w:hAnsi="Calibri" w:cs="Times New Roman"/>
            <w:sz w:val="20"/>
            <w:szCs w:val="20"/>
            <w:lang w:eastAsia="sk-SK"/>
          </w:rPr>
          <w:t xml:space="preserve"> dodá</w:t>
        </w:r>
        <w:r w:rsidRPr="00073516">
          <w:rPr>
            <w:rFonts w:ascii="Calibri" w:eastAsia="Times New Roman" w:hAnsi="Calibri" w:cs="Times New Roman"/>
            <w:sz w:val="20"/>
            <w:szCs w:val="20"/>
            <w:lang w:eastAsia="sk-SK"/>
          </w:rPr>
          <w:t>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poskytovateľa/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zhotoviteľa, konečná zmluvná cena ponuky úspešného uchádzača (uviesť s DPH aj bez DPH), spôsob vzniku záväzku (zmluva, objednávka...), meno, funkcia, dátum a podpis zodpovednej osoby, ktorá vykonala prieskum. </w:t>
        </w:r>
      </w:ins>
    </w:p>
    <w:p w:rsidR="00777572" w:rsidRPr="00073516" w:rsidRDefault="00777572">
      <w:pPr>
        <w:numPr>
          <w:ilvl w:val="0"/>
          <w:numId w:val="171"/>
        </w:numPr>
        <w:spacing w:before="120" w:after="120"/>
        <w:ind w:left="709" w:hanging="426"/>
        <w:jc w:val="both"/>
        <w:rPr>
          <w:ins w:id="3015" w:author="Autor"/>
          <w:rFonts w:ascii="Calibri" w:eastAsia="Times New Roman" w:hAnsi="Calibri" w:cs="Times New Roman"/>
          <w:sz w:val="20"/>
          <w:szCs w:val="20"/>
          <w:lang w:eastAsia="sk-SK"/>
        </w:rPr>
        <w:pPrChange w:id="3016" w:author="Autor">
          <w:pPr>
            <w:numPr>
              <w:numId w:val="171"/>
            </w:numPr>
            <w:spacing w:before="120" w:after="120" w:line="240" w:lineRule="auto"/>
            <w:ind w:left="709" w:hanging="426"/>
            <w:jc w:val="both"/>
          </w:pPr>
        </w:pPrChange>
      </w:pPr>
      <w:ins w:id="3017" w:author="Autor">
        <w:r w:rsidRPr="00073516">
          <w:rPr>
            <w:rFonts w:ascii="Calibri" w:eastAsia="Times New Roman" w:hAnsi="Calibri" w:cs="Times New Roman"/>
            <w:b/>
            <w:sz w:val="20"/>
            <w:szCs w:val="20"/>
            <w:lang w:eastAsia="sk-SK"/>
          </w:rPr>
          <w:t>V prípade zákaziek s nízkou hodnotou, ktorých predpokladaná hodnota je do 30 000 EUR bez DPH, je možné určiť úspešného uchádzača na základe určenia predpokladanej hodnoty zákazky</w:t>
        </w:r>
        <w:r w:rsidRPr="00073516">
          <w:rPr>
            <w:rFonts w:ascii="Calibri" w:eastAsia="Times New Roman" w:hAnsi="Calibri" w:cs="Times New Roman"/>
            <w:sz w:val="20"/>
            <w:szCs w:val="20"/>
            <w:lang w:eastAsia="sk-SK"/>
          </w:rPr>
          <w:t xml:space="preserve">. Predpokladaná hodnota zákazky a úspešný uchádzač musí byť určený </w:t>
        </w:r>
        <w:r w:rsidRPr="00073516">
          <w:rPr>
            <w:rFonts w:ascii="Calibri" w:eastAsia="Times New Roman" w:hAnsi="Calibri" w:cs="Times New Roman"/>
            <w:b/>
            <w:sz w:val="20"/>
            <w:szCs w:val="20"/>
            <w:lang w:eastAsia="sk-SK"/>
          </w:rPr>
          <w:t>oslovením minimálne troch potenciálnych záujemcov alebo ich identifikovaním</w:t>
        </w:r>
        <w:r w:rsidRPr="00073516">
          <w:rPr>
            <w:rFonts w:ascii="Calibri" w:eastAsia="Times New Roman" w:hAnsi="Calibri" w:cs="Times New Roman"/>
            <w:sz w:val="20"/>
            <w:szCs w:val="20"/>
            <w:lang w:eastAsia="sk-SK"/>
          </w:rPr>
          <w:t xml:space="preserve">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Pr="00073516">
          <w:rPr>
            <w:rFonts w:ascii="Calibri" w:eastAsia="Times New Roman" w:hAnsi="Calibri" w:cs="Times New Roman"/>
            <w:b/>
            <w:sz w:val="20"/>
            <w:szCs w:val="20"/>
            <w:lang w:eastAsia="sk-SK"/>
          </w:rPr>
          <w:t>Prijímateľ vo výzve</w:t>
        </w:r>
        <w:r w:rsidRPr="00073516">
          <w:rPr>
            <w:rFonts w:ascii="Calibri" w:eastAsia="Times New Roman" w:hAnsi="Calibri" w:cs="Times New Roman"/>
            <w:sz w:val="20"/>
            <w:szCs w:val="20"/>
            <w:lang w:eastAsia="sk-SK"/>
          </w:rPr>
          <w:t xml:space="preserve"> na predkladanie ponúk ani v sprievodnom maile v tomto prípade </w:t>
        </w:r>
        <w:r w:rsidRPr="00073516">
          <w:rPr>
            <w:rFonts w:ascii="Calibri" w:eastAsia="Times New Roman" w:hAnsi="Calibri" w:cs="Times New Roman"/>
            <w:b/>
            <w:sz w:val="20"/>
            <w:szCs w:val="20"/>
            <w:lang w:eastAsia="sk-SK"/>
          </w:rPr>
          <w:t>neuvádza,</w:t>
        </w:r>
        <w:r w:rsidRPr="00073516">
          <w:rPr>
            <w:rFonts w:ascii="Calibri" w:eastAsia="Times New Roman" w:hAnsi="Calibri" w:cs="Times New Roman"/>
            <w:sz w:val="20"/>
            <w:szCs w:val="20"/>
            <w:lang w:eastAsia="sk-SK"/>
          </w:rPr>
          <w:t xml:space="preserve"> že ide o určenie predpokladanej hodnoty zákazky. </w:t>
        </w:r>
        <w:r w:rsidRPr="00073516">
          <w:rPr>
            <w:rFonts w:ascii="Calibri" w:eastAsia="Times New Roman" w:hAnsi="Calibri" w:cs="Times New Roman"/>
            <w:b/>
            <w:sz w:val="20"/>
            <w:szCs w:val="20"/>
            <w:lang w:eastAsia="sk-SK"/>
          </w:rPr>
          <w:t xml:space="preserve">Ak prijímateľovi neboli predložené tri cenové ponuky, je možné </w:t>
        </w:r>
        <w:del w:id="3018" w:author="Autor">
          <w:r w:rsidR="00F055B4" w:rsidDel="003B74A0">
            <w:rPr>
              <w:rFonts w:ascii="Calibri" w:eastAsia="Times New Roman" w:hAnsi="Calibri" w:cs="Times New Roman"/>
              <w:b/>
              <w:sz w:val="20"/>
              <w:szCs w:val="20"/>
              <w:lang w:eastAsia="sk-SK"/>
            </w:rPr>
            <w:delText xml:space="preserve"> </w:delText>
          </w:r>
          <w:r w:rsidR="00F055B4" w:rsidDel="00E35B60">
            <w:rPr>
              <w:rFonts w:ascii="Calibri" w:eastAsia="Times New Roman" w:hAnsi="Calibri" w:cs="Times New Roman"/>
              <w:b/>
              <w:sz w:val="20"/>
              <w:szCs w:val="20"/>
              <w:lang w:eastAsia="sk-SK"/>
            </w:rPr>
            <w:br/>
          </w:r>
        </w:del>
        <w:r w:rsidRPr="00073516">
          <w:rPr>
            <w:rFonts w:ascii="Calibri" w:eastAsia="Times New Roman" w:hAnsi="Calibri" w:cs="Times New Roman"/>
            <w:b/>
            <w:sz w:val="20"/>
            <w:szCs w:val="20"/>
            <w:lang w:eastAsia="sk-SK"/>
          </w:rPr>
          <w:t>pre účely určenia predpokladanej hodnoty zákazky použiť aj cenové ponuky identifikované cez webové rozhranie, alebo určiť predpokladanú hodnotu zákazky aj na základe dvoch cenových ponúk</w:t>
        </w:r>
        <w:r w:rsidRPr="00073516">
          <w:rPr>
            <w:rFonts w:ascii="Calibri" w:eastAsia="Times New Roman" w:hAnsi="Calibri" w:cs="Times New Roman"/>
            <w:sz w:val="20"/>
            <w:szCs w:val="20"/>
            <w:lang w:eastAsia="sk-SK"/>
          </w:rPr>
          <w:t>. Ak bola predložená iba jedna cenová ponuka, prijímateľ môže dohľadať dve ponuky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ins>
    </w:p>
    <w:p w:rsidR="00777572" w:rsidRPr="005E7A6C" w:rsidRDefault="00777572">
      <w:pPr>
        <w:numPr>
          <w:ilvl w:val="0"/>
          <w:numId w:val="171"/>
        </w:numPr>
        <w:spacing w:before="120" w:after="120"/>
        <w:ind w:left="709" w:hanging="426"/>
        <w:jc w:val="both"/>
        <w:rPr>
          <w:rFonts w:ascii="Calibri" w:eastAsia="Times New Roman" w:hAnsi="Calibri" w:cs="Times New Roman"/>
          <w:sz w:val="20"/>
          <w:szCs w:val="20"/>
          <w:lang w:eastAsia="sk-SK"/>
        </w:rPr>
        <w:pPrChange w:id="3019" w:author="Autor">
          <w:pPr>
            <w:numPr>
              <w:numId w:val="171"/>
            </w:numPr>
            <w:spacing w:before="120" w:after="120" w:line="240" w:lineRule="auto"/>
            <w:ind w:left="709" w:hanging="426"/>
            <w:jc w:val="both"/>
          </w:pPr>
        </w:pPrChange>
      </w:pPr>
      <w:ins w:id="3020" w:author="Autor">
        <w:r w:rsidRPr="00073516">
          <w:rPr>
            <w:rFonts w:ascii="Calibri" w:eastAsia="Times New Roman" w:hAnsi="Calibri" w:cs="Times New Roman"/>
            <w:sz w:val="20"/>
            <w:szCs w:val="20"/>
            <w:lang w:eastAsia="sk-SK"/>
          </w:rPr>
          <w:t xml:space="preserve">V prípade zákaziek s nízkou hodnotou, ktorých predpokladaná hodnota je </w:t>
        </w:r>
        <w:r w:rsidRPr="00073516">
          <w:rPr>
            <w:rFonts w:ascii="Calibri" w:eastAsia="Times New Roman" w:hAnsi="Calibri" w:cs="Times New Roman"/>
            <w:b/>
            <w:sz w:val="20"/>
            <w:szCs w:val="20"/>
            <w:lang w:eastAsia="sk-SK"/>
          </w:rPr>
          <w:t>do 30 000 EUR bez DPH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t xml:space="preserve">je možné sa </w:t>
        </w:r>
        <w:r w:rsidRPr="00073516">
          <w:rPr>
            <w:rFonts w:ascii="Calibri" w:eastAsia="Times New Roman" w:hAnsi="Calibri" w:cs="Times New Roman"/>
            <w:b/>
            <w:sz w:val="20"/>
            <w:szCs w:val="20"/>
            <w:lang w:eastAsia="sk-SK"/>
          </w:rPr>
          <w:t>v prípade technických špecifikácií uvedených vo výzve na predkladanie ponúk</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 xml:space="preserve">odvolávať  </w:t>
        </w:r>
        <w:r w:rsidRPr="00073516">
          <w:rPr>
            <w:rFonts w:ascii="Calibri" w:eastAsia="Times New Roman" w:hAnsi="Calibri" w:cs="Times New Roman"/>
            <w:b/>
            <w:sz w:val="20"/>
            <w:szCs w:val="20"/>
            <w:lang w:eastAsia="sk-SK"/>
          </w:rPr>
          <w:br/>
          <w:t xml:space="preserve">na konkrétneho výrobcu, výrobný postup, obchodné označenie, patent, typ, oblasť alebo miesto pôvodu alebo výroby za predpokladu, že všetci potenciálni dodávatelia oslovení s výzvou  </w:t>
        </w:r>
        <w:r w:rsidRPr="00073516">
          <w:rPr>
            <w:rFonts w:ascii="Calibri" w:eastAsia="Times New Roman" w:hAnsi="Calibri" w:cs="Times New Roman"/>
            <w:b/>
            <w:sz w:val="20"/>
            <w:szCs w:val="20"/>
            <w:lang w:eastAsia="sk-SK"/>
          </w:rPr>
          <w:br/>
          <w:t>na predkladanie ponúk sú spôsobilí dodať predmet zákazky spĺňajúci určené technické špecifikácie.</w:t>
        </w:r>
      </w:ins>
    </w:p>
    <w:p w:rsidR="005E7A6C" w:rsidRDefault="005E7A6C">
      <w:pPr>
        <w:spacing w:before="120" w:after="120"/>
        <w:ind w:left="709"/>
        <w:jc w:val="both"/>
        <w:rPr>
          <w:rFonts w:ascii="Calibri" w:eastAsia="Times New Roman" w:hAnsi="Calibri" w:cs="Times New Roman"/>
          <w:sz w:val="20"/>
          <w:szCs w:val="20"/>
          <w:lang w:eastAsia="sk-SK"/>
        </w:rPr>
        <w:pPrChange w:id="3021" w:author="Autor">
          <w:pPr>
            <w:spacing w:before="120" w:after="120" w:line="240" w:lineRule="auto"/>
            <w:ind w:left="709"/>
            <w:jc w:val="both"/>
          </w:pPr>
        </w:pPrChange>
      </w:pPr>
      <w:r w:rsidRPr="005E7A6C">
        <w:rPr>
          <w:rFonts w:ascii="Calibri" w:eastAsia="Times New Roman" w:hAnsi="Calibri" w:cs="Times New Roman"/>
          <w:sz w:val="20"/>
          <w:szCs w:val="20"/>
          <w:lang w:eastAsia="sk-SK"/>
        </w:rPr>
        <w:t>V prípade zákaziek s nízkou hodnotou do 5 000 EUR bez DPH, môže Prijímateľ  vybrať úspešného uchádzača priamym zadaním, avšak musí preukázať hospodárnosť zadania zákazky (k možnostiam preukazovania hospodárnosti výdavkov pozri MP CKO č. 18).</w:t>
      </w:r>
    </w:p>
    <w:p w:rsidR="005E7A6C" w:rsidRPr="004A0516" w:rsidRDefault="005E7A6C" w:rsidP="005E7A6C">
      <w:pPr>
        <w:spacing w:before="120" w:after="120" w:line="240" w:lineRule="auto"/>
        <w:ind w:left="426"/>
        <w:jc w:val="both"/>
        <w:rPr>
          <w:rFonts w:ascii="Calibri" w:eastAsia="Times New Roman" w:hAnsi="Calibri" w:cs="Times New Roman"/>
          <w:sz w:val="20"/>
          <w:szCs w:val="20"/>
          <w:lang w:eastAsia="sk-SK"/>
        </w:rPr>
      </w:pPr>
    </w:p>
    <w:p w:rsidR="00777572" w:rsidRPr="00777572" w:rsidRDefault="00777572" w:rsidP="006B3EA6">
      <w:pPr>
        <w:pStyle w:val="Nadpis2"/>
      </w:pPr>
      <w:bookmarkStart w:id="3022" w:name="_Toc26798963"/>
      <w:r w:rsidRPr="00777572">
        <w:t xml:space="preserve">G) </w:t>
      </w:r>
      <w:del w:id="3023" w:author="Autor">
        <w:r w:rsidRPr="006B3EA6" w:rsidDel="00AD6E59">
          <w:delText xml:space="preserve">5.1.8.   </w:delText>
        </w:r>
      </w:del>
      <w:r w:rsidRPr="006B3EA6">
        <w:t>Kontrola</w:t>
      </w:r>
      <w:r w:rsidRPr="00777572">
        <w:t xml:space="preserve"> zákaziek zadávaných s využitím elektronického trhoviska</w:t>
      </w:r>
      <w:bookmarkEnd w:id="3022"/>
    </w:p>
    <w:p w:rsidR="00777572" w:rsidRDefault="00777572" w:rsidP="00777572">
      <w:pPr>
        <w:ind w:left="1134" w:hanging="414"/>
        <w:contextualSpacing/>
        <w:jc w:val="both"/>
        <w:rPr>
          <w:rFonts w:asciiTheme="minorHAnsi" w:eastAsiaTheme="majorEastAsia" w:hAnsiTheme="minorHAnsi"/>
          <w:sz w:val="20"/>
        </w:rPr>
      </w:pPr>
      <w:r w:rsidRPr="00777572">
        <w:rPr>
          <w:rFonts w:asciiTheme="minorHAnsi" w:eastAsiaTheme="majorEastAsia" w:hAnsiTheme="minorHAnsi"/>
          <w:sz w:val="20"/>
        </w:rPr>
        <w:t xml:space="preserve">       </w:t>
      </w:r>
    </w:p>
    <w:p w:rsidR="00757367" w:rsidRPr="009C597D" w:rsidRDefault="00757367">
      <w:pPr>
        <w:pStyle w:val="Odsekzoznamu"/>
        <w:numPr>
          <w:ilvl w:val="0"/>
          <w:numId w:val="209"/>
        </w:numPr>
        <w:spacing w:before="120" w:after="120"/>
        <w:ind w:left="709" w:hanging="425"/>
        <w:contextualSpacing w:val="0"/>
        <w:jc w:val="both"/>
        <w:rPr>
          <w:rFonts w:asciiTheme="minorHAnsi" w:hAnsiTheme="minorHAnsi"/>
          <w:b/>
          <w:sz w:val="20"/>
          <w:szCs w:val="20"/>
        </w:rPr>
        <w:pPrChange w:id="3024" w:author="Autor">
          <w:pPr>
            <w:pStyle w:val="Odsekzoznamu"/>
            <w:numPr>
              <w:numId w:val="209"/>
            </w:numPr>
            <w:spacing w:line="240" w:lineRule="auto"/>
            <w:ind w:left="709" w:hanging="425"/>
            <w:jc w:val="both"/>
          </w:pPr>
        </w:pPrChange>
      </w:pPr>
      <w:r>
        <w:rPr>
          <w:rFonts w:asciiTheme="minorHAnsi" w:hAnsiTheme="minorHAnsi"/>
          <w:b/>
          <w:sz w:val="20"/>
          <w:szCs w:val="20"/>
        </w:rPr>
        <w:t xml:space="preserve">    </w:t>
      </w:r>
      <w:r w:rsidRPr="009C597D">
        <w:rPr>
          <w:rFonts w:asciiTheme="minorHAnsi" w:hAnsiTheme="minorHAnsi"/>
          <w:b/>
          <w:sz w:val="20"/>
          <w:szCs w:val="20"/>
        </w:rPr>
        <w:t>Prijímatelia, ktorí spĺňajú podmienky uvedené v § 108 ods. 1 písm. a) ZVO</w:t>
      </w:r>
      <w:r>
        <w:rPr>
          <w:rFonts w:asciiTheme="minorHAnsi" w:hAnsiTheme="minorHAnsi"/>
          <w:sz w:val="20"/>
          <w:szCs w:val="20"/>
        </w:rPr>
        <w:t>:</w:t>
      </w:r>
    </w:p>
    <w:p w:rsidR="00757367" w:rsidRPr="003B74A0" w:rsidRDefault="00757367">
      <w:pPr>
        <w:pStyle w:val="Odsekzoznamu"/>
        <w:numPr>
          <w:ilvl w:val="1"/>
          <w:numId w:val="239"/>
        </w:numPr>
        <w:spacing w:before="120" w:after="120"/>
        <w:jc w:val="both"/>
        <w:rPr>
          <w:rFonts w:asciiTheme="minorHAnsi" w:hAnsiTheme="minorHAnsi"/>
          <w:sz w:val="20"/>
          <w:szCs w:val="20"/>
          <w:rPrChange w:id="3025" w:author="Autor">
            <w:rPr>
              <w:rFonts w:asciiTheme="minorHAnsi" w:hAnsiTheme="minorHAnsi"/>
              <w:b/>
              <w:sz w:val="20"/>
              <w:szCs w:val="20"/>
            </w:rPr>
          </w:rPrChange>
        </w:rPr>
        <w:pPrChange w:id="3026" w:author="Autor">
          <w:pPr>
            <w:pStyle w:val="Odsekzoznamu"/>
            <w:spacing w:line="240" w:lineRule="auto"/>
            <w:jc w:val="both"/>
          </w:pPr>
        </w:pPrChange>
      </w:pPr>
      <w:r>
        <w:rPr>
          <w:rFonts w:asciiTheme="minorHAnsi" w:hAnsiTheme="minorHAnsi"/>
          <w:sz w:val="20"/>
          <w:szCs w:val="20"/>
        </w:rPr>
        <w:t xml:space="preserve"> </w:t>
      </w:r>
      <w:del w:id="3027" w:author="Autor">
        <w:r w:rsidDel="003B74A0">
          <w:rPr>
            <w:rFonts w:asciiTheme="minorHAnsi" w:hAnsiTheme="minorHAnsi"/>
            <w:sz w:val="20"/>
            <w:szCs w:val="20"/>
          </w:rPr>
          <w:delText xml:space="preserve">- </w:delText>
        </w:r>
      </w:del>
      <w:r w:rsidRPr="00B67DAD">
        <w:rPr>
          <w:rFonts w:asciiTheme="minorHAnsi" w:hAnsiTheme="minorHAnsi"/>
          <w:sz w:val="20"/>
          <w:szCs w:val="20"/>
        </w:rPr>
        <w:t>môžu postupovať podľa § 109 až 11</w:t>
      </w:r>
      <w:r>
        <w:rPr>
          <w:rFonts w:asciiTheme="minorHAnsi" w:hAnsiTheme="minorHAnsi"/>
          <w:sz w:val="20"/>
          <w:szCs w:val="20"/>
        </w:rPr>
        <w:t>1</w:t>
      </w:r>
      <w:r w:rsidRPr="00B67DAD">
        <w:rPr>
          <w:rFonts w:asciiTheme="minorHAnsi" w:hAnsiTheme="minorHAnsi"/>
          <w:sz w:val="20"/>
          <w:szCs w:val="20"/>
        </w:rPr>
        <w:t xml:space="preserve"> ZVO,  t. j.  </w:t>
      </w:r>
      <w:r w:rsidRPr="003B74A0">
        <w:rPr>
          <w:rFonts w:asciiTheme="minorHAnsi" w:hAnsiTheme="minorHAnsi"/>
          <w:sz w:val="20"/>
          <w:szCs w:val="20"/>
          <w:rPrChange w:id="3028" w:author="Autor">
            <w:rPr>
              <w:rFonts w:asciiTheme="minorHAnsi" w:hAnsiTheme="minorHAnsi"/>
              <w:b/>
              <w:sz w:val="20"/>
              <w:szCs w:val="20"/>
            </w:rPr>
          </w:rPrChange>
        </w:rPr>
        <w:t xml:space="preserve">realizovať podlimitnú zákazku VO prostredníctvom elektronického trhoviska; </w:t>
      </w:r>
    </w:p>
    <w:p w:rsidR="00757367" w:rsidRPr="003B74A0" w:rsidRDefault="00757367">
      <w:pPr>
        <w:pStyle w:val="Odsekzoznamu"/>
        <w:numPr>
          <w:ilvl w:val="1"/>
          <w:numId w:val="239"/>
        </w:numPr>
        <w:spacing w:before="120" w:after="120"/>
        <w:jc w:val="both"/>
        <w:rPr>
          <w:rFonts w:asciiTheme="minorHAnsi" w:hAnsiTheme="minorHAnsi"/>
          <w:sz w:val="20"/>
          <w:szCs w:val="20"/>
          <w:rPrChange w:id="3029" w:author="Autor">
            <w:rPr>
              <w:rFonts w:asciiTheme="minorHAnsi" w:hAnsiTheme="minorHAnsi"/>
              <w:b/>
              <w:sz w:val="20"/>
              <w:szCs w:val="20"/>
            </w:rPr>
          </w:rPrChange>
        </w:rPr>
        <w:pPrChange w:id="3030" w:author="Autor">
          <w:pPr>
            <w:pStyle w:val="Odsekzoznamu"/>
            <w:spacing w:line="240" w:lineRule="auto"/>
            <w:jc w:val="both"/>
          </w:pPr>
        </w:pPrChange>
      </w:pPr>
      <w:r>
        <w:rPr>
          <w:rFonts w:asciiTheme="minorHAnsi" w:hAnsiTheme="minorHAnsi"/>
          <w:sz w:val="20"/>
          <w:szCs w:val="20"/>
        </w:rPr>
        <w:t xml:space="preserve"> </w:t>
      </w:r>
      <w:del w:id="3031" w:author="Autor">
        <w:r w:rsidDel="003B74A0">
          <w:rPr>
            <w:rFonts w:asciiTheme="minorHAnsi" w:hAnsiTheme="minorHAnsi"/>
            <w:sz w:val="20"/>
            <w:szCs w:val="20"/>
          </w:rPr>
          <w:delText xml:space="preserve">- </w:delText>
        </w:r>
      </w:del>
      <w:r w:rsidRPr="003B74A0">
        <w:rPr>
          <w:rFonts w:asciiTheme="minorHAnsi" w:hAnsiTheme="minorHAnsi"/>
          <w:sz w:val="20"/>
          <w:szCs w:val="20"/>
          <w:rPrChange w:id="3032" w:author="Autor">
            <w:rPr>
              <w:rFonts w:asciiTheme="minorHAnsi" w:hAnsiTheme="minorHAnsi"/>
              <w:b/>
              <w:sz w:val="20"/>
              <w:szCs w:val="20"/>
            </w:rPr>
          </w:rPrChange>
        </w:rPr>
        <w:t>v zmysle § 66 ods. 8</w:t>
      </w:r>
      <w:r w:rsidRPr="00B67DAD">
        <w:rPr>
          <w:rFonts w:asciiTheme="minorHAnsi" w:hAnsiTheme="minorHAnsi"/>
          <w:sz w:val="20"/>
          <w:szCs w:val="20"/>
        </w:rPr>
        <w:t xml:space="preserve"> </w:t>
      </w:r>
      <w:r>
        <w:rPr>
          <w:rFonts w:asciiTheme="minorHAnsi" w:hAnsiTheme="minorHAnsi"/>
          <w:sz w:val="20"/>
          <w:szCs w:val="20"/>
        </w:rPr>
        <w:t xml:space="preserve">môžu </w:t>
      </w:r>
      <w:r w:rsidRPr="00B67DAD">
        <w:rPr>
          <w:rFonts w:asciiTheme="minorHAnsi" w:hAnsiTheme="minorHAnsi"/>
          <w:sz w:val="20"/>
          <w:szCs w:val="20"/>
        </w:rPr>
        <w:t xml:space="preserve">realizovať </w:t>
      </w:r>
      <w:r w:rsidRPr="003B74A0">
        <w:rPr>
          <w:rFonts w:asciiTheme="minorHAnsi" w:hAnsiTheme="minorHAnsi"/>
          <w:sz w:val="20"/>
          <w:szCs w:val="20"/>
          <w:rPrChange w:id="3033" w:author="Autor">
            <w:rPr>
              <w:rFonts w:asciiTheme="minorHAnsi" w:hAnsiTheme="minorHAnsi"/>
              <w:b/>
              <w:sz w:val="20"/>
              <w:szCs w:val="20"/>
            </w:rPr>
          </w:rPrChange>
        </w:rPr>
        <w:t>cez elektronické trhovisko aj nadlimitnú verejnú súťaž</w:t>
      </w:r>
      <w:r w:rsidRPr="00B67DAD">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B67DAD">
        <w:rPr>
          <w:rFonts w:asciiTheme="minorHAnsi" w:hAnsiTheme="minorHAnsi"/>
          <w:sz w:val="20"/>
          <w:szCs w:val="20"/>
        </w:rPr>
        <w:t>na nákup tovarov a služieb, ktor</w:t>
      </w:r>
      <w:r>
        <w:rPr>
          <w:rFonts w:asciiTheme="minorHAnsi" w:hAnsiTheme="minorHAnsi"/>
          <w:sz w:val="20"/>
          <w:szCs w:val="20"/>
        </w:rPr>
        <w:t xml:space="preserve">ých predmetom </w:t>
      </w:r>
      <w:r w:rsidRPr="00B67DAD">
        <w:rPr>
          <w:rFonts w:asciiTheme="minorHAnsi" w:hAnsiTheme="minorHAnsi"/>
          <w:sz w:val="20"/>
          <w:szCs w:val="20"/>
        </w:rPr>
        <w:t xml:space="preserve"> nie </w:t>
      </w:r>
      <w:r>
        <w:rPr>
          <w:rFonts w:asciiTheme="minorHAnsi" w:hAnsiTheme="minorHAnsi"/>
          <w:sz w:val="20"/>
          <w:szCs w:val="20"/>
        </w:rPr>
        <w:t>je</w:t>
      </w:r>
      <w:r w:rsidRPr="00B67DAD">
        <w:rPr>
          <w:rFonts w:asciiTheme="minorHAnsi" w:hAnsiTheme="minorHAnsi"/>
          <w:sz w:val="20"/>
          <w:szCs w:val="20"/>
        </w:rPr>
        <w:t xml:space="preserve"> intelektuálne p</w:t>
      </w:r>
      <w:r>
        <w:rPr>
          <w:rFonts w:asciiTheme="minorHAnsi" w:hAnsiTheme="minorHAnsi"/>
          <w:sz w:val="20"/>
          <w:szCs w:val="20"/>
        </w:rPr>
        <w:t>lnenie</w:t>
      </w:r>
      <w:ins w:id="3034" w:author="Autor">
        <w:r>
          <w:rPr>
            <w:rFonts w:asciiTheme="minorHAnsi" w:hAnsiTheme="minorHAnsi"/>
            <w:sz w:val="20"/>
            <w:szCs w:val="20"/>
          </w:rPr>
          <w:t xml:space="preserve">, </w:t>
        </w:r>
        <w:r w:rsidRPr="003B74A0">
          <w:rPr>
            <w:rFonts w:asciiTheme="minorHAnsi" w:hAnsiTheme="minorHAnsi"/>
            <w:sz w:val="20"/>
            <w:szCs w:val="20"/>
          </w:rPr>
          <w:t>pričom vyberie najvhodnejšiu ponuku zverejnenú na elektronickom trhovisku, ak pre rovnaký alebo ekvivalentný tovar alebo služby, sú zverejnené v čase akceptovania aspoň tri ponuky.</w:t>
        </w:r>
      </w:ins>
      <w:r w:rsidRPr="003B74A0">
        <w:rPr>
          <w:rFonts w:asciiTheme="minorHAnsi" w:hAnsiTheme="minorHAnsi"/>
          <w:sz w:val="20"/>
          <w:szCs w:val="20"/>
        </w:rPr>
        <w:t xml:space="preserve">   </w:t>
      </w:r>
    </w:p>
    <w:p w:rsidR="00757367" w:rsidRPr="009C597D" w:rsidRDefault="00757367">
      <w:pPr>
        <w:pStyle w:val="Odsekzoznamu"/>
        <w:spacing w:before="120" w:after="120"/>
        <w:ind w:left="709" w:hanging="425"/>
        <w:contextualSpacing w:val="0"/>
        <w:jc w:val="both"/>
        <w:rPr>
          <w:rFonts w:asciiTheme="minorHAnsi" w:hAnsiTheme="minorHAnsi"/>
          <w:b/>
          <w:sz w:val="20"/>
          <w:szCs w:val="20"/>
        </w:rPr>
        <w:pPrChange w:id="3035" w:author="Autor">
          <w:pPr>
            <w:pStyle w:val="Odsekzoznamu"/>
            <w:spacing w:line="240" w:lineRule="auto"/>
            <w:ind w:left="709" w:hanging="425"/>
            <w:jc w:val="both"/>
          </w:pPr>
        </w:pPrChange>
      </w:pPr>
    </w:p>
    <w:p w:rsidR="00757367" w:rsidRPr="00DD4C0D" w:rsidRDefault="00757367">
      <w:pPr>
        <w:pStyle w:val="Odsekzoznamu"/>
        <w:numPr>
          <w:ilvl w:val="0"/>
          <w:numId w:val="209"/>
        </w:numPr>
        <w:spacing w:before="120" w:after="120"/>
        <w:ind w:left="709" w:hanging="425"/>
        <w:contextualSpacing w:val="0"/>
        <w:jc w:val="both"/>
        <w:pPrChange w:id="3036" w:author="Autor">
          <w:pPr>
            <w:pStyle w:val="Odsekzoznamu"/>
            <w:numPr>
              <w:numId w:val="209"/>
            </w:numPr>
            <w:spacing w:line="240" w:lineRule="auto"/>
            <w:ind w:left="709" w:hanging="425"/>
            <w:jc w:val="both"/>
          </w:pPr>
        </w:pPrChange>
      </w:pPr>
      <w:r w:rsidRPr="00DD4C0D">
        <w:rPr>
          <w:rFonts w:asciiTheme="minorHAnsi" w:hAnsiTheme="minorHAnsi"/>
          <w:sz w:val="20"/>
          <w:szCs w:val="20"/>
        </w:rPr>
        <w:t xml:space="preserve">Prijímatelia </w:t>
      </w:r>
      <w:r w:rsidRPr="00DD4C0D">
        <w:rPr>
          <w:rFonts w:asciiTheme="minorHAnsi" w:hAnsiTheme="minorHAnsi"/>
          <w:b/>
          <w:sz w:val="20"/>
          <w:szCs w:val="20"/>
        </w:rPr>
        <w:t>môžu zadať zákazku s využitím elektronického trhoviska</w:t>
      </w:r>
      <w:r w:rsidRPr="00DD4C0D">
        <w:rPr>
          <w:rFonts w:asciiTheme="minorHAnsi" w:hAnsiTheme="minorHAnsi"/>
          <w:sz w:val="20"/>
          <w:szCs w:val="20"/>
        </w:rPr>
        <w:t xml:space="preserve"> </w:t>
      </w:r>
      <w:r w:rsidRPr="009C597D">
        <w:rPr>
          <w:rFonts w:asciiTheme="minorHAnsi" w:hAnsiTheme="minorHAnsi"/>
          <w:b/>
          <w:sz w:val="20"/>
          <w:szCs w:val="20"/>
        </w:rPr>
        <w:t>aj v prípade zákazky s nízkou hodnotou</w:t>
      </w:r>
      <w:r w:rsidRPr="00DD4C0D">
        <w:rPr>
          <w:rFonts w:asciiTheme="minorHAnsi" w:hAnsiTheme="minorHAnsi"/>
          <w:sz w:val="20"/>
          <w:szCs w:val="20"/>
        </w:rPr>
        <w:t xml:space="preserve">, ktorej predmetom sú bežne dostupné tovary a služby, ktorých predmetom nie je intelektuálne plnenie. </w:t>
      </w:r>
    </w:p>
    <w:p w:rsidR="00757367" w:rsidRDefault="00757367">
      <w:pPr>
        <w:numPr>
          <w:ilvl w:val="0"/>
          <w:numId w:val="209"/>
        </w:numPr>
        <w:spacing w:before="120" w:after="120"/>
        <w:ind w:left="709" w:hanging="425"/>
        <w:jc w:val="both"/>
        <w:rPr>
          <w:ins w:id="3037" w:author="Autor"/>
          <w:rFonts w:asciiTheme="minorHAnsi" w:hAnsiTheme="minorHAnsi"/>
          <w:sz w:val="20"/>
          <w:szCs w:val="20"/>
        </w:rPr>
        <w:pPrChange w:id="3038" w:author="Autor">
          <w:pPr>
            <w:numPr>
              <w:numId w:val="209"/>
            </w:numPr>
            <w:spacing w:before="120" w:after="120" w:line="240" w:lineRule="auto"/>
            <w:ind w:left="709" w:hanging="425"/>
            <w:jc w:val="both"/>
          </w:pPr>
        </w:pPrChange>
      </w:pPr>
      <w:ins w:id="3039" w:author="Autor">
        <w:r>
          <w:rPr>
            <w:rFonts w:asciiTheme="minorHAnsi" w:hAnsiTheme="minorHAnsi"/>
            <w:sz w:val="20"/>
            <w:szCs w:val="20"/>
          </w:rPr>
          <w:t xml:space="preserve">Prijímateľ </w:t>
        </w:r>
      </w:ins>
      <w:del w:id="3040" w:author="Autor">
        <w:r w:rsidRPr="00394991" w:rsidDel="00E06A79">
          <w:rPr>
            <w:rFonts w:asciiTheme="minorHAnsi" w:hAnsiTheme="minorHAnsi"/>
            <w:sz w:val="20"/>
            <w:szCs w:val="20"/>
          </w:rPr>
          <w:delText>RO vykonáva</w:delText>
        </w:r>
      </w:del>
      <w:ins w:id="3041" w:author="Autor">
        <w:r>
          <w:rPr>
            <w:rFonts w:asciiTheme="minorHAnsi" w:hAnsiTheme="minorHAnsi"/>
            <w:sz w:val="20"/>
            <w:szCs w:val="20"/>
          </w:rPr>
          <w:t>na</w:t>
        </w:r>
      </w:ins>
      <w:r w:rsidRPr="00394991">
        <w:rPr>
          <w:rFonts w:asciiTheme="minorHAnsi" w:hAnsiTheme="minorHAnsi"/>
          <w:sz w:val="20"/>
          <w:szCs w:val="20"/>
        </w:rPr>
        <w:t xml:space="preserve"> </w:t>
      </w:r>
      <w:r w:rsidRPr="009C597D">
        <w:rPr>
          <w:rFonts w:asciiTheme="minorHAnsi" w:hAnsiTheme="minorHAnsi"/>
          <w:b/>
          <w:sz w:val="20"/>
          <w:szCs w:val="20"/>
        </w:rPr>
        <w:t>prvú ex ante kontrolu</w:t>
      </w:r>
      <w:r w:rsidRPr="00394991">
        <w:rPr>
          <w:rFonts w:asciiTheme="minorHAnsi" w:hAnsiTheme="minorHAnsi"/>
          <w:sz w:val="20"/>
          <w:szCs w:val="20"/>
        </w:rPr>
        <w:t xml:space="preserve">  </w:t>
      </w:r>
      <w:r w:rsidRPr="009C597D">
        <w:rPr>
          <w:rFonts w:asciiTheme="minorHAnsi" w:hAnsiTheme="minorHAnsi"/>
          <w:b/>
          <w:sz w:val="20"/>
          <w:szCs w:val="20"/>
        </w:rPr>
        <w:t>nadlimitnej verejnej súťaže s využitím elektronického trhoviska</w:t>
      </w:r>
      <w:r w:rsidRPr="00394991">
        <w:rPr>
          <w:rFonts w:asciiTheme="minorHAnsi" w:hAnsiTheme="minorHAnsi"/>
          <w:sz w:val="20"/>
          <w:szCs w:val="20"/>
        </w:rPr>
        <w:t xml:space="preserve">  </w:t>
      </w:r>
      <w:del w:id="3042" w:author="Autor">
        <w:r w:rsidRPr="00394991" w:rsidDel="00E06A79">
          <w:rPr>
            <w:rFonts w:asciiTheme="minorHAnsi" w:hAnsiTheme="minorHAnsi"/>
            <w:sz w:val="20"/>
            <w:szCs w:val="20"/>
          </w:rPr>
          <w:delText>na základe</w:delText>
        </w:r>
      </w:del>
      <w:ins w:id="3043" w:author="Autor">
        <w:r>
          <w:rPr>
            <w:rFonts w:asciiTheme="minorHAnsi" w:hAnsiTheme="minorHAnsi"/>
            <w:sz w:val="20"/>
            <w:szCs w:val="20"/>
          </w:rPr>
          <w:t>predkladá:</w:t>
        </w:r>
      </w:ins>
    </w:p>
    <w:p w:rsidR="00757367" w:rsidRPr="003B74A0" w:rsidRDefault="00757367">
      <w:pPr>
        <w:pStyle w:val="Odsekzoznamu"/>
        <w:numPr>
          <w:ilvl w:val="1"/>
          <w:numId w:val="239"/>
        </w:numPr>
        <w:spacing w:before="120" w:after="120"/>
        <w:jc w:val="both"/>
        <w:rPr>
          <w:ins w:id="3044" w:author="Autor"/>
          <w:rFonts w:asciiTheme="minorHAnsi" w:hAnsiTheme="minorHAnsi"/>
          <w:b/>
          <w:sz w:val="20"/>
          <w:szCs w:val="20"/>
        </w:rPr>
        <w:pPrChange w:id="3045" w:author="Autor">
          <w:pPr>
            <w:numPr>
              <w:numId w:val="209"/>
            </w:numPr>
            <w:spacing w:before="120" w:after="120" w:line="240" w:lineRule="auto"/>
            <w:ind w:left="720" w:hanging="360"/>
            <w:jc w:val="both"/>
          </w:pPr>
        </w:pPrChange>
      </w:pPr>
      <w:ins w:id="3046" w:author="Autor">
        <w:del w:id="3047" w:author="Autor">
          <w:r w:rsidRPr="003B74A0" w:rsidDel="003B74A0">
            <w:rPr>
              <w:rFonts w:asciiTheme="minorHAnsi" w:hAnsiTheme="minorHAnsi"/>
              <w:b/>
              <w:sz w:val="20"/>
              <w:szCs w:val="20"/>
              <w:rPrChange w:id="3048" w:author="Autor">
                <w:rPr>
                  <w:rFonts w:asciiTheme="minorHAnsi" w:hAnsiTheme="minorHAnsi"/>
                  <w:sz w:val="20"/>
                  <w:szCs w:val="20"/>
                </w:rPr>
              </w:rPrChange>
            </w:rPr>
            <w:delText xml:space="preserve">- </w:delText>
          </w:r>
        </w:del>
        <w:r w:rsidRPr="003B74A0">
          <w:rPr>
            <w:rFonts w:asciiTheme="minorHAnsi" w:hAnsiTheme="minorHAnsi"/>
            <w:b/>
            <w:sz w:val="20"/>
            <w:szCs w:val="20"/>
          </w:rPr>
          <w:t>dokumentáciu preukazujúcu určenie predpokladanej hodnoty zákazky;</w:t>
        </w:r>
      </w:ins>
    </w:p>
    <w:p w:rsidR="00757367" w:rsidRPr="003B74A0" w:rsidRDefault="00757367">
      <w:pPr>
        <w:pStyle w:val="Odsekzoznamu"/>
        <w:numPr>
          <w:ilvl w:val="1"/>
          <w:numId w:val="239"/>
        </w:numPr>
        <w:spacing w:before="120" w:after="120"/>
        <w:jc w:val="both"/>
        <w:rPr>
          <w:ins w:id="3049" w:author="Autor"/>
          <w:rFonts w:asciiTheme="minorHAnsi" w:hAnsiTheme="minorHAnsi"/>
          <w:b/>
          <w:sz w:val="20"/>
          <w:szCs w:val="20"/>
        </w:rPr>
        <w:pPrChange w:id="3050" w:author="Autor">
          <w:pPr>
            <w:numPr>
              <w:numId w:val="209"/>
            </w:numPr>
            <w:spacing w:before="120" w:after="120" w:line="240" w:lineRule="auto"/>
            <w:ind w:left="720" w:hanging="360"/>
            <w:jc w:val="both"/>
          </w:pPr>
        </w:pPrChange>
      </w:pPr>
      <w:ins w:id="3051" w:author="Autor">
        <w:del w:id="3052" w:author="Autor">
          <w:r w:rsidRPr="003B74A0" w:rsidDel="003B74A0">
            <w:rPr>
              <w:rFonts w:asciiTheme="minorHAnsi" w:hAnsiTheme="minorHAnsi"/>
              <w:b/>
              <w:sz w:val="20"/>
              <w:szCs w:val="20"/>
            </w:rPr>
            <w:delText xml:space="preserve">- </w:delText>
          </w:r>
        </w:del>
      </w:ins>
      <w:del w:id="3053" w:author="Autor">
        <w:r w:rsidRPr="003B74A0" w:rsidDel="00E06A79">
          <w:rPr>
            <w:rFonts w:asciiTheme="minorHAnsi" w:hAnsiTheme="minorHAnsi"/>
            <w:b/>
            <w:sz w:val="20"/>
            <w:szCs w:val="20"/>
            <w:rPrChange w:id="3054" w:author="Autor">
              <w:rPr>
                <w:rFonts w:asciiTheme="minorHAnsi" w:hAnsiTheme="minorHAnsi"/>
                <w:sz w:val="20"/>
                <w:szCs w:val="20"/>
              </w:rPr>
            </w:rPrChange>
          </w:rPr>
          <w:delText xml:space="preserve"> </w:delText>
        </w:r>
      </w:del>
      <w:r w:rsidRPr="003B74A0">
        <w:rPr>
          <w:rFonts w:asciiTheme="minorHAnsi" w:hAnsiTheme="minorHAnsi"/>
          <w:b/>
          <w:sz w:val="20"/>
          <w:szCs w:val="20"/>
        </w:rPr>
        <w:t>oznámeni</w:t>
      </w:r>
      <w:del w:id="3055" w:author="Autor">
        <w:r w:rsidRPr="003B74A0" w:rsidDel="00E06A79">
          <w:rPr>
            <w:rFonts w:asciiTheme="minorHAnsi" w:hAnsiTheme="minorHAnsi"/>
            <w:b/>
            <w:sz w:val="20"/>
            <w:szCs w:val="20"/>
          </w:rPr>
          <w:delText>a</w:delText>
        </w:r>
      </w:del>
      <w:ins w:id="3056" w:author="Autor">
        <w:r w:rsidRPr="003B74A0">
          <w:rPr>
            <w:rFonts w:asciiTheme="minorHAnsi" w:hAnsiTheme="minorHAnsi"/>
            <w:b/>
            <w:sz w:val="20"/>
            <w:szCs w:val="20"/>
          </w:rPr>
          <w:t>e</w:t>
        </w:r>
      </w:ins>
      <w:r w:rsidRPr="003B74A0">
        <w:rPr>
          <w:rFonts w:asciiTheme="minorHAnsi" w:hAnsiTheme="minorHAnsi"/>
          <w:b/>
          <w:sz w:val="20"/>
          <w:szCs w:val="20"/>
        </w:rPr>
        <w:t xml:space="preserve"> o vyhlásení verejného obstarávania</w:t>
      </w:r>
      <w:ins w:id="3057" w:author="Autor">
        <w:r w:rsidRPr="003B74A0">
          <w:rPr>
            <w:rFonts w:asciiTheme="minorHAnsi" w:hAnsiTheme="minorHAnsi"/>
            <w:b/>
            <w:sz w:val="20"/>
            <w:szCs w:val="20"/>
          </w:rPr>
          <w:t>;</w:t>
        </w:r>
      </w:ins>
    </w:p>
    <w:p w:rsidR="00757367" w:rsidRDefault="00757367">
      <w:pPr>
        <w:pStyle w:val="Odsekzoznamu"/>
        <w:numPr>
          <w:ilvl w:val="1"/>
          <w:numId w:val="239"/>
        </w:numPr>
        <w:spacing w:before="120" w:after="120"/>
        <w:jc w:val="both"/>
        <w:rPr>
          <w:ins w:id="3058" w:author="Autor"/>
          <w:rFonts w:asciiTheme="minorHAnsi" w:hAnsiTheme="minorHAnsi"/>
          <w:sz w:val="20"/>
          <w:szCs w:val="20"/>
        </w:rPr>
        <w:pPrChange w:id="3059" w:author="Autor">
          <w:pPr>
            <w:numPr>
              <w:numId w:val="209"/>
            </w:numPr>
            <w:spacing w:before="120" w:after="120" w:line="240" w:lineRule="auto"/>
            <w:ind w:left="720" w:hanging="360"/>
            <w:jc w:val="both"/>
          </w:pPr>
        </w:pPrChange>
      </w:pPr>
      <w:del w:id="3060" w:author="Autor">
        <w:r w:rsidRPr="003B74A0" w:rsidDel="00E06A79">
          <w:rPr>
            <w:rFonts w:asciiTheme="minorHAnsi" w:hAnsiTheme="minorHAnsi"/>
            <w:b/>
            <w:sz w:val="20"/>
            <w:szCs w:val="20"/>
          </w:rPr>
          <w:delText xml:space="preserve"> a</w:delText>
        </w:r>
      </w:del>
      <w:ins w:id="3061" w:author="Autor">
        <w:del w:id="3062" w:author="Autor">
          <w:r w:rsidRPr="003B74A0" w:rsidDel="003B74A0">
            <w:rPr>
              <w:rFonts w:asciiTheme="minorHAnsi" w:hAnsiTheme="minorHAnsi"/>
              <w:b/>
              <w:sz w:val="20"/>
              <w:szCs w:val="20"/>
            </w:rPr>
            <w:delText xml:space="preserve">- </w:delText>
          </w:r>
        </w:del>
      </w:ins>
      <w:del w:id="3063" w:author="Autor">
        <w:r w:rsidRPr="003B74A0" w:rsidDel="00E06A79">
          <w:rPr>
            <w:rFonts w:asciiTheme="minorHAnsi" w:hAnsiTheme="minorHAnsi"/>
            <w:b/>
            <w:sz w:val="20"/>
            <w:szCs w:val="20"/>
          </w:rPr>
          <w:delText xml:space="preserve"> </w:delText>
        </w:r>
      </w:del>
      <w:r w:rsidRPr="003B74A0">
        <w:rPr>
          <w:rFonts w:asciiTheme="minorHAnsi" w:hAnsiTheme="minorHAnsi"/>
          <w:b/>
          <w:sz w:val="20"/>
          <w:szCs w:val="20"/>
        </w:rPr>
        <w:t>súťažn</w:t>
      </w:r>
      <w:del w:id="3064" w:author="Autor">
        <w:r w:rsidRPr="003B74A0" w:rsidDel="00E06A79">
          <w:rPr>
            <w:rFonts w:asciiTheme="minorHAnsi" w:hAnsiTheme="minorHAnsi"/>
            <w:b/>
            <w:sz w:val="20"/>
            <w:szCs w:val="20"/>
          </w:rPr>
          <w:delText>ých</w:delText>
        </w:r>
      </w:del>
      <w:ins w:id="3065" w:author="Autor">
        <w:r w:rsidRPr="003B74A0">
          <w:rPr>
            <w:rFonts w:asciiTheme="minorHAnsi" w:hAnsiTheme="minorHAnsi"/>
            <w:b/>
            <w:sz w:val="20"/>
            <w:szCs w:val="20"/>
          </w:rPr>
          <w:t>é</w:t>
        </w:r>
      </w:ins>
      <w:r w:rsidRPr="003B74A0">
        <w:rPr>
          <w:rFonts w:asciiTheme="minorHAnsi" w:hAnsiTheme="minorHAnsi"/>
          <w:b/>
          <w:sz w:val="20"/>
          <w:szCs w:val="20"/>
        </w:rPr>
        <w:t xml:space="preserve"> podklad</w:t>
      </w:r>
      <w:del w:id="3066" w:author="Autor">
        <w:r w:rsidRPr="003B74A0" w:rsidDel="00E06A79">
          <w:rPr>
            <w:rFonts w:asciiTheme="minorHAnsi" w:hAnsiTheme="minorHAnsi"/>
            <w:b/>
            <w:sz w:val="20"/>
            <w:szCs w:val="20"/>
          </w:rPr>
          <w:delText>ov</w:delText>
        </w:r>
      </w:del>
      <w:ins w:id="3067" w:author="Autor">
        <w:r w:rsidRPr="003B74A0">
          <w:rPr>
            <w:rFonts w:asciiTheme="minorHAnsi" w:hAnsiTheme="minorHAnsi"/>
            <w:b/>
            <w:sz w:val="20"/>
            <w:szCs w:val="20"/>
          </w:rPr>
          <w:t>y</w:t>
        </w:r>
      </w:ins>
      <w:r w:rsidRPr="003B74A0">
        <w:rPr>
          <w:rFonts w:asciiTheme="minorHAnsi" w:hAnsiTheme="minorHAnsi"/>
          <w:sz w:val="20"/>
          <w:szCs w:val="20"/>
          <w:rPrChange w:id="3068" w:author="Autor">
            <w:rPr>
              <w:rFonts w:asciiTheme="minorHAnsi" w:hAnsiTheme="minorHAnsi"/>
              <w:b/>
              <w:sz w:val="20"/>
              <w:szCs w:val="20"/>
            </w:rPr>
          </w:rPrChange>
        </w:rPr>
        <w:t>,</w:t>
      </w:r>
      <w:r w:rsidRPr="00394991">
        <w:rPr>
          <w:rFonts w:asciiTheme="minorHAnsi" w:hAnsiTheme="minorHAnsi"/>
          <w:sz w:val="20"/>
          <w:szCs w:val="20"/>
        </w:rPr>
        <w:t xml:space="preserve"> ktoré boli automatizovaným spôsobom vytvorené z údajov zo zverejnenej ponuky na elektronickom </w:t>
      </w:r>
      <w:del w:id="3069" w:author="Autor">
        <w:r w:rsidRPr="00394991" w:rsidDel="00E06A79">
          <w:rPr>
            <w:rFonts w:asciiTheme="minorHAnsi" w:hAnsiTheme="minorHAnsi"/>
            <w:sz w:val="20"/>
            <w:szCs w:val="20"/>
          </w:rPr>
          <w:delText xml:space="preserve">trhovisku </w:delText>
        </w:r>
        <w:r w:rsidRPr="00612E0A" w:rsidDel="00E06A79">
          <w:rPr>
            <w:rFonts w:asciiTheme="minorHAnsi" w:hAnsiTheme="minorHAnsi"/>
            <w:sz w:val="20"/>
            <w:szCs w:val="20"/>
          </w:rPr>
          <w:delText xml:space="preserve"> </w:delText>
        </w:r>
      </w:del>
      <w:ins w:id="3070" w:author="Autor">
        <w:r w:rsidRPr="00394991">
          <w:rPr>
            <w:rFonts w:asciiTheme="minorHAnsi" w:hAnsiTheme="minorHAnsi"/>
            <w:sz w:val="20"/>
            <w:szCs w:val="20"/>
          </w:rPr>
          <w:t>trhovisku</w:t>
        </w:r>
        <w:r>
          <w:rPr>
            <w:rFonts w:asciiTheme="minorHAnsi" w:hAnsiTheme="minorHAnsi"/>
            <w:sz w:val="20"/>
            <w:szCs w:val="20"/>
          </w:rPr>
          <w:t xml:space="preserve"> </w:t>
        </w:r>
      </w:ins>
      <w:del w:id="3071" w:author="Autor">
        <w:r w:rsidRPr="00612E0A" w:rsidDel="00E06A79">
          <w:rPr>
            <w:rFonts w:asciiTheme="minorHAnsi" w:hAnsiTheme="minorHAnsi"/>
            <w:sz w:val="20"/>
            <w:szCs w:val="20"/>
          </w:rPr>
          <w:br/>
        </w:r>
      </w:del>
      <w:r w:rsidRPr="00612E0A">
        <w:rPr>
          <w:rFonts w:asciiTheme="minorHAnsi" w:hAnsiTheme="minorHAnsi"/>
          <w:sz w:val="20"/>
          <w:szCs w:val="20"/>
        </w:rPr>
        <w:t xml:space="preserve">a informácií od prijímateľa. </w:t>
      </w:r>
      <w:r>
        <w:rPr>
          <w:rFonts w:asciiTheme="minorHAnsi" w:hAnsiTheme="minorHAnsi"/>
          <w:sz w:val="20"/>
          <w:szCs w:val="20"/>
        </w:rPr>
        <w:t>N</w:t>
      </w:r>
      <w:r w:rsidRPr="00394991">
        <w:rPr>
          <w:rFonts w:asciiTheme="minorHAnsi" w:hAnsiTheme="minorHAnsi"/>
          <w:sz w:val="20"/>
          <w:szCs w:val="20"/>
        </w:rPr>
        <w:t xml:space="preserve">a overenie predložených dokumentov a tiež pri dopĺňaní ďalších potrebných informácií, </w:t>
      </w:r>
      <w:r>
        <w:rPr>
          <w:rFonts w:asciiTheme="minorHAnsi" w:hAnsiTheme="minorHAnsi"/>
          <w:sz w:val="20"/>
          <w:szCs w:val="20"/>
        </w:rPr>
        <w:t xml:space="preserve">využíva </w:t>
      </w:r>
      <w:r w:rsidRPr="00394991">
        <w:rPr>
          <w:rFonts w:asciiTheme="minorHAnsi" w:hAnsiTheme="minorHAnsi"/>
          <w:sz w:val="20"/>
          <w:szCs w:val="20"/>
        </w:rPr>
        <w:t>priamo príslušný informačný systém elektronického trhoviska, a</w:t>
      </w:r>
      <w:del w:id="3072" w:author="Autor">
        <w:r w:rsidRPr="00394991" w:rsidDel="00E06A79">
          <w:rPr>
            <w:rFonts w:asciiTheme="minorHAnsi" w:hAnsiTheme="minorHAnsi"/>
            <w:sz w:val="20"/>
            <w:szCs w:val="20"/>
          </w:rPr>
          <w:delText xml:space="preserve"> </w:delText>
        </w:r>
      </w:del>
      <w:ins w:id="3073" w:author="Autor">
        <w:r>
          <w:rPr>
            <w:rFonts w:asciiTheme="minorHAnsi" w:hAnsiTheme="minorHAnsi"/>
            <w:sz w:val="20"/>
            <w:szCs w:val="20"/>
          </w:rPr>
          <w:t> </w:t>
        </w:r>
      </w:ins>
      <w:r w:rsidRPr="00394991">
        <w:rPr>
          <w:rFonts w:asciiTheme="minorHAnsi" w:hAnsiTheme="minorHAnsi"/>
          <w:sz w:val="20"/>
          <w:szCs w:val="20"/>
        </w:rPr>
        <w:t>to</w:t>
      </w:r>
      <w:ins w:id="3074" w:author="Autor">
        <w:r>
          <w:rPr>
            <w:rFonts w:asciiTheme="minorHAnsi" w:hAnsiTheme="minorHAnsi"/>
            <w:sz w:val="20"/>
            <w:szCs w:val="20"/>
          </w:rPr>
          <w:t xml:space="preserve"> </w:t>
        </w:r>
      </w:ins>
      <w:del w:id="3075" w:author="Autor">
        <w:r w:rsidRPr="00394991" w:rsidDel="00E06A79">
          <w:rPr>
            <w:rFonts w:asciiTheme="minorHAnsi" w:hAnsiTheme="minorHAnsi"/>
            <w:sz w:val="20"/>
            <w:szCs w:val="20"/>
          </w:rPr>
          <w:delText xml:space="preserve"> </w:delText>
        </w:r>
        <w:r w:rsidDel="00E06A79">
          <w:rPr>
            <w:rFonts w:asciiTheme="minorHAnsi" w:hAnsiTheme="minorHAnsi"/>
            <w:sz w:val="20"/>
            <w:szCs w:val="20"/>
          </w:rPr>
          <w:delText xml:space="preserve"> </w:delText>
        </w:r>
        <w:r w:rsidDel="00E06A79">
          <w:rPr>
            <w:rFonts w:asciiTheme="minorHAnsi" w:hAnsiTheme="minorHAnsi"/>
            <w:sz w:val="20"/>
            <w:szCs w:val="20"/>
          </w:rPr>
          <w:br/>
        </w:r>
      </w:del>
      <w:r w:rsidRPr="00394991">
        <w:rPr>
          <w:rFonts w:asciiTheme="minorHAnsi" w:hAnsiTheme="minorHAnsi"/>
          <w:sz w:val="20"/>
          <w:szCs w:val="20"/>
        </w:rPr>
        <w:t xml:space="preserve">v rozsahu verejne dostupnom.  </w:t>
      </w:r>
    </w:p>
    <w:p w:rsidR="00757367" w:rsidRPr="00394991" w:rsidDel="003B74A0" w:rsidRDefault="00757367">
      <w:pPr>
        <w:spacing w:before="120" w:after="120"/>
        <w:ind w:left="709" w:hanging="425"/>
        <w:jc w:val="both"/>
        <w:rPr>
          <w:del w:id="3076" w:author="Autor"/>
          <w:rFonts w:asciiTheme="minorHAnsi" w:hAnsiTheme="minorHAnsi"/>
          <w:sz w:val="20"/>
          <w:szCs w:val="20"/>
        </w:rPr>
        <w:pPrChange w:id="3077" w:author="Autor">
          <w:pPr>
            <w:numPr>
              <w:numId w:val="209"/>
            </w:numPr>
            <w:spacing w:before="120" w:after="120" w:line="240" w:lineRule="auto"/>
            <w:ind w:left="720" w:hanging="360"/>
            <w:jc w:val="both"/>
          </w:pPr>
        </w:pPrChange>
      </w:pPr>
    </w:p>
    <w:p w:rsidR="00757367" w:rsidRPr="00FF034D" w:rsidRDefault="00757367">
      <w:pPr>
        <w:numPr>
          <w:ilvl w:val="0"/>
          <w:numId w:val="209"/>
        </w:numPr>
        <w:spacing w:before="120" w:after="120"/>
        <w:ind w:left="709" w:hanging="425"/>
        <w:jc w:val="both"/>
        <w:rPr>
          <w:rFonts w:asciiTheme="minorHAnsi" w:hAnsiTheme="minorHAnsi"/>
          <w:b/>
          <w:sz w:val="20"/>
          <w:szCs w:val="20"/>
          <w:rPrChange w:id="3078" w:author="Autor">
            <w:rPr>
              <w:rFonts w:asciiTheme="minorHAnsi" w:hAnsiTheme="minorHAnsi"/>
              <w:sz w:val="20"/>
              <w:szCs w:val="20"/>
            </w:rPr>
          </w:rPrChange>
        </w:rPr>
        <w:pPrChange w:id="3079" w:author="Autor">
          <w:pPr>
            <w:numPr>
              <w:numId w:val="209"/>
            </w:numPr>
            <w:spacing w:before="120" w:after="120" w:line="240" w:lineRule="auto"/>
            <w:ind w:left="720" w:hanging="360"/>
            <w:jc w:val="both"/>
          </w:pPr>
        </w:pPrChange>
      </w:pPr>
      <w:r w:rsidRPr="00FF034D">
        <w:rPr>
          <w:rFonts w:asciiTheme="minorHAnsi" w:hAnsiTheme="minorHAnsi"/>
          <w:b/>
          <w:sz w:val="20"/>
          <w:szCs w:val="20"/>
          <w:rPrChange w:id="3080" w:author="Autor">
            <w:rPr>
              <w:rFonts w:asciiTheme="minorHAnsi" w:hAnsiTheme="minorHAnsi"/>
              <w:sz w:val="20"/>
              <w:szCs w:val="20"/>
            </w:rPr>
          </w:rPrChange>
        </w:rPr>
        <w:t xml:space="preserve">Prijímateľ na </w:t>
      </w:r>
      <w:del w:id="3081" w:author="Autor">
        <w:r w:rsidRPr="00FF034D" w:rsidDel="00E06A79">
          <w:rPr>
            <w:rFonts w:asciiTheme="minorHAnsi" w:hAnsiTheme="minorHAnsi"/>
            <w:b/>
            <w:sz w:val="20"/>
            <w:szCs w:val="20"/>
            <w:rPrChange w:id="3082" w:author="Autor">
              <w:rPr>
                <w:rFonts w:asciiTheme="minorHAnsi" w:hAnsiTheme="minorHAnsi"/>
                <w:sz w:val="20"/>
                <w:szCs w:val="20"/>
              </w:rPr>
            </w:rPrChange>
          </w:rPr>
          <w:delText>prvú e</w:delText>
        </w:r>
      </w:del>
      <w:ins w:id="3083" w:author="Autor">
        <w:r>
          <w:rPr>
            <w:rFonts w:asciiTheme="minorHAnsi" w:hAnsiTheme="minorHAnsi"/>
            <w:b/>
            <w:sz w:val="20"/>
            <w:szCs w:val="20"/>
          </w:rPr>
          <w:t>e</w:t>
        </w:r>
      </w:ins>
      <w:r w:rsidRPr="00FF034D">
        <w:rPr>
          <w:rFonts w:asciiTheme="minorHAnsi" w:hAnsiTheme="minorHAnsi"/>
          <w:b/>
          <w:sz w:val="20"/>
          <w:szCs w:val="20"/>
          <w:rPrChange w:id="3084" w:author="Autor">
            <w:rPr>
              <w:rFonts w:asciiTheme="minorHAnsi" w:hAnsiTheme="minorHAnsi"/>
              <w:sz w:val="20"/>
              <w:szCs w:val="20"/>
            </w:rPr>
          </w:rPrChange>
        </w:rPr>
        <w:t xml:space="preserve">x </w:t>
      </w:r>
      <w:del w:id="3085" w:author="Autor">
        <w:r w:rsidRPr="00FF034D" w:rsidDel="00E06A79">
          <w:rPr>
            <w:rFonts w:asciiTheme="minorHAnsi" w:hAnsiTheme="minorHAnsi"/>
            <w:b/>
            <w:sz w:val="20"/>
            <w:szCs w:val="20"/>
            <w:rPrChange w:id="3086" w:author="Autor">
              <w:rPr>
                <w:rFonts w:asciiTheme="minorHAnsi" w:hAnsiTheme="minorHAnsi"/>
                <w:sz w:val="20"/>
                <w:szCs w:val="20"/>
              </w:rPr>
            </w:rPrChange>
          </w:rPr>
          <w:delText>ante</w:delText>
        </w:r>
      </w:del>
      <w:ins w:id="3087" w:author="Autor">
        <w:r>
          <w:rPr>
            <w:rFonts w:asciiTheme="minorHAnsi" w:hAnsiTheme="minorHAnsi"/>
            <w:b/>
            <w:sz w:val="20"/>
            <w:szCs w:val="20"/>
          </w:rPr>
          <w:t>post</w:t>
        </w:r>
      </w:ins>
      <w:r w:rsidRPr="00FF034D">
        <w:rPr>
          <w:rFonts w:asciiTheme="minorHAnsi" w:hAnsiTheme="minorHAnsi"/>
          <w:b/>
          <w:sz w:val="20"/>
          <w:szCs w:val="20"/>
          <w:rPrChange w:id="3088" w:author="Autor">
            <w:rPr>
              <w:rFonts w:asciiTheme="minorHAnsi" w:hAnsiTheme="minorHAnsi"/>
              <w:sz w:val="20"/>
              <w:szCs w:val="20"/>
            </w:rPr>
          </w:rPrChange>
        </w:rPr>
        <w:t xml:space="preserve"> kontrolu</w:t>
      </w:r>
      <w:ins w:id="3089" w:author="Autor">
        <w:r>
          <w:rPr>
            <w:rFonts w:asciiTheme="minorHAnsi" w:hAnsiTheme="minorHAnsi"/>
            <w:b/>
            <w:sz w:val="20"/>
            <w:szCs w:val="20"/>
          </w:rPr>
          <w:t xml:space="preserve"> (po vygenerovaní výslednej zmluvy a po jej zverejnení v zmysle zákona o slobode informácií – pokiaľ ide o povinnú osobu podľa zákona)</w:t>
        </w:r>
      </w:ins>
      <w:r w:rsidRPr="00FF034D">
        <w:rPr>
          <w:rFonts w:asciiTheme="minorHAnsi" w:hAnsiTheme="minorHAnsi"/>
          <w:b/>
          <w:sz w:val="20"/>
          <w:szCs w:val="20"/>
          <w:rPrChange w:id="3090" w:author="Autor">
            <w:rPr>
              <w:rFonts w:asciiTheme="minorHAnsi" w:hAnsiTheme="minorHAnsi"/>
              <w:sz w:val="20"/>
              <w:szCs w:val="20"/>
            </w:rPr>
          </w:rPrChange>
        </w:rPr>
        <w:t xml:space="preserve"> </w:t>
      </w:r>
      <w:del w:id="3091" w:author="Autor">
        <w:r w:rsidRPr="00FF034D" w:rsidDel="00314A9B">
          <w:rPr>
            <w:rFonts w:asciiTheme="minorHAnsi" w:hAnsiTheme="minorHAnsi"/>
            <w:b/>
            <w:sz w:val="20"/>
            <w:szCs w:val="20"/>
            <w:rPrChange w:id="3092" w:author="Autor">
              <w:rPr>
                <w:rFonts w:asciiTheme="minorHAnsi" w:hAnsiTheme="minorHAnsi"/>
                <w:sz w:val="20"/>
                <w:szCs w:val="20"/>
              </w:rPr>
            </w:rPrChange>
          </w:rPr>
          <w:delText>ďalej</w:delText>
        </w:r>
        <w:r w:rsidRPr="00FF034D" w:rsidDel="00E06A79">
          <w:rPr>
            <w:rFonts w:asciiTheme="minorHAnsi" w:hAnsiTheme="minorHAnsi"/>
            <w:b/>
            <w:sz w:val="20"/>
            <w:szCs w:val="20"/>
            <w:rPrChange w:id="3093" w:author="Autor">
              <w:rPr>
                <w:rFonts w:asciiTheme="minorHAnsi" w:hAnsiTheme="minorHAnsi"/>
                <w:sz w:val="20"/>
                <w:szCs w:val="20"/>
              </w:rPr>
            </w:rPrChange>
          </w:rPr>
          <w:delText xml:space="preserve"> </w:delText>
        </w:r>
      </w:del>
      <w:r w:rsidRPr="00FF034D">
        <w:rPr>
          <w:rFonts w:asciiTheme="minorHAnsi" w:hAnsiTheme="minorHAnsi"/>
          <w:b/>
          <w:sz w:val="20"/>
          <w:szCs w:val="20"/>
          <w:rPrChange w:id="3094" w:author="Autor">
            <w:rPr>
              <w:rFonts w:asciiTheme="minorHAnsi" w:hAnsiTheme="minorHAnsi"/>
              <w:sz w:val="20"/>
              <w:szCs w:val="20"/>
            </w:rPr>
          </w:rPrChange>
        </w:rPr>
        <w:t>predkladá:</w:t>
      </w:r>
    </w:p>
    <w:p w:rsidR="00757367" w:rsidRDefault="00757367">
      <w:pPr>
        <w:pStyle w:val="Odsekzoznamu"/>
        <w:numPr>
          <w:ilvl w:val="1"/>
          <w:numId w:val="239"/>
        </w:numPr>
        <w:spacing w:before="120" w:after="120"/>
        <w:jc w:val="both"/>
        <w:rPr>
          <w:rFonts w:asciiTheme="minorHAnsi" w:hAnsiTheme="minorHAnsi"/>
          <w:sz w:val="20"/>
          <w:szCs w:val="20"/>
        </w:rPr>
        <w:pPrChange w:id="3095" w:author="Autor">
          <w:pPr>
            <w:spacing w:before="120" w:after="0" w:line="240" w:lineRule="auto"/>
            <w:ind w:left="720"/>
            <w:jc w:val="both"/>
          </w:pPr>
        </w:pPrChange>
      </w:pPr>
      <w:del w:id="3096" w:author="Autor">
        <w:r w:rsidDel="003B74A0">
          <w:rPr>
            <w:rFonts w:asciiTheme="minorHAnsi" w:hAnsiTheme="minorHAnsi"/>
            <w:sz w:val="20"/>
            <w:szCs w:val="20"/>
          </w:rPr>
          <w:delText xml:space="preserve">- </w:delText>
        </w:r>
        <w:r w:rsidRPr="002D0C82" w:rsidDel="003B74A0">
          <w:rPr>
            <w:rFonts w:asciiTheme="minorHAnsi" w:hAnsiTheme="minorHAnsi"/>
            <w:sz w:val="20"/>
            <w:szCs w:val="20"/>
          </w:rPr>
          <w:delText xml:space="preserve"> </w:delText>
        </w:r>
      </w:del>
      <w:r w:rsidRPr="003B74A0">
        <w:rPr>
          <w:rFonts w:asciiTheme="minorHAnsi" w:hAnsiTheme="minorHAnsi"/>
          <w:sz w:val="20"/>
          <w:szCs w:val="20"/>
          <w:rPrChange w:id="3097" w:author="Autor">
            <w:rPr>
              <w:rFonts w:asciiTheme="minorHAnsi" w:hAnsiTheme="minorHAnsi"/>
              <w:b/>
              <w:sz w:val="20"/>
              <w:szCs w:val="20"/>
            </w:rPr>
          </w:rPrChange>
        </w:rPr>
        <w:t xml:space="preserve">dokumentáciu preukazujúcu určenie predpokladanej hodnoty zákazky, </w:t>
      </w:r>
    </w:p>
    <w:p w:rsidR="00757367" w:rsidRPr="003B74A0" w:rsidRDefault="00757367">
      <w:pPr>
        <w:pStyle w:val="Odsekzoznamu"/>
        <w:numPr>
          <w:ilvl w:val="1"/>
          <w:numId w:val="239"/>
        </w:numPr>
        <w:spacing w:before="120" w:after="120"/>
        <w:jc w:val="both"/>
        <w:rPr>
          <w:ins w:id="3098" w:author="Autor"/>
          <w:rFonts w:asciiTheme="minorHAnsi" w:hAnsiTheme="minorHAnsi"/>
          <w:sz w:val="20"/>
          <w:szCs w:val="20"/>
        </w:rPr>
        <w:pPrChange w:id="3099" w:author="Autor">
          <w:pPr>
            <w:spacing w:after="0" w:line="240" w:lineRule="auto"/>
            <w:ind w:left="851" w:hanging="131"/>
            <w:jc w:val="both"/>
          </w:pPr>
        </w:pPrChange>
      </w:pPr>
      <w:ins w:id="3100" w:author="Autor">
        <w:del w:id="3101"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objednávkový formulár zákazky,</w:t>
        </w:r>
      </w:ins>
    </w:p>
    <w:p w:rsidR="00757367" w:rsidRPr="003B74A0" w:rsidRDefault="00757367">
      <w:pPr>
        <w:pStyle w:val="Odsekzoznamu"/>
        <w:numPr>
          <w:ilvl w:val="1"/>
          <w:numId w:val="239"/>
        </w:numPr>
        <w:spacing w:before="120" w:after="120"/>
        <w:jc w:val="both"/>
        <w:rPr>
          <w:ins w:id="3102" w:author="Autor"/>
          <w:rFonts w:asciiTheme="minorHAnsi" w:hAnsiTheme="minorHAnsi"/>
          <w:sz w:val="20"/>
          <w:szCs w:val="20"/>
        </w:rPr>
        <w:pPrChange w:id="3103" w:author="Autor">
          <w:pPr>
            <w:spacing w:after="0" w:line="240" w:lineRule="auto"/>
            <w:ind w:left="851" w:hanging="131"/>
            <w:jc w:val="both"/>
          </w:pPr>
        </w:pPrChange>
      </w:pPr>
      <w:ins w:id="3104" w:author="Autor">
        <w:del w:id="3105"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anonymný zmluvný formulár zákazky,</w:t>
        </w:r>
      </w:ins>
    </w:p>
    <w:p w:rsidR="00757367" w:rsidRPr="003B74A0" w:rsidRDefault="00757367">
      <w:pPr>
        <w:pStyle w:val="Odsekzoznamu"/>
        <w:numPr>
          <w:ilvl w:val="1"/>
          <w:numId w:val="239"/>
        </w:numPr>
        <w:spacing w:before="120" w:after="120"/>
        <w:jc w:val="both"/>
        <w:rPr>
          <w:ins w:id="3106" w:author="Autor"/>
          <w:rFonts w:asciiTheme="minorHAnsi" w:hAnsiTheme="minorHAnsi"/>
          <w:sz w:val="20"/>
          <w:szCs w:val="20"/>
        </w:rPr>
        <w:pPrChange w:id="3107" w:author="Autor">
          <w:pPr>
            <w:spacing w:after="0" w:line="240" w:lineRule="auto"/>
            <w:ind w:left="851" w:hanging="131"/>
            <w:jc w:val="both"/>
          </w:pPr>
        </w:pPrChange>
      </w:pPr>
      <w:del w:id="3108" w:author="Autor">
        <w:r w:rsidRPr="003B74A0" w:rsidDel="00B91C28">
          <w:rPr>
            <w:rFonts w:asciiTheme="minorHAnsi" w:hAnsiTheme="minorHAnsi"/>
            <w:sz w:val="20"/>
            <w:szCs w:val="20"/>
          </w:rPr>
          <w:delText xml:space="preserve">- </w:delText>
        </w:r>
      </w:del>
      <w:ins w:id="3109" w:author="Autor">
        <w:del w:id="3110"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zmluvný formulár zákazky,</w:t>
        </w:r>
      </w:ins>
    </w:p>
    <w:p w:rsidR="00757367" w:rsidRPr="003B74A0" w:rsidRDefault="00757367">
      <w:pPr>
        <w:pStyle w:val="Odsekzoznamu"/>
        <w:numPr>
          <w:ilvl w:val="1"/>
          <w:numId w:val="239"/>
        </w:numPr>
        <w:spacing w:before="120" w:after="120"/>
        <w:jc w:val="both"/>
        <w:rPr>
          <w:ins w:id="3111" w:author="Autor"/>
          <w:rFonts w:asciiTheme="minorHAnsi" w:hAnsiTheme="minorHAnsi"/>
          <w:sz w:val="20"/>
          <w:szCs w:val="20"/>
        </w:rPr>
        <w:pPrChange w:id="3112" w:author="Autor">
          <w:pPr>
            <w:spacing w:after="0" w:line="240" w:lineRule="auto"/>
            <w:ind w:left="851" w:hanging="131"/>
            <w:jc w:val="both"/>
          </w:pPr>
        </w:pPrChange>
      </w:pPr>
      <w:ins w:id="3113" w:author="Autor">
        <w:del w:id="3114"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 xml:space="preserve">výsledné poradie dodávateľov, </w:t>
        </w:r>
      </w:ins>
    </w:p>
    <w:p w:rsidR="00757367" w:rsidRPr="003B74A0" w:rsidRDefault="00757367">
      <w:pPr>
        <w:pStyle w:val="Odsekzoznamu"/>
        <w:numPr>
          <w:ilvl w:val="1"/>
          <w:numId w:val="239"/>
        </w:numPr>
        <w:spacing w:before="120" w:after="120"/>
        <w:jc w:val="both"/>
        <w:rPr>
          <w:ins w:id="3115" w:author="Autor"/>
          <w:rFonts w:asciiTheme="minorHAnsi" w:hAnsiTheme="minorHAnsi"/>
          <w:sz w:val="20"/>
          <w:szCs w:val="20"/>
        </w:rPr>
        <w:pPrChange w:id="3116" w:author="Autor">
          <w:pPr>
            <w:spacing w:after="0" w:line="240" w:lineRule="auto"/>
            <w:ind w:left="851" w:hanging="131"/>
            <w:jc w:val="both"/>
          </w:pPr>
        </w:pPrChange>
      </w:pPr>
      <w:ins w:id="3117" w:author="Autor">
        <w:del w:id="3118"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protokol o priebehu zadávania zákazky,</w:t>
        </w:r>
      </w:ins>
    </w:p>
    <w:p w:rsidR="00757367" w:rsidRPr="003B74A0" w:rsidRDefault="00757367">
      <w:pPr>
        <w:pStyle w:val="Odsekzoznamu"/>
        <w:numPr>
          <w:ilvl w:val="1"/>
          <w:numId w:val="239"/>
        </w:numPr>
        <w:spacing w:before="120" w:after="120"/>
        <w:jc w:val="both"/>
        <w:rPr>
          <w:ins w:id="3119" w:author="Autor"/>
          <w:rFonts w:asciiTheme="minorHAnsi" w:hAnsiTheme="minorHAnsi"/>
          <w:sz w:val="20"/>
          <w:szCs w:val="20"/>
        </w:rPr>
        <w:pPrChange w:id="3120" w:author="Autor">
          <w:pPr>
            <w:spacing w:after="0" w:line="240" w:lineRule="auto"/>
            <w:ind w:left="851" w:hanging="131"/>
            <w:jc w:val="both"/>
          </w:pPr>
        </w:pPrChange>
      </w:pPr>
      <w:ins w:id="3121" w:author="Autor">
        <w:del w:id="3122"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zmluva vygenerovaná informačným systémom elektronického trhoviska,</w:t>
        </w:r>
      </w:ins>
    </w:p>
    <w:p w:rsidR="00757367" w:rsidRPr="003B74A0" w:rsidRDefault="00757367">
      <w:pPr>
        <w:pStyle w:val="Odsekzoznamu"/>
        <w:numPr>
          <w:ilvl w:val="1"/>
          <w:numId w:val="239"/>
        </w:numPr>
        <w:spacing w:before="120" w:after="120"/>
        <w:jc w:val="both"/>
        <w:rPr>
          <w:ins w:id="3123" w:author="Autor"/>
          <w:rFonts w:asciiTheme="minorHAnsi" w:hAnsiTheme="minorHAnsi"/>
          <w:sz w:val="20"/>
          <w:szCs w:val="20"/>
        </w:rPr>
        <w:pPrChange w:id="3124" w:author="Autor">
          <w:pPr>
            <w:spacing w:after="0" w:line="240" w:lineRule="auto"/>
            <w:ind w:left="851" w:hanging="131"/>
            <w:jc w:val="both"/>
          </w:pPr>
        </w:pPrChange>
      </w:pPr>
      <w:ins w:id="3125" w:author="Autor">
        <w:del w:id="3126"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záznam o systémových udalostiach zákazky,</w:t>
        </w:r>
      </w:ins>
    </w:p>
    <w:p w:rsidR="00757367" w:rsidRPr="003B74A0" w:rsidRDefault="00757367">
      <w:pPr>
        <w:pStyle w:val="Odsekzoznamu"/>
        <w:numPr>
          <w:ilvl w:val="1"/>
          <w:numId w:val="239"/>
        </w:numPr>
        <w:spacing w:before="120" w:after="120"/>
        <w:jc w:val="both"/>
        <w:rPr>
          <w:ins w:id="3127" w:author="Autor"/>
          <w:rFonts w:asciiTheme="minorHAnsi" w:hAnsiTheme="minorHAnsi"/>
          <w:sz w:val="20"/>
          <w:szCs w:val="20"/>
          <w:rPrChange w:id="3128" w:author="Autor">
            <w:rPr>
              <w:ins w:id="3129" w:author="Autor"/>
              <w:rFonts w:asciiTheme="minorHAnsi" w:hAnsiTheme="minorHAnsi"/>
              <w:b/>
              <w:sz w:val="20"/>
              <w:szCs w:val="20"/>
            </w:rPr>
          </w:rPrChange>
        </w:rPr>
        <w:pPrChange w:id="3130" w:author="Autor">
          <w:pPr>
            <w:spacing w:after="0" w:line="240" w:lineRule="auto"/>
            <w:ind w:left="851" w:hanging="131"/>
            <w:jc w:val="both"/>
          </w:pPr>
        </w:pPrChange>
      </w:pPr>
      <w:ins w:id="3131" w:author="Autor">
        <w:del w:id="3132" w:author="Autor">
          <w:r w:rsidRPr="003B74A0" w:rsidDel="003B74A0">
            <w:rPr>
              <w:rFonts w:asciiTheme="minorHAnsi" w:hAnsiTheme="minorHAnsi"/>
              <w:sz w:val="20"/>
              <w:szCs w:val="20"/>
            </w:rPr>
            <w:delText xml:space="preserve">- </w:delText>
          </w:r>
        </w:del>
        <w:r w:rsidRPr="003B74A0">
          <w:rPr>
            <w:rFonts w:asciiTheme="minorHAnsi" w:hAnsiTheme="minorHAnsi"/>
            <w:sz w:val="20"/>
            <w:szCs w:val="20"/>
          </w:rPr>
          <w:t>záznam o systémových udalostiach elektronickej aukcie,</w:t>
        </w:r>
      </w:ins>
    </w:p>
    <w:p w:rsidR="00757367" w:rsidRPr="003B74A0" w:rsidRDefault="00757367">
      <w:pPr>
        <w:pStyle w:val="Odsekzoznamu"/>
        <w:numPr>
          <w:ilvl w:val="1"/>
          <w:numId w:val="239"/>
        </w:numPr>
        <w:spacing w:before="120" w:after="120"/>
        <w:jc w:val="both"/>
        <w:rPr>
          <w:ins w:id="3133" w:author="Autor"/>
          <w:rFonts w:asciiTheme="minorHAnsi" w:hAnsiTheme="minorHAnsi"/>
          <w:sz w:val="20"/>
          <w:szCs w:val="20"/>
        </w:rPr>
        <w:pPrChange w:id="3134" w:author="Autor">
          <w:pPr>
            <w:spacing w:after="0" w:line="240" w:lineRule="auto"/>
            <w:ind w:left="851" w:hanging="131"/>
            <w:jc w:val="both"/>
          </w:pPr>
        </w:pPrChange>
      </w:pPr>
      <w:ins w:id="3135" w:author="Autor">
        <w:del w:id="3136" w:author="Autor">
          <w:r w:rsidRPr="003B74A0" w:rsidDel="003B74A0">
            <w:rPr>
              <w:rFonts w:asciiTheme="minorHAnsi" w:hAnsiTheme="minorHAnsi"/>
              <w:sz w:val="20"/>
              <w:szCs w:val="20"/>
              <w:rPrChange w:id="3137" w:author="Autor">
                <w:rPr>
                  <w:rFonts w:asciiTheme="minorHAnsi" w:hAnsiTheme="minorHAnsi"/>
                  <w:b/>
                  <w:sz w:val="20"/>
                  <w:szCs w:val="20"/>
                </w:rPr>
              </w:rPrChange>
            </w:rPr>
            <w:delText xml:space="preserve">- </w:delText>
          </w:r>
        </w:del>
        <w:r w:rsidRPr="003B74A0">
          <w:rPr>
            <w:rFonts w:asciiTheme="minorHAnsi" w:hAnsiTheme="minorHAnsi"/>
            <w:sz w:val="20"/>
            <w:szCs w:val="20"/>
            <w:rPrChange w:id="3138" w:author="Autor">
              <w:rPr>
                <w:rFonts w:asciiTheme="minorHAnsi" w:hAnsiTheme="minorHAnsi"/>
                <w:b/>
                <w:sz w:val="20"/>
                <w:szCs w:val="20"/>
              </w:rPr>
            </w:rPrChange>
          </w:rPr>
          <w:t xml:space="preserve">ak je relevantné, predkladá aj doklad </w:t>
        </w:r>
        <w:r w:rsidRPr="00150446">
          <w:rPr>
            <w:rFonts w:asciiTheme="minorHAnsi" w:hAnsiTheme="minorHAnsi"/>
            <w:sz w:val="20"/>
            <w:szCs w:val="20"/>
            <w:rPrChange w:id="3139" w:author="Autor">
              <w:rPr>
                <w:rFonts w:asciiTheme="minorHAnsi" w:hAnsiTheme="minorHAnsi"/>
                <w:b/>
                <w:sz w:val="20"/>
                <w:szCs w:val="20"/>
              </w:rPr>
            </w:rPrChange>
          </w:rPr>
          <w:t xml:space="preserve">(môže byť aj odkaz na stránku v profile </w:t>
        </w:r>
        <w:r>
          <w:rPr>
            <w:rFonts w:asciiTheme="minorHAnsi" w:hAnsiTheme="minorHAnsi"/>
            <w:sz w:val="20"/>
            <w:szCs w:val="20"/>
          </w:rPr>
          <w:t xml:space="preserve">verejného obstarávateľa alebo obstarávateľa na webovom sídle ÚVO) </w:t>
        </w:r>
        <w:r w:rsidRPr="003B74A0">
          <w:rPr>
            <w:rFonts w:asciiTheme="minorHAnsi" w:hAnsiTheme="minorHAnsi"/>
            <w:sz w:val="20"/>
            <w:szCs w:val="20"/>
          </w:rPr>
          <w:t>preukazujúci</w:t>
        </w:r>
        <w:r>
          <w:rPr>
            <w:rFonts w:asciiTheme="minorHAnsi" w:hAnsiTheme="minorHAnsi"/>
            <w:sz w:val="20"/>
            <w:szCs w:val="20"/>
          </w:rPr>
          <w:t xml:space="preserve"> </w:t>
        </w:r>
        <w:r w:rsidRPr="003B74A0">
          <w:rPr>
            <w:rFonts w:asciiTheme="minorHAnsi" w:hAnsiTheme="minorHAnsi"/>
            <w:sz w:val="20"/>
            <w:szCs w:val="20"/>
          </w:rPr>
          <w:t xml:space="preserve">zverejnenie súhrnnej správy podľa § 111 ods. 2 ZVO.  </w:t>
        </w:r>
      </w:ins>
    </w:p>
    <w:p w:rsidR="00757367" w:rsidDel="00FF034D" w:rsidRDefault="00757367">
      <w:pPr>
        <w:spacing w:before="120" w:after="120"/>
        <w:ind w:left="709" w:hanging="425"/>
        <w:jc w:val="both"/>
        <w:rPr>
          <w:del w:id="3140" w:author="Autor"/>
          <w:rFonts w:asciiTheme="minorHAnsi" w:hAnsiTheme="minorHAnsi"/>
          <w:sz w:val="20"/>
          <w:szCs w:val="20"/>
        </w:rPr>
        <w:pPrChange w:id="3141" w:author="Autor">
          <w:pPr>
            <w:spacing w:before="120" w:after="0" w:line="240" w:lineRule="auto"/>
            <w:ind w:left="851" w:hanging="131"/>
            <w:jc w:val="both"/>
          </w:pPr>
        </w:pPrChange>
      </w:pPr>
      <w:del w:id="3142" w:author="Autor">
        <w:r w:rsidRPr="009C597D" w:rsidDel="00FF034D">
          <w:rPr>
            <w:rFonts w:asciiTheme="minorHAnsi" w:hAnsiTheme="minorHAnsi"/>
            <w:b/>
            <w:sz w:val="20"/>
            <w:szCs w:val="20"/>
          </w:rPr>
          <w:delText>zmluvný formulár obsahujúci štandardné zmluvné podmienky, opis predmetu zákazky, prípadné objednávkové atribúty (najmä konkrétne zmluvné špecifikácie a podmienky súťaže).</w:delText>
        </w:r>
        <w:r w:rsidRPr="002D0C82" w:rsidDel="00FF034D">
          <w:rPr>
            <w:rFonts w:asciiTheme="minorHAnsi" w:hAnsiTheme="minorHAnsi"/>
            <w:sz w:val="20"/>
            <w:szCs w:val="20"/>
          </w:rPr>
          <w:delText xml:space="preserve"> </w:delText>
        </w:r>
      </w:del>
    </w:p>
    <w:p w:rsidR="00757367" w:rsidRPr="00FF034D" w:rsidDel="0078029B" w:rsidRDefault="00757367">
      <w:pPr>
        <w:spacing w:before="120" w:after="120"/>
        <w:ind w:left="709" w:hanging="425"/>
        <w:jc w:val="both"/>
        <w:rPr>
          <w:del w:id="3143" w:author="Autor"/>
          <w:rFonts w:asciiTheme="minorHAnsi" w:hAnsiTheme="minorHAnsi"/>
          <w:b/>
          <w:sz w:val="20"/>
          <w:szCs w:val="20"/>
          <w:rPrChange w:id="3144" w:author="Autor">
            <w:rPr>
              <w:del w:id="3145" w:author="Autor"/>
              <w:rFonts w:asciiTheme="minorHAnsi" w:hAnsiTheme="minorHAnsi"/>
              <w:sz w:val="20"/>
              <w:szCs w:val="20"/>
            </w:rPr>
          </w:rPrChange>
        </w:rPr>
        <w:pPrChange w:id="3146" w:author="Autor">
          <w:pPr>
            <w:spacing w:before="120" w:after="0" w:line="240" w:lineRule="auto"/>
            <w:ind w:left="709" w:hanging="425"/>
            <w:jc w:val="both"/>
          </w:pPr>
        </w:pPrChange>
      </w:pPr>
    </w:p>
    <w:p w:rsidR="00757367" w:rsidRPr="00FF034D" w:rsidRDefault="00757367">
      <w:pPr>
        <w:numPr>
          <w:ilvl w:val="0"/>
          <w:numId w:val="209"/>
        </w:numPr>
        <w:spacing w:before="120" w:after="120"/>
        <w:ind w:left="709" w:hanging="425"/>
        <w:jc w:val="both"/>
        <w:rPr>
          <w:rFonts w:asciiTheme="minorHAnsi" w:hAnsiTheme="minorHAnsi"/>
          <w:b/>
          <w:sz w:val="20"/>
          <w:szCs w:val="20"/>
          <w:rPrChange w:id="3147" w:author="Autor">
            <w:rPr>
              <w:rFonts w:asciiTheme="minorHAnsi" w:hAnsiTheme="minorHAnsi"/>
              <w:sz w:val="20"/>
              <w:szCs w:val="20"/>
            </w:rPr>
          </w:rPrChange>
        </w:rPr>
        <w:pPrChange w:id="3148" w:author="Autor">
          <w:pPr>
            <w:numPr>
              <w:numId w:val="209"/>
            </w:numPr>
            <w:spacing w:before="120" w:after="120" w:line="240" w:lineRule="auto"/>
            <w:ind w:left="709" w:hanging="425"/>
            <w:jc w:val="both"/>
          </w:pPr>
        </w:pPrChange>
      </w:pPr>
      <w:r w:rsidRPr="00FF034D">
        <w:rPr>
          <w:rFonts w:asciiTheme="minorHAnsi" w:hAnsiTheme="minorHAnsi"/>
          <w:b/>
          <w:sz w:val="20"/>
          <w:szCs w:val="20"/>
          <w:rPrChange w:id="3149" w:author="Autor">
            <w:rPr>
              <w:rFonts w:asciiTheme="minorHAnsi" w:hAnsiTheme="minorHAnsi"/>
              <w:sz w:val="20"/>
              <w:szCs w:val="20"/>
            </w:rPr>
          </w:rPrChange>
        </w:rPr>
        <w:t>V rámci opisu predmetu zákazky a prípadných objednávkových atribútov RO overuje, či:</w:t>
      </w:r>
    </w:p>
    <w:p w:rsidR="00757367" w:rsidRPr="00B66DA6" w:rsidRDefault="00757367">
      <w:pPr>
        <w:pStyle w:val="Odsekzoznamu"/>
        <w:numPr>
          <w:ilvl w:val="1"/>
          <w:numId w:val="239"/>
        </w:numPr>
        <w:spacing w:before="120" w:after="120"/>
        <w:jc w:val="both"/>
        <w:rPr>
          <w:rFonts w:asciiTheme="minorHAnsi" w:hAnsiTheme="minorHAnsi"/>
          <w:sz w:val="20"/>
          <w:szCs w:val="20"/>
        </w:rPr>
        <w:pPrChange w:id="3150" w:author="Autor">
          <w:pPr>
            <w:spacing w:before="120" w:after="120" w:line="240" w:lineRule="auto"/>
            <w:ind w:left="720"/>
            <w:jc w:val="both"/>
          </w:pPr>
        </w:pPrChange>
      </w:pPr>
      <w:del w:id="3151" w:author="Autor">
        <w:r w:rsidDel="003B74A0">
          <w:rPr>
            <w:rFonts w:asciiTheme="minorHAnsi" w:hAnsiTheme="minorHAnsi"/>
            <w:sz w:val="20"/>
            <w:szCs w:val="20"/>
          </w:rPr>
          <w:delText xml:space="preserve">- </w:delText>
        </w:r>
      </w:del>
      <w:ins w:id="3152" w:author="Autor">
        <w:del w:id="3153" w:author="Autor">
          <w:r w:rsidDel="003B74A0">
            <w:rPr>
              <w:rFonts w:asciiTheme="minorHAnsi" w:hAnsiTheme="minorHAnsi"/>
              <w:sz w:val="20"/>
              <w:szCs w:val="20"/>
            </w:rPr>
            <w:delText xml:space="preserve">  </w:delText>
          </w:r>
          <w:r w:rsidDel="00B66DA6">
            <w:rPr>
              <w:rFonts w:asciiTheme="minorHAnsi" w:hAnsiTheme="minorHAnsi"/>
              <w:sz w:val="20"/>
              <w:szCs w:val="20"/>
            </w:rPr>
            <w:delText xml:space="preserve"> </w:delText>
          </w:r>
        </w:del>
      </w:ins>
      <w:del w:id="3154" w:author="Autor">
        <w:r w:rsidRPr="002D0C82" w:rsidDel="00D80E51">
          <w:rPr>
            <w:rFonts w:asciiTheme="minorHAnsi" w:hAnsiTheme="minorHAnsi"/>
            <w:sz w:val="20"/>
            <w:szCs w:val="20"/>
          </w:rPr>
          <w:delText xml:space="preserve"> </w:delText>
        </w:r>
        <w:r w:rsidRPr="002D0C82" w:rsidDel="0019070D">
          <w:rPr>
            <w:rFonts w:asciiTheme="minorHAnsi" w:hAnsiTheme="minorHAnsi"/>
            <w:sz w:val="20"/>
            <w:szCs w:val="20"/>
          </w:rPr>
          <w:delText xml:space="preserve">uvedené návrhy nie sú v rozpore s princípmi VO (napr. či </w:delText>
        </w:r>
      </w:del>
      <w:r w:rsidRPr="002D0C82">
        <w:rPr>
          <w:rFonts w:asciiTheme="minorHAnsi" w:hAnsiTheme="minorHAnsi"/>
          <w:sz w:val="20"/>
          <w:szCs w:val="20"/>
        </w:rPr>
        <w:t xml:space="preserve">verejný obstarávateľ </w:t>
      </w:r>
      <w:r w:rsidRPr="00DC7DDF">
        <w:rPr>
          <w:rFonts w:asciiTheme="minorHAnsi" w:hAnsiTheme="minorHAnsi"/>
          <w:sz w:val="20"/>
          <w:szCs w:val="20"/>
        </w:rPr>
        <w:t>pri špecifikovaní</w:t>
      </w:r>
      <w:r w:rsidRPr="002D0C82">
        <w:rPr>
          <w:rFonts w:asciiTheme="minorHAnsi" w:hAnsiTheme="minorHAnsi"/>
          <w:sz w:val="20"/>
          <w:szCs w:val="20"/>
        </w:rPr>
        <w:t xml:space="preserve"> predmetu zákazky </w:t>
      </w:r>
      <w:r w:rsidRPr="00DC7DDF">
        <w:rPr>
          <w:rFonts w:asciiTheme="minorHAnsi" w:hAnsiTheme="minorHAnsi"/>
          <w:sz w:val="20"/>
          <w:szCs w:val="20"/>
        </w:rPr>
        <w:t>neporušil princíp</w:t>
      </w:r>
      <w:r>
        <w:rPr>
          <w:rFonts w:asciiTheme="minorHAnsi" w:hAnsiTheme="minorHAnsi"/>
          <w:sz w:val="20"/>
          <w:szCs w:val="20"/>
        </w:rPr>
        <w:t xml:space="preserve">y </w:t>
      </w:r>
      <w:ins w:id="3155" w:author="Autor">
        <w:r>
          <w:rPr>
            <w:rFonts w:asciiTheme="minorHAnsi" w:hAnsiTheme="minorHAnsi"/>
            <w:sz w:val="20"/>
            <w:szCs w:val="20"/>
          </w:rPr>
          <w:t>VO podľa § 10 ods. 2 ZVO</w:t>
        </w:r>
      </w:ins>
      <w:r w:rsidRPr="00DC7DDF">
        <w:rPr>
          <w:rFonts w:asciiTheme="minorHAnsi" w:hAnsiTheme="minorHAnsi"/>
          <w:sz w:val="20"/>
          <w:szCs w:val="20"/>
        </w:rPr>
        <w:t xml:space="preserve"> </w:t>
      </w:r>
      <w:ins w:id="3156" w:author="Autor">
        <w:r>
          <w:rPr>
            <w:rFonts w:asciiTheme="minorHAnsi" w:hAnsiTheme="minorHAnsi"/>
            <w:sz w:val="20"/>
            <w:szCs w:val="20"/>
          </w:rPr>
          <w:t xml:space="preserve">(napr. </w:t>
        </w:r>
      </w:ins>
      <w:r w:rsidRPr="00DC7DDF">
        <w:rPr>
          <w:rFonts w:asciiTheme="minorHAnsi" w:hAnsiTheme="minorHAnsi"/>
          <w:sz w:val="20"/>
          <w:szCs w:val="20"/>
        </w:rPr>
        <w:t>nediskriminácie a rovnakého zaobchádzania</w:t>
      </w:r>
      <w:ins w:id="3157" w:author="Autor">
        <w:r>
          <w:rPr>
            <w:rFonts w:asciiTheme="minorHAnsi" w:hAnsiTheme="minorHAnsi"/>
            <w:sz w:val="20"/>
            <w:szCs w:val="20"/>
          </w:rPr>
          <w:t>)</w:t>
        </w:r>
        <w:r w:rsidRPr="003B74A0">
          <w:rPr>
            <w:rFonts w:asciiTheme="minorHAnsi" w:hAnsiTheme="minorHAnsi"/>
            <w:sz w:val="20"/>
            <w:szCs w:val="20"/>
            <w:rPrChange w:id="3158" w:author="Autor">
              <w:rPr>
                <w:rFonts w:asciiTheme="minorHAnsi" w:hAnsiTheme="minorHAnsi"/>
                <w:b/>
                <w:sz w:val="20"/>
                <w:szCs w:val="20"/>
              </w:rPr>
            </w:rPrChange>
          </w:rPr>
          <w:t xml:space="preserve"> </w:t>
        </w:r>
        <w:r w:rsidRPr="00B66DA6">
          <w:rPr>
            <w:rFonts w:asciiTheme="minorHAnsi" w:hAnsiTheme="minorHAnsi"/>
            <w:sz w:val="20"/>
            <w:szCs w:val="20"/>
            <w:rPrChange w:id="3159" w:author="Autor">
              <w:rPr>
                <w:rFonts w:asciiTheme="minorHAnsi" w:hAnsiTheme="minorHAnsi"/>
                <w:b/>
                <w:sz w:val="20"/>
                <w:szCs w:val="20"/>
              </w:rPr>
            </w:rPrChange>
          </w:rPr>
          <w:t xml:space="preserve">a osobitné požiadavky na plnenie neboli  </w:t>
        </w:r>
        <w:del w:id="3160" w:author="Autor">
          <w:r w:rsidRPr="00B66DA6" w:rsidDel="003B74A0">
            <w:rPr>
              <w:rFonts w:asciiTheme="minorHAnsi" w:hAnsiTheme="minorHAnsi"/>
              <w:sz w:val="20"/>
              <w:szCs w:val="20"/>
              <w:rPrChange w:id="3161" w:author="Autor">
                <w:rPr>
                  <w:rFonts w:asciiTheme="minorHAnsi" w:hAnsiTheme="minorHAnsi"/>
                  <w:b/>
                  <w:sz w:val="20"/>
                  <w:szCs w:val="20"/>
                </w:rPr>
              </w:rPrChange>
            </w:rPr>
            <w:br/>
          </w:r>
        </w:del>
        <w:r w:rsidRPr="00B66DA6">
          <w:rPr>
            <w:rFonts w:asciiTheme="minorHAnsi" w:hAnsiTheme="minorHAnsi"/>
            <w:sz w:val="20"/>
            <w:szCs w:val="20"/>
            <w:rPrChange w:id="3162" w:author="Autor">
              <w:rPr>
                <w:rFonts w:asciiTheme="minorHAnsi" w:hAnsiTheme="minorHAnsi"/>
                <w:b/>
                <w:sz w:val="20"/>
                <w:szCs w:val="20"/>
              </w:rPr>
            </w:rPrChange>
          </w:rPr>
          <w:t>v rozpore s ustanoveniami § 42 ZVO</w:t>
        </w:r>
      </w:ins>
      <w:del w:id="3163" w:author="Autor">
        <w:r w:rsidRPr="00B66DA6" w:rsidDel="0019070D">
          <w:rPr>
            <w:rFonts w:asciiTheme="minorHAnsi" w:hAnsiTheme="minorHAnsi"/>
            <w:sz w:val="20"/>
            <w:szCs w:val="20"/>
          </w:rPr>
          <w:delText>)</w:delText>
        </w:r>
      </w:del>
      <w:r w:rsidRPr="00B66DA6">
        <w:rPr>
          <w:rFonts w:asciiTheme="minorHAnsi" w:hAnsiTheme="minorHAnsi"/>
          <w:sz w:val="20"/>
          <w:szCs w:val="20"/>
        </w:rPr>
        <w:t xml:space="preserve">, </w:t>
      </w:r>
    </w:p>
    <w:p w:rsidR="00757367" w:rsidRDefault="00757367">
      <w:pPr>
        <w:pStyle w:val="Odsekzoznamu"/>
        <w:numPr>
          <w:ilvl w:val="1"/>
          <w:numId w:val="239"/>
        </w:numPr>
        <w:spacing w:before="120" w:after="120"/>
        <w:jc w:val="both"/>
        <w:rPr>
          <w:rFonts w:asciiTheme="minorHAnsi" w:hAnsiTheme="minorHAnsi"/>
          <w:sz w:val="20"/>
          <w:szCs w:val="20"/>
        </w:rPr>
        <w:pPrChange w:id="3164" w:author="Autor">
          <w:pPr>
            <w:spacing w:before="120" w:after="120" w:line="240" w:lineRule="auto"/>
            <w:ind w:left="720"/>
            <w:jc w:val="both"/>
          </w:pPr>
        </w:pPrChange>
      </w:pPr>
      <w:del w:id="3165" w:author="Autor">
        <w:r w:rsidDel="003B74A0">
          <w:rPr>
            <w:rFonts w:asciiTheme="minorHAnsi" w:hAnsiTheme="minorHAnsi"/>
            <w:sz w:val="20"/>
            <w:szCs w:val="20"/>
          </w:rPr>
          <w:delText xml:space="preserve">- </w:delText>
        </w:r>
        <w:r w:rsidRPr="002D0C82" w:rsidDel="003B74A0">
          <w:rPr>
            <w:rFonts w:asciiTheme="minorHAnsi" w:hAnsiTheme="minorHAnsi"/>
            <w:sz w:val="20"/>
            <w:szCs w:val="20"/>
          </w:rPr>
          <w:delText xml:space="preserve"> </w:delText>
        </w:r>
      </w:del>
      <w:r w:rsidRPr="00DC7DDF">
        <w:rPr>
          <w:rFonts w:asciiTheme="minorHAnsi" w:hAnsiTheme="minorHAnsi"/>
          <w:sz w:val="20"/>
          <w:szCs w:val="20"/>
        </w:rPr>
        <w:t xml:space="preserve">nedovoleným rozdelením zákazky na viacero menších zákaziek </w:t>
      </w:r>
      <w:r w:rsidRPr="002D0C82">
        <w:rPr>
          <w:rFonts w:asciiTheme="minorHAnsi" w:hAnsiTheme="minorHAnsi"/>
          <w:sz w:val="20"/>
          <w:szCs w:val="20"/>
        </w:rPr>
        <w:t xml:space="preserve">realizovaných prostredníctvom elektronického trhoviska </w:t>
      </w:r>
      <w:r w:rsidRPr="00DC7DDF">
        <w:rPr>
          <w:rFonts w:asciiTheme="minorHAnsi" w:hAnsiTheme="minorHAnsi"/>
          <w:sz w:val="20"/>
          <w:szCs w:val="20"/>
        </w:rPr>
        <w:t>nebol porušený § 6 ods. 16 ZVO</w:t>
      </w:r>
      <w:r>
        <w:rPr>
          <w:rFonts w:asciiTheme="minorHAnsi" w:hAnsiTheme="minorHAnsi"/>
          <w:sz w:val="20"/>
          <w:szCs w:val="20"/>
        </w:rPr>
        <w:t>,</w:t>
      </w:r>
    </w:p>
    <w:p w:rsidR="00757367" w:rsidRDefault="00757367">
      <w:pPr>
        <w:pStyle w:val="Odsekzoznamu"/>
        <w:numPr>
          <w:ilvl w:val="1"/>
          <w:numId w:val="239"/>
        </w:numPr>
        <w:spacing w:before="120" w:after="120"/>
        <w:jc w:val="both"/>
        <w:rPr>
          <w:ins w:id="3166" w:author="Autor"/>
          <w:rFonts w:asciiTheme="minorHAnsi" w:hAnsiTheme="minorHAnsi"/>
          <w:sz w:val="20"/>
          <w:szCs w:val="20"/>
        </w:rPr>
        <w:pPrChange w:id="3167" w:author="Autor">
          <w:pPr>
            <w:spacing w:before="120" w:after="120" w:line="240" w:lineRule="auto"/>
            <w:ind w:left="720"/>
            <w:jc w:val="both"/>
          </w:pPr>
        </w:pPrChange>
      </w:pPr>
      <w:del w:id="3168" w:author="Autor">
        <w:r w:rsidDel="003B74A0">
          <w:rPr>
            <w:rFonts w:asciiTheme="minorHAnsi" w:hAnsiTheme="minorHAnsi"/>
            <w:sz w:val="20"/>
            <w:szCs w:val="20"/>
          </w:rPr>
          <w:delText xml:space="preserve">- </w:delText>
        </w:r>
      </w:del>
      <w:ins w:id="3169" w:author="Autor">
        <w:del w:id="3170" w:author="Autor">
          <w:r w:rsidDel="003B74A0">
            <w:rPr>
              <w:rFonts w:asciiTheme="minorHAnsi" w:hAnsiTheme="minorHAnsi"/>
              <w:sz w:val="20"/>
              <w:szCs w:val="20"/>
            </w:rPr>
            <w:delText xml:space="preserve"> </w:delText>
          </w:r>
        </w:del>
      </w:ins>
      <w:r>
        <w:rPr>
          <w:rFonts w:asciiTheme="minorHAnsi" w:hAnsiTheme="minorHAnsi"/>
          <w:sz w:val="20"/>
          <w:szCs w:val="20"/>
        </w:rPr>
        <w:t xml:space="preserve">Prijímateľ </w:t>
      </w:r>
      <w:r w:rsidRPr="00DC7DDF">
        <w:rPr>
          <w:rFonts w:asciiTheme="minorHAnsi" w:hAnsiTheme="minorHAnsi"/>
          <w:sz w:val="20"/>
          <w:szCs w:val="20"/>
        </w:rPr>
        <w:t>vhodne zvol</w:t>
      </w:r>
      <w:r w:rsidRPr="0046557D">
        <w:rPr>
          <w:rFonts w:asciiTheme="minorHAnsi" w:hAnsiTheme="minorHAnsi"/>
          <w:sz w:val="20"/>
          <w:szCs w:val="20"/>
        </w:rPr>
        <w:t>il</w:t>
      </w:r>
      <w:r w:rsidRPr="00CA4ECB">
        <w:rPr>
          <w:rFonts w:asciiTheme="minorHAnsi" w:hAnsiTheme="minorHAnsi"/>
          <w:sz w:val="20"/>
          <w:szCs w:val="20"/>
        </w:rPr>
        <w:t xml:space="preserve"> vzorové zmluvné podmienky pre daný typ zákazky</w:t>
      </w:r>
      <w:r w:rsidRPr="002D0C82">
        <w:rPr>
          <w:rFonts w:asciiTheme="minorHAnsi" w:hAnsiTheme="minorHAnsi"/>
          <w:sz w:val="20"/>
          <w:szCs w:val="20"/>
        </w:rPr>
        <w:t xml:space="preserve"> (napr. z aspektu spolufinancovania zákazky z fondov a ENRF). </w:t>
      </w:r>
    </w:p>
    <w:p w:rsidR="00757367" w:rsidRPr="002D0C82" w:rsidDel="003B74A0" w:rsidRDefault="00757367">
      <w:pPr>
        <w:numPr>
          <w:ilvl w:val="0"/>
          <w:numId w:val="209"/>
        </w:numPr>
        <w:spacing w:before="120" w:after="120"/>
        <w:ind w:left="709" w:hanging="425"/>
        <w:jc w:val="both"/>
        <w:rPr>
          <w:del w:id="3171" w:author="Autor"/>
          <w:rFonts w:asciiTheme="minorHAnsi" w:hAnsiTheme="minorHAnsi"/>
          <w:sz w:val="20"/>
          <w:szCs w:val="20"/>
        </w:rPr>
        <w:pPrChange w:id="3172" w:author="Autor">
          <w:pPr>
            <w:spacing w:before="120" w:after="120" w:line="240" w:lineRule="auto"/>
            <w:ind w:left="720"/>
            <w:jc w:val="both"/>
          </w:pPr>
        </w:pPrChange>
      </w:pPr>
    </w:p>
    <w:p w:rsidR="00757367" w:rsidRPr="002D0C82" w:rsidDel="00D80E51" w:rsidRDefault="00757367">
      <w:pPr>
        <w:numPr>
          <w:ilvl w:val="0"/>
          <w:numId w:val="209"/>
        </w:numPr>
        <w:spacing w:before="120" w:after="120"/>
        <w:ind w:left="709" w:hanging="425"/>
        <w:jc w:val="both"/>
        <w:rPr>
          <w:del w:id="3173" w:author="Autor"/>
          <w:rFonts w:asciiTheme="minorHAnsi" w:hAnsiTheme="minorHAnsi"/>
          <w:sz w:val="20"/>
          <w:szCs w:val="20"/>
        </w:rPr>
        <w:pPrChange w:id="3174" w:author="Autor">
          <w:pPr>
            <w:numPr>
              <w:numId w:val="209"/>
            </w:numPr>
            <w:spacing w:before="120" w:after="120" w:line="240" w:lineRule="auto"/>
            <w:ind w:left="720" w:hanging="360"/>
            <w:jc w:val="both"/>
          </w:pPr>
        </w:pPrChange>
      </w:pPr>
      <w:del w:id="3175" w:author="Autor">
        <w:r w:rsidRPr="002D0C82" w:rsidDel="00D80E51">
          <w:rPr>
            <w:rFonts w:asciiTheme="minorHAnsi" w:hAnsiTheme="minorHAnsi"/>
            <w:sz w:val="20"/>
            <w:szCs w:val="20"/>
          </w:rPr>
          <w:delText xml:space="preserve">Pri výkone </w:delText>
        </w:r>
        <w:r w:rsidRPr="003B74A0" w:rsidDel="00D80E51">
          <w:rPr>
            <w:rFonts w:asciiTheme="minorHAnsi" w:hAnsiTheme="minorHAnsi"/>
            <w:sz w:val="20"/>
            <w:szCs w:val="20"/>
            <w:rPrChange w:id="3176" w:author="Autor">
              <w:rPr>
                <w:rFonts w:asciiTheme="minorHAnsi" w:hAnsiTheme="minorHAnsi"/>
                <w:b/>
                <w:sz w:val="20"/>
                <w:szCs w:val="20"/>
              </w:rPr>
            </w:rPrChange>
          </w:rPr>
          <w:delText>ex post kontroly postupuje RO</w:delText>
        </w:r>
        <w:r w:rsidRPr="002D0C82" w:rsidDel="00D80E51">
          <w:rPr>
            <w:rFonts w:asciiTheme="minorHAnsi" w:hAnsiTheme="minorHAnsi"/>
            <w:sz w:val="20"/>
            <w:szCs w:val="20"/>
          </w:rPr>
          <w:delText xml:space="preserve"> podľa príslušných ustanovení kapitoly 3.3.7.2.3 a 3.3.7.2.4, EŠIF pokiaľ nie je v tejto kapitole uvedené inak. </w:delText>
        </w:r>
        <w:r w:rsidRPr="003B74A0" w:rsidDel="00D80E51">
          <w:rPr>
            <w:rFonts w:asciiTheme="minorHAnsi" w:hAnsiTheme="minorHAnsi"/>
            <w:sz w:val="20"/>
            <w:szCs w:val="20"/>
            <w:rPrChange w:id="3177" w:author="Autor">
              <w:rPr>
                <w:rFonts w:asciiTheme="minorHAnsi" w:hAnsiTheme="minorHAnsi"/>
                <w:b/>
                <w:sz w:val="20"/>
                <w:szCs w:val="20"/>
              </w:rPr>
            </w:rPrChange>
          </w:rPr>
          <w:delText>Dokumentáciu</w:delText>
        </w:r>
        <w:r w:rsidRPr="002D0C82" w:rsidDel="00D80E51">
          <w:rPr>
            <w:rFonts w:asciiTheme="minorHAnsi" w:hAnsiTheme="minorHAnsi"/>
            <w:sz w:val="20"/>
            <w:szCs w:val="20"/>
          </w:rPr>
          <w:delText xml:space="preserve"> na kontrolu je prijímateľ povinný predložiť </w:delText>
        </w:r>
        <w:r w:rsidRPr="003B74A0" w:rsidDel="00D80E51">
          <w:rPr>
            <w:rFonts w:asciiTheme="minorHAnsi" w:hAnsiTheme="minorHAnsi"/>
            <w:sz w:val="20"/>
            <w:szCs w:val="20"/>
            <w:rPrChange w:id="3178" w:author="Autor">
              <w:rPr>
                <w:rFonts w:asciiTheme="minorHAnsi" w:hAnsiTheme="minorHAnsi"/>
                <w:b/>
                <w:sz w:val="20"/>
                <w:szCs w:val="20"/>
              </w:rPr>
            </w:rPrChange>
          </w:rPr>
          <w:delText>vo fáze po vygenerovaní výslednej zmluvy príslušným elektronickým informačným systémom</w:delText>
        </w:r>
        <w:r w:rsidRPr="002D0C82" w:rsidDel="00D80E51">
          <w:rPr>
            <w:rFonts w:asciiTheme="minorHAnsi" w:hAnsiTheme="minorHAnsi"/>
            <w:sz w:val="20"/>
            <w:szCs w:val="20"/>
          </w:rPr>
          <w:delText xml:space="preserve"> a </w:delText>
        </w:r>
        <w:r w:rsidRPr="003B74A0" w:rsidDel="00D80E51">
          <w:rPr>
            <w:rFonts w:asciiTheme="minorHAnsi" w:hAnsiTheme="minorHAnsi"/>
            <w:sz w:val="20"/>
            <w:szCs w:val="20"/>
            <w:rPrChange w:id="3179" w:author="Autor">
              <w:rPr>
                <w:rFonts w:asciiTheme="minorHAnsi" w:hAnsiTheme="minorHAnsi"/>
                <w:b/>
                <w:sz w:val="20"/>
                <w:szCs w:val="20"/>
              </w:rPr>
            </w:rPrChange>
          </w:rPr>
          <w:delText>po jej zverejnení v zmysle zákona o  slobode informácií</w:delText>
        </w:r>
        <w:r w:rsidRPr="002D0C82" w:rsidDel="00D80E51">
          <w:rPr>
            <w:rFonts w:asciiTheme="minorHAnsi" w:hAnsiTheme="minorHAnsi"/>
            <w:sz w:val="20"/>
            <w:szCs w:val="20"/>
          </w:rPr>
          <w:delText xml:space="preserve"> (pokiaľ ide o povinnú osobu podľa zákona o  slobode informácií). Sprievodnú dokumentáciu tvorí tiež </w:delText>
        </w:r>
        <w:r w:rsidRPr="003B74A0" w:rsidDel="00D80E51">
          <w:rPr>
            <w:rFonts w:asciiTheme="minorHAnsi" w:hAnsiTheme="minorHAnsi"/>
            <w:sz w:val="20"/>
            <w:szCs w:val="20"/>
            <w:rPrChange w:id="3180" w:author="Autor">
              <w:rPr>
                <w:rFonts w:asciiTheme="minorHAnsi" w:hAnsiTheme="minorHAnsi"/>
                <w:b/>
                <w:sz w:val="20"/>
                <w:szCs w:val="20"/>
              </w:rPr>
            </w:rPrChange>
          </w:rPr>
          <w:delText>protokol</w:delText>
        </w:r>
        <w:r w:rsidRPr="002D0C82" w:rsidDel="00D80E51">
          <w:rPr>
            <w:rFonts w:asciiTheme="minorHAnsi" w:hAnsiTheme="minorHAnsi"/>
            <w:sz w:val="20"/>
            <w:szCs w:val="20"/>
          </w:rPr>
          <w:delText xml:space="preserve">, ktorý zachytáva celý priebeh procesu zadávania zákazy prostredníctvom elektronického trhoviska. </w:delText>
        </w:r>
      </w:del>
    </w:p>
    <w:p w:rsidR="00757367" w:rsidRPr="003B74A0" w:rsidRDefault="00757367">
      <w:pPr>
        <w:numPr>
          <w:ilvl w:val="0"/>
          <w:numId w:val="209"/>
        </w:numPr>
        <w:spacing w:before="120" w:after="120"/>
        <w:ind w:left="709" w:hanging="425"/>
        <w:jc w:val="both"/>
        <w:rPr>
          <w:ins w:id="3181" w:author="Autor"/>
          <w:rFonts w:asciiTheme="minorHAnsi" w:hAnsiTheme="minorHAnsi"/>
          <w:sz w:val="20"/>
          <w:szCs w:val="20"/>
          <w:rPrChange w:id="3182" w:author="Autor">
            <w:rPr>
              <w:ins w:id="3183" w:author="Autor"/>
              <w:rFonts w:ascii="Calibri" w:eastAsia="Times New Roman" w:hAnsi="Calibri" w:cs="Times New Roman"/>
              <w:sz w:val="20"/>
              <w:szCs w:val="20"/>
              <w:lang w:eastAsia="sk-SK"/>
            </w:rPr>
          </w:rPrChange>
        </w:rPr>
        <w:pPrChange w:id="3184" w:author="Autor">
          <w:pPr>
            <w:numPr>
              <w:ilvl w:val="3"/>
              <w:numId w:val="170"/>
            </w:numPr>
            <w:spacing w:before="120" w:after="120" w:line="240" w:lineRule="auto"/>
            <w:ind w:left="2880" w:hanging="360"/>
            <w:jc w:val="both"/>
          </w:pPr>
        </w:pPrChange>
      </w:pPr>
      <w:r w:rsidRPr="002D0C82">
        <w:rPr>
          <w:rFonts w:asciiTheme="minorHAnsi" w:hAnsiTheme="minorHAnsi"/>
          <w:sz w:val="20"/>
          <w:szCs w:val="20"/>
        </w:rPr>
        <w:t>V prípade, že pri ex post kontrole bude zistené porušenie, ktoré môže mať vplyv na oprávnenosť výdavkov, RO v záveroch kontroly</w:t>
      </w:r>
      <w:r>
        <w:rPr>
          <w:rFonts w:asciiTheme="minorHAnsi" w:hAnsiTheme="minorHAnsi"/>
          <w:sz w:val="20"/>
          <w:szCs w:val="20"/>
        </w:rPr>
        <w:t>,</w:t>
      </w:r>
      <w:r w:rsidRPr="002D0C82">
        <w:rPr>
          <w:rFonts w:asciiTheme="minorHAnsi" w:hAnsiTheme="minorHAnsi"/>
          <w:sz w:val="20"/>
          <w:szCs w:val="20"/>
        </w:rPr>
        <w:t xml:space="preserve"> uvedie tieto zistenia. V prípade zistení v rámci vecnej kontroly verejného obstarávania, ktoré môžu mať vplyv na oprávnenosť výdavkov a nie je možné ich odstrániť, RO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Pr>
          <w:rFonts w:asciiTheme="minorHAnsi" w:hAnsiTheme="minorHAnsi"/>
          <w:sz w:val="20"/>
          <w:szCs w:val="20"/>
        </w:rPr>
        <w:t xml:space="preserve"> CKO  č. 5</w:t>
      </w:r>
      <w:r w:rsidRPr="002D0C82">
        <w:rPr>
          <w:rFonts w:asciiTheme="minorHAnsi" w:hAnsiTheme="minorHAnsi"/>
          <w:sz w:val="20"/>
          <w:szCs w:val="20"/>
        </w:rPr>
        <w:t>.</w:t>
      </w:r>
      <w:ins w:id="3185" w:author="Autor">
        <w:r w:rsidRPr="003B74A0">
          <w:rPr>
            <w:rFonts w:asciiTheme="minorHAnsi" w:hAnsiTheme="minorHAnsi"/>
            <w:sz w:val="20"/>
            <w:szCs w:val="20"/>
            <w:rPrChange w:id="3186" w:author="Autor">
              <w:rPr>
                <w:rFonts w:ascii="Calibri" w:eastAsia="Times New Roman" w:hAnsi="Calibri" w:cs="Times New Roman"/>
                <w:sz w:val="20"/>
                <w:szCs w:val="20"/>
                <w:lang w:eastAsia="sk-SK"/>
              </w:rPr>
            </w:rPrChange>
          </w:rPr>
          <w:t xml:space="preserve"> (napr. technické špecifikácie predmetu zákazky uvedené v opisnom formulári sú diskriminačné, na základe čoho RO uplatní finančnú opravu vo výške 5% až 25%).</w:t>
        </w:r>
      </w:ins>
    </w:p>
    <w:p w:rsidR="00757367" w:rsidRDefault="00757367">
      <w:pPr>
        <w:numPr>
          <w:ilvl w:val="0"/>
          <w:numId w:val="209"/>
        </w:numPr>
        <w:spacing w:before="120" w:after="120"/>
        <w:ind w:left="709" w:hanging="425"/>
        <w:jc w:val="both"/>
        <w:rPr>
          <w:ins w:id="3187" w:author="Autor"/>
          <w:rFonts w:asciiTheme="minorHAnsi" w:hAnsiTheme="minorHAnsi"/>
          <w:sz w:val="20"/>
          <w:szCs w:val="20"/>
        </w:rPr>
        <w:pPrChange w:id="3188" w:author="Autor">
          <w:pPr>
            <w:numPr>
              <w:ilvl w:val="3"/>
              <w:numId w:val="170"/>
            </w:numPr>
            <w:spacing w:before="120" w:after="120" w:line="240" w:lineRule="auto"/>
            <w:ind w:left="2880" w:hanging="360"/>
            <w:jc w:val="both"/>
          </w:pPr>
        </w:pPrChange>
      </w:pPr>
      <w:ins w:id="3189" w:author="Autor">
        <w:r w:rsidRPr="003B74A0">
          <w:rPr>
            <w:rFonts w:asciiTheme="minorHAnsi" w:hAnsiTheme="minorHAnsi"/>
            <w:sz w:val="20"/>
            <w:szCs w:val="20"/>
            <w:rPrChange w:id="3190" w:author="Autor">
              <w:rPr>
                <w:rFonts w:asciiTheme="minorHAnsi" w:hAnsiTheme="minorHAnsi"/>
                <w:b/>
                <w:sz w:val="20"/>
                <w:szCs w:val="20"/>
              </w:rPr>
            </w:rPrChange>
          </w:rPr>
          <w:t>Za vyhlásené a zrealizované verejné obstarávanie cez elektronické trhovisko nesie</w:t>
        </w:r>
        <w:r w:rsidRPr="008F121C">
          <w:rPr>
            <w:rFonts w:asciiTheme="minorHAnsi" w:hAnsiTheme="minorHAnsi"/>
            <w:sz w:val="20"/>
            <w:szCs w:val="20"/>
          </w:rPr>
          <w:t xml:space="preserve"> s ohľadom na ZVO </w:t>
        </w:r>
        <w:r w:rsidRPr="003B74A0">
          <w:rPr>
            <w:rFonts w:asciiTheme="minorHAnsi" w:hAnsiTheme="minorHAnsi"/>
            <w:sz w:val="20"/>
            <w:szCs w:val="20"/>
            <w:rPrChange w:id="3191" w:author="Autor">
              <w:rPr>
                <w:rFonts w:asciiTheme="minorHAnsi" w:hAnsiTheme="minorHAnsi"/>
                <w:b/>
                <w:sz w:val="20"/>
                <w:szCs w:val="20"/>
              </w:rPr>
            </w:rPrChange>
          </w:rPr>
          <w:t>plnú zodpovednosť prijímateľ</w:t>
        </w:r>
        <w:r w:rsidRPr="008F121C">
          <w:rPr>
            <w:rFonts w:asciiTheme="minorHAnsi" w:hAnsiTheme="minorHAnsi"/>
            <w:sz w:val="20"/>
            <w:szCs w:val="20"/>
          </w:rPr>
          <w:t xml:space="preserve">, preto je potrebné, aby </w:t>
        </w:r>
        <w:r w:rsidRPr="003B74A0">
          <w:rPr>
            <w:rFonts w:asciiTheme="minorHAnsi" w:hAnsiTheme="minorHAnsi"/>
            <w:sz w:val="20"/>
            <w:szCs w:val="20"/>
            <w:rPrChange w:id="3192" w:author="Autor">
              <w:rPr>
                <w:rFonts w:asciiTheme="minorHAnsi" w:hAnsiTheme="minorHAnsi"/>
                <w:b/>
                <w:sz w:val="20"/>
                <w:szCs w:val="20"/>
              </w:rPr>
            </w:rPrChange>
          </w:rPr>
          <w:t xml:space="preserve">prijímateľ uvedené zohľadňoval najmä   </w:t>
        </w:r>
        <w:r w:rsidRPr="003B74A0">
          <w:rPr>
            <w:rFonts w:asciiTheme="minorHAnsi" w:hAnsiTheme="minorHAnsi"/>
            <w:sz w:val="20"/>
            <w:szCs w:val="20"/>
            <w:rPrChange w:id="3193" w:author="Autor">
              <w:rPr>
                <w:rFonts w:asciiTheme="minorHAnsi" w:hAnsiTheme="minorHAnsi"/>
                <w:b/>
                <w:sz w:val="20"/>
                <w:szCs w:val="20"/>
              </w:rPr>
            </w:rPrChange>
          </w:rPr>
          <w:br/>
          <w:t xml:space="preserve">pri zadávaní opisu predmetu zákazky, ako aj ďalších špecifikácií a osobitných požiadaviek na plnenie tak, aby uvedené špecifikácie </w:t>
        </w:r>
        <w:del w:id="3194" w:author="Autor">
          <w:r w:rsidRPr="003B74A0" w:rsidDel="00B66DA6">
            <w:rPr>
              <w:rFonts w:asciiTheme="minorHAnsi" w:hAnsiTheme="minorHAnsi"/>
              <w:sz w:val="20"/>
              <w:szCs w:val="20"/>
              <w:rPrChange w:id="3195" w:author="Autor">
                <w:rPr>
                  <w:rFonts w:asciiTheme="minorHAnsi" w:hAnsiTheme="minorHAnsi"/>
                  <w:b/>
                  <w:sz w:val="20"/>
                  <w:szCs w:val="20"/>
                </w:rPr>
              </w:rPrChange>
            </w:rPr>
            <w:delText xml:space="preserve">a požiadavky neboli v rozpore s ustanoveniami § 42 ZVO </w:delText>
          </w:r>
        </w:del>
        <w:r w:rsidRPr="003B74A0">
          <w:rPr>
            <w:rFonts w:asciiTheme="minorHAnsi" w:hAnsiTheme="minorHAnsi"/>
            <w:sz w:val="20"/>
            <w:szCs w:val="20"/>
            <w:rPrChange w:id="3196" w:author="Autor">
              <w:rPr>
                <w:rFonts w:asciiTheme="minorHAnsi" w:hAnsiTheme="minorHAnsi"/>
                <w:b/>
                <w:sz w:val="20"/>
                <w:szCs w:val="20"/>
              </w:rPr>
            </w:rPrChange>
          </w:rPr>
          <w:t xml:space="preserve">a  požiadavky neboli v rozpore s ustanoveniami § 42 ZVO a  v rozpore  </w:t>
        </w:r>
        <w:r w:rsidRPr="003B74A0">
          <w:rPr>
            <w:rFonts w:asciiTheme="minorHAnsi" w:hAnsiTheme="minorHAnsi"/>
            <w:sz w:val="20"/>
            <w:szCs w:val="20"/>
            <w:rPrChange w:id="3197" w:author="Autor">
              <w:rPr>
                <w:rFonts w:asciiTheme="minorHAnsi" w:hAnsiTheme="minorHAnsi"/>
                <w:b/>
                <w:sz w:val="20"/>
                <w:szCs w:val="20"/>
              </w:rPr>
            </w:rPrChange>
          </w:rPr>
          <w:br/>
          <w:t>s princípmi VO uvedenými v § 10 ods. 2 ZVO.</w:t>
        </w:r>
        <w:r w:rsidRPr="008F121C">
          <w:rPr>
            <w:rFonts w:asciiTheme="minorHAnsi" w:hAnsiTheme="minorHAnsi"/>
            <w:sz w:val="20"/>
            <w:szCs w:val="20"/>
          </w:rPr>
          <w:t xml:space="preserve"> </w:t>
        </w:r>
      </w:ins>
    </w:p>
    <w:p w:rsidR="00757367" w:rsidRDefault="00757367">
      <w:pPr>
        <w:numPr>
          <w:ilvl w:val="0"/>
          <w:numId w:val="209"/>
        </w:numPr>
        <w:spacing w:before="120" w:after="120"/>
        <w:ind w:left="709" w:hanging="425"/>
        <w:jc w:val="both"/>
        <w:rPr>
          <w:ins w:id="3198" w:author="Autor"/>
          <w:rFonts w:asciiTheme="minorHAnsi" w:hAnsiTheme="minorHAnsi"/>
          <w:sz w:val="20"/>
          <w:szCs w:val="20"/>
        </w:rPr>
        <w:pPrChange w:id="3199" w:author="Autor">
          <w:pPr>
            <w:numPr>
              <w:ilvl w:val="3"/>
              <w:numId w:val="170"/>
            </w:numPr>
            <w:spacing w:before="120" w:after="120" w:line="240" w:lineRule="auto"/>
            <w:ind w:left="2880" w:hanging="360"/>
            <w:jc w:val="both"/>
          </w:pPr>
        </w:pPrChange>
      </w:pPr>
      <w:ins w:id="3200" w:author="Autor">
        <w:r w:rsidRPr="008F121C">
          <w:rPr>
            <w:rFonts w:asciiTheme="minorHAnsi" w:hAnsiTheme="minorHAnsi"/>
            <w:sz w:val="20"/>
            <w:szCs w:val="20"/>
          </w:rPr>
          <w:t>Skutočnosť, že opisný formulár prejde cez karanténu opisných formulárov bez návrhov na jeho úpravu, nie je dôkazom, že predmetný opis je v</w:t>
        </w:r>
        <w:del w:id="3201" w:author="Autor">
          <w:r w:rsidRPr="008F121C" w:rsidDel="00B66DA6">
            <w:rPr>
              <w:rFonts w:asciiTheme="minorHAnsi" w:hAnsiTheme="minorHAnsi"/>
              <w:sz w:val="20"/>
              <w:szCs w:val="20"/>
            </w:rPr>
            <w:delText xml:space="preserve"> </w:delText>
          </w:r>
        </w:del>
        <w:r>
          <w:rPr>
            <w:rFonts w:asciiTheme="minorHAnsi" w:hAnsiTheme="minorHAnsi"/>
            <w:sz w:val="20"/>
            <w:szCs w:val="20"/>
          </w:rPr>
          <w:t> </w:t>
        </w:r>
        <w:r w:rsidRPr="008F121C">
          <w:rPr>
            <w:rFonts w:asciiTheme="minorHAnsi" w:hAnsiTheme="minorHAnsi"/>
            <w:sz w:val="20"/>
            <w:szCs w:val="20"/>
          </w:rPr>
          <w:t>súlade</w:t>
        </w:r>
        <w:r>
          <w:rPr>
            <w:rFonts w:asciiTheme="minorHAnsi" w:hAnsiTheme="minorHAnsi"/>
            <w:sz w:val="20"/>
            <w:szCs w:val="20"/>
          </w:rPr>
          <w:t xml:space="preserve"> </w:t>
        </w:r>
        <w:del w:id="3202" w:author="Autor">
          <w:r w:rsidRPr="008F121C" w:rsidDel="00B66DA6">
            <w:rPr>
              <w:rFonts w:asciiTheme="minorHAnsi" w:hAnsiTheme="minorHAnsi"/>
              <w:sz w:val="20"/>
              <w:szCs w:val="20"/>
            </w:rPr>
            <w:delText xml:space="preserve"> </w:delText>
          </w:r>
          <w:r w:rsidRPr="00B575B8" w:rsidDel="00B66DA6">
            <w:rPr>
              <w:rFonts w:asciiTheme="minorHAnsi" w:hAnsiTheme="minorHAnsi"/>
              <w:sz w:val="20"/>
              <w:szCs w:val="20"/>
            </w:rPr>
            <w:delText xml:space="preserve"> </w:delText>
          </w:r>
          <w:r w:rsidRPr="00B575B8" w:rsidDel="00B66DA6">
            <w:rPr>
              <w:rFonts w:asciiTheme="minorHAnsi" w:hAnsiTheme="minorHAnsi"/>
              <w:sz w:val="20"/>
              <w:szCs w:val="20"/>
            </w:rPr>
            <w:br/>
          </w:r>
        </w:del>
        <w:r w:rsidRPr="00B575B8">
          <w:rPr>
            <w:rFonts w:asciiTheme="minorHAnsi" w:hAnsiTheme="minorHAnsi"/>
            <w:sz w:val="20"/>
            <w:szCs w:val="20"/>
          </w:rPr>
          <w:t xml:space="preserve">so ZVO.  </w:t>
        </w:r>
      </w:ins>
    </w:p>
    <w:p w:rsidR="003B74A0" w:rsidRPr="003B74A0" w:rsidDel="003B74A0" w:rsidRDefault="003B74A0">
      <w:pPr>
        <w:spacing w:before="120" w:after="120"/>
        <w:ind w:left="284"/>
        <w:jc w:val="both"/>
        <w:rPr>
          <w:ins w:id="3203" w:author="Autor"/>
          <w:del w:id="3204" w:author="Autor"/>
          <w:rFonts w:asciiTheme="minorHAnsi" w:hAnsiTheme="minorHAnsi"/>
          <w:sz w:val="20"/>
          <w:szCs w:val="20"/>
          <w:rPrChange w:id="3205" w:author="Autor">
            <w:rPr>
              <w:ins w:id="3206" w:author="Autor"/>
              <w:del w:id="3207" w:author="Autor"/>
              <w:rFonts w:ascii="Calibri" w:eastAsia="Times New Roman" w:hAnsi="Calibri" w:cs="Times New Roman"/>
              <w:sz w:val="20"/>
              <w:szCs w:val="20"/>
              <w:lang w:eastAsia="sk-SK"/>
            </w:rPr>
          </w:rPrChange>
        </w:rPr>
        <w:pPrChange w:id="3208" w:author="Autor">
          <w:pPr>
            <w:numPr>
              <w:ilvl w:val="3"/>
              <w:numId w:val="170"/>
            </w:numPr>
            <w:spacing w:before="120" w:after="120" w:line="240" w:lineRule="auto"/>
            <w:ind w:left="2880" w:hanging="360"/>
            <w:jc w:val="both"/>
          </w:pPr>
        </w:pPrChange>
      </w:pPr>
    </w:p>
    <w:p w:rsidR="00757367" w:rsidDel="003B74A0" w:rsidRDefault="00757367" w:rsidP="00777572">
      <w:pPr>
        <w:ind w:left="1134" w:hanging="414"/>
        <w:contextualSpacing/>
        <w:jc w:val="both"/>
        <w:rPr>
          <w:del w:id="3209" w:author="Autor"/>
          <w:rFonts w:asciiTheme="minorHAnsi" w:eastAsiaTheme="majorEastAsia" w:hAnsiTheme="minorHAnsi"/>
          <w:sz w:val="20"/>
        </w:rPr>
      </w:pPr>
    </w:p>
    <w:p w:rsidR="00777572" w:rsidRDefault="00777572" w:rsidP="00757367">
      <w:pPr>
        <w:pStyle w:val="Nadpis2"/>
      </w:pPr>
      <w:bookmarkStart w:id="3210" w:name="_Toc26798964"/>
      <w:r w:rsidRPr="00777572">
        <w:t xml:space="preserve">H) </w:t>
      </w:r>
      <w:del w:id="3211" w:author="Autor">
        <w:r w:rsidRPr="00777572" w:rsidDel="00AD6E59">
          <w:delText xml:space="preserve">5.1.9. </w:delText>
        </w:r>
      </w:del>
      <w:r w:rsidRPr="00777572">
        <w:t>Kontrola verejného obstarávania, v rámci ktorého viacerí prijímatelia nadobúdajú tovary, práce alebo služby prostredníctvom COO</w:t>
      </w:r>
      <w:bookmarkEnd w:id="3210"/>
    </w:p>
    <w:p w:rsidR="00757367" w:rsidRPr="00204E1B" w:rsidRDefault="00757367">
      <w:pPr>
        <w:numPr>
          <w:ilvl w:val="0"/>
          <w:numId w:val="164"/>
        </w:numPr>
        <w:spacing w:before="120" w:after="120"/>
        <w:ind w:left="709" w:hanging="425"/>
        <w:jc w:val="both"/>
        <w:rPr>
          <w:ins w:id="3212" w:author="Autor"/>
          <w:rFonts w:asciiTheme="minorHAnsi" w:hAnsiTheme="minorHAnsi"/>
          <w:sz w:val="20"/>
          <w:szCs w:val="20"/>
        </w:rPr>
        <w:pPrChange w:id="3213" w:author="Autor">
          <w:pPr>
            <w:pStyle w:val="Nadpis4"/>
            <w:jc w:val="both"/>
          </w:pPr>
        </w:pPrChange>
      </w:pPr>
      <w:ins w:id="3214" w:author="Autor">
        <w:r w:rsidRPr="00233F26">
          <w:rPr>
            <w:rFonts w:asciiTheme="minorHAnsi" w:hAnsiTheme="minorHAnsi"/>
            <w:sz w:val="20"/>
            <w:szCs w:val="20"/>
          </w:rPr>
          <w:t>Vzťahuje sa na situáciu, keď viacero prijímateľov (t.j. viac ako jeden) nadobúda, resp. obstaráva tovary, stavebné práce alebo služby</w:t>
        </w:r>
        <w:r w:rsidRPr="00204E1B">
          <w:rPr>
            <w:rFonts w:asciiTheme="minorHAnsi" w:hAnsiTheme="minorHAnsi"/>
            <w:sz w:val="20"/>
            <w:szCs w:val="20"/>
          </w:rPr>
          <w:t xml:space="preserve"> prostredníctvom centrálnej obstarávacej organizácie podľa</w:t>
        </w:r>
        <w:r w:rsidRPr="00233F26">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204E1B">
          <w:rPr>
            <w:rFonts w:asciiTheme="minorHAnsi" w:hAnsiTheme="minorHAnsi"/>
            <w:sz w:val="20"/>
            <w:szCs w:val="20"/>
          </w:rPr>
          <w:t>§ 15 ods. 2 písm. a) ZVO (ďalej aj „COO“), pričom toto nadobúdanie</w:t>
        </w:r>
        <w:r w:rsidRPr="00233F26">
          <w:rPr>
            <w:rFonts w:asciiTheme="minorHAnsi" w:hAnsiTheme="minorHAnsi"/>
            <w:sz w:val="20"/>
            <w:szCs w:val="20"/>
          </w:rPr>
          <w:t>, resp. obstarávanie sa týka toho is</w:t>
        </w:r>
        <w:r w:rsidRPr="00394804">
          <w:rPr>
            <w:rFonts w:asciiTheme="minorHAnsi" w:hAnsiTheme="minorHAnsi"/>
            <w:sz w:val="20"/>
            <w:szCs w:val="20"/>
          </w:rPr>
          <w:t xml:space="preserve">tého VO a zároveň centrálne VO sa týka viacerých operačných programov a jednotlivé RO/SO, ktoré sú zároveň COO, nie sú tou istou právnickou osobou. </w:t>
        </w:r>
      </w:ins>
    </w:p>
    <w:p w:rsidR="00757367" w:rsidRPr="00204E1B" w:rsidRDefault="00757367">
      <w:pPr>
        <w:numPr>
          <w:ilvl w:val="0"/>
          <w:numId w:val="164"/>
        </w:numPr>
        <w:spacing w:before="120" w:after="120"/>
        <w:ind w:left="709" w:hanging="425"/>
        <w:jc w:val="both"/>
        <w:rPr>
          <w:ins w:id="3215" w:author="Autor"/>
          <w:rFonts w:asciiTheme="minorHAnsi" w:hAnsiTheme="minorHAnsi"/>
          <w:sz w:val="20"/>
          <w:szCs w:val="20"/>
        </w:rPr>
        <w:pPrChange w:id="3216" w:author="Autor">
          <w:pPr>
            <w:pStyle w:val="Nadpis4"/>
            <w:jc w:val="both"/>
          </w:pPr>
        </w:pPrChange>
      </w:pPr>
      <w:ins w:id="3217" w:author="Autor">
        <w:r w:rsidRPr="00233F26">
          <w:rPr>
            <w:rFonts w:asciiTheme="minorHAnsi" w:hAnsiTheme="minorHAnsi"/>
            <w:sz w:val="20"/>
            <w:szCs w:val="20"/>
          </w:rPr>
          <w:t xml:space="preserve">V prípade, že centrálne VO je realizované </w:t>
        </w:r>
        <w:r w:rsidRPr="00204E1B">
          <w:rPr>
            <w:rFonts w:asciiTheme="minorHAnsi" w:hAnsiTheme="minorHAnsi"/>
            <w:sz w:val="20"/>
            <w:szCs w:val="20"/>
          </w:rPr>
          <w:t>nadlimitným postupom, COO</w:t>
        </w:r>
        <w:r w:rsidRPr="00233F26">
          <w:rPr>
            <w:rFonts w:asciiTheme="minorHAnsi" w:hAnsiTheme="minorHAnsi"/>
            <w:sz w:val="20"/>
            <w:szCs w:val="20"/>
          </w:rPr>
          <w:t xml:space="preserve">, prostredníctvom ktorej prijímateľ nadobúda, resp. obstaráva tovary, stavebné práce alebo služby podľa </w:t>
        </w:r>
        <w:r>
          <w:rPr>
            <w:rFonts w:asciiTheme="minorHAnsi" w:hAnsiTheme="minorHAnsi"/>
            <w:sz w:val="20"/>
            <w:szCs w:val="20"/>
          </w:rPr>
          <w:t>bodu 1.</w:t>
        </w:r>
        <w:r w:rsidRPr="00233F26">
          <w:rPr>
            <w:rFonts w:asciiTheme="minorHAnsi" w:hAnsiTheme="minorHAnsi"/>
            <w:sz w:val="20"/>
            <w:szCs w:val="20"/>
          </w:rPr>
          <w:t xml:space="preserve"> alebo dotknutý poskytovateľ, ak je rovnakou právnickou osobou ako COO, </w:t>
        </w:r>
        <w:r w:rsidRPr="00204E1B">
          <w:rPr>
            <w:rFonts w:asciiTheme="minorHAnsi" w:hAnsiTheme="minorHAnsi"/>
            <w:sz w:val="20"/>
            <w:szCs w:val="20"/>
          </w:rPr>
          <w:t>predloží pripravované centrálne VO na ÚVO za účelom výkonu ex ante posúdenia podľa § 168 ZVO.</w:t>
        </w:r>
        <w:r w:rsidRPr="00233F26">
          <w:rPr>
            <w:rFonts w:asciiTheme="minorHAnsi" w:hAnsiTheme="minorHAnsi"/>
            <w:sz w:val="20"/>
            <w:szCs w:val="20"/>
          </w:rPr>
          <w:t xml:space="preserve"> </w:t>
        </w:r>
      </w:ins>
    </w:p>
    <w:p w:rsidR="00757367" w:rsidRPr="00204E1B" w:rsidRDefault="00757367">
      <w:pPr>
        <w:numPr>
          <w:ilvl w:val="0"/>
          <w:numId w:val="164"/>
        </w:numPr>
        <w:spacing w:before="120" w:after="120"/>
        <w:ind w:left="709" w:hanging="425"/>
        <w:jc w:val="both"/>
        <w:rPr>
          <w:ins w:id="3218" w:author="Autor"/>
          <w:rFonts w:asciiTheme="minorHAnsi" w:hAnsiTheme="minorHAnsi"/>
          <w:sz w:val="20"/>
          <w:szCs w:val="20"/>
        </w:rPr>
        <w:pPrChange w:id="3219" w:author="Autor">
          <w:pPr>
            <w:pStyle w:val="Nadpis4"/>
            <w:jc w:val="both"/>
          </w:pPr>
        </w:pPrChange>
      </w:pPr>
      <w:ins w:id="3220" w:author="Autor">
        <w:r w:rsidRPr="00233F26">
          <w:rPr>
            <w:rFonts w:asciiTheme="minorHAnsi" w:hAnsiTheme="minorHAnsi"/>
            <w:sz w:val="20"/>
            <w:szCs w:val="20"/>
          </w:rPr>
          <w:t xml:space="preserve">V prípade, že relevantné centrálne VO, ktoré identifikuje prijímateľ a úmysel čerpať z neho oznámi včas poskytovateľovi a COO, je realizované nadlimitným postupom, COO alebo poskytovateľ, ktorý je rovnakou právnickou osobou ako </w:t>
        </w:r>
        <w:r w:rsidRPr="00204E1B">
          <w:rPr>
            <w:rFonts w:asciiTheme="minorHAnsi" w:hAnsiTheme="minorHAnsi"/>
            <w:sz w:val="20"/>
            <w:szCs w:val="20"/>
          </w:rPr>
          <w:t>COO, zašle podnet na výkon kontroly na ÚVO podľa § 169 ods. 1 písm. b) v spojení s § 169 ods. 2 ZVO</w:t>
        </w:r>
        <w:r w:rsidRPr="00233F26">
          <w:rPr>
            <w:rFonts w:asciiTheme="minorHAnsi" w:hAnsiTheme="minorHAnsi"/>
            <w:sz w:val="20"/>
            <w:szCs w:val="20"/>
          </w:rPr>
          <w:t xml:space="preserve"> vo fáze pred uzavretím zmluvy, koncesnej zmluvy alebo rámcovej dohody, pred ukončením súťaže návrhov, pred zadaním zákazky na základe rámcovej dohody alebo pred ukončením postupu inovatívneho partnerstva. Ak ide o centrálne VO, ktoré nie je predmetom povinnej kontroly ÚVO podľa § 169 ods. 2 ZVO, </w:t>
        </w:r>
        <w:r w:rsidRPr="00204E1B">
          <w:rPr>
            <w:rFonts w:asciiTheme="minorHAnsi" w:hAnsiTheme="minorHAnsi"/>
            <w:sz w:val="20"/>
            <w:szCs w:val="20"/>
          </w:rPr>
          <w:t xml:space="preserve">COO zašle podnet na výkon kontroly na ÚVO podľa § 169 ods. 1 písm. b) ZVO.  </w:t>
        </w:r>
      </w:ins>
    </w:p>
    <w:p w:rsidR="00757367" w:rsidRPr="00204E1B" w:rsidRDefault="00757367">
      <w:pPr>
        <w:numPr>
          <w:ilvl w:val="0"/>
          <w:numId w:val="164"/>
        </w:numPr>
        <w:spacing w:before="120" w:after="120"/>
        <w:ind w:left="709" w:hanging="425"/>
        <w:jc w:val="both"/>
        <w:rPr>
          <w:ins w:id="3221" w:author="Autor"/>
          <w:rFonts w:asciiTheme="minorHAnsi" w:hAnsiTheme="minorHAnsi"/>
          <w:sz w:val="20"/>
          <w:szCs w:val="20"/>
        </w:rPr>
        <w:pPrChange w:id="3222" w:author="Autor">
          <w:pPr>
            <w:pStyle w:val="Nadpis4"/>
            <w:jc w:val="both"/>
          </w:pPr>
        </w:pPrChange>
      </w:pPr>
      <w:ins w:id="3223" w:author="Autor">
        <w:r w:rsidRPr="00204E1B">
          <w:rPr>
            <w:rFonts w:asciiTheme="minorHAnsi" w:hAnsiTheme="minorHAnsi"/>
            <w:sz w:val="20"/>
            <w:szCs w:val="20"/>
          </w:rPr>
          <w:t>RO vo fáze pred podpisom zmluv</w:t>
        </w:r>
        <w:r w:rsidRPr="00233F26">
          <w:rPr>
            <w:rFonts w:asciiTheme="minorHAnsi" w:hAnsiTheme="minorHAnsi"/>
            <w:sz w:val="20"/>
            <w:szCs w:val="20"/>
          </w:rPr>
          <w:t xml:space="preserve">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w:t>
        </w:r>
      </w:ins>
    </w:p>
    <w:p w:rsidR="00757367" w:rsidRPr="00204E1B" w:rsidRDefault="00757367">
      <w:pPr>
        <w:numPr>
          <w:ilvl w:val="0"/>
          <w:numId w:val="164"/>
        </w:numPr>
        <w:spacing w:before="120" w:after="120"/>
        <w:ind w:left="709" w:hanging="425"/>
        <w:jc w:val="both"/>
        <w:rPr>
          <w:ins w:id="3224" w:author="Autor"/>
          <w:rFonts w:asciiTheme="minorHAnsi" w:hAnsiTheme="minorHAnsi"/>
          <w:sz w:val="20"/>
          <w:szCs w:val="20"/>
        </w:rPr>
        <w:pPrChange w:id="3225" w:author="Autor">
          <w:pPr>
            <w:pStyle w:val="Nadpis4"/>
            <w:jc w:val="both"/>
          </w:pPr>
        </w:pPrChange>
      </w:pPr>
      <w:ins w:id="3226" w:author="Autor">
        <w:r w:rsidRPr="00204E1B">
          <w:rPr>
            <w:rFonts w:asciiTheme="minorHAnsi" w:hAnsiTheme="minorHAnsi"/>
            <w:sz w:val="20"/>
            <w:szCs w:val="20"/>
          </w:rPr>
          <w:t>Štandardnú ex-post kontrolu vykonávajú všetci poskytovatelia</w:t>
        </w:r>
        <w:r w:rsidRPr="00233F26">
          <w:rPr>
            <w:rFonts w:asciiTheme="minorHAnsi" w:hAnsiTheme="minorHAnsi"/>
            <w:sz w:val="20"/>
            <w:szCs w:val="20"/>
          </w:rPr>
          <w:t xml:space="preserve">, </w:t>
        </w:r>
        <w:r w:rsidRPr="00204E1B">
          <w:rPr>
            <w:rFonts w:asciiTheme="minorHAnsi" w:hAnsiTheme="minorHAnsi"/>
            <w:sz w:val="20"/>
            <w:szCs w:val="20"/>
          </w:rPr>
          <w:t>ktorých prijímatelia sú účastníkmi rámcovej dohody.</w:t>
        </w:r>
        <w:r w:rsidRPr="00233F26">
          <w:rPr>
            <w:rFonts w:asciiTheme="minorHAnsi" w:hAnsiTheme="minorHAnsi"/>
            <w:sz w:val="20"/>
            <w:szCs w:val="20"/>
          </w:rPr>
          <w:t xml:space="preserve"> Poskytovateľ, ktorý ako prvý ukončí štandardnú ex-post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w:t>
        </w:r>
        <w:r>
          <w:rPr>
            <w:rFonts w:asciiTheme="minorHAnsi" w:hAnsiTheme="minorHAnsi"/>
            <w:sz w:val="20"/>
            <w:szCs w:val="20"/>
          </w:rPr>
          <w:t xml:space="preserve"> </w:t>
        </w:r>
        <w:del w:id="3227" w:author="Autor">
          <w:r w:rsidDel="003B74A0">
            <w:rPr>
              <w:rFonts w:asciiTheme="minorHAnsi" w:hAnsiTheme="minorHAnsi"/>
              <w:sz w:val="20"/>
              <w:szCs w:val="20"/>
            </w:rPr>
            <w:br/>
          </w:r>
        </w:del>
        <w:r w:rsidRPr="00233F26">
          <w:rPr>
            <w:rFonts w:asciiTheme="minorHAnsi" w:hAnsiTheme="minorHAnsi"/>
            <w:sz w:val="20"/>
            <w:szCs w:val="20"/>
          </w:rPr>
          <w:t xml:space="preserve">v plnom rozsahu. </w:t>
        </w:r>
      </w:ins>
    </w:p>
    <w:p w:rsidR="00757367" w:rsidRDefault="00757367">
      <w:pPr>
        <w:numPr>
          <w:ilvl w:val="0"/>
          <w:numId w:val="164"/>
        </w:numPr>
        <w:spacing w:before="120" w:after="120"/>
        <w:ind w:left="709" w:hanging="425"/>
        <w:jc w:val="both"/>
        <w:rPr>
          <w:rFonts w:asciiTheme="minorHAnsi" w:hAnsiTheme="minorHAnsi"/>
          <w:sz w:val="20"/>
          <w:szCs w:val="20"/>
        </w:rPr>
        <w:pPrChange w:id="3228" w:author="Autor">
          <w:pPr>
            <w:pStyle w:val="Odsekzoznamu"/>
            <w:numPr>
              <w:numId w:val="190"/>
            </w:numPr>
            <w:spacing w:before="120" w:after="120" w:line="288" w:lineRule="auto"/>
            <w:ind w:left="426" w:hanging="426"/>
            <w:jc w:val="both"/>
          </w:pPr>
        </w:pPrChange>
      </w:pPr>
      <w:ins w:id="3229" w:author="Autor">
        <w:del w:id="3230" w:author="Autor">
          <w:r w:rsidDel="00204E1B">
            <w:rPr>
              <w:rFonts w:asciiTheme="minorHAnsi" w:hAnsiTheme="minorHAnsi"/>
              <w:sz w:val="20"/>
              <w:szCs w:val="20"/>
            </w:rPr>
            <w:delText xml:space="preserve">6.   </w:delText>
          </w:r>
          <w:r w:rsidDel="003B74A0">
            <w:rPr>
              <w:rFonts w:asciiTheme="minorHAnsi" w:hAnsiTheme="minorHAnsi"/>
              <w:sz w:val="20"/>
              <w:szCs w:val="20"/>
            </w:rPr>
            <w:delText xml:space="preserve">    </w:delText>
          </w:r>
        </w:del>
        <w:r w:rsidRPr="00233F26">
          <w:rPr>
            <w:rFonts w:asciiTheme="minorHAnsi" w:hAnsiTheme="minorHAnsi"/>
            <w:sz w:val="20"/>
            <w:szCs w:val="20"/>
          </w:rPr>
          <w:t xml:space="preserve">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 </w:t>
        </w:r>
      </w:ins>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57367" w:rsidRPr="00757367" w:rsidRDefault="00757367" w:rsidP="00757367">
      <w:pPr>
        <w:pStyle w:val="Nadpis2"/>
      </w:pPr>
      <w:del w:id="3231" w:author="Autor">
        <w:r w:rsidRPr="00757367" w:rsidDel="00BF788B">
          <w:delText xml:space="preserve">3.2.5. </w:delText>
        </w:r>
      </w:del>
      <w:bookmarkStart w:id="3232" w:name="_Toc26798965"/>
      <w:r w:rsidRPr="00757367">
        <w:t>I)</w:t>
      </w:r>
      <w:ins w:id="3233" w:author="Autor">
        <w:r w:rsidRPr="00757367">
          <w:t xml:space="preserve"> </w:t>
        </w:r>
      </w:ins>
      <w:r w:rsidRPr="00757367">
        <w:t>Finančná kontrola zákaziek zadávaných na základe rámcovej dohody</w:t>
      </w:r>
      <w:bookmarkEnd w:id="3232"/>
      <w:r w:rsidRPr="00757367">
        <w:t xml:space="preserve">  </w:t>
      </w:r>
    </w:p>
    <w:p w:rsidR="00757367" w:rsidRPr="00F1535A" w:rsidRDefault="00757367">
      <w:pPr>
        <w:numPr>
          <w:ilvl w:val="0"/>
          <w:numId w:val="242"/>
        </w:numPr>
        <w:spacing w:before="120" w:after="120"/>
        <w:ind w:left="709"/>
        <w:jc w:val="both"/>
        <w:rPr>
          <w:ins w:id="3234" w:author="Autor"/>
          <w:rFonts w:asciiTheme="minorHAnsi" w:eastAsiaTheme="majorEastAsia" w:hAnsiTheme="minorHAnsi" w:cstheme="majorBidi"/>
          <w:bCs/>
          <w:color w:val="1F497D" w:themeColor="text2"/>
          <w:sz w:val="26"/>
          <w:szCs w:val="26"/>
          <w:rPrChange w:id="3235" w:author="Autor">
            <w:rPr>
              <w:ins w:id="3236" w:author="Autor"/>
              <w:rFonts w:asciiTheme="minorHAnsi" w:hAnsiTheme="minorHAnsi"/>
              <w:b/>
              <w:sz w:val="20"/>
              <w:szCs w:val="20"/>
            </w:rPr>
          </w:rPrChange>
        </w:rPr>
        <w:pPrChange w:id="3237" w:author="Autor">
          <w:pPr>
            <w:numPr>
              <w:numId w:val="164"/>
            </w:numPr>
            <w:spacing w:before="120" w:after="0" w:line="240" w:lineRule="auto"/>
            <w:ind w:left="709" w:hanging="425"/>
            <w:jc w:val="both"/>
          </w:pPr>
        </w:pPrChange>
      </w:pPr>
      <w:ins w:id="3238" w:author="Autor">
        <w:r>
          <w:rPr>
            <w:rFonts w:asciiTheme="minorHAnsi" w:hAnsiTheme="minorHAnsi"/>
            <w:sz w:val="20"/>
            <w:szCs w:val="20"/>
          </w:rPr>
          <w:t xml:space="preserve"> </w:t>
        </w:r>
      </w:ins>
      <w:r w:rsidRPr="00B14AC5">
        <w:rPr>
          <w:rFonts w:asciiTheme="minorHAnsi" w:hAnsiTheme="minorHAnsi"/>
          <w:sz w:val="20"/>
          <w:szCs w:val="20"/>
        </w:rPr>
        <w:t xml:space="preserve">Ku kontrole zákaziek zadávaných na základe rámcovej dohody a v rámci dynamického nákupného systému sa vzťahuje </w:t>
      </w:r>
      <w:r w:rsidRPr="00F1535A">
        <w:rPr>
          <w:rFonts w:asciiTheme="minorHAnsi" w:hAnsiTheme="minorHAnsi"/>
          <w:b/>
          <w:sz w:val="20"/>
          <w:szCs w:val="20"/>
          <w:rPrChange w:id="3239" w:author="Autor">
            <w:rPr>
              <w:rFonts w:asciiTheme="minorHAnsi" w:hAnsiTheme="minorHAnsi"/>
              <w:sz w:val="20"/>
              <w:szCs w:val="20"/>
            </w:rPr>
          </w:rPrChange>
        </w:rPr>
        <w:t xml:space="preserve">Metodický pokyn CKO č. 36. </w:t>
      </w:r>
      <w:bookmarkStart w:id="3240" w:name="_Toc465087057"/>
      <w:bookmarkStart w:id="3241" w:name="_Toc465944070"/>
      <w:bookmarkStart w:id="3242" w:name="_Toc465944232"/>
      <w:bookmarkEnd w:id="3240"/>
      <w:bookmarkEnd w:id="3241"/>
      <w:bookmarkEnd w:id="3242"/>
      <w:ins w:id="3243" w:author="Autor">
        <w:r w:rsidRPr="00F1535A">
          <w:rPr>
            <w:rFonts w:asciiTheme="minorHAnsi" w:hAnsiTheme="minorHAnsi"/>
            <w:sz w:val="20"/>
            <w:szCs w:val="20"/>
            <w:rPrChange w:id="3244" w:author="Autor">
              <w:rPr>
                <w:rFonts w:asciiTheme="minorHAnsi" w:hAnsiTheme="minorHAnsi"/>
                <w:b/>
                <w:sz w:val="20"/>
                <w:szCs w:val="20"/>
              </w:rPr>
            </w:rPrChange>
          </w:rPr>
          <w:t xml:space="preserve">Kontrola čiastkových zákaziek zadávaných </w:t>
        </w:r>
        <w:r>
          <w:rPr>
            <w:rFonts w:asciiTheme="minorHAnsi" w:hAnsiTheme="minorHAnsi"/>
            <w:sz w:val="20"/>
            <w:szCs w:val="20"/>
          </w:rPr>
          <w:t xml:space="preserve"> </w:t>
        </w:r>
        <w:r>
          <w:rPr>
            <w:rFonts w:asciiTheme="minorHAnsi" w:hAnsiTheme="minorHAnsi"/>
            <w:sz w:val="20"/>
            <w:szCs w:val="20"/>
          </w:rPr>
          <w:br/>
        </w:r>
        <w:r w:rsidRPr="00F1535A">
          <w:rPr>
            <w:rFonts w:asciiTheme="minorHAnsi" w:hAnsiTheme="minorHAnsi"/>
            <w:sz w:val="20"/>
            <w:szCs w:val="20"/>
            <w:rPrChange w:id="3245" w:author="Autor">
              <w:rPr>
                <w:rFonts w:asciiTheme="minorHAnsi" w:hAnsiTheme="minorHAnsi"/>
                <w:b/>
                <w:sz w:val="20"/>
                <w:szCs w:val="20"/>
              </w:rPr>
            </w:rPrChange>
          </w:rPr>
          <w:t>na základe rámcových dohôd a zákaziek zadávaných v rámci DNS sa vykoná podľa verzie Príručky pre verejné obstarávanie účinnej v čase predloženia čiastkových zákaziek zadávaných na základe rámcových dohôd za účelom výkonu finančnej kontroly poskytovateľovi so zohľadnením zákona</w:t>
        </w:r>
        <w:r>
          <w:rPr>
            <w:rFonts w:asciiTheme="minorHAnsi" w:hAnsiTheme="minorHAnsi"/>
            <w:sz w:val="20"/>
            <w:szCs w:val="20"/>
          </w:rPr>
          <w:t xml:space="preserve"> </w:t>
        </w:r>
        <w:r>
          <w:rPr>
            <w:rFonts w:asciiTheme="minorHAnsi" w:hAnsiTheme="minorHAnsi"/>
            <w:sz w:val="20"/>
            <w:szCs w:val="20"/>
          </w:rPr>
          <w:br/>
        </w:r>
        <w:r w:rsidRPr="00F1535A">
          <w:rPr>
            <w:rFonts w:asciiTheme="minorHAnsi" w:hAnsiTheme="minorHAnsi"/>
            <w:sz w:val="20"/>
            <w:szCs w:val="20"/>
            <w:rPrChange w:id="3246" w:author="Autor">
              <w:rPr>
                <w:rFonts w:asciiTheme="minorHAnsi" w:hAnsiTheme="minorHAnsi"/>
                <w:b/>
                <w:sz w:val="20"/>
                <w:szCs w:val="20"/>
              </w:rPr>
            </w:rPrChange>
          </w:rPr>
          <w:t>o verejnom obstarávaní účinného v čase odoslania oznámenia o vyhlásení verejného obstarávania, resp. výzvy na predkladanie ponúk do Vestníka VO na zverejnenie.</w:t>
        </w:r>
        <w:r>
          <w:rPr>
            <w:rFonts w:asciiTheme="minorHAnsi" w:hAnsiTheme="minorHAnsi"/>
            <w:sz w:val="20"/>
            <w:szCs w:val="20"/>
          </w:rPr>
          <w:t xml:space="preserve"> </w:t>
        </w:r>
      </w:ins>
    </w:p>
    <w:p w:rsidR="00757367" w:rsidRPr="00436F65" w:rsidRDefault="00757367">
      <w:pPr>
        <w:numPr>
          <w:ilvl w:val="0"/>
          <w:numId w:val="242"/>
        </w:numPr>
        <w:spacing w:before="120" w:after="120"/>
        <w:ind w:left="709" w:hanging="425"/>
        <w:jc w:val="both"/>
        <w:rPr>
          <w:ins w:id="3247" w:author="Autor"/>
          <w:rFonts w:asciiTheme="minorHAnsi" w:eastAsiaTheme="majorEastAsia" w:hAnsiTheme="minorHAnsi" w:cstheme="majorBidi"/>
          <w:bCs/>
          <w:sz w:val="20"/>
          <w:rPrChange w:id="3248" w:author="Autor">
            <w:rPr>
              <w:ins w:id="3249" w:author="Autor"/>
              <w:rFonts w:asciiTheme="minorHAnsi" w:eastAsiaTheme="majorEastAsia" w:hAnsiTheme="minorHAnsi" w:cstheme="majorBidi"/>
              <w:b/>
              <w:bCs/>
              <w:color w:val="1F497D" w:themeColor="text2"/>
              <w:sz w:val="26"/>
              <w:szCs w:val="26"/>
            </w:rPr>
          </w:rPrChange>
        </w:rPr>
        <w:pPrChange w:id="3250" w:author="Autor">
          <w:pPr>
            <w:numPr>
              <w:numId w:val="164"/>
            </w:numPr>
            <w:spacing w:before="120" w:after="0" w:line="240" w:lineRule="auto"/>
            <w:ind w:left="993" w:hanging="501"/>
            <w:jc w:val="both"/>
          </w:pPr>
        </w:pPrChange>
      </w:pPr>
      <w:ins w:id="3251" w:author="Autor">
        <w:r w:rsidRPr="00436F65">
          <w:rPr>
            <w:rFonts w:asciiTheme="minorHAnsi" w:eastAsiaTheme="majorEastAsia" w:hAnsiTheme="minorHAnsi" w:cstheme="majorBidi"/>
            <w:bCs/>
            <w:sz w:val="20"/>
            <w:rPrChange w:id="3252" w:author="Autor">
              <w:rPr>
                <w:rFonts w:asciiTheme="minorHAnsi" w:eastAsiaTheme="majorEastAsia" w:hAnsiTheme="minorHAnsi" w:cstheme="majorBidi"/>
                <w:b/>
                <w:bCs/>
                <w:color w:val="1F497D" w:themeColor="text2"/>
                <w:sz w:val="26"/>
                <w:szCs w:val="26"/>
              </w:rPr>
            </w:rPrChange>
          </w:rPr>
          <w:t xml:space="preserve">Predmetom kontroly je </w:t>
        </w:r>
        <w:r w:rsidRPr="00436F65">
          <w:rPr>
            <w:rFonts w:asciiTheme="minorHAnsi" w:eastAsiaTheme="majorEastAsia" w:hAnsiTheme="minorHAnsi" w:cstheme="majorBidi"/>
            <w:b/>
            <w:bCs/>
            <w:sz w:val="20"/>
            <w:rPrChange w:id="3253" w:author="Autor">
              <w:rPr>
                <w:rFonts w:asciiTheme="minorHAnsi" w:eastAsiaTheme="majorEastAsia" w:hAnsiTheme="minorHAnsi" w:cstheme="majorBidi"/>
                <w:b/>
                <w:bCs/>
                <w:color w:val="1F497D" w:themeColor="text2"/>
                <w:sz w:val="26"/>
                <w:szCs w:val="26"/>
              </w:rPr>
            </w:rPrChange>
          </w:rPr>
          <w:t>každá čiastková zákazka zadávaná na základe rámcovej dohody</w:t>
        </w:r>
        <w:r w:rsidRPr="00436F65">
          <w:rPr>
            <w:rFonts w:asciiTheme="minorHAnsi" w:eastAsiaTheme="majorEastAsia" w:hAnsiTheme="minorHAnsi" w:cstheme="majorBidi"/>
            <w:bCs/>
            <w:sz w:val="20"/>
            <w:rPrChange w:id="3254" w:author="Autor">
              <w:rPr>
                <w:rFonts w:asciiTheme="minorHAnsi" w:eastAsiaTheme="majorEastAsia" w:hAnsiTheme="minorHAnsi" w:cstheme="majorBidi"/>
                <w:b/>
                <w:bCs/>
                <w:color w:val="1F497D" w:themeColor="text2"/>
                <w:sz w:val="26"/>
                <w:szCs w:val="26"/>
              </w:rPr>
            </w:rPrChange>
          </w:rPr>
          <w:t xml:space="preserve"> (nemá sa na mysli rámcová dohoda uzavretá v rámci DNS), a každá zákazka zadávaná  </w:t>
        </w:r>
        <w:del w:id="3255" w:author="Autor">
          <w:r w:rsidRPr="00436F65" w:rsidDel="003B74A0">
            <w:rPr>
              <w:rFonts w:asciiTheme="minorHAnsi" w:eastAsiaTheme="majorEastAsia" w:hAnsiTheme="minorHAnsi" w:cstheme="majorBidi"/>
              <w:bCs/>
              <w:sz w:val="20"/>
              <w:rPrChange w:id="3256" w:author="Autor">
                <w:rPr>
                  <w:rFonts w:asciiTheme="minorHAnsi" w:eastAsiaTheme="majorEastAsia" w:hAnsiTheme="minorHAnsi" w:cstheme="majorBidi"/>
                  <w:bCs/>
                  <w:color w:val="1F497D" w:themeColor="text2"/>
                </w:rPr>
              </w:rPrChange>
            </w:rPr>
            <w:br/>
          </w:r>
        </w:del>
        <w:r w:rsidRPr="00436F65">
          <w:rPr>
            <w:rFonts w:asciiTheme="minorHAnsi" w:eastAsiaTheme="majorEastAsia" w:hAnsiTheme="minorHAnsi" w:cstheme="majorBidi"/>
            <w:bCs/>
            <w:sz w:val="20"/>
            <w:rPrChange w:id="3257" w:author="Autor">
              <w:rPr>
                <w:rFonts w:asciiTheme="minorHAnsi" w:eastAsiaTheme="majorEastAsia" w:hAnsiTheme="minorHAnsi" w:cstheme="majorBidi"/>
                <w:bCs/>
                <w:color w:val="1F497D" w:themeColor="text2"/>
              </w:rPr>
            </w:rPrChange>
          </w:rPr>
          <w:t xml:space="preserve">v rámci DNS.  </w:t>
        </w:r>
      </w:ins>
    </w:p>
    <w:p w:rsidR="00757367" w:rsidRPr="00436F65" w:rsidRDefault="00757367">
      <w:pPr>
        <w:numPr>
          <w:ilvl w:val="0"/>
          <w:numId w:val="242"/>
        </w:numPr>
        <w:spacing w:before="120" w:after="120"/>
        <w:ind w:left="709" w:hanging="425"/>
        <w:jc w:val="both"/>
        <w:rPr>
          <w:ins w:id="3258" w:author="Autor"/>
          <w:rFonts w:asciiTheme="minorHAnsi" w:eastAsiaTheme="majorEastAsia" w:hAnsiTheme="minorHAnsi" w:cstheme="majorBidi"/>
          <w:bCs/>
          <w:sz w:val="20"/>
          <w:rPrChange w:id="3259" w:author="Autor">
            <w:rPr>
              <w:ins w:id="3260" w:author="Autor"/>
              <w:rFonts w:asciiTheme="minorHAnsi" w:eastAsiaTheme="majorEastAsia" w:hAnsiTheme="minorHAnsi" w:cstheme="majorBidi"/>
              <w:bCs/>
              <w:color w:val="1F497D" w:themeColor="text2"/>
            </w:rPr>
          </w:rPrChange>
        </w:rPr>
        <w:pPrChange w:id="3261" w:author="Autor">
          <w:pPr>
            <w:numPr>
              <w:numId w:val="164"/>
            </w:numPr>
            <w:spacing w:before="120" w:after="0" w:line="240" w:lineRule="auto"/>
            <w:ind w:left="993" w:hanging="501"/>
            <w:jc w:val="both"/>
          </w:pPr>
        </w:pPrChange>
      </w:pPr>
      <w:ins w:id="3262" w:author="Autor">
        <w:r w:rsidRPr="00436F65">
          <w:rPr>
            <w:rFonts w:asciiTheme="minorHAnsi" w:eastAsiaTheme="majorEastAsia" w:hAnsiTheme="minorHAnsi" w:cstheme="majorBidi"/>
            <w:bCs/>
            <w:sz w:val="20"/>
            <w:rPrChange w:id="3263" w:author="Autor">
              <w:rPr>
                <w:rFonts w:asciiTheme="minorHAnsi" w:eastAsiaTheme="majorEastAsia" w:hAnsiTheme="minorHAnsi" w:cstheme="majorBidi"/>
                <w:bCs/>
                <w:color w:val="1F497D" w:themeColor="text2"/>
              </w:rPr>
            </w:rPrChange>
          </w:rPr>
          <w:t xml:space="preserve"> Rámcové dohody sa podľa § 83 ods. 5 ZVO delia na rámcové dohody </w:t>
        </w:r>
        <w:r w:rsidRPr="00436F65">
          <w:rPr>
            <w:rFonts w:asciiTheme="minorHAnsi" w:eastAsiaTheme="majorEastAsia" w:hAnsiTheme="minorHAnsi" w:cstheme="majorBidi"/>
            <w:b/>
            <w:bCs/>
            <w:sz w:val="20"/>
            <w:rPrChange w:id="3264" w:author="Autor">
              <w:rPr>
                <w:rFonts w:asciiTheme="minorHAnsi" w:eastAsiaTheme="majorEastAsia" w:hAnsiTheme="minorHAnsi" w:cstheme="majorBidi"/>
                <w:b/>
                <w:bCs/>
                <w:color w:val="1F497D" w:themeColor="text2"/>
                <w:sz w:val="26"/>
                <w:szCs w:val="26"/>
              </w:rPr>
            </w:rPrChange>
          </w:rPr>
          <w:t>bez opätovného otvárania súťaže</w:t>
        </w:r>
        <w:r w:rsidRPr="00436F65">
          <w:rPr>
            <w:rFonts w:asciiTheme="minorHAnsi" w:eastAsiaTheme="majorEastAsia" w:hAnsiTheme="minorHAnsi" w:cstheme="majorBidi"/>
            <w:bCs/>
            <w:sz w:val="20"/>
            <w:rPrChange w:id="3265" w:author="Autor">
              <w:rPr>
                <w:rFonts w:asciiTheme="minorHAnsi" w:eastAsiaTheme="majorEastAsia" w:hAnsiTheme="minorHAnsi" w:cstheme="majorBidi"/>
                <w:b/>
                <w:bCs/>
                <w:color w:val="1F497D" w:themeColor="text2"/>
                <w:sz w:val="26"/>
                <w:szCs w:val="26"/>
              </w:rPr>
            </w:rPrChange>
          </w:rPr>
          <w:t xml:space="preserve"> (tzv. „uzavreté rámcové dohody“) a </w:t>
        </w:r>
        <w:r w:rsidRPr="00436F65">
          <w:rPr>
            <w:rFonts w:asciiTheme="minorHAnsi" w:eastAsiaTheme="majorEastAsia" w:hAnsiTheme="minorHAnsi" w:cstheme="majorBidi"/>
            <w:b/>
            <w:bCs/>
            <w:sz w:val="20"/>
            <w:rPrChange w:id="3266" w:author="Autor">
              <w:rPr>
                <w:rFonts w:asciiTheme="minorHAnsi" w:eastAsiaTheme="majorEastAsia" w:hAnsiTheme="minorHAnsi" w:cstheme="majorBidi"/>
                <w:b/>
                <w:bCs/>
                <w:color w:val="1F497D" w:themeColor="text2"/>
                <w:sz w:val="26"/>
                <w:szCs w:val="26"/>
              </w:rPr>
            </w:rPrChange>
          </w:rPr>
          <w:t>s opätovným otváraním súťaže</w:t>
        </w:r>
        <w:r w:rsidRPr="00436F65">
          <w:rPr>
            <w:rFonts w:asciiTheme="minorHAnsi" w:eastAsiaTheme="majorEastAsia" w:hAnsiTheme="minorHAnsi" w:cstheme="majorBidi"/>
            <w:bCs/>
            <w:sz w:val="20"/>
            <w:rPrChange w:id="3267" w:author="Autor">
              <w:rPr>
                <w:rFonts w:asciiTheme="minorHAnsi" w:eastAsiaTheme="majorEastAsia" w:hAnsiTheme="minorHAnsi" w:cstheme="majorBidi"/>
                <w:b/>
                <w:bCs/>
                <w:color w:val="1F497D" w:themeColor="text2"/>
                <w:sz w:val="26"/>
                <w:szCs w:val="26"/>
              </w:rPr>
            </w:rPrChange>
          </w:rPr>
          <w:t xml:space="preserve"> (tzv. „otvorené rámcové dohody“). </w:t>
        </w:r>
      </w:ins>
    </w:p>
    <w:p w:rsidR="00757367" w:rsidRPr="00EB700F" w:rsidRDefault="00757367">
      <w:pPr>
        <w:numPr>
          <w:ilvl w:val="0"/>
          <w:numId w:val="242"/>
        </w:numPr>
        <w:spacing w:before="120" w:after="120"/>
        <w:ind w:left="709" w:hanging="425"/>
        <w:jc w:val="both"/>
        <w:rPr>
          <w:ins w:id="3268" w:author="Autor"/>
          <w:rFonts w:asciiTheme="minorHAnsi" w:eastAsiaTheme="majorEastAsia" w:hAnsiTheme="minorHAnsi" w:cstheme="majorBidi"/>
          <w:bCs/>
          <w:sz w:val="20"/>
          <w:rPrChange w:id="3269" w:author="Autor">
            <w:rPr>
              <w:ins w:id="3270" w:author="Autor"/>
              <w:rFonts w:asciiTheme="minorHAnsi" w:eastAsiaTheme="majorEastAsia" w:hAnsiTheme="minorHAnsi" w:cstheme="majorBidi"/>
              <w:bCs/>
            </w:rPr>
          </w:rPrChange>
        </w:rPr>
        <w:pPrChange w:id="3271" w:author="Autor">
          <w:pPr>
            <w:numPr>
              <w:numId w:val="164"/>
            </w:numPr>
            <w:spacing w:before="120" w:after="0" w:line="240" w:lineRule="auto"/>
            <w:ind w:left="360" w:hanging="360"/>
            <w:jc w:val="both"/>
          </w:pPr>
        </w:pPrChange>
      </w:pPr>
      <w:ins w:id="3272" w:author="Autor">
        <w:r w:rsidRPr="00EB700F">
          <w:rPr>
            <w:rFonts w:asciiTheme="minorHAnsi" w:eastAsiaTheme="majorEastAsia" w:hAnsiTheme="minorHAnsi" w:cstheme="majorBidi"/>
            <w:b/>
            <w:bCs/>
            <w:sz w:val="20"/>
            <w:rPrChange w:id="3273" w:author="Autor">
              <w:rPr>
                <w:rFonts w:asciiTheme="minorHAnsi" w:eastAsiaTheme="majorEastAsia" w:hAnsiTheme="minorHAnsi" w:cstheme="majorBidi"/>
                <w:b/>
                <w:bCs/>
                <w:color w:val="1F497D" w:themeColor="text2"/>
                <w:sz w:val="26"/>
                <w:szCs w:val="26"/>
              </w:rPr>
            </w:rPrChange>
          </w:rPr>
          <w:t>Ak má čiastková zákazka charakter objednávky</w:t>
        </w:r>
        <w:r w:rsidRPr="00EB700F">
          <w:rPr>
            <w:rFonts w:asciiTheme="minorHAnsi" w:eastAsiaTheme="majorEastAsia" w:hAnsiTheme="minorHAnsi" w:cstheme="majorBidi"/>
            <w:bCs/>
            <w:sz w:val="20"/>
            <w:rPrChange w:id="3274" w:author="Autor">
              <w:rPr>
                <w:rFonts w:asciiTheme="minorHAnsi" w:eastAsiaTheme="majorEastAsia" w:hAnsiTheme="minorHAnsi" w:cstheme="majorBidi"/>
                <w:b/>
                <w:bCs/>
                <w:color w:val="1F497D" w:themeColor="text2"/>
                <w:sz w:val="26"/>
                <w:szCs w:val="26"/>
              </w:rPr>
            </w:rPrChange>
          </w:rPr>
          <w:t xml:space="preserve">, je objednávka evidovaná v ITMS 2014+.   </w:t>
        </w:r>
        <w:del w:id="3275" w:author="Autor">
          <w:r w:rsidRPr="00EB700F" w:rsidDel="00EB700F">
            <w:rPr>
              <w:rFonts w:asciiTheme="minorHAnsi" w:eastAsiaTheme="majorEastAsia" w:hAnsiTheme="minorHAnsi" w:cstheme="majorBidi"/>
              <w:bCs/>
              <w:sz w:val="20"/>
              <w:rPrChange w:id="3276" w:author="Autor">
                <w:rPr>
                  <w:rFonts w:asciiTheme="minorHAnsi" w:eastAsiaTheme="majorEastAsia" w:hAnsiTheme="minorHAnsi" w:cstheme="majorBidi"/>
                  <w:bCs/>
                  <w:color w:val="1F497D" w:themeColor="text2"/>
                </w:rPr>
              </w:rPrChange>
            </w:rPr>
            <w:delText xml:space="preserve">       V</w:delText>
          </w:r>
        </w:del>
        <w:r>
          <w:rPr>
            <w:rFonts w:asciiTheme="minorHAnsi" w:eastAsiaTheme="majorEastAsia" w:hAnsiTheme="minorHAnsi" w:cstheme="majorBidi"/>
            <w:bCs/>
            <w:sz w:val="20"/>
          </w:rPr>
          <w:t>V</w:t>
        </w:r>
        <w:r w:rsidRPr="00EB700F">
          <w:rPr>
            <w:rFonts w:asciiTheme="minorHAnsi" w:eastAsiaTheme="majorEastAsia" w:hAnsiTheme="minorHAnsi" w:cstheme="majorBidi"/>
            <w:bCs/>
            <w:sz w:val="20"/>
            <w:rPrChange w:id="3277" w:author="Autor">
              <w:rPr>
                <w:rFonts w:asciiTheme="minorHAnsi" w:eastAsiaTheme="majorEastAsia" w:hAnsiTheme="minorHAnsi" w:cstheme="majorBidi"/>
                <w:b/>
                <w:bCs/>
                <w:color w:val="1F497D" w:themeColor="text2"/>
                <w:sz w:val="26"/>
                <w:szCs w:val="26"/>
              </w:rPr>
            </w:rPrChange>
          </w:rPr>
          <w:t xml:space="preserve"> prípade, ak má byť výsledkom zadávania čiastkovej zákazky na základe rámcovej dohody písomná zmluva, na základe ktorej sa zadávajú objednávky, eviduje sa v ITMS 2014+ iba čiastková zmluva a objednávky budú evidované na úrovni tejto čiastkovej zmluvy.</w:t>
        </w:r>
      </w:ins>
    </w:p>
    <w:p w:rsidR="00757367" w:rsidRPr="00436F65" w:rsidDel="00A270A8" w:rsidRDefault="00757367">
      <w:pPr>
        <w:numPr>
          <w:ilvl w:val="0"/>
          <w:numId w:val="164"/>
        </w:numPr>
        <w:spacing w:before="120" w:after="120"/>
        <w:ind w:left="709" w:hanging="425"/>
        <w:jc w:val="both"/>
        <w:rPr>
          <w:ins w:id="3278" w:author="Autor"/>
          <w:del w:id="3279" w:author="Autor"/>
          <w:rFonts w:asciiTheme="minorHAnsi" w:eastAsiaTheme="majorEastAsia" w:hAnsiTheme="minorHAnsi" w:cstheme="majorBidi"/>
          <w:bCs/>
          <w:sz w:val="20"/>
          <w:rPrChange w:id="3280" w:author="Autor">
            <w:rPr>
              <w:ins w:id="3281" w:author="Autor"/>
              <w:del w:id="3282" w:author="Autor"/>
              <w:rFonts w:asciiTheme="minorHAnsi" w:eastAsiaTheme="majorEastAsia" w:hAnsiTheme="minorHAnsi" w:cstheme="majorBidi"/>
              <w:b/>
              <w:bCs/>
              <w:color w:val="1F497D" w:themeColor="text2"/>
              <w:sz w:val="26"/>
              <w:szCs w:val="26"/>
            </w:rPr>
          </w:rPrChange>
        </w:rPr>
        <w:pPrChange w:id="3283" w:author="Autor">
          <w:pPr>
            <w:numPr>
              <w:numId w:val="164"/>
            </w:numPr>
            <w:spacing w:before="120" w:after="0" w:line="240" w:lineRule="auto"/>
            <w:ind w:left="360" w:hanging="360"/>
            <w:jc w:val="both"/>
          </w:pPr>
        </w:pPrChange>
      </w:pPr>
      <w:ins w:id="3284" w:author="Autor">
        <w:del w:id="3285" w:author="Autor">
          <w:r w:rsidRPr="00436F65" w:rsidDel="00A270A8">
            <w:rPr>
              <w:rFonts w:asciiTheme="minorHAnsi" w:eastAsiaTheme="majorEastAsia" w:hAnsiTheme="minorHAnsi" w:cstheme="majorBidi"/>
              <w:bCs/>
              <w:sz w:val="20"/>
              <w:rPrChange w:id="3286" w:author="Autor">
                <w:rPr>
                  <w:rFonts w:asciiTheme="minorHAnsi" w:eastAsiaTheme="majorEastAsia" w:hAnsiTheme="minorHAnsi" w:cstheme="majorBidi"/>
                  <w:b/>
                  <w:bCs/>
                  <w:color w:val="1F497D" w:themeColor="text2"/>
                  <w:sz w:val="26"/>
                  <w:szCs w:val="26"/>
                </w:rPr>
              </w:rPrChange>
            </w:rPr>
            <w:delText xml:space="preserve"> </w:delText>
          </w:r>
        </w:del>
      </w:ins>
    </w:p>
    <w:p w:rsidR="00757367" w:rsidRDefault="00757367">
      <w:pPr>
        <w:spacing w:before="120" w:after="120"/>
        <w:ind w:left="709" w:hanging="425"/>
        <w:jc w:val="both"/>
        <w:rPr>
          <w:ins w:id="3287" w:author="Autor"/>
          <w:rFonts w:asciiTheme="minorHAnsi" w:eastAsiaTheme="majorEastAsia" w:hAnsiTheme="minorHAnsi" w:cstheme="majorBidi"/>
          <w:bCs/>
          <w:sz w:val="20"/>
        </w:rPr>
        <w:pPrChange w:id="3288" w:author="Autor">
          <w:pPr>
            <w:numPr>
              <w:numId w:val="164"/>
            </w:numPr>
            <w:spacing w:before="120" w:after="0" w:line="240" w:lineRule="auto"/>
            <w:ind w:left="360" w:hanging="360"/>
            <w:jc w:val="both"/>
          </w:pPr>
        </w:pPrChange>
      </w:pPr>
      <w:ins w:id="3289" w:author="Autor">
        <w:r w:rsidRPr="00436F65">
          <w:rPr>
            <w:rFonts w:asciiTheme="minorHAnsi" w:eastAsiaTheme="majorEastAsia" w:hAnsiTheme="minorHAnsi" w:cstheme="majorBidi"/>
            <w:bCs/>
            <w:sz w:val="20"/>
            <w:rPrChange w:id="3290" w:author="Autor">
              <w:rPr>
                <w:rFonts w:asciiTheme="minorHAnsi" w:eastAsiaTheme="majorEastAsia" w:hAnsiTheme="minorHAnsi" w:cstheme="majorBidi"/>
                <w:bCs/>
              </w:rPr>
            </w:rPrChange>
          </w:rPr>
          <w:t xml:space="preserve">5. </w:t>
        </w:r>
        <w:del w:id="3291" w:author="Autor">
          <w:r w:rsidDel="003B74A0">
            <w:rPr>
              <w:rFonts w:asciiTheme="minorHAnsi" w:eastAsiaTheme="majorEastAsia" w:hAnsiTheme="minorHAnsi" w:cstheme="majorBidi"/>
              <w:bCs/>
              <w:sz w:val="20"/>
            </w:rPr>
            <w:delText xml:space="preserve"> </w:delText>
          </w:r>
          <w:r w:rsidRPr="00436F65" w:rsidDel="003B74A0">
            <w:rPr>
              <w:rFonts w:asciiTheme="minorHAnsi" w:eastAsiaTheme="majorEastAsia" w:hAnsiTheme="minorHAnsi" w:cstheme="majorBidi"/>
              <w:bCs/>
              <w:sz w:val="20"/>
              <w:rPrChange w:id="3292" w:author="Autor">
                <w:rPr>
                  <w:rFonts w:asciiTheme="minorHAnsi" w:eastAsiaTheme="majorEastAsia" w:hAnsiTheme="minorHAnsi" w:cstheme="majorBidi"/>
                  <w:bCs/>
                </w:rPr>
              </w:rPrChange>
            </w:rPr>
            <w:delText xml:space="preserve"> </w:delText>
          </w:r>
        </w:del>
        <w:r w:rsidRPr="00436F65">
          <w:rPr>
            <w:rFonts w:asciiTheme="minorHAnsi" w:eastAsiaTheme="majorEastAsia" w:hAnsiTheme="minorHAnsi" w:cstheme="majorBidi"/>
            <w:bCs/>
            <w:sz w:val="20"/>
            <w:rPrChange w:id="3293" w:author="Autor">
              <w:rPr>
                <w:rFonts w:asciiTheme="minorHAnsi" w:eastAsiaTheme="majorEastAsia" w:hAnsiTheme="minorHAnsi" w:cstheme="majorBidi"/>
                <w:b/>
                <w:bCs/>
                <w:color w:val="1F497D" w:themeColor="text2"/>
                <w:sz w:val="26"/>
                <w:szCs w:val="26"/>
              </w:rPr>
            </w:rPrChange>
          </w:rPr>
          <w:t xml:space="preserve">Ak </w:t>
        </w:r>
        <w:r w:rsidRPr="00436F65">
          <w:rPr>
            <w:rFonts w:asciiTheme="minorHAnsi" w:eastAsiaTheme="majorEastAsia" w:hAnsiTheme="minorHAnsi" w:cstheme="majorBidi"/>
            <w:b/>
            <w:bCs/>
            <w:sz w:val="20"/>
            <w:rPrChange w:id="3294" w:author="Autor">
              <w:rPr>
                <w:rFonts w:asciiTheme="minorHAnsi" w:eastAsiaTheme="majorEastAsia" w:hAnsiTheme="minorHAnsi" w:cstheme="majorBidi"/>
                <w:b/>
                <w:bCs/>
                <w:color w:val="1F497D" w:themeColor="text2"/>
                <w:sz w:val="26"/>
                <w:szCs w:val="26"/>
              </w:rPr>
            </w:rPrChange>
          </w:rPr>
          <w:t>hodnota čiastkovej zákazky</w:t>
        </w:r>
        <w:r w:rsidRPr="00436F65">
          <w:rPr>
            <w:rFonts w:asciiTheme="minorHAnsi" w:eastAsiaTheme="majorEastAsia" w:hAnsiTheme="minorHAnsi" w:cstheme="majorBidi"/>
            <w:bCs/>
            <w:sz w:val="20"/>
            <w:rPrChange w:id="3295" w:author="Autor">
              <w:rPr>
                <w:rFonts w:asciiTheme="minorHAnsi" w:eastAsiaTheme="majorEastAsia" w:hAnsiTheme="minorHAnsi" w:cstheme="majorBidi"/>
                <w:b/>
                <w:bCs/>
                <w:color w:val="1F497D" w:themeColor="text2"/>
                <w:sz w:val="26"/>
                <w:szCs w:val="26"/>
              </w:rPr>
            </w:rPrChange>
          </w:rPr>
          <w:t xml:space="preserve"> zadanej na základe rámcovej dohody predstavuje  </w:t>
        </w:r>
        <w:r w:rsidRPr="00436F65">
          <w:rPr>
            <w:rFonts w:asciiTheme="minorHAnsi" w:eastAsiaTheme="majorEastAsia" w:hAnsiTheme="minorHAnsi" w:cstheme="majorBidi"/>
            <w:bCs/>
            <w:sz w:val="20"/>
            <w:rPrChange w:id="3296" w:author="Autor">
              <w:rPr>
                <w:rFonts w:asciiTheme="minorHAnsi" w:eastAsiaTheme="majorEastAsia" w:hAnsiTheme="minorHAnsi" w:cstheme="majorBidi"/>
                <w:bCs/>
                <w:color w:val="1F497D" w:themeColor="text2"/>
              </w:rPr>
            </w:rPrChange>
          </w:rPr>
          <w:br/>
          <w:t xml:space="preserve">z pohľadu finančného limitu zákazku s nízkou hodnotou podľa </w:t>
        </w:r>
        <w:r w:rsidRPr="00436F65">
          <w:rPr>
            <w:rFonts w:asciiTheme="minorHAnsi" w:eastAsiaTheme="majorEastAsia" w:hAnsiTheme="minorHAnsi" w:cstheme="majorBidi"/>
            <w:b/>
            <w:bCs/>
            <w:sz w:val="20"/>
            <w:rPrChange w:id="3297" w:author="Autor">
              <w:rPr>
                <w:rFonts w:asciiTheme="minorHAnsi" w:eastAsiaTheme="majorEastAsia" w:hAnsiTheme="minorHAnsi" w:cstheme="majorBidi"/>
                <w:b/>
                <w:bCs/>
                <w:color w:val="1F497D" w:themeColor="text2"/>
                <w:sz w:val="26"/>
                <w:szCs w:val="26"/>
              </w:rPr>
            </w:rPrChange>
          </w:rPr>
          <w:t>§ 117 ZVO, resp. zákazku podľa § 9 ods. 9 zákona č. 25/2006 Z. z.</w:t>
        </w:r>
        <w:r w:rsidRPr="00436F65">
          <w:rPr>
            <w:rFonts w:asciiTheme="minorHAnsi" w:eastAsiaTheme="majorEastAsia" w:hAnsiTheme="minorHAnsi" w:cstheme="majorBidi"/>
            <w:bCs/>
            <w:sz w:val="20"/>
            <w:rPrChange w:id="3298" w:author="Autor">
              <w:rPr>
                <w:rFonts w:asciiTheme="minorHAnsi" w:eastAsiaTheme="majorEastAsia" w:hAnsiTheme="minorHAnsi" w:cstheme="majorBidi"/>
                <w:b/>
                <w:bCs/>
                <w:color w:val="1F497D" w:themeColor="text2"/>
                <w:sz w:val="26"/>
                <w:szCs w:val="26"/>
              </w:rPr>
            </w:rPrChange>
          </w:rPr>
          <w:t xml:space="preserve">, </w:t>
        </w:r>
        <w:r w:rsidRPr="00436F65">
          <w:rPr>
            <w:rFonts w:asciiTheme="minorHAnsi" w:eastAsiaTheme="majorEastAsia" w:hAnsiTheme="minorHAnsi" w:cstheme="majorBidi"/>
            <w:b/>
            <w:bCs/>
            <w:sz w:val="20"/>
            <w:rPrChange w:id="3299" w:author="Autor">
              <w:rPr>
                <w:rFonts w:asciiTheme="minorHAnsi" w:eastAsiaTheme="majorEastAsia" w:hAnsiTheme="minorHAnsi" w:cstheme="majorBidi"/>
                <w:b/>
                <w:bCs/>
                <w:color w:val="1F497D" w:themeColor="text2"/>
                <w:sz w:val="26"/>
                <w:szCs w:val="26"/>
              </w:rPr>
            </w:rPrChange>
          </w:rPr>
          <w:t xml:space="preserve">môže prijímateľ predložiť dokumentáciu  </w:t>
        </w:r>
        <w:del w:id="3300" w:author="Autor">
          <w:r w:rsidRPr="00436F65" w:rsidDel="003B74A0">
            <w:rPr>
              <w:rFonts w:asciiTheme="minorHAnsi" w:eastAsiaTheme="majorEastAsia" w:hAnsiTheme="minorHAnsi" w:cstheme="majorBidi"/>
              <w:b/>
              <w:bCs/>
              <w:sz w:val="20"/>
              <w:rPrChange w:id="3301" w:author="Autor">
                <w:rPr>
                  <w:rFonts w:asciiTheme="minorHAnsi" w:eastAsiaTheme="majorEastAsia" w:hAnsiTheme="minorHAnsi" w:cstheme="majorBidi"/>
                  <w:bCs/>
                  <w:color w:val="1F497D" w:themeColor="text2"/>
                </w:rPr>
              </w:rPrChange>
            </w:rPr>
            <w:br/>
          </w:r>
        </w:del>
        <w:r w:rsidRPr="00436F65">
          <w:rPr>
            <w:rFonts w:asciiTheme="minorHAnsi" w:eastAsiaTheme="majorEastAsia" w:hAnsiTheme="minorHAnsi" w:cstheme="majorBidi"/>
            <w:b/>
            <w:bCs/>
            <w:sz w:val="20"/>
            <w:rPrChange w:id="3302" w:author="Autor">
              <w:rPr>
                <w:rFonts w:asciiTheme="minorHAnsi" w:eastAsiaTheme="majorEastAsia" w:hAnsiTheme="minorHAnsi" w:cstheme="majorBidi"/>
                <w:bCs/>
                <w:color w:val="1F497D" w:themeColor="text2"/>
              </w:rPr>
            </w:rPrChange>
          </w:rPr>
          <w:t>na kontrolu aj súčasne so ŽoP,</w:t>
        </w:r>
        <w:r w:rsidRPr="00436F65">
          <w:rPr>
            <w:rFonts w:asciiTheme="minorHAnsi" w:eastAsiaTheme="majorEastAsia" w:hAnsiTheme="minorHAnsi" w:cstheme="majorBidi"/>
            <w:bCs/>
            <w:sz w:val="20"/>
            <w:rPrChange w:id="3303" w:author="Autor">
              <w:rPr>
                <w:rFonts w:asciiTheme="minorHAnsi" w:eastAsiaTheme="majorEastAsia" w:hAnsiTheme="minorHAnsi" w:cstheme="majorBidi"/>
                <w:b/>
                <w:bCs/>
                <w:color w:val="1F497D" w:themeColor="text2"/>
                <w:sz w:val="26"/>
                <w:szCs w:val="26"/>
              </w:rPr>
            </w:rPrChange>
          </w:rPr>
          <w:t xml:space="preserve"> ktorá obsahuje deklarované výdavky súvisiace so zadaním predmetnej čiastkovej zákazky. Uvedené pravidlo sa týka aj čiastkovej zákazky  </w:t>
        </w:r>
        <w:del w:id="3304" w:author="Autor">
          <w:r w:rsidRPr="00436F65" w:rsidDel="003B74A0">
            <w:rPr>
              <w:rFonts w:asciiTheme="minorHAnsi" w:eastAsiaTheme="majorEastAsia" w:hAnsiTheme="minorHAnsi" w:cstheme="majorBidi"/>
              <w:bCs/>
              <w:sz w:val="20"/>
              <w:rPrChange w:id="3305" w:author="Autor">
                <w:rPr>
                  <w:rFonts w:asciiTheme="minorHAnsi" w:eastAsiaTheme="majorEastAsia" w:hAnsiTheme="minorHAnsi" w:cstheme="majorBidi"/>
                  <w:bCs/>
                  <w:color w:val="1F497D" w:themeColor="text2"/>
                </w:rPr>
              </w:rPrChange>
            </w:rPr>
            <w:br/>
          </w:r>
        </w:del>
        <w:r w:rsidRPr="00436F65">
          <w:rPr>
            <w:rFonts w:asciiTheme="minorHAnsi" w:eastAsiaTheme="majorEastAsia" w:hAnsiTheme="minorHAnsi" w:cstheme="majorBidi"/>
            <w:bCs/>
            <w:sz w:val="20"/>
            <w:rPrChange w:id="3306" w:author="Autor">
              <w:rPr>
                <w:rFonts w:asciiTheme="minorHAnsi" w:eastAsiaTheme="majorEastAsia" w:hAnsiTheme="minorHAnsi" w:cstheme="majorBidi"/>
                <w:bCs/>
                <w:color w:val="1F497D" w:themeColor="text2"/>
              </w:rPr>
            </w:rPrChange>
          </w:rPr>
          <w:t xml:space="preserve">vo finančnom limite podlimitnej zákazky, ktorá </w:t>
        </w:r>
        <w:r w:rsidRPr="00436F65">
          <w:rPr>
            <w:rFonts w:asciiTheme="minorHAnsi" w:eastAsiaTheme="majorEastAsia" w:hAnsiTheme="minorHAnsi" w:cstheme="majorBidi"/>
            <w:b/>
            <w:bCs/>
            <w:sz w:val="20"/>
            <w:rPrChange w:id="3307" w:author="Autor">
              <w:rPr>
                <w:rFonts w:asciiTheme="minorHAnsi" w:eastAsiaTheme="majorEastAsia" w:hAnsiTheme="minorHAnsi" w:cstheme="majorBidi"/>
                <w:b/>
                <w:bCs/>
                <w:color w:val="1F497D" w:themeColor="text2"/>
                <w:sz w:val="26"/>
                <w:szCs w:val="26"/>
              </w:rPr>
            </w:rPrChange>
          </w:rPr>
          <w:t>má charakter objednávky, ak bola zadávaná na základe rámcovej dohody bez opätovného otvorenia súťaže</w:t>
        </w:r>
        <w:r w:rsidRPr="00436F65">
          <w:rPr>
            <w:rFonts w:asciiTheme="minorHAnsi" w:eastAsiaTheme="majorEastAsia" w:hAnsiTheme="minorHAnsi" w:cstheme="majorBidi"/>
            <w:bCs/>
            <w:sz w:val="20"/>
            <w:rPrChange w:id="3308" w:author="Autor">
              <w:rPr>
                <w:rFonts w:asciiTheme="minorHAnsi" w:eastAsiaTheme="majorEastAsia" w:hAnsiTheme="minorHAnsi" w:cstheme="majorBidi"/>
                <w:b/>
                <w:bCs/>
                <w:color w:val="1F497D" w:themeColor="text2"/>
                <w:sz w:val="26"/>
                <w:szCs w:val="26"/>
              </w:rPr>
            </w:rPrChange>
          </w:rPr>
          <w:t>.</w:t>
        </w:r>
      </w:ins>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57367" w:rsidRPr="00757367" w:rsidDel="00233F26" w:rsidRDefault="00757367" w:rsidP="00757367">
      <w:pPr>
        <w:pStyle w:val="Nadpis2"/>
        <w:rPr>
          <w:del w:id="3309" w:author="Autor"/>
        </w:rPr>
      </w:pPr>
      <w:del w:id="3310" w:author="Autor">
        <w:r w:rsidRPr="00757367" w:rsidDel="00233F26">
          <w:delText>Postupy uvedené v tejto kapitole sa vzťahujú na situáciu, keď viacero prijímateľov (t. 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w:delText>
        </w:r>
      </w:del>
      <w:ins w:id="3311" w:author="Autor">
        <w:del w:id="3312" w:author="Autor">
          <w:r w:rsidRPr="00757367" w:rsidDel="00233F26">
            <w:delText>,</w:delText>
          </w:r>
        </w:del>
      </w:ins>
      <w:del w:id="3313" w:author="Autor">
        <w:r w:rsidRPr="00757367" w:rsidDel="00233F26">
          <w:delText xml:space="preserve"> nie sú tou istou právnickou osobou. </w:delText>
        </w:r>
      </w:del>
    </w:p>
    <w:p w:rsidR="00757367" w:rsidRPr="00757367" w:rsidDel="00233F26" w:rsidRDefault="00757367">
      <w:pPr>
        <w:pStyle w:val="Nadpis2"/>
        <w:rPr>
          <w:del w:id="3314" w:author="Autor"/>
        </w:rPr>
        <w:pPrChange w:id="3315" w:author="Autor">
          <w:pPr>
            <w:pStyle w:val="Odsekzoznamu"/>
            <w:numPr>
              <w:numId w:val="190"/>
            </w:numPr>
            <w:spacing w:before="120" w:after="120" w:line="288" w:lineRule="auto"/>
            <w:ind w:left="426" w:hanging="425"/>
            <w:jc w:val="both"/>
          </w:pPr>
        </w:pPrChange>
      </w:pPr>
      <w:del w:id="3316" w:author="Autor">
        <w:r w:rsidRPr="00757367" w:rsidDel="00233F26">
          <w:delTex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ante posúdenia podľa § 168 ZVO. </w:delText>
        </w:r>
      </w:del>
    </w:p>
    <w:p w:rsidR="00757367" w:rsidRPr="00757367" w:rsidDel="00233F26" w:rsidRDefault="00757367">
      <w:pPr>
        <w:pStyle w:val="Nadpis2"/>
        <w:rPr>
          <w:del w:id="3317" w:author="Autor"/>
        </w:rPr>
        <w:pPrChange w:id="3318" w:author="Autor">
          <w:pPr>
            <w:pStyle w:val="Odsekzoznamu"/>
            <w:numPr>
              <w:numId w:val="190"/>
            </w:numPr>
            <w:spacing w:before="120" w:after="120" w:line="288" w:lineRule="auto"/>
            <w:ind w:left="426" w:hanging="426"/>
            <w:jc w:val="both"/>
          </w:pPr>
        </w:pPrChange>
      </w:pPr>
      <w:del w:id="3319" w:author="Autor">
        <w:r w:rsidRPr="00757367" w:rsidDel="00233F26">
          <w:delText xml:space="preserve">V prípade, že centrálne VO je realizované nadlimitným postupom, COO alebo RO,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 </w:delText>
        </w:r>
      </w:del>
    </w:p>
    <w:p w:rsidR="00757367" w:rsidRPr="00757367" w:rsidDel="00233F26" w:rsidRDefault="00757367">
      <w:pPr>
        <w:pStyle w:val="Nadpis2"/>
        <w:rPr>
          <w:del w:id="3320" w:author="Autor"/>
        </w:rPr>
        <w:pPrChange w:id="3321" w:author="Autor">
          <w:pPr>
            <w:pStyle w:val="Odsekzoznamu"/>
            <w:numPr>
              <w:numId w:val="190"/>
            </w:numPr>
            <w:spacing w:before="120" w:after="120" w:line="288" w:lineRule="auto"/>
            <w:ind w:left="426" w:hanging="426"/>
            <w:jc w:val="both"/>
          </w:pPr>
        </w:pPrChange>
      </w:pPr>
      <w:del w:id="3322" w:author="Autor">
        <w:r w:rsidRPr="00757367" w:rsidDel="00233F26">
          <w:delText xml:space="preserve">RO vykonáva štandardnú ex post kontrolu, ako aj všetky RO, ktorých prijímatelia sú účastníkmi rámcovej dohody, pričom postupujú podľa kapitoly </w:delText>
        </w:r>
        <w:r w:rsidRPr="00757367" w:rsidDel="00233F26">
          <w:rPr>
            <w:b w:val="0"/>
            <w:bCs w:val="0"/>
          </w:rPr>
          <w:fldChar w:fldCharType="begin"/>
        </w:r>
        <w:r w:rsidRPr="00757367" w:rsidDel="00233F26">
          <w:delInstrText xml:space="preserve"> HYPERLINK \l "kapitola_33723" </w:delInstrText>
        </w:r>
        <w:r w:rsidRPr="00757367" w:rsidDel="00233F26">
          <w:rPr>
            <w:b w:val="0"/>
            <w:bCs w:val="0"/>
          </w:rPr>
          <w:fldChar w:fldCharType="separate"/>
        </w:r>
        <w:r w:rsidRPr="00757367" w:rsidDel="00233F26">
          <w:delText>3.3.7.2.3.</w:delText>
        </w:r>
        <w:r w:rsidRPr="00757367" w:rsidDel="00233F26">
          <w:rPr>
            <w:b w:val="0"/>
            <w:bCs w:val="0"/>
          </w:rPr>
          <w:fldChar w:fldCharType="end"/>
        </w:r>
        <w:r w:rsidRPr="00757367" w:rsidDel="00233F26">
          <w:delText xml:space="preserve"> EŠIF. RO, ktorý ako prvý ukončí štandardnú ex post kontrolu centrálneho VO realizovaného COO, informuje ostatné RO o tejto skutočnosti, a to rovnakým spôsobom ako je upravený v bode 2. </w:delText>
        </w:r>
      </w:del>
    </w:p>
    <w:p w:rsidR="00757367" w:rsidRPr="00757367" w:rsidDel="00233F26" w:rsidRDefault="00757367">
      <w:pPr>
        <w:pStyle w:val="Nadpis2"/>
        <w:rPr>
          <w:del w:id="3323" w:author="Autor"/>
        </w:rPr>
        <w:pPrChange w:id="3324" w:author="Autor">
          <w:pPr>
            <w:pStyle w:val="Odsekzoznamu"/>
            <w:numPr>
              <w:numId w:val="190"/>
            </w:numPr>
            <w:spacing w:before="120" w:after="120" w:line="288" w:lineRule="auto"/>
            <w:ind w:left="426" w:hanging="426"/>
            <w:jc w:val="both"/>
          </w:pPr>
        </w:pPrChange>
      </w:pPr>
      <w:del w:id="3325" w:author="Autor">
        <w:r w:rsidRPr="00757367" w:rsidDel="00233F26">
          <w:delText xml:space="preserve">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w:delText>
        </w:r>
        <w:r w:rsidRPr="00757367" w:rsidDel="00233F26">
          <w:br/>
          <w:delText xml:space="preserve">do financovania v plnom rozsahu. Uvedeným nie je dotknutá zodpovednosť RO za výkon tejto kontroly  </w:delText>
        </w:r>
        <w:r w:rsidRPr="00757367" w:rsidDel="00233F26">
          <w:br/>
          <w:delText xml:space="preserve">v zmysle  článku 125 ods. 4 všeobecného nariadenia. </w:delText>
        </w:r>
      </w:del>
    </w:p>
    <w:p w:rsidR="00777572" w:rsidRPr="00757367" w:rsidDel="004A670B" w:rsidRDefault="00757367" w:rsidP="00757367">
      <w:pPr>
        <w:pStyle w:val="Nadpis2"/>
        <w:rPr>
          <w:del w:id="3326" w:author="Autor"/>
        </w:rPr>
      </w:pPr>
      <w:del w:id="3327" w:author="Autor">
        <w:r w:rsidRPr="00757367" w:rsidDel="00233F26">
          <w:delText>RO zároveň informuje ostatné RO, OA a CO o identifikovaní nedostatkov s vplyvom alebo možným vplyvom na výsledok VO prostredníctvom ITMS2014+, nakoľko má povinnosť evidovať každú kontrolu VO, a to spôsobom, že všetky kontroly čiastkových zákaziek zadávaných na základe rámcovej dohody sú evidované pod jedným objektom v ITMS2014+, čo zabezpečí informovanosť ostatných RO o ďalších prebiehajúcich kontrolách a ich záveroch.</w:delText>
        </w:r>
        <w:r w:rsidR="00777572" w:rsidRPr="00757367" w:rsidDel="004A670B">
          <w:delText xml:space="preserve">Postupy uvedené v tejto kapitole sa vzťahujú na situáciu, keď viacero prijímateľov (t. j.  viac ako jeden) nadobúda, resp. obstaráva tovary, stavebné práce alebo služby prostredníctvom COO, pričom toto nadobúdanie, resp. obstarávanie sa týka toho istého VO a zároveň centrálne VO sa týka viacerých operačných programov a jednotlivé RO/SO, ktoré sú zároveň COO nie sú tou istou právnickou osobou. </w:delText>
        </w:r>
      </w:del>
    </w:p>
    <w:p w:rsidR="00777572" w:rsidRPr="00757367" w:rsidDel="004A670B" w:rsidRDefault="00777572" w:rsidP="00757367">
      <w:pPr>
        <w:pStyle w:val="Nadpis2"/>
        <w:rPr>
          <w:del w:id="3328" w:author="Autor"/>
        </w:rPr>
      </w:pPr>
      <w:del w:id="3329" w:author="Autor">
        <w:r w:rsidRPr="00757367" w:rsidDel="004A670B">
          <w:delTex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w:delText>
        </w:r>
        <w:r w:rsidRPr="00757367" w:rsidDel="004A670B">
          <w:br/>
          <w:delText xml:space="preserve">pri kontrole VO. V prípade, že centrálne VO je z pohľadu finančného limitu nadlimitnou zákazkou, COO alebo RO, ktorý je rovnakou právnickou osobou ako COO predloží pripravované centrálne VO na ÚVO za účelom výkonu ex ante posúdenia podľa § 168 ZVO. </w:delText>
        </w:r>
      </w:del>
    </w:p>
    <w:p w:rsidR="00777572" w:rsidRPr="00757367" w:rsidDel="004A670B" w:rsidRDefault="00777572" w:rsidP="00757367">
      <w:pPr>
        <w:pStyle w:val="Nadpis2"/>
        <w:rPr>
          <w:del w:id="3330" w:author="Autor"/>
        </w:rPr>
      </w:pPr>
      <w:del w:id="3331" w:author="Autor">
        <w:r w:rsidRPr="00757367" w:rsidDel="004A670B">
          <w:delText xml:space="preserve">V prípade, že centrálne VO je realizované nadlimitným postupom, COO alebo RO,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 Ak ide o centrálne VO, ktoré nie je predmetom povinnej kontroly ÚVO podľa § 169 ods. 2 ZVO, COO zašle podnet na výkon kontroly na ÚVO podľa § 169 ods. 1 písm. b) ZVO. </w:delText>
        </w:r>
      </w:del>
    </w:p>
    <w:p w:rsidR="00777572" w:rsidRPr="00757367" w:rsidDel="004A670B" w:rsidRDefault="00777572" w:rsidP="00757367">
      <w:pPr>
        <w:pStyle w:val="Nadpis2"/>
        <w:rPr>
          <w:del w:id="3332" w:author="Autor"/>
        </w:rPr>
      </w:pPr>
      <w:del w:id="3333" w:author="Autor">
        <w:r w:rsidRPr="00757367" w:rsidDel="004A670B">
          <w:delText xml:space="preserve">Jednotlivé RO môžu vo fáze pred podpisom zmluvy vykonať finančnú kontrolu iba vo väzbe  </w:delText>
        </w:r>
        <w:r w:rsidRPr="00757367" w:rsidDel="004A670B">
          <w:br/>
          <w:delText xml:space="preserve">na čiastkovú zmluvu, uzavretú na základe rámcovej dohody z pohľadu dodržania podmienok  </w:delText>
        </w:r>
        <w:r w:rsidRPr="00757367" w:rsidDel="004A670B">
          <w:br/>
          <w:delText>na uzavretie čiastkovej zmluvy a dodržania pravidiel hospodárnosti, pokiaľ je zmluvnou stranou čiastkovej zmluvy ich prijímateľ a pokiaľ je hodnota čiastkovej zmluvy vo finančnom limite nadlimitnej zákazky.</w:delText>
        </w:r>
      </w:del>
    </w:p>
    <w:p w:rsidR="00777572" w:rsidRPr="00757367" w:rsidDel="004A670B" w:rsidRDefault="00777572" w:rsidP="00757367">
      <w:pPr>
        <w:pStyle w:val="Nadpis2"/>
        <w:rPr>
          <w:del w:id="3334" w:author="Autor"/>
        </w:rPr>
      </w:pPr>
      <w:bookmarkStart w:id="3335" w:name="kapitola_33726_ods_5"/>
      <w:bookmarkEnd w:id="3335"/>
      <w:del w:id="3336" w:author="Autor">
        <w:r w:rsidRPr="00757367" w:rsidDel="004A670B">
          <w:delText xml:space="preserve">Štandardnú ex post kontrolu vykonávajú všetky RO, ktorých prijímatelia sú účastníkmi rámcovej dohody, pričom postupujú podľa kapitoly </w:delText>
        </w:r>
        <w:r w:rsidRPr="00757367" w:rsidDel="004A670B">
          <w:rPr>
            <w:b w:val="0"/>
            <w:bCs w:val="0"/>
          </w:rPr>
          <w:fldChar w:fldCharType="begin"/>
        </w:r>
        <w:r w:rsidRPr="00757367" w:rsidDel="004A670B">
          <w:delInstrText xml:space="preserve"> HYPERLINK \l "kapitola_33723" </w:delInstrText>
        </w:r>
        <w:r w:rsidRPr="00757367" w:rsidDel="004A670B">
          <w:rPr>
            <w:b w:val="0"/>
            <w:bCs w:val="0"/>
          </w:rPr>
          <w:fldChar w:fldCharType="separate"/>
        </w:r>
        <w:r w:rsidRPr="00757367" w:rsidDel="004A670B">
          <w:delText>3.3.7.2.3 SR EŠIF.</w:delText>
        </w:r>
        <w:r w:rsidRPr="00757367" w:rsidDel="004A670B">
          <w:rPr>
            <w:b w:val="0"/>
            <w:bCs w:val="0"/>
          </w:rPr>
          <w:fldChar w:fldCharType="end"/>
        </w:r>
        <w:r w:rsidRPr="00757367" w:rsidDel="004A670B">
          <w:delText xml:space="preserve"> RO, ktorý ako prvý ukončí štandardnú ex post kontrolu centrálneho VO realizovaného COO, informuje ostatné RO o tejto skutočnosti, a to rovnakým spôsobom ako je upravený v ods. 2.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RO zároveň informuje ostatné RO, OA a CO o identifikovaní nedostatkov s vplyvom alebo možným vplyvom na výsledok VO prostredníctvom ITMS2014+, nakoľko RO má povinnosť evidovať každú kontrolu VO, a to spôsobom, že všetky kontroly čiastkových zákaziek zadávaných na základe rámcovej dohody sú evidované pod jedným objektom v ITMS2014+, čo zabezpečí informovanosť ostatných RO o ďalších prebiehajúcich kontrolách a ich záveroch.</w:delText>
        </w:r>
      </w:del>
    </w:p>
    <w:p w:rsidR="00777572" w:rsidRPr="00757367" w:rsidDel="004A670B" w:rsidRDefault="00777572" w:rsidP="00757367">
      <w:pPr>
        <w:pStyle w:val="Nadpis2"/>
        <w:rPr>
          <w:del w:id="3337" w:author="Autor"/>
        </w:rPr>
      </w:pPr>
    </w:p>
    <w:p w:rsidR="00777572" w:rsidRPr="00757367" w:rsidRDefault="00757367" w:rsidP="00757367">
      <w:pPr>
        <w:pStyle w:val="Nadpis2"/>
      </w:pPr>
      <w:bookmarkStart w:id="3338" w:name="_Toc26798966"/>
      <w:r w:rsidRPr="00757367">
        <w:t>J</w:t>
      </w:r>
      <w:r w:rsidR="00777572" w:rsidRPr="00757367">
        <w:t xml:space="preserve">)  </w:t>
      </w:r>
      <w:del w:id="3339" w:author="Autor">
        <w:r w:rsidR="00777572" w:rsidRPr="00757367" w:rsidDel="00AD6E59">
          <w:delText>5.1.10.</w:delText>
        </w:r>
      </w:del>
      <w:r w:rsidR="00777572" w:rsidRPr="00757367">
        <w:t xml:space="preserve"> Kontrola dodatkov (zmena zmluvy, rámcovej dohody a koncesnej zmluvy počas jej  trvania)</w:t>
      </w:r>
      <w:bookmarkEnd w:id="3338"/>
    </w:p>
    <w:p w:rsidR="00757367" w:rsidRPr="00436F65" w:rsidRDefault="00757367">
      <w:pPr>
        <w:spacing w:after="0" w:line="240" w:lineRule="auto"/>
        <w:ind w:left="993" w:hanging="426"/>
        <w:jc w:val="both"/>
        <w:rPr>
          <w:rFonts w:asciiTheme="minorHAnsi" w:eastAsiaTheme="majorEastAsia" w:hAnsiTheme="minorHAnsi" w:cstheme="majorBidi"/>
          <w:b/>
          <w:bCs/>
          <w:sz w:val="24"/>
          <w:szCs w:val="26"/>
          <w:rPrChange w:id="3340" w:author="Autor">
            <w:rPr>
              <w:rFonts w:asciiTheme="minorHAnsi" w:eastAsiaTheme="majorEastAsia" w:hAnsiTheme="minorHAnsi" w:cstheme="majorBidi"/>
              <w:b/>
              <w:bCs/>
              <w:color w:val="1F497D" w:themeColor="text2"/>
              <w:sz w:val="26"/>
              <w:szCs w:val="26"/>
            </w:rPr>
          </w:rPrChange>
        </w:rPr>
        <w:pPrChange w:id="3341" w:author="Autor">
          <w:pPr>
            <w:numPr>
              <w:numId w:val="164"/>
            </w:numPr>
            <w:spacing w:before="120" w:after="0" w:line="240" w:lineRule="auto"/>
            <w:ind w:left="360" w:hanging="360"/>
            <w:jc w:val="both"/>
          </w:pPr>
        </w:pPrChange>
      </w:pPr>
    </w:p>
    <w:p w:rsidR="00757367" w:rsidRPr="003B74A0" w:rsidRDefault="00757367">
      <w:pPr>
        <w:spacing w:before="120" w:after="120"/>
        <w:ind w:left="709" w:hanging="425"/>
        <w:jc w:val="both"/>
        <w:rPr>
          <w:ins w:id="3342" w:author="Autor"/>
          <w:rFonts w:asciiTheme="minorHAnsi" w:hAnsiTheme="minorHAnsi"/>
          <w:sz w:val="20"/>
          <w:szCs w:val="20"/>
          <w:rPrChange w:id="3343" w:author="Autor">
            <w:rPr>
              <w:ins w:id="3344" w:author="Autor"/>
              <w:rFonts w:asciiTheme="minorHAnsi" w:hAnsiTheme="minorHAnsi"/>
              <w:color w:val="1F497D" w:themeColor="text2"/>
            </w:rPr>
          </w:rPrChange>
        </w:rPr>
        <w:pPrChange w:id="3345" w:author="Autor">
          <w:pPr>
            <w:spacing w:after="0" w:line="240" w:lineRule="auto"/>
            <w:ind w:left="709" w:hanging="426"/>
            <w:jc w:val="both"/>
          </w:pPr>
        </w:pPrChange>
      </w:pPr>
      <w:ins w:id="3346" w:author="Autor">
        <w:r w:rsidRPr="00417320">
          <w:rPr>
            <w:rFonts w:asciiTheme="minorHAnsi" w:hAnsiTheme="minorHAnsi"/>
            <w:sz w:val="20"/>
            <w:szCs w:val="20"/>
            <w:rPrChange w:id="3347" w:author="Autor">
              <w:rPr>
                <w:rFonts w:asciiTheme="minorHAnsi" w:hAnsiTheme="minorHAnsi"/>
                <w:color w:val="1F497D" w:themeColor="text2"/>
              </w:rPr>
            </w:rPrChange>
          </w:rPr>
          <w:t>1.</w:t>
        </w:r>
        <w:r w:rsidRPr="00417320">
          <w:rPr>
            <w:rFonts w:asciiTheme="minorHAnsi" w:hAnsiTheme="minorHAnsi"/>
            <w:sz w:val="20"/>
            <w:szCs w:val="20"/>
            <w:rPrChange w:id="3348" w:author="Autor">
              <w:rPr>
                <w:rFonts w:asciiTheme="minorHAnsi" w:hAnsiTheme="minorHAnsi"/>
                <w:color w:val="1F497D" w:themeColor="text2"/>
              </w:rPr>
            </w:rPrChange>
          </w:rPr>
          <w:tab/>
        </w:r>
        <w:r w:rsidRPr="003B74A0">
          <w:rPr>
            <w:rFonts w:asciiTheme="minorHAnsi" w:hAnsiTheme="minorHAnsi"/>
            <w:b/>
            <w:sz w:val="20"/>
            <w:szCs w:val="20"/>
            <w:rPrChange w:id="3349" w:author="Autor">
              <w:rPr>
                <w:rFonts w:asciiTheme="minorHAnsi" w:hAnsiTheme="minorHAnsi"/>
                <w:color w:val="1F497D" w:themeColor="text2"/>
              </w:rPr>
            </w:rPrChange>
          </w:rPr>
          <w:t>Prijímateľ nepredkladá na kontrolu VO návrhy dodatkov (t. j. dodatky pred podpisom).</w:t>
        </w:r>
        <w:r w:rsidRPr="003B74A0">
          <w:rPr>
            <w:rFonts w:asciiTheme="minorHAnsi" w:hAnsiTheme="minorHAnsi"/>
            <w:sz w:val="20"/>
            <w:szCs w:val="20"/>
            <w:rPrChange w:id="3350" w:author="Autor">
              <w:rPr>
                <w:rFonts w:asciiTheme="minorHAnsi" w:hAnsiTheme="minorHAnsi"/>
                <w:color w:val="1F497D" w:themeColor="text2"/>
              </w:rPr>
            </w:rPrChange>
          </w:rPr>
          <w:t xml:space="preserve"> </w:t>
        </w:r>
      </w:ins>
    </w:p>
    <w:p w:rsidR="00757367" w:rsidRPr="003B74A0" w:rsidRDefault="00757367">
      <w:pPr>
        <w:spacing w:before="120" w:after="120"/>
        <w:ind w:left="709" w:hanging="425"/>
        <w:jc w:val="both"/>
        <w:rPr>
          <w:ins w:id="3351" w:author="Autor"/>
          <w:rFonts w:asciiTheme="minorHAnsi" w:hAnsiTheme="minorHAnsi"/>
          <w:sz w:val="20"/>
          <w:szCs w:val="20"/>
          <w:rPrChange w:id="3352" w:author="Autor">
            <w:rPr>
              <w:ins w:id="3353" w:author="Autor"/>
              <w:rFonts w:asciiTheme="minorHAnsi" w:hAnsiTheme="minorHAnsi"/>
              <w:color w:val="1F497D" w:themeColor="text2"/>
            </w:rPr>
          </w:rPrChange>
        </w:rPr>
        <w:pPrChange w:id="3354" w:author="Autor">
          <w:pPr>
            <w:spacing w:after="0" w:line="240" w:lineRule="auto"/>
            <w:ind w:left="709" w:hanging="426"/>
            <w:jc w:val="both"/>
          </w:pPr>
        </w:pPrChange>
      </w:pPr>
      <w:ins w:id="3355" w:author="Autor">
        <w:r w:rsidRPr="003B74A0">
          <w:rPr>
            <w:rFonts w:asciiTheme="minorHAnsi" w:hAnsiTheme="minorHAnsi"/>
            <w:sz w:val="20"/>
            <w:szCs w:val="20"/>
            <w:rPrChange w:id="3356" w:author="Autor">
              <w:rPr>
                <w:rFonts w:asciiTheme="minorHAnsi" w:hAnsiTheme="minorHAnsi"/>
                <w:color w:val="1F497D" w:themeColor="text2"/>
              </w:rPr>
            </w:rPrChange>
          </w:rPr>
          <w:t>2.</w:t>
        </w:r>
        <w:r w:rsidRPr="003B74A0">
          <w:rPr>
            <w:rFonts w:asciiTheme="minorHAnsi" w:hAnsiTheme="minorHAnsi"/>
            <w:sz w:val="20"/>
            <w:szCs w:val="20"/>
            <w:rPrChange w:id="3357" w:author="Autor">
              <w:rPr>
                <w:rFonts w:asciiTheme="minorHAnsi" w:hAnsiTheme="minorHAnsi"/>
                <w:color w:val="1F497D" w:themeColor="text2"/>
              </w:rPr>
            </w:rPrChange>
          </w:rPr>
          <w:tab/>
          <w:t xml:space="preserve">K zmenám zmluvy, rámcovej dohody a koncesnej zmluvy počas ich trvania  postupu sa viaže Metodika zadávania zákaziek – 3. verzia, ktorá je zverejnená na webovom sídle ÚVO -  </w:t>
        </w:r>
        <w:r w:rsidR="00D91536" w:rsidRPr="00716DBD">
          <w:rPr>
            <w:rFonts w:asciiTheme="minorHAnsi" w:hAnsiTheme="minorHAnsi"/>
            <w:sz w:val="20"/>
            <w:szCs w:val="20"/>
          </w:rPr>
          <w:fldChar w:fldCharType="begin"/>
        </w:r>
        <w:r w:rsidR="00D91536" w:rsidRPr="003B74A0">
          <w:rPr>
            <w:rFonts w:asciiTheme="minorHAnsi" w:hAnsiTheme="minorHAnsi"/>
            <w:sz w:val="20"/>
            <w:szCs w:val="20"/>
          </w:rPr>
          <w:instrText xml:space="preserve"> HYPERLINK "https://www.uvo.gov.sk/legislativametodika-dohlad/metodika-zadavania-zakaziek-5ae.html" </w:instrText>
        </w:r>
        <w:r w:rsidR="00D91536" w:rsidRPr="00716DBD">
          <w:rPr>
            <w:rFonts w:asciiTheme="minorHAnsi" w:hAnsiTheme="minorHAnsi"/>
            <w:sz w:val="20"/>
            <w:szCs w:val="20"/>
            <w:rPrChange w:id="3358" w:author="Autor">
              <w:rPr>
                <w:rFonts w:asciiTheme="minorHAnsi" w:hAnsiTheme="minorHAnsi"/>
                <w:sz w:val="20"/>
                <w:szCs w:val="20"/>
              </w:rPr>
            </w:rPrChange>
          </w:rPr>
          <w:fldChar w:fldCharType="separate"/>
        </w:r>
        <w:r w:rsidR="00D91536" w:rsidRPr="003B74A0">
          <w:rPr>
            <w:rStyle w:val="Hypertextovprepojenie"/>
            <w:sz w:val="20"/>
            <w:szCs w:val="20"/>
            <w:rPrChange w:id="3359" w:author="Autor">
              <w:rPr>
                <w:rFonts w:asciiTheme="minorHAnsi" w:hAnsiTheme="minorHAnsi"/>
                <w:color w:val="1F497D" w:themeColor="text2"/>
              </w:rPr>
            </w:rPrChange>
          </w:rPr>
          <w:t>https://www.uvo.gov.sk/legislativametodika-dohlad/metodika-zadavania-zakaziek-5ae.html</w:t>
        </w:r>
        <w:r w:rsidR="00D91536" w:rsidRPr="00716DBD">
          <w:rPr>
            <w:rFonts w:asciiTheme="minorHAnsi" w:hAnsiTheme="minorHAnsi"/>
            <w:sz w:val="20"/>
            <w:szCs w:val="20"/>
          </w:rPr>
          <w:fldChar w:fldCharType="end"/>
        </w:r>
        <w:r w:rsidR="00D91536" w:rsidRPr="003B74A0">
          <w:rPr>
            <w:rFonts w:asciiTheme="minorHAnsi" w:hAnsiTheme="minorHAnsi"/>
            <w:sz w:val="20"/>
            <w:szCs w:val="20"/>
          </w:rPr>
          <w:t xml:space="preserve"> </w:t>
        </w:r>
        <w:r w:rsidRPr="003B74A0">
          <w:rPr>
            <w:rFonts w:asciiTheme="minorHAnsi" w:hAnsiTheme="minorHAnsi"/>
            <w:sz w:val="20"/>
            <w:szCs w:val="20"/>
            <w:rPrChange w:id="3360" w:author="Autor">
              <w:rPr>
                <w:rFonts w:asciiTheme="minorHAnsi" w:hAnsiTheme="minorHAnsi"/>
                <w:color w:val="1F497D" w:themeColor="text2"/>
              </w:rPr>
            </w:rPrChange>
          </w:rPr>
          <w:t xml:space="preserve">. </w:t>
        </w:r>
        <w:r w:rsidR="00D91536" w:rsidRPr="003B74A0">
          <w:rPr>
            <w:rFonts w:asciiTheme="minorHAnsi" w:hAnsiTheme="minorHAnsi"/>
            <w:sz w:val="20"/>
            <w:szCs w:val="20"/>
          </w:rPr>
          <w:t xml:space="preserve"> </w:t>
        </w:r>
      </w:ins>
    </w:p>
    <w:p w:rsidR="00757367" w:rsidRPr="003B74A0" w:rsidDel="00E93FFE" w:rsidRDefault="00757367">
      <w:pPr>
        <w:spacing w:before="120" w:after="120"/>
        <w:ind w:left="709" w:hanging="425"/>
        <w:jc w:val="both"/>
        <w:rPr>
          <w:ins w:id="3361" w:author="Autor"/>
          <w:del w:id="3362" w:author="Autor"/>
          <w:rFonts w:asciiTheme="minorHAnsi" w:hAnsiTheme="minorHAnsi"/>
          <w:sz w:val="20"/>
          <w:szCs w:val="20"/>
          <w:rPrChange w:id="3363" w:author="Autor">
            <w:rPr>
              <w:ins w:id="3364" w:author="Autor"/>
              <w:del w:id="3365" w:author="Autor"/>
              <w:rFonts w:asciiTheme="minorHAnsi" w:hAnsiTheme="minorHAnsi"/>
              <w:color w:val="1F497D" w:themeColor="text2"/>
            </w:rPr>
          </w:rPrChange>
        </w:rPr>
        <w:pPrChange w:id="3366" w:author="Autor">
          <w:pPr>
            <w:spacing w:after="0" w:line="240" w:lineRule="auto"/>
            <w:ind w:left="709" w:hanging="426"/>
            <w:jc w:val="both"/>
          </w:pPr>
        </w:pPrChange>
      </w:pPr>
      <w:ins w:id="3367" w:author="Autor">
        <w:r w:rsidRPr="003B74A0">
          <w:rPr>
            <w:rFonts w:asciiTheme="minorHAnsi" w:hAnsiTheme="minorHAnsi"/>
            <w:sz w:val="20"/>
            <w:szCs w:val="20"/>
            <w:rPrChange w:id="3368" w:author="Autor">
              <w:rPr>
                <w:rFonts w:asciiTheme="minorHAnsi" w:hAnsiTheme="minorHAnsi"/>
                <w:color w:val="1F497D" w:themeColor="text2"/>
              </w:rPr>
            </w:rPrChange>
          </w:rPr>
          <w:t>3.</w:t>
        </w:r>
        <w:r w:rsidRPr="003B74A0">
          <w:rPr>
            <w:rFonts w:asciiTheme="minorHAnsi" w:hAnsiTheme="minorHAnsi"/>
            <w:sz w:val="20"/>
            <w:szCs w:val="20"/>
            <w:rPrChange w:id="3369" w:author="Autor">
              <w:rPr>
                <w:rFonts w:asciiTheme="minorHAnsi" w:hAnsiTheme="minorHAnsi"/>
                <w:color w:val="1F497D" w:themeColor="text2"/>
              </w:rPr>
            </w:rPrChange>
          </w:rPr>
          <w:tab/>
        </w:r>
        <w:del w:id="3370" w:author="Autor">
          <w:r w:rsidRPr="003B74A0" w:rsidDel="00E93FFE">
            <w:rPr>
              <w:rFonts w:asciiTheme="minorHAnsi" w:hAnsiTheme="minorHAnsi"/>
              <w:sz w:val="20"/>
              <w:szCs w:val="20"/>
              <w:rPrChange w:id="3371" w:author="Autor">
                <w:rPr>
                  <w:rFonts w:asciiTheme="minorHAnsi" w:hAnsiTheme="minorHAnsi"/>
                  <w:color w:val="1F497D" w:themeColor="text2"/>
                </w:rPr>
              </w:rPrChange>
            </w:rPr>
            <w:delText>Prijímateľ predkladá na  kontrolu RO dokumentáciu k podpísanému dodatku podľa kapitoly 5.1.12.  Príručky pre kontrolu VO.</w:delText>
          </w:r>
        </w:del>
      </w:ins>
    </w:p>
    <w:p w:rsidR="00E93FFE" w:rsidRPr="003B74A0" w:rsidRDefault="00757367">
      <w:pPr>
        <w:spacing w:before="120" w:after="120"/>
        <w:ind w:left="709" w:hanging="425"/>
        <w:jc w:val="both"/>
        <w:rPr>
          <w:ins w:id="3372" w:author="Autor"/>
          <w:rFonts w:asciiTheme="minorHAnsi" w:hAnsiTheme="minorHAnsi"/>
          <w:sz w:val="20"/>
          <w:szCs w:val="20"/>
        </w:rPr>
        <w:pPrChange w:id="3373" w:author="Autor">
          <w:pPr>
            <w:spacing w:after="0" w:line="240" w:lineRule="auto"/>
            <w:ind w:left="709" w:hanging="426"/>
            <w:jc w:val="both"/>
          </w:pPr>
        </w:pPrChange>
      </w:pPr>
      <w:ins w:id="3374" w:author="Autor">
        <w:del w:id="3375" w:author="Autor">
          <w:r w:rsidRPr="003B74A0" w:rsidDel="00E93FFE">
            <w:rPr>
              <w:rFonts w:asciiTheme="minorHAnsi" w:hAnsiTheme="minorHAnsi"/>
              <w:sz w:val="20"/>
              <w:szCs w:val="20"/>
              <w:rPrChange w:id="3376" w:author="Autor">
                <w:rPr>
                  <w:rFonts w:asciiTheme="minorHAnsi" w:hAnsiTheme="minorHAnsi"/>
                  <w:color w:val="1F497D" w:themeColor="text2"/>
                </w:rPr>
              </w:rPrChange>
            </w:rPr>
            <w:delText>4.</w:delText>
          </w:r>
          <w:r w:rsidRPr="003B74A0" w:rsidDel="00E93FFE">
            <w:rPr>
              <w:rFonts w:asciiTheme="minorHAnsi" w:hAnsiTheme="minorHAnsi"/>
              <w:sz w:val="20"/>
              <w:szCs w:val="20"/>
              <w:rPrChange w:id="3377" w:author="Autor">
                <w:rPr>
                  <w:rFonts w:asciiTheme="minorHAnsi" w:hAnsiTheme="minorHAnsi"/>
                  <w:color w:val="1F497D" w:themeColor="text2"/>
                </w:rPr>
              </w:rPrChange>
            </w:rPr>
            <w:tab/>
          </w:r>
        </w:del>
        <w:r w:rsidRPr="003B74A0">
          <w:rPr>
            <w:rFonts w:asciiTheme="minorHAnsi" w:hAnsiTheme="minorHAnsi"/>
            <w:b/>
            <w:sz w:val="20"/>
            <w:szCs w:val="20"/>
            <w:rPrChange w:id="3378" w:author="Autor">
              <w:rPr>
                <w:rFonts w:asciiTheme="minorHAnsi" w:hAnsiTheme="minorHAnsi"/>
                <w:color w:val="1F497D" w:themeColor="text2"/>
              </w:rPr>
            </w:rPrChange>
          </w:rPr>
          <w:t>Prijímateľ je povinný predložiť na kontrolu RO všetky dodatky súvisiace s výsledkom VO spolufinancovaného z fondov a ENRF po ich podpise</w:t>
        </w:r>
        <w:r w:rsidRPr="003B74A0">
          <w:rPr>
            <w:rFonts w:asciiTheme="minorHAnsi" w:hAnsiTheme="minorHAnsi"/>
            <w:sz w:val="20"/>
            <w:szCs w:val="20"/>
            <w:rPrChange w:id="3379" w:author="Autor">
              <w:rPr>
                <w:rFonts w:asciiTheme="minorHAnsi" w:hAnsiTheme="minorHAnsi"/>
                <w:color w:val="1F497D" w:themeColor="text2"/>
              </w:rPr>
            </w:rPrChange>
          </w:rPr>
          <w:t xml:space="preserve">, ak je jeho predmetom </w:t>
        </w:r>
        <w:r w:rsidRPr="003B74A0">
          <w:rPr>
            <w:rFonts w:asciiTheme="minorHAnsi" w:hAnsiTheme="minorHAnsi"/>
            <w:b/>
            <w:sz w:val="20"/>
            <w:szCs w:val="20"/>
            <w:rPrChange w:id="3380" w:author="Autor">
              <w:rPr>
                <w:rFonts w:asciiTheme="minorHAnsi" w:hAnsiTheme="minorHAnsi"/>
                <w:color w:val="1F497D" w:themeColor="text2"/>
              </w:rPr>
            </w:rPrChange>
          </w:rPr>
          <w:t>aj  zmena identifikačných  a kontaktných údajov zmluvných strán</w:t>
        </w:r>
        <w:r w:rsidRPr="003B74A0">
          <w:rPr>
            <w:rFonts w:asciiTheme="minorHAnsi" w:hAnsiTheme="minorHAnsi"/>
            <w:sz w:val="20"/>
            <w:szCs w:val="20"/>
            <w:rPrChange w:id="3381" w:author="Autor">
              <w:rPr>
                <w:rFonts w:asciiTheme="minorHAnsi" w:hAnsiTheme="minorHAnsi"/>
                <w:color w:val="1F497D" w:themeColor="text2"/>
              </w:rPr>
            </w:rPrChange>
          </w:rPr>
          <w:t xml:space="preserve"> (napr. adresa sídla, kontaktné osoby, číslo bankového účtu a pod.). </w:t>
        </w:r>
      </w:ins>
    </w:p>
    <w:p w:rsidR="0028497F" w:rsidRPr="003B74A0" w:rsidRDefault="00E93FFE">
      <w:pPr>
        <w:spacing w:before="120" w:after="120"/>
        <w:ind w:left="709" w:hanging="425"/>
        <w:jc w:val="both"/>
        <w:rPr>
          <w:ins w:id="3382" w:author="Autor"/>
          <w:rFonts w:asciiTheme="minorHAnsi" w:hAnsiTheme="minorHAnsi"/>
          <w:sz w:val="20"/>
          <w:szCs w:val="20"/>
          <w:rPrChange w:id="3383" w:author="Autor">
            <w:rPr>
              <w:ins w:id="3384" w:author="Autor"/>
              <w:rFonts w:asciiTheme="minorHAnsi" w:hAnsiTheme="minorHAnsi"/>
              <w:color w:val="1F497D" w:themeColor="text2"/>
            </w:rPr>
          </w:rPrChange>
        </w:rPr>
        <w:pPrChange w:id="3385" w:author="Autor">
          <w:pPr>
            <w:spacing w:after="0" w:line="240" w:lineRule="auto"/>
            <w:ind w:left="709" w:hanging="426"/>
            <w:jc w:val="both"/>
          </w:pPr>
        </w:pPrChange>
      </w:pPr>
      <w:ins w:id="3386" w:author="Autor">
        <w:r w:rsidRPr="003B74A0">
          <w:rPr>
            <w:rFonts w:asciiTheme="minorHAnsi" w:hAnsiTheme="minorHAnsi"/>
            <w:sz w:val="20"/>
            <w:szCs w:val="20"/>
          </w:rPr>
          <w:t xml:space="preserve">4.    </w:t>
        </w:r>
        <w:r w:rsidR="00757367" w:rsidRPr="003B74A0">
          <w:rPr>
            <w:rFonts w:asciiTheme="minorHAnsi" w:hAnsiTheme="minorHAnsi"/>
            <w:sz w:val="20"/>
            <w:szCs w:val="20"/>
            <w:rPrChange w:id="3387" w:author="Autor">
              <w:rPr>
                <w:rFonts w:asciiTheme="minorHAnsi" w:hAnsiTheme="minorHAnsi"/>
                <w:color w:val="1F497D" w:themeColor="text2"/>
              </w:rPr>
            </w:rPrChange>
          </w:rPr>
          <w:t xml:space="preserve">Ak zmenu, vyplývajúcu z realizácie zákazky, </w:t>
        </w:r>
        <w:r w:rsidR="00757367" w:rsidRPr="003B74A0">
          <w:rPr>
            <w:rFonts w:asciiTheme="minorHAnsi" w:hAnsiTheme="minorHAnsi"/>
            <w:b/>
            <w:sz w:val="20"/>
            <w:szCs w:val="20"/>
            <w:rPrChange w:id="3388" w:author="Autor">
              <w:rPr>
                <w:rFonts w:asciiTheme="minorHAnsi" w:hAnsiTheme="minorHAnsi"/>
                <w:color w:val="1F497D" w:themeColor="text2"/>
              </w:rPr>
            </w:rPrChange>
          </w:rPr>
          <w:t>nie je možné z dôvodu mimoriadnej udalosti</w:t>
        </w:r>
        <w:r w:rsidR="00757367" w:rsidRPr="003B74A0">
          <w:rPr>
            <w:rFonts w:asciiTheme="minorHAnsi" w:hAnsiTheme="minorHAnsi"/>
            <w:sz w:val="20"/>
            <w:szCs w:val="20"/>
            <w:rPrChange w:id="3389" w:author="Autor">
              <w:rPr>
                <w:rFonts w:asciiTheme="minorHAnsi" w:hAnsiTheme="minorHAnsi"/>
                <w:color w:val="1F497D" w:themeColor="text2"/>
              </w:rPr>
            </w:rPrChange>
          </w:rPr>
          <w:t xml:space="preserve"> (živelná pohroma, havária alebo situácia bezprostredne ohrozujúca život, alebo zdravie ľudí alebo životné prostredie), riešiť v danom rozhodnom čase dodatkom, resp. nie je udržateľné čakať na výsledok kontroly RO v rámci dodatku riešiaceho takúto mimoriadnu situáciu, </w:t>
        </w:r>
        <w:r w:rsidR="00757367" w:rsidRPr="003B74A0">
          <w:rPr>
            <w:rFonts w:asciiTheme="minorHAnsi" w:hAnsiTheme="minorHAnsi"/>
            <w:b/>
            <w:sz w:val="20"/>
            <w:szCs w:val="20"/>
            <w:rPrChange w:id="3390" w:author="Autor">
              <w:rPr>
                <w:rFonts w:asciiTheme="minorHAnsi" w:hAnsiTheme="minorHAnsi"/>
                <w:color w:val="1F497D" w:themeColor="text2"/>
              </w:rPr>
            </w:rPrChange>
          </w:rPr>
          <w:t>prijímateľ zašle  podpísaný dodatok až po pominutí tejto mimoriadnej udalosti súčasne</w:t>
        </w:r>
        <w:r w:rsidR="0028497F" w:rsidRPr="003B74A0">
          <w:rPr>
            <w:rFonts w:asciiTheme="minorHAnsi" w:hAnsiTheme="minorHAnsi"/>
            <w:b/>
            <w:sz w:val="20"/>
            <w:szCs w:val="20"/>
          </w:rPr>
          <w:t xml:space="preserve"> </w:t>
        </w:r>
        <w:del w:id="3391" w:author="Autor">
          <w:r w:rsidR="00757367" w:rsidRPr="003B74A0" w:rsidDel="0028497F">
            <w:rPr>
              <w:rFonts w:asciiTheme="minorHAnsi" w:hAnsiTheme="minorHAnsi"/>
              <w:b/>
              <w:sz w:val="20"/>
              <w:szCs w:val="20"/>
              <w:rPrChange w:id="3392" w:author="Autor">
                <w:rPr>
                  <w:rFonts w:asciiTheme="minorHAnsi" w:hAnsiTheme="minorHAnsi"/>
                  <w:color w:val="1F497D" w:themeColor="text2"/>
                </w:rPr>
              </w:rPrChange>
            </w:rPr>
            <w:delText xml:space="preserve"> </w:delText>
          </w:r>
          <w:r w:rsidR="00CC543D" w:rsidRPr="003B74A0" w:rsidDel="0028497F">
            <w:rPr>
              <w:rFonts w:asciiTheme="minorHAnsi" w:hAnsiTheme="minorHAnsi"/>
              <w:b/>
              <w:sz w:val="20"/>
              <w:szCs w:val="20"/>
              <w:rPrChange w:id="3393" w:author="Autor">
                <w:rPr>
                  <w:rFonts w:asciiTheme="minorHAnsi" w:hAnsiTheme="minorHAnsi"/>
                  <w:sz w:val="20"/>
                  <w:szCs w:val="20"/>
                </w:rPr>
              </w:rPrChange>
            </w:rPr>
            <w:delText xml:space="preserve"> </w:delText>
          </w:r>
          <w:r w:rsidR="00CC543D" w:rsidRPr="003B74A0" w:rsidDel="0028497F">
            <w:rPr>
              <w:rFonts w:asciiTheme="minorHAnsi" w:hAnsiTheme="minorHAnsi"/>
              <w:b/>
              <w:sz w:val="20"/>
              <w:szCs w:val="20"/>
              <w:rPrChange w:id="3394" w:author="Autor">
                <w:rPr>
                  <w:rFonts w:asciiTheme="minorHAnsi" w:hAnsiTheme="minorHAnsi"/>
                  <w:sz w:val="20"/>
                  <w:szCs w:val="20"/>
                </w:rPr>
              </w:rPrChange>
            </w:rPr>
            <w:br/>
          </w:r>
        </w:del>
        <w:r w:rsidR="00757367" w:rsidRPr="003B74A0">
          <w:rPr>
            <w:rFonts w:asciiTheme="minorHAnsi" w:hAnsiTheme="minorHAnsi"/>
            <w:b/>
            <w:sz w:val="20"/>
            <w:szCs w:val="20"/>
            <w:rPrChange w:id="3395" w:author="Autor">
              <w:rPr>
                <w:rFonts w:asciiTheme="minorHAnsi" w:hAnsiTheme="minorHAnsi"/>
                <w:color w:val="1F497D" w:themeColor="text2"/>
              </w:rPr>
            </w:rPrChange>
          </w:rPr>
          <w:t>so zdôvodnením.</w:t>
        </w:r>
        <w:r w:rsidR="00757367" w:rsidRPr="003B74A0">
          <w:rPr>
            <w:rFonts w:asciiTheme="minorHAnsi" w:hAnsiTheme="minorHAnsi"/>
            <w:sz w:val="20"/>
            <w:szCs w:val="20"/>
            <w:rPrChange w:id="3396" w:author="Autor">
              <w:rPr>
                <w:rFonts w:asciiTheme="minorHAnsi" w:hAnsiTheme="minorHAnsi"/>
                <w:color w:val="1F497D" w:themeColor="text2"/>
              </w:rPr>
            </w:rPrChange>
          </w:rPr>
          <w:t xml:space="preserve"> Ak sa takáto situácia rieši v rámci priameho rokovacieho konania podľa ZVO, pričom výsledkom tohto postupu je nová zmluva, RO postupuje pri kontrole podľa príslušnej kapitoly.</w:t>
        </w:r>
      </w:ins>
    </w:p>
    <w:p w:rsidR="0028497F" w:rsidRPr="003B74A0" w:rsidRDefault="00757367">
      <w:pPr>
        <w:spacing w:before="120" w:after="120"/>
        <w:ind w:left="709" w:hanging="425"/>
        <w:jc w:val="both"/>
        <w:rPr>
          <w:ins w:id="3397" w:author="Autor"/>
          <w:rFonts w:asciiTheme="minorHAnsi" w:hAnsiTheme="minorHAnsi"/>
          <w:b/>
          <w:sz w:val="20"/>
          <w:szCs w:val="20"/>
        </w:rPr>
        <w:pPrChange w:id="3398" w:author="Autor">
          <w:pPr>
            <w:spacing w:after="0" w:line="240" w:lineRule="auto"/>
            <w:ind w:left="709" w:hanging="426"/>
            <w:jc w:val="both"/>
          </w:pPr>
        </w:pPrChange>
      </w:pPr>
      <w:ins w:id="3399" w:author="Autor">
        <w:r w:rsidRPr="003B74A0">
          <w:rPr>
            <w:rFonts w:asciiTheme="minorHAnsi" w:hAnsiTheme="minorHAnsi"/>
            <w:sz w:val="20"/>
            <w:szCs w:val="20"/>
            <w:rPrChange w:id="3400" w:author="Autor">
              <w:rPr>
                <w:rFonts w:asciiTheme="minorHAnsi" w:hAnsiTheme="minorHAnsi"/>
                <w:color w:val="1F497D" w:themeColor="text2"/>
              </w:rPr>
            </w:rPrChange>
          </w:rPr>
          <w:t>5.</w:t>
        </w:r>
        <w:r w:rsidRPr="003B74A0">
          <w:rPr>
            <w:rFonts w:asciiTheme="minorHAnsi" w:hAnsiTheme="minorHAnsi"/>
            <w:sz w:val="20"/>
            <w:szCs w:val="20"/>
            <w:rPrChange w:id="3401" w:author="Autor">
              <w:rPr>
                <w:rFonts w:asciiTheme="minorHAnsi" w:hAnsiTheme="minorHAnsi"/>
                <w:color w:val="1F497D" w:themeColor="text2"/>
              </w:rPr>
            </w:rPrChange>
          </w:rPr>
          <w:tab/>
        </w:r>
        <w:r w:rsidR="0028497F" w:rsidRPr="003B74A0">
          <w:rPr>
            <w:rFonts w:asciiTheme="minorHAnsi" w:hAnsiTheme="minorHAnsi"/>
            <w:sz w:val="20"/>
            <w:szCs w:val="20"/>
          </w:rPr>
          <w:t xml:space="preserve">Ak Prijímateľ </w:t>
        </w:r>
        <w:r w:rsidR="0028497F" w:rsidRPr="003B74A0">
          <w:rPr>
            <w:rFonts w:asciiTheme="minorHAnsi" w:hAnsiTheme="minorHAnsi"/>
            <w:b/>
            <w:sz w:val="20"/>
            <w:szCs w:val="20"/>
            <w:rPrChange w:id="3402" w:author="Autor">
              <w:rPr>
                <w:rFonts w:asciiTheme="minorHAnsi" w:hAnsiTheme="minorHAnsi"/>
                <w:sz w:val="20"/>
                <w:szCs w:val="20"/>
              </w:rPr>
            </w:rPrChange>
          </w:rPr>
          <w:t>upravuje existujúci</w:t>
        </w:r>
        <w:r w:rsidR="0028497F" w:rsidRPr="003B74A0">
          <w:rPr>
            <w:rFonts w:asciiTheme="minorHAnsi" w:hAnsiTheme="minorHAnsi"/>
            <w:sz w:val="20"/>
            <w:szCs w:val="20"/>
          </w:rPr>
          <w:t xml:space="preserve"> zmluvný vzťah </w:t>
        </w:r>
        <w:r w:rsidR="0028497F" w:rsidRPr="003B74A0">
          <w:rPr>
            <w:rFonts w:asciiTheme="minorHAnsi" w:hAnsiTheme="minorHAnsi"/>
            <w:b/>
            <w:sz w:val="20"/>
            <w:szCs w:val="20"/>
            <w:rPrChange w:id="3403" w:author="Autor">
              <w:rPr>
                <w:rFonts w:asciiTheme="minorHAnsi" w:hAnsiTheme="minorHAnsi"/>
                <w:sz w:val="20"/>
                <w:szCs w:val="20"/>
              </w:rPr>
            </w:rPrChange>
          </w:rPr>
          <w:t>na základe priameho rokovacieho konania,</w:t>
        </w:r>
        <w:r w:rsidR="00B9504F" w:rsidRPr="003B74A0">
          <w:rPr>
            <w:rFonts w:asciiTheme="minorHAnsi" w:hAnsiTheme="minorHAnsi"/>
            <w:b/>
            <w:sz w:val="20"/>
            <w:szCs w:val="20"/>
          </w:rPr>
          <w:t xml:space="preserve"> </w:t>
        </w:r>
        <w:r w:rsidR="0028497F" w:rsidRPr="003B74A0">
          <w:rPr>
            <w:rFonts w:asciiTheme="minorHAnsi" w:hAnsiTheme="minorHAnsi"/>
            <w:b/>
            <w:sz w:val="20"/>
            <w:szCs w:val="20"/>
          </w:rPr>
          <w:t xml:space="preserve"> </w:t>
        </w:r>
        <w:r w:rsidR="00B9504F" w:rsidRPr="003B74A0">
          <w:rPr>
            <w:rFonts w:asciiTheme="minorHAnsi" w:hAnsiTheme="minorHAnsi"/>
            <w:b/>
            <w:sz w:val="20"/>
            <w:szCs w:val="20"/>
          </w:rPr>
          <w:t xml:space="preserve"> </w:t>
        </w:r>
        <w:r w:rsidR="00B9504F" w:rsidRPr="003B74A0">
          <w:rPr>
            <w:rFonts w:asciiTheme="minorHAnsi" w:hAnsiTheme="minorHAnsi"/>
            <w:b/>
            <w:sz w:val="20"/>
            <w:szCs w:val="20"/>
          </w:rPr>
          <w:br/>
          <w:t>n</w:t>
        </w:r>
        <w:r w:rsidR="0028497F" w:rsidRPr="003B74A0">
          <w:rPr>
            <w:rFonts w:asciiTheme="minorHAnsi" w:hAnsiTheme="minorHAnsi"/>
            <w:b/>
            <w:sz w:val="20"/>
            <w:szCs w:val="20"/>
          </w:rPr>
          <w:t>a kontrolu V</w:t>
        </w:r>
        <w:r w:rsidR="00B9504F" w:rsidRPr="003B74A0">
          <w:rPr>
            <w:rFonts w:asciiTheme="minorHAnsi" w:hAnsiTheme="minorHAnsi"/>
            <w:b/>
            <w:sz w:val="20"/>
            <w:szCs w:val="20"/>
          </w:rPr>
          <w:t>O</w:t>
        </w:r>
        <w:r w:rsidR="0028497F" w:rsidRPr="003B74A0">
          <w:rPr>
            <w:rFonts w:asciiTheme="minorHAnsi" w:hAnsiTheme="minorHAnsi"/>
            <w:b/>
            <w:sz w:val="20"/>
            <w:szCs w:val="20"/>
          </w:rPr>
          <w:t xml:space="preserve"> pred</w:t>
        </w:r>
        <w:r w:rsidR="00B9504F" w:rsidRPr="003B74A0">
          <w:rPr>
            <w:rFonts w:asciiTheme="minorHAnsi" w:hAnsiTheme="minorHAnsi"/>
            <w:b/>
            <w:sz w:val="20"/>
            <w:szCs w:val="20"/>
          </w:rPr>
          <w:t>loží</w:t>
        </w:r>
        <w:r w:rsidR="0028497F" w:rsidRPr="003B74A0">
          <w:rPr>
            <w:rFonts w:asciiTheme="minorHAnsi" w:hAnsiTheme="minorHAnsi"/>
            <w:b/>
            <w:sz w:val="20"/>
            <w:szCs w:val="20"/>
          </w:rPr>
          <w:t>:</w:t>
        </w:r>
      </w:ins>
    </w:p>
    <w:p w:rsidR="00B9504F" w:rsidRPr="003B74A0" w:rsidRDefault="0028497F">
      <w:pPr>
        <w:pStyle w:val="Odsekzoznamu"/>
        <w:numPr>
          <w:ilvl w:val="1"/>
          <w:numId w:val="239"/>
        </w:numPr>
        <w:spacing w:before="120" w:after="120"/>
        <w:ind w:left="1434" w:hanging="357"/>
        <w:contextualSpacing w:val="0"/>
        <w:jc w:val="both"/>
        <w:rPr>
          <w:ins w:id="3404" w:author="Autor"/>
          <w:rFonts w:asciiTheme="minorHAnsi" w:hAnsiTheme="minorHAnsi"/>
          <w:sz w:val="20"/>
          <w:szCs w:val="20"/>
          <w:rPrChange w:id="3405" w:author="Autor">
            <w:rPr>
              <w:ins w:id="3406" w:author="Autor"/>
              <w:rFonts w:asciiTheme="minorHAnsi" w:hAnsiTheme="minorHAnsi"/>
              <w:b/>
              <w:sz w:val="20"/>
              <w:szCs w:val="20"/>
            </w:rPr>
          </w:rPrChange>
        </w:rPr>
        <w:pPrChange w:id="3407" w:author="Autor">
          <w:pPr>
            <w:spacing w:after="0" w:line="240" w:lineRule="auto"/>
            <w:ind w:left="993" w:hanging="426"/>
            <w:jc w:val="both"/>
          </w:pPr>
        </w:pPrChange>
      </w:pPr>
      <w:ins w:id="3408" w:author="Autor">
        <w:del w:id="3409" w:author="Autor">
          <w:r w:rsidRPr="003B74A0" w:rsidDel="003B74A0">
            <w:rPr>
              <w:rFonts w:asciiTheme="minorHAnsi" w:hAnsiTheme="minorHAnsi"/>
              <w:sz w:val="20"/>
              <w:szCs w:val="20"/>
              <w:rPrChange w:id="3410" w:author="Autor">
                <w:rPr>
                  <w:rFonts w:asciiTheme="minorHAnsi" w:hAnsiTheme="minorHAnsi"/>
                  <w:b/>
                  <w:sz w:val="20"/>
                  <w:szCs w:val="20"/>
                </w:rPr>
              </w:rPrChange>
            </w:rPr>
            <w:delText xml:space="preserve">          - </w:delText>
          </w:r>
        </w:del>
        <w:r w:rsidR="00B9504F" w:rsidRPr="003B74A0">
          <w:rPr>
            <w:rFonts w:asciiTheme="minorHAnsi" w:hAnsiTheme="minorHAnsi"/>
            <w:sz w:val="20"/>
            <w:szCs w:val="20"/>
          </w:rPr>
          <w:t>oznámenie</w:t>
        </w:r>
        <w:r w:rsidRPr="003B74A0">
          <w:rPr>
            <w:rFonts w:asciiTheme="minorHAnsi" w:hAnsiTheme="minorHAnsi"/>
            <w:sz w:val="20"/>
            <w:szCs w:val="20"/>
            <w:rPrChange w:id="3411" w:author="Autor">
              <w:rPr>
                <w:rFonts w:asciiTheme="minorHAnsi" w:hAnsiTheme="minorHAnsi"/>
                <w:b/>
                <w:sz w:val="20"/>
                <w:szCs w:val="20"/>
              </w:rPr>
            </w:rPrChange>
          </w:rPr>
          <w:t xml:space="preserve"> o zámere uzavrieť zmluvu</w:t>
        </w:r>
        <w:r w:rsidR="00B9504F" w:rsidRPr="003B74A0">
          <w:rPr>
            <w:rFonts w:asciiTheme="minorHAnsi" w:hAnsiTheme="minorHAnsi"/>
            <w:sz w:val="20"/>
            <w:szCs w:val="20"/>
            <w:rPrChange w:id="3412" w:author="Autor">
              <w:rPr>
                <w:rFonts w:asciiTheme="minorHAnsi" w:hAnsiTheme="minorHAnsi"/>
                <w:b/>
                <w:sz w:val="20"/>
                <w:szCs w:val="20"/>
              </w:rPr>
            </w:rPrChange>
          </w:rPr>
          <w:t>;</w:t>
        </w:r>
      </w:ins>
    </w:p>
    <w:p w:rsidR="00B9504F" w:rsidRPr="003B74A0" w:rsidRDefault="00B9504F">
      <w:pPr>
        <w:pStyle w:val="Odsekzoznamu"/>
        <w:numPr>
          <w:ilvl w:val="1"/>
          <w:numId w:val="239"/>
        </w:numPr>
        <w:spacing w:before="120" w:after="120"/>
        <w:ind w:left="1434" w:hanging="357"/>
        <w:contextualSpacing w:val="0"/>
        <w:jc w:val="both"/>
        <w:rPr>
          <w:ins w:id="3413" w:author="Autor"/>
          <w:rFonts w:asciiTheme="minorHAnsi" w:hAnsiTheme="minorHAnsi"/>
          <w:sz w:val="20"/>
          <w:szCs w:val="20"/>
        </w:rPr>
        <w:pPrChange w:id="3414" w:author="Autor">
          <w:pPr>
            <w:spacing w:after="0" w:line="240" w:lineRule="auto"/>
            <w:ind w:left="993" w:hanging="426"/>
            <w:jc w:val="both"/>
          </w:pPr>
        </w:pPrChange>
      </w:pPr>
      <w:ins w:id="3415" w:author="Autor">
        <w:del w:id="3416" w:author="Autor">
          <w:r w:rsidRPr="003B74A0" w:rsidDel="003B74A0">
            <w:rPr>
              <w:rFonts w:asciiTheme="minorHAnsi" w:hAnsiTheme="minorHAnsi"/>
              <w:sz w:val="20"/>
              <w:szCs w:val="20"/>
              <w:rPrChange w:id="3417" w:author="Autor">
                <w:rPr>
                  <w:rFonts w:asciiTheme="minorHAnsi" w:hAnsiTheme="minorHAnsi"/>
                  <w:b/>
                  <w:sz w:val="20"/>
                  <w:szCs w:val="20"/>
                </w:rPr>
              </w:rPrChange>
            </w:rPr>
            <w:delText xml:space="preserve">          - </w:delText>
          </w:r>
        </w:del>
        <w:r w:rsidRPr="003B74A0">
          <w:rPr>
            <w:rFonts w:asciiTheme="minorHAnsi" w:hAnsiTheme="minorHAnsi"/>
            <w:sz w:val="20"/>
            <w:szCs w:val="20"/>
            <w:rPrChange w:id="3418" w:author="Autor">
              <w:rPr>
                <w:rFonts w:asciiTheme="minorHAnsi" w:hAnsiTheme="minorHAnsi"/>
                <w:b/>
                <w:sz w:val="20"/>
                <w:szCs w:val="20"/>
              </w:rPr>
            </w:rPrChange>
          </w:rPr>
          <w:t xml:space="preserve">odôvodnenie použitia priameho rokovacieho konania. </w:t>
        </w:r>
      </w:ins>
    </w:p>
    <w:p w:rsidR="00D91536" w:rsidRPr="003B74A0" w:rsidDel="00B9504F" w:rsidRDefault="00757367">
      <w:pPr>
        <w:spacing w:before="120" w:after="120"/>
        <w:ind w:left="709" w:hanging="425"/>
        <w:jc w:val="both"/>
        <w:rPr>
          <w:ins w:id="3419" w:author="Autor"/>
          <w:del w:id="3420" w:author="Autor"/>
          <w:rFonts w:asciiTheme="minorHAnsi" w:hAnsiTheme="minorHAnsi"/>
          <w:sz w:val="20"/>
          <w:szCs w:val="20"/>
        </w:rPr>
        <w:pPrChange w:id="3421" w:author="Autor">
          <w:pPr>
            <w:spacing w:after="0" w:line="240" w:lineRule="auto"/>
            <w:ind w:left="709" w:hanging="426"/>
            <w:jc w:val="both"/>
          </w:pPr>
        </w:pPrChange>
      </w:pPr>
      <w:moveFromRangeStart w:id="3422" w:author="Autor" w:name="move26798379"/>
      <w:moveFrom w:id="3423" w:author="Autor">
        <w:ins w:id="3424" w:author="Autor">
          <w:del w:id="3425" w:author="Autor">
            <w:r w:rsidRPr="003B74A0" w:rsidDel="00B9504F">
              <w:rPr>
                <w:rFonts w:asciiTheme="minorHAnsi" w:hAnsiTheme="minorHAnsi"/>
                <w:sz w:val="20"/>
                <w:szCs w:val="20"/>
                <w:rPrChange w:id="3426" w:author="Autor">
                  <w:rPr>
                    <w:rFonts w:asciiTheme="minorHAnsi" w:hAnsiTheme="minorHAnsi"/>
                    <w:color w:val="1F497D" w:themeColor="text2"/>
                  </w:rPr>
                </w:rPrChange>
              </w:rPr>
              <w:delText>Kontrola VO podpísaného dodatku sa uskutoční primerane podľa pravidiel štandardnej ex post kontroly VO.</w:delText>
            </w:r>
            <w:r w:rsidR="00D91536" w:rsidRPr="003B74A0" w:rsidDel="00B9504F">
              <w:rPr>
                <w:rFonts w:asciiTheme="minorHAnsi" w:hAnsiTheme="minorHAnsi"/>
                <w:sz w:val="20"/>
                <w:szCs w:val="20"/>
                <w:rPrChange w:id="3427" w:author="Autor">
                  <w:rPr>
                    <w:rFonts w:asciiTheme="minorHAnsi" w:hAnsiTheme="minorHAnsi"/>
                    <w:b/>
                    <w:sz w:val="20"/>
                    <w:szCs w:val="20"/>
                  </w:rPr>
                </w:rPrChange>
              </w:rPr>
              <w:delText xml:space="preserve"> </w:delText>
            </w:r>
            <w:r w:rsidRPr="003B74A0" w:rsidDel="00B9504F">
              <w:rPr>
                <w:rFonts w:asciiTheme="minorHAnsi" w:hAnsiTheme="minorHAnsi"/>
                <w:sz w:val="20"/>
                <w:szCs w:val="20"/>
                <w:rPrChange w:id="3428" w:author="Autor">
                  <w:rPr>
                    <w:rFonts w:asciiTheme="minorHAnsi" w:hAnsiTheme="minorHAnsi"/>
                    <w:color w:val="1F497D" w:themeColor="text2"/>
                  </w:rPr>
                </w:rPrChange>
              </w:rPr>
              <w:delText xml:space="preserve"> </w:delText>
            </w:r>
          </w:del>
        </w:ins>
      </w:moveFrom>
      <w:moveFromRangeEnd w:id="3422"/>
    </w:p>
    <w:p w:rsidR="00757367" w:rsidRPr="003B74A0" w:rsidRDefault="008C1351">
      <w:pPr>
        <w:pStyle w:val="Odsekzoznamu"/>
        <w:spacing w:before="120" w:after="120"/>
        <w:ind w:left="709" w:hanging="425"/>
        <w:contextualSpacing w:val="0"/>
        <w:jc w:val="both"/>
        <w:rPr>
          <w:ins w:id="3429" w:author="Autor"/>
          <w:rFonts w:asciiTheme="minorHAnsi" w:hAnsiTheme="minorHAnsi"/>
          <w:sz w:val="20"/>
          <w:szCs w:val="20"/>
          <w:rPrChange w:id="3430" w:author="Autor">
            <w:rPr>
              <w:ins w:id="3431" w:author="Autor"/>
              <w:rFonts w:asciiTheme="minorHAnsi" w:hAnsiTheme="minorHAnsi"/>
              <w:color w:val="1F497D" w:themeColor="text2"/>
            </w:rPr>
          </w:rPrChange>
        </w:rPr>
        <w:pPrChange w:id="3432" w:author="Autor">
          <w:pPr>
            <w:spacing w:after="0" w:line="240" w:lineRule="auto"/>
            <w:ind w:left="993" w:hanging="426"/>
            <w:jc w:val="both"/>
          </w:pPr>
        </w:pPrChange>
      </w:pPr>
      <w:ins w:id="3433" w:author="Autor">
        <w:r w:rsidRPr="003B74A0">
          <w:rPr>
            <w:rFonts w:asciiTheme="minorHAnsi" w:hAnsiTheme="minorHAnsi"/>
            <w:sz w:val="20"/>
            <w:szCs w:val="20"/>
          </w:rPr>
          <w:t xml:space="preserve">6.   </w:t>
        </w:r>
        <w:del w:id="3434" w:author="Autor">
          <w:r w:rsidRPr="003B74A0" w:rsidDel="003B74A0">
            <w:rPr>
              <w:rFonts w:asciiTheme="minorHAnsi" w:hAnsiTheme="minorHAnsi"/>
              <w:sz w:val="20"/>
              <w:szCs w:val="20"/>
            </w:rPr>
            <w:delText xml:space="preserve">  </w:delText>
          </w:r>
        </w:del>
        <w:r w:rsidR="00757367" w:rsidRPr="003B74A0">
          <w:rPr>
            <w:rFonts w:asciiTheme="minorHAnsi" w:hAnsiTheme="minorHAnsi"/>
            <w:b/>
            <w:sz w:val="20"/>
            <w:szCs w:val="20"/>
            <w:rPrChange w:id="3435" w:author="Autor">
              <w:rPr>
                <w:rFonts w:asciiTheme="minorHAnsi" w:hAnsiTheme="minorHAnsi"/>
                <w:color w:val="1F497D" w:themeColor="text2"/>
              </w:rPr>
            </w:rPrChange>
          </w:rPr>
          <w:t>Predmetom  kontroly VO dodatkov je posúdenie ich súladu</w:t>
        </w:r>
        <w:r w:rsidR="00757367" w:rsidRPr="003B74A0">
          <w:rPr>
            <w:rFonts w:asciiTheme="minorHAnsi" w:hAnsiTheme="minorHAnsi"/>
            <w:sz w:val="20"/>
            <w:szCs w:val="20"/>
            <w:rPrChange w:id="3436" w:author="Autor">
              <w:rPr>
                <w:rFonts w:asciiTheme="minorHAnsi" w:hAnsiTheme="minorHAnsi"/>
                <w:color w:val="1F497D" w:themeColor="text2"/>
              </w:rPr>
            </w:rPrChange>
          </w:rPr>
          <w:t xml:space="preserve"> s príslušnými ustanoveniami ZVO, a to najmä </w:t>
        </w:r>
        <w:r w:rsidR="00757367" w:rsidRPr="003B74A0">
          <w:rPr>
            <w:rFonts w:asciiTheme="minorHAnsi" w:hAnsiTheme="minorHAnsi"/>
            <w:b/>
            <w:sz w:val="20"/>
            <w:szCs w:val="20"/>
            <w:rPrChange w:id="3437" w:author="Autor">
              <w:rPr>
                <w:rFonts w:asciiTheme="minorHAnsi" w:hAnsiTheme="minorHAnsi"/>
                <w:color w:val="1F497D" w:themeColor="text2"/>
              </w:rPr>
            </w:rPrChange>
          </w:rPr>
          <w:t>ustanovením § 18 ZVO</w:t>
        </w:r>
        <w:r w:rsidR="00757367" w:rsidRPr="003B74A0">
          <w:rPr>
            <w:rFonts w:asciiTheme="minorHAnsi" w:hAnsiTheme="minorHAnsi"/>
            <w:sz w:val="20"/>
            <w:szCs w:val="20"/>
            <w:rPrChange w:id="3438" w:author="Autor">
              <w:rPr>
                <w:rFonts w:asciiTheme="minorHAnsi" w:hAnsiTheme="minorHAnsi"/>
                <w:color w:val="1F497D" w:themeColor="text2"/>
              </w:rPr>
            </w:rPrChange>
          </w:rPr>
          <w:t xml:space="preserve">. Zároveň RO posudzuje zmeny z neho vyplývajúce po stránke ich súladu so schválenou ŽoNFP a účinnou zmluvou o NFP. </w:t>
        </w:r>
      </w:ins>
      <w:moveToRangeStart w:id="3439" w:author="Autor" w:name="move26798379"/>
      <w:moveTo w:id="3440" w:author="Autor">
        <w:r w:rsidR="0028497F" w:rsidRPr="003B74A0">
          <w:rPr>
            <w:rFonts w:asciiTheme="minorHAnsi" w:hAnsiTheme="minorHAnsi"/>
            <w:b/>
            <w:sz w:val="20"/>
            <w:szCs w:val="20"/>
          </w:rPr>
          <w:t>Kontrola VO podpísaného dodatku sa uskutoční primerane podľa pravidiel štandardnej ex post kontroly VO.</w:t>
        </w:r>
      </w:moveTo>
      <w:moveToRangeEnd w:id="3439"/>
    </w:p>
    <w:p w:rsidR="00CC543D" w:rsidRPr="003B74A0" w:rsidDel="003B74A0" w:rsidRDefault="00757367">
      <w:pPr>
        <w:spacing w:before="120" w:after="120"/>
        <w:ind w:left="709" w:hanging="425"/>
        <w:jc w:val="both"/>
        <w:rPr>
          <w:ins w:id="3441" w:author="Autor"/>
          <w:del w:id="3442" w:author="Autor"/>
          <w:rFonts w:asciiTheme="minorHAnsi" w:hAnsiTheme="minorHAnsi"/>
          <w:sz w:val="20"/>
          <w:szCs w:val="20"/>
        </w:rPr>
        <w:pPrChange w:id="3443" w:author="Autor">
          <w:pPr>
            <w:spacing w:after="0" w:line="240" w:lineRule="auto"/>
            <w:ind w:left="709" w:hanging="426"/>
            <w:jc w:val="both"/>
          </w:pPr>
        </w:pPrChange>
      </w:pPr>
      <w:ins w:id="3444" w:author="Autor">
        <w:del w:id="3445" w:author="Autor">
          <w:r w:rsidRPr="003B74A0" w:rsidDel="008C1351">
            <w:rPr>
              <w:rFonts w:asciiTheme="minorHAnsi" w:hAnsiTheme="minorHAnsi"/>
              <w:sz w:val="20"/>
              <w:szCs w:val="20"/>
              <w:rPrChange w:id="3446" w:author="Autor">
                <w:rPr>
                  <w:rFonts w:asciiTheme="minorHAnsi" w:hAnsiTheme="minorHAnsi"/>
                  <w:color w:val="1F497D" w:themeColor="text2"/>
                </w:rPr>
              </w:rPrChange>
            </w:rPr>
            <w:delText>6</w:delText>
          </w:r>
        </w:del>
        <w:r w:rsidR="008C1351" w:rsidRPr="003B74A0">
          <w:rPr>
            <w:rFonts w:asciiTheme="minorHAnsi" w:hAnsiTheme="minorHAnsi"/>
            <w:sz w:val="20"/>
            <w:szCs w:val="20"/>
          </w:rPr>
          <w:t xml:space="preserve">7. </w:t>
        </w:r>
        <w:del w:id="3447" w:author="Autor">
          <w:r w:rsidRPr="003B74A0" w:rsidDel="008C1351">
            <w:rPr>
              <w:rFonts w:asciiTheme="minorHAnsi" w:hAnsiTheme="minorHAnsi"/>
              <w:sz w:val="20"/>
              <w:szCs w:val="20"/>
              <w:rPrChange w:id="3448" w:author="Autor">
                <w:rPr>
                  <w:rFonts w:asciiTheme="minorHAnsi" w:hAnsiTheme="minorHAnsi"/>
                  <w:color w:val="1F497D" w:themeColor="text2"/>
                </w:rPr>
              </w:rPrChange>
            </w:rPr>
            <w:delText>.</w:delText>
          </w:r>
          <w:r w:rsidRPr="003B74A0" w:rsidDel="008C1351">
            <w:rPr>
              <w:rFonts w:asciiTheme="minorHAnsi" w:hAnsiTheme="minorHAnsi"/>
              <w:sz w:val="20"/>
              <w:szCs w:val="20"/>
              <w:rPrChange w:id="3449" w:author="Autor">
                <w:rPr>
                  <w:rFonts w:asciiTheme="minorHAnsi" w:hAnsiTheme="minorHAnsi"/>
                  <w:color w:val="1F497D" w:themeColor="text2"/>
                </w:rPr>
              </w:rPrChange>
            </w:rPr>
            <w:tab/>
          </w:r>
        </w:del>
        <w:r w:rsidR="008C1351" w:rsidRPr="003B74A0">
          <w:rPr>
            <w:rFonts w:asciiTheme="minorHAnsi" w:hAnsiTheme="minorHAnsi"/>
            <w:sz w:val="20"/>
            <w:szCs w:val="20"/>
          </w:rPr>
          <w:t xml:space="preserve">  </w:t>
        </w:r>
        <w:r w:rsidRPr="003B74A0">
          <w:rPr>
            <w:rFonts w:asciiTheme="minorHAnsi" w:hAnsiTheme="minorHAnsi"/>
            <w:sz w:val="20"/>
            <w:szCs w:val="20"/>
            <w:rPrChange w:id="3450" w:author="Autor">
              <w:rPr>
                <w:rFonts w:asciiTheme="minorHAnsi" w:hAnsiTheme="minorHAnsi"/>
                <w:color w:val="1F497D" w:themeColor="text2"/>
              </w:rPr>
            </w:rPrChange>
          </w:rPr>
          <w:t xml:space="preserve">Lehota na výkon kontroly/finančnej dodatku je </w:t>
        </w:r>
        <w:r w:rsidRPr="003B74A0">
          <w:rPr>
            <w:rFonts w:asciiTheme="minorHAnsi" w:hAnsiTheme="minorHAnsi"/>
            <w:b/>
            <w:sz w:val="20"/>
            <w:szCs w:val="20"/>
            <w:rPrChange w:id="3451" w:author="Autor">
              <w:rPr>
                <w:rFonts w:asciiTheme="minorHAnsi" w:hAnsiTheme="minorHAnsi"/>
                <w:color w:val="1F497D" w:themeColor="text2"/>
              </w:rPr>
            </w:rPrChange>
          </w:rPr>
          <w:t>15 pracovných dní.</w:t>
        </w:r>
        <w:r w:rsidRPr="003B74A0">
          <w:rPr>
            <w:rFonts w:asciiTheme="minorHAnsi" w:hAnsiTheme="minorHAnsi"/>
            <w:sz w:val="20"/>
            <w:szCs w:val="20"/>
            <w:rPrChange w:id="3452" w:author="Autor">
              <w:rPr>
                <w:rFonts w:asciiTheme="minorHAnsi" w:hAnsiTheme="minorHAnsi"/>
                <w:color w:val="1F497D" w:themeColor="text2"/>
              </w:rPr>
            </w:rPrChange>
          </w:rPr>
          <w:t xml:space="preserve">  V prípade, že RO zašle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na výkon kontroly/finančnej kontroly. Dňom nasledujúcim po dni doručenia vysvetlenia, úpravy alebo doplnenia dokumentácie na RO pokračuje plynutie lehoty na výkon finančnej kontroly VO. </w:t>
        </w:r>
        <w:del w:id="3453" w:author="Autor">
          <w:r w:rsidRPr="003B74A0" w:rsidDel="003B74A0">
            <w:rPr>
              <w:rFonts w:asciiTheme="minorHAnsi" w:hAnsiTheme="minorHAnsi"/>
              <w:sz w:val="20"/>
              <w:szCs w:val="20"/>
              <w:rPrChange w:id="3454" w:author="Autor">
                <w:rPr>
                  <w:rFonts w:asciiTheme="minorHAnsi" w:hAnsiTheme="minorHAnsi"/>
                  <w:color w:val="1F497D" w:themeColor="text2"/>
                </w:rPr>
              </w:rPrChange>
            </w:rPr>
            <w:delText xml:space="preserve"> </w:delText>
          </w:r>
          <w:r w:rsidR="00CC543D" w:rsidRPr="003B74A0" w:rsidDel="003B74A0">
            <w:rPr>
              <w:rFonts w:asciiTheme="minorHAnsi" w:hAnsiTheme="minorHAnsi"/>
              <w:sz w:val="20"/>
              <w:szCs w:val="20"/>
            </w:rPr>
            <w:delText xml:space="preserve"> </w:delText>
          </w:r>
        </w:del>
      </w:ins>
    </w:p>
    <w:p w:rsidR="00757367" w:rsidRPr="003B74A0" w:rsidRDefault="00CC543D">
      <w:pPr>
        <w:spacing w:before="120" w:after="120"/>
        <w:ind w:left="709" w:hanging="425"/>
        <w:jc w:val="both"/>
        <w:rPr>
          <w:ins w:id="3455" w:author="Autor"/>
          <w:rFonts w:asciiTheme="minorHAnsi" w:hAnsiTheme="minorHAnsi"/>
          <w:sz w:val="20"/>
          <w:szCs w:val="20"/>
          <w:rPrChange w:id="3456" w:author="Autor">
            <w:rPr>
              <w:ins w:id="3457" w:author="Autor"/>
              <w:rFonts w:asciiTheme="minorHAnsi" w:hAnsiTheme="minorHAnsi"/>
              <w:color w:val="1F497D" w:themeColor="text2"/>
            </w:rPr>
          </w:rPrChange>
        </w:rPr>
        <w:pPrChange w:id="3458" w:author="Autor">
          <w:pPr>
            <w:spacing w:after="0" w:line="240" w:lineRule="auto"/>
            <w:ind w:left="709" w:hanging="426"/>
            <w:jc w:val="both"/>
          </w:pPr>
        </w:pPrChange>
      </w:pPr>
      <w:ins w:id="3459" w:author="Autor">
        <w:del w:id="3460" w:author="Autor">
          <w:r w:rsidRPr="003B74A0" w:rsidDel="003B74A0">
            <w:rPr>
              <w:rFonts w:asciiTheme="minorHAnsi" w:hAnsiTheme="minorHAnsi"/>
              <w:sz w:val="20"/>
              <w:szCs w:val="20"/>
            </w:rPr>
            <w:delText xml:space="preserve">         </w:delText>
          </w:r>
        </w:del>
        <w:r w:rsidR="00757367" w:rsidRPr="003B74A0">
          <w:rPr>
            <w:rFonts w:asciiTheme="minorHAnsi" w:hAnsiTheme="minorHAnsi"/>
            <w:sz w:val="20"/>
            <w:szCs w:val="20"/>
            <w:rPrChange w:id="3461" w:author="Autor">
              <w:rPr>
                <w:rFonts w:asciiTheme="minorHAnsi" w:hAnsiTheme="minorHAnsi"/>
                <w:color w:val="1F497D" w:themeColor="text2"/>
              </w:rPr>
            </w:rPrChange>
          </w:rPr>
          <w:t>Pri predĺžení lehoty alebo prerušení výkonu kontroly postupuje RO podľa kapitoly 3.3.7.2  ods. 7. EŠIF.</w:t>
        </w:r>
      </w:ins>
    </w:p>
    <w:p w:rsidR="00757367" w:rsidRPr="003B74A0" w:rsidRDefault="00757367">
      <w:pPr>
        <w:spacing w:before="120" w:after="120"/>
        <w:ind w:left="709" w:hanging="425"/>
        <w:jc w:val="both"/>
        <w:rPr>
          <w:ins w:id="3462" w:author="Autor"/>
          <w:rFonts w:asciiTheme="minorHAnsi" w:hAnsiTheme="minorHAnsi"/>
          <w:sz w:val="20"/>
          <w:szCs w:val="20"/>
          <w:rPrChange w:id="3463" w:author="Autor">
            <w:rPr>
              <w:ins w:id="3464" w:author="Autor"/>
              <w:rFonts w:asciiTheme="minorHAnsi" w:hAnsiTheme="minorHAnsi"/>
              <w:color w:val="1F497D" w:themeColor="text2"/>
            </w:rPr>
          </w:rPrChange>
        </w:rPr>
        <w:pPrChange w:id="3465" w:author="Autor">
          <w:pPr>
            <w:spacing w:after="0" w:line="240" w:lineRule="auto"/>
            <w:ind w:left="709" w:hanging="426"/>
            <w:jc w:val="both"/>
          </w:pPr>
        </w:pPrChange>
      </w:pPr>
      <w:ins w:id="3466" w:author="Autor">
        <w:del w:id="3467" w:author="Autor">
          <w:r w:rsidRPr="003B74A0" w:rsidDel="008C1351">
            <w:rPr>
              <w:rFonts w:asciiTheme="minorHAnsi" w:hAnsiTheme="minorHAnsi"/>
              <w:sz w:val="20"/>
              <w:szCs w:val="20"/>
              <w:rPrChange w:id="3468" w:author="Autor">
                <w:rPr>
                  <w:rFonts w:asciiTheme="minorHAnsi" w:hAnsiTheme="minorHAnsi"/>
                  <w:color w:val="1F497D" w:themeColor="text2"/>
                </w:rPr>
              </w:rPrChange>
            </w:rPr>
            <w:delText>7</w:delText>
          </w:r>
        </w:del>
        <w:r w:rsidR="008C1351" w:rsidRPr="003B74A0">
          <w:rPr>
            <w:rFonts w:asciiTheme="minorHAnsi" w:hAnsiTheme="minorHAnsi"/>
            <w:sz w:val="20"/>
            <w:szCs w:val="20"/>
          </w:rPr>
          <w:t>8</w:t>
        </w:r>
        <w:r w:rsidRPr="003B74A0">
          <w:rPr>
            <w:rFonts w:asciiTheme="minorHAnsi" w:hAnsiTheme="minorHAnsi"/>
            <w:sz w:val="20"/>
            <w:szCs w:val="20"/>
            <w:rPrChange w:id="3469" w:author="Autor">
              <w:rPr>
                <w:rFonts w:asciiTheme="minorHAnsi" w:hAnsiTheme="minorHAnsi"/>
                <w:color w:val="1F497D" w:themeColor="text2"/>
              </w:rPr>
            </w:rPrChange>
          </w:rPr>
          <w:t>.</w:t>
        </w:r>
        <w:r w:rsidRPr="003B74A0">
          <w:rPr>
            <w:rFonts w:asciiTheme="minorHAnsi" w:hAnsiTheme="minorHAnsi"/>
            <w:sz w:val="20"/>
            <w:szCs w:val="20"/>
            <w:rPrChange w:id="3470" w:author="Autor">
              <w:rPr>
                <w:rFonts w:asciiTheme="minorHAnsi" w:hAnsiTheme="minorHAnsi"/>
                <w:color w:val="1F497D" w:themeColor="text2"/>
              </w:rPr>
            </w:rPrChange>
          </w:rPr>
          <w:tab/>
          <w:t xml:space="preserve">Ak RO nezašle návrh správy z kontroly (v prípade zistení nedostatkov) alebo správu  z kontroly </w:t>
        </w:r>
        <w:r w:rsidR="00CC543D" w:rsidRPr="003B74A0">
          <w:rPr>
            <w:rFonts w:asciiTheme="minorHAnsi" w:hAnsiTheme="minorHAnsi"/>
            <w:sz w:val="20"/>
            <w:szCs w:val="20"/>
          </w:rPr>
          <w:t xml:space="preserve"> </w:t>
        </w:r>
        <w:r w:rsidR="00CC543D" w:rsidRPr="003B74A0">
          <w:rPr>
            <w:rFonts w:asciiTheme="minorHAnsi" w:hAnsiTheme="minorHAnsi"/>
            <w:sz w:val="20"/>
            <w:szCs w:val="20"/>
          </w:rPr>
          <w:br/>
        </w:r>
        <w:r w:rsidRPr="003B74A0">
          <w:rPr>
            <w:rFonts w:asciiTheme="minorHAnsi" w:hAnsiTheme="minorHAnsi"/>
            <w:sz w:val="20"/>
            <w:szCs w:val="20"/>
            <w:rPrChange w:id="3471" w:author="Autor">
              <w:rPr>
                <w:rFonts w:asciiTheme="minorHAnsi" w:hAnsiTheme="minorHAnsi"/>
                <w:color w:val="1F497D" w:themeColor="text2"/>
              </w:rPr>
            </w:rPrChange>
          </w:rPr>
          <w:t>(ak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ins>
    </w:p>
    <w:p w:rsidR="00757367" w:rsidRPr="003B74A0" w:rsidDel="00FD55F0" w:rsidRDefault="00757367">
      <w:pPr>
        <w:pStyle w:val="Nadpis2"/>
        <w:numPr>
          <w:ilvl w:val="1"/>
          <w:numId w:val="117"/>
        </w:numPr>
        <w:spacing w:before="120" w:after="120"/>
        <w:ind w:left="709" w:hanging="425"/>
        <w:jc w:val="both"/>
        <w:rPr>
          <w:del w:id="3472" w:author="Autor"/>
          <w:rFonts w:asciiTheme="minorHAnsi" w:hAnsiTheme="minorHAnsi"/>
          <w:color w:val="auto"/>
          <w:sz w:val="20"/>
          <w:szCs w:val="20"/>
          <w:rPrChange w:id="3473" w:author="Autor">
            <w:rPr>
              <w:del w:id="3474" w:author="Autor"/>
              <w:rFonts w:asciiTheme="minorHAnsi" w:hAnsiTheme="minorHAnsi"/>
              <w:color w:val="1F497D" w:themeColor="text2"/>
            </w:rPr>
          </w:rPrChange>
        </w:rPr>
        <w:pPrChange w:id="3475" w:author="Autor">
          <w:pPr>
            <w:pStyle w:val="Nadpis2"/>
            <w:numPr>
              <w:ilvl w:val="1"/>
              <w:numId w:val="117"/>
            </w:numPr>
            <w:ind w:left="993" w:hanging="567"/>
            <w:jc w:val="both"/>
          </w:pPr>
        </w:pPrChange>
      </w:pPr>
      <w:ins w:id="3476" w:author="Autor">
        <w:del w:id="3477" w:author="Autor">
          <w:r w:rsidRPr="003B74A0" w:rsidDel="008C1351">
            <w:rPr>
              <w:rFonts w:asciiTheme="minorHAnsi" w:hAnsiTheme="minorHAnsi"/>
              <w:b w:val="0"/>
              <w:bCs w:val="0"/>
              <w:color w:val="auto"/>
              <w:sz w:val="20"/>
              <w:szCs w:val="20"/>
              <w:rPrChange w:id="3478" w:author="Autor">
                <w:rPr>
                  <w:rFonts w:asciiTheme="minorHAnsi" w:hAnsiTheme="minorHAnsi"/>
                  <w:b w:val="0"/>
                  <w:bCs w:val="0"/>
                  <w:color w:val="1F497D" w:themeColor="text2"/>
                  <w:sz w:val="20"/>
                  <w:szCs w:val="20"/>
                </w:rPr>
              </w:rPrChange>
            </w:rPr>
            <w:delText>8</w:delText>
          </w:r>
        </w:del>
        <w:r w:rsidR="008C1351" w:rsidRPr="003B74A0">
          <w:rPr>
            <w:rFonts w:asciiTheme="minorHAnsi" w:hAnsiTheme="minorHAnsi"/>
            <w:b w:val="0"/>
            <w:bCs w:val="0"/>
            <w:sz w:val="20"/>
            <w:szCs w:val="20"/>
          </w:rPr>
          <w:t>9</w:t>
        </w:r>
        <w:r w:rsidRPr="003B74A0">
          <w:rPr>
            <w:rFonts w:asciiTheme="minorHAnsi" w:hAnsiTheme="minorHAnsi"/>
            <w:b w:val="0"/>
            <w:bCs w:val="0"/>
            <w:color w:val="auto"/>
            <w:sz w:val="20"/>
            <w:szCs w:val="20"/>
            <w:rPrChange w:id="3479" w:author="Autor">
              <w:rPr>
                <w:rFonts w:asciiTheme="minorHAnsi" w:hAnsiTheme="minorHAnsi"/>
                <w:b w:val="0"/>
                <w:bCs w:val="0"/>
                <w:color w:val="1F497D" w:themeColor="text2"/>
                <w:sz w:val="20"/>
                <w:szCs w:val="20"/>
              </w:rPr>
            </w:rPrChange>
          </w:rPr>
          <w:t xml:space="preserve">.   </w:t>
        </w:r>
        <w:del w:id="3480" w:author="Autor">
          <w:r w:rsidRPr="003B74A0" w:rsidDel="00CC543D">
            <w:rPr>
              <w:rFonts w:asciiTheme="minorHAnsi" w:hAnsiTheme="minorHAnsi"/>
              <w:b w:val="0"/>
              <w:bCs w:val="0"/>
              <w:color w:val="auto"/>
              <w:sz w:val="20"/>
              <w:szCs w:val="20"/>
              <w:rPrChange w:id="3481" w:author="Autor">
                <w:rPr>
                  <w:rFonts w:asciiTheme="minorHAnsi" w:hAnsiTheme="minorHAnsi"/>
                  <w:b w:val="0"/>
                  <w:bCs w:val="0"/>
                  <w:color w:val="1F497D" w:themeColor="text2"/>
                  <w:sz w:val="20"/>
                  <w:szCs w:val="20"/>
                </w:rPr>
              </w:rPrChange>
            </w:rPr>
            <w:delText xml:space="preserve"> </w:delText>
          </w:r>
          <w:r w:rsidRPr="003B74A0" w:rsidDel="00417320">
            <w:rPr>
              <w:rFonts w:asciiTheme="minorHAnsi" w:hAnsiTheme="minorHAnsi"/>
              <w:b w:val="0"/>
              <w:bCs w:val="0"/>
              <w:color w:val="auto"/>
              <w:sz w:val="20"/>
              <w:szCs w:val="20"/>
              <w:rPrChange w:id="3482" w:author="Autor">
                <w:rPr>
                  <w:rFonts w:asciiTheme="minorHAnsi" w:hAnsiTheme="minorHAnsi"/>
                  <w:b w:val="0"/>
                  <w:bCs w:val="0"/>
                  <w:color w:val="1F497D" w:themeColor="text2"/>
                  <w:sz w:val="20"/>
                  <w:szCs w:val="20"/>
                </w:rPr>
              </w:rPrChange>
            </w:rPr>
            <w:delText xml:space="preserve">  </w:delText>
          </w:r>
        </w:del>
        <w:r w:rsidRPr="003B74A0">
          <w:rPr>
            <w:rFonts w:asciiTheme="minorHAnsi" w:hAnsiTheme="minorHAnsi"/>
            <w:color w:val="auto"/>
            <w:sz w:val="20"/>
            <w:szCs w:val="20"/>
            <w:rPrChange w:id="3483" w:author="Autor">
              <w:rPr>
                <w:rFonts w:asciiTheme="minorHAnsi" w:hAnsiTheme="minorHAnsi"/>
                <w:color w:val="1F497D" w:themeColor="text2"/>
              </w:rPr>
            </w:rPrChange>
          </w:rPr>
          <w:t>Ak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nebudú pripustené do financovania v plnom rozsahu. V prípade, ak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B62112">
          <w:rPr>
            <w:rFonts w:asciiTheme="minorHAnsi" w:hAnsiTheme="minorHAnsi"/>
            <w:sz w:val="20"/>
            <w:szCs w:val="20"/>
          </w:rPr>
          <w:br/>
        </w:r>
        <w:del w:id="3484" w:author="Autor">
          <w:r w:rsidRPr="003B74A0" w:rsidDel="00B62112">
            <w:rPr>
              <w:rFonts w:asciiTheme="minorHAnsi" w:hAnsiTheme="minorHAnsi"/>
              <w:color w:val="auto"/>
              <w:sz w:val="20"/>
              <w:szCs w:val="20"/>
              <w:rPrChange w:id="3485" w:author="Autor">
                <w:rPr>
                  <w:rFonts w:asciiTheme="minorHAnsi" w:hAnsiTheme="minorHAnsi"/>
                  <w:color w:val="1F497D" w:themeColor="text2"/>
                </w:rPr>
              </w:rPrChange>
            </w:rPr>
            <w:delText xml:space="preserve"> </w:delText>
          </w:r>
        </w:del>
        <w:r w:rsidRPr="003B74A0">
          <w:rPr>
            <w:rFonts w:asciiTheme="minorHAnsi" w:hAnsiTheme="minorHAnsi"/>
            <w:color w:val="auto"/>
            <w:sz w:val="20"/>
            <w:szCs w:val="20"/>
            <w:rPrChange w:id="3486" w:author="Autor">
              <w:rPr>
                <w:rFonts w:asciiTheme="minorHAnsi" w:hAnsiTheme="minorHAnsi"/>
                <w:color w:val="1F497D" w:themeColor="text2"/>
              </w:rPr>
            </w:rPrChange>
          </w:rPr>
          <w:t>č. 5, ktorý upravuje postup pri určení finančných opráv za VO určením návrhu ex ante finančnej opravy vzťahujúcej sa na konkrétne porušenie uvedené v tomto pokyne.</w:t>
        </w:r>
      </w:ins>
      <w:del w:id="3487" w:author="Autor">
        <w:r w:rsidRPr="003B74A0" w:rsidDel="00FD55F0">
          <w:rPr>
            <w:rFonts w:asciiTheme="minorHAnsi" w:hAnsiTheme="minorHAnsi"/>
            <w:color w:val="auto"/>
            <w:sz w:val="20"/>
            <w:szCs w:val="20"/>
            <w:rPrChange w:id="3488" w:author="Autor">
              <w:rPr>
                <w:rFonts w:asciiTheme="minorHAnsi" w:hAnsiTheme="minorHAnsi"/>
                <w:color w:val="1F497D" w:themeColor="text2"/>
              </w:rPr>
            </w:rPrChange>
          </w:rPr>
          <w:delText>Všeobecné postupy verejného obstarávania</w:delText>
        </w:r>
      </w:del>
    </w:p>
    <w:p w:rsidR="00757367" w:rsidRPr="003B74A0" w:rsidDel="00FD55F0" w:rsidRDefault="00757367">
      <w:pPr>
        <w:pStyle w:val="Odsekzoznamu"/>
        <w:numPr>
          <w:ilvl w:val="0"/>
          <w:numId w:val="41"/>
        </w:numPr>
        <w:spacing w:before="120" w:after="120"/>
        <w:ind w:left="709" w:hanging="425"/>
        <w:contextualSpacing w:val="0"/>
        <w:jc w:val="both"/>
        <w:rPr>
          <w:del w:id="3489" w:author="Autor"/>
          <w:rFonts w:asciiTheme="minorHAnsi" w:hAnsiTheme="minorHAnsi"/>
          <w:sz w:val="20"/>
          <w:szCs w:val="20"/>
        </w:rPr>
        <w:pPrChange w:id="3490" w:author="Autor">
          <w:pPr>
            <w:pStyle w:val="Odsekzoznamu"/>
            <w:numPr>
              <w:numId w:val="41"/>
            </w:numPr>
            <w:ind w:left="426" w:hanging="422"/>
            <w:jc w:val="both"/>
          </w:pPr>
        </w:pPrChange>
      </w:pPr>
      <w:del w:id="3491" w:author="Autor">
        <w:r w:rsidRPr="003B74A0" w:rsidDel="00FD55F0">
          <w:rPr>
            <w:rFonts w:asciiTheme="minorHAnsi" w:hAnsiTheme="minorHAnsi"/>
            <w:sz w:val="20"/>
            <w:szCs w:val="20"/>
          </w:rPr>
          <w:delText xml:space="preserve">Prijímateľ si vyberá postup VO s ohľadom na splnenie zákonom stanovených podmienok a s ohľadom  </w:delText>
        </w:r>
        <w:r w:rsidRPr="003B74A0" w:rsidDel="00FD55F0">
          <w:rPr>
            <w:rFonts w:asciiTheme="minorHAnsi" w:hAnsiTheme="minorHAnsi"/>
            <w:sz w:val="20"/>
            <w:szCs w:val="20"/>
          </w:rPr>
          <w:br/>
          <w:delText xml:space="preserve">na špecifikum konkrétnej zákazy a iných podstatných okolností. Predmetom kontroly RO je aj skutočnosť, či je zvolený postup VO v súlade s ustanoveniami ZVO. </w:delText>
        </w:r>
      </w:del>
    </w:p>
    <w:p w:rsidR="00757367" w:rsidRPr="003B74A0" w:rsidDel="00FD55F0" w:rsidRDefault="00757367">
      <w:pPr>
        <w:pStyle w:val="Odsekzoznamu"/>
        <w:numPr>
          <w:ilvl w:val="0"/>
          <w:numId w:val="41"/>
        </w:numPr>
        <w:spacing w:before="120" w:after="120"/>
        <w:ind w:left="709" w:hanging="425"/>
        <w:contextualSpacing w:val="0"/>
        <w:jc w:val="both"/>
        <w:rPr>
          <w:del w:id="3492" w:author="Autor"/>
          <w:rFonts w:asciiTheme="minorHAnsi" w:hAnsiTheme="minorHAnsi"/>
          <w:sz w:val="20"/>
          <w:szCs w:val="20"/>
        </w:rPr>
        <w:pPrChange w:id="3493" w:author="Autor">
          <w:pPr>
            <w:pStyle w:val="Odsekzoznamu"/>
            <w:numPr>
              <w:numId w:val="41"/>
            </w:numPr>
            <w:ind w:left="426" w:hanging="422"/>
            <w:jc w:val="both"/>
          </w:pPr>
        </w:pPrChange>
      </w:pPr>
      <w:del w:id="3494" w:author="Autor">
        <w:r w:rsidRPr="003B74A0" w:rsidDel="00FD55F0">
          <w:rPr>
            <w:rFonts w:asciiTheme="minorHAnsi" w:hAnsiTheme="minorHAnsi"/>
            <w:sz w:val="20"/>
            <w:szCs w:val="20"/>
          </w:rPr>
          <w:delText xml:space="preserve">RO odporúča prijímateľovi, aby pri výbere postupu VO zohľadňoval aj možnosti čo najširšej hospodárskej súťaže a nevytváral neopodstatnené prekážky znižujúce jej kvalitu.   Z tohto dôvodu odporúča RO v čo najširšej miere aplikovať pri zadávaní nadlimitných zákaziek verejnú súťaž. </w:delText>
        </w:r>
      </w:del>
    </w:p>
    <w:p w:rsidR="00757367" w:rsidRPr="003B74A0" w:rsidDel="00FD55F0" w:rsidRDefault="00757367">
      <w:pPr>
        <w:pStyle w:val="Nadpis3"/>
        <w:numPr>
          <w:ilvl w:val="2"/>
          <w:numId w:val="114"/>
        </w:numPr>
        <w:spacing w:before="120" w:after="120"/>
        <w:ind w:left="709" w:hanging="425"/>
        <w:jc w:val="both"/>
        <w:rPr>
          <w:del w:id="3495" w:author="Autor"/>
          <w:rFonts w:asciiTheme="minorHAnsi" w:hAnsiTheme="minorHAnsi"/>
          <w:color w:val="auto"/>
          <w:sz w:val="20"/>
          <w:szCs w:val="20"/>
          <w:rPrChange w:id="3496" w:author="Autor">
            <w:rPr>
              <w:del w:id="3497" w:author="Autor"/>
              <w:rFonts w:asciiTheme="minorHAnsi" w:hAnsiTheme="minorHAnsi"/>
              <w:color w:val="1F497D" w:themeColor="text2"/>
            </w:rPr>
          </w:rPrChange>
        </w:rPr>
        <w:pPrChange w:id="3498" w:author="Autor">
          <w:pPr>
            <w:pStyle w:val="Nadpis3"/>
            <w:numPr>
              <w:ilvl w:val="2"/>
              <w:numId w:val="114"/>
            </w:numPr>
            <w:ind w:left="1134" w:hanging="720"/>
            <w:jc w:val="both"/>
          </w:pPr>
        </w:pPrChange>
      </w:pPr>
      <w:del w:id="3499" w:author="Autor">
        <w:r w:rsidRPr="003B74A0" w:rsidDel="00FD55F0">
          <w:rPr>
            <w:rFonts w:asciiTheme="minorHAnsi" w:hAnsiTheme="minorHAnsi"/>
            <w:color w:val="auto"/>
            <w:sz w:val="20"/>
            <w:szCs w:val="20"/>
            <w:rPrChange w:id="3500" w:author="Autor">
              <w:rPr>
                <w:rFonts w:asciiTheme="minorHAnsi" w:hAnsiTheme="minorHAnsi"/>
                <w:color w:val="1F497D" w:themeColor="text2"/>
              </w:rPr>
            </w:rPrChange>
          </w:rPr>
          <w:delText>Verejná súťaž</w:delText>
        </w:r>
      </w:del>
    </w:p>
    <w:p w:rsidR="00757367" w:rsidRPr="003B74A0" w:rsidDel="00FD55F0" w:rsidRDefault="00757367">
      <w:pPr>
        <w:pStyle w:val="Odsekzoznamu"/>
        <w:numPr>
          <w:ilvl w:val="0"/>
          <w:numId w:val="124"/>
        </w:numPr>
        <w:spacing w:before="120" w:after="120"/>
        <w:ind w:left="709" w:hanging="425"/>
        <w:contextualSpacing w:val="0"/>
        <w:jc w:val="both"/>
        <w:rPr>
          <w:del w:id="3501" w:author="Autor"/>
          <w:rFonts w:asciiTheme="minorHAnsi" w:hAnsiTheme="minorHAnsi"/>
          <w:sz w:val="20"/>
          <w:szCs w:val="20"/>
        </w:rPr>
        <w:pPrChange w:id="3502" w:author="Autor">
          <w:pPr>
            <w:pStyle w:val="Odsekzoznamu"/>
            <w:numPr>
              <w:numId w:val="124"/>
            </w:numPr>
            <w:ind w:left="426" w:hanging="408"/>
            <w:jc w:val="both"/>
          </w:pPr>
        </w:pPrChange>
      </w:pPr>
      <w:del w:id="3503" w:author="Autor">
        <w:r w:rsidRPr="003B74A0" w:rsidDel="00FD55F0">
          <w:rPr>
            <w:rFonts w:asciiTheme="minorHAnsi" w:hAnsiTheme="minorHAnsi"/>
            <w:sz w:val="20"/>
            <w:szCs w:val="20"/>
          </w:rPr>
          <w:delText xml:space="preserve">Postup verejnej súťaže upravuje ZVO v § 66. </w:delText>
        </w:r>
      </w:del>
    </w:p>
    <w:p w:rsidR="00757367" w:rsidRPr="003B74A0" w:rsidDel="00FD55F0" w:rsidRDefault="00757367">
      <w:pPr>
        <w:pStyle w:val="Odsekzoznamu"/>
        <w:numPr>
          <w:ilvl w:val="0"/>
          <w:numId w:val="124"/>
        </w:numPr>
        <w:spacing w:before="120" w:after="120"/>
        <w:ind w:left="709" w:hanging="425"/>
        <w:contextualSpacing w:val="0"/>
        <w:jc w:val="both"/>
        <w:rPr>
          <w:del w:id="3504" w:author="Autor"/>
          <w:rFonts w:asciiTheme="minorHAnsi" w:hAnsiTheme="minorHAnsi"/>
          <w:sz w:val="20"/>
          <w:szCs w:val="20"/>
        </w:rPr>
        <w:pPrChange w:id="3505" w:author="Autor">
          <w:pPr>
            <w:pStyle w:val="Odsekzoznamu"/>
            <w:numPr>
              <w:numId w:val="124"/>
            </w:numPr>
            <w:ind w:left="426" w:hanging="408"/>
            <w:jc w:val="both"/>
          </w:pPr>
        </w:pPrChange>
      </w:pPr>
      <w:del w:id="3506" w:author="Autor">
        <w:r w:rsidRPr="003B74A0" w:rsidDel="00FD55F0">
          <w:rPr>
            <w:rFonts w:asciiTheme="minorHAnsi" w:hAnsiTheme="minorHAnsi"/>
            <w:sz w:val="20"/>
            <w:szCs w:val="20"/>
          </w:rPr>
          <w:delTex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delText>
        </w:r>
      </w:del>
    </w:p>
    <w:p w:rsidR="00757367" w:rsidRPr="003B74A0" w:rsidDel="00FD55F0" w:rsidRDefault="00757367">
      <w:pPr>
        <w:pStyle w:val="Nadpis3"/>
        <w:numPr>
          <w:ilvl w:val="2"/>
          <w:numId w:val="114"/>
        </w:numPr>
        <w:spacing w:before="120" w:after="120"/>
        <w:ind w:left="709" w:hanging="425"/>
        <w:jc w:val="both"/>
        <w:rPr>
          <w:del w:id="3507" w:author="Autor"/>
          <w:rFonts w:asciiTheme="minorHAnsi" w:hAnsiTheme="minorHAnsi"/>
          <w:color w:val="auto"/>
          <w:sz w:val="20"/>
          <w:szCs w:val="20"/>
          <w:rPrChange w:id="3508" w:author="Autor">
            <w:rPr>
              <w:del w:id="3509" w:author="Autor"/>
              <w:rFonts w:asciiTheme="minorHAnsi" w:hAnsiTheme="minorHAnsi"/>
              <w:color w:val="1F497D" w:themeColor="text2"/>
            </w:rPr>
          </w:rPrChange>
        </w:rPr>
        <w:pPrChange w:id="3510" w:author="Autor">
          <w:pPr>
            <w:pStyle w:val="Nadpis3"/>
            <w:numPr>
              <w:ilvl w:val="2"/>
              <w:numId w:val="114"/>
            </w:numPr>
            <w:ind w:left="1134" w:hanging="720"/>
            <w:jc w:val="both"/>
          </w:pPr>
        </w:pPrChange>
      </w:pPr>
      <w:bookmarkStart w:id="3511" w:name="_Toc466297651"/>
      <w:bookmarkStart w:id="3512" w:name="_Toc466381781"/>
      <w:bookmarkStart w:id="3513" w:name="_Toc466297652"/>
      <w:bookmarkStart w:id="3514" w:name="_Toc466381782"/>
      <w:bookmarkEnd w:id="3511"/>
      <w:bookmarkEnd w:id="3512"/>
      <w:bookmarkEnd w:id="3513"/>
      <w:bookmarkEnd w:id="3514"/>
      <w:del w:id="3515" w:author="Autor">
        <w:r w:rsidRPr="003B74A0" w:rsidDel="00FD55F0">
          <w:rPr>
            <w:rFonts w:asciiTheme="minorHAnsi" w:hAnsiTheme="minorHAnsi"/>
            <w:color w:val="auto"/>
            <w:sz w:val="20"/>
            <w:szCs w:val="20"/>
            <w:rPrChange w:id="3516" w:author="Autor">
              <w:rPr>
                <w:rFonts w:asciiTheme="minorHAnsi" w:hAnsiTheme="minorHAnsi"/>
                <w:color w:val="1F497D" w:themeColor="text2"/>
              </w:rPr>
            </w:rPrChange>
          </w:rPr>
          <w:delText>Užšia súťaž</w:delText>
        </w:r>
      </w:del>
    </w:p>
    <w:p w:rsidR="00757367" w:rsidRPr="003B74A0" w:rsidDel="00FD55F0" w:rsidRDefault="00757367">
      <w:pPr>
        <w:pStyle w:val="Odsekzoznamu"/>
        <w:numPr>
          <w:ilvl w:val="0"/>
          <w:numId w:val="43"/>
        </w:numPr>
        <w:spacing w:before="120" w:after="120"/>
        <w:ind w:left="709" w:hanging="425"/>
        <w:contextualSpacing w:val="0"/>
        <w:jc w:val="both"/>
        <w:rPr>
          <w:del w:id="3517" w:author="Autor"/>
          <w:rFonts w:asciiTheme="minorHAnsi" w:hAnsiTheme="minorHAnsi"/>
          <w:sz w:val="20"/>
          <w:szCs w:val="20"/>
        </w:rPr>
        <w:pPrChange w:id="3518" w:author="Autor">
          <w:pPr>
            <w:pStyle w:val="Odsekzoznamu"/>
            <w:numPr>
              <w:numId w:val="43"/>
            </w:numPr>
            <w:ind w:left="426" w:hanging="422"/>
            <w:jc w:val="both"/>
          </w:pPr>
        </w:pPrChange>
      </w:pPr>
      <w:del w:id="3519" w:author="Autor">
        <w:r w:rsidRPr="003B74A0" w:rsidDel="00FD55F0">
          <w:rPr>
            <w:rFonts w:asciiTheme="minorHAnsi" w:hAnsiTheme="minorHAnsi"/>
            <w:sz w:val="20"/>
            <w:szCs w:val="20"/>
          </w:rPr>
          <w:delText xml:space="preserve">Postup užšej súťaže upravuje ZVO v § 67. </w:delText>
        </w:r>
      </w:del>
    </w:p>
    <w:p w:rsidR="00757367" w:rsidRPr="003B74A0" w:rsidDel="00FD55F0" w:rsidRDefault="00757367">
      <w:pPr>
        <w:pStyle w:val="Odsekzoznamu"/>
        <w:numPr>
          <w:ilvl w:val="0"/>
          <w:numId w:val="43"/>
        </w:numPr>
        <w:spacing w:before="120" w:after="120"/>
        <w:ind w:left="709" w:hanging="425"/>
        <w:contextualSpacing w:val="0"/>
        <w:jc w:val="both"/>
        <w:rPr>
          <w:del w:id="3520" w:author="Autor"/>
          <w:rFonts w:asciiTheme="minorHAnsi" w:hAnsiTheme="minorHAnsi"/>
          <w:sz w:val="20"/>
          <w:szCs w:val="20"/>
        </w:rPr>
        <w:pPrChange w:id="3521" w:author="Autor">
          <w:pPr>
            <w:pStyle w:val="Odsekzoznamu"/>
            <w:numPr>
              <w:numId w:val="43"/>
            </w:numPr>
            <w:ind w:left="426" w:hanging="422"/>
            <w:jc w:val="both"/>
          </w:pPr>
        </w:pPrChange>
      </w:pPr>
      <w:del w:id="3522" w:author="Autor">
        <w:r w:rsidRPr="003B74A0" w:rsidDel="00FD55F0">
          <w:rPr>
            <w:rFonts w:asciiTheme="minorHAnsi" w:hAnsiTheme="minorHAnsi"/>
            <w:sz w:val="20"/>
            <w:szCs w:val="20"/>
          </w:rPr>
          <w:delTex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delText>
        </w:r>
      </w:del>
    </w:p>
    <w:p w:rsidR="00757367" w:rsidRPr="003B74A0" w:rsidDel="00FD55F0" w:rsidRDefault="00757367">
      <w:pPr>
        <w:pStyle w:val="Odsekzoznamu"/>
        <w:numPr>
          <w:ilvl w:val="0"/>
          <w:numId w:val="43"/>
        </w:numPr>
        <w:spacing w:before="120" w:after="120"/>
        <w:ind w:left="709" w:hanging="425"/>
        <w:contextualSpacing w:val="0"/>
        <w:jc w:val="both"/>
        <w:rPr>
          <w:del w:id="3523" w:author="Autor"/>
          <w:rFonts w:asciiTheme="minorHAnsi" w:hAnsiTheme="minorHAnsi"/>
          <w:sz w:val="20"/>
          <w:szCs w:val="20"/>
        </w:rPr>
        <w:pPrChange w:id="3524" w:author="Autor">
          <w:pPr>
            <w:pStyle w:val="Odsekzoznamu"/>
            <w:numPr>
              <w:numId w:val="43"/>
            </w:numPr>
            <w:ind w:left="426" w:hanging="422"/>
            <w:jc w:val="both"/>
          </w:pPr>
        </w:pPrChange>
      </w:pPr>
      <w:del w:id="3525" w:author="Autor">
        <w:r w:rsidRPr="003B74A0" w:rsidDel="00FD55F0">
          <w:rPr>
            <w:rFonts w:asciiTheme="minorHAnsi" w:hAnsiTheme="minorHAnsi"/>
            <w:sz w:val="20"/>
            <w:szCs w:val="20"/>
          </w:rPr>
          <w:delText xml:space="preserve">Z každého hodnotenia týchto kritérií na obmedzenie počtu záujemcov, ktorých vyzve prijímateľ  </w:delText>
        </w:r>
        <w:r w:rsidRPr="003B74A0" w:rsidDel="00FD55F0">
          <w:rPr>
            <w:rFonts w:asciiTheme="minorHAnsi" w:hAnsiTheme="minorHAnsi"/>
            <w:sz w:val="20"/>
            <w:szCs w:val="20"/>
          </w:rPr>
          <w:br/>
          <w:delText>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delText>
        </w:r>
      </w:del>
    </w:p>
    <w:p w:rsidR="00757367" w:rsidRPr="003B74A0" w:rsidDel="00FD55F0" w:rsidRDefault="00757367">
      <w:pPr>
        <w:pStyle w:val="Nadpis3"/>
        <w:numPr>
          <w:ilvl w:val="2"/>
          <w:numId w:val="114"/>
        </w:numPr>
        <w:spacing w:before="120" w:after="120"/>
        <w:ind w:left="709" w:hanging="425"/>
        <w:jc w:val="both"/>
        <w:rPr>
          <w:del w:id="3526" w:author="Autor"/>
          <w:rFonts w:asciiTheme="minorHAnsi" w:hAnsiTheme="minorHAnsi"/>
          <w:color w:val="auto"/>
          <w:sz w:val="20"/>
          <w:szCs w:val="20"/>
          <w:rPrChange w:id="3527" w:author="Autor">
            <w:rPr>
              <w:del w:id="3528" w:author="Autor"/>
              <w:rFonts w:asciiTheme="minorHAnsi" w:hAnsiTheme="minorHAnsi"/>
              <w:color w:val="1F497D" w:themeColor="text2"/>
            </w:rPr>
          </w:rPrChange>
        </w:rPr>
        <w:pPrChange w:id="3529" w:author="Autor">
          <w:pPr>
            <w:pStyle w:val="Nadpis3"/>
            <w:numPr>
              <w:ilvl w:val="2"/>
              <w:numId w:val="114"/>
            </w:numPr>
            <w:ind w:left="1134" w:hanging="720"/>
            <w:jc w:val="both"/>
          </w:pPr>
        </w:pPrChange>
      </w:pPr>
      <w:del w:id="3530" w:author="Autor">
        <w:r w:rsidRPr="003B74A0" w:rsidDel="00FD55F0">
          <w:rPr>
            <w:rFonts w:asciiTheme="minorHAnsi" w:hAnsiTheme="minorHAnsi"/>
            <w:color w:val="auto"/>
            <w:sz w:val="20"/>
            <w:szCs w:val="20"/>
            <w:rPrChange w:id="3531" w:author="Autor">
              <w:rPr>
                <w:rFonts w:asciiTheme="minorHAnsi" w:hAnsiTheme="minorHAnsi"/>
                <w:color w:val="1F497D" w:themeColor="text2"/>
              </w:rPr>
            </w:rPrChange>
          </w:rPr>
          <w:delText>Rokovacie konanie so zverejnením</w:delText>
        </w:r>
      </w:del>
    </w:p>
    <w:p w:rsidR="00757367" w:rsidRPr="003B74A0" w:rsidDel="00FD55F0" w:rsidRDefault="00757367">
      <w:pPr>
        <w:pStyle w:val="Odsekzoznamu"/>
        <w:numPr>
          <w:ilvl w:val="0"/>
          <w:numId w:val="125"/>
        </w:numPr>
        <w:spacing w:before="120" w:after="120"/>
        <w:ind w:left="709" w:hanging="425"/>
        <w:contextualSpacing w:val="0"/>
        <w:jc w:val="both"/>
        <w:rPr>
          <w:del w:id="3532" w:author="Autor"/>
          <w:rFonts w:asciiTheme="minorHAnsi" w:hAnsiTheme="minorHAnsi"/>
          <w:sz w:val="20"/>
          <w:szCs w:val="20"/>
        </w:rPr>
        <w:pPrChange w:id="3533" w:author="Autor">
          <w:pPr>
            <w:pStyle w:val="Odsekzoznamu"/>
            <w:numPr>
              <w:numId w:val="125"/>
            </w:numPr>
            <w:ind w:left="426" w:hanging="408"/>
            <w:jc w:val="both"/>
          </w:pPr>
        </w:pPrChange>
      </w:pPr>
      <w:del w:id="3534" w:author="Autor">
        <w:r w:rsidRPr="003B74A0" w:rsidDel="00FD55F0">
          <w:rPr>
            <w:rFonts w:asciiTheme="minorHAnsi" w:hAnsiTheme="minorHAnsi"/>
            <w:sz w:val="20"/>
            <w:szCs w:val="20"/>
          </w:rPr>
          <w:delText>Na rokovacie konanie so zverejnením sa uplatňujú postupy uvedené v § 70 až 73 ZVO.</w:delText>
        </w:r>
      </w:del>
    </w:p>
    <w:p w:rsidR="00757367" w:rsidRPr="003B74A0" w:rsidDel="00FD55F0" w:rsidRDefault="00757367">
      <w:pPr>
        <w:pStyle w:val="Odsekzoznamu"/>
        <w:numPr>
          <w:ilvl w:val="0"/>
          <w:numId w:val="125"/>
        </w:numPr>
        <w:spacing w:before="120" w:after="120"/>
        <w:ind w:left="709" w:hanging="425"/>
        <w:contextualSpacing w:val="0"/>
        <w:jc w:val="both"/>
        <w:rPr>
          <w:del w:id="3535" w:author="Autor"/>
          <w:rFonts w:asciiTheme="minorHAnsi" w:hAnsiTheme="minorHAnsi"/>
          <w:sz w:val="20"/>
          <w:szCs w:val="20"/>
        </w:rPr>
        <w:pPrChange w:id="3536" w:author="Autor">
          <w:pPr>
            <w:pStyle w:val="Odsekzoznamu"/>
            <w:numPr>
              <w:numId w:val="125"/>
            </w:numPr>
            <w:ind w:left="426" w:hanging="408"/>
            <w:jc w:val="both"/>
          </w:pPr>
        </w:pPrChange>
      </w:pPr>
      <w:del w:id="3537" w:author="Autor">
        <w:r w:rsidRPr="003B74A0" w:rsidDel="00FD55F0">
          <w:rPr>
            <w:rFonts w:asciiTheme="minorHAnsi" w:hAnsiTheme="minorHAnsi"/>
            <w:sz w:val="20"/>
            <w:szCs w:val="20"/>
          </w:rPr>
          <w:delText xml:space="preserve">Upozorňujeme prijímateľa, že každé použitie rokovacieho konania musí byť predmetom ex-ante kontroly RO, ktorá bude posudzovať hlavne odôvodnenie resp. oprávnenie na jeho použitie. </w:delText>
        </w:r>
      </w:del>
    </w:p>
    <w:p w:rsidR="00757367" w:rsidRPr="003B74A0" w:rsidDel="00FD55F0" w:rsidRDefault="00757367">
      <w:pPr>
        <w:pStyle w:val="Nadpis3"/>
        <w:numPr>
          <w:ilvl w:val="2"/>
          <w:numId w:val="114"/>
        </w:numPr>
        <w:spacing w:before="120" w:after="120"/>
        <w:ind w:left="709" w:hanging="425"/>
        <w:jc w:val="both"/>
        <w:rPr>
          <w:del w:id="3538" w:author="Autor"/>
          <w:rFonts w:asciiTheme="minorHAnsi" w:hAnsiTheme="minorHAnsi"/>
          <w:color w:val="auto"/>
          <w:sz w:val="20"/>
          <w:szCs w:val="20"/>
          <w:rPrChange w:id="3539" w:author="Autor">
            <w:rPr>
              <w:del w:id="3540" w:author="Autor"/>
              <w:rFonts w:asciiTheme="minorHAnsi" w:hAnsiTheme="minorHAnsi"/>
              <w:color w:val="1F497D" w:themeColor="text2"/>
            </w:rPr>
          </w:rPrChange>
        </w:rPr>
        <w:pPrChange w:id="3541" w:author="Autor">
          <w:pPr>
            <w:pStyle w:val="Nadpis3"/>
            <w:numPr>
              <w:ilvl w:val="2"/>
              <w:numId w:val="114"/>
            </w:numPr>
            <w:ind w:left="1134" w:hanging="720"/>
            <w:jc w:val="both"/>
          </w:pPr>
        </w:pPrChange>
      </w:pPr>
      <w:bookmarkStart w:id="3542" w:name="_Toc466297655"/>
      <w:bookmarkStart w:id="3543" w:name="_Toc466381785"/>
      <w:bookmarkStart w:id="3544" w:name="_Toc466297656"/>
      <w:bookmarkStart w:id="3545" w:name="_Toc466381786"/>
      <w:bookmarkEnd w:id="3542"/>
      <w:bookmarkEnd w:id="3543"/>
      <w:bookmarkEnd w:id="3544"/>
      <w:bookmarkEnd w:id="3545"/>
      <w:del w:id="3546" w:author="Autor">
        <w:r w:rsidRPr="003B74A0" w:rsidDel="00FD55F0">
          <w:rPr>
            <w:rFonts w:asciiTheme="minorHAnsi" w:hAnsiTheme="minorHAnsi"/>
            <w:color w:val="auto"/>
            <w:sz w:val="20"/>
            <w:szCs w:val="20"/>
            <w:rPrChange w:id="3547" w:author="Autor">
              <w:rPr>
                <w:rFonts w:asciiTheme="minorHAnsi" w:hAnsiTheme="minorHAnsi"/>
                <w:color w:val="1F497D" w:themeColor="text2"/>
              </w:rPr>
            </w:rPrChange>
          </w:rPr>
          <w:delText>Priame rokovacie konanie</w:delText>
        </w:r>
      </w:del>
    </w:p>
    <w:p w:rsidR="00757367" w:rsidRPr="003B74A0" w:rsidDel="00FD55F0" w:rsidRDefault="00757367">
      <w:pPr>
        <w:pStyle w:val="Odsekzoznamu"/>
        <w:numPr>
          <w:ilvl w:val="0"/>
          <w:numId w:val="126"/>
        </w:numPr>
        <w:spacing w:before="120" w:after="120"/>
        <w:ind w:left="709" w:hanging="425"/>
        <w:contextualSpacing w:val="0"/>
        <w:jc w:val="both"/>
        <w:rPr>
          <w:del w:id="3548" w:author="Autor"/>
          <w:rFonts w:asciiTheme="minorHAnsi" w:hAnsiTheme="minorHAnsi"/>
          <w:sz w:val="20"/>
          <w:szCs w:val="20"/>
        </w:rPr>
        <w:pPrChange w:id="3549" w:author="Autor">
          <w:pPr>
            <w:pStyle w:val="Odsekzoznamu"/>
            <w:numPr>
              <w:numId w:val="126"/>
            </w:numPr>
            <w:ind w:left="426" w:hanging="408"/>
            <w:jc w:val="both"/>
          </w:pPr>
        </w:pPrChange>
      </w:pPr>
      <w:del w:id="3550" w:author="Autor">
        <w:r w:rsidRPr="003B74A0" w:rsidDel="00FD55F0">
          <w:rPr>
            <w:rFonts w:asciiTheme="minorHAnsi" w:hAnsiTheme="minorHAnsi"/>
            <w:sz w:val="20"/>
            <w:szCs w:val="20"/>
          </w:rPr>
          <w:delText>Na priame rokovacie konanie bez zverejnenia sa uplatňujú postupy uvedené v § 81 až 82 ZVO.</w:delText>
        </w:r>
      </w:del>
    </w:p>
    <w:p w:rsidR="00757367" w:rsidRPr="003B74A0" w:rsidDel="00FD55F0" w:rsidRDefault="00757367">
      <w:pPr>
        <w:pStyle w:val="Odsekzoznamu"/>
        <w:numPr>
          <w:ilvl w:val="0"/>
          <w:numId w:val="126"/>
        </w:numPr>
        <w:spacing w:before="120" w:after="120"/>
        <w:ind w:left="709" w:hanging="425"/>
        <w:contextualSpacing w:val="0"/>
        <w:jc w:val="both"/>
        <w:rPr>
          <w:del w:id="3551" w:author="Autor"/>
          <w:rFonts w:asciiTheme="minorHAnsi" w:hAnsiTheme="minorHAnsi"/>
          <w:sz w:val="20"/>
          <w:szCs w:val="20"/>
        </w:rPr>
        <w:pPrChange w:id="3552" w:author="Autor">
          <w:pPr>
            <w:pStyle w:val="Odsekzoznamu"/>
            <w:numPr>
              <w:numId w:val="126"/>
            </w:numPr>
            <w:ind w:left="426" w:hanging="408"/>
            <w:jc w:val="both"/>
          </w:pPr>
        </w:pPrChange>
      </w:pPr>
      <w:del w:id="3553" w:author="Autor">
        <w:r w:rsidRPr="003B74A0" w:rsidDel="00FD55F0">
          <w:rPr>
            <w:rFonts w:asciiTheme="minorHAnsi" w:hAnsiTheme="minorHAnsi"/>
            <w:sz w:val="20"/>
            <w:szCs w:val="20"/>
          </w:rPr>
          <w:delText>RO odporúča prijímateľom aby sa v čo najvyššej miere vyhol zadávaniu zákaziek cez tento postup, nakoľko z pohľadu zistení kontrolných orgánov a auditov EK, EDA sa jedná o vysoko rizikový postup s veľkou pravdepodobnosťou budúcich neoprávnených výdavkov.</w:delText>
        </w:r>
      </w:del>
    </w:p>
    <w:p w:rsidR="00757367" w:rsidRPr="003B74A0" w:rsidDel="00FD55F0" w:rsidRDefault="00757367">
      <w:pPr>
        <w:pStyle w:val="Odsekzoznamu"/>
        <w:numPr>
          <w:ilvl w:val="0"/>
          <w:numId w:val="126"/>
        </w:numPr>
        <w:spacing w:before="120" w:after="120"/>
        <w:ind w:left="709" w:hanging="425"/>
        <w:contextualSpacing w:val="0"/>
        <w:jc w:val="both"/>
        <w:rPr>
          <w:del w:id="3554" w:author="Autor"/>
          <w:rFonts w:asciiTheme="minorHAnsi" w:hAnsiTheme="minorHAnsi"/>
          <w:sz w:val="20"/>
          <w:szCs w:val="20"/>
        </w:rPr>
        <w:pPrChange w:id="3555" w:author="Autor">
          <w:pPr>
            <w:pStyle w:val="Odsekzoznamu"/>
            <w:numPr>
              <w:numId w:val="126"/>
            </w:numPr>
            <w:ind w:left="426" w:hanging="408"/>
            <w:jc w:val="both"/>
          </w:pPr>
        </w:pPrChange>
      </w:pPr>
      <w:del w:id="3556" w:author="Autor">
        <w:r w:rsidRPr="003B74A0" w:rsidDel="00FD55F0">
          <w:rPr>
            <w:rFonts w:asciiTheme="minorHAnsi" w:hAnsiTheme="minorHAnsi"/>
            <w:sz w:val="20"/>
            <w:szCs w:val="20"/>
          </w:rPr>
          <w:delText xml:space="preserve">Upozorňujeme prijímateľa, že každé použitie rokovacieho konania musí byť predmetom ex-ante kontroly RO, ktorá bude posudzovať hlavne odôvodnenie resp. oprávnenie na jeho použitie. </w:delText>
        </w:r>
      </w:del>
    </w:p>
    <w:p w:rsidR="00757367" w:rsidRPr="003B74A0" w:rsidDel="00FD55F0" w:rsidRDefault="00757367">
      <w:pPr>
        <w:pStyle w:val="Odsekzoznamu"/>
        <w:numPr>
          <w:ilvl w:val="0"/>
          <w:numId w:val="126"/>
        </w:numPr>
        <w:spacing w:before="120" w:after="120"/>
        <w:ind w:left="709" w:hanging="425"/>
        <w:contextualSpacing w:val="0"/>
        <w:jc w:val="both"/>
        <w:rPr>
          <w:del w:id="3557" w:author="Autor"/>
          <w:rFonts w:asciiTheme="minorHAnsi" w:hAnsiTheme="minorHAnsi"/>
          <w:sz w:val="20"/>
          <w:szCs w:val="20"/>
        </w:rPr>
        <w:pPrChange w:id="3558" w:author="Autor">
          <w:pPr>
            <w:pStyle w:val="Odsekzoznamu"/>
            <w:numPr>
              <w:numId w:val="126"/>
            </w:numPr>
            <w:ind w:left="426" w:hanging="408"/>
            <w:jc w:val="both"/>
          </w:pPr>
        </w:pPrChange>
      </w:pPr>
      <w:del w:id="3559" w:author="Autor">
        <w:r w:rsidRPr="003B74A0" w:rsidDel="00FD55F0">
          <w:rPr>
            <w:rFonts w:asciiTheme="minorHAnsi" w:hAnsiTheme="minorHAnsi"/>
            <w:sz w:val="20"/>
            <w:szCs w:val="20"/>
          </w:rPr>
          <w:delText>RO požaduje, aby pri zadávaní zákazky postupom priameho rokovacieho konania prijímateľ zverejnil pred realizovaním rokovaní oznámenie podľa § 22 ods. 6 ZVO (ex-ante oznámenie o dobrovoľnej transparentnosti). Návrh tohto oznámenia bude predmetom ex-ante kontroly RO.</w:delText>
        </w:r>
      </w:del>
    </w:p>
    <w:p w:rsidR="00757367" w:rsidRPr="003B74A0" w:rsidDel="00FD55F0" w:rsidRDefault="00757367">
      <w:pPr>
        <w:pStyle w:val="Nadpis3"/>
        <w:numPr>
          <w:ilvl w:val="2"/>
          <w:numId w:val="114"/>
        </w:numPr>
        <w:spacing w:before="120" w:after="120"/>
        <w:ind w:left="709" w:hanging="425"/>
        <w:jc w:val="both"/>
        <w:rPr>
          <w:del w:id="3560" w:author="Autor"/>
          <w:rFonts w:asciiTheme="minorHAnsi" w:hAnsiTheme="minorHAnsi"/>
          <w:color w:val="auto"/>
          <w:sz w:val="20"/>
          <w:szCs w:val="20"/>
          <w:rPrChange w:id="3561" w:author="Autor">
            <w:rPr>
              <w:del w:id="3562" w:author="Autor"/>
              <w:rFonts w:asciiTheme="minorHAnsi" w:hAnsiTheme="minorHAnsi"/>
              <w:color w:val="1F497D" w:themeColor="text2"/>
            </w:rPr>
          </w:rPrChange>
        </w:rPr>
        <w:pPrChange w:id="3563" w:author="Autor">
          <w:pPr>
            <w:pStyle w:val="Nadpis3"/>
            <w:numPr>
              <w:ilvl w:val="2"/>
              <w:numId w:val="114"/>
            </w:numPr>
            <w:ind w:left="1134" w:hanging="720"/>
            <w:jc w:val="both"/>
          </w:pPr>
        </w:pPrChange>
      </w:pPr>
      <w:bookmarkStart w:id="3564" w:name="_Toc466297658"/>
      <w:bookmarkStart w:id="3565" w:name="_Toc466381788"/>
      <w:bookmarkStart w:id="3566" w:name="_Toc466297659"/>
      <w:bookmarkStart w:id="3567" w:name="_Toc466381789"/>
      <w:bookmarkStart w:id="3568" w:name="_Toc466297660"/>
      <w:bookmarkStart w:id="3569" w:name="_Toc466381790"/>
      <w:bookmarkStart w:id="3570" w:name="_Toc466297661"/>
      <w:bookmarkStart w:id="3571" w:name="_Toc466381791"/>
      <w:bookmarkEnd w:id="3564"/>
      <w:bookmarkEnd w:id="3565"/>
      <w:bookmarkEnd w:id="3566"/>
      <w:bookmarkEnd w:id="3567"/>
      <w:bookmarkEnd w:id="3568"/>
      <w:bookmarkEnd w:id="3569"/>
      <w:bookmarkEnd w:id="3570"/>
      <w:bookmarkEnd w:id="3571"/>
      <w:del w:id="3572" w:author="Autor">
        <w:r w:rsidRPr="003B74A0" w:rsidDel="00FD55F0">
          <w:rPr>
            <w:rFonts w:asciiTheme="minorHAnsi" w:hAnsiTheme="minorHAnsi"/>
            <w:color w:val="auto"/>
            <w:sz w:val="20"/>
            <w:szCs w:val="20"/>
            <w:rPrChange w:id="3573" w:author="Autor">
              <w:rPr>
                <w:rFonts w:asciiTheme="minorHAnsi" w:hAnsiTheme="minorHAnsi"/>
                <w:color w:val="1F497D" w:themeColor="text2"/>
              </w:rPr>
            </w:rPrChange>
          </w:rPr>
          <w:delText xml:space="preserve">Súťažný dialóg </w:delText>
        </w:r>
      </w:del>
    </w:p>
    <w:p w:rsidR="00757367" w:rsidRPr="003B74A0" w:rsidDel="00FD55F0" w:rsidRDefault="00757367">
      <w:pPr>
        <w:pStyle w:val="Odsekzoznamu"/>
        <w:numPr>
          <w:ilvl w:val="0"/>
          <w:numId w:val="127"/>
        </w:numPr>
        <w:spacing w:before="120" w:after="120"/>
        <w:ind w:left="709" w:hanging="425"/>
        <w:contextualSpacing w:val="0"/>
        <w:jc w:val="both"/>
        <w:rPr>
          <w:del w:id="3574" w:author="Autor"/>
          <w:rFonts w:asciiTheme="minorHAnsi" w:hAnsiTheme="minorHAnsi"/>
          <w:sz w:val="20"/>
          <w:szCs w:val="20"/>
        </w:rPr>
        <w:pPrChange w:id="3575" w:author="Autor">
          <w:pPr>
            <w:pStyle w:val="Odsekzoznamu"/>
            <w:numPr>
              <w:numId w:val="127"/>
            </w:numPr>
            <w:ind w:left="426" w:hanging="408"/>
            <w:jc w:val="both"/>
          </w:pPr>
        </w:pPrChange>
      </w:pPr>
      <w:del w:id="3576" w:author="Autor">
        <w:r w:rsidRPr="003B74A0" w:rsidDel="00FD55F0">
          <w:rPr>
            <w:rFonts w:asciiTheme="minorHAnsi" w:hAnsiTheme="minorHAnsi"/>
            <w:sz w:val="20"/>
            <w:szCs w:val="20"/>
          </w:rPr>
          <w:delText>Postup zadávania zákazky postupom súťažného dialógu upravuje § 74 až 77 ZVO.</w:delText>
        </w:r>
      </w:del>
    </w:p>
    <w:p w:rsidR="00757367" w:rsidRPr="003B74A0" w:rsidDel="00FD55F0" w:rsidRDefault="00757367">
      <w:pPr>
        <w:pStyle w:val="Odsekzoznamu"/>
        <w:numPr>
          <w:ilvl w:val="0"/>
          <w:numId w:val="127"/>
        </w:numPr>
        <w:spacing w:before="120" w:after="120"/>
        <w:ind w:left="709" w:hanging="425"/>
        <w:contextualSpacing w:val="0"/>
        <w:jc w:val="both"/>
        <w:rPr>
          <w:del w:id="3577" w:author="Autor"/>
          <w:rFonts w:asciiTheme="minorHAnsi" w:hAnsiTheme="minorHAnsi"/>
          <w:sz w:val="20"/>
          <w:szCs w:val="20"/>
        </w:rPr>
        <w:pPrChange w:id="3578" w:author="Autor">
          <w:pPr>
            <w:pStyle w:val="Odsekzoznamu"/>
            <w:numPr>
              <w:numId w:val="127"/>
            </w:numPr>
            <w:ind w:left="426" w:hanging="408"/>
            <w:jc w:val="both"/>
          </w:pPr>
        </w:pPrChange>
      </w:pPr>
      <w:del w:id="3579" w:author="Autor">
        <w:r w:rsidRPr="003B74A0" w:rsidDel="00FD55F0">
          <w:rPr>
            <w:rFonts w:asciiTheme="minorHAnsi" w:hAnsiTheme="minorHAnsi"/>
            <w:sz w:val="20"/>
            <w:szCs w:val="20"/>
          </w:rPr>
          <w:delText xml:space="preserve">Na splnenie oprávnenia použitia tohto postupu musí prijímateľ preukázať  splnenie podmienok aspoň jednej z podmienok uvedených v § 70. </w:delText>
        </w:r>
      </w:del>
    </w:p>
    <w:p w:rsidR="00757367" w:rsidRPr="003B74A0" w:rsidDel="00FD55F0" w:rsidRDefault="00757367">
      <w:pPr>
        <w:pStyle w:val="Odsekzoznamu"/>
        <w:numPr>
          <w:ilvl w:val="0"/>
          <w:numId w:val="127"/>
        </w:numPr>
        <w:spacing w:before="120" w:after="120"/>
        <w:ind w:left="709" w:hanging="425"/>
        <w:contextualSpacing w:val="0"/>
        <w:jc w:val="both"/>
        <w:rPr>
          <w:del w:id="3580" w:author="Autor"/>
          <w:rFonts w:asciiTheme="minorHAnsi" w:hAnsiTheme="minorHAnsi"/>
          <w:sz w:val="20"/>
          <w:szCs w:val="20"/>
        </w:rPr>
        <w:pPrChange w:id="3581" w:author="Autor">
          <w:pPr>
            <w:pStyle w:val="Odsekzoznamu"/>
            <w:numPr>
              <w:numId w:val="127"/>
            </w:numPr>
            <w:ind w:left="426" w:hanging="408"/>
            <w:jc w:val="both"/>
          </w:pPr>
        </w:pPrChange>
      </w:pPr>
      <w:del w:id="3582" w:author="Autor">
        <w:r w:rsidRPr="003B74A0" w:rsidDel="00FD55F0">
          <w:rPr>
            <w:rFonts w:asciiTheme="minorHAnsi" w:hAnsiTheme="minorHAnsi"/>
            <w:sz w:val="20"/>
            <w:szCs w:val="20"/>
          </w:rPr>
          <w:delText xml:space="preserve">Upozorňujeme prijímateľa, že každé použitie súťažného dialógu musí byť predmetom ex-ante kontroly RO, ktorá bude posudzovať hlavne odôvodnenie resp. oprávnenie na jeho použitie. </w:delText>
        </w:r>
      </w:del>
    </w:p>
    <w:p w:rsidR="00757367" w:rsidRPr="003B74A0" w:rsidDel="00FD55F0" w:rsidRDefault="00757367">
      <w:pPr>
        <w:pStyle w:val="Nadpis3"/>
        <w:numPr>
          <w:ilvl w:val="2"/>
          <w:numId w:val="114"/>
        </w:numPr>
        <w:spacing w:before="120" w:after="120"/>
        <w:ind w:left="709" w:hanging="425"/>
        <w:jc w:val="both"/>
        <w:rPr>
          <w:del w:id="3583" w:author="Autor"/>
          <w:rFonts w:asciiTheme="minorHAnsi" w:hAnsiTheme="minorHAnsi"/>
          <w:color w:val="auto"/>
          <w:sz w:val="20"/>
          <w:szCs w:val="20"/>
          <w:rPrChange w:id="3584" w:author="Autor">
            <w:rPr>
              <w:del w:id="3585" w:author="Autor"/>
              <w:rFonts w:asciiTheme="minorHAnsi" w:hAnsiTheme="minorHAnsi"/>
              <w:color w:val="1F497D" w:themeColor="text2"/>
            </w:rPr>
          </w:rPrChange>
        </w:rPr>
        <w:pPrChange w:id="3586" w:author="Autor">
          <w:pPr>
            <w:pStyle w:val="Nadpis3"/>
            <w:numPr>
              <w:ilvl w:val="2"/>
              <w:numId w:val="114"/>
            </w:numPr>
            <w:ind w:left="1134" w:hanging="720"/>
            <w:jc w:val="both"/>
          </w:pPr>
        </w:pPrChange>
      </w:pPr>
      <w:bookmarkStart w:id="3587" w:name="_Toc466297663"/>
      <w:bookmarkStart w:id="3588" w:name="_Toc466381793"/>
      <w:bookmarkStart w:id="3589" w:name="_Toc466297664"/>
      <w:bookmarkStart w:id="3590" w:name="_Toc466381794"/>
      <w:bookmarkStart w:id="3591" w:name="_Toc466297665"/>
      <w:bookmarkStart w:id="3592" w:name="_Toc466381795"/>
      <w:bookmarkEnd w:id="3587"/>
      <w:bookmarkEnd w:id="3588"/>
      <w:bookmarkEnd w:id="3589"/>
      <w:bookmarkEnd w:id="3590"/>
      <w:bookmarkEnd w:id="3591"/>
      <w:bookmarkEnd w:id="3592"/>
      <w:del w:id="3593" w:author="Autor">
        <w:r w:rsidRPr="003B74A0" w:rsidDel="00FD55F0">
          <w:rPr>
            <w:rFonts w:asciiTheme="minorHAnsi" w:hAnsiTheme="minorHAnsi"/>
            <w:color w:val="auto"/>
            <w:sz w:val="20"/>
            <w:szCs w:val="20"/>
            <w:rPrChange w:id="3594" w:author="Autor">
              <w:rPr>
                <w:rFonts w:asciiTheme="minorHAnsi" w:hAnsiTheme="minorHAnsi"/>
                <w:color w:val="1F497D" w:themeColor="text2"/>
              </w:rPr>
            </w:rPrChange>
          </w:rPr>
          <w:delText>Súťaž návrhov</w:delText>
        </w:r>
      </w:del>
    </w:p>
    <w:p w:rsidR="00757367" w:rsidRPr="003B74A0" w:rsidDel="00FD55F0" w:rsidRDefault="00757367">
      <w:pPr>
        <w:pStyle w:val="Odsekzoznamu"/>
        <w:numPr>
          <w:ilvl w:val="0"/>
          <w:numId w:val="47"/>
        </w:numPr>
        <w:spacing w:before="120" w:after="120"/>
        <w:ind w:left="709" w:hanging="425"/>
        <w:contextualSpacing w:val="0"/>
        <w:jc w:val="both"/>
        <w:rPr>
          <w:del w:id="3595" w:author="Autor"/>
          <w:rFonts w:asciiTheme="minorHAnsi" w:hAnsiTheme="minorHAnsi"/>
          <w:sz w:val="20"/>
          <w:szCs w:val="20"/>
        </w:rPr>
        <w:pPrChange w:id="3596" w:author="Autor">
          <w:pPr>
            <w:pStyle w:val="Odsekzoznamu"/>
            <w:numPr>
              <w:numId w:val="47"/>
            </w:numPr>
            <w:ind w:left="426" w:hanging="408"/>
            <w:jc w:val="both"/>
          </w:pPr>
        </w:pPrChange>
      </w:pPr>
      <w:del w:id="3597" w:author="Autor">
        <w:r w:rsidRPr="003B74A0" w:rsidDel="00FD55F0">
          <w:rPr>
            <w:rFonts w:asciiTheme="minorHAnsi" w:hAnsiTheme="minorHAnsi"/>
            <w:sz w:val="20"/>
            <w:szCs w:val="20"/>
          </w:rPr>
          <w:delText>Postup súťaže návrhov upravuje § 119 až 125 ZVO.</w:delText>
        </w:r>
      </w:del>
    </w:p>
    <w:p w:rsidR="00757367" w:rsidRPr="003B74A0" w:rsidDel="00FD55F0" w:rsidRDefault="00757367">
      <w:pPr>
        <w:pStyle w:val="Odsekzoznamu"/>
        <w:numPr>
          <w:ilvl w:val="0"/>
          <w:numId w:val="47"/>
        </w:numPr>
        <w:spacing w:before="120" w:after="120"/>
        <w:ind w:left="709" w:hanging="425"/>
        <w:contextualSpacing w:val="0"/>
        <w:jc w:val="both"/>
        <w:rPr>
          <w:del w:id="3598" w:author="Autor"/>
          <w:rFonts w:asciiTheme="minorHAnsi" w:hAnsiTheme="minorHAnsi"/>
          <w:sz w:val="20"/>
          <w:szCs w:val="20"/>
        </w:rPr>
        <w:pPrChange w:id="3599" w:author="Autor">
          <w:pPr>
            <w:pStyle w:val="Odsekzoznamu"/>
            <w:numPr>
              <w:numId w:val="47"/>
            </w:numPr>
            <w:ind w:left="426" w:hanging="408"/>
            <w:jc w:val="both"/>
          </w:pPr>
        </w:pPrChange>
      </w:pPr>
      <w:del w:id="3600" w:author="Autor">
        <w:r w:rsidRPr="003B74A0" w:rsidDel="00FD55F0">
          <w:rPr>
            <w:rFonts w:asciiTheme="minorHAnsi" w:hAnsiTheme="minorHAnsi"/>
            <w:sz w:val="20"/>
            <w:szCs w:val="20"/>
          </w:rPr>
          <w:delText xml:space="preserve">Na splnenie oprávnenia použitia tohto postupu musí prijímateľ preukázať splnenie podmienok uvedených v ods. 1 a 2 § 123 ZVO. </w:delText>
        </w:r>
      </w:del>
    </w:p>
    <w:p w:rsidR="00757367" w:rsidRPr="003B74A0" w:rsidDel="00FD55F0" w:rsidRDefault="00757367">
      <w:pPr>
        <w:pStyle w:val="Odsekzoznamu"/>
        <w:numPr>
          <w:ilvl w:val="0"/>
          <w:numId w:val="47"/>
        </w:numPr>
        <w:spacing w:before="120" w:after="120"/>
        <w:ind w:left="709" w:hanging="425"/>
        <w:contextualSpacing w:val="0"/>
        <w:jc w:val="both"/>
        <w:rPr>
          <w:del w:id="3601" w:author="Autor"/>
          <w:rFonts w:asciiTheme="minorHAnsi" w:hAnsiTheme="minorHAnsi"/>
          <w:sz w:val="20"/>
          <w:szCs w:val="20"/>
        </w:rPr>
        <w:pPrChange w:id="3602" w:author="Autor">
          <w:pPr>
            <w:pStyle w:val="Odsekzoznamu"/>
            <w:numPr>
              <w:numId w:val="47"/>
            </w:numPr>
            <w:ind w:left="426" w:hanging="408"/>
            <w:jc w:val="both"/>
          </w:pPr>
        </w:pPrChange>
      </w:pPr>
      <w:del w:id="3603" w:author="Autor">
        <w:r w:rsidRPr="003B74A0" w:rsidDel="00FD55F0">
          <w:rPr>
            <w:rFonts w:asciiTheme="minorHAnsi" w:hAnsiTheme="minorHAnsi"/>
            <w:sz w:val="20"/>
            <w:szCs w:val="20"/>
          </w:rPr>
          <w:delText>Upozorňujeme prijímateľa, že každé použitie súťaže návrhov musí byť predmetom ex-ante kontroly RO, ktorá bude posudzovať hlavne odôvodnenie resp. oprávnenie na jeho použitie.</w:delText>
        </w:r>
      </w:del>
    </w:p>
    <w:p w:rsidR="00757367" w:rsidRPr="003B74A0" w:rsidDel="00FD55F0" w:rsidRDefault="00757367">
      <w:pPr>
        <w:pStyle w:val="Odsekzoznamu"/>
        <w:numPr>
          <w:ilvl w:val="0"/>
          <w:numId w:val="47"/>
        </w:numPr>
        <w:spacing w:before="120" w:after="120"/>
        <w:ind w:left="709" w:hanging="425"/>
        <w:contextualSpacing w:val="0"/>
        <w:jc w:val="both"/>
        <w:rPr>
          <w:del w:id="3604" w:author="Autor"/>
          <w:rFonts w:asciiTheme="minorHAnsi" w:hAnsiTheme="minorHAnsi"/>
          <w:sz w:val="20"/>
          <w:szCs w:val="20"/>
        </w:rPr>
        <w:pPrChange w:id="3605" w:author="Autor">
          <w:pPr>
            <w:pStyle w:val="Odsekzoznamu"/>
            <w:numPr>
              <w:numId w:val="47"/>
            </w:numPr>
            <w:ind w:left="426" w:hanging="408"/>
            <w:jc w:val="both"/>
          </w:pPr>
        </w:pPrChange>
      </w:pPr>
      <w:del w:id="3606" w:author="Autor">
        <w:r w:rsidRPr="003B74A0" w:rsidDel="00FD55F0">
          <w:rPr>
            <w:rFonts w:asciiTheme="minorHAnsi" w:hAnsiTheme="minorHAnsi"/>
            <w:sz w:val="20"/>
            <w:szCs w:val="20"/>
          </w:rPr>
          <w:delText>Taktiež upozorňujeme prijímateľov, že použitie priameho rokovacieho konania  podľa § 98 ods. 3 písm. i) ZVO v rámci výsledku súťaže návrhov je zo strany kontrolných orgánov a auditov EK, EDA väčšinou hodnotené ako neoprávnené s následnou korekciou (až v hodnote 100 % z hodnoty zákazky), preto RO neodporúča zadávanie zákaziek týmto spôsobom.</w:delText>
        </w:r>
      </w:del>
    </w:p>
    <w:p w:rsidR="00757367" w:rsidRPr="003B74A0" w:rsidDel="00FD55F0" w:rsidRDefault="00757367">
      <w:pPr>
        <w:pStyle w:val="Nadpis3"/>
        <w:spacing w:before="120" w:after="120"/>
        <w:ind w:left="709" w:hanging="425"/>
        <w:jc w:val="both"/>
        <w:rPr>
          <w:del w:id="3607" w:author="Autor"/>
          <w:rFonts w:asciiTheme="minorHAnsi" w:hAnsiTheme="minorHAnsi"/>
          <w:color w:val="auto"/>
          <w:sz w:val="20"/>
          <w:szCs w:val="20"/>
          <w:rPrChange w:id="3608" w:author="Autor">
            <w:rPr>
              <w:del w:id="3609" w:author="Autor"/>
              <w:rFonts w:asciiTheme="minorHAnsi" w:hAnsiTheme="minorHAnsi"/>
              <w:color w:val="1F497D" w:themeColor="text2"/>
            </w:rPr>
          </w:rPrChange>
        </w:rPr>
        <w:pPrChange w:id="3610" w:author="Autor">
          <w:pPr>
            <w:pStyle w:val="Nadpis3"/>
            <w:ind w:left="360"/>
            <w:jc w:val="both"/>
          </w:pPr>
        </w:pPrChange>
      </w:pPr>
      <w:del w:id="3611" w:author="Autor">
        <w:r w:rsidRPr="003B74A0" w:rsidDel="00FD55F0">
          <w:rPr>
            <w:rFonts w:asciiTheme="minorHAnsi" w:hAnsiTheme="minorHAnsi"/>
            <w:color w:val="auto"/>
            <w:sz w:val="20"/>
            <w:szCs w:val="20"/>
            <w:rPrChange w:id="3612" w:author="Autor">
              <w:rPr>
                <w:rFonts w:asciiTheme="minorHAnsi" w:hAnsiTheme="minorHAnsi"/>
                <w:color w:val="1F497D" w:themeColor="text2"/>
              </w:rPr>
            </w:rPrChange>
          </w:rPr>
          <w:delText>3.3.7.Rámcové dohody a dodatky k zmluvám</w:delText>
        </w:r>
      </w:del>
    </w:p>
    <w:p w:rsidR="00757367" w:rsidRPr="003B74A0" w:rsidDel="00FD55F0" w:rsidRDefault="00757367">
      <w:pPr>
        <w:pStyle w:val="Odsekzoznamu"/>
        <w:numPr>
          <w:ilvl w:val="0"/>
          <w:numId w:val="48"/>
        </w:numPr>
        <w:spacing w:before="120" w:after="120"/>
        <w:ind w:left="709" w:hanging="425"/>
        <w:contextualSpacing w:val="0"/>
        <w:jc w:val="both"/>
        <w:rPr>
          <w:del w:id="3613" w:author="Autor"/>
          <w:rFonts w:asciiTheme="minorHAnsi" w:hAnsiTheme="minorHAnsi"/>
          <w:sz w:val="20"/>
          <w:szCs w:val="20"/>
        </w:rPr>
        <w:pPrChange w:id="3614" w:author="Autor">
          <w:pPr>
            <w:pStyle w:val="Odsekzoznamu"/>
            <w:numPr>
              <w:numId w:val="48"/>
            </w:numPr>
            <w:ind w:left="426" w:hanging="408"/>
            <w:jc w:val="both"/>
          </w:pPr>
        </w:pPrChange>
      </w:pPr>
      <w:del w:id="3615" w:author="Autor">
        <w:r w:rsidRPr="003B74A0" w:rsidDel="00FD55F0">
          <w:rPr>
            <w:rFonts w:asciiTheme="minorHAnsi" w:hAnsiTheme="minorHAnsi"/>
            <w:sz w:val="20"/>
            <w:szCs w:val="20"/>
          </w:rPr>
          <w:delText>Na postupy uzatvárania rámcových dohôd a ich následné aplikovanie sa vzťahuje ustanovenie § 83 ZVO.</w:delText>
        </w:r>
      </w:del>
    </w:p>
    <w:p w:rsidR="00757367" w:rsidRPr="003B74A0" w:rsidDel="00FD55F0" w:rsidRDefault="00757367">
      <w:pPr>
        <w:pStyle w:val="Odsekzoznamu"/>
        <w:numPr>
          <w:ilvl w:val="0"/>
          <w:numId w:val="48"/>
        </w:numPr>
        <w:spacing w:before="120" w:after="120"/>
        <w:ind w:left="709" w:hanging="425"/>
        <w:contextualSpacing w:val="0"/>
        <w:jc w:val="both"/>
        <w:rPr>
          <w:del w:id="3616" w:author="Autor"/>
          <w:rFonts w:asciiTheme="minorHAnsi" w:hAnsiTheme="minorHAnsi"/>
          <w:sz w:val="20"/>
          <w:szCs w:val="20"/>
        </w:rPr>
        <w:pPrChange w:id="3617" w:author="Autor">
          <w:pPr>
            <w:pStyle w:val="Odsekzoznamu"/>
            <w:numPr>
              <w:numId w:val="48"/>
            </w:numPr>
            <w:ind w:left="426" w:hanging="408"/>
            <w:jc w:val="both"/>
          </w:pPr>
        </w:pPrChange>
      </w:pPr>
      <w:del w:id="3618" w:author="Autor">
        <w:r w:rsidRPr="003B74A0" w:rsidDel="00FD55F0">
          <w:rPr>
            <w:rFonts w:asciiTheme="minorHAnsi" w:hAnsiTheme="minorHAnsi"/>
            <w:sz w:val="20"/>
            <w:szCs w:val="20"/>
          </w:rPr>
          <w:delText>Upozorňujeme prijímateľa, že predmetom kontroly RO je postup VO vedúci k uzavretiu rámcovej dohody, ale rovnako môže byť predmetom kontroly dodržanie postupov uvedených v § 64 ods. 3 až 6 ZVO vedúce k zadaniu jednotlivých zákaziek v rámci uzavretej rámcovej dohody.</w:delText>
        </w:r>
      </w:del>
    </w:p>
    <w:p w:rsidR="00757367" w:rsidRPr="003B74A0" w:rsidDel="00FD55F0" w:rsidRDefault="00757367">
      <w:pPr>
        <w:pStyle w:val="Odsekzoznamu"/>
        <w:numPr>
          <w:ilvl w:val="0"/>
          <w:numId w:val="48"/>
        </w:numPr>
        <w:spacing w:before="120" w:after="120"/>
        <w:ind w:left="709" w:hanging="425"/>
        <w:contextualSpacing w:val="0"/>
        <w:jc w:val="both"/>
        <w:rPr>
          <w:del w:id="3619" w:author="Autor"/>
          <w:rFonts w:asciiTheme="minorHAnsi" w:hAnsiTheme="minorHAnsi"/>
          <w:sz w:val="20"/>
          <w:szCs w:val="20"/>
        </w:rPr>
        <w:pPrChange w:id="3620" w:author="Autor">
          <w:pPr>
            <w:pStyle w:val="Odsekzoznamu"/>
            <w:numPr>
              <w:numId w:val="48"/>
            </w:numPr>
            <w:ind w:left="426" w:hanging="408"/>
            <w:jc w:val="both"/>
          </w:pPr>
        </w:pPrChange>
      </w:pPr>
      <w:del w:id="3621" w:author="Autor">
        <w:r w:rsidRPr="003B74A0" w:rsidDel="00FD55F0">
          <w:rPr>
            <w:rFonts w:asciiTheme="minorHAnsi" w:hAnsiTheme="minorHAnsi"/>
            <w:sz w:val="20"/>
            <w:szCs w:val="20"/>
          </w:rPr>
          <w:delText>Podmienky uzatvárania dodatkov upravuje § 18 ZVO.</w:delText>
        </w:r>
      </w:del>
    </w:p>
    <w:p w:rsidR="00757367" w:rsidRPr="003B74A0" w:rsidDel="00FD55F0" w:rsidRDefault="00757367">
      <w:pPr>
        <w:pStyle w:val="Odsekzoznamu"/>
        <w:numPr>
          <w:ilvl w:val="0"/>
          <w:numId w:val="48"/>
        </w:numPr>
        <w:spacing w:before="120" w:after="120"/>
        <w:ind w:left="709" w:hanging="425"/>
        <w:contextualSpacing w:val="0"/>
        <w:jc w:val="both"/>
        <w:rPr>
          <w:del w:id="3622" w:author="Autor"/>
          <w:rFonts w:asciiTheme="minorHAnsi" w:hAnsiTheme="minorHAnsi"/>
          <w:sz w:val="20"/>
          <w:szCs w:val="20"/>
        </w:rPr>
        <w:pPrChange w:id="3623" w:author="Autor">
          <w:pPr>
            <w:pStyle w:val="Odsekzoznamu"/>
            <w:numPr>
              <w:numId w:val="48"/>
            </w:numPr>
            <w:ind w:left="426" w:hanging="408"/>
            <w:jc w:val="both"/>
          </w:pPr>
        </w:pPrChange>
      </w:pPr>
      <w:del w:id="3624" w:author="Autor">
        <w:r w:rsidRPr="003B74A0" w:rsidDel="00FD55F0">
          <w:rPr>
            <w:rFonts w:asciiTheme="minorHAnsi" w:hAnsiTheme="minorHAnsi"/>
            <w:sz w:val="20"/>
            <w:szCs w:val="20"/>
          </w:rPr>
          <w:delText>Vzhľadom na skutočnosť, že RO posudzuje oprávnenosť uzavretia každého dodatku, odporúčame prijímateľom, aby venovali dostatočnú pozornosť príprave VO a najmä súťažným podkladom a zmluve, ktorá je ich súčasťou, aby nedochádzalo k potrebám uzatvárania dodatkov z dôvodu nepozornosti, neaktuálnosti alebo nesprávnosti údajov a informácií uvádzaných v tomto návrhu zmluvy.</w:delText>
        </w:r>
      </w:del>
    </w:p>
    <w:p w:rsidR="00757367" w:rsidRPr="003B74A0" w:rsidDel="00FD55F0" w:rsidRDefault="00757367">
      <w:pPr>
        <w:pStyle w:val="Odsekzoznamu"/>
        <w:numPr>
          <w:ilvl w:val="0"/>
          <w:numId w:val="48"/>
        </w:numPr>
        <w:spacing w:before="120" w:after="120"/>
        <w:ind w:left="709" w:hanging="425"/>
        <w:contextualSpacing w:val="0"/>
        <w:jc w:val="both"/>
        <w:rPr>
          <w:del w:id="3625" w:author="Autor"/>
          <w:rFonts w:asciiTheme="minorHAnsi" w:hAnsiTheme="minorHAnsi"/>
          <w:sz w:val="20"/>
          <w:szCs w:val="20"/>
        </w:rPr>
        <w:pPrChange w:id="3626" w:author="Autor">
          <w:pPr>
            <w:pStyle w:val="Odsekzoznamu"/>
            <w:numPr>
              <w:numId w:val="48"/>
            </w:numPr>
            <w:ind w:left="426" w:hanging="408"/>
            <w:jc w:val="both"/>
          </w:pPr>
        </w:pPrChange>
      </w:pPr>
      <w:del w:id="3627" w:author="Autor">
        <w:r w:rsidRPr="003B74A0" w:rsidDel="00FD55F0">
          <w:rPr>
            <w:rFonts w:asciiTheme="minorHAnsi" w:hAnsiTheme="minorHAnsi"/>
            <w:sz w:val="20"/>
            <w:szCs w:val="20"/>
          </w:rPr>
          <w:delText xml:space="preserve">Ďalšie informácie k povinnostiam vzťahujúcim sa k uzatváraniu dodatkov sú uvedené v časti „Kontrola dodatkov“ v rámci tejto príručky. </w:delText>
        </w:r>
      </w:del>
    </w:p>
    <w:p w:rsidR="00757367" w:rsidRPr="003B74A0" w:rsidDel="00FD55F0" w:rsidRDefault="00757367">
      <w:pPr>
        <w:pStyle w:val="Odsekzoznamu"/>
        <w:numPr>
          <w:ilvl w:val="0"/>
          <w:numId w:val="48"/>
        </w:numPr>
        <w:spacing w:before="120" w:after="120"/>
        <w:ind w:left="709" w:hanging="425"/>
        <w:contextualSpacing w:val="0"/>
        <w:jc w:val="both"/>
        <w:rPr>
          <w:del w:id="3628" w:author="Autor"/>
          <w:rFonts w:asciiTheme="minorHAnsi" w:hAnsiTheme="minorHAnsi"/>
          <w:sz w:val="20"/>
          <w:szCs w:val="20"/>
        </w:rPr>
        <w:pPrChange w:id="3629" w:author="Autor">
          <w:pPr>
            <w:pStyle w:val="Odsekzoznamu"/>
            <w:numPr>
              <w:numId w:val="48"/>
            </w:numPr>
            <w:ind w:left="426" w:hanging="408"/>
            <w:jc w:val="both"/>
          </w:pPr>
        </w:pPrChange>
      </w:pPr>
      <w:del w:id="3630" w:author="Autor">
        <w:r w:rsidRPr="003B74A0" w:rsidDel="00FD55F0">
          <w:rPr>
            <w:rFonts w:asciiTheme="minorHAnsi" w:hAnsiTheme="minorHAnsi"/>
            <w:sz w:val="20"/>
            <w:szCs w:val="20"/>
          </w:rPr>
          <w:delText xml:space="preserve">Kontrolu dodatkov RO vykonáva </w:delText>
        </w:r>
        <w:r w:rsidRPr="003B74A0" w:rsidDel="00FD55F0">
          <w:rPr>
            <w:rFonts w:asciiTheme="minorHAnsi" w:hAnsiTheme="minorHAnsi"/>
            <w:b/>
            <w:sz w:val="20"/>
            <w:szCs w:val="20"/>
          </w:rPr>
          <w:delText>ako štandardnú ex post kontrolu</w:delText>
        </w:r>
        <w:r w:rsidRPr="003B74A0" w:rsidDel="00FD55F0">
          <w:rPr>
            <w:rFonts w:asciiTheme="minorHAnsi" w:hAnsiTheme="minorHAnsi"/>
            <w:sz w:val="20"/>
            <w:szCs w:val="20"/>
          </w:rPr>
          <w:delText xml:space="preserve">.  </w:delText>
        </w:r>
      </w:del>
    </w:p>
    <w:p w:rsidR="00757367" w:rsidRPr="003B74A0" w:rsidRDefault="00757367">
      <w:pPr>
        <w:spacing w:before="120" w:after="120"/>
        <w:ind w:left="709" w:hanging="425"/>
        <w:jc w:val="both"/>
        <w:rPr>
          <w:rFonts w:asciiTheme="minorHAnsi" w:eastAsiaTheme="majorEastAsia" w:hAnsiTheme="minorHAnsi" w:cstheme="majorBidi"/>
          <w:b/>
          <w:bCs/>
          <w:sz w:val="20"/>
          <w:szCs w:val="20"/>
          <w:rPrChange w:id="3631" w:author="Autor">
            <w:rPr>
              <w:rFonts w:asciiTheme="minorHAnsi" w:eastAsiaTheme="majorEastAsia" w:hAnsiTheme="minorHAnsi" w:cstheme="majorBidi"/>
              <w:b/>
              <w:bCs/>
              <w:color w:val="1F497D" w:themeColor="text2"/>
              <w:sz w:val="28"/>
              <w:szCs w:val="28"/>
            </w:rPr>
          </w:rPrChange>
        </w:rPr>
        <w:pPrChange w:id="3632" w:author="Autor">
          <w:pPr/>
        </w:pPrChange>
      </w:pPr>
      <w:del w:id="3633" w:author="Autor">
        <w:r w:rsidRPr="003B74A0" w:rsidDel="00FD55F0">
          <w:rPr>
            <w:rFonts w:asciiTheme="minorHAnsi" w:hAnsiTheme="minorHAnsi"/>
            <w:sz w:val="20"/>
            <w:szCs w:val="20"/>
            <w:rPrChange w:id="3634" w:author="Autor">
              <w:rPr>
                <w:rFonts w:asciiTheme="minorHAnsi" w:hAnsiTheme="minorHAnsi"/>
                <w:color w:val="1F497D" w:themeColor="text2"/>
              </w:rPr>
            </w:rPrChange>
          </w:rPr>
          <w:br w:type="page"/>
        </w:r>
      </w:del>
    </w:p>
    <w:p w:rsidR="00757367" w:rsidDel="00B62112" w:rsidRDefault="00757367" w:rsidP="00757367">
      <w:pPr>
        <w:keepNext/>
        <w:keepLines/>
        <w:spacing w:before="200" w:after="0"/>
        <w:outlineLvl w:val="1"/>
        <w:rPr>
          <w:del w:id="3635" w:author="Autor"/>
          <w:rFonts w:asciiTheme="majorHAnsi" w:eastAsia="Times New Roman" w:hAnsiTheme="majorHAnsi" w:cstheme="majorBidi"/>
          <w:b/>
          <w:bCs/>
          <w:color w:val="4F81BD" w:themeColor="accent1"/>
          <w:sz w:val="26"/>
          <w:szCs w:val="26"/>
          <w:lang w:eastAsia="sk-SK"/>
        </w:rPr>
      </w:pPr>
    </w:p>
    <w:p w:rsidR="00777572" w:rsidRPr="00757367" w:rsidDel="004A670B" w:rsidRDefault="00777572" w:rsidP="00757367">
      <w:pPr>
        <w:pStyle w:val="Nadpis2"/>
        <w:rPr>
          <w:del w:id="3636" w:author="Autor"/>
        </w:rPr>
      </w:pPr>
      <w:del w:id="3637" w:author="Autor">
        <w:r w:rsidRPr="00757367" w:rsidDel="004A670B">
          <w:delText xml:space="preserve">Prijímateľ nepredkladá na kontrolu VO návrhy dodatkov (t. j. dodatky pred podpisom). </w:delText>
        </w:r>
      </w:del>
    </w:p>
    <w:p w:rsidR="00777572" w:rsidRPr="00757367" w:rsidDel="004A670B" w:rsidRDefault="00777572" w:rsidP="00757367">
      <w:pPr>
        <w:pStyle w:val="Nadpis2"/>
        <w:rPr>
          <w:del w:id="3638" w:author="Autor"/>
        </w:rPr>
      </w:pPr>
      <w:del w:id="3639" w:author="Autor">
        <w:r w:rsidRPr="00757367" w:rsidDel="004A670B">
          <w:delText xml:space="preserve">K zmenám zmluvy, rámcovej dohody a koncesnej zmluvy počas ich trvania  postupu sa viaže Metodika zadávania zákaziek – 3. verzia, ktorá je zverejnená na webovom sídle ÚVO -  </w:delText>
        </w:r>
        <w:r w:rsidRPr="00757367" w:rsidDel="004A670B">
          <w:rPr>
            <w:b w:val="0"/>
            <w:bCs w:val="0"/>
          </w:rPr>
          <w:fldChar w:fldCharType="begin"/>
        </w:r>
        <w:r w:rsidRPr="00757367" w:rsidDel="004A670B">
          <w:delInstrText xml:space="preserve"> HYPERLINK "https://www.uvo.gov.sk/legislativametodika-dohlad/metodika-zadavania-zakaziek-5ae.html" </w:delInstrText>
        </w:r>
        <w:r w:rsidRPr="00757367" w:rsidDel="004A670B">
          <w:rPr>
            <w:b w:val="0"/>
            <w:bCs w:val="0"/>
          </w:rPr>
          <w:fldChar w:fldCharType="separate"/>
        </w:r>
        <w:r w:rsidRPr="00757367" w:rsidDel="004A670B">
          <w:delText>https://www.uvo.gov.sk/legislativametodika-dohlad/metodika-zadavania-zakaziek-5ae.html</w:delText>
        </w:r>
        <w:r w:rsidRPr="00757367" w:rsidDel="004A670B">
          <w:rPr>
            <w:b w:val="0"/>
            <w:bCs w:val="0"/>
          </w:rPr>
          <w:fldChar w:fldCharType="end"/>
        </w:r>
        <w:r w:rsidRPr="00757367" w:rsidDel="004A670B">
          <w:delText xml:space="preserve">. </w:delText>
        </w:r>
      </w:del>
    </w:p>
    <w:p w:rsidR="00777572" w:rsidRPr="00757367" w:rsidDel="004A670B" w:rsidRDefault="00777572" w:rsidP="00757367">
      <w:pPr>
        <w:pStyle w:val="Nadpis2"/>
        <w:rPr>
          <w:del w:id="3640" w:author="Autor"/>
        </w:rPr>
      </w:pPr>
      <w:del w:id="3641" w:author="Autor">
        <w:r w:rsidRPr="00757367" w:rsidDel="004A670B">
          <w:delText>Prijímateľ predkladá na  kontrolu RO dokumentáciu k podpísanému dodatku podľa kapitoly 5.1.12.  Príručky pre kontrolu VO.</w:delText>
        </w:r>
      </w:del>
    </w:p>
    <w:p w:rsidR="00777572" w:rsidRPr="00757367" w:rsidDel="004A670B" w:rsidRDefault="00777572" w:rsidP="00757367">
      <w:pPr>
        <w:pStyle w:val="Nadpis2"/>
        <w:rPr>
          <w:del w:id="3642" w:author="Autor"/>
        </w:rPr>
      </w:pPr>
      <w:del w:id="3643" w:author="Autor">
        <w:r w:rsidRPr="00757367" w:rsidDel="004A670B">
          <w:delText xml:space="preserve">Prijímateľ je povinný predložiť na kontrolu RO všetky dodatky súvisiace s výsledkom VO spolufinancovaného z fondov a ENRF po ich podpise, ak je jeho predmetom aj  zmena identifikačných  </w:delText>
        </w:r>
        <w:r w:rsidRPr="00757367" w:rsidDel="004A670B">
          <w:br/>
          <w:delText>a kontaktných údajov zmluvných strán (napr. adresa sídla, kontaktné osoby, číslo bankového účtu a pod.). Ak zmenu, vyplývajúcu z realizácie zákazky, nie je možné z dôvodu mimoriadnej udalosti (živelná pohroma, havária alebo situácia bezprostredne ohrozujúca život, alebo zdravie ľudí alebo životné prostredie), riešiť v danom rozhodnom čase dodatkom, resp. nie je udržateľné čakať na výsledok kontroly RO v rámci dodatku riešiaceho takúto mimoriadnu situáciu, prijímateľ zašle  podpísaný dodatok až po pominutí tejto mimoriadnej udalosti súčasne so zdôvodnením. Ak sa takáto situácia rieši v rámci priameho rokovacieho konania podľa ZVO, pričom výsledkom tohto postupu je nová zmluva, RO postupuje pri kontrole podľa príslušnej kapitoly.</w:delText>
        </w:r>
      </w:del>
    </w:p>
    <w:p w:rsidR="00777572" w:rsidRPr="00757367" w:rsidDel="004A670B" w:rsidRDefault="00777572" w:rsidP="00757367">
      <w:pPr>
        <w:pStyle w:val="Nadpis2"/>
        <w:rPr>
          <w:del w:id="3644" w:author="Autor"/>
        </w:rPr>
      </w:pPr>
      <w:del w:id="3645" w:author="Autor">
        <w:r w:rsidRPr="00757367" w:rsidDel="004A670B">
          <w:delText xml:space="preserve">Kontrola VO podpísaného dodatku sa uskutoční primerane podľa pravidiel štandardnej ex post kontroly VO. Predmetom  kontroly VO dodatkov je posúdenie ich súladu s príslušnými ustanoveniami ZVO, a to najmä ustanovením § 18 ZVO. Zároveň RO posudzuje zmeny z neho vyplývajúce po stránke ich súladu so schválenou ŽoNFP a účinnou zmluvou o NFP. </w:delText>
        </w:r>
      </w:del>
    </w:p>
    <w:p w:rsidR="00777572" w:rsidRPr="00757367" w:rsidDel="004A670B" w:rsidRDefault="00777572" w:rsidP="00757367">
      <w:pPr>
        <w:pStyle w:val="Nadpis2"/>
        <w:rPr>
          <w:del w:id="3646" w:author="Autor"/>
        </w:rPr>
      </w:pPr>
      <w:del w:id="3647" w:author="Autor">
        <w:r w:rsidRPr="00757367" w:rsidDel="004A670B">
          <w:delText xml:space="preserve">Lehota na výkon kontroly/finančnej dodatku je 15 pracovných dní.  V prípade, že RO zašle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na výkon kontroly/finančnej kontroly. Dňom nasledujúcim po dni doručenia vysvetlenia, úpravy alebo doplnenia dokumentácie na RO pokračuje plynutie lehoty na výkon finančnej kontroly VO.  Pri predĺžení lehoty alebo prerušení výkonu kontroly postupuje RO podľa </w:delText>
        </w:r>
        <w:r w:rsidRPr="00757367" w:rsidDel="004A670B">
          <w:rPr>
            <w:b w:val="0"/>
            <w:bCs w:val="0"/>
          </w:rPr>
          <w:fldChar w:fldCharType="begin"/>
        </w:r>
        <w:r w:rsidRPr="00757367" w:rsidDel="004A670B">
          <w:delInstrText xml:space="preserve"> HYPERLINK \l "kapitola_3372_ods_7" \o "kapitoly 3.3.7.2. ods. 7" </w:delInstrText>
        </w:r>
        <w:r w:rsidRPr="00757367" w:rsidDel="004A670B">
          <w:rPr>
            <w:b w:val="0"/>
            <w:bCs w:val="0"/>
          </w:rPr>
          <w:fldChar w:fldCharType="separate"/>
        </w:r>
        <w:r w:rsidRPr="00757367" w:rsidDel="004A670B">
          <w:delText>kapitoly 3.3.7.2  ods. 7</w:delText>
        </w:r>
        <w:r w:rsidRPr="00757367" w:rsidDel="004A670B">
          <w:rPr>
            <w:b w:val="0"/>
            <w:bCs w:val="0"/>
          </w:rPr>
          <w:fldChar w:fldCharType="end"/>
        </w:r>
        <w:r w:rsidRPr="00757367" w:rsidDel="004A670B">
          <w:delText>. EŠIF.</w:delText>
        </w:r>
      </w:del>
    </w:p>
    <w:p w:rsidR="00777572" w:rsidRPr="00757367" w:rsidDel="004A670B" w:rsidRDefault="00777572" w:rsidP="00757367">
      <w:pPr>
        <w:pStyle w:val="Nadpis2"/>
        <w:rPr>
          <w:del w:id="3648" w:author="Autor"/>
        </w:rPr>
      </w:pPr>
      <w:del w:id="3649" w:author="Autor">
        <w:r w:rsidRPr="00757367" w:rsidDel="004A670B">
          <w:delText>Ak RO nezašle návrh správy z kontroly (v prípade zistení nedostatkov) alebo správu  z kontroly (ak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delText>
        </w:r>
      </w:del>
    </w:p>
    <w:p w:rsidR="00777572" w:rsidRPr="00757367" w:rsidDel="004A670B" w:rsidRDefault="00777572" w:rsidP="00757367">
      <w:pPr>
        <w:pStyle w:val="Nadpis2"/>
        <w:rPr>
          <w:del w:id="3650" w:author="Autor"/>
        </w:rPr>
      </w:pPr>
      <w:del w:id="3651" w:author="Autor">
        <w:r w:rsidRPr="00757367" w:rsidDel="004A670B">
          <w:delText>Ak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nebudú pripustené do financovania v plnom rozsahu. V prípade, ak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finančných opráv za VO určením návrhu ex ante finančnej opravy vzťahujúcej sa na konkrétne porušenie uvedené v tomto pokyne.</w:delText>
        </w:r>
      </w:del>
    </w:p>
    <w:p w:rsidR="00777572" w:rsidRPr="00757367" w:rsidDel="00353F8A" w:rsidRDefault="00777572" w:rsidP="00757367">
      <w:pPr>
        <w:pStyle w:val="Nadpis2"/>
        <w:rPr>
          <w:del w:id="3652" w:author="Autor"/>
        </w:rPr>
      </w:pPr>
    </w:p>
    <w:p w:rsidR="002D0C82" w:rsidRPr="00757367" w:rsidDel="00605F2E" w:rsidRDefault="002D0C82" w:rsidP="00757367">
      <w:pPr>
        <w:pStyle w:val="Nadpis2"/>
        <w:rPr>
          <w:del w:id="3653" w:author="Autor"/>
        </w:rPr>
      </w:pPr>
      <w:bookmarkStart w:id="3654" w:name="_Toc532217076"/>
      <w:bookmarkStart w:id="3655" w:name="_Toc532217084"/>
      <w:bookmarkStart w:id="3656" w:name="_Toc532217090"/>
      <w:bookmarkEnd w:id="3654"/>
      <w:bookmarkEnd w:id="3655"/>
      <w:bookmarkEnd w:id="3656"/>
    </w:p>
    <w:p w:rsidR="00B62112" w:rsidRDefault="00523EC7" w:rsidP="00757367">
      <w:pPr>
        <w:pStyle w:val="Nadpis2"/>
        <w:rPr>
          <w:ins w:id="3657" w:author="Autor"/>
        </w:rPr>
      </w:pPr>
      <w:del w:id="3658" w:author="Autor">
        <w:r w:rsidRPr="00757367" w:rsidDel="00F14858">
          <w:rPr>
            <w:rPrChange w:id="3659" w:author="Autor">
              <w:rPr>
                <w:rFonts w:asciiTheme="minorHAnsi" w:hAnsiTheme="minorHAnsi"/>
                <w:color w:val="1F497D" w:themeColor="text2"/>
              </w:rPr>
            </w:rPrChange>
          </w:rPr>
          <w:delText>3.2.4.2.</w:delText>
        </w:r>
      </w:del>
      <w:bookmarkStart w:id="3660" w:name="_Toc26798967"/>
      <w:r w:rsidR="00757367" w:rsidRPr="00757367">
        <w:t xml:space="preserve">K) </w:t>
      </w:r>
      <w:r w:rsidR="0051732E" w:rsidRPr="00757367">
        <w:rPr>
          <w:rPrChange w:id="3661" w:author="Autor">
            <w:rPr>
              <w:rFonts w:asciiTheme="minorHAnsi" w:hAnsiTheme="minorHAnsi"/>
              <w:color w:val="1F497D" w:themeColor="text2"/>
            </w:rPr>
          </w:rPrChange>
        </w:rPr>
        <w:t>Kontrola postupov pri obstarávaní zákazky, na ktorú sa ZVO nevzťahuje</w:t>
      </w:r>
      <w:bookmarkEnd w:id="3660"/>
    </w:p>
    <w:p w:rsidR="00FF7AE0" w:rsidRPr="00F47567" w:rsidDel="00B62112" w:rsidRDefault="0051732E">
      <w:pPr>
        <w:pStyle w:val="Odsekzoznamu"/>
        <w:numPr>
          <w:ilvl w:val="0"/>
          <w:numId w:val="195"/>
        </w:numPr>
        <w:spacing w:before="120" w:after="120"/>
        <w:ind w:left="709" w:hanging="425"/>
        <w:contextualSpacing w:val="0"/>
        <w:jc w:val="both"/>
        <w:rPr>
          <w:ins w:id="3662" w:author="Autor"/>
          <w:del w:id="3663" w:author="Autor"/>
          <w:rFonts w:ascii="Calibri" w:eastAsia="Times New Roman" w:hAnsi="Calibri" w:cs="Times New Roman"/>
          <w:sz w:val="20"/>
          <w:szCs w:val="20"/>
          <w:lang w:eastAsia="sk-SK"/>
          <w:rPrChange w:id="3664" w:author="Autor">
            <w:rPr>
              <w:ins w:id="3665" w:author="Autor"/>
              <w:del w:id="3666" w:author="Autor"/>
              <w:rFonts w:asciiTheme="minorHAnsi" w:hAnsiTheme="minorHAnsi"/>
              <w:color w:val="1F497D" w:themeColor="text2"/>
            </w:rPr>
          </w:rPrChange>
        </w:rPr>
        <w:pPrChange w:id="3667" w:author="Autor">
          <w:pPr>
            <w:pStyle w:val="Nadpis2"/>
          </w:pPr>
        </w:pPrChange>
      </w:pPr>
      <w:del w:id="3668" w:author="Autor">
        <w:r w:rsidRPr="00F47567" w:rsidDel="00B62112">
          <w:rPr>
            <w:rFonts w:ascii="Calibri" w:eastAsia="Times New Roman" w:hAnsi="Calibri" w:cs="Times New Roman"/>
            <w:sz w:val="20"/>
            <w:szCs w:val="20"/>
            <w:lang w:eastAsia="sk-SK"/>
            <w:rPrChange w:id="3669" w:author="Autor">
              <w:rPr>
                <w:rFonts w:asciiTheme="minorHAnsi" w:hAnsiTheme="minorHAnsi"/>
                <w:color w:val="1F497D" w:themeColor="text2"/>
              </w:rPr>
            </w:rPrChange>
          </w:rPr>
          <w:delText xml:space="preserve"> </w:delText>
        </w:r>
      </w:del>
    </w:p>
    <w:p w:rsidR="00F14280" w:rsidRPr="00F47567" w:rsidDel="00B62112" w:rsidRDefault="00F14280">
      <w:pPr>
        <w:pStyle w:val="Odsekzoznamu"/>
        <w:numPr>
          <w:ilvl w:val="0"/>
          <w:numId w:val="195"/>
        </w:numPr>
        <w:spacing w:before="120" w:after="120"/>
        <w:ind w:left="709" w:hanging="425"/>
        <w:contextualSpacing w:val="0"/>
        <w:jc w:val="both"/>
        <w:rPr>
          <w:del w:id="3670" w:author="Autor"/>
          <w:rFonts w:ascii="Calibri" w:eastAsia="Times New Roman" w:hAnsi="Calibri" w:cs="Times New Roman"/>
          <w:sz w:val="20"/>
          <w:szCs w:val="20"/>
          <w:lang w:eastAsia="sk-SK"/>
          <w:rPrChange w:id="3671" w:author="Autor">
            <w:rPr>
              <w:del w:id="3672" w:author="Autor"/>
              <w:rFonts w:asciiTheme="minorHAnsi" w:hAnsiTheme="minorHAnsi"/>
              <w:color w:val="1F497D" w:themeColor="text2"/>
            </w:rPr>
          </w:rPrChange>
        </w:rPr>
        <w:pPrChange w:id="3673" w:author="Autor">
          <w:pPr>
            <w:pStyle w:val="Nadpis4"/>
            <w:tabs>
              <w:tab w:val="left" w:pos="3119"/>
            </w:tabs>
            <w:ind w:left="284"/>
            <w:jc w:val="both"/>
          </w:pPr>
        </w:pPrChange>
      </w:pPr>
      <w:ins w:id="3674" w:author="Autor">
        <w:del w:id="3675" w:author="Autor">
          <w:r w:rsidRPr="00F47567" w:rsidDel="00B62112">
            <w:rPr>
              <w:rFonts w:ascii="Calibri" w:eastAsia="Times New Roman" w:hAnsi="Calibri" w:cs="Times New Roman"/>
              <w:sz w:val="20"/>
              <w:szCs w:val="20"/>
              <w:lang w:eastAsia="sk-SK"/>
              <w:rPrChange w:id="3676" w:author="Autor">
                <w:rPr/>
              </w:rPrChange>
            </w:rPr>
            <w:delText xml:space="preserve">            </w:delText>
          </w:r>
        </w:del>
      </w:ins>
    </w:p>
    <w:p w:rsidR="00FF7AE0" w:rsidRPr="00F47567" w:rsidRDefault="00FF7AE0">
      <w:pPr>
        <w:pStyle w:val="Odsekzoznamu"/>
        <w:numPr>
          <w:ilvl w:val="0"/>
          <w:numId w:val="195"/>
        </w:numPr>
        <w:spacing w:before="120" w:after="120"/>
        <w:ind w:left="709" w:hanging="425"/>
        <w:contextualSpacing w:val="0"/>
        <w:jc w:val="both"/>
        <w:rPr>
          <w:ins w:id="3677" w:author="Autor"/>
          <w:rFonts w:ascii="Calibri" w:eastAsia="Times New Roman" w:hAnsi="Calibri" w:cs="Times New Roman"/>
          <w:sz w:val="20"/>
          <w:szCs w:val="20"/>
          <w:lang w:eastAsia="sk-SK"/>
          <w:rPrChange w:id="3678" w:author="Autor">
            <w:rPr>
              <w:ins w:id="3679" w:author="Autor"/>
              <w:rFonts w:asciiTheme="minorHAnsi" w:hAnsiTheme="minorHAnsi"/>
              <w:sz w:val="20"/>
              <w:szCs w:val="24"/>
              <w:lang w:eastAsia="sk-SK"/>
            </w:rPr>
          </w:rPrChange>
        </w:rPr>
        <w:pPrChange w:id="3680" w:author="Autor">
          <w:pPr>
            <w:numPr>
              <w:numId w:val="195"/>
            </w:numPr>
            <w:spacing w:before="120" w:after="120" w:line="240" w:lineRule="auto"/>
            <w:ind w:left="4897" w:hanging="360"/>
            <w:jc w:val="both"/>
          </w:pPr>
        </w:pPrChange>
      </w:pPr>
      <w:ins w:id="3681" w:author="Autor">
        <w:r w:rsidRPr="00F47567">
          <w:rPr>
            <w:rFonts w:ascii="Calibri" w:eastAsia="Times New Roman" w:hAnsi="Calibri" w:cs="Times New Roman"/>
            <w:sz w:val="20"/>
            <w:szCs w:val="20"/>
            <w:lang w:eastAsia="sk-SK"/>
          </w:rPr>
          <w:t xml:space="preserve">ZVO v §1 ods. 2 až 14 uvádza prípady, na ktoré sa nevzťahuje povinný postup podľa ZVO. Prijímateľ je povinný zabezpečiť aj pri takýchto zákazkách transparentnosť a preukázateľnosť všetkých úkonov a tiež aj hospodárnosť výdavkov. </w:t>
        </w:r>
        <w:r w:rsidR="00F14280" w:rsidRPr="00F47567">
          <w:rPr>
            <w:rFonts w:ascii="Calibri" w:eastAsia="Times New Roman" w:hAnsi="Calibri" w:cs="Times New Roman"/>
            <w:sz w:val="20"/>
            <w:szCs w:val="20"/>
            <w:lang w:eastAsia="sk-SK"/>
          </w:rPr>
          <w:t>Uvedené platí aj pre zákazky zadávané osobou podľa § 8 ods. 2 ZVO a zákazky vyhlásené osobou, ktorej verejný obstarávateľ poskytne 50% a menej finančných prostriedkov na dodanie tovaru, uskutočnenie stavebných prác, poskytnutie služieb z NFP.</w:t>
        </w:r>
      </w:ins>
    </w:p>
    <w:p w:rsidR="0084662C" w:rsidRDefault="0084662C">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Change w:id="3682" w:author="Autor">
          <w:pPr>
            <w:numPr>
              <w:numId w:val="195"/>
            </w:numPr>
            <w:spacing w:before="120" w:after="120" w:line="240" w:lineRule="auto"/>
            <w:ind w:left="4897" w:hanging="360"/>
            <w:jc w:val="both"/>
          </w:pPr>
        </w:pPrChange>
      </w:pPr>
      <w:ins w:id="3683" w:author="Autor">
        <w:r w:rsidRPr="0084662C">
          <w:rPr>
            <w:rFonts w:ascii="Calibri" w:eastAsia="Times New Roman" w:hAnsi="Calibri" w:cs="Times New Roman"/>
            <w:b/>
            <w:sz w:val="20"/>
            <w:szCs w:val="20"/>
            <w:lang w:eastAsia="sk-SK"/>
            <w:rPrChange w:id="3684" w:author="Autor">
              <w:rPr>
                <w:rFonts w:ascii="Calibri" w:eastAsia="Times New Roman" w:hAnsi="Calibri" w:cs="Times New Roman"/>
                <w:sz w:val="20"/>
                <w:szCs w:val="20"/>
                <w:lang w:eastAsia="sk-SK"/>
              </w:rPr>
            </w:rPrChange>
          </w:rPr>
          <w:t>MP CKO č. 12</w:t>
        </w:r>
        <w:r>
          <w:rPr>
            <w:rFonts w:ascii="Calibri" w:eastAsia="Times New Roman" w:hAnsi="Calibri" w:cs="Times New Roman"/>
            <w:b/>
            <w:sz w:val="20"/>
            <w:szCs w:val="20"/>
            <w:lang w:eastAsia="sk-SK"/>
          </w:rPr>
          <w:t xml:space="preserve"> </w:t>
        </w:r>
        <w:r w:rsidRPr="0084662C">
          <w:rPr>
            <w:rFonts w:ascii="Calibri" w:eastAsia="Times New Roman" w:hAnsi="Calibri" w:cs="Times New Roman"/>
            <w:sz w:val="20"/>
            <w:szCs w:val="20"/>
            <w:lang w:eastAsia="sk-SK"/>
            <w:rPrChange w:id="3685" w:author="Autor">
              <w:rPr>
                <w:rFonts w:ascii="Calibri" w:eastAsia="Times New Roman" w:hAnsi="Calibri" w:cs="Times New Roman"/>
                <w:b/>
                <w:sz w:val="20"/>
                <w:szCs w:val="20"/>
                <w:lang w:eastAsia="sk-SK"/>
              </w:rPr>
            </w:rPrChange>
          </w:rPr>
          <w:t xml:space="preserve">upravuje pravidlá a kontrolu </w:t>
        </w:r>
        <w:del w:id="3686" w:author="Autor">
          <w:r w:rsidRPr="0084662C" w:rsidDel="00B32E58">
            <w:rPr>
              <w:rFonts w:ascii="Calibri" w:eastAsia="Times New Roman" w:hAnsi="Calibri" w:cs="Times New Roman"/>
              <w:sz w:val="20"/>
              <w:szCs w:val="20"/>
              <w:lang w:eastAsia="sk-SK"/>
              <w:rPrChange w:id="3687" w:author="Autor">
                <w:rPr>
                  <w:rFonts w:ascii="Calibri" w:eastAsia="Times New Roman" w:hAnsi="Calibri" w:cs="Times New Roman"/>
                  <w:b/>
                  <w:sz w:val="20"/>
                  <w:szCs w:val="20"/>
                  <w:lang w:eastAsia="sk-SK"/>
                </w:rPr>
              </w:rPrChange>
            </w:rPr>
            <w:delText>k</w:delText>
          </w:r>
        </w:del>
        <w:r w:rsidRPr="0084662C">
          <w:rPr>
            <w:rFonts w:ascii="Calibri" w:eastAsia="Times New Roman" w:hAnsi="Calibri" w:cs="Times New Roman"/>
            <w:sz w:val="20"/>
            <w:szCs w:val="20"/>
            <w:lang w:eastAsia="sk-SK"/>
            <w:rPrChange w:id="3688" w:author="Autor">
              <w:rPr>
                <w:rFonts w:ascii="Calibri" w:eastAsia="Times New Roman" w:hAnsi="Calibri" w:cs="Times New Roman"/>
                <w:b/>
                <w:sz w:val="20"/>
                <w:szCs w:val="20"/>
                <w:lang w:eastAsia="sk-SK"/>
              </w:rPr>
            </w:rPrChange>
          </w:rPr>
          <w:t> zadávani</w:t>
        </w:r>
        <w:del w:id="3689" w:author="Autor">
          <w:r w:rsidRPr="0084662C" w:rsidDel="00B32E58">
            <w:rPr>
              <w:rFonts w:ascii="Calibri" w:eastAsia="Times New Roman" w:hAnsi="Calibri" w:cs="Times New Roman"/>
              <w:sz w:val="20"/>
              <w:szCs w:val="20"/>
              <w:lang w:eastAsia="sk-SK"/>
              <w:rPrChange w:id="3690" w:author="Autor">
                <w:rPr>
                  <w:rFonts w:ascii="Calibri" w:eastAsia="Times New Roman" w:hAnsi="Calibri" w:cs="Times New Roman"/>
                  <w:b/>
                  <w:sz w:val="20"/>
                  <w:szCs w:val="20"/>
                  <w:lang w:eastAsia="sk-SK"/>
                </w:rPr>
              </w:rPrChange>
            </w:rPr>
            <w:delText>u</w:delText>
          </w:r>
        </w:del>
        <w:r w:rsidR="00B32E58">
          <w:rPr>
            <w:rFonts w:ascii="Calibri" w:eastAsia="Times New Roman" w:hAnsi="Calibri" w:cs="Times New Roman"/>
            <w:sz w:val="20"/>
            <w:szCs w:val="20"/>
            <w:lang w:eastAsia="sk-SK"/>
          </w:rPr>
          <w:t>a</w:t>
        </w:r>
        <w:r w:rsidRPr="0084662C">
          <w:rPr>
            <w:rFonts w:ascii="Calibri" w:eastAsia="Times New Roman" w:hAnsi="Calibri" w:cs="Times New Roman"/>
            <w:sz w:val="20"/>
            <w:szCs w:val="20"/>
            <w:lang w:eastAsia="sk-SK"/>
            <w:rPrChange w:id="3691" w:author="Autor">
              <w:rPr>
                <w:rFonts w:ascii="Calibri" w:eastAsia="Times New Roman" w:hAnsi="Calibri" w:cs="Times New Roman"/>
                <w:b/>
                <w:sz w:val="20"/>
                <w:szCs w:val="20"/>
                <w:lang w:eastAsia="sk-SK"/>
              </w:rPr>
            </w:rPrChange>
          </w:rPr>
          <w:t xml:space="preserve"> zákaziek </w:t>
        </w:r>
        <w:r>
          <w:rPr>
            <w:rFonts w:ascii="Calibri" w:eastAsia="Times New Roman" w:hAnsi="Calibri" w:cs="Times New Roman"/>
            <w:sz w:val="20"/>
            <w:szCs w:val="20"/>
            <w:lang w:eastAsia="sk-SK"/>
          </w:rPr>
          <w:t xml:space="preserve">nespadajúcich pod zákon o verejnom obstarávaní,  t. j. v zmysle EŠIF </w:t>
        </w:r>
        <w:r w:rsidRPr="004801AC">
          <w:rPr>
            <w:rFonts w:ascii="Calibri" w:eastAsia="Times New Roman" w:hAnsi="Calibri" w:cs="Times New Roman"/>
            <w:sz w:val="20"/>
            <w:szCs w:val="20"/>
            <w:lang w:eastAsia="sk-SK"/>
          </w:rPr>
          <w:t>„obstarávanie“ zákaziek podľa §1 ods. 2 až 1</w:t>
        </w:r>
        <w:del w:id="3692" w:author="Autor">
          <w:r w:rsidRPr="00A279F8" w:rsidDel="00FD6CC3">
            <w:rPr>
              <w:rFonts w:ascii="Calibri" w:eastAsia="Times New Roman" w:hAnsi="Calibri" w:cs="Times New Roman"/>
              <w:sz w:val="20"/>
              <w:szCs w:val="20"/>
              <w:lang w:eastAsia="sk-SK"/>
            </w:rPr>
            <w:delText>2</w:delText>
          </w:r>
        </w:del>
        <w:r w:rsidR="00FD6CC3" w:rsidRPr="00C3098D">
          <w:rPr>
            <w:rFonts w:ascii="Calibri" w:eastAsia="Times New Roman" w:hAnsi="Calibri" w:cs="Times New Roman"/>
            <w:sz w:val="20"/>
            <w:szCs w:val="20"/>
            <w:lang w:eastAsia="sk-SK"/>
            <w:rPrChange w:id="3693" w:author="Autor">
              <w:rPr>
                <w:rFonts w:ascii="Calibri" w:eastAsia="Times New Roman" w:hAnsi="Calibri" w:cs="Times New Roman"/>
                <w:b/>
                <w:sz w:val="20"/>
                <w:szCs w:val="20"/>
                <w:lang w:eastAsia="sk-SK"/>
              </w:rPr>
            </w:rPrChange>
          </w:rPr>
          <w:t>4</w:t>
        </w:r>
        <w:r w:rsidRPr="004801AC">
          <w:rPr>
            <w:rFonts w:ascii="Calibri" w:eastAsia="Times New Roman" w:hAnsi="Calibri" w:cs="Times New Roman"/>
            <w:sz w:val="20"/>
            <w:szCs w:val="20"/>
            <w:lang w:eastAsia="sk-SK"/>
          </w:rPr>
          <w:t xml:space="preserve"> ZVO</w:t>
        </w:r>
        <w:del w:id="3694" w:author="Autor">
          <w:r w:rsidRPr="0084662C" w:rsidDel="00FD6CC3">
            <w:rPr>
              <w:rFonts w:ascii="Calibri" w:eastAsia="Times New Roman" w:hAnsi="Calibri" w:cs="Times New Roman"/>
              <w:b/>
              <w:sz w:val="20"/>
              <w:szCs w:val="20"/>
              <w:lang w:eastAsia="sk-SK"/>
              <w:rPrChange w:id="3695" w:author="Autor">
                <w:rPr>
                  <w:rFonts w:ascii="Calibri" w:eastAsia="Times New Roman" w:hAnsi="Calibri" w:cs="Times New Roman"/>
                  <w:sz w:val="20"/>
                  <w:szCs w:val="20"/>
                  <w:lang w:eastAsia="sk-SK"/>
                </w:rPr>
              </w:rPrChange>
            </w:rPr>
            <w:delText>.</w:delText>
          </w:r>
        </w:del>
        <w:r w:rsidR="004801AC">
          <w:rPr>
            <w:rFonts w:ascii="Calibri" w:eastAsia="Times New Roman" w:hAnsi="Calibri" w:cs="Times New Roman"/>
            <w:b/>
            <w:sz w:val="20"/>
            <w:szCs w:val="20"/>
            <w:lang w:eastAsia="sk-SK"/>
          </w:rPr>
          <w:t xml:space="preserve">. V ňom sú uvedené pravidlá, </w:t>
        </w:r>
        <w:r w:rsidR="00FD6CC3">
          <w:rPr>
            <w:rFonts w:ascii="Calibri" w:eastAsia="Times New Roman" w:hAnsi="Calibri" w:cs="Times New Roman"/>
            <w:b/>
            <w:sz w:val="20"/>
            <w:szCs w:val="20"/>
            <w:lang w:eastAsia="sk-SK"/>
          </w:rPr>
          <w:t xml:space="preserve"> ktorými je  Prijímateľ </w:t>
        </w:r>
        <w:r w:rsidR="00A279F8">
          <w:rPr>
            <w:rFonts w:ascii="Calibri" w:eastAsia="Times New Roman" w:hAnsi="Calibri" w:cs="Times New Roman"/>
            <w:b/>
            <w:sz w:val="20"/>
            <w:szCs w:val="20"/>
            <w:lang w:eastAsia="sk-SK"/>
          </w:rPr>
          <w:t xml:space="preserve">povinný </w:t>
        </w:r>
        <w:r w:rsidR="004801AC">
          <w:rPr>
            <w:rFonts w:ascii="Calibri" w:eastAsia="Times New Roman" w:hAnsi="Calibri" w:cs="Times New Roman"/>
            <w:b/>
            <w:sz w:val="20"/>
            <w:szCs w:val="20"/>
            <w:lang w:eastAsia="sk-SK"/>
          </w:rPr>
          <w:t xml:space="preserve">riadiť </w:t>
        </w:r>
        <w:r w:rsidR="00FD6CC3">
          <w:rPr>
            <w:rFonts w:ascii="Calibri" w:eastAsia="Times New Roman" w:hAnsi="Calibri" w:cs="Times New Roman"/>
            <w:b/>
            <w:sz w:val="20"/>
            <w:szCs w:val="20"/>
            <w:lang w:eastAsia="sk-SK"/>
          </w:rPr>
          <w:t xml:space="preserve"> </w:t>
        </w:r>
        <w:r w:rsidR="004801AC">
          <w:rPr>
            <w:rFonts w:ascii="Calibri" w:eastAsia="Times New Roman" w:hAnsi="Calibri" w:cs="Times New Roman"/>
            <w:b/>
            <w:sz w:val="20"/>
            <w:szCs w:val="20"/>
            <w:lang w:eastAsia="sk-SK"/>
          </w:rPr>
          <w:t xml:space="preserve">sa pri zadávaní </w:t>
        </w:r>
        <w:r w:rsidR="00A279F8">
          <w:rPr>
            <w:rFonts w:ascii="Calibri" w:eastAsia="Times New Roman" w:hAnsi="Calibri" w:cs="Times New Roman"/>
            <w:b/>
            <w:sz w:val="20"/>
            <w:szCs w:val="20"/>
            <w:lang w:eastAsia="sk-SK"/>
          </w:rPr>
          <w:t>zákaziek na dodanie tovarov</w:t>
        </w:r>
        <w:r w:rsidR="00E4055B">
          <w:rPr>
            <w:rFonts w:ascii="Calibri" w:eastAsia="Times New Roman" w:hAnsi="Calibri" w:cs="Times New Roman"/>
            <w:b/>
            <w:sz w:val="20"/>
            <w:szCs w:val="20"/>
            <w:lang w:eastAsia="sk-SK"/>
          </w:rPr>
          <w:t>, poskytnutie služieb, uskutočnenie stavebných prác, ktoré nespadajú pod ZVO.</w:t>
        </w:r>
      </w:ins>
    </w:p>
    <w:p w:rsidR="00E5436F" w:rsidRPr="00C3098D" w:rsidRDefault="00854031">
      <w:pPr>
        <w:pStyle w:val="Odsekzoznamu"/>
        <w:numPr>
          <w:ilvl w:val="0"/>
          <w:numId w:val="195"/>
        </w:numPr>
        <w:spacing w:before="120" w:after="120"/>
        <w:ind w:left="709" w:hanging="425"/>
        <w:contextualSpacing w:val="0"/>
        <w:jc w:val="both"/>
        <w:rPr>
          <w:ins w:id="3696" w:author="Autor"/>
          <w:rFonts w:asciiTheme="minorHAnsi" w:eastAsia="Times New Roman" w:hAnsiTheme="minorHAnsi" w:cs="Times New Roman"/>
          <w:b/>
          <w:sz w:val="20"/>
          <w:szCs w:val="24"/>
          <w:lang w:eastAsia="sk-SK"/>
          <w:rPrChange w:id="3697" w:author="Autor">
            <w:rPr>
              <w:ins w:id="3698" w:author="Autor"/>
              <w:rFonts w:asciiTheme="minorHAnsi" w:hAnsiTheme="minorHAnsi"/>
              <w:sz w:val="20"/>
              <w:szCs w:val="24"/>
              <w:lang w:eastAsia="sk-SK"/>
            </w:rPr>
          </w:rPrChange>
        </w:rPr>
        <w:pPrChange w:id="3699" w:author="Autor">
          <w:pPr>
            <w:pStyle w:val="Odsekzoznamu"/>
            <w:numPr>
              <w:numId w:val="195"/>
            </w:numPr>
            <w:spacing w:before="120" w:after="120" w:line="240" w:lineRule="auto"/>
            <w:ind w:left="709" w:hanging="425"/>
            <w:contextualSpacing w:val="0"/>
            <w:jc w:val="both"/>
          </w:pPr>
        </w:pPrChange>
      </w:pPr>
      <w:ins w:id="3700" w:author="Autor">
        <w:r>
          <w:rPr>
            <w:rFonts w:ascii="Calibri" w:eastAsia="Times New Roman" w:hAnsi="Calibri" w:cs="Times New Roman"/>
            <w:b/>
            <w:sz w:val="20"/>
            <w:szCs w:val="20"/>
            <w:lang w:eastAsia="sk-SK"/>
          </w:rPr>
          <w:t xml:space="preserve">RO </w:t>
        </w:r>
        <w:r w:rsidRPr="00C3098D">
          <w:rPr>
            <w:rFonts w:ascii="Calibri" w:eastAsia="Times New Roman" w:hAnsi="Calibri" w:cs="Times New Roman"/>
            <w:sz w:val="20"/>
            <w:szCs w:val="20"/>
            <w:lang w:eastAsia="sk-SK"/>
            <w:rPrChange w:id="3701" w:author="Autor">
              <w:rPr>
                <w:rFonts w:ascii="Calibri" w:eastAsia="Times New Roman" w:hAnsi="Calibri" w:cs="Times New Roman"/>
                <w:b/>
                <w:sz w:val="20"/>
                <w:szCs w:val="20"/>
                <w:lang w:eastAsia="sk-SK"/>
              </w:rPr>
            </w:rPrChange>
          </w:rPr>
          <w:t xml:space="preserve">vykoná </w:t>
        </w:r>
        <w:r>
          <w:rPr>
            <w:rFonts w:ascii="Calibri" w:eastAsia="Times New Roman" w:hAnsi="Calibri" w:cs="Times New Roman"/>
            <w:sz w:val="20"/>
            <w:szCs w:val="20"/>
            <w:lang w:eastAsia="sk-SK"/>
          </w:rPr>
          <w:t xml:space="preserve">administratívnu finančnú kontrolu obstarávania </w:t>
        </w:r>
        <w:r w:rsidR="00C3098D">
          <w:rPr>
            <w:rFonts w:ascii="Calibri" w:eastAsia="Times New Roman" w:hAnsi="Calibri" w:cs="Times New Roman"/>
            <w:sz w:val="20"/>
            <w:szCs w:val="20"/>
            <w:lang w:eastAsia="sk-SK"/>
          </w:rPr>
          <w:t>aj</w:t>
        </w:r>
        <w:r>
          <w:rPr>
            <w:rFonts w:ascii="Calibri" w:eastAsia="Times New Roman" w:hAnsi="Calibri" w:cs="Times New Roman"/>
            <w:sz w:val="20"/>
            <w:szCs w:val="20"/>
            <w:lang w:eastAsia="sk-SK"/>
          </w:rPr>
          <w:t xml:space="preserve"> v zmysle </w:t>
        </w:r>
        <w:r w:rsidR="00E5436F">
          <w:rPr>
            <w:rFonts w:ascii="Calibri" w:eastAsia="Times New Roman" w:hAnsi="Calibri" w:cs="Times New Roman"/>
            <w:b/>
            <w:sz w:val="20"/>
            <w:szCs w:val="20"/>
            <w:lang w:eastAsia="sk-SK"/>
          </w:rPr>
          <w:t>MP CKO č. 18 k overovaniu hospodárnosti výdavkov</w:t>
        </w:r>
        <w:r>
          <w:rPr>
            <w:rFonts w:ascii="Calibri" w:eastAsia="Times New Roman" w:hAnsi="Calibri" w:cs="Times New Roman"/>
            <w:b/>
            <w:sz w:val="20"/>
            <w:szCs w:val="20"/>
            <w:lang w:eastAsia="sk-SK"/>
          </w:rPr>
          <w:t xml:space="preserve">, ktorý </w:t>
        </w:r>
        <w:r w:rsidR="00E5436F" w:rsidRPr="00C3098D">
          <w:rPr>
            <w:rFonts w:ascii="Calibri" w:eastAsia="Times New Roman" w:hAnsi="Calibri" w:cs="Times New Roman"/>
            <w:sz w:val="20"/>
            <w:szCs w:val="20"/>
            <w:lang w:eastAsia="sk-SK"/>
            <w:rPrChange w:id="3702" w:author="Autor">
              <w:rPr>
                <w:rFonts w:ascii="Calibri" w:eastAsia="Times New Roman" w:hAnsi="Calibri" w:cs="Times New Roman"/>
                <w:b/>
                <w:sz w:val="20"/>
                <w:szCs w:val="20"/>
                <w:lang w:eastAsia="sk-SK"/>
              </w:rPr>
            </w:rPrChange>
          </w:rPr>
          <w:t xml:space="preserve">formuluje základné postupy pre proces posudzovania </w:t>
        </w:r>
        <w:r w:rsidR="00FD6CC3">
          <w:rPr>
            <w:rFonts w:ascii="Calibri" w:eastAsia="Times New Roman" w:hAnsi="Calibri" w:cs="Times New Roman"/>
            <w:sz w:val="20"/>
            <w:szCs w:val="20"/>
            <w:lang w:eastAsia="sk-SK"/>
          </w:rPr>
          <w:t>zásady hospodárnosti</w:t>
        </w:r>
        <w:r w:rsidR="0056524E">
          <w:rPr>
            <w:rFonts w:ascii="Calibri" w:eastAsia="Times New Roman" w:hAnsi="Calibri" w:cs="Times New Roman"/>
            <w:sz w:val="20"/>
            <w:szCs w:val="20"/>
            <w:lang w:eastAsia="sk-SK"/>
          </w:rPr>
          <w:t xml:space="preserve"> („hodnota za peniaze“)</w:t>
        </w:r>
        <w:r>
          <w:rPr>
            <w:rFonts w:ascii="Calibri" w:eastAsia="Times New Roman" w:hAnsi="Calibri" w:cs="Times New Roman"/>
            <w:sz w:val="20"/>
            <w:szCs w:val="20"/>
            <w:lang w:eastAsia="sk-SK"/>
          </w:rPr>
          <w:t xml:space="preserve">. </w:t>
        </w:r>
        <w:r w:rsidR="0056524E">
          <w:rPr>
            <w:rFonts w:ascii="Calibri" w:eastAsia="Times New Roman" w:hAnsi="Calibri" w:cs="Times New Roman"/>
            <w:sz w:val="20"/>
            <w:szCs w:val="20"/>
            <w:lang w:eastAsia="sk-SK"/>
          </w:rPr>
          <w:t xml:space="preserve"> </w:t>
        </w:r>
      </w:ins>
      <w:del w:id="3703" w:author="Autor">
        <w:r w:rsidR="00E5436F" w:rsidRPr="00C3098D" w:rsidDel="00E5436F">
          <w:rPr>
            <w:rFonts w:asciiTheme="minorHAnsi" w:eastAsia="Times New Roman" w:hAnsiTheme="minorHAnsi" w:cs="Times New Roman"/>
            <w:b/>
            <w:sz w:val="20"/>
            <w:szCs w:val="24"/>
            <w:lang w:eastAsia="sk-SK"/>
            <w:rPrChange w:id="3704" w:author="Autor">
              <w:rPr>
                <w:rFonts w:ascii="Calibri" w:eastAsia="Times New Roman" w:hAnsi="Calibri" w:cs="Times New Roman"/>
                <w:b/>
                <w:sz w:val="20"/>
                <w:szCs w:val="20"/>
                <w:lang w:eastAsia="sk-SK"/>
              </w:rPr>
            </w:rPrChange>
          </w:rPr>
          <w:delText>MP CKO č.18</w:delText>
        </w:r>
      </w:del>
    </w:p>
    <w:p w:rsidR="00F14280" w:rsidRPr="00F47567" w:rsidDel="00621FAF" w:rsidRDefault="00F14280">
      <w:pPr>
        <w:pStyle w:val="Odsekzoznamu"/>
        <w:numPr>
          <w:ilvl w:val="0"/>
          <w:numId w:val="195"/>
        </w:numPr>
        <w:spacing w:before="120" w:after="120"/>
        <w:ind w:left="709" w:hanging="425"/>
        <w:contextualSpacing w:val="0"/>
        <w:jc w:val="both"/>
        <w:rPr>
          <w:ins w:id="3705" w:author="Autor"/>
          <w:del w:id="3706" w:author="Autor"/>
          <w:rFonts w:asciiTheme="minorHAnsi" w:eastAsia="Times New Roman" w:hAnsiTheme="minorHAnsi" w:cs="Times New Roman"/>
          <w:sz w:val="16"/>
          <w:szCs w:val="20"/>
          <w:lang w:eastAsia="sk-SK"/>
          <w:rPrChange w:id="3707" w:author="Autor">
            <w:rPr>
              <w:ins w:id="3708" w:author="Autor"/>
              <w:del w:id="3709" w:author="Autor"/>
              <w:rFonts w:asciiTheme="minorHAnsi" w:eastAsia="Times New Roman" w:hAnsiTheme="minorHAnsi" w:cs="Times New Roman"/>
              <w:b/>
              <w:sz w:val="20"/>
              <w:szCs w:val="24"/>
              <w:lang w:eastAsia="sk-SK"/>
            </w:rPr>
          </w:rPrChange>
        </w:rPr>
        <w:pPrChange w:id="3710" w:author="Autor">
          <w:pPr>
            <w:numPr>
              <w:numId w:val="195"/>
            </w:numPr>
            <w:spacing w:before="120" w:after="120" w:line="240" w:lineRule="auto"/>
            <w:ind w:left="4897" w:hanging="360"/>
            <w:jc w:val="both"/>
          </w:pPr>
        </w:pPrChange>
      </w:pPr>
      <w:ins w:id="3711" w:author="Autor">
        <w:r w:rsidRPr="00F47567">
          <w:rPr>
            <w:rFonts w:asciiTheme="minorHAnsi" w:eastAsia="Times New Roman" w:hAnsiTheme="minorHAnsi" w:cs="Times New Roman"/>
            <w:sz w:val="20"/>
            <w:szCs w:val="24"/>
            <w:lang w:eastAsia="sk-SK"/>
            <w:rPrChange w:id="3712" w:author="Autor">
              <w:rPr>
                <w:rFonts w:eastAsia="Times New Roman" w:cs="Times New Roman"/>
                <w:sz w:val="24"/>
                <w:szCs w:val="24"/>
                <w:lang w:eastAsia="sk-SK"/>
              </w:rPr>
            </w:rPrChange>
          </w:rPr>
          <w:t>Prijímateľ</w:t>
        </w:r>
        <w:r w:rsidR="00344066" w:rsidRPr="00F47567">
          <w:rPr>
            <w:rFonts w:asciiTheme="minorHAnsi" w:eastAsia="Times New Roman" w:hAnsiTheme="minorHAnsi" w:cs="Times New Roman"/>
            <w:sz w:val="20"/>
            <w:szCs w:val="24"/>
            <w:lang w:eastAsia="sk-SK"/>
            <w:rPrChange w:id="3713" w:author="Autor">
              <w:rPr>
                <w:rFonts w:asciiTheme="minorHAnsi" w:eastAsia="Times New Roman" w:hAnsiTheme="minorHAnsi" w:cs="Times New Roman"/>
                <w:b/>
                <w:sz w:val="20"/>
                <w:szCs w:val="24"/>
                <w:lang w:eastAsia="sk-SK"/>
              </w:rPr>
            </w:rPrChange>
          </w:rPr>
          <w:t>:</w:t>
        </w:r>
        <w:r w:rsidRPr="00F47567">
          <w:rPr>
            <w:rFonts w:asciiTheme="minorHAnsi" w:eastAsia="Times New Roman" w:hAnsiTheme="minorHAnsi" w:cs="Times New Roman"/>
            <w:sz w:val="20"/>
            <w:szCs w:val="24"/>
            <w:lang w:eastAsia="sk-SK"/>
            <w:rPrChange w:id="3714" w:author="Autor">
              <w:rPr>
                <w:rFonts w:eastAsia="Times New Roman" w:cs="Times New Roman"/>
                <w:sz w:val="24"/>
                <w:szCs w:val="24"/>
                <w:lang w:eastAsia="sk-SK"/>
              </w:rPr>
            </w:rPrChange>
          </w:rPr>
          <w:t xml:space="preserve"> </w:t>
        </w:r>
      </w:ins>
    </w:p>
    <w:p w:rsidR="0056524E" w:rsidRPr="000B7C77" w:rsidRDefault="0056524E">
      <w:pPr>
        <w:pStyle w:val="Odsekzoznamu"/>
        <w:numPr>
          <w:ilvl w:val="0"/>
          <w:numId w:val="195"/>
        </w:numPr>
        <w:spacing w:before="120" w:after="120"/>
        <w:ind w:left="709" w:hanging="425"/>
        <w:contextualSpacing w:val="0"/>
        <w:jc w:val="both"/>
        <w:rPr>
          <w:ins w:id="3715" w:author="Autor"/>
          <w:rFonts w:asciiTheme="minorHAnsi" w:eastAsia="Times New Roman" w:hAnsiTheme="minorHAnsi" w:cs="Times New Roman"/>
          <w:b/>
          <w:sz w:val="16"/>
          <w:szCs w:val="20"/>
          <w:lang w:eastAsia="sk-SK"/>
          <w:rPrChange w:id="3716" w:author="Autor">
            <w:rPr>
              <w:ins w:id="3717" w:author="Autor"/>
              <w:rFonts w:asciiTheme="minorHAnsi" w:eastAsia="Times New Roman" w:hAnsiTheme="minorHAnsi" w:cs="Times New Roman"/>
              <w:sz w:val="20"/>
              <w:szCs w:val="24"/>
              <w:lang w:eastAsia="sk-SK"/>
            </w:rPr>
          </w:rPrChange>
        </w:rPr>
        <w:pPrChange w:id="3718" w:author="Autor">
          <w:pPr>
            <w:numPr>
              <w:numId w:val="195"/>
            </w:numPr>
            <w:spacing w:before="120" w:after="120" w:line="240" w:lineRule="auto"/>
            <w:ind w:left="4897" w:hanging="360"/>
            <w:jc w:val="both"/>
          </w:pPr>
        </w:pPrChange>
      </w:pPr>
      <w:ins w:id="3719" w:author="Autor">
        <w:del w:id="3720" w:author="Autor">
          <w:r w:rsidRPr="00621FAF" w:rsidDel="00621FAF">
            <w:rPr>
              <w:rFonts w:asciiTheme="minorHAnsi" w:eastAsia="Times New Roman" w:hAnsiTheme="minorHAnsi" w:cs="Times New Roman"/>
              <w:b/>
              <w:sz w:val="20"/>
              <w:szCs w:val="24"/>
              <w:lang w:eastAsia="sk-SK"/>
            </w:rPr>
            <w:delText xml:space="preserve">- </w:delText>
          </w:r>
        </w:del>
      </w:ins>
    </w:p>
    <w:p w:rsidR="00F14280" w:rsidRPr="00F47567" w:rsidRDefault="00F14280">
      <w:pPr>
        <w:pStyle w:val="Odsekzoznamu"/>
        <w:numPr>
          <w:ilvl w:val="1"/>
          <w:numId w:val="239"/>
        </w:numPr>
        <w:spacing w:before="120" w:after="120"/>
        <w:ind w:left="1434" w:hanging="357"/>
        <w:contextualSpacing w:val="0"/>
        <w:jc w:val="both"/>
        <w:rPr>
          <w:ins w:id="3721" w:author="Autor"/>
          <w:rFonts w:asciiTheme="minorHAnsi" w:hAnsiTheme="minorHAnsi"/>
          <w:sz w:val="20"/>
          <w:szCs w:val="20"/>
          <w:rPrChange w:id="3722" w:author="Autor">
            <w:rPr>
              <w:ins w:id="3723" w:author="Autor"/>
              <w:rFonts w:asciiTheme="minorHAnsi" w:eastAsia="Times New Roman" w:hAnsiTheme="minorHAnsi" w:cs="Times New Roman"/>
              <w:sz w:val="20"/>
              <w:szCs w:val="24"/>
              <w:lang w:eastAsia="sk-SK"/>
            </w:rPr>
          </w:rPrChange>
        </w:rPr>
        <w:pPrChange w:id="3724" w:author="Autor">
          <w:pPr>
            <w:numPr>
              <w:numId w:val="195"/>
            </w:numPr>
            <w:spacing w:before="120" w:after="120" w:line="240" w:lineRule="auto"/>
            <w:ind w:left="4897" w:hanging="360"/>
            <w:jc w:val="both"/>
          </w:pPr>
        </w:pPrChange>
      </w:pPr>
      <w:ins w:id="3725" w:author="Autor">
        <w:del w:id="3726" w:author="Autor">
          <w:r w:rsidRPr="00F47567" w:rsidDel="00B62112">
            <w:rPr>
              <w:rFonts w:asciiTheme="minorHAnsi" w:hAnsiTheme="minorHAnsi"/>
              <w:sz w:val="20"/>
              <w:szCs w:val="20"/>
              <w:rPrChange w:id="3727" w:author="Autor">
                <w:rPr>
                  <w:rFonts w:asciiTheme="minorHAnsi" w:eastAsia="Times New Roman" w:hAnsiTheme="minorHAnsi" w:cs="Times New Roman"/>
                  <w:sz w:val="20"/>
                  <w:szCs w:val="24"/>
                  <w:lang w:eastAsia="sk-SK"/>
                </w:rPr>
              </w:rPrChange>
            </w:rPr>
            <w:delText xml:space="preserve">- </w:delText>
          </w:r>
        </w:del>
        <w:r w:rsidR="004A1450" w:rsidRPr="00F47567">
          <w:rPr>
            <w:rFonts w:asciiTheme="minorHAnsi" w:hAnsiTheme="minorHAnsi"/>
            <w:sz w:val="20"/>
            <w:szCs w:val="20"/>
            <w:rPrChange w:id="3728" w:author="Autor">
              <w:rPr>
                <w:rFonts w:asciiTheme="minorHAnsi" w:eastAsia="Times New Roman" w:hAnsiTheme="minorHAnsi" w:cs="Times New Roman"/>
                <w:sz w:val="20"/>
                <w:szCs w:val="24"/>
                <w:lang w:eastAsia="sk-SK"/>
              </w:rPr>
            </w:rPrChange>
          </w:rPr>
          <w:t xml:space="preserve"> </w:t>
        </w:r>
        <w:r w:rsidR="00344066" w:rsidRPr="00F47567">
          <w:rPr>
            <w:rFonts w:asciiTheme="minorHAnsi" w:hAnsiTheme="minorHAnsi"/>
            <w:sz w:val="20"/>
            <w:szCs w:val="20"/>
            <w:rPrChange w:id="3729" w:author="Autor">
              <w:rPr>
                <w:rFonts w:asciiTheme="minorHAnsi" w:eastAsia="Times New Roman" w:hAnsiTheme="minorHAnsi" w:cs="Times New Roman"/>
                <w:sz w:val="20"/>
                <w:szCs w:val="24"/>
                <w:lang w:eastAsia="sk-SK"/>
              </w:rPr>
            </w:rPrChange>
          </w:rPr>
          <w:t>je povinný</w:t>
        </w:r>
        <w:r w:rsidRPr="00F47567">
          <w:rPr>
            <w:rFonts w:asciiTheme="minorHAnsi" w:hAnsiTheme="minorHAnsi"/>
            <w:sz w:val="20"/>
            <w:szCs w:val="20"/>
            <w:rPrChange w:id="3730" w:author="Autor">
              <w:rPr>
                <w:rFonts w:eastAsia="Times New Roman" w:cs="Times New Roman"/>
                <w:sz w:val="24"/>
                <w:szCs w:val="24"/>
                <w:lang w:eastAsia="sk-SK"/>
              </w:rPr>
            </w:rPrChange>
          </w:rPr>
          <w:t xml:space="preserve"> každé použitie výnimky riadne zdôvodniť a podložiť relevantnou dokumentáciou,</w:t>
        </w:r>
      </w:ins>
    </w:p>
    <w:p w:rsidR="00F14280" w:rsidRPr="00F47567" w:rsidRDefault="00F14280">
      <w:pPr>
        <w:pStyle w:val="Odsekzoznamu"/>
        <w:numPr>
          <w:ilvl w:val="1"/>
          <w:numId w:val="239"/>
        </w:numPr>
        <w:spacing w:before="120" w:after="120"/>
        <w:ind w:left="1434" w:hanging="357"/>
        <w:contextualSpacing w:val="0"/>
        <w:jc w:val="both"/>
        <w:rPr>
          <w:ins w:id="3731" w:author="Autor"/>
          <w:rFonts w:asciiTheme="minorHAnsi" w:hAnsiTheme="minorHAnsi"/>
          <w:sz w:val="20"/>
          <w:szCs w:val="20"/>
          <w:rPrChange w:id="3732" w:author="Autor">
            <w:rPr>
              <w:ins w:id="3733" w:author="Autor"/>
              <w:rFonts w:asciiTheme="minorHAnsi" w:eastAsia="Times New Roman" w:hAnsiTheme="minorHAnsi" w:cs="Times New Roman"/>
              <w:sz w:val="20"/>
              <w:szCs w:val="24"/>
              <w:lang w:eastAsia="sk-SK"/>
            </w:rPr>
          </w:rPrChange>
        </w:rPr>
        <w:pPrChange w:id="3734" w:author="Autor">
          <w:pPr>
            <w:numPr>
              <w:numId w:val="195"/>
            </w:numPr>
            <w:spacing w:before="120" w:after="120" w:line="240" w:lineRule="auto"/>
            <w:ind w:left="4897" w:hanging="360"/>
            <w:jc w:val="both"/>
          </w:pPr>
        </w:pPrChange>
      </w:pPr>
      <w:ins w:id="3735" w:author="Autor">
        <w:del w:id="3736" w:author="Autor">
          <w:r w:rsidRPr="00F47567" w:rsidDel="00B62112">
            <w:rPr>
              <w:rFonts w:asciiTheme="minorHAnsi" w:hAnsiTheme="minorHAnsi"/>
              <w:sz w:val="20"/>
              <w:szCs w:val="20"/>
              <w:rPrChange w:id="3737" w:author="Autor">
                <w:rPr>
                  <w:rFonts w:asciiTheme="minorHAnsi" w:eastAsia="Times New Roman" w:hAnsiTheme="minorHAnsi" w:cs="Times New Roman"/>
                  <w:sz w:val="20"/>
                  <w:szCs w:val="24"/>
                  <w:lang w:eastAsia="sk-SK"/>
                </w:rPr>
              </w:rPrChange>
            </w:rPr>
            <w:delText xml:space="preserve">- </w:delText>
          </w:r>
        </w:del>
        <w:r w:rsidR="00344066" w:rsidRPr="00F47567">
          <w:rPr>
            <w:rFonts w:asciiTheme="minorHAnsi" w:hAnsiTheme="minorHAnsi"/>
            <w:sz w:val="20"/>
            <w:szCs w:val="20"/>
            <w:rPrChange w:id="3738" w:author="Autor">
              <w:rPr>
                <w:rFonts w:asciiTheme="minorHAnsi" w:eastAsia="Times New Roman" w:hAnsiTheme="minorHAnsi" w:cs="Times New Roman"/>
                <w:sz w:val="20"/>
                <w:szCs w:val="24"/>
                <w:lang w:eastAsia="sk-SK"/>
              </w:rPr>
            </w:rPrChange>
          </w:rPr>
          <w:t>v prípade, že plnenie</w:t>
        </w:r>
        <w:r w:rsidR="00632A95" w:rsidRPr="00F47567">
          <w:rPr>
            <w:rFonts w:asciiTheme="minorHAnsi" w:hAnsiTheme="minorHAnsi"/>
            <w:sz w:val="20"/>
            <w:szCs w:val="20"/>
            <w:rPrChange w:id="3739" w:author="Autor">
              <w:rPr>
                <w:rFonts w:asciiTheme="minorHAnsi" w:eastAsia="Times New Roman" w:hAnsiTheme="minorHAnsi" w:cs="Times New Roman"/>
                <w:b/>
                <w:sz w:val="20"/>
                <w:szCs w:val="24"/>
                <w:lang w:eastAsia="sk-SK"/>
              </w:rPr>
            </w:rPrChange>
          </w:rPr>
          <w:t xml:space="preserve"> zákazky </w:t>
        </w:r>
        <w:r w:rsidR="00344066" w:rsidRPr="00F47567">
          <w:rPr>
            <w:rFonts w:asciiTheme="minorHAnsi" w:hAnsiTheme="minorHAnsi"/>
            <w:sz w:val="20"/>
            <w:szCs w:val="20"/>
            <w:rPrChange w:id="3740" w:author="Autor">
              <w:rPr>
                <w:rFonts w:asciiTheme="minorHAnsi" w:eastAsia="Times New Roman" w:hAnsiTheme="minorHAnsi" w:cs="Times New Roman"/>
                <w:sz w:val="20"/>
                <w:szCs w:val="24"/>
                <w:lang w:eastAsia="sk-SK"/>
              </w:rPr>
            </w:rPrChange>
          </w:rPr>
          <w:t xml:space="preserve">môže zabezpečiť len jediný dodávateľ alebo </w:t>
        </w:r>
        <w:r w:rsidR="00632A95" w:rsidRPr="00F47567">
          <w:rPr>
            <w:rFonts w:asciiTheme="minorHAnsi" w:hAnsiTheme="minorHAnsi"/>
            <w:sz w:val="20"/>
            <w:szCs w:val="20"/>
            <w:rPrChange w:id="3741" w:author="Autor">
              <w:rPr>
                <w:rFonts w:asciiTheme="minorHAnsi" w:eastAsia="Times New Roman" w:hAnsiTheme="minorHAnsi" w:cs="Times New Roman"/>
                <w:sz w:val="20"/>
                <w:szCs w:val="24"/>
                <w:lang w:eastAsia="sk-SK"/>
              </w:rPr>
            </w:rPrChange>
          </w:rPr>
          <w:t>na zákazku sa</w:t>
        </w:r>
        <w:r w:rsidR="00344066" w:rsidRPr="00F47567">
          <w:rPr>
            <w:rFonts w:asciiTheme="minorHAnsi" w:hAnsiTheme="minorHAnsi"/>
            <w:sz w:val="20"/>
            <w:szCs w:val="20"/>
            <w:rPrChange w:id="3742" w:author="Autor">
              <w:rPr>
                <w:rFonts w:asciiTheme="minorHAnsi" w:eastAsia="Times New Roman" w:hAnsiTheme="minorHAnsi" w:cs="Times New Roman"/>
                <w:sz w:val="20"/>
                <w:szCs w:val="24"/>
                <w:lang w:eastAsia="sk-SK"/>
              </w:rPr>
            </w:rPrChange>
          </w:rPr>
          <w:t xml:space="preserve"> uplat</w:t>
        </w:r>
        <w:r w:rsidR="00632A95" w:rsidRPr="00F47567">
          <w:rPr>
            <w:rFonts w:asciiTheme="minorHAnsi" w:hAnsiTheme="minorHAnsi"/>
            <w:sz w:val="20"/>
            <w:szCs w:val="20"/>
            <w:rPrChange w:id="3743" w:author="Autor">
              <w:rPr>
                <w:rFonts w:asciiTheme="minorHAnsi" w:eastAsia="Times New Roman" w:hAnsiTheme="minorHAnsi" w:cs="Times New Roman"/>
                <w:b/>
                <w:sz w:val="20"/>
                <w:szCs w:val="24"/>
                <w:lang w:eastAsia="sk-SK"/>
              </w:rPr>
            </w:rPrChange>
          </w:rPr>
          <w:t>ňuje</w:t>
        </w:r>
        <w:r w:rsidR="00344066" w:rsidRPr="00F47567">
          <w:rPr>
            <w:rFonts w:asciiTheme="minorHAnsi" w:hAnsiTheme="minorHAnsi"/>
            <w:sz w:val="20"/>
            <w:szCs w:val="20"/>
            <w:rPrChange w:id="3744" w:author="Autor">
              <w:rPr>
                <w:rFonts w:asciiTheme="minorHAnsi" w:eastAsia="Times New Roman" w:hAnsiTheme="minorHAnsi" w:cs="Times New Roman"/>
                <w:sz w:val="20"/>
                <w:szCs w:val="24"/>
                <w:lang w:eastAsia="sk-SK"/>
              </w:rPr>
            </w:rPrChange>
          </w:rPr>
          <w:t xml:space="preserve"> osobit</w:t>
        </w:r>
        <w:r w:rsidR="00632A95" w:rsidRPr="00F47567">
          <w:rPr>
            <w:rFonts w:asciiTheme="minorHAnsi" w:hAnsiTheme="minorHAnsi"/>
            <w:sz w:val="20"/>
            <w:szCs w:val="20"/>
            <w:rPrChange w:id="3745" w:author="Autor">
              <w:rPr>
                <w:rFonts w:asciiTheme="minorHAnsi" w:eastAsia="Times New Roman" w:hAnsiTheme="minorHAnsi" w:cs="Times New Roman"/>
                <w:b/>
                <w:sz w:val="20"/>
                <w:szCs w:val="24"/>
                <w:lang w:eastAsia="sk-SK"/>
              </w:rPr>
            </w:rPrChange>
          </w:rPr>
          <w:t>ný</w:t>
        </w:r>
        <w:r w:rsidR="00344066" w:rsidRPr="00F47567">
          <w:rPr>
            <w:rFonts w:asciiTheme="minorHAnsi" w:hAnsiTheme="minorHAnsi"/>
            <w:sz w:val="20"/>
            <w:szCs w:val="20"/>
            <w:rPrChange w:id="3746" w:author="Autor">
              <w:rPr>
                <w:rFonts w:asciiTheme="minorHAnsi" w:eastAsia="Times New Roman" w:hAnsiTheme="minorHAnsi" w:cs="Times New Roman"/>
                <w:sz w:val="20"/>
                <w:szCs w:val="24"/>
                <w:lang w:eastAsia="sk-SK"/>
              </w:rPr>
            </w:rPrChange>
          </w:rPr>
          <w:t xml:space="preserve"> režim (napr. podľa § 1 ods. 2 písm. d), j), k) ZVO), musí  prijímateľ túto skutočnosť písomne zdôvodniť a doložiť relevantným dokladom preukazujúcim túto skutočnosť,</w:t>
        </w:r>
      </w:ins>
    </w:p>
    <w:p w:rsidR="00344066" w:rsidRPr="00F47567" w:rsidRDefault="00344066">
      <w:pPr>
        <w:pStyle w:val="Odsekzoznamu"/>
        <w:numPr>
          <w:ilvl w:val="1"/>
          <w:numId w:val="239"/>
        </w:numPr>
        <w:spacing w:before="120" w:after="120"/>
        <w:ind w:left="1434" w:hanging="357"/>
        <w:contextualSpacing w:val="0"/>
        <w:jc w:val="both"/>
        <w:rPr>
          <w:ins w:id="3747" w:author="Autor"/>
          <w:rFonts w:asciiTheme="minorHAnsi" w:hAnsiTheme="minorHAnsi"/>
          <w:sz w:val="20"/>
          <w:szCs w:val="20"/>
          <w:rPrChange w:id="3748" w:author="Autor">
            <w:rPr>
              <w:ins w:id="3749" w:author="Autor"/>
              <w:rFonts w:asciiTheme="minorHAnsi" w:eastAsia="Times New Roman" w:hAnsiTheme="minorHAnsi" w:cs="Times New Roman"/>
              <w:sz w:val="20"/>
              <w:szCs w:val="24"/>
              <w:lang w:eastAsia="sk-SK"/>
            </w:rPr>
          </w:rPrChange>
        </w:rPr>
        <w:pPrChange w:id="3750" w:author="Autor">
          <w:pPr>
            <w:numPr>
              <w:numId w:val="195"/>
            </w:numPr>
            <w:spacing w:before="120" w:after="120" w:line="240" w:lineRule="auto"/>
            <w:ind w:left="4897" w:hanging="360"/>
            <w:jc w:val="both"/>
          </w:pPr>
        </w:pPrChange>
      </w:pPr>
      <w:ins w:id="3751" w:author="Autor">
        <w:del w:id="3752" w:author="Autor">
          <w:r w:rsidRPr="00F47567" w:rsidDel="00B62112">
            <w:rPr>
              <w:rFonts w:asciiTheme="minorHAnsi" w:hAnsiTheme="minorHAnsi"/>
              <w:sz w:val="20"/>
              <w:szCs w:val="20"/>
              <w:rPrChange w:id="3753" w:author="Autor">
                <w:rPr>
                  <w:rFonts w:asciiTheme="minorHAnsi" w:eastAsia="Times New Roman" w:hAnsiTheme="minorHAnsi" w:cs="Times New Roman"/>
                  <w:sz w:val="20"/>
                  <w:szCs w:val="24"/>
                  <w:lang w:eastAsia="sk-SK"/>
                </w:rPr>
              </w:rPrChange>
            </w:rPr>
            <w:delText xml:space="preserve">-  </w:delText>
          </w:r>
        </w:del>
        <w:r w:rsidRPr="00F47567">
          <w:rPr>
            <w:rFonts w:asciiTheme="minorHAnsi" w:hAnsiTheme="minorHAnsi"/>
            <w:sz w:val="20"/>
            <w:szCs w:val="20"/>
            <w:rPrChange w:id="3754" w:author="Autor">
              <w:rPr>
                <w:rFonts w:asciiTheme="minorHAnsi" w:eastAsia="Times New Roman" w:hAnsiTheme="minorHAnsi" w:cs="Times New Roman"/>
                <w:sz w:val="20"/>
                <w:szCs w:val="24"/>
                <w:lang w:eastAsia="sk-SK"/>
              </w:rPr>
            </w:rPrChange>
          </w:rPr>
          <w:t>v prípade výnimky, ktorá nie je viazaná na finančný limit, nie je povinnosťou prijímateľa predložiť určenie a výpočet predpokladanej hodnoty zákazky,</w:t>
        </w:r>
      </w:ins>
    </w:p>
    <w:p w:rsidR="00C84E4D" w:rsidRPr="00F47567" w:rsidRDefault="00344066">
      <w:pPr>
        <w:pStyle w:val="Odsekzoznamu"/>
        <w:numPr>
          <w:ilvl w:val="1"/>
          <w:numId w:val="239"/>
        </w:numPr>
        <w:spacing w:before="120" w:after="120"/>
        <w:ind w:left="1434" w:hanging="357"/>
        <w:contextualSpacing w:val="0"/>
        <w:jc w:val="both"/>
        <w:rPr>
          <w:ins w:id="3755" w:author="Autor"/>
          <w:rFonts w:asciiTheme="minorHAnsi" w:hAnsiTheme="minorHAnsi"/>
          <w:sz w:val="20"/>
          <w:szCs w:val="20"/>
          <w:rPrChange w:id="3756" w:author="Autor">
            <w:rPr>
              <w:ins w:id="3757" w:author="Autor"/>
              <w:rFonts w:asciiTheme="minorHAnsi" w:eastAsia="Times New Roman" w:hAnsiTheme="minorHAnsi" w:cs="Times New Roman"/>
              <w:sz w:val="20"/>
              <w:szCs w:val="24"/>
              <w:lang w:eastAsia="sk-SK"/>
            </w:rPr>
          </w:rPrChange>
        </w:rPr>
        <w:pPrChange w:id="3758" w:author="Autor">
          <w:pPr>
            <w:numPr>
              <w:numId w:val="195"/>
            </w:numPr>
            <w:spacing w:before="120" w:after="120" w:line="240" w:lineRule="auto"/>
            <w:ind w:left="4897" w:hanging="360"/>
            <w:jc w:val="both"/>
          </w:pPr>
        </w:pPrChange>
      </w:pPr>
      <w:ins w:id="3759" w:author="Autor">
        <w:del w:id="3760" w:author="Autor">
          <w:r w:rsidRPr="00F47567" w:rsidDel="00B62112">
            <w:rPr>
              <w:rFonts w:asciiTheme="minorHAnsi" w:hAnsiTheme="minorHAnsi"/>
              <w:sz w:val="20"/>
              <w:szCs w:val="20"/>
              <w:rPrChange w:id="3761" w:author="Autor">
                <w:rPr>
                  <w:rFonts w:asciiTheme="minorHAnsi" w:eastAsia="Times New Roman" w:hAnsiTheme="minorHAnsi" w:cs="Times New Roman"/>
                  <w:sz w:val="20"/>
                  <w:szCs w:val="24"/>
                  <w:lang w:eastAsia="sk-SK"/>
                </w:rPr>
              </w:rPrChange>
            </w:rPr>
            <w:delText xml:space="preserve">- </w:delText>
          </w:r>
          <w:r w:rsidR="004A1450" w:rsidRPr="00F47567" w:rsidDel="00B62112">
            <w:rPr>
              <w:rFonts w:asciiTheme="minorHAnsi" w:hAnsiTheme="minorHAnsi"/>
              <w:sz w:val="20"/>
              <w:szCs w:val="20"/>
              <w:rPrChange w:id="3762" w:author="Autor">
                <w:rPr>
                  <w:rFonts w:asciiTheme="minorHAnsi" w:eastAsia="Times New Roman" w:hAnsiTheme="minorHAnsi" w:cs="Times New Roman"/>
                  <w:sz w:val="20"/>
                  <w:szCs w:val="24"/>
                  <w:lang w:eastAsia="sk-SK"/>
                </w:rPr>
              </w:rPrChange>
            </w:rPr>
            <w:delText xml:space="preserve"> </w:delText>
          </w:r>
        </w:del>
        <w:r w:rsidR="00C84E4D" w:rsidRPr="00F47567">
          <w:rPr>
            <w:rFonts w:asciiTheme="minorHAnsi" w:hAnsiTheme="minorHAnsi"/>
            <w:sz w:val="20"/>
            <w:szCs w:val="20"/>
            <w:rPrChange w:id="3763" w:author="Autor">
              <w:rPr>
                <w:rFonts w:asciiTheme="minorHAnsi" w:eastAsia="Times New Roman" w:hAnsiTheme="minorHAnsi" w:cs="Times New Roman"/>
                <w:sz w:val="20"/>
                <w:szCs w:val="24"/>
                <w:lang w:eastAsia="sk-SK"/>
              </w:rPr>
            </w:rPrChange>
          </w:rPr>
          <w:t xml:space="preserve">v prípade výnimiek, ktoré sú viazané na finančné limity podlimitných zákaziek a zákaziek s nízkou hodnotou (§ 1 ods. 12 a ods. 13) a zákaziek podľa § 1 ods. 14 ZVO nie je potrebné v osobitnom postupe určovať predpokladanú hodnotu zákazky, ale rozhodujúce je, aby zmluva (prípadne objednávka), ktorá je uzatvorená s úspešným uchádzačom, bola vo finančnom limite, ktorý je spojený s možnosťou uplatnenia predmetnej výnimky (finančné limity sú uvádzané v EUR bez DPH); </w:t>
        </w:r>
      </w:ins>
    </w:p>
    <w:p w:rsidR="00344066" w:rsidRPr="00D15E01" w:rsidRDefault="00C84E4D">
      <w:pPr>
        <w:pStyle w:val="Odsekzoznamu"/>
        <w:numPr>
          <w:ilvl w:val="1"/>
          <w:numId w:val="239"/>
        </w:numPr>
        <w:spacing w:before="120" w:after="120"/>
        <w:ind w:left="1434" w:hanging="357"/>
        <w:contextualSpacing w:val="0"/>
        <w:jc w:val="both"/>
        <w:rPr>
          <w:ins w:id="3764" w:author="Autor"/>
          <w:rFonts w:asciiTheme="minorHAnsi" w:hAnsiTheme="minorHAnsi"/>
          <w:sz w:val="20"/>
          <w:szCs w:val="20"/>
          <w:rPrChange w:id="3765" w:author="Autor">
            <w:rPr>
              <w:ins w:id="3766" w:author="Autor"/>
              <w:rFonts w:asciiTheme="minorHAnsi" w:eastAsia="Times New Roman" w:hAnsiTheme="minorHAnsi" w:cs="Times New Roman"/>
              <w:sz w:val="20"/>
              <w:szCs w:val="24"/>
              <w:lang w:eastAsia="sk-SK"/>
            </w:rPr>
          </w:rPrChange>
        </w:rPr>
        <w:pPrChange w:id="3767" w:author="Autor">
          <w:pPr>
            <w:numPr>
              <w:numId w:val="195"/>
            </w:numPr>
            <w:spacing w:before="120" w:after="120" w:line="240" w:lineRule="auto"/>
            <w:ind w:left="4897" w:hanging="360"/>
            <w:jc w:val="both"/>
          </w:pPr>
        </w:pPrChange>
      </w:pPr>
      <w:ins w:id="3768" w:author="Autor">
        <w:del w:id="3769" w:author="Autor">
          <w:r w:rsidRPr="00F47567" w:rsidDel="00B62112">
            <w:rPr>
              <w:rFonts w:asciiTheme="minorHAnsi" w:hAnsiTheme="minorHAnsi"/>
              <w:sz w:val="20"/>
              <w:szCs w:val="20"/>
              <w:rPrChange w:id="3770" w:author="Autor">
                <w:rPr>
                  <w:rFonts w:asciiTheme="minorHAnsi" w:eastAsia="Times New Roman" w:hAnsiTheme="minorHAnsi" w:cs="Times New Roman"/>
                  <w:sz w:val="20"/>
                  <w:szCs w:val="24"/>
                  <w:lang w:eastAsia="sk-SK"/>
                </w:rPr>
              </w:rPrChange>
            </w:rPr>
            <w:delText xml:space="preserve">-  </w:delText>
          </w:r>
        </w:del>
        <w:r w:rsidRPr="00F47567">
          <w:rPr>
            <w:rFonts w:asciiTheme="minorHAnsi" w:hAnsiTheme="minorHAnsi"/>
            <w:sz w:val="20"/>
            <w:szCs w:val="20"/>
            <w:rPrChange w:id="3771" w:author="Autor">
              <w:rPr>
                <w:rFonts w:asciiTheme="minorHAnsi" w:eastAsia="Times New Roman" w:hAnsiTheme="minorHAnsi" w:cs="Times New Roman"/>
                <w:sz w:val="20"/>
                <w:szCs w:val="24"/>
                <w:lang w:eastAsia="sk-SK"/>
              </w:rPr>
            </w:rPrChange>
          </w:rPr>
          <w:t xml:space="preserve">pri zadávaní podlimitnej zákazky, zákazky s nízkou hodnotou alebo zákazky podľa § 1 ods. 14 ZVO </w:t>
        </w:r>
        <w:del w:id="3772" w:author="Autor">
          <w:r w:rsidRPr="00F47567" w:rsidDel="00B62112">
            <w:rPr>
              <w:rFonts w:asciiTheme="minorHAnsi" w:hAnsiTheme="minorHAnsi"/>
              <w:sz w:val="20"/>
              <w:szCs w:val="20"/>
              <w:rPrChange w:id="3773" w:author="Autor">
                <w:rPr>
                  <w:rFonts w:asciiTheme="minorHAnsi" w:eastAsia="Times New Roman" w:hAnsiTheme="minorHAnsi" w:cs="Times New Roman"/>
                  <w:sz w:val="20"/>
                  <w:szCs w:val="24"/>
                  <w:lang w:eastAsia="sk-SK"/>
                </w:rPr>
              </w:rPrChange>
            </w:rPr>
            <w:delText xml:space="preserve"> </w:delText>
          </w:r>
          <w:r w:rsidRPr="00F47567" w:rsidDel="00B62112">
            <w:rPr>
              <w:rFonts w:asciiTheme="minorHAnsi" w:hAnsiTheme="minorHAnsi"/>
              <w:sz w:val="20"/>
              <w:szCs w:val="20"/>
              <w:rPrChange w:id="3774" w:author="Autor">
                <w:rPr>
                  <w:rFonts w:asciiTheme="minorHAnsi" w:eastAsia="Times New Roman" w:hAnsiTheme="minorHAnsi" w:cs="Times New Roman"/>
                  <w:sz w:val="20"/>
                  <w:szCs w:val="24"/>
                  <w:lang w:eastAsia="sk-SK"/>
                </w:rPr>
              </w:rPrChange>
            </w:rPr>
            <w:br/>
          </w:r>
        </w:del>
        <w:r w:rsidRPr="00F47567">
          <w:rPr>
            <w:rFonts w:asciiTheme="minorHAnsi" w:hAnsiTheme="minorHAnsi"/>
            <w:sz w:val="20"/>
            <w:szCs w:val="20"/>
            <w:rPrChange w:id="3775" w:author="Autor">
              <w:rPr>
                <w:rFonts w:asciiTheme="minorHAnsi" w:eastAsia="Times New Roman" w:hAnsiTheme="minorHAnsi" w:cs="Times New Roman"/>
                <w:sz w:val="20"/>
                <w:szCs w:val="24"/>
                <w:lang w:eastAsia="sk-SK"/>
              </w:rPr>
            </w:rPrChange>
          </w:rPr>
          <w:t>v režime výnimky nesmie zákazku umelo rozdeliť s cieľom vyhnúť sa pravidlám a postupom VO.</w:t>
        </w:r>
      </w:ins>
    </w:p>
    <w:p w:rsidR="00D71408" w:rsidRPr="00F47567" w:rsidDel="00F31A63" w:rsidRDefault="00D71408">
      <w:pPr>
        <w:pStyle w:val="Odsekzoznamu"/>
        <w:spacing w:before="120" w:after="120"/>
        <w:ind w:left="709" w:hanging="425"/>
        <w:contextualSpacing w:val="0"/>
        <w:jc w:val="both"/>
        <w:rPr>
          <w:ins w:id="3776" w:author="Autor"/>
          <w:del w:id="3777" w:author="Autor"/>
          <w:rFonts w:asciiTheme="minorHAnsi" w:eastAsia="Times New Roman" w:hAnsiTheme="minorHAnsi" w:cs="Times New Roman"/>
          <w:b/>
          <w:sz w:val="16"/>
          <w:szCs w:val="20"/>
          <w:lang w:eastAsia="sk-SK"/>
          <w:rPrChange w:id="3778" w:author="Autor">
            <w:rPr>
              <w:ins w:id="3779" w:author="Autor"/>
              <w:del w:id="3780" w:author="Autor"/>
              <w:rFonts w:ascii="Calibri" w:eastAsia="Times New Roman" w:hAnsi="Calibri" w:cs="Times New Roman"/>
              <w:sz w:val="20"/>
              <w:szCs w:val="20"/>
              <w:lang w:eastAsia="sk-SK"/>
            </w:rPr>
          </w:rPrChange>
        </w:rPr>
        <w:pPrChange w:id="3781" w:author="Autor">
          <w:pPr>
            <w:numPr>
              <w:numId w:val="195"/>
            </w:numPr>
            <w:spacing w:before="120" w:after="120" w:line="240" w:lineRule="auto"/>
            <w:ind w:left="4897" w:hanging="360"/>
            <w:jc w:val="both"/>
          </w:pPr>
        </w:pPrChange>
      </w:pPr>
    </w:p>
    <w:p w:rsidR="0056524E" w:rsidRPr="00F47567" w:rsidRDefault="0056524E">
      <w:pPr>
        <w:pStyle w:val="Odsekzoznamu"/>
        <w:numPr>
          <w:ilvl w:val="0"/>
          <w:numId w:val="195"/>
        </w:numPr>
        <w:spacing w:before="120" w:after="120"/>
        <w:ind w:left="709" w:hanging="425"/>
        <w:contextualSpacing w:val="0"/>
        <w:jc w:val="both"/>
        <w:rPr>
          <w:ins w:id="3782" w:author="Autor"/>
          <w:rFonts w:asciiTheme="minorHAnsi" w:eastAsia="Calibri" w:hAnsiTheme="minorHAnsi" w:cs="Arial"/>
          <w:sz w:val="20"/>
          <w:rPrChange w:id="3783" w:author="Autor">
            <w:rPr>
              <w:ins w:id="3784" w:author="Autor"/>
              <w:rFonts w:asciiTheme="minorHAnsi" w:eastAsia="Calibri" w:hAnsiTheme="minorHAnsi" w:cs="Arial"/>
              <w:b/>
              <w:sz w:val="20"/>
            </w:rPr>
          </w:rPrChange>
        </w:rPr>
        <w:pPrChange w:id="3785" w:author="Autor">
          <w:pPr>
            <w:pStyle w:val="Odsekzoznamu"/>
            <w:numPr>
              <w:numId w:val="218"/>
            </w:numPr>
            <w:spacing w:before="120" w:after="120" w:line="240" w:lineRule="auto"/>
            <w:ind w:left="4897" w:hanging="360"/>
            <w:contextualSpacing w:val="0"/>
            <w:jc w:val="both"/>
          </w:pPr>
        </w:pPrChange>
      </w:pPr>
      <w:ins w:id="3786" w:author="Autor">
        <w:del w:id="3787" w:author="Autor">
          <w:r w:rsidRPr="00F47567" w:rsidDel="00F47567">
            <w:rPr>
              <w:rFonts w:asciiTheme="minorHAnsi" w:eastAsia="Calibri" w:hAnsiTheme="minorHAnsi" w:cs="Arial"/>
              <w:b/>
              <w:rPrChange w:id="3788" w:author="Autor">
                <w:rPr>
                  <w:rFonts w:asciiTheme="minorHAnsi" w:eastAsia="Calibri" w:hAnsiTheme="minorHAnsi" w:cs="Arial"/>
                </w:rPr>
              </w:rPrChange>
            </w:rPr>
            <w:delText xml:space="preserve">5.    </w:delText>
          </w:r>
        </w:del>
        <w:r w:rsidRPr="00F47567">
          <w:rPr>
            <w:rFonts w:asciiTheme="minorHAnsi" w:eastAsia="Calibri" w:hAnsiTheme="minorHAnsi" w:cs="Arial"/>
            <w:b/>
            <w:sz w:val="20"/>
            <w:rPrChange w:id="3789" w:author="Autor">
              <w:rPr>
                <w:rFonts w:eastAsia="Calibri" w:cs="Arial"/>
                <w:sz w:val="23"/>
                <w:szCs w:val="23"/>
              </w:rPr>
            </w:rPrChange>
          </w:rPr>
          <w:t>V</w:t>
        </w:r>
        <w:r w:rsidRPr="00B13CF5">
          <w:rPr>
            <w:rFonts w:asciiTheme="minorHAnsi" w:eastAsia="Calibri" w:hAnsiTheme="minorHAnsi" w:cs="Arial"/>
            <w:b/>
            <w:sz w:val="20"/>
            <w:rPrChange w:id="3790" w:author="Autor">
              <w:rPr>
                <w:rFonts w:eastAsia="Calibri" w:cs="Arial"/>
                <w:sz w:val="23"/>
                <w:szCs w:val="23"/>
              </w:rPr>
            </w:rPrChange>
          </w:rPr>
          <w:t xml:space="preserve"> prípade zadávania zákazky podľa § 1 ods. 2 písm. c) ZVO na nadobúdanie existujúcich stavieb alebo nájom existujúcich stavieb a iných nehnuteľností alebo nadobúdanie práv </w:t>
        </w:r>
        <w:del w:id="3791" w:author="Autor">
          <w:r w:rsidRPr="00B13CF5" w:rsidDel="00B62112">
            <w:rPr>
              <w:rFonts w:asciiTheme="minorHAnsi" w:eastAsia="Calibri" w:hAnsiTheme="minorHAnsi" w:cs="Arial"/>
              <w:b/>
              <w:sz w:val="20"/>
              <w:rPrChange w:id="3792" w:author="Autor">
                <w:rPr>
                  <w:rFonts w:eastAsia="Calibri" w:cs="Arial"/>
                  <w:sz w:val="23"/>
                  <w:szCs w:val="23"/>
                </w:rPr>
              </w:rPrChange>
            </w:rPr>
            <w:delText xml:space="preserve"> </w:delText>
          </w:r>
          <w:r w:rsidRPr="00B13CF5" w:rsidDel="00B62112">
            <w:rPr>
              <w:rFonts w:asciiTheme="minorHAnsi" w:eastAsia="Calibri" w:hAnsiTheme="minorHAnsi" w:cs="Arial"/>
              <w:b/>
              <w:sz w:val="20"/>
              <w:rPrChange w:id="3793" w:author="Autor">
                <w:rPr>
                  <w:rFonts w:asciiTheme="minorHAnsi" w:eastAsia="Calibri" w:hAnsiTheme="minorHAnsi" w:cs="Arial"/>
                </w:rPr>
              </w:rPrChange>
            </w:rPr>
            <w:br/>
          </w:r>
        </w:del>
        <w:r w:rsidRPr="00B13CF5">
          <w:rPr>
            <w:rFonts w:asciiTheme="minorHAnsi" w:eastAsia="Calibri" w:hAnsiTheme="minorHAnsi" w:cs="Arial"/>
            <w:b/>
            <w:sz w:val="20"/>
            <w:rPrChange w:id="3794" w:author="Autor">
              <w:rPr>
                <w:rFonts w:asciiTheme="minorHAnsi" w:eastAsia="Calibri" w:hAnsiTheme="minorHAnsi" w:cs="Arial"/>
              </w:rPr>
            </w:rPrChange>
          </w:rPr>
          <w:t>k nim</w:t>
        </w:r>
        <w:r w:rsidRPr="00B13CF5">
          <w:rPr>
            <w:rFonts w:asciiTheme="minorHAnsi" w:eastAsia="Calibri" w:hAnsiTheme="minorHAnsi" w:cs="Arial"/>
            <w:sz w:val="20"/>
            <w:rPrChange w:id="3795" w:author="Autor">
              <w:rPr>
                <w:rFonts w:eastAsia="Calibri" w:cs="Arial"/>
                <w:sz w:val="23"/>
                <w:szCs w:val="23"/>
              </w:rPr>
            </w:rPrChange>
          </w:rPr>
          <w:t xml:space="preserve"> akýmkoľvek spôsobom financovania </w:t>
        </w:r>
        <w:r w:rsidRPr="00B13CF5">
          <w:rPr>
            <w:rFonts w:asciiTheme="minorHAnsi" w:eastAsia="Calibri" w:hAnsiTheme="minorHAnsi" w:cs="Arial"/>
            <w:b/>
            <w:sz w:val="20"/>
            <w:rPrChange w:id="3796" w:author="Autor">
              <w:rPr>
                <w:rFonts w:eastAsia="Calibri" w:cs="Arial"/>
                <w:sz w:val="23"/>
                <w:szCs w:val="23"/>
              </w:rPr>
            </w:rPrChange>
          </w:rPr>
          <w:t>je prijímateľ je povinný vykonať prieskum trhu</w:t>
        </w:r>
        <w:r w:rsidRPr="00B13CF5">
          <w:rPr>
            <w:rFonts w:asciiTheme="minorHAnsi" w:eastAsia="Calibri" w:hAnsiTheme="minorHAnsi" w:cs="Arial"/>
            <w:sz w:val="20"/>
            <w:rPrChange w:id="3797" w:author="Autor">
              <w:rPr>
                <w:rFonts w:eastAsia="Calibri" w:cs="Arial"/>
                <w:sz w:val="23"/>
                <w:szCs w:val="23"/>
              </w:rPr>
            </w:rPrChange>
          </w:rPr>
          <w:t xml:space="preserve">,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w:t>
        </w:r>
        <w:r w:rsidR="00854031" w:rsidRPr="00B13CF5">
          <w:rPr>
            <w:rFonts w:asciiTheme="minorHAnsi" w:eastAsia="Calibri" w:hAnsiTheme="minorHAnsi" w:cs="Arial"/>
            <w:sz w:val="20"/>
            <w:rPrChange w:id="3798" w:author="Autor">
              <w:rPr>
                <w:rFonts w:asciiTheme="minorHAnsi" w:eastAsia="Calibri" w:hAnsiTheme="minorHAnsi" w:cs="Arial"/>
              </w:rPr>
            </w:rPrChange>
          </w:rPr>
          <w:t xml:space="preserve"> </w:t>
        </w:r>
        <w:del w:id="3799" w:author="Autor">
          <w:r w:rsidR="00854031" w:rsidRPr="00B13CF5" w:rsidDel="00B62112">
            <w:rPr>
              <w:rFonts w:asciiTheme="minorHAnsi" w:eastAsia="Calibri" w:hAnsiTheme="minorHAnsi" w:cs="Arial"/>
              <w:sz w:val="20"/>
              <w:rPrChange w:id="3800" w:author="Autor">
                <w:rPr>
                  <w:rFonts w:asciiTheme="minorHAnsi" w:eastAsia="Calibri" w:hAnsiTheme="minorHAnsi" w:cs="Arial"/>
                </w:rPr>
              </w:rPrChange>
            </w:rPr>
            <w:br/>
          </w:r>
        </w:del>
        <w:r w:rsidRPr="00B13CF5">
          <w:rPr>
            <w:rFonts w:asciiTheme="minorHAnsi" w:eastAsia="Calibri" w:hAnsiTheme="minorHAnsi" w:cs="Arial"/>
            <w:sz w:val="20"/>
            <w:rPrChange w:id="3801" w:author="Autor">
              <w:rPr>
                <w:rFonts w:eastAsia="Calibri" w:cs="Arial"/>
                <w:sz w:val="23"/>
                <w:szCs w:val="23"/>
              </w:rPr>
            </w:rPrChange>
          </w:rPr>
          <w:t xml:space="preserve">k zadávaniu zákaziek nespadajúcich pod zákon o verejnom obstarávaní a princípy uvedené </w:t>
        </w:r>
        <w:r w:rsidR="00854031" w:rsidRPr="00B13CF5">
          <w:rPr>
            <w:rFonts w:asciiTheme="minorHAnsi" w:eastAsia="Calibri" w:hAnsiTheme="minorHAnsi" w:cs="Arial"/>
            <w:sz w:val="20"/>
            <w:rPrChange w:id="3802" w:author="Autor">
              <w:rPr>
                <w:rFonts w:asciiTheme="minorHAnsi" w:eastAsia="Calibri" w:hAnsiTheme="minorHAnsi" w:cs="Arial"/>
              </w:rPr>
            </w:rPrChange>
          </w:rPr>
          <w:t xml:space="preserve"> </w:t>
        </w:r>
        <w:del w:id="3803" w:author="Autor">
          <w:r w:rsidR="00854031" w:rsidRPr="00B13CF5" w:rsidDel="00B62112">
            <w:rPr>
              <w:rFonts w:asciiTheme="minorHAnsi" w:eastAsia="Calibri" w:hAnsiTheme="minorHAnsi" w:cs="Arial"/>
              <w:sz w:val="20"/>
              <w:rPrChange w:id="3804" w:author="Autor">
                <w:rPr>
                  <w:rFonts w:asciiTheme="minorHAnsi" w:eastAsia="Calibri" w:hAnsiTheme="minorHAnsi" w:cs="Arial"/>
                </w:rPr>
              </w:rPrChange>
            </w:rPr>
            <w:br/>
          </w:r>
        </w:del>
        <w:r w:rsidRPr="00B13CF5">
          <w:rPr>
            <w:rFonts w:asciiTheme="minorHAnsi" w:eastAsia="Calibri" w:hAnsiTheme="minorHAnsi" w:cs="Arial"/>
            <w:sz w:val="20"/>
            <w:rPrChange w:id="3805" w:author="Autor">
              <w:rPr>
                <w:rFonts w:eastAsia="Calibri" w:cs="Arial"/>
                <w:sz w:val="23"/>
                <w:szCs w:val="23"/>
              </w:rPr>
            </w:rPrChange>
          </w:rPr>
          <w:t xml:space="preserve">v tejto kapitole. </w:t>
        </w:r>
        <w:r w:rsidRPr="00B13CF5">
          <w:rPr>
            <w:rFonts w:asciiTheme="minorHAnsi" w:eastAsia="Calibri" w:hAnsiTheme="minorHAnsi" w:cs="Arial"/>
            <w:b/>
            <w:sz w:val="20"/>
            <w:rPrChange w:id="3806" w:author="Autor">
              <w:rPr>
                <w:rFonts w:eastAsia="Calibri" w:cs="Arial"/>
                <w:sz w:val="23"/>
                <w:szCs w:val="23"/>
              </w:rPr>
            </w:rPrChange>
          </w:rPr>
          <w:t xml:space="preserve">Pre účely preukázania hospodárnosti výdavkov je možné využiť aj inštitút znaleckého posudku, ktorý v tomto prípade môže nahradiť prieskum trhu. Náklady </w:t>
        </w:r>
        <w:r w:rsidR="00854031" w:rsidRPr="00B13CF5">
          <w:rPr>
            <w:rFonts w:asciiTheme="minorHAnsi" w:eastAsia="Calibri" w:hAnsiTheme="minorHAnsi" w:cs="Arial"/>
            <w:b/>
            <w:sz w:val="20"/>
            <w:rPrChange w:id="3807" w:author="Autor">
              <w:rPr>
                <w:rFonts w:asciiTheme="minorHAnsi" w:eastAsia="Calibri" w:hAnsiTheme="minorHAnsi" w:cs="Arial"/>
              </w:rPr>
            </w:rPrChange>
          </w:rPr>
          <w:t xml:space="preserve"> </w:t>
        </w:r>
        <w:del w:id="3808" w:author="Autor">
          <w:r w:rsidR="00854031" w:rsidRPr="00B13CF5" w:rsidDel="00B62112">
            <w:rPr>
              <w:rFonts w:asciiTheme="minorHAnsi" w:eastAsia="Calibri" w:hAnsiTheme="minorHAnsi" w:cs="Arial"/>
              <w:b/>
              <w:sz w:val="20"/>
              <w:rPrChange w:id="3809" w:author="Autor">
                <w:rPr>
                  <w:rFonts w:asciiTheme="minorHAnsi" w:eastAsia="Calibri" w:hAnsiTheme="minorHAnsi" w:cs="Arial"/>
                </w:rPr>
              </w:rPrChange>
            </w:rPr>
            <w:br/>
          </w:r>
        </w:del>
        <w:r w:rsidRPr="00B13CF5">
          <w:rPr>
            <w:rFonts w:asciiTheme="minorHAnsi" w:eastAsia="Calibri" w:hAnsiTheme="minorHAnsi" w:cs="Arial"/>
            <w:b/>
            <w:sz w:val="20"/>
            <w:rPrChange w:id="3810" w:author="Autor">
              <w:rPr>
                <w:rFonts w:eastAsia="Calibri" w:cs="Arial"/>
                <w:sz w:val="23"/>
                <w:szCs w:val="23"/>
              </w:rPr>
            </w:rPrChange>
          </w:rPr>
          <w:t>na vyhotovenie znaleckého posudku znáša prijímateľ.</w:t>
        </w:r>
      </w:ins>
    </w:p>
    <w:p w:rsidR="00F47567" w:rsidRPr="00B13CF5" w:rsidDel="00F47567" w:rsidRDefault="00F47567">
      <w:pPr>
        <w:pStyle w:val="Odsekzoznamu"/>
        <w:numPr>
          <w:ilvl w:val="0"/>
          <w:numId w:val="195"/>
        </w:numPr>
        <w:spacing w:before="120" w:after="120"/>
        <w:ind w:left="709" w:hanging="425"/>
        <w:contextualSpacing w:val="0"/>
        <w:jc w:val="both"/>
        <w:rPr>
          <w:ins w:id="3811" w:author="Autor"/>
          <w:del w:id="3812" w:author="Autor"/>
          <w:rFonts w:asciiTheme="minorHAnsi" w:eastAsia="Calibri" w:hAnsiTheme="minorHAnsi" w:cs="Arial"/>
          <w:sz w:val="20"/>
          <w:rPrChange w:id="3813" w:author="Autor">
            <w:rPr>
              <w:ins w:id="3814" w:author="Autor"/>
              <w:del w:id="3815" w:author="Autor"/>
            </w:rPr>
          </w:rPrChange>
        </w:rPr>
        <w:pPrChange w:id="3816" w:author="Autor">
          <w:pPr>
            <w:pStyle w:val="Odsekzoznamu"/>
            <w:numPr>
              <w:numId w:val="218"/>
            </w:numPr>
            <w:spacing w:before="120" w:after="120" w:line="240" w:lineRule="auto"/>
            <w:ind w:left="4897" w:hanging="360"/>
            <w:contextualSpacing w:val="0"/>
            <w:jc w:val="both"/>
          </w:pPr>
        </w:pPrChange>
      </w:pPr>
    </w:p>
    <w:p w:rsidR="00FF7AE0" w:rsidRPr="00F47567" w:rsidDel="0056524E" w:rsidRDefault="00854031">
      <w:pPr>
        <w:pStyle w:val="Odsekzoznamu"/>
        <w:numPr>
          <w:ilvl w:val="0"/>
          <w:numId w:val="195"/>
        </w:numPr>
        <w:spacing w:before="120" w:after="120"/>
        <w:ind w:left="0" w:firstLine="0"/>
        <w:contextualSpacing w:val="0"/>
        <w:jc w:val="both"/>
        <w:rPr>
          <w:ins w:id="3817" w:author="Autor"/>
          <w:del w:id="3818" w:author="Autor"/>
          <w:rFonts w:asciiTheme="minorHAnsi" w:eastAsia="Calibri" w:hAnsiTheme="minorHAnsi" w:cs="Arial"/>
          <w:sz w:val="20"/>
          <w:rPrChange w:id="3819" w:author="Autor">
            <w:rPr>
              <w:ins w:id="3820" w:author="Autor"/>
              <w:del w:id="3821" w:author="Autor"/>
              <w:rFonts w:ascii="Calibri" w:eastAsia="Times New Roman" w:hAnsi="Calibri" w:cs="Times New Roman"/>
              <w:b/>
              <w:sz w:val="20"/>
              <w:szCs w:val="20"/>
              <w:lang w:eastAsia="sk-SK"/>
            </w:rPr>
          </w:rPrChange>
        </w:rPr>
        <w:pPrChange w:id="3822" w:author="Autor">
          <w:pPr>
            <w:numPr>
              <w:numId w:val="195"/>
            </w:numPr>
            <w:spacing w:before="120" w:after="120" w:line="240" w:lineRule="auto"/>
            <w:ind w:left="4897" w:hanging="360"/>
            <w:jc w:val="both"/>
          </w:pPr>
        </w:pPrChange>
      </w:pPr>
      <w:ins w:id="3823" w:author="Autor">
        <w:del w:id="3824" w:author="Autor">
          <w:r w:rsidRPr="00F47567" w:rsidDel="00F47567">
            <w:rPr>
              <w:rFonts w:asciiTheme="minorHAnsi" w:eastAsia="Calibri" w:hAnsiTheme="minorHAnsi" w:cs="Arial"/>
              <w:sz w:val="20"/>
              <w:rPrChange w:id="3825" w:author="Autor">
                <w:rPr>
                  <w:rFonts w:asciiTheme="minorHAnsi" w:eastAsia="Calibri" w:hAnsiTheme="minorHAnsi" w:cs="Arial"/>
                </w:rPr>
              </w:rPrChange>
            </w:rPr>
            <w:delText xml:space="preserve">   </w:delText>
          </w:r>
        </w:del>
        <w:r w:rsidRPr="00F47567">
          <w:rPr>
            <w:rFonts w:asciiTheme="minorHAnsi" w:eastAsia="Calibri" w:hAnsiTheme="minorHAnsi" w:cs="Arial"/>
            <w:sz w:val="20"/>
            <w:rPrChange w:id="3826" w:author="Autor">
              <w:rPr>
                <w:rFonts w:asciiTheme="minorHAnsi" w:eastAsia="Calibri" w:hAnsiTheme="minorHAnsi" w:cs="Arial"/>
              </w:rPr>
            </w:rPrChange>
          </w:rPr>
          <w:t>P</w:t>
        </w:r>
        <w:r w:rsidR="0056524E" w:rsidRPr="00F47567">
          <w:rPr>
            <w:rFonts w:asciiTheme="minorHAnsi" w:eastAsia="Calibri" w:hAnsiTheme="minorHAnsi" w:cs="Arial"/>
            <w:sz w:val="20"/>
            <w:rPrChange w:id="3827" w:author="Autor">
              <w:rPr>
                <w:rFonts w:eastAsia="Calibri" w:cs="Arial"/>
                <w:sz w:val="23"/>
                <w:szCs w:val="23"/>
              </w:rPr>
            </w:rPrChange>
          </w:rPr>
          <w:t>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 Obdobne zákazky spojené s dodaním hnuteľného tovaru (napr. kancelárske vybavenie prenajatých priestorov) nespadajú pod režim výnimky podľa § 1 ods. 2 písm. c) ZVO.</w:t>
        </w:r>
        <w:del w:id="3828" w:author="Autor">
          <w:r w:rsidR="007C7C04" w:rsidRPr="00F47567" w:rsidDel="0056524E">
            <w:rPr>
              <w:rFonts w:asciiTheme="minorHAnsi" w:eastAsia="Calibri" w:hAnsiTheme="minorHAnsi" w:cs="Arial"/>
              <w:sz w:val="20"/>
              <w:rPrChange w:id="3829" w:author="Autor">
                <w:rPr>
                  <w:rFonts w:ascii="Calibri" w:eastAsia="Times New Roman" w:hAnsi="Calibri" w:cs="Times New Roman"/>
                  <w:sz w:val="20"/>
                  <w:lang w:eastAsia="sk-SK"/>
                </w:rPr>
              </w:rPrChange>
            </w:rPr>
            <w:delText>Uvedenie</w:delText>
          </w:r>
          <w:r w:rsidR="00A314CB" w:rsidRPr="00F47567" w:rsidDel="0056524E">
            <w:rPr>
              <w:rFonts w:asciiTheme="minorHAnsi" w:eastAsia="Calibri" w:hAnsiTheme="minorHAnsi" w:cs="Arial"/>
              <w:sz w:val="20"/>
              <w:rPrChange w:id="3830" w:author="Autor">
                <w:rPr>
                  <w:rFonts w:ascii="Calibri" w:eastAsia="Times New Roman" w:hAnsi="Calibri" w:cs="Times New Roman"/>
                  <w:sz w:val="20"/>
                  <w:lang w:eastAsia="sk-SK"/>
                </w:rPr>
              </w:rPrChange>
            </w:rPr>
            <w:delText xml:space="preserve"> výnim</w:delText>
          </w:r>
          <w:r w:rsidR="007C7C04" w:rsidRPr="00F47567" w:rsidDel="0056524E">
            <w:rPr>
              <w:rFonts w:asciiTheme="minorHAnsi" w:eastAsia="Calibri" w:hAnsiTheme="minorHAnsi" w:cs="Arial"/>
              <w:sz w:val="20"/>
              <w:rPrChange w:id="3831" w:author="Autor">
                <w:rPr>
                  <w:rFonts w:ascii="Calibri" w:eastAsia="Times New Roman" w:hAnsi="Calibri" w:cs="Times New Roman"/>
                  <w:sz w:val="20"/>
                  <w:lang w:eastAsia="sk-SK"/>
                </w:rPr>
              </w:rPrChange>
            </w:rPr>
            <w:delText xml:space="preserve">iek </w:delText>
          </w:r>
          <w:r w:rsidR="00A314CB" w:rsidRPr="00F47567" w:rsidDel="0056524E">
            <w:rPr>
              <w:rFonts w:asciiTheme="minorHAnsi" w:eastAsia="Calibri" w:hAnsiTheme="minorHAnsi" w:cs="Arial"/>
              <w:sz w:val="20"/>
              <w:rPrChange w:id="3832" w:author="Autor">
                <w:rPr>
                  <w:rFonts w:ascii="Calibri" w:eastAsia="Times New Roman" w:hAnsi="Calibri" w:cs="Times New Roman"/>
                  <w:sz w:val="20"/>
                  <w:lang w:eastAsia="sk-SK"/>
                </w:rPr>
              </w:rPrChange>
            </w:rPr>
            <w:delText xml:space="preserve"> podľa § 1 ods.</w:delText>
          </w:r>
          <w:r w:rsidR="007C7C04" w:rsidRPr="00F47567" w:rsidDel="0056524E">
            <w:rPr>
              <w:rFonts w:asciiTheme="minorHAnsi" w:eastAsia="Calibri" w:hAnsiTheme="minorHAnsi" w:cs="Arial"/>
              <w:sz w:val="20"/>
              <w:rPrChange w:id="3833" w:author="Autor">
                <w:rPr>
                  <w:rFonts w:ascii="Calibri" w:eastAsia="Times New Roman" w:hAnsi="Calibri" w:cs="Times New Roman"/>
                  <w:sz w:val="20"/>
                  <w:lang w:eastAsia="sk-SK"/>
                </w:rPr>
              </w:rPrChange>
            </w:rPr>
            <w:delText xml:space="preserve"> 2 až 14 ZVO, u ktorých je Prijímateľ povinný vykonať prieskum trhu a všeobecný zoznam </w:delText>
          </w:r>
          <w:r w:rsidR="0084662C" w:rsidRPr="00F47567" w:rsidDel="0056524E">
            <w:rPr>
              <w:rFonts w:asciiTheme="minorHAnsi" w:eastAsia="Calibri" w:hAnsiTheme="minorHAnsi" w:cs="Arial"/>
              <w:sz w:val="20"/>
              <w:rPrChange w:id="3834" w:author="Autor">
                <w:rPr>
                  <w:rFonts w:ascii="Calibri" w:eastAsia="Times New Roman" w:hAnsi="Calibri" w:cs="Times New Roman"/>
                  <w:b/>
                  <w:sz w:val="20"/>
                  <w:szCs w:val="20"/>
                  <w:lang w:eastAsia="sk-SK"/>
                </w:rPr>
              </w:rPrChange>
            </w:rPr>
            <w:delText xml:space="preserve">rozsah </w:delText>
          </w:r>
          <w:r w:rsidR="007C7C04" w:rsidRPr="00F47567" w:rsidDel="0056524E">
            <w:rPr>
              <w:rFonts w:asciiTheme="minorHAnsi" w:eastAsia="Calibri" w:hAnsiTheme="minorHAnsi" w:cs="Arial"/>
              <w:sz w:val="20"/>
              <w:rPrChange w:id="3835" w:author="Autor">
                <w:rPr>
                  <w:rFonts w:ascii="Calibri" w:eastAsia="Times New Roman" w:hAnsi="Calibri" w:cs="Times New Roman"/>
                  <w:sz w:val="20"/>
                  <w:lang w:eastAsia="sk-SK"/>
                </w:rPr>
              </w:rPrChange>
            </w:rPr>
            <w:delText xml:space="preserve">predkladanej dokumentácie: </w:delText>
          </w:r>
          <w:r w:rsidR="00A314CB" w:rsidRPr="00F47567" w:rsidDel="0056524E">
            <w:rPr>
              <w:rFonts w:asciiTheme="minorHAnsi" w:eastAsia="Calibri" w:hAnsiTheme="minorHAnsi" w:cs="Arial"/>
              <w:sz w:val="20"/>
              <w:rPrChange w:id="3836" w:author="Autor">
                <w:rPr>
                  <w:rFonts w:ascii="Calibri" w:eastAsia="Times New Roman" w:hAnsi="Calibri" w:cs="Times New Roman"/>
                  <w:sz w:val="20"/>
                  <w:lang w:eastAsia="sk-SK"/>
                </w:rPr>
              </w:rPrChange>
            </w:rPr>
            <w:delText xml:space="preserve"> </w:delText>
          </w:r>
        </w:del>
      </w:ins>
    </w:p>
    <w:p w:rsidR="00B32E58" w:rsidRPr="00021150" w:rsidDel="0056524E" w:rsidRDefault="00CD66CE">
      <w:pPr>
        <w:pStyle w:val="Odsekzoznamu"/>
        <w:rPr>
          <w:ins w:id="3837" w:author="Autor"/>
          <w:del w:id="3838" w:author="Autor"/>
          <w:rFonts w:ascii="Calibri" w:eastAsia="Times New Roman" w:hAnsi="Calibri" w:cs="Times New Roman"/>
          <w:lang w:eastAsia="sk-SK"/>
        </w:rPr>
        <w:pPrChange w:id="3839" w:author="Autor">
          <w:pPr>
            <w:pStyle w:val="Odsekzoznamu"/>
            <w:numPr>
              <w:numId w:val="218"/>
            </w:numPr>
            <w:spacing w:before="120" w:after="120" w:line="240" w:lineRule="auto"/>
            <w:ind w:left="4897" w:hanging="360"/>
            <w:contextualSpacing w:val="0"/>
            <w:jc w:val="both"/>
          </w:pPr>
        </w:pPrChange>
      </w:pPr>
      <w:ins w:id="3840" w:author="Autor">
        <w:del w:id="3841" w:author="Autor">
          <w:r w:rsidRPr="00B13CF5" w:rsidDel="0056524E">
            <w:rPr>
              <w:rFonts w:ascii="Calibri" w:eastAsia="Times New Roman" w:hAnsi="Calibri" w:cs="Times New Roman"/>
              <w:lang w:eastAsia="sk-SK"/>
              <w:rPrChange w:id="3842" w:author="Autor">
                <w:rPr>
                  <w:rFonts w:ascii="Calibri" w:eastAsia="Times New Roman" w:hAnsi="Calibri" w:cs="Times New Roman"/>
                  <w:b/>
                  <w:sz w:val="20"/>
                  <w:szCs w:val="20"/>
                  <w:lang w:eastAsia="sk-SK"/>
                </w:rPr>
              </w:rPrChange>
            </w:rPr>
            <w:delText>- zákazka podľa § 1 ods. 2 písm. c) ZVO na nadobúdanie existujúcich stavieb alebo nájom existujúcich stavieb a iných nehnuteľností alebo nadobúdanie práv k</w:delText>
          </w:r>
          <w:r w:rsidR="00023D88" w:rsidRPr="00021150" w:rsidDel="0056524E">
            <w:rPr>
              <w:rFonts w:ascii="Calibri" w:eastAsia="Times New Roman" w:hAnsi="Calibri" w:cs="Times New Roman"/>
              <w:lang w:eastAsia="sk-SK"/>
            </w:rPr>
            <w:delText> </w:delText>
          </w:r>
          <w:r w:rsidRPr="00B13CF5" w:rsidDel="0056524E">
            <w:rPr>
              <w:rFonts w:ascii="Calibri" w:eastAsia="Times New Roman" w:hAnsi="Calibri" w:cs="Times New Roman"/>
              <w:lang w:eastAsia="sk-SK"/>
              <w:rPrChange w:id="3843" w:author="Autor">
                <w:rPr>
                  <w:rFonts w:ascii="Calibri" w:eastAsia="Times New Roman" w:hAnsi="Calibri" w:cs="Times New Roman"/>
                  <w:b/>
                  <w:sz w:val="20"/>
                  <w:szCs w:val="20"/>
                  <w:lang w:eastAsia="sk-SK"/>
                </w:rPr>
              </w:rPrChange>
            </w:rPr>
            <w:delText>nim</w:delText>
          </w:r>
          <w:r w:rsidR="00023D88" w:rsidRPr="00021150" w:rsidDel="0056524E">
            <w:rPr>
              <w:rFonts w:ascii="Calibri" w:eastAsia="Times New Roman" w:hAnsi="Calibri" w:cs="Times New Roman"/>
              <w:lang w:eastAsia="sk-SK"/>
            </w:rPr>
            <w:delText>;</w:delText>
          </w:r>
          <w:r w:rsidRPr="00B13CF5" w:rsidDel="0056524E">
            <w:rPr>
              <w:rFonts w:ascii="Calibri" w:eastAsia="Times New Roman" w:hAnsi="Calibri" w:cs="Times New Roman"/>
              <w:lang w:eastAsia="sk-SK"/>
              <w:rPrChange w:id="3844" w:author="Autor">
                <w:rPr>
                  <w:rFonts w:ascii="Calibri" w:eastAsia="Times New Roman" w:hAnsi="Calibri" w:cs="Times New Roman"/>
                  <w:b/>
                  <w:sz w:val="20"/>
                  <w:szCs w:val="20"/>
                  <w:lang w:eastAsia="sk-SK"/>
                </w:rPr>
              </w:rPrChange>
            </w:rPr>
            <w:delText xml:space="preserve"> </w:delText>
          </w:r>
        </w:del>
      </w:ins>
    </w:p>
    <w:p w:rsidR="00B32E58" w:rsidRPr="002A28A4" w:rsidRDefault="00B32E58">
      <w:pPr>
        <w:pStyle w:val="Odsekzoznamu"/>
        <w:numPr>
          <w:ilvl w:val="0"/>
          <w:numId w:val="195"/>
        </w:numPr>
        <w:spacing w:before="120" w:after="120"/>
        <w:ind w:left="709" w:hanging="425"/>
        <w:contextualSpacing w:val="0"/>
        <w:jc w:val="both"/>
        <w:rPr>
          <w:ins w:id="3845" w:author="Autor"/>
          <w:rFonts w:ascii="Calibri" w:eastAsia="Times New Roman" w:hAnsi="Calibri" w:cs="Times New Roman"/>
          <w:lang w:eastAsia="sk-SK"/>
        </w:rPr>
        <w:pPrChange w:id="3846" w:author="Autor">
          <w:pPr>
            <w:pStyle w:val="Odsekzoznamu"/>
            <w:numPr>
              <w:numId w:val="218"/>
            </w:numPr>
            <w:spacing w:before="120" w:after="120" w:line="240" w:lineRule="auto"/>
            <w:ind w:left="4897" w:hanging="360"/>
            <w:contextualSpacing w:val="0"/>
            <w:jc w:val="both"/>
          </w:pPr>
        </w:pPrChange>
      </w:pPr>
    </w:p>
    <w:p w:rsidR="00854031" w:rsidRPr="00C3098D" w:rsidRDefault="00854031">
      <w:pPr>
        <w:pStyle w:val="Odsekzoznamu"/>
        <w:spacing w:before="120" w:after="120"/>
        <w:ind w:left="709" w:hanging="425"/>
        <w:contextualSpacing w:val="0"/>
        <w:jc w:val="both"/>
        <w:rPr>
          <w:ins w:id="3847" w:author="Autor"/>
          <w:rFonts w:ascii="Calibri" w:eastAsia="Times New Roman" w:hAnsi="Calibri" w:cs="Times New Roman"/>
          <w:b/>
          <w:sz w:val="20"/>
          <w:szCs w:val="20"/>
          <w:lang w:eastAsia="sk-SK"/>
          <w:rPrChange w:id="3848" w:author="Autor">
            <w:rPr>
              <w:ins w:id="3849" w:author="Autor"/>
              <w:rFonts w:ascii="Calibri" w:eastAsia="Times New Roman" w:hAnsi="Calibri" w:cs="Times New Roman"/>
              <w:sz w:val="20"/>
              <w:szCs w:val="20"/>
              <w:lang w:eastAsia="sk-SK"/>
            </w:rPr>
          </w:rPrChange>
        </w:rPr>
        <w:pPrChange w:id="3850" w:author="Autor">
          <w:pPr>
            <w:pStyle w:val="Odsekzoznamu"/>
            <w:spacing w:line="240" w:lineRule="auto"/>
            <w:ind w:left="709"/>
            <w:jc w:val="both"/>
          </w:pPr>
        </w:pPrChange>
      </w:pPr>
      <w:ins w:id="3851" w:author="Autor">
        <w:r>
          <w:rPr>
            <w:rFonts w:ascii="Calibri" w:eastAsia="Times New Roman" w:hAnsi="Calibri" w:cs="Times New Roman"/>
            <w:sz w:val="20"/>
            <w:szCs w:val="20"/>
            <w:lang w:eastAsia="sk-SK"/>
          </w:rPr>
          <w:t xml:space="preserve">6.   </w:t>
        </w:r>
        <w:del w:id="3852" w:author="Autor">
          <w:r w:rsidDel="00F47567">
            <w:rPr>
              <w:rFonts w:ascii="Calibri" w:eastAsia="Times New Roman" w:hAnsi="Calibri" w:cs="Times New Roman"/>
              <w:sz w:val="20"/>
              <w:szCs w:val="20"/>
              <w:lang w:eastAsia="sk-SK"/>
            </w:rPr>
            <w:delText xml:space="preserve">    </w:delText>
          </w:r>
        </w:del>
        <w:r w:rsidRPr="00C3098D">
          <w:rPr>
            <w:rFonts w:ascii="Calibri" w:eastAsia="Times New Roman" w:hAnsi="Calibri" w:cs="Times New Roman"/>
            <w:b/>
            <w:sz w:val="20"/>
            <w:szCs w:val="20"/>
            <w:lang w:eastAsia="sk-SK"/>
            <w:rPrChange w:id="3853" w:author="Autor">
              <w:rPr>
                <w:rFonts w:ascii="Calibri" w:eastAsia="Times New Roman" w:hAnsi="Calibri" w:cs="Times New Roman"/>
                <w:sz w:val="20"/>
                <w:szCs w:val="20"/>
                <w:lang w:eastAsia="sk-SK"/>
              </w:rPr>
            </w:rPrChange>
          </w:rPr>
          <w:t>V prípade zadávania zákazky podľa § 1 ods. 12 písm. d), písm. q) alebo písm. u) ZVO</w:t>
        </w:r>
        <w:r w:rsidRPr="00854031">
          <w:rPr>
            <w:rFonts w:ascii="Calibri" w:eastAsia="Times New Roman" w:hAnsi="Calibri" w:cs="Times New Roman"/>
            <w:sz w:val="20"/>
            <w:szCs w:val="20"/>
            <w:lang w:eastAsia="sk-SK"/>
          </w:rPr>
          <w:t xml:space="preserve"> je prijímateľ </w:t>
        </w:r>
        <w:r w:rsidRPr="00C3098D">
          <w:rPr>
            <w:rFonts w:ascii="Calibri" w:eastAsia="Times New Roman" w:hAnsi="Calibri" w:cs="Times New Roman"/>
            <w:b/>
            <w:sz w:val="20"/>
            <w:szCs w:val="20"/>
            <w:lang w:eastAsia="sk-SK"/>
            <w:rPrChange w:id="3854" w:author="Autor">
              <w:rPr>
                <w:rFonts w:ascii="Calibri" w:eastAsia="Times New Roman" w:hAnsi="Calibri" w:cs="Times New Roman"/>
                <w:sz w:val="20"/>
                <w:szCs w:val="20"/>
                <w:lang w:eastAsia="sk-SK"/>
              </w:rPr>
            </w:rPrChange>
          </w:rPr>
          <w:t>povinný vykonať deklaratórny prieskum na overenie hospodárnosti</w:t>
        </w:r>
        <w:r w:rsidRPr="00854031">
          <w:rPr>
            <w:rFonts w:ascii="Calibri" w:eastAsia="Times New Roman" w:hAnsi="Calibri" w:cs="Times New Roman"/>
            <w:sz w:val="20"/>
            <w:szCs w:val="20"/>
            <w:lang w:eastAsia="sk-SK"/>
          </w:rPr>
          <w:t xml:space="preserve">, ktorým preukáže, že zákazka, ktorá bude zadaná priamo dodávateľovi v zmysle § 1 ods. 12 písm. d), písm. q)alebo písm. u) ZVO je hospodárnejšia oproti výsledkom zisteným v rámci prieskumu trhu. V prípade, že výsledok prieskumu trhu nepreukáže túto hospodárnosť, je prijímateľ povinný postupovať pri zadávaní zákazky v zmysle pravidiel a postupov ZVO. Deklaratórny </w:t>
        </w:r>
        <w:r w:rsidRPr="00C3098D">
          <w:rPr>
            <w:rFonts w:ascii="Calibri" w:eastAsia="Times New Roman" w:hAnsi="Calibri" w:cs="Times New Roman"/>
            <w:b/>
            <w:sz w:val="20"/>
            <w:szCs w:val="20"/>
            <w:lang w:eastAsia="sk-SK"/>
            <w:rPrChange w:id="3855" w:author="Autor">
              <w:rPr>
                <w:rFonts w:ascii="Calibri" w:eastAsia="Times New Roman" w:hAnsi="Calibri" w:cs="Times New Roman"/>
                <w:sz w:val="20"/>
                <w:szCs w:val="20"/>
                <w:lang w:eastAsia="sk-SK"/>
              </w:rPr>
            </w:rPrChange>
          </w:rPr>
          <w:t xml:space="preserve">prieskum trhu na overenie hospodárnosti môže prijímateľ vykonať ako: </w:t>
        </w:r>
      </w:ins>
    </w:p>
    <w:p w:rsidR="00854031" w:rsidRPr="00F47567" w:rsidRDefault="00854031">
      <w:pPr>
        <w:pStyle w:val="Odsekzoznamu"/>
        <w:numPr>
          <w:ilvl w:val="1"/>
          <w:numId w:val="239"/>
        </w:numPr>
        <w:spacing w:before="120" w:after="120"/>
        <w:ind w:left="1434" w:hanging="357"/>
        <w:contextualSpacing w:val="0"/>
        <w:jc w:val="both"/>
        <w:rPr>
          <w:ins w:id="3856" w:author="Autor"/>
          <w:rFonts w:asciiTheme="minorHAnsi" w:hAnsiTheme="minorHAnsi"/>
          <w:sz w:val="20"/>
          <w:szCs w:val="20"/>
          <w:rPrChange w:id="3857" w:author="Autor">
            <w:rPr>
              <w:ins w:id="3858" w:author="Autor"/>
              <w:rFonts w:ascii="Calibri" w:eastAsia="Times New Roman" w:hAnsi="Calibri" w:cs="Times New Roman"/>
              <w:sz w:val="20"/>
              <w:szCs w:val="20"/>
              <w:lang w:eastAsia="sk-SK"/>
            </w:rPr>
          </w:rPrChange>
        </w:rPr>
        <w:pPrChange w:id="3859" w:author="Autor">
          <w:pPr>
            <w:pStyle w:val="Odsekzoznamu"/>
            <w:spacing w:line="240" w:lineRule="auto"/>
            <w:ind w:left="851" w:hanging="567"/>
            <w:jc w:val="both"/>
          </w:pPr>
        </w:pPrChange>
      </w:pPr>
      <w:ins w:id="3860" w:author="Autor">
        <w:del w:id="3861" w:author="Autor">
          <w:r w:rsidRPr="00F47567" w:rsidDel="00F47567">
            <w:rPr>
              <w:rFonts w:asciiTheme="minorHAnsi" w:hAnsiTheme="minorHAnsi"/>
              <w:sz w:val="20"/>
              <w:szCs w:val="20"/>
              <w:rPrChange w:id="3862" w:author="Autor">
                <w:rPr>
                  <w:rFonts w:ascii="Calibri" w:eastAsia="Times New Roman" w:hAnsi="Calibri" w:cs="Times New Roman"/>
                  <w:sz w:val="20"/>
                  <w:szCs w:val="20"/>
                  <w:lang w:eastAsia="sk-SK"/>
                </w:rPr>
              </w:rPrChange>
            </w:rPr>
            <w:delText xml:space="preserve">- </w:delText>
          </w:r>
        </w:del>
        <w:r w:rsidRPr="00F47567">
          <w:rPr>
            <w:rFonts w:asciiTheme="minorHAnsi" w:hAnsiTheme="minorHAnsi"/>
            <w:sz w:val="20"/>
            <w:szCs w:val="20"/>
            <w:rPrChange w:id="3863" w:author="Autor">
              <w:rPr>
                <w:rFonts w:ascii="Calibri" w:eastAsia="Times New Roman" w:hAnsi="Calibri" w:cs="Times New Roman"/>
                <w:sz w:val="20"/>
                <w:szCs w:val="20"/>
                <w:lang w:eastAsia="sk-SK"/>
              </w:rPr>
            </w:rPrChange>
          </w:rPr>
          <w:t xml:space="preserve">prieskum trhu oslovením potenciálnych dodávateľov, </w:t>
        </w:r>
      </w:ins>
    </w:p>
    <w:p w:rsidR="00854031" w:rsidRPr="00F47567" w:rsidRDefault="00854031">
      <w:pPr>
        <w:pStyle w:val="Odsekzoznamu"/>
        <w:numPr>
          <w:ilvl w:val="1"/>
          <w:numId w:val="239"/>
        </w:numPr>
        <w:spacing w:before="120" w:after="120"/>
        <w:ind w:left="1434" w:hanging="357"/>
        <w:contextualSpacing w:val="0"/>
        <w:jc w:val="both"/>
        <w:rPr>
          <w:ins w:id="3864" w:author="Autor"/>
          <w:rFonts w:asciiTheme="minorHAnsi" w:hAnsiTheme="minorHAnsi"/>
          <w:sz w:val="20"/>
          <w:szCs w:val="20"/>
          <w:rPrChange w:id="3865" w:author="Autor">
            <w:rPr>
              <w:ins w:id="3866" w:author="Autor"/>
              <w:rFonts w:ascii="Calibri" w:eastAsia="Times New Roman" w:hAnsi="Calibri" w:cs="Times New Roman"/>
              <w:b/>
              <w:sz w:val="20"/>
              <w:szCs w:val="20"/>
              <w:lang w:eastAsia="sk-SK"/>
            </w:rPr>
          </w:rPrChange>
        </w:rPr>
        <w:pPrChange w:id="3867" w:author="Autor">
          <w:pPr>
            <w:pStyle w:val="Odsekzoznamu"/>
            <w:spacing w:line="240" w:lineRule="auto"/>
            <w:ind w:left="851"/>
            <w:jc w:val="both"/>
          </w:pPr>
        </w:pPrChange>
      </w:pPr>
      <w:ins w:id="3868" w:author="Autor">
        <w:del w:id="3869" w:author="Autor">
          <w:r w:rsidRPr="00F47567" w:rsidDel="00F47567">
            <w:rPr>
              <w:rFonts w:asciiTheme="minorHAnsi" w:hAnsiTheme="minorHAnsi"/>
              <w:sz w:val="20"/>
              <w:szCs w:val="20"/>
              <w:rPrChange w:id="3870" w:author="Autor">
                <w:rPr>
                  <w:rFonts w:ascii="Calibri" w:eastAsia="Times New Roman" w:hAnsi="Calibri" w:cs="Times New Roman"/>
                  <w:sz w:val="20"/>
                  <w:szCs w:val="20"/>
                  <w:lang w:eastAsia="sk-SK"/>
                </w:rPr>
              </w:rPrChange>
            </w:rPr>
            <w:delText xml:space="preserve">- </w:delText>
          </w:r>
        </w:del>
        <w:r w:rsidRPr="00F47567">
          <w:rPr>
            <w:rFonts w:asciiTheme="minorHAnsi" w:hAnsiTheme="minorHAnsi"/>
            <w:sz w:val="20"/>
            <w:szCs w:val="20"/>
            <w:rPrChange w:id="3871" w:author="Autor">
              <w:rPr>
                <w:rFonts w:ascii="Calibri" w:eastAsia="Times New Roman" w:hAnsi="Calibri" w:cs="Times New Roman"/>
                <w:sz w:val="20"/>
                <w:szCs w:val="20"/>
                <w:lang w:eastAsia="sk-SK"/>
              </w:rPr>
            </w:rPrChange>
          </w:rPr>
          <w:t xml:space="preserve">porovnanie s predchádzajúcim alebo aktuálnym plnením na rovnaký alebo porovnateľný    </w:t>
        </w:r>
      </w:ins>
    </w:p>
    <w:p w:rsidR="00854031" w:rsidRPr="00F47567" w:rsidRDefault="00854031">
      <w:pPr>
        <w:pStyle w:val="Odsekzoznamu"/>
        <w:numPr>
          <w:ilvl w:val="1"/>
          <w:numId w:val="239"/>
        </w:numPr>
        <w:spacing w:before="120" w:after="120"/>
        <w:ind w:left="1434" w:hanging="357"/>
        <w:contextualSpacing w:val="0"/>
        <w:jc w:val="both"/>
        <w:rPr>
          <w:ins w:id="3872" w:author="Autor"/>
          <w:rFonts w:asciiTheme="minorHAnsi" w:hAnsiTheme="minorHAnsi"/>
          <w:sz w:val="20"/>
          <w:szCs w:val="20"/>
          <w:rPrChange w:id="3873" w:author="Autor">
            <w:rPr>
              <w:ins w:id="3874" w:author="Autor"/>
              <w:rFonts w:ascii="Calibri" w:eastAsia="Times New Roman" w:hAnsi="Calibri" w:cs="Times New Roman"/>
              <w:sz w:val="20"/>
              <w:szCs w:val="20"/>
              <w:lang w:eastAsia="sk-SK"/>
            </w:rPr>
          </w:rPrChange>
        </w:rPr>
        <w:pPrChange w:id="3875" w:author="Autor">
          <w:pPr>
            <w:pStyle w:val="Odsekzoznamu"/>
            <w:spacing w:line="240" w:lineRule="auto"/>
            <w:ind w:left="851"/>
            <w:jc w:val="both"/>
          </w:pPr>
        </w:pPrChange>
      </w:pPr>
      <w:ins w:id="3876" w:author="Autor">
        <w:del w:id="3877" w:author="Autor">
          <w:r w:rsidRPr="00F47567" w:rsidDel="00D15E01">
            <w:rPr>
              <w:rFonts w:asciiTheme="minorHAnsi" w:hAnsiTheme="minorHAnsi"/>
              <w:sz w:val="20"/>
              <w:szCs w:val="20"/>
              <w:rPrChange w:id="3878" w:author="Autor">
                <w:rPr>
                  <w:rFonts w:ascii="Calibri" w:eastAsia="Times New Roman" w:hAnsi="Calibri" w:cs="Times New Roman"/>
                  <w:b/>
                  <w:sz w:val="20"/>
                  <w:szCs w:val="20"/>
                  <w:lang w:eastAsia="sk-SK"/>
                </w:rPr>
              </w:rPrChange>
            </w:rPr>
            <w:delText xml:space="preserve">  </w:delText>
          </w:r>
        </w:del>
        <w:r w:rsidRPr="00F47567">
          <w:rPr>
            <w:rFonts w:asciiTheme="minorHAnsi" w:hAnsiTheme="minorHAnsi"/>
            <w:sz w:val="20"/>
            <w:szCs w:val="20"/>
            <w:rPrChange w:id="3879" w:author="Autor">
              <w:rPr>
                <w:rFonts w:ascii="Calibri" w:eastAsia="Times New Roman" w:hAnsi="Calibri" w:cs="Times New Roman"/>
                <w:sz w:val="20"/>
                <w:szCs w:val="20"/>
                <w:lang w:eastAsia="sk-SK"/>
              </w:rPr>
            </w:rPrChange>
          </w:rPr>
          <w:t xml:space="preserve">predmet   zákazky, </w:t>
        </w:r>
      </w:ins>
    </w:p>
    <w:p w:rsidR="00854031" w:rsidRPr="00F47567" w:rsidRDefault="00854031">
      <w:pPr>
        <w:pStyle w:val="Odsekzoznamu"/>
        <w:numPr>
          <w:ilvl w:val="1"/>
          <w:numId w:val="239"/>
        </w:numPr>
        <w:spacing w:before="120" w:after="120"/>
        <w:ind w:left="1434" w:hanging="357"/>
        <w:contextualSpacing w:val="0"/>
        <w:jc w:val="both"/>
        <w:rPr>
          <w:ins w:id="3880" w:author="Autor"/>
          <w:rFonts w:asciiTheme="minorHAnsi" w:hAnsiTheme="minorHAnsi"/>
          <w:sz w:val="20"/>
          <w:szCs w:val="20"/>
          <w:rPrChange w:id="3881" w:author="Autor">
            <w:rPr>
              <w:ins w:id="3882" w:author="Autor"/>
              <w:rFonts w:ascii="Calibri" w:eastAsia="Times New Roman" w:hAnsi="Calibri" w:cs="Times New Roman"/>
              <w:sz w:val="20"/>
              <w:szCs w:val="20"/>
              <w:lang w:eastAsia="sk-SK"/>
            </w:rPr>
          </w:rPrChange>
        </w:rPr>
        <w:pPrChange w:id="3883" w:author="Autor">
          <w:pPr>
            <w:pStyle w:val="Odsekzoznamu"/>
            <w:spacing w:line="240" w:lineRule="auto"/>
            <w:ind w:left="851"/>
            <w:jc w:val="both"/>
          </w:pPr>
        </w:pPrChange>
      </w:pPr>
      <w:ins w:id="3884" w:author="Autor">
        <w:del w:id="3885" w:author="Autor">
          <w:r w:rsidRPr="00F47567" w:rsidDel="00F47567">
            <w:rPr>
              <w:rFonts w:asciiTheme="minorHAnsi" w:hAnsiTheme="minorHAnsi"/>
              <w:sz w:val="20"/>
              <w:szCs w:val="20"/>
              <w:rPrChange w:id="3886" w:author="Autor">
                <w:rPr>
                  <w:rFonts w:ascii="Calibri" w:eastAsia="Times New Roman" w:hAnsi="Calibri" w:cs="Times New Roman"/>
                  <w:sz w:val="20"/>
                  <w:szCs w:val="20"/>
                  <w:lang w:eastAsia="sk-SK"/>
                </w:rPr>
              </w:rPrChange>
            </w:rPr>
            <w:delText>-</w:delText>
          </w:r>
          <w:r w:rsidR="00621FAF" w:rsidRPr="00F47567" w:rsidDel="00F47567">
            <w:rPr>
              <w:rFonts w:asciiTheme="minorHAnsi" w:hAnsiTheme="minorHAnsi"/>
              <w:sz w:val="20"/>
              <w:szCs w:val="20"/>
              <w:rPrChange w:id="3887" w:author="Autor">
                <w:rPr>
                  <w:rFonts w:ascii="Calibri" w:eastAsia="Times New Roman" w:hAnsi="Calibri" w:cs="Times New Roman"/>
                  <w:b/>
                  <w:sz w:val="20"/>
                  <w:szCs w:val="20"/>
                  <w:lang w:eastAsia="sk-SK"/>
                </w:rPr>
              </w:rPrChange>
            </w:rPr>
            <w:delText xml:space="preserve"> </w:delText>
          </w:r>
          <w:r w:rsidRPr="00F47567" w:rsidDel="00F47567">
            <w:rPr>
              <w:rFonts w:asciiTheme="minorHAnsi" w:hAnsiTheme="minorHAnsi"/>
              <w:sz w:val="20"/>
              <w:szCs w:val="20"/>
              <w:rPrChange w:id="3888" w:author="Autor">
                <w:rPr>
                  <w:rFonts w:ascii="Calibri" w:eastAsia="Times New Roman" w:hAnsi="Calibri" w:cs="Times New Roman"/>
                  <w:b/>
                  <w:sz w:val="20"/>
                  <w:szCs w:val="20"/>
                  <w:lang w:eastAsia="sk-SK"/>
                </w:rPr>
              </w:rPrChange>
            </w:rPr>
            <w:delText xml:space="preserve"> </w:delText>
          </w:r>
        </w:del>
        <w:r w:rsidRPr="00F47567">
          <w:rPr>
            <w:rFonts w:asciiTheme="minorHAnsi" w:hAnsiTheme="minorHAnsi"/>
            <w:sz w:val="20"/>
            <w:szCs w:val="20"/>
            <w:rPrChange w:id="3889" w:author="Autor">
              <w:rPr>
                <w:rFonts w:ascii="Calibri" w:eastAsia="Times New Roman" w:hAnsi="Calibri" w:cs="Times New Roman"/>
                <w:sz w:val="20"/>
                <w:szCs w:val="20"/>
                <w:lang w:eastAsia="sk-SK"/>
              </w:rPr>
            </w:rPrChange>
          </w:rPr>
          <w:t xml:space="preserve">prieskum trhu prostredníctvom informácií z webu (napr. zverejnené cenníky) alebo prostredníctvom iným spôsobom identifikovaných relevantných cenových ponúk potenciálnych dodávateľov. </w:t>
        </w:r>
      </w:ins>
    </w:p>
    <w:p w:rsidR="00854031" w:rsidRPr="00854031" w:rsidRDefault="00854031">
      <w:pPr>
        <w:pStyle w:val="Odsekzoznamu"/>
        <w:spacing w:before="120" w:after="120"/>
        <w:ind w:left="709" w:hanging="425"/>
        <w:contextualSpacing w:val="0"/>
        <w:jc w:val="both"/>
        <w:rPr>
          <w:ins w:id="3890" w:author="Autor"/>
          <w:rFonts w:ascii="Calibri" w:eastAsia="Times New Roman" w:hAnsi="Calibri" w:cs="Times New Roman"/>
          <w:sz w:val="20"/>
          <w:szCs w:val="20"/>
          <w:lang w:eastAsia="sk-SK"/>
        </w:rPr>
        <w:pPrChange w:id="3891" w:author="Autor">
          <w:pPr>
            <w:pStyle w:val="Odsekzoznamu"/>
            <w:spacing w:line="240" w:lineRule="auto"/>
            <w:ind w:left="709" w:hanging="425"/>
            <w:jc w:val="both"/>
          </w:pPr>
        </w:pPrChange>
      </w:pPr>
    </w:p>
    <w:p w:rsidR="000B7C77" w:rsidRPr="000B7C77" w:rsidRDefault="00854031">
      <w:pPr>
        <w:pStyle w:val="Odsekzoznamu"/>
        <w:numPr>
          <w:ilvl w:val="0"/>
          <w:numId w:val="195"/>
        </w:numPr>
        <w:spacing w:before="120" w:after="120"/>
        <w:ind w:left="709" w:hanging="425"/>
        <w:contextualSpacing w:val="0"/>
        <w:jc w:val="both"/>
        <w:rPr>
          <w:ins w:id="3892" w:author="Autor"/>
          <w:rFonts w:ascii="Calibri" w:eastAsia="Times New Roman" w:hAnsi="Calibri" w:cs="Times New Roman"/>
          <w:b/>
          <w:sz w:val="20"/>
          <w:szCs w:val="20"/>
          <w:lang w:eastAsia="sk-SK"/>
          <w:rPrChange w:id="3893" w:author="Autor">
            <w:rPr>
              <w:ins w:id="3894" w:author="Autor"/>
              <w:rFonts w:ascii="Calibri" w:eastAsia="Times New Roman" w:hAnsi="Calibri" w:cs="Times New Roman"/>
              <w:sz w:val="20"/>
              <w:szCs w:val="20"/>
              <w:lang w:eastAsia="sk-SK"/>
            </w:rPr>
          </w:rPrChange>
        </w:rPr>
        <w:pPrChange w:id="3895" w:author="Autor">
          <w:pPr>
            <w:pStyle w:val="Odsekzoznamu"/>
            <w:numPr>
              <w:numId w:val="218"/>
            </w:numPr>
            <w:spacing w:before="120" w:after="120" w:line="240" w:lineRule="auto"/>
            <w:ind w:left="4897" w:hanging="360"/>
            <w:contextualSpacing w:val="0"/>
            <w:jc w:val="both"/>
          </w:pPr>
        </w:pPrChange>
      </w:pPr>
      <w:ins w:id="3896" w:author="Autor">
        <w:del w:id="3897" w:author="Autor">
          <w:r w:rsidDel="00F47567">
            <w:rPr>
              <w:rFonts w:ascii="Calibri" w:eastAsia="Times New Roman" w:hAnsi="Calibri" w:cs="Times New Roman"/>
              <w:sz w:val="20"/>
              <w:szCs w:val="20"/>
              <w:lang w:eastAsia="sk-SK"/>
            </w:rPr>
            <w:delText xml:space="preserve">   </w:delText>
          </w:r>
        </w:del>
        <w:r w:rsidRPr="00F47567">
          <w:rPr>
            <w:rFonts w:asciiTheme="minorHAnsi" w:eastAsia="Calibri" w:hAnsiTheme="minorHAnsi" w:cs="Arial"/>
            <w:sz w:val="20"/>
            <w:rPrChange w:id="3898" w:author="Autor">
              <w:rPr>
                <w:rFonts w:ascii="Calibri" w:eastAsia="Times New Roman" w:hAnsi="Calibri" w:cs="Times New Roman"/>
                <w:sz w:val="20"/>
                <w:szCs w:val="20"/>
                <w:lang w:eastAsia="sk-SK"/>
              </w:rPr>
            </w:rPrChange>
          </w:rPr>
          <w: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t>
        </w:r>
      </w:ins>
    </w:p>
    <w:p w:rsidR="007C7C04" w:rsidRPr="00D15E01" w:rsidDel="00CD66CE" w:rsidRDefault="007C7C04">
      <w:pPr>
        <w:pStyle w:val="Odsekzoznamu"/>
        <w:numPr>
          <w:ilvl w:val="0"/>
          <w:numId w:val="195"/>
        </w:numPr>
        <w:spacing w:before="120" w:after="120"/>
        <w:ind w:left="709" w:hanging="425"/>
        <w:contextualSpacing w:val="0"/>
        <w:jc w:val="both"/>
        <w:rPr>
          <w:ins w:id="3899" w:author="Autor"/>
          <w:del w:id="3900" w:author="Autor"/>
          <w:rFonts w:asciiTheme="minorHAnsi" w:eastAsia="Calibri" w:hAnsiTheme="minorHAnsi" w:cs="Arial"/>
          <w:sz w:val="20"/>
          <w:rPrChange w:id="3901" w:author="Autor">
            <w:rPr>
              <w:ins w:id="3902" w:author="Autor"/>
              <w:del w:id="3903" w:author="Autor"/>
              <w:rFonts w:ascii="Calibri" w:eastAsia="Times New Roman" w:hAnsi="Calibri" w:cs="Times New Roman"/>
              <w:b/>
              <w:sz w:val="20"/>
              <w:szCs w:val="20"/>
              <w:lang w:eastAsia="sk-SK"/>
            </w:rPr>
          </w:rPrChange>
        </w:rPr>
        <w:pPrChange w:id="3904" w:author="Autor">
          <w:pPr>
            <w:pStyle w:val="Odsekzoznamu"/>
            <w:numPr>
              <w:numId w:val="218"/>
            </w:numPr>
            <w:spacing w:before="120" w:after="120" w:line="240" w:lineRule="auto"/>
            <w:ind w:left="4897" w:hanging="360"/>
            <w:contextualSpacing w:val="0"/>
            <w:jc w:val="both"/>
          </w:pPr>
        </w:pPrChange>
      </w:pPr>
      <w:ins w:id="3905" w:author="Autor">
        <w:del w:id="3906" w:author="Autor">
          <w:r w:rsidRPr="00D15E01" w:rsidDel="00CD66CE">
            <w:rPr>
              <w:rFonts w:asciiTheme="minorHAnsi" w:eastAsia="Calibri" w:hAnsiTheme="minorHAnsi" w:cs="Arial"/>
              <w:sz w:val="20"/>
              <w:rPrChange w:id="3907" w:author="Autor">
                <w:rPr>
                  <w:rFonts w:ascii="Calibri" w:eastAsia="Times New Roman" w:hAnsi="Calibri" w:cs="Times New Roman"/>
                  <w:b/>
                  <w:sz w:val="20"/>
                  <w:szCs w:val="20"/>
                  <w:lang w:eastAsia="sk-SK"/>
                </w:rPr>
              </w:rPrChange>
            </w:rPr>
            <w:delText>§1 ods. 2 písm. c),</w:delText>
          </w:r>
        </w:del>
      </w:ins>
    </w:p>
    <w:p w:rsidR="00D71408" w:rsidRPr="00D15E01" w:rsidDel="00CD66CE" w:rsidRDefault="00A43CF8">
      <w:pPr>
        <w:pStyle w:val="Odsekzoznamu"/>
        <w:numPr>
          <w:ilvl w:val="0"/>
          <w:numId w:val="195"/>
        </w:numPr>
        <w:spacing w:before="120" w:after="120"/>
        <w:ind w:left="709" w:hanging="425"/>
        <w:contextualSpacing w:val="0"/>
        <w:jc w:val="both"/>
        <w:rPr>
          <w:ins w:id="3908" w:author="Autor"/>
          <w:del w:id="3909" w:author="Autor"/>
          <w:rFonts w:asciiTheme="minorHAnsi" w:eastAsia="Calibri" w:hAnsiTheme="minorHAnsi" w:cs="Arial"/>
          <w:sz w:val="20"/>
          <w:rPrChange w:id="3910" w:author="Autor">
            <w:rPr>
              <w:ins w:id="3911" w:author="Autor"/>
              <w:del w:id="3912" w:author="Autor"/>
              <w:rFonts w:ascii="Calibri" w:eastAsia="Times New Roman" w:hAnsi="Calibri" w:cs="Times New Roman"/>
              <w:b/>
              <w:sz w:val="20"/>
              <w:szCs w:val="20"/>
              <w:lang w:eastAsia="sk-SK"/>
            </w:rPr>
          </w:rPrChange>
        </w:rPr>
        <w:pPrChange w:id="3913" w:author="Autor">
          <w:pPr>
            <w:pStyle w:val="Odsekzoznamu"/>
            <w:numPr>
              <w:numId w:val="218"/>
            </w:numPr>
            <w:spacing w:before="120" w:after="120" w:line="240" w:lineRule="auto"/>
            <w:ind w:left="4897" w:hanging="360"/>
            <w:contextualSpacing w:val="0"/>
            <w:jc w:val="both"/>
          </w:pPr>
        </w:pPrChange>
      </w:pPr>
      <w:ins w:id="3914" w:author="Autor">
        <w:del w:id="3915" w:author="Autor">
          <w:r w:rsidRPr="00D15E01" w:rsidDel="00CD66CE">
            <w:rPr>
              <w:rFonts w:asciiTheme="minorHAnsi" w:eastAsia="Calibri" w:hAnsiTheme="minorHAnsi" w:cs="Arial"/>
              <w:sz w:val="20"/>
              <w:rPrChange w:id="3916" w:author="Autor">
                <w:rPr>
                  <w:rFonts w:ascii="Calibri" w:eastAsia="Times New Roman" w:hAnsi="Calibri" w:cs="Times New Roman"/>
                  <w:b/>
                  <w:sz w:val="20"/>
                  <w:szCs w:val="20"/>
                  <w:lang w:eastAsia="sk-SK"/>
                </w:rPr>
              </w:rPrChange>
            </w:rPr>
            <w:delText>§1</w:delText>
          </w:r>
          <w:r w:rsidR="007C7C04" w:rsidRPr="00D15E01" w:rsidDel="00CD66CE">
            <w:rPr>
              <w:rFonts w:asciiTheme="minorHAnsi" w:eastAsia="Calibri" w:hAnsiTheme="minorHAnsi" w:cs="Arial"/>
              <w:sz w:val="20"/>
              <w:rPrChange w:id="3917" w:author="Autor">
                <w:rPr>
                  <w:rFonts w:ascii="Calibri" w:eastAsia="Times New Roman" w:hAnsi="Calibri" w:cs="Times New Roman"/>
                  <w:b/>
                  <w:sz w:val="20"/>
                  <w:szCs w:val="20"/>
                  <w:lang w:eastAsia="sk-SK"/>
                </w:rPr>
              </w:rPrChange>
            </w:rPr>
            <w:delText xml:space="preserve"> </w:delText>
          </w:r>
          <w:r w:rsidRPr="00D15E01" w:rsidDel="00CD66CE">
            <w:rPr>
              <w:rFonts w:asciiTheme="minorHAnsi" w:eastAsia="Calibri" w:hAnsiTheme="minorHAnsi" w:cs="Arial"/>
              <w:sz w:val="20"/>
              <w:rPrChange w:id="3918" w:author="Autor">
                <w:rPr>
                  <w:rFonts w:ascii="Calibri" w:eastAsia="Times New Roman" w:hAnsi="Calibri" w:cs="Times New Roman"/>
                  <w:b/>
                  <w:sz w:val="20"/>
                  <w:szCs w:val="20"/>
                  <w:lang w:eastAsia="sk-SK"/>
                </w:rPr>
              </w:rPrChange>
            </w:rPr>
            <w:delText xml:space="preserve">ods. 2 </w:delText>
          </w:r>
        </w:del>
      </w:ins>
    </w:p>
    <w:p w:rsidR="00CD66CE" w:rsidRPr="00D15E01" w:rsidDel="00621FAF" w:rsidRDefault="00CD66CE">
      <w:pPr>
        <w:pStyle w:val="Odsekzoznamu"/>
        <w:numPr>
          <w:ilvl w:val="0"/>
          <w:numId w:val="195"/>
        </w:numPr>
        <w:spacing w:before="120" w:after="120"/>
        <w:ind w:left="709" w:hanging="425"/>
        <w:contextualSpacing w:val="0"/>
        <w:jc w:val="both"/>
        <w:rPr>
          <w:ins w:id="3919" w:author="Autor"/>
          <w:del w:id="3920" w:author="Autor"/>
          <w:rFonts w:asciiTheme="minorHAnsi" w:eastAsia="Calibri" w:hAnsiTheme="minorHAnsi" w:cs="Arial"/>
          <w:sz w:val="20"/>
          <w:rPrChange w:id="3921" w:author="Autor">
            <w:rPr>
              <w:ins w:id="3922" w:author="Autor"/>
              <w:del w:id="3923" w:author="Autor"/>
              <w:rFonts w:ascii="Calibri" w:eastAsia="Times New Roman" w:hAnsi="Calibri" w:cs="Times New Roman"/>
              <w:b/>
              <w:sz w:val="20"/>
              <w:szCs w:val="20"/>
              <w:lang w:eastAsia="sk-SK"/>
            </w:rPr>
          </w:rPrChange>
        </w:rPr>
        <w:pPrChange w:id="3924" w:author="Autor">
          <w:pPr>
            <w:pStyle w:val="Odsekzoznamu"/>
            <w:numPr>
              <w:numId w:val="218"/>
            </w:numPr>
            <w:spacing w:before="120" w:after="120" w:line="240" w:lineRule="auto"/>
            <w:ind w:left="4897" w:hanging="360"/>
            <w:contextualSpacing w:val="0"/>
            <w:jc w:val="both"/>
          </w:pPr>
        </w:pPrChange>
      </w:pPr>
    </w:p>
    <w:p w:rsidR="0017125D" w:rsidRPr="00D15E01" w:rsidDel="00DA69DA" w:rsidRDefault="0017125D">
      <w:pPr>
        <w:pStyle w:val="Odsekzoznamu"/>
        <w:numPr>
          <w:ilvl w:val="0"/>
          <w:numId w:val="195"/>
        </w:numPr>
        <w:spacing w:before="120" w:after="120"/>
        <w:ind w:left="709" w:hanging="425"/>
        <w:contextualSpacing w:val="0"/>
        <w:jc w:val="both"/>
        <w:rPr>
          <w:ins w:id="3925" w:author="Autor"/>
          <w:del w:id="3926" w:author="Autor"/>
          <w:rFonts w:asciiTheme="minorHAnsi" w:eastAsia="Calibri" w:hAnsiTheme="minorHAnsi" w:cs="Arial"/>
          <w:sz w:val="20"/>
          <w:rPrChange w:id="3927" w:author="Autor">
            <w:rPr>
              <w:ins w:id="3928" w:author="Autor"/>
              <w:del w:id="3929" w:author="Autor"/>
              <w:rFonts w:ascii="Calibri" w:eastAsia="Times New Roman" w:hAnsi="Calibri" w:cs="Times New Roman"/>
              <w:b/>
              <w:sz w:val="20"/>
              <w:szCs w:val="20"/>
              <w:lang w:eastAsia="sk-SK"/>
            </w:rPr>
          </w:rPrChange>
        </w:rPr>
        <w:pPrChange w:id="3930" w:author="Autor">
          <w:pPr>
            <w:pStyle w:val="Odsekzoznamu"/>
            <w:numPr>
              <w:numId w:val="218"/>
            </w:numPr>
            <w:spacing w:before="120" w:after="120" w:line="240" w:lineRule="auto"/>
            <w:ind w:left="4897" w:hanging="360"/>
            <w:contextualSpacing w:val="0"/>
            <w:jc w:val="both"/>
          </w:pPr>
        </w:pPrChange>
      </w:pPr>
      <w:ins w:id="3931" w:author="Autor">
        <w:r w:rsidRPr="00D15E01">
          <w:rPr>
            <w:rFonts w:asciiTheme="minorHAnsi" w:eastAsia="Calibri" w:hAnsiTheme="minorHAnsi" w:cs="Arial"/>
            <w:sz w:val="20"/>
            <w:rPrChange w:id="3932" w:author="Autor">
              <w:rPr>
                <w:rFonts w:ascii="Calibri" w:eastAsia="Times New Roman" w:hAnsi="Calibri" w:cs="Times New Roman"/>
                <w:b/>
                <w:sz w:val="20"/>
                <w:szCs w:val="20"/>
                <w:lang w:eastAsia="sk-SK"/>
              </w:rPr>
            </w:rPrChange>
          </w:rPr>
          <w:t xml:space="preserve">K postupu vykonania prieskumu trhu a rozsahu predkladanej dokumentácie pozri kapitolu </w:t>
        </w:r>
        <w:del w:id="3933" w:author="Autor">
          <w:r w:rsidRPr="00D15E01" w:rsidDel="00F94CCF">
            <w:rPr>
              <w:rFonts w:asciiTheme="minorHAnsi" w:eastAsia="Calibri" w:hAnsiTheme="minorHAnsi" w:cs="Arial"/>
              <w:sz w:val="20"/>
              <w:rPrChange w:id="3934" w:author="Autor">
                <w:rPr>
                  <w:rFonts w:asciiTheme="minorHAnsi" w:hAnsiTheme="minorHAnsi"/>
                  <w:color w:val="1F497D" w:themeColor="text2"/>
                </w:rPr>
              </w:rPrChange>
            </w:rPr>
            <w:delText xml:space="preserve">3.2.3.3. Zákazky s nízkou hodnotou, ktorých predpokladaná hodnota bez DPH je nižšia ako </w:delText>
          </w:r>
          <w:r w:rsidRPr="00D15E01" w:rsidDel="00F94CCF">
            <w:rPr>
              <w:rFonts w:asciiTheme="minorHAnsi" w:eastAsia="Calibri" w:hAnsiTheme="minorHAnsi" w:cs="Arial"/>
              <w:sz w:val="20"/>
              <w:rPrChange w:id="3935" w:author="Autor">
                <w:rPr>
                  <w:rFonts w:asciiTheme="minorHAnsi" w:hAnsiTheme="minorHAnsi"/>
                  <w:color w:val="1F497D" w:themeColor="text2"/>
                </w:rPr>
              </w:rPrChange>
            </w:rPr>
            <w:br/>
            <w:delText>30 000 EUR (ďalej len „zákazky do 30 000 EUR“) tejto Príručky</w:delText>
          </w:r>
        </w:del>
        <w:r w:rsidR="00F94CCF" w:rsidRPr="00D15E01">
          <w:rPr>
            <w:rFonts w:asciiTheme="minorHAnsi" w:eastAsia="Calibri" w:hAnsiTheme="minorHAnsi" w:cs="Arial"/>
            <w:sz w:val="20"/>
            <w:rPrChange w:id="3936" w:author="Autor">
              <w:rPr>
                <w:rFonts w:asciiTheme="minorHAnsi" w:hAnsiTheme="minorHAnsi"/>
                <w:sz w:val="20"/>
              </w:rPr>
            </w:rPrChange>
          </w:rPr>
          <w:t>14. F).</w:t>
        </w:r>
        <w:del w:id="3937" w:author="Autor">
          <w:r w:rsidRPr="00D15E01" w:rsidDel="00F94CCF">
            <w:rPr>
              <w:rFonts w:asciiTheme="minorHAnsi" w:eastAsia="Calibri" w:hAnsiTheme="minorHAnsi" w:cs="Arial"/>
              <w:sz w:val="20"/>
              <w:rPrChange w:id="3938" w:author="Autor">
                <w:rPr>
                  <w:rFonts w:asciiTheme="minorHAnsi" w:hAnsiTheme="minorHAnsi"/>
                  <w:color w:val="1F497D" w:themeColor="text2"/>
                  <w:sz w:val="20"/>
                </w:rPr>
              </w:rPrChange>
            </w:rPr>
            <w:delText>.</w:delText>
          </w:r>
        </w:del>
        <w:r w:rsidR="00E26B6F" w:rsidRPr="00D15E01">
          <w:rPr>
            <w:rFonts w:asciiTheme="minorHAnsi" w:eastAsia="Calibri" w:hAnsiTheme="minorHAnsi" w:cs="Arial"/>
            <w:sz w:val="20"/>
            <w:rPrChange w:id="3939" w:author="Autor">
              <w:rPr>
                <w:rFonts w:asciiTheme="minorHAnsi" w:hAnsiTheme="minorHAnsi"/>
                <w:color w:val="1F497D" w:themeColor="text2"/>
                <w:sz w:val="20"/>
              </w:rPr>
            </w:rPrChange>
          </w:rPr>
          <w:t xml:space="preserve"> </w:t>
        </w:r>
      </w:ins>
    </w:p>
    <w:p w:rsidR="0017125D" w:rsidRPr="00D15E01" w:rsidRDefault="0017125D">
      <w:pPr>
        <w:pStyle w:val="Odsekzoznamu"/>
        <w:numPr>
          <w:ilvl w:val="0"/>
          <w:numId w:val="195"/>
        </w:numPr>
        <w:spacing w:before="120" w:after="120"/>
        <w:ind w:left="709" w:hanging="425"/>
        <w:contextualSpacing w:val="0"/>
        <w:jc w:val="both"/>
        <w:rPr>
          <w:ins w:id="3940" w:author="Autor"/>
          <w:rFonts w:asciiTheme="minorHAnsi" w:eastAsia="Calibri" w:hAnsiTheme="minorHAnsi" w:cs="Arial"/>
          <w:sz w:val="20"/>
          <w:rPrChange w:id="3941" w:author="Autor">
            <w:rPr>
              <w:ins w:id="3942" w:author="Autor"/>
              <w:rFonts w:ascii="Calibri" w:eastAsia="Times New Roman" w:hAnsi="Calibri" w:cs="Times New Roman"/>
              <w:b/>
              <w:sz w:val="20"/>
              <w:szCs w:val="20"/>
              <w:lang w:eastAsia="sk-SK"/>
            </w:rPr>
          </w:rPrChange>
        </w:rPr>
        <w:pPrChange w:id="3943" w:author="Autor">
          <w:pPr>
            <w:pStyle w:val="Odsekzoznamu"/>
            <w:numPr>
              <w:numId w:val="218"/>
            </w:numPr>
            <w:spacing w:before="120" w:after="120" w:line="240" w:lineRule="auto"/>
            <w:ind w:left="4897" w:hanging="360"/>
            <w:contextualSpacing w:val="0"/>
            <w:jc w:val="both"/>
          </w:pPr>
        </w:pPrChange>
      </w:pPr>
    </w:p>
    <w:p w:rsidR="000B7C77" w:rsidRPr="00D15E01" w:rsidRDefault="000B7C77">
      <w:pPr>
        <w:pStyle w:val="Odsekzoznamu"/>
        <w:numPr>
          <w:ilvl w:val="0"/>
          <w:numId w:val="195"/>
        </w:numPr>
        <w:spacing w:before="120" w:after="120"/>
        <w:ind w:left="709" w:hanging="425"/>
        <w:contextualSpacing w:val="0"/>
        <w:jc w:val="both"/>
        <w:rPr>
          <w:ins w:id="3944" w:author="Autor"/>
          <w:rFonts w:asciiTheme="minorHAnsi" w:eastAsia="Calibri" w:hAnsiTheme="minorHAnsi" w:cs="Arial"/>
          <w:sz w:val="20"/>
          <w:rPrChange w:id="3945" w:author="Autor">
            <w:rPr>
              <w:ins w:id="3946" w:author="Autor"/>
              <w:rFonts w:ascii="Calibri" w:eastAsia="Times New Roman" w:hAnsi="Calibri" w:cs="Times New Roman"/>
              <w:b/>
              <w:sz w:val="20"/>
              <w:szCs w:val="20"/>
              <w:lang w:eastAsia="sk-SK"/>
            </w:rPr>
          </w:rPrChange>
        </w:rPr>
        <w:pPrChange w:id="3947" w:author="Autor">
          <w:pPr>
            <w:pStyle w:val="Odsekzoznamu"/>
            <w:spacing w:after="0" w:line="240" w:lineRule="auto"/>
            <w:ind w:left="709"/>
            <w:jc w:val="both"/>
          </w:pPr>
        </w:pPrChange>
      </w:pPr>
      <w:ins w:id="3948" w:author="Autor">
        <w:r w:rsidRPr="00D15E01">
          <w:rPr>
            <w:rFonts w:asciiTheme="minorHAnsi" w:eastAsia="Calibri" w:hAnsiTheme="minorHAnsi" w:cs="Arial"/>
            <w:sz w:val="20"/>
            <w:rPrChange w:id="3949" w:author="Autor">
              <w:rPr>
                <w:rFonts w:ascii="Calibri" w:eastAsia="Times New Roman" w:hAnsi="Calibri" w:cs="Times New Roman"/>
                <w:b/>
                <w:sz w:val="20"/>
                <w:szCs w:val="20"/>
                <w:lang w:eastAsia="sk-SK"/>
              </w:rPr>
            </w:rPrChange>
          </w:rPr>
          <w:t xml:space="preserve">V prípade zadávania zákazky podľa § 1 ods. 12 písm. h) ZVO, ktorej predmetom je vytvorenie  </w:t>
        </w:r>
        <w:r w:rsidRPr="00D15E01">
          <w:rPr>
            <w:rFonts w:asciiTheme="minorHAnsi" w:eastAsia="Calibri" w:hAnsiTheme="minorHAnsi" w:cs="Arial"/>
            <w:sz w:val="20"/>
            <w:rPrChange w:id="3950" w:author="Autor">
              <w:rPr>
                <w:rFonts w:ascii="Calibri" w:eastAsia="Times New Roman" w:hAnsi="Calibri" w:cs="Times New Roman"/>
                <w:sz w:val="20"/>
                <w:szCs w:val="20"/>
                <w:lang w:eastAsia="sk-SK"/>
              </w:rPr>
            </w:rPrChange>
          </w:rPr>
          <w:br/>
          <w:t xml:space="preserve">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w:t>
        </w:r>
        <w:r w:rsidRPr="00D15E01">
          <w:rPr>
            <w:rFonts w:asciiTheme="minorHAnsi" w:eastAsia="Calibri" w:hAnsiTheme="minorHAnsi" w:cs="Arial"/>
            <w:sz w:val="20"/>
            <w:rPrChange w:id="3951" w:author="Autor">
              <w:rPr>
                <w:rFonts w:ascii="Calibri" w:eastAsia="Times New Roman" w:hAnsi="Calibri" w:cs="Times New Roman"/>
                <w:sz w:val="20"/>
                <w:szCs w:val="20"/>
                <w:lang w:eastAsia="sk-SK"/>
              </w:rPr>
            </w:rPrChange>
          </w:rPr>
          <w:br/>
          <w:t>k inému použitiu alebo vykonaniu umeleckého výkonu.</w:t>
        </w:r>
      </w:ins>
    </w:p>
    <w:p w:rsidR="000B7C77" w:rsidRPr="00D15E01" w:rsidDel="00F47567" w:rsidRDefault="000B7C77">
      <w:pPr>
        <w:pStyle w:val="Odsekzoznamu"/>
        <w:numPr>
          <w:ilvl w:val="0"/>
          <w:numId w:val="195"/>
        </w:numPr>
        <w:spacing w:before="120" w:after="120"/>
        <w:ind w:left="709" w:hanging="425"/>
        <w:contextualSpacing w:val="0"/>
        <w:jc w:val="both"/>
        <w:rPr>
          <w:ins w:id="3952" w:author="Autor"/>
          <w:del w:id="3953" w:author="Autor"/>
          <w:rFonts w:asciiTheme="minorHAnsi" w:eastAsia="Calibri" w:hAnsiTheme="minorHAnsi" w:cs="Arial"/>
          <w:sz w:val="20"/>
          <w:rPrChange w:id="3954" w:author="Autor">
            <w:rPr>
              <w:ins w:id="3955" w:author="Autor"/>
              <w:del w:id="3956" w:author="Autor"/>
              <w:rFonts w:ascii="Calibri" w:eastAsia="Times New Roman" w:hAnsi="Calibri" w:cs="Times New Roman"/>
              <w:b/>
              <w:sz w:val="20"/>
              <w:szCs w:val="20"/>
              <w:lang w:eastAsia="sk-SK"/>
            </w:rPr>
          </w:rPrChange>
        </w:rPr>
        <w:pPrChange w:id="3957" w:author="Autor">
          <w:pPr>
            <w:pStyle w:val="Odsekzoznamu"/>
            <w:spacing w:after="0" w:line="240" w:lineRule="auto"/>
            <w:ind w:left="709"/>
            <w:jc w:val="both"/>
          </w:pPr>
        </w:pPrChange>
      </w:pPr>
    </w:p>
    <w:p w:rsidR="004749EB" w:rsidRPr="00D15E01" w:rsidDel="00C3098D" w:rsidRDefault="004749EB">
      <w:pPr>
        <w:pStyle w:val="Odsekzoznamu"/>
        <w:numPr>
          <w:ilvl w:val="0"/>
          <w:numId w:val="195"/>
        </w:numPr>
        <w:spacing w:before="120" w:after="120"/>
        <w:ind w:left="709" w:hanging="425"/>
        <w:contextualSpacing w:val="0"/>
        <w:jc w:val="both"/>
        <w:rPr>
          <w:ins w:id="3958" w:author="Autor"/>
          <w:del w:id="3959" w:author="Autor"/>
          <w:rFonts w:asciiTheme="minorHAnsi" w:eastAsia="Calibri" w:hAnsiTheme="minorHAnsi" w:cs="Arial"/>
          <w:sz w:val="20"/>
          <w:rPrChange w:id="3960" w:author="Autor">
            <w:rPr>
              <w:ins w:id="3961" w:author="Autor"/>
              <w:del w:id="3962" w:author="Autor"/>
              <w:rFonts w:ascii="Calibri" w:eastAsia="Times New Roman" w:hAnsi="Calibri" w:cs="Times New Roman"/>
              <w:b/>
              <w:sz w:val="20"/>
              <w:szCs w:val="20"/>
              <w:lang w:eastAsia="sk-SK"/>
            </w:rPr>
          </w:rPrChange>
        </w:rPr>
        <w:pPrChange w:id="3963" w:author="Autor">
          <w:pPr>
            <w:pStyle w:val="Odsekzoznamu"/>
            <w:spacing w:after="0" w:line="240" w:lineRule="auto"/>
            <w:jc w:val="both"/>
          </w:pPr>
        </w:pPrChange>
      </w:pPr>
      <w:ins w:id="3964" w:author="Autor">
        <w:r w:rsidRPr="00D15E01">
          <w:rPr>
            <w:rFonts w:asciiTheme="minorHAnsi" w:eastAsia="Calibri" w:hAnsiTheme="minorHAnsi" w:cs="Arial"/>
            <w:sz w:val="20"/>
            <w:rPrChange w:id="3965" w:author="Autor">
              <w:rPr>
                <w:rFonts w:ascii="Calibri" w:eastAsia="Times New Roman" w:hAnsi="Calibri" w:cs="Times New Roman"/>
                <w:b/>
                <w:sz w:val="20"/>
                <w:szCs w:val="20"/>
                <w:lang w:eastAsia="sk-SK"/>
              </w:rPr>
            </w:rPrChange>
          </w:rPr>
          <w:t xml:space="preserve">V </w:t>
        </w:r>
        <w:del w:id="3966" w:author="Autor">
          <w:r w:rsidRPr="00D15E01" w:rsidDel="00D15E01">
            <w:rPr>
              <w:rFonts w:asciiTheme="minorHAnsi" w:eastAsia="Calibri" w:hAnsiTheme="minorHAnsi" w:cs="Arial"/>
              <w:sz w:val="20"/>
              <w:rPrChange w:id="3967" w:author="Autor">
                <w:rPr>
                  <w:rFonts w:ascii="Calibri" w:eastAsia="Times New Roman" w:hAnsi="Calibri" w:cs="Times New Roman"/>
                  <w:b/>
                  <w:sz w:val="20"/>
                  <w:szCs w:val="20"/>
                  <w:lang w:eastAsia="sk-SK"/>
                </w:rPr>
              </w:rPrChange>
            </w:rPr>
            <w:delText xml:space="preserve"> </w:delText>
          </w:r>
        </w:del>
        <w:r w:rsidRPr="00D15E01">
          <w:rPr>
            <w:rFonts w:asciiTheme="minorHAnsi" w:eastAsia="Calibri" w:hAnsiTheme="minorHAnsi" w:cs="Arial"/>
            <w:sz w:val="20"/>
            <w:rPrChange w:id="3968" w:author="Autor">
              <w:rPr>
                <w:rFonts w:ascii="Calibri" w:eastAsia="Times New Roman" w:hAnsi="Calibri" w:cs="Times New Roman"/>
                <w:b/>
                <w:sz w:val="20"/>
                <w:szCs w:val="20"/>
                <w:lang w:eastAsia="sk-SK"/>
              </w:rPr>
            </w:rPrChange>
          </w:rPr>
          <w:t xml:space="preserve">prípade zákaziek podľa §1 ods. 14 ZVO, ktorých predpokladaná hodnota je nižšia </w:t>
        </w:r>
        <w:r w:rsidR="00797699" w:rsidRPr="00D15E01">
          <w:rPr>
            <w:rFonts w:asciiTheme="minorHAnsi" w:eastAsia="Calibri" w:hAnsiTheme="minorHAnsi" w:cs="Arial"/>
            <w:sz w:val="20"/>
            <w:rPrChange w:id="3969" w:author="Autor">
              <w:rPr>
                <w:rFonts w:ascii="Calibri" w:eastAsia="Times New Roman" w:hAnsi="Calibri" w:cs="Times New Roman"/>
                <w:b/>
                <w:sz w:val="20"/>
                <w:szCs w:val="20"/>
                <w:lang w:eastAsia="sk-SK"/>
              </w:rPr>
            </w:rPrChange>
          </w:rPr>
          <w:t xml:space="preserve"> </w:t>
        </w:r>
        <w:r w:rsidR="00797699" w:rsidRPr="00D15E01">
          <w:rPr>
            <w:rFonts w:asciiTheme="minorHAnsi" w:eastAsia="Calibri" w:hAnsiTheme="minorHAnsi" w:cs="Arial"/>
            <w:sz w:val="20"/>
            <w:rPrChange w:id="3970" w:author="Autor">
              <w:rPr>
                <w:rFonts w:ascii="Calibri" w:eastAsia="Times New Roman" w:hAnsi="Calibri" w:cs="Times New Roman"/>
                <w:b/>
                <w:sz w:val="20"/>
                <w:szCs w:val="20"/>
                <w:lang w:eastAsia="sk-SK"/>
              </w:rPr>
            </w:rPrChange>
          </w:rPr>
          <w:br/>
        </w:r>
        <w:r w:rsidRPr="00D15E01">
          <w:rPr>
            <w:rFonts w:asciiTheme="minorHAnsi" w:eastAsia="Calibri" w:hAnsiTheme="minorHAnsi" w:cs="Arial"/>
            <w:sz w:val="20"/>
            <w:rPrChange w:id="3971" w:author="Autor">
              <w:rPr>
                <w:rFonts w:ascii="Calibri" w:eastAsia="Times New Roman" w:hAnsi="Calibri" w:cs="Times New Roman"/>
                <w:b/>
                <w:sz w:val="20"/>
                <w:szCs w:val="20"/>
                <w:lang w:eastAsia="sk-SK"/>
              </w:rPr>
            </w:rPrChange>
          </w:rPr>
          <w:t>ako 5 000 EUR</w:t>
        </w:r>
        <w:r w:rsidR="00797699" w:rsidRPr="00D15E01">
          <w:rPr>
            <w:rFonts w:asciiTheme="minorHAnsi" w:eastAsia="Calibri" w:hAnsiTheme="minorHAnsi" w:cs="Arial"/>
            <w:sz w:val="20"/>
            <w:rPrChange w:id="3972" w:author="Autor">
              <w:rPr>
                <w:rFonts w:ascii="Calibri" w:eastAsia="Times New Roman" w:hAnsi="Calibri" w:cs="Times New Roman"/>
                <w:b/>
                <w:sz w:val="20"/>
                <w:szCs w:val="20"/>
                <w:lang w:eastAsia="sk-SK"/>
              </w:rPr>
            </w:rPrChange>
          </w:rPr>
          <w:t xml:space="preserve"> </w:t>
        </w:r>
        <w:del w:id="3973" w:author="Autor">
          <w:r w:rsidRPr="00D15E01" w:rsidDel="00797699">
            <w:rPr>
              <w:rFonts w:asciiTheme="minorHAnsi" w:eastAsia="Calibri" w:hAnsiTheme="minorHAnsi" w:cs="Arial"/>
              <w:sz w:val="20"/>
              <w:rPrChange w:id="3974" w:author="Autor">
                <w:rPr>
                  <w:rFonts w:ascii="Calibri" w:eastAsia="Times New Roman" w:hAnsi="Calibri" w:cs="Times New Roman"/>
                  <w:b/>
                  <w:sz w:val="20"/>
                  <w:szCs w:val="20"/>
                  <w:lang w:eastAsia="sk-SK"/>
                </w:rPr>
              </w:rPrChange>
            </w:rPr>
            <w:delText xml:space="preserve">  </w:delText>
          </w:r>
          <w:r w:rsidR="00B13CF5" w:rsidRPr="00D15E01" w:rsidDel="00797699">
            <w:rPr>
              <w:rFonts w:asciiTheme="minorHAnsi" w:eastAsia="Calibri" w:hAnsiTheme="minorHAnsi" w:cs="Arial"/>
              <w:sz w:val="20"/>
              <w:rPrChange w:id="3975" w:author="Autor">
                <w:rPr>
                  <w:rFonts w:ascii="Calibri" w:eastAsia="Times New Roman" w:hAnsi="Calibri" w:cs="Times New Roman"/>
                  <w:b/>
                  <w:sz w:val="20"/>
                  <w:szCs w:val="20"/>
                  <w:lang w:eastAsia="sk-SK"/>
                </w:rPr>
              </w:rPrChange>
            </w:rPr>
            <w:delText xml:space="preserve"> </w:delText>
          </w:r>
          <w:r w:rsidR="00C3098D" w:rsidRPr="00D15E01" w:rsidDel="00B13CF5">
            <w:rPr>
              <w:rFonts w:asciiTheme="minorHAnsi" w:eastAsia="Calibri" w:hAnsiTheme="minorHAnsi" w:cs="Arial"/>
              <w:sz w:val="20"/>
              <w:rPrChange w:id="3976" w:author="Autor">
                <w:rPr>
                  <w:rFonts w:ascii="Calibri" w:eastAsia="Times New Roman" w:hAnsi="Calibri" w:cs="Times New Roman"/>
                  <w:b/>
                  <w:sz w:val="20"/>
                  <w:szCs w:val="20"/>
                  <w:lang w:eastAsia="sk-SK"/>
                </w:rPr>
              </w:rPrChange>
            </w:rPr>
            <w:delText xml:space="preserve"> </w:delText>
          </w:r>
        </w:del>
      </w:ins>
    </w:p>
    <w:p w:rsidR="004749EB" w:rsidDel="00D15E01" w:rsidRDefault="004749EB">
      <w:pPr>
        <w:ind w:left="284"/>
        <w:rPr>
          <w:del w:id="3977" w:author="Autor"/>
          <w:rFonts w:asciiTheme="minorHAnsi" w:eastAsia="Calibri" w:hAnsiTheme="minorHAnsi" w:cs="Arial"/>
          <w:sz w:val="20"/>
        </w:rPr>
        <w:pPrChange w:id="3978" w:author="Autor">
          <w:pPr>
            <w:pStyle w:val="Odsekzoznamu"/>
            <w:spacing w:after="0" w:line="240" w:lineRule="auto"/>
            <w:ind w:left="709"/>
            <w:jc w:val="both"/>
          </w:pPr>
        </w:pPrChange>
      </w:pPr>
      <w:ins w:id="3979" w:author="Autor">
        <w:r w:rsidRPr="00D15E01">
          <w:rPr>
            <w:rFonts w:asciiTheme="minorHAnsi" w:eastAsia="Calibri" w:hAnsiTheme="minorHAnsi" w:cs="Arial"/>
            <w:sz w:val="20"/>
            <w:rPrChange w:id="3980" w:author="Autor">
              <w:rPr>
                <w:rFonts w:ascii="Calibri" w:eastAsia="Times New Roman" w:hAnsi="Calibri" w:cs="Times New Roman"/>
                <w:b/>
                <w:sz w:val="20"/>
                <w:szCs w:val="20"/>
                <w:lang w:eastAsia="sk-SK"/>
              </w:rPr>
            </w:rPrChange>
          </w:rPr>
          <w:t>v priebehu kalendárneho roka alebo počas platnosti zmluvy, ak sa uzatvára na dlhšie obdobie ak jeden kalendárny rok, Prijímateľ predkladá:</w:t>
        </w:r>
      </w:ins>
    </w:p>
    <w:p w:rsidR="00D15E01" w:rsidRPr="00D15E01" w:rsidRDefault="00D15E01">
      <w:pPr>
        <w:pStyle w:val="Odsekzoznamu"/>
        <w:numPr>
          <w:ilvl w:val="0"/>
          <w:numId w:val="195"/>
        </w:numPr>
        <w:spacing w:before="120" w:after="120"/>
        <w:ind w:left="709" w:hanging="425"/>
        <w:contextualSpacing w:val="0"/>
        <w:jc w:val="both"/>
        <w:rPr>
          <w:ins w:id="3981" w:author="Autor"/>
          <w:rFonts w:asciiTheme="minorHAnsi" w:eastAsia="Calibri" w:hAnsiTheme="minorHAnsi" w:cs="Arial"/>
          <w:sz w:val="20"/>
          <w:rPrChange w:id="3982" w:author="Autor">
            <w:rPr>
              <w:ins w:id="3983" w:author="Autor"/>
              <w:rFonts w:ascii="Calibri" w:eastAsia="Times New Roman" w:hAnsi="Calibri" w:cs="Times New Roman"/>
              <w:b/>
              <w:sz w:val="20"/>
              <w:szCs w:val="20"/>
              <w:lang w:eastAsia="sk-SK"/>
            </w:rPr>
          </w:rPrChange>
        </w:rPr>
        <w:pPrChange w:id="3984" w:author="Autor">
          <w:pPr>
            <w:pStyle w:val="Odsekzoznamu"/>
            <w:spacing w:after="0" w:line="240" w:lineRule="auto"/>
            <w:ind w:left="709"/>
            <w:jc w:val="both"/>
          </w:pPr>
        </w:pPrChange>
      </w:pPr>
    </w:p>
    <w:p w:rsidR="00C3098D" w:rsidRPr="00C3098D" w:rsidDel="00D15E01" w:rsidRDefault="00C3098D">
      <w:pPr>
        <w:ind w:left="284"/>
        <w:rPr>
          <w:ins w:id="3985" w:author="Autor"/>
          <w:del w:id="3986" w:author="Autor"/>
          <w:rFonts w:ascii="Calibri" w:eastAsia="Times New Roman" w:hAnsi="Calibri" w:cs="Times New Roman"/>
          <w:b/>
          <w:szCs w:val="20"/>
          <w:lang w:eastAsia="sk-SK"/>
        </w:rPr>
        <w:pPrChange w:id="3987" w:author="Autor">
          <w:pPr>
            <w:pStyle w:val="Odsekzoznamu"/>
            <w:spacing w:after="0" w:line="240" w:lineRule="auto"/>
            <w:ind w:left="709"/>
            <w:jc w:val="both"/>
          </w:pPr>
        </w:pPrChange>
      </w:pPr>
    </w:p>
    <w:p w:rsidR="004749EB" w:rsidRPr="00F47567" w:rsidDel="00C3098D" w:rsidRDefault="00C3098D">
      <w:pPr>
        <w:pStyle w:val="Odsekzoznamu"/>
        <w:numPr>
          <w:ilvl w:val="1"/>
          <w:numId w:val="239"/>
        </w:numPr>
        <w:spacing w:before="120" w:after="120"/>
        <w:ind w:left="1434" w:hanging="357"/>
        <w:contextualSpacing w:val="0"/>
        <w:jc w:val="both"/>
        <w:rPr>
          <w:del w:id="3988" w:author="Autor"/>
          <w:rFonts w:asciiTheme="minorHAnsi" w:hAnsiTheme="minorHAnsi"/>
          <w:sz w:val="20"/>
          <w:szCs w:val="20"/>
          <w:rPrChange w:id="3989" w:author="Autor">
            <w:rPr>
              <w:del w:id="3990" w:author="Autor"/>
              <w:rFonts w:ascii="Calibri" w:eastAsia="Times New Roman" w:hAnsi="Calibri" w:cs="Times New Roman"/>
              <w:sz w:val="20"/>
              <w:szCs w:val="20"/>
              <w:lang w:eastAsia="sk-SK"/>
            </w:rPr>
          </w:rPrChange>
        </w:rPr>
        <w:pPrChange w:id="3991" w:author="Autor">
          <w:pPr>
            <w:pStyle w:val="Odsekzoznamu"/>
            <w:spacing w:after="0" w:line="240" w:lineRule="auto"/>
            <w:ind w:left="709"/>
            <w:jc w:val="both"/>
          </w:pPr>
        </w:pPrChange>
      </w:pPr>
      <w:ins w:id="3992" w:author="Autor">
        <w:del w:id="3993" w:author="Autor">
          <w:r w:rsidRPr="00F47567" w:rsidDel="00F47567">
            <w:rPr>
              <w:rFonts w:asciiTheme="minorHAnsi" w:hAnsiTheme="minorHAnsi"/>
              <w:sz w:val="20"/>
              <w:szCs w:val="20"/>
              <w:rPrChange w:id="3994" w:author="Autor">
                <w:rPr>
                  <w:rFonts w:ascii="Calibri" w:eastAsia="Times New Roman" w:hAnsi="Calibri" w:cs="Times New Roman"/>
                  <w:b/>
                  <w:sz w:val="20"/>
                  <w:szCs w:val="20"/>
                  <w:lang w:eastAsia="sk-SK"/>
                </w:rPr>
              </w:rPrChange>
            </w:rPr>
            <w:delText xml:space="preserve">- </w:delText>
          </w:r>
          <w:r w:rsidR="004749EB" w:rsidRPr="00F47567" w:rsidDel="0056524E">
            <w:rPr>
              <w:rFonts w:asciiTheme="minorHAnsi" w:hAnsiTheme="minorHAnsi"/>
              <w:sz w:val="20"/>
              <w:szCs w:val="20"/>
              <w:rPrChange w:id="3995" w:author="Autor">
                <w:rPr>
                  <w:rFonts w:ascii="Calibri" w:eastAsia="Times New Roman" w:hAnsi="Calibri" w:cs="Times New Roman"/>
                  <w:b/>
                  <w:sz w:val="20"/>
                  <w:szCs w:val="20"/>
                  <w:lang w:eastAsia="sk-SK"/>
                </w:rPr>
              </w:rPrChange>
            </w:rPr>
            <w:delText xml:space="preserve"> -   </w:delText>
          </w:r>
        </w:del>
        <w:r w:rsidR="004749EB" w:rsidRPr="00F47567">
          <w:rPr>
            <w:rFonts w:asciiTheme="minorHAnsi" w:hAnsiTheme="minorHAnsi"/>
            <w:sz w:val="20"/>
            <w:szCs w:val="20"/>
            <w:rPrChange w:id="3996" w:author="Autor">
              <w:rPr>
                <w:rFonts w:ascii="Calibri" w:eastAsia="Times New Roman" w:hAnsi="Calibri" w:cs="Times New Roman"/>
                <w:b/>
                <w:sz w:val="20"/>
                <w:szCs w:val="20"/>
                <w:lang w:eastAsia="sk-SK"/>
              </w:rPr>
            </w:rPrChange>
          </w:rPr>
          <w:t>zdôvodnenia uplatnenia výnimky,</w:t>
        </w:r>
      </w:ins>
    </w:p>
    <w:p w:rsidR="00C3098D" w:rsidRPr="00F47567" w:rsidRDefault="00C3098D">
      <w:pPr>
        <w:pStyle w:val="Odsekzoznamu"/>
        <w:numPr>
          <w:ilvl w:val="1"/>
          <w:numId w:val="239"/>
        </w:numPr>
        <w:spacing w:before="120" w:after="120"/>
        <w:ind w:left="1434" w:hanging="357"/>
        <w:contextualSpacing w:val="0"/>
        <w:jc w:val="both"/>
        <w:rPr>
          <w:ins w:id="3997" w:author="Autor"/>
          <w:rFonts w:asciiTheme="minorHAnsi" w:hAnsiTheme="minorHAnsi"/>
          <w:sz w:val="20"/>
          <w:szCs w:val="20"/>
          <w:rPrChange w:id="3998" w:author="Autor">
            <w:rPr>
              <w:ins w:id="3999" w:author="Autor"/>
              <w:rFonts w:ascii="Calibri" w:eastAsia="Times New Roman" w:hAnsi="Calibri" w:cs="Times New Roman"/>
              <w:b/>
              <w:sz w:val="20"/>
              <w:szCs w:val="20"/>
              <w:lang w:eastAsia="sk-SK"/>
            </w:rPr>
          </w:rPrChange>
        </w:rPr>
        <w:pPrChange w:id="4000" w:author="Autor">
          <w:pPr>
            <w:pStyle w:val="Odsekzoznamu"/>
            <w:spacing w:after="0" w:line="240" w:lineRule="auto"/>
            <w:ind w:left="709"/>
            <w:jc w:val="both"/>
          </w:pPr>
        </w:pPrChange>
      </w:pPr>
    </w:p>
    <w:p w:rsidR="004749EB" w:rsidRPr="00F47567" w:rsidDel="00C3098D" w:rsidRDefault="00C3098D">
      <w:pPr>
        <w:pStyle w:val="Odsekzoznamu"/>
        <w:numPr>
          <w:ilvl w:val="1"/>
          <w:numId w:val="239"/>
        </w:numPr>
        <w:spacing w:before="120" w:after="120"/>
        <w:ind w:left="1434" w:hanging="357"/>
        <w:contextualSpacing w:val="0"/>
        <w:jc w:val="both"/>
        <w:rPr>
          <w:ins w:id="4001" w:author="Autor"/>
          <w:del w:id="4002" w:author="Autor"/>
          <w:rFonts w:asciiTheme="minorHAnsi" w:hAnsiTheme="minorHAnsi"/>
          <w:sz w:val="20"/>
          <w:szCs w:val="20"/>
          <w:rPrChange w:id="4003" w:author="Autor">
            <w:rPr>
              <w:ins w:id="4004" w:author="Autor"/>
              <w:del w:id="4005" w:author="Autor"/>
              <w:rFonts w:ascii="Calibri" w:eastAsia="Times New Roman" w:hAnsi="Calibri" w:cs="Times New Roman"/>
              <w:b/>
              <w:sz w:val="20"/>
              <w:szCs w:val="20"/>
              <w:lang w:eastAsia="sk-SK"/>
            </w:rPr>
          </w:rPrChange>
        </w:rPr>
        <w:pPrChange w:id="4006" w:author="Autor">
          <w:pPr>
            <w:pStyle w:val="Odsekzoznamu"/>
            <w:spacing w:after="0" w:line="240" w:lineRule="auto"/>
            <w:ind w:left="709"/>
            <w:jc w:val="both"/>
          </w:pPr>
        </w:pPrChange>
      </w:pPr>
      <w:ins w:id="4007" w:author="Autor">
        <w:del w:id="4008" w:author="Autor">
          <w:r w:rsidRPr="00F47567" w:rsidDel="00F47567">
            <w:rPr>
              <w:rFonts w:asciiTheme="minorHAnsi" w:hAnsiTheme="minorHAnsi"/>
              <w:sz w:val="20"/>
              <w:szCs w:val="20"/>
              <w:rPrChange w:id="4009" w:author="Autor">
                <w:rPr>
                  <w:rFonts w:ascii="Calibri" w:eastAsia="Times New Roman" w:hAnsi="Calibri" w:cs="Times New Roman"/>
                  <w:sz w:val="20"/>
                  <w:szCs w:val="20"/>
                  <w:lang w:eastAsia="sk-SK"/>
                </w:rPr>
              </w:rPrChange>
            </w:rPr>
            <w:delText xml:space="preserve">- </w:delText>
          </w:r>
          <w:r w:rsidR="004749EB" w:rsidRPr="00F47567" w:rsidDel="0056524E">
            <w:rPr>
              <w:rFonts w:asciiTheme="minorHAnsi" w:hAnsiTheme="minorHAnsi"/>
              <w:sz w:val="20"/>
              <w:szCs w:val="20"/>
              <w:rPrChange w:id="4010" w:author="Autor">
                <w:rPr>
                  <w:rFonts w:ascii="Calibri" w:eastAsia="Times New Roman" w:hAnsi="Calibri" w:cs="Times New Roman"/>
                  <w:b/>
                  <w:sz w:val="20"/>
                  <w:szCs w:val="20"/>
                  <w:lang w:eastAsia="sk-SK"/>
                </w:rPr>
              </w:rPrChange>
            </w:rPr>
            <w:delText xml:space="preserve"> -  </w:delText>
          </w:r>
        </w:del>
        <w:r w:rsidR="004749EB" w:rsidRPr="00F47567">
          <w:rPr>
            <w:rFonts w:asciiTheme="minorHAnsi" w:hAnsiTheme="minorHAnsi"/>
            <w:sz w:val="20"/>
            <w:szCs w:val="20"/>
            <w:rPrChange w:id="4011" w:author="Autor">
              <w:rPr>
                <w:rFonts w:ascii="Calibri" w:eastAsia="Times New Roman" w:hAnsi="Calibri" w:cs="Times New Roman"/>
                <w:b/>
                <w:sz w:val="20"/>
                <w:szCs w:val="20"/>
                <w:lang w:eastAsia="sk-SK"/>
              </w:rPr>
            </w:rPrChange>
          </w:rPr>
          <w:t xml:space="preserve">čestné vyhlásenie, že v priebehu kalendárneho roka neobstará rovnaký predmet zákazky  </w:t>
        </w:r>
        <w:del w:id="4012" w:author="Autor">
          <w:r w:rsidR="004749EB" w:rsidRPr="00F47567" w:rsidDel="00C3098D">
            <w:rPr>
              <w:rFonts w:asciiTheme="minorHAnsi" w:hAnsiTheme="minorHAnsi"/>
              <w:sz w:val="20"/>
              <w:szCs w:val="20"/>
              <w:rPrChange w:id="4013" w:author="Autor">
                <w:rPr>
                  <w:rFonts w:ascii="Calibri" w:eastAsia="Times New Roman" w:hAnsi="Calibri" w:cs="Times New Roman"/>
                  <w:b/>
                  <w:sz w:val="20"/>
                  <w:szCs w:val="20"/>
                  <w:lang w:eastAsia="sk-SK"/>
                </w:rPr>
              </w:rPrChange>
            </w:rPr>
            <w:delText xml:space="preserve">  </w:delText>
          </w:r>
        </w:del>
      </w:ins>
    </w:p>
    <w:p w:rsidR="004749EB" w:rsidRPr="00F47567" w:rsidDel="00C3098D" w:rsidRDefault="004749EB">
      <w:pPr>
        <w:pStyle w:val="Odsekzoznamu"/>
        <w:numPr>
          <w:ilvl w:val="1"/>
          <w:numId w:val="239"/>
        </w:numPr>
        <w:spacing w:before="120" w:after="120"/>
        <w:ind w:left="1434" w:hanging="357"/>
        <w:contextualSpacing w:val="0"/>
        <w:jc w:val="both"/>
        <w:rPr>
          <w:del w:id="4014" w:author="Autor"/>
          <w:rFonts w:asciiTheme="minorHAnsi" w:hAnsiTheme="minorHAnsi"/>
          <w:sz w:val="20"/>
          <w:szCs w:val="20"/>
          <w:rPrChange w:id="4015" w:author="Autor">
            <w:rPr>
              <w:del w:id="4016" w:author="Autor"/>
              <w:rFonts w:ascii="Calibri" w:eastAsia="Times New Roman" w:hAnsi="Calibri" w:cs="Times New Roman"/>
              <w:sz w:val="20"/>
              <w:szCs w:val="20"/>
              <w:lang w:eastAsia="sk-SK"/>
            </w:rPr>
          </w:rPrChange>
        </w:rPr>
        <w:pPrChange w:id="4017" w:author="Autor">
          <w:pPr>
            <w:pStyle w:val="Odsekzoznamu"/>
            <w:numPr>
              <w:numId w:val="218"/>
            </w:numPr>
            <w:spacing w:before="120" w:after="120" w:line="240" w:lineRule="auto"/>
            <w:ind w:left="4897" w:hanging="360"/>
            <w:contextualSpacing w:val="0"/>
            <w:jc w:val="both"/>
          </w:pPr>
        </w:pPrChange>
      </w:pPr>
      <w:ins w:id="4018" w:author="Autor">
        <w:del w:id="4019" w:author="Autor">
          <w:r w:rsidRPr="00F47567" w:rsidDel="0056524E">
            <w:rPr>
              <w:rFonts w:asciiTheme="minorHAnsi" w:hAnsiTheme="minorHAnsi"/>
              <w:sz w:val="20"/>
              <w:szCs w:val="20"/>
              <w:rPrChange w:id="4020" w:author="Autor">
                <w:rPr>
                  <w:rFonts w:ascii="Calibri" w:eastAsia="Times New Roman" w:hAnsi="Calibri" w:cs="Times New Roman"/>
                  <w:sz w:val="20"/>
                  <w:szCs w:val="20"/>
                  <w:lang w:eastAsia="sk-SK"/>
                </w:rPr>
              </w:rPrChange>
            </w:rPr>
            <w:delText xml:space="preserve">     </w:delText>
          </w:r>
        </w:del>
        <w:r w:rsidRPr="00F47567">
          <w:rPr>
            <w:rFonts w:asciiTheme="minorHAnsi" w:hAnsiTheme="minorHAnsi"/>
            <w:sz w:val="20"/>
            <w:szCs w:val="20"/>
            <w:rPrChange w:id="4021" w:author="Autor">
              <w:rPr>
                <w:rFonts w:ascii="Calibri" w:eastAsia="Times New Roman" w:hAnsi="Calibri" w:cs="Times New Roman"/>
                <w:b/>
                <w:sz w:val="20"/>
                <w:szCs w:val="20"/>
                <w:lang w:eastAsia="sk-SK"/>
              </w:rPr>
            </w:rPrChange>
          </w:rPr>
          <w:t>v celkovej hodnote vyššej ako 5 000 EUR bez DPH,</w:t>
        </w:r>
      </w:ins>
    </w:p>
    <w:p w:rsidR="00C3098D" w:rsidRPr="00F47567" w:rsidRDefault="00C3098D">
      <w:pPr>
        <w:pStyle w:val="Odsekzoznamu"/>
        <w:numPr>
          <w:ilvl w:val="1"/>
          <w:numId w:val="239"/>
        </w:numPr>
        <w:spacing w:before="120" w:after="120"/>
        <w:ind w:left="1434" w:hanging="357"/>
        <w:contextualSpacing w:val="0"/>
        <w:jc w:val="both"/>
        <w:rPr>
          <w:ins w:id="4022" w:author="Autor"/>
          <w:rFonts w:asciiTheme="minorHAnsi" w:hAnsiTheme="minorHAnsi"/>
          <w:sz w:val="20"/>
          <w:szCs w:val="20"/>
          <w:rPrChange w:id="4023" w:author="Autor">
            <w:rPr>
              <w:ins w:id="4024" w:author="Autor"/>
              <w:rFonts w:ascii="Calibri" w:eastAsia="Times New Roman" w:hAnsi="Calibri" w:cs="Times New Roman"/>
              <w:b/>
              <w:sz w:val="20"/>
              <w:szCs w:val="20"/>
              <w:lang w:eastAsia="sk-SK"/>
            </w:rPr>
          </w:rPrChange>
        </w:rPr>
        <w:pPrChange w:id="4025" w:author="Autor">
          <w:pPr>
            <w:pStyle w:val="Odsekzoznamu"/>
            <w:spacing w:after="0" w:line="240" w:lineRule="auto"/>
            <w:ind w:left="851" w:hanging="142"/>
            <w:jc w:val="both"/>
          </w:pPr>
        </w:pPrChange>
      </w:pPr>
    </w:p>
    <w:p w:rsidR="000B7C77" w:rsidRPr="00F47567" w:rsidRDefault="00C3098D">
      <w:pPr>
        <w:pStyle w:val="Odsekzoznamu"/>
        <w:numPr>
          <w:ilvl w:val="1"/>
          <w:numId w:val="239"/>
        </w:numPr>
        <w:spacing w:before="120" w:after="120"/>
        <w:ind w:left="1434" w:hanging="357"/>
        <w:contextualSpacing w:val="0"/>
        <w:jc w:val="both"/>
        <w:rPr>
          <w:ins w:id="4026" w:author="Autor"/>
          <w:rFonts w:asciiTheme="minorHAnsi" w:hAnsiTheme="minorHAnsi"/>
          <w:sz w:val="20"/>
          <w:szCs w:val="20"/>
          <w:rPrChange w:id="4027" w:author="Autor">
            <w:rPr>
              <w:ins w:id="4028" w:author="Autor"/>
              <w:rFonts w:ascii="Calibri" w:eastAsia="Times New Roman" w:hAnsi="Calibri" w:cs="Times New Roman"/>
              <w:sz w:val="20"/>
              <w:szCs w:val="20"/>
              <w:lang w:eastAsia="sk-SK"/>
            </w:rPr>
          </w:rPrChange>
        </w:rPr>
        <w:pPrChange w:id="4029" w:author="Autor">
          <w:pPr>
            <w:pStyle w:val="Odsekzoznamu"/>
            <w:numPr>
              <w:numId w:val="218"/>
            </w:numPr>
            <w:spacing w:before="120" w:after="120" w:line="240" w:lineRule="auto"/>
            <w:ind w:left="4897" w:hanging="360"/>
            <w:contextualSpacing w:val="0"/>
            <w:jc w:val="both"/>
          </w:pPr>
        </w:pPrChange>
      </w:pPr>
      <w:ins w:id="4030" w:author="Autor">
        <w:del w:id="4031" w:author="Autor">
          <w:r w:rsidRPr="00F47567" w:rsidDel="00F47567">
            <w:rPr>
              <w:rFonts w:asciiTheme="minorHAnsi" w:hAnsiTheme="minorHAnsi"/>
              <w:sz w:val="20"/>
              <w:szCs w:val="20"/>
              <w:rPrChange w:id="4032" w:author="Autor">
                <w:rPr>
                  <w:rFonts w:ascii="Calibri" w:eastAsia="Times New Roman" w:hAnsi="Calibri" w:cs="Times New Roman"/>
                  <w:sz w:val="20"/>
                  <w:szCs w:val="20"/>
                  <w:lang w:eastAsia="sk-SK"/>
                </w:rPr>
              </w:rPrChange>
            </w:rPr>
            <w:delText xml:space="preserve">- </w:delText>
          </w:r>
          <w:r w:rsidR="004749EB" w:rsidRPr="00F47567" w:rsidDel="0056524E">
            <w:rPr>
              <w:rFonts w:asciiTheme="minorHAnsi" w:hAnsiTheme="minorHAnsi"/>
              <w:sz w:val="20"/>
              <w:szCs w:val="20"/>
              <w:rPrChange w:id="4033" w:author="Autor">
                <w:rPr>
                  <w:rFonts w:ascii="Calibri" w:eastAsia="Times New Roman" w:hAnsi="Calibri" w:cs="Times New Roman"/>
                  <w:sz w:val="20"/>
                  <w:szCs w:val="20"/>
                  <w:lang w:eastAsia="sk-SK"/>
                </w:rPr>
              </w:rPrChange>
            </w:rPr>
            <w:delText xml:space="preserve"> -  </w:delText>
          </w:r>
        </w:del>
        <w:r w:rsidR="004749EB" w:rsidRPr="00F47567">
          <w:rPr>
            <w:rFonts w:asciiTheme="minorHAnsi" w:hAnsiTheme="minorHAnsi"/>
            <w:sz w:val="20"/>
            <w:szCs w:val="20"/>
            <w:rPrChange w:id="4034" w:author="Autor">
              <w:rPr>
                <w:rFonts w:ascii="Calibri" w:eastAsia="Times New Roman" w:hAnsi="Calibri" w:cs="Times New Roman"/>
                <w:b/>
                <w:sz w:val="20"/>
                <w:szCs w:val="20"/>
                <w:lang w:eastAsia="sk-SK"/>
              </w:rPr>
            </w:rPrChange>
          </w:rPr>
          <w:t xml:space="preserve">preukázanie  zadania zákazky z hľadiska hospodárnosti (napr. prieskumom trhu).  </w:t>
        </w:r>
      </w:ins>
    </w:p>
    <w:p w:rsidR="004A670B" w:rsidRDefault="004A670B">
      <w:pPr>
        <w:spacing w:after="0" w:line="240" w:lineRule="auto"/>
        <w:ind w:left="993" w:hanging="426"/>
        <w:jc w:val="both"/>
        <w:rPr>
          <w:ins w:id="4035" w:author="Autor"/>
          <w:rFonts w:asciiTheme="minorHAnsi" w:eastAsiaTheme="majorEastAsia" w:hAnsiTheme="minorHAnsi" w:cstheme="majorBidi"/>
          <w:bCs/>
          <w:sz w:val="20"/>
        </w:rPr>
        <w:pPrChange w:id="4036" w:author="Autor">
          <w:pPr>
            <w:numPr>
              <w:numId w:val="164"/>
            </w:numPr>
            <w:spacing w:before="120" w:after="0" w:line="240" w:lineRule="auto"/>
            <w:ind w:left="360" w:hanging="360"/>
            <w:jc w:val="both"/>
          </w:pPr>
        </w:pPrChange>
      </w:pPr>
    </w:p>
    <w:p w:rsidR="00740802" w:rsidRPr="0059356A" w:rsidRDefault="00FD55F0">
      <w:pPr>
        <w:pStyle w:val="Nadpis1"/>
        <w:spacing w:after="120"/>
        <w:ind w:left="444" w:firstLine="708"/>
        <w:pPrChange w:id="4037" w:author="Autor">
          <w:pPr>
            <w:pStyle w:val="Nadpis1"/>
            <w:numPr>
              <w:numId w:val="83"/>
            </w:numPr>
            <w:ind w:left="720" w:hanging="360"/>
            <w:jc w:val="both"/>
          </w:pPr>
        </w:pPrChange>
      </w:pPr>
      <w:ins w:id="4038" w:author="Autor">
        <w:del w:id="4039" w:author="Autor">
          <w:r w:rsidRPr="0059356A" w:rsidDel="00BF788B">
            <w:delText>4</w:delText>
          </w:r>
        </w:del>
      </w:ins>
      <w:bookmarkStart w:id="4040" w:name="_Toc26798968"/>
      <w:r w:rsidR="00200030" w:rsidRPr="0059356A">
        <w:t xml:space="preserve">15. </w:t>
      </w:r>
      <w:r w:rsidR="00CB4854" w:rsidRPr="0059356A">
        <w:t>Najčastejšie nedostatky pri realizácii VO – tabuľkový prehľad</w:t>
      </w:r>
      <w:bookmarkEnd w:id="4040"/>
    </w:p>
    <w:p w:rsidR="0059356A" w:rsidRPr="0059356A" w:rsidRDefault="0059356A" w:rsidP="0059356A"/>
    <w:p w:rsidR="00051AFD" w:rsidRPr="00311C18" w:rsidRDefault="00051AFD">
      <w:pPr>
        <w:pStyle w:val="Odsekzoznamu"/>
        <w:numPr>
          <w:ilvl w:val="0"/>
          <w:numId w:val="241"/>
        </w:numPr>
        <w:spacing w:before="120" w:after="120"/>
        <w:ind w:left="709"/>
        <w:contextualSpacing w:val="0"/>
        <w:jc w:val="both"/>
        <w:rPr>
          <w:rFonts w:asciiTheme="minorHAnsi" w:eastAsia="Calibri" w:hAnsiTheme="minorHAnsi" w:cs="Arial"/>
          <w:sz w:val="20"/>
          <w:rPrChange w:id="4041" w:author="Autor">
            <w:rPr>
              <w:rFonts w:asciiTheme="minorHAnsi" w:hAnsiTheme="minorHAnsi"/>
              <w:sz w:val="20"/>
              <w:lang w:val="sk-SK"/>
            </w:rPr>
          </w:rPrChange>
        </w:rPr>
        <w:pPrChange w:id="4042" w:author="Autor">
          <w:pPr>
            <w:pStyle w:val="Zkladntext"/>
          </w:pPr>
        </w:pPrChange>
      </w:pPr>
      <w:r w:rsidRPr="00311C18">
        <w:rPr>
          <w:rFonts w:asciiTheme="minorHAnsi" w:eastAsia="Calibri" w:hAnsiTheme="minorHAnsi" w:cs="Arial"/>
          <w:sz w:val="20"/>
          <w:rPrChange w:id="4043" w:author="Autor">
            <w:rPr>
              <w:rFonts w:asciiTheme="minorHAnsi" w:hAnsiTheme="minorHAnsi"/>
              <w:sz w:val="20"/>
            </w:rPr>
          </w:rPrChange>
        </w:rPr>
        <w:t xml:space="preserve">Na základe analýzy zistení z auditov, kontrol a certifikačných overení vykonaných jednotlivými orgánmi boli identifikované </w:t>
      </w:r>
      <w:r w:rsidR="00C82B96" w:rsidRPr="00311C18">
        <w:rPr>
          <w:rFonts w:asciiTheme="minorHAnsi" w:eastAsia="Calibri" w:hAnsiTheme="minorHAnsi" w:cs="Arial"/>
          <w:sz w:val="20"/>
          <w:rPrChange w:id="4044" w:author="Autor">
            <w:rPr>
              <w:rFonts w:asciiTheme="minorHAnsi" w:hAnsiTheme="minorHAnsi"/>
              <w:sz w:val="20"/>
            </w:rPr>
          </w:rPrChange>
        </w:rPr>
        <w:t xml:space="preserve">viaceré </w:t>
      </w:r>
      <w:r w:rsidRPr="00311C18">
        <w:rPr>
          <w:rFonts w:asciiTheme="minorHAnsi" w:eastAsia="Calibri" w:hAnsiTheme="minorHAnsi" w:cs="Arial"/>
          <w:sz w:val="20"/>
          <w:rPrChange w:id="4045" w:author="Autor">
            <w:rPr>
              <w:rFonts w:asciiTheme="minorHAnsi" w:hAnsiTheme="minorHAnsi"/>
              <w:sz w:val="20"/>
            </w:rPr>
          </w:rPrChange>
        </w:rPr>
        <w:t>nedostatky</w:t>
      </w:r>
      <w:r w:rsidR="00C82B96" w:rsidRPr="00311C18">
        <w:rPr>
          <w:rFonts w:asciiTheme="minorHAnsi" w:eastAsia="Calibri" w:hAnsiTheme="minorHAnsi" w:cs="Arial"/>
          <w:sz w:val="20"/>
          <w:rPrChange w:id="4046" w:author="Autor">
            <w:rPr>
              <w:rFonts w:asciiTheme="minorHAnsi" w:hAnsiTheme="minorHAnsi"/>
              <w:sz w:val="20"/>
            </w:rPr>
          </w:rPrChange>
        </w:rPr>
        <w:t xml:space="preserve">, pričom výber z najčastejšie opakovaných je uvádzaný v nasledovnej </w:t>
      </w:r>
      <w:r w:rsidR="00041F4A" w:rsidRPr="00311C18">
        <w:rPr>
          <w:rFonts w:asciiTheme="minorHAnsi" w:eastAsia="Calibri" w:hAnsiTheme="minorHAnsi" w:cs="Arial"/>
          <w:sz w:val="20"/>
          <w:rPrChange w:id="4047" w:author="Autor">
            <w:rPr>
              <w:rFonts w:asciiTheme="minorHAnsi" w:hAnsiTheme="minorHAnsi"/>
              <w:sz w:val="20"/>
            </w:rPr>
          </w:rPrChange>
        </w:rPr>
        <w:t>tabuľke</w:t>
      </w:r>
      <w:r w:rsidRPr="00311C18">
        <w:rPr>
          <w:rFonts w:asciiTheme="minorHAnsi" w:eastAsia="Calibri" w:hAnsiTheme="minorHAnsi" w:cs="Arial"/>
          <w:sz w:val="20"/>
          <w:rPrChange w:id="4048" w:author="Autor">
            <w:rPr>
              <w:rFonts w:asciiTheme="minorHAnsi" w:hAnsiTheme="minorHAnsi"/>
              <w:sz w:val="20"/>
            </w:rPr>
          </w:rPrChange>
        </w:rPr>
        <w:t xml:space="preserve"> (bližší popis a odporúčanie </w:t>
      </w:r>
      <w:r w:rsidR="00C3230A" w:rsidRPr="00311C18">
        <w:rPr>
          <w:rFonts w:asciiTheme="minorHAnsi" w:eastAsia="Calibri" w:hAnsiTheme="minorHAnsi" w:cs="Arial"/>
          <w:sz w:val="20"/>
          <w:rPrChange w:id="4049" w:author="Autor">
            <w:rPr>
              <w:rFonts w:asciiTheme="minorHAnsi" w:hAnsiTheme="minorHAnsi"/>
              <w:sz w:val="20"/>
            </w:rPr>
          </w:rPrChange>
        </w:rPr>
        <w:t>RO</w:t>
      </w:r>
      <w:r w:rsidRPr="00311C18">
        <w:rPr>
          <w:rFonts w:asciiTheme="minorHAnsi" w:eastAsia="Calibri" w:hAnsiTheme="minorHAnsi" w:cs="Arial"/>
          <w:sz w:val="20"/>
          <w:rPrChange w:id="4050" w:author="Autor">
            <w:rPr>
              <w:rFonts w:asciiTheme="minorHAnsi" w:hAnsiTheme="minorHAnsi"/>
              <w:sz w:val="20"/>
            </w:rPr>
          </w:rPrChange>
        </w:rPr>
        <w:t xml:space="preserve"> je uvedený v príslušnej časti kapitoly</w:t>
      </w:r>
      <w:r w:rsidR="00A27F82" w:rsidRPr="00311C18">
        <w:rPr>
          <w:rFonts w:asciiTheme="minorHAnsi" w:eastAsia="Calibri" w:hAnsiTheme="minorHAnsi" w:cs="Arial"/>
          <w:sz w:val="20"/>
          <w:rPrChange w:id="4051" w:author="Autor">
            <w:rPr>
              <w:rFonts w:asciiTheme="minorHAnsi" w:hAnsiTheme="minorHAnsi"/>
              <w:sz w:val="20"/>
            </w:rPr>
          </w:rPrChange>
        </w:rPr>
        <w:t>)</w:t>
      </w:r>
      <w:ins w:id="4052" w:author="Autor">
        <w:r w:rsidR="00311C18">
          <w:rPr>
            <w:rFonts w:asciiTheme="minorHAnsi" w:eastAsia="Calibri" w:hAnsiTheme="minorHAnsi" w:cs="Arial"/>
            <w:sz w:val="20"/>
          </w:rPr>
          <w:t>:</w:t>
        </w:r>
      </w:ins>
      <w:r w:rsidRPr="00311C18">
        <w:rPr>
          <w:rFonts w:asciiTheme="minorHAnsi" w:eastAsia="Calibri" w:hAnsiTheme="minorHAnsi" w:cs="Arial"/>
          <w:sz w:val="20"/>
          <w:rPrChange w:id="4053" w:author="Autor">
            <w:rPr>
              <w:rFonts w:asciiTheme="minorHAnsi" w:hAnsiTheme="minorHAnsi"/>
              <w:sz w:val="20"/>
            </w:rPr>
          </w:rPrChange>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7736F5" w:rsidRPr="00785C19" w:rsidTr="007736F5">
        <w:trPr>
          <w:trHeight w:val="765"/>
          <w:tblHeader/>
          <w:ins w:id="4054" w:author="Autor"/>
        </w:trPr>
        <w:tc>
          <w:tcPr>
            <w:tcW w:w="9284"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bottom"/>
          </w:tcPr>
          <w:p w:rsidR="007736F5" w:rsidRPr="00622754" w:rsidRDefault="007736F5">
            <w:pPr>
              <w:pStyle w:val="Zkladntext"/>
              <w:jc w:val="left"/>
              <w:rPr>
                <w:ins w:id="4055" w:author="Autor"/>
                <w:rFonts w:cstheme="majorBidi"/>
                <w:b/>
                <w:bCs/>
                <w:color w:val="1F497D" w:themeColor="text2"/>
                <w:szCs w:val="22"/>
                <w:lang w:eastAsia="sk-SK"/>
                <w:rPrChange w:id="4056" w:author="Autor">
                  <w:rPr>
                    <w:ins w:id="4057" w:author="Autor"/>
                    <w:rFonts w:cstheme="majorBidi"/>
                    <w:b/>
                    <w:bCs/>
                    <w:color w:val="1F497D" w:themeColor="text2"/>
                    <w:sz w:val="20"/>
                    <w:szCs w:val="20"/>
                    <w:lang w:eastAsia="sk-SK"/>
                  </w:rPr>
                </w:rPrChange>
              </w:rPr>
              <w:pPrChange w:id="4058" w:author="Autor">
                <w:pPr>
                  <w:jc w:val="both"/>
                </w:pPr>
              </w:pPrChange>
            </w:pPr>
            <w:ins w:id="4059" w:author="Autor">
              <w:r w:rsidRPr="00622754">
                <w:rPr>
                  <w:rFonts w:eastAsiaTheme="minorHAnsi" w:cstheme="majorBidi"/>
                  <w:b/>
                  <w:bCs/>
                  <w:color w:val="1F497D" w:themeColor="text2"/>
                  <w:szCs w:val="22"/>
                  <w:lang w:val="sk-SK" w:eastAsia="sk-SK"/>
                  <w:rPrChange w:id="4060" w:author="Autor">
                    <w:rPr>
                      <w:rFonts w:asciiTheme="minorHAnsi" w:hAnsiTheme="minorHAnsi"/>
                      <w:sz w:val="20"/>
                    </w:rPr>
                  </w:rPrChange>
                </w:rPr>
                <w:t>Realizácia verejného obstarávania a obstarávania</w:t>
              </w:r>
            </w:ins>
          </w:p>
        </w:tc>
      </w:tr>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4061" w:name="RANGE!A3:F50"/>
            <w:r w:rsidRPr="00785C19">
              <w:rPr>
                <w:rFonts w:cstheme="majorBidi"/>
                <w:b/>
                <w:bCs/>
                <w:color w:val="1F497D" w:themeColor="text2"/>
                <w:sz w:val="20"/>
                <w:szCs w:val="20"/>
                <w:lang w:eastAsia="sk-SK"/>
              </w:rPr>
              <w:t>P.</w:t>
            </w:r>
            <w:r w:rsidR="00452F83">
              <w:rPr>
                <w:rFonts w:cstheme="majorBidi"/>
                <w:b/>
                <w:bCs/>
                <w:color w:val="1F497D" w:themeColor="text2"/>
                <w:sz w:val="20"/>
                <w:szCs w:val="20"/>
                <w:lang w:eastAsia="sk-SK"/>
              </w:rPr>
              <w:t xml:space="preserve"> </w:t>
            </w:r>
            <w:r w:rsidRPr="00785C19">
              <w:rPr>
                <w:rFonts w:cstheme="majorBidi"/>
                <w:b/>
                <w:bCs/>
                <w:color w:val="1F497D" w:themeColor="text2"/>
                <w:sz w:val="20"/>
                <w:szCs w:val="20"/>
                <w:lang w:eastAsia="sk-SK"/>
              </w:rPr>
              <w:t xml:space="preserve">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Diskriminačné podmienky účasti stanovené </w:t>
            </w:r>
            <w:ins w:id="4062" w:author="Autor">
              <w:r w:rsidR="00142786">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4927B2" w:rsidRPr="00622754" w:rsidRDefault="002C7B90">
            <w:pPr>
              <w:rPr>
                <w:ins w:id="4063" w:author="Autor"/>
                <w:rFonts w:asciiTheme="minorHAnsi" w:hAnsiTheme="minorHAnsi"/>
                <w:rPrChange w:id="4064" w:author="Autor">
                  <w:rPr>
                    <w:ins w:id="4065" w:author="Autor"/>
                    <w:rFonts w:asciiTheme="minorHAnsi" w:hAnsiTheme="minorHAnsi"/>
                    <w:color w:val="1F497D" w:themeColor="text2"/>
                  </w:rPr>
                </w:rPrChange>
              </w:rPr>
              <w:pPrChange w:id="4066" w:author="Autor">
                <w:pPr>
                  <w:pStyle w:val="Nadpis4"/>
                  <w:numPr>
                    <w:ilvl w:val="3"/>
                    <w:numId w:val="106"/>
                  </w:numPr>
                  <w:ind w:left="1364" w:hanging="1080"/>
                  <w:jc w:val="both"/>
                </w:pPr>
              </w:pPrChange>
            </w:pPr>
            <w:r w:rsidRPr="00622754">
              <w:rPr>
                <w:rPrChange w:id="4067" w:author="Autor">
                  <w:rPr>
                    <w:rStyle w:val="Jemnodkaz"/>
                    <w:rFonts w:asciiTheme="minorHAnsi" w:hAnsiTheme="minorHAnsi"/>
                    <w:color w:val="auto"/>
                    <w:sz w:val="20"/>
                    <w:szCs w:val="20"/>
                  </w:rPr>
                </w:rPrChange>
              </w:rPr>
              <w:fldChar w:fldCharType="begin"/>
            </w:r>
            <w:r w:rsidRPr="00622754">
              <w:rPr>
                <w:rPrChange w:id="4068" w:author="Autor">
                  <w:rPr>
                    <w:rStyle w:val="Jemnodkaz"/>
                    <w:rFonts w:asciiTheme="minorHAnsi" w:hAnsiTheme="minorHAnsi"/>
                    <w:b w:val="0"/>
                    <w:bCs/>
                    <w:i w:val="0"/>
                    <w:iCs w:val="0"/>
                    <w:color w:val="auto"/>
                    <w:sz w:val="20"/>
                    <w:szCs w:val="20"/>
                  </w:rPr>
                </w:rPrChange>
              </w:rPr>
              <w:instrText xml:space="preserve"> REF _Ref417892350 \h  \* MERGEFORMAT </w:instrText>
            </w:r>
            <w:r w:rsidRPr="00622754">
              <w:rPr>
                <w:rPrChange w:id="4069" w:author="Autor">
                  <w:rPr/>
                </w:rPrChange>
              </w:rPr>
            </w:r>
            <w:r w:rsidRPr="00622754">
              <w:rPr>
                <w:rPrChange w:id="4070" w:author="Autor">
                  <w:rPr>
                    <w:rStyle w:val="Jemnodkaz"/>
                    <w:rFonts w:asciiTheme="minorHAnsi" w:hAnsiTheme="minorHAnsi"/>
                    <w:color w:val="auto"/>
                    <w:sz w:val="20"/>
                    <w:szCs w:val="20"/>
                  </w:rPr>
                </w:rPrChange>
              </w:rPr>
              <w:fldChar w:fldCharType="separate"/>
            </w:r>
            <w:ins w:id="4071" w:author="Autor">
              <w:r w:rsidR="004927B2" w:rsidRPr="00622754">
                <w:rPr>
                  <w:rPrChange w:id="4072" w:author="Autor">
                    <w:rPr>
                      <w:b w:val="0"/>
                      <w:bCs w:val="0"/>
                      <w:i w:val="0"/>
                      <w:iCs w:val="0"/>
                    </w:rPr>
                  </w:rPrChange>
                </w:rPr>
                <w:t xml:space="preserve">5. </w:t>
              </w:r>
              <w:r w:rsidR="004927B2" w:rsidRPr="00622754">
                <w:rPr>
                  <w:rFonts w:asciiTheme="minorHAnsi" w:hAnsiTheme="minorHAnsi"/>
                  <w:rPrChange w:id="4073" w:author="Autor">
                    <w:rPr>
                      <w:rFonts w:asciiTheme="minorHAnsi" w:hAnsiTheme="minorHAnsi"/>
                      <w:b w:val="0"/>
                      <w:bCs w:val="0"/>
                      <w:i w:val="0"/>
                      <w:iCs w:val="0"/>
                      <w:color w:val="1F497D" w:themeColor="text2"/>
                    </w:rPr>
                  </w:rPrChange>
                </w:rPr>
                <w:t>Podmienky účasti</w:t>
              </w:r>
            </w:ins>
          </w:p>
          <w:p w:rsidR="00502B9B" w:rsidRPr="00622754" w:rsidDel="004927B2" w:rsidRDefault="00502B9B">
            <w:pPr>
              <w:rPr>
                <w:ins w:id="4074" w:author="Autor"/>
                <w:del w:id="4075" w:author="Autor"/>
                <w:rFonts w:asciiTheme="minorHAnsi" w:hAnsiTheme="minorHAnsi"/>
                <w:rPrChange w:id="4076" w:author="Autor">
                  <w:rPr>
                    <w:ins w:id="4077" w:author="Autor"/>
                    <w:del w:id="4078" w:author="Autor"/>
                    <w:rFonts w:asciiTheme="minorHAnsi" w:hAnsiTheme="minorHAnsi"/>
                    <w:color w:val="1F497D" w:themeColor="text2"/>
                  </w:rPr>
                </w:rPrChange>
              </w:rPr>
              <w:pPrChange w:id="4079" w:author="Autor">
                <w:pPr>
                  <w:pStyle w:val="Nadpis4"/>
                  <w:numPr>
                    <w:ilvl w:val="3"/>
                    <w:numId w:val="106"/>
                  </w:numPr>
                  <w:ind w:left="1364" w:hanging="1080"/>
                  <w:jc w:val="both"/>
                </w:pPr>
              </w:pPrChange>
            </w:pPr>
            <w:ins w:id="4080" w:author="Autor">
              <w:del w:id="4081" w:author="Autor">
                <w:r w:rsidRPr="00622754" w:rsidDel="004927B2">
                  <w:rPr>
                    <w:rPrChange w:id="4082" w:author="Autor">
                      <w:rPr>
                        <w:b w:val="0"/>
                        <w:bCs w:val="0"/>
                        <w:i w:val="0"/>
                        <w:iCs w:val="0"/>
                      </w:rPr>
                    </w:rPrChange>
                  </w:rPr>
                  <w:delText xml:space="preserve">5. </w:delText>
                </w:r>
                <w:r w:rsidRPr="00622754" w:rsidDel="004927B2">
                  <w:rPr>
                    <w:rFonts w:asciiTheme="minorHAnsi" w:hAnsiTheme="minorHAnsi"/>
                    <w:rPrChange w:id="4083" w:author="Autor">
                      <w:rPr>
                        <w:rFonts w:asciiTheme="minorHAnsi" w:hAnsiTheme="minorHAnsi"/>
                        <w:b w:val="0"/>
                        <w:bCs w:val="0"/>
                        <w:i w:val="0"/>
                        <w:iCs w:val="0"/>
                        <w:color w:val="1F497D" w:themeColor="text2"/>
                      </w:rPr>
                    </w:rPrChange>
                  </w:rPr>
                  <w:delText>Podmienky účasti</w:delText>
                </w:r>
              </w:del>
            </w:ins>
          </w:p>
          <w:p w:rsidR="00930F80" w:rsidRPr="00622754" w:rsidDel="004927B2" w:rsidRDefault="00930F80">
            <w:pPr>
              <w:rPr>
                <w:ins w:id="4084" w:author="Autor"/>
                <w:del w:id="4085" w:author="Autor"/>
                <w:rFonts w:asciiTheme="minorHAnsi" w:hAnsiTheme="minorHAnsi"/>
                <w:rPrChange w:id="4086" w:author="Autor">
                  <w:rPr>
                    <w:ins w:id="4087" w:author="Autor"/>
                    <w:del w:id="4088" w:author="Autor"/>
                    <w:rFonts w:asciiTheme="minorHAnsi" w:hAnsiTheme="minorHAnsi"/>
                    <w:color w:val="1F497D" w:themeColor="text2"/>
                  </w:rPr>
                </w:rPrChange>
              </w:rPr>
              <w:pPrChange w:id="4089" w:author="Autor">
                <w:pPr>
                  <w:pStyle w:val="Nadpis4"/>
                  <w:numPr>
                    <w:ilvl w:val="3"/>
                    <w:numId w:val="106"/>
                  </w:numPr>
                  <w:ind w:left="1364" w:hanging="1080"/>
                  <w:jc w:val="both"/>
                </w:pPr>
              </w:pPrChange>
            </w:pPr>
            <w:ins w:id="4090" w:author="Autor">
              <w:del w:id="4091" w:author="Autor">
                <w:r w:rsidRPr="00622754" w:rsidDel="004927B2">
                  <w:rPr>
                    <w:rPrChange w:id="4092" w:author="Autor">
                      <w:rPr/>
                    </w:rPrChange>
                  </w:rPr>
                  <w:delText xml:space="preserve">5. </w:delText>
                </w:r>
                <w:r w:rsidRPr="00622754" w:rsidDel="004927B2">
                  <w:rPr>
                    <w:rFonts w:asciiTheme="minorHAnsi" w:hAnsiTheme="minorHAnsi"/>
                    <w:rPrChange w:id="4093" w:author="Autor">
                      <w:rPr>
                        <w:rFonts w:asciiTheme="minorHAnsi" w:hAnsiTheme="minorHAnsi"/>
                        <w:b w:val="0"/>
                        <w:bCs w:val="0"/>
                        <w:i w:val="0"/>
                        <w:iCs w:val="0"/>
                        <w:color w:val="1F497D" w:themeColor="text2"/>
                      </w:rPr>
                    </w:rPrChange>
                  </w:rPr>
                  <w:delText>Podmienky účasti</w:delText>
                </w:r>
              </w:del>
            </w:ins>
          </w:p>
          <w:p w:rsidR="001A3470" w:rsidRPr="00622754" w:rsidDel="004927B2" w:rsidRDefault="001A3470">
            <w:pPr>
              <w:rPr>
                <w:ins w:id="4094" w:author="Autor"/>
                <w:del w:id="4095" w:author="Autor"/>
                <w:rFonts w:asciiTheme="minorHAnsi" w:hAnsiTheme="minorHAnsi"/>
                <w:rPrChange w:id="4096" w:author="Autor">
                  <w:rPr>
                    <w:ins w:id="4097" w:author="Autor"/>
                    <w:del w:id="4098" w:author="Autor"/>
                    <w:rFonts w:asciiTheme="minorHAnsi" w:hAnsiTheme="minorHAnsi"/>
                    <w:color w:val="1F497D" w:themeColor="text2"/>
                  </w:rPr>
                </w:rPrChange>
              </w:rPr>
              <w:pPrChange w:id="4099" w:author="Autor">
                <w:pPr>
                  <w:pStyle w:val="Nadpis4"/>
                  <w:numPr>
                    <w:ilvl w:val="3"/>
                    <w:numId w:val="106"/>
                  </w:numPr>
                  <w:ind w:left="1364" w:hanging="1080"/>
                  <w:jc w:val="both"/>
                </w:pPr>
              </w:pPrChange>
            </w:pPr>
            <w:del w:id="4100" w:author="Autor">
              <w:r w:rsidRPr="00622754" w:rsidDel="004927B2">
                <w:rPr>
                  <w:rPrChange w:id="4101" w:author="Autor">
                    <w:rPr>
                      <w:rStyle w:val="Jemnodkaz"/>
                      <w:rFonts w:asciiTheme="minorHAnsi" w:hAnsiTheme="minorHAnsi"/>
                      <w:b w:val="0"/>
                      <w:bCs/>
                      <w:i w:val="0"/>
                      <w:iCs w:val="0"/>
                      <w:color w:val="auto"/>
                      <w:sz w:val="20"/>
                      <w:szCs w:val="20"/>
                    </w:rPr>
                  </w:rPrChange>
                </w:rPr>
                <w:delText xml:space="preserve">5. </w:delText>
              </w:r>
              <w:r w:rsidRPr="00622754" w:rsidDel="004927B2">
                <w:rPr>
                  <w:rFonts w:asciiTheme="minorHAnsi" w:hAnsiTheme="minorHAnsi"/>
                  <w:rPrChange w:id="4102" w:author="Autor">
                    <w:rPr>
                      <w:rFonts w:asciiTheme="minorHAnsi" w:hAnsiTheme="minorHAnsi"/>
                      <w:b w:val="0"/>
                      <w:bCs w:val="0"/>
                      <w:i w:val="0"/>
                      <w:iCs w:val="0"/>
                      <w:color w:val="1F497D" w:themeColor="text2"/>
                    </w:rPr>
                  </w:rPrChange>
                </w:rPr>
                <w:delText>Podmienky účast</w:delText>
              </w:r>
            </w:del>
            <w:ins w:id="4103" w:author="Autor">
              <w:del w:id="4104" w:author="Autor">
                <w:r w:rsidRPr="00622754" w:rsidDel="004927B2">
                  <w:rPr>
                    <w:rFonts w:asciiTheme="minorHAnsi" w:hAnsiTheme="minorHAnsi"/>
                    <w:rPrChange w:id="4105" w:author="Autor">
                      <w:rPr>
                        <w:rFonts w:asciiTheme="minorHAnsi" w:hAnsiTheme="minorHAnsi"/>
                        <w:b w:val="0"/>
                        <w:bCs w:val="0"/>
                        <w:i w:val="0"/>
                        <w:iCs w:val="0"/>
                        <w:color w:val="1F497D" w:themeColor="text2"/>
                      </w:rPr>
                    </w:rPrChange>
                  </w:rPr>
                  <w:delText>i</w:delText>
                </w:r>
              </w:del>
            </w:ins>
          </w:p>
          <w:p w:rsidR="002C7B90" w:rsidRPr="00785C19" w:rsidRDefault="002C7B90" w:rsidP="007B5571">
            <w:pPr>
              <w:jc w:val="both"/>
              <w:rPr>
                <w:rStyle w:val="Jemnodkaz"/>
                <w:rFonts w:asciiTheme="minorHAnsi" w:hAnsiTheme="minorHAnsi"/>
                <w:color w:val="auto"/>
                <w:sz w:val="20"/>
                <w:szCs w:val="20"/>
              </w:rPr>
            </w:pPr>
            <w:r w:rsidRPr="00622754">
              <w:rPr>
                <w:rPrChange w:id="4106" w:author="Autor">
                  <w:rPr>
                    <w:rStyle w:val="Jemnodkaz"/>
                    <w:rFonts w:asciiTheme="minorHAnsi" w:hAnsiTheme="minorHAnsi"/>
                    <w:color w:val="auto"/>
                    <w:sz w:val="20"/>
                    <w:szCs w:val="20"/>
                  </w:rPr>
                </w:rPrChange>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142786">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w:t>
            </w:r>
            <w:del w:id="4107" w:author="Autor">
              <w:r w:rsidRPr="001A4CEC" w:rsidDel="00142786">
                <w:rPr>
                  <w:rFonts w:asciiTheme="minorHAnsi" w:hAnsiTheme="minorHAnsi" w:cstheme="majorBidi"/>
                  <w:sz w:val="20"/>
                  <w:szCs w:val="20"/>
                  <w:lang w:eastAsia="sk-SK"/>
                </w:rPr>
                <w:delText>a</w:delText>
              </w:r>
            </w:del>
            <w:ins w:id="4108" w:author="Autor">
              <w:r w:rsidR="00142786">
                <w:rPr>
                  <w:rFonts w:asciiTheme="minorHAnsi" w:hAnsiTheme="minorHAnsi" w:cstheme="majorBidi"/>
                  <w:sz w:val="20"/>
                  <w:szCs w:val="20"/>
                  <w:lang w:eastAsia="sk-SK"/>
                </w:rPr>
                <w:t>á</w:t>
              </w:r>
            </w:ins>
            <w:r w:rsidRPr="001A4CEC">
              <w:rPr>
                <w:rFonts w:asciiTheme="minorHAnsi" w:hAnsiTheme="minorHAnsi" w:cstheme="majorBidi"/>
                <w:sz w:val="20"/>
                <w:szCs w:val="20"/>
                <w:lang w:eastAsia="sk-SK"/>
              </w:rPr>
              <w:t xml:space="preserve"> </w:t>
            </w:r>
            <w:ins w:id="4109" w:author="Autor">
              <w:r w:rsidR="00142786">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del w:id="4110" w:author="Autor">
              <w:r w:rsidRPr="00785C19">
                <w:rPr>
                  <w:rStyle w:val="Jemnodkaz"/>
                  <w:rFonts w:asciiTheme="minorHAnsi" w:hAnsiTheme="minorHAnsi"/>
                  <w:color w:val="auto"/>
                  <w:sz w:val="20"/>
                  <w:szCs w:val="20"/>
                </w:rPr>
                <w:fldChar w:fldCharType="end"/>
              </w:r>
            </w:del>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Vyhodnotenie ponúk </w:t>
            </w:r>
            <w:ins w:id="4111" w:author="Autor">
              <w:r w:rsidR="00142786">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 xml:space="preserve">v rozpore s oznámením </w:t>
            </w:r>
            <w:ins w:id="4112" w:author="Autor">
              <w:r w:rsidR="00142786">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622754" w:rsidRDefault="002C7B90">
            <w:pPr>
              <w:rPr>
                <w:rPrChange w:id="4113" w:author="Autor">
                  <w:rPr>
                    <w:rStyle w:val="Jemnodkaz"/>
                    <w:rFonts w:asciiTheme="minorHAnsi" w:hAnsiTheme="minorHAnsi"/>
                    <w:color w:val="auto"/>
                    <w:sz w:val="20"/>
                    <w:szCs w:val="20"/>
                  </w:rPr>
                </w:rPrChange>
              </w:rPr>
              <w:pPrChange w:id="4114" w:author="Autor">
                <w:pPr>
                  <w:jc w:val="both"/>
                </w:pPr>
              </w:pPrChange>
            </w:pPr>
            <w:r w:rsidRPr="00622754">
              <w:rPr>
                <w:rPrChange w:id="4115" w:author="Autor">
                  <w:rPr>
                    <w:rStyle w:val="Jemnodkaz"/>
                    <w:rFonts w:asciiTheme="minorHAnsi" w:hAnsiTheme="minorHAnsi"/>
                    <w:color w:val="auto"/>
                    <w:sz w:val="20"/>
                    <w:szCs w:val="20"/>
                  </w:rPr>
                </w:rPrChange>
              </w:rPr>
              <w:fldChar w:fldCharType="begin"/>
            </w:r>
            <w:r w:rsidRPr="00622754">
              <w:rPr>
                <w:rPrChange w:id="4116" w:author="Autor">
                  <w:rPr>
                    <w:rStyle w:val="Jemnodkaz"/>
                    <w:rFonts w:asciiTheme="minorHAnsi" w:hAnsiTheme="minorHAnsi"/>
                    <w:color w:val="auto"/>
                    <w:sz w:val="20"/>
                    <w:szCs w:val="20"/>
                  </w:rPr>
                </w:rPrChange>
              </w:rPr>
              <w:instrText xml:space="preserve"> REF _Ref417893018 \h  \* MERGEFORMAT </w:instrText>
            </w:r>
            <w:r w:rsidRPr="00622754">
              <w:rPr>
                <w:rPrChange w:id="4117" w:author="Autor">
                  <w:rPr/>
                </w:rPrChange>
              </w:rPr>
            </w:r>
            <w:r w:rsidRPr="00622754">
              <w:rPr>
                <w:rPrChange w:id="4118" w:author="Autor">
                  <w:rPr>
                    <w:rStyle w:val="Jemnodkaz"/>
                    <w:rFonts w:asciiTheme="minorHAnsi" w:hAnsiTheme="minorHAnsi"/>
                    <w:color w:val="auto"/>
                    <w:sz w:val="20"/>
                    <w:szCs w:val="20"/>
                  </w:rPr>
                </w:rPrChange>
              </w:rPr>
              <w:fldChar w:fldCharType="separate"/>
            </w:r>
            <w:ins w:id="4119" w:author="Autor">
              <w:r w:rsidR="004927B2" w:rsidRPr="00622754">
                <w:t>6. Vyhodnotenie splnenia podmienok účasti</w:t>
              </w:r>
              <w:del w:id="4120" w:author="Autor">
                <w:r w:rsidR="00502B9B" w:rsidRPr="00622754" w:rsidDel="004927B2">
                  <w:delText>6. Vyhodnotenie splnenia podmienok účasti</w:delText>
                </w:r>
                <w:r w:rsidR="00930F80" w:rsidRPr="00622754" w:rsidDel="004927B2">
                  <w:delText>6. Vyhodnotenie splnenia podmienok účasti</w:delText>
                </w:r>
              </w:del>
            </w:ins>
            <w:del w:id="4121" w:author="Autor">
              <w:r w:rsidR="001A3470" w:rsidRPr="00622754" w:rsidDel="004927B2">
                <w:rPr>
                  <w:rPrChange w:id="4122" w:author="Autor">
                    <w:rPr>
                      <w:rStyle w:val="Jemnodkaz"/>
                      <w:rFonts w:asciiTheme="minorHAnsi" w:hAnsiTheme="minorHAnsi"/>
                      <w:color w:val="auto"/>
                      <w:sz w:val="20"/>
                      <w:szCs w:val="20"/>
                    </w:rPr>
                  </w:rPrChange>
                </w:rPr>
                <w:delText>6. Vyhodnotenie splnenia podmienok účasti</w:delText>
              </w:r>
            </w:del>
            <w:r w:rsidRPr="00622754">
              <w:rPr>
                <w:rPrChange w:id="4123" w:author="Autor">
                  <w:rPr>
                    <w:rStyle w:val="Jemnodkaz"/>
                    <w:rFonts w:asciiTheme="minorHAnsi" w:hAnsiTheme="minorHAnsi"/>
                    <w:color w:val="auto"/>
                    <w:sz w:val="20"/>
                    <w:szCs w:val="20"/>
                  </w:rPr>
                </w:rPrChange>
              </w:rPr>
              <w:fldChar w:fldCharType="end"/>
            </w:r>
          </w:p>
          <w:p w:rsidR="004927B2" w:rsidRPr="00622754" w:rsidRDefault="002C7B90">
            <w:pPr>
              <w:rPr>
                <w:ins w:id="4124" w:author="Autor"/>
                <w:rPrChange w:id="4125" w:author="Autor">
                  <w:rPr>
                    <w:ins w:id="4126" w:author="Autor"/>
                    <w:rFonts w:asciiTheme="minorHAnsi" w:hAnsiTheme="minorHAnsi"/>
                    <w:color w:val="1F497D" w:themeColor="text2"/>
                  </w:rPr>
                </w:rPrChange>
              </w:rPr>
              <w:pPrChange w:id="4127" w:author="Autor">
                <w:pPr>
                  <w:jc w:val="both"/>
                </w:pPr>
              </w:pPrChange>
            </w:pPr>
            <w:r w:rsidRPr="00622754">
              <w:rPr>
                <w:rPrChange w:id="4128" w:author="Autor">
                  <w:rPr>
                    <w:rStyle w:val="Jemnodkaz"/>
                    <w:rFonts w:asciiTheme="minorHAnsi" w:hAnsiTheme="minorHAnsi"/>
                    <w:color w:val="auto"/>
                    <w:sz w:val="20"/>
                    <w:szCs w:val="20"/>
                  </w:rPr>
                </w:rPrChange>
              </w:rPr>
              <w:fldChar w:fldCharType="begin"/>
            </w:r>
            <w:r w:rsidRPr="00622754">
              <w:rPr>
                <w:rPrChange w:id="4129" w:author="Autor">
                  <w:rPr>
                    <w:rStyle w:val="Jemnodkaz"/>
                    <w:rFonts w:asciiTheme="minorHAnsi" w:hAnsiTheme="minorHAnsi"/>
                    <w:color w:val="auto"/>
                    <w:sz w:val="20"/>
                    <w:szCs w:val="20"/>
                  </w:rPr>
                </w:rPrChange>
              </w:rPr>
              <w:instrText xml:space="preserve"> REF _Ref417893163 \h  \* MERGEFORMAT </w:instrText>
            </w:r>
            <w:r w:rsidRPr="00622754">
              <w:rPr>
                <w:rPrChange w:id="4130" w:author="Autor">
                  <w:rPr/>
                </w:rPrChange>
              </w:rPr>
            </w:r>
            <w:r w:rsidRPr="00622754">
              <w:rPr>
                <w:rPrChange w:id="4131" w:author="Autor">
                  <w:rPr>
                    <w:rStyle w:val="Jemnodkaz"/>
                    <w:rFonts w:asciiTheme="minorHAnsi" w:hAnsiTheme="minorHAnsi"/>
                    <w:color w:val="auto"/>
                  </w:rPr>
                </w:rPrChange>
              </w:rPr>
              <w:fldChar w:fldCharType="separate"/>
            </w:r>
          </w:p>
          <w:p w:rsidR="00502B9B" w:rsidRPr="00622754" w:rsidDel="004927B2" w:rsidRDefault="004927B2">
            <w:pPr>
              <w:rPr>
                <w:ins w:id="4132" w:author="Autor"/>
                <w:del w:id="4133" w:author="Autor"/>
                <w:rPrChange w:id="4134" w:author="Autor">
                  <w:rPr>
                    <w:ins w:id="4135" w:author="Autor"/>
                    <w:del w:id="4136" w:author="Autor"/>
                    <w:rFonts w:asciiTheme="minorHAnsi" w:hAnsiTheme="minorHAnsi"/>
                    <w:color w:val="1F497D" w:themeColor="text2"/>
                  </w:rPr>
                </w:rPrChange>
              </w:rPr>
              <w:pPrChange w:id="4137" w:author="Autor">
                <w:pPr>
                  <w:jc w:val="both"/>
                </w:pPr>
              </w:pPrChange>
            </w:pPr>
            <w:ins w:id="4138" w:author="Autor">
              <w:r w:rsidRPr="00622754">
                <w:t>7. Vyhodnotenie ponúk</w:t>
              </w:r>
            </w:ins>
          </w:p>
          <w:p w:rsidR="00930F80" w:rsidRPr="00622754" w:rsidDel="004927B2" w:rsidRDefault="00502B9B">
            <w:pPr>
              <w:rPr>
                <w:ins w:id="4139" w:author="Autor"/>
                <w:del w:id="4140" w:author="Autor"/>
                <w:rPrChange w:id="4141" w:author="Autor">
                  <w:rPr>
                    <w:ins w:id="4142" w:author="Autor"/>
                    <w:del w:id="4143" w:author="Autor"/>
                    <w:rFonts w:asciiTheme="minorHAnsi" w:hAnsiTheme="minorHAnsi"/>
                    <w:color w:val="1F497D" w:themeColor="text2"/>
                  </w:rPr>
                </w:rPrChange>
              </w:rPr>
              <w:pPrChange w:id="4144" w:author="Autor">
                <w:pPr>
                  <w:jc w:val="both"/>
                </w:pPr>
              </w:pPrChange>
            </w:pPr>
            <w:ins w:id="4145" w:author="Autor">
              <w:del w:id="4146" w:author="Autor">
                <w:r w:rsidRPr="00622754" w:rsidDel="004927B2">
                  <w:delText>7. Vyhodnotenie ponúk</w:delText>
                </w:r>
              </w:del>
            </w:ins>
          </w:p>
          <w:p w:rsidR="001A3470" w:rsidRPr="00622754" w:rsidDel="004927B2" w:rsidRDefault="00930F80">
            <w:pPr>
              <w:rPr>
                <w:del w:id="4147" w:author="Autor"/>
                <w:rPrChange w:id="4148" w:author="Autor">
                  <w:rPr>
                    <w:del w:id="4149" w:author="Autor"/>
                    <w:rStyle w:val="Jemnodkaz"/>
                    <w:rFonts w:asciiTheme="minorHAnsi" w:hAnsiTheme="minorHAnsi"/>
                    <w:color w:val="auto"/>
                    <w:sz w:val="20"/>
                    <w:szCs w:val="20"/>
                  </w:rPr>
                </w:rPrChange>
              </w:rPr>
              <w:pPrChange w:id="4150" w:author="Autor">
                <w:pPr>
                  <w:jc w:val="both"/>
                </w:pPr>
              </w:pPrChange>
            </w:pPr>
            <w:ins w:id="4151" w:author="Autor">
              <w:del w:id="4152" w:author="Autor">
                <w:r w:rsidRPr="00622754" w:rsidDel="004927B2">
                  <w:rPr>
                    <w:rPrChange w:id="4153" w:author="Autor">
                      <w:rPr>
                        <w:bCs/>
                        <w:color w:val="17365D" w:themeColor="text2" w:themeShade="BF"/>
                        <w:spacing w:val="5"/>
                        <w:u w:val="single"/>
                      </w:rPr>
                    </w:rPrChange>
                  </w:rPr>
                  <w:delText>7. Vyhodnotenie ponúk</w:delText>
                </w:r>
              </w:del>
            </w:ins>
          </w:p>
          <w:p w:rsidR="002C7B90" w:rsidRPr="000157BB" w:rsidRDefault="001A3470">
            <w:pPr>
              <w:rPr>
                <w:rStyle w:val="Jemnodkaz"/>
                <w:rFonts w:asciiTheme="minorHAnsi" w:hAnsiTheme="minorHAnsi"/>
                <w:color w:val="auto"/>
              </w:rPr>
              <w:pPrChange w:id="4154" w:author="Autor">
                <w:pPr>
                  <w:jc w:val="both"/>
                </w:pPr>
              </w:pPrChange>
            </w:pPr>
            <w:del w:id="4155" w:author="Autor">
              <w:r w:rsidRPr="00622754" w:rsidDel="004927B2">
                <w:rPr>
                  <w:rPrChange w:id="4156" w:author="Autor">
                    <w:rPr>
                      <w:rStyle w:val="Jemnodkaz"/>
                      <w:rFonts w:asciiTheme="minorHAnsi" w:hAnsiTheme="minorHAnsi"/>
                      <w:color w:val="auto"/>
                      <w:sz w:val="20"/>
                      <w:szCs w:val="20"/>
                    </w:rPr>
                  </w:rPrChange>
                </w:rPr>
                <w:delText>7. Vyhodnotenie ponúk</w:delText>
              </w:r>
            </w:del>
            <w:r w:rsidR="002C7B90" w:rsidRPr="00622754">
              <w:rPr>
                <w:rPrChange w:id="4157" w:author="Autor">
                  <w:rPr>
                    <w:rStyle w:val="Jemnodkaz"/>
                    <w:rFonts w:asciiTheme="minorHAnsi" w:hAnsiTheme="minorHAnsi"/>
                    <w:color w:val="auto"/>
                  </w:rPr>
                </w:rPrChange>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622754" w:rsidRDefault="002C7B90">
            <w:pPr>
              <w:rPr>
                <w:rPrChange w:id="4158" w:author="Autor">
                  <w:rPr>
                    <w:rStyle w:val="Jemnodkaz"/>
                    <w:rFonts w:asciiTheme="minorHAnsi" w:hAnsiTheme="minorHAnsi"/>
                    <w:color w:val="auto"/>
                    <w:sz w:val="20"/>
                    <w:szCs w:val="20"/>
                  </w:rPr>
                </w:rPrChange>
              </w:rPr>
              <w:pPrChange w:id="4159" w:author="Autor">
                <w:pPr>
                  <w:jc w:val="both"/>
                </w:pPr>
              </w:pPrChange>
            </w:pPr>
            <w:r w:rsidRPr="00622754">
              <w:rPr>
                <w:rPrChange w:id="4160" w:author="Autor">
                  <w:rPr>
                    <w:rStyle w:val="Jemnodkaz"/>
                    <w:rFonts w:asciiTheme="minorHAnsi" w:hAnsiTheme="minorHAnsi"/>
                    <w:color w:val="auto"/>
                    <w:sz w:val="20"/>
                    <w:szCs w:val="20"/>
                  </w:rPr>
                </w:rPrChange>
              </w:rPr>
              <w:fldChar w:fldCharType="begin"/>
            </w:r>
            <w:r w:rsidRPr="00622754">
              <w:rPr>
                <w:rPrChange w:id="4161" w:author="Autor">
                  <w:rPr>
                    <w:rStyle w:val="Jemnodkaz"/>
                    <w:rFonts w:asciiTheme="minorHAnsi" w:hAnsiTheme="minorHAnsi"/>
                    <w:color w:val="auto"/>
                    <w:sz w:val="20"/>
                    <w:szCs w:val="20"/>
                  </w:rPr>
                </w:rPrChange>
              </w:rPr>
              <w:instrText xml:space="preserve"> REF _Ref417893187 \h  \* MERGEFORMAT </w:instrText>
            </w:r>
            <w:r w:rsidRPr="00622754">
              <w:rPr>
                <w:rPrChange w:id="4162" w:author="Autor">
                  <w:rPr/>
                </w:rPrChange>
              </w:rPr>
            </w:r>
            <w:r w:rsidRPr="00622754">
              <w:rPr>
                <w:rPrChange w:id="4163" w:author="Autor">
                  <w:rPr>
                    <w:rStyle w:val="Jemnodkaz"/>
                    <w:rFonts w:asciiTheme="minorHAnsi" w:hAnsiTheme="minorHAnsi"/>
                    <w:color w:val="auto"/>
                    <w:sz w:val="20"/>
                    <w:szCs w:val="20"/>
                  </w:rPr>
                </w:rPrChange>
              </w:rPr>
              <w:fldChar w:fldCharType="separate"/>
            </w:r>
            <w:ins w:id="4164" w:author="Autor">
              <w:r w:rsidR="004927B2" w:rsidRPr="00622754">
                <w:t>4. Súťažné podklady</w:t>
              </w:r>
              <w:del w:id="4165" w:author="Autor">
                <w:r w:rsidR="00502B9B" w:rsidRPr="00622754" w:rsidDel="004927B2">
                  <w:delText>4. Súťažné podklady</w:delText>
                </w:r>
                <w:r w:rsidR="00930F80" w:rsidRPr="00622754" w:rsidDel="004927B2">
                  <w:delText>4. Súťažné podklady</w:delText>
                </w:r>
              </w:del>
            </w:ins>
            <w:del w:id="4166" w:author="Autor">
              <w:r w:rsidR="001A3470" w:rsidRPr="00622754" w:rsidDel="004927B2">
                <w:rPr>
                  <w:rPrChange w:id="4167" w:author="Autor">
                    <w:rPr>
                      <w:rStyle w:val="Jemnodkaz"/>
                      <w:rFonts w:asciiTheme="minorHAnsi" w:hAnsiTheme="minorHAnsi"/>
                      <w:color w:val="auto"/>
                      <w:sz w:val="20"/>
                      <w:szCs w:val="20"/>
                    </w:rPr>
                  </w:rPrChange>
                </w:rPr>
                <w:delText>4. Súťažné podklady</w:delText>
              </w:r>
            </w:del>
            <w:r w:rsidRPr="00622754">
              <w:rPr>
                <w:rPrChange w:id="4168" w:author="Autor">
                  <w:rPr>
                    <w:rStyle w:val="Jemnodkaz"/>
                    <w:rFonts w:asciiTheme="minorHAnsi" w:hAnsiTheme="minorHAnsi"/>
                    <w:color w:val="auto"/>
                    <w:sz w:val="20"/>
                    <w:szCs w:val="20"/>
                  </w:rPr>
                </w:rPrChange>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622754" w:rsidRDefault="002C7B90">
            <w:pPr>
              <w:rPr>
                <w:rPrChange w:id="4169" w:author="Autor">
                  <w:rPr>
                    <w:rStyle w:val="Jemnodkaz"/>
                    <w:rFonts w:asciiTheme="minorHAnsi" w:hAnsiTheme="minorHAnsi"/>
                    <w:color w:val="auto"/>
                    <w:sz w:val="20"/>
                    <w:szCs w:val="20"/>
                  </w:rPr>
                </w:rPrChange>
              </w:rPr>
              <w:pPrChange w:id="4170" w:author="Autor">
                <w:pPr>
                  <w:jc w:val="both"/>
                </w:pPr>
              </w:pPrChange>
            </w:pPr>
            <w:r w:rsidRPr="00622754">
              <w:rPr>
                <w:rPrChange w:id="4171" w:author="Autor">
                  <w:rPr>
                    <w:rStyle w:val="Jemnodkaz"/>
                    <w:rFonts w:asciiTheme="minorHAnsi" w:hAnsiTheme="minorHAnsi"/>
                    <w:color w:val="auto"/>
                    <w:sz w:val="20"/>
                    <w:szCs w:val="20"/>
                  </w:rPr>
                </w:rPrChange>
              </w:rPr>
              <w:fldChar w:fldCharType="begin"/>
            </w:r>
            <w:r w:rsidRPr="00622754">
              <w:rPr>
                <w:rPrChange w:id="4172" w:author="Autor">
                  <w:rPr>
                    <w:rStyle w:val="Jemnodkaz"/>
                    <w:rFonts w:asciiTheme="minorHAnsi" w:hAnsiTheme="minorHAnsi"/>
                    <w:color w:val="auto"/>
                    <w:sz w:val="20"/>
                    <w:szCs w:val="20"/>
                  </w:rPr>
                </w:rPrChange>
              </w:rPr>
              <w:instrText xml:space="preserve"> REF _Ref417893201 \h  \* MERGEFORMAT </w:instrText>
            </w:r>
            <w:r w:rsidRPr="00622754">
              <w:rPr>
                <w:rPrChange w:id="4173" w:author="Autor">
                  <w:rPr/>
                </w:rPrChange>
              </w:rPr>
            </w:r>
            <w:r w:rsidRPr="00622754">
              <w:rPr>
                <w:rPrChange w:id="4174" w:author="Autor">
                  <w:rPr>
                    <w:rStyle w:val="Jemnodkaz"/>
                    <w:rFonts w:asciiTheme="minorHAnsi" w:hAnsiTheme="minorHAnsi"/>
                    <w:color w:val="auto"/>
                    <w:sz w:val="20"/>
                    <w:szCs w:val="20"/>
                  </w:rPr>
                </w:rPrChange>
              </w:rPr>
              <w:fldChar w:fldCharType="separate"/>
            </w:r>
            <w:ins w:id="4175" w:author="Autor">
              <w:r w:rsidR="004927B2" w:rsidRPr="00622754">
                <w:t>2.  Predpokladaná hodnota zákazky</w:t>
              </w:r>
              <w:del w:id="4176" w:author="Autor">
                <w:r w:rsidR="00502B9B" w:rsidRPr="00622754" w:rsidDel="004927B2">
                  <w:delText>2.  Predpokladaná hodnota zákazky</w:delText>
                </w:r>
                <w:r w:rsidR="00930F80" w:rsidRPr="00622754" w:rsidDel="004927B2">
                  <w:delText>2.  Predpokladaná hodnota zákazky</w:delText>
                </w:r>
              </w:del>
            </w:ins>
            <w:del w:id="4177" w:author="Autor">
              <w:r w:rsidR="001A3470" w:rsidRPr="00622754" w:rsidDel="004927B2">
                <w:rPr>
                  <w:rPrChange w:id="4178" w:author="Autor">
                    <w:rPr>
                      <w:rStyle w:val="Jemnodkaz"/>
                      <w:rFonts w:asciiTheme="minorHAnsi" w:hAnsiTheme="minorHAnsi"/>
                      <w:color w:val="auto"/>
                      <w:sz w:val="20"/>
                      <w:szCs w:val="20"/>
                    </w:rPr>
                  </w:rPrChange>
                </w:rPr>
                <w:delText>2</w:delText>
              </w:r>
            </w:del>
            <w:ins w:id="4179" w:author="Autor">
              <w:del w:id="4180" w:author="Autor">
                <w:r w:rsidR="001A3470" w:rsidRPr="00622754" w:rsidDel="004927B2">
                  <w:rPr>
                    <w:rPrChange w:id="4181" w:author="Autor">
                      <w:rPr>
                        <w:rFonts w:asciiTheme="minorHAnsi" w:hAnsiTheme="minorHAnsi"/>
                        <w:color w:val="1F497D" w:themeColor="text2"/>
                      </w:rPr>
                    </w:rPrChange>
                  </w:rPr>
                  <w:delText xml:space="preserve">. </w:delText>
                </w:r>
              </w:del>
            </w:ins>
            <w:del w:id="4182" w:author="Autor">
              <w:r w:rsidR="001A3470" w:rsidRPr="00622754" w:rsidDel="004927B2">
                <w:rPr>
                  <w:rPrChange w:id="4183" w:author="Autor">
                    <w:rPr>
                      <w:rStyle w:val="Jemnodkaz"/>
                      <w:rFonts w:asciiTheme="minorHAnsi" w:hAnsiTheme="minorHAnsi"/>
                      <w:color w:val="auto"/>
                      <w:sz w:val="20"/>
                      <w:szCs w:val="20"/>
                    </w:rPr>
                  </w:rPrChange>
                </w:rPr>
                <w:delText xml:space="preserve"> Predpokladaná hodnota zákazky</w:delText>
              </w:r>
            </w:del>
            <w:r w:rsidRPr="00622754">
              <w:rPr>
                <w:rPrChange w:id="4184" w:author="Autor">
                  <w:rPr>
                    <w:rStyle w:val="Jemnodkaz"/>
                    <w:rFonts w:asciiTheme="minorHAnsi" w:hAnsiTheme="minorHAnsi"/>
                    <w:color w:val="auto"/>
                    <w:sz w:val="20"/>
                    <w:szCs w:val="20"/>
                  </w:rPr>
                </w:rPrChange>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8B1114" w:rsidRDefault="002C7B90" w:rsidP="007B5571">
            <w:pPr>
              <w:jc w:val="both"/>
              <w:rPr>
                <w:rFonts w:asciiTheme="minorHAnsi" w:hAnsiTheme="minorHAnsi" w:cstheme="majorBidi"/>
                <w:sz w:val="20"/>
                <w:szCs w:val="20"/>
                <w:lang w:eastAsia="sk-SK"/>
              </w:rPr>
            </w:pPr>
            <w:r w:rsidRPr="008B1114">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622754" w:rsidRDefault="002C7B90">
            <w:pPr>
              <w:rPr>
                <w:rPrChange w:id="4185" w:author="Autor">
                  <w:rPr>
                    <w:rStyle w:val="Jemnodkaz"/>
                    <w:rFonts w:asciiTheme="minorHAnsi" w:hAnsiTheme="minorHAnsi"/>
                    <w:color w:val="auto"/>
                    <w:sz w:val="20"/>
                    <w:szCs w:val="20"/>
                  </w:rPr>
                </w:rPrChange>
              </w:rPr>
              <w:pPrChange w:id="4186" w:author="Autor">
                <w:pPr>
                  <w:jc w:val="both"/>
                </w:pPr>
              </w:pPrChange>
            </w:pPr>
            <w:r w:rsidRPr="00622754">
              <w:rPr>
                <w:rPrChange w:id="4187" w:author="Autor">
                  <w:rPr>
                    <w:rStyle w:val="Jemnodkaz"/>
                    <w:rFonts w:asciiTheme="minorHAnsi" w:hAnsiTheme="minorHAnsi"/>
                    <w:color w:val="auto"/>
                    <w:sz w:val="20"/>
                    <w:szCs w:val="20"/>
                  </w:rPr>
                </w:rPrChange>
              </w:rPr>
              <w:fldChar w:fldCharType="begin"/>
            </w:r>
            <w:r w:rsidRPr="00622754">
              <w:rPr>
                <w:rPrChange w:id="4188" w:author="Autor">
                  <w:rPr>
                    <w:rStyle w:val="Jemnodkaz"/>
                    <w:rFonts w:asciiTheme="minorHAnsi" w:hAnsiTheme="minorHAnsi"/>
                    <w:color w:val="auto"/>
                    <w:sz w:val="20"/>
                    <w:szCs w:val="20"/>
                  </w:rPr>
                </w:rPrChange>
              </w:rPr>
              <w:instrText xml:space="preserve"> REF _Ref417893201 \h  \* MERGEFORMAT </w:instrText>
            </w:r>
            <w:r w:rsidRPr="00622754">
              <w:rPr>
                <w:rPrChange w:id="4189" w:author="Autor">
                  <w:rPr/>
                </w:rPrChange>
              </w:rPr>
            </w:r>
            <w:r w:rsidRPr="00622754">
              <w:rPr>
                <w:rPrChange w:id="4190" w:author="Autor">
                  <w:rPr>
                    <w:rStyle w:val="Jemnodkaz"/>
                    <w:rFonts w:asciiTheme="minorHAnsi" w:hAnsiTheme="minorHAnsi"/>
                    <w:color w:val="auto"/>
                    <w:sz w:val="20"/>
                    <w:szCs w:val="20"/>
                  </w:rPr>
                </w:rPrChange>
              </w:rPr>
              <w:fldChar w:fldCharType="separate"/>
            </w:r>
            <w:ins w:id="4191" w:author="Autor">
              <w:r w:rsidR="004927B2" w:rsidRPr="00622754">
                <w:t>2.  Predpokladaná hodnota zákazky</w:t>
              </w:r>
              <w:del w:id="4192" w:author="Autor">
                <w:r w:rsidR="00502B9B" w:rsidRPr="00622754" w:rsidDel="004927B2">
                  <w:delText>2.  Predpokladaná hodnota zákazky</w:delText>
                </w:r>
                <w:r w:rsidR="00930F80" w:rsidRPr="00622754" w:rsidDel="004927B2">
                  <w:delText>2.  Predpokladaná hodnota zákazky</w:delText>
                </w:r>
              </w:del>
            </w:ins>
            <w:del w:id="4193" w:author="Autor">
              <w:r w:rsidR="001A3470" w:rsidRPr="00622754" w:rsidDel="004927B2">
                <w:rPr>
                  <w:rPrChange w:id="4194" w:author="Autor">
                    <w:rPr>
                      <w:rStyle w:val="Jemnodkaz"/>
                      <w:rFonts w:asciiTheme="minorHAnsi" w:hAnsiTheme="minorHAnsi"/>
                      <w:color w:val="auto"/>
                      <w:sz w:val="20"/>
                      <w:szCs w:val="20"/>
                    </w:rPr>
                  </w:rPrChange>
                </w:rPr>
                <w:delText>2</w:delText>
              </w:r>
            </w:del>
            <w:ins w:id="4195" w:author="Autor">
              <w:del w:id="4196" w:author="Autor">
                <w:r w:rsidR="001A3470" w:rsidRPr="00622754" w:rsidDel="004927B2">
                  <w:rPr>
                    <w:rPrChange w:id="4197" w:author="Autor">
                      <w:rPr>
                        <w:rFonts w:asciiTheme="minorHAnsi" w:hAnsiTheme="minorHAnsi"/>
                        <w:color w:val="1F497D" w:themeColor="text2"/>
                      </w:rPr>
                    </w:rPrChange>
                  </w:rPr>
                  <w:delText xml:space="preserve">. </w:delText>
                </w:r>
              </w:del>
            </w:ins>
            <w:del w:id="4198" w:author="Autor">
              <w:r w:rsidR="001A3470" w:rsidRPr="00622754" w:rsidDel="004927B2">
                <w:rPr>
                  <w:rPrChange w:id="4199" w:author="Autor">
                    <w:rPr>
                      <w:rStyle w:val="Jemnodkaz"/>
                      <w:rFonts w:asciiTheme="minorHAnsi" w:hAnsiTheme="minorHAnsi"/>
                      <w:color w:val="auto"/>
                      <w:sz w:val="20"/>
                      <w:szCs w:val="20"/>
                    </w:rPr>
                  </w:rPrChange>
                </w:rPr>
                <w:delText xml:space="preserve"> Predpokladaná hodnota zákazky</w:delText>
              </w:r>
            </w:del>
            <w:r w:rsidRPr="00622754">
              <w:rPr>
                <w:rPrChange w:id="4200" w:author="Autor">
                  <w:rPr>
                    <w:rStyle w:val="Jemnodkaz"/>
                    <w:rFonts w:asciiTheme="minorHAnsi" w:hAnsiTheme="minorHAnsi"/>
                    <w:color w:val="auto"/>
                    <w:sz w:val="20"/>
                    <w:szCs w:val="20"/>
                  </w:rPr>
                </w:rPrChange>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8B111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Nepredloženie zmluvy/ dodatku k  zmluve </w:t>
            </w:r>
            <w:ins w:id="4201" w:author="Autor">
              <w:r w:rsidR="008B1114">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 xml:space="preserve">na kontrolu na RO </w:t>
            </w:r>
            <w:del w:id="4202" w:author="Autor">
              <w:r w:rsidRPr="001A4CEC" w:rsidDel="008B1114">
                <w:rPr>
                  <w:rFonts w:asciiTheme="minorHAnsi" w:hAnsiTheme="minorHAnsi" w:cstheme="majorBidi"/>
                  <w:sz w:val="20"/>
                  <w:szCs w:val="20"/>
                  <w:lang w:eastAsia="sk-SK"/>
                </w:rPr>
                <w:delText>pred jeho podpisom</w:delText>
              </w:r>
            </w:del>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del w:id="4203" w:author="Autor">
              <w:r w:rsidRPr="00785C19">
                <w:rPr>
                  <w:rStyle w:val="Jemnodkaz"/>
                  <w:rFonts w:asciiTheme="minorHAnsi" w:hAnsiTheme="minorHAnsi"/>
                  <w:color w:val="auto"/>
                  <w:sz w:val="20"/>
                  <w:szCs w:val="20"/>
                </w:rPr>
                <w:fldChar w:fldCharType="end"/>
              </w:r>
            </w:del>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pPr>
              <w:rPr>
                <w:rFonts w:asciiTheme="minorHAnsi" w:hAnsiTheme="minorHAnsi" w:cstheme="majorBidi"/>
                <w:sz w:val="20"/>
                <w:szCs w:val="20"/>
                <w:lang w:eastAsia="sk-SK"/>
              </w:rPr>
              <w:pPrChange w:id="4204" w:author="Autor">
                <w:pPr>
                  <w:jc w:val="both"/>
                </w:pPr>
              </w:pPrChange>
            </w:pPr>
            <w:r w:rsidRPr="001A4CEC">
              <w:rPr>
                <w:rFonts w:asciiTheme="minorHAnsi" w:hAnsiTheme="minorHAnsi" w:cstheme="majorBidi"/>
                <w:sz w:val="20"/>
                <w:szCs w:val="20"/>
                <w:lang w:eastAsia="sk-SK"/>
              </w:rPr>
              <w:t xml:space="preserve">Nesúlad medzi zmluvou </w:t>
            </w:r>
            <w:ins w:id="4205" w:author="Autor">
              <w:r w:rsidR="008B1114">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 xml:space="preserve">a SP/oznámením </w:t>
            </w:r>
            <w:ins w:id="4206" w:author="Autor">
              <w:r w:rsidR="008B1114">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4927B2" w:rsidRPr="00622754" w:rsidRDefault="002C7B90">
            <w:pPr>
              <w:rPr>
                <w:ins w:id="4207" w:author="Autor"/>
                <w:rPrChange w:id="4208" w:author="Autor">
                  <w:rPr>
                    <w:ins w:id="4209" w:author="Autor"/>
                    <w:rFonts w:asciiTheme="minorHAnsi" w:hAnsiTheme="minorHAnsi"/>
                    <w:color w:val="1F497D" w:themeColor="text2"/>
                  </w:rPr>
                </w:rPrChange>
              </w:rPr>
              <w:pPrChange w:id="4210" w:author="Autor">
                <w:pPr>
                  <w:pStyle w:val="Odsekzoznamu"/>
                  <w:ind w:left="426"/>
                  <w:jc w:val="both"/>
                </w:pPr>
              </w:pPrChange>
            </w:pPr>
            <w:r w:rsidRPr="00622754">
              <w:rPr>
                <w:rPrChange w:id="4211" w:author="Autor">
                  <w:rPr>
                    <w:rStyle w:val="Jemnodkaz"/>
                    <w:rFonts w:asciiTheme="minorHAnsi" w:hAnsiTheme="minorHAnsi"/>
                    <w:color w:val="auto"/>
                    <w:sz w:val="20"/>
                    <w:szCs w:val="20"/>
                  </w:rPr>
                </w:rPrChange>
              </w:rPr>
              <w:fldChar w:fldCharType="begin"/>
            </w:r>
            <w:r w:rsidRPr="00622754">
              <w:rPr>
                <w:rPrChange w:id="4212" w:author="Autor">
                  <w:rPr>
                    <w:rStyle w:val="Jemnodkaz"/>
                    <w:rFonts w:asciiTheme="minorHAnsi" w:hAnsiTheme="minorHAnsi"/>
                    <w:color w:val="auto"/>
                    <w:sz w:val="20"/>
                    <w:szCs w:val="20"/>
                  </w:rPr>
                </w:rPrChange>
              </w:rPr>
              <w:instrText xml:space="preserve"> REF _Ref417893409 \h  \* MERGEFORMAT </w:instrText>
            </w:r>
            <w:r w:rsidRPr="00622754">
              <w:rPr>
                <w:rPrChange w:id="4213" w:author="Autor">
                  <w:rPr/>
                </w:rPrChange>
              </w:rPr>
            </w:r>
            <w:r w:rsidRPr="00622754">
              <w:rPr>
                <w:rPrChange w:id="4214" w:author="Autor">
                  <w:rPr>
                    <w:rStyle w:val="Jemnodkaz"/>
                    <w:rFonts w:asciiTheme="minorHAnsi" w:hAnsiTheme="minorHAnsi"/>
                    <w:color w:val="auto"/>
                    <w:sz w:val="20"/>
                    <w:szCs w:val="20"/>
                  </w:rPr>
                </w:rPrChange>
              </w:rPr>
              <w:fldChar w:fldCharType="separate"/>
            </w:r>
          </w:p>
          <w:p w:rsidR="00502B9B" w:rsidRPr="00622754" w:rsidDel="004927B2" w:rsidRDefault="004927B2">
            <w:pPr>
              <w:rPr>
                <w:ins w:id="4215" w:author="Autor"/>
                <w:del w:id="4216" w:author="Autor"/>
                <w:rPrChange w:id="4217" w:author="Autor">
                  <w:rPr>
                    <w:ins w:id="4218" w:author="Autor"/>
                    <w:del w:id="4219" w:author="Autor"/>
                    <w:rFonts w:asciiTheme="minorHAnsi" w:hAnsiTheme="minorHAnsi"/>
                    <w:color w:val="1F497D" w:themeColor="text2"/>
                  </w:rPr>
                </w:rPrChange>
              </w:rPr>
              <w:pPrChange w:id="4220" w:author="Autor">
                <w:pPr>
                  <w:pStyle w:val="Odsekzoznamu"/>
                  <w:ind w:left="426"/>
                  <w:jc w:val="both"/>
                </w:pPr>
              </w:pPrChange>
            </w:pPr>
            <w:ins w:id="4221" w:author="Autor">
              <w:r w:rsidRPr="00622754">
                <w:t>10. Uzavretie zmluvy</w:t>
              </w:r>
            </w:ins>
          </w:p>
          <w:p w:rsidR="00930F80" w:rsidRPr="00622754" w:rsidDel="004927B2" w:rsidRDefault="00502B9B">
            <w:pPr>
              <w:rPr>
                <w:ins w:id="4222" w:author="Autor"/>
                <w:del w:id="4223" w:author="Autor"/>
                <w:rPrChange w:id="4224" w:author="Autor">
                  <w:rPr>
                    <w:ins w:id="4225" w:author="Autor"/>
                    <w:del w:id="4226" w:author="Autor"/>
                    <w:rFonts w:asciiTheme="minorHAnsi" w:hAnsiTheme="minorHAnsi"/>
                    <w:color w:val="1F497D" w:themeColor="text2"/>
                  </w:rPr>
                </w:rPrChange>
              </w:rPr>
              <w:pPrChange w:id="4227" w:author="Autor">
                <w:pPr>
                  <w:pStyle w:val="Odsekzoznamu"/>
                  <w:ind w:left="426"/>
                  <w:jc w:val="both"/>
                </w:pPr>
              </w:pPrChange>
            </w:pPr>
            <w:ins w:id="4228" w:author="Autor">
              <w:del w:id="4229" w:author="Autor">
                <w:r w:rsidRPr="00622754" w:rsidDel="004927B2">
                  <w:delText>10. Uzavretie zmluvy</w:delText>
                </w:r>
              </w:del>
            </w:ins>
          </w:p>
          <w:p w:rsidR="001A3470" w:rsidRPr="00622754" w:rsidDel="004927B2" w:rsidRDefault="00930F80">
            <w:pPr>
              <w:rPr>
                <w:del w:id="4230" w:author="Autor"/>
                <w:rPrChange w:id="4231" w:author="Autor">
                  <w:rPr>
                    <w:del w:id="4232" w:author="Autor"/>
                    <w:rStyle w:val="Jemnodkaz"/>
                    <w:rFonts w:asciiTheme="minorHAnsi" w:hAnsiTheme="minorHAnsi"/>
                    <w:color w:val="auto"/>
                    <w:sz w:val="20"/>
                    <w:szCs w:val="20"/>
                  </w:rPr>
                </w:rPrChange>
              </w:rPr>
              <w:pPrChange w:id="4233" w:author="Autor">
                <w:pPr>
                  <w:pStyle w:val="Odsekzoznamu"/>
                  <w:ind w:left="426"/>
                  <w:jc w:val="both"/>
                </w:pPr>
              </w:pPrChange>
            </w:pPr>
            <w:ins w:id="4234" w:author="Autor">
              <w:del w:id="4235" w:author="Autor">
                <w:r w:rsidRPr="00622754" w:rsidDel="004927B2">
                  <w:rPr>
                    <w:rPrChange w:id="4236" w:author="Autor">
                      <w:rPr>
                        <w:bCs/>
                        <w:color w:val="17365D" w:themeColor="text2" w:themeShade="BF"/>
                        <w:spacing w:val="5"/>
                        <w:u w:val="single"/>
                      </w:rPr>
                    </w:rPrChange>
                  </w:rPr>
                  <w:delText>10. Uzavretie zmluvy</w:delText>
                </w:r>
              </w:del>
            </w:ins>
          </w:p>
          <w:p w:rsidR="002C7B90" w:rsidRPr="00622754" w:rsidRDefault="001A3470">
            <w:pPr>
              <w:rPr>
                <w:rPrChange w:id="4237" w:author="Autor">
                  <w:rPr>
                    <w:rStyle w:val="Jemnodkaz"/>
                    <w:rFonts w:asciiTheme="minorHAnsi" w:hAnsiTheme="minorHAnsi"/>
                    <w:color w:val="auto"/>
                    <w:sz w:val="20"/>
                    <w:szCs w:val="20"/>
                  </w:rPr>
                </w:rPrChange>
              </w:rPr>
              <w:pPrChange w:id="4238" w:author="Autor">
                <w:pPr>
                  <w:jc w:val="both"/>
                </w:pPr>
              </w:pPrChange>
            </w:pPr>
            <w:del w:id="4239" w:author="Autor">
              <w:r w:rsidRPr="00622754" w:rsidDel="004927B2">
                <w:rPr>
                  <w:rPrChange w:id="4240" w:author="Autor">
                    <w:rPr>
                      <w:rStyle w:val="Jemnodkaz"/>
                      <w:rFonts w:asciiTheme="minorHAnsi" w:hAnsiTheme="minorHAnsi"/>
                      <w:color w:val="auto"/>
                      <w:sz w:val="20"/>
                      <w:szCs w:val="20"/>
                    </w:rPr>
                  </w:rPrChange>
                </w:rPr>
                <w:delText>10. Uzavretie zmluvy</w:delText>
              </w:r>
            </w:del>
            <w:r w:rsidR="002C7B90" w:rsidRPr="00622754">
              <w:rPr>
                <w:rPrChange w:id="4241" w:author="Autor">
                  <w:rPr>
                    <w:rStyle w:val="Jemnodkaz"/>
                    <w:rFonts w:asciiTheme="minorHAnsi" w:hAnsiTheme="minorHAnsi"/>
                    <w:color w:val="auto"/>
                    <w:sz w:val="20"/>
                    <w:szCs w:val="20"/>
                  </w:rPr>
                </w:rPrChange>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Nevykonanie </w:t>
            </w:r>
            <w:del w:id="4242" w:author="Autor">
              <w:r w:rsidRPr="001A4CEC" w:rsidDel="00403D84">
                <w:rPr>
                  <w:rFonts w:asciiTheme="minorHAnsi" w:hAnsiTheme="minorHAnsi" w:cstheme="majorBidi"/>
                  <w:sz w:val="20"/>
                  <w:szCs w:val="20"/>
                  <w:lang w:eastAsia="sk-SK"/>
                </w:rPr>
                <w:delText>predbež</w:delText>
              </w:r>
            </w:del>
            <w:ins w:id="4243" w:author="Autor">
              <w:r w:rsidR="00403D84">
                <w:rPr>
                  <w:rFonts w:asciiTheme="minorHAnsi" w:hAnsiTheme="minorHAnsi" w:cstheme="majorBidi"/>
                  <w:sz w:val="20"/>
                  <w:szCs w:val="20"/>
                  <w:lang w:eastAsia="sk-SK"/>
                </w:rPr>
                <w:t>základ</w:t>
              </w:r>
            </w:ins>
            <w:r w:rsidRPr="001A4CEC">
              <w:rPr>
                <w:rFonts w:asciiTheme="minorHAnsi" w:hAnsiTheme="minorHAnsi" w:cstheme="majorBidi"/>
                <w:sz w:val="20"/>
                <w:szCs w:val="20"/>
                <w:lang w:eastAsia="sk-SK"/>
              </w:rPr>
              <w:t xml:space="preserve">nej finančnej kontroly/nedostatočný výkon </w:t>
            </w:r>
            <w:del w:id="4244" w:author="Autor">
              <w:r w:rsidRPr="001A4CEC" w:rsidDel="00403D84">
                <w:rPr>
                  <w:rFonts w:asciiTheme="minorHAnsi" w:hAnsiTheme="minorHAnsi" w:cstheme="majorBidi"/>
                  <w:sz w:val="20"/>
                  <w:szCs w:val="20"/>
                  <w:lang w:eastAsia="sk-SK"/>
                </w:rPr>
                <w:delText>P</w:delText>
              </w:r>
            </w:del>
            <w:ins w:id="4245" w:author="Autor">
              <w:r w:rsidR="00403D84">
                <w:rPr>
                  <w:rFonts w:asciiTheme="minorHAnsi" w:hAnsiTheme="minorHAnsi" w:cstheme="majorBidi"/>
                  <w:sz w:val="20"/>
                  <w:szCs w:val="20"/>
                  <w:lang w:eastAsia="sk-SK"/>
                </w:rPr>
                <w:t>Z</w:t>
              </w:r>
            </w:ins>
            <w:r w:rsidRPr="001A4CEC">
              <w:rPr>
                <w:rFonts w:asciiTheme="minorHAnsi" w:hAnsiTheme="minorHAnsi" w:cstheme="majorBidi"/>
                <w:sz w:val="20"/>
                <w:szCs w:val="20"/>
                <w:lang w:eastAsia="sk-SK"/>
              </w:rPr>
              <w:t>FK na úrovni 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prijímateľa zistila, že ten nevedel preukázať vykonanie administratívnej finančnej kontroly kontrolovan</w:t>
            </w:r>
            <w:del w:id="4246" w:author="Autor">
              <w:r w:rsidRPr="001A4CEC" w:rsidDel="00403D84">
                <w:rPr>
                  <w:rFonts w:asciiTheme="minorHAnsi" w:hAnsiTheme="minorHAnsi" w:cstheme="majorBidi"/>
                  <w:sz w:val="20"/>
                  <w:szCs w:val="20"/>
                  <w:lang w:eastAsia="sk-SK"/>
                </w:rPr>
                <w:delText>ého</w:delText>
              </w:r>
            </w:del>
            <w:ins w:id="4247" w:author="Autor">
              <w:r w:rsidR="00403D84">
                <w:rPr>
                  <w:rFonts w:asciiTheme="minorHAnsi" w:hAnsiTheme="minorHAnsi" w:cstheme="majorBidi"/>
                  <w:sz w:val="20"/>
                  <w:szCs w:val="20"/>
                  <w:lang w:eastAsia="sk-SK"/>
                </w:rPr>
                <w:t>ého</w:t>
              </w:r>
            </w:ins>
            <w:r w:rsidRPr="001A4CEC">
              <w:rPr>
                <w:rFonts w:asciiTheme="minorHAnsi" w:hAnsiTheme="minorHAnsi" w:cstheme="majorBidi"/>
                <w:sz w:val="20"/>
                <w:szCs w:val="20"/>
                <w:lang w:eastAsia="sk-SK"/>
              </w:rPr>
              <w:t xml:space="preserve"> VO v zmysle zákona  </w:t>
            </w:r>
            <w:ins w:id="4248" w:author="Autor">
              <w:r w:rsidR="008B1114">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č. 357/2015 Z.</w:t>
            </w:r>
            <w:ins w:id="4249" w:author="Autor">
              <w:r w:rsidR="008B1114">
                <w:rPr>
                  <w:rFonts w:asciiTheme="minorHAnsi" w:hAnsiTheme="minorHAnsi" w:cstheme="majorBidi"/>
                  <w:sz w:val="20"/>
                  <w:szCs w:val="20"/>
                  <w:lang w:eastAsia="sk-SK"/>
                </w:rPr>
                <w:t xml:space="preserve"> </w:t>
              </w:r>
            </w:ins>
            <w:r w:rsidRPr="001A4CEC">
              <w:rPr>
                <w:rFonts w:asciiTheme="minorHAnsi" w:hAnsiTheme="minorHAnsi" w:cstheme="majorBidi"/>
                <w:sz w:val="20"/>
                <w:szCs w:val="20"/>
                <w:lang w:eastAsia="sk-SK"/>
              </w:rPr>
              <w:t>z. o finančnej kontrole 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4927B2" w:rsidRPr="00622754" w:rsidRDefault="002C7B90">
            <w:pPr>
              <w:rPr>
                <w:ins w:id="4250" w:author="Autor"/>
                <w:rPrChange w:id="4251" w:author="Autor">
                  <w:rPr>
                    <w:ins w:id="4252" w:author="Autor"/>
                    <w:rFonts w:asciiTheme="minorHAnsi" w:hAnsiTheme="minorHAnsi"/>
                    <w:color w:val="1F497D" w:themeColor="text2"/>
                  </w:rPr>
                </w:rPrChange>
              </w:rPr>
              <w:pPrChange w:id="4253" w:author="Autor">
                <w:pPr>
                  <w:pStyle w:val="Odsekzoznamu"/>
                  <w:ind w:left="426"/>
                  <w:jc w:val="both"/>
                </w:pPr>
              </w:pPrChange>
            </w:pPr>
            <w:r w:rsidRPr="00622754">
              <w:rPr>
                <w:rPrChange w:id="4254" w:author="Autor">
                  <w:rPr>
                    <w:rStyle w:val="Jemnodkaz"/>
                    <w:rFonts w:asciiTheme="minorHAnsi" w:hAnsiTheme="minorHAnsi"/>
                    <w:color w:val="auto"/>
                    <w:sz w:val="20"/>
                    <w:szCs w:val="20"/>
                  </w:rPr>
                </w:rPrChange>
              </w:rPr>
              <w:fldChar w:fldCharType="begin"/>
            </w:r>
            <w:r w:rsidRPr="00622754">
              <w:rPr>
                <w:rPrChange w:id="4255" w:author="Autor">
                  <w:rPr>
                    <w:rStyle w:val="Jemnodkaz"/>
                    <w:rFonts w:asciiTheme="minorHAnsi" w:hAnsiTheme="minorHAnsi"/>
                    <w:color w:val="auto"/>
                    <w:sz w:val="20"/>
                    <w:szCs w:val="20"/>
                  </w:rPr>
                </w:rPrChange>
              </w:rPr>
              <w:instrText xml:space="preserve"> REF _Ref417893409 \h  \* MERGEFORMAT </w:instrText>
            </w:r>
            <w:r w:rsidRPr="00622754">
              <w:rPr>
                <w:rPrChange w:id="4256" w:author="Autor">
                  <w:rPr/>
                </w:rPrChange>
              </w:rPr>
            </w:r>
            <w:r w:rsidRPr="00622754">
              <w:rPr>
                <w:rPrChange w:id="4257" w:author="Autor">
                  <w:rPr>
                    <w:rStyle w:val="Jemnodkaz"/>
                    <w:rFonts w:asciiTheme="minorHAnsi" w:hAnsiTheme="minorHAnsi"/>
                    <w:color w:val="auto"/>
                    <w:sz w:val="20"/>
                    <w:szCs w:val="20"/>
                  </w:rPr>
                </w:rPrChange>
              </w:rPr>
              <w:fldChar w:fldCharType="separate"/>
            </w:r>
          </w:p>
          <w:p w:rsidR="00502B9B" w:rsidRPr="00622754" w:rsidDel="004927B2" w:rsidRDefault="004927B2">
            <w:pPr>
              <w:rPr>
                <w:ins w:id="4258" w:author="Autor"/>
                <w:del w:id="4259" w:author="Autor"/>
                <w:rPrChange w:id="4260" w:author="Autor">
                  <w:rPr>
                    <w:ins w:id="4261" w:author="Autor"/>
                    <w:del w:id="4262" w:author="Autor"/>
                    <w:rFonts w:asciiTheme="minorHAnsi" w:hAnsiTheme="minorHAnsi"/>
                    <w:color w:val="1F497D" w:themeColor="text2"/>
                  </w:rPr>
                </w:rPrChange>
              </w:rPr>
              <w:pPrChange w:id="4263" w:author="Autor">
                <w:pPr>
                  <w:pStyle w:val="Odsekzoznamu"/>
                  <w:ind w:left="426"/>
                  <w:jc w:val="both"/>
                </w:pPr>
              </w:pPrChange>
            </w:pPr>
            <w:ins w:id="4264" w:author="Autor">
              <w:r w:rsidRPr="00622754">
                <w:t>10. Uzavretie zmluvy</w:t>
              </w:r>
            </w:ins>
          </w:p>
          <w:p w:rsidR="00930F80" w:rsidRPr="00622754" w:rsidDel="004927B2" w:rsidRDefault="00502B9B">
            <w:pPr>
              <w:rPr>
                <w:ins w:id="4265" w:author="Autor"/>
                <w:del w:id="4266" w:author="Autor"/>
                <w:rPrChange w:id="4267" w:author="Autor">
                  <w:rPr>
                    <w:ins w:id="4268" w:author="Autor"/>
                    <w:del w:id="4269" w:author="Autor"/>
                    <w:rFonts w:asciiTheme="minorHAnsi" w:hAnsiTheme="minorHAnsi"/>
                    <w:color w:val="1F497D" w:themeColor="text2"/>
                  </w:rPr>
                </w:rPrChange>
              </w:rPr>
              <w:pPrChange w:id="4270" w:author="Autor">
                <w:pPr>
                  <w:pStyle w:val="Odsekzoznamu"/>
                  <w:ind w:left="426"/>
                  <w:jc w:val="both"/>
                </w:pPr>
              </w:pPrChange>
            </w:pPr>
            <w:ins w:id="4271" w:author="Autor">
              <w:del w:id="4272" w:author="Autor">
                <w:r w:rsidRPr="00622754" w:rsidDel="004927B2">
                  <w:delText>10. Uzavretie zmluvy</w:delText>
                </w:r>
              </w:del>
            </w:ins>
          </w:p>
          <w:p w:rsidR="001A3470" w:rsidRPr="00622754" w:rsidDel="004927B2" w:rsidRDefault="00930F80">
            <w:pPr>
              <w:rPr>
                <w:del w:id="4273" w:author="Autor"/>
                <w:rPrChange w:id="4274" w:author="Autor">
                  <w:rPr>
                    <w:del w:id="4275" w:author="Autor"/>
                    <w:rStyle w:val="Jemnodkaz"/>
                    <w:rFonts w:asciiTheme="minorHAnsi" w:hAnsiTheme="minorHAnsi"/>
                    <w:color w:val="auto"/>
                    <w:sz w:val="20"/>
                    <w:szCs w:val="20"/>
                  </w:rPr>
                </w:rPrChange>
              </w:rPr>
              <w:pPrChange w:id="4276" w:author="Autor">
                <w:pPr>
                  <w:pStyle w:val="Odsekzoznamu"/>
                  <w:ind w:left="426"/>
                  <w:jc w:val="both"/>
                </w:pPr>
              </w:pPrChange>
            </w:pPr>
            <w:ins w:id="4277" w:author="Autor">
              <w:del w:id="4278" w:author="Autor">
                <w:r w:rsidRPr="00622754" w:rsidDel="004927B2">
                  <w:rPr>
                    <w:rPrChange w:id="4279" w:author="Autor">
                      <w:rPr>
                        <w:bCs/>
                        <w:color w:val="17365D" w:themeColor="text2" w:themeShade="BF"/>
                        <w:spacing w:val="5"/>
                        <w:u w:val="single"/>
                      </w:rPr>
                    </w:rPrChange>
                  </w:rPr>
                  <w:delText>10. Uzavretie zmluvy</w:delText>
                </w:r>
              </w:del>
            </w:ins>
          </w:p>
          <w:p w:rsidR="002C7B90" w:rsidRPr="00622754" w:rsidRDefault="001A3470">
            <w:pPr>
              <w:rPr>
                <w:rPrChange w:id="4280" w:author="Autor">
                  <w:rPr>
                    <w:rStyle w:val="Jemnodkaz"/>
                    <w:rFonts w:asciiTheme="minorHAnsi" w:hAnsiTheme="minorHAnsi"/>
                    <w:color w:val="auto"/>
                    <w:sz w:val="20"/>
                    <w:szCs w:val="20"/>
                  </w:rPr>
                </w:rPrChange>
              </w:rPr>
              <w:pPrChange w:id="4281" w:author="Autor">
                <w:pPr>
                  <w:jc w:val="both"/>
                </w:pPr>
              </w:pPrChange>
            </w:pPr>
            <w:del w:id="4282" w:author="Autor">
              <w:r w:rsidRPr="00622754" w:rsidDel="004927B2">
                <w:rPr>
                  <w:rPrChange w:id="4283" w:author="Autor">
                    <w:rPr>
                      <w:rStyle w:val="Jemnodkaz"/>
                      <w:rFonts w:asciiTheme="minorHAnsi" w:hAnsiTheme="minorHAnsi"/>
                      <w:color w:val="auto"/>
                      <w:sz w:val="20"/>
                      <w:szCs w:val="20"/>
                    </w:rPr>
                  </w:rPrChange>
                </w:rPr>
                <w:delText>10. Uzavretie zmluvy</w:delText>
              </w:r>
            </w:del>
            <w:r w:rsidR="002C7B90" w:rsidRPr="00622754">
              <w:rPr>
                <w:rPrChange w:id="4284" w:author="Autor">
                  <w:rPr>
                    <w:rStyle w:val="Jemnodkaz"/>
                    <w:rFonts w:asciiTheme="minorHAnsi" w:hAnsiTheme="minorHAnsi"/>
                    <w:color w:val="auto"/>
                    <w:sz w:val="20"/>
                    <w:szCs w:val="20"/>
                  </w:rPr>
                </w:rPrChange>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4927B2" w:rsidRPr="00622754" w:rsidRDefault="002C7B90" w:rsidP="00B64CCB">
            <w:pPr>
              <w:rPr>
                <w:ins w:id="4285" w:author="Autor"/>
              </w:rPr>
            </w:pPr>
            <w:r w:rsidRPr="00622754">
              <w:rPr>
                <w:rPrChange w:id="4286" w:author="Autor">
                  <w:rPr>
                    <w:rStyle w:val="Jemnodkaz"/>
                    <w:rFonts w:asciiTheme="minorHAnsi" w:hAnsiTheme="minorHAnsi"/>
                    <w:color w:val="auto"/>
                    <w:sz w:val="20"/>
                    <w:szCs w:val="20"/>
                  </w:rPr>
                </w:rPrChange>
              </w:rPr>
              <w:fldChar w:fldCharType="begin"/>
            </w:r>
            <w:r w:rsidRPr="00622754">
              <w:rPr>
                <w:rPrChange w:id="4287" w:author="Autor">
                  <w:rPr>
                    <w:rStyle w:val="Jemnodkaz"/>
                    <w:rFonts w:asciiTheme="minorHAnsi" w:hAnsiTheme="minorHAnsi"/>
                    <w:color w:val="auto"/>
                    <w:sz w:val="20"/>
                    <w:szCs w:val="20"/>
                  </w:rPr>
                </w:rPrChange>
              </w:rPr>
              <w:instrText xml:space="preserve"> REF _Ref417893477 \h  \* MERGEFORMAT </w:instrText>
            </w:r>
            <w:r w:rsidRPr="00622754">
              <w:rPr>
                <w:rPrChange w:id="4288" w:author="Autor">
                  <w:rPr/>
                </w:rPrChange>
              </w:rPr>
            </w:r>
            <w:r w:rsidRPr="00622754">
              <w:rPr>
                <w:rPrChange w:id="4289" w:author="Autor">
                  <w:rPr>
                    <w:rStyle w:val="Jemnodkaz"/>
                    <w:rFonts w:asciiTheme="minorHAnsi" w:hAnsiTheme="minorHAnsi"/>
                    <w:color w:val="auto"/>
                    <w:sz w:val="20"/>
                    <w:szCs w:val="20"/>
                  </w:rPr>
                </w:rPrChange>
              </w:rPr>
              <w:fldChar w:fldCharType="separate"/>
            </w:r>
          </w:p>
          <w:p w:rsidR="00502B9B" w:rsidRPr="00622754" w:rsidDel="004927B2" w:rsidRDefault="004927B2">
            <w:pPr>
              <w:jc w:val="both"/>
              <w:rPr>
                <w:ins w:id="4290" w:author="Autor"/>
                <w:del w:id="4291" w:author="Autor"/>
              </w:rPr>
              <w:pPrChange w:id="4292" w:author="Autor">
                <w:pPr/>
              </w:pPrChange>
            </w:pPr>
            <w:ins w:id="4293" w:author="Autor">
              <w:r w:rsidRPr="00622754">
                <w:t>11. Ochrana hospodárskej súťaže</w:t>
              </w:r>
            </w:ins>
          </w:p>
          <w:p w:rsidR="00930F80" w:rsidRPr="00622754" w:rsidDel="004927B2" w:rsidRDefault="00502B9B">
            <w:pPr>
              <w:jc w:val="both"/>
              <w:rPr>
                <w:ins w:id="4294" w:author="Autor"/>
                <w:del w:id="4295" w:author="Autor"/>
              </w:rPr>
              <w:pPrChange w:id="4296" w:author="Autor">
                <w:pPr/>
              </w:pPrChange>
            </w:pPr>
            <w:ins w:id="4297" w:author="Autor">
              <w:del w:id="4298" w:author="Autor">
                <w:r w:rsidRPr="00622754" w:rsidDel="004927B2">
                  <w:delText>11. Ochrana hospodárskej súťaže</w:delText>
                </w:r>
              </w:del>
            </w:ins>
          </w:p>
          <w:p w:rsidR="001A3470" w:rsidRPr="00622754" w:rsidDel="004927B2" w:rsidRDefault="00930F80">
            <w:pPr>
              <w:jc w:val="both"/>
              <w:rPr>
                <w:del w:id="4299" w:author="Autor"/>
                <w:rPrChange w:id="4300" w:author="Autor">
                  <w:rPr>
                    <w:del w:id="4301" w:author="Autor"/>
                    <w:rStyle w:val="Jemnodkaz"/>
                    <w:rFonts w:asciiTheme="minorHAnsi" w:hAnsiTheme="minorHAnsi"/>
                    <w:color w:val="auto"/>
                    <w:sz w:val="20"/>
                    <w:szCs w:val="20"/>
                  </w:rPr>
                </w:rPrChange>
              </w:rPr>
              <w:pPrChange w:id="4302" w:author="Autor">
                <w:pPr/>
              </w:pPrChange>
            </w:pPr>
            <w:ins w:id="4303" w:author="Autor">
              <w:del w:id="4304" w:author="Autor">
                <w:r w:rsidRPr="00622754" w:rsidDel="004927B2">
                  <w:rPr>
                    <w:rPrChange w:id="4305" w:author="Autor">
                      <w:rPr>
                        <w:bCs/>
                        <w:color w:val="17365D" w:themeColor="text2" w:themeShade="BF"/>
                        <w:spacing w:val="5"/>
                        <w:u w:val="single"/>
                      </w:rPr>
                    </w:rPrChange>
                  </w:rPr>
                  <w:delText>11. Ochrana hospodárskej súťaže</w:delText>
                </w:r>
              </w:del>
            </w:ins>
          </w:p>
          <w:p w:rsidR="002C7B90" w:rsidRPr="00622754" w:rsidRDefault="001A3470" w:rsidP="007B5571">
            <w:pPr>
              <w:jc w:val="both"/>
              <w:rPr>
                <w:rPrChange w:id="4306" w:author="Autor">
                  <w:rPr>
                    <w:rStyle w:val="Jemnodkaz"/>
                    <w:rFonts w:asciiTheme="minorHAnsi" w:hAnsiTheme="minorHAnsi"/>
                    <w:color w:val="auto"/>
                    <w:sz w:val="20"/>
                    <w:szCs w:val="20"/>
                  </w:rPr>
                </w:rPrChange>
              </w:rPr>
            </w:pPr>
            <w:del w:id="4307" w:author="Autor">
              <w:r w:rsidRPr="00622754" w:rsidDel="004927B2">
                <w:rPr>
                  <w:rPrChange w:id="4308" w:author="Autor">
                    <w:rPr>
                      <w:rStyle w:val="Jemnodkaz"/>
                      <w:rFonts w:asciiTheme="minorHAnsi" w:hAnsiTheme="minorHAnsi"/>
                      <w:color w:val="auto"/>
                      <w:sz w:val="20"/>
                      <w:szCs w:val="20"/>
                    </w:rPr>
                  </w:rPrChange>
                </w:rPr>
                <w:delText>11. Ochrana hospodárskej súťaže</w:delText>
              </w:r>
            </w:del>
            <w:r w:rsidR="002C7B90" w:rsidRPr="00622754">
              <w:rPr>
                <w:rPrChange w:id="4309" w:author="Autor">
                  <w:rPr>
                    <w:rStyle w:val="Jemnodkaz"/>
                    <w:rFonts w:asciiTheme="minorHAnsi" w:hAnsiTheme="minorHAnsi"/>
                    <w:color w:val="auto"/>
                    <w:sz w:val="20"/>
                    <w:szCs w:val="20"/>
                  </w:rPr>
                </w:rPrChange>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pPr>
              <w:rPr>
                <w:rStyle w:val="Jemnodkaz"/>
                <w:rFonts w:asciiTheme="minorHAnsi" w:hAnsiTheme="minorHAnsi"/>
                <w:color w:val="auto"/>
                <w:sz w:val="20"/>
                <w:szCs w:val="20"/>
              </w:rPr>
              <w:pPrChange w:id="4310" w:author="Autor">
                <w:pPr>
                  <w:jc w:val="both"/>
                </w:pPr>
              </w:pPrChange>
            </w:pPr>
            <w:r w:rsidRPr="00622754">
              <w:rPr>
                <w:rPrChange w:id="4311" w:author="Autor">
                  <w:rPr>
                    <w:rStyle w:val="Jemnodkaz"/>
                    <w:rFonts w:asciiTheme="minorHAnsi" w:hAnsiTheme="minorHAnsi"/>
                    <w:color w:val="auto"/>
                    <w:sz w:val="20"/>
                    <w:szCs w:val="20"/>
                  </w:rPr>
                </w:rPrChange>
              </w:rPr>
              <w:fldChar w:fldCharType="begin"/>
            </w:r>
            <w:r w:rsidRPr="00622754">
              <w:rPr>
                <w:rPrChange w:id="4312" w:author="Autor">
                  <w:rPr>
                    <w:rStyle w:val="Jemnodkaz"/>
                    <w:rFonts w:asciiTheme="minorHAnsi" w:hAnsiTheme="minorHAnsi"/>
                    <w:color w:val="auto"/>
                    <w:sz w:val="20"/>
                    <w:szCs w:val="20"/>
                  </w:rPr>
                </w:rPrChange>
              </w:rPr>
              <w:instrText xml:space="preserve"> REF _Ref417893550 \h  \* MERGEFORMAT </w:instrText>
            </w:r>
            <w:r w:rsidRPr="00622754">
              <w:rPr>
                <w:rPrChange w:id="4313" w:author="Autor">
                  <w:rPr/>
                </w:rPrChange>
              </w:rPr>
            </w:r>
            <w:r w:rsidRPr="00622754">
              <w:rPr>
                <w:rPrChange w:id="4314" w:author="Autor">
                  <w:rPr>
                    <w:rStyle w:val="Jemnodkaz"/>
                    <w:rFonts w:asciiTheme="minorHAnsi" w:hAnsiTheme="minorHAnsi"/>
                    <w:color w:val="auto"/>
                    <w:sz w:val="20"/>
                    <w:szCs w:val="20"/>
                  </w:rPr>
                </w:rPrChange>
              </w:rPr>
              <w:fldChar w:fldCharType="separate"/>
            </w:r>
            <w:ins w:id="4315" w:author="Autor">
              <w:r w:rsidR="004927B2" w:rsidRPr="00622754">
                <w:t>13. Uchovávanie dokumentácie VO</w:t>
              </w:r>
              <w:del w:id="4316" w:author="Autor">
                <w:r w:rsidR="00502B9B" w:rsidRPr="00622754" w:rsidDel="004927B2">
                  <w:delText>13. Uchovávanie dokumentácie VO</w:delText>
                </w:r>
                <w:r w:rsidR="00930F80" w:rsidRPr="00622754" w:rsidDel="004927B2">
                  <w:delText>13. Uchovávanie dokumentácie VO</w:delText>
                </w:r>
              </w:del>
            </w:ins>
            <w:del w:id="4317" w:author="Autor">
              <w:r w:rsidR="001A3470" w:rsidRPr="00622754" w:rsidDel="004927B2">
                <w:rPr>
                  <w:rPrChange w:id="4318" w:author="Autor">
                    <w:rPr>
                      <w:rStyle w:val="Jemnodkaz"/>
                      <w:rFonts w:asciiTheme="minorHAnsi" w:hAnsiTheme="minorHAnsi"/>
                      <w:color w:val="auto"/>
                      <w:sz w:val="20"/>
                      <w:szCs w:val="20"/>
                    </w:rPr>
                  </w:rPrChange>
                </w:rPr>
                <w:delText>13. Uchovávanie dokumentácie VO</w:delText>
              </w:r>
            </w:del>
            <w:r w:rsidRPr="00622754">
              <w:rPr>
                <w:rPrChange w:id="4319" w:author="Autor">
                  <w:rPr>
                    <w:rStyle w:val="Jemnodkaz"/>
                    <w:rFonts w:asciiTheme="minorHAnsi" w:hAnsiTheme="minorHAnsi"/>
                    <w:color w:val="auto"/>
                    <w:sz w:val="20"/>
                    <w:szCs w:val="20"/>
                  </w:rPr>
                </w:rPrChange>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884B5F" w:rsidRDefault="002C7B90">
            <w:pPr>
              <w:rPr>
                <w:rStyle w:val="Jemnodkaz"/>
                <w:rFonts w:asciiTheme="minorHAnsi" w:hAnsiTheme="minorHAnsi"/>
                <w:color w:val="auto"/>
                <w:sz w:val="20"/>
                <w:szCs w:val="20"/>
              </w:rPr>
              <w:pPrChange w:id="4320" w:author="Autor">
                <w:pPr>
                  <w:jc w:val="both"/>
                </w:pPr>
              </w:pPrChange>
            </w:pPr>
            <w:r w:rsidRPr="00622754">
              <w:rPr>
                <w:rPrChange w:id="4321" w:author="Autor">
                  <w:rPr>
                    <w:rStyle w:val="Jemnodkaz"/>
                    <w:rFonts w:asciiTheme="minorHAnsi" w:hAnsiTheme="minorHAnsi"/>
                    <w:color w:val="auto"/>
                    <w:sz w:val="20"/>
                    <w:szCs w:val="20"/>
                  </w:rPr>
                </w:rPrChange>
              </w:rPr>
              <w:fldChar w:fldCharType="begin"/>
            </w:r>
            <w:r w:rsidRPr="00622754">
              <w:rPr>
                <w:rPrChange w:id="4322" w:author="Autor">
                  <w:rPr>
                    <w:rStyle w:val="Jemnodkaz"/>
                    <w:rFonts w:asciiTheme="minorHAnsi" w:hAnsiTheme="minorHAnsi"/>
                    <w:color w:val="auto"/>
                    <w:sz w:val="20"/>
                    <w:szCs w:val="20"/>
                  </w:rPr>
                </w:rPrChange>
              </w:rPr>
              <w:instrText xml:space="preserve"> REF _Ref417893187 \h  \* MERGEFORMAT </w:instrText>
            </w:r>
            <w:r w:rsidRPr="00622754">
              <w:rPr>
                <w:rPrChange w:id="4323" w:author="Autor">
                  <w:rPr/>
                </w:rPrChange>
              </w:rPr>
            </w:r>
            <w:r w:rsidRPr="00622754">
              <w:rPr>
                <w:rPrChange w:id="4324" w:author="Autor">
                  <w:rPr>
                    <w:rStyle w:val="Jemnodkaz"/>
                    <w:rFonts w:asciiTheme="minorHAnsi" w:hAnsiTheme="minorHAnsi"/>
                    <w:color w:val="auto"/>
                    <w:sz w:val="20"/>
                    <w:szCs w:val="20"/>
                  </w:rPr>
                </w:rPrChange>
              </w:rPr>
              <w:fldChar w:fldCharType="separate"/>
            </w:r>
            <w:ins w:id="4325" w:author="Autor">
              <w:r w:rsidR="004927B2" w:rsidRPr="00622754">
                <w:t>4. Súťažné podklady</w:t>
              </w:r>
              <w:del w:id="4326" w:author="Autor">
                <w:r w:rsidR="00502B9B" w:rsidRPr="00622754" w:rsidDel="004927B2">
                  <w:delText>4. Súťažné podklady</w:delText>
                </w:r>
                <w:r w:rsidR="00930F80" w:rsidRPr="00622754" w:rsidDel="004927B2">
                  <w:delText>4. Súťažné podklady</w:delText>
                </w:r>
              </w:del>
            </w:ins>
            <w:del w:id="4327" w:author="Autor">
              <w:r w:rsidR="001A3470" w:rsidRPr="00622754" w:rsidDel="004927B2">
                <w:rPr>
                  <w:rPrChange w:id="4328" w:author="Autor">
                    <w:rPr>
                      <w:rStyle w:val="Jemnodkaz"/>
                      <w:rFonts w:asciiTheme="minorHAnsi" w:hAnsiTheme="minorHAnsi"/>
                      <w:color w:val="auto"/>
                      <w:sz w:val="20"/>
                      <w:szCs w:val="20"/>
                    </w:rPr>
                  </w:rPrChange>
                </w:rPr>
                <w:delText>4. Súťažné podklady</w:delText>
              </w:r>
            </w:del>
            <w:r w:rsidRPr="00622754">
              <w:rPr>
                <w:rPrChange w:id="4329" w:author="Autor">
                  <w:rPr>
                    <w:rStyle w:val="Jemnodkaz"/>
                    <w:rFonts w:asciiTheme="minorHAnsi" w:hAnsiTheme="minorHAnsi"/>
                    <w:color w:val="auto"/>
                    <w:sz w:val="20"/>
                    <w:szCs w:val="20"/>
                  </w:rPr>
                </w:rPrChange>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del w:id="4330" w:author="Autor">
              <w:r w:rsidRPr="00785C19">
                <w:rPr>
                  <w:rStyle w:val="Jemnodkaz"/>
                  <w:rFonts w:asciiTheme="minorHAnsi" w:hAnsiTheme="minorHAnsi"/>
                  <w:color w:val="auto"/>
                  <w:sz w:val="20"/>
                  <w:szCs w:val="20"/>
                </w:rPr>
                <w:fldChar w:fldCharType="end"/>
              </w:r>
            </w:del>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del w:id="4331" w:author="Autor">
              <w:r w:rsidRPr="00785C19">
                <w:rPr>
                  <w:rStyle w:val="Jemnodkaz"/>
                  <w:rFonts w:asciiTheme="minorHAnsi" w:hAnsiTheme="minorHAnsi"/>
                  <w:color w:val="auto"/>
                  <w:sz w:val="20"/>
                  <w:szCs w:val="20"/>
                </w:rPr>
                <w:fldChar w:fldCharType="end"/>
              </w:r>
            </w:del>
          </w:p>
        </w:tc>
      </w:tr>
      <w:bookmarkEnd w:id="4061"/>
    </w:tbl>
    <w:p w:rsidR="00C3696D" w:rsidRDefault="00C3696D" w:rsidP="00FD55F0">
      <w:pPr>
        <w:spacing w:after="0" w:line="240" w:lineRule="auto"/>
        <w:jc w:val="both"/>
        <w:rPr>
          <w:rFonts w:asciiTheme="minorHAnsi" w:hAnsiTheme="minorHAnsi"/>
          <w:color w:val="1F497D" w:themeColor="text2"/>
        </w:rPr>
      </w:pPr>
    </w:p>
    <w:p w:rsidR="008F198C" w:rsidRDefault="008F198C" w:rsidP="00FD55F0">
      <w:pPr>
        <w:spacing w:after="0" w:line="240" w:lineRule="auto"/>
        <w:jc w:val="both"/>
        <w:rPr>
          <w:rFonts w:asciiTheme="minorHAnsi" w:hAnsiTheme="minorHAnsi"/>
          <w:color w:val="1F497D" w:themeColor="text2"/>
        </w:rPr>
      </w:pPr>
    </w:p>
    <w:p w:rsidR="007B5571" w:rsidRPr="00757367" w:rsidRDefault="00252342">
      <w:pPr>
        <w:pStyle w:val="Nadpis1"/>
        <w:spacing w:after="120"/>
        <w:ind w:left="444" w:firstLine="708"/>
        <w:rPr>
          <w:rPrChange w:id="4332" w:author="Autor">
            <w:rPr>
              <w:rFonts w:asciiTheme="minorHAnsi" w:hAnsiTheme="minorHAnsi"/>
              <w:color w:val="1F497D" w:themeColor="text2"/>
            </w:rPr>
          </w:rPrChange>
        </w:rPr>
        <w:pPrChange w:id="4333" w:author="Autor">
          <w:pPr>
            <w:pStyle w:val="Nadpis1"/>
          </w:pPr>
        </w:pPrChange>
      </w:pPr>
      <w:bookmarkStart w:id="4334" w:name="_Toc463593716"/>
      <w:bookmarkStart w:id="4335" w:name="_Toc26798969"/>
      <w:r w:rsidRPr="00757367">
        <w:t>1</w:t>
      </w:r>
      <w:r w:rsidR="00757367" w:rsidRPr="00757367">
        <w:t>6</w:t>
      </w:r>
      <w:r w:rsidRPr="00757367">
        <w:t xml:space="preserve">. </w:t>
      </w:r>
      <w:del w:id="4336" w:author="Autor">
        <w:r w:rsidR="007B474F" w:rsidRPr="00757367" w:rsidDel="00AD6E59">
          <w:rPr>
            <w:rPrChange w:id="4337" w:author="Autor">
              <w:rPr>
                <w:rFonts w:asciiTheme="minorHAnsi" w:hAnsiTheme="minorHAnsi"/>
                <w:color w:val="1F497D" w:themeColor="text2"/>
              </w:rPr>
            </w:rPrChange>
          </w:rPr>
          <w:delText xml:space="preserve">5.1.12. </w:delText>
        </w:r>
      </w:del>
      <w:r w:rsidR="00757367" w:rsidRPr="00757367">
        <w:t>P</w:t>
      </w:r>
      <w:r w:rsidR="00261E10" w:rsidRPr="00757367">
        <w:rPr>
          <w:rPrChange w:id="4338" w:author="Autor">
            <w:rPr>
              <w:rFonts w:asciiTheme="minorHAnsi" w:hAnsiTheme="minorHAnsi"/>
              <w:color w:val="1F497D" w:themeColor="text2"/>
            </w:rPr>
          </w:rPrChange>
        </w:rPr>
        <w:t xml:space="preserve">ožiadavky na dokumentáciu predkladanú </w:t>
      </w:r>
      <w:del w:id="4339" w:author="Autor">
        <w:r w:rsidR="00261E10" w:rsidRPr="00757367" w:rsidDel="00AD6E59">
          <w:rPr>
            <w:rPrChange w:id="4340" w:author="Autor">
              <w:rPr>
                <w:rFonts w:asciiTheme="minorHAnsi" w:hAnsiTheme="minorHAnsi"/>
                <w:color w:val="1F497D" w:themeColor="text2"/>
              </w:rPr>
            </w:rPrChange>
          </w:rPr>
          <w:delText xml:space="preserve">na </w:delText>
        </w:r>
      </w:del>
      <w:r w:rsidR="00D256F5" w:rsidRPr="00757367">
        <w:rPr>
          <w:rPrChange w:id="4341" w:author="Autor">
            <w:rPr>
              <w:rFonts w:asciiTheme="minorHAnsi" w:hAnsiTheme="minorHAnsi"/>
              <w:color w:val="1F497D" w:themeColor="text2"/>
            </w:rPr>
          </w:rPrChange>
        </w:rPr>
        <w:t>RO</w:t>
      </w:r>
      <w:bookmarkEnd w:id="4334"/>
      <w:bookmarkEnd w:id="4335"/>
    </w:p>
    <w:p w:rsidR="00A07298" w:rsidRPr="009C597D" w:rsidRDefault="001B434B">
      <w:pPr>
        <w:pStyle w:val="Odsekzoznamu"/>
        <w:numPr>
          <w:ilvl w:val="0"/>
          <w:numId w:val="205"/>
        </w:numPr>
        <w:spacing w:before="120" w:after="120"/>
        <w:ind w:left="721" w:hanging="437"/>
        <w:contextualSpacing w:val="0"/>
        <w:jc w:val="both"/>
        <w:rPr>
          <w:rFonts w:asciiTheme="minorHAnsi" w:hAnsiTheme="minorHAnsi"/>
          <w:b/>
          <w:sz w:val="20"/>
          <w:szCs w:val="20"/>
        </w:rPr>
        <w:pPrChange w:id="4342" w:author="Autor">
          <w:pPr>
            <w:pStyle w:val="Odsekzoznamu"/>
            <w:numPr>
              <w:numId w:val="205"/>
            </w:numPr>
            <w:ind w:hanging="436"/>
            <w:jc w:val="both"/>
          </w:pPr>
        </w:pPrChange>
      </w:pPr>
      <w:r w:rsidRPr="00DD25CC">
        <w:rPr>
          <w:rFonts w:asciiTheme="minorHAnsi" w:hAnsiTheme="minorHAnsi"/>
          <w:sz w:val="20"/>
          <w:szCs w:val="20"/>
        </w:rPr>
        <w:t xml:space="preserve">Prijímateľ predkladá RO </w:t>
      </w:r>
      <w:r w:rsidRPr="007C6D4E">
        <w:rPr>
          <w:rFonts w:asciiTheme="minorHAnsi" w:hAnsiTheme="minorHAnsi"/>
          <w:b/>
          <w:sz w:val="20"/>
          <w:szCs w:val="20"/>
        </w:rPr>
        <w:t>žiadosť o vykonanie finančnej kontroly VO</w:t>
      </w:r>
      <w:r w:rsidRPr="00DD25CC">
        <w:rPr>
          <w:rFonts w:asciiTheme="minorHAnsi" w:hAnsiTheme="minorHAnsi"/>
          <w:sz w:val="20"/>
          <w:szCs w:val="20"/>
        </w:rPr>
        <w:t xml:space="preserve"> </w:t>
      </w:r>
      <w:r>
        <w:rPr>
          <w:rFonts w:asciiTheme="minorHAnsi" w:hAnsiTheme="minorHAnsi"/>
          <w:sz w:val="20"/>
          <w:szCs w:val="20"/>
        </w:rPr>
        <w:t>podľa</w:t>
      </w:r>
      <w:r w:rsidRPr="00DD25CC">
        <w:rPr>
          <w:rFonts w:asciiTheme="minorHAnsi" w:hAnsiTheme="minorHAnsi"/>
          <w:sz w:val="20"/>
          <w:szCs w:val="20"/>
        </w:rPr>
        <w:t xml:space="preserve"> Príloh</w:t>
      </w:r>
      <w:r>
        <w:rPr>
          <w:rFonts w:asciiTheme="minorHAnsi" w:hAnsiTheme="minorHAnsi"/>
          <w:sz w:val="20"/>
          <w:szCs w:val="20"/>
        </w:rPr>
        <w:t>y</w:t>
      </w:r>
      <w:r w:rsidRPr="00DD25CC">
        <w:rPr>
          <w:rFonts w:asciiTheme="minorHAnsi" w:hAnsiTheme="minorHAnsi"/>
          <w:sz w:val="20"/>
          <w:szCs w:val="20"/>
        </w:rPr>
        <w:t xml:space="preserve"> č.</w:t>
      </w:r>
      <w:r>
        <w:rPr>
          <w:rFonts w:asciiTheme="minorHAnsi" w:hAnsiTheme="minorHAnsi"/>
          <w:sz w:val="20"/>
          <w:szCs w:val="20"/>
        </w:rPr>
        <w:t xml:space="preserve"> </w:t>
      </w:r>
      <w:r w:rsidRPr="00DD25CC">
        <w:rPr>
          <w:rFonts w:asciiTheme="minorHAnsi" w:hAnsiTheme="minorHAnsi"/>
          <w:sz w:val="20"/>
          <w:szCs w:val="20"/>
        </w:rPr>
        <w:t xml:space="preserve">9, ktorej súčasťou je aj </w:t>
      </w:r>
      <w:r w:rsidRPr="009C597D">
        <w:rPr>
          <w:rFonts w:asciiTheme="minorHAnsi" w:hAnsiTheme="minorHAnsi"/>
          <w:b/>
          <w:sz w:val="20"/>
          <w:szCs w:val="20"/>
        </w:rPr>
        <w:t xml:space="preserve">súpis </w:t>
      </w:r>
      <w:r w:rsidR="0090059B">
        <w:rPr>
          <w:rFonts w:asciiTheme="minorHAnsi" w:hAnsiTheme="minorHAnsi"/>
          <w:b/>
          <w:sz w:val="20"/>
          <w:szCs w:val="20"/>
        </w:rPr>
        <w:t>kompletne</w:t>
      </w:r>
      <w:r w:rsidRPr="009C597D">
        <w:rPr>
          <w:rFonts w:asciiTheme="minorHAnsi" w:hAnsiTheme="minorHAnsi"/>
          <w:b/>
          <w:sz w:val="20"/>
          <w:szCs w:val="20"/>
        </w:rPr>
        <w:t xml:space="preserve"> predkladanej dokumentácie</w:t>
      </w:r>
      <w:r w:rsidR="0090059B">
        <w:rPr>
          <w:rFonts w:asciiTheme="minorHAnsi" w:hAnsiTheme="minorHAnsi"/>
          <w:b/>
          <w:sz w:val="20"/>
          <w:szCs w:val="20"/>
        </w:rPr>
        <w:t xml:space="preserve">, </w:t>
      </w:r>
      <w:r w:rsidRPr="009C597D">
        <w:rPr>
          <w:rFonts w:asciiTheme="minorHAnsi" w:hAnsiTheme="minorHAnsi"/>
          <w:b/>
          <w:sz w:val="20"/>
          <w:szCs w:val="20"/>
        </w:rPr>
        <w:t xml:space="preserve"> vrátane čestn</w:t>
      </w:r>
      <w:r w:rsidR="0090059B" w:rsidRPr="009C597D">
        <w:rPr>
          <w:rFonts w:asciiTheme="minorHAnsi" w:hAnsiTheme="minorHAnsi"/>
          <w:b/>
          <w:sz w:val="20"/>
          <w:szCs w:val="20"/>
        </w:rPr>
        <w:t>ých</w:t>
      </w:r>
      <w:r w:rsidRPr="009C597D">
        <w:rPr>
          <w:rFonts w:asciiTheme="minorHAnsi" w:hAnsiTheme="minorHAnsi"/>
          <w:b/>
          <w:sz w:val="20"/>
          <w:szCs w:val="20"/>
        </w:rPr>
        <w:t xml:space="preserve"> vyhlásen</w:t>
      </w:r>
      <w:r w:rsidR="0090059B" w:rsidRPr="009C597D">
        <w:rPr>
          <w:rFonts w:asciiTheme="minorHAnsi" w:hAnsiTheme="minorHAnsi"/>
          <w:b/>
          <w:sz w:val="20"/>
          <w:szCs w:val="20"/>
        </w:rPr>
        <w:t>í</w:t>
      </w:r>
      <w:r w:rsidRPr="009C597D">
        <w:rPr>
          <w:rFonts w:asciiTheme="minorHAnsi" w:hAnsiTheme="minorHAnsi"/>
          <w:b/>
          <w:sz w:val="20"/>
          <w:szCs w:val="20"/>
        </w:rPr>
        <w:t xml:space="preserve">. </w:t>
      </w:r>
    </w:p>
    <w:p w:rsidR="00252342" w:rsidRPr="00252342" w:rsidDel="004D4A7D" w:rsidRDefault="001B434B">
      <w:pPr>
        <w:pStyle w:val="Odsekzoznamu"/>
        <w:numPr>
          <w:ilvl w:val="0"/>
          <w:numId w:val="205"/>
        </w:numPr>
        <w:spacing w:before="120" w:after="120"/>
        <w:ind w:left="721" w:hanging="437"/>
        <w:contextualSpacing w:val="0"/>
        <w:jc w:val="both"/>
        <w:rPr>
          <w:del w:id="4343" w:author="Autor"/>
          <w:rFonts w:asciiTheme="minorHAnsi" w:hAnsiTheme="minorHAnsi"/>
          <w:sz w:val="20"/>
          <w:szCs w:val="20"/>
        </w:rPr>
        <w:pPrChange w:id="4344" w:author="Autor">
          <w:pPr>
            <w:pStyle w:val="Odsekzoznamu"/>
            <w:numPr>
              <w:numId w:val="205"/>
            </w:numPr>
            <w:ind w:hanging="436"/>
            <w:jc w:val="both"/>
          </w:pPr>
        </w:pPrChange>
      </w:pPr>
      <w:r w:rsidRPr="00844EE5">
        <w:rPr>
          <w:rFonts w:asciiTheme="minorHAnsi" w:hAnsiTheme="minorHAnsi"/>
          <w:b/>
          <w:sz w:val="20"/>
          <w:szCs w:val="20"/>
        </w:rPr>
        <w:t>Kompletnú dokumentáciu k VO a</w:t>
      </w:r>
    </w:p>
    <w:p w:rsidR="00753A2C" w:rsidRPr="004D4A7D" w:rsidRDefault="001B434B">
      <w:pPr>
        <w:pStyle w:val="Odsekzoznamu"/>
        <w:numPr>
          <w:ilvl w:val="0"/>
          <w:numId w:val="205"/>
        </w:numPr>
        <w:spacing w:before="120" w:after="120"/>
        <w:ind w:left="721" w:hanging="437"/>
        <w:contextualSpacing w:val="0"/>
        <w:jc w:val="both"/>
        <w:rPr>
          <w:rFonts w:asciiTheme="minorHAnsi" w:hAnsiTheme="minorHAnsi"/>
          <w:sz w:val="20"/>
          <w:szCs w:val="20"/>
          <w:rPrChange w:id="4345" w:author="Autor">
            <w:rPr/>
          </w:rPrChange>
        </w:rPr>
        <w:pPrChange w:id="4346" w:author="Autor">
          <w:pPr>
            <w:pStyle w:val="Odsekzoznamu"/>
            <w:numPr>
              <w:numId w:val="205"/>
            </w:numPr>
            <w:ind w:hanging="436"/>
            <w:jc w:val="both"/>
          </w:pPr>
        </w:pPrChange>
      </w:pPr>
      <w:r w:rsidRPr="004D4A7D">
        <w:rPr>
          <w:rFonts w:asciiTheme="minorHAnsi" w:hAnsiTheme="minorHAnsi"/>
          <w:b/>
          <w:sz w:val="20"/>
          <w:szCs w:val="20"/>
          <w:rPrChange w:id="4347" w:author="Autor">
            <w:rPr>
              <w:b/>
            </w:rPr>
          </w:rPrChange>
        </w:rPr>
        <w:t>lebo obstarávaniu prijímateľ predkladá na RO cez ITMS2014+</w:t>
      </w:r>
      <w:r w:rsidRPr="004D4A7D">
        <w:rPr>
          <w:rFonts w:asciiTheme="minorHAnsi" w:hAnsiTheme="minorHAnsi"/>
          <w:sz w:val="20"/>
          <w:szCs w:val="20"/>
          <w:rPrChange w:id="4348" w:author="Autor">
            <w:rPr/>
          </w:rPrChange>
        </w:rPr>
        <w:t xml:space="preserve">, pričom je povinný jednotlivé časti dokumentácie evidovať do ITMS2014+ samostatne, aby celkový objem dát za jednu prílohu neprekročil 100 MB. </w:t>
      </w:r>
      <w:r w:rsidRPr="004D4A7D">
        <w:rPr>
          <w:rFonts w:asciiTheme="minorHAnsi" w:hAnsiTheme="minorHAnsi"/>
          <w:b/>
          <w:sz w:val="20"/>
          <w:szCs w:val="20"/>
          <w:rPrChange w:id="4349" w:author="Autor">
            <w:rPr>
              <w:b/>
            </w:rPr>
          </w:rPrChange>
        </w:rPr>
        <w:t xml:space="preserve">Minimálny rozsah dokumentácie, ktorú prijímateľ povinne predkladá cez ITMS2014+ je definovaný rozsahom dokumentácie zverejňovanej v profile podľa § 64 ZVO </w:t>
      </w:r>
      <w:ins w:id="4350" w:author="Autor">
        <w:r w:rsidR="0055576F" w:rsidRPr="004D4A7D">
          <w:rPr>
            <w:rFonts w:asciiTheme="minorHAnsi" w:hAnsiTheme="minorHAnsi"/>
            <w:b/>
            <w:sz w:val="20"/>
            <w:szCs w:val="20"/>
            <w:rPrChange w:id="4351" w:author="Autor">
              <w:rPr>
                <w:b/>
              </w:rPr>
            </w:rPrChange>
          </w:rPr>
          <w:t xml:space="preserve">  </w:t>
        </w:r>
        <w:del w:id="4352" w:author="Autor">
          <w:r w:rsidR="0055576F" w:rsidRPr="004D4A7D" w:rsidDel="004D4A7D">
            <w:rPr>
              <w:rFonts w:asciiTheme="minorHAnsi" w:hAnsiTheme="minorHAnsi"/>
              <w:b/>
              <w:sz w:val="20"/>
              <w:szCs w:val="20"/>
              <w:rPrChange w:id="4353" w:author="Autor">
                <w:rPr>
                  <w:b/>
                </w:rPr>
              </w:rPrChange>
            </w:rPr>
            <w:br/>
          </w:r>
        </w:del>
      </w:ins>
      <w:r w:rsidRPr="004D4A7D">
        <w:rPr>
          <w:rFonts w:asciiTheme="minorHAnsi" w:hAnsiTheme="minorHAnsi"/>
          <w:b/>
          <w:sz w:val="20"/>
          <w:szCs w:val="20"/>
          <w:rPrChange w:id="4354" w:author="Autor">
            <w:rPr>
              <w:b/>
            </w:rPr>
          </w:rPrChange>
        </w:rPr>
        <w:t xml:space="preserve">v závislosti od hodnoty a typu zákazky (pozn. uvedená povinnosť platí pre všetkých prijímateľov </w:t>
      </w:r>
      <w:ins w:id="4355" w:author="Autor">
        <w:r w:rsidR="0055576F" w:rsidRPr="004D4A7D">
          <w:rPr>
            <w:rFonts w:asciiTheme="minorHAnsi" w:hAnsiTheme="minorHAnsi"/>
            <w:b/>
            <w:sz w:val="20"/>
            <w:szCs w:val="20"/>
            <w:rPrChange w:id="4356" w:author="Autor">
              <w:rPr>
                <w:b/>
              </w:rPr>
            </w:rPrChange>
          </w:rPr>
          <w:t xml:space="preserve"> </w:t>
        </w:r>
        <w:del w:id="4357" w:author="Autor">
          <w:r w:rsidR="0055576F" w:rsidRPr="004D4A7D" w:rsidDel="004D4A7D">
            <w:rPr>
              <w:rFonts w:asciiTheme="minorHAnsi" w:hAnsiTheme="minorHAnsi"/>
              <w:b/>
              <w:sz w:val="20"/>
              <w:szCs w:val="20"/>
              <w:rPrChange w:id="4358" w:author="Autor">
                <w:rPr>
                  <w:b/>
                </w:rPr>
              </w:rPrChange>
            </w:rPr>
            <w:br/>
          </w:r>
        </w:del>
      </w:ins>
      <w:r w:rsidRPr="004D4A7D">
        <w:rPr>
          <w:rFonts w:asciiTheme="minorHAnsi" w:hAnsiTheme="minorHAnsi"/>
          <w:b/>
          <w:sz w:val="20"/>
          <w:szCs w:val="20"/>
          <w:rPrChange w:id="4359" w:author="Autor">
            <w:rPr>
              <w:b/>
            </w:rPr>
          </w:rPrChange>
        </w:rPr>
        <w:t>a nevzťahuje sa na informácie podľa § 64 ods. 1 písm. d) a písm. e) ZVO)</w:t>
      </w:r>
      <w:r w:rsidRPr="004D4A7D">
        <w:rPr>
          <w:rFonts w:asciiTheme="minorHAnsi" w:hAnsiTheme="minorHAnsi"/>
          <w:sz w:val="20"/>
          <w:szCs w:val="20"/>
          <w:rPrChange w:id="4360" w:author="Autor">
            <w:rPr/>
          </w:rPrChange>
        </w:rPr>
        <w:t xml:space="preserve">. </w:t>
      </w:r>
    </w:p>
    <w:p w:rsidR="00AA56AF" w:rsidRDefault="00AA56AF">
      <w:pPr>
        <w:pStyle w:val="Odsekzoznamu"/>
        <w:spacing w:before="120" w:after="120"/>
        <w:ind w:left="721" w:hanging="13"/>
        <w:contextualSpacing w:val="0"/>
        <w:jc w:val="both"/>
        <w:rPr>
          <w:ins w:id="4361" w:author="Autor"/>
          <w:rFonts w:asciiTheme="minorHAnsi" w:hAnsiTheme="minorHAnsi"/>
          <w:sz w:val="20"/>
          <w:szCs w:val="20"/>
        </w:rPr>
        <w:pPrChange w:id="4362" w:author="Autor">
          <w:pPr>
            <w:pStyle w:val="Odsekzoznamu"/>
            <w:ind w:hanging="436"/>
            <w:jc w:val="both"/>
          </w:pPr>
        </w:pPrChange>
      </w:pPr>
      <w:ins w:id="4363" w:author="Autor">
        <w:r w:rsidRPr="00F575F5">
          <w:rPr>
            <w:rFonts w:asciiTheme="minorHAnsi" w:hAnsiTheme="minorHAnsi"/>
            <w:noProof/>
            <w:color w:val="1F497D" w:themeColor="text2"/>
            <w:lang w:eastAsia="sk-SK"/>
          </w:rPr>
          <mc:AlternateContent>
            <mc:Choice Requires="wps">
              <w:drawing>
                <wp:anchor distT="0" distB="0" distL="114300" distR="114300" simplePos="0" relativeHeight="251727872" behindDoc="0" locked="0" layoutInCell="1" allowOverlap="1" wp14:anchorId="0F9519CE" wp14:editId="660BB399">
                  <wp:simplePos x="0" y="0"/>
                  <wp:positionH relativeFrom="column">
                    <wp:posOffset>157480</wp:posOffset>
                  </wp:positionH>
                  <wp:positionV relativeFrom="paragraph">
                    <wp:posOffset>34290</wp:posOffset>
                  </wp:positionV>
                  <wp:extent cx="5676900" cy="666750"/>
                  <wp:effectExtent l="0" t="0" r="19050" b="19050"/>
                  <wp:wrapNone/>
                  <wp:docPr id="10" name="Textové pole 288"/>
                  <wp:cNvGraphicFramePr/>
                  <a:graphic xmlns:a="http://schemas.openxmlformats.org/drawingml/2006/main">
                    <a:graphicData uri="http://schemas.microsoft.com/office/word/2010/wordprocessingShape">
                      <wps:wsp>
                        <wps:cNvSpPr txBox="1"/>
                        <wps:spPr>
                          <a:xfrm>
                            <a:off x="0" y="0"/>
                            <a:ext cx="5676900" cy="666750"/>
                          </a:xfrm>
                          <a:prstGeom prst="rect">
                            <a:avLst/>
                          </a:prstGeom>
                          <a:solidFill>
                            <a:schemeClr val="bg1">
                              <a:lumMod val="85000"/>
                            </a:schemeClr>
                          </a:solidFill>
                          <a:ln w="25400" cap="flat" cmpd="sng" algn="ctr">
                            <a:solidFill>
                              <a:srgbClr val="C0504D"/>
                            </a:solidFill>
                            <a:prstDash val="solid"/>
                          </a:ln>
                          <a:effectLst/>
                        </wps:spPr>
                        <wps:txbx>
                          <w:txbxContent>
                            <w:p w:rsidR="00AA56AF" w:rsidRPr="00AA56AF" w:rsidRDefault="00AA56AF">
                              <w:pPr>
                                <w:spacing w:after="120"/>
                                <w:jc w:val="both"/>
                                <w:rPr>
                                  <w:ins w:id="4364" w:author="Autor"/>
                                  <w:rFonts w:asciiTheme="minorHAnsi" w:hAnsiTheme="minorHAnsi"/>
                                  <w:sz w:val="20"/>
                                  <w:szCs w:val="20"/>
                                  <w:rPrChange w:id="4365" w:author="Autor">
                                    <w:rPr>
                                      <w:ins w:id="4366" w:author="Autor"/>
                                    </w:rPr>
                                  </w:rPrChange>
                                </w:rPr>
                                <w:pPrChange w:id="4367" w:author="Autor">
                                  <w:pPr>
                                    <w:pStyle w:val="Odsekzoznamu"/>
                                    <w:spacing w:before="120" w:after="120"/>
                                    <w:ind w:left="721" w:hanging="13"/>
                                    <w:contextualSpacing w:val="0"/>
                                    <w:jc w:val="both"/>
                                  </w:pPr>
                                </w:pPrChange>
                              </w:pPr>
                              <w:ins w:id="4368" w:author="Autor">
                                <w:r w:rsidRPr="00AA56AF">
                                  <w:rPr>
                                    <w:rFonts w:asciiTheme="minorHAnsi" w:hAnsiTheme="minorHAnsi"/>
                                    <w:sz w:val="20"/>
                                    <w:szCs w:val="20"/>
                                    <w:rPrChange w:id="4369" w:author="Autor">
                                      <w:rPr/>
                                    </w:rPrChange>
                                  </w:rPr>
                                  <w:t xml:space="preserve">Poznámka: </w:t>
                                </w:r>
                                <w:r w:rsidRPr="00AA56AF">
                                  <w:rPr>
                                    <w:rFonts w:asciiTheme="minorHAnsi" w:hAnsiTheme="minorHAnsi"/>
                                    <w:b/>
                                    <w:sz w:val="20"/>
                                    <w:szCs w:val="20"/>
                                    <w:rPrChange w:id="4370" w:author="Autor">
                                      <w:rPr>
                                        <w:b/>
                                      </w:rPr>
                                    </w:rPrChange>
                                  </w:rPr>
                                  <w:t>Na webovom sídle ÚVO</w:t>
                                </w:r>
                                <w:r w:rsidRPr="00AA56AF">
                                  <w:rPr>
                                    <w:rFonts w:asciiTheme="minorHAnsi" w:hAnsiTheme="minorHAnsi"/>
                                    <w:sz w:val="20"/>
                                    <w:szCs w:val="20"/>
                                    <w:rPrChange w:id="4371" w:author="Autor">
                                      <w:rPr/>
                                    </w:rPrChange>
                                  </w:rPr>
                                  <w:t xml:space="preserve"> </w:t>
                                </w:r>
                                <w:r w:rsidRPr="00AA56AF">
                                  <w:rPr>
                                    <w:rFonts w:asciiTheme="minorHAnsi" w:hAnsiTheme="minorHAnsi"/>
                                    <w:b/>
                                    <w:sz w:val="20"/>
                                    <w:szCs w:val="20"/>
                                    <w:rPrChange w:id="4372" w:author="Autor">
                                      <w:rPr>
                                        <w:b/>
                                      </w:rPr>
                                    </w:rPrChange>
                                  </w:rPr>
                                  <w:t>je zverejnený zoznam kompletnej dokumentácie</w:t>
                                </w:r>
                                <w:r w:rsidRPr="00AA56AF">
                                  <w:rPr>
                                    <w:rFonts w:asciiTheme="minorHAnsi" w:hAnsiTheme="minorHAnsi"/>
                                    <w:sz w:val="20"/>
                                    <w:szCs w:val="20"/>
                                    <w:rPrChange w:id="4373" w:author="Autor">
                                      <w:rPr/>
                                    </w:rPrChange>
                                  </w:rPr>
                                  <w:t>. (</w:t>
                                </w:r>
                                <w:r w:rsidRPr="00AA56AF">
                                  <w:rPr>
                                    <w:rFonts w:asciiTheme="minorHAnsi" w:hAnsiTheme="minorHAnsi"/>
                                    <w:sz w:val="20"/>
                                    <w:szCs w:val="20"/>
                                    <w:rPrChange w:id="4374" w:author="Autor">
                                      <w:rPr/>
                                    </w:rPrChange>
                                  </w:rPr>
                                  <w:fldChar w:fldCharType="begin"/>
                                </w:r>
                                <w:r w:rsidRPr="00AA56AF">
                                  <w:rPr>
                                    <w:rFonts w:asciiTheme="minorHAnsi" w:hAnsiTheme="minorHAnsi"/>
                                    <w:sz w:val="20"/>
                                    <w:szCs w:val="20"/>
                                    <w:rPrChange w:id="4375" w:author="Autor">
                                      <w:rPr/>
                                    </w:rPrChange>
                                  </w:rPr>
                                  <w:instrText xml:space="preserve"> HYPERLINK "https://www.uvo.gov.sk/verejny-obstaravatel-obstaravatel/vseobecne-informacie/zoznam-kompletnej-dokumentacie-55c.html" </w:instrText>
                                </w:r>
                                <w:r w:rsidRPr="00AA56AF">
                                  <w:rPr>
                                    <w:rFonts w:asciiTheme="minorHAnsi" w:hAnsiTheme="minorHAnsi"/>
                                    <w:sz w:val="20"/>
                                    <w:szCs w:val="20"/>
                                    <w:rPrChange w:id="4376" w:author="Autor">
                                      <w:rPr/>
                                    </w:rPrChange>
                                  </w:rPr>
                                  <w:fldChar w:fldCharType="separate"/>
                                </w:r>
                                <w:r w:rsidRPr="00AA56AF">
                                  <w:rPr>
                                    <w:rStyle w:val="Hypertextovprepojenie"/>
                                    <w:rFonts w:asciiTheme="minorHAnsi" w:hAnsiTheme="minorHAnsi"/>
                                    <w:sz w:val="20"/>
                                    <w:szCs w:val="20"/>
                                  </w:rPr>
                                  <w:t>https://www.uvo.gov.sk/verejny-obstaravatel-obstaravatel/vseobecne-informacie/zoznam-kompletnej-dokumentacie-55c.html</w:t>
                                </w:r>
                                <w:r w:rsidRPr="00AA56AF">
                                  <w:rPr>
                                    <w:rFonts w:asciiTheme="minorHAnsi" w:hAnsiTheme="minorHAnsi"/>
                                    <w:sz w:val="20"/>
                                    <w:szCs w:val="20"/>
                                    <w:rPrChange w:id="4377" w:author="Autor">
                                      <w:rPr/>
                                    </w:rPrChange>
                                  </w:rPr>
                                  <w:fldChar w:fldCharType="end"/>
                                </w:r>
                                <w:r w:rsidRPr="00AA56AF">
                                  <w:rPr>
                                    <w:rFonts w:asciiTheme="minorHAnsi" w:hAnsiTheme="minorHAnsi"/>
                                    <w:sz w:val="20"/>
                                    <w:szCs w:val="20"/>
                                    <w:rPrChange w:id="4378" w:author="Autor">
                                      <w:rPr/>
                                    </w:rPrChange>
                                  </w:rPr>
                                  <w:t>).</w:t>
                                </w:r>
                              </w:ins>
                            </w:p>
                            <w:p w:rsidR="00AA56AF" w:rsidRPr="00495B98" w:rsidRDefault="00AA56AF" w:rsidP="00AA56AF">
                              <w:pPr>
                                <w:pStyle w:val="Textkomentra"/>
                                <w:jc w:val="both"/>
                                <w:rPr>
                                  <w:rFonts w:asciiTheme="minorHAnsi" w:hAnsiTheme="minorHAnsi"/>
                                </w:rPr>
                              </w:pPr>
                              <w:del w:id="4379" w:author="Autor">
                                <w:r w:rsidRPr="00495B98" w:rsidDel="00AA56AF">
                                  <w:rPr>
                                    <w:rFonts w:asciiTheme="minorHAnsi" w:hAnsiTheme="minorHAnsi"/>
                                    <w:b/>
                                    <w:bCs/>
                                  </w:rPr>
                                  <w:delText>Upozornenie:</w:delText>
                                </w:r>
                                <w:r w:rsidRPr="00495B98" w:rsidDel="00AA56AF">
                                  <w:rPr>
                                    <w:rFonts w:asciiTheme="minorHAnsi" w:hAnsiTheme="minorHAnsi"/>
                                  </w:rPr>
                                  <w:delText xml:space="preserve"> K dokumentácii VO na kontrolu RO je potrebné  predkladať </w:delText>
                                </w:r>
                                <w:r w:rsidDel="00AA56AF">
                                  <w:rPr>
                                    <w:rFonts w:asciiTheme="minorHAnsi" w:hAnsiTheme="minorHAnsi"/>
                                  </w:rPr>
                                  <w:delText>napr. profesijné</w:delText>
                                </w:r>
                                <w:r w:rsidRPr="00495B98" w:rsidDel="00AA56AF">
                                  <w:rPr>
                                    <w:rFonts w:asciiTheme="minorHAnsi" w:hAnsiTheme="minorHAnsi"/>
                                  </w:rPr>
                                  <w:delText xml:space="preserve"> životopisy alebo iné dôkazy o</w:delText>
                                </w:r>
                                <w:r w:rsidDel="00AA56AF">
                                  <w:rPr>
                                    <w:rFonts w:asciiTheme="minorHAnsi" w:hAnsiTheme="minorHAnsi"/>
                                  </w:rPr>
                                  <w:delText xml:space="preserve"> odbornom vzdelaní </w:delText>
                                </w:r>
                                <w:r w:rsidRPr="00495B98" w:rsidDel="00AA56AF">
                                  <w:rPr>
                                    <w:rFonts w:asciiTheme="minorHAnsi" w:hAnsiTheme="minorHAnsi"/>
                                  </w:rPr>
                                  <w:delText xml:space="preserve">členov komisie </w:delText>
                                </w:r>
                                <w:r w:rsidDel="00AA56AF">
                                  <w:rPr>
                                    <w:rFonts w:asciiTheme="minorHAnsi" w:hAnsiTheme="minorHAnsi"/>
                                  </w:rPr>
                                  <w:delText xml:space="preserve">zodpovedajúce predmetu zákazky </w:delText>
                                </w:r>
                                <w:r w:rsidRPr="00495B98" w:rsidDel="00AA56AF">
                                  <w:rPr>
                                    <w:rFonts w:asciiTheme="minorHAnsi" w:hAnsiTheme="minorHAnsi"/>
                                  </w:rPr>
                                  <w:delText>ako aj čestné vyhlásenia členov ko</w:delText>
                                </w:r>
                                <w:r w:rsidDel="00AA56AF">
                                  <w:rPr>
                                    <w:rFonts w:asciiTheme="minorHAnsi" w:hAnsiTheme="minorHAnsi"/>
                                  </w:rPr>
                                  <w:delText>misie v zmysle § 51 ods. 6 ZVO.</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12.4pt;margin-top:2.7pt;width:447pt;height:5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" fillcolor="#d8d8d8 [2732]" strokecolor="#c0504d" strokeweight="2pt">
                  <v:textbox>
                    <w:txbxContent>
                      <w:p w:rsidR="00AA56AF" w:rsidRPr="00AA56AF" w:rsidRDefault="00AA56AF" w:rsidP="00AA56AF">
                        <w:pPr>
                          <w:spacing w:after="120"/>
                          <w:jc w:val="both"/>
                          <w:rPr>
                            <w:ins w:id="4838" w:author="Autor"/>
                            <w:rFonts w:asciiTheme="minorHAnsi" w:hAnsiTheme="minorHAnsi"/>
                            <w:sz w:val="20"/>
                            <w:szCs w:val="20"/>
                            <w:rPrChange w:id="4839" w:author="Autor">
                              <w:rPr>
                                <w:ins w:id="4840" w:author="Autor"/>
                              </w:rPr>
                            </w:rPrChange>
                          </w:rPr>
                          <w:pPrChange w:id="4841" w:author="Autor">
                            <w:pPr>
                              <w:pStyle w:val="Odsekzoznamu"/>
                              <w:spacing w:before="120" w:after="120"/>
                              <w:ind w:left="721" w:hanging="13"/>
                              <w:contextualSpacing w:val="0"/>
                              <w:jc w:val="both"/>
                            </w:pPr>
                          </w:pPrChange>
                        </w:pPr>
                        <w:ins w:id="4842" w:author="Autor">
                          <w:r w:rsidRPr="00AA56AF">
                            <w:rPr>
                              <w:rFonts w:asciiTheme="minorHAnsi" w:hAnsiTheme="minorHAnsi"/>
                              <w:sz w:val="20"/>
                              <w:szCs w:val="20"/>
                              <w:rPrChange w:id="4843" w:author="Autor">
                                <w:rPr/>
                              </w:rPrChange>
                            </w:rPr>
                            <w:t xml:space="preserve">Poznámka: </w:t>
                          </w:r>
                          <w:r w:rsidRPr="00AA56AF">
                            <w:rPr>
                              <w:rFonts w:asciiTheme="minorHAnsi" w:hAnsiTheme="minorHAnsi"/>
                              <w:b/>
                              <w:sz w:val="20"/>
                              <w:szCs w:val="20"/>
                              <w:rPrChange w:id="4844" w:author="Autor">
                                <w:rPr>
                                  <w:b/>
                                </w:rPr>
                              </w:rPrChange>
                            </w:rPr>
                            <w:t>Na webovom sídle ÚVO</w:t>
                          </w:r>
                          <w:r w:rsidRPr="00AA56AF">
                            <w:rPr>
                              <w:rFonts w:asciiTheme="minorHAnsi" w:hAnsiTheme="minorHAnsi"/>
                              <w:sz w:val="20"/>
                              <w:szCs w:val="20"/>
                              <w:rPrChange w:id="4845" w:author="Autor">
                                <w:rPr/>
                              </w:rPrChange>
                            </w:rPr>
                            <w:t xml:space="preserve"> </w:t>
                          </w:r>
                          <w:r w:rsidRPr="00AA56AF">
                            <w:rPr>
                              <w:rFonts w:asciiTheme="minorHAnsi" w:hAnsiTheme="minorHAnsi"/>
                              <w:b/>
                              <w:sz w:val="20"/>
                              <w:szCs w:val="20"/>
                              <w:rPrChange w:id="4846" w:author="Autor">
                                <w:rPr>
                                  <w:b/>
                                </w:rPr>
                              </w:rPrChange>
                            </w:rPr>
                            <w:t>je zverejnený zoznam kompletnej dokumentácie</w:t>
                          </w:r>
                          <w:r w:rsidRPr="00AA56AF">
                            <w:rPr>
                              <w:rFonts w:asciiTheme="minorHAnsi" w:hAnsiTheme="minorHAnsi"/>
                              <w:sz w:val="20"/>
                              <w:szCs w:val="20"/>
                              <w:rPrChange w:id="4847" w:author="Autor">
                                <w:rPr/>
                              </w:rPrChange>
                            </w:rPr>
                            <w:t>. (</w:t>
                          </w:r>
                          <w:r w:rsidRPr="00AA56AF">
                            <w:rPr>
                              <w:rFonts w:asciiTheme="minorHAnsi" w:hAnsiTheme="minorHAnsi"/>
                              <w:sz w:val="20"/>
                              <w:szCs w:val="20"/>
                              <w:rPrChange w:id="4848" w:author="Autor">
                                <w:rPr/>
                              </w:rPrChange>
                            </w:rPr>
                            <w:fldChar w:fldCharType="begin"/>
                          </w:r>
                          <w:r w:rsidRPr="00AA56AF">
                            <w:rPr>
                              <w:rFonts w:asciiTheme="minorHAnsi" w:hAnsiTheme="minorHAnsi"/>
                              <w:sz w:val="20"/>
                              <w:szCs w:val="20"/>
                              <w:rPrChange w:id="4849" w:author="Autor">
                                <w:rPr/>
                              </w:rPrChange>
                            </w:rPr>
                            <w:instrText xml:space="preserve"> HYPERLINK "https://www.uvo.gov.sk/verejny-obstaravatel-obstaravatel/vseobecne-informacie/zoznam-kompletnej-dokumentacie-55c.html" </w:instrText>
                          </w:r>
                          <w:r w:rsidRPr="00AA56AF">
                            <w:rPr>
                              <w:rFonts w:asciiTheme="minorHAnsi" w:hAnsiTheme="minorHAnsi"/>
                              <w:sz w:val="20"/>
                              <w:szCs w:val="20"/>
                              <w:rPrChange w:id="4850" w:author="Autor">
                                <w:rPr/>
                              </w:rPrChange>
                            </w:rPr>
                            <w:fldChar w:fldCharType="separate"/>
                          </w:r>
                          <w:r w:rsidRPr="00AA56AF">
                            <w:rPr>
                              <w:rStyle w:val="Hypertextovprepojenie"/>
                              <w:rFonts w:asciiTheme="minorHAnsi" w:hAnsiTheme="minorHAnsi"/>
                              <w:sz w:val="20"/>
                              <w:szCs w:val="20"/>
                              <w:rPrChange w:id="4851" w:author="Autor">
                                <w:rPr>
                                  <w:rStyle w:val="Hypertextovprepojenie"/>
                                  <w:rFonts w:asciiTheme="minorHAnsi" w:hAnsiTheme="minorHAnsi"/>
                                  <w:sz w:val="20"/>
                                  <w:szCs w:val="20"/>
                                </w:rPr>
                              </w:rPrChange>
                            </w:rPr>
                            <w:t>https://www.uvo.gov.sk/verejny-obstaravatel-obstaravatel/vseobecne-informacie/zoznam-kompletnej-dokumentacie-55c.html</w:t>
                          </w:r>
                          <w:r w:rsidRPr="00AA56AF">
                            <w:rPr>
                              <w:rFonts w:asciiTheme="minorHAnsi" w:hAnsiTheme="minorHAnsi"/>
                              <w:sz w:val="20"/>
                              <w:szCs w:val="20"/>
                              <w:rPrChange w:id="4852" w:author="Autor">
                                <w:rPr/>
                              </w:rPrChange>
                            </w:rPr>
                            <w:fldChar w:fldCharType="end"/>
                          </w:r>
                          <w:r w:rsidRPr="00AA56AF">
                            <w:rPr>
                              <w:rFonts w:asciiTheme="minorHAnsi" w:hAnsiTheme="minorHAnsi"/>
                              <w:sz w:val="20"/>
                              <w:szCs w:val="20"/>
                              <w:rPrChange w:id="4853" w:author="Autor">
                                <w:rPr/>
                              </w:rPrChange>
                            </w:rPr>
                            <w:t>).</w:t>
                          </w:r>
                        </w:ins>
                      </w:p>
                      <w:p w:rsidR="00AA56AF" w:rsidRPr="00495B98" w:rsidRDefault="00AA56AF" w:rsidP="00AA56AF">
                        <w:pPr>
                          <w:pStyle w:val="Textkomentra"/>
                          <w:jc w:val="both"/>
                          <w:rPr>
                            <w:rFonts w:asciiTheme="minorHAnsi" w:hAnsiTheme="minorHAnsi"/>
                          </w:rPr>
                        </w:pPr>
                        <w:del w:id="4854" w:author="Autor">
                          <w:r w:rsidRPr="00495B98" w:rsidDel="00AA56AF">
                            <w:rPr>
                              <w:rFonts w:asciiTheme="minorHAnsi" w:hAnsiTheme="minorHAnsi"/>
                              <w:b/>
                              <w:bCs/>
                            </w:rPr>
                            <w:delText>Upozornenie:</w:delText>
                          </w:r>
                          <w:r w:rsidRPr="00495B98" w:rsidDel="00AA56AF">
                            <w:rPr>
                              <w:rFonts w:asciiTheme="minorHAnsi" w:hAnsiTheme="minorHAnsi"/>
                            </w:rPr>
                            <w:delText xml:space="preserve"> K dokumentácii VO na kontrolu RO je potrebné  predkladať </w:delText>
                          </w:r>
                          <w:r w:rsidDel="00AA56AF">
                            <w:rPr>
                              <w:rFonts w:asciiTheme="minorHAnsi" w:hAnsiTheme="minorHAnsi"/>
                            </w:rPr>
                            <w:delText>napr. profesijné</w:delText>
                          </w:r>
                          <w:r w:rsidRPr="00495B98" w:rsidDel="00AA56AF">
                            <w:rPr>
                              <w:rFonts w:asciiTheme="minorHAnsi" w:hAnsiTheme="minorHAnsi"/>
                            </w:rPr>
                            <w:delText xml:space="preserve"> životopisy alebo iné dôkazy o</w:delText>
                          </w:r>
                          <w:r w:rsidDel="00AA56AF">
                            <w:rPr>
                              <w:rFonts w:asciiTheme="minorHAnsi" w:hAnsiTheme="minorHAnsi"/>
                            </w:rPr>
                            <w:delText xml:space="preserve"> odbornom vzdelaní </w:delText>
                          </w:r>
                          <w:r w:rsidRPr="00495B98" w:rsidDel="00AA56AF">
                            <w:rPr>
                              <w:rFonts w:asciiTheme="minorHAnsi" w:hAnsiTheme="minorHAnsi"/>
                            </w:rPr>
                            <w:delText xml:space="preserve">členov komisie </w:delText>
                          </w:r>
                          <w:r w:rsidDel="00AA56AF">
                            <w:rPr>
                              <w:rFonts w:asciiTheme="minorHAnsi" w:hAnsiTheme="minorHAnsi"/>
                            </w:rPr>
                            <w:delText xml:space="preserve">zodpovedajúce predmetu zákazky </w:delText>
                          </w:r>
                          <w:r w:rsidRPr="00495B98" w:rsidDel="00AA56AF">
                            <w:rPr>
                              <w:rFonts w:asciiTheme="minorHAnsi" w:hAnsiTheme="minorHAnsi"/>
                            </w:rPr>
                            <w:delText>ako aj čestné vyhlásenia členov ko</w:delText>
                          </w:r>
                          <w:r w:rsidDel="00AA56AF">
                            <w:rPr>
                              <w:rFonts w:asciiTheme="minorHAnsi" w:hAnsiTheme="minorHAnsi"/>
                            </w:rPr>
                            <w:delText>misie v zmysle § 51 ods. 6 ZVO.</w:delText>
                          </w:r>
                        </w:del>
                      </w:p>
                    </w:txbxContent>
                  </v:textbox>
                </v:shape>
              </w:pict>
            </mc:Fallback>
          </mc:AlternateContent>
        </w:r>
      </w:ins>
    </w:p>
    <w:p w:rsidR="00AA56AF" w:rsidRDefault="00AA56AF">
      <w:pPr>
        <w:pStyle w:val="Odsekzoznamu"/>
        <w:spacing w:before="120" w:after="120"/>
        <w:ind w:left="721" w:hanging="13"/>
        <w:contextualSpacing w:val="0"/>
        <w:jc w:val="both"/>
        <w:rPr>
          <w:ins w:id="4380" w:author="Autor"/>
          <w:rFonts w:asciiTheme="minorHAnsi" w:hAnsiTheme="minorHAnsi"/>
          <w:sz w:val="20"/>
          <w:szCs w:val="20"/>
        </w:rPr>
        <w:pPrChange w:id="4381" w:author="Autor">
          <w:pPr>
            <w:pStyle w:val="Odsekzoznamu"/>
            <w:ind w:hanging="436"/>
            <w:jc w:val="both"/>
          </w:pPr>
        </w:pPrChange>
      </w:pPr>
    </w:p>
    <w:p w:rsidR="00AA56AF" w:rsidRDefault="00AA56AF">
      <w:pPr>
        <w:pStyle w:val="Odsekzoznamu"/>
        <w:spacing w:before="120" w:after="120"/>
        <w:ind w:left="721" w:hanging="13"/>
        <w:contextualSpacing w:val="0"/>
        <w:jc w:val="both"/>
        <w:rPr>
          <w:ins w:id="4382" w:author="Autor"/>
          <w:rFonts w:asciiTheme="minorHAnsi" w:hAnsiTheme="minorHAnsi"/>
          <w:sz w:val="20"/>
          <w:szCs w:val="20"/>
        </w:rPr>
        <w:pPrChange w:id="4383" w:author="Autor">
          <w:pPr>
            <w:pStyle w:val="Odsekzoznamu"/>
            <w:ind w:hanging="436"/>
            <w:jc w:val="both"/>
          </w:pPr>
        </w:pPrChange>
      </w:pPr>
    </w:p>
    <w:p w:rsidR="00753A2C" w:rsidDel="00AA56AF" w:rsidRDefault="00753A2C">
      <w:pPr>
        <w:pStyle w:val="Odsekzoznamu"/>
        <w:spacing w:before="120" w:after="120"/>
        <w:ind w:left="721" w:hanging="13"/>
        <w:contextualSpacing w:val="0"/>
        <w:jc w:val="both"/>
        <w:rPr>
          <w:del w:id="4384" w:author="Autor"/>
          <w:rFonts w:asciiTheme="minorHAnsi" w:hAnsiTheme="minorHAnsi"/>
          <w:sz w:val="20"/>
          <w:szCs w:val="20"/>
        </w:rPr>
        <w:pPrChange w:id="4385" w:author="Autor">
          <w:pPr>
            <w:pStyle w:val="Odsekzoznamu"/>
            <w:ind w:hanging="436"/>
            <w:jc w:val="both"/>
          </w:pPr>
        </w:pPrChange>
      </w:pPr>
      <w:del w:id="4386" w:author="Autor">
        <w:r w:rsidDel="00AA56AF">
          <w:rPr>
            <w:rFonts w:asciiTheme="minorHAnsi" w:hAnsiTheme="minorHAnsi"/>
            <w:sz w:val="20"/>
            <w:szCs w:val="20"/>
          </w:rPr>
          <w:delText xml:space="preserve">Poznámka: </w:delText>
        </w:r>
        <w:r w:rsidRPr="009C597D" w:rsidDel="00AA56AF">
          <w:rPr>
            <w:rFonts w:asciiTheme="minorHAnsi" w:hAnsiTheme="minorHAnsi"/>
            <w:b/>
            <w:sz w:val="20"/>
            <w:szCs w:val="20"/>
          </w:rPr>
          <w:delText>Na webovom sídle ÚVO</w:delText>
        </w:r>
        <w:r w:rsidDel="00AA56AF">
          <w:rPr>
            <w:rFonts w:asciiTheme="minorHAnsi" w:hAnsiTheme="minorHAnsi"/>
            <w:sz w:val="20"/>
            <w:szCs w:val="20"/>
          </w:rPr>
          <w:delText xml:space="preserve"> </w:delText>
        </w:r>
        <w:r w:rsidRPr="009C597D" w:rsidDel="00AA56AF">
          <w:rPr>
            <w:rFonts w:asciiTheme="minorHAnsi" w:hAnsiTheme="minorHAnsi"/>
            <w:b/>
            <w:sz w:val="20"/>
            <w:szCs w:val="20"/>
          </w:rPr>
          <w:delText>je zverejnený zoznam kompletnej dokumentácie</w:delText>
        </w:r>
        <w:r w:rsidDel="00AA56AF">
          <w:rPr>
            <w:rFonts w:asciiTheme="minorHAnsi" w:hAnsiTheme="minorHAnsi"/>
            <w:sz w:val="20"/>
            <w:szCs w:val="20"/>
          </w:rPr>
          <w:delText>. (</w:delText>
        </w:r>
      </w:del>
      <w:ins w:id="4387" w:author="Autor">
        <w:del w:id="4388" w:author="Autor">
          <w:r w:rsidR="00EA3557" w:rsidDel="00AA56AF">
            <w:rPr>
              <w:rFonts w:asciiTheme="minorHAnsi" w:hAnsiTheme="minorHAnsi"/>
              <w:sz w:val="20"/>
              <w:szCs w:val="20"/>
            </w:rPr>
            <w:fldChar w:fldCharType="begin"/>
          </w:r>
          <w:r w:rsidR="00EA3557" w:rsidDel="00AA56AF">
            <w:rPr>
              <w:rFonts w:asciiTheme="minorHAnsi" w:hAnsiTheme="minorHAnsi"/>
              <w:sz w:val="20"/>
              <w:szCs w:val="20"/>
            </w:rPr>
            <w:delInstrText xml:space="preserve"> HYPERLINK "</w:delInstrText>
          </w:r>
        </w:del>
      </w:ins>
      <w:del w:id="4389" w:author="Autor">
        <w:r w:rsidR="00EA3557" w:rsidRPr="00753A2C" w:rsidDel="00AA56AF">
          <w:rPr>
            <w:rFonts w:asciiTheme="minorHAnsi" w:hAnsiTheme="minorHAnsi"/>
            <w:sz w:val="20"/>
            <w:szCs w:val="20"/>
          </w:rPr>
          <w:delInstrText>https://www.uvo.gov.sk/verejny-obstaravatel-obstaravatel/vseobecne-informacie/zoznam-kompletnej-dokumentacie-55c.html</w:delInstrText>
        </w:r>
      </w:del>
      <w:ins w:id="4390" w:author="Autor">
        <w:del w:id="4391" w:author="Autor">
          <w:r w:rsidR="00EA3557" w:rsidDel="00AA56AF">
            <w:rPr>
              <w:rFonts w:asciiTheme="minorHAnsi" w:hAnsiTheme="minorHAnsi"/>
              <w:sz w:val="20"/>
              <w:szCs w:val="20"/>
            </w:rPr>
            <w:delInstrText xml:space="preserve">" </w:delInstrText>
          </w:r>
          <w:r w:rsidR="00EA3557" w:rsidDel="00AA56AF">
            <w:rPr>
              <w:rFonts w:asciiTheme="minorHAnsi" w:hAnsiTheme="minorHAnsi"/>
              <w:sz w:val="20"/>
              <w:szCs w:val="20"/>
            </w:rPr>
            <w:fldChar w:fldCharType="separate"/>
          </w:r>
        </w:del>
      </w:ins>
      <w:del w:id="4392" w:author="Autor">
        <w:r w:rsidR="00EA3557" w:rsidRPr="00C510A6" w:rsidDel="00AA56AF">
          <w:rPr>
            <w:rStyle w:val="Hypertextovprepojenie"/>
            <w:rFonts w:asciiTheme="minorHAnsi" w:hAnsiTheme="minorHAnsi"/>
            <w:sz w:val="20"/>
            <w:szCs w:val="20"/>
          </w:rPr>
          <w:delText>https://www.uvo.gov.sk/verejny-obstaravatel-obstaravatel/vseobecne-informacie/zoznam-kompletnej-dokumentacie-55c.html</w:delText>
        </w:r>
      </w:del>
      <w:ins w:id="4393" w:author="Autor">
        <w:del w:id="4394" w:author="Autor">
          <w:r w:rsidR="00EA3557" w:rsidDel="00AA56AF">
            <w:rPr>
              <w:rFonts w:asciiTheme="minorHAnsi" w:hAnsiTheme="minorHAnsi"/>
              <w:sz w:val="20"/>
              <w:szCs w:val="20"/>
            </w:rPr>
            <w:fldChar w:fldCharType="end"/>
          </w:r>
          <w:r w:rsidR="00EA3557" w:rsidDel="00AA56AF">
            <w:rPr>
              <w:rFonts w:asciiTheme="minorHAnsi" w:hAnsiTheme="minorHAnsi"/>
              <w:sz w:val="20"/>
              <w:szCs w:val="20"/>
            </w:rPr>
            <w:delText xml:space="preserve"> </w:delText>
          </w:r>
        </w:del>
      </w:ins>
      <w:del w:id="4395" w:author="Autor">
        <w:r w:rsidDel="00AA56AF">
          <w:rPr>
            <w:rFonts w:asciiTheme="minorHAnsi" w:hAnsiTheme="minorHAnsi"/>
            <w:sz w:val="20"/>
            <w:szCs w:val="20"/>
          </w:rPr>
          <w:delText>).</w:delText>
        </w:r>
      </w:del>
    </w:p>
    <w:p w:rsidR="00A07298" w:rsidRDefault="001B434B">
      <w:pPr>
        <w:pStyle w:val="Odsekzoznamu"/>
        <w:numPr>
          <w:ilvl w:val="0"/>
          <w:numId w:val="205"/>
        </w:numPr>
        <w:spacing w:before="120" w:after="120"/>
        <w:ind w:left="721" w:hanging="437"/>
        <w:contextualSpacing w:val="0"/>
        <w:jc w:val="both"/>
        <w:rPr>
          <w:rFonts w:asciiTheme="minorHAnsi" w:hAnsiTheme="minorHAnsi"/>
          <w:sz w:val="20"/>
          <w:szCs w:val="20"/>
        </w:rPr>
        <w:pPrChange w:id="4396" w:author="Autor">
          <w:pPr>
            <w:pStyle w:val="Odsekzoznamu"/>
            <w:numPr>
              <w:numId w:val="205"/>
            </w:numPr>
            <w:ind w:hanging="436"/>
            <w:jc w:val="both"/>
          </w:pPr>
        </w:pPrChange>
      </w:pPr>
      <w:r w:rsidRPr="00DD25CC">
        <w:rPr>
          <w:rFonts w:asciiTheme="minorHAnsi" w:hAnsiTheme="minorHAnsi"/>
          <w:sz w:val="20"/>
          <w:szCs w:val="20"/>
        </w:rPr>
        <w:t xml:space="preserve">Pre potreby finančnej kontroly VO prijímateľ predkladá na RO </w:t>
      </w:r>
      <w:r w:rsidRPr="009C597D">
        <w:rPr>
          <w:rFonts w:asciiTheme="minorHAnsi" w:hAnsiTheme="minorHAnsi"/>
          <w:b/>
          <w:sz w:val="20"/>
          <w:szCs w:val="20"/>
        </w:rPr>
        <w:t>kópiu originálnej dokumentácie</w:t>
      </w:r>
      <w:r w:rsidRPr="00DD25CC">
        <w:rPr>
          <w:rFonts w:asciiTheme="minorHAnsi" w:hAnsiTheme="minorHAnsi"/>
          <w:sz w:val="20"/>
          <w:szCs w:val="20"/>
        </w:rPr>
        <w:t xml:space="preserve">, pričom </w:t>
      </w:r>
      <w:r w:rsidRPr="00844EE5">
        <w:rPr>
          <w:rFonts w:asciiTheme="minorHAnsi" w:hAnsiTheme="minorHAnsi"/>
          <w:b/>
          <w:sz w:val="20"/>
          <w:szCs w:val="20"/>
        </w:rPr>
        <w:t>dokumentácia predložená elektronicky cez ITMS2014+ sa</w:t>
      </w:r>
      <w:r w:rsidR="0090059B">
        <w:rPr>
          <w:rFonts w:asciiTheme="minorHAnsi" w:hAnsiTheme="minorHAnsi"/>
          <w:b/>
          <w:sz w:val="20"/>
          <w:szCs w:val="20"/>
        </w:rPr>
        <w:t xml:space="preserve"> </w:t>
      </w:r>
      <w:r w:rsidRPr="00844EE5">
        <w:rPr>
          <w:rFonts w:asciiTheme="minorHAnsi" w:hAnsiTheme="minorHAnsi"/>
          <w:b/>
          <w:sz w:val="20"/>
          <w:szCs w:val="20"/>
        </w:rPr>
        <w:t>pre potreby finančnej kontroly VO považuje za kópiu originálnej dokumentácie</w:t>
      </w:r>
      <w:r w:rsidRPr="00DD25CC">
        <w:rPr>
          <w:rFonts w:asciiTheme="minorHAnsi" w:hAnsiTheme="minorHAnsi"/>
          <w:sz w:val="20"/>
          <w:szCs w:val="20"/>
        </w:rPr>
        <w:t xml:space="preserve">. </w:t>
      </w:r>
    </w:p>
    <w:p w:rsidR="00A07298" w:rsidRPr="00E202FF" w:rsidRDefault="001B434B">
      <w:pPr>
        <w:pStyle w:val="Odsekzoznamu"/>
        <w:numPr>
          <w:ilvl w:val="0"/>
          <w:numId w:val="205"/>
        </w:numPr>
        <w:spacing w:before="120" w:after="120"/>
        <w:ind w:left="721" w:hanging="437"/>
        <w:contextualSpacing w:val="0"/>
        <w:jc w:val="both"/>
        <w:rPr>
          <w:rFonts w:asciiTheme="minorHAnsi" w:hAnsiTheme="minorHAnsi"/>
          <w:sz w:val="20"/>
          <w:szCs w:val="20"/>
        </w:rPr>
        <w:pPrChange w:id="4397" w:author="Autor">
          <w:pPr>
            <w:pStyle w:val="Odsekzoznamu"/>
            <w:numPr>
              <w:numId w:val="205"/>
            </w:numPr>
            <w:ind w:hanging="436"/>
            <w:jc w:val="both"/>
          </w:pPr>
        </w:pPrChange>
      </w:pPr>
      <w:r w:rsidRPr="00DD25CC">
        <w:rPr>
          <w:rFonts w:asciiTheme="minorHAnsi" w:hAnsiTheme="minorHAnsi"/>
          <w:sz w:val="20"/>
          <w:szCs w:val="20"/>
        </w:rPr>
        <w:t>Súčasne s</w:t>
      </w:r>
      <w:r w:rsidR="00A07298">
        <w:rPr>
          <w:rFonts w:asciiTheme="minorHAnsi" w:hAnsiTheme="minorHAnsi"/>
          <w:sz w:val="20"/>
          <w:szCs w:val="20"/>
        </w:rPr>
        <w:t>o žiadosťou o vykonanie finančnej kontroly VO</w:t>
      </w:r>
      <w:r w:rsidRPr="00DD25CC">
        <w:rPr>
          <w:rFonts w:asciiTheme="minorHAnsi" w:hAnsiTheme="minorHAnsi"/>
          <w:sz w:val="20"/>
          <w:szCs w:val="20"/>
        </w:rPr>
        <w:t xml:space="preserve"> predkladá </w:t>
      </w:r>
      <w:r w:rsidR="00A07298" w:rsidRPr="00DD25CC">
        <w:rPr>
          <w:rFonts w:asciiTheme="minorHAnsi" w:hAnsiTheme="minorHAnsi"/>
          <w:sz w:val="20"/>
          <w:szCs w:val="20"/>
        </w:rPr>
        <w:t xml:space="preserve">prijímateľ </w:t>
      </w:r>
      <w:r w:rsidRPr="00DD25CC">
        <w:rPr>
          <w:rFonts w:asciiTheme="minorHAnsi" w:hAnsiTheme="minorHAnsi"/>
          <w:sz w:val="20"/>
          <w:szCs w:val="20"/>
        </w:rPr>
        <w:t>na RO</w:t>
      </w:r>
      <w:r w:rsidR="00A07298">
        <w:rPr>
          <w:rFonts w:asciiTheme="minorHAnsi" w:hAnsiTheme="minorHAnsi"/>
          <w:sz w:val="20"/>
          <w:szCs w:val="20"/>
        </w:rPr>
        <w:t xml:space="preserve"> </w:t>
      </w:r>
      <w:r w:rsidRPr="00DD25CC">
        <w:rPr>
          <w:rFonts w:asciiTheme="minorHAnsi" w:hAnsiTheme="minorHAnsi"/>
          <w:sz w:val="20"/>
          <w:szCs w:val="20"/>
        </w:rPr>
        <w:t xml:space="preserve">aj </w:t>
      </w:r>
      <w:r w:rsidR="00A07298">
        <w:rPr>
          <w:rFonts w:asciiTheme="minorHAnsi" w:hAnsiTheme="minorHAnsi"/>
          <w:b/>
          <w:sz w:val="20"/>
          <w:szCs w:val="20"/>
        </w:rPr>
        <w:t>Č</w:t>
      </w:r>
      <w:r w:rsidRPr="007C6D4E">
        <w:rPr>
          <w:rFonts w:asciiTheme="minorHAnsi" w:hAnsiTheme="minorHAnsi"/>
          <w:b/>
          <w:sz w:val="20"/>
          <w:szCs w:val="20"/>
        </w:rPr>
        <w:t>estné vyhlásenie</w:t>
      </w:r>
      <w:r w:rsidR="00A07298" w:rsidRPr="007C6D4E">
        <w:rPr>
          <w:rFonts w:asciiTheme="minorHAnsi" w:hAnsiTheme="minorHAnsi"/>
          <w:b/>
          <w:sz w:val="20"/>
          <w:szCs w:val="20"/>
        </w:rPr>
        <w:t xml:space="preserve"> prijímateľa k úplnosti a súladu predkladanej dokumentácie VO s originálnou dokumentáciou</w:t>
      </w:r>
      <w:r w:rsidR="00A07298">
        <w:rPr>
          <w:rFonts w:asciiTheme="minorHAnsi" w:hAnsiTheme="minorHAnsi"/>
          <w:b/>
          <w:sz w:val="20"/>
          <w:szCs w:val="20"/>
        </w:rPr>
        <w:t xml:space="preserve"> </w:t>
      </w:r>
      <w:r w:rsidR="00A07298" w:rsidRPr="007C6D4E">
        <w:rPr>
          <w:rFonts w:asciiTheme="minorHAnsi" w:hAnsiTheme="minorHAnsi"/>
          <w:sz w:val="20"/>
          <w:szCs w:val="20"/>
        </w:rPr>
        <w:t>(</w:t>
      </w:r>
      <w:r w:rsidR="00A07298" w:rsidRPr="009C597D">
        <w:rPr>
          <w:rFonts w:asciiTheme="minorHAnsi" w:hAnsiTheme="minorHAnsi"/>
          <w:b/>
          <w:sz w:val="20"/>
          <w:szCs w:val="20"/>
          <w:shd w:val="clear" w:color="auto" w:fill="D9D9D9" w:themeFill="background1" w:themeFillShade="D9"/>
        </w:rPr>
        <w:t>Príloha č. 6</w:t>
      </w:r>
      <w:r w:rsidR="002773C2">
        <w:rPr>
          <w:rFonts w:asciiTheme="minorHAnsi" w:hAnsiTheme="minorHAnsi"/>
          <w:b/>
          <w:sz w:val="20"/>
          <w:szCs w:val="20"/>
        </w:rPr>
        <w:t xml:space="preserve"> </w:t>
      </w:r>
      <w:r w:rsidR="002773C2" w:rsidRPr="009C597D">
        <w:rPr>
          <w:rFonts w:asciiTheme="minorHAnsi" w:hAnsiTheme="minorHAnsi"/>
          <w:sz w:val="20"/>
          <w:szCs w:val="20"/>
        </w:rPr>
        <w:t>tejto príručky</w:t>
      </w:r>
      <w:r w:rsidR="00A07298" w:rsidRPr="007C6D4E">
        <w:rPr>
          <w:rFonts w:asciiTheme="minorHAnsi" w:hAnsiTheme="minorHAnsi"/>
          <w:sz w:val="20"/>
          <w:szCs w:val="20"/>
        </w:rPr>
        <w:t>)</w:t>
      </w:r>
      <w:r w:rsidRPr="00E202FF">
        <w:rPr>
          <w:rFonts w:asciiTheme="minorHAnsi" w:hAnsiTheme="minorHAnsi"/>
          <w:sz w:val="20"/>
          <w:szCs w:val="20"/>
        </w:rPr>
        <w:t xml:space="preserve">, </w:t>
      </w:r>
      <w:r w:rsidRPr="00DD25CC">
        <w:rPr>
          <w:rFonts w:asciiTheme="minorHAnsi" w:hAnsiTheme="minorHAnsi"/>
          <w:sz w:val="20"/>
          <w:szCs w:val="20"/>
        </w:rPr>
        <w:t xml:space="preserve">v rámci ktorého jasne identifikuje projekt a predkladané VO. Súčasťou tohto čestného vyhlásenia je súpis všetkej predkladanej dokumentácie cez ITMS 2014+ 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w:t>
      </w:r>
      <w:r w:rsidR="00753A2C">
        <w:rPr>
          <w:rFonts w:asciiTheme="minorHAnsi" w:hAnsiTheme="minorHAnsi"/>
          <w:sz w:val="20"/>
          <w:szCs w:val="20"/>
        </w:rPr>
        <w:t xml:space="preserve"> </w:t>
      </w:r>
      <w:r w:rsidR="00753A2C">
        <w:rPr>
          <w:rFonts w:asciiTheme="minorHAnsi" w:hAnsiTheme="minorHAnsi"/>
          <w:sz w:val="20"/>
          <w:szCs w:val="20"/>
        </w:rPr>
        <w:br/>
      </w:r>
      <w:r w:rsidRPr="00DD25CC">
        <w:rPr>
          <w:rFonts w:asciiTheme="minorHAnsi" w:hAnsiTheme="minorHAnsi"/>
          <w:sz w:val="20"/>
          <w:szCs w:val="20"/>
        </w:rPr>
        <w:t xml:space="preserve">do financovania, o ex ante finančnej oprave, resp. o ďalších krokoch, ktoré budú potrebné na základe zistení  RO v rámci kontroly tejto dokumentácie. </w:t>
      </w:r>
      <w:r w:rsidR="00E202FF">
        <w:rPr>
          <w:rFonts w:asciiTheme="minorHAnsi" w:hAnsiTheme="minorHAnsi"/>
          <w:sz w:val="20"/>
          <w:szCs w:val="20"/>
        </w:rPr>
        <w:t>P</w:t>
      </w:r>
      <w:r w:rsidR="00E202FF" w:rsidRPr="003305BD">
        <w:rPr>
          <w:rFonts w:asciiTheme="minorHAnsi" w:hAnsiTheme="minorHAnsi"/>
          <w:sz w:val="20"/>
          <w:szCs w:val="20"/>
        </w:rPr>
        <w:t xml:space="preserve">rijímateľ je povinný </w:t>
      </w:r>
      <w:r w:rsidR="00E202FF">
        <w:rPr>
          <w:rFonts w:asciiTheme="minorHAnsi" w:hAnsiTheme="minorHAnsi"/>
          <w:sz w:val="20"/>
          <w:szCs w:val="20"/>
        </w:rPr>
        <w:t>predkladať toto vyhlásenie</w:t>
      </w:r>
      <w:r w:rsidR="00E202FF" w:rsidRPr="003305BD">
        <w:rPr>
          <w:rFonts w:asciiTheme="minorHAnsi" w:hAnsiTheme="minorHAnsi"/>
          <w:sz w:val="20"/>
          <w:szCs w:val="20"/>
        </w:rPr>
        <w:t xml:space="preserve"> aj v prípadoch doplnenia.</w:t>
      </w:r>
      <w:r w:rsidR="00E202FF">
        <w:rPr>
          <w:rFonts w:asciiTheme="minorHAnsi" w:hAnsiTheme="minorHAnsi"/>
          <w:sz w:val="20"/>
          <w:szCs w:val="20"/>
        </w:rPr>
        <w:t xml:space="preserve"> </w:t>
      </w:r>
      <w:r w:rsidR="00A07298">
        <w:rPr>
          <w:rFonts w:asciiTheme="minorHAnsi" w:hAnsiTheme="minorHAnsi"/>
          <w:sz w:val="20"/>
          <w:szCs w:val="20"/>
        </w:rPr>
        <w:t xml:space="preserve">Zároveň predkladá aj </w:t>
      </w:r>
      <w:r w:rsidR="00A07298" w:rsidRPr="007C6D4E">
        <w:rPr>
          <w:rFonts w:asciiTheme="minorHAnsi" w:hAnsiTheme="minorHAnsi"/>
          <w:b/>
          <w:sz w:val="20"/>
          <w:szCs w:val="20"/>
        </w:rPr>
        <w:t>Čestné vyhlásenie prijímateľa o vylúčení konfliktu záujmov v procese VO</w:t>
      </w:r>
      <w:r w:rsidR="002773C2">
        <w:rPr>
          <w:rFonts w:asciiTheme="minorHAnsi" w:hAnsiTheme="minorHAnsi"/>
          <w:b/>
          <w:sz w:val="20"/>
          <w:szCs w:val="20"/>
        </w:rPr>
        <w:t xml:space="preserve"> </w:t>
      </w:r>
      <w:r w:rsidR="002773C2" w:rsidRPr="007C6D4E">
        <w:rPr>
          <w:rFonts w:asciiTheme="minorHAnsi" w:hAnsiTheme="minorHAnsi"/>
          <w:sz w:val="20"/>
          <w:szCs w:val="20"/>
        </w:rPr>
        <w:t>(</w:t>
      </w:r>
      <w:r w:rsidR="002773C2" w:rsidRPr="0052172B">
        <w:rPr>
          <w:rFonts w:asciiTheme="minorHAnsi" w:hAnsiTheme="minorHAnsi"/>
          <w:b/>
          <w:sz w:val="20"/>
          <w:szCs w:val="20"/>
          <w:shd w:val="clear" w:color="auto" w:fill="D9D9D9" w:themeFill="background1" w:themeFillShade="D9"/>
        </w:rPr>
        <w:t xml:space="preserve">Príloha č. </w:t>
      </w:r>
      <w:r w:rsidR="002773C2">
        <w:rPr>
          <w:rFonts w:asciiTheme="minorHAnsi" w:hAnsiTheme="minorHAnsi"/>
          <w:b/>
          <w:sz w:val="20"/>
          <w:szCs w:val="20"/>
          <w:shd w:val="clear" w:color="auto" w:fill="D9D9D9" w:themeFill="background1" w:themeFillShade="D9"/>
        </w:rPr>
        <w:t>7</w:t>
      </w:r>
      <w:r w:rsidR="002773C2">
        <w:rPr>
          <w:rFonts w:asciiTheme="minorHAnsi" w:hAnsiTheme="minorHAnsi"/>
          <w:b/>
          <w:sz w:val="20"/>
          <w:szCs w:val="20"/>
        </w:rPr>
        <w:t xml:space="preserve"> </w:t>
      </w:r>
      <w:r w:rsidR="002773C2" w:rsidRPr="0052172B">
        <w:rPr>
          <w:rFonts w:asciiTheme="minorHAnsi" w:hAnsiTheme="minorHAnsi"/>
          <w:sz w:val="20"/>
          <w:szCs w:val="20"/>
        </w:rPr>
        <w:t>tejto príručky</w:t>
      </w:r>
      <w:r w:rsidR="002773C2" w:rsidRPr="007C6D4E">
        <w:rPr>
          <w:rFonts w:asciiTheme="minorHAnsi" w:hAnsiTheme="minorHAnsi"/>
          <w:sz w:val="20"/>
          <w:szCs w:val="20"/>
        </w:rPr>
        <w:t>)</w:t>
      </w:r>
      <w:r w:rsidR="00A07298" w:rsidRPr="007C6D4E">
        <w:rPr>
          <w:rFonts w:asciiTheme="minorHAnsi" w:hAnsiTheme="minorHAnsi"/>
          <w:sz w:val="20"/>
          <w:szCs w:val="20"/>
        </w:rPr>
        <w:t>.</w:t>
      </w:r>
    </w:p>
    <w:p w:rsidR="007B5571" w:rsidRPr="00CD786F" w:rsidRDefault="001B434B">
      <w:pPr>
        <w:pStyle w:val="Odsekzoznamu"/>
        <w:numPr>
          <w:ilvl w:val="0"/>
          <w:numId w:val="205"/>
        </w:numPr>
        <w:spacing w:before="120" w:after="120"/>
        <w:ind w:left="721" w:hanging="437"/>
        <w:contextualSpacing w:val="0"/>
        <w:jc w:val="both"/>
        <w:rPr>
          <w:rFonts w:asciiTheme="minorHAnsi" w:hAnsiTheme="minorHAnsi"/>
          <w:sz w:val="20"/>
          <w:szCs w:val="20"/>
        </w:rPr>
        <w:pPrChange w:id="4398" w:author="Autor">
          <w:pPr>
            <w:pStyle w:val="Odsekzoznamu"/>
            <w:numPr>
              <w:numId w:val="205"/>
            </w:numPr>
            <w:ind w:hanging="436"/>
            <w:jc w:val="both"/>
          </w:pPr>
        </w:pPrChange>
      </w:pPr>
      <w:r w:rsidRPr="00DD25CC">
        <w:rPr>
          <w:rFonts w:asciiTheme="minorHAnsi" w:hAnsiTheme="minorHAnsi"/>
          <w:sz w:val="20"/>
          <w:szCs w:val="20"/>
        </w:rPr>
        <w:t xml:space="preserve">V prípade, že dokumentácia predložená cez ITMS 2014+ </w:t>
      </w:r>
      <w:r w:rsidRPr="007C6D4E">
        <w:rPr>
          <w:rFonts w:asciiTheme="minorHAnsi" w:hAnsiTheme="minorHAnsi"/>
          <w:b/>
          <w:sz w:val="20"/>
          <w:szCs w:val="20"/>
        </w:rPr>
        <w:t>nie je kompletná</w:t>
      </w:r>
      <w:r w:rsidRPr="00DD25CC">
        <w:rPr>
          <w:rFonts w:asciiTheme="minorHAnsi" w:hAnsiTheme="minorHAnsi"/>
          <w:sz w:val="20"/>
          <w:szCs w:val="20"/>
        </w:rPr>
        <w:t xml:space="preserve">, prijímateľ je povinný </w:t>
      </w:r>
      <w:r w:rsidRPr="009C597D">
        <w:rPr>
          <w:rFonts w:asciiTheme="minorHAnsi" w:hAnsiTheme="minorHAnsi"/>
          <w:b/>
          <w:sz w:val="20"/>
          <w:szCs w:val="20"/>
        </w:rPr>
        <w:t>predložiť aj chýbajúcu časť dokumentácie cez ITMS 2014+</w:t>
      </w:r>
      <w:r w:rsidRPr="00DD25CC">
        <w:rPr>
          <w:rFonts w:asciiTheme="minorHAnsi" w:hAnsiTheme="minorHAnsi"/>
          <w:sz w:val="20"/>
          <w:szCs w:val="20"/>
        </w:rPr>
        <w:t xml:space="preserve"> na základe žiadosti RO o doplnenie dokumentácie doručenej prostredníctvom elektronickej schránky </w:t>
      </w:r>
      <w:r w:rsidRPr="00B91AF6">
        <w:rPr>
          <w:rFonts w:asciiTheme="minorHAnsi" w:hAnsiTheme="minorHAnsi"/>
          <w:sz w:val="20"/>
          <w:szCs w:val="20"/>
        </w:rPr>
        <w:t>alebo písomne (listinne alebo mailom).</w:t>
      </w:r>
      <w:r w:rsidRPr="00DD25CC">
        <w:rPr>
          <w:rFonts w:asciiTheme="minorHAnsi" w:hAnsiTheme="minorHAnsi"/>
          <w:sz w:val="20"/>
          <w:szCs w:val="20"/>
        </w:rPr>
        <w:t xml:space="preserve"> Uvedené sa týka aj prípadov, keď je dokumentácia predložená cez ITMS 2014+ </w:t>
      </w:r>
      <w:r w:rsidRPr="007C6D4E">
        <w:rPr>
          <w:rFonts w:asciiTheme="minorHAnsi" w:hAnsiTheme="minorHAnsi"/>
          <w:b/>
          <w:sz w:val="20"/>
          <w:szCs w:val="20"/>
        </w:rPr>
        <w:t>nečitateľná alebo poškodená</w:t>
      </w:r>
      <w:r w:rsidRPr="00DD25CC">
        <w:rPr>
          <w:rFonts w:asciiTheme="minorHAnsi" w:hAnsiTheme="minorHAnsi"/>
          <w:sz w:val="20"/>
          <w:szCs w:val="20"/>
        </w:rPr>
        <w:t>.</w:t>
      </w:r>
      <w:r w:rsidR="00A07298">
        <w:rPr>
          <w:rFonts w:asciiTheme="minorHAnsi" w:hAnsiTheme="minorHAnsi"/>
          <w:sz w:val="20"/>
          <w:szCs w:val="20"/>
        </w:rPr>
        <w:t xml:space="preserve"> </w:t>
      </w:r>
      <w:r w:rsidR="007B5571" w:rsidRPr="002773C2">
        <w:rPr>
          <w:rFonts w:asciiTheme="minorHAnsi" w:hAnsiTheme="minorHAnsi"/>
          <w:b/>
          <w:sz w:val="20"/>
          <w:szCs w:val="20"/>
          <w:u w:val="single"/>
        </w:rPr>
        <w:t>Súčasťou  dokumentácie sú tieto náležitosti:</w:t>
      </w:r>
      <w:r w:rsidR="007B5571" w:rsidRPr="00CD786F">
        <w:rPr>
          <w:rFonts w:asciiTheme="minorHAnsi" w:hAnsiTheme="minorHAnsi"/>
          <w:sz w:val="20"/>
          <w:szCs w:val="20"/>
        </w:rPr>
        <w:t xml:space="preserve"> </w:t>
      </w:r>
    </w:p>
    <w:p w:rsidR="007B5571" w:rsidRPr="00A72D99" w:rsidRDefault="007B5571">
      <w:pPr>
        <w:pStyle w:val="Odsekzoznamu"/>
        <w:numPr>
          <w:ilvl w:val="0"/>
          <w:numId w:val="108"/>
        </w:numPr>
        <w:spacing w:before="120" w:after="120"/>
        <w:ind w:hanging="357"/>
        <w:contextualSpacing w:val="0"/>
        <w:jc w:val="both"/>
        <w:rPr>
          <w:rFonts w:ascii="Calibri" w:hAnsi="Calibri" w:cs="Times New Roman"/>
          <w:sz w:val="20"/>
          <w:szCs w:val="20"/>
        </w:rPr>
        <w:pPrChange w:id="4399" w:author="Autor">
          <w:pPr>
            <w:pStyle w:val="Odsekzoznamu"/>
            <w:numPr>
              <w:numId w:val="108"/>
            </w:numPr>
            <w:ind w:left="1080" w:hanging="360"/>
            <w:jc w:val="both"/>
          </w:pPr>
        </w:pPrChange>
      </w:pPr>
      <w:r w:rsidRPr="00622754">
        <w:rPr>
          <w:rFonts w:ascii="Calibri" w:hAnsi="Calibri" w:cs="Times New Roman"/>
          <w:b/>
          <w:sz w:val="20"/>
          <w:szCs w:val="20"/>
        </w:rPr>
        <w:t xml:space="preserve">Žiadosť o vykonanie finančnej administratívnej kontroly VO </w:t>
      </w:r>
      <w:del w:id="4400" w:author="Autor">
        <w:r w:rsidRPr="00622754" w:rsidDel="007736F5">
          <w:rPr>
            <w:rFonts w:ascii="Calibri" w:hAnsi="Calibri" w:cs="Times New Roman"/>
            <w:b/>
            <w:sz w:val="20"/>
            <w:szCs w:val="20"/>
            <w:rPrChange w:id="4401" w:author="Autor">
              <w:rPr>
                <w:rFonts w:ascii="Calibri" w:hAnsi="Calibri" w:cs="Times New Roman"/>
                <w:sz w:val="20"/>
                <w:szCs w:val="20"/>
              </w:rPr>
            </w:rPrChange>
          </w:rPr>
          <w:delText xml:space="preserve"> </w:delText>
        </w:r>
      </w:del>
      <w:r w:rsidRPr="00622754">
        <w:rPr>
          <w:rFonts w:ascii="Calibri" w:hAnsi="Calibri" w:cs="Times New Roman"/>
          <w:b/>
          <w:sz w:val="20"/>
          <w:szCs w:val="20"/>
          <w:rPrChange w:id="4402" w:author="Autor">
            <w:rPr>
              <w:rFonts w:ascii="Calibri" w:hAnsi="Calibri" w:cs="Times New Roman"/>
              <w:sz w:val="20"/>
              <w:szCs w:val="20"/>
            </w:rPr>
          </w:rPrChange>
        </w:rPr>
        <w:t>opatren</w:t>
      </w:r>
      <w:r w:rsidR="007C0CEB" w:rsidRPr="00622754">
        <w:rPr>
          <w:rFonts w:ascii="Calibri" w:hAnsi="Calibri" w:cs="Times New Roman"/>
          <w:b/>
          <w:sz w:val="20"/>
          <w:szCs w:val="20"/>
          <w:rPrChange w:id="4403" w:author="Autor">
            <w:rPr>
              <w:rFonts w:ascii="Calibri" w:hAnsi="Calibri" w:cs="Times New Roman"/>
              <w:sz w:val="20"/>
              <w:szCs w:val="20"/>
            </w:rPr>
          </w:rPrChange>
        </w:rPr>
        <w:t>á</w:t>
      </w:r>
      <w:r w:rsidRPr="00622754">
        <w:rPr>
          <w:rFonts w:ascii="Calibri" w:hAnsi="Calibri" w:cs="Times New Roman"/>
          <w:b/>
          <w:sz w:val="20"/>
          <w:szCs w:val="20"/>
          <w:rPrChange w:id="4404" w:author="Autor">
            <w:rPr>
              <w:rFonts w:ascii="Calibri" w:hAnsi="Calibri" w:cs="Times New Roman"/>
              <w:sz w:val="20"/>
              <w:szCs w:val="20"/>
            </w:rPr>
          </w:rPrChange>
        </w:rPr>
        <w:t xml:space="preserve"> evidenčným číslom, číslom spisu, dátumom vystavenia,  s týmito informáciami o</w:t>
      </w:r>
      <w:r w:rsidR="007C0CEB" w:rsidRPr="00622754">
        <w:rPr>
          <w:rFonts w:ascii="Calibri" w:hAnsi="Calibri" w:cs="Times New Roman"/>
          <w:b/>
          <w:sz w:val="20"/>
          <w:szCs w:val="20"/>
          <w:rPrChange w:id="4405" w:author="Autor">
            <w:rPr>
              <w:rFonts w:ascii="Calibri" w:hAnsi="Calibri" w:cs="Times New Roman"/>
              <w:sz w:val="20"/>
              <w:szCs w:val="20"/>
            </w:rPr>
          </w:rPrChange>
        </w:rPr>
        <w:t> </w:t>
      </w:r>
      <w:r w:rsidRPr="00622754">
        <w:rPr>
          <w:rFonts w:ascii="Calibri" w:hAnsi="Calibri" w:cs="Times New Roman"/>
          <w:b/>
          <w:sz w:val="20"/>
          <w:szCs w:val="20"/>
          <w:rPrChange w:id="4406" w:author="Autor">
            <w:rPr>
              <w:rFonts w:ascii="Calibri" w:hAnsi="Calibri" w:cs="Times New Roman"/>
              <w:sz w:val="20"/>
              <w:szCs w:val="20"/>
            </w:rPr>
          </w:rPrChange>
        </w:rPr>
        <w:t>projekte</w:t>
      </w:r>
      <w:r w:rsidR="007C0CEB">
        <w:rPr>
          <w:rFonts w:ascii="Calibri" w:hAnsi="Calibri" w:cs="Times New Roman"/>
          <w:sz w:val="20"/>
          <w:szCs w:val="20"/>
        </w:rPr>
        <w:t xml:space="preserve"> </w:t>
      </w:r>
      <w:r w:rsidRPr="00A72D99">
        <w:rPr>
          <w:rFonts w:ascii="Calibri" w:hAnsi="Calibri" w:cs="Times New Roman"/>
          <w:sz w:val="20"/>
          <w:szCs w:val="20"/>
        </w:rPr>
        <w:t>(</w:t>
      </w:r>
      <w:r w:rsidR="002773C2" w:rsidRPr="009C597D">
        <w:rPr>
          <w:rFonts w:ascii="Calibri" w:hAnsi="Calibri" w:cs="Times New Roman"/>
          <w:b/>
          <w:sz w:val="20"/>
          <w:szCs w:val="20"/>
          <w:shd w:val="clear" w:color="auto" w:fill="D9D9D9" w:themeFill="background1" w:themeFillShade="D9"/>
        </w:rPr>
        <w:t>P</w:t>
      </w:r>
      <w:r w:rsidRPr="009C597D">
        <w:rPr>
          <w:rFonts w:ascii="Calibri" w:hAnsi="Calibri" w:cs="Times New Roman"/>
          <w:b/>
          <w:sz w:val="20"/>
          <w:szCs w:val="20"/>
          <w:shd w:val="clear" w:color="auto" w:fill="D9D9D9" w:themeFill="background1" w:themeFillShade="D9"/>
        </w:rPr>
        <w:t>ríloha č.</w:t>
      </w:r>
      <w:r w:rsidR="00753A2C" w:rsidRPr="009C597D">
        <w:rPr>
          <w:rFonts w:ascii="Calibri" w:hAnsi="Calibri" w:cs="Times New Roman"/>
          <w:b/>
          <w:sz w:val="20"/>
          <w:szCs w:val="20"/>
          <w:shd w:val="clear" w:color="auto" w:fill="D9D9D9" w:themeFill="background1" w:themeFillShade="D9"/>
        </w:rPr>
        <w:t xml:space="preserve"> </w:t>
      </w:r>
      <w:r w:rsidRPr="009C597D">
        <w:rPr>
          <w:rFonts w:ascii="Calibri" w:hAnsi="Calibri" w:cs="Times New Roman"/>
          <w:b/>
          <w:sz w:val="20"/>
          <w:szCs w:val="20"/>
          <w:shd w:val="clear" w:color="auto" w:fill="D9D9D9" w:themeFill="background1" w:themeFillShade="D9"/>
        </w:rPr>
        <w:t>9</w:t>
      </w:r>
      <w:r w:rsidR="002773C2">
        <w:rPr>
          <w:rFonts w:ascii="Calibri" w:hAnsi="Calibri" w:cs="Times New Roman"/>
          <w:b/>
          <w:sz w:val="20"/>
          <w:szCs w:val="20"/>
        </w:rPr>
        <w:t xml:space="preserve"> </w:t>
      </w:r>
      <w:r w:rsidR="002773C2" w:rsidRPr="002773C2">
        <w:rPr>
          <w:rFonts w:ascii="Calibri" w:hAnsi="Calibri" w:cs="Times New Roman"/>
          <w:sz w:val="20"/>
          <w:szCs w:val="20"/>
        </w:rPr>
        <w:t>tejto príručky</w:t>
      </w:r>
      <w:r w:rsidRPr="00A72D99">
        <w:rPr>
          <w:rFonts w:ascii="Calibri" w:hAnsi="Calibri" w:cs="Times New Roman"/>
          <w:sz w:val="20"/>
          <w:szCs w:val="20"/>
        </w:rPr>
        <w:t>):</w:t>
      </w:r>
    </w:p>
    <w:p w:rsidR="00C106A2" w:rsidRDefault="00C106A2">
      <w:pPr>
        <w:pStyle w:val="Odsekzoznamu"/>
        <w:numPr>
          <w:ilvl w:val="0"/>
          <w:numId w:val="128"/>
        </w:numPr>
        <w:spacing w:before="120" w:after="120"/>
        <w:ind w:hanging="357"/>
        <w:contextualSpacing w:val="0"/>
        <w:jc w:val="both"/>
        <w:rPr>
          <w:rFonts w:ascii="Calibri" w:hAnsi="Calibri" w:cs="Times New Roman"/>
          <w:sz w:val="20"/>
          <w:szCs w:val="20"/>
        </w:rPr>
        <w:pPrChange w:id="4407" w:author="Autor">
          <w:pPr>
            <w:pStyle w:val="Odsekzoznamu"/>
            <w:numPr>
              <w:numId w:val="128"/>
            </w:numPr>
            <w:ind w:left="1776" w:hanging="360"/>
            <w:jc w:val="both"/>
          </w:pPr>
        </w:pPrChange>
      </w:pPr>
      <w:r>
        <w:rPr>
          <w:rFonts w:ascii="Calibri" w:hAnsi="Calibri" w:cs="Times New Roman"/>
          <w:sz w:val="20"/>
          <w:szCs w:val="20"/>
        </w:rPr>
        <w:t>Názov špecifického cieľa</w:t>
      </w:r>
    </w:p>
    <w:p w:rsidR="00C106A2" w:rsidRDefault="00C106A2">
      <w:pPr>
        <w:pStyle w:val="Odsekzoznamu"/>
        <w:numPr>
          <w:ilvl w:val="0"/>
          <w:numId w:val="128"/>
        </w:numPr>
        <w:spacing w:before="120" w:after="120"/>
        <w:ind w:hanging="357"/>
        <w:contextualSpacing w:val="0"/>
        <w:jc w:val="both"/>
        <w:rPr>
          <w:rFonts w:ascii="Calibri" w:hAnsi="Calibri" w:cs="Times New Roman"/>
          <w:sz w:val="20"/>
          <w:szCs w:val="20"/>
        </w:rPr>
        <w:pPrChange w:id="4408" w:author="Autor">
          <w:pPr>
            <w:pStyle w:val="Odsekzoznamu"/>
            <w:numPr>
              <w:numId w:val="128"/>
            </w:numPr>
            <w:ind w:left="1776" w:hanging="360"/>
            <w:jc w:val="both"/>
          </w:pPr>
        </w:pPrChange>
      </w:pPr>
      <w:r>
        <w:rPr>
          <w:rFonts w:ascii="Calibri" w:hAnsi="Calibri" w:cs="Times New Roman"/>
          <w:sz w:val="20"/>
          <w:szCs w:val="20"/>
        </w:rPr>
        <w:t>Prioritná os – číslo, názov</w:t>
      </w:r>
    </w:p>
    <w:p w:rsidR="007B5571" w:rsidRPr="0036560B"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09" w:author="Autor">
          <w:pPr>
            <w:pStyle w:val="Odsekzoznamu"/>
            <w:numPr>
              <w:numId w:val="128"/>
            </w:numPr>
            <w:ind w:left="1776" w:hanging="360"/>
            <w:jc w:val="both"/>
          </w:pPr>
        </w:pPrChange>
      </w:pPr>
      <w:r w:rsidRPr="0036560B">
        <w:rPr>
          <w:rFonts w:ascii="Calibri" w:hAnsi="Calibri" w:cs="Times New Roman"/>
          <w:sz w:val="20"/>
          <w:szCs w:val="20"/>
        </w:rPr>
        <w:t>Názov/Meno a adresa sídla Prijímateľa</w:t>
      </w:r>
    </w:p>
    <w:p w:rsidR="007B5571" w:rsidRPr="0036560B"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10" w:author="Autor">
          <w:pPr>
            <w:pStyle w:val="Odsekzoznamu"/>
            <w:numPr>
              <w:numId w:val="128"/>
            </w:numPr>
            <w:ind w:left="1776" w:hanging="360"/>
            <w:jc w:val="both"/>
          </w:pPr>
        </w:pPrChange>
      </w:pPr>
      <w:r w:rsidRPr="0036560B">
        <w:rPr>
          <w:rFonts w:ascii="Calibri" w:hAnsi="Calibri" w:cs="Times New Roman"/>
          <w:sz w:val="20"/>
          <w:szCs w:val="20"/>
        </w:rPr>
        <w:t>Názov projektu</w:t>
      </w:r>
    </w:p>
    <w:p w:rsidR="004F3118"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11" w:author="Autor">
          <w:pPr>
            <w:pStyle w:val="Odsekzoznamu"/>
            <w:numPr>
              <w:numId w:val="128"/>
            </w:numPr>
            <w:ind w:left="1776" w:hanging="360"/>
            <w:jc w:val="both"/>
          </w:pPr>
        </w:pPrChange>
      </w:pPr>
      <w:r w:rsidRPr="0036560B">
        <w:rPr>
          <w:rFonts w:ascii="Calibri" w:hAnsi="Calibri" w:cs="Times New Roman"/>
          <w:sz w:val="20"/>
          <w:szCs w:val="20"/>
        </w:rPr>
        <w:t>Kód ITMS</w:t>
      </w:r>
    </w:p>
    <w:p w:rsidR="007B5571" w:rsidRDefault="004F3118">
      <w:pPr>
        <w:pStyle w:val="Odsekzoznamu"/>
        <w:numPr>
          <w:ilvl w:val="0"/>
          <w:numId w:val="128"/>
        </w:numPr>
        <w:spacing w:before="120" w:after="120"/>
        <w:ind w:hanging="357"/>
        <w:contextualSpacing w:val="0"/>
        <w:jc w:val="both"/>
        <w:rPr>
          <w:rFonts w:ascii="Calibri" w:hAnsi="Calibri" w:cs="Times New Roman"/>
          <w:sz w:val="20"/>
          <w:szCs w:val="20"/>
        </w:rPr>
        <w:pPrChange w:id="4412" w:author="Autor">
          <w:pPr>
            <w:pStyle w:val="Odsekzoznamu"/>
            <w:numPr>
              <w:numId w:val="128"/>
            </w:numPr>
            <w:ind w:left="1776" w:hanging="360"/>
            <w:jc w:val="both"/>
          </w:pPr>
        </w:pPrChange>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C106A2" w:rsidRDefault="00C106A2">
      <w:pPr>
        <w:pStyle w:val="Odsekzoznamu"/>
        <w:numPr>
          <w:ilvl w:val="0"/>
          <w:numId w:val="128"/>
        </w:numPr>
        <w:spacing w:before="120" w:after="120"/>
        <w:ind w:hanging="357"/>
        <w:contextualSpacing w:val="0"/>
        <w:jc w:val="both"/>
        <w:rPr>
          <w:rFonts w:ascii="Calibri" w:hAnsi="Calibri" w:cs="Times New Roman"/>
          <w:sz w:val="20"/>
          <w:szCs w:val="20"/>
        </w:rPr>
        <w:pPrChange w:id="4413" w:author="Autor">
          <w:pPr>
            <w:pStyle w:val="Odsekzoznamu"/>
            <w:numPr>
              <w:numId w:val="128"/>
            </w:numPr>
            <w:ind w:left="1776" w:hanging="360"/>
            <w:jc w:val="both"/>
          </w:pPr>
        </w:pPrChange>
      </w:pPr>
      <w:r>
        <w:rPr>
          <w:rFonts w:ascii="Calibri" w:hAnsi="Calibri" w:cs="Times New Roman"/>
          <w:sz w:val="20"/>
          <w:szCs w:val="20"/>
        </w:rPr>
        <w:t>Druh verejného obstarávateľa podľa ZVO (napr.  §7 ods.1 písm. a)</w:t>
      </w:r>
    </w:p>
    <w:p w:rsidR="00C106A2" w:rsidRDefault="00C106A2">
      <w:pPr>
        <w:pStyle w:val="Odsekzoznamu"/>
        <w:numPr>
          <w:ilvl w:val="0"/>
          <w:numId w:val="128"/>
        </w:numPr>
        <w:spacing w:before="120" w:after="120"/>
        <w:ind w:hanging="357"/>
        <w:contextualSpacing w:val="0"/>
        <w:jc w:val="both"/>
        <w:rPr>
          <w:rFonts w:ascii="Calibri" w:hAnsi="Calibri" w:cs="Times New Roman"/>
          <w:sz w:val="20"/>
          <w:szCs w:val="20"/>
        </w:rPr>
        <w:pPrChange w:id="4414" w:author="Autor">
          <w:pPr>
            <w:pStyle w:val="Odsekzoznamu"/>
            <w:numPr>
              <w:numId w:val="128"/>
            </w:numPr>
            <w:ind w:left="1776" w:hanging="360"/>
            <w:jc w:val="both"/>
          </w:pPr>
        </w:pPrChange>
      </w:pPr>
      <w:r>
        <w:rPr>
          <w:rFonts w:ascii="Calibri" w:hAnsi="Calibri" w:cs="Times New Roman"/>
          <w:sz w:val="20"/>
          <w:szCs w:val="20"/>
        </w:rPr>
        <w:t>Druh zákazky (napr. dodanie tovaru, poskytnutie služby alebo uskutočnenie stavebných prác)</w:t>
      </w:r>
    </w:p>
    <w:p w:rsidR="00C106A2" w:rsidRDefault="00C106A2">
      <w:pPr>
        <w:pStyle w:val="Odsekzoznamu"/>
        <w:numPr>
          <w:ilvl w:val="0"/>
          <w:numId w:val="128"/>
        </w:numPr>
        <w:spacing w:before="120" w:after="120"/>
        <w:ind w:hanging="357"/>
        <w:contextualSpacing w:val="0"/>
        <w:jc w:val="both"/>
        <w:rPr>
          <w:rFonts w:ascii="Calibri" w:hAnsi="Calibri" w:cs="Times New Roman"/>
          <w:sz w:val="20"/>
          <w:szCs w:val="20"/>
        </w:rPr>
        <w:pPrChange w:id="4415" w:author="Autor">
          <w:pPr>
            <w:pStyle w:val="Odsekzoznamu"/>
            <w:numPr>
              <w:numId w:val="128"/>
            </w:numPr>
            <w:ind w:left="1776" w:hanging="360"/>
            <w:jc w:val="both"/>
          </w:pPr>
        </w:pPrChange>
      </w:pPr>
      <w:r>
        <w:rPr>
          <w:rFonts w:ascii="Calibri" w:hAnsi="Calibri" w:cs="Times New Roman"/>
          <w:sz w:val="20"/>
          <w:szCs w:val="20"/>
        </w:rPr>
        <w:t xml:space="preserve">Postup </w:t>
      </w:r>
      <w:r w:rsidR="00516168">
        <w:rPr>
          <w:rFonts w:ascii="Calibri" w:hAnsi="Calibri" w:cs="Times New Roman"/>
          <w:sz w:val="20"/>
          <w:szCs w:val="20"/>
        </w:rPr>
        <w:t xml:space="preserve">vo </w:t>
      </w:r>
      <w:r>
        <w:rPr>
          <w:rFonts w:ascii="Calibri" w:hAnsi="Calibri" w:cs="Times New Roman"/>
          <w:sz w:val="20"/>
          <w:szCs w:val="20"/>
        </w:rPr>
        <w:t>VO</w:t>
      </w:r>
      <w:r w:rsidR="00516168">
        <w:rPr>
          <w:rFonts w:ascii="Calibri" w:hAnsi="Calibri" w:cs="Times New Roman"/>
          <w:sz w:val="20"/>
          <w:szCs w:val="20"/>
        </w:rPr>
        <w:t xml:space="preserve"> pri nadlimitných zákazkách</w:t>
      </w:r>
      <w:r>
        <w:rPr>
          <w:rFonts w:ascii="Calibri" w:hAnsi="Calibri" w:cs="Times New Roman"/>
          <w:sz w:val="20"/>
          <w:szCs w:val="20"/>
        </w:rPr>
        <w:t xml:space="preserve"> (napr. verejná súťaž, užšia súťaž, rokovacie konanie</w:t>
      </w:r>
      <w:r w:rsidR="00516168">
        <w:rPr>
          <w:rFonts w:ascii="Calibri" w:hAnsi="Calibri" w:cs="Times New Roman"/>
          <w:sz w:val="20"/>
          <w:szCs w:val="20"/>
        </w:rPr>
        <w:t xml:space="preserve"> so zverejnením, súťažný dialóg, inovatívne partnerstvo alebo priame rokovacie konanie)</w:t>
      </w:r>
    </w:p>
    <w:p w:rsidR="00516168" w:rsidRDefault="00516168">
      <w:pPr>
        <w:pStyle w:val="Odsekzoznamu"/>
        <w:numPr>
          <w:ilvl w:val="0"/>
          <w:numId w:val="128"/>
        </w:numPr>
        <w:spacing w:before="120" w:after="120"/>
        <w:ind w:hanging="357"/>
        <w:contextualSpacing w:val="0"/>
        <w:jc w:val="both"/>
        <w:rPr>
          <w:rFonts w:ascii="Calibri" w:hAnsi="Calibri" w:cs="Times New Roman"/>
          <w:sz w:val="20"/>
          <w:szCs w:val="20"/>
        </w:rPr>
        <w:pPrChange w:id="4416" w:author="Autor">
          <w:pPr>
            <w:pStyle w:val="Odsekzoznamu"/>
            <w:numPr>
              <w:numId w:val="128"/>
            </w:numPr>
            <w:ind w:left="1776" w:hanging="360"/>
            <w:jc w:val="both"/>
          </w:pPr>
        </w:pPrChange>
      </w:pPr>
      <w:r>
        <w:rPr>
          <w:rFonts w:ascii="Calibri" w:hAnsi="Calibri" w:cs="Times New Roman"/>
          <w:sz w:val="20"/>
          <w:szCs w:val="20"/>
        </w:rPr>
        <w:t>Zákazka podľa finančného limitu v závislosti od PHZ (napr. nadlimitná, podlimitná, s nízkou hodnotou</w:t>
      </w:r>
    </w:p>
    <w:p w:rsidR="00516168" w:rsidRDefault="00516168">
      <w:pPr>
        <w:pStyle w:val="Odsekzoznamu"/>
        <w:numPr>
          <w:ilvl w:val="0"/>
          <w:numId w:val="128"/>
        </w:numPr>
        <w:spacing w:before="120" w:after="120"/>
        <w:ind w:hanging="357"/>
        <w:contextualSpacing w:val="0"/>
        <w:jc w:val="both"/>
        <w:rPr>
          <w:rFonts w:ascii="Calibri" w:hAnsi="Calibri" w:cs="Times New Roman"/>
          <w:sz w:val="20"/>
          <w:szCs w:val="20"/>
        </w:rPr>
        <w:pPrChange w:id="4417" w:author="Autor">
          <w:pPr>
            <w:pStyle w:val="Odsekzoznamu"/>
            <w:numPr>
              <w:numId w:val="128"/>
            </w:numPr>
            <w:ind w:left="1776" w:hanging="360"/>
            <w:jc w:val="both"/>
          </w:pPr>
        </w:pPrChange>
      </w:pPr>
      <w:r>
        <w:rPr>
          <w:rFonts w:ascii="Calibri" w:hAnsi="Calibri" w:cs="Times New Roman"/>
          <w:sz w:val="20"/>
          <w:szCs w:val="20"/>
        </w:rPr>
        <w:t>Typ kontroly (napr.  ex ante, ex post a pod.)</w:t>
      </w:r>
    </w:p>
    <w:p w:rsidR="00516168" w:rsidRDefault="00516168">
      <w:pPr>
        <w:pStyle w:val="Odsekzoznamu"/>
        <w:numPr>
          <w:ilvl w:val="0"/>
          <w:numId w:val="128"/>
        </w:numPr>
        <w:spacing w:before="120" w:after="120"/>
        <w:ind w:hanging="357"/>
        <w:contextualSpacing w:val="0"/>
        <w:jc w:val="both"/>
        <w:rPr>
          <w:rFonts w:ascii="Calibri" w:hAnsi="Calibri" w:cs="Times New Roman"/>
          <w:sz w:val="20"/>
          <w:szCs w:val="20"/>
        </w:rPr>
        <w:pPrChange w:id="4418" w:author="Autor">
          <w:pPr>
            <w:pStyle w:val="Odsekzoznamu"/>
            <w:numPr>
              <w:numId w:val="128"/>
            </w:numPr>
            <w:ind w:left="1776" w:hanging="360"/>
            <w:jc w:val="both"/>
          </w:pPr>
        </w:pPrChange>
      </w:pPr>
      <w:r>
        <w:rPr>
          <w:rFonts w:ascii="Calibri" w:hAnsi="Calibri" w:cs="Times New Roman"/>
          <w:sz w:val="20"/>
          <w:szCs w:val="20"/>
        </w:rPr>
        <w:t xml:space="preserve">Názov zákazky (uvedie názov vo verejnom obstarávaní) </w:t>
      </w:r>
    </w:p>
    <w:p w:rsidR="00E01A5C" w:rsidRPr="0036560B" w:rsidRDefault="00E01A5C">
      <w:pPr>
        <w:pStyle w:val="Odsekzoznamu"/>
        <w:numPr>
          <w:ilvl w:val="0"/>
          <w:numId w:val="128"/>
        </w:numPr>
        <w:spacing w:before="120" w:after="120"/>
        <w:ind w:hanging="357"/>
        <w:contextualSpacing w:val="0"/>
        <w:jc w:val="both"/>
        <w:rPr>
          <w:rFonts w:ascii="Calibri" w:hAnsi="Calibri" w:cs="Times New Roman"/>
          <w:sz w:val="20"/>
          <w:szCs w:val="20"/>
        </w:rPr>
        <w:pPrChange w:id="4419" w:author="Autor">
          <w:pPr>
            <w:pStyle w:val="Odsekzoznamu"/>
            <w:numPr>
              <w:numId w:val="128"/>
            </w:numPr>
            <w:ind w:left="1776" w:hanging="360"/>
            <w:jc w:val="both"/>
          </w:pPr>
        </w:pPrChange>
      </w:pPr>
      <w:r>
        <w:rPr>
          <w:rFonts w:ascii="Calibri" w:hAnsi="Calibri" w:cs="Times New Roman"/>
          <w:sz w:val="20"/>
          <w:szCs w:val="20"/>
        </w:rPr>
        <w:t>Dátum začatia VO (</w:t>
      </w:r>
      <w:r w:rsidR="00BA00BF">
        <w:rPr>
          <w:rFonts w:ascii="Calibri" w:hAnsi="Calibri" w:cs="Times New Roman"/>
          <w:sz w:val="20"/>
          <w:szCs w:val="20"/>
        </w:rPr>
        <w:t>uvedie dátum  odoslania oznámenia o vyhlásení VO publikačnému úradu, na zverejnenie, ÚVO na zverejnenie alebo Výzvy na predkladanie ponúk, Výzvy za účelom určenia PHZ</w:t>
      </w:r>
      <w:r>
        <w:rPr>
          <w:rFonts w:ascii="Calibri" w:hAnsi="Calibri" w:cs="Times New Roman"/>
          <w:sz w:val="20"/>
          <w:szCs w:val="20"/>
        </w:rPr>
        <w:t>)</w:t>
      </w:r>
    </w:p>
    <w:p w:rsidR="00BA00BF"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20" w:author="Autor">
          <w:pPr>
            <w:pStyle w:val="Odsekzoznamu"/>
            <w:numPr>
              <w:numId w:val="128"/>
            </w:numPr>
            <w:ind w:left="1776" w:hanging="360"/>
            <w:jc w:val="both"/>
          </w:pPr>
        </w:pPrChange>
      </w:pPr>
      <w:r w:rsidRPr="00BA00BF">
        <w:rPr>
          <w:rFonts w:ascii="Calibri" w:hAnsi="Calibri" w:cs="Times New Roman"/>
          <w:sz w:val="20"/>
          <w:szCs w:val="20"/>
        </w:rPr>
        <w:t>Číslo oznámenia vo vestníku  VO</w:t>
      </w:r>
      <w:r w:rsidR="00BA00BF" w:rsidRPr="00BA00BF">
        <w:rPr>
          <w:rFonts w:ascii="Calibri" w:hAnsi="Calibri" w:cs="Times New Roman"/>
          <w:sz w:val="20"/>
          <w:szCs w:val="20"/>
        </w:rPr>
        <w:t xml:space="preserve"> </w:t>
      </w:r>
    </w:p>
    <w:p w:rsidR="00BA00BF" w:rsidRDefault="00BA00BF">
      <w:pPr>
        <w:pStyle w:val="Odsekzoznamu"/>
        <w:numPr>
          <w:ilvl w:val="0"/>
          <w:numId w:val="128"/>
        </w:numPr>
        <w:spacing w:before="120" w:after="120"/>
        <w:ind w:hanging="357"/>
        <w:contextualSpacing w:val="0"/>
        <w:jc w:val="both"/>
        <w:rPr>
          <w:rFonts w:ascii="Calibri" w:hAnsi="Calibri" w:cs="Times New Roman"/>
          <w:sz w:val="20"/>
          <w:szCs w:val="20"/>
        </w:rPr>
        <w:pPrChange w:id="4421" w:author="Autor">
          <w:pPr>
            <w:pStyle w:val="Odsekzoznamu"/>
            <w:numPr>
              <w:numId w:val="128"/>
            </w:numPr>
            <w:ind w:left="1776" w:hanging="360"/>
            <w:jc w:val="both"/>
          </w:pPr>
        </w:pPrChange>
      </w:pPr>
      <w:r>
        <w:rPr>
          <w:rFonts w:ascii="Calibri" w:hAnsi="Calibri" w:cs="Times New Roman"/>
          <w:sz w:val="20"/>
          <w:szCs w:val="20"/>
        </w:rPr>
        <w:t xml:space="preserve">Číslo oznámenia v európskom vestníku </w:t>
      </w:r>
    </w:p>
    <w:p w:rsidR="00BA00BF"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22" w:author="Autor">
          <w:pPr>
            <w:pStyle w:val="Odsekzoznamu"/>
            <w:numPr>
              <w:numId w:val="128"/>
            </w:numPr>
            <w:ind w:left="1776" w:hanging="360"/>
            <w:jc w:val="both"/>
          </w:pPr>
        </w:pPrChange>
      </w:pPr>
      <w:r w:rsidRPr="00BA00BF">
        <w:rPr>
          <w:rFonts w:ascii="Calibri" w:hAnsi="Calibri" w:cs="Times New Roman"/>
          <w:sz w:val="20"/>
          <w:szCs w:val="20"/>
        </w:rPr>
        <w:t>Názov dodávateľa</w:t>
      </w:r>
      <w:r w:rsidR="00BA00BF">
        <w:rPr>
          <w:rFonts w:ascii="Calibri" w:hAnsi="Calibri" w:cs="Times New Roman"/>
          <w:sz w:val="20"/>
          <w:szCs w:val="20"/>
        </w:rPr>
        <w:t xml:space="preserve"> (úspešného uchádzača vo VO)</w:t>
      </w:r>
    </w:p>
    <w:p w:rsidR="007B5571" w:rsidRPr="00BA00BF"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23" w:author="Autor">
          <w:pPr>
            <w:pStyle w:val="Odsekzoznamu"/>
            <w:numPr>
              <w:numId w:val="128"/>
            </w:numPr>
            <w:ind w:left="1776" w:hanging="360"/>
            <w:jc w:val="both"/>
          </w:pPr>
        </w:pPrChange>
      </w:pPr>
      <w:r w:rsidRPr="00BA00BF">
        <w:rPr>
          <w:rFonts w:ascii="Calibri" w:hAnsi="Calibri" w:cs="Times New Roman"/>
          <w:sz w:val="20"/>
          <w:szCs w:val="20"/>
        </w:rPr>
        <w:t>IČO</w:t>
      </w:r>
      <w:r w:rsidR="00BA00BF">
        <w:rPr>
          <w:rFonts w:ascii="Calibri" w:hAnsi="Calibri" w:cs="Times New Roman"/>
          <w:sz w:val="20"/>
          <w:szCs w:val="20"/>
        </w:rPr>
        <w:t xml:space="preserve"> dodávateľa </w:t>
      </w:r>
    </w:p>
    <w:p w:rsidR="00BA00BF"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24" w:author="Autor">
          <w:pPr>
            <w:pStyle w:val="Odsekzoznamu"/>
            <w:numPr>
              <w:numId w:val="128"/>
            </w:numPr>
            <w:ind w:left="1776" w:hanging="360"/>
            <w:jc w:val="both"/>
          </w:pPr>
        </w:pPrChange>
      </w:pPr>
      <w:r w:rsidRPr="0036560B">
        <w:rPr>
          <w:rFonts w:ascii="Calibri" w:hAnsi="Calibri" w:cs="Times New Roman"/>
          <w:sz w:val="20"/>
          <w:szCs w:val="20"/>
        </w:rPr>
        <w:t>Predpokladaná hodnota zákazky bez DPH</w:t>
      </w:r>
    </w:p>
    <w:p w:rsidR="007B5571" w:rsidRDefault="00BA00BF">
      <w:pPr>
        <w:pStyle w:val="Odsekzoznamu"/>
        <w:numPr>
          <w:ilvl w:val="0"/>
          <w:numId w:val="128"/>
        </w:numPr>
        <w:spacing w:before="120" w:after="120"/>
        <w:ind w:hanging="357"/>
        <w:contextualSpacing w:val="0"/>
        <w:jc w:val="both"/>
        <w:rPr>
          <w:rFonts w:ascii="Calibri" w:hAnsi="Calibri" w:cs="Times New Roman"/>
          <w:sz w:val="20"/>
          <w:szCs w:val="20"/>
        </w:rPr>
        <w:pPrChange w:id="4425" w:author="Autor">
          <w:pPr>
            <w:pStyle w:val="Odsekzoznamu"/>
            <w:numPr>
              <w:numId w:val="128"/>
            </w:numPr>
            <w:ind w:left="1776" w:hanging="360"/>
            <w:jc w:val="both"/>
          </w:pPr>
        </w:pPrChange>
      </w:pPr>
      <w:r>
        <w:rPr>
          <w:rFonts w:ascii="Calibri" w:hAnsi="Calibri" w:cs="Times New Roman"/>
          <w:sz w:val="20"/>
          <w:szCs w:val="20"/>
        </w:rPr>
        <w:t xml:space="preserve">Hodnota zákazky  bez </w:t>
      </w:r>
      <w:r w:rsidR="007B5571" w:rsidRPr="0036560B">
        <w:rPr>
          <w:rFonts w:ascii="Calibri" w:hAnsi="Calibri" w:cs="Times New Roman"/>
          <w:sz w:val="20"/>
          <w:szCs w:val="20"/>
        </w:rPr>
        <w:t xml:space="preserve"> DPH</w:t>
      </w:r>
      <w:r>
        <w:rPr>
          <w:rFonts w:ascii="Calibri" w:hAnsi="Calibri" w:cs="Times New Roman"/>
          <w:sz w:val="20"/>
          <w:szCs w:val="20"/>
        </w:rPr>
        <w:t xml:space="preserve"> (podľa výsledku VO)</w:t>
      </w:r>
    </w:p>
    <w:p w:rsidR="00BA00BF" w:rsidRPr="0036560B" w:rsidRDefault="00BA00BF">
      <w:pPr>
        <w:pStyle w:val="Odsekzoznamu"/>
        <w:numPr>
          <w:ilvl w:val="0"/>
          <w:numId w:val="128"/>
        </w:numPr>
        <w:spacing w:before="120" w:after="120"/>
        <w:ind w:hanging="357"/>
        <w:contextualSpacing w:val="0"/>
        <w:jc w:val="both"/>
        <w:rPr>
          <w:rFonts w:ascii="Calibri" w:hAnsi="Calibri" w:cs="Times New Roman"/>
          <w:sz w:val="20"/>
          <w:szCs w:val="20"/>
        </w:rPr>
        <w:pPrChange w:id="4426" w:author="Autor">
          <w:pPr>
            <w:pStyle w:val="Odsekzoznamu"/>
            <w:numPr>
              <w:numId w:val="128"/>
            </w:numPr>
            <w:ind w:left="1776" w:hanging="360"/>
            <w:jc w:val="both"/>
          </w:pPr>
        </w:pPrChange>
      </w:pPr>
      <w:r>
        <w:rPr>
          <w:rFonts w:ascii="Calibri" w:hAnsi="Calibri" w:cs="Times New Roman"/>
          <w:sz w:val="20"/>
          <w:szCs w:val="20"/>
        </w:rPr>
        <w:t>Hodnota zákazky s DPH (podľa výsledku VO</w:t>
      </w:r>
    </w:p>
    <w:p w:rsidR="00BA00BF"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27" w:author="Autor">
          <w:pPr>
            <w:pStyle w:val="Odsekzoznamu"/>
            <w:numPr>
              <w:numId w:val="128"/>
            </w:numPr>
            <w:ind w:left="1776" w:hanging="360"/>
            <w:jc w:val="both"/>
          </w:pPr>
        </w:pPrChange>
      </w:pPr>
      <w:r w:rsidRPr="0036560B">
        <w:rPr>
          <w:rFonts w:ascii="Calibri" w:hAnsi="Calibri" w:cs="Times New Roman"/>
          <w:sz w:val="20"/>
          <w:szCs w:val="20"/>
        </w:rPr>
        <w:t>Dátum podpisu zmluvy s</w:t>
      </w:r>
      <w:r w:rsidR="00BA00BF">
        <w:rPr>
          <w:rFonts w:ascii="Calibri" w:hAnsi="Calibri" w:cs="Times New Roman"/>
          <w:sz w:val="20"/>
          <w:szCs w:val="20"/>
        </w:rPr>
        <w:t> </w:t>
      </w:r>
      <w:r w:rsidRPr="0036560B">
        <w:rPr>
          <w:rFonts w:ascii="Calibri" w:hAnsi="Calibri" w:cs="Times New Roman"/>
          <w:sz w:val="20"/>
          <w:szCs w:val="20"/>
        </w:rPr>
        <w:t>dodávateľom</w:t>
      </w:r>
    </w:p>
    <w:p w:rsidR="007B5571" w:rsidRPr="0036560B" w:rsidRDefault="00BA00BF">
      <w:pPr>
        <w:pStyle w:val="Odsekzoznamu"/>
        <w:numPr>
          <w:ilvl w:val="0"/>
          <w:numId w:val="128"/>
        </w:numPr>
        <w:spacing w:before="120" w:after="120"/>
        <w:ind w:hanging="357"/>
        <w:contextualSpacing w:val="0"/>
        <w:jc w:val="both"/>
        <w:rPr>
          <w:rFonts w:ascii="Calibri" w:hAnsi="Calibri" w:cs="Times New Roman"/>
          <w:sz w:val="20"/>
          <w:szCs w:val="20"/>
        </w:rPr>
        <w:pPrChange w:id="4428" w:author="Autor">
          <w:pPr>
            <w:pStyle w:val="Odsekzoznamu"/>
            <w:numPr>
              <w:numId w:val="128"/>
            </w:numPr>
            <w:ind w:left="1776" w:hanging="360"/>
            <w:jc w:val="both"/>
          </w:pPr>
        </w:pPrChange>
      </w:pPr>
      <w:r>
        <w:rPr>
          <w:rFonts w:ascii="Calibri" w:hAnsi="Calibri" w:cs="Times New Roman"/>
          <w:sz w:val="20"/>
          <w:szCs w:val="20"/>
        </w:rPr>
        <w:t>D</w:t>
      </w:r>
      <w:r w:rsidR="007B5571" w:rsidRPr="0036560B">
        <w:rPr>
          <w:rFonts w:ascii="Calibri" w:hAnsi="Calibri" w:cs="Times New Roman"/>
          <w:sz w:val="20"/>
          <w:szCs w:val="20"/>
        </w:rPr>
        <w:t xml:space="preserve">átum účinnosti zmluvy </w:t>
      </w:r>
      <w:r>
        <w:rPr>
          <w:rFonts w:ascii="Calibri" w:hAnsi="Calibri" w:cs="Times New Roman"/>
          <w:sz w:val="20"/>
          <w:szCs w:val="20"/>
        </w:rPr>
        <w:t>s dodávateľom</w:t>
      </w:r>
    </w:p>
    <w:p w:rsidR="004F3118" w:rsidRDefault="00BA00BF">
      <w:pPr>
        <w:pStyle w:val="Odsekzoznamu"/>
        <w:numPr>
          <w:ilvl w:val="0"/>
          <w:numId w:val="128"/>
        </w:numPr>
        <w:spacing w:before="120" w:after="120"/>
        <w:ind w:hanging="357"/>
        <w:contextualSpacing w:val="0"/>
        <w:jc w:val="both"/>
        <w:rPr>
          <w:rFonts w:ascii="Calibri" w:hAnsi="Calibri" w:cs="Times New Roman"/>
          <w:sz w:val="20"/>
          <w:szCs w:val="20"/>
        </w:rPr>
        <w:pPrChange w:id="4429" w:author="Autor">
          <w:pPr>
            <w:pStyle w:val="Odsekzoznamu"/>
            <w:numPr>
              <w:numId w:val="128"/>
            </w:numPr>
            <w:ind w:left="1776" w:hanging="360"/>
            <w:jc w:val="both"/>
          </w:pPr>
        </w:pPrChange>
      </w:pPr>
      <w:r>
        <w:rPr>
          <w:rFonts w:ascii="Calibri" w:hAnsi="Calibri" w:cs="Times New Roman"/>
          <w:sz w:val="20"/>
          <w:szCs w:val="20"/>
        </w:rPr>
        <w:t>Odkaz (l</w:t>
      </w:r>
      <w:r w:rsidR="007B5571" w:rsidRPr="0036560B">
        <w:rPr>
          <w:rFonts w:ascii="Calibri" w:hAnsi="Calibri" w:cs="Times New Roman"/>
          <w:sz w:val="20"/>
          <w:szCs w:val="20"/>
        </w:rPr>
        <w:t>ink</w:t>
      </w:r>
      <w:r>
        <w:rPr>
          <w:rFonts w:ascii="Calibri" w:hAnsi="Calibri" w:cs="Times New Roman"/>
          <w:sz w:val="20"/>
          <w:szCs w:val="20"/>
        </w:rPr>
        <w:t xml:space="preserve">) </w:t>
      </w:r>
      <w:r w:rsidR="007B5571" w:rsidRPr="0036560B">
        <w:rPr>
          <w:rFonts w:ascii="Calibri" w:hAnsi="Calibri" w:cs="Times New Roman"/>
          <w:sz w:val="20"/>
          <w:szCs w:val="20"/>
        </w:rPr>
        <w:t xml:space="preserve"> na </w:t>
      </w:r>
      <w:r w:rsidR="00D54EDA">
        <w:rPr>
          <w:rFonts w:ascii="Calibri" w:hAnsi="Calibri" w:cs="Times New Roman"/>
          <w:sz w:val="20"/>
          <w:szCs w:val="20"/>
        </w:rPr>
        <w:t xml:space="preserve">zverejnenú zmluvu s dodávateľom v </w:t>
      </w:r>
      <w:r w:rsidR="007B5571" w:rsidRPr="0036560B">
        <w:rPr>
          <w:rFonts w:ascii="Calibri" w:hAnsi="Calibri" w:cs="Times New Roman"/>
          <w:sz w:val="20"/>
          <w:szCs w:val="20"/>
        </w:rPr>
        <w:t>CRZ, prípadne webové sídlo</w:t>
      </w:r>
      <w:r>
        <w:rPr>
          <w:rFonts w:ascii="Calibri" w:hAnsi="Calibri" w:cs="Times New Roman"/>
          <w:sz w:val="20"/>
          <w:szCs w:val="20"/>
        </w:rPr>
        <w:t xml:space="preserve"> Prijímateľa</w:t>
      </w:r>
      <w:r w:rsidR="00193981">
        <w:rPr>
          <w:rFonts w:ascii="Calibri" w:hAnsi="Calibri" w:cs="Times New Roman"/>
          <w:sz w:val="20"/>
          <w:szCs w:val="20"/>
        </w:rPr>
        <w:t xml:space="preserve"> (napr. pri objednávkach)  </w:t>
      </w:r>
    </w:p>
    <w:p w:rsidR="00FC4403" w:rsidRDefault="004F3118">
      <w:pPr>
        <w:pStyle w:val="Odsekzoznamu"/>
        <w:numPr>
          <w:ilvl w:val="0"/>
          <w:numId w:val="128"/>
        </w:numPr>
        <w:spacing w:before="120" w:after="120"/>
        <w:ind w:hanging="357"/>
        <w:contextualSpacing w:val="0"/>
        <w:jc w:val="both"/>
        <w:rPr>
          <w:rFonts w:ascii="Calibri" w:hAnsi="Calibri" w:cs="Times New Roman"/>
          <w:sz w:val="20"/>
          <w:szCs w:val="20"/>
        </w:rPr>
        <w:pPrChange w:id="4430" w:author="Autor">
          <w:pPr>
            <w:pStyle w:val="Odsekzoznamu"/>
            <w:numPr>
              <w:numId w:val="128"/>
            </w:numPr>
            <w:ind w:left="1776" w:hanging="360"/>
            <w:jc w:val="both"/>
          </w:pPr>
        </w:pPrChange>
      </w:pPr>
      <w:r>
        <w:rPr>
          <w:rFonts w:ascii="Calibri" w:hAnsi="Calibri" w:cs="Times New Roman"/>
          <w:sz w:val="20"/>
          <w:szCs w:val="20"/>
        </w:rPr>
        <w:t xml:space="preserve">Dátum účinnosti zmluvy </w:t>
      </w:r>
      <w:r w:rsidR="00D54EDA">
        <w:rPr>
          <w:rFonts w:ascii="Calibri" w:hAnsi="Calibri" w:cs="Times New Roman"/>
          <w:sz w:val="20"/>
          <w:szCs w:val="20"/>
        </w:rPr>
        <w:t xml:space="preserve">o </w:t>
      </w:r>
      <w:r>
        <w:rPr>
          <w:rFonts w:ascii="Calibri" w:hAnsi="Calibri" w:cs="Times New Roman"/>
          <w:sz w:val="20"/>
          <w:szCs w:val="20"/>
        </w:rPr>
        <w:t xml:space="preserve">poskytnutí </w:t>
      </w:r>
      <w:del w:id="4431" w:author="Autor">
        <w:r w:rsidRPr="001A4CEC" w:rsidDel="009177B2">
          <w:rPr>
            <w:rFonts w:ascii="Calibri" w:hAnsi="Calibri" w:cs="Times New Roman"/>
            <w:strike/>
            <w:sz w:val="20"/>
            <w:szCs w:val="20"/>
          </w:rPr>
          <w:delText>o</w:delText>
        </w:r>
        <w:r w:rsidR="004767C4" w:rsidDel="009177B2">
          <w:rPr>
            <w:rFonts w:ascii="Calibri" w:hAnsi="Calibri" w:cs="Times New Roman"/>
            <w:strike/>
            <w:sz w:val="20"/>
            <w:szCs w:val="20"/>
          </w:rPr>
          <w:delText> </w:delText>
        </w:r>
      </w:del>
      <w:r>
        <w:rPr>
          <w:rFonts w:ascii="Calibri" w:hAnsi="Calibri" w:cs="Times New Roman"/>
          <w:sz w:val="20"/>
          <w:szCs w:val="20"/>
        </w:rPr>
        <w:t>NFP</w:t>
      </w:r>
      <w:r w:rsidR="004767C4">
        <w:rPr>
          <w:rFonts w:ascii="Calibri" w:hAnsi="Calibri" w:cs="Times New Roman"/>
          <w:sz w:val="20"/>
          <w:szCs w:val="20"/>
        </w:rPr>
        <w:t xml:space="preserve"> vrátane dodatkov (ak relevantné) </w:t>
      </w:r>
      <w:r>
        <w:rPr>
          <w:rFonts w:ascii="Calibri" w:hAnsi="Calibri" w:cs="Times New Roman"/>
          <w:sz w:val="20"/>
          <w:szCs w:val="20"/>
        </w:rPr>
        <w:t>/Právoplatnosť rozhodnutia o schválení žiadosti o</w:t>
      </w:r>
      <w:r w:rsidR="00FC4403">
        <w:rPr>
          <w:rFonts w:ascii="Calibri" w:hAnsi="Calibri" w:cs="Times New Roman"/>
          <w:sz w:val="20"/>
          <w:szCs w:val="20"/>
        </w:rPr>
        <w:t> </w:t>
      </w:r>
      <w:r>
        <w:rPr>
          <w:rFonts w:ascii="Calibri" w:hAnsi="Calibri" w:cs="Times New Roman"/>
          <w:sz w:val="20"/>
          <w:szCs w:val="20"/>
        </w:rPr>
        <w:t>NFP</w:t>
      </w:r>
    </w:p>
    <w:p w:rsidR="007B5571" w:rsidRPr="0036560B" w:rsidRDefault="00FC4403">
      <w:pPr>
        <w:pStyle w:val="Odsekzoznamu"/>
        <w:numPr>
          <w:ilvl w:val="0"/>
          <w:numId w:val="128"/>
        </w:numPr>
        <w:spacing w:before="120" w:after="120"/>
        <w:ind w:hanging="357"/>
        <w:contextualSpacing w:val="0"/>
        <w:jc w:val="both"/>
        <w:rPr>
          <w:rFonts w:ascii="Calibri" w:hAnsi="Calibri" w:cs="Times New Roman"/>
          <w:sz w:val="20"/>
          <w:szCs w:val="20"/>
        </w:rPr>
        <w:pPrChange w:id="4432" w:author="Autor">
          <w:pPr>
            <w:pStyle w:val="Odsekzoznamu"/>
            <w:numPr>
              <w:numId w:val="128"/>
            </w:numPr>
            <w:ind w:left="1776" w:hanging="360"/>
            <w:jc w:val="both"/>
          </w:pPr>
        </w:pPrChange>
      </w:pPr>
      <w:r>
        <w:rPr>
          <w:rFonts w:ascii="Calibri" w:hAnsi="Calibri" w:cs="Times New Roman"/>
          <w:sz w:val="20"/>
          <w:szCs w:val="20"/>
        </w:rPr>
        <w:t>Odkaz (link) na internetové zverejnenie Zmluvy o poskytnutí NFP</w:t>
      </w:r>
      <w:r w:rsidR="004F3118">
        <w:rPr>
          <w:rFonts w:ascii="Calibri" w:hAnsi="Calibri" w:cs="Times New Roman"/>
          <w:sz w:val="20"/>
          <w:szCs w:val="20"/>
        </w:rPr>
        <w:t xml:space="preserve"> </w:t>
      </w:r>
      <w:r w:rsidR="007B5571" w:rsidRPr="0036560B">
        <w:rPr>
          <w:rFonts w:ascii="Calibri" w:hAnsi="Calibri" w:cs="Times New Roman"/>
          <w:sz w:val="20"/>
          <w:szCs w:val="20"/>
        </w:rPr>
        <w:t xml:space="preserve"> </w:t>
      </w:r>
    </w:p>
    <w:p w:rsidR="007B5571" w:rsidRPr="0036560B"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33" w:author="Autor">
          <w:pPr>
            <w:pStyle w:val="Odsekzoznamu"/>
            <w:numPr>
              <w:numId w:val="128"/>
            </w:numPr>
            <w:ind w:left="1776" w:hanging="360"/>
            <w:jc w:val="both"/>
          </w:pPr>
        </w:pPrChange>
      </w:pPr>
      <w:r w:rsidRPr="0036560B">
        <w:rPr>
          <w:rFonts w:ascii="Calibri" w:hAnsi="Calibri" w:cs="Times New Roman"/>
          <w:sz w:val="20"/>
          <w:szCs w:val="20"/>
        </w:rPr>
        <w:t>Kontaktná osoba prijímateľa</w:t>
      </w:r>
    </w:p>
    <w:p w:rsidR="007B5571" w:rsidRPr="0036560B" w:rsidRDefault="007B5571">
      <w:pPr>
        <w:pStyle w:val="Odsekzoznamu"/>
        <w:numPr>
          <w:ilvl w:val="0"/>
          <w:numId w:val="128"/>
        </w:numPr>
        <w:spacing w:before="120" w:after="120"/>
        <w:ind w:hanging="357"/>
        <w:contextualSpacing w:val="0"/>
        <w:jc w:val="both"/>
        <w:rPr>
          <w:rFonts w:ascii="Calibri" w:hAnsi="Calibri" w:cs="Times New Roman"/>
          <w:sz w:val="20"/>
          <w:szCs w:val="20"/>
        </w:rPr>
        <w:pPrChange w:id="4434" w:author="Autor">
          <w:pPr>
            <w:pStyle w:val="Odsekzoznamu"/>
            <w:numPr>
              <w:numId w:val="128"/>
            </w:numPr>
            <w:ind w:left="1776" w:hanging="360"/>
            <w:jc w:val="both"/>
          </w:pPr>
        </w:pPrChange>
      </w:pPr>
      <w:r w:rsidRPr="0036560B">
        <w:rPr>
          <w:rFonts w:ascii="Calibri" w:hAnsi="Calibri" w:cs="Times New Roman"/>
          <w:sz w:val="20"/>
          <w:szCs w:val="20"/>
        </w:rPr>
        <w:t xml:space="preserve">Príslušný projektový manažér OI OP TP  </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35" w:author="Autor">
            <w:rPr>
              <w:rFonts w:ascii="Calibri" w:hAnsi="Calibri" w:cs="Times New Roman"/>
              <w:sz w:val="20"/>
              <w:szCs w:val="20"/>
            </w:rPr>
          </w:rPrChange>
        </w:rPr>
        <w:pPrChange w:id="4436" w:author="Autor">
          <w:pPr>
            <w:pStyle w:val="Odsekzoznamu"/>
            <w:numPr>
              <w:numId w:val="108"/>
            </w:numPr>
            <w:ind w:left="1080" w:hanging="360"/>
            <w:jc w:val="both"/>
          </w:pPr>
        </w:pPrChange>
      </w:pPr>
      <w:r w:rsidRPr="00622754">
        <w:rPr>
          <w:rFonts w:ascii="Calibri" w:hAnsi="Calibri" w:cs="Times New Roman"/>
          <w:b/>
          <w:sz w:val="20"/>
          <w:szCs w:val="20"/>
          <w:rPrChange w:id="4437" w:author="Autor">
            <w:rPr>
              <w:rFonts w:ascii="Calibri" w:hAnsi="Calibri" w:cs="Times New Roman"/>
              <w:sz w:val="20"/>
              <w:szCs w:val="20"/>
            </w:rPr>
          </w:rPrChange>
        </w:rPr>
        <w:t>kontrolný list administratívnej  finančnej kontroly</w:t>
      </w:r>
      <w:r w:rsidR="007C0CEB" w:rsidRPr="00622754">
        <w:rPr>
          <w:rFonts w:ascii="Calibri" w:hAnsi="Calibri" w:cs="Times New Roman"/>
          <w:b/>
          <w:sz w:val="20"/>
          <w:szCs w:val="20"/>
          <w:rPrChange w:id="4438" w:author="Autor">
            <w:rPr>
              <w:rFonts w:ascii="Calibri" w:hAnsi="Calibri" w:cs="Times New Roman"/>
              <w:sz w:val="20"/>
              <w:szCs w:val="20"/>
            </w:rPr>
          </w:rPrChange>
        </w:rPr>
        <w:t>;</w:t>
      </w:r>
      <w:r w:rsidRPr="00622754">
        <w:rPr>
          <w:rFonts w:ascii="Calibri" w:hAnsi="Calibri" w:cs="Times New Roman"/>
          <w:b/>
          <w:sz w:val="20"/>
          <w:szCs w:val="20"/>
          <w:rPrChange w:id="4439" w:author="Autor">
            <w:rPr>
              <w:rFonts w:ascii="Calibri" w:hAnsi="Calibri" w:cs="Times New Roman"/>
              <w:sz w:val="20"/>
              <w:szCs w:val="20"/>
            </w:rPr>
          </w:rPrChange>
        </w:rPr>
        <w:t xml:space="preserve"> </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40" w:author="Autor">
            <w:rPr>
              <w:rFonts w:ascii="Calibri" w:hAnsi="Calibri" w:cs="Times New Roman"/>
              <w:sz w:val="20"/>
              <w:szCs w:val="20"/>
            </w:rPr>
          </w:rPrChange>
        </w:rPr>
        <w:pPrChange w:id="4441" w:author="Autor">
          <w:pPr>
            <w:pStyle w:val="Odsekzoznamu"/>
            <w:numPr>
              <w:numId w:val="108"/>
            </w:numPr>
            <w:ind w:left="1080" w:hanging="360"/>
            <w:jc w:val="both"/>
          </w:pPr>
        </w:pPrChange>
      </w:pPr>
      <w:r w:rsidRPr="00622754">
        <w:rPr>
          <w:rFonts w:ascii="Calibri" w:hAnsi="Calibri" w:cs="Times New Roman"/>
          <w:b/>
          <w:sz w:val="20"/>
          <w:szCs w:val="20"/>
          <w:rPrChange w:id="4442" w:author="Autor">
            <w:rPr>
              <w:rFonts w:ascii="Calibri" w:hAnsi="Calibri" w:cs="Times New Roman"/>
              <w:sz w:val="20"/>
              <w:szCs w:val="20"/>
            </w:rPr>
          </w:rPrChange>
        </w:rPr>
        <w:t>test bežnej dostupnosti</w:t>
      </w:r>
      <w:r w:rsidR="007C0CEB" w:rsidRPr="00622754">
        <w:rPr>
          <w:rFonts w:ascii="Calibri" w:hAnsi="Calibri" w:cs="Times New Roman"/>
          <w:b/>
          <w:sz w:val="20"/>
          <w:szCs w:val="20"/>
          <w:rPrChange w:id="4443" w:author="Autor">
            <w:rPr>
              <w:rFonts w:ascii="Calibri" w:hAnsi="Calibri" w:cs="Times New Roman"/>
              <w:sz w:val="20"/>
              <w:szCs w:val="20"/>
            </w:rPr>
          </w:rPrChange>
        </w:rPr>
        <w:t>;</w:t>
      </w:r>
      <w:r w:rsidRPr="00622754">
        <w:rPr>
          <w:rFonts w:ascii="Calibri" w:hAnsi="Calibri" w:cs="Times New Roman"/>
          <w:b/>
          <w:sz w:val="20"/>
          <w:szCs w:val="20"/>
          <w:rPrChange w:id="4444" w:author="Autor">
            <w:rPr>
              <w:rFonts w:ascii="Calibri" w:hAnsi="Calibri" w:cs="Times New Roman"/>
              <w:sz w:val="20"/>
              <w:szCs w:val="20"/>
            </w:rPr>
          </w:rPrChange>
        </w:rPr>
        <w:t xml:space="preserve"> </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45" w:author="Autor">
            <w:rPr>
              <w:rFonts w:ascii="Calibri" w:hAnsi="Calibri" w:cs="Times New Roman"/>
              <w:sz w:val="20"/>
              <w:szCs w:val="20"/>
            </w:rPr>
          </w:rPrChange>
        </w:rPr>
        <w:pPrChange w:id="4446" w:author="Autor">
          <w:pPr>
            <w:pStyle w:val="Odsekzoznamu"/>
            <w:numPr>
              <w:numId w:val="108"/>
            </w:numPr>
            <w:ind w:left="1080" w:hanging="360"/>
            <w:jc w:val="both"/>
          </w:pPr>
        </w:pPrChange>
      </w:pPr>
      <w:r w:rsidRPr="00622754">
        <w:rPr>
          <w:rFonts w:ascii="Calibri" w:hAnsi="Calibri" w:cs="Times New Roman"/>
          <w:b/>
          <w:sz w:val="20"/>
          <w:szCs w:val="20"/>
          <w:rPrChange w:id="4447" w:author="Autor">
            <w:rPr>
              <w:rFonts w:ascii="Calibri" w:hAnsi="Calibri" w:cs="Times New Roman"/>
              <w:sz w:val="20"/>
              <w:szCs w:val="20"/>
            </w:rPr>
          </w:rPrChange>
        </w:rPr>
        <w:t>objednávka</w:t>
      </w:r>
      <w:r w:rsidR="006169F0" w:rsidRPr="00622754">
        <w:rPr>
          <w:rFonts w:ascii="Calibri" w:hAnsi="Calibri" w:cs="Times New Roman"/>
          <w:b/>
          <w:sz w:val="20"/>
          <w:szCs w:val="20"/>
          <w:rPrChange w:id="4448" w:author="Autor">
            <w:rPr>
              <w:rFonts w:ascii="Calibri" w:hAnsi="Calibri" w:cs="Times New Roman"/>
              <w:sz w:val="20"/>
              <w:szCs w:val="20"/>
            </w:rPr>
          </w:rPrChange>
        </w:rPr>
        <w:t>;</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49" w:author="Autor">
            <w:rPr>
              <w:rFonts w:ascii="Calibri" w:hAnsi="Calibri" w:cs="Times New Roman"/>
              <w:sz w:val="20"/>
              <w:szCs w:val="20"/>
            </w:rPr>
          </w:rPrChange>
        </w:rPr>
        <w:pPrChange w:id="4450" w:author="Autor">
          <w:pPr>
            <w:pStyle w:val="Odsekzoznamu"/>
            <w:numPr>
              <w:numId w:val="108"/>
            </w:numPr>
            <w:ind w:left="1080" w:hanging="360"/>
            <w:jc w:val="both"/>
          </w:pPr>
        </w:pPrChange>
      </w:pPr>
      <w:r w:rsidRPr="00622754">
        <w:rPr>
          <w:rFonts w:ascii="Calibri" w:hAnsi="Calibri" w:cs="Times New Roman"/>
          <w:b/>
          <w:sz w:val="20"/>
          <w:szCs w:val="20"/>
          <w:rPrChange w:id="4451" w:author="Autor">
            <w:rPr>
              <w:rFonts w:ascii="Calibri" w:hAnsi="Calibri" w:cs="Times New Roman"/>
              <w:sz w:val="20"/>
              <w:szCs w:val="20"/>
            </w:rPr>
          </w:rPrChange>
        </w:rPr>
        <w:t>Výpisy z Obchodného/Živnostenského  registra SR</w:t>
      </w:r>
      <w:r w:rsidR="00FC4403" w:rsidRPr="00622754">
        <w:rPr>
          <w:rFonts w:ascii="Calibri" w:hAnsi="Calibri" w:cs="Times New Roman"/>
          <w:b/>
          <w:sz w:val="20"/>
          <w:szCs w:val="20"/>
          <w:rPrChange w:id="4452" w:author="Autor">
            <w:rPr>
              <w:rFonts w:ascii="Calibri" w:hAnsi="Calibri" w:cs="Times New Roman"/>
              <w:sz w:val="20"/>
              <w:szCs w:val="20"/>
            </w:rPr>
          </w:rPrChange>
        </w:rPr>
        <w:t xml:space="preserve"> dodávateľa</w:t>
      </w:r>
      <w:r w:rsidR="00F2319A" w:rsidRPr="00622754">
        <w:rPr>
          <w:rFonts w:ascii="Calibri" w:hAnsi="Calibri" w:cs="Times New Roman"/>
          <w:b/>
          <w:sz w:val="20"/>
          <w:szCs w:val="20"/>
          <w:rPrChange w:id="4453" w:author="Autor">
            <w:rPr>
              <w:rFonts w:ascii="Calibri" w:hAnsi="Calibri" w:cs="Times New Roman"/>
              <w:sz w:val="20"/>
              <w:szCs w:val="20"/>
            </w:rPr>
          </w:rPrChange>
        </w:rPr>
        <w:t xml:space="preserve"> (resp. dôkazy k overeniu)</w:t>
      </w:r>
      <w:r w:rsidR="007C0CEB" w:rsidRPr="00622754">
        <w:rPr>
          <w:rFonts w:ascii="Calibri" w:hAnsi="Calibri" w:cs="Times New Roman"/>
          <w:b/>
          <w:sz w:val="20"/>
          <w:szCs w:val="20"/>
          <w:rPrChange w:id="4454" w:author="Autor">
            <w:rPr>
              <w:rFonts w:ascii="Calibri" w:hAnsi="Calibri" w:cs="Times New Roman"/>
              <w:sz w:val="20"/>
              <w:szCs w:val="20"/>
            </w:rPr>
          </w:rPrChange>
        </w:rPr>
        <w:t>;</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55" w:author="Autor">
            <w:rPr>
              <w:rFonts w:ascii="Calibri" w:hAnsi="Calibri" w:cs="Times New Roman"/>
              <w:sz w:val="20"/>
              <w:szCs w:val="20"/>
            </w:rPr>
          </w:rPrChange>
        </w:rPr>
        <w:pPrChange w:id="4456" w:author="Autor">
          <w:pPr>
            <w:pStyle w:val="Odsekzoznamu"/>
            <w:numPr>
              <w:numId w:val="108"/>
            </w:numPr>
            <w:ind w:left="1080" w:hanging="360"/>
            <w:jc w:val="both"/>
          </w:pPr>
        </w:pPrChange>
      </w:pPr>
      <w:r w:rsidRPr="00622754">
        <w:rPr>
          <w:rFonts w:ascii="Calibri" w:hAnsi="Calibri" w:cs="Times New Roman"/>
          <w:b/>
          <w:sz w:val="20"/>
          <w:szCs w:val="20"/>
          <w:rPrChange w:id="4457" w:author="Autor">
            <w:rPr>
              <w:rFonts w:ascii="Calibri" w:hAnsi="Calibri" w:cs="Times New Roman"/>
              <w:sz w:val="20"/>
              <w:szCs w:val="20"/>
            </w:rPr>
          </w:rPrChange>
        </w:rPr>
        <w:t>Určenie predpokladanej hodnoty zákazky</w:t>
      </w:r>
      <w:r w:rsidR="007C0CEB" w:rsidRPr="00622754">
        <w:rPr>
          <w:rFonts w:ascii="Calibri" w:hAnsi="Calibri" w:cs="Times New Roman"/>
          <w:b/>
          <w:sz w:val="20"/>
          <w:szCs w:val="20"/>
          <w:rPrChange w:id="4458" w:author="Autor">
            <w:rPr>
              <w:rFonts w:ascii="Calibri" w:hAnsi="Calibri" w:cs="Times New Roman"/>
              <w:sz w:val="20"/>
              <w:szCs w:val="20"/>
            </w:rPr>
          </w:rPrChange>
        </w:rPr>
        <w:t>;</w:t>
      </w:r>
      <w:r w:rsidRPr="00622754">
        <w:rPr>
          <w:rFonts w:ascii="Calibri" w:hAnsi="Calibri" w:cs="Times New Roman"/>
          <w:b/>
          <w:sz w:val="20"/>
          <w:szCs w:val="20"/>
          <w:rPrChange w:id="4459" w:author="Autor">
            <w:rPr>
              <w:rFonts w:ascii="Calibri" w:hAnsi="Calibri" w:cs="Times New Roman"/>
              <w:sz w:val="20"/>
              <w:szCs w:val="20"/>
            </w:rPr>
          </w:rPrChange>
        </w:rPr>
        <w:t xml:space="preserve"> </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60" w:author="Autor">
            <w:rPr>
              <w:rFonts w:ascii="Calibri" w:hAnsi="Calibri" w:cs="Times New Roman"/>
              <w:sz w:val="20"/>
              <w:szCs w:val="20"/>
            </w:rPr>
          </w:rPrChange>
        </w:rPr>
        <w:pPrChange w:id="4461" w:author="Autor">
          <w:pPr>
            <w:pStyle w:val="Odsekzoznamu"/>
            <w:numPr>
              <w:numId w:val="108"/>
            </w:numPr>
            <w:ind w:left="1080" w:hanging="360"/>
            <w:jc w:val="both"/>
          </w:pPr>
        </w:pPrChange>
      </w:pPr>
      <w:r w:rsidRPr="00622754">
        <w:rPr>
          <w:rFonts w:ascii="Calibri" w:hAnsi="Calibri" w:cs="Times New Roman"/>
          <w:b/>
          <w:sz w:val="20"/>
          <w:szCs w:val="20"/>
          <w:rPrChange w:id="4462" w:author="Autor">
            <w:rPr>
              <w:rFonts w:ascii="Calibri" w:hAnsi="Calibri" w:cs="Times New Roman"/>
              <w:sz w:val="20"/>
              <w:szCs w:val="20"/>
            </w:rPr>
          </w:rPrChange>
        </w:rPr>
        <w:t>Čestné vyhlásenie o pravdivosti a originalite predloženej dokumentácie</w:t>
      </w:r>
      <w:r w:rsidR="007C0CEB" w:rsidRPr="00622754">
        <w:rPr>
          <w:rFonts w:ascii="Calibri" w:hAnsi="Calibri" w:cs="Times New Roman"/>
          <w:b/>
          <w:sz w:val="20"/>
          <w:szCs w:val="20"/>
          <w:rPrChange w:id="4463" w:author="Autor">
            <w:rPr>
              <w:rFonts w:ascii="Calibri" w:hAnsi="Calibri" w:cs="Times New Roman"/>
              <w:sz w:val="20"/>
              <w:szCs w:val="20"/>
            </w:rPr>
          </w:rPrChange>
        </w:rPr>
        <w:t>;</w:t>
      </w:r>
    </w:p>
    <w:p w:rsidR="000E6F75" w:rsidRPr="00622754" w:rsidRDefault="000E6F75">
      <w:pPr>
        <w:pStyle w:val="Odsekzoznamu"/>
        <w:numPr>
          <w:ilvl w:val="0"/>
          <w:numId w:val="108"/>
        </w:numPr>
        <w:spacing w:before="120" w:after="120"/>
        <w:ind w:hanging="357"/>
        <w:contextualSpacing w:val="0"/>
        <w:jc w:val="both"/>
        <w:rPr>
          <w:rFonts w:ascii="Calibri" w:hAnsi="Calibri" w:cs="Times New Roman"/>
          <w:b/>
          <w:sz w:val="20"/>
          <w:szCs w:val="20"/>
          <w:rPrChange w:id="4464" w:author="Autor">
            <w:rPr>
              <w:rFonts w:ascii="Calibri" w:hAnsi="Calibri" w:cs="Times New Roman"/>
              <w:sz w:val="20"/>
              <w:szCs w:val="20"/>
            </w:rPr>
          </w:rPrChange>
        </w:rPr>
        <w:pPrChange w:id="4465" w:author="Autor">
          <w:pPr>
            <w:pStyle w:val="Odsekzoznamu"/>
            <w:numPr>
              <w:numId w:val="108"/>
            </w:numPr>
            <w:ind w:left="1080" w:hanging="360"/>
            <w:jc w:val="both"/>
          </w:pPr>
        </w:pPrChange>
      </w:pPr>
      <w:r w:rsidRPr="00622754">
        <w:rPr>
          <w:rFonts w:ascii="Calibri" w:hAnsi="Calibri" w:cs="Times New Roman"/>
          <w:b/>
          <w:sz w:val="20"/>
          <w:szCs w:val="20"/>
          <w:rPrChange w:id="4466" w:author="Autor">
            <w:rPr>
              <w:rFonts w:ascii="Calibri" w:hAnsi="Calibri" w:cs="Times New Roman"/>
              <w:sz w:val="20"/>
              <w:szCs w:val="20"/>
            </w:rPr>
          </w:rPrChange>
        </w:rPr>
        <w:t>Čestné vyhlásenie</w:t>
      </w:r>
      <w:r w:rsidRPr="00622754">
        <w:rPr>
          <w:rFonts w:asciiTheme="minorHAnsi" w:hAnsiTheme="minorHAnsi" w:cs="Times New Roman"/>
          <w:b/>
          <w:color w:val="1F497D" w:themeColor="text2"/>
          <w:rPrChange w:id="4467" w:author="Autor">
            <w:rPr>
              <w:rFonts w:asciiTheme="minorHAnsi" w:hAnsiTheme="minorHAnsi" w:cs="Times New Roman"/>
              <w:color w:val="1F497D" w:themeColor="text2"/>
            </w:rPr>
          </w:rPrChange>
        </w:rPr>
        <w:t xml:space="preserve"> </w:t>
      </w:r>
      <w:r w:rsidRPr="00622754">
        <w:rPr>
          <w:rFonts w:ascii="Calibri" w:hAnsi="Calibri" w:cs="Times New Roman"/>
          <w:b/>
          <w:sz w:val="20"/>
          <w:szCs w:val="20"/>
          <w:rPrChange w:id="4468" w:author="Autor">
            <w:rPr>
              <w:rFonts w:ascii="Calibri" w:hAnsi="Calibri" w:cs="Times New Roman"/>
              <w:sz w:val="20"/>
              <w:szCs w:val="20"/>
            </w:rPr>
          </w:rPrChange>
        </w:rPr>
        <w:t>prijímateľa o vylúčení konfliktu záujmov v procese VO</w:t>
      </w:r>
      <w:r w:rsidR="008470AF" w:rsidRPr="00622754">
        <w:rPr>
          <w:rFonts w:ascii="Calibri" w:hAnsi="Calibri" w:cs="Times New Roman"/>
          <w:b/>
          <w:sz w:val="20"/>
          <w:szCs w:val="20"/>
          <w:rPrChange w:id="4469" w:author="Autor">
            <w:rPr>
              <w:rFonts w:ascii="Calibri" w:hAnsi="Calibri" w:cs="Times New Roman"/>
              <w:sz w:val="20"/>
              <w:szCs w:val="20"/>
            </w:rPr>
          </w:rPrChange>
        </w:rPr>
        <w:t>;</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
        <w:pPrChange w:id="4470" w:author="Autor">
          <w:pPr>
            <w:pStyle w:val="Odsekzoznamu"/>
            <w:numPr>
              <w:numId w:val="108"/>
            </w:numPr>
            <w:ind w:left="1080" w:hanging="360"/>
            <w:jc w:val="both"/>
          </w:pPr>
        </w:pPrChange>
      </w:pPr>
      <w:r w:rsidRPr="00622754">
        <w:rPr>
          <w:rFonts w:ascii="Calibri" w:hAnsi="Calibri" w:cs="Times New Roman"/>
          <w:b/>
          <w:sz w:val="20"/>
          <w:szCs w:val="20"/>
        </w:rPr>
        <w:t>Zoznam predloženej dokumentácie</w:t>
      </w:r>
      <w:r w:rsidR="002A0386" w:rsidRPr="00622754">
        <w:rPr>
          <w:rFonts w:ascii="Calibri" w:hAnsi="Calibri" w:cs="Times New Roman"/>
          <w:b/>
          <w:sz w:val="20"/>
          <w:szCs w:val="20"/>
        </w:rPr>
        <w:t xml:space="preserve"> (kompletný zoznam všetkých predkladaných dokumentov vrátane počtu strán</w:t>
      </w:r>
      <w:r w:rsidRPr="00622754">
        <w:rPr>
          <w:rFonts w:ascii="Calibri" w:hAnsi="Calibri" w:cs="Times New Roman"/>
          <w:b/>
          <w:sz w:val="20"/>
          <w:szCs w:val="20"/>
          <w:rPrChange w:id="4471" w:author="Autor">
            <w:rPr>
              <w:rFonts w:ascii="Calibri" w:hAnsi="Calibri" w:cs="Times New Roman"/>
              <w:sz w:val="20"/>
              <w:szCs w:val="20"/>
            </w:rPr>
          </w:rPrChange>
        </w:rPr>
        <w:t xml:space="preserve"> </w:t>
      </w:r>
      <w:r w:rsidR="002A0386" w:rsidRPr="00622754">
        <w:rPr>
          <w:rFonts w:ascii="Calibri" w:hAnsi="Calibri" w:cs="Times New Roman"/>
          <w:b/>
          <w:sz w:val="20"/>
          <w:szCs w:val="20"/>
          <w:rPrChange w:id="4472" w:author="Autor">
            <w:rPr>
              <w:rFonts w:ascii="Calibri" w:hAnsi="Calibri" w:cs="Times New Roman"/>
              <w:sz w:val="20"/>
              <w:szCs w:val="20"/>
            </w:rPr>
          </w:rPrChange>
        </w:rPr>
        <w:t>jednotlivých dokumentov)</w:t>
      </w:r>
      <w:r w:rsidR="008470AF" w:rsidRPr="00622754">
        <w:rPr>
          <w:rFonts w:ascii="Calibri" w:hAnsi="Calibri" w:cs="Times New Roman"/>
          <w:b/>
          <w:sz w:val="20"/>
          <w:szCs w:val="20"/>
          <w:rPrChange w:id="4473" w:author="Autor">
            <w:rPr>
              <w:rFonts w:ascii="Calibri" w:hAnsi="Calibri" w:cs="Times New Roman"/>
              <w:sz w:val="20"/>
              <w:szCs w:val="20"/>
            </w:rPr>
          </w:rPrChange>
        </w:rPr>
        <w:t>;</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74" w:author="Autor">
            <w:rPr>
              <w:rFonts w:ascii="Calibri" w:hAnsi="Calibri" w:cs="Times New Roman"/>
              <w:sz w:val="20"/>
              <w:szCs w:val="20"/>
            </w:rPr>
          </w:rPrChange>
        </w:rPr>
        <w:pPrChange w:id="4475" w:author="Autor">
          <w:pPr>
            <w:pStyle w:val="Odsekzoznamu"/>
            <w:numPr>
              <w:numId w:val="108"/>
            </w:numPr>
            <w:ind w:left="1080" w:hanging="360"/>
            <w:jc w:val="both"/>
          </w:pPr>
        </w:pPrChange>
      </w:pPr>
      <w:r w:rsidRPr="00622754">
        <w:rPr>
          <w:rFonts w:ascii="Calibri" w:hAnsi="Calibri" w:cs="Times New Roman"/>
          <w:b/>
          <w:sz w:val="20"/>
          <w:szCs w:val="20"/>
          <w:rPrChange w:id="4476" w:author="Autor">
            <w:rPr>
              <w:rFonts w:ascii="Calibri" w:hAnsi="Calibri" w:cs="Times New Roman"/>
              <w:sz w:val="20"/>
              <w:szCs w:val="20"/>
            </w:rPr>
          </w:rPrChange>
        </w:rPr>
        <w:t>Vyznačenie  konkrétnych položiek (zmluva, objednávka, resp. realizačná, čiastková zmluva  a príslušná faktúra obsahuje aj iné položky obstarávané verejným obstarávateľom)  týkajúcich sa refundácie z finančných prostriedkov OP TP</w:t>
      </w:r>
      <w:r w:rsidR="007C0CEB" w:rsidRPr="00622754">
        <w:rPr>
          <w:rFonts w:ascii="Calibri" w:hAnsi="Calibri" w:cs="Times New Roman"/>
          <w:b/>
          <w:sz w:val="20"/>
          <w:szCs w:val="20"/>
          <w:rPrChange w:id="4477" w:author="Autor">
            <w:rPr>
              <w:rFonts w:ascii="Calibri" w:hAnsi="Calibri" w:cs="Times New Roman"/>
              <w:sz w:val="20"/>
              <w:szCs w:val="20"/>
            </w:rPr>
          </w:rPrChange>
        </w:rPr>
        <w:t>;</w:t>
      </w:r>
    </w:p>
    <w:p w:rsidR="007B5571" w:rsidRPr="00622754" w:rsidRDefault="007B5571">
      <w:pPr>
        <w:pStyle w:val="Odsekzoznamu"/>
        <w:numPr>
          <w:ilvl w:val="0"/>
          <w:numId w:val="108"/>
        </w:numPr>
        <w:spacing w:before="120" w:after="120"/>
        <w:ind w:hanging="357"/>
        <w:contextualSpacing w:val="0"/>
        <w:jc w:val="both"/>
        <w:rPr>
          <w:rFonts w:ascii="Calibri" w:hAnsi="Calibri" w:cs="Times New Roman"/>
          <w:b/>
          <w:sz w:val="20"/>
          <w:szCs w:val="20"/>
          <w:rPrChange w:id="4478" w:author="Autor">
            <w:rPr>
              <w:rFonts w:ascii="Calibri" w:hAnsi="Calibri" w:cs="Times New Roman"/>
              <w:sz w:val="20"/>
              <w:szCs w:val="20"/>
            </w:rPr>
          </w:rPrChange>
        </w:rPr>
        <w:pPrChange w:id="4479" w:author="Autor">
          <w:pPr>
            <w:pStyle w:val="Odsekzoznamu"/>
            <w:numPr>
              <w:numId w:val="108"/>
            </w:numPr>
            <w:ind w:left="1080" w:hanging="360"/>
            <w:jc w:val="both"/>
          </w:pPr>
        </w:pPrChange>
      </w:pPr>
      <w:r w:rsidRPr="00622754">
        <w:rPr>
          <w:rFonts w:ascii="Calibri" w:hAnsi="Calibri" w:cs="Times New Roman"/>
          <w:b/>
          <w:sz w:val="20"/>
          <w:szCs w:val="20"/>
          <w:rPrChange w:id="4480" w:author="Autor">
            <w:rPr>
              <w:rFonts w:ascii="Calibri" w:hAnsi="Calibri" w:cs="Times New Roman"/>
              <w:sz w:val="20"/>
              <w:szCs w:val="20"/>
            </w:rPr>
          </w:rPrChange>
        </w:rPr>
        <w:t>Výstupy všetkých predchádzajúcich kontrol VO (ak boli realizované), vykonaných oprávnenými orgánmi (napr. ÚVO, NKÚ, orgán auditu, apod.)</w:t>
      </w:r>
      <w:r w:rsidR="007C0CEB" w:rsidRPr="00622754">
        <w:rPr>
          <w:rFonts w:ascii="Calibri" w:hAnsi="Calibri" w:cs="Times New Roman"/>
          <w:b/>
          <w:sz w:val="20"/>
          <w:szCs w:val="20"/>
          <w:rPrChange w:id="4481" w:author="Autor">
            <w:rPr>
              <w:rFonts w:ascii="Calibri" w:hAnsi="Calibri" w:cs="Times New Roman"/>
              <w:sz w:val="20"/>
              <w:szCs w:val="20"/>
            </w:rPr>
          </w:rPrChange>
        </w:rPr>
        <w:t>.</w:t>
      </w:r>
      <w:r w:rsidRPr="00622754">
        <w:rPr>
          <w:rFonts w:ascii="Calibri" w:hAnsi="Calibri" w:cs="Times New Roman"/>
          <w:b/>
          <w:sz w:val="20"/>
          <w:szCs w:val="20"/>
          <w:rPrChange w:id="4482" w:author="Autor">
            <w:rPr>
              <w:rFonts w:ascii="Calibri" w:hAnsi="Calibri" w:cs="Times New Roman"/>
              <w:sz w:val="20"/>
              <w:szCs w:val="20"/>
            </w:rPr>
          </w:rPrChange>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pPr>
        <w:pStyle w:val="Odsekzoznamu"/>
        <w:numPr>
          <w:ilvl w:val="0"/>
          <w:numId w:val="205"/>
        </w:numPr>
        <w:spacing w:before="120" w:after="120"/>
        <w:ind w:left="721" w:hanging="437"/>
        <w:contextualSpacing w:val="0"/>
        <w:jc w:val="both"/>
        <w:rPr>
          <w:rFonts w:asciiTheme="minorHAnsi" w:hAnsiTheme="minorHAnsi"/>
          <w:sz w:val="20"/>
          <w:szCs w:val="20"/>
        </w:rPr>
        <w:pPrChange w:id="4483" w:author="Autor">
          <w:pPr>
            <w:pStyle w:val="Odsekzoznamu"/>
            <w:numPr>
              <w:numId w:val="205"/>
            </w:numPr>
            <w:ind w:hanging="436"/>
            <w:jc w:val="both"/>
          </w:pPr>
        </w:pPrChange>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Default="007B5571">
      <w:pPr>
        <w:pStyle w:val="Odsekzoznamu"/>
        <w:numPr>
          <w:ilvl w:val="0"/>
          <w:numId w:val="205"/>
        </w:numPr>
        <w:spacing w:before="120" w:after="120"/>
        <w:ind w:left="721" w:hanging="437"/>
        <w:contextualSpacing w:val="0"/>
        <w:jc w:val="both"/>
        <w:rPr>
          <w:rFonts w:asciiTheme="minorHAnsi" w:hAnsiTheme="minorHAnsi"/>
          <w:sz w:val="20"/>
          <w:szCs w:val="20"/>
        </w:rPr>
        <w:pPrChange w:id="4484" w:author="Autor">
          <w:pPr>
            <w:pStyle w:val="Odsekzoznamu"/>
            <w:numPr>
              <w:numId w:val="205"/>
            </w:numPr>
            <w:ind w:hanging="436"/>
            <w:jc w:val="both"/>
          </w:pPr>
        </w:pPrChange>
      </w:pPr>
      <w:r w:rsidRPr="00A72D99">
        <w:rPr>
          <w:rFonts w:asciiTheme="minorHAnsi" w:hAnsiTheme="minorHAnsi"/>
          <w:sz w:val="20"/>
          <w:szCs w:val="20"/>
        </w:rPr>
        <w:t xml:space="preserve">Pokiaľ má prijímateľ informáciu o skutočnosti, že v rámci daného VO bola vykonaná kontrola VO podľa § </w:t>
      </w:r>
      <w:r w:rsidR="006672BA">
        <w:rPr>
          <w:rFonts w:asciiTheme="minorHAnsi" w:hAnsiTheme="minorHAnsi"/>
          <w:sz w:val="20"/>
          <w:szCs w:val="20"/>
        </w:rPr>
        <w:t>169</w:t>
      </w:r>
      <w:r w:rsidRPr="00A72D99">
        <w:rPr>
          <w:rFonts w:asciiTheme="minorHAnsi" w:hAnsiTheme="minorHAnsi"/>
          <w:sz w:val="20"/>
          <w:szCs w:val="20"/>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B376D8" w:rsidRPr="00B376D8" w:rsidRDefault="00B376D8">
      <w:pPr>
        <w:pStyle w:val="Odsekzoznamu"/>
        <w:numPr>
          <w:ilvl w:val="0"/>
          <w:numId w:val="205"/>
        </w:numPr>
        <w:spacing w:before="120" w:after="120"/>
        <w:ind w:left="721" w:hanging="437"/>
        <w:contextualSpacing w:val="0"/>
        <w:jc w:val="both"/>
        <w:rPr>
          <w:rFonts w:asciiTheme="minorHAnsi" w:hAnsiTheme="minorHAnsi"/>
          <w:b/>
          <w:sz w:val="20"/>
          <w:szCs w:val="20"/>
        </w:rPr>
        <w:pPrChange w:id="4485" w:author="Autor">
          <w:pPr>
            <w:pStyle w:val="Odsekzoznamu"/>
            <w:numPr>
              <w:numId w:val="205"/>
            </w:numPr>
            <w:ind w:hanging="436"/>
            <w:jc w:val="both"/>
          </w:pPr>
        </w:pPrChange>
      </w:pPr>
      <w:r w:rsidRPr="00B376D8">
        <w:rPr>
          <w:rFonts w:asciiTheme="minorHAnsi" w:hAnsiTheme="minorHAnsi"/>
          <w:b/>
          <w:sz w:val="20"/>
          <w:szCs w:val="20"/>
        </w:rPr>
        <w:t>Od 19.10.2018 je prijímateľ ako verejný obstarávateľ a obstarávateľ povinný uskutočniť verejné obstarávanie nadlimitných zákaziek , bez ohľadu na dátum jeho vyhlásenia, formou úplnej elektronickej komunikácie podľa § 20 ods.2 a 3 ZVO. K elektronickej komunikácii sa vzťahuje Vyhláška č. 41/2019 Úradu pre verejné obstarávanie, ktorou sa ustanovujú podrobnosti o technických a funkčných požiadavkách pre nástroje a zariadenia používané na elektronickú komunikáciu vo verejnom obstarávaní.  Pozri tiež Výkladové stanovisko č. 4/2018 ÚVO „Elektronická komunikácia a výmena informácií“.</w:t>
      </w:r>
    </w:p>
    <w:p w:rsidR="00B376D8" w:rsidDel="007736F5" w:rsidRDefault="00B376D8" w:rsidP="007C6D4E">
      <w:pPr>
        <w:pStyle w:val="Popis"/>
        <w:ind w:left="720"/>
        <w:jc w:val="both"/>
        <w:rPr>
          <w:del w:id="4486" w:author="Autor"/>
          <w:rFonts w:ascii="Calibri" w:hAnsi="Calibri"/>
          <w:color w:val="1F497D" w:themeColor="text2"/>
          <w:sz w:val="20"/>
          <w:szCs w:val="20"/>
        </w:rPr>
      </w:pPr>
    </w:p>
    <w:p w:rsidR="00B376D8" w:rsidDel="007736F5" w:rsidRDefault="00B376D8" w:rsidP="007C6D4E">
      <w:pPr>
        <w:pStyle w:val="Popis"/>
        <w:ind w:left="720"/>
        <w:jc w:val="both"/>
        <w:rPr>
          <w:del w:id="4487" w:author="Autor"/>
          <w:rFonts w:ascii="Calibri" w:hAnsi="Calibri"/>
          <w:color w:val="1F497D" w:themeColor="text2"/>
          <w:sz w:val="20"/>
          <w:szCs w:val="20"/>
        </w:rPr>
      </w:pPr>
    </w:p>
    <w:p w:rsidR="00B376D8" w:rsidDel="007736F5" w:rsidRDefault="00B376D8" w:rsidP="007C6D4E">
      <w:pPr>
        <w:pStyle w:val="Popis"/>
        <w:ind w:left="720"/>
        <w:jc w:val="both"/>
        <w:rPr>
          <w:del w:id="4488" w:author="Autor"/>
          <w:rFonts w:ascii="Calibri" w:hAnsi="Calibri"/>
          <w:color w:val="1F497D" w:themeColor="text2"/>
          <w:sz w:val="20"/>
          <w:szCs w:val="20"/>
        </w:rPr>
      </w:pPr>
    </w:p>
    <w:p w:rsidR="00B376D8" w:rsidDel="007736F5" w:rsidRDefault="00B376D8" w:rsidP="007C6D4E">
      <w:pPr>
        <w:pStyle w:val="Popis"/>
        <w:ind w:left="720"/>
        <w:jc w:val="both"/>
        <w:rPr>
          <w:del w:id="4489" w:author="Autor"/>
          <w:rFonts w:ascii="Calibri" w:hAnsi="Calibri"/>
          <w:color w:val="1F497D" w:themeColor="text2"/>
          <w:sz w:val="20"/>
          <w:szCs w:val="20"/>
        </w:rPr>
      </w:pPr>
    </w:p>
    <w:p w:rsidR="00B376D8" w:rsidDel="007736F5" w:rsidRDefault="00B376D8" w:rsidP="007C6D4E">
      <w:pPr>
        <w:pStyle w:val="Popis"/>
        <w:ind w:left="720"/>
        <w:jc w:val="both"/>
        <w:rPr>
          <w:del w:id="4490" w:author="Autor"/>
          <w:rFonts w:ascii="Calibri" w:hAnsi="Calibri"/>
          <w:color w:val="1F497D" w:themeColor="text2"/>
          <w:sz w:val="20"/>
          <w:szCs w:val="20"/>
        </w:rPr>
      </w:pPr>
    </w:p>
    <w:p w:rsidR="00B376D8" w:rsidDel="007736F5" w:rsidRDefault="00B376D8" w:rsidP="007C6D4E">
      <w:pPr>
        <w:pStyle w:val="Popis"/>
        <w:ind w:left="720"/>
        <w:jc w:val="both"/>
        <w:rPr>
          <w:del w:id="4491" w:author="Autor"/>
          <w:rFonts w:ascii="Calibri" w:hAnsi="Calibri"/>
          <w:color w:val="1F497D" w:themeColor="text2"/>
          <w:sz w:val="20"/>
          <w:szCs w:val="20"/>
        </w:rPr>
      </w:pPr>
    </w:p>
    <w:p w:rsidR="00B376D8" w:rsidDel="007736F5" w:rsidRDefault="00B376D8" w:rsidP="007C6D4E">
      <w:pPr>
        <w:pStyle w:val="Popis"/>
        <w:ind w:left="720"/>
        <w:jc w:val="both"/>
        <w:rPr>
          <w:del w:id="4492" w:author="Autor"/>
          <w:rFonts w:ascii="Calibri" w:hAnsi="Calibri"/>
          <w:color w:val="1F497D" w:themeColor="text2"/>
          <w:sz w:val="20"/>
          <w:szCs w:val="20"/>
        </w:rPr>
      </w:pPr>
    </w:p>
    <w:p w:rsidR="00E202FF" w:rsidRPr="0036560B" w:rsidRDefault="00E202FF" w:rsidP="007C6D4E">
      <w:pPr>
        <w:pStyle w:val="Popis"/>
        <w:ind w:left="720"/>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E202FF" w:rsidRPr="00A72D99" w:rsidDel="007736F5" w:rsidRDefault="00E202FF" w:rsidP="007C6D4E">
      <w:pPr>
        <w:pStyle w:val="Odsekzoznamu"/>
        <w:jc w:val="both"/>
        <w:rPr>
          <w:del w:id="4493" w:author="Autor"/>
          <w:rFonts w:asciiTheme="minorHAnsi" w:hAnsiTheme="minorHAnsi"/>
          <w:sz w:val="20"/>
          <w:szCs w:val="20"/>
        </w:rPr>
      </w:pPr>
    </w:p>
    <w:p w:rsidR="007B5571"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69F5E486" wp14:editId="194CD0C2">
            <wp:extent cx="5463540" cy="1165860"/>
            <wp:effectExtent l="0" t="0" r="609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E202FF" w:rsidRPr="0036560B" w:rsidRDefault="00E202FF" w:rsidP="007B5571">
      <w:pPr>
        <w:ind w:left="426" w:hanging="142"/>
        <w:jc w:val="both"/>
        <w:rPr>
          <w:rFonts w:ascii="Calibri" w:hAnsi="Calibri"/>
          <w:color w:val="1F497D" w:themeColor="text2"/>
          <w:sz w:val="20"/>
          <w:szCs w:val="20"/>
        </w:rPr>
      </w:pPr>
    </w:p>
    <w:p w:rsidR="007B5571" w:rsidRPr="00757367" w:rsidDel="003A6F02" w:rsidRDefault="00E54A01">
      <w:pPr>
        <w:pStyle w:val="Nadpis1"/>
        <w:spacing w:after="120"/>
        <w:ind w:left="444" w:firstLine="708"/>
        <w:rPr>
          <w:del w:id="4494" w:author="Autor"/>
          <w:rPrChange w:id="4495" w:author="Autor">
            <w:rPr>
              <w:del w:id="4496" w:author="Autor"/>
              <w:rFonts w:asciiTheme="minorHAnsi" w:hAnsiTheme="minorHAnsi"/>
              <w:color w:val="1F497D" w:themeColor="text2"/>
            </w:rPr>
          </w:rPrChange>
        </w:rPr>
        <w:pPrChange w:id="4497" w:author="Autor">
          <w:pPr>
            <w:pStyle w:val="Nadpis1"/>
          </w:pPr>
        </w:pPrChange>
      </w:pPr>
      <w:bookmarkStart w:id="4498" w:name="_Toc463593717"/>
      <w:del w:id="4499" w:author="Autor">
        <w:r w:rsidRPr="00757367" w:rsidDel="003A6F02">
          <w:rPr>
            <w:b w:val="0"/>
            <w:bCs w:val="0"/>
            <w:rPrChange w:id="4500" w:author="Autor">
              <w:rPr>
                <w:rFonts w:asciiTheme="minorHAnsi" w:hAnsiTheme="minorHAnsi"/>
                <w:b w:val="0"/>
                <w:bCs w:val="0"/>
                <w:color w:val="1F497D" w:themeColor="text2"/>
              </w:rPr>
            </w:rPrChange>
          </w:rPr>
          <w:delText xml:space="preserve">5.1.13. </w:delText>
        </w:r>
        <w:r w:rsidR="007B5571" w:rsidRPr="00757367" w:rsidDel="003A6F02">
          <w:rPr>
            <w:b w:val="0"/>
            <w:bCs w:val="0"/>
            <w:rPrChange w:id="4501" w:author="Autor">
              <w:rPr>
                <w:rFonts w:asciiTheme="minorHAnsi" w:hAnsiTheme="minorHAnsi"/>
                <w:b w:val="0"/>
                <w:bCs w:val="0"/>
                <w:color w:val="1F497D" w:themeColor="text2"/>
              </w:rPr>
            </w:rPrChange>
          </w:rPr>
          <w:delText>Komunikácia prijímateľa a RO</w:delText>
        </w:r>
        <w:bookmarkEnd w:id="4498"/>
      </w:del>
    </w:p>
    <w:p w:rsidR="007B5571" w:rsidRPr="00757367" w:rsidDel="003A6F02" w:rsidRDefault="007B5571">
      <w:pPr>
        <w:pStyle w:val="Nadpis1"/>
        <w:spacing w:after="120"/>
        <w:ind w:left="444" w:firstLine="708"/>
        <w:rPr>
          <w:del w:id="4502" w:author="Autor"/>
          <w:rPrChange w:id="4503" w:author="Autor">
            <w:rPr>
              <w:del w:id="4504" w:author="Autor"/>
              <w:rFonts w:asciiTheme="minorHAnsi" w:hAnsiTheme="minorHAnsi"/>
              <w:color w:val="1F497D" w:themeColor="text2"/>
              <w:sz w:val="20"/>
              <w:szCs w:val="20"/>
            </w:rPr>
          </w:rPrChange>
        </w:rPr>
        <w:pPrChange w:id="4505" w:author="Autor">
          <w:pPr>
            <w:pStyle w:val="Nadpis1"/>
          </w:pPr>
        </w:pPrChange>
      </w:pPr>
      <w:del w:id="4506" w:author="Autor">
        <w:r w:rsidRPr="00860F8E" w:rsidDel="003A6F02">
          <w:rPr>
            <w:rPrChange w:id="4507" w:author="Autor">
              <w:rPr>
                <w:rFonts w:asciiTheme="minorHAnsi" w:hAnsiTheme="minorHAnsi"/>
                <w:sz w:val="20"/>
                <w:szCs w:val="20"/>
              </w:rPr>
            </w:rPrChange>
          </w:rPr>
          <w:delText>Na komunikáciu prijímateľa a RO sa vzťahujú pravidlá uvedené v Zmluve o poskytnutí NFP a v iných záväzných dokumentoch na ktoré Zmluvy o poskytnutí NFP odkazuje.</w:delText>
        </w:r>
      </w:del>
    </w:p>
    <w:p w:rsidR="007B5571" w:rsidRPr="00757367" w:rsidRDefault="00E54A01">
      <w:pPr>
        <w:pStyle w:val="Nadpis1"/>
        <w:spacing w:after="120"/>
        <w:ind w:left="444" w:firstLine="708"/>
        <w:rPr>
          <w:rPrChange w:id="4508" w:author="Autor">
            <w:rPr>
              <w:rFonts w:asciiTheme="minorHAnsi" w:hAnsiTheme="minorHAnsi"/>
              <w:color w:val="1F497D" w:themeColor="text2"/>
            </w:rPr>
          </w:rPrChange>
        </w:rPr>
        <w:pPrChange w:id="4509" w:author="Autor">
          <w:pPr>
            <w:pStyle w:val="Nadpis1"/>
          </w:pPr>
        </w:pPrChange>
      </w:pPr>
      <w:bookmarkStart w:id="4510" w:name="_Toc463593718"/>
      <w:del w:id="4511" w:author="Autor">
        <w:r w:rsidRPr="00757367" w:rsidDel="003A6F02">
          <w:rPr>
            <w:rPrChange w:id="4512" w:author="Autor">
              <w:rPr>
                <w:rFonts w:asciiTheme="minorHAnsi" w:hAnsiTheme="minorHAnsi"/>
                <w:color w:val="1F497D" w:themeColor="text2"/>
              </w:rPr>
            </w:rPrChange>
          </w:rPr>
          <w:delText>5.2.</w:delText>
        </w:r>
      </w:del>
      <w:bookmarkStart w:id="4513" w:name="_Toc26798970"/>
      <w:r w:rsidR="00252342" w:rsidRPr="00757367">
        <w:t>1</w:t>
      </w:r>
      <w:r w:rsidR="00757367" w:rsidRPr="00757367">
        <w:t>7</w:t>
      </w:r>
      <w:r w:rsidR="00252342" w:rsidRPr="00757367">
        <w:t xml:space="preserve">. </w:t>
      </w:r>
      <w:r w:rsidR="007B5571" w:rsidRPr="00757367">
        <w:rPr>
          <w:rPrChange w:id="4514" w:author="Autor">
            <w:rPr>
              <w:rFonts w:asciiTheme="minorHAnsi" w:hAnsiTheme="minorHAnsi"/>
              <w:color w:val="1F497D" w:themeColor="text2"/>
            </w:rPr>
          </w:rPrChange>
        </w:rPr>
        <w:t>Lehoty kontroly  RO</w:t>
      </w:r>
      <w:bookmarkEnd w:id="4510"/>
      <w:bookmarkEnd w:id="4513"/>
    </w:p>
    <w:p w:rsidR="009177B2" w:rsidRDefault="007B5571">
      <w:pPr>
        <w:pStyle w:val="Odsekzoznamu"/>
        <w:numPr>
          <w:ilvl w:val="0"/>
          <w:numId w:val="59"/>
        </w:numPr>
        <w:spacing w:before="120" w:after="120"/>
        <w:ind w:left="721" w:hanging="437"/>
        <w:contextualSpacing w:val="0"/>
        <w:jc w:val="both"/>
        <w:rPr>
          <w:rFonts w:asciiTheme="minorHAnsi" w:hAnsiTheme="minorHAnsi"/>
          <w:sz w:val="20"/>
          <w:szCs w:val="20"/>
        </w:rPr>
        <w:pPrChange w:id="4515" w:author="Autor">
          <w:pPr>
            <w:pStyle w:val="Odsekzoznamu"/>
            <w:numPr>
              <w:numId w:val="59"/>
            </w:numPr>
            <w:ind w:hanging="436"/>
            <w:jc w:val="both"/>
          </w:pPr>
        </w:pPrChange>
      </w:pPr>
      <w:r w:rsidRPr="009177B2">
        <w:rPr>
          <w:rFonts w:asciiTheme="minorHAnsi" w:hAnsiTheme="minorHAnsi"/>
          <w:sz w:val="20"/>
          <w:szCs w:val="20"/>
        </w:rPr>
        <w:t xml:space="preserve">Lehoty na výkon kontroly VO alebo kontroly obstarávania </w:t>
      </w:r>
      <w:r w:rsidR="007E37CD" w:rsidRPr="009177B2">
        <w:rPr>
          <w:rFonts w:asciiTheme="minorHAnsi" w:hAnsiTheme="minorHAnsi"/>
          <w:sz w:val="20"/>
          <w:szCs w:val="20"/>
        </w:rPr>
        <w:t xml:space="preserve">sa </w:t>
      </w:r>
      <w:r w:rsidRPr="009177B2">
        <w:rPr>
          <w:rFonts w:asciiTheme="minorHAnsi" w:hAnsiTheme="minorHAnsi"/>
          <w:sz w:val="20"/>
          <w:szCs w:val="20"/>
        </w:rPr>
        <w:t xml:space="preserve">začínajú pre RO </w:t>
      </w:r>
      <w:r w:rsidR="007E37CD" w:rsidRPr="009177B2">
        <w:rPr>
          <w:rFonts w:asciiTheme="minorHAnsi" w:hAnsiTheme="minorHAnsi"/>
          <w:sz w:val="20"/>
          <w:szCs w:val="20"/>
        </w:rPr>
        <w:t xml:space="preserve">počítať </w:t>
      </w:r>
      <w:r w:rsidRPr="009177B2">
        <w:rPr>
          <w:rFonts w:asciiTheme="minorHAnsi" w:hAnsiTheme="minorHAnsi"/>
          <w:sz w:val="20"/>
          <w:szCs w:val="20"/>
        </w:rPr>
        <w:t xml:space="preserve">dňom nasledujúcim po dni doručenia dokumentácie, resp. doplnenia tejto dokumentácie, ktorá je predmetom kontroly. </w:t>
      </w:r>
    </w:p>
    <w:p w:rsidR="007B5571" w:rsidRPr="009177B2" w:rsidRDefault="007B5571">
      <w:pPr>
        <w:pStyle w:val="Odsekzoznamu"/>
        <w:numPr>
          <w:ilvl w:val="0"/>
          <w:numId w:val="59"/>
        </w:numPr>
        <w:spacing w:before="120" w:after="120"/>
        <w:ind w:left="721" w:hanging="437"/>
        <w:contextualSpacing w:val="0"/>
        <w:jc w:val="both"/>
        <w:rPr>
          <w:rFonts w:asciiTheme="minorHAnsi" w:hAnsiTheme="minorHAnsi"/>
          <w:sz w:val="20"/>
          <w:szCs w:val="20"/>
        </w:rPr>
        <w:pPrChange w:id="4516" w:author="Autor">
          <w:pPr>
            <w:pStyle w:val="Odsekzoznamu"/>
            <w:numPr>
              <w:numId w:val="59"/>
            </w:numPr>
            <w:ind w:hanging="436"/>
            <w:jc w:val="both"/>
          </w:pPr>
        </w:pPrChange>
      </w:pPr>
      <w:r w:rsidRPr="009177B2">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pPr>
        <w:pStyle w:val="Odsekzoznamu"/>
        <w:numPr>
          <w:ilvl w:val="0"/>
          <w:numId w:val="59"/>
        </w:numPr>
        <w:spacing w:before="120" w:after="120"/>
        <w:ind w:left="721" w:hanging="437"/>
        <w:contextualSpacing w:val="0"/>
        <w:jc w:val="both"/>
        <w:rPr>
          <w:rFonts w:asciiTheme="minorHAnsi" w:hAnsiTheme="minorHAnsi"/>
          <w:sz w:val="20"/>
          <w:szCs w:val="20"/>
        </w:rPr>
        <w:pPrChange w:id="4517" w:author="Autor">
          <w:pPr>
            <w:pStyle w:val="Odsekzoznamu"/>
            <w:numPr>
              <w:numId w:val="59"/>
            </w:numPr>
            <w:ind w:hanging="436"/>
            <w:jc w:val="both"/>
          </w:pPr>
        </w:pPrChange>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pPr>
        <w:pStyle w:val="Odsekzoznamu"/>
        <w:numPr>
          <w:ilvl w:val="0"/>
          <w:numId w:val="59"/>
        </w:numPr>
        <w:spacing w:before="120" w:after="120"/>
        <w:ind w:left="721" w:hanging="437"/>
        <w:contextualSpacing w:val="0"/>
        <w:jc w:val="both"/>
        <w:rPr>
          <w:rFonts w:asciiTheme="minorHAnsi" w:hAnsiTheme="minorHAnsi"/>
          <w:sz w:val="20"/>
          <w:szCs w:val="20"/>
        </w:rPr>
        <w:pPrChange w:id="4518" w:author="Autor">
          <w:pPr>
            <w:pStyle w:val="Odsekzoznamu"/>
            <w:numPr>
              <w:numId w:val="59"/>
            </w:numPr>
            <w:ind w:hanging="436"/>
            <w:jc w:val="both"/>
          </w:pPr>
        </w:pPrChange>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pPr>
        <w:pStyle w:val="Odsekzoznamu"/>
        <w:numPr>
          <w:ilvl w:val="0"/>
          <w:numId w:val="59"/>
        </w:numPr>
        <w:spacing w:before="120" w:after="120"/>
        <w:ind w:left="721" w:hanging="437"/>
        <w:contextualSpacing w:val="0"/>
        <w:jc w:val="both"/>
        <w:rPr>
          <w:rFonts w:asciiTheme="minorHAnsi" w:hAnsiTheme="minorHAnsi"/>
          <w:sz w:val="20"/>
          <w:szCs w:val="20"/>
        </w:rPr>
        <w:pPrChange w:id="4519" w:author="Autor">
          <w:pPr>
            <w:pStyle w:val="Odsekzoznamu"/>
            <w:numPr>
              <w:numId w:val="59"/>
            </w:numPr>
            <w:ind w:hanging="436"/>
            <w:jc w:val="both"/>
          </w:pPr>
        </w:pPrChange>
      </w:pPr>
      <w:r w:rsidRPr="00A72D99">
        <w:rPr>
          <w:rFonts w:asciiTheme="minorHAnsi" w:hAnsiTheme="minorHAnsi"/>
          <w:sz w:val="20"/>
          <w:szCs w:val="20"/>
        </w:rPr>
        <w:t xml:space="preserve">Ak RO nezašle návrh správy z kontroly (v prípade zistení nedostatkov) alebo správu z kontroly </w:t>
      </w:r>
      <w:ins w:id="4520" w:author="Autor">
        <w:r w:rsidR="00723E4C">
          <w:rPr>
            <w:rFonts w:asciiTheme="minorHAnsi" w:hAnsiTheme="minorHAnsi"/>
            <w:sz w:val="20"/>
            <w:szCs w:val="20"/>
          </w:rPr>
          <w:t xml:space="preserve"> </w:t>
        </w:r>
        <w:r w:rsidR="00723E4C">
          <w:rPr>
            <w:rFonts w:asciiTheme="minorHAnsi" w:hAnsiTheme="minorHAnsi"/>
            <w:sz w:val="20"/>
            <w:szCs w:val="20"/>
          </w:rPr>
          <w:br/>
        </w:r>
      </w:ins>
      <w:r w:rsidRPr="00A72D99">
        <w:rPr>
          <w:rFonts w:asciiTheme="minorHAnsi" w:hAnsiTheme="minorHAnsi"/>
          <w:sz w:val="20"/>
          <w:szCs w:val="20"/>
        </w:rPr>
        <w:t>(v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pPr>
        <w:pStyle w:val="Odsekzoznamu"/>
        <w:numPr>
          <w:ilvl w:val="0"/>
          <w:numId w:val="59"/>
        </w:numPr>
        <w:spacing w:before="120" w:after="120"/>
        <w:ind w:left="721" w:hanging="437"/>
        <w:contextualSpacing w:val="0"/>
        <w:jc w:val="both"/>
        <w:rPr>
          <w:rFonts w:asciiTheme="minorHAnsi" w:hAnsiTheme="minorHAnsi"/>
          <w:color w:val="1F497D" w:themeColor="text2"/>
          <w:sz w:val="20"/>
          <w:szCs w:val="20"/>
        </w:rPr>
        <w:pPrChange w:id="4521" w:author="Autor">
          <w:pPr>
            <w:pStyle w:val="Odsekzoznamu"/>
            <w:numPr>
              <w:numId w:val="59"/>
            </w:numPr>
            <w:ind w:hanging="436"/>
            <w:jc w:val="both"/>
          </w:pPr>
        </w:pPrChange>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B67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Prvá ex-ante kontrola</w:t>
            </w:r>
          </w:p>
        </w:tc>
        <w:tc>
          <w:tcPr>
            <w:tcW w:w="2693" w:type="dxa"/>
            <w:tcBorders>
              <w:left w:val="none" w:sz="0" w:space="0" w:color="auto"/>
              <w:right w:val="none" w:sz="0" w:space="0" w:color="auto"/>
            </w:tcBorders>
            <w:shd w:val="clear" w:color="auto" w:fill="FBD4B4" w:themeFill="accent6" w:themeFillTint="66"/>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26201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 xml:space="preserve">nadlimitné zákazky realizované podlimitným postupom zadávania zákazky, na nadlimitné verejné súťaže </w:t>
            </w:r>
            <w:r w:rsidR="0026201F">
              <w:rPr>
                <w:rFonts w:asciiTheme="minorHAnsi" w:hAnsiTheme="minorHAnsi"/>
                <w:sz w:val="20"/>
                <w:szCs w:val="20"/>
              </w:rPr>
              <w:t xml:space="preserve"> </w:t>
            </w:r>
            <w:r w:rsidR="0026201F">
              <w:rPr>
                <w:rFonts w:asciiTheme="minorHAnsi" w:hAnsiTheme="minorHAnsi"/>
                <w:sz w:val="20"/>
                <w:szCs w:val="20"/>
              </w:rPr>
              <w:br/>
            </w:r>
            <w:r w:rsidR="00C661FD" w:rsidRPr="009D4B45">
              <w:rPr>
                <w:rFonts w:asciiTheme="minorHAnsi" w:hAnsiTheme="minorHAnsi"/>
                <w:sz w:val="20"/>
                <w:szCs w:val="20"/>
              </w:rPr>
              <w:t xml:space="preserve">s využitím elektronického </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Druhá ex-ante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46557D"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Default="0026201F"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RO OP TP nevykonáva</w:t>
            </w:r>
          </w:p>
          <w:p w:rsidR="0026201F" w:rsidRPr="00A72D99" w:rsidRDefault="0026201F"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vykonáva ÚVO pri nadlimitných zákazkách na základe podnetu prijímateľa podľa § 169 ods. 1 písm. b) v spojení § 169 ods. 2 ZVO</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692911" w:rsidRDefault="007B5571" w:rsidP="009C597D">
            <w:pPr>
              <w:pStyle w:val="Odsekzoznamu"/>
              <w:ind w:left="0"/>
              <w:rPr>
                <w:rFonts w:asciiTheme="minorHAnsi" w:hAnsiTheme="minorHAnsi"/>
                <w:sz w:val="20"/>
                <w:szCs w:val="20"/>
              </w:rPr>
            </w:pPr>
            <w:r w:rsidRPr="00A72D99">
              <w:rPr>
                <w:rFonts w:asciiTheme="minorHAnsi" w:hAnsiTheme="minorHAnsi"/>
                <w:sz w:val="20"/>
                <w:szCs w:val="20"/>
              </w:rPr>
              <w:t xml:space="preserve">Štandardná </w:t>
            </w:r>
          </w:p>
          <w:p w:rsidR="007B5571" w:rsidRPr="00A72D99" w:rsidRDefault="007B5571" w:rsidP="009C597D">
            <w:pPr>
              <w:pStyle w:val="Odsekzoznamu"/>
              <w:ind w:left="0"/>
              <w:rPr>
                <w:rFonts w:asciiTheme="minorHAnsi" w:hAnsiTheme="minorHAnsi"/>
                <w:b w:val="0"/>
                <w:sz w:val="20"/>
                <w:szCs w:val="20"/>
              </w:rPr>
            </w:pPr>
            <w:r w:rsidRPr="00A72D99">
              <w:rPr>
                <w:rFonts w:asciiTheme="minorHAnsi" w:hAnsiTheme="minorHAnsi"/>
                <w:sz w:val="20"/>
                <w:szCs w:val="20"/>
              </w:rPr>
              <w:t>ex-post kontrola</w:t>
            </w:r>
          </w:p>
        </w:tc>
        <w:tc>
          <w:tcPr>
            <w:tcW w:w="2693" w:type="dxa"/>
            <w:tcBorders>
              <w:left w:val="none" w:sz="0" w:space="0" w:color="auto"/>
              <w:right w:val="none" w:sz="0" w:space="0" w:color="auto"/>
            </w:tcBorders>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20</w:t>
            </w:r>
          </w:p>
          <w:p w:rsidR="00F2319A"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w:t>
            </w:r>
            <w:r w:rsidR="0026201F">
              <w:rPr>
                <w:rFonts w:asciiTheme="minorHAnsi" w:hAnsiTheme="minorHAnsi"/>
                <w:sz w:val="20"/>
                <w:szCs w:val="20"/>
              </w:rPr>
              <w:t>30</w:t>
            </w:r>
            <w:r w:rsidR="001A744E">
              <w:rPr>
                <w:rFonts w:asciiTheme="minorHAnsi" w:hAnsiTheme="minorHAnsi"/>
                <w:sz w:val="20"/>
                <w:szCs w:val="20"/>
              </w:rPr>
              <w:t> </w:t>
            </w:r>
            <w:r>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F2319A" w:rsidRDefault="00F2319A" w:rsidP="00F2319A">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w:t>
            </w:r>
            <w:r w:rsidR="0026201F">
              <w:rPr>
                <w:rFonts w:asciiTheme="minorHAnsi" w:hAnsiTheme="minorHAnsi"/>
                <w:sz w:val="20"/>
                <w:szCs w:val="20"/>
              </w:rPr>
              <w:t>30</w:t>
            </w:r>
            <w:r w:rsidR="00BF4208">
              <w:rPr>
                <w:rFonts w:asciiTheme="minorHAnsi" w:hAnsiTheme="minorHAnsi"/>
                <w:sz w:val="20"/>
                <w:szCs w:val="20"/>
              </w:rPr>
              <w:t> </w:t>
            </w:r>
            <w:r>
              <w:rPr>
                <w:rFonts w:asciiTheme="minorHAnsi" w:hAnsiTheme="minorHAnsi"/>
                <w:sz w:val="20"/>
                <w:szCs w:val="20"/>
              </w:rPr>
              <w:t>000</w:t>
            </w:r>
            <w:r w:rsidR="00BF4208">
              <w:rPr>
                <w:rFonts w:asciiTheme="minorHAnsi" w:hAnsiTheme="minorHAnsi"/>
                <w:sz w:val="20"/>
                <w:szCs w:val="20"/>
              </w:rPr>
              <w:t xml:space="preserve"> 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 xml:space="preserve">20 </w:t>
            </w:r>
          </w:p>
          <w:p w:rsidR="00F2319A" w:rsidRPr="00A72D99"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510" w:type="dxa"/>
            <w:tcBorders>
              <w:left w:val="none" w:sz="0" w:space="0" w:color="auto"/>
              <w:right w:val="none" w:sz="0" w:space="0" w:color="auto"/>
            </w:tcBorders>
          </w:tcPr>
          <w:p w:rsidR="007B5571" w:rsidRPr="00A72D99" w:rsidRDefault="0065307C" w:rsidP="004436EB">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viď príslušnú kapitolu tejto príručky</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Následná ex-post kontrola</w:t>
            </w:r>
          </w:p>
        </w:tc>
        <w:tc>
          <w:tcPr>
            <w:tcW w:w="2693" w:type="dxa"/>
            <w:shd w:val="clear" w:color="auto" w:fill="FBD4B4" w:themeFill="accent6" w:themeFillTint="66"/>
          </w:tcPr>
          <w:p w:rsidR="007B5571" w:rsidRPr="00A72D99" w:rsidRDefault="0046557D"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Pr="00A72D99" w:rsidRDefault="0069291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RO OP TP nevykonáva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7B5571" w:rsidRPr="00A72D99" w:rsidRDefault="007B5571" w:rsidP="009C597D">
            <w:pPr>
              <w:pStyle w:val="Odsekzoznamu"/>
              <w:ind w:left="0"/>
              <w:rPr>
                <w:rFonts w:asciiTheme="minorHAnsi" w:hAnsiTheme="minorHAnsi"/>
                <w:b w:val="0"/>
                <w:sz w:val="20"/>
                <w:szCs w:val="20"/>
              </w:rPr>
            </w:pPr>
            <w:r w:rsidRPr="00A72D99">
              <w:rPr>
                <w:rFonts w:asciiTheme="minorHAnsi" w:hAnsiTheme="minorHAnsi"/>
                <w:sz w:val="20"/>
                <w:szCs w:val="20"/>
              </w:rPr>
              <w:t>Kontrola zákaziek</w:t>
            </w:r>
            <w:r w:rsidR="00692911">
              <w:rPr>
                <w:rFonts w:asciiTheme="minorHAnsi" w:hAnsiTheme="minorHAnsi"/>
                <w:sz w:val="20"/>
                <w:szCs w:val="20"/>
              </w:rPr>
              <w:t xml:space="preserve"> n</w:t>
            </w:r>
            <w:r w:rsidRPr="00A72D99">
              <w:rPr>
                <w:rFonts w:asciiTheme="minorHAnsi" w:hAnsiTheme="minorHAnsi"/>
                <w:sz w:val="20"/>
                <w:szCs w:val="20"/>
              </w:rPr>
              <w:t>espadajúcich pod ZVO</w:t>
            </w:r>
          </w:p>
        </w:tc>
        <w:tc>
          <w:tcPr>
            <w:tcW w:w="2693" w:type="dxa"/>
            <w:tcBorders>
              <w:left w:val="none" w:sz="0" w:space="0" w:color="auto"/>
              <w:right w:val="none" w:sz="0" w:space="0" w:color="auto"/>
            </w:tcBorders>
          </w:tcPr>
          <w:p w:rsidR="00692911"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692911" w:rsidRPr="00A72D99"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 xml:space="preserve">20 </w:t>
            </w:r>
          </w:p>
        </w:tc>
        <w:tc>
          <w:tcPr>
            <w:tcW w:w="3510" w:type="dxa"/>
            <w:tcBorders>
              <w:left w:val="none" w:sz="0" w:space="0" w:color="auto"/>
              <w:right w:val="none" w:sz="0" w:space="0" w:color="auto"/>
            </w:tcBorders>
          </w:tcPr>
          <w:p w:rsidR="007B5571" w:rsidRPr="00A72D99" w:rsidRDefault="0065307C"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viď MP CKO č. 12; </w:t>
            </w:r>
            <w:r w:rsidR="007B5571" w:rsidRPr="00A72D99">
              <w:rPr>
                <w:rFonts w:asciiTheme="minorHAnsi" w:hAnsiTheme="minorHAnsi"/>
                <w:sz w:val="20"/>
                <w:szCs w:val="20"/>
              </w:rPr>
              <w:t>štandardná ex-post</w:t>
            </w:r>
            <w:r w:rsidR="006B4EEC">
              <w:rPr>
                <w:rFonts w:asciiTheme="minorHAnsi" w:hAnsiTheme="minorHAnsi"/>
                <w:sz w:val="20"/>
                <w:szCs w:val="20"/>
              </w:rPr>
              <w:t xml:space="preserve"> kontrola</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9C597D" w:rsidRDefault="00EE5182"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shd w:val="clear" w:color="auto" w:fill="FBD4B4" w:themeFill="accent6" w:themeFillTint="66"/>
          </w:tcPr>
          <w:p w:rsidR="007B5571" w:rsidRPr="00A72D99" w:rsidRDefault="0065307C"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štandardná ex post kontrola</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pPr>
        <w:pStyle w:val="Odsekzoznamu"/>
        <w:numPr>
          <w:ilvl w:val="0"/>
          <w:numId w:val="59"/>
        </w:numPr>
        <w:spacing w:before="120" w:after="120"/>
        <w:ind w:left="714" w:hanging="430"/>
        <w:contextualSpacing w:val="0"/>
        <w:jc w:val="both"/>
        <w:rPr>
          <w:rFonts w:asciiTheme="minorHAnsi" w:hAnsiTheme="minorHAnsi"/>
          <w:color w:val="1F497D" w:themeColor="text2"/>
          <w:sz w:val="20"/>
          <w:szCs w:val="20"/>
        </w:rPr>
        <w:pPrChange w:id="4522" w:author="Autor">
          <w:pPr>
            <w:pStyle w:val="Odsekzoznamu"/>
            <w:numPr>
              <w:numId w:val="59"/>
            </w:numPr>
            <w:ind w:hanging="360"/>
            <w:jc w:val="both"/>
          </w:pPr>
        </w:pPrChange>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Pr="00757367" w:rsidRDefault="00252342">
      <w:pPr>
        <w:pStyle w:val="Nadpis1"/>
        <w:spacing w:after="120"/>
        <w:ind w:left="444" w:firstLine="708"/>
        <w:rPr>
          <w:rPrChange w:id="4523" w:author="Autor">
            <w:rPr>
              <w:rFonts w:asciiTheme="minorHAnsi" w:hAnsiTheme="minorHAnsi"/>
              <w:color w:val="1F497D" w:themeColor="text2"/>
            </w:rPr>
          </w:rPrChange>
        </w:rPr>
        <w:pPrChange w:id="4524" w:author="Autor">
          <w:pPr>
            <w:pStyle w:val="Nadpis1"/>
          </w:pPr>
        </w:pPrChange>
      </w:pPr>
      <w:bookmarkStart w:id="4525" w:name="_Toc463593719"/>
      <w:bookmarkStart w:id="4526" w:name="_Toc26798971"/>
      <w:r w:rsidRPr="00757367">
        <w:t>1</w:t>
      </w:r>
      <w:r w:rsidR="00757367" w:rsidRPr="00757367">
        <w:t>8</w:t>
      </w:r>
      <w:r w:rsidRPr="00757367">
        <w:t xml:space="preserve">. </w:t>
      </w:r>
      <w:del w:id="4527" w:author="Autor">
        <w:r w:rsidR="00FE04C8" w:rsidRPr="00757367" w:rsidDel="003A6F02">
          <w:rPr>
            <w:rPrChange w:id="4528" w:author="Autor">
              <w:rPr>
                <w:rFonts w:asciiTheme="minorHAnsi" w:hAnsiTheme="minorHAnsi"/>
                <w:color w:val="1F497D" w:themeColor="text2"/>
              </w:rPr>
            </w:rPrChange>
          </w:rPr>
          <w:delText xml:space="preserve">5.3. </w:delText>
        </w:r>
      </w:del>
      <w:r w:rsidR="007B5571" w:rsidRPr="00757367">
        <w:rPr>
          <w:rPrChange w:id="4529" w:author="Autor">
            <w:rPr>
              <w:rFonts w:asciiTheme="minorHAnsi" w:hAnsiTheme="minorHAnsi"/>
              <w:color w:val="1F497D" w:themeColor="text2"/>
            </w:rPr>
          </w:rPrChange>
        </w:rPr>
        <w:t>Výstupy kontroly RO</w:t>
      </w:r>
      <w:bookmarkEnd w:id="4525"/>
      <w:bookmarkEnd w:id="4526"/>
    </w:p>
    <w:p w:rsidR="007B5571" w:rsidRPr="00A72D99" w:rsidRDefault="007B5571">
      <w:pPr>
        <w:pStyle w:val="Textkomentra"/>
        <w:numPr>
          <w:ilvl w:val="0"/>
          <w:numId w:val="130"/>
        </w:numPr>
        <w:spacing w:before="120" w:after="120" w:line="276" w:lineRule="auto"/>
        <w:ind w:hanging="437"/>
        <w:jc w:val="both"/>
        <w:rPr>
          <w:rFonts w:asciiTheme="minorHAnsi" w:eastAsiaTheme="majorEastAsia" w:hAnsiTheme="minorHAnsi"/>
        </w:rPr>
        <w:pPrChange w:id="4530" w:author="Autor">
          <w:pPr>
            <w:pStyle w:val="Textkomentra"/>
            <w:numPr>
              <w:numId w:val="130"/>
            </w:numPr>
            <w:spacing w:after="0"/>
            <w:ind w:left="720" w:hanging="436"/>
            <w:jc w:val="both"/>
          </w:pPr>
        </w:pPrChange>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31" w:author="Autor">
          <w:pPr>
            <w:pStyle w:val="Zkladntext"/>
            <w:numPr>
              <w:numId w:val="130"/>
            </w:numPr>
            <w:ind w:left="720" w:hanging="436"/>
          </w:pPr>
        </w:pPrChange>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32" w:author="Autor">
          <w:pPr>
            <w:pStyle w:val="Zkladntext"/>
            <w:numPr>
              <w:numId w:val="130"/>
            </w:numPr>
            <w:ind w:left="720" w:hanging="436"/>
          </w:pPr>
        </w:pPrChange>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33" w:author="Autor">
          <w:pPr>
            <w:pStyle w:val="Zkladntext"/>
            <w:numPr>
              <w:numId w:val="130"/>
            </w:numPr>
            <w:ind w:left="720" w:hanging="436"/>
          </w:pPr>
        </w:pPrChange>
      </w:pPr>
      <w:r w:rsidRPr="00A72D99">
        <w:rPr>
          <w:rFonts w:asciiTheme="minorHAnsi" w:eastAsiaTheme="majorEastAsia" w:hAnsiTheme="minorHAnsi"/>
          <w:sz w:val="20"/>
          <w:lang w:val="sk-SK"/>
        </w:rPr>
        <w:t xml:space="preserve">Prijímateľ v určenej lehote na námietky môže: </w:t>
      </w:r>
    </w:p>
    <w:p w:rsidR="007B5571" w:rsidRPr="00622754" w:rsidRDefault="007B5571">
      <w:pPr>
        <w:pStyle w:val="Odsekzoznamu"/>
        <w:numPr>
          <w:ilvl w:val="0"/>
          <w:numId w:val="128"/>
        </w:numPr>
        <w:spacing w:before="120" w:after="120"/>
        <w:ind w:hanging="357"/>
        <w:contextualSpacing w:val="0"/>
        <w:jc w:val="both"/>
        <w:rPr>
          <w:rFonts w:ascii="Calibri" w:hAnsi="Calibri"/>
          <w:sz w:val="20"/>
          <w:rPrChange w:id="4534" w:author="Autor">
            <w:rPr>
              <w:rFonts w:asciiTheme="minorHAnsi" w:eastAsiaTheme="majorEastAsia" w:hAnsiTheme="minorHAnsi"/>
              <w:sz w:val="20"/>
              <w:lang w:val="sk-SK"/>
            </w:rPr>
          </w:rPrChange>
        </w:rPr>
        <w:pPrChange w:id="4535" w:author="Autor">
          <w:pPr>
            <w:pStyle w:val="Zkladntext"/>
            <w:numPr>
              <w:numId w:val="131"/>
            </w:numPr>
            <w:ind w:left="1440" w:hanging="360"/>
          </w:pPr>
        </w:pPrChange>
      </w:pPr>
      <w:r w:rsidRPr="00622754">
        <w:rPr>
          <w:rFonts w:ascii="Calibri" w:hAnsi="Calibri" w:cs="Times New Roman"/>
          <w:sz w:val="20"/>
          <w:szCs w:val="20"/>
          <w:rPrChange w:id="4536" w:author="Autor">
            <w:rPr>
              <w:rFonts w:asciiTheme="minorHAnsi" w:eastAsiaTheme="majorEastAsia" w:hAnsiTheme="minorHAnsi"/>
              <w:sz w:val="20"/>
            </w:rPr>
          </w:rPrChange>
        </w:rPr>
        <w:t>písomne podať námietky, pričom presne identifikuje zistenie, alebo nedostatok uvedený v návrhu správy, ako aj uvedie odôvodnenie tejto námietky,</w:t>
      </w:r>
    </w:p>
    <w:p w:rsidR="007B5571" w:rsidRPr="00622754" w:rsidRDefault="007B5571">
      <w:pPr>
        <w:pStyle w:val="Odsekzoznamu"/>
        <w:numPr>
          <w:ilvl w:val="0"/>
          <w:numId w:val="128"/>
        </w:numPr>
        <w:spacing w:before="120" w:after="120"/>
        <w:ind w:hanging="357"/>
        <w:contextualSpacing w:val="0"/>
        <w:jc w:val="both"/>
        <w:rPr>
          <w:rFonts w:ascii="Calibri" w:hAnsi="Calibri"/>
          <w:sz w:val="20"/>
          <w:rPrChange w:id="4537" w:author="Autor">
            <w:rPr>
              <w:rFonts w:asciiTheme="minorHAnsi" w:eastAsiaTheme="majorEastAsia" w:hAnsiTheme="minorHAnsi"/>
              <w:sz w:val="20"/>
              <w:lang w:val="sk-SK"/>
            </w:rPr>
          </w:rPrChange>
        </w:rPr>
        <w:pPrChange w:id="4538" w:author="Autor">
          <w:pPr>
            <w:pStyle w:val="Zkladntext"/>
            <w:numPr>
              <w:numId w:val="131"/>
            </w:numPr>
            <w:ind w:left="1440" w:hanging="360"/>
          </w:pPr>
        </w:pPrChange>
      </w:pPr>
      <w:r w:rsidRPr="00622754">
        <w:rPr>
          <w:rFonts w:ascii="Calibri" w:hAnsi="Calibri" w:cs="Times New Roman"/>
          <w:sz w:val="20"/>
          <w:szCs w:val="20"/>
          <w:rPrChange w:id="4539" w:author="Autor">
            <w:rPr>
              <w:rFonts w:asciiTheme="minorHAnsi" w:eastAsiaTheme="majorEastAsia" w:hAnsiTheme="minorHAnsi"/>
              <w:sz w:val="20"/>
            </w:rPr>
          </w:rPrChange>
        </w:rPr>
        <w:t>v stanovenej lehote nebude vôbec reagovať,</w:t>
      </w:r>
    </w:p>
    <w:p w:rsidR="007B5571" w:rsidRPr="00622754" w:rsidRDefault="007B5571">
      <w:pPr>
        <w:pStyle w:val="Odsekzoznamu"/>
        <w:numPr>
          <w:ilvl w:val="0"/>
          <w:numId w:val="128"/>
        </w:numPr>
        <w:spacing w:before="120" w:after="120"/>
        <w:ind w:hanging="357"/>
        <w:contextualSpacing w:val="0"/>
        <w:jc w:val="both"/>
        <w:rPr>
          <w:rFonts w:ascii="Calibri" w:hAnsi="Calibri"/>
          <w:sz w:val="20"/>
          <w:rPrChange w:id="4540" w:author="Autor">
            <w:rPr>
              <w:rFonts w:asciiTheme="minorHAnsi" w:eastAsiaTheme="majorEastAsia" w:hAnsiTheme="minorHAnsi"/>
              <w:sz w:val="20"/>
              <w:lang w:val="sk-SK"/>
            </w:rPr>
          </w:rPrChange>
        </w:rPr>
        <w:pPrChange w:id="4541" w:author="Autor">
          <w:pPr>
            <w:pStyle w:val="Zkladntext"/>
            <w:numPr>
              <w:numId w:val="131"/>
            </w:numPr>
            <w:ind w:left="1440" w:hanging="360"/>
          </w:pPr>
        </w:pPrChange>
      </w:pPr>
      <w:r w:rsidRPr="00622754">
        <w:rPr>
          <w:rFonts w:ascii="Calibri" w:hAnsi="Calibri" w:cs="Times New Roman"/>
          <w:sz w:val="20"/>
          <w:szCs w:val="20"/>
          <w:rPrChange w:id="4542" w:author="Autor">
            <w:rPr>
              <w:rFonts w:asciiTheme="minorHAnsi" w:eastAsiaTheme="majorEastAsia" w:hAnsiTheme="minorHAnsi"/>
              <w:sz w:val="20"/>
            </w:rPr>
          </w:rPrChange>
        </w:rPr>
        <w:t xml:space="preserve">doručí oznámenie, že nemá námietky k návrhu </w:t>
      </w:r>
      <w:r w:rsidR="007F6E6B" w:rsidRPr="00622754">
        <w:rPr>
          <w:rFonts w:ascii="Calibri" w:hAnsi="Calibri" w:cs="Times New Roman"/>
          <w:sz w:val="20"/>
          <w:szCs w:val="20"/>
          <w:rPrChange w:id="4543" w:author="Autor">
            <w:rPr>
              <w:rFonts w:asciiTheme="minorHAnsi" w:eastAsiaTheme="majorEastAsia" w:hAnsiTheme="minorHAnsi"/>
              <w:sz w:val="20"/>
            </w:rPr>
          </w:rPrChange>
        </w:rPr>
        <w:t>čiastkovej správy/</w:t>
      </w:r>
      <w:r w:rsidRPr="00622754">
        <w:rPr>
          <w:rFonts w:ascii="Calibri" w:hAnsi="Calibri" w:cs="Times New Roman"/>
          <w:sz w:val="20"/>
          <w:szCs w:val="20"/>
          <w:rPrChange w:id="4544" w:author="Autor">
            <w:rPr>
              <w:rFonts w:asciiTheme="minorHAnsi" w:eastAsiaTheme="majorEastAsia" w:hAnsiTheme="minorHAnsi"/>
              <w:sz w:val="20"/>
            </w:rPr>
          </w:rPrChange>
        </w:rPr>
        <w:t>správy z kontroly.</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45" w:author="Autor">
          <w:pPr>
            <w:pStyle w:val="Zkladntext"/>
            <w:numPr>
              <w:numId w:val="130"/>
            </w:numPr>
            <w:ind w:left="720" w:hanging="436"/>
          </w:pPr>
        </w:pPrChange>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46" w:author="Autor">
          <w:pPr>
            <w:pStyle w:val="Zkladntext"/>
            <w:numPr>
              <w:numId w:val="130"/>
            </w:numPr>
            <w:ind w:left="720" w:hanging="436"/>
          </w:pPr>
        </w:pPrChange>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pPr>
        <w:pStyle w:val="Zkladntext"/>
        <w:numPr>
          <w:ilvl w:val="0"/>
          <w:numId w:val="130"/>
        </w:numPr>
        <w:spacing w:before="120" w:after="120" w:line="276" w:lineRule="auto"/>
        <w:ind w:hanging="437"/>
        <w:rPr>
          <w:rFonts w:asciiTheme="minorHAnsi" w:eastAsiaTheme="majorEastAsia" w:hAnsiTheme="minorHAnsi"/>
          <w:sz w:val="20"/>
          <w:lang w:val="sk-SK"/>
        </w:rPr>
        <w:pPrChange w:id="4547" w:author="Autor">
          <w:pPr>
            <w:pStyle w:val="Zkladntext"/>
            <w:numPr>
              <w:numId w:val="130"/>
            </w:numPr>
            <w:ind w:left="720" w:hanging="436"/>
          </w:pPr>
        </w:pPrChange>
      </w:pPr>
      <w:r w:rsidRPr="00A72D99">
        <w:rPr>
          <w:rFonts w:asciiTheme="minorHAnsi" w:eastAsiaTheme="majorEastAsia" w:hAnsiTheme="minorHAnsi"/>
          <w:sz w:val="20"/>
          <w:lang w:val="sk-SK"/>
        </w:rPr>
        <w:t xml:space="preserve">V prípade prvej ex-ante kontroly, pokiaľ RO identifikuje v dokumentácii nedostatky alebo má návrhy na doplnenie/úpravu predmetných dokumentov, </w:t>
      </w:r>
      <w:del w:id="4548" w:author="Autor">
        <w:r w:rsidRPr="00A72D99" w:rsidDel="004927B2">
          <w:rPr>
            <w:rFonts w:asciiTheme="minorHAnsi" w:eastAsiaTheme="majorEastAsia" w:hAnsiTheme="minorHAnsi"/>
            <w:sz w:val="20"/>
            <w:lang w:val="sk-SK"/>
          </w:rPr>
          <w:delText xml:space="preserve">dourčí </w:delText>
        </w:r>
      </w:del>
      <w:ins w:id="4549" w:author="Autor">
        <w:r w:rsidR="004927B2" w:rsidRPr="00A72D99">
          <w:rPr>
            <w:rFonts w:asciiTheme="minorHAnsi" w:eastAsiaTheme="majorEastAsia" w:hAnsiTheme="minorHAnsi"/>
            <w:sz w:val="20"/>
            <w:lang w:val="sk-SK"/>
          </w:rPr>
          <w:t>do</w:t>
        </w:r>
        <w:r w:rsidR="004927B2">
          <w:rPr>
            <w:rFonts w:asciiTheme="minorHAnsi" w:eastAsiaTheme="majorEastAsia" w:hAnsiTheme="minorHAnsi"/>
            <w:sz w:val="20"/>
            <w:lang w:val="sk-SK"/>
          </w:rPr>
          <w:t>ru</w:t>
        </w:r>
        <w:r w:rsidR="004927B2" w:rsidRPr="00A72D99">
          <w:rPr>
            <w:rFonts w:asciiTheme="minorHAnsi" w:eastAsiaTheme="majorEastAsia" w:hAnsiTheme="minorHAnsi"/>
            <w:sz w:val="20"/>
            <w:lang w:val="sk-SK"/>
          </w:rPr>
          <w:t xml:space="preserve">čí </w:t>
        </w:r>
      </w:ins>
      <w:r w:rsidRPr="00A72D99">
        <w:rPr>
          <w:rFonts w:asciiTheme="minorHAnsi" w:eastAsiaTheme="majorEastAsia" w:hAnsiTheme="minorHAnsi"/>
          <w:sz w:val="20"/>
          <w:lang w:val="sk-SK"/>
        </w:rPr>
        <w:t xml:space="preserve">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757367" w:rsidRDefault="00FE04C8">
      <w:pPr>
        <w:pStyle w:val="Nadpis1"/>
        <w:spacing w:after="120"/>
        <w:ind w:left="444" w:firstLine="708"/>
        <w:rPr>
          <w:rPrChange w:id="4550" w:author="Autor">
            <w:rPr>
              <w:rFonts w:asciiTheme="minorHAnsi" w:hAnsiTheme="minorHAnsi"/>
              <w:color w:val="1F497D" w:themeColor="text2"/>
            </w:rPr>
          </w:rPrChange>
        </w:rPr>
        <w:pPrChange w:id="4551" w:author="Autor">
          <w:pPr>
            <w:pStyle w:val="Nadpis1"/>
          </w:pPr>
        </w:pPrChange>
      </w:pPr>
      <w:bookmarkStart w:id="4552" w:name="_Toc463593720"/>
      <w:del w:id="4553" w:author="Autor">
        <w:r w:rsidRPr="00757367" w:rsidDel="003A6F02">
          <w:rPr>
            <w:rPrChange w:id="4554" w:author="Autor">
              <w:rPr>
                <w:rFonts w:asciiTheme="minorHAnsi" w:hAnsiTheme="minorHAnsi"/>
                <w:color w:val="1F497D" w:themeColor="text2"/>
              </w:rPr>
            </w:rPrChange>
          </w:rPr>
          <w:delText xml:space="preserve">5.4.  </w:delText>
        </w:r>
      </w:del>
      <w:bookmarkStart w:id="4555" w:name="_Toc26798972"/>
      <w:r w:rsidR="00757367" w:rsidRPr="00757367">
        <w:t>19</w:t>
      </w:r>
      <w:r w:rsidR="00252342" w:rsidRPr="00757367">
        <w:t xml:space="preserve">. </w:t>
      </w:r>
      <w:r w:rsidR="007B5571" w:rsidRPr="00757367">
        <w:rPr>
          <w:rPrChange w:id="4556" w:author="Autor">
            <w:rPr>
              <w:rFonts w:asciiTheme="minorHAnsi" w:hAnsiTheme="minorHAnsi"/>
              <w:color w:val="1F497D" w:themeColor="text2"/>
            </w:rPr>
          </w:rPrChange>
        </w:rPr>
        <w:t>Dôsledky porušenia pravidiel zadávania zákaziek</w:t>
      </w:r>
      <w:bookmarkEnd w:id="4552"/>
      <w:bookmarkEnd w:id="4555"/>
    </w:p>
    <w:p w:rsidR="007B5571" w:rsidRPr="00F575F5" w:rsidRDefault="003A6F02" w:rsidP="00252342">
      <w:pPr>
        <w:pStyle w:val="Nadpis2"/>
      </w:pPr>
      <w:bookmarkStart w:id="4557" w:name="_Toc463593721"/>
      <w:ins w:id="4558" w:author="Autor">
        <w:del w:id="4559" w:author="Autor">
          <w:r w:rsidDel="0067489F">
            <w:delText xml:space="preserve">        </w:delText>
          </w:r>
        </w:del>
      </w:ins>
      <w:bookmarkStart w:id="4560" w:name="_Toc26798973"/>
      <w:r w:rsidR="00252342">
        <w:t xml:space="preserve">A) </w:t>
      </w:r>
      <w:del w:id="4561" w:author="Autor">
        <w:r w:rsidR="00FE04C8" w:rsidDel="003A6F02">
          <w:delText xml:space="preserve">5.4.1. </w:delText>
        </w:r>
      </w:del>
      <w:r w:rsidR="007B5571" w:rsidRPr="00F575F5">
        <w:t>Všeobecné postupy RO pri identifikovaní porušenia pravidiel</w:t>
      </w:r>
      <w:bookmarkEnd w:id="4557"/>
      <w:bookmarkEnd w:id="4560"/>
    </w:p>
    <w:p w:rsidR="007B5571" w:rsidRPr="00A72D99" w:rsidRDefault="007B5571">
      <w:pPr>
        <w:pStyle w:val="Zkladntext"/>
        <w:numPr>
          <w:ilvl w:val="0"/>
          <w:numId w:val="71"/>
        </w:numPr>
        <w:spacing w:before="120" w:after="120" w:line="276" w:lineRule="auto"/>
        <w:ind w:hanging="437"/>
        <w:rPr>
          <w:rFonts w:asciiTheme="minorHAnsi" w:hAnsiTheme="minorHAnsi"/>
          <w:sz w:val="20"/>
          <w:lang w:val="sk-SK"/>
        </w:rPr>
        <w:pPrChange w:id="4562" w:author="Autor">
          <w:pPr>
            <w:pStyle w:val="Zkladntext"/>
            <w:numPr>
              <w:numId w:val="71"/>
            </w:numPr>
            <w:ind w:left="720" w:hanging="436"/>
          </w:pPr>
        </w:pPrChange>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pPr>
        <w:pStyle w:val="Zkladntext"/>
        <w:numPr>
          <w:ilvl w:val="0"/>
          <w:numId w:val="71"/>
        </w:numPr>
        <w:spacing w:before="120" w:after="120" w:line="276" w:lineRule="auto"/>
        <w:ind w:hanging="437"/>
        <w:rPr>
          <w:rFonts w:asciiTheme="minorHAnsi" w:hAnsiTheme="minorHAnsi"/>
          <w:sz w:val="20"/>
          <w:lang w:val="sk-SK"/>
        </w:rPr>
        <w:pPrChange w:id="4563" w:author="Autor">
          <w:pPr>
            <w:pStyle w:val="Zkladntext"/>
            <w:numPr>
              <w:numId w:val="71"/>
            </w:numPr>
            <w:ind w:left="720" w:hanging="436"/>
          </w:pPr>
        </w:pPrChange>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pPr>
        <w:pStyle w:val="Zkladntext"/>
        <w:numPr>
          <w:ilvl w:val="0"/>
          <w:numId w:val="71"/>
        </w:numPr>
        <w:spacing w:before="120" w:after="120" w:line="276" w:lineRule="auto"/>
        <w:ind w:hanging="437"/>
        <w:rPr>
          <w:rFonts w:asciiTheme="minorHAnsi" w:hAnsiTheme="minorHAnsi"/>
          <w:sz w:val="20"/>
          <w:lang w:val="sk-SK"/>
        </w:rPr>
        <w:pPrChange w:id="4564" w:author="Autor">
          <w:pPr>
            <w:pStyle w:val="Zkladntext"/>
            <w:numPr>
              <w:numId w:val="71"/>
            </w:numPr>
            <w:ind w:left="720" w:hanging="436"/>
          </w:pPr>
        </w:pPrChange>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pPr>
        <w:pStyle w:val="Zkladntext"/>
        <w:numPr>
          <w:ilvl w:val="0"/>
          <w:numId w:val="71"/>
        </w:numPr>
        <w:spacing w:before="120" w:after="120" w:line="276" w:lineRule="auto"/>
        <w:ind w:hanging="437"/>
        <w:rPr>
          <w:rFonts w:asciiTheme="minorHAnsi" w:hAnsiTheme="minorHAnsi"/>
          <w:sz w:val="20"/>
          <w:lang w:val="sk-SK"/>
        </w:rPr>
        <w:pPrChange w:id="4565" w:author="Autor">
          <w:pPr>
            <w:pStyle w:val="Zkladntext"/>
            <w:numPr>
              <w:numId w:val="71"/>
            </w:numPr>
            <w:ind w:left="720" w:hanging="436"/>
          </w:pPr>
        </w:pPrChange>
      </w:pPr>
      <w:r w:rsidRPr="00A72D99">
        <w:rPr>
          <w:rFonts w:asciiTheme="minorHAnsi" w:hAnsiTheme="minorHAnsi"/>
          <w:sz w:val="20"/>
          <w:lang w:val="sk-SK"/>
        </w:rPr>
        <w:t>Podľa povahy, rozsahu,  závažnosti a momentu zistenia nedostatkov je teda RO oprávnený:</w:t>
      </w:r>
    </w:p>
    <w:p w:rsidR="007B5571" w:rsidRPr="00A72D99" w:rsidRDefault="007B5571">
      <w:pPr>
        <w:pStyle w:val="Zkladntext"/>
        <w:spacing w:before="120" w:after="120" w:line="276" w:lineRule="auto"/>
        <w:ind w:left="720" w:hanging="437"/>
        <w:rPr>
          <w:rFonts w:asciiTheme="minorHAnsi" w:hAnsiTheme="minorHAnsi"/>
          <w:sz w:val="20"/>
          <w:lang w:val="sk-SK"/>
        </w:rPr>
        <w:pPrChange w:id="4566" w:author="Autor">
          <w:pPr>
            <w:pStyle w:val="Zkladntext"/>
            <w:ind w:left="720" w:hanging="436"/>
          </w:pPr>
        </w:pPrChange>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pPr>
        <w:pStyle w:val="Zkladntext"/>
        <w:spacing w:before="120" w:after="120" w:line="276" w:lineRule="auto"/>
        <w:ind w:left="720" w:hanging="437"/>
        <w:rPr>
          <w:rFonts w:asciiTheme="minorHAnsi" w:hAnsiTheme="minorHAnsi"/>
          <w:sz w:val="20"/>
          <w:lang w:val="sk-SK"/>
        </w:rPr>
        <w:pPrChange w:id="4567" w:author="Autor">
          <w:pPr>
            <w:pStyle w:val="Zkladntext"/>
            <w:ind w:left="720" w:hanging="436"/>
          </w:pPr>
        </w:pPrChange>
      </w:pPr>
      <w:r w:rsidRPr="00A72D99">
        <w:rPr>
          <w:rFonts w:asciiTheme="minorHAnsi" w:hAnsiTheme="minorHAnsi"/>
          <w:sz w:val="20"/>
          <w:lang w:val="sk-SK"/>
        </w:rPr>
        <w:t xml:space="preserve">b) postupovať v zmysle metodického pokynu CKO č. 5, ktorý upravuje postup pri určení </w:t>
      </w:r>
      <w:r w:rsidR="00FB50BE">
        <w:rPr>
          <w:rFonts w:asciiTheme="minorHAnsi" w:hAnsiTheme="minorHAnsi"/>
          <w:sz w:val="20"/>
          <w:lang w:val="sk-SK"/>
        </w:rPr>
        <w:t>finančných opráv</w:t>
      </w:r>
      <w:r w:rsidR="00FB50BE" w:rsidRPr="00A72D99">
        <w:rPr>
          <w:rFonts w:asciiTheme="minorHAnsi" w:hAnsiTheme="minorHAnsi"/>
          <w:sz w:val="20"/>
          <w:lang w:val="sk-SK"/>
        </w:rPr>
        <w:t xml:space="preserve"> </w:t>
      </w:r>
      <w:r w:rsidRPr="00A72D99">
        <w:rPr>
          <w:rFonts w:asciiTheme="minorHAnsi" w:hAnsiTheme="minorHAnsi"/>
          <w:sz w:val="20"/>
          <w:lang w:val="sk-SK"/>
        </w:rPr>
        <w:t>za VO.</w:t>
      </w:r>
    </w:p>
    <w:p w:rsidR="007B5571" w:rsidRPr="00A72D99" w:rsidRDefault="007B5571">
      <w:pPr>
        <w:pStyle w:val="Odsekzoznamu"/>
        <w:numPr>
          <w:ilvl w:val="0"/>
          <w:numId w:val="71"/>
        </w:numPr>
        <w:spacing w:before="120" w:after="120"/>
        <w:ind w:hanging="437"/>
        <w:contextualSpacing w:val="0"/>
        <w:jc w:val="both"/>
        <w:rPr>
          <w:rFonts w:asciiTheme="minorHAnsi" w:hAnsiTheme="minorHAnsi"/>
          <w:sz w:val="20"/>
          <w:szCs w:val="20"/>
        </w:rPr>
        <w:pPrChange w:id="4568" w:author="Autor">
          <w:pPr>
            <w:pStyle w:val="Odsekzoznamu"/>
            <w:numPr>
              <w:numId w:val="71"/>
            </w:numPr>
            <w:spacing w:before="120" w:after="120" w:line="240" w:lineRule="auto"/>
            <w:ind w:hanging="436"/>
            <w:jc w:val="both"/>
          </w:pPr>
        </w:pPrChange>
      </w:pPr>
      <w:r w:rsidRPr="009C597D">
        <w:rPr>
          <w:rFonts w:asciiTheme="minorHAnsi" w:hAnsiTheme="minorHAnsi"/>
          <w:b/>
          <w:sz w:val="20"/>
          <w:szCs w:val="20"/>
        </w:rPr>
        <w:t>Finančné opravy</w:t>
      </w:r>
      <w:r w:rsidR="00FA65DB">
        <w:rPr>
          <w:rFonts w:asciiTheme="minorHAnsi" w:hAnsiTheme="minorHAnsi"/>
          <w:sz w:val="20"/>
          <w:szCs w:val="20"/>
        </w:rPr>
        <w:t xml:space="preserve"> (korekcie)</w:t>
      </w:r>
      <w:r w:rsidRPr="00A72D99">
        <w:rPr>
          <w:rFonts w:asciiTheme="minorHAnsi" w:hAnsiTheme="minorHAnsi"/>
          <w:sz w:val="20"/>
          <w:szCs w:val="20"/>
        </w:rPr>
        <w:t xml:space="preserve"> sa s ohľadom na moment identifikovania nedostatku verejného obstarávania delia na:</w:t>
      </w:r>
    </w:p>
    <w:p w:rsidR="007B5571" w:rsidRPr="00622754" w:rsidRDefault="007B5571">
      <w:pPr>
        <w:pStyle w:val="Odsekzoznamu"/>
        <w:numPr>
          <w:ilvl w:val="0"/>
          <w:numId w:val="128"/>
        </w:numPr>
        <w:spacing w:before="120" w:after="120"/>
        <w:ind w:hanging="357"/>
        <w:contextualSpacing w:val="0"/>
        <w:jc w:val="both"/>
        <w:rPr>
          <w:rFonts w:ascii="Calibri" w:hAnsi="Calibri" w:cs="Times New Roman"/>
          <w:sz w:val="20"/>
          <w:szCs w:val="20"/>
          <w:rPrChange w:id="4569" w:author="Autor">
            <w:rPr>
              <w:rFonts w:asciiTheme="minorHAnsi" w:hAnsiTheme="minorHAnsi"/>
              <w:sz w:val="20"/>
              <w:szCs w:val="20"/>
            </w:rPr>
          </w:rPrChange>
        </w:rPr>
        <w:pPrChange w:id="4570" w:author="Autor">
          <w:pPr>
            <w:numPr>
              <w:numId w:val="72"/>
            </w:numPr>
            <w:spacing w:before="120" w:after="120" w:line="240" w:lineRule="auto"/>
            <w:ind w:left="1068" w:hanging="360"/>
            <w:jc w:val="both"/>
          </w:pPr>
        </w:pPrChange>
      </w:pPr>
      <w:r w:rsidRPr="00622754">
        <w:rPr>
          <w:rFonts w:ascii="Calibri" w:hAnsi="Calibri" w:cs="Times New Roman"/>
          <w:sz w:val="20"/>
          <w:szCs w:val="20"/>
          <w:rPrChange w:id="4571" w:author="Autor">
            <w:rPr>
              <w:rFonts w:asciiTheme="minorHAnsi" w:hAnsiTheme="minorHAnsi"/>
              <w:sz w:val="20"/>
              <w:szCs w:val="20"/>
            </w:rPr>
          </w:rPrChange>
        </w:rPr>
        <w:t>ex-ante,</w:t>
      </w:r>
    </w:p>
    <w:p w:rsidR="00FA65DB" w:rsidRPr="00622754" w:rsidRDefault="007B5571">
      <w:pPr>
        <w:pStyle w:val="Odsekzoznamu"/>
        <w:numPr>
          <w:ilvl w:val="0"/>
          <w:numId w:val="128"/>
        </w:numPr>
        <w:spacing w:before="120" w:after="120"/>
        <w:ind w:hanging="357"/>
        <w:contextualSpacing w:val="0"/>
        <w:jc w:val="both"/>
        <w:rPr>
          <w:rFonts w:ascii="Calibri" w:hAnsi="Calibri" w:cs="Times New Roman"/>
          <w:sz w:val="20"/>
          <w:szCs w:val="20"/>
          <w:rPrChange w:id="4572" w:author="Autor">
            <w:rPr>
              <w:rFonts w:asciiTheme="minorHAnsi" w:hAnsiTheme="minorHAnsi"/>
              <w:sz w:val="20"/>
              <w:szCs w:val="20"/>
            </w:rPr>
          </w:rPrChange>
        </w:rPr>
        <w:pPrChange w:id="4573" w:author="Autor">
          <w:pPr>
            <w:numPr>
              <w:numId w:val="72"/>
            </w:numPr>
            <w:spacing w:before="120" w:after="120" w:line="240" w:lineRule="auto"/>
            <w:ind w:left="1068" w:hanging="360"/>
            <w:jc w:val="both"/>
          </w:pPr>
        </w:pPrChange>
      </w:pPr>
      <w:r w:rsidRPr="00622754">
        <w:rPr>
          <w:rFonts w:ascii="Calibri" w:hAnsi="Calibri" w:cs="Times New Roman"/>
          <w:sz w:val="20"/>
          <w:szCs w:val="20"/>
          <w:rPrChange w:id="4574" w:author="Autor">
            <w:rPr>
              <w:rFonts w:asciiTheme="minorHAnsi" w:hAnsiTheme="minorHAnsi"/>
              <w:sz w:val="20"/>
              <w:szCs w:val="20"/>
            </w:rPr>
          </w:rPrChange>
        </w:rPr>
        <w:t>ex- post.</w:t>
      </w:r>
    </w:p>
    <w:p w:rsidR="007B5571" w:rsidRPr="00757367" w:rsidRDefault="00FE04C8" w:rsidP="00757367">
      <w:pPr>
        <w:pStyle w:val="Nadpis2"/>
      </w:pPr>
      <w:bookmarkStart w:id="4575" w:name="_Toc463593722"/>
      <w:del w:id="4576" w:author="Autor">
        <w:r w:rsidRPr="00757367" w:rsidDel="003A6F02">
          <w:delText>5.4.2.</w:delText>
        </w:r>
      </w:del>
      <w:ins w:id="4577" w:author="Autor">
        <w:del w:id="4578" w:author="Autor">
          <w:r w:rsidR="003A6F02" w:rsidRPr="00757367" w:rsidDel="0067489F">
            <w:delText xml:space="preserve">      </w:delText>
          </w:r>
        </w:del>
      </w:ins>
      <w:bookmarkStart w:id="4579" w:name="_Toc26798974"/>
      <w:r w:rsidR="00252342" w:rsidRPr="00757367">
        <w:t xml:space="preserve">B) </w:t>
      </w:r>
      <w:r w:rsidR="007B5571" w:rsidRPr="00757367">
        <w:t xml:space="preserve">Ex-ante </w:t>
      </w:r>
      <w:bookmarkEnd w:id="4575"/>
      <w:r w:rsidR="00FA65DB" w:rsidRPr="00757367">
        <w:t>finančná oprava</w:t>
      </w:r>
      <w:bookmarkEnd w:id="4579"/>
    </w:p>
    <w:p w:rsidR="00FA65DB" w:rsidRPr="00A72D99" w:rsidRDefault="00FA65DB">
      <w:pPr>
        <w:pStyle w:val="Zkladntext"/>
        <w:numPr>
          <w:ilvl w:val="0"/>
          <w:numId w:val="213"/>
        </w:numPr>
        <w:spacing w:before="120" w:after="120" w:line="276" w:lineRule="auto"/>
        <w:ind w:hanging="437"/>
        <w:rPr>
          <w:rFonts w:asciiTheme="minorHAnsi" w:hAnsiTheme="minorHAnsi"/>
          <w:sz w:val="20"/>
          <w:lang w:val="sk-SK"/>
        </w:rPr>
        <w:pPrChange w:id="4580" w:author="Autor">
          <w:pPr>
            <w:pStyle w:val="Zkladntext"/>
            <w:numPr>
              <w:numId w:val="213"/>
            </w:numPr>
            <w:ind w:left="720" w:hanging="436"/>
          </w:pPr>
        </w:pPrChange>
      </w:pPr>
      <w:r w:rsidRPr="00A72D99">
        <w:rPr>
          <w:rFonts w:asciiTheme="minorHAnsi" w:hAnsiTheme="minorHAnsi"/>
          <w:sz w:val="20"/>
          <w:lang w:val="sk-SK"/>
        </w:rPr>
        <w:t xml:space="preserve">Ex-ante </w:t>
      </w:r>
      <w:r>
        <w:rPr>
          <w:rFonts w:asciiTheme="minorHAnsi" w:hAnsiTheme="minorHAnsi"/>
          <w:sz w:val="20"/>
          <w:lang w:val="sk-SK"/>
        </w:rPr>
        <w:t xml:space="preserve">finančná </w:t>
      </w:r>
      <w:r w:rsidRPr="00A72D99">
        <w:rPr>
          <w:rFonts w:asciiTheme="minorHAnsi" w:hAnsiTheme="minorHAnsi"/>
          <w:sz w:val="20"/>
          <w:lang w:val="sk-SK"/>
        </w:rPr>
        <w:t>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2166B5" w:rsidDel="007736F5" w:rsidRDefault="00FA65DB">
      <w:pPr>
        <w:pStyle w:val="Odsekzoznamu"/>
        <w:numPr>
          <w:ilvl w:val="0"/>
          <w:numId w:val="213"/>
        </w:numPr>
        <w:spacing w:before="120" w:after="120"/>
        <w:ind w:hanging="437"/>
        <w:contextualSpacing w:val="0"/>
        <w:jc w:val="both"/>
        <w:rPr>
          <w:ins w:id="4581" w:author="Autor"/>
          <w:del w:id="4582" w:author="Autor"/>
          <w:rFonts w:asciiTheme="minorHAnsi" w:hAnsiTheme="minorHAnsi"/>
          <w:sz w:val="20"/>
          <w:szCs w:val="20"/>
        </w:rPr>
        <w:pPrChange w:id="4583" w:author="Autor">
          <w:pPr>
            <w:pStyle w:val="Odsekzoznamu"/>
            <w:numPr>
              <w:numId w:val="213"/>
            </w:numPr>
            <w:spacing w:before="120" w:after="120" w:line="240" w:lineRule="auto"/>
            <w:ind w:hanging="436"/>
            <w:jc w:val="both"/>
          </w:pPr>
        </w:pPrChange>
      </w:pPr>
      <w:r w:rsidRPr="009C597D">
        <w:rPr>
          <w:rFonts w:asciiTheme="minorHAnsi" w:hAnsiTheme="minorHAnsi"/>
          <w:b/>
          <w:sz w:val="20"/>
          <w:szCs w:val="20"/>
        </w:rPr>
        <w:t>Ex-ante finančnú opravu</w:t>
      </w:r>
      <w:r w:rsidRPr="00A72D99">
        <w:rPr>
          <w:rFonts w:asciiTheme="minorHAnsi" w:hAnsiTheme="minorHAnsi"/>
          <w:sz w:val="20"/>
          <w:szCs w:val="20"/>
        </w:rPr>
        <w:t xml:space="preserve"> môže RO aplikovať za predpokladu, že výdavky vychádzajúce z dotknutého verejného obstarávania </w:t>
      </w:r>
      <w:r w:rsidRPr="009C597D">
        <w:rPr>
          <w:rFonts w:asciiTheme="minorHAnsi" w:hAnsiTheme="minorHAnsi"/>
          <w:b/>
          <w:sz w:val="20"/>
          <w:szCs w:val="20"/>
        </w:rPr>
        <w:t>neboli v čase zistenia nedostatku pripustené do financovania</w:t>
      </w:r>
      <w:r w:rsidRPr="00A72D99">
        <w:rPr>
          <w:rFonts w:asciiTheme="minorHAnsi" w:hAnsiTheme="minorHAnsi"/>
          <w:sz w:val="20"/>
          <w:szCs w:val="20"/>
        </w:rPr>
        <w:t>, t.j. nedošlo k ich úhrade v rámci ŽoP zo strany platobnej jednotky. Momentom „úhrady oprávnených výdavkov v ŽoP“, vzťahujúcim sa k nákladom projektu, ktoré vyplývajú z realizácie VO, sa myslí vo vzťahu</w:t>
      </w:r>
      <w:ins w:id="4584" w:author="Autor">
        <w:r w:rsidR="007736F5">
          <w:rPr>
            <w:rFonts w:asciiTheme="minorHAnsi" w:hAnsiTheme="minorHAnsi"/>
            <w:sz w:val="20"/>
            <w:szCs w:val="20"/>
          </w:rPr>
          <w:t xml:space="preserve"> </w:t>
        </w:r>
      </w:ins>
      <w:del w:id="4585" w:author="Autor">
        <w:r w:rsidRPr="00A72D99" w:rsidDel="007736F5">
          <w:rPr>
            <w:rFonts w:asciiTheme="minorHAnsi" w:hAnsiTheme="minorHAnsi"/>
            <w:sz w:val="20"/>
            <w:szCs w:val="20"/>
          </w:rPr>
          <w:delText xml:space="preserve"> </w:delText>
        </w:r>
      </w:del>
      <w:ins w:id="4586" w:author="Autor">
        <w:del w:id="4587" w:author="Autor">
          <w:r w:rsidR="002166B5" w:rsidDel="007736F5">
            <w:rPr>
              <w:rFonts w:asciiTheme="minorHAnsi" w:hAnsiTheme="minorHAnsi"/>
              <w:sz w:val="20"/>
              <w:szCs w:val="20"/>
            </w:rPr>
            <w:delText xml:space="preserve"> </w:delText>
          </w:r>
        </w:del>
      </w:ins>
    </w:p>
    <w:p w:rsidR="00FA65DB" w:rsidRPr="00622754" w:rsidRDefault="00FA65DB">
      <w:pPr>
        <w:pStyle w:val="Odsekzoznamu"/>
        <w:numPr>
          <w:ilvl w:val="0"/>
          <w:numId w:val="213"/>
        </w:numPr>
        <w:spacing w:before="120" w:after="120"/>
        <w:ind w:hanging="437"/>
        <w:contextualSpacing w:val="0"/>
        <w:jc w:val="both"/>
        <w:rPr>
          <w:rFonts w:asciiTheme="minorHAnsi" w:hAnsiTheme="minorHAnsi"/>
          <w:sz w:val="20"/>
          <w:szCs w:val="20"/>
          <w:rPrChange w:id="4588" w:author="Autor">
            <w:rPr/>
          </w:rPrChange>
        </w:rPr>
        <w:pPrChange w:id="4589" w:author="Autor">
          <w:pPr>
            <w:pStyle w:val="Odsekzoznamu"/>
            <w:numPr>
              <w:numId w:val="213"/>
            </w:numPr>
            <w:spacing w:before="120" w:after="120" w:line="240" w:lineRule="auto"/>
            <w:ind w:hanging="360"/>
            <w:jc w:val="both"/>
          </w:pPr>
        </w:pPrChange>
      </w:pPr>
      <w:r w:rsidRPr="00622754">
        <w:rPr>
          <w:rFonts w:asciiTheme="minorHAnsi" w:hAnsiTheme="minorHAnsi"/>
          <w:sz w:val="20"/>
          <w:szCs w:val="20"/>
          <w:rPrChange w:id="4590" w:author="Autor">
            <w:rPr/>
          </w:rPrChange>
        </w:rPr>
        <w:t>k jednotlivým spôsobom financovania nasledovné:</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591" w:author="Autor">
            <w:rPr>
              <w:rFonts w:asciiTheme="minorHAnsi" w:hAnsiTheme="minorHAnsi"/>
              <w:sz w:val="20"/>
              <w:szCs w:val="20"/>
            </w:rPr>
          </w:rPrChange>
        </w:rPr>
        <w:pPrChange w:id="4592" w:author="Autor">
          <w:pPr>
            <w:pStyle w:val="Odsekzoznamu"/>
            <w:numPr>
              <w:numId w:val="73"/>
            </w:numPr>
            <w:tabs>
              <w:tab w:val="left" w:pos="1134"/>
            </w:tabs>
            <w:spacing w:before="120" w:after="120" w:line="240" w:lineRule="auto"/>
            <w:ind w:left="1134" w:hanging="425"/>
            <w:jc w:val="both"/>
          </w:pPr>
        </w:pPrChange>
      </w:pPr>
      <w:r w:rsidRPr="00622754">
        <w:rPr>
          <w:rFonts w:ascii="Calibri" w:hAnsi="Calibri" w:cs="Times New Roman"/>
          <w:sz w:val="20"/>
          <w:szCs w:val="20"/>
          <w:rPrChange w:id="4593" w:author="Autor">
            <w:rPr>
              <w:rFonts w:asciiTheme="minorHAnsi" w:hAnsiTheme="minorHAnsi"/>
              <w:sz w:val="20"/>
              <w:szCs w:val="20"/>
            </w:rPr>
          </w:rPrChange>
        </w:rPr>
        <w:t>Systém zálohových platieb – momentom schválenia žiadosti o zúčtovanie zálohovej platby v súhrnnej žiadosti o platbu.</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594" w:author="Autor">
            <w:rPr>
              <w:rFonts w:asciiTheme="minorHAnsi" w:hAnsiTheme="minorHAnsi"/>
              <w:sz w:val="20"/>
              <w:szCs w:val="20"/>
            </w:rPr>
          </w:rPrChange>
        </w:rPr>
        <w:pPrChange w:id="4595" w:author="Autor">
          <w:pPr>
            <w:pStyle w:val="Odsekzoznamu"/>
            <w:numPr>
              <w:numId w:val="73"/>
            </w:numPr>
            <w:tabs>
              <w:tab w:val="left" w:pos="1134"/>
            </w:tabs>
            <w:spacing w:before="120" w:after="120" w:line="240" w:lineRule="auto"/>
            <w:ind w:left="1134" w:hanging="425"/>
            <w:jc w:val="both"/>
          </w:pPr>
        </w:pPrChange>
      </w:pPr>
      <w:r w:rsidRPr="00622754">
        <w:rPr>
          <w:rFonts w:ascii="Calibri" w:hAnsi="Calibri" w:cs="Times New Roman"/>
          <w:sz w:val="20"/>
          <w:szCs w:val="20"/>
          <w:rPrChange w:id="4596" w:author="Autor">
            <w:rPr>
              <w:rFonts w:asciiTheme="minorHAnsi" w:hAnsiTheme="minorHAnsi"/>
              <w:sz w:val="20"/>
              <w:szCs w:val="20"/>
            </w:rPr>
          </w:rPrChange>
        </w:rPr>
        <w:t>Systém predfinancovania – moment úhrady žiadosti o poskytnutie predfinancovania zo strany platobnej jednotky.</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597" w:author="Autor">
            <w:rPr>
              <w:rFonts w:asciiTheme="minorHAnsi" w:hAnsiTheme="minorHAnsi"/>
              <w:sz w:val="20"/>
              <w:szCs w:val="20"/>
            </w:rPr>
          </w:rPrChange>
        </w:rPr>
        <w:pPrChange w:id="4598" w:author="Autor">
          <w:pPr>
            <w:pStyle w:val="Odsekzoznamu"/>
            <w:numPr>
              <w:numId w:val="73"/>
            </w:numPr>
            <w:tabs>
              <w:tab w:val="left" w:pos="1134"/>
            </w:tabs>
            <w:spacing w:before="120" w:after="120" w:line="240" w:lineRule="auto"/>
            <w:ind w:left="1134" w:hanging="425"/>
            <w:jc w:val="both"/>
          </w:pPr>
        </w:pPrChange>
      </w:pPr>
      <w:r w:rsidRPr="00622754">
        <w:rPr>
          <w:rFonts w:ascii="Calibri" w:hAnsi="Calibri" w:cs="Times New Roman"/>
          <w:sz w:val="20"/>
          <w:szCs w:val="20"/>
          <w:rPrChange w:id="4599" w:author="Autor">
            <w:rPr>
              <w:rFonts w:asciiTheme="minorHAnsi" w:hAnsiTheme="minorHAnsi"/>
              <w:sz w:val="20"/>
              <w:szCs w:val="20"/>
            </w:rPr>
          </w:rPrChange>
        </w:rPr>
        <w:t xml:space="preserve">Systém refundácie – moment úhrady žiadosti o platbu v súhrnnej žiadosti o platbu.    </w:t>
      </w:r>
    </w:p>
    <w:p w:rsidR="00FA65DB" w:rsidRPr="00A72D99" w:rsidRDefault="00FA65DB">
      <w:pPr>
        <w:pStyle w:val="Zkladntext"/>
        <w:numPr>
          <w:ilvl w:val="0"/>
          <w:numId w:val="213"/>
        </w:numPr>
        <w:spacing w:before="120" w:after="120" w:line="276" w:lineRule="auto"/>
        <w:ind w:hanging="437"/>
        <w:rPr>
          <w:rFonts w:asciiTheme="minorHAnsi" w:hAnsiTheme="minorHAnsi"/>
          <w:sz w:val="20"/>
          <w:lang w:val="sk-SK"/>
        </w:rPr>
        <w:pPrChange w:id="4600" w:author="Autor">
          <w:pPr>
            <w:pStyle w:val="Zkladntext"/>
            <w:numPr>
              <w:numId w:val="213"/>
            </w:numPr>
            <w:ind w:left="720" w:hanging="436"/>
          </w:pPr>
        </w:pPrChange>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ŽoP, RO aplikuje ex-post finančnú opravu a súčasne postupuje podľa § 41 </w:t>
      </w:r>
      <w:r w:rsidR="006D6BA7">
        <w:rPr>
          <w:rFonts w:asciiTheme="minorHAnsi" w:hAnsiTheme="minorHAnsi"/>
          <w:sz w:val="20"/>
          <w:lang w:val="sk-SK"/>
        </w:rPr>
        <w:t xml:space="preserve">a § </w:t>
      </w:r>
      <w:r w:rsidR="006D6BA7" w:rsidRPr="00A72D99">
        <w:rPr>
          <w:rFonts w:asciiTheme="minorHAnsi" w:hAnsiTheme="minorHAnsi"/>
          <w:sz w:val="20"/>
          <w:lang w:val="sk-SK"/>
        </w:rPr>
        <w:t>41</w:t>
      </w:r>
      <w:r w:rsidR="006D6BA7">
        <w:rPr>
          <w:rFonts w:asciiTheme="minorHAnsi" w:hAnsiTheme="minorHAnsi"/>
          <w:sz w:val="20"/>
          <w:lang w:val="sk-SK"/>
        </w:rPr>
        <w:t xml:space="preserve">a </w:t>
      </w:r>
      <w:r w:rsidR="006D6BA7" w:rsidRPr="00A72D99">
        <w:rPr>
          <w:rFonts w:asciiTheme="minorHAnsi" w:hAnsiTheme="minorHAnsi"/>
          <w:sz w:val="20"/>
          <w:lang w:val="sk-SK"/>
        </w:rPr>
        <w:t xml:space="preserve"> </w:t>
      </w:r>
      <w:r w:rsidRPr="00A72D99">
        <w:rPr>
          <w:rFonts w:asciiTheme="minorHAnsi" w:hAnsiTheme="minorHAnsi"/>
          <w:sz w:val="20"/>
          <w:lang w:val="sk-SK"/>
        </w:rPr>
        <w:t>zákona č.292/2014 Z. z. o príspevku poskytovanom z európskych štrukturálnych a investičných fondov a o zmene a doplnení niektorých zákonov.</w:t>
      </w:r>
    </w:p>
    <w:p w:rsidR="00FA65DB" w:rsidRPr="00A72D99" w:rsidRDefault="00FA65DB">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Change w:id="4601" w:author="Autor">
          <w:pPr>
            <w:pStyle w:val="Odsekzoznamu"/>
            <w:numPr>
              <w:numId w:val="213"/>
            </w:numPr>
            <w:spacing w:before="120" w:after="120" w:line="240" w:lineRule="auto"/>
            <w:ind w:hanging="436"/>
            <w:jc w:val="both"/>
          </w:pPr>
        </w:pPrChange>
      </w:pPr>
      <w:r w:rsidRPr="00A72D99">
        <w:rPr>
          <w:rFonts w:asciiTheme="minorHAnsi" w:eastAsia="Times New Roman" w:hAnsiTheme="minorHAnsi" w:cs="Times New Roman"/>
          <w:sz w:val="20"/>
          <w:szCs w:val="20"/>
        </w:rPr>
        <w:t xml:space="preserve">Postup týkajúci sa uloženia ex-ante finančnej opravy nie je  možné zároveň aplikovať v týchto prípadoch: </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02" w:author="Autor">
            <w:rPr>
              <w:rFonts w:asciiTheme="minorHAnsi" w:eastAsia="Times New Roman" w:hAnsiTheme="minorHAnsi" w:cs="Times New Roman"/>
              <w:sz w:val="20"/>
              <w:szCs w:val="20"/>
            </w:rPr>
          </w:rPrChange>
        </w:rPr>
        <w:pPrChange w:id="4603"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04" w:author="Autor">
            <w:rPr>
              <w:rFonts w:asciiTheme="minorHAnsi" w:eastAsia="Times New Roman" w:hAnsiTheme="minorHAnsi" w:cs="Times New Roman"/>
              <w:sz w:val="20"/>
              <w:szCs w:val="20"/>
            </w:rPr>
          </w:rPrChange>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05" w:author="Autor">
            <w:rPr>
              <w:rFonts w:asciiTheme="minorHAnsi" w:eastAsia="Times New Roman" w:hAnsiTheme="minorHAnsi" w:cs="Times New Roman"/>
              <w:sz w:val="20"/>
              <w:szCs w:val="20"/>
            </w:rPr>
          </w:rPrChange>
        </w:rPr>
        <w:pPrChange w:id="4606"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07" w:author="Autor">
            <w:rPr>
              <w:rFonts w:asciiTheme="minorHAnsi" w:eastAsia="Times New Roman" w:hAnsiTheme="minorHAnsi" w:cs="Times New Roman"/>
              <w:sz w:val="20"/>
              <w:szCs w:val="20"/>
            </w:rPr>
          </w:rPrChange>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08" w:author="Autor">
            <w:rPr>
              <w:rFonts w:asciiTheme="minorHAnsi" w:eastAsia="Times New Roman" w:hAnsiTheme="minorHAnsi" w:cs="Times New Roman"/>
              <w:sz w:val="20"/>
              <w:szCs w:val="20"/>
            </w:rPr>
          </w:rPrChange>
        </w:rPr>
        <w:pPrChange w:id="4609"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10" w:author="Autor">
            <w:rPr>
              <w:rFonts w:asciiTheme="minorHAnsi" w:eastAsia="Times New Roman" w:hAnsiTheme="minorHAnsi" w:cs="Times New Roman"/>
              <w:sz w:val="20"/>
              <w:szCs w:val="20"/>
            </w:rPr>
          </w:rPrChange>
        </w:rPr>
        <w:t>prijímateľ vyhlási VO pred riadnym ukončením prvej ex-ante kontroly, pričom pri ďalšej kontrole RO zistí pri tomto VO nedostatky, ktoré majú alebo mohli mať vplyv na výsledok VO,</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11" w:author="Autor">
            <w:rPr>
              <w:rFonts w:asciiTheme="minorHAnsi" w:eastAsia="Times New Roman" w:hAnsiTheme="minorHAnsi" w:cs="Times New Roman"/>
              <w:sz w:val="20"/>
              <w:szCs w:val="20"/>
            </w:rPr>
          </w:rPrChange>
        </w:rPr>
        <w:pPrChange w:id="4612"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13" w:author="Autor">
            <w:rPr>
              <w:rFonts w:asciiTheme="minorHAnsi" w:eastAsia="Times New Roman" w:hAnsiTheme="minorHAnsi" w:cs="Times New Roman"/>
              <w:sz w:val="20"/>
              <w:szCs w:val="20"/>
            </w:rPr>
          </w:rPrChange>
        </w:rPr>
        <w:t>prijímateľ vyhlási VO po tom, ako mu RO písomne zamietol žiadosť o vykonanie prvej ex-ante kontroly (pozn. jedná sa o prípady, kedy je prijímateľ povinný požiadať o vykonanie ex-ante kontroly),</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14" w:author="Autor">
            <w:rPr>
              <w:rFonts w:asciiTheme="minorHAnsi" w:eastAsia="Times New Roman" w:hAnsiTheme="minorHAnsi" w:cs="Times New Roman"/>
              <w:sz w:val="20"/>
              <w:szCs w:val="20"/>
            </w:rPr>
          </w:rPrChange>
        </w:rPr>
        <w:pPrChange w:id="4615"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16" w:author="Autor">
            <w:rPr>
              <w:rFonts w:asciiTheme="minorHAnsi" w:eastAsia="Times New Roman" w:hAnsiTheme="minorHAnsi" w:cs="Times New Roman"/>
              <w:sz w:val="20"/>
              <w:szCs w:val="20"/>
            </w:rPr>
          </w:rPrChange>
        </w:rPr>
        <w:t xml:space="preserve">prijímateľ realizuje proces VO bez riadneho ukončenia iných ex-ante kontrol, ktoré si RO určil vo svojej riadiacej dokumentácii ako povinné, resp. toto realizované VO je v rozpore so závermi týchto kontrol, </w:t>
      </w:r>
    </w:p>
    <w:p w:rsidR="00FA65DB" w:rsidRPr="00622754" w:rsidRDefault="00FA65DB">
      <w:pPr>
        <w:pStyle w:val="Odsekzoznamu"/>
        <w:numPr>
          <w:ilvl w:val="0"/>
          <w:numId w:val="128"/>
        </w:numPr>
        <w:spacing w:before="120" w:after="120"/>
        <w:ind w:hanging="357"/>
        <w:contextualSpacing w:val="0"/>
        <w:jc w:val="both"/>
        <w:rPr>
          <w:rFonts w:ascii="Calibri" w:hAnsi="Calibri" w:cs="Times New Roman"/>
          <w:sz w:val="20"/>
          <w:szCs w:val="20"/>
          <w:rPrChange w:id="4617" w:author="Autor">
            <w:rPr>
              <w:rFonts w:asciiTheme="minorHAnsi" w:eastAsia="Times New Roman" w:hAnsiTheme="minorHAnsi" w:cs="Times New Roman"/>
              <w:sz w:val="20"/>
              <w:szCs w:val="20"/>
            </w:rPr>
          </w:rPrChange>
        </w:rPr>
        <w:pPrChange w:id="4618" w:author="Autor">
          <w:pPr>
            <w:numPr>
              <w:numId w:val="74"/>
            </w:numPr>
            <w:spacing w:before="120" w:after="120" w:line="240" w:lineRule="auto"/>
            <w:ind w:left="851" w:hanging="425"/>
            <w:jc w:val="both"/>
          </w:pPr>
        </w:pPrChange>
      </w:pPr>
      <w:r w:rsidRPr="00622754">
        <w:rPr>
          <w:rFonts w:ascii="Calibri" w:hAnsi="Calibri" w:cs="Times New Roman"/>
          <w:sz w:val="20"/>
          <w:szCs w:val="20"/>
          <w:rPrChange w:id="4619" w:author="Autor">
            <w:rPr>
              <w:rFonts w:asciiTheme="minorHAnsi" w:eastAsia="Times New Roman" w:hAnsiTheme="minorHAnsi" w:cs="Times New Roman"/>
              <w:sz w:val="20"/>
              <w:szCs w:val="20"/>
            </w:rPr>
          </w:rPrChange>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p>
    <w:p w:rsidR="00FA65DB" w:rsidRPr="00A72D99" w:rsidRDefault="00FA65DB">
      <w:pPr>
        <w:pStyle w:val="Odsekzoznamu"/>
        <w:numPr>
          <w:ilvl w:val="0"/>
          <w:numId w:val="213"/>
        </w:numPr>
        <w:spacing w:before="120" w:after="120"/>
        <w:ind w:hanging="437"/>
        <w:contextualSpacing w:val="0"/>
        <w:jc w:val="both"/>
        <w:rPr>
          <w:rFonts w:asciiTheme="minorHAnsi" w:eastAsia="Times New Roman" w:hAnsiTheme="minorHAnsi" w:cs="Times New Roman"/>
          <w:color w:val="1F497D" w:themeColor="text2"/>
          <w:szCs w:val="20"/>
        </w:rPr>
        <w:pPrChange w:id="4620" w:author="Autor">
          <w:pPr>
            <w:pStyle w:val="Odsekzoznamu"/>
            <w:numPr>
              <w:numId w:val="213"/>
            </w:numPr>
            <w:spacing w:before="120" w:after="120"/>
            <w:ind w:hanging="436"/>
            <w:jc w:val="both"/>
          </w:pPr>
        </w:pPrChange>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9C597D" w:rsidRDefault="007B5571">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Change w:id="4621" w:author="Autor">
          <w:pPr>
            <w:pStyle w:val="Odsekzoznamu"/>
            <w:numPr>
              <w:numId w:val="213"/>
            </w:numPr>
            <w:spacing w:before="120" w:after="120"/>
            <w:ind w:hanging="436"/>
            <w:jc w:val="both"/>
          </w:pPr>
        </w:pPrChange>
      </w:pPr>
      <w:r w:rsidRPr="009C597D">
        <w:rPr>
          <w:rFonts w:asciiTheme="minorHAnsi" w:eastAsia="Times New Roman" w:hAnsiTheme="minorHAnsi" w:cs="Times New Roman"/>
          <w:sz w:val="20"/>
          <w:szCs w:val="20"/>
        </w:rPr>
        <w:t xml:space="preserve">Pri určovaní ex-ante </w:t>
      </w:r>
      <w:r w:rsidR="00FA65DB">
        <w:rPr>
          <w:rFonts w:asciiTheme="minorHAnsi" w:eastAsia="Times New Roman" w:hAnsiTheme="minorHAnsi" w:cs="Times New Roman"/>
          <w:sz w:val="20"/>
          <w:szCs w:val="20"/>
        </w:rPr>
        <w:t>finančnej opravy</w:t>
      </w:r>
      <w:r w:rsidR="00FA65DB" w:rsidRPr="009C597D">
        <w:rPr>
          <w:rFonts w:asciiTheme="minorHAnsi" w:eastAsia="Times New Roman" w:hAnsiTheme="minorHAnsi" w:cs="Times New Roman"/>
          <w:sz w:val="20"/>
          <w:szCs w:val="20"/>
        </w:rPr>
        <w:t xml:space="preserve"> </w:t>
      </w:r>
      <w:r w:rsidRPr="009C597D">
        <w:rPr>
          <w:rFonts w:asciiTheme="minorHAnsi" w:eastAsia="Times New Roman" w:hAnsiTheme="minorHAnsi" w:cs="Times New Roman"/>
          <w:sz w:val="20"/>
          <w:szCs w:val="20"/>
        </w:rPr>
        <w:t>postupuje RO v súlade s kapitolou 3.3.7. Systému riadenia EŠIF a pravidlami uvedenými v MP CKO č. 5.</w:t>
      </w:r>
    </w:p>
    <w:p w:rsidR="007B5571" w:rsidRDefault="00FE04C8" w:rsidP="00757367">
      <w:pPr>
        <w:pStyle w:val="Nadpis2"/>
      </w:pPr>
      <w:bookmarkStart w:id="4622" w:name="_Toc498434344"/>
      <w:bookmarkStart w:id="4623" w:name="_Toc498434345"/>
      <w:bookmarkStart w:id="4624" w:name="_Toc498434346"/>
      <w:bookmarkStart w:id="4625" w:name="_Toc463593723"/>
      <w:bookmarkEnd w:id="4622"/>
      <w:bookmarkEnd w:id="4623"/>
      <w:bookmarkEnd w:id="4624"/>
      <w:del w:id="4626" w:author="Autor">
        <w:r w:rsidDel="003A6F02">
          <w:delText>5.4.3.</w:delText>
        </w:r>
      </w:del>
      <w:ins w:id="4627" w:author="Autor">
        <w:del w:id="4628" w:author="Autor">
          <w:r w:rsidR="003A6F02" w:rsidDel="0067489F">
            <w:delText xml:space="preserve">       </w:delText>
          </w:r>
        </w:del>
      </w:ins>
      <w:bookmarkStart w:id="4629" w:name="_Toc26798975"/>
      <w:r w:rsidR="00252342">
        <w:t xml:space="preserve">C) </w:t>
      </w:r>
      <w:r w:rsidR="007B5571" w:rsidRPr="00F575F5">
        <w:t xml:space="preserve">Ex-post </w:t>
      </w:r>
      <w:bookmarkEnd w:id="4625"/>
      <w:r w:rsidR="00D9364B" w:rsidRPr="00757367">
        <w:t>finančná</w:t>
      </w:r>
      <w:r w:rsidR="00D9364B">
        <w:t xml:space="preserve"> oprava</w:t>
      </w:r>
      <w:bookmarkEnd w:id="4629"/>
    </w:p>
    <w:p w:rsidR="00757367" w:rsidRPr="00757367" w:rsidDel="0067489F" w:rsidRDefault="00757367" w:rsidP="00757367">
      <w:pPr>
        <w:rPr>
          <w:del w:id="4630" w:author="Autor"/>
        </w:rPr>
      </w:pPr>
    </w:p>
    <w:p w:rsidR="007B5571" w:rsidRPr="00A72D99" w:rsidRDefault="00F12B2B">
      <w:pPr>
        <w:pStyle w:val="Odsekzoznamu"/>
        <w:numPr>
          <w:ilvl w:val="0"/>
          <w:numId w:val="76"/>
        </w:numPr>
        <w:spacing w:before="120" w:after="120"/>
        <w:ind w:left="721" w:hanging="437"/>
        <w:contextualSpacing w:val="0"/>
        <w:jc w:val="both"/>
        <w:rPr>
          <w:rFonts w:asciiTheme="minorHAnsi" w:hAnsiTheme="minorHAnsi"/>
          <w:sz w:val="20"/>
          <w:szCs w:val="20"/>
        </w:rPr>
        <w:pPrChange w:id="4631" w:author="Autor">
          <w:pPr>
            <w:pStyle w:val="Odsekzoznamu"/>
            <w:numPr>
              <w:numId w:val="76"/>
            </w:numPr>
            <w:ind w:hanging="436"/>
            <w:jc w:val="both"/>
          </w:pPr>
        </w:pPrChange>
      </w:pPr>
      <w:r w:rsidRPr="00F12B2B">
        <w:rPr>
          <w:rFonts w:asciiTheme="minorHAnsi" w:hAnsiTheme="minorHAnsi"/>
          <w:sz w:val="20"/>
          <w:szCs w:val="20"/>
        </w:rPr>
        <w:t xml:space="preserve">Ex post finančnú opravu aplikuje RO v prípade, ak pri kontrole VO zistí porušenie pravidiel a postupov verejného obstarávania, resp. porušenie legislatívy SR a EÚ, pričom už došlo k úhrade súvisiacich výdavkov v rámci ŽoP. </w:t>
      </w:r>
      <w:r>
        <w:rPr>
          <w:rFonts w:asciiTheme="minorHAnsi" w:hAnsiTheme="minorHAnsi"/>
          <w:sz w:val="20"/>
          <w:szCs w:val="20"/>
        </w:rPr>
        <w:t>V tomto prípade</w:t>
      </w:r>
      <w:r w:rsidRPr="00F12B2B">
        <w:rPr>
          <w:rFonts w:asciiTheme="minorHAnsi" w:hAnsiTheme="minorHAnsi"/>
          <w:sz w:val="20"/>
          <w:szCs w:val="20"/>
        </w:rPr>
        <w:t xml:space="preserve"> je RO povinný postupovať </w:t>
      </w:r>
      <w:r w:rsidRPr="00A72D99">
        <w:rPr>
          <w:rFonts w:asciiTheme="minorHAnsi" w:hAnsiTheme="minorHAnsi"/>
          <w:sz w:val="20"/>
          <w:szCs w:val="20"/>
        </w:rPr>
        <w:t xml:space="preserve">v súlade s kapitolou 3.3.7. Systému riadenia EŠIF </w:t>
      </w:r>
      <w:r>
        <w:rPr>
          <w:rFonts w:asciiTheme="minorHAnsi" w:hAnsiTheme="minorHAnsi"/>
          <w:sz w:val="20"/>
          <w:szCs w:val="20"/>
        </w:rPr>
        <w:t>a</w:t>
      </w:r>
      <w:r w:rsidRPr="00F12B2B">
        <w:rPr>
          <w:rFonts w:asciiTheme="minorHAnsi" w:hAnsiTheme="minorHAnsi"/>
          <w:sz w:val="20"/>
          <w:szCs w:val="20"/>
        </w:rPr>
        <w:t xml:space="preserve"> pri určení výšky % finančnej opravy </w:t>
      </w:r>
      <w:r>
        <w:rPr>
          <w:rFonts w:asciiTheme="minorHAnsi" w:hAnsiTheme="minorHAnsi"/>
          <w:sz w:val="20"/>
          <w:szCs w:val="20"/>
        </w:rPr>
        <w:t> sa riadi</w:t>
      </w:r>
      <w:r w:rsidRPr="00A72D99">
        <w:rPr>
          <w:rFonts w:asciiTheme="minorHAnsi" w:hAnsiTheme="minorHAnsi"/>
          <w:sz w:val="20"/>
          <w:szCs w:val="20"/>
        </w:rPr>
        <w:t> </w:t>
      </w:r>
      <w:r w:rsidRPr="00A72D99" w:rsidDel="00F12B2B">
        <w:rPr>
          <w:rFonts w:asciiTheme="minorHAnsi" w:hAnsiTheme="minorHAnsi"/>
          <w:sz w:val="20"/>
          <w:szCs w:val="20"/>
        </w:rPr>
        <w:t xml:space="preserve"> </w:t>
      </w:r>
      <w:r w:rsidR="007B5571" w:rsidRPr="00A72D99">
        <w:rPr>
          <w:rFonts w:asciiTheme="minorHAnsi" w:hAnsiTheme="minorHAnsi"/>
          <w:sz w:val="20"/>
          <w:szCs w:val="20"/>
        </w:rPr>
        <w:t>MP CKO č. 5.</w:t>
      </w:r>
    </w:p>
    <w:p w:rsidR="007B5571" w:rsidRPr="00884B5F" w:rsidRDefault="007B5571">
      <w:pPr>
        <w:pStyle w:val="Zkladntext"/>
        <w:numPr>
          <w:ilvl w:val="0"/>
          <w:numId w:val="76"/>
        </w:numPr>
        <w:spacing w:before="120" w:after="120" w:line="276" w:lineRule="auto"/>
        <w:ind w:left="721" w:hanging="437"/>
        <w:rPr>
          <w:rFonts w:asciiTheme="minorHAnsi" w:eastAsiaTheme="minorHAnsi" w:hAnsiTheme="minorHAnsi" w:cstheme="minorBidi"/>
          <w:sz w:val="20"/>
          <w:lang w:val="sk-SK"/>
        </w:rPr>
        <w:pPrChange w:id="4632" w:author="Autor">
          <w:pPr>
            <w:pStyle w:val="Zkladntext"/>
            <w:numPr>
              <w:numId w:val="76"/>
            </w:numPr>
            <w:ind w:left="720" w:hanging="436"/>
          </w:pPr>
        </w:pPrChange>
      </w:pPr>
      <w:r w:rsidRPr="00A72D99">
        <w:rPr>
          <w:rFonts w:asciiTheme="minorHAnsi" w:eastAsiaTheme="minorHAnsi" w:hAnsiTheme="minorHAnsi" w:cstheme="minorBidi"/>
          <w:sz w:val="20"/>
          <w:lang w:val="sk-SK"/>
        </w:rPr>
        <w:t xml:space="preserve">Zároveň RO postupuje podľa § 41 </w:t>
      </w:r>
      <w:r w:rsidR="00F12B2B">
        <w:rPr>
          <w:rFonts w:asciiTheme="minorHAnsi" w:eastAsiaTheme="minorHAnsi" w:hAnsiTheme="minorHAnsi" w:cstheme="minorBidi"/>
          <w:sz w:val="20"/>
          <w:lang w:val="sk-SK"/>
        </w:rPr>
        <w:t>a </w:t>
      </w:r>
      <w:r w:rsidR="00F12B2B" w:rsidRPr="00A72D99">
        <w:rPr>
          <w:rFonts w:asciiTheme="minorHAnsi" w:eastAsiaTheme="minorHAnsi" w:hAnsiTheme="minorHAnsi" w:cstheme="minorBidi"/>
          <w:sz w:val="20"/>
          <w:lang w:val="sk-SK"/>
        </w:rPr>
        <w:t>§</w:t>
      </w:r>
      <w:r w:rsidR="00F12B2B">
        <w:rPr>
          <w:rFonts w:asciiTheme="minorHAnsi" w:eastAsiaTheme="minorHAnsi" w:hAnsiTheme="minorHAnsi" w:cstheme="minorBidi"/>
          <w:sz w:val="20"/>
          <w:lang w:val="sk-SK"/>
        </w:rPr>
        <w:t>41</w:t>
      </w:r>
      <w:r w:rsidR="006D6BA7">
        <w:rPr>
          <w:rFonts w:asciiTheme="minorHAnsi" w:eastAsiaTheme="minorHAnsi" w:hAnsiTheme="minorHAnsi" w:cstheme="minorBidi"/>
          <w:sz w:val="20"/>
          <w:lang w:val="sk-SK"/>
        </w:rPr>
        <w:t xml:space="preserve"> </w:t>
      </w:r>
      <w:r w:rsidR="00F12B2B">
        <w:rPr>
          <w:rFonts w:asciiTheme="minorHAnsi" w:eastAsiaTheme="minorHAnsi" w:hAnsiTheme="minorHAnsi" w:cstheme="minorBidi"/>
          <w:sz w:val="20"/>
          <w:lang w:val="sk-SK"/>
        </w:rPr>
        <w:t xml:space="preserve">a </w:t>
      </w:r>
      <w:r w:rsidRPr="00A72D99">
        <w:rPr>
          <w:rFonts w:asciiTheme="minorHAnsi" w:eastAsiaTheme="minorHAnsi" w:hAnsiTheme="minorHAnsi" w:cstheme="minorBidi"/>
          <w:sz w:val="20"/>
          <w:lang w:val="sk-SK"/>
        </w:rPr>
        <w:t xml:space="preserve">zákona č. 292/2014 Z. z. o príspevku poskytovanom </w:t>
      </w:r>
      <w:ins w:id="4633" w:author="Autor">
        <w:r w:rsidR="00EF243A">
          <w:rPr>
            <w:rFonts w:asciiTheme="minorHAnsi" w:eastAsiaTheme="minorHAnsi" w:hAnsiTheme="minorHAnsi" w:cstheme="minorBidi"/>
            <w:sz w:val="20"/>
            <w:lang w:val="sk-SK"/>
          </w:rPr>
          <w:t xml:space="preserve"> </w:t>
        </w:r>
        <w:r w:rsidR="00EF243A">
          <w:rPr>
            <w:rFonts w:asciiTheme="minorHAnsi" w:eastAsiaTheme="minorHAnsi" w:hAnsiTheme="minorHAnsi" w:cstheme="minorBidi"/>
            <w:sz w:val="20"/>
            <w:lang w:val="sk-SK"/>
          </w:rPr>
          <w:br/>
        </w:r>
      </w:ins>
      <w:r w:rsidRPr="00884B5F">
        <w:rPr>
          <w:rFonts w:asciiTheme="minorHAnsi" w:eastAsiaTheme="minorHAnsi" w:hAnsiTheme="minorHAnsi" w:cstheme="minorBidi"/>
          <w:sz w:val="20"/>
          <w:lang w:val="sk-SK"/>
        </w:rPr>
        <w:t>z európskych štrukturálnych a investičných fondov a o zmene a doplnení niektorých zákonov.</w:t>
      </w:r>
    </w:p>
    <w:p w:rsidR="007B5571" w:rsidRDefault="00FE04C8">
      <w:pPr>
        <w:pStyle w:val="Nadpis1"/>
        <w:spacing w:after="120"/>
        <w:ind w:left="444" w:firstLine="708"/>
        <w:pPrChange w:id="4634" w:author="Autor">
          <w:pPr>
            <w:pStyle w:val="Nadpis1"/>
          </w:pPr>
        </w:pPrChange>
      </w:pPr>
      <w:bookmarkStart w:id="4635" w:name="_Toc463593724"/>
      <w:del w:id="4636" w:author="Autor">
        <w:r w:rsidRPr="00757367" w:rsidDel="003A6F02">
          <w:delText>6</w:delText>
        </w:r>
      </w:del>
      <w:bookmarkStart w:id="4637" w:name="_Toc26798976"/>
      <w:r w:rsidR="00252342" w:rsidRPr="00757367">
        <w:t>2</w:t>
      </w:r>
      <w:r w:rsidR="00757367" w:rsidRPr="00757367">
        <w:t>0</w:t>
      </w:r>
      <w:r w:rsidR="00252342" w:rsidRPr="00757367">
        <w:t xml:space="preserve">. </w:t>
      </w:r>
      <w:r w:rsidR="007B5571" w:rsidRPr="00757367">
        <w:t>Konflikt záujmov</w:t>
      </w:r>
      <w:bookmarkEnd w:id="4635"/>
      <w:bookmarkEnd w:id="4637"/>
    </w:p>
    <w:p w:rsidR="00757367" w:rsidRPr="00757367" w:rsidDel="007736F5" w:rsidRDefault="00757367">
      <w:pPr>
        <w:spacing w:before="120" w:after="120"/>
        <w:ind w:left="721" w:hanging="437"/>
        <w:rPr>
          <w:del w:id="4638" w:author="Autor"/>
        </w:rPr>
        <w:pPrChange w:id="4639" w:author="Autor">
          <w:pPr>
            <w:ind w:hanging="436"/>
          </w:pPr>
        </w:pPrChange>
      </w:pP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0" w:author="Autor">
          <w:pPr>
            <w:pStyle w:val="Odsekzoznamu"/>
            <w:numPr>
              <w:numId w:val="80"/>
            </w:numPr>
            <w:ind w:hanging="436"/>
            <w:jc w:val="both"/>
          </w:pPr>
        </w:pPrChange>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1" w:author="Autor">
          <w:pPr>
            <w:pStyle w:val="Odsekzoznamu"/>
            <w:numPr>
              <w:numId w:val="80"/>
            </w:numPr>
            <w:ind w:hanging="436"/>
            <w:jc w:val="both"/>
          </w:pPr>
        </w:pPrChange>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2" w:author="Autor">
          <w:pPr>
            <w:pStyle w:val="Odsekzoznamu"/>
            <w:numPr>
              <w:numId w:val="80"/>
            </w:numPr>
            <w:ind w:hanging="436"/>
            <w:jc w:val="both"/>
          </w:pPr>
        </w:pPrChange>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3" w:author="Autor">
          <w:pPr>
            <w:pStyle w:val="Odsekzoznamu"/>
            <w:numPr>
              <w:numId w:val="80"/>
            </w:numPr>
            <w:ind w:hanging="436"/>
            <w:jc w:val="both"/>
          </w:pPr>
        </w:pPrChange>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4" w:author="Autor">
          <w:pPr>
            <w:pStyle w:val="Odsekzoznamu"/>
            <w:numPr>
              <w:numId w:val="80"/>
            </w:numPr>
            <w:ind w:hanging="436"/>
            <w:jc w:val="both"/>
          </w:pPr>
        </w:pPrChange>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5" w:author="Autor">
          <w:pPr>
            <w:pStyle w:val="Odsekzoznamu"/>
            <w:numPr>
              <w:numId w:val="80"/>
            </w:numPr>
            <w:ind w:hanging="436"/>
            <w:jc w:val="both"/>
          </w:pPr>
        </w:pPrChange>
      </w:pPr>
      <w:r w:rsidRPr="00A72D99">
        <w:rPr>
          <w:rFonts w:asciiTheme="minorHAnsi" w:hAnsiTheme="minorHAnsi"/>
          <w:sz w:val="20"/>
          <w:szCs w:val="20"/>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46" w:author="Autor">
          <w:pPr>
            <w:pStyle w:val="Odsekzoznamu"/>
            <w:numPr>
              <w:numId w:val="80"/>
            </w:numPr>
            <w:ind w:hanging="436"/>
            <w:jc w:val="both"/>
          </w:pPr>
        </w:pPrChange>
      </w:pPr>
      <w:r w:rsidRPr="00A72D99">
        <w:rPr>
          <w:rFonts w:asciiTheme="minorHAnsi" w:hAnsiTheme="minorHAnsi"/>
          <w:sz w:val="20"/>
          <w:szCs w:val="20"/>
        </w:rPr>
        <w:t xml:space="preserve">RO požaduje, aby súčasťou dokumentácie každého VO predkladaného na RO bolo čestné vyhlásenie prijímateľa o vylúčení konfliktu záujmov z daného procesu VO. Záväzný vzor tohto prehlásenia je uvedený </w:t>
      </w:r>
      <w:r w:rsidRPr="00875725">
        <w:rPr>
          <w:rFonts w:asciiTheme="minorHAnsi" w:hAnsiTheme="minorHAnsi"/>
          <w:sz w:val="20"/>
          <w:szCs w:val="20"/>
        </w:rPr>
        <w:t xml:space="preserve">v  </w:t>
      </w:r>
      <w:r w:rsidR="00854BB5" w:rsidRPr="00730B03">
        <w:rPr>
          <w:rFonts w:asciiTheme="minorHAnsi" w:hAnsiTheme="minorHAnsi"/>
          <w:sz w:val="20"/>
          <w:szCs w:val="20"/>
        </w:rPr>
        <w:fldChar w:fldCharType="begin"/>
      </w:r>
      <w:r w:rsidR="00854BB5" w:rsidRPr="00875725">
        <w:rPr>
          <w:rFonts w:asciiTheme="minorHAnsi" w:hAnsiTheme="minorHAnsi"/>
          <w:sz w:val="20"/>
          <w:szCs w:val="20"/>
        </w:rPr>
        <w:instrText xml:space="preserve"> REF _Ref418020975  \* MERGEFORMAT </w:instrText>
      </w:r>
      <w:r w:rsidR="00854BB5" w:rsidRPr="00730B03">
        <w:rPr>
          <w:rFonts w:asciiTheme="minorHAnsi" w:hAnsiTheme="minorHAnsi"/>
          <w:sz w:val="20"/>
          <w:szCs w:val="20"/>
        </w:rPr>
        <w:fldChar w:fldCharType="separate"/>
      </w:r>
      <w:ins w:id="4647" w:author="Autor">
        <w:r w:rsidR="004927B2" w:rsidRPr="00E706C3">
          <w:rPr>
            <w:rFonts w:asciiTheme="minorHAnsi" w:hAnsiTheme="minorHAnsi"/>
            <w:sz w:val="20"/>
            <w:szCs w:val="20"/>
            <w:rPrChange w:id="4648" w:author="Autor">
              <w:rPr>
                <w:rFonts w:asciiTheme="minorHAnsi" w:hAnsiTheme="minorHAnsi"/>
                <w:color w:val="1F497D" w:themeColor="text2"/>
              </w:rPr>
            </w:rPrChange>
          </w:rPr>
          <w:t>Príloha č. 7 Čestné vyhlásenie prijímateľa o vylúčení konfliktu záujmov v procese VO</w:t>
        </w:r>
        <w:del w:id="4649" w:author="Autor">
          <w:r w:rsidR="00502B9B" w:rsidRPr="002611F9" w:rsidDel="004927B2">
            <w:rPr>
              <w:rFonts w:asciiTheme="minorHAnsi" w:hAnsiTheme="minorHAnsi"/>
              <w:sz w:val="20"/>
              <w:szCs w:val="20"/>
              <w:rPrChange w:id="4650" w:author="Autor">
                <w:rPr>
                  <w:rFonts w:asciiTheme="minorHAnsi" w:hAnsiTheme="minorHAnsi"/>
                  <w:color w:val="1F497D" w:themeColor="text2"/>
                </w:rPr>
              </w:rPrChange>
            </w:rPr>
            <w:delText>Príloha č. 7 Čestné vyhlásenie prijímateľa o vylúčení konfliktu záujmov v procese VO</w:delText>
          </w:r>
          <w:r w:rsidR="00930F80" w:rsidRPr="009E20EC" w:rsidDel="004927B2">
            <w:rPr>
              <w:rFonts w:asciiTheme="minorHAnsi" w:hAnsiTheme="minorHAnsi"/>
              <w:sz w:val="20"/>
              <w:szCs w:val="20"/>
              <w:rPrChange w:id="4651" w:author="Autor">
                <w:rPr>
                  <w:rFonts w:asciiTheme="minorHAnsi" w:hAnsiTheme="minorHAnsi"/>
                  <w:color w:val="1F497D" w:themeColor="text2"/>
                </w:rPr>
              </w:rPrChange>
            </w:rPr>
            <w:delText>Príloha č. 7 Čestné vyhlásenie prijímateľa o vylúčení konfliktu záujmov v procese VO</w:delText>
          </w:r>
        </w:del>
      </w:ins>
      <w:del w:id="4652" w:author="Autor">
        <w:r w:rsidR="001A3470" w:rsidRPr="001A3470" w:rsidDel="004927B2">
          <w:rPr>
            <w:rFonts w:asciiTheme="minorHAnsi" w:hAnsiTheme="minorHAnsi"/>
            <w:sz w:val="20"/>
            <w:szCs w:val="20"/>
          </w:rPr>
          <w:delText>Príloha č. 7 Čestné vyhlásenie prijímateľa o vylúčení konfliktu záujmov v procese VO</w:delText>
        </w:r>
      </w:del>
      <w:r w:rsidR="00854BB5" w:rsidRPr="00730B03">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pPr>
        <w:pStyle w:val="Odsekzoznamu"/>
        <w:numPr>
          <w:ilvl w:val="0"/>
          <w:numId w:val="80"/>
        </w:numPr>
        <w:spacing w:before="120" w:after="120"/>
        <w:ind w:left="721" w:hanging="437"/>
        <w:contextualSpacing w:val="0"/>
        <w:jc w:val="both"/>
        <w:rPr>
          <w:rFonts w:asciiTheme="minorHAnsi" w:hAnsiTheme="minorHAnsi"/>
          <w:sz w:val="20"/>
          <w:szCs w:val="20"/>
        </w:rPr>
        <w:pPrChange w:id="4653" w:author="Autor">
          <w:pPr>
            <w:pStyle w:val="Odsekzoznamu"/>
            <w:numPr>
              <w:numId w:val="80"/>
            </w:numPr>
            <w:ind w:hanging="436"/>
            <w:jc w:val="both"/>
          </w:pPr>
        </w:pPrChange>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Change w:id="4654" w:author="Autor">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PrChange>
      </w:tblPr>
      <w:tblGrid>
        <w:gridCol w:w="8788"/>
        <w:tblGridChange w:id="4655">
          <w:tblGrid>
            <w:gridCol w:w="8568"/>
          </w:tblGrid>
        </w:tblGridChange>
      </w:tblGrid>
      <w:tr w:rsidR="007B5571" w:rsidRPr="00B64CCB" w:rsidTr="006227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top w:val="none" w:sz="0" w:space="0" w:color="auto"/>
              <w:left w:val="none" w:sz="0" w:space="0" w:color="auto"/>
              <w:bottom w:val="none" w:sz="0" w:space="0" w:color="auto"/>
              <w:right w:val="none" w:sz="0" w:space="0" w:color="auto"/>
            </w:tcBorders>
            <w:shd w:val="clear" w:color="auto" w:fill="F79646" w:themeFill="accent6"/>
            <w:tcPrChange w:id="4656" w:author="Autor">
              <w:tcPr>
                <w:tcW w:w="8568" w:type="dxa"/>
                <w:tcBorders>
                  <w:top w:val="none" w:sz="0" w:space="0" w:color="auto"/>
                  <w:left w:val="none" w:sz="0" w:space="0" w:color="auto"/>
                  <w:bottom w:val="none" w:sz="0" w:space="0" w:color="auto"/>
                  <w:right w:val="none" w:sz="0" w:space="0" w:color="auto"/>
                </w:tcBorders>
                <w:shd w:val="clear" w:color="auto" w:fill="F79646" w:themeFill="accent6"/>
              </w:tcPr>
            </w:tcPrChange>
          </w:tcPr>
          <w:p w:rsidR="007B5571" w:rsidRPr="003305BD" w:rsidRDefault="007B5571" w:rsidP="007B5571">
            <w:pPr>
              <w:pStyle w:val="Odsekzoznamu"/>
              <w:ind w:left="0"/>
              <w:jc w:val="both"/>
              <w:cnfStyle w:val="101000000000" w:firstRow="1" w:lastRow="0" w:firstColumn="1" w:lastColumn="0" w:oddVBand="0" w:evenVBand="0" w:oddHBand="0" w:evenHBand="0" w:firstRowFirstColumn="0" w:firstRowLastColumn="0" w:lastRowFirstColumn="0" w:lastRowLastColumn="0"/>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622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Change w:id="4657" w:author="Autor">
              <w:tcPr>
                <w:tcW w:w="8568" w:type="dxa"/>
                <w:tcBorders>
                  <w:left w:val="none" w:sz="0" w:space="0" w:color="auto"/>
                  <w:right w:val="none" w:sz="0" w:space="0" w:color="auto"/>
                </w:tcBorders>
                <w:shd w:val="clear" w:color="auto" w:fill="FBD4B4" w:themeFill="accent6" w:themeFillTint="66"/>
              </w:tcPr>
            </w:tcPrChange>
          </w:tcPr>
          <w:p w:rsidR="007B5571" w:rsidRPr="003305BD" w:rsidRDefault="007B5571" w:rsidP="007B5571">
            <w:pPr>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622754">
        <w:tc>
          <w:tcPr>
            <w:cnfStyle w:val="001000000000" w:firstRow="0" w:lastRow="0" w:firstColumn="1" w:lastColumn="0" w:oddVBand="0" w:evenVBand="0" w:oddHBand="0" w:evenHBand="0" w:firstRowFirstColumn="0" w:firstRowLastColumn="0" w:lastRowFirstColumn="0" w:lastRowLastColumn="0"/>
            <w:tcW w:w="8788" w:type="dxa"/>
            <w:tcPrChange w:id="4658" w:author="Autor">
              <w:tcPr>
                <w:tcW w:w="8568" w:type="dxa"/>
              </w:tcPr>
            </w:tcPrChange>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622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Change w:id="4659" w:author="Autor">
              <w:tcPr>
                <w:tcW w:w="8568" w:type="dxa"/>
                <w:tcBorders>
                  <w:left w:val="none" w:sz="0" w:space="0" w:color="auto"/>
                  <w:right w:val="none" w:sz="0" w:space="0" w:color="auto"/>
                </w:tcBorders>
                <w:shd w:val="clear" w:color="auto" w:fill="FBD4B4" w:themeFill="accent6" w:themeFillTint="66"/>
              </w:tcPr>
            </w:tcPrChange>
          </w:tcPr>
          <w:p w:rsidR="007B5571" w:rsidRPr="003305BD" w:rsidRDefault="007B5571" w:rsidP="007B5571">
            <w:pPr>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3305BD">
              <w:rPr>
                <w:rFonts w:asciiTheme="minorHAnsi" w:hAnsiTheme="minorHAnsi"/>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r>
      <w:tr w:rsidR="007B5571" w:rsidRPr="00B64CCB" w:rsidTr="00622754">
        <w:tc>
          <w:tcPr>
            <w:cnfStyle w:val="001000000000" w:firstRow="0" w:lastRow="0" w:firstColumn="1" w:lastColumn="0" w:oddVBand="0" w:evenVBand="0" w:oddHBand="0" w:evenHBand="0" w:firstRowFirstColumn="0" w:firstRowLastColumn="0" w:lastRowFirstColumn="0" w:lastRowLastColumn="0"/>
            <w:tcW w:w="8788" w:type="dxa"/>
            <w:tcPrChange w:id="4660" w:author="Autor">
              <w:tcPr>
                <w:tcW w:w="8568" w:type="dxa"/>
              </w:tcPr>
            </w:tcPrChange>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622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Change w:id="4661" w:author="Autor">
              <w:tcPr>
                <w:tcW w:w="8568" w:type="dxa"/>
                <w:tcBorders>
                  <w:left w:val="none" w:sz="0" w:space="0" w:color="auto"/>
                  <w:right w:val="none" w:sz="0" w:space="0" w:color="auto"/>
                </w:tcBorders>
                <w:shd w:val="clear" w:color="auto" w:fill="FBD4B4" w:themeFill="accent6" w:themeFillTint="66"/>
              </w:tcPr>
            </w:tcPrChange>
          </w:tcPr>
          <w:p w:rsidR="007B5571" w:rsidRPr="003305BD" w:rsidRDefault="007B5571" w:rsidP="007B5571">
            <w:pPr>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622754">
        <w:tc>
          <w:tcPr>
            <w:cnfStyle w:val="001000000000" w:firstRow="0" w:lastRow="0" w:firstColumn="1" w:lastColumn="0" w:oddVBand="0" w:evenVBand="0" w:oddHBand="0" w:evenHBand="0" w:firstRowFirstColumn="0" w:firstRowLastColumn="0" w:lastRowFirstColumn="0" w:lastRowLastColumn="0"/>
            <w:tcW w:w="8788" w:type="dxa"/>
            <w:tcPrChange w:id="4662" w:author="Autor">
              <w:tcPr>
                <w:tcW w:w="8568" w:type="dxa"/>
              </w:tcPr>
            </w:tcPrChange>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622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Change w:id="4663" w:author="Autor">
              <w:tcPr>
                <w:tcW w:w="8568" w:type="dxa"/>
                <w:tcBorders>
                  <w:left w:val="none" w:sz="0" w:space="0" w:color="auto"/>
                  <w:right w:val="none" w:sz="0" w:space="0" w:color="auto"/>
                </w:tcBorders>
                <w:shd w:val="clear" w:color="auto" w:fill="FBD4B4" w:themeFill="accent6" w:themeFillTint="66"/>
              </w:tcPr>
            </w:tcPrChange>
          </w:tcPr>
          <w:p w:rsidR="007B5571" w:rsidRPr="003305BD" w:rsidRDefault="007B5571" w:rsidP="007B5571">
            <w:pPr>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rsidTr="00622754">
        <w:tc>
          <w:tcPr>
            <w:cnfStyle w:val="001000000000" w:firstRow="0" w:lastRow="0" w:firstColumn="1" w:lastColumn="0" w:oddVBand="0" w:evenVBand="0" w:oddHBand="0" w:evenHBand="0" w:firstRowFirstColumn="0" w:firstRowLastColumn="0" w:lastRowFirstColumn="0" w:lastRowLastColumn="0"/>
            <w:tcW w:w="8788" w:type="dxa"/>
            <w:tcPrChange w:id="4664" w:author="Autor">
              <w:tcPr>
                <w:tcW w:w="8568" w:type="dxa"/>
              </w:tcPr>
            </w:tcPrChange>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622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Change w:id="4665" w:author="Autor">
              <w:tcPr>
                <w:tcW w:w="8568" w:type="dxa"/>
                <w:tcBorders>
                  <w:left w:val="none" w:sz="0" w:space="0" w:color="auto"/>
                  <w:right w:val="none" w:sz="0" w:space="0" w:color="auto"/>
                </w:tcBorders>
                <w:shd w:val="clear" w:color="auto" w:fill="FBD4B4" w:themeFill="accent6" w:themeFillTint="66"/>
              </w:tcPr>
            </w:tcPrChange>
          </w:tcPr>
          <w:p w:rsidR="007B5571" w:rsidRPr="003305BD" w:rsidRDefault="007B5571" w:rsidP="007B5571">
            <w:pPr>
              <w:keepNext/>
              <w:keepLines/>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p>
        </w:tc>
      </w:tr>
    </w:tbl>
    <w:p w:rsidR="00B62CC3" w:rsidRPr="00757367" w:rsidRDefault="00FE04C8">
      <w:pPr>
        <w:pStyle w:val="Nadpis1"/>
        <w:spacing w:after="120"/>
        <w:ind w:left="444" w:firstLine="708"/>
        <w:pPrChange w:id="4666" w:author="Autor">
          <w:pPr>
            <w:pStyle w:val="Nadpis1"/>
          </w:pPr>
        </w:pPrChange>
      </w:pPr>
      <w:del w:id="4667" w:author="Autor">
        <w:r w:rsidRPr="00757367" w:rsidDel="003A6F02">
          <w:delText>7</w:delText>
        </w:r>
      </w:del>
      <w:bookmarkStart w:id="4668" w:name="_Toc26798977"/>
      <w:r w:rsidR="00252342" w:rsidRPr="00757367">
        <w:t>2</w:t>
      </w:r>
      <w:r w:rsidR="00757367" w:rsidRPr="00757367">
        <w:t>1</w:t>
      </w:r>
      <w:r w:rsidR="00252342" w:rsidRPr="00757367">
        <w:t xml:space="preserve">. </w:t>
      </w:r>
      <w:r w:rsidR="00B62CC3" w:rsidRPr="00757367">
        <w:t>Prílohy príručky</w:t>
      </w:r>
      <w:bookmarkEnd w:id="4668"/>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r w:rsidR="0029193A">
        <w:rPr>
          <w:rFonts w:asciiTheme="minorHAnsi" w:hAnsiTheme="minorHAnsi"/>
          <w:color w:val="1F497D" w:themeColor="text2"/>
          <w:lang w:val="sk-SK"/>
        </w:rPr>
        <w:t xml:space="preserve"> </w:t>
      </w:r>
      <w:ins w:id="4669" w:author="Autor">
        <w:r w:rsidR="008253D6">
          <w:rPr>
            <w:rFonts w:asciiTheme="minorHAnsi" w:hAnsiTheme="minorHAnsi"/>
            <w:color w:val="1F497D" w:themeColor="text2"/>
            <w:lang w:val="sk-SK"/>
          </w:rPr>
          <w:t>(platí aj pre výnimky podľa ZVO)</w:t>
        </w:r>
      </w:ins>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E81A23">
        <w:rPr>
          <w:rFonts w:asciiTheme="minorHAnsi" w:hAnsiTheme="minorHAnsi"/>
          <w:color w:val="1F497D" w:themeColor="text2"/>
          <w:lang w:val="sk-SK"/>
        </w:rPr>
        <w:t>30</w:t>
      </w:r>
      <w:r w:rsidRPr="00F575F5">
        <w:rPr>
          <w:rFonts w:asciiTheme="minorHAnsi" w:hAnsiTheme="minorHAnsi"/>
          <w:color w:val="1F497D" w:themeColor="text2"/>
          <w:lang w:val="sk-SK"/>
        </w:rPr>
        <w:t> 000 EUR</w:t>
      </w:r>
    </w:p>
    <w:p w:rsidR="008253D6" w:rsidRDefault="00E27D14">
      <w:pPr>
        <w:pStyle w:val="Zkladntext"/>
        <w:spacing w:before="0" w:after="0"/>
        <w:rPr>
          <w:ins w:id="4670" w:author="Autor"/>
          <w:rFonts w:asciiTheme="minorHAnsi" w:hAnsiTheme="minorHAnsi"/>
          <w:color w:val="1F497D" w:themeColor="text2"/>
          <w:lang w:val="sk-SK"/>
        </w:rPr>
        <w:pPrChange w:id="4671" w:author="Autor">
          <w:pPr>
            <w:pStyle w:val="Zkladntext"/>
          </w:pPr>
        </w:pPrChange>
      </w:pPr>
      <w:r w:rsidRPr="00F575F5">
        <w:rPr>
          <w:rFonts w:asciiTheme="minorHAnsi" w:hAnsiTheme="minorHAnsi"/>
          <w:color w:val="1F497D" w:themeColor="text2"/>
          <w:lang w:val="sk-SK"/>
        </w:rPr>
        <w:t>Príloha č.</w:t>
      </w:r>
      <w:r w:rsidR="00E81A23">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 xml:space="preserve">Čestné vyhlásenie prijímateľa k úplnosti a súladu predkladanej dokumentácie </w:t>
      </w:r>
    </w:p>
    <w:p w:rsidR="00B62CC3" w:rsidRPr="00F575F5" w:rsidRDefault="008253D6">
      <w:pPr>
        <w:pStyle w:val="Zkladntext"/>
        <w:spacing w:before="0" w:after="0"/>
        <w:rPr>
          <w:rFonts w:asciiTheme="minorHAnsi" w:hAnsiTheme="minorHAnsi"/>
          <w:color w:val="1F497D" w:themeColor="text2"/>
          <w:lang w:val="sk-SK"/>
        </w:rPr>
        <w:pPrChange w:id="4672" w:author="Autor">
          <w:pPr>
            <w:pStyle w:val="Zkladntext"/>
          </w:pPr>
        </w:pPrChange>
      </w:pPr>
      <w:ins w:id="4673" w:author="Autor">
        <w:r>
          <w:rPr>
            <w:rFonts w:asciiTheme="minorHAnsi" w:hAnsiTheme="minorHAnsi"/>
            <w:color w:val="1F497D" w:themeColor="text2"/>
            <w:lang w:val="sk-SK"/>
          </w:rPr>
          <w:t xml:space="preserve">                      </w:t>
        </w:r>
      </w:ins>
      <w:r w:rsidR="00B62CC3" w:rsidRPr="00F575F5">
        <w:rPr>
          <w:rFonts w:asciiTheme="minorHAnsi" w:hAnsiTheme="minorHAnsi"/>
          <w:color w:val="1F497D" w:themeColor="text2"/>
          <w:lang w:val="sk-SK"/>
        </w:rPr>
        <w:t>VO s originálnou dokumentáciou</w:t>
      </w:r>
    </w:p>
    <w:p w:rsidR="00B62CC3" w:rsidRPr="00F575F5" w:rsidRDefault="00E27D14" w:rsidP="00495B98">
      <w:pPr>
        <w:pStyle w:val="Zkladntext"/>
        <w:rPr>
          <w:rFonts w:asciiTheme="minorHAnsi" w:hAnsiTheme="minorHAnsi"/>
          <w:color w:val="1F497D" w:themeColor="text2"/>
          <w:lang w:val="sk-SK"/>
        </w:rPr>
      </w:pPr>
      <w:bookmarkStart w:id="4674" w:name="_Ref418020975"/>
      <w:bookmarkStart w:id="4675" w:name="_Ref418020987"/>
      <w:bookmarkStart w:id="4676" w:name="_Ref418021052"/>
      <w:bookmarkStart w:id="4677" w:name="_Ref418021057"/>
      <w:bookmarkStart w:id="4678" w:name="_Ref418021061"/>
      <w:bookmarkStart w:id="4679"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4674"/>
      <w:bookmarkEnd w:id="4675"/>
      <w:bookmarkEnd w:id="4676"/>
      <w:bookmarkEnd w:id="4677"/>
      <w:bookmarkEnd w:id="4678"/>
      <w:bookmarkEnd w:id="4679"/>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r w:rsidRPr="00A45749">
        <w:rPr>
          <w:rFonts w:asciiTheme="minorHAnsi" w:hAnsiTheme="minorHAnsi"/>
          <w:color w:val="1F497D" w:themeColor="text2"/>
        </w:rPr>
        <w:t>vzor</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4680"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4681" w:name="_Toc26798978"/>
      <w:r w:rsidRPr="00F575F5">
        <w:rPr>
          <w:rFonts w:asciiTheme="minorHAnsi" w:hAnsiTheme="minorHAnsi"/>
          <w:color w:val="1F497D" w:themeColor="text2"/>
        </w:rPr>
        <w:t>Príloha č. 1 Vzorový formulár na určenie PHZ</w:t>
      </w:r>
      <w:bookmarkEnd w:id="4680"/>
      <w:bookmarkEnd w:id="4681"/>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7"/>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9"/>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určená podľa § 6 zákona č. 343/2015 Z.</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dodávateľa, ktorý predložil ponuku</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ponuky relevantná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link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na tento zdroj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relevantná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4682" w:name="_Ref418070004"/>
    </w:p>
    <w:p w:rsidR="00E27D14" w:rsidRPr="00F575F5" w:rsidRDefault="00E27D14" w:rsidP="00495B98">
      <w:pPr>
        <w:pStyle w:val="Nadpis2"/>
        <w:jc w:val="both"/>
        <w:rPr>
          <w:rFonts w:asciiTheme="minorHAnsi" w:hAnsiTheme="minorHAnsi"/>
          <w:color w:val="1F497D" w:themeColor="text2"/>
        </w:rPr>
      </w:pPr>
      <w:bookmarkStart w:id="4683" w:name="_Toc26798979"/>
      <w:r w:rsidRPr="00F575F5">
        <w:rPr>
          <w:rFonts w:asciiTheme="minorHAnsi" w:hAnsiTheme="minorHAnsi"/>
          <w:color w:val="1F497D" w:themeColor="text2"/>
        </w:rPr>
        <w:t>Príloha č. 2 Vzor zápisnice z vyhodnotenia podmienok účasti</w:t>
      </w:r>
      <w:bookmarkEnd w:id="4682"/>
      <w:bookmarkEnd w:id="4683"/>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2"/>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9"/>
        <w:gridCol w:w="2384"/>
        <w:gridCol w:w="2388"/>
        <w:gridCol w:w="2110"/>
      </w:tblGrid>
      <w:tr w:rsidR="00BF2FB5" w:rsidRPr="00840C9D" w:rsidTr="00BF2FB5">
        <w:tc>
          <w:tcPr>
            <w:tcW w:w="995"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Záver posúdenia </w:t>
            </w:r>
          </w:p>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(napr. plnil/nesplnil/</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8"/>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9"/>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4684" w:name="_Ref418070151"/>
      <w:bookmarkStart w:id="4685" w:name="_Toc26798980"/>
      <w:r w:rsidRPr="00F575F5">
        <w:rPr>
          <w:rFonts w:asciiTheme="minorHAnsi" w:hAnsiTheme="minorHAnsi"/>
          <w:color w:val="1F497D" w:themeColor="text2"/>
        </w:rPr>
        <w:t>Príloha č. 3 Vzor zápisnice z vyhodnotenia ponúk</w:t>
      </w:r>
      <w:bookmarkEnd w:id="4684"/>
      <w:bookmarkEnd w:id="468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0"/>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1"/>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3"/>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Návrh kritéria </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vyhodnotenie ponúk predložené uchádzačom</w:t>
            </w:r>
          </w:p>
        </w:tc>
        <w:tc>
          <w:tcPr>
            <w:tcW w:w="1984"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4686"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4687" w:name="_Toc26798981"/>
      <w:r w:rsidRPr="00F575F5">
        <w:rPr>
          <w:rFonts w:asciiTheme="minorHAnsi" w:hAnsiTheme="minorHAnsi"/>
          <w:color w:val="1F497D" w:themeColor="text2"/>
        </w:rPr>
        <w:t>Príloha č. 4 Záznam z prieskumu trhu</w:t>
      </w:r>
      <w:bookmarkEnd w:id="4686"/>
      <w:r w:rsidRPr="00F575F5">
        <w:rPr>
          <w:rFonts w:asciiTheme="minorHAnsi" w:hAnsiTheme="minorHAnsi"/>
          <w:color w:val="1F497D" w:themeColor="text2"/>
        </w:rPr>
        <w:t xml:space="preserve"> </w:t>
      </w:r>
      <w:r w:rsidR="00FF66D4">
        <w:rPr>
          <w:rFonts w:asciiTheme="minorHAnsi" w:hAnsiTheme="minorHAnsi"/>
          <w:color w:val="1F497D" w:themeColor="text2"/>
        </w:rPr>
        <w:t>(platí aj pre výnimky zo ZVO)</w:t>
      </w:r>
      <w:bookmarkEnd w:id="4687"/>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0E7742" w:rsidRPr="00A72D99" w:rsidRDefault="000E7742"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Pr>
          <w:rFonts w:asciiTheme="minorHAnsi" w:hAnsiTheme="minorHAnsi" w:cs="Times New Roman"/>
          <w:color w:val="1F497D" w:themeColor="text2"/>
          <w:sz w:val="20"/>
          <w:szCs w:val="20"/>
        </w:rPr>
        <w:t xml:space="preserve">Výnimka zo ZVO (uviesť presné ustanovenie § 1 ods. 2 až 14 ZVO):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0E7742" w:rsidRPr="000E7742" w:rsidRDefault="00157B79" w:rsidP="000E7742">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673"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(áno/nie)</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4D4577" w:rsidRDefault="004D4577" w:rsidP="004D4577">
      <w:pPr>
        <w:pStyle w:val="Odsekzoznamu"/>
        <w:spacing w:after="160"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a sídlo uchádzača, ktorý predložil ponuku</w:t>
            </w:r>
          </w:p>
        </w:tc>
        <w:tc>
          <w:tcPr>
            <w:tcW w:w="1750"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0"/>
            </w:r>
          </w:p>
        </w:tc>
        <w:tc>
          <w:tcPr>
            <w:tcW w:w="19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0E7742" w:rsidRDefault="000E7742" w:rsidP="00157B79">
      <w:pPr>
        <w:pStyle w:val="Odsekzoznamu"/>
        <w:spacing w:line="360" w:lineRule="auto"/>
        <w:jc w:val="both"/>
        <w:rPr>
          <w:rFonts w:asciiTheme="minorHAnsi" w:hAnsiTheme="minorHAnsi" w:cs="Times New Roman"/>
          <w:color w:val="1F497D" w:themeColor="text2"/>
          <w:sz w:val="20"/>
          <w:szCs w:val="20"/>
        </w:rPr>
      </w:pPr>
    </w:p>
    <w:p w:rsidR="00157B7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w:t>
      </w:r>
    </w:p>
    <w:p w:rsid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A72D99" w:rsidRDefault="000E7742"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w:t>
            </w:r>
          </w:p>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tento zdroj</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4688" w:name="_Ref418074111"/>
      <w:bookmarkStart w:id="4689" w:name="_Toc26798982"/>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8407B7">
        <w:rPr>
          <w:rFonts w:asciiTheme="minorHAnsi" w:hAnsiTheme="minorHAnsi"/>
          <w:color w:val="1F497D" w:themeColor="text2"/>
        </w:rPr>
        <w:t>30</w:t>
      </w:r>
      <w:r w:rsidR="00AD1131" w:rsidRPr="00F575F5">
        <w:rPr>
          <w:rFonts w:asciiTheme="minorHAnsi" w:hAnsiTheme="minorHAnsi"/>
          <w:color w:val="1F497D" w:themeColor="text2"/>
        </w:rPr>
        <w:t xml:space="preserve">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4688"/>
      <w:bookmarkEnd w:id="4689"/>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30"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4690" w:name="_Ref418074365"/>
      <w:bookmarkStart w:id="4691" w:name="_Toc26798983"/>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4690"/>
      <w:bookmarkEnd w:id="4691"/>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2"/>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4"/>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 xml:space="preserve">je úplná, kompletná a je totožná </w:t>
      </w:r>
      <w:r w:rsidR="008C1FB1">
        <w:rPr>
          <w:rFonts w:asciiTheme="minorHAnsi" w:hAnsiTheme="minorHAnsi" w:cs="Times New Roman"/>
          <w:b/>
          <w:color w:val="1F497D" w:themeColor="text2"/>
        </w:rPr>
        <w:t xml:space="preserve"> </w:t>
      </w:r>
      <w:r w:rsidR="008C1FB1">
        <w:rPr>
          <w:rFonts w:asciiTheme="minorHAnsi" w:hAnsiTheme="minorHAnsi" w:cs="Times New Roman"/>
          <w:b/>
          <w:color w:val="1F497D" w:themeColor="text2"/>
        </w:rPr>
        <w:br/>
      </w:r>
      <w:r w:rsidRPr="00A72D99">
        <w:rPr>
          <w:rFonts w:asciiTheme="minorHAnsi" w:hAnsiTheme="minorHAnsi" w:cs="Times New Roman"/>
          <w:b/>
          <w:color w:val="1F497D" w:themeColor="text2"/>
        </w:rPr>
        <w:t>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4692" w:name="_Ref418075273"/>
      <w:bookmarkStart w:id="4693" w:name="_Toc26798984"/>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4692"/>
      <w:bookmarkEnd w:id="4693"/>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5"/>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6"/>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r w:rsidRPr="00A72D99">
        <w:rPr>
          <w:rFonts w:asciiTheme="minorHAnsi" w:eastAsia="Times New Roman" w:hAnsiTheme="minorHAnsi" w:cs="Times New Roman"/>
          <w:color w:val="1F497D" w:themeColor="text2"/>
          <w:szCs w:val="20"/>
          <w:lang w:val="en-US"/>
        </w:rPr>
        <w:t>Kompletný zoznam predkladanej dokumentácie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4694" w:name="_Ref418070524"/>
      <w:bookmarkStart w:id="4695" w:name="_Ref418074070"/>
      <w:bookmarkStart w:id="4696" w:name="_Toc26798985"/>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4694"/>
      <w:bookmarkEnd w:id="4695"/>
      <w:bookmarkEnd w:id="4696"/>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57"/>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58"/>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64"/>
        <w:gridCol w:w="3529"/>
        <w:gridCol w:w="5195"/>
      </w:tblGrid>
      <w:tr w:rsidR="000139AF" w:rsidRPr="00255BE3" w:rsidTr="00C46173">
        <w:trPr>
          <w:jc w:val="center"/>
        </w:trPr>
        <w:tc>
          <w:tcPr>
            <w:tcW w:w="567" w:type="dxa"/>
            <w:shd w:val="clear" w:color="auto" w:fill="F19B61"/>
          </w:tcPr>
          <w:p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(bid rotation)</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Neúspešný uchádzač je zazmluvnený úspešným uchádzačom ako subdodávateľ</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(cover bidding)</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ponuku s podmienkami, ktoré sú pre verejného obstarávateľa neakceptovateľné, resp. v rozpore so súťažnými podkladmi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8</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(bid suppresion)</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e-aukciách alebo pri zákazkách zadávaných s využitím elektronického trhoviska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niekoľko ponúk (alebo akýchkoľvek iných dokumentov, napr. žiadosti o vysvetlenie súťažných podkladov) je posielaných z rovnakej emailovej adresy, z rovnakého faxového čísla alebo naraz prostredníctvom jedného kuriéra,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rsidR="000139AF" w:rsidRDefault="000139AF"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4697" w:name="_Toc26798986"/>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4697"/>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00264A75">
        <w:rPr>
          <w:rFonts w:asciiTheme="minorHAnsi" w:hAnsiTheme="minorHAnsi"/>
          <w:sz w:val="20"/>
          <w:szCs w:val="20"/>
          <w:u w:val="single"/>
        </w:rPr>
        <w:t xml:space="preserve">názov </w:t>
      </w:r>
      <w:r w:rsidRPr="00A72D99">
        <w:rPr>
          <w:rFonts w:asciiTheme="minorHAnsi" w:hAnsiTheme="minorHAnsi"/>
          <w:sz w:val="20"/>
          <w:szCs w:val="20"/>
          <w:u w:val="single"/>
        </w:rPr>
        <w:t>zákazky a stupeň kontroly (ex ante,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Change w:id="4698">
          <w:tblGrid>
            <w:gridCol w:w="5387"/>
            <w:gridCol w:w="3713"/>
          </w:tblGrid>
        </w:tblGridChange>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699" w:author="Autor">
                <w:pPr/>
              </w:pPrChange>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00" w:author="Autor">
                <w:pPr/>
              </w:pPrChange>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01" w:author="Autor">
                <w:pPr/>
              </w:pPrChange>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02" w:author="Autor">
                <w:pPr/>
              </w:pPrChange>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03" w:author="Autor">
                <w:pPr/>
              </w:pPrChange>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pPr>
              <w:spacing w:line="240" w:lineRule="auto"/>
              <w:rPr>
                <w:rFonts w:asciiTheme="minorHAnsi" w:hAnsiTheme="minorHAnsi"/>
                <w:color w:val="000000"/>
                <w:sz w:val="20"/>
                <w:szCs w:val="20"/>
              </w:rPr>
              <w:pPrChange w:id="4704" w:author="Autor">
                <w:pPr/>
              </w:pPrChange>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B67DAD">
        <w:trPr>
          <w:trHeight w:hRule="exact" w:val="59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1A744E" w:rsidRDefault="00734F19" w:rsidP="008253D6">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rsidR="00734F19" w:rsidRPr="00A76132" w:rsidRDefault="00132D51" w:rsidP="0074186C">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05" w:author="Autor">
            <w:tblPrEx>
              <w:tblW w:w="4899" w:type="pct"/>
              <w:tblInd w:w="108" w:type="dxa"/>
              <w:tblLook w:val="0000" w:firstRow="0" w:lastRow="0" w:firstColumn="0" w:lastColumn="0" w:noHBand="0" w:noVBand="0"/>
            </w:tblPrEx>
          </w:tblPrExChange>
        </w:tblPrEx>
        <w:trPr>
          <w:trHeight w:hRule="exact" w:val="560"/>
          <w:trPrChange w:id="4706" w:author="Autor">
            <w:trPr>
              <w:trHeight w:hRule="exact" w:val="587"/>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07"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pPr>
              <w:spacing w:line="240" w:lineRule="auto"/>
              <w:rPr>
                <w:rFonts w:asciiTheme="minorHAnsi" w:hAnsiTheme="minorHAnsi"/>
                <w:color w:val="000000"/>
                <w:sz w:val="20"/>
                <w:szCs w:val="20"/>
              </w:rPr>
              <w:pPrChange w:id="4708" w:author="Autor">
                <w:pPr/>
              </w:pPrChange>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Change w:id="4709"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10" w:author="Autor">
            <w:tblPrEx>
              <w:tblW w:w="4899" w:type="pct"/>
              <w:tblInd w:w="108" w:type="dxa"/>
              <w:tblLook w:val="0000" w:firstRow="0" w:lastRow="0" w:firstColumn="0" w:lastColumn="0" w:noHBand="0" w:noVBand="0"/>
            </w:tblPrEx>
          </w:tblPrExChange>
        </w:tblPrEx>
        <w:trPr>
          <w:trHeight w:hRule="exact" w:val="1561"/>
          <w:trPrChange w:id="4711" w:author="Autor">
            <w:trPr>
              <w:trHeight w:hRule="exact" w:val="852"/>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12"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Default="006B524A">
            <w:pPr>
              <w:spacing w:after="0" w:line="240" w:lineRule="auto"/>
              <w:rPr>
                <w:ins w:id="4713" w:author="Autor"/>
                <w:rFonts w:asciiTheme="minorHAnsi" w:hAnsiTheme="minorHAnsi"/>
                <w:color w:val="000000"/>
                <w:sz w:val="20"/>
                <w:szCs w:val="20"/>
              </w:rPr>
              <w:pPrChange w:id="4714" w:author="Autor">
                <w:pPr/>
              </w:pPrChange>
            </w:pPr>
            <w:r>
              <w:rPr>
                <w:rFonts w:asciiTheme="minorHAnsi" w:hAnsiTheme="minorHAnsi"/>
                <w:color w:val="000000"/>
                <w:sz w:val="20"/>
                <w:szCs w:val="20"/>
              </w:rPr>
              <w:t xml:space="preserve">Postup vo VO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ins w:id="4715" w:author="Autor">
              <w:r w:rsidR="008253D6">
                <w:rPr>
                  <w:rFonts w:asciiTheme="minorHAnsi" w:hAnsiTheme="minorHAnsi"/>
                  <w:color w:val="000000"/>
                  <w:sz w:val="20"/>
                  <w:szCs w:val="20"/>
                </w:rPr>
                <w:t xml:space="preserve"> </w:t>
              </w:r>
            </w:ins>
          </w:p>
          <w:p w:rsidR="008253D6" w:rsidRDefault="008253D6">
            <w:pPr>
              <w:spacing w:after="0" w:line="240" w:lineRule="auto"/>
              <w:rPr>
                <w:ins w:id="4716" w:author="Autor"/>
                <w:rFonts w:asciiTheme="minorHAnsi" w:hAnsiTheme="minorHAnsi"/>
                <w:color w:val="000000"/>
                <w:sz w:val="20"/>
                <w:szCs w:val="20"/>
              </w:rPr>
              <w:pPrChange w:id="4717" w:author="Autor">
                <w:pPr/>
              </w:pPrChange>
            </w:pPr>
            <w:ins w:id="4718" w:author="Autor">
              <w:r>
                <w:rPr>
                  <w:rFonts w:asciiTheme="minorHAnsi" w:hAnsiTheme="minorHAnsi"/>
                  <w:color w:val="000000"/>
                  <w:sz w:val="20"/>
                  <w:szCs w:val="20"/>
                </w:rPr>
                <w:t xml:space="preserve">alebo </w:t>
              </w:r>
            </w:ins>
          </w:p>
          <w:p w:rsidR="008253D6" w:rsidRDefault="008253D6">
            <w:pPr>
              <w:spacing w:line="240" w:lineRule="auto"/>
              <w:rPr>
                <w:ins w:id="4719" w:author="Autor"/>
                <w:rFonts w:asciiTheme="minorHAnsi" w:hAnsiTheme="minorHAnsi"/>
                <w:color w:val="000000"/>
                <w:sz w:val="20"/>
                <w:szCs w:val="20"/>
              </w:rPr>
              <w:pPrChange w:id="4720" w:author="Autor">
                <w:pPr/>
              </w:pPrChange>
            </w:pPr>
            <w:ins w:id="4721" w:author="Autor">
              <w:r>
                <w:rPr>
                  <w:rFonts w:asciiTheme="minorHAnsi" w:hAnsiTheme="minorHAnsi"/>
                  <w:color w:val="000000"/>
                  <w:sz w:val="20"/>
                  <w:szCs w:val="20"/>
                </w:rPr>
                <w:t>Výnimka podľa § 1 ods. 2 až 14 (uviesť presne odkaz na použité ustanovenie)</w:t>
              </w:r>
            </w:ins>
          </w:p>
          <w:p w:rsidR="008253D6" w:rsidRDefault="008253D6">
            <w:pPr>
              <w:spacing w:line="240" w:lineRule="auto"/>
              <w:rPr>
                <w:ins w:id="4722" w:author="Autor"/>
                <w:rFonts w:asciiTheme="minorHAnsi" w:hAnsiTheme="minorHAnsi"/>
                <w:color w:val="000000"/>
                <w:sz w:val="20"/>
                <w:szCs w:val="20"/>
              </w:rPr>
              <w:pPrChange w:id="4723" w:author="Autor">
                <w:pPr/>
              </w:pPrChange>
            </w:pPr>
          </w:p>
          <w:p w:rsidR="008253D6" w:rsidRPr="00A76132" w:rsidRDefault="008253D6">
            <w:pPr>
              <w:spacing w:line="240" w:lineRule="auto"/>
              <w:rPr>
                <w:rFonts w:asciiTheme="minorHAnsi" w:hAnsiTheme="minorHAnsi"/>
                <w:color w:val="000000"/>
                <w:sz w:val="20"/>
                <w:szCs w:val="20"/>
              </w:rPr>
              <w:pPrChange w:id="4724" w:author="Autor">
                <w:pPr/>
              </w:pPrChange>
            </w:pPr>
          </w:p>
        </w:tc>
        <w:tc>
          <w:tcPr>
            <w:tcW w:w="2040" w:type="pct"/>
            <w:tcBorders>
              <w:top w:val="single" w:sz="6" w:space="0" w:color="auto"/>
              <w:left w:val="single" w:sz="6" w:space="0" w:color="auto"/>
              <w:bottom w:val="single" w:sz="6" w:space="0" w:color="auto"/>
              <w:right w:val="single" w:sz="6" w:space="0" w:color="auto"/>
            </w:tcBorders>
            <w:vAlign w:val="center"/>
            <w:tcPrChange w:id="4725"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26" w:author="Autor">
            <w:tblPrEx>
              <w:tblW w:w="4899" w:type="pct"/>
              <w:tblInd w:w="108" w:type="dxa"/>
              <w:tblLook w:val="0000" w:firstRow="0" w:lastRow="0" w:firstColumn="0" w:lastColumn="0" w:noHBand="0" w:noVBand="0"/>
            </w:tblPrEx>
          </w:tblPrExChange>
        </w:tblPrEx>
        <w:trPr>
          <w:trHeight w:hRule="exact" w:val="717"/>
          <w:trPrChange w:id="4727" w:author="Autor">
            <w:trPr>
              <w:trHeight w:hRule="exact" w:val="963"/>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28"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132D51">
            <w:pPr>
              <w:spacing w:line="240" w:lineRule="auto"/>
              <w:rPr>
                <w:rFonts w:asciiTheme="minorHAnsi" w:hAnsiTheme="minorHAnsi"/>
                <w:color w:val="000000"/>
                <w:sz w:val="20"/>
                <w:szCs w:val="20"/>
              </w:rPr>
              <w:pPrChange w:id="4729" w:author="Autor">
                <w:pPr/>
              </w:pPrChange>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Change w:id="4730"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31" w:author="Autor">
                <w:pPr/>
              </w:pPrChange>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(napr. ex ante,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32" w:author="Autor">
                <w:pPr/>
              </w:pPrChange>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8253D6">
        <w:tblPrEx>
          <w:tblW w:w="4899" w:type="pct"/>
          <w:tblInd w:w="108" w:type="dxa"/>
          <w:tblLook w:val="0000" w:firstRow="0" w:lastRow="0" w:firstColumn="0" w:lastColumn="0" w:noHBand="0" w:noVBand="0"/>
          <w:tblPrExChange w:id="4733" w:author="Autor">
            <w:tblPrEx>
              <w:tblW w:w="4899" w:type="pct"/>
              <w:tblInd w:w="108" w:type="dxa"/>
              <w:tblLook w:val="0000" w:firstRow="0" w:lastRow="0" w:firstColumn="0" w:lastColumn="0" w:noHBand="0" w:noVBand="0"/>
            </w:tblPrEx>
          </w:tblPrExChange>
        </w:tblPrEx>
        <w:trPr>
          <w:trHeight w:hRule="exact" w:val="735"/>
          <w:trPrChange w:id="4734" w:author="Autor">
            <w:trPr>
              <w:trHeight w:hRule="exact" w:val="92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35"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550DC1" w:rsidRPr="00A76132" w:rsidRDefault="00550DC1">
            <w:pPr>
              <w:spacing w:line="240" w:lineRule="auto"/>
              <w:rPr>
                <w:rFonts w:asciiTheme="minorHAnsi" w:hAnsiTheme="minorHAnsi"/>
                <w:color w:val="000000"/>
                <w:sz w:val="20"/>
                <w:szCs w:val="20"/>
              </w:rPr>
              <w:pPrChange w:id="4736" w:author="Autor">
                <w:pPr/>
              </w:pPrChange>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Change w:id="4737"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38" w:author="Autor">
                <w:pPr/>
              </w:pPrChange>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39" w:author="Autor">
                <w:pPr/>
              </w:pPrChange>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40" w:author="Autor">
                <w:pPr/>
              </w:pPrChange>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41" w:author="Autor">
                <w:pPr/>
              </w:pPrChange>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42" w:author="Autor">
                <w:pPr/>
              </w:pPrChange>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43" w:author="Autor">
                <w:pPr/>
              </w:pPrChange>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44" w:author="Autor">
                <w:pPr/>
              </w:pPrChange>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45" w:author="Autor">
            <w:tblPrEx>
              <w:tblW w:w="4899" w:type="pct"/>
              <w:tblInd w:w="108" w:type="dxa"/>
              <w:tblLook w:val="0000" w:firstRow="0" w:lastRow="0" w:firstColumn="0" w:lastColumn="0" w:noHBand="0" w:noVBand="0"/>
            </w:tblPrEx>
          </w:tblPrExChange>
        </w:tblPrEx>
        <w:trPr>
          <w:trHeight w:hRule="exact" w:val="276"/>
          <w:trPrChange w:id="4746" w:author="Autor">
            <w:trPr>
              <w:trHeight w:hRule="exact" w:val="456"/>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47"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pPr>
              <w:spacing w:line="240" w:lineRule="auto"/>
              <w:rPr>
                <w:rFonts w:asciiTheme="minorHAnsi" w:hAnsiTheme="minorHAnsi"/>
                <w:color w:val="000000"/>
                <w:sz w:val="20"/>
                <w:szCs w:val="20"/>
              </w:rPr>
              <w:pPrChange w:id="4748" w:author="Autor">
                <w:pPr/>
              </w:pPrChange>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Change w:id="4749"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50" w:author="Autor">
            <w:tblPrEx>
              <w:tblW w:w="4899" w:type="pct"/>
              <w:tblInd w:w="108" w:type="dxa"/>
              <w:tblLook w:val="0000" w:firstRow="0" w:lastRow="0" w:firstColumn="0" w:lastColumn="0" w:noHBand="0" w:noVBand="0"/>
            </w:tblPrEx>
          </w:tblPrExChange>
        </w:tblPrEx>
        <w:trPr>
          <w:trHeight w:hRule="exact" w:val="564"/>
          <w:trPrChange w:id="4751" w:author="Autor">
            <w:trPr>
              <w:trHeight w:hRule="exact" w:val="730"/>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52"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6B524A">
            <w:pPr>
              <w:spacing w:line="240" w:lineRule="auto"/>
              <w:rPr>
                <w:rFonts w:asciiTheme="minorHAnsi" w:hAnsiTheme="minorHAnsi"/>
                <w:color w:val="000000"/>
                <w:sz w:val="20"/>
                <w:szCs w:val="20"/>
              </w:rPr>
              <w:pPrChange w:id="4753" w:author="Autor">
                <w:pPr/>
              </w:pPrChange>
            </w:pPr>
            <w:r>
              <w:rPr>
                <w:rFonts w:asciiTheme="minorHAnsi" w:hAnsiTheme="minorHAnsi"/>
                <w:color w:val="000000"/>
                <w:sz w:val="20"/>
                <w:szCs w:val="20"/>
              </w:rPr>
              <w:t>Odkaz (l</w:t>
            </w:r>
            <w:r w:rsidR="00734F19" w:rsidRPr="00A76132">
              <w:rPr>
                <w:rFonts w:asciiTheme="minorHAnsi" w:hAnsiTheme="minorHAnsi"/>
                <w:color w:val="000000"/>
                <w:sz w:val="20"/>
                <w:szCs w:val="20"/>
              </w:rPr>
              <w:t xml:space="preserve">ink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zverejnenú zmluvu s</w:t>
            </w:r>
            <w:del w:id="4754" w:author="Autor">
              <w:r w:rsidDel="008253D6">
                <w:rPr>
                  <w:rFonts w:asciiTheme="minorHAnsi" w:hAnsiTheme="minorHAnsi"/>
                  <w:color w:val="000000"/>
                  <w:sz w:val="20"/>
                  <w:szCs w:val="20"/>
                </w:rPr>
                <w:delText> </w:delText>
              </w:r>
            </w:del>
            <w:ins w:id="4755" w:author="Autor">
              <w:r w:rsidR="008253D6">
                <w:rPr>
                  <w:rFonts w:asciiTheme="minorHAnsi" w:hAnsiTheme="minorHAnsi"/>
                  <w:color w:val="000000"/>
                  <w:sz w:val="20"/>
                  <w:szCs w:val="20"/>
                </w:rPr>
                <w:t> </w:t>
              </w:r>
            </w:ins>
            <w:r>
              <w:rPr>
                <w:rFonts w:asciiTheme="minorHAnsi" w:hAnsiTheme="minorHAnsi"/>
                <w:color w:val="000000"/>
                <w:sz w:val="20"/>
                <w:szCs w:val="20"/>
              </w:rPr>
              <w:t>dodávateľom</w:t>
            </w:r>
            <w:ins w:id="4756" w:author="Autor">
              <w:r w:rsidR="008253D6">
                <w:rPr>
                  <w:rFonts w:asciiTheme="minorHAnsi" w:hAnsiTheme="minorHAnsi"/>
                  <w:color w:val="000000"/>
                  <w:sz w:val="20"/>
                  <w:szCs w:val="20"/>
                </w:rPr>
                <w:t xml:space="preserve">                             </w:t>
              </w:r>
            </w:ins>
            <w:r>
              <w:rPr>
                <w:rFonts w:asciiTheme="minorHAnsi" w:hAnsiTheme="minorHAnsi"/>
                <w:color w:val="000000"/>
                <w:sz w:val="20"/>
                <w:szCs w:val="20"/>
              </w:rPr>
              <w:t xml:space="preserve">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Change w:id="4757"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pPr>
              <w:spacing w:line="240" w:lineRule="auto"/>
              <w:rPr>
                <w:rFonts w:asciiTheme="minorHAnsi" w:hAnsiTheme="minorHAnsi"/>
                <w:color w:val="000000"/>
                <w:sz w:val="20"/>
                <w:szCs w:val="20"/>
              </w:rPr>
              <w:pPrChange w:id="4758" w:author="Autor">
                <w:pPr/>
              </w:pPrChange>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8253D6">
        <w:tblPrEx>
          <w:tblW w:w="4899" w:type="pct"/>
          <w:tblInd w:w="108" w:type="dxa"/>
          <w:tblLook w:val="0000" w:firstRow="0" w:lastRow="0" w:firstColumn="0" w:lastColumn="0" w:noHBand="0" w:noVBand="0"/>
          <w:tblPrExChange w:id="4759" w:author="Autor">
            <w:tblPrEx>
              <w:tblW w:w="4899" w:type="pct"/>
              <w:tblInd w:w="108" w:type="dxa"/>
              <w:tblLook w:val="0000" w:firstRow="0" w:lastRow="0" w:firstColumn="0" w:lastColumn="0" w:noHBand="0" w:noVBand="0"/>
            </w:tblPrEx>
          </w:tblPrExChange>
        </w:tblPrEx>
        <w:trPr>
          <w:trHeight w:hRule="exact" w:val="447"/>
          <w:trPrChange w:id="4760" w:author="Autor">
            <w:trPr>
              <w:trHeight w:hRule="exact" w:val="556"/>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61"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6B524A" w:rsidRPr="00A76132" w:rsidRDefault="006B524A">
            <w:pPr>
              <w:spacing w:line="240" w:lineRule="auto"/>
              <w:rPr>
                <w:rFonts w:asciiTheme="minorHAnsi" w:hAnsiTheme="minorHAnsi"/>
                <w:color w:val="000000"/>
                <w:sz w:val="20"/>
                <w:szCs w:val="20"/>
              </w:rPr>
              <w:pPrChange w:id="4762" w:author="Autor">
                <w:pPr/>
              </w:pPrChange>
            </w:pPr>
            <w:r>
              <w:rPr>
                <w:rFonts w:asciiTheme="minorHAnsi" w:hAnsiTheme="minorHAnsi"/>
                <w:color w:val="000000"/>
                <w:sz w:val="20"/>
                <w:szCs w:val="20"/>
              </w:rPr>
              <w:t>Odkaz (link)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Change w:id="4763" w:author="Autor">
              <w:tcPr>
                <w:tcW w:w="2040" w:type="pct"/>
                <w:tcBorders>
                  <w:top w:val="single" w:sz="6" w:space="0" w:color="auto"/>
                  <w:left w:val="single" w:sz="6" w:space="0" w:color="auto"/>
                  <w:bottom w:val="single" w:sz="6" w:space="0" w:color="auto"/>
                  <w:right w:val="single" w:sz="6" w:space="0" w:color="auto"/>
                </w:tcBorders>
                <w:shd w:val="clear" w:color="auto" w:fill="auto"/>
                <w:vAlign w:val="center"/>
              </w:tcPr>
            </w:tcPrChange>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64" w:author="Autor">
                <w:pPr/>
              </w:pPrChange>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spacing w:line="240" w:lineRule="auto"/>
              <w:rPr>
                <w:rFonts w:asciiTheme="minorHAnsi" w:hAnsiTheme="minorHAnsi"/>
                <w:color w:val="000000"/>
                <w:sz w:val="20"/>
                <w:szCs w:val="20"/>
              </w:rPr>
              <w:pPrChange w:id="4765" w:author="Autor">
                <w:pPr/>
              </w:pPrChange>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8253D6">
        <w:tblPrEx>
          <w:tblW w:w="4899" w:type="pct"/>
          <w:tblInd w:w="108" w:type="dxa"/>
          <w:tblLook w:val="0000" w:firstRow="0" w:lastRow="0" w:firstColumn="0" w:lastColumn="0" w:noHBand="0" w:noVBand="0"/>
          <w:tblPrExChange w:id="4766" w:author="Autor">
            <w:tblPrEx>
              <w:tblW w:w="4899" w:type="pct"/>
              <w:tblInd w:w="108" w:type="dxa"/>
              <w:tblLook w:val="0000" w:firstRow="0" w:lastRow="0" w:firstColumn="0" w:lastColumn="0" w:noHBand="0" w:noVBand="0"/>
            </w:tblPrEx>
          </w:tblPrExChange>
        </w:tblPrEx>
        <w:trPr>
          <w:trHeight w:hRule="exact" w:val="446"/>
          <w:trPrChange w:id="4767" w:author="Autor">
            <w:trPr>
              <w:trHeight w:hRule="exact" w:val="640"/>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768"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pPr>
              <w:spacing w:line="240" w:lineRule="auto"/>
              <w:rPr>
                <w:rFonts w:asciiTheme="minorHAnsi" w:hAnsiTheme="minorHAnsi"/>
                <w:color w:val="000000"/>
                <w:sz w:val="20"/>
                <w:szCs w:val="20"/>
              </w:rPr>
              <w:pPrChange w:id="4769" w:author="Autor">
                <w:pPr/>
              </w:pPrChange>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pPr>
              <w:spacing w:line="240" w:lineRule="auto"/>
              <w:rPr>
                <w:rFonts w:asciiTheme="minorHAnsi" w:hAnsiTheme="minorHAnsi"/>
                <w:color w:val="000000"/>
                <w:sz w:val="20"/>
                <w:szCs w:val="20"/>
              </w:rPr>
              <w:pPrChange w:id="4770" w:author="Autor">
                <w:pPr/>
              </w:pPrChange>
            </w:pPr>
          </w:p>
        </w:tc>
        <w:tc>
          <w:tcPr>
            <w:tcW w:w="2040" w:type="pct"/>
            <w:tcBorders>
              <w:top w:val="single" w:sz="6" w:space="0" w:color="auto"/>
              <w:left w:val="single" w:sz="6" w:space="0" w:color="auto"/>
              <w:bottom w:val="single" w:sz="4" w:space="0" w:color="auto"/>
              <w:right w:val="single" w:sz="6" w:space="0" w:color="auto"/>
            </w:tcBorders>
            <w:vAlign w:val="center"/>
            <w:tcPrChange w:id="4771" w:author="Autor">
              <w:tcPr>
                <w:tcW w:w="2040" w:type="pct"/>
                <w:tcBorders>
                  <w:top w:val="single" w:sz="6" w:space="0" w:color="auto"/>
                  <w:left w:val="single" w:sz="6" w:space="0" w:color="auto"/>
                  <w:bottom w:val="single" w:sz="4"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pPr>
        <w:numPr>
          <w:ilvl w:val="0"/>
          <w:numId w:val="187"/>
        </w:numPr>
        <w:spacing w:line="240" w:lineRule="auto"/>
        <w:contextualSpacing/>
        <w:jc w:val="both"/>
        <w:rPr>
          <w:rFonts w:ascii="Calibri" w:eastAsia="Calibri" w:hAnsi="Calibri" w:cs="Times New Roman"/>
          <w:sz w:val="20"/>
          <w:szCs w:val="20"/>
        </w:rPr>
        <w:pPrChange w:id="4772" w:author="Autor">
          <w:pPr>
            <w:numPr>
              <w:numId w:val="187"/>
            </w:numPr>
            <w:ind w:left="786" w:hanging="360"/>
            <w:contextualSpacing/>
            <w:jc w:val="both"/>
          </w:pPr>
        </w:pPrChange>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pPr>
        <w:numPr>
          <w:ilvl w:val="0"/>
          <w:numId w:val="187"/>
        </w:numPr>
        <w:spacing w:line="240" w:lineRule="auto"/>
        <w:contextualSpacing/>
        <w:jc w:val="both"/>
        <w:rPr>
          <w:rFonts w:ascii="Calibri" w:eastAsia="Calibri" w:hAnsi="Calibri" w:cs="Times New Roman"/>
          <w:sz w:val="20"/>
          <w:szCs w:val="20"/>
        </w:rPr>
        <w:pPrChange w:id="4773" w:author="Autor">
          <w:pPr>
            <w:numPr>
              <w:numId w:val="187"/>
            </w:numPr>
            <w:ind w:left="786" w:hanging="360"/>
            <w:contextualSpacing/>
            <w:jc w:val="both"/>
          </w:pPr>
        </w:pPrChange>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pPr>
        <w:spacing w:line="240" w:lineRule="auto"/>
        <w:ind w:left="786"/>
        <w:contextualSpacing/>
        <w:jc w:val="both"/>
        <w:rPr>
          <w:rFonts w:ascii="Calibri" w:eastAsia="Calibri" w:hAnsi="Calibri" w:cs="Times New Roman"/>
          <w:sz w:val="20"/>
          <w:szCs w:val="20"/>
        </w:rPr>
        <w:pPrChange w:id="4774" w:author="Autor">
          <w:pPr>
            <w:ind w:left="786"/>
            <w:contextualSpacing/>
            <w:jc w:val="both"/>
          </w:pPr>
        </w:pPrChange>
      </w:pPr>
      <w:r w:rsidRPr="006B524A">
        <w:rPr>
          <w:rFonts w:ascii="Calibri" w:eastAsia="Calibri" w:hAnsi="Calibri" w:cs="Times New Roman"/>
          <w:sz w:val="20"/>
          <w:szCs w:val="20"/>
        </w:rPr>
        <w:t xml:space="preserve">predloženej dokumentácie s jej originálom – </w:t>
      </w:r>
      <w:del w:id="4775" w:author="Autor">
        <w:r w:rsidRPr="006B524A" w:rsidDel="008253D6">
          <w:rPr>
            <w:rFonts w:ascii="Calibri" w:eastAsia="Calibri" w:hAnsi="Calibri" w:cs="Times New Roman"/>
            <w:b/>
            <w:sz w:val="20"/>
            <w:szCs w:val="20"/>
          </w:rPr>
          <w:delText>viď</w:delText>
        </w:r>
      </w:del>
      <w:ins w:id="4776" w:author="Autor">
        <w:r w:rsidR="008253D6">
          <w:rPr>
            <w:rFonts w:ascii="Calibri" w:eastAsia="Calibri" w:hAnsi="Calibri" w:cs="Times New Roman"/>
            <w:b/>
            <w:sz w:val="20"/>
            <w:szCs w:val="20"/>
          </w:rPr>
          <w:t>pozri</w:t>
        </w:r>
      </w:ins>
      <w:r w:rsidRPr="006B524A">
        <w:rPr>
          <w:rFonts w:ascii="Calibri" w:eastAsia="Calibri" w:hAnsi="Calibri" w:cs="Times New Roman"/>
          <w:b/>
          <w:sz w:val="20"/>
          <w:szCs w:val="20"/>
        </w:rPr>
        <w:t xml:space="preserve"> vzor v Prílohe č. </w:t>
      </w:r>
      <w:r w:rsidR="002C5B25">
        <w:rPr>
          <w:rFonts w:ascii="Calibri" w:eastAsia="Calibri" w:hAnsi="Calibri" w:cs="Times New Roman"/>
          <w:b/>
          <w:sz w:val="20"/>
          <w:szCs w:val="20"/>
        </w:rPr>
        <w:t>6</w:t>
      </w:r>
      <w:r w:rsidRPr="006B524A">
        <w:rPr>
          <w:rFonts w:ascii="Calibri" w:eastAsia="Calibri" w:hAnsi="Calibri" w:cs="Times New Roman"/>
          <w:b/>
          <w:sz w:val="20"/>
          <w:szCs w:val="20"/>
        </w:rPr>
        <w:t xml:space="preserve"> tejto príručky</w:t>
      </w:r>
      <w:r w:rsidRPr="006B524A">
        <w:rPr>
          <w:rFonts w:ascii="Calibri" w:eastAsia="Calibri" w:hAnsi="Calibri" w:cs="Times New Roman"/>
          <w:sz w:val="20"/>
          <w:szCs w:val="20"/>
        </w:rPr>
        <w:t>;</w:t>
      </w:r>
    </w:p>
    <w:p w:rsidR="006B524A" w:rsidRPr="006B524A" w:rsidRDefault="006B524A">
      <w:pPr>
        <w:numPr>
          <w:ilvl w:val="0"/>
          <w:numId w:val="187"/>
        </w:numPr>
        <w:spacing w:line="240" w:lineRule="auto"/>
        <w:contextualSpacing/>
        <w:jc w:val="both"/>
        <w:rPr>
          <w:rFonts w:ascii="Calibri" w:eastAsia="Calibri" w:hAnsi="Calibri" w:cs="Times New Roman"/>
          <w:b/>
          <w:sz w:val="20"/>
          <w:szCs w:val="20"/>
        </w:rPr>
        <w:pPrChange w:id="4777" w:author="Autor">
          <w:pPr>
            <w:numPr>
              <w:numId w:val="187"/>
            </w:numPr>
            <w:ind w:left="786" w:hanging="360"/>
            <w:contextualSpacing/>
            <w:jc w:val="both"/>
          </w:pPr>
        </w:pPrChange>
      </w:pPr>
      <w:r w:rsidRPr="006B524A">
        <w:rPr>
          <w:rFonts w:ascii="Calibri" w:eastAsia="Calibri" w:hAnsi="Calibri" w:cs="Times New Roman"/>
          <w:sz w:val="20"/>
          <w:szCs w:val="20"/>
        </w:rPr>
        <w:t xml:space="preserve">Čestné vyhlásenie prijímateľa o vylúčení konfliktu záujmov v procese VO – </w:t>
      </w:r>
      <w:del w:id="4778" w:author="Autor">
        <w:r w:rsidRPr="006B524A" w:rsidDel="008253D6">
          <w:rPr>
            <w:rFonts w:ascii="Calibri" w:eastAsia="Calibri" w:hAnsi="Calibri" w:cs="Times New Roman"/>
            <w:b/>
            <w:sz w:val="20"/>
            <w:szCs w:val="20"/>
          </w:rPr>
          <w:delText>viď</w:delText>
        </w:r>
      </w:del>
      <w:ins w:id="4779" w:author="Autor">
        <w:r w:rsidR="008253D6">
          <w:rPr>
            <w:rFonts w:ascii="Calibri" w:eastAsia="Calibri" w:hAnsi="Calibri" w:cs="Times New Roman"/>
            <w:b/>
            <w:sz w:val="20"/>
            <w:szCs w:val="20"/>
          </w:rPr>
          <w:t>pozri</w:t>
        </w:r>
      </w:ins>
      <w:r w:rsidRPr="006B524A">
        <w:rPr>
          <w:rFonts w:ascii="Calibri" w:eastAsia="Calibri" w:hAnsi="Calibri" w:cs="Times New Roman"/>
          <w:b/>
          <w:sz w:val="20"/>
          <w:szCs w:val="20"/>
        </w:rPr>
        <w:t xml:space="preserve"> vzor v Prílohe     </w:t>
      </w:r>
    </w:p>
    <w:p w:rsidR="006B524A" w:rsidRPr="006B524A" w:rsidRDefault="006B524A">
      <w:pPr>
        <w:spacing w:line="240" w:lineRule="auto"/>
        <w:ind w:left="786"/>
        <w:contextualSpacing/>
        <w:jc w:val="both"/>
        <w:rPr>
          <w:rFonts w:ascii="Calibri" w:eastAsia="Calibri" w:hAnsi="Calibri" w:cs="Times New Roman"/>
          <w:b/>
          <w:sz w:val="20"/>
          <w:szCs w:val="20"/>
        </w:rPr>
        <w:pPrChange w:id="4780" w:author="Autor">
          <w:pPr>
            <w:ind w:left="786"/>
            <w:contextualSpacing/>
            <w:jc w:val="both"/>
          </w:pPr>
        </w:pPrChange>
      </w:pPr>
      <w:r w:rsidRPr="006B524A">
        <w:rPr>
          <w:rFonts w:ascii="Calibri" w:eastAsia="Calibri" w:hAnsi="Calibri" w:cs="Times New Roman"/>
          <w:b/>
          <w:sz w:val="20"/>
          <w:szCs w:val="20"/>
        </w:rPr>
        <w:t xml:space="preserve">č. </w:t>
      </w:r>
      <w:r w:rsidR="002C5B25">
        <w:rPr>
          <w:rFonts w:ascii="Calibri" w:eastAsia="Calibri" w:hAnsi="Calibri" w:cs="Times New Roman"/>
          <w:b/>
          <w:sz w:val="20"/>
          <w:szCs w:val="20"/>
        </w:rPr>
        <w:t>7</w:t>
      </w:r>
      <w:r w:rsidRPr="006B524A">
        <w:rPr>
          <w:rFonts w:ascii="Calibri" w:eastAsia="Calibri" w:hAnsi="Calibri" w:cs="Times New Roman"/>
          <w:b/>
          <w:sz w:val="20"/>
          <w:szCs w:val="20"/>
        </w:rPr>
        <w:t xml:space="preserve"> tejto príručky; </w:t>
      </w:r>
    </w:p>
    <w:p w:rsidR="006B524A" w:rsidRPr="006B524A" w:rsidRDefault="006B524A">
      <w:pPr>
        <w:numPr>
          <w:ilvl w:val="0"/>
          <w:numId w:val="187"/>
        </w:numPr>
        <w:spacing w:line="240" w:lineRule="auto"/>
        <w:contextualSpacing/>
        <w:jc w:val="both"/>
        <w:rPr>
          <w:rFonts w:ascii="Calibri" w:eastAsia="Calibri" w:hAnsi="Calibri" w:cs="Times New Roman"/>
          <w:b/>
          <w:sz w:val="20"/>
          <w:szCs w:val="20"/>
        </w:rPr>
        <w:pPrChange w:id="4781" w:author="Autor">
          <w:pPr>
            <w:numPr>
              <w:numId w:val="187"/>
            </w:numPr>
            <w:ind w:left="786" w:hanging="360"/>
            <w:contextualSpacing/>
            <w:jc w:val="both"/>
          </w:pPr>
        </w:pPrChange>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pPr>
        <w:numPr>
          <w:ilvl w:val="0"/>
          <w:numId w:val="187"/>
        </w:numPr>
        <w:spacing w:line="240" w:lineRule="auto"/>
        <w:contextualSpacing/>
        <w:jc w:val="both"/>
        <w:rPr>
          <w:rFonts w:ascii="Calibri" w:eastAsia="Calibri" w:hAnsi="Calibri" w:cs="Times New Roman"/>
          <w:sz w:val="20"/>
          <w:szCs w:val="20"/>
        </w:rPr>
        <w:pPrChange w:id="4782" w:author="Autor">
          <w:pPr>
            <w:numPr>
              <w:numId w:val="187"/>
            </w:numPr>
            <w:ind w:left="786" w:hanging="360"/>
            <w:contextualSpacing/>
            <w:jc w:val="both"/>
          </w:pPr>
        </w:pPrChange>
      </w:pPr>
      <w:r w:rsidRPr="006B524A">
        <w:rPr>
          <w:rFonts w:ascii="Calibri" w:eastAsia="Calibri" w:hAnsi="Calibri" w:cs="Times New Roman"/>
          <w:sz w:val="20"/>
          <w:szCs w:val="20"/>
        </w:rPr>
        <w:t>Prevodníková tabuľka,  ktorá deklaruje súlad výdavkov zákazky podľa rozpočtu, ktorý je výsledkom verejného obstarávania (uvedené v objednávke, zmluve, rámcovej  dohode a pod.) s výdavkami  jednotlivých aktivít podľa rozpočtu</w:t>
      </w:r>
      <w:ins w:id="4783" w:author="Autor">
        <w:r w:rsidR="002A28A4">
          <w:rPr>
            <w:rFonts w:ascii="Calibri" w:eastAsia="Calibri" w:hAnsi="Calibri" w:cs="Times New Roman"/>
            <w:sz w:val="20"/>
            <w:szCs w:val="20"/>
          </w:rPr>
          <w:t xml:space="preserve"> (skupina výdavkov, rozpočtová položka)</w:t>
        </w:r>
      </w:ins>
      <w:r w:rsidRPr="006B524A">
        <w:rPr>
          <w:rFonts w:ascii="Calibri" w:eastAsia="Calibri" w:hAnsi="Calibri" w:cs="Times New Roman"/>
          <w:sz w:val="20"/>
          <w:szCs w:val="20"/>
        </w:rPr>
        <w:t xml:space="preserve">, ktorý je súčasťou Zmluvy </w:t>
      </w:r>
      <w:del w:id="4784" w:author="Autor">
        <w:r w:rsidRPr="006B524A" w:rsidDel="002A28A4">
          <w:rPr>
            <w:rFonts w:ascii="Calibri" w:eastAsia="Calibri" w:hAnsi="Calibri" w:cs="Times New Roman"/>
            <w:sz w:val="20"/>
            <w:szCs w:val="20"/>
          </w:rPr>
          <w:delText xml:space="preserve"> </w:delText>
        </w:r>
        <w:r w:rsidRPr="006B524A" w:rsidDel="002A28A4">
          <w:rPr>
            <w:rFonts w:ascii="Calibri" w:eastAsia="Calibri" w:hAnsi="Calibri" w:cs="Times New Roman"/>
            <w:sz w:val="20"/>
            <w:szCs w:val="20"/>
          </w:rPr>
          <w:br/>
        </w:r>
      </w:del>
      <w:r w:rsidRPr="006B524A">
        <w:rPr>
          <w:rFonts w:ascii="Calibri" w:eastAsia="Calibri" w:hAnsi="Calibri" w:cs="Times New Roman"/>
          <w:sz w:val="20"/>
          <w:szCs w:val="20"/>
        </w:rPr>
        <w:t xml:space="preserve">o poskytnutí  NFP;   </w:t>
      </w:r>
    </w:p>
    <w:p w:rsidR="006B524A" w:rsidRPr="006B524A" w:rsidRDefault="006B524A">
      <w:pPr>
        <w:numPr>
          <w:ilvl w:val="0"/>
          <w:numId w:val="187"/>
        </w:numPr>
        <w:spacing w:line="240" w:lineRule="auto"/>
        <w:contextualSpacing/>
        <w:jc w:val="both"/>
        <w:rPr>
          <w:rFonts w:ascii="Calibri" w:eastAsia="Calibri" w:hAnsi="Calibri" w:cs="Times New Roman"/>
          <w:sz w:val="20"/>
          <w:szCs w:val="20"/>
        </w:rPr>
        <w:pPrChange w:id="4785" w:author="Autor">
          <w:pPr>
            <w:numPr>
              <w:numId w:val="187"/>
            </w:numPr>
            <w:ind w:left="786" w:hanging="360"/>
            <w:contextualSpacing/>
            <w:jc w:val="both"/>
          </w:pPr>
        </w:pPrChange>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pPr>
        <w:numPr>
          <w:ilvl w:val="0"/>
          <w:numId w:val="187"/>
        </w:numPr>
        <w:spacing w:line="240" w:lineRule="auto"/>
        <w:contextualSpacing/>
        <w:jc w:val="both"/>
        <w:rPr>
          <w:rFonts w:ascii="Calibri" w:eastAsia="Calibri" w:hAnsi="Calibri" w:cs="Times New Roman"/>
          <w:sz w:val="20"/>
          <w:szCs w:val="20"/>
        </w:rPr>
        <w:pPrChange w:id="4786" w:author="Autor">
          <w:pPr>
            <w:numPr>
              <w:numId w:val="187"/>
            </w:numPr>
            <w:ind w:left="786" w:hanging="360"/>
            <w:contextualSpacing/>
            <w:jc w:val="both"/>
          </w:pPr>
        </w:pPrChange>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74186C">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6B524A" w:rsidRPr="006B524A" w:rsidRDefault="006B524A" w:rsidP="001D269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9.      Kompletná dokumentácia z VO. Všeobecný rozsah dokumentácie z VO je uvedený na webovom sídle       </w:t>
      </w:r>
    </w:p>
    <w:p w:rsidR="006B524A" w:rsidRDefault="006B524A" w:rsidP="00FB498B">
      <w:pPr>
        <w:spacing w:after="0" w:line="240" w:lineRule="auto"/>
        <w:ind w:left="360"/>
        <w:jc w:val="both"/>
        <w:rPr>
          <w:rFonts w:ascii="Calibri" w:eastAsia="Calibri" w:hAnsi="Calibri" w:cs="Times New Roman"/>
          <w:color w:val="0000FF"/>
          <w:sz w:val="20"/>
          <w:szCs w:val="20"/>
          <w:u w:val="single"/>
        </w:rPr>
      </w:pPr>
      <w:r w:rsidRPr="006B524A">
        <w:rPr>
          <w:rFonts w:ascii="Calibri" w:eastAsia="Calibri" w:hAnsi="Calibri" w:cs="Times New Roman"/>
          <w:sz w:val="20"/>
          <w:szCs w:val="20"/>
        </w:rPr>
        <w:t xml:space="preserve">           ÚVO (odkaz=link) </w:t>
      </w:r>
      <w:hyperlink w:history="1"/>
      <w:r>
        <w:rPr>
          <w:rFonts w:ascii="Calibri" w:eastAsia="Calibri" w:hAnsi="Calibri" w:cs="Times New Roman"/>
          <w:color w:val="0000FF"/>
          <w:sz w:val="20"/>
          <w:szCs w:val="20"/>
          <w:u w:val="single"/>
        </w:rPr>
        <w:fldChar w:fldCharType="begin"/>
      </w:r>
      <w:r>
        <w:rPr>
          <w:rFonts w:ascii="Calibri" w:eastAsia="Calibri" w:hAnsi="Calibri" w:cs="Times New Roman"/>
          <w:color w:val="0000FF"/>
          <w:sz w:val="20"/>
          <w:szCs w:val="20"/>
          <w:u w:val="single"/>
        </w:rPr>
        <w:instrText xml:space="preserve"> HYPERLINK "</w:instrText>
      </w:r>
      <w:r w:rsidRPr="006B524A">
        <w:rPr>
          <w:rFonts w:ascii="Calibri" w:eastAsia="Calibri" w:hAnsi="Calibri" w:cs="Times New Roman"/>
          <w:color w:val="0000FF"/>
          <w:sz w:val="20"/>
          <w:szCs w:val="20"/>
          <w:u w:val="single"/>
        </w:rPr>
        <w:instrText>https://www.uvo.gov.sk/vdoc/1372/zoznam-kompletnej-dokumentacie-vo-vztahu-</w:instrText>
      </w:r>
      <w:r>
        <w:rPr>
          <w:rFonts w:ascii="Calibri" w:eastAsia="Calibri" w:hAnsi="Calibri" w:cs="Times New Roman"/>
          <w:color w:val="0000FF"/>
          <w:sz w:val="20"/>
          <w:szCs w:val="20"/>
          <w:u w:val="single"/>
        </w:rPr>
        <w:instrText xml:space="preserve">        </w:instrText>
      </w:r>
    </w:p>
    <w:p w:rsidR="006B524A" w:rsidRPr="00937BA6" w:rsidRDefault="006B524A">
      <w:pPr>
        <w:spacing w:after="0" w:line="240" w:lineRule="auto"/>
        <w:ind w:left="360"/>
        <w:jc w:val="both"/>
        <w:rPr>
          <w:rStyle w:val="Hypertextovprepojenie"/>
          <w:rFonts w:ascii="Calibri" w:eastAsia="Calibri" w:hAnsi="Calibri" w:cs="Times New Roman"/>
          <w:sz w:val="20"/>
          <w:szCs w:val="20"/>
        </w:rPr>
      </w:pPr>
      <w:r w:rsidRPr="006B524A">
        <w:rPr>
          <w:rFonts w:ascii="Calibri" w:eastAsia="Calibri" w:hAnsi="Calibri" w:cs="Times New Roman"/>
          <w:color w:val="0000FF"/>
          <w:sz w:val="20"/>
          <w:szCs w:val="20"/>
        </w:rPr>
        <w:instrText xml:space="preserve">          </w:instrText>
      </w:r>
      <w:r w:rsidRPr="006B524A">
        <w:rPr>
          <w:rFonts w:ascii="Calibri" w:eastAsia="Calibri" w:hAnsi="Calibri" w:cs="Times New Roman"/>
          <w:color w:val="0000FF"/>
          <w:sz w:val="20"/>
          <w:szCs w:val="20"/>
          <w:u w:val="single"/>
        </w:rPr>
        <w:instrText>k-zakonu-c-3432015-z-z-46.html</w:instrText>
      </w:r>
      <w:r>
        <w:rPr>
          <w:rFonts w:ascii="Calibri" w:eastAsia="Calibri" w:hAnsi="Calibri" w:cs="Times New Roman"/>
          <w:color w:val="0000FF"/>
          <w:sz w:val="20"/>
          <w:szCs w:val="20"/>
          <w:u w:val="single"/>
        </w:rPr>
        <w:instrText xml:space="preserve">" </w:instrText>
      </w:r>
      <w:r>
        <w:rPr>
          <w:rFonts w:ascii="Calibri" w:eastAsia="Calibri" w:hAnsi="Calibri" w:cs="Times New Roman"/>
          <w:color w:val="0000FF"/>
          <w:sz w:val="20"/>
          <w:szCs w:val="20"/>
          <w:u w:val="single"/>
        </w:rPr>
        <w:fldChar w:fldCharType="separate"/>
      </w:r>
      <w:r w:rsidRPr="00937BA6">
        <w:rPr>
          <w:rStyle w:val="Hypertextovprepojenie"/>
          <w:rFonts w:ascii="Calibri" w:eastAsia="Calibri" w:hAnsi="Calibri" w:cs="Times New Roman"/>
          <w:sz w:val="20"/>
          <w:szCs w:val="20"/>
        </w:rPr>
        <w:t xml:space="preserve">https://www.uvo.gov.sk/vdoc/1372/zoznam-kompletnej-dokumentacie-vo-vztahu-        </w:t>
      </w:r>
    </w:p>
    <w:p w:rsidR="006B524A" w:rsidRPr="006B524A" w:rsidRDefault="006B524A">
      <w:pPr>
        <w:spacing w:after="0" w:line="240" w:lineRule="auto"/>
        <w:ind w:left="360"/>
        <w:jc w:val="both"/>
        <w:rPr>
          <w:rFonts w:ascii="Calibri" w:eastAsia="Calibri" w:hAnsi="Calibri" w:cs="Times New Roman"/>
          <w:sz w:val="20"/>
          <w:szCs w:val="20"/>
        </w:rPr>
      </w:pPr>
      <w:r w:rsidRPr="006B524A">
        <w:rPr>
          <w:rStyle w:val="Hypertextovprepojenie"/>
          <w:rFonts w:ascii="Calibri" w:eastAsia="Calibri" w:hAnsi="Calibri" w:cs="Times New Roman"/>
          <w:sz w:val="20"/>
          <w:szCs w:val="20"/>
          <w:u w:val="none"/>
        </w:rPr>
        <w:t xml:space="preserve">          </w:t>
      </w:r>
      <w:r w:rsidRPr="00937BA6">
        <w:rPr>
          <w:rStyle w:val="Hypertextovprepojenie"/>
          <w:rFonts w:ascii="Calibri" w:eastAsia="Calibri" w:hAnsi="Calibri" w:cs="Times New Roman"/>
          <w:sz w:val="20"/>
          <w:szCs w:val="20"/>
        </w:rPr>
        <w:t>k-zakonu-c-3432015-z-z-46.html</w:t>
      </w:r>
      <w:r>
        <w:rPr>
          <w:rFonts w:ascii="Calibri" w:eastAsia="Calibri" w:hAnsi="Calibri" w:cs="Times New Roman"/>
          <w:color w:val="0000FF"/>
          <w:sz w:val="20"/>
          <w:szCs w:val="20"/>
          <w:u w:val="single"/>
        </w:rPr>
        <w:fldChar w:fldCharType="end"/>
      </w:r>
      <w:r w:rsidRPr="006B524A">
        <w:rPr>
          <w:rFonts w:ascii="Calibri" w:eastAsia="Calibri" w:hAnsi="Calibri" w:cs="Times New Roman"/>
          <w:color w:val="0000FF"/>
          <w:sz w:val="20"/>
          <w:szCs w:val="20"/>
          <w:u w:val="single"/>
        </w:rPr>
        <w:t>).</w:t>
      </w:r>
    </w:p>
    <w:p w:rsidR="006B524A" w:rsidRPr="006B524A" w:rsidRDefault="006B524A">
      <w:pPr>
        <w:spacing w:after="0"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(pozn. ak výsledkom VO je </w:t>
      </w:r>
      <w:r w:rsidRPr="006B524A">
        <w:rPr>
          <w:rFonts w:ascii="Calibri" w:eastAsia="Calibri" w:hAnsi="Calibri" w:cs="Times New Roman"/>
          <w:b/>
          <w:sz w:val="20"/>
          <w:szCs w:val="20"/>
        </w:rPr>
        <w:t>objednávka, musí obsahovať</w:t>
      </w:r>
      <w:r w:rsidRPr="006B524A">
        <w:rPr>
          <w:rFonts w:ascii="Calibri" w:eastAsia="Calibri" w:hAnsi="Calibri" w:cs="Times New Roman"/>
          <w:sz w:val="20"/>
          <w:szCs w:val="20"/>
        </w:rPr>
        <w: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734F19" w:rsidRPr="000F090A" w:rsidRDefault="00734F19">
      <w:pPr>
        <w:spacing w:line="240" w:lineRule="auto"/>
        <w:ind w:firstLine="708"/>
        <w:jc w:val="both"/>
        <w:rPr>
          <w:sz w:val="24"/>
          <w:szCs w:val="24"/>
        </w:rPr>
        <w:pPrChange w:id="4787" w:author="Autor">
          <w:pPr>
            <w:ind w:firstLine="708"/>
            <w:jc w:val="both"/>
          </w:pPr>
        </w:pPrChange>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6F5" w:rsidRDefault="007736F5" w:rsidP="006C71B4">
      <w:pPr>
        <w:spacing w:after="0" w:line="240" w:lineRule="auto"/>
      </w:pPr>
      <w:r>
        <w:separator/>
      </w:r>
    </w:p>
  </w:endnote>
  <w:endnote w:type="continuationSeparator" w:id="0">
    <w:p w:rsidR="007736F5" w:rsidRDefault="007736F5"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EndPr/>
    <w:sdtContent>
      <w:p w:rsidR="007736F5" w:rsidRDefault="007736F5">
        <w:pPr>
          <w:pStyle w:val="Pta"/>
          <w:jc w:val="center"/>
        </w:pPr>
        <w:r>
          <w:fldChar w:fldCharType="begin"/>
        </w:r>
        <w:r>
          <w:instrText>PAGE   \* MERGEFORMAT</w:instrText>
        </w:r>
        <w:r>
          <w:fldChar w:fldCharType="separate"/>
        </w:r>
        <w:r w:rsidR="00D457CF">
          <w:rPr>
            <w:noProof/>
          </w:rPr>
          <w:t>91</w:t>
        </w:r>
        <w:r>
          <w:fldChar w:fldCharType="end"/>
        </w:r>
      </w:p>
    </w:sdtContent>
  </w:sdt>
  <w:p w:rsidR="007736F5" w:rsidRPr="00316D13" w:rsidRDefault="007736F5"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F5" w:rsidRDefault="007736F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6F5" w:rsidRDefault="007736F5" w:rsidP="006C71B4">
      <w:pPr>
        <w:spacing w:after="0" w:line="240" w:lineRule="auto"/>
      </w:pPr>
      <w:r>
        <w:separator/>
      </w:r>
    </w:p>
  </w:footnote>
  <w:footnote w:type="continuationSeparator" w:id="0">
    <w:p w:rsidR="007736F5" w:rsidRDefault="007736F5" w:rsidP="006C71B4">
      <w:pPr>
        <w:spacing w:after="0" w:line="240" w:lineRule="auto"/>
      </w:pPr>
      <w:r>
        <w:continuationSeparator/>
      </w:r>
    </w:p>
  </w:footnote>
  <w:footnote w:id="1">
    <w:p w:rsidR="007736F5" w:rsidRPr="003305BD" w:rsidRDefault="007736F5" w:rsidP="00777572">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2">
    <w:p w:rsidR="007736F5" w:rsidRPr="003305BD" w:rsidRDefault="007736F5" w:rsidP="00777572">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footnote>
  <w:footnote w:id="3">
    <w:p w:rsidR="007736F5" w:rsidRDefault="007736F5" w:rsidP="00777572">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4">
    <w:p w:rsidR="007736F5" w:rsidRDefault="007736F5" w:rsidP="00777572">
      <w:pPr>
        <w:pStyle w:val="Textpoznmkypodiarou"/>
        <w:ind w:left="0"/>
      </w:pPr>
      <w:r>
        <w:rPr>
          <w:rStyle w:val="Odkaznapoznmkupodiarou"/>
        </w:rPr>
        <w:footnoteRef/>
      </w:r>
      <w:r>
        <w:t xml:space="preserve"> MP CKO č. 14 </w:t>
      </w:r>
      <w:r w:rsidRPr="00EA2B51">
        <w:t xml:space="preserve">k zadávaniu zákaziek v hodnote nad </w:t>
      </w:r>
      <w:r>
        <w:t>30</w:t>
      </w:r>
      <w:r w:rsidRPr="00EA2B51">
        <w:t xml:space="preserve"> 000 EUR</w:t>
      </w:r>
    </w:p>
  </w:footnote>
  <w:footnote w:id="5">
    <w:p w:rsidR="007736F5" w:rsidRPr="003305BD" w:rsidRDefault="007736F5"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6">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7">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8">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9">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0">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1">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2">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3">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4">
    <w:p w:rsidR="007736F5" w:rsidRPr="00782093" w:rsidRDefault="007736F5"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15">
    <w:p w:rsidR="007736F5" w:rsidRPr="003305BD" w:rsidRDefault="007736F5"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6">
    <w:p w:rsidR="007736F5" w:rsidRPr="003305BD" w:rsidRDefault="007736F5"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17">
    <w:p w:rsidR="007736F5" w:rsidRPr="003305BD" w:rsidRDefault="007736F5"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18">
    <w:p w:rsidR="007736F5" w:rsidRPr="003305BD" w:rsidRDefault="007736F5"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19">
    <w:p w:rsidR="007736F5" w:rsidRPr="00782093" w:rsidRDefault="007736F5"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0">
    <w:p w:rsidR="007736F5" w:rsidRPr="003305BD" w:rsidRDefault="007736F5"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1">
    <w:p w:rsidR="007736F5" w:rsidRPr="00782093" w:rsidRDefault="007736F5"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2">
    <w:p w:rsidR="007736F5" w:rsidRPr="003305BD" w:rsidRDefault="007736F5"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3">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4">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25">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26">
    <w:p w:rsidR="007736F5" w:rsidRPr="00782093" w:rsidRDefault="007736F5"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27">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8">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29">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7736F5" w:rsidRPr="00782093" w:rsidRDefault="007736F5" w:rsidP="00BF2FB5">
      <w:pPr>
        <w:pStyle w:val="Textpoznmkypodiarou"/>
        <w:ind w:left="142" w:hanging="142"/>
        <w:jc w:val="both"/>
        <w:rPr>
          <w:rFonts w:ascii="Verdana" w:hAnsi="Verdana"/>
          <w:sz w:val="16"/>
          <w:szCs w:val="16"/>
        </w:rPr>
      </w:pPr>
    </w:p>
  </w:footnote>
  <w:footnote w:id="30">
    <w:p w:rsidR="007736F5" w:rsidRPr="003305BD" w:rsidRDefault="007736F5"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1">
    <w:p w:rsidR="007736F5" w:rsidRPr="003305BD" w:rsidRDefault="007736F5"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2">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3">
    <w:p w:rsidR="007736F5" w:rsidRPr="003305BD" w:rsidRDefault="007736F5"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4">
    <w:p w:rsidR="007736F5" w:rsidRPr="00782093" w:rsidRDefault="007736F5"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5">
    <w:p w:rsidR="007736F5" w:rsidRPr="003305BD" w:rsidRDefault="007736F5"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6">
    <w:p w:rsidR="007736F5" w:rsidRPr="003305BD" w:rsidRDefault="007736F5"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37">
    <w:p w:rsidR="007736F5" w:rsidRPr="003305BD" w:rsidRDefault="007736F5"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38">
    <w:p w:rsidR="007736F5" w:rsidRPr="003305BD" w:rsidRDefault="007736F5"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w:t>
      </w:r>
      <w:r>
        <w:rPr>
          <w:sz w:val="16"/>
          <w:szCs w:val="16"/>
        </w:rPr>
        <w:t xml:space="preserve">traja </w:t>
      </w:r>
      <w:r w:rsidRPr="003305BD">
        <w:rPr>
          <w:sz w:val="16"/>
          <w:szCs w:val="16"/>
        </w:rPr>
        <w:t xml:space="preserve">oslovení dodávatelia (pozn. uvedené pravidlo platí na zákazky rovné a vyššie ako 5000 EUR) </w:t>
      </w:r>
    </w:p>
  </w:footnote>
  <w:footnote w:id="39">
    <w:p w:rsidR="007736F5" w:rsidRPr="003305BD" w:rsidRDefault="007736F5"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0">
    <w:p w:rsidR="007736F5" w:rsidRPr="003305BD" w:rsidRDefault="007736F5"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1">
    <w:p w:rsidR="007736F5" w:rsidRPr="00782093" w:rsidRDefault="007736F5"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w:t>
      </w:r>
      <w:r>
        <w:rPr>
          <w:sz w:val="16"/>
          <w:szCs w:val="16"/>
        </w:rPr>
        <w:t>ú</w:t>
      </w:r>
      <w:r w:rsidRPr="003305BD">
        <w:rPr>
          <w:sz w:val="16"/>
          <w:szCs w:val="16"/>
        </w:rPr>
        <w:t xml:space="preserve"> sa minimálne</w:t>
      </w:r>
      <w:r>
        <w:rPr>
          <w:sz w:val="16"/>
          <w:szCs w:val="16"/>
        </w:rPr>
        <w:t xml:space="preserve"> tri</w:t>
      </w:r>
      <w:r w:rsidRPr="003305BD">
        <w:rPr>
          <w:sz w:val="16"/>
          <w:szCs w:val="16"/>
        </w:rPr>
        <w:t xml:space="preserve"> identifikovan</w:t>
      </w:r>
      <w:r>
        <w:rPr>
          <w:sz w:val="16"/>
          <w:szCs w:val="16"/>
        </w:rPr>
        <w:t>é</w:t>
      </w:r>
      <w:r w:rsidRPr="003305BD">
        <w:rPr>
          <w:sz w:val="16"/>
          <w:szCs w:val="16"/>
        </w:rPr>
        <w:t xml:space="preserve"> zdroj</w:t>
      </w:r>
      <w:r>
        <w:rPr>
          <w:sz w:val="16"/>
          <w:szCs w:val="16"/>
        </w:rPr>
        <w:t>e</w:t>
      </w:r>
    </w:p>
  </w:footnote>
  <w:footnote w:id="42">
    <w:p w:rsidR="007736F5" w:rsidRPr="003305BD" w:rsidRDefault="007736F5"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3">
    <w:p w:rsidR="007736F5" w:rsidRPr="003305BD" w:rsidRDefault="007736F5"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4">
    <w:p w:rsidR="007736F5" w:rsidRPr="00782093" w:rsidRDefault="007736F5"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45">
    <w:p w:rsidR="007736F5" w:rsidRPr="00782093" w:rsidRDefault="007736F5"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7736F5" w:rsidRPr="003305BD" w:rsidRDefault="007736F5"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6">
    <w:p w:rsidR="007736F5" w:rsidRPr="003305BD" w:rsidRDefault="007736F5"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47">
    <w:p w:rsidR="007736F5" w:rsidRPr="003305BD" w:rsidRDefault="007736F5"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48">
    <w:p w:rsidR="007736F5" w:rsidRPr="003305BD" w:rsidRDefault="007736F5"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49">
    <w:p w:rsidR="007736F5" w:rsidRPr="003305BD" w:rsidRDefault="007736F5"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0">
    <w:p w:rsidR="007736F5" w:rsidRPr="003305BD" w:rsidRDefault="007736F5"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51">
    <w:p w:rsidR="007736F5" w:rsidRPr="00782093" w:rsidRDefault="007736F5"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zverejňovateľ informácie na stránke CKO.</w:t>
      </w:r>
    </w:p>
  </w:footnote>
  <w:footnote w:id="52">
    <w:p w:rsidR="007736F5" w:rsidRPr="003305BD" w:rsidRDefault="007736F5"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3">
    <w:p w:rsidR="007736F5" w:rsidRPr="003305BD" w:rsidRDefault="007736F5"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4">
    <w:p w:rsidR="007736F5" w:rsidRPr="00782093" w:rsidRDefault="007736F5"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55">
    <w:p w:rsidR="007736F5" w:rsidRPr="003305BD" w:rsidRDefault="007736F5"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6">
    <w:p w:rsidR="007736F5" w:rsidRPr="00782093" w:rsidRDefault="007736F5"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57">
    <w:p w:rsidR="007736F5" w:rsidRPr="00782093" w:rsidRDefault="007736F5"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z pohľadu možného porušenia hospodárskej súťaže podľa zákona č. 136/2001 Z.z. o ochrane hospodárskej súťaže - konkrétne  dohôd obmedzujúcich súťaž podľa §4 zákona o ochrane hospodárskej súťaže.</w:t>
      </w:r>
    </w:p>
  </w:footnote>
  <w:footnote w:id="58">
    <w:p w:rsidR="007736F5" w:rsidRPr="003305BD" w:rsidRDefault="007736F5"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F5" w:rsidRDefault="007736F5" w:rsidP="00DF5F56">
    <w:pPr>
      <w:pStyle w:val="Hlavika"/>
    </w:pPr>
    <w:r>
      <w:rPr>
        <w:noProof/>
        <w:lang w:eastAsia="sk-SK"/>
      </w:rPr>
      <w:drawing>
        <wp:anchor distT="0" distB="182880" distL="114300" distR="114300" simplePos="0" relativeHeight="251659264" behindDoc="1" locked="0" layoutInCell="1" allowOverlap="1" wp14:anchorId="3C9997B3" wp14:editId="6B5D8CA9">
          <wp:simplePos x="0" y="0"/>
          <wp:positionH relativeFrom="column">
            <wp:posOffset>5259070</wp:posOffset>
          </wp:positionH>
          <wp:positionV relativeFrom="paragraph">
            <wp:posOffset>-2540</wp:posOffset>
          </wp:positionV>
          <wp:extent cx="925830" cy="704850"/>
          <wp:effectExtent l="0" t="0" r="7620" b="0"/>
          <wp:wrapTopAndBottom/>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7EEA190A" wp14:editId="75CF9954">
          <wp:extent cx="542925" cy="728013"/>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7736F5" w:rsidRDefault="007736F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F5" w:rsidRDefault="007736F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6E3FD4"/>
    <w:multiLevelType w:val="hybridMultilevel"/>
    <w:tmpl w:val="F7FC16C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nsid w:val="07F32613"/>
    <w:multiLevelType w:val="hybridMultilevel"/>
    <w:tmpl w:val="D7A6A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088E6070"/>
    <w:multiLevelType w:val="hybridMultilevel"/>
    <w:tmpl w:val="37228E7C"/>
    <w:lvl w:ilvl="0" w:tplc="CD7243A2">
      <w:start w:val="1"/>
      <w:numFmt w:val="decimal"/>
      <w:lvlText w:val="%1."/>
      <w:lvlJc w:val="left"/>
      <w:pPr>
        <w:ind w:left="720" w:hanging="360"/>
      </w:pPr>
      <w:rPr>
        <w:rFonts w:hint="default"/>
        <w:color w:val="auto"/>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AB615E8"/>
    <w:multiLevelType w:val="multilevel"/>
    <w:tmpl w:val="2E4EC9BA"/>
    <w:lvl w:ilvl="0">
      <w:start w:val="2"/>
      <w:numFmt w:val="decimal"/>
      <w:lvlText w:val="%1."/>
      <w:lvlJc w:val="left"/>
      <w:pPr>
        <w:ind w:left="858" w:hanging="432"/>
      </w:pPr>
      <w:rPr>
        <w:rFonts w:hint="default"/>
        <w:b w:val="0"/>
        <w:sz w:val="20"/>
        <w:szCs w:val="28"/>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7">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8">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3B53D95"/>
    <w:multiLevelType w:val="hybridMultilevel"/>
    <w:tmpl w:val="903010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4">
    <w:nsid w:val="15383B85"/>
    <w:multiLevelType w:val="hybridMultilevel"/>
    <w:tmpl w:val="154AFF8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164A43EC"/>
    <w:multiLevelType w:val="hybridMultilevel"/>
    <w:tmpl w:val="EC7E383A"/>
    <w:lvl w:ilvl="0" w:tplc="041B000F">
      <w:start w:val="1"/>
      <w:numFmt w:val="decimal"/>
      <w:lvlText w:val="%1."/>
      <w:lvlJc w:val="left"/>
      <w:pPr>
        <w:ind w:left="720" w:hanging="360"/>
      </w:pPr>
      <w:rPr>
        <w:rFonts w:hint="default"/>
      </w:rPr>
    </w:lvl>
    <w:lvl w:ilvl="1" w:tplc="5994045A">
      <w:numFmt w:val="bullet"/>
      <w:lvlText w:val="-"/>
      <w:lvlJc w:val="left"/>
      <w:pPr>
        <w:ind w:left="1440" w:hanging="360"/>
      </w:pPr>
      <w:rPr>
        <w:rFonts w:ascii="Calibri" w:eastAsiaTheme="minorHAnsi" w:hAnsi="Calibri"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76C3306"/>
    <w:multiLevelType w:val="hybridMultilevel"/>
    <w:tmpl w:val="7436CB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8DD7F3D"/>
    <w:multiLevelType w:val="hybridMultilevel"/>
    <w:tmpl w:val="3EE65D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3">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A560E1D"/>
    <w:multiLevelType w:val="hybridMultilevel"/>
    <w:tmpl w:val="73B2E79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1A630999"/>
    <w:multiLevelType w:val="hybridMultilevel"/>
    <w:tmpl w:val="655ABE9C"/>
    <w:lvl w:ilvl="0" w:tplc="FCE211D6">
      <w:start w:val="1"/>
      <w:numFmt w:val="decimal"/>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1B4C6392"/>
    <w:multiLevelType w:val="hybridMultilevel"/>
    <w:tmpl w:val="7E46B50C"/>
    <w:lvl w:ilvl="0" w:tplc="257EA9EE">
      <w:numFmt w:val="bullet"/>
      <w:lvlText w:val="-"/>
      <w:lvlJc w:val="left"/>
      <w:pPr>
        <w:ind w:left="644" w:hanging="360"/>
      </w:pPr>
      <w:rPr>
        <w:rFonts w:ascii="Calibri" w:eastAsiaTheme="minorHAnsi" w:hAnsi="Calibri"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1">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2">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5">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1EBF327A"/>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7">
    <w:nsid w:val="1ED501CE"/>
    <w:multiLevelType w:val="hybridMultilevel"/>
    <w:tmpl w:val="8AA08036"/>
    <w:lvl w:ilvl="0" w:tplc="5A6C4318">
      <w:start w:val="1"/>
      <w:numFmt w:val="decimal"/>
      <w:lvlText w:val="%1."/>
      <w:lvlJc w:val="left"/>
      <w:pPr>
        <w:ind w:left="4897" w:hanging="360"/>
      </w:pPr>
      <w:rPr>
        <w:rFonts w:cs="Times New Roman" w:hint="default"/>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2">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66C2A2A"/>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93D411B"/>
    <w:multiLevelType w:val="hybridMultilevel"/>
    <w:tmpl w:val="D784962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nsid w:val="298513D1"/>
    <w:multiLevelType w:val="hybridMultilevel"/>
    <w:tmpl w:val="C556179A"/>
    <w:lvl w:ilvl="0" w:tplc="F7ECAB32">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72">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7">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3AB6E72"/>
    <w:multiLevelType w:val="multilevel"/>
    <w:tmpl w:val="E206926A"/>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82">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85">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87">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89">
    <w:nsid w:val="39982EBB"/>
    <w:multiLevelType w:val="hybridMultilevel"/>
    <w:tmpl w:val="7DDE44A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0">
    <w:nsid w:val="3AB62210"/>
    <w:multiLevelType w:val="hybridMultilevel"/>
    <w:tmpl w:val="6AE2FBB2"/>
    <w:lvl w:ilvl="0" w:tplc="78DE7D40">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3B40406A"/>
    <w:multiLevelType w:val="hybridMultilevel"/>
    <w:tmpl w:val="D9F65F7E"/>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nsid w:val="3CFB3311"/>
    <w:multiLevelType w:val="hybridMultilevel"/>
    <w:tmpl w:val="B47A2A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3D73301C"/>
    <w:multiLevelType w:val="hybridMultilevel"/>
    <w:tmpl w:val="AE08D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3DCC045A"/>
    <w:multiLevelType w:val="hybridMultilevel"/>
    <w:tmpl w:val="42C61526"/>
    <w:lvl w:ilvl="0" w:tplc="5C4ADD1C">
      <w:start w:val="1"/>
      <w:numFmt w:val="decimal"/>
      <w:lvlText w:val="%1."/>
      <w:lvlJc w:val="left"/>
      <w:pPr>
        <w:ind w:left="5606" w:hanging="360"/>
      </w:pPr>
      <w:rPr>
        <w:rFonts w:cs="Times New Roman" w:hint="default"/>
        <w:b w:val="0"/>
        <w:sz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9">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0070A68"/>
    <w:multiLevelType w:val="hybridMultilevel"/>
    <w:tmpl w:val="D8FA8FF8"/>
    <w:lvl w:ilvl="0" w:tplc="99446AF6">
      <w:start w:val="1"/>
      <w:numFmt w:val="decimal"/>
      <w:lvlText w:val="%1."/>
      <w:lvlJc w:val="left"/>
      <w:pPr>
        <w:ind w:left="720" w:hanging="360"/>
      </w:pPr>
      <w:rPr>
        <w:b w:val="0"/>
        <w:i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36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8">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9">
    <w:nsid w:val="420E5E36"/>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2">
    <w:nsid w:val="43740297"/>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5D410D0"/>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7">
    <w:nsid w:val="45F34362"/>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8">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2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1">
    <w:nsid w:val="47C644E3"/>
    <w:multiLevelType w:val="hybridMultilevel"/>
    <w:tmpl w:val="11483E2C"/>
    <w:lvl w:ilvl="0" w:tplc="93ACC596">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23">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4">
    <w:nsid w:val="49A46622"/>
    <w:multiLevelType w:val="hybridMultilevel"/>
    <w:tmpl w:val="700E593E"/>
    <w:lvl w:ilvl="0" w:tplc="0DD27E7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4A8D3A2C"/>
    <w:multiLevelType w:val="hybridMultilevel"/>
    <w:tmpl w:val="FAE4871E"/>
    <w:lvl w:ilvl="0" w:tplc="041B000F">
      <w:start w:val="1"/>
      <w:numFmt w:val="decimal"/>
      <w:lvlText w:val="%1."/>
      <w:lvlJc w:val="left"/>
      <w:pPr>
        <w:ind w:left="720" w:hanging="360"/>
      </w:pPr>
      <w:rPr>
        <w:rFonts w:hint="default"/>
      </w:rPr>
    </w:lvl>
    <w:lvl w:ilvl="1" w:tplc="2A68227E">
      <w:start w:val="1"/>
      <w:numFmt w:val="decimal"/>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4B194625"/>
    <w:multiLevelType w:val="hybridMultilevel"/>
    <w:tmpl w:val="9D240C3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2">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4D4A5BFD"/>
    <w:multiLevelType w:val="hybridMultilevel"/>
    <w:tmpl w:val="8804A31A"/>
    <w:lvl w:ilvl="0" w:tplc="041B0001">
      <w:start w:val="1"/>
      <w:numFmt w:val="bullet"/>
      <w:lvlText w:val=""/>
      <w:lvlJc w:val="left"/>
      <w:pPr>
        <w:ind w:left="1451" w:hanging="360"/>
      </w:pPr>
      <w:rPr>
        <w:rFonts w:ascii="Symbol" w:hAnsi="Symbol" w:hint="default"/>
      </w:rPr>
    </w:lvl>
    <w:lvl w:ilvl="1" w:tplc="041B0003">
      <w:start w:val="1"/>
      <w:numFmt w:val="bullet"/>
      <w:lvlText w:val="o"/>
      <w:lvlJc w:val="left"/>
      <w:pPr>
        <w:ind w:left="2171" w:hanging="360"/>
      </w:pPr>
      <w:rPr>
        <w:rFonts w:ascii="Courier New" w:hAnsi="Courier New" w:cs="Courier New" w:hint="default"/>
      </w:rPr>
    </w:lvl>
    <w:lvl w:ilvl="2" w:tplc="041B0005" w:tentative="1">
      <w:start w:val="1"/>
      <w:numFmt w:val="bullet"/>
      <w:lvlText w:val=""/>
      <w:lvlJc w:val="left"/>
      <w:pPr>
        <w:ind w:left="2891" w:hanging="360"/>
      </w:pPr>
      <w:rPr>
        <w:rFonts w:ascii="Wingdings" w:hAnsi="Wingdings" w:hint="default"/>
      </w:rPr>
    </w:lvl>
    <w:lvl w:ilvl="3" w:tplc="041B0001" w:tentative="1">
      <w:start w:val="1"/>
      <w:numFmt w:val="bullet"/>
      <w:lvlText w:val=""/>
      <w:lvlJc w:val="left"/>
      <w:pPr>
        <w:ind w:left="3611" w:hanging="360"/>
      </w:pPr>
      <w:rPr>
        <w:rFonts w:ascii="Symbol" w:hAnsi="Symbol" w:hint="default"/>
      </w:rPr>
    </w:lvl>
    <w:lvl w:ilvl="4" w:tplc="041B0003" w:tentative="1">
      <w:start w:val="1"/>
      <w:numFmt w:val="bullet"/>
      <w:lvlText w:val="o"/>
      <w:lvlJc w:val="left"/>
      <w:pPr>
        <w:ind w:left="4331" w:hanging="360"/>
      </w:pPr>
      <w:rPr>
        <w:rFonts w:ascii="Courier New" w:hAnsi="Courier New" w:cs="Courier New" w:hint="default"/>
      </w:rPr>
    </w:lvl>
    <w:lvl w:ilvl="5" w:tplc="041B0005" w:tentative="1">
      <w:start w:val="1"/>
      <w:numFmt w:val="bullet"/>
      <w:lvlText w:val=""/>
      <w:lvlJc w:val="left"/>
      <w:pPr>
        <w:ind w:left="5051" w:hanging="360"/>
      </w:pPr>
      <w:rPr>
        <w:rFonts w:ascii="Wingdings" w:hAnsi="Wingdings" w:hint="default"/>
      </w:rPr>
    </w:lvl>
    <w:lvl w:ilvl="6" w:tplc="041B0001" w:tentative="1">
      <w:start w:val="1"/>
      <w:numFmt w:val="bullet"/>
      <w:lvlText w:val=""/>
      <w:lvlJc w:val="left"/>
      <w:pPr>
        <w:ind w:left="5771" w:hanging="360"/>
      </w:pPr>
      <w:rPr>
        <w:rFonts w:ascii="Symbol" w:hAnsi="Symbol" w:hint="default"/>
      </w:rPr>
    </w:lvl>
    <w:lvl w:ilvl="7" w:tplc="041B0003" w:tentative="1">
      <w:start w:val="1"/>
      <w:numFmt w:val="bullet"/>
      <w:lvlText w:val="o"/>
      <w:lvlJc w:val="left"/>
      <w:pPr>
        <w:ind w:left="6491" w:hanging="360"/>
      </w:pPr>
      <w:rPr>
        <w:rFonts w:ascii="Courier New" w:hAnsi="Courier New" w:cs="Courier New" w:hint="default"/>
      </w:rPr>
    </w:lvl>
    <w:lvl w:ilvl="8" w:tplc="041B0005" w:tentative="1">
      <w:start w:val="1"/>
      <w:numFmt w:val="bullet"/>
      <w:lvlText w:val=""/>
      <w:lvlJc w:val="left"/>
      <w:pPr>
        <w:ind w:left="7211" w:hanging="360"/>
      </w:pPr>
      <w:rPr>
        <w:rFonts w:ascii="Wingdings" w:hAnsi="Wingdings" w:hint="default"/>
      </w:rPr>
    </w:lvl>
  </w:abstractNum>
  <w:abstractNum w:abstractNumId="134">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4FFA0279"/>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0">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1962259"/>
    <w:multiLevelType w:val="hybridMultilevel"/>
    <w:tmpl w:val="3A240140"/>
    <w:lvl w:ilvl="0" w:tplc="5A6C4318">
      <w:start w:val="1"/>
      <w:numFmt w:val="decimal"/>
      <w:lvlText w:val="%1."/>
      <w:lvlJc w:val="left"/>
      <w:pPr>
        <w:ind w:left="1004" w:hanging="360"/>
      </w:pPr>
      <w:rPr>
        <w:rFonts w:cs="Times New Roman" w:hint="default"/>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3">
    <w:nsid w:val="51CF275D"/>
    <w:multiLevelType w:val="hybridMultilevel"/>
    <w:tmpl w:val="98569106"/>
    <w:lvl w:ilvl="0" w:tplc="17E28C7E">
      <w:start w:val="1"/>
      <w:numFmt w:val="decimal"/>
      <w:lvlText w:val="%1."/>
      <w:lvlJc w:val="left"/>
      <w:pPr>
        <w:ind w:left="502" w:hanging="360"/>
      </w:pPr>
      <w:rPr>
        <w:rFonts w:asciiTheme="minorHAnsi" w:hAnsiTheme="minorHAnsi" w:hint="default"/>
        <w:b w:val="0"/>
        <w:color w:val="auto"/>
        <w:sz w:val="20"/>
        <w:szCs w:val="2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4">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1EE55E1"/>
    <w:multiLevelType w:val="hybridMultilevel"/>
    <w:tmpl w:val="D4544410"/>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46">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52F005DD"/>
    <w:multiLevelType w:val="hybridMultilevel"/>
    <w:tmpl w:val="243C98F4"/>
    <w:lvl w:ilvl="0" w:tplc="5A6C4318">
      <w:start w:val="1"/>
      <w:numFmt w:val="decimal"/>
      <w:lvlText w:val="%1."/>
      <w:lvlJc w:val="left"/>
      <w:pPr>
        <w:ind w:left="5606" w:hanging="360"/>
      </w:pPr>
      <w:rPr>
        <w:rFonts w:cs="Times New Roman" w:hint="default"/>
        <w:sz w:val="20"/>
        <w:szCs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9">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0">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51">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0">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146"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61">
    <w:nsid w:val="5A81508A"/>
    <w:multiLevelType w:val="hybridMultilevel"/>
    <w:tmpl w:val="FDD478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2">
    <w:nsid w:val="5B307FBB"/>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7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0346E6B"/>
    <w:multiLevelType w:val="multilevel"/>
    <w:tmpl w:val="8C16C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4">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60C06E12"/>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nsid w:val="613B6DEA"/>
    <w:multiLevelType w:val="hybridMultilevel"/>
    <w:tmpl w:val="132AA5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7">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8">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79">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0">
    <w:nsid w:val="66546FB1"/>
    <w:multiLevelType w:val="hybridMultilevel"/>
    <w:tmpl w:val="75441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2">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3">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4">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85">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7">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68F00EC9"/>
    <w:multiLevelType w:val="hybridMultilevel"/>
    <w:tmpl w:val="C9288E1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695A7444"/>
    <w:multiLevelType w:val="hybridMultilevel"/>
    <w:tmpl w:val="8DB85886"/>
    <w:lvl w:ilvl="0" w:tplc="6D42D3D8">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2">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6">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1">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205">
    <w:nsid w:val="6E1B45D1"/>
    <w:multiLevelType w:val="hybridMultilevel"/>
    <w:tmpl w:val="FF8075FA"/>
    <w:lvl w:ilvl="0" w:tplc="7708028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8">
    <w:nsid w:val="6F9E4E17"/>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9">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nsid w:val="70A52E51"/>
    <w:multiLevelType w:val="hybridMultilevel"/>
    <w:tmpl w:val="D428B7B2"/>
    <w:lvl w:ilvl="0" w:tplc="041B0001">
      <w:start w:val="1"/>
      <w:numFmt w:val="bullet"/>
      <w:lvlText w:val=""/>
      <w:lvlJc w:val="left"/>
      <w:pPr>
        <w:ind w:left="1212" w:hanging="360"/>
      </w:pPr>
      <w:rPr>
        <w:rFonts w:ascii="Symbol" w:hAnsi="Symbol" w:hint="default"/>
      </w:rPr>
    </w:lvl>
    <w:lvl w:ilvl="1" w:tplc="041B0003" w:tentative="1">
      <w:start w:val="1"/>
      <w:numFmt w:val="bullet"/>
      <w:lvlText w:val="o"/>
      <w:lvlJc w:val="left"/>
      <w:pPr>
        <w:ind w:left="1932" w:hanging="360"/>
      </w:pPr>
      <w:rPr>
        <w:rFonts w:ascii="Courier New" w:hAnsi="Courier New" w:cs="Courier New" w:hint="default"/>
      </w:rPr>
    </w:lvl>
    <w:lvl w:ilvl="2" w:tplc="041B0005" w:tentative="1">
      <w:start w:val="1"/>
      <w:numFmt w:val="bullet"/>
      <w:lvlText w:val=""/>
      <w:lvlJc w:val="left"/>
      <w:pPr>
        <w:ind w:left="2652" w:hanging="360"/>
      </w:pPr>
      <w:rPr>
        <w:rFonts w:ascii="Wingdings" w:hAnsi="Wingdings" w:hint="default"/>
      </w:rPr>
    </w:lvl>
    <w:lvl w:ilvl="3" w:tplc="041B0001" w:tentative="1">
      <w:start w:val="1"/>
      <w:numFmt w:val="bullet"/>
      <w:lvlText w:val=""/>
      <w:lvlJc w:val="left"/>
      <w:pPr>
        <w:ind w:left="3372" w:hanging="360"/>
      </w:pPr>
      <w:rPr>
        <w:rFonts w:ascii="Symbol" w:hAnsi="Symbol" w:hint="default"/>
      </w:rPr>
    </w:lvl>
    <w:lvl w:ilvl="4" w:tplc="041B0003" w:tentative="1">
      <w:start w:val="1"/>
      <w:numFmt w:val="bullet"/>
      <w:lvlText w:val="o"/>
      <w:lvlJc w:val="left"/>
      <w:pPr>
        <w:ind w:left="4092" w:hanging="360"/>
      </w:pPr>
      <w:rPr>
        <w:rFonts w:ascii="Courier New" w:hAnsi="Courier New" w:cs="Courier New" w:hint="default"/>
      </w:rPr>
    </w:lvl>
    <w:lvl w:ilvl="5" w:tplc="041B0005" w:tentative="1">
      <w:start w:val="1"/>
      <w:numFmt w:val="bullet"/>
      <w:lvlText w:val=""/>
      <w:lvlJc w:val="left"/>
      <w:pPr>
        <w:ind w:left="4812" w:hanging="360"/>
      </w:pPr>
      <w:rPr>
        <w:rFonts w:ascii="Wingdings" w:hAnsi="Wingdings" w:hint="default"/>
      </w:rPr>
    </w:lvl>
    <w:lvl w:ilvl="6" w:tplc="041B0001" w:tentative="1">
      <w:start w:val="1"/>
      <w:numFmt w:val="bullet"/>
      <w:lvlText w:val=""/>
      <w:lvlJc w:val="left"/>
      <w:pPr>
        <w:ind w:left="5532" w:hanging="360"/>
      </w:pPr>
      <w:rPr>
        <w:rFonts w:ascii="Symbol" w:hAnsi="Symbol" w:hint="default"/>
      </w:rPr>
    </w:lvl>
    <w:lvl w:ilvl="7" w:tplc="041B0003" w:tentative="1">
      <w:start w:val="1"/>
      <w:numFmt w:val="bullet"/>
      <w:lvlText w:val="o"/>
      <w:lvlJc w:val="left"/>
      <w:pPr>
        <w:ind w:left="6252" w:hanging="360"/>
      </w:pPr>
      <w:rPr>
        <w:rFonts w:ascii="Courier New" w:hAnsi="Courier New" w:cs="Courier New" w:hint="default"/>
      </w:rPr>
    </w:lvl>
    <w:lvl w:ilvl="8" w:tplc="041B0005" w:tentative="1">
      <w:start w:val="1"/>
      <w:numFmt w:val="bullet"/>
      <w:lvlText w:val=""/>
      <w:lvlJc w:val="left"/>
      <w:pPr>
        <w:ind w:left="6972" w:hanging="360"/>
      </w:pPr>
      <w:rPr>
        <w:rFonts w:ascii="Wingdings" w:hAnsi="Wingdings" w:hint="default"/>
      </w:rPr>
    </w:lvl>
  </w:abstractNum>
  <w:abstractNum w:abstractNumId="212">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4">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1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8">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9">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2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1">
    <w:nsid w:val="779608F5"/>
    <w:multiLevelType w:val="hybridMultilevel"/>
    <w:tmpl w:val="D61202D8"/>
    <w:lvl w:ilvl="0" w:tplc="889AEA86">
      <w:start w:val="1"/>
      <w:numFmt w:val="decimal"/>
      <w:lvlText w:val="%1."/>
      <w:lvlJc w:val="left"/>
      <w:pPr>
        <w:ind w:left="4897"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nsid w:val="77BA7088"/>
    <w:multiLevelType w:val="hybridMultilevel"/>
    <w:tmpl w:val="B0985920"/>
    <w:lvl w:ilvl="0" w:tplc="5C4ADD1C">
      <w:start w:val="1"/>
      <w:numFmt w:val="decimal"/>
      <w:lvlText w:val="%1."/>
      <w:lvlJc w:val="left"/>
      <w:pPr>
        <w:ind w:left="720" w:hanging="360"/>
      </w:pPr>
      <w:rPr>
        <w:rFonts w:cs="Times New Roman"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4">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5">
    <w:nsid w:val="78D433C7"/>
    <w:multiLevelType w:val="hybridMultilevel"/>
    <w:tmpl w:val="4C5AB18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nsid w:val="7B7F186A"/>
    <w:multiLevelType w:val="multilevel"/>
    <w:tmpl w:val="8578AEEC"/>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2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0">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1">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3">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235">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6">
    <w:nsid w:val="7ECF22E9"/>
    <w:multiLevelType w:val="hybridMultilevel"/>
    <w:tmpl w:val="DA709C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60"/>
  </w:num>
  <w:num w:numId="3">
    <w:abstractNumId w:val="154"/>
  </w:num>
  <w:num w:numId="4">
    <w:abstractNumId w:val="228"/>
  </w:num>
  <w:num w:numId="5">
    <w:abstractNumId w:val="70"/>
  </w:num>
  <w:num w:numId="6">
    <w:abstractNumId w:val="203"/>
  </w:num>
  <w:num w:numId="7">
    <w:abstractNumId w:val="12"/>
  </w:num>
  <w:num w:numId="8">
    <w:abstractNumId w:val="104"/>
  </w:num>
  <w:num w:numId="9">
    <w:abstractNumId w:val="28"/>
  </w:num>
  <w:num w:numId="10">
    <w:abstractNumId w:val="219"/>
  </w:num>
  <w:num w:numId="11">
    <w:abstractNumId w:val="68"/>
  </w:num>
  <w:num w:numId="12">
    <w:abstractNumId w:val="149"/>
  </w:num>
  <w:num w:numId="13">
    <w:abstractNumId w:val="62"/>
  </w:num>
  <w:num w:numId="14">
    <w:abstractNumId w:val="218"/>
  </w:num>
  <w:num w:numId="15">
    <w:abstractNumId w:val="164"/>
  </w:num>
  <w:num w:numId="16">
    <w:abstractNumId w:val="93"/>
  </w:num>
  <w:num w:numId="17">
    <w:abstractNumId w:val="100"/>
  </w:num>
  <w:num w:numId="18">
    <w:abstractNumId w:val="75"/>
  </w:num>
  <w:num w:numId="19">
    <w:abstractNumId w:val="220"/>
  </w:num>
  <w:num w:numId="20">
    <w:abstractNumId w:val="137"/>
  </w:num>
  <w:num w:numId="21">
    <w:abstractNumId w:val="152"/>
  </w:num>
  <w:num w:numId="22">
    <w:abstractNumId w:val="188"/>
  </w:num>
  <w:num w:numId="23">
    <w:abstractNumId w:val="127"/>
  </w:num>
  <w:num w:numId="24">
    <w:abstractNumId w:val="121"/>
  </w:num>
  <w:num w:numId="25">
    <w:abstractNumId w:val="182"/>
  </w:num>
  <w:num w:numId="26">
    <w:abstractNumId w:val="7"/>
  </w:num>
  <w:num w:numId="27">
    <w:abstractNumId w:val="117"/>
  </w:num>
  <w:num w:numId="28">
    <w:abstractNumId w:val="44"/>
  </w:num>
  <w:num w:numId="29">
    <w:abstractNumId w:val="101"/>
  </w:num>
  <w:num w:numId="30">
    <w:abstractNumId w:val="165"/>
  </w:num>
  <w:num w:numId="31">
    <w:abstractNumId w:val="198"/>
  </w:num>
  <w:num w:numId="32">
    <w:abstractNumId w:val="224"/>
  </w:num>
  <w:num w:numId="33">
    <w:abstractNumId w:val="55"/>
  </w:num>
  <w:num w:numId="34">
    <w:abstractNumId w:val="5"/>
  </w:num>
  <w:num w:numId="35">
    <w:abstractNumId w:val="195"/>
  </w:num>
  <w:num w:numId="36">
    <w:abstractNumId w:val="193"/>
  </w:num>
  <w:num w:numId="37">
    <w:abstractNumId w:val="167"/>
  </w:num>
  <w:num w:numId="38">
    <w:abstractNumId w:val="231"/>
  </w:num>
  <w:num w:numId="39">
    <w:abstractNumId w:val="201"/>
  </w:num>
  <w:num w:numId="40">
    <w:abstractNumId w:val="136"/>
  </w:num>
  <w:num w:numId="41">
    <w:abstractNumId w:val="130"/>
  </w:num>
  <w:num w:numId="42">
    <w:abstractNumId w:val="99"/>
  </w:num>
  <w:num w:numId="43">
    <w:abstractNumId w:val="155"/>
  </w:num>
  <w:num w:numId="44">
    <w:abstractNumId w:val="126"/>
  </w:num>
  <w:num w:numId="45">
    <w:abstractNumId w:val="209"/>
  </w:num>
  <w:num w:numId="46">
    <w:abstractNumId w:val="73"/>
  </w:num>
  <w:num w:numId="47">
    <w:abstractNumId w:val="19"/>
  </w:num>
  <w:num w:numId="48">
    <w:abstractNumId w:val="2"/>
  </w:num>
  <w:num w:numId="49">
    <w:abstractNumId w:val="166"/>
  </w:num>
  <w:num w:numId="50">
    <w:abstractNumId w:val="174"/>
  </w:num>
  <w:num w:numId="51">
    <w:abstractNumId w:val="170"/>
  </w:num>
  <w:num w:numId="52">
    <w:abstractNumId w:val="217"/>
  </w:num>
  <w:num w:numId="53">
    <w:abstractNumId w:val="207"/>
  </w:num>
  <w:num w:numId="54">
    <w:abstractNumId w:val="227"/>
  </w:num>
  <w:num w:numId="55">
    <w:abstractNumId w:val="38"/>
  </w:num>
  <w:num w:numId="56">
    <w:abstractNumId w:val="138"/>
  </w:num>
  <w:num w:numId="57">
    <w:abstractNumId w:val="15"/>
  </w:num>
  <w:num w:numId="58">
    <w:abstractNumId w:val="197"/>
  </w:num>
  <w:num w:numId="59">
    <w:abstractNumId w:val="106"/>
  </w:num>
  <w:num w:numId="60">
    <w:abstractNumId w:val="210"/>
  </w:num>
  <w:num w:numId="61">
    <w:abstractNumId w:val="67"/>
  </w:num>
  <w:num w:numId="62">
    <w:abstractNumId w:val="0"/>
  </w:num>
  <w:num w:numId="63">
    <w:abstractNumId w:val="87"/>
  </w:num>
  <w:num w:numId="64">
    <w:abstractNumId w:val="92"/>
  </w:num>
  <w:num w:numId="65">
    <w:abstractNumId w:val="168"/>
  </w:num>
  <w:num w:numId="66">
    <w:abstractNumId w:val="65"/>
  </w:num>
  <w:num w:numId="67">
    <w:abstractNumId w:val="105"/>
  </w:num>
  <w:num w:numId="68">
    <w:abstractNumId w:val="114"/>
  </w:num>
  <w:num w:numId="69">
    <w:abstractNumId w:val="48"/>
  </w:num>
  <w:num w:numId="70">
    <w:abstractNumId w:val="18"/>
  </w:num>
  <w:num w:numId="71">
    <w:abstractNumId w:val="29"/>
  </w:num>
  <w:num w:numId="72">
    <w:abstractNumId w:val="120"/>
  </w:num>
  <w:num w:numId="73">
    <w:abstractNumId w:val="128"/>
  </w:num>
  <w:num w:numId="74">
    <w:abstractNumId w:val="186"/>
  </w:num>
  <w:num w:numId="75">
    <w:abstractNumId w:val="134"/>
  </w:num>
  <w:num w:numId="76">
    <w:abstractNumId w:val="212"/>
  </w:num>
  <w:num w:numId="77">
    <w:abstractNumId w:val="169"/>
  </w:num>
  <w:num w:numId="78">
    <w:abstractNumId w:val="6"/>
  </w:num>
  <w:num w:numId="79">
    <w:abstractNumId w:val="119"/>
  </w:num>
  <w:num w:numId="80">
    <w:abstractNumId w:val="52"/>
  </w:num>
  <w:num w:numId="81">
    <w:abstractNumId w:val="204"/>
  </w:num>
  <w:num w:numId="82">
    <w:abstractNumId w:val="11"/>
  </w:num>
  <w:num w:numId="83">
    <w:abstractNumId w:val="79"/>
  </w:num>
  <w:num w:numId="84">
    <w:abstractNumId w:val="60"/>
  </w:num>
  <w:num w:numId="85">
    <w:abstractNumId w:val="123"/>
  </w:num>
  <w:num w:numId="86">
    <w:abstractNumId w:val="157"/>
  </w:num>
  <w:num w:numId="87">
    <w:abstractNumId w:val="110"/>
  </w:num>
  <w:num w:numId="88">
    <w:abstractNumId w:val="171"/>
  </w:num>
  <w:num w:numId="89">
    <w:abstractNumId w:val="192"/>
  </w:num>
  <w:num w:numId="90">
    <w:abstractNumId w:val="22"/>
  </w:num>
  <w:num w:numId="91">
    <w:abstractNumId w:val="108"/>
  </w:num>
  <w:num w:numId="92">
    <w:abstractNumId w:val="158"/>
  </w:num>
  <w:num w:numId="93">
    <w:abstractNumId w:val="189"/>
  </w:num>
  <w:num w:numId="94">
    <w:abstractNumId w:val="59"/>
  </w:num>
  <w:num w:numId="95">
    <w:abstractNumId w:val="107"/>
  </w:num>
  <w:num w:numId="96">
    <w:abstractNumId w:val="225"/>
  </w:num>
  <w:num w:numId="97">
    <w:abstractNumId w:val="21"/>
  </w:num>
  <w:num w:numId="98">
    <w:abstractNumId w:val="215"/>
  </w:num>
  <w:num w:numId="99">
    <w:abstractNumId w:val="144"/>
  </w:num>
  <w:num w:numId="100">
    <w:abstractNumId w:val="151"/>
  </w:num>
  <w:num w:numId="101">
    <w:abstractNumId w:val="172"/>
  </w:num>
  <w:num w:numId="102">
    <w:abstractNumId w:val="14"/>
  </w:num>
  <w:num w:numId="103">
    <w:abstractNumId w:val="25"/>
  </w:num>
  <w:num w:numId="104">
    <w:abstractNumId w:val="187"/>
  </w:num>
  <w:num w:numId="105">
    <w:abstractNumId w:val="159"/>
  </w:num>
  <w:num w:numId="106">
    <w:abstractNumId w:val="16"/>
  </w:num>
  <w:num w:numId="107">
    <w:abstractNumId w:val="135"/>
  </w:num>
  <w:num w:numId="108">
    <w:abstractNumId w:val="1"/>
  </w:num>
  <w:num w:numId="109">
    <w:abstractNumId w:val="77"/>
  </w:num>
  <w:num w:numId="110">
    <w:abstractNumId w:val="86"/>
  </w:num>
  <w:num w:numId="111">
    <w:abstractNumId w:val="13"/>
  </w:num>
  <w:num w:numId="112">
    <w:abstractNumId w:val="216"/>
  </w:num>
  <w:num w:numId="113">
    <w:abstractNumId w:val="32"/>
  </w:num>
  <w:num w:numId="114">
    <w:abstractNumId w:val="234"/>
  </w:num>
  <w:num w:numId="115">
    <w:abstractNumId w:val="238"/>
  </w:num>
  <w:num w:numId="116">
    <w:abstractNumId w:val="124"/>
  </w:num>
  <w:num w:numId="117">
    <w:abstractNumId w:val="27"/>
  </w:num>
  <w:num w:numId="118">
    <w:abstractNumId w:val="80"/>
  </w:num>
  <w:num w:numId="119">
    <w:abstractNumId w:val="17"/>
  </w:num>
  <w:num w:numId="120">
    <w:abstractNumId w:val="53"/>
  </w:num>
  <w:num w:numId="121">
    <w:abstractNumId w:val="74"/>
  </w:num>
  <w:num w:numId="122">
    <w:abstractNumId w:val="115"/>
  </w:num>
  <w:num w:numId="123">
    <w:abstractNumId w:val="37"/>
  </w:num>
  <w:num w:numId="124">
    <w:abstractNumId w:val="20"/>
  </w:num>
  <w:num w:numId="125">
    <w:abstractNumId w:val="113"/>
  </w:num>
  <w:num w:numId="126">
    <w:abstractNumId w:val="141"/>
  </w:num>
  <w:num w:numId="127">
    <w:abstractNumId w:val="194"/>
  </w:num>
  <w:num w:numId="128">
    <w:abstractNumId w:val="178"/>
  </w:num>
  <w:num w:numId="129">
    <w:abstractNumId w:val="63"/>
  </w:num>
  <w:num w:numId="130">
    <w:abstractNumId w:val="147"/>
  </w:num>
  <w:num w:numId="131">
    <w:abstractNumId w:val="229"/>
  </w:num>
  <w:num w:numId="132">
    <w:abstractNumId w:val="146"/>
  </w:num>
  <w:num w:numId="133">
    <w:abstractNumId w:val="89"/>
  </w:num>
  <w:num w:numId="13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3"/>
  </w:num>
  <w:num w:numId="139">
    <w:abstractNumId w:val="163"/>
  </w:num>
  <w:num w:numId="140">
    <w:abstractNumId w:val="95"/>
  </w:num>
  <w:num w:numId="141">
    <w:abstractNumId w:val="54"/>
  </w:num>
  <w:num w:numId="142">
    <w:abstractNumId w:val="237"/>
  </w:num>
  <w:num w:numId="143">
    <w:abstractNumId w:val="47"/>
  </w:num>
  <w:num w:numId="144">
    <w:abstractNumId w:val="122"/>
  </w:num>
  <w:num w:numId="145">
    <w:abstractNumId w:val="150"/>
  </w:num>
  <w:num w:numId="146">
    <w:abstractNumId w:val="196"/>
  </w:num>
  <w:num w:numId="147">
    <w:abstractNumId w:val="58"/>
  </w:num>
  <w:num w:numId="148">
    <w:abstractNumId w:val="24"/>
  </w:num>
  <w:num w:numId="149">
    <w:abstractNumId w:val="183"/>
  </w:num>
  <w:num w:numId="150">
    <w:abstractNumId w:val="185"/>
  </w:num>
  <w:num w:numId="151">
    <w:abstractNumId w:val="51"/>
  </w:num>
  <w:num w:numId="152">
    <w:abstractNumId w:val="156"/>
  </w:num>
  <w:num w:numId="153">
    <w:abstractNumId w:val="85"/>
  </w:num>
  <w:num w:numId="154">
    <w:abstractNumId w:val="30"/>
  </w:num>
  <w:num w:numId="155">
    <w:abstractNumId w:val="78"/>
  </w:num>
  <w:num w:numId="156">
    <w:abstractNumId w:val="4"/>
  </w:num>
  <w:num w:numId="157">
    <w:abstractNumId w:val="200"/>
  </w:num>
  <w:num w:numId="158">
    <w:abstractNumId w:val="97"/>
  </w:num>
  <w:num w:numId="159">
    <w:abstractNumId w:val="8"/>
  </w:num>
  <w:num w:numId="160">
    <w:abstractNumId w:val="102"/>
  </w:num>
  <w:num w:numId="161">
    <w:abstractNumId w:val="118"/>
  </w:num>
  <w:num w:numId="162">
    <w:abstractNumId w:val="111"/>
  </w:num>
  <w:num w:numId="163">
    <w:abstractNumId w:val="181"/>
  </w:num>
  <w:num w:numId="164">
    <w:abstractNumId w:val="109"/>
  </w:num>
  <w:num w:numId="165">
    <w:abstractNumId w:val="3"/>
  </w:num>
  <w:num w:numId="16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23"/>
  </w:num>
  <w:num w:numId="168">
    <w:abstractNumId w:val="132"/>
  </w:num>
  <w:num w:numId="169">
    <w:abstractNumId w:val="140"/>
  </w:num>
  <w:num w:numId="170">
    <w:abstractNumId w:val="40"/>
  </w:num>
  <w:num w:numId="171">
    <w:abstractNumId w:val="57"/>
  </w:num>
  <w:num w:numId="172">
    <w:abstractNumId w:val="235"/>
  </w:num>
  <w:num w:numId="173">
    <w:abstractNumId w:val="131"/>
  </w:num>
  <w:num w:numId="174">
    <w:abstractNumId w:val="221"/>
  </w:num>
  <w:num w:numId="175">
    <w:abstractNumId w:val="208"/>
  </w:num>
  <w:num w:numId="176">
    <w:abstractNumId w:val="35"/>
  </w:num>
  <w:num w:numId="177">
    <w:abstractNumId w:val="88"/>
  </w:num>
  <w:num w:numId="178">
    <w:abstractNumId w:val="49"/>
  </w:num>
  <w:num w:numId="179">
    <w:abstractNumId w:val="76"/>
  </w:num>
  <w:num w:numId="180">
    <w:abstractNumId w:val="232"/>
  </w:num>
  <w:num w:numId="181">
    <w:abstractNumId w:val="191"/>
  </w:num>
  <w:num w:numId="182">
    <w:abstractNumId w:val="230"/>
  </w:num>
  <w:num w:numId="183">
    <w:abstractNumId w:val="26"/>
  </w:num>
  <w:num w:numId="184">
    <w:abstractNumId w:val="233"/>
  </w:num>
  <w:num w:numId="185">
    <w:abstractNumId w:val="41"/>
  </w:num>
  <w:num w:numId="186">
    <w:abstractNumId w:val="64"/>
  </w:num>
  <w:num w:numId="187">
    <w:abstractNumId w:val="213"/>
  </w:num>
  <w:num w:numId="188">
    <w:abstractNumId w:val="83"/>
  </w:num>
  <w:num w:numId="189">
    <w:abstractNumId w:val="82"/>
  </w:num>
  <w:num w:numId="190">
    <w:abstractNumId w:val="214"/>
  </w:num>
  <w:num w:numId="191">
    <w:abstractNumId w:val="33"/>
  </w:num>
  <w:num w:numId="192">
    <w:abstractNumId w:val="84"/>
  </w:num>
  <w:num w:numId="193">
    <w:abstractNumId w:val="71"/>
  </w:num>
  <w:num w:numId="194">
    <w:abstractNumId w:val="177"/>
  </w:num>
  <w:num w:numId="195">
    <w:abstractNumId w:val="112"/>
  </w:num>
  <w:num w:numId="196">
    <w:abstractNumId w:val="143"/>
  </w:num>
  <w:num w:numId="197">
    <w:abstractNumId w:val="61"/>
  </w:num>
  <w:num w:numId="19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3"/>
  </w:num>
  <w:num w:numId="200">
    <w:abstractNumId w:val="153"/>
  </w:num>
  <w:num w:numId="201">
    <w:abstractNumId w:val="162"/>
  </w:num>
  <w:num w:numId="202">
    <w:abstractNumId w:val="72"/>
  </w:num>
  <w:num w:numId="203">
    <w:abstractNumId w:val="45"/>
  </w:num>
  <w:num w:numId="204">
    <w:abstractNumId w:val="202"/>
  </w:num>
  <w:num w:numId="205">
    <w:abstractNumId w:val="205"/>
  </w:num>
  <w:num w:numId="206">
    <w:abstractNumId w:val="94"/>
  </w:num>
  <w:num w:numId="207">
    <w:abstractNumId w:val="81"/>
  </w:num>
  <w:num w:numId="208">
    <w:abstractNumId w:val="46"/>
  </w:num>
  <w:num w:numId="209">
    <w:abstractNumId w:val="90"/>
  </w:num>
  <w:num w:numId="210">
    <w:abstractNumId w:val="184"/>
  </w:num>
  <w:num w:numId="211">
    <w:abstractNumId w:val="96"/>
  </w:num>
  <w:num w:numId="212">
    <w:abstractNumId w:val="173"/>
  </w:num>
  <w:num w:numId="213">
    <w:abstractNumId w:val="175"/>
  </w:num>
  <w:num w:numId="214">
    <w:abstractNumId w:val="129"/>
  </w:num>
  <w:num w:numId="215">
    <w:abstractNumId w:val="176"/>
  </w:num>
  <w:num w:numId="216">
    <w:abstractNumId w:val="226"/>
  </w:num>
  <w:num w:numId="217">
    <w:abstractNumId w:val="211"/>
  </w:num>
  <w:num w:numId="218">
    <w:abstractNumId w:val="125"/>
  </w:num>
  <w:num w:numId="219">
    <w:abstractNumId w:val="98"/>
  </w:num>
  <w:num w:numId="220">
    <w:abstractNumId w:val="222"/>
  </w:num>
  <w:num w:numId="221">
    <w:abstractNumId w:val="190"/>
  </w:num>
  <w:num w:numId="222">
    <w:abstractNumId w:val="148"/>
  </w:num>
  <w:num w:numId="223">
    <w:abstractNumId w:val="142"/>
  </w:num>
  <w:num w:numId="224">
    <w:abstractNumId w:val="10"/>
  </w:num>
  <w:num w:numId="225">
    <w:abstractNumId w:val="116"/>
  </w:num>
  <w:num w:numId="226">
    <w:abstractNumId w:val="103"/>
  </w:num>
  <w:num w:numId="227">
    <w:abstractNumId w:val="69"/>
  </w:num>
  <w:num w:numId="228">
    <w:abstractNumId w:val="161"/>
  </w:num>
  <w:num w:numId="229">
    <w:abstractNumId w:val="145"/>
  </w:num>
  <w:num w:numId="230">
    <w:abstractNumId w:val="42"/>
  </w:num>
  <w:num w:numId="231">
    <w:abstractNumId w:val="9"/>
  </w:num>
  <w:num w:numId="232">
    <w:abstractNumId w:val="133"/>
  </w:num>
  <w:num w:numId="233">
    <w:abstractNumId w:val="236"/>
  </w:num>
  <w:num w:numId="234">
    <w:abstractNumId w:val="180"/>
  </w:num>
  <w:num w:numId="235">
    <w:abstractNumId w:val="39"/>
  </w:num>
  <w:num w:numId="236">
    <w:abstractNumId w:val="34"/>
  </w:num>
  <w:num w:numId="237">
    <w:abstractNumId w:val="50"/>
  </w:num>
  <w:num w:numId="238">
    <w:abstractNumId w:val="31"/>
  </w:num>
  <w:num w:numId="239">
    <w:abstractNumId w:val="91"/>
  </w:num>
  <w:num w:numId="240">
    <w:abstractNumId w:val="66"/>
  </w:num>
  <w:num w:numId="241">
    <w:abstractNumId w:val="139"/>
  </w:num>
  <w:num w:numId="242">
    <w:abstractNumId w:val="56"/>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048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990"/>
    <w:rsid w:val="00005E00"/>
    <w:rsid w:val="0000606E"/>
    <w:rsid w:val="000103C5"/>
    <w:rsid w:val="000120B4"/>
    <w:rsid w:val="000137E5"/>
    <w:rsid w:val="000139AF"/>
    <w:rsid w:val="000153A6"/>
    <w:rsid w:val="000157BB"/>
    <w:rsid w:val="000161D3"/>
    <w:rsid w:val="00020927"/>
    <w:rsid w:val="00021150"/>
    <w:rsid w:val="00023D88"/>
    <w:rsid w:val="000248AD"/>
    <w:rsid w:val="0003089C"/>
    <w:rsid w:val="0003212C"/>
    <w:rsid w:val="00034CDB"/>
    <w:rsid w:val="0003772F"/>
    <w:rsid w:val="00037E59"/>
    <w:rsid w:val="00041F4A"/>
    <w:rsid w:val="00044102"/>
    <w:rsid w:val="00044D4E"/>
    <w:rsid w:val="000459B0"/>
    <w:rsid w:val="00047DB9"/>
    <w:rsid w:val="00051AFD"/>
    <w:rsid w:val="00051FCB"/>
    <w:rsid w:val="00052BCD"/>
    <w:rsid w:val="00054A7B"/>
    <w:rsid w:val="00060E2F"/>
    <w:rsid w:val="00063991"/>
    <w:rsid w:val="00063F14"/>
    <w:rsid w:val="00073516"/>
    <w:rsid w:val="000741FC"/>
    <w:rsid w:val="0007778D"/>
    <w:rsid w:val="00082C13"/>
    <w:rsid w:val="000855B0"/>
    <w:rsid w:val="000861A1"/>
    <w:rsid w:val="00093B72"/>
    <w:rsid w:val="00096E71"/>
    <w:rsid w:val="00097C3E"/>
    <w:rsid w:val="000A2142"/>
    <w:rsid w:val="000A33B6"/>
    <w:rsid w:val="000A62A5"/>
    <w:rsid w:val="000B09EB"/>
    <w:rsid w:val="000B1292"/>
    <w:rsid w:val="000B1F88"/>
    <w:rsid w:val="000B22A2"/>
    <w:rsid w:val="000B69F3"/>
    <w:rsid w:val="000B7C77"/>
    <w:rsid w:val="000C01C9"/>
    <w:rsid w:val="000C1A84"/>
    <w:rsid w:val="000C1C1A"/>
    <w:rsid w:val="000C6BC3"/>
    <w:rsid w:val="000C7F0F"/>
    <w:rsid w:val="000D0D42"/>
    <w:rsid w:val="000D2201"/>
    <w:rsid w:val="000D3DB9"/>
    <w:rsid w:val="000D4412"/>
    <w:rsid w:val="000D58B5"/>
    <w:rsid w:val="000D6CD6"/>
    <w:rsid w:val="000D73A7"/>
    <w:rsid w:val="000E0B74"/>
    <w:rsid w:val="000E343D"/>
    <w:rsid w:val="000E6F75"/>
    <w:rsid w:val="000E7742"/>
    <w:rsid w:val="000E7749"/>
    <w:rsid w:val="000F2390"/>
    <w:rsid w:val="000F622C"/>
    <w:rsid w:val="000F77CD"/>
    <w:rsid w:val="000F79B1"/>
    <w:rsid w:val="001008A7"/>
    <w:rsid w:val="00102DDE"/>
    <w:rsid w:val="0010383D"/>
    <w:rsid w:val="00106D9A"/>
    <w:rsid w:val="0011184B"/>
    <w:rsid w:val="001140A5"/>
    <w:rsid w:val="001212E0"/>
    <w:rsid w:val="001216A2"/>
    <w:rsid w:val="0012299E"/>
    <w:rsid w:val="00123964"/>
    <w:rsid w:val="00123FE6"/>
    <w:rsid w:val="00125E26"/>
    <w:rsid w:val="00126AB9"/>
    <w:rsid w:val="0012759C"/>
    <w:rsid w:val="00127D85"/>
    <w:rsid w:val="00130226"/>
    <w:rsid w:val="0013046F"/>
    <w:rsid w:val="00130A29"/>
    <w:rsid w:val="00131B9B"/>
    <w:rsid w:val="00132034"/>
    <w:rsid w:val="00132D51"/>
    <w:rsid w:val="00133A0D"/>
    <w:rsid w:val="001347CC"/>
    <w:rsid w:val="00134E13"/>
    <w:rsid w:val="001379B3"/>
    <w:rsid w:val="00140FBD"/>
    <w:rsid w:val="00141ECC"/>
    <w:rsid w:val="001423FA"/>
    <w:rsid w:val="00142786"/>
    <w:rsid w:val="0014755F"/>
    <w:rsid w:val="00150446"/>
    <w:rsid w:val="0015746A"/>
    <w:rsid w:val="00157B79"/>
    <w:rsid w:val="001601E7"/>
    <w:rsid w:val="00160378"/>
    <w:rsid w:val="001618B5"/>
    <w:rsid w:val="001643A0"/>
    <w:rsid w:val="00164509"/>
    <w:rsid w:val="001676FF"/>
    <w:rsid w:val="0017125D"/>
    <w:rsid w:val="001747C3"/>
    <w:rsid w:val="001753F6"/>
    <w:rsid w:val="001765AF"/>
    <w:rsid w:val="001769FD"/>
    <w:rsid w:val="00176CD6"/>
    <w:rsid w:val="00180AB6"/>
    <w:rsid w:val="00182FB0"/>
    <w:rsid w:val="001835F0"/>
    <w:rsid w:val="00183FFB"/>
    <w:rsid w:val="001845BE"/>
    <w:rsid w:val="0018472F"/>
    <w:rsid w:val="001863FA"/>
    <w:rsid w:val="0019070D"/>
    <w:rsid w:val="00192930"/>
    <w:rsid w:val="00193939"/>
    <w:rsid w:val="00193981"/>
    <w:rsid w:val="00195CC5"/>
    <w:rsid w:val="001962DD"/>
    <w:rsid w:val="00196E5D"/>
    <w:rsid w:val="001A2623"/>
    <w:rsid w:val="001A3470"/>
    <w:rsid w:val="001A485A"/>
    <w:rsid w:val="001A4CEC"/>
    <w:rsid w:val="001A5142"/>
    <w:rsid w:val="001A744E"/>
    <w:rsid w:val="001B434B"/>
    <w:rsid w:val="001B463B"/>
    <w:rsid w:val="001B63F1"/>
    <w:rsid w:val="001C086A"/>
    <w:rsid w:val="001C256A"/>
    <w:rsid w:val="001C2A5C"/>
    <w:rsid w:val="001C453B"/>
    <w:rsid w:val="001C4A91"/>
    <w:rsid w:val="001D1CD6"/>
    <w:rsid w:val="001D269A"/>
    <w:rsid w:val="001D4571"/>
    <w:rsid w:val="001D69FC"/>
    <w:rsid w:val="001D72C6"/>
    <w:rsid w:val="001E01D3"/>
    <w:rsid w:val="001E0604"/>
    <w:rsid w:val="001E460B"/>
    <w:rsid w:val="001E610D"/>
    <w:rsid w:val="001E6E50"/>
    <w:rsid w:val="001E75EE"/>
    <w:rsid w:val="001F0954"/>
    <w:rsid w:val="001F1C2D"/>
    <w:rsid w:val="001F24BA"/>
    <w:rsid w:val="001F4F00"/>
    <w:rsid w:val="001F64F5"/>
    <w:rsid w:val="001F7250"/>
    <w:rsid w:val="001F7A32"/>
    <w:rsid w:val="00200030"/>
    <w:rsid w:val="002009AD"/>
    <w:rsid w:val="00200C00"/>
    <w:rsid w:val="0020135A"/>
    <w:rsid w:val="00204E1B"/>
    <w:rsid w:val="00205BB6"/>
    <w:rsid w:val="00207191"/>
    <w:rsid w:val="00207B7E"/>
    <w:rsid w:val="00207EA3"/>
    <w:rsid w:val="00211571"/>
    <w:rsid w:val="00213978"/>
    <w:rsid w:val="00215BF4"/>
    <w:rsid w:val="002166B5"/>
    <w:rsid w:val="0022012A"/>
    <w:rsid w:val="0022189C"/>
    <w:rsid w:val="002220DD"/>
    <w:rsid w:val="0022440B"/>
    <w:rsid w:val="002244EF"/>
    <w:rsid w:val="00224B27"/>
    <w:rsid w:val="00224D14"/>
    <w:rsid w:val="002275C7"/>
    <w:rsid w:val="00233F26"/>
    <w:rsid w:val="00236873"/>
    <w:rsid w:val="00237762"/>
    <w:rsid w:val="002418DE"/>
    <w:rsid w:val="00241D00"/>
    <w:rsid w:val="00245B09"/>
    <w:rsid w:val="002467E2"/>
    <w:rsid w:val="0024794F"/>
    <w:rsid w:val="0025004D"/>
    <w:rsid w:val="002504C4"/>
    <w:rsid w:val="00252342"/>
    <w:rsid w:val="002530C7"/>
    <w:rsid w:val="00254EAC"/>
    <w:rsid w:val="0025629F"/>
    <w:rsid w:val="00260079"/>
    <w:rsid w:val="0026098E"/>
    <w:rsid w:val="00260CCE"/>
    <w:rsid w:val="002611F9"/>
    <w:rsid w:val="00261E10"/>
    <w:rsid w:val="0026201F"/>
    <w:rsid w:val="00264A75"/>
    <w:rsid w:val="002728BA"/>
    <w:rsid w:val="00272D68"/>
    <w:rsid w:val="00273C2E"/>
    <w:rsid w:val="00273F2D"/>
    <w:rsid w:val="0027445A"/>
    <w:rsid w:val="0027636B"/>
    <w:rsid w:val="002773C2"/>
    <w:rsid w:val="002779C4"/>
    <w:rsid w:val="0028497F"/>
    <w:rsid w:val="002854A2"/>
    <w:rsid w:val="002865C5"/>
    <w:rsid w:val="002872AC"/>
    <w:rsid w:val="00290C6C"/>
    <w:rsid w:val="0029193A"/>
    <w:rsid w:val="0029254A"/>
    <w:rsid w:val="002938C7"/>
    <w:rsid w:val="0029425E"/>
    <w:rsid w:val="00294B70"/>
    <w:rsid w:val="0029501A"/>
    <w:rsid w:val="00297DA5"/>
    <w:rsid w:val="002A0386"/>
    <w:rsid w:val="002A1650"/>
    <w:rsid w:val="002A28A4"/>
    <w:rsid w:val="002A2F01"/>
    <w:rsid w:val="002A38D8"/>
    <w:rsid w:val="002A744A"/>
    <w:rsid w:val="002B3E44"/>
    <w:rsid w:val="002B61B4"/>
    <w:rsid w:val="002C4B55"/>
    <w:rsid w:val="002C5797"/>
    <w:rsid w:val="002C5B25"/>
    <w:rsid w:val="002C7B90"/>
    <w:rsid w:val="002D0C82"/>
    <w:rsid w:val="002D38A8"/>
    <w:rsid w:val="002D42F0"/>
    <w:rsid w:val="002D51AA"/>
    <w:rsid w:val="002D6D0A"/>
    <w:rsid w:val="002D755A"/>
    <w:rsid w:val="002E45B4"/>
    <w:rsid w:val="002E462B"/>
    <w:rsid w:val="002E47EE"/>
    <w:rsid w:val="002E4FCC"/>
    <w:rsid w:val="002E696F"/>
    <w:rsid w:val="002E6F8B"/>
    <w:rsid w:val="002E7049"/>
    <w:rsid w:val="002F0574"/>
    <w:rsid w:val="002F21ED"/>
    <w:rsid w:val="002F7211"/>
    <w:rsid w:val="002F7D5F"/>
    <w:rsid w:val="00301EEC"/>
    <w:rsid w:val="003021C4"/>
    <w:rsid w:val="003079CA"/>
    <w:rsid w:val="003103C4"/>
    <w:rsid w:val="00311C18"/>
    <w:rsid w:val="00312472"/>
    <w:rsid w:val="003143E8"/>
    <w:rsid w:val="00314A9B"/>
    <w:rsid w:val="00315446"/>
    <w:rsid w:val="00316AB4"/>
    <w:rsid w:val="00316D13"/>
    <w:rsid w:val="00324567"/>
    <w:rsid w:val="00325146"/>
    <w:rsid w:val="0032585B"/>
    <w:rsid w:val="00325C95"/>
    <w:rsid w:val="003305BD"/>
    <w:rsid w:val="0033060C"/>
    <w:rsid w:val="00336649"/>
    <w:rsid w:val="00340404"/>
    <w:rsid w:val="00344066"/>
    <w:rsid w:val="003446D7"/>
    <w:rsid w:val="00345328"/>
    <w:rsid w:val="003456AB"/>
    <w:rsid w:val="003512C3"/>
    <w:rsid w:val="00351969"/>
    <w:rsid w:val="0035266E"/>
    <w:rsid w:val="00352C4F"/>
    <w:rsid w:val="00353F8A"/>
    <w:rsid w:val="003552AF"/>
    <w:rsid w:val="00356885"/>
    <w:rsid w:val="00357559"/>
    <w:rsid w:val="003639B6"/>
    <w:rsid w:val="00363A0E"/>
    <w:rsid w:val="00365951"/>
    <w:rsid w:val="00365BC0"/>
    <w:rsid w:val="00366420"/>
    <w:rsid w:val="00366F44"/>
    <w:rsid w:val="003713AE"/>
    <w:rsid w:val="0037674C"/>
    <w:rsid w:val="003768F7"/>
    <w:rsid w:val="00377891"/>
    <w:rsid w:val="003778AF"/>
    <w:rsid w:val="003800F8"/>
    <w:rsid w:val="00383E3F"/>
    <w:rsid w:val="00384F0E"/>
    <w:rsid w:val="00386DE2"/>
    <w:rsid w:val="003903CA"/>
    <w:rsid w:val="00391FDE"/>
    <w:rsid w:val="0039225A"/>
    <w:rsid w:val="003922F1"/>
    <w:rsid w:val="00393CA0"/>
    <w:rsid w:val="0039429A"/>
    <w:rsid w:val="00394804"/>
    <w:rsid w:val="00394991"/>
    <w:rsid w:val="003A2092"/>
    <w:rsid w:val="003A2BAD"/>
    <w:rsid w:val="003A2FE5"/>
    <w:rsid w:val="003A39A1"/>
    <w:rsid w:val="003A45CC"/>
    <w:rsid w:val="003A6230"/>
    <w:rsid w:val="003A65A4"/>
    <w:rsid w:val="003A6F02"/>
    <w:rsid w:val="003B0954"/>
    <w:rsid w:val="003B0B3C"/>
    <w:rsid w:val="003B1287"/>
    <w:rsid w:val="003B2050"/>
    <w:rsid w:val="003B27FF"/>
    <w:rsid w:val="003B2B9B"/>
    <w:rsid w:val="003B3065"/>
    <w:rsid w:val="003B48B7"/>
    <w:rsid w:val="003B492C"/>
    <w:rsid w:val="003B74A0"/>
    <w:rsid w:val="003C0297"/>
    <w:rsid w:val="003C0EDB"/>
    <w:rsid w:val="003C4922"/>
    <w:rsid w:val="003C6A67"/>
    <w:rsid w:val="003C6D70"/>
    <w:rsid w:val="003C7E87"/>
    <w:rsid w:val="003D144A"/>
    <w:rsid w:val="003D1FA5"/>
    <w:rsid w:val="003D4544"/>
    <w:rsid w:val="003D6954"/>
    <w:rsid w:val="003E1388"/>
    <w:rsid w:val="003E44C1"/>
    <w:rsid w:val="003E45A5"/>
    <w:rsid w:val="003E4A5C"/>
    <w:rsid w:val="003F2338"/>
    <w:rsid w:val="003F265B"/>
    <w:rsid w:val="003F2699"/>
    <w:rsid w:val="003F4D21"/>
    <w:rsid w:val="003F4F94"/>
    <w:rsid w:val="003F7173"/>
    <w:rsid w:val="0040222E"/>
    <w:rsid w:val="00403D84"/>
    <w:rsid w:val="004078C5"/>
    <w:rsid w:val="0041119B"/>
    <w:rsid w:val="00412569"/>
    <w:rsid w:val="00413218"/>
    <w:rsid w:val="00413DAC"/>
    <w:rsid w:val="004152B7"/>
    <w:rsid w:val="00417320"/>
    <w:rsid w:val="00420BDB"/>
    <w:rsid w:val="00426C94"/>
    <w:rsid w:val="004273D2"/>
    <w:rsid w:val="00430BD9"/>
    <w:rsid w:val="00431BB1"/>
    <w:rsid w:val="004343CE"/>
    <w:rsid w:val="00436F65"/>
    <w:rsid w:val="00437A0F"/>
    <w:rsid w:val="00437EEB"/>
    <w:rsid w:val="004436EB"/>
    <w:rsid w:val="00446282"/>
    <w:rsid w:val="00452F83"/>
    <w:rsid w:val="00456278"/>
    <w:rsid w:val="00456660"/>
    <w:rsid w:val="00460061"/>
    <w:rsid w:val="004607B9"/>
    <w:rsid w:val="00460A02"/>
    <w:rsid w:val="00461819"/>
    <w:rsid w:val="00464BCE"/>
    <w:rsid w:val="0046557D"/>
    <w:rsid w:val="0046604D"/>
    <w:rsid w:val="00470A57"/>
    <w:rsid w:val="00470C92"/>
    <w:rsid w:val="00471843"/>
    <w:rsid w:val="004733A5"/>
    <w:rsid w:val="004749EB"/>
    <w:rsid w:val="00475456"/>
    <w:rsid w:val="004762E9"/>
    <w:rsid w:val="004767C4"/>
    <w:rsid w:val="004801AC"/>
    <w:rsid w:val="004817E4"/>
    <w:rsid w:val="004820EC"/>
    <w:rsid w:val="0048569A"/>
    <w:rsid w:val="004858E3"/>
    <w:rsid w:val="00485B64"/>
    <w:rsid w:val="00486A83"/>
    <w:rsid w:val="00486CB6"/>
    <w:rsid w:val="0048746B"/>
    <w:rsid w:val="004914D0"/>
    <w:rsid w:val="004927B2"/>
    <w:rsid w:val="00493BFF"/>
    <w:rsid w:val="004952AF"/>
    <w:rsid w:val="00495B98"/>
    <w:rsid w:val="004A0516"/>
    <w:rsid w:val="004A0B3D"/>
    <w:rsid w:val="004A1450"/>
    <w:rsid w:val="004A2A46"/>
    <w:rsid w:val="004A44ED"/>
    <w:rsid w:val="004A4E88"/>
    <w:rsid w:val="004A5E15"/>
    <w:rsid w:val="004A670B"/>
    <w:rsid w:val="004B288A"/>
    <w:rsid w:val="004B5657"/>
    <w:rsid w:val="004B686D"/>
    <w:rsid w:val="004B6BED"/>
    <w:rsid w:val="004C1BAB"/>
    <w:rsid w:val="004C2157"/>
    <w:rsid w:val="004D4577"/>
    <w:rsid w:val="004D4A7D"/>
    <w:rsid w:val="004D74EE"/>
    <w:rsid w:val="004E17B8"/>
    <w:rsid w:val="004E3B5E"/>
    <w:rsid w:val="004E5679"/>
    <w:rsid w:val="004E5AA2"/>
    <w:rsid w:val="004E62A9"/>
    <w:rsid w:val="004F3118"/>
    <w:rsid w:val="00500709"/>
    <w:rsid w:val="00500BFA"/>
    <w:rsid w:val="00500D7B"/>
    <w:rsid w:val="00502B9B"/>
    <w:rsid w:val="005049EC"/>
    <w:rsid w:val="00505CD1"/>
    <w:rsid w:val="00505DFE"/>
    <w:rsid w:val="0050678A"/>
    <w:rsid w:val="0050720D"/>
    <w:rsid w:val="00512B4E"/>
    <w:rsid w:val="00516168"/>
    <w:rsid w:val="0051732E"/>
    <w:rsid w:val="005206C0"/>
    <w:rsid w:val="00520CEC"/>
    <w:rsid w:val="00521234"/>
    <w:rsid w:val="00523EC7"/>
    <w:rsid w:val="00526898"/>
    <w:rsid w:val="00526F24"/>
    <w:rsid w:val="005271BC"/>
    <w:rsid w:val="00530CBB"/>
    <w:rsid w:val="00537B96"/>
    <w:rsid w:val="00541616"/>
    <w:rsid w:val="00545401"/>
    <w:rsid w:val="00546E80"/>
    <w:rsid w:val="00546EFE"/>
    <w:rsid w:val="00550524"/>
    <w:rsid w:val="00550DC1"/>
    <w:rsid w:val="00554478"/>
    <w:rsid w:val="0055576F"/>
    <w:rsid w:val="0055637E"/>
    <w:rsid w:val="0055748F"/>
    <w:rsid w:val="00560CA5"/>
    <w:rsid w:val="00563AD9"/>
    <w:rsid w:val="00564E2A"/>
    <w:rsid w:val="0056524E"/>
    <w:rsid w:val="0057282C"/>
    <w:rsid w:val="005745AA"/>
    <w:rsid w:val="00574E4C"/>
    <w:rsid w:val="00575CFE"/>
    <w:rsid w:val="00576B59"/>
    <w:rsid w:val="00577D59"/>
    <w:rsid w:val="00581429"/>
    <w:rsid w:val="00581B44"/>
    <w:rsid w:val="005828B9"/>
    <w:rsid w:val="0058316E"/>
    <w:rsid w:val="005834B7"/>
    <w:rsid w:val="00583725"/>
    <w:rsid w:val="005842D1"/>
    <w:rsid w:val="00584BB0"/>
    <w:rsid w:val="0058521C"/>
    <w:rsid w:val="005858AA"/>
    <w:rsid w:val="00586132"/>
    <w:rsid w:val="00586DBE"/>
    <w:rsid w:val="0059035D"/>
    <w:rsid w:val="005920E4"/>
    <w:rsid w:val="00592265"/>
    <w:rsid w:val="0059354C"/>
    <w:rsid w:val="0059356A"/>
    <w:rsid w:val="005961A6"/>
    <w:rsid w:val="005A0664"/>
    <w:rsid w:val="005A09DC"/>
    <w:rsid w:val="005A2128"/>
    <w:rsid w:val="005A29AE"/>
    <w:rsid w:val="005A576B"/>
    <w:rsid w:val="005A58CB"/>
    <w:rsid w:val="005A6559"/>
    <w:rsid w:val="005A790B"/>
    <w:rsid w:val="005A7C42"/>
    <w:rsid w:val="005A7D08"/>
    <w:rsid w:val="005B1476"/>
    <w:rsid w:val="005B3D38"/>
    <w:rsid w:val="005B4B06"/>
    <w:rsid w:val="005B6112"/>
    <w:rsid w:val="005B6DF8"/>
    <w:rsid w:val="005C080A"/>
    <w:rsid w:val="005C2647"/>
    <w:rsid w:val="005C526F"/>
    <w:rsid w:val="005D3AE4"/>
    <w:rsid w:val="005D4119"/>
    <w:rsid w:val="005E1502"/>
    <w:rsid w:val="005E24E9"/>
    <w:rsid w:val="005E38B8"/>
    <w:rsid w:val="005E51D9"/>
    <w:rsid w:val="005E7A6C"/>
    <w:rsid w:val="005F0FA0"/>
    <w:rsid w:val="005F10CA"/>
    <w:rsid w:val="005F115F"/>
    <w:rsid w:val="005F5005"/>
    <w:rsid w:val="005F7C9F"/>
    <w:rsid w:val="00600609"/>
    <w:rsid w:val="00602B4B"/>
    <w:rsid w:val="006043FF"/>
    <w:rsid w:val="00604788"/>
    <w:rsid w:val="0060577B"/>
    <w:rsid w:val="00605F2E"/>
    <w:rsid w:val="00607DA0"/>
    <w:rsid w:val="00612E0A"/>
    <w:rsid w:val="00614EF0"/>
    <w:rsid w:val="006169F0"/>
    <w:rsid w:val="00617612"/>
    <w:rsid w:val="0061767D"/>
    <w:rsid w:val="006213E3"/>
    <w:rsid w:val="00621FAF"/>
    <w:rsid w:val="00622754"/>
    <w:rsid w:val="00623857"/>
    <w:rsid w:val="00623C9F"/>
    <w:rsid w:val="00630DAA"/>
    <w:rsid w:val="00632A95"/>
    <w:rsid w:val="00633F87"/>
    <w:rsid w:val="00635D60"/>
    <w:rsid w:val="00641AD0"/>
    <w:rsid w:val="0065307C"/>
    <w:rsid w:val="00653646"/>
    <w:rsid w:val="00653D74"/>
    <w:rsid w:val="00661661"/>
    <w:rsid w:val="00661D21"/>
    <w:rsid w:val="0066221B"/>
    <w:rsid w:val="00662DFA"/>
    <w:rsid w:val="00663440"/>
    <w:rsid w:val="006645A0"/>
    <w:rsid w:val="0066543B"/>
    <w:rsid w:val="00666E61"/>
    <w:rsid w:val="006672BA"/>
    <w:rsid w:val="00667964"/>
    <w:rsid w:val="00672BE9"/>
    <w:rsid w:val="00673E98"/>
    <w:rsid w:val="0067489F"/>
    <w:rsid w:val="00674A34"/>
    <w:rsid w:val="00674CDF"/>
    <w:rsid w:val="0067529B"/>
    <w:rsid w:val="0067578D"/>
    <w:rsid w:val="006757EC"/>
    <w:rsid w:val="00675852"/>
    <w:rsid w:val="006802D0"/>
    <w:rsid w:val="00682345"/>
    <w:rsid w:val="00685FE4"/>
    <w:rsid w:val="00686263"/>
    <w:rsid w:val="00686351"/>
    <w:rsid w:val="00692911"/>
    <w:rsid w:val="00693543"/>
    <w:rsid w:val="0069419D"/>
    <w:rsid w:val="00697468"/>
    <w:rsid w:val="00697871"/>
    <w:rsid w:val="00697FCC"/>
    <w:rsid w:val="006A0014"/>
    <w:rsid w:val="006A2FA0"/>
    <w:rsid w:val="006B0192"/>
    <w:rsid w:val="006B3EA6"/>
    <w:rsid w:val="006B4EEC"/>
    <w:rsid w:val="006B524A"/>
    <w:rsid w:val="006B6509"/>
    <w:rsid w:val="006B69A9"/>
    <w:rsid w:val="006B6BFC"/>
    <w:rsid w:val="006B6F0F"/>
    <w:rsid w:val="006B78C3"/>
    <w:rsid w:val="006C1376"/>
    <w:rsid w:val="006C543F"/>
    <w:rsid w:val="006C71B4"/>
    <w:rsid w:val="006C76C9"/>
    <w:rsid w:val="006C7E16"/>
    <w:rsid w:val="006D04F9"/>
    <w:rsid w:val="006D3952"/>
    <w:rsid w:val="006D6BA7"/>
    <w:rsid w:val="006E3D45"/>
    <w:rsid w:val="006E431F"/>
    <w:rsid w:val="006E526E"/>
    <w:rsid w:val="006F06F4"/>
    <w:rsid w:val="006F2105"/>
    <w:rsid w:val="006F4732"/>
    <w:rsid w:val="006F7700"/>
    <w:rsid w:val="00701F70"/>
    <w:rsid w:val="00702A93"/>
    <w:rsid w:val="00704782"/>
    <w:rsid w:val="00704E22"/>
    <w:rsid w:val="00705281"/>
    <w:rsid w:val="00705801"/>
    <w:rsid w:val="00706FD1"/>
    <w:rsid w:val="00707488"/>
    <w:rsid w:val="0070755E"/>
    <w:rsid w:val="007139A9"/>
    <w:rsid w:val="00716849"/>
    <w:rsid w:val="00716DBD"/>
    <w:rsid w:val="007227DD"/>
    <w:rsid w:val="00723E4C"/>
    <w:rsid w:val="00724EF4"/>
    <w:rsid w:val="0072628C"/>
    <w:rsid w:val="00730B03"/>
    <w:rsid w:val="00734F19"/>
    <w:rsid w:val="00736556"/>
    <w:rsid w:val="00740802"/>
    <w:rsid w:val="0074186C"/>
    <w:rsid w:val="00742A08"/>
    <w:rsid w:val="00743812"/>
    <w:rsid w:val="00745260"/>
    <w:rsid w:val="007512ED"/>
    <w:rsid w:val="00753A2C"/>
    <w:rsid w:val="00753B06"/>
    <w:rsid w:val="00754AEE"/>
    <w:rsid w:val="00756C0A"/>
    <w:rsid w:val="00757367"/>
    <w:rsid w:val="007624F1"/>
    <w:rsid w:val="00762F92"/>
    <w:rsid w:val="00763CF1"/>
    <w:rsid w:val="007645D3"/>
    <w:rsid w:val="007650FD"/>
    <w:rsid w:val="0076510B"/>
    <w:rsid w:val="007652AE"/>
    <w:rsid w:val="00766157"/>
    <w:rsid w:val="007667C9"/>
    <w:rsid w:val="007736F5"/>
    <w:rsid w:val="00775A0C"/>
    <w:rsid w:val="00777572"/>
    <w:rsid w:val="00777D1B"/>
    <w:rsid w:val="0078029B"/>
    <w:rsid w:val="00782093"/>
    <w:rsid w:val="00782F8E"/>
    <w:rsid w:val="007843A0"/>
    <w:rsid w:val="00784A78"/>
    <w:rsid w:val="00785A6B"/>
    <w:rsid w:val="00785C19"/>
    <w:rsid w:val="007908E9"/>
    <w:rsid w:val="007913E1"/>
    <w:rsid w:val="0079152D"/>
    <w:rsid w:val="00792568"/>
    <w:rsid w:val="007942B0"/>
    <w:rsid w:val="00796E84"/>
    <w:rsid w:val="00797365"/>
    <w:rsid w:val="007975DA"/>
    <w:rsid w:val="00797699"/>
    <w:rsid w:val="00797FD6"/>
    <w:rsid w:val="007A02DC"/>
    <w:rsid w:val="007A2638"/>
    <w:rsid w:val="007A2BCE"/>
    <w:rsid w:val="007A41F5"/>
    <w:rsid w:val="007A68DC"/>
    <w:rsid w:val="007B405B"/>
    <w:rsid w:val="007B474F"/>
    <w:rsid w:val="007B4817"/>
    <w:rsid w:val="007B49EE"/>
    <w:rsid w:val="007B5571"/>
    <w:rsid w:val="007B5873"/>
    <w:rsid w:val="007B6784"/>
    <w:rsid w:val="007C0090"/>
    <w:rsid w:val="007C0CEB"/>
    <w:rsid w:val="007C3D9D"/>
    <w:rsid w:val="007C6D4E"/>
    <w:rsid w:val="007C77E2"/>
    <w:rsid w:val="007C793D"/>
    <w:rsid w:val="007C7C04"/>
    <w:rsid w:val="007D0AC8"/>
    <w:rsid w:val="007D0C48"/>
    <w:rsid w:val="007D3DA1"/>
    <w:rsid w:val="007D5628"/>
    <w:rsid w:val="007D585A"/>
    <w:rsid w:val="007D6746"/>
    <w:rsid w:val="007E1891"/>
    <w:rsid w:val="007E37BB"/>
    <w:rsid w:val="007E37CD"/>
    <w:rsid w:val="007E68ED"/>
    <w:rsid w:val="007E6EAE"/>
    <w:rsid w:val="007F1155"/>
    <w:rsid w:val="007F426A"/>
    <w:rsid w:val="007F4B38"/>
    <w:rsid w:val="007F5E14"/>
    <w:rsid w:val="007F6E6B"/>
    <w:rsid w:val="007F7EA7"/>
    <w:rsid w:val="0080007E"/>
    <w:rsid w:val="00801229"/>
    <w:rsid w:val="00801778"/>
    <w:rsid w:val="00801EB9"/>
    <w:rsid w:val="008030B4"/>
    <w:rsid w:val="00804654"/>
    <w:rsid w:val="00807E4A"/>
    <w:rsid w:val="00812B5C"/>
    <w:rsid w:val="00813AA0"/>
    <w:rsid w:val="00814C4A"/>
    <w:rsid w:val="008152FD"/>
    <w:rsid w:val="00816B2A"/>
    <w:rsid w:val="00816BC9"/>
    <w:rsid w:val="00816CE8"/>
    <w:rsid w:val="00817190"/>
    <w:rsid w:val="008176F6"/>
    <w:rsid w:val="0082023F"/>
    <w:rsid w:val="00824606"/>
    <w:rsid w:val="008252FD"/>
    <w:rsid w:val="008253D6"/>
    <w:rsid w:val="00827A2F"/>
    <w:rsid w:val="008327D9"/>
    <w:rsid w:val="00832BDE"/>
    <w:rsid w:val="0083343A"/>
    <w:rsid w:val="00834EEC"/>
    <w:rsid w:val="0083603E"/>
    <w:rsid w:val="00836EFF"/>
    <w:rsid w:val="0083756A"/>
    <w:rsid w:val="00837729"/>
    <w:rsid w:val="008407B7"/>
    <w:rsid w:val="00840C9D"/>
    <w:rsid w:val="008428D2"/>
    <w:rsid w:val="008447DC"/>
    <w:rsid w:val="0084662C"/>
    <w:rsid w:val="008470AF"/>
    <w:rsid w:val="00852936"/>
    <w:rsid w:val="00853F6F"/>
    <w:rsid w:val="00854031"/>
    <w:rsid w:val="00854BB5"/>
    <w:rsid w:val="008561D7"/>
    <w:rsid w:val="00856635"/>
    <w:rsid w:val="00857351"/>
    <w:rsid w:val="008575B7"/>
    <w:rsid w:val="00860CE6"/>
    <w:rsid w:val="00860F8E"/>
    <w:rsid w:val="00861B31"/>
    <w:rsid w:val="0086283B"/>
    <w:rsid w:val="00862A7C"/>
    <w:rsid w:val="00862B9E"/>
    <w:rsid w:val="00862D13"/>
    <w:rsid w:val="00863926"/>
    <w:rsid w:val="00863BFF"/>
    <w:rsid w:val="0086422E"/>
    <w:rsid w:val="008646D2"/>
    <w:rsid w:val="00865854"/>
    <w:rsid w:val="00866E34"/>
    <w:rsid w:val="008715F3"/>
    <w:rsid w:val="00872E31"/>
    <w:rsid w:val="00874754"/>
    <w:rsid w:val="008756AA"/>
    <w:rsid w:val="00875725"/>
    <w:rsid w:val="008766DA"/>
    <w:rsid w:val="008772D4"/>
    <w:rsid w:val="008816E5"/>
    <w:rsid w:val="00883294"/>
    <w:rsid w:val="00884B5F"/>
    <w:rsid w:val="00890F14"/>
    <w:rsid w:val="00892D7B"/>
    <w:rsid w:val="008A09AE"/>
    <w:rsid w:val="008A1087"/>
    <w:rsid w:val="008A3607"/>
    <w:rsid w:val="008A438B"/>
    <w:rsid w:val="008A465F"/>
    <w:rsid w:val="008A6418"/>
    <w:rsid w:val="008A6AEB"/>
    <w:rsid w:val="008A7685"/>
    <w:rsid w:val="008A782D"/>
    <w:rsid w:val="008B1114"/>
    <w:rsid w:val="008B1ACD"/>
    <w:rsid w:val="008B33C3"/>
    <w:rsid w:val="008B4E59"/>
    <w:rsid w:val="008B53B0"/>
    <w:rsid w:val="008B5A9F"/>
    <w:rsid w:val="008B5AF4"/>
    <w:rsid w:val="008B6CBD"/>
    <w:rsid w:val="008B793A"/>
    <w:rsid w:val="008C132B"/>
    <w:rsid w:val="008C1351"/>
    <w:rsid w:val="008C1FB1"/>
    <w:rsid w:val="008C2F8C"/>
    <w:rsid w:val="008C3B3E"/>
    <w:rsid w:val="008C4A67"/>
    <w:rsid w:val="008C536A"/>
    <w:rsid w:val="008C717E"/>
    <w:rsid w:val="008D090E"/>
    <w:rsid w:val="008D517A"/>
    <w:rsid w:val="008D76F7"/>
    <w:rsid w:val="008E5F26"/>
    <w:rsid w:val="008E6043"/>
    <w:rsid w:val="008E6A6A"/>
    <w:rsid w:val="008E6E42"/>
    <w:rsid w:val="008E7624"/>
    <w:rsid w:val="008F121C"/>
    <w:rsid w:val="008F1823"/>
    <w:rsid w:val="008F198C"/>
    <w:rsid w:val="008F20CB"/>
    <w:rsid w:val="008F35B8"/>
    <w:rsid w:val="008F386F"/>
    <w:rsid w:val="008F4FE8"/>
    <w:rsid w:val="008F5516"/>
    <w:rsid w:val="0090059B"/>
    <w:rsid w:val="009069C5"/>
    <w:rsid w:val="00907E50"/>
    <w:rsid w:val="00913066"/>
    <w:rsid w:val="00913946"/>
    <w:rsid w:val="009163CC"/>
    <w:rsid w:val="00916F2E"/>
    <w:rsid w:val="00916F35"/>
    <w:rsid w:val="009177B2"/>
    <w:rsid w:val="009219F6"/>
    <w:rsid w:val="00922202"/>
    <w:rsid w:val="00924A2B"/>
    <w:rsid w:val="009274CC"/>
    <w:rsid w:val="00930F80"/>
    <w:rsid w:val="00932BE9"/>
    <w:rsid w:val="00940B97"/>
    <w:rsid w:val="009419E4"/>
    <w:rsid w:val="009425F5"/>
    <w:rsid w:val="00942C9F"/>
    <w:rsid w:val="009441D7"/>
    <w:rsid w:val="00945C29"/>
    <w:rsid w:val="00947CC4"/>
    <w:rsid w:val="0095067A"/>
    <w:rsid w:val="00951803"/>
    <w:rsid w:val="00951C5C"/>
    <w:rsid w:val="009520FB"/>
    <w:rsid w:val="00953AD2"/>
    <w:rsid w:val="00954F98"/>
    <w:rsid w:val="00957CBE"/>
    <w:rsid w:val="009609F2"/>
    <w:rsid w:val="0096116A"/>
    <w:rsid w:val="00965B87"/>
    <w:rsid w:val="00967DD8"/>
    <w:rsid w:val="009701A9"/>
    <w:rsid w:val="00971010"/>
    <w:rsid w:val="00983540"/>
    <w:rsid w:val="00984076"/>
    <w:rsid w:val="009841E0"/>
    <w:rsid w:val="00984A4E"/>
    <w:rsid w:val="0098586D"/>
    <w:rsid w:val="0098723B"/>
    <w:rsid w:val="00991554"/>
    <w:rsid w:val="009936B3"/>
    <w:rsid w:val="00995CE6"/>
    <w:rsid w:val="009A1C5F"/>
    <w:rsid w:val="009A6B30"/>
    <w:rsid w:val="009B0C45"/>
    <w:rsid w:val="009B2643"/>
    <w:rsid w:val="009B3080"/>
    <w:rsid w:val="009B4582"/>
    <w:rsid w:val="009B7F97"/>
    <w:rsid w:val="009C2941"/>
    <w:rsid w:val="009C5487"/>
    <w:rsid w:val="009C597D"/>
    <w:rsid w:val="009D0904"/>
    <w:rsid w:val="009D32F6"/>
    <w:rsid w:val="009D4A6F"/>
    <w:rsid w:val="009D616D"/>
    <w:rsid w:val="009D6CAB"/>
    <w:rsid w:val="009D722B"/>
    <w:rsid w:val="009E1DED"/>
    <w:rsid w:val="009E20EC"/>
    <w:rsid w:val="009E33C1"/>
    <w:rsid w:val="009E3712"/>
    <w:rsid w:val="009E66F8"/>
    <w:rsid w:val="009E7C3F"/>
    <w:rsid w:val="009F0B87"/>
    <w:rsid w:val="009F18DB"/>
    <w:rsid w:val="009F3CCC"/>
    <w:rsid w:val="009F6378"/>
    <w:rsid w:val="00A0087D"/>
    <w:rsid w:val="00A01E93"/>
    <w:rsid w:val="00A035BE"/>
    <w:rsid w:val="00A07298"/>
    <w:rsid w:val="00A1000C"/>
    <w:rsid w:val="00A14A7A"/>
    <w:rsid w:val="00A15267"/>
    <w:rsid w:val="00A15562"/>
    <w:rsid w:val="00A1627C"/>
    <w:rsid w:val="00A16BC9"/>
    <w:rsid w:val="00A17230"/>
    <w:rsid w:val="00A17294"/>
    <w:rsid w:val="00A1737F"/>
    <w:rsid w:val="00A17EAE"/>
    <w:rsid w:val="00A20701"/>
    <w:rsid w:val="00A23BFE"/>
    <w:rsid w:val="00A244D1"/>
    <w:rsid w:val="00A270A8"/>
    <w:rsid w:val="00A279F8"/>
    <w:rsid w:val="00A27E8C"/>
    <w:rsid w:val="00A27F82"/>
    <w:rsid w:val="00A3017E"/>
    <w:rsid w:val="00A302DE"/>
    <w:rsid w:val="00A314CB"/>
    <w:rsid w:val="00A3227B"/>
    <w:rsid w:val="00A3332C"/>
    <w:rsid w:val="00A3605F"/>
    <w:rsid w:val="00A360BC"/>
    <w:rsid w:val="00A360FD"/>
    <w:rsid w:val="00A41D30"/>
    <w:rsid w:val="00A429BA"/>
    <w:rsid w:val="00A42DFB"/>
    <w:rsid w:val="00A43CF8"/>
    <w:rsid w:val="00A4438F"/>
    <w:rsid w:val="00A45749"/>
    <w:rsid w:val="00A505F1"/>
    <w:rsid w:val="00A51D61"/>
    <w:rsid w:val="00A54022"/>
    <w:rsid w:val="00A60260"/>
    <w:rsid w:val="00A62DE9"/>
    <w:rsid w:val="00A642B2"/>
    <w:rsid w:val="00A64849"/>
    <w:rsid w:val="00A66E66"/>
    <w:rsid w:val="00A72D99"/>
    <w:rsid w:val="00A74346"/>
    <w:rsid w:val="00A74A78"/>
    <w:rsid w:val="00A75024"/>
    <w:rsid w:val="00A751D1"/>
    <w:rsid w:val="00A75A51"/>
    <w:rsid w:val="00A75BA8"/>
    <w:rsid w:val="00A76132"/>
    <w:rsid w:val="00A80996"/>
    <w:rsid w:val="00A82C86"/>
    <w:rsid w:val="00A84AAF"/>
    <w:rsid w:val="00A91FC7"/>
    <w:rsid w:val="00A962C0"/>
    <w:rsid w:val="00A97DEC"/>
    <w:rsid w:val="00AA2335"/>
    <w:rsid w:val="00AA524C"/>
    <w:rsid w:val="00AA56AF"/>
    <w:rsid w:val="00AA7383"/>
    <w:rsid w:val="00AB4A9F"/>
    <w:rsid w:val="00AB5258"/>
    <w:rsid w:val="00AB5502"/>
    <w:rsid w:val="00AC3E30"/>
    <w:rsid w:val="00AC63E2"/>
    <w:rsid w:val="00AD07FB"/>
    <w:rsid w:val="00AD1131"/>
    <w:rsid w:val="00AD14BD"/>
    <w:rsid w:val="00AD1C2F"/>
    <w:rsid w:val="00AD207A"/>
    <w:rsid w:val="00AD6E59"/>
    <w:rsid w:val="00AD751E"/>
    <w:rsid w:val="00AE3445"/>
    <w:rsid w:val="00AE3485"/>
    <w:rsid w:val="00AE34CB"/>
    <w:rsid w:val="00AF03B8"/>
    <w:rsid w:val="00AF6296"/>
    <w:rsid w:val="00B01B3E"/>
    <w:rsid w:val="00B030C1"/>
    <w:rsid w:val="00B07CA0"/>
    <w:rsid w:val="00B13CF5"/>
    <w:rsid w:val="00B13F66"/>
    <w:rsid w:val="00B140B2"/>
    <w:rsid w:val="00B148C3"/>
    <w:rsid w:val="00B14AC5"/>
    <w:rsid w:val="00B1576E"/>
    <w:rsid w:val="00B160C6"/>
    <w:rsid w:val="00B175C2"/>
    <w:rsid w:val="00B20222"/>
    <w:rsid w:val="00B21305"/>
    <w:rsid w:val="00B226E7"/>
    <w:rsid w:val="00B231CE"/>
    <w:rsid w:val="00B26C65"/>
    <w:rsid w:val="00B26F62"/>
    <w:rsid w:val="00B272A8"/>
    <w:rsid w:val="00B30B0F"/>
    <w:rsid w:val="00B32E58"/>
    <w:rsid w:val="00B340C1"/>
    <w:rsid w:val="00B34B6A"/>
    <w:rsid w:val="00B35541"/>
    <w:rsid w:val="00B35CCE"/>
    <w:rsid w:val="00B36146"/>
    <w:rsid w:val="00B3701B"/>
    <w:rsid w:val="00B37578"/>
    <w:rsid w:val="00B376D8"/>
    <w:rsid w:val="00B37F18"/>
    <w:rsid w:val="00B40069"/>
    <w:rsid w:val="00B40545"/>
    <w:rsid w:val="00B41B6F"/>
    <w:rsid w:val="00B45BE7"/>
    <w:rsid w:val="00B45D1D"/>
    <w:rsid w:val="00B474CE"/>
    <w:rsid w:val="00B4750E"/>
    <w:rsid w:val="00B50528"/>
    <w:rsid w:val="00B52DF9"/>
    <w:rsid w:val="00B53920"/>
    <w:rsid w:val="00B53949"/>
    <w:rsid w:val="00B575B8"/>
    <w:rsid w:val="00B57904"/>
    <w:rsid w:val="00B6038B"/>
    <w:rsid w:val="00B61D65"/>
    <w:rsid w:val="00B62112"/>
    <w:rsid w:val="00B62CC3"/>
    <w:rsid w:val="00B62E91"/>
    <w:rsid w:val="00B63069"/>
    <w:rsid w:val="00B64BE7"/>
    <w:rsid w:val="00B64CCB"/>
    <w:rsid w:val="00B66288"/>
    <w:rsid w:val="00B66DA6"/>
    <w:rsid w:val="00B67DAD"/>
    <w:rsid w:val="00B71180"/>
    <w:rsid w:val="00B721CD"/>
    <w:rsid w:val="00B73A65"/>
    <w:rsid w:val="00B76D1C"/>
    <w:rsid w:val="00B77082"/>
    <w:rsid w:val="00B8128C"/>
    <w:rsid w:val="00B81D8C"/>
    <w:rsid w:val="00B82735"/>
    <w:rsid w:val="00B83BFD"/>
    <w:rsid w:val="00B83D3D"/>
    <w:rsid w:val="00B91332"/>
    <w:rsid w:val="00B91AF6"/>
    <w:rsid w:val="00B91C28"/>
    <w:rsid w:val="00B9504F"/>
    <w:rsid w:val="00B95225"/>
    <w:rsid w:val="00B9724B"/>
    <w:rsid w:val="00B97E60"/>
    <w:rsid w:val="00BA00BF"/>
    <w:rsid w:val="00BA0D93"/>
    <w:rsid w:val="00BA252B"/>
    <w:rsid w:val="00BA3F73"/>
    <w:rsid w:val="00BA4BF6"/>
    <w:rsid w:val="00BA55D3"/>
    <w:rsid w:val="00BA6770"/>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83F"/>
    <w:rsid w:val="00BE1DDC"/>
    <w:rsid w:val="00BE67D5"/>
    <w:rsid w:val="00BE7530"/>
    <w:rsid w:val="00BF2FB5"/>
    <w:rsid w:val="00BF30C8"/>
    <w:rsid w:val="00BF3197"/>
    <w:rsid w:val="00BF4208"/>
    <w:rsid w:val="00BF6291"/>
    <w:rsid w:val="00BF6AAA"/>
    <w:rsid w:val="00BF788B"/>
    <w:rsid w:val="00C106A2"/>
    <w:rsid w:val="00C10A05"/>
    <w:rsid w:val="00C110A7"/>
    <w:rsid w:val="00C1549B"/>
    <w:rsid w:val="00C156C4"/>
    <w:rsid w:val="00C15D78"/>
    <w:rsid w:val="00C16832"/>
    <w:rsid w:val="00C17040"/>
    <w:rsid w:val="00C21F27"/>
    <w:rsid w:val="00C23A43"/>
    <w:rsid w:val="00C248A9"/>
    <w:rsid w:val="00C2629D"/>
    <w:rsid w:val="00C26D6C"/>
    <w:rsid w:val="00C3098D"/>
    <w:rsid w:val="00C3230A"/>
    <w:rsid w:val="00C334AE"/>
    <w:rsid w:val="00C3696D"/>
    <w:rsid w:val="00C369F6"/>
    <w:rsid w:val="00C40816"/>
    <w:rsid w:val="00C4082B"/>
    <w:rsid w:val="00C40CB3"/>
    <w:rsid w:val="00C43870"/>
    <w:rsid w:val="00C43F27"/>
    <w:rsid w:val="00C44D3D"/>
    <w:rsid w:val="00C4597A"/>
    <w:rsid w:val="00C46173"/>
    <w:rsid w:val="00C465D2"/>
    <w:rsid w:val="00C46BCD"/>
    <w:rsid w:val="00C46C4D"/>
    <w:rsid w:val="00C47D48"/>
    <w:rsid w:val="00C51769"/>
    <w:rsid w:val="00C532C8"/>
    <w:rsid w:val="00C553C1"/>
    <w:rsid w:val="00C55B6D"/>
    <w:rsid w:val="00C56192"/>
    <w:rsid w:val="00C5682E"/>
    <w:rsid w:val="00C57644"/>
    <w:rsid w:val="00C63046"/>
    <w:rsid w:val="00C63195"/>
    <w:rsid w:val="00C63E76"/>
    <w:rsid w:val="00C66001"/>
    <w:rsid w:val="00C661FD"/>
    <w:rsid w:val="00C67198"/>
    <w:rsid w:val="00C74943"/>
    <w:rsid w:val="00C75A78"/>
    <w:rsid w:val="00C76BF6"/>
    <w:rsid w:val="00C80CDA"/>
    <w:rsid w:val="00C82B96"/>
    <w:rsid w:val="00C835D3"/>
    <w:rsid w:val="00C83E11"/>
    <w:rsid w:val="00C84E4D"/>
    <w:rsid w:val="00C85CEF"/>
    <w:rsid w:val="00C92115"/>
    <w:rsid w:val="00C92427"/>
    <w:rsid w:val="00C96179"/>
    <w:rsid w:val="00CA29C2"/>
    <w:rsid w:val="00CA3717"/>
    <w:rsid w:val="00CA4ECB"/>
    <w:rsid w:val="00CA5E5A"/>
    <w:rsid w:val="00CA665B"/>
    <w:rsid w:val="00CB21B8"/>
    <w:rsid w:val="00CB271E"/>
    <w:rsid w:val="00CB39C3"/>
    <w:rsid w:val="00CB4854"/>
    <w:rsid w:val="00CB4916"/>
    <w:rsid w:val="00CB6B4B"/>
    <w:rsid w:val="00CC1190"/>
    <w:rsid w:val="00CC1BA7"/>
    <w:rsid w:val="00CC2CD6"/>
    <w:rsid w:val="00CC4871"/>
    <w:rsid w:val="00CC543D"/>
    <w:rsid w:val="00CC68B5"/>
    <w:rsid w:val="00CC7B68"/>
    <w:rsid w:val="00CD0586"/>
    <w:rsid w:val="00CD3BA6"/>
    <w:rsid w:val="00CD66CE"/>
    <w:rsid w:val="00CD786F"/>
    <w:rsid w:val="00CE22EC"/>
    <w:rsid w:val="00CF14C9"/>
    <w:rsid w:val="00CF24FF"/>
    <w:rsid w:val="00CF67E0"/>
    <w:rsid w:val="00CF6EE6"/>
    <w:rsid w:val="00D05E1E"/>
    <w:rsid w:val="00D12B7B"/>
    <w:rsid w:val="00D1371B"/>
    <w:rsid w:val="00D15E01"/>
    <w:rsid w:val="00D175B1"/>
    <w:rsid w:val="00D2011E"/>
    <w:rsid w:val="00D2085C"/>
    <w:rsid w:val="00D2460D"/>
    <w:rsid w:val="00D24D81"/>
    <w:rsid w:val="00D2552F"/>
    <w:rsid w:val="00D256F5"/>
    <w:rsid w:val="00D40DE7"/>
    <w:rsid w:val="00D42AEE"/>
    <w:rsid w:val="00D42BD1"/>
    <w:rsid w:val="00D431BA"/>
    <w:rsid w:val="00D4325C"/>
    <w:rsid w:val="00D457CF"/>
    <w:rsid w:val="00D46E55"/>
    <w:rsid w:val="00D4717F"/>
    <w:rsid w:val="00D52A41"/>
    <w:rsid w:val="00D52D88"/>
    <w:rsid w:val="00D53A56"/>
    <w:rsid w:val="00D5449D"/>
    <w:rsid w:val="00D549F7"/>
    <w:rsid w:val="00D54EDA"/>
    <w:rsid w:val="00D565D2"/>
    <w:rsid w:val="00D60B94"/>
    <w:rsid w:val="00D61004"/>
    <w:rsid w:val="00D62706"/>
    <w:rsid w:val="00D634E3"/>
    <w:rsid w:val="00D65850"/>
    <w:rsid w:val="00D65D98"/>
    <w:rsid w:val="00D674A9"/>
    <w:rsid w:val="00D71408"/>
    <w:rsid w:val="00D73AC9"/>
    <w:rsid w:val="00D75502"/>
    <w:rsid w:val="00D76BDC"/>
    <w:rsid w:val="00D76F1E"/>
    <w:rsid w:val="00D809C7"/>
    <w:rsid w:val="00D80E51"/>
    <w:rsid w:val="00D80FF1"/>
    <w:rsid w:val="00D81B7B"/>
    <w:rsid w:val="00D84B53"/>
    <w:rsid w:val="00D85B95"/>
    <w:rsid w:val="00D86850"/>
    <w:rsid w:val="00D869EA"/>
    <w:rsid w:val="00D91536"/>
    <w:rsid w:val="00D92A7B"/>
    <w:rsid w:val="00D9364B"/>
    <w:rsid w:val="00D94CC1"/>
    <w:rsid w:val="00DA0AF5"/>
    <w:rsid w:val="00DA31CE"/>
    <w:rsid w:val="00DA3B64"/>
    <w:rsid w:val="00DA4AA2"/>
    <w:rsid w:val="00DA69DA"/>
    <w:rsid w:val="00DA72E9"/>
    <w:rsid w:val="00DA769D"/>
    <w:rsid w:val="00DB1FEA"/>
    <w:rsid w:val="00DB4FA1"/>
    <w:rsid w:val="00DC406F"/>
    <w:rsid w:val="00DC5014"/>
    <w:rsid w:val="00DC5EF8"/>
    <w:rsid w:val="00DC6A66"/>
    <w:rsid w:val="00DC7DDF"/>
    <w:rsid w:val="00DD0F3D"/>
    <w:rsid w:val="00DD22DD"/>
    <w:rsid w:val="00DD3178"/>
    <w:rsid w:val="00DD31C5"/>
    <w:rsid w:val="00DD4C0D"/>
    <w:rsid w:val="00DD6A2A"/>
    <w:rsid w:val="00DD7433"/>
    <w:rsid w:val="00DE4BE6"/>
    <w:rsid w:val="00DE5B4E"/>
    <w:rsid w:val="00DE6ED8"/>
    <w:rsid w:val="00DE7B11"/>
    <w:rsid w:val="00DF09F6"/>
    <w:rsid w:val="00DF2A1D"/>
    <w:rsid w:val="00DF4035"/>
    <w:rsid w:val="00DF5DCD"/>
    <w:rsid w:val="00DF5F56"/>
    <w:rsid w:val="00E0100D"/>
    <w:rsid w:val="00E01A5C"/>
    <w:rsid w:val="00E02B61"/>
    <w:rsid w:val="00E03D49"/>
    <w:rsid w:val="00E04E38"/>
    <w:rsid w:val="00E06A79"/>
    <w:rsid w:val="00E0746C"/>
    <w:rsid w:val="00E07EC9"/>
    <w:rsid w:val="00E101F1"/>
    <w:rsid w:val="00E12384"/>
    <w:rsid w:val="00E1257E"/>
    <w:rsid w:val="00E131AA"/>
    <w:rsid w:val="00E14998"/>
    <w:rsid w:val="00E14DB8"/>
    <w:rsid w:val="00E14F21"/>
    <w:rsid w:val="00E151BF"/>
    <w:rsid w:val="00E17D33"/>
    <w:rsid w:val="00E202FF"/>
    <w:rsid w:val="00E2058C"/>
    <w:rsid w:val="00E20768"/>
    <w:rsid w:val="00E21CDA"/>
    <w:rsid w:val="00E2200D"/>
    <w:rsid w:val="00E256C0"/>
    <w:rsid w:val="00E25992"/>
    <w:rsid w:val="00E26B6F"/>
    <w:rsid w:val="00E26FBF"/>
    <w:rsid w:val="00E27D14"/>
    <w:rsid w:val="00E3087A"/>
    <w:rsid w:val="00E3289C"/>
    <w:rsid w:val="00E32FFF"/>
    <w:rsid w:val="00E35235"/>
    <w:rsid w:val="00E35B60"/>
    <w:rsid w:val="00E4055B"/>
    <w:rsid w:val="00E449AE"/>
    <w:rsid w:val="00E44B18"/>
    <w:rsid w:val="00E44DAE"/>
    <w:rsid w:val="00E527D3"/>
    <w:rsid w:val="00E531B9"/>
    <w:rsid w:val="00E5436F"/>
    <w:rsid w:val="00E54A01"/>
    <w:rsid w:val="00E54D19"/>
    <w:rsid w:val="00E60AC2"/>
    <w:rsid w:val="00E60B21"/>
    <w:rsid w:val="00E61987"/>
    <w:rsid w:val="00E6206D"/>
    <w:rsid w:val="00E67151"/>
    <w:rsid w:val="00E706C3"/>
    <w:rsid w:val="00E74122"/>
    <w:rsid w:val="00E757DA"/>
    <w:rsid w:val="00E81A23"/>
    <w:rsid w:val="00E8389E"/>
    <w:rsid w:val="00E84877"/>
    <w:rsid w:val="00E85E0F"/>
    <w:rsid w:val="00E86DCE"/>
    <w:rsid w:val="00E90701"/>
    <w:rsid w:val="00E9120A"/>
    <w:rsid w:val="00E928CD"/>
    <w:rsid w:val="00E93F3A"/>
    <w:rsid w:val="00E93FFE"/>
    <w:rsid w:val="00E94500"/>
    <w:rsid w:val="00EA0A26"/>
    <w:rsid w:val="00EA3557"/>
    <w:rsid w:val="00EA38C7"/>
    <w:rsid w:val="00EB0CE3"/>
    <w:rsid w:val="00EB17F7"/>
    <w:rsid w:val="00EB700F"/>
    <w:rsid w:val="00EB7285"/>
    <w:rsid w:val="00EC1F9A"/>
    <w:rsid w:val="00EC3CBA"/>
    <w:rsid w:val="00EC599D"/>
    <w:rsid w:val="00ED2482"/>
    <w:rsid w:val="00ED2888"/>
    <w:rsid w:val="00ED4C5F"/>
    <w:rsid w:val="00ED742A"/>
    <w:rsid w:val="00EE5182"/>
    <w:rsid w:val="00EE6575"/>
    <w:rsid w:val="00EF08B6"/>
    <w:rsid w:val="00EF0B79"/>
    <w:rsid w:val="00EF198C"/>
    <w:rsid w:val="00EF1C9E"/>
    <w:rsid w:val="00EF2196"/>
    <w:rsid w:val="00EF243A"/>
    <w:rsid w:val="00EF752D"/>
    <w:rsid w:val="00F0224C"/>
    <w:rsid w:val="00F038B5"/>
    <w:rsid w:val="00F03AC1"/>
    <w:rsid w:val="00F0413A"/>
    <w:rsid w:val="00F04BCE"/>
    <w:rsid w:val="00F04EF7"/>
    <w:rsid w:val="00F055B4"/>
    <w:rsid w:val="00F05759"/>
    <w:rsid w:val="00F06569"/>
    <w:rsid w:val="00F0669D"/>
    <w:rsid w:val="00F107F7"/>
    <w:rsid w:val="00F12A38"/>
    <w:rsid w:val="00F12B2B"/>
    <w:rsid w:val="00F14280"/>
    <w:rsid w:val="00F14858"/>
    <w:rsid w:val="00F1535A"/>
    <w:rsid w:val="00F15A84"/>
    <w:rsid w:val="00F15F0C"/>
    <w:rsid w:val="00F2144C"/>
    <w:rsid w:val="00F22994"/>
    <w:rsid w:val="00F2319A"/>
    <w:rsid w:val="00F2349F"/>
    <w:rsid w:val="00F27E62"/>
    <w:rsid w:val="00F30553"/>
    <w:rsid w:val="00F307E0"/>
    <w:rsid w:val="00F31460"/>
    <w:rsid w:val="00F31A63"/>
    <w:rsid w:val="00F33A6D"/>
    <w:rsid w:val="00F3699E"/>
    <w:rsid w:val="00F37210"/>
    <w:rsid w:val="00F37F26"/>
    <w:rsid w:val="00F4018F"/>
    <w:rsid w:val="00F426DE"/>
    <w:rsid w:val="00F42B9F"/>
    <w:rsid w:val="00F42FFB"/>
    <w:rsid w:val="00F447D7"/>
    <w:rsid w:val="00F47558"/>
    <w:rsid w:val="00F47567"/>
    <w:rsid w:val="00F509C2"/>
    <w:rsid w:val="00F524CF"/>
    <w:rsid w:val="00F53BBE"/>
    <w:rsid w:val="00F575F5"/>
    <w:rsid w:val="00F636E2"/>
    <w:rsid w:val="00F63913"/>
    <w:rsid w:val="00F64B7F"/>
    <w:rsid w:val="00F650A4"/>
    <w:rsid w:val="00F67ABF"/>
    <w:rsid w:val="00F71B62"/>
    <w:rsid w:val="00F71CE4"/>
    <w:rsid w:val="00F73CDD"/>
    <w:rsid w:val="00F77932"/>
    <w:rsid w:val="00F77B6F"/>
    <w:rsid w:val="00F8036A"/>
    <w:rsid w:val="00F80533"/>
    <w:rsid w:val="00F85DD1"/>
    <w:rsid w:val="00F902A1"/>
    <w:rsid w:val="00F94CCF"/>
    <w:rsid w:val="00F96EFF"/>
    <w:rsid w:val="00FA2080"/>
    <w:rsid w:val="00FA65DB"/>
    <w:rsid w:val="00FB00B5"/>
    <w:rsid w:val="00FB1BEA"/>
    <w:rsid w:val="00FB1D4B"/>
    <w:rsid w:val="00FB44BB"/>
    <w:rsid w:val="00FB498B"/>
    <w:rsid w:val="00FB4DF1"/>
    <w:rsid w:val="00FB50BE"/>
    <w:rsid w:val="00FB6296"/>
    <w:rsid w:val="00FB67D7"/>
    <w:rsid w:val="00FB7B00"/>
    <w:rsid w:val="00FC03BE"/>
    <w:rsid w:val="00FC2606"/>
    <w:rsid w:val="00FC2B5D"/>
    <w:rsid w:val="00FC3108"/>
    <w:rsid w:val="00FC4403"/>
    <w:rsid w:val="00FC53AB"/>
    <w:rsid w:val="00FC5461"/>
    <w:rsid w:val="00FC5B9C"/>
    <w:rsid w:val="00FD1FB4"/>
    <w:rsid w:val="00FD4876"/>
    <w:rsid w:val="00FD55F0"/>
    <w:rsid w:val="00FD6536"/>
    <w:rsid w:val="00FD6CC3"/>
    <w:rsid w:val="00FD700F"/>
    <w:rsid w:val="00FD7B50"/>
    <w:rsid w:val="00FE04C8"/>
    <w:rsid w:val="00FE0C6F"/>
    <w:rsid w:val="00FE3253"/>
    <w:rsid w:val="00FE6527"/>
    <w:rsid w:val="00FF034D"/>
    <w:rsid w:val="00FF1556"/>
    <w:rsid w:val="00FF3458"/>
    <w:rsid w:val="00FF3CF0"/>
    <w:rsid w:val="00FF47EB"/>
    <w:rsid w:val="00FF66D4"/>
    <w:rsid w:val="00FF6D9E"/>
    <w:rsid w:val="00FF7AE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384959088">
      <w:bodyDiv w:val="1"/>
      <w:marLeft w:val="0"/>
      <w:marRight w:val="0"/>
      <w:marTop w:val="0"/>
      <w:marBottom w:val="0"/>
      <w:divBdr>
        <w:top w:val="none" w:sz="0" w:space="0" w:color="auto"/>
        <w:left w:val="none" w:sz="0" w:space="0" w:color="auto"/>
        <w:bottom w:val="none" w:sz="0" w:space="0" w:color="auto"/>
        <w:right w:val="none" w:sz="0" w:space="0" w:color="auto"/>
      </w:divBdr>
      <w:divsChild>
        <w:div w:id="864902001">
          <w:marLeft w:val="0"/>
          <w:marRight w:val="0"/>
          <w:marTop w:val="100"/>
          <w:marBottom w:val="100"/>
          <w:divBdr>
            <w:top w:val="none" w:sz="0" w:space="0" w:color="auto"/>
            <w:left w:val="none" w:sz="0" w:space="0" w:color="auto"/>
            <w:bottom w:val="none" w:sz="0" w:space="0" w:color="auto"/>
            <w:right w:val="none" w:sz="0" w:space="0" w:color="auto"/>
          </w:divBdr>
          <w:divsChild>
            <w:div w:id="1683699213">
              <w:marLeft w:val="0"/>
              <w:marRight w:val="0"/>
              <w:marTop w:val="225"/>
              <w:marBottom w:val="750"/>
              <w:divBdr>
                <w:top w:val="none" w:sz="0" w:space="0" w:color="auto"/>
                <w:left w:val="none" w:sz="0" w:space="0" w:color="auto"/>
                <w:bottom w:val="none" w:sz="0" w:space="0" w:color="auto"/>
                <w:right w:val="none" w:sz="0" w:space="0" w:color="auto"/>
              </w:divBdr>
              <w:divsChild>
                <w:div w:id="1769276472">
                  <w:marLeft w:val="0"/>
                  <w:marRight w:val="0"/>
                  <w:marTop w:val="0"/>
                  <w:marBottom w:val="0"/>
                  <w:divBdr>
                    <w:top w:val="none" w:sz="0" w:space="0" w:color="auto"/>
                    <w:left w:val="none" w:sz="0" w:space="0" w:color="auto"/>
                    <w:bottom w:val="none" w:sz="0" w:space="0" w:color="auto"/>
                    <w:right w:val="none" w:sz="0" w:space="0" w:color="auto"/>
                  </w:divBdr>
                  <w:divsChild>
                    <w:div w:id="416367150">
                      <w:marLeft w:val="0"/>
                      <w:marRight w:val="0"/>
                      <w:marTop w:val="0"/>
                      <w:marBottom w:val="0"/>
                      <w:divBdr>
                        <w:top w:val="none" w:sz="0" w:space="0" w:color="auto"/>
                        <w:left w:val="none" w:sz="0" w:space="0" w:color="auto"/>
                        <w:bottom w:val="none" w:sz="0" w:space="0" w:color="auto"/>
                        <w:right w:val="none" w:sz="0" w:space="0" w:color="auto"/>
                      </w:divBdr>
                      <w:divsChild>
                        <w:div w:id="508447273">
                          <w:marLeft w:val="0"/>
                          <w:marRight w:val="0"/>
                          <w:marTop w:val="0"/>
                          <w:marBottom w:val="0"/>
                          <w:divBdr>
                            <w:top w:val="none" w:sz="0" w:space="0" w:color="auto"/>
                            <w:left w:val="none" w:sz="0" w:space="0" w:color="auto"/>
                            <w:bottom w:val="none" w:sz="0" w:space="0" w:color="auto"/>
                            <w:right w:val="none" w:sz="0" w:space="0" w:color="auto"/>
                          </w:divBdr>
                          <w:divsChild>
                            <w:div w:id="117451096">
                              <w:marLeft w:val="0"/>
                              <w:marRight w:val="0"/>
                              <w:marTop w:val="0"/>
                              <w:marBottom w:val="0"/>
                              <w:divBdr>
                                <w:top w:val="none" w:sz="0" w:space="0" w:color="auto"/>
                                <w:left w:val="none" w:sz="0" w:space="0" w:color="auto"/>
                                <w:bottom w:val="none" w:sz="0" w:space="0" w:color="auto"/>
                                <w:right w:val="none" w:sz="0" w:space="0" w:color="auto"/>
                              </w:divBdr>
                              <w:divsChild>
                                <w:div w:id="1004934719">
                                  <w:marLeft w:val="0"/>
                                  <w:marRight w:val="0"/>
                                  <w:marTop w:val="0"/>
                                  <w:marBottom w:val="0"/>
                                  <w:divBdr>
                                    <w:top w:val="none" w:sz="0" w:space="0" w:color="auto"/>
                                    <w:left w:val="none" w:sz="0" w:space="0" w:color="auto"/>
                                    <w:bottom w:val="none" w:sz="0" w:space="0" w:color="auto"/>
                                    <w:right w:val="none" w:sz="0" w:space="0" w:color="auto"/>
                                  </w:divBdr>
                                  <w:divsChild>
                                    <w:div w:id="383986189">
                                      <w:marLeft w:val="0"/>
                                      <w:marRight w:val="0"/>
                                      <w:marTop w:val="0"/>
                                      <w:marBottom w:val="0"/>
                                      <w:divBdr>
                                        <w:top w:val="none" w:sz="0" w:space="0" w:color="auto"/>
                                        <w:left w:val="none" w:sz="0" w:space="0" w:color="auto"/>
                                        <w:bottom w:val="none" w:sz="0" w:space="0" w:color="auto"/>
                                        <w:right w:val="none" w:sz="0" w:space="0" w:color="auto"/>
                                      </w:divBdr>
                                      <w:divsChild>
                                        <w:div w:id="1568884665">
                                          <w:marLeft w:val="0"/>
                                          <w:marRight w:val="0"/>
                                          <w:marTop w:val="0"/>
                                          <w:marBottom w:val="0"/>
                                          <w:divBdr>
                                            <w:top w:val="none" w:sz="0" w:space="0" w:color="auto"/>
                                            <w:left w:val="none" w:sz="0" w:space="0" w:color="auto"/>
                                            <w:bottom w:val="none" w:sz="0" w:space="0" w:color="auto"/>
                                            <w:right w:val="none" w:sz="0" w:space="0" w:color="auto"/>
                                          </w:divBdr>
                                          <w:divsChild>
                                            <w:div w:id="1816099274">
                                              <w:marLeft w:val="0"/>
                                              <w:marRight w:val="0"/>
                                              <w:marTop w:val="0"/>
                                              <w:marBottom w:val="0"/>
                                              <w:divBdr>
                                                <w:top w:val="none" w:sz="0" w:space="0" w:color="auto"/>
                                                <w:left w:val="none" w:sz="0" w:space="0" w:color="auto"/>
                                                <w:bottom w:val="none" w:sz="0" w:space="0" w:color="auto"/>
                                                <w:right w:val="none" w:sz="0" w:space="0" w:color="auto"/>
                                              </w:divBdr>
                                              <w:divsChild>
                                                <w:div w:id="665741442">
                                                  <w:marLeft w:val="0"/>
                                                  <w:marRight w:val="0"/>
                                                  <w:marTop w:val="0"/>
                                                  <w:marBottom w:val="0"/>
                                                  <w:divBdr>
                                                    <w:top w:val="none" w:sz="0" w:space="0" w:color="auto"/>
                                                    <w:left w:val="none" w:sz="0" w:space="0" w:color="auto"/>
                                                    <w:bottom w:val="none" w:sz="0" w:space="0" w:color="auto"/>
                                                    <w:right w:val="none" w:sz="0" w:space="0" w:color="auto"/>
                                                  </w:divBdr>
                                                  <w:divsChild>
                                                    <w:div w:id="144981688">
                                                      <w:marLeft w:val="0"/>
                                                      <w:marRight w:val="0"/>
                                                      <w:marTop w:val="0"/>
                                                      <w:marBottom w:val="0"/>
                                                      <w:divBdr>
                                                        <w:top w:val="none" w:sz="0" w:space="0" w:color="auto"/>
                                                        <w:left w:val="none" w:sz="0" w:space="0" w:color="auto"/>
                                                        <w:bottom w:val="none" w:sz="0" w:space="0" w:color="auto"/>
                                                        <w:right w:val="none" w:sz="0" w:space="0" w:color="auto"/>
                                                      </w:divBdr>
                                                      <w:divsChild>
                                                        <w:div w:id="2131632494">
                                                          <w:marLeft w:val="0"/>
                                                          <w:marRight w:val="0"/>
                                                          <w:marTop w:val="0"/>
                                                          <w:marBottom w:val="0"/>
                                                          <w:divBdr>
                                                            <w:top w:val="none" w:sz="0" w:space="0" w:color="auto"/>
                                                            <w:left w:val="none" w:sz="0" w:space="0" w:color="auto"/>
                                                            <w:bottom w:val="none" w:sz="0" w:space="0" w:color="auto"/>
                                                            <w:right w:val="none" w:sz="0" w:space="0" w:color="auto"/>
                                                          </w:divBdr>
                                                          <w:divsChild>
                                                            <w:div w:id="126047965">
                                                              <w:marLeft w:val="0"/>
                                                              <w:marRight w:val="0"/>
                                                              <w:marTop w:val="0"/>
                                                              <w:marBottom w:val="0"/>
                                                              <w:divBdr>
                                                                <w:top w:val="none" w:sz="0" w:space="0" w:color="auto"/>
                                                                <w:left w:val="none" w:sz="0" w:space="0" w:color="auto"/>
                                                                <w:bottom w:val="none" w:sz="0" w:space="0" w:color="auto"/>
                                                                <w:right w:val="none" w:sz="0" w:space="0" w:color="auto"/>
                                                              </w:divBdr>
                                                              <w:divsChild>
                                                                <w:div w:id="874388712">
                                                                  <w:marLeft w:val="0"/>
                                                                  <w:marRight w:val="0"/>
                                                                  <w:marTop w:val="0"/>
                                                                  <w:marBottom w:val="0"/>
                                                                  <w:divBdr>
                                                                    <w:top w:val="none" w:sz="0" w:space="0" w:color="auto"/>
                                                                    <w:left w:val="none" w:sz="0" w:space="0" w:color="auto"/>
                                                                    <w:bottom w:val="none" w:sz="0" w:space="0" w:color="auto"/>
                                                                    <w:right w:val="none" w:sz="0" w:space="0" w:color="auto"/>
                                                                  </w:divBdr>
                                                                  <w:divsChild>
                                                                    <w:div w:id="35741208">
                                                                      <w:marLeft w:val="0"/>
                                                                      <w:marRight w:val="0"/>
                                                                      <w:marTop w:val="0"/>
                                                                      <w:marBottom w:val="0"/>
                                                                      <w:divBdr>
                                                                        <w:top w:val="none" w:sz="0" w:space="0" w:color="auto"/>
                                                                        <w:left w:val="none" w:sz="0" w:space="0" w:color="auto"/>
                                                                        <w:bottom w:val="none" w:sz="0" w:space="0" w:color="auto"/>
                                                                        <w:right w:val="none" w:sz="0" w:space="0" w:color="auto"/>
                                                                      </w:divBdr>
                                                                    </w:div>
                                                                    <w:div w:id="1943685938">
                                                                      <w:marLeft w:val="0"/>
                                                                      <w:marRight w:val="0"/>
                                                                      <w:marTop w:val="0"/>
                                                                      <w:marBottom w:val="0"/>
                                                                      <w:divBdr>
                                                                        <w:top w:val="none" w:sz="0" w:space="0" w:color="auto"/>
                                                                        <w:left w:val="none" w:sz="0" w:space="0" w:color="auto"/>
                                                                        <w:bottom w:val="none" w:sz="0" w:space="0" w:color="auto"/>
                                                                        <w:right w:val="none" w:sz="0" w:space="0" w:color="auto"/>
                                                                      </w:divBdr>
                                                                    </w:div>
                                                                    <w:div w:id="722680892">
                                                                      <w:marLeft w:val="0"/>
                                                                      <w:marRight w:val="0"/>
                                                                      <w:marTop w:val="0"/>
                                                                      <w:marBottom w:val="0"/>
                                                                      <w:divBdr>
                                                                        <w:top w:val="none" w:sz="0" w:space="0" w:color="auto"/>
                                                                        <w:left w:val="none" w:sz="0" w:space="0" w:color="auto"/>
                                                                        <w:bottom w:val="none" w:sz="0" w:space="0" w:color="auto"/>
                                                                        <w:right w:val="none" w:sz="0" w:space="0" w:color="auto"/>
                                                                      </w:divBdr>
                                                                      <w:divsChild>
                                                                        <w:div w:id="1524902411">
                                                                          <w:marLeft w:val="0"/>
                                                                          <w:marRight w:val="0"/>
                                                                          <w:marTop w:val="0"/>
                                                                          <w:marBottom w:val="0"/>
                                                                          <w:divBdr>
                                                                            <w:top w:val="none" w:sz="0" w:space="0" w:color="auto"/>
                                                                            <w:left w:val="none" w:sz="0" w:space="0" w:color="auto"/>
                                                                            <w:bottom w:val="none" w:sz="0" w:space="0" w:color="auto"/>
                                                                            <w:right w:val="none" w:sz="0" w:space="0" w:color="auto"/>
                                                                          </w:divBdr>
                                                                        </w:div>
                                                                        <w:div w:id="1908416272">
                                                                          <w:marLeft w:val="0"/>
                                                                          <w:marRight w:val="0"/>
                                                                          <w:marTop w:val="0"/>
                                                                          <w:marBottom w:val="0"/>
                                                                          <w:divBdr>
                                                                            <w:top w:val="none" w:sz="0" w:space="0" w:color="auto"/>
                                                                            <w:left w:val="none" w:sz="0" w:space="0" w:color="auto"/>
                                                                            <w:bottom w:val="none" w:sz="0" w:space="0" w:color="auto"/>
                                                                            <w:right w:val="none" w:sz="0" w:space="0" w:color="auto"/>
                                                                          </w:divBdr>
                                                                        </w:div>
                                                                      </w:divsChild>
                                                                    </w:div>
                                                                    <w:div w:id="1461992678">
                                                                      <w:marLeft w:val="0"/>
                                                                      <w:marRight w:val="0"/>
                                                                      <w:marTop w:val="0"/>
                                                                      <w:marBottom w:val="0"/>
                                                                      <w:divBdr>
                                                                        <w:top w:val="none" w:sz="0" w:space="0" w:color="auto"/>
                                                                        <w:left w:val="none" w:sz="0" w:space="0" w:color="auto"/>
                                                                        <w:bottom w:val="none" w:sz="0" w:space="0" w:color="auto"/>
                                                                        <w:right w:val="none" w:sz="0" w:space="0" w:color="auto"/>
                                                                      </w:divBdr>
                                                                      <w:divsChild>
                                                                        <w:div w:id="1641612628">
                                                                          <w:marLeft w:val="0"/>
                                                                          <w:marRight w:val="0"/>
                                                                          <w:marTop w:val="0"/>
                                                                          <w:marBottom w:val="0"/>
                                                                          <w:divBdr>
                                                                            <w:top w:val="none" w:sz="0" w:space="0" w:color="auto"/>
                                                                            <w:left w:val="none" w:sz="0" w:space="0" w:color="auto"/>
                                                                            <w:bottom w:val="none" w:sz="0" w:space="0" w:color="auto"/>
                                                                            <w:right w:val="none" w:sz="0" w:space="0" w:color="auto"/>
                                                                          </w:divBdr>
                                                                        </w:div>
                                                                        <w:div w:id="1616213056">
                                                                          <w:marLeft w:val="0"/>
                                                                          <w:marRight w:val="0"/>
                                                                          <w:marTop w:val="0"/>
                                                                          <w:marBottom w:val="0"/>
                                                                          <w:divBdr>
                                                                            <w:top w:val="none" w:sz="0" w:space="0" w:color="auto"/>
                                                                            <w:left w:val="none" w:sz="0" w:space="0" w:color="auto"/>
                                                                            <w:bottom w:val="none" w:sz="0" w:space="0" w:color="auto"/>
                                                                            <w:right w:val="none" w:sz="0" w:space="0" w:color="auto"/>
                                                                          </w:divBdr>
                                                                        </w:div>
                                                                      </w:divsChild>
                                                                    </w:div>
                                                                    <w:div w:id="1216161737">
                                                                      <w:marLeft w:val="0"/>
                                                                      <w:marRight w:val="0"/>
                                                                      <w:marTop w:val="0"/>
                                                                      <w:marBottom w:val="0"/>
                                                                      <w:divBdr>
                                                                        <w:top w:val="none" w:sz="0" w:space="0" w:color="auto"/>
                                                                        <w:left w:val="none" w:sz="0" w:space="0" w:color="auto"/>
                                                                        <w:bottom w:val="none" w:sz="0" w:space="0" w:color="auto"/>
                                                                        <w:right w:val="none" w:sz="0" w:space="0" w:color="auto"/>
                                                                      </w:divBdr>
                                                                      <w:divsChild>
                                                                        <w:div w:id="1751123686">
                                                                          <w:marLeft w:val="0"/>
                                                                          <w:marRight w:val="0"/>
                                                                          <w:marTop w:val="0"/>
                                                                          <w:marBottom w:val="0"/>
                                                                          <w:divBdr>
                                                                            <w:top w:val="none" w:sz="0" w:space="0" w:color="auto"/>
                                                                            <w:left w:val="none" w:sz="0" w:space="0" w:color="auto"/>
                                                                            <w:bottom w:val="none" w:sz="0" w:space="0" w:color="auto"/>
                                                                            <w:right w:val="none" w:sz="0" w:space="0" w:color="auto"/>
                                                                          </w:divBdr>
                                                                        </w:div>
                                                                        <w:div w:id="665862888">
                                                                          <w:marLeft w:val="0"/>
                                                                          <w:marRight w:val="0"/>
                                                                          <w:marTop w:val="0"/>
                                                                          <w:marBottom w:val="0"/>
                                                                          <w:divBdr>
                                                                            <w:top w:val="none" w:sz="0" w:space="0" w:color="auto"/>
                                                                            <w:left w:val="none" w:sz="0" w:space="0" w:color="auto"/>
                                                                            <w:bottom w:val="none" w:sz="0" w:space="0" w:color="auto"/>
                                                                            <w:right w:val="none" w:sz="0" w:space="0" w:color="auto"/>
                                                                          </w:divBdr>
                                                                        </w:div>
                                                                      </w:divsChild>
                                                                    </w:div>
                                                                    <w:div w:id="1915433198">
                                                                      <w:marLeft w:val="0"/>
                                                                      <w:marRight w:val="0"/>
                                                                      <w:marTop w:val="0"/>
                                                                      <w:marBottom w:val="0"/>
                                                                      <w:divBdr>
                                                                        <w:top w:val="none" w:sz="0" w:space="0" w:color="auto"/>
                                                                        <w:left w:val="none" w:sz="0" w:space="0" w:color="auto"/>
                                                                        <w:bottom w:val="none" w:sz="0" w:space="0" w:color="auto"/>
                                                                        <w:right w:val="none" w:sz="0" w:space="0" w:color="auto"/>
                                                                      </w:divBdr>
                                                                      <w:divsChild>
                                                                        <w:div w:id="1773161013">
                                                                          <w:marLeft w:val="0"/>
                                                                          <w:marRight w:val="0"/>
                                                                          <w:marTop w:val="0"/>
                                                                          <w:marBottom w:val="0"/>
                                                                          <w:divBdr>
                                                                            <w:top w:val="none" w:sz="0" w:space="0" w:color="auto"/>
                                                                            <w:left w:val="none" w:sz="0" w:space="0" w:color="auto"/>
                                                                            <w:bottom w:val="none" w:sz="0" w:space="0" w:color="auto"/>
                                                                            <w:right w:val="none" w:sz="0" w:space="0" w:color="auto"/>
                                                                          </w:divBdr>
                                                                        </w:div>
                                                                        <w:div w:id="1986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689897">
      <w:bodyDiv w:val="1"/>
      <w:marLeft w:val="0"/>
      <w:marRight w:val="0"/>
      <w:marTop w:val="0"/>
      <w:marBottom w:val="0"/>
      <w:divBdr>
        <w:top w:val="none" w:sz="0" w:space="0" w:color="auto"/>
        <w:left w:val="none" w:sz="0" w:space="0" w:color="auto"/>
        <w:bottom w:val="none" w:sz="0" w:space="0" w:color="auto"/>
        <w:right w:val="none" w:sz="0" w:space="0" w:color="auto"/>
      </w:divBdr>
    </w:div>
    <w:div w:id="999192582">
      <w:bodyDiv w:val="1"/>
      <w:marLeft w:val="0"/>
      <w:marRight w:val="0"/>
      <w:marTop w:val="0"/>
      <w:marBottom w:val="0"/>
      <w:divBdr>
        <w:top w:val="none" w:sz="0" w:space="0" w:color="auto"/>
        <w:left w:val="none" w:sz="0" w:space="0" w:color="auto"/>
        <w:bottom w:val="none" w:sz="0" w:space="0" w:color="auto"/>
        <w:right w:val="none" w:sz="0" w:space="0" w:color="auto"/>
      </w:divBdr>
      <w:divsChild>
        <w:div w:id="1308166213">
          <w:marLeft w:val="0"/>
          <w:marRight w:val="0"/>
          <w:marTop w:val="0"/>
          <w:marBottom w:val="0"/>
          <w:divBdr>
            <w:top w:val="none" w:sz="0" w:space="0" w:color="auto"/>
            <w:left w:val="none" w:sz="0" w:space="0" w:color="auto"/>
            <w:bottom w:val="none" w:sz="0" w:space="0" w:color="auto"/>
            <w:right w:val="none" w:sz="0" w:space="0" w:color="auto"/>
          </w:divBdr>
          <w:divsChild>
            <w:div w:id="792358448">
              <w:marLeft w:val="0"/>
              <w:marRight w:val="0"/>
              <w:marTop w:val="0"/>
              <w:marBottom w:val="0"/>
              <w:divBdr>
                <w:top w:val="none" w:sz="0" w:space="0" w:color="auto"/>
                <w:left w:val="none" w:sz="0" w:space="0" w:color="auto"/>
                <w:bottom w:val="none" w:sz="0" w:space="0" w:color="auto"/>
                <w:right w:val="none" w:sz="0" w:space="0" w:color="auto"/>
              </w:divBdr>
              <w:divsChild>
                <w:div w:id="1046224873">
                  <w:marLeft w:val="0"/>
                  <w:marRight w:val="0"/>
                  <w:marTop w:val="0"/>
                  <w:marBottom w:val="0"/>
                  <w:divBdr>
                    <w:top w:val="none" w:sz="0" w:space="0" w:color="auto"/>
                    <w:left w:val="none" w:sz="0" w:space="0" w:color="auto"/>
                    <w:bottom w:val="none" w:sz="0" w:space="0" w:color="auto"/>
                    <w:right w:val="none" w:sz="0" w:space="0" w:color="auto"/>
                  </w:divBdr>
                  <w:divsChild>
                    <w:div w:id="458185139">
                      <w:marLeft w:val="-225"/>
                      <w:marRight w:val="-225"/>
                      <w:marTop w:val="0"/>
                      <w:marBottom w:val="0"/>
                      <w:divBdr>
                        <w:top w:val="none" w:sz="0" w:space="0" w:color="auto"/>
                        <w:left w:val="none" w:sz="0" w:space="0" w:color="auto"/>
                        <w:bottom w:val="none" w:sz="0" w:space="0" w:color="auto"/>
                        <w:right w:val="none" w:sz="0" w:space="0" w:color="auto"/>
                      </w:divBdr>
                      <w:divsChild>
                        <w:div w:id="1308828021">
                          <w:marLeft w:val="0"/>
                          <w:marRight w:val="0"/>
                          <w:marTop w:val="0"/>
                          <w:marBottom w:val="0"/>
                          <w:divBdr>
                            <w:top w:val="none" w:sz="0" w:space="0" w:color="auto"/>
                            <w:left w:val="none" w:sz="0" w:space="0" w:color="auto"/>
                            <w:bottom w:val="none" w:sz="0" w:space="0" w:color="auto"/>
                            <w:right w:val="none" w:sz="0" w:space="0" w:color="auto"/>
                          </w:divBdr>
                          <w:divsChild>
                            <w:div w:id="151794540">
                              <w:marLeft w:val="0"/>
                              <w:marRight w:val="0"/>
                              <w:marTop w:val="0"/>
                              <w:marBottom w:val="0"/>
                              <w:divBdr>
                                <w:top w:val="none" w:sz="0" w:space="0" w:color="auto"/>
                                <w:left w:val="none" w:sz="0" w:space="0" w:color="auto"/>
                                <w:bottom w:val="none" w:sz="0" w:space="0" w:color="auto"/>
                                <w:right w:val="none" w:sz="0" w:space="0" w:color="auto"/>
                              </w:divBdr>
                              <w:divsChild>
                                <w:div w:id="1199313665">
                                  <w:marLeft w:val="0"/>
                                  <w:marRight w:val="0"/>
                                  <w:marTop w:val="0"/>
                                  <w:marBottom w:val="0"/>
                                  <w:divBdr>
                                    <w:top w:val="none" w:sz="0" w:space="0" w:color="auto"/>
                                    <w:left w:val="none" w:sz="0" w:space="0" w:color="auto"/>
                                    <w:bottom w:val="none" w:sz="0" w:space="0" w:color="auto"/>
                                    <w:right w:val="none" w:sz="0" w:space="0" w:color="auto"/>
                                  </w:divBdr>
                                  <w:divsChild>
                                    <w:div w:id="97068350">
                                      <w:marLeft w:val="0"/>
                                      <w:marRight w:val="0"/>
                                      <w:marTop w:val="0"/>
                                      <w:marBottom w:val="0"/>
                                      <w:divBdr>
                                        <w:top w:val="none" w:sz="0" w:space="0" w:color="auto"/>
                                        <w:left w:val="none" w:sz="0" w:space="0" w:color="auto"/>
                                        <w:bottom w:val="none" w:sz="0" w:space="0" w:color="auto"/>
                                        <w:right w:val="none" w:sz="0" w:space="0" w:color="auto"/>
                                      </w:divBdr>
                                      <w:divsChild>
                                        <w:div w:id="1781222595">
                                          <w:marLeft w:val="0"/>
                                          <w:marRight w:val="0"/>
                                          <w:marTop w:val="0"/>
                                          <w:marBottom w:val="0"/>
                                          <w:divBdr>
                                            <w:top w:val="none" w:sz="0" w:space="0" w:color="auto"/>
                                            <w:left w:val="none" w:sz="0" w:space="0" w:color="auto"/>
                                            <w:bottom w:val="none" w:sz="0" w:space="0" w:color="auto"/>
                                            <w:right w:val="none" w:sz="0" w:space="0" w:color="auto"/>
                                          </w:divBdr>
                                          <w:divsChild>
                                            <w:div w:id="1548757128">
                                              <w:marLeft w:val="0"/>
                                              <w:marRight w:val="0"/>
                                              <w:marTop w:val="0"/>
                                              <w:marBottom w:val="0"/>
                                              <w:divBdr>
                                                <w:top w:val="none" w:sz="0" w:space="0" w:color="auto"/>
                                                <w:left w:val="none" w:sz="0" w:space="0" w:color="auto"/>
                                                <w:bottom w:val="none" w:sz="0" w:space="0" w:color="auto"/>
                                                <w:right w:val="none" w:sz="0" w:space="0" w:color="auto"/>
                                              </w:divBdr>
                                            </w:div>
                                            <w:div w:id="89200863">
                                              <w:marLeft w:val="0"/>
                                              <w:marRight w:val="0"/>
                                              <w:marTop w:val="0"/>
                                              <w:marBottom w:val="0"/>
                                              <w:divBdr>
                                                <w:top w:val="none" w:sz="0" w:space="0" w:color="auto"/>
                                                <w:left w:val="none" w:sz="0" w:space="0" w:color="auto"/>
                                                <w:bottom w:val="none" w:sz="0" w:space="0" w:color="auto"/>
                                                <w:right w:val="none" w:sz="0" w:space="0" w:color="auto"/>
                                              </w:divBdr>
                                            </w:div>
                                            <w:div w:id="861822119">
                                              <w:marLeft w:val="0"/>
                                              <w:marRight w:val="0"/>
                                              <w:marTop w:val="0"/>
                                              <w:marBottom w:val="0"/>
                                              <w:divBdr>
                                                <w:top w:val="none" w:sz="0" w:space="0" w:color="auto"/>
                                                <w:left w:val="none" w:sz="0" w:space="0" w:color="auto"/>
                                                <w:bottom w:val="none" w:sz="0" w:space="0" w:color="auto"/>
                                                <w:right w:val="none" w:sz="0" w:space="0" w:color="auto"/>
                                              </w:divBdr>
                                            </w:div>
                                            <w:div w:id="67968008">
                                              <w:marLeft w:val="0"/>
                                              <w:marRight w:val="0"/>
                                              <w:marTop w:val="0"/>
                                              <w:marBottom w:val="0"/>
                                              <w:divBdr>
                                                <w:top w:val="none" w:sz="0" w:space="0" w:color="auto"/>
                                                <w:left w:val="none" w:sz="0" w:space="0" w:color="auto"/>
                                                <w:bottom w:val="none" w:sz="0" w:space="0" w:color="auto"/>
                                                <w:right w:val="none" w:sz="0" w:space="0" w:color="auto"/>
                                              </w:divBdr>
                                            </w:div>
                                            <w:div w:id="2058821397">
                                              <w:marLeft w:val="0"/>
                                              <w:marRight w:val="0"/>
                                              <w:marTop w:val="0"/>
                                              <w:marBottom w:val="0"/>
                                              <w:divBdr>
                                                <w:top w:val="none" w:sz="0" w:space="0" w:color="auto"/>
                                                <w:left w:val="none" w:sz="0" w:space="0" w:color="auto"/>
                                                <w:bottom w:val="none" w:sz="0" w:space="0" w:color="auto"/>
                                                <w:right w:val="none" w:sz="0" w:space="0" w:color="auto"/>
                                              </w:divBdr>
                                            </w:div>
                                            <w:div w:id="152256173">
                                              <w:marLeft w:val="0"/>
                                              <w:marRight w:val="0"/>
                                              <w:marTop w:val="0"/>
                                              <w:marBottom w:val="0"/>
                                              <w:divBdr>
                                                <w:top w:val="none" w:sz="0" w:space="0" w:color="auto"/>
                                                <w:left w:val="none" w:sz="0" w:space="0" w:color="auto"/>
                                                <w:bottom w:val="none" w:sz="0" w:space="0" w:color="auto"/>
                                                <w:right w:val="none" w:sz="0" w:space="0" w:color="auto"/>
                                              </w:divBdr>
                                            </w:div>
                                            <w:div w:id="7609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eks.sk/" TargetMode="External"/><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hyperlink" Target="http://www.eks.sk"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eks.sk/" TargetMode="External"/><Relationship Id="rId25"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eks.sk" TargetMode="Externa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crz.gov.s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crz.gov.sk/" TargetMode="External"/><Relationship Id="rId28" Type="http://schemas.openxmlformats.org/officeDocument/2006/relationships/diagramColors" Target="diagrams/colors1.xml"/><Relationship Id="rId10" Type="http://schemas.openxmlformats.org/officeDocument/2006/relationships/header" Target="header1.xml"/><Relationship Id="rId19" Type="http://schemas.openxmlformats.org/officeDocument/2006/relationships/hyperlink" Target="http://www.eks.s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www.eks.sk" TargetMode="External"/><Relationship Id="rId27" Type="http://schemas.openxmlformats.org/officeDocument/2006/relationships/diagramQuickStyle" Target="diagrams/quickStyle1.xml"/><Relationship Id="rId30" Type="http://schemas.openxmlformats.org/officeDocument/2006/relationships/hyperlink" Target="mailto:zakazkycko@vla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v </a:t>
          </a:r>
          <a:r>
            <a:rPr lang="sk-SK">
              <a:solidFill>
                <a:srgbClr val="FF0000"/>
              </a:solidFill>
              <a:latin typeface="Calibri"/>
              <a:ea typeface="+mn-ea"/>
              <a:cs typeface="+mn-cs"/>
            </a:rPr>
            <a:t>ITMS2014+</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2DC41720-DAA3-4B3A-A20E-598CD2B86308}" type="pres">
      <dgm:prSet presAssocID="{136DC8C4-F1F4-4A36-9F2A-E7BC81484F53}" presName="node" presStyleLbl="node1" presStyleIdx="0" presStyleCnt="4">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0" presStyleCnt="3"/>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0" presStyleCnt="3"/>
      <dgm:spPr/>
      <dgm:t>
        <a:bodyPr/>
        <a:lstStyle/>
        <a:p>
          <a:endParaRPr lang="sk-SK"/>
        </a:p>
      </dgm:t>
    </dgm:pt>
    <dgm:pt modelId="{2B64F0D5-A1FF-4FD5-BC10-C2FDB8307C57}" type="pres">
      <dgm:prSet presAssocID="{32FA83FE-DE96-4265-9A31-C316AFF2BA81}" presName="node" presStyleLbl="node1" presStyleIdx="1" presStyleCnt="4">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1" presStyleCnt="3"/>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1" presStyleCnt="3"/>
      <dgm:spPr/>
      <dgm:t>
        <a:bodyPr/>
        <a:lstStyle/>
        <a:p>
          <a:endParaRPr lang="sk-SK"/>
        </a:p>
      </dgm:t>
    </dgm:pt>
    <dgm:pt modelId="{27CC5679-F945-4AB8-A38A-3CFF9846F564}" type="pres">
      <dgm:prSet presAssocID="{B6C4C427-58BA-4D02-8B88-20ADA36E4E41}" presName="node" presStyleLbl="node1" presStyleIdx="2" presStyleCnt="4">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2" presStyleCnt="3"/>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2" presStyleCnt="3"/>
      <dgm:spPr/>
      <dgm:t>
        <a:bodyPr/>
        <a:lstStyle/>
        <a:p>
          <a:endParaRPr lang="sk-SK"/>
        </a:p>
      </dgm:t>
    </dgm:pt>
    <dgm:pt modelId="{8F42E337-B5E3-4ACD-AECC-BB07FBF32CDF}" type="pres">
      <dgm:prSet presAssocID="{25BD42A5-2E4E-4101-AE0B-C9F4DA4BE460}" presName="node" presStyleLbl="node1" presStyleIdx="3" presStyleCnt="4">
        <dgm:presLayoutVars>
          <dgm:bulletEnabled val="1"/>
        </dgm:presLayoutVars>
      </dgm:prSet>
      <dgm:spPr>
        <a:prstGeom prst="roundRect">
          <a:avLst>
            <a:gd name="adj" fmla="val 10000"/>
          </a:avLst>
        </a:prstGeom>
      </dgm:spPr>
      <dgm:t>
        <a:bodyPr/>
        <a:lstStyle/>
        <a:p>
          <a:endParaRPr lang="sk-SK"/>
        </a:p>
      </dgm:t>
    </dgm:pt>
  </dgm:ptLst>
  <dgm:cxnLst>
    <dgm:cxn modelId="{627CA12D-DD24-41AE-873C-62B9B4C70877}" srcId="{3E23D35F-1984-4AFC-A78F-B9DD3911693F}" destId="{136DC8C4-F1F4-4A36-9F2A-E7BC81484F53}" srcOrd="0" destOrd="0" parTransId="{B5621D03-CCA2-441E-B1E6-F1FD2B222D06}" sibTransId="{D001595E-61DD-4623-83CF-E754A5BD68E4}"/>
    <dgm:cxn modelId="{7F46AB35-8A0A-45F1-905B-F66BF1B269DD}" type="presOf" srcId="{60FD21B2-0B36-4F72-8F53-895BE20AD04E}" destId="{310FD239-F73B-442A-937A-2750465C7F21}" srcOrd="0" destOrd="0" presId="urn:microsoft.com/office/officeart/2005/8/layout/process1"/>
    <dgm:cxn modelId="{1A5D8AD6-7D06-4076-A4D5-A43C77EDB07D}" type="presOf" srcId="{B6C4C427-58BA-4D02-8B88-20ADA36E4E41}" destId="{27CC5679-F945-4AB8-A38A-3CFF9846F564}" srcOrd="0" destOrd="0" presId="urn:microsoft.com/office/officeart/2005/8/layout/process1"/>
    <dgm:cxn modelId="{17429DE8-5DAC-4E0B-918D-A337981026C0}" type="presOf" srcId="{60FD21B2-0B36-4F72-8F53-895BE20AD04E}" destId="{A1201C7C-02F5-4F15-9DA7-F6B8B6ED78F6}" srcOrd="1" destOrd="0" presId="urn:microsoft.com/office/officeart/2005/8/layout/process1"/>
    <dgm:cxn modelId="{15BBD3DB-BF1A-4FEB-9325-36638DE5B95F}" type="presOf" srcId="{32FA83FE-DE96-4265-9A31-C316AFF2BA81}" destId="{2B64F0D5-A1FF-4FD5-BC10-C2FDB8307C57}" srcOrd="0" destOrd="0" presId="urn:microsoft.com/office/officeart/2005/8/layout/process1"/>
    <dgm:cxn modelId="{036EF1EA-E27A-4A32-B6A7-9E158B4FFC62}" srcId="{3E23D35F-1984-4AFC-A78F-B9DD3911693F}" destId="{32FA83FE-DE96-4265-9A31-C316AFF2BA81}" srcOrd="1" destOrd="0" parTransId="{8144D013-3FC4-48C8-83CE-CE0699A73F3F}" sibTransId="{60FD21B2-0B36-4F72-8F53-895BE20AD04E}"/>
    <dgm:cxn modelId="{47554FB8-0735-407D-B74A-5EA393F213DE}" srcId="{3E23D35F-1984-4AFC-A78F-B9DD3911693F}" destId="{B6C4C427-58BA-4D02-8B88-20ADA36E4E41}" srcOrd="2" destOrd="0" parTransId="{78A063FA-449E-4607-BB31-1C1B0B4A7B92}" sibTransId="{4023E677-1602-46B2-950B-8463090205B7}"/>
    <dgm:cxn modelId="{57ED6A64-9999-4558-A60D-8412FC865E2D}" srcId="{3E23D35F-1984-4AFC-A78F-B9DD3911693F}" destId="{25BD42A5-2E4E-4101-AE0B-C9F4DA4BE460}" srcOrd="3" destOrd="0" parTransId="{E23A69A8-71F4-4242-9686-1B574E30FEFF}" sibTransId="{7F3E7AAC-F23F-453D-AD4D-A1673FFB6398}"/>
    <dgm:cxn modelId="{9337A89D-9167-480F-A2D6-FCC5893B5F8F}" type="presOf" srcId="{4023E677-1602-46B2-950B-8463090205B7}" destId="{70A12F60-1054-4123-A630-7A651F5DF1BE}" srcOrd="1" destOrd="0" presId="urn:microsoft.com/office/officeart/2005/8/layout/process1"/>
    <dgm:cxn modelId="{F6DC57CE-75D1-4ACB-8BD4-154B23241847}" type="presOf" srcId="{D001595E-61DD-4623-83CF-E754A5BD68E4}" destId="{E153AD70-B5BF-4F62-AB46-226FFCDDC2A1}" srcOrd="1" destOrd="0" presId="urn:microsoft.com/office/officeart/2005/8/layout/process1"/>
    <dgm:cxn modelId="{CBD74DEF-6EEF-4121-BFE1-6D510BCBB9C6}" type="presOf" srcId="{136DC8C4-F1F4-4A36-9F2A-E7BC81484F53}" destId="{2DC41720-DAA3-4B3A-A20E-598CD2B86308}" srcOrd="0" destOrd="0" presId="urn:microsoft.com/office/officeart/2005/8/layout/process1"/>
    <dgm:cxn modelId="{0E5AAFF2-9FF1-46EC-9C1B-7B1253971A1D}" type="presOf" srcId="{4023E677-1602-46B2-950B-8463090205B7}" destId="{0A16BB69-4494-4A9D-A56F-D75E59C9C2CF}" srcOrd="0" destOrd="0" presId="urn:microsoft.com/office/officeart/2005/8/layout/process1"/>
    <dgm:cxn modelId="{A906DF6F-7932-4107-B0BB-FA9BBA158673}" type="presOf" srcId="{D001595E-61DD-4623-83CF-E754A5BD68E4}" destId="{273C5DFA-B401-4BB9-8D00-427162E7E672}" srcOrd="0" destOrd="0" presId="urn:microsoft.com/office/officeart/2005/8/layout/process1"/>
    <dgm:cxn modelId="{B2817C71-7651-4040-BFE9-110ED90815F5}" type="presOf" srcId="{3E23D35F-1984-4AFC-A78F-B9DD3911693F}" destId="{CB4A9DBB-5D12-4DFD-85D9-870E574E45BB}" srcOrd="0" destOrd="0" presId="urn:microsoft.com/office/officeart/2005/8/layout/process1"/>
    <dgm:cxn modelId="{7CC8C408-B2CB-48F4-AA49-084121820BB0}" type="presOf" srcId="{25BD42A5-2E4E-4101-AE0B-C9F4DA4BE460}" destId="{8F42E337-B5E3-4ACD-AECC-BB07FBF32CDF}" srcOrd="0" destOrd="0" presId="urn:microsoft.com/office/officeart/2005/8/layout/process1"/>
    <dgm:cxn modelId="{02559158-D356-4BAE-B1B0-960D7637F52F}" type="presParOf" srcId="{CB4A9DBB-5D12-4DFD-85D9-870E574E45BB}" destId="{2DC41720-DAA3-4B3A-A20E-598CD2B86308}" srcOrd="0" destOrd="0" presId="urn:microsoft.com/office/officeart/2005/8/layout/process1"/>
    <dgm:cxn modelId="{D4DD8DC4-2D64-498D-87E4-30389391E234}" type="presParOf" srcId="{CB4A9DBB-5D12-4DFD-85D9-870E574E45BB}" destId="{273C5DFA-B401-4BB9-8D00-427162E7E672}" srcOrd="1" destOrd="0" presId="urn:microsoft.com/office/officeart/2005/8/layout/process1"/>
    <dgm:cxn modelId="{53FF43D4-4418-4C42-BA82-410BBC748F68}" type="presParOf" srcId="{273C5DFA-B401-4BB9-8D00-427162E7E672}" destId="{E153AD70-B5BF-4F62-AB46-226FFCDDC2A1}" srcOrd="0" destOrd="0" presId="urn:microsoft.com/office/officeart/2005/8/layout/process1"/>
    <dgm:cxn modelId="{3092381F-7956-4323-8BE0-E00F41164764}" type="presParOf" srcId="{CB4A9DBB-5D12-4DFD-85D9-870E574E45BB}" destId="{2B64F0D5-A1FF-4FD5-BC10-C2FDB8307C57}" srcOrd="2" destOrd="0" presId="urn:microsoft.com/office/officeart/2005/8/layout/process1"/>
    <dgm:cxn modelId="{E812166C-017C-422F-AF58-008F514DB5EA}" type="presParOf" srcId="{CB4A9DBB-5D12-4DFD-85D9-870E574E45BB}" destId="{310FD239-F73B-442A-937A-2750465C7F21}" srcOrd="3" destOrd="0" presId="urn:microsoft.com/office/officeart/2005/8/layout/process1"/>
    <dgm:cxn modelId="{D7DFA6FA-B201-409D-A995-E939CCBA426A}" type="presParOf" srcId="{310FD239-F73B-442A-937A-2750465C7F21}" destId="{A1201C7C-02F5-4F15-9DA7-F6B8B6ED78F6}" srcOrd="0" destOrd="0" presId="urn:microsoft.com/office/officeart/2005/8/layout/process1"/>
    <dgm:cxn modelId="{B02DBD55-F811-4B1B-A449-EDFF6988555A}" type="presParOf" srcId="{CB4A9DBB-5D12-4DFD-85D9-870E574E45BB}" destId="{27CC5679-F945-4AB8-A38A-3CFF9846F564}" srcOrd="4" destOrd="0" presId="urn:microsoft.com/office/officeart/2005/8/layout/process1"/>
    <dgm:cxn modelId="{761ED27D-051C-4D50-B3B3-8CD118583631}" type="presParOf" srcId="{CB4A9DBB-5D12-4DFD-85D9-870E574E45BB}" destId="{0A16BB69-4494-4A9D-A56F-D75E59C9C2CF}" srcOrd="5" destOrd="0" presId="urn:microsoft.com/office/officeart/2005/8/layout/process1"/>
    <dgm:cxn modelId="{A1008F0F-0B49-45D1-AA5B-74B4F1E7F4EB}" type="presParOf" srcId="{0A16BB69-4494-4A9D-A56F-D75E59C9C2CF}" destId="{70A12F60-1054-4123-A630-7A651F5DF1BE}" srcOrd="0" destOrd="0" presId="urn:microsoft.com/office/officeart/2005/8/layout/process1"/>
    <dgm:cxn modelId="{0F5FB7E6-EFF3-49EC-AD2D-74C787CD85B2}" type="presParOf" srcId="{CB4A9DBB-5D12-4DFD-85D9-870E574E45BB}" destId="{8F42E337-B5E3-4ACD-AECC-BB07FBF32CDF}" srcOrd="6" destOrd="0" presId="urn:microsoft.com/office/officeart/2005/8/layout/process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41720-DAA3-4B3A-A20E-598CD2B86308}">
      <dsp:nvSpPr>
        <dsp:cNvPr id="0" name=""/>
        <dsp:cNvSpPr/>
      </dsp:nvSpPr>
      <dsp:spPr>
        <a:xfrm>
          <a:off x="2400" y="17045"/>
          <a:ext cx="1049757" cy="113176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Elektronická dokumentácia v </a:t>
          </a:r>
          <a:r>
            <a:rPr lang="sk-SK" sz="1000" kern="1200">
              <a:solidFill>
                <a:srgbClr val="FF0000"/>
              </a:solidFill>
              <a:latin typeface="Calibri"/>
              <a:ea typeface="+mn-ea"/>
              <a:cs typeface="+mn-cs"/>
            </a:rPr>
            <a:t>ITMS2014+</a:t>
          </a:r>
        </a:p>
      </dsp:txBody>
      <dsp:txXfrm>
        <a:off x="33146" y="47791"/>
        <a:ext cx="988265" cy="1070277"/>
      </dsp:txXfrm>
    </dsp:sp>
    <dsp:sp modelId="{273C5DFA-B401-4BB9-8D00-427162E7E672}">
      <dsp:nvSpPr>
        <dsp:cNvPr id="0" name=""/>
        <dsp:cNvSpPr/>
      </dsp:nvSpPr>
      <dsp:spPr>
        <a:xfrm>
          <a:off x="1157134" y="452760"/>
          <a:ext cx="222548" cy="260339"/>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1157134" y="504828"/>
        <a:ext cx="155784" cy="156203"/>
      </dsp:txXfrm>
    </dsp:sp>
    <dsp:sp modelId="{2B64F0D5-A1FF-4FD5-BC10-C2FDB8307C57}">
      <dsp:nvSpPr>
        <dsp:cNvPr id="0" name=""/>
        <dsp:cNvSpPr/>
      </dsp:nvSpPr>
      <dsp:spPr>
        <a:xfrm>
          <a:off x="1472061" y="17045"/>
          <a:ext cx="1049757" cy="113176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Čestné vyhlásenia prijímateľa</a:t>
          </a:r>
        </a:p>
      </dsp:txBody>
      <dsp:txXfrm>
        <a:off x="1502807" y="47791"/>
        <a:ext cx="988265" cy="1070277"/>
      </dsp:txXfrm>
    </dsp:sp>
    <dsp:sp modelId="{310FD239-F73B-442A-937A-2750465C7F21}">
      <dsp:nvSpPr>
        <dsp:cNvPr id="0" name=""/>
        <dsp:cNvSpPr/>
      </dsp:nvSpPr>
      <dsp:spPr>
        <a:xfrm>
          <a:off x="2626794" y="452760"/>
          <a:ext cx="222548" cy="260339"/>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2626794" y="504828"/>
        <a:ext cx="155784" cy="156203"/>
      </dsp:txXfrm>
    </dsp:sp>
    <dsp:sp modelId="{27CC5679-F945-4AB8-A38A-3CFF9846F564}">
      <dsp:nvSpPr>
        <dsp:cNvPr id="0" name=""/>
        <dsp:cNvSpPr/>
      </dsp:nvSpPr>
      <dsp:spPr>
        <a:xfrm>
          <a:off x="2941721" y="17045"/>
          <a:ext cx="1049757" cy="113176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ln>
                <a:noFill/>
              </a:ln>
              <a:solidFill>
                <a:srgbClr val="1F497D">
                  <a:lumMod val="75000"/>
                </a:srgbClr>
              </a:solidFill>
              <a:latin typeface="Calibri"/>
              <a:ea typeface="+mn-ea"/>
              <a:cs typeface="+mn-cs"/>
            </a:rPr>
            <a:t> Žiadosť                 o vykonanie finančnej kontroly VO, Zoznam predkladanej dokumentácie</a:t>
          </a:r>
        </a:p>
      </dsp:txBody>
      <dsp:txXfrm>
        <a:off x="2972467" y="47791"/>
        <a:ext cx="988265" cy="1070277"/>
      </dsp:txXfrm>
    </dsp:sp>
    <dsp:sp modelId="{0A16BB69-4494-4A9D-A56F-D75E59C9C2CF}">
      <dsp:nvSpPr>
        <dsp:cNvPr id="0" name=""/>
        <dsp:cNvSpPr/>
      </dsp:nvSpPr>
      <dsp:spPr>
        <a:xfrm>
          <a:off x="4096454" y="452760"/>
          <a:ext cx="222548" cy="260339"/>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4096454" y="504828"/>
        <a:ext cx="155784" cy="156203"/>
      </dsp:txXfrm>
    </dsp:sp>
    <dsp:sp modelId="{8F42E337-B5E3-4ACD-AECC-BB07FBF32CDF}">
      <dsp:nvSpPr>
        <dsp:cNvPr id="0" name=""/>
        <dsp:cNvSpPr/>
      </dsp:nvSpPr>
      <dsp:spPr>
        <a:xfrm>
          <a:off x="4411381" y="17045"/>
          <a:ext cx="1049757" cy="113176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Predloženie         na RO</a:t>
          </a:r>
        </a:p>
      </dsp:txBody>
      <dsp:txXfrm>
        <a:off x="4442127" y="47791"/>
        <a:ext cx="988265" cy="107027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14F90-C2AA-4E1B-AB5C-7494673D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31100</Words>
  <Characters>177272</Characters>
  <Application>Microsoft Office Word</Application>
  <DocSecurity>0</DocSecurity>
  <Lines>1477</Lines>
  <Paragraphs>415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2020-01-23T12:35:00Z</dcterms:created>
  <dcterms:modified xsi:type="dcterms:W3CDTF">2020-01-27T14:53:00Z</dcterms:modified>
</cp:coreProperties>
</file>