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F56" w:rsidRDefault="00DF5F56" w:rsidP="00495B98">
      <w:pPr>
        <w:jc w:val="both"/>
        <w:rPr>
          <w:rFonts w:asciiTheme="minorHAnsi" w:hAnsiTheme="minorHAnsi"/>
          <w:b/>
          <w:color w:val="1F497D" w:themeColor="text2"/>
        </w:rPr>
      </w:pP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 xml:space="preserve">Úrad vlády SR </w:t>
      </w: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 xml:space="preserve">SEKCIA </w:t>
      </w:r>
      <w:r w:rsidR="009419E4">
        <w:rPr>
          <w:rFonts w:ascii="Calibri" w:eastAsia="Times New Roman" w:hAnsi="Calibri" w:cs="Calibri"/>
          <w:b/>
          <w:bCs/>
          <w:sz w:val="28"/>
          <w:szCs w:val="28"/>
          <w:lang w:eastAsia="sk-SK"/>
        </w:rPr>
        <w:t>FINANČNÝCH</w:t>
      </w:r>
      <w:r w:rsidR="009419E4" w:rsidRPr="00DF5F56">
        <w:rPr>
          <w:rFonts w:ascii="Calibri" w:eastAsia="Times New Roman" w:hAnsi="Calibri" w:cs="Calibri"/>
          <w:b/>
          <w:bCs/>
          <w:sz w:val="28"/>
          <w:szCs w:val="28"/>
          <w:lang w:eastAsia="sk-SK"/>
        </w:rPr>
        <w:t xml:space="preserve"> </w:t>
      </w:r>
      <w:r w:rsidRPr="00DF5F56">
        <w:rPr>
          <w:rFonts w:ascii="Calibri" w:eastAsia="Times New Roman" w:hAnsi="Calibri" w:cs="Calibri"/>
          <w:b/>
          <w:bCs/>
          <w:sz w:val="28"/>
          <w:szCs w:val="28"/>
          <w:lang w:eastAsia="sk-SK"/>
        </w:rPr>
        <w:t>PROGRAMOV</w:t>
      </w:r>
    </w:p>
    <w:p w:rsidR="00DF5F56" w:rsidRPr="00DF5F56" w:rsidRDefault="00DF5F56" w:rsidP="00DF5F56">
      <w:pPr>
        <w:spacing w:after="0" w:line="240" w:lineRule="auto"/>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Riadiaci orgán OP TP 2014-2020</w:t>
      </w: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ascii="Calibri" w:eastAsia="Times New Roman" w:hAnsi="Calibri" w:cs="Calibri"/>
          <w:sz w:val="36"/>
          <w:szCs w:val="36"/>
          <w:lang w:eastAsia="sk-SK"/>
        </w:rPr>
      </w:pPr>
    </w:p>
    <w:p w:rsidR="00DF5F56" w:rsidRPr="00DF5F56" w:rsidRDefault="00DF5F56" w:rsidP="00DF5F56">
      <w:pPr>
        <w:spacing w:after="0" w:line="240" w:lineRule="auto"/>
        <w:jc w:val="center"/>
        <w:rPr>
          <w:rFonts w:ascii="Calibri" w:eastAsia="Times New Roman" w:hAnsi="Calibri" w:cs="Calibri"/>
          <w:b/>
          <w:spacing w:val="-16"/>
          <w:sz w:val="40"/>
          <w:szCs w:val="40"/>
          <w:lang w:eastAsia="sk-SK"/>
        </w:rPr>
      </w:pPr>
      <w:r w:rsidRPr="00DF5F56">
        <w:rPr>
          <w:rFonts w:ascii="Calibri" w:eastAsia="Times New Roman" w:hAnsi="Calibri" w:cs="Calibri"/>
          <w:b/>
          <w:spacing w:val="-16"/>
          <w:sz w:val="40"/>
          <w:szCs w:val="40"/>
          <w:lang w:eastAsia="sk-SK"/>
        </w:rPr>
        <w:t xml:space="preserve">Príručka pre kontrolu verejného obstarávania </w:t>
      </w:r>
    </w:p>
    <w:p w:rsidR="00DF5F56" w:rsidRPr="00DF5F56" w:rsidRDefault="00DF5F56" w:rsidP="00DF5F56">
      <w:pPr>
        <w:spacing w:before="120" w:after="120" w:line="240" w:lineRule="auto"/>
        <w:jc w:val="center"/>
        <w:rPr>
          <w:rFonts w:ascii="Calibri" w:eastAsia="Times New Roman" w:hAnsi="Calibri" w:cs="Calibri"/>
          <w:bCs/>
          <w:sz w:val="28"/>
          <w:szCs w:val="28"/>
          <w:lang w:eastAsia="sk-SK"/>
        </w:rPr>
      </w:pPr>
      <w:r w:rsidRPr="00DF5F56">
        <w:rPr>
          <w:rFonts w:ascii="Calibri" w:eastAsia="Times New Roman" w:hAnsi="Calibri" w:cs="Calibri"/>
          <w:bCs/>
          <w:sz w:val="28"/>
          <w:szCs w:val="28"/>
          <w:lang w:eastAsia="sk-SK"/>
        </w:rPr>
        <w:t xml:space="preserve">pre projekty operačného programu </w:t>
      </w:r>
      <w:r w:rsidRPr="00DF5F56">
        <w:rPr>
          <w:rFonts w:ascii="Calibri" w:eastAsia="Times New Roman" w:hAnsi="Calibri" w:cs="Calibri"/>
          <w:iCs/>
          <w:sz w:val="28"/>
          <w:szCs w:val="28"/>
          <w:lang w:eastAsia="cs-CZ" w:bidi="sa-IN"/>
        </w:rPr>
        <w:t>Technická pomoc 2014-2020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sz w:val="24"/>
          <w:szCs w:val="24"/>
          <w:lang w:eastAsia="sk-SK"/>
        </w:rPr>
      </w:pPr>
      <w:r w:rsidRPr="00DF5F56">
        <w:rPr>
          <w:rFonts w:ascii="Calibri" w:eastAsia="Times New Roman" w:hAnsi="Calibri" w:cs="Calibri"/>
          <w:sz w:val="24"/>
          <w:szCs w:val="24"/>
          <w:u w:val="single"/>
          <w:lang w:eastAsia="sk-SK"/>
        </w:rPr>
        <w:t>Verzia:</w:t>
      </w:r>
      <w:r w:rsidRPr="00DF5F56">
        <w:rPr>
          <w:rFonts w:ascii="Calibri" w:eastAsia="Times New Roman" w:hAnsi="Calibri" w:cs="Calibri"/>
          <w:sz w:val="24"/>
          <w:szCs w:val="24"/>
          <w:lang w:eastAsia="sk-SK"/>
        </w:rPr>
        <w:tab/>
      </w:r>
      <w:r w:rsidRPr="00DF5F56">
        <w:rPr>
          <w:rFonts w:ascii="Calibri" w:eastAsia="Times New Roman" w:hAnsi="Calibri" w:cs="Calibri"/>
          <w:sz w:val="24"/>
          <w:szCs w:val="24"/>
          <w:lang w:eastAsia="sk-SK"/>
        </w:rPr>
        <w:tab/>
      </w:r>
      <w:r w:rsidR="0020135A">
        <w:rPr>
          <w:rFonts w:ascii="Calibri" w:eastAsia="Times New Roman" w:hAnsi="Calibri" w:cs="Calibri"/>
          <w:sz w:val="24"/>
          <w:szCs w:val="24"/>
          <w:lang w:eastAsia="sk-SK"/>
        </w:rPr>
        <w:tab/>
      </w:r>
      <w:del w:id="0" w:author="Autor">
        <w:r w:rsidR="009B4582" w:rsidDel="00465C6C">
          <w:rPr>
            <w:rFonts w:ascii="Calibri" w:eastAsia="Times New Roman" w:hAnsi="Calibri" w:cs="Calibri"/>
            <w:b/>
            <w:sz w:val="24"/>
            <w:szCs w:val="24"/>
            <w:lang w:eastAsia="sk-SK"/>
          </w:rPr>
          <w:delText>1</w:delText>
        </w:r>
        <w:r w:rsidR="001D269A" w:rsidDel="00465C6C">
          <w:rPr>
            <w:rFonts w:ascii="Calibri" w:eastAsia="Times New Roman" w:hAnsi="Calibri" w:cs="Calibri"/>
            <w:b/>
            <w:sz w:val="24"/>
            <w:szCs w:val="24"/>
            <w:lang w:eastAsia="sk-SK"/>
          </w:rPr>
          <w:delText>2</w:delText>
        </w:r>
      </w:del>
      <w:ins w:id="1" w:author="Autor">
        <w:r w:rsidR="00465C6C">
          <w:rPr>
            <w:rFonts w:ascii="Calibri" w:eastAsia="Times New Roman" w:hAnsi="Calibri" w:cs="Calibri"/>
            <w:b/>
            <w:sz w:val="24"/>
            <w:szCs w:val="24"/>
            <w:lang w:eastAsia="sk-SK"/>
          </w:rPr>
          <w:t>13</w:t>
        </w:r>
      </w:ins>
      <w:r w:rsidRPr="00DF5F56">
        <w:rPr>
          <w:rFonts w:ascii="Calibri" w:eastAsia="Times New Roman" w:hAnsi="Calibri" w:cs="Calibri"/>
          <w:b/>
          <w:sz w:val="24"/>
          <w:szCs w:val="24"/>
          <w:lang w:eastAsia="sk-SK"/>
        </w:rPr>
        <w:t>.0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b/>
          <w:bCs/>
          <w:sz w:val="24"/>
          <w:szCs w:val="24"/>
          <w:lang w:eastAsia="sk-SK"/>
        </w:rPr>
      </w:pPr>
      <w:r w:rsidRPr="00DF5F56">
        <w:rPr>
          <w:rFonts w:ascii="Calibri" w:eastAsia="Times New Roman" w:hAnsi="Calibri" w:cs="Calibri"/>
          <w:sz w:val="24"/>
          <w:szCs w:val="24"/>
          <w:u w:val="single"/>
          <w:lang w:eastAsia="sk-SK"/>
        </w:rPr>
        <w:t>Dátum účinnosti:</w:t>
      </w:r>
      <w:r w:rsidRPr="00DF5F56">
        <w:rPr>
          <w:rFonts w:ascii="Calibri" w:eastAsia="Times New Roman" w:hAnsi="Calibri" w:cs="Calibri"/>
          <w:sz w:val="24"/>
          <w:szCs w:val="24"/>
          <w:lang w:eastAsia="sk-SK"/>
        </w:rPr>
        <w:tab/>
      </w:r>
      <w:r w:rsidRPr="00DF5F56">
        <w:rPr>
          <w:rFonts w:ascii="Calibri" w:eastAsia="Times New Roman" w:hAnsi="Calibri" w:cs="Calibri"/>
          <w:b/>
          <w:sz w:val="24"/>
          <w:szCs w:val="24"/>
          <w:lang w:eastAsia="sk-SK"/>
        </w:rPr>
        <w:t xml:space="preserve"> </w:t>
      </w:r>
      <w:r w:rsidR="0020135A">
        <w:rPr>
          <w:rFonts w:ascii="Calibri" w:eastAsia="Times New Roman" w:hAnsi="Calibri" w:cs="Calibri"/>
          <w:b/>
          <w:sz w:val="24"/>
          <w:szCs w:val="24"/>
          <w:lang w:eastAsia="sk-SK"/>
        </w:rPr>
        <w:t>1</w:t>
      </w:r>
      <w:ins w:id="2" w:author="Autor">
        <w:r w:rsidR="00F67EFA">
          <w:rPr>
            <w:rFonts w:ascii="Calibri" w:eastAsia="Times New Roman" w:hAnsi="Calibri" w:cs="Calibri"/>
            <w:b/>
            <w:sz w:val="24"/>
            <w:szCs w:val="24"/>
            <w:lang w:eastAsia="sk-SK"/>
          </w:rPr>
          <w:t>6</w:t>
        </w:r>
      </w:ins>
      <w:bookmarkStart w:id="3" w:name="_GoBack"/>
      <w:bookmarkEnd w:id="3"/>
      <w:r w:rsidR="0020135A">
        <w:rPr>
          <w:rFonts w:ascii="Calibri" w:eastAsia="Times New Roman" w:hAnsi="Calibri" w:cs="Calibri"/>
          <w:b/>
          <w:sz w:val="24"/>
          <w:szCs w:val="24"/>
          <w:lang w:eastAsia="sk-SK"/>
        </w:rPr>
        <w:t xml:space="preserve">. </w:t>
      </w:r>
      <w:del w:id="4" w:author="Autor">
        <w:r w:rsidR="0020135A" w:rsidDel="00F67EFA">
          <w:rPr>
            <w:rFonts w:ascii="Calibri" w:eastAsia="Times New Roman" w:hAnsi="Calibri" w:cs="Calibri"/>
            <w:b/>
            <w:sz w:val="24"/>
            <w:szCs w:val="24"/>
            <w:lang w:eastAsia="sk-SK"/>
          </w:rPr>
          <w:delText>2</w:delText>
        </w:r>
      </w:del>
      <w:ins w:id="5" w:author="Autor">
        <w:r w:rsidR="00F67EFA">
          <w:rPr>
            <w:rFonts w:ascii="Calibri" w:eastAsia="Times New Roman" w:hAnsi="Calibri" w:cs="Calibri"/>
            <w:b/>
            <w:sz w:val="24"/>
            <w:szCs w:val="24"/>
            <w:lang w:eastAsia="sk-SK"/>
          </w:rPr>
          <w:t>3</w:t>
        </w:r>
      </w:ins>
      <w:r w:rsidR="0020135A">
        <w:rPr>
          <w:rFonts w:ascii="Calibri" w:eastAsia="Times New Roman" w:hAnsi="Calibri" w:cs="Calibri"/>
          <w:b/>
          <w:sz w:val="24"/>
          <w:szCs w:val="24"/>
          <w:lang w:eastAsia="sk-SK"/>
        </w:rPr>
        <w:t xml:space="preserve">. </w:t>
      </w:r>
      <w:r w:rsidR="0020135A" w:rsidRPr="00DF5F56">
        <w:rPr>
          <w:rFonts w:ascii="Calibri" w:eastAsia="Times New Roman" w:hAnsi="Calibri" w:cs="Calibri"/>
          <w:b/>
          <w:sz w:val="24"/>
          <w:szCs w:val="24"/>
          <w:lang w:eastAsia="sk-SK"/>
        </w:rPr>
        <w:t>20</w:t>
      </w:r>
      <w:r w:rsidR="0020135A">
        <w:rPr>
          <w:rFonts w:ascii="Calibri" w:eastAsia="Times New Roman" w:hAnsi="Calibri" w:cs="Calibri"/>
          <w:b/>
          <w:sz w:val="24"/>
          <w:szCs w:val="24"/>
          <w:lang w:eastAsia="sk-SK"/>
        </w:rPr>
        <w:t>20</w:t>
      </w:r>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u w:val="single"/>
          <w:lang w:eastAsia="sk-SK"/>
        </w:rPr>
      </w:pPr>
    </w:p>
    <w:tbl>
      <w:tblPr>
        <w:tblW w:w="8300" w:type="dxa"/>
        <w:jc w:val="center"/>
        <w:tblInd w:w="55" w:type="dxa"/>
        <w:tblCellMar>
          <w:left w:w="70" w:type="dxa"/>
          <w:right w:w="70" w:type="dxa"/>
        </w:tblCellMar>
        <w:tblLook w:val="04A0" w:firstRow="1" w:lastRow="0" w:firstColumn="1" w:lastColumn="0" w:noHBand="0" w:noVBand="1"/>
      </w:tblPr>
      <w:tblGrid>
        <w:gridCol w:w="434"/>
        <w:gridCol w:w="2726"/>
        <w:gridCol w:w="1983"/>
        <w:gridCol w:w="1276"/>
        <w:gridCol w:w="1881"/>
      </w:tblGrid>
      <w:tr w:rsidR="00DF5F56" w:rsidRPr="00DF5F56" w:rsidTr="00DF5F56">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rsidR="00DF5F56" w:rsidRPr="00DF5F56" w:rsidRDefault="00DF5F56" w:rsidP="00DF5F56">
            <w:pPr>
              <w:spacing w:after="0"/>
              <w:rPr>
                <w:rFonts w:ascii="Calibri" w:eastAsia="Times New Roman" w:hAnsi="Calibri" w:cs="Calibri"/>
                <w:color w:val="000000"/>
                <w:lang w:eastAsia="sk-SK"/>
              </w:rPr>
            </w:pPr>
            <w:r w:rsidRPr="00DF5F56">
              <w:rPr>
                <w:rFonts w:ascii="Calibri" w:eastAsia="Times New Roman" w:hAnsi="Calibri" w:cs="Calibri"/>
                <w:color w:val="000000"/>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Podpis</w:t>
            </w:r>
          </w:p>
        </w:tc>
      </w:tr>
      <w:tr w:rsidR="00DF5F56" w:rsidRPr="00DF5F56" w:rsidTr="00775A0C">
        <w:trPr>
          <w:trHeight w:val="420"/>
          <w:jc w:val="cente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Vypracoval</w:t>
            </w:r>
          </w:p>
        </w:tc>
        <w:tc>
          <w:tcPr>
            <w:tcW w:w="2726" w:type="dxa"/>
            <w:tcBorders>
              <w:top w:val="nil"/>
              <w:left w:val="nil"/>
              <w:bottom w:val="single" w:sz="4" w:space="0" w:color="auto"/>
              <w:right w:val="single" w:sz="4" w:space="0" w:color="auto"/>
            </w:tcBorders>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Eva Kunská</w:t>
            </w:r>
          </w:p>
        </w:tc>
        <w:tc>
          <w:tcPr>
            <w:tcW w:w="1983" w:type="dxa"/>
            <w:tcBorders>
              <w:top w:val="nil"/>
              <w:left w:val="nil"/>
              <w:bottom w:val="single" w:sz="4" w:space="0" w:color="auto"/>
              <w:right w:val="single" w:sz="4" w:space="0" w:color="auto"/>
            </w:tcBorders>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manažér pre metodiku</w:t>
            </w:r>
          </w:p>
        </w:tc>
        <w:tc>
          <w:tcPr>
            <w:tcW w:w="1276" w:type="dxa"/>
            <w:tcBorders>
              <w:top w:val="nil"/>
              <w:left w:val="nil"/>
              <w:bottom w:val="single" w:sz="4" w:space="0" w:color="auto"/>
              <w:right w:val="nil"/>
            </w:tcBorders>
            <w:vAlign w:val="center"/>
          </w:tcPr>
          <w:p w:rsidR="00DF5F56" w:rsidRPr="00DF5F56" w:rsidRDefault="0020135A" w:rsidP="00036036">
            <w:pPr>
              <w:spacing w:after="0"/>
              <w:rPr>
                <w:rFonts w:ascii="Calibri" w:eastAsia="Times New Roman" w:hAnsi="Calibri" w:cs="Calibri"/>
                <w:color w:val="000000"/>
                <w:sz w:val="20"/>
                <w:szCs w:val="20"/>
                <w:lang w:eastAsia="sk-SK"/>
              </w:rPr>
            </w:pPr>
            <w:del w:id="6" w:author="Autor">
              <w:r w:rsidDel="00036036">
                <w:rPr>
                  <w:rFonts w:ascii="Calibri" w:eastAsia="Times New Roman" w:hAnsi="Calibri" w:cs="Calibri"/>
                  <w:color w:val="000000"/>
                  <w:sz w:val="20"/>
                  <w:szCs w:val="20"/>
                  <w:lang w:eastAsia="sk-SK"/>
                </w:rPr>
                <w:delText>27</w:delText>
              </w:r>
            </w:del>
            <w:ins w:id="7" w:author="Autor">
              <w:r w:rsidR="00036036">
                <w:rPr>
                  <w:rFonts w:ascii="Calibri" w:eastAsia="Times New Roman" w:hAnsi="Calibri" w:cs="Calibri"/>
                  <w:color w:val="000000"/>
                  <w:sz w:val="20"/>
                  <w:szCs w:val="20"/>
                  <w:lang w:eastAsia="sk-SK"/>
                </w:rPr>
                <w:t>12</w:t>
              </w:r>
            </w:ins>
            <w:r>
              <w:rPr>
                <w:rFonts w:ascii="Calibri" w:eastAsia="Times New Roman" w:hAnsi="Calibri" w:cs="Calibri"/>
                <w:color w:val="000000"/>
                <w:sz w:val="20"/>
                <w:szCs w:val="20"/>
                <w:lang w:eastAsia="sk-SK"/>
              </w:rPr>
              <w:t xml:space="preserve">. </w:t>
            </w:r>
            <w:del w:id="8" w:author="Autor">
              <w:r w:rsidDel="00036036">
                <w:rPr>
                  <w:rFonts w:ascii="Calibri" w:eastAsia="Times New Roman" w:hAnsi="Calibri" w:cs="Calibri"/>
                  <w:color w:val="000000"/>
                  <w:sz w:val="20"/>
                  <w:szCs w:val="20"/>
                  <w:lang w:eastAsia="sk-SK"/>
                </w:rPr>
                <w:delText>1</w:delText>
              </w:r>
            </w:del>
            <w:ins w:id="9" w:author="Autor">
              <w:r w:rsidR="00036036">
                <w:rPr>
                  <w:rFonts w:ascii="Calibri" w:eastAsia="Times New Roman" w:hAnsi="Calibri" w:cs="Calibri"/>
                  <w:color w:val="000000"/>
                  <w:sz w:val="20"/>
                  <w:szCs w:val="20"/>
                  <w:lang w:eastAsia="sk-SK"/>
                </w:rPr>
                <w:t>3</w:t>
              </w:r>
            </w:ins>
            <w:r>
              <w:rPr>
                <w:rFonts w:ascii="Calibri" w:eastAsia="Times New Roman" w:hAnsi="Calibri" w:cs="Calibri"/>
                <w:color w:val="000000"/>
                <w:sz w:val="20"/>
                <w:szCs w:val="20"/>
                <w:lang w:eastAsia="sk-SK"/>
              </w:rPr>
              <w:t>. 2020</w:t>
            </w:r>
          </w:p>
        </w:tc>
        <w:tc>
          <w:tcPr>
            <w:tcW w:w="1881" w:type="dxa"/>
            <w:tcBorders>
              <w:top w:val="nil"/>
              <w:left w:val="single" w:sz="4" w:space="0" w:color="auto"/>
              <w:bottom w:val="single" w:sz="4" w:space="0" w:color="auto"/>
              <w:right w:val="single" w:sz="8" w:space="0" w:color="auto"/>
            </w:tcBorders>
            <w:noWrap/>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 overila</w:t>
            </w:r>
          </w:p>
        </w:tc>
      </w:tr>
      <w:tr w:rsidR="00AA7383" w:rsidRPr="00DF5F56" w:rsidTr="009C597D">
        <w:trPr>
          <w:trHeight w:val="450"/>
          <w:jc w:val="center"/>
        </w:trPr>
        <w:tc>
          <w:tcPr>
            <w:tcW w:w="0" w:type="auto"/>
            <w:vMerge/>
            <w:tcBorders>
              <w:top w:val="nil"/>
              <w:left w:val="single" w:sz="8" w:space="0" w:color="auto"/>
              <w:bottom w:val="nil"/>
              <w:right w:val="single" w:sz="8" w:space="0" w:color="auto"/>
            </w:tcBorders>
            <w:vAlign w:val="center"/>
            <w:hideMark/>
          </w:tcPr>
          <w:p w:rsidR="00AA7383" w:rsidRPr="00DF5F56" w:rsidRDefault="00AA7383" w:rsidP="00DF5F56">
            <w:pPr>
              <w:spacing w:after="0" w:line="240" w:lineRule="auto"/>
              <w:rPr>
                <w:rFonts w:ascii="Calibri" w:eastAsia="Times New Roman" w:hAnsi="Calibri" w:cs="Calibri"/>
                <w:b/>
                <w:bCs/>
                <w:color w:val="000000"/>
                <w:sz w:val="20"/>
                <w:szCs w:val="20"/>
                <w:lang w:eastAsia="sk-SK"/>
              </w:rPr>
            </w:pPr>
          </w:p>
        </w:tc>
        <w:tc>
          <w:tcPr>
            <w:tcW w:w="2726"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Monika Zaťková</w:t>
            </w:r>
          </w:p>
        </w:tc>
        <w:tc>
          <w:tcPr>
            <w:tcW w:w="1983"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manažér pre metodiku</w:t>
            </w:r>
          </w:p>
        </w:tc>
        <w:tc>
          <w:tcPr>
            <w:tcW w:w="1276" w:type="dxa"/>
            <w:tcBorders>
              <w:top w:val="nil"/>
              <w:left w:val="nil"/>
              <w:bottom w:val="single" w:sz="4" w:space="0" w:color="auto"/>
              <w:right w:val="nil"/>
            </w:tcBorders>
            <w:vAlign w:val="center"/>
          </w:tcPr>
          <w:p w:rsidR="00AA7383" w:rsidRPr="00DF5F56" w:rsidRDefault="0020135A" w:rsidP="00036036">
            <w:pPr>
              <w:spacing w:after="0" w:line="240" w:lineRule="auto"/>
              <w:rPr>
                <w:rFonts w:eastAsia="Times New Roman" w:cs="Mangal"/>
                <w:sz w:val="20"/>
                <w:szCs w:val="20"/>
                <w:lang w:eastAsia="cs-CZ" w:bidi="sa-IN"/>
              </w:rPr>
            </w:pPr>
            <w:del w:id="10" w:author="Autor">
              <w:r w:rsidDel="00036036">
                <w:rPr>
                  <w:rFonts w:ascii="Calibri" w:eastAsia="Times New Roman" w:hAnsi="Calibri" w:cs="Calibri"/>
                  <w:color w:val="000000"/>
                  <w:sz w:val="20"/>
                  <w:szCs w:val="20"/>
                  <w:lang w:eastAsia="sk-SK"/>
                </w:rPr>
                <w:delText>27</w:delText>
              </w:r>
            </w:del>
            <w:ins w:id="11" w:author="Autor">
              <w:r w:rsidR="00036036">
                <w:rPr>
                  <w:rFonts w:ascii="Calibri" w:eastAsia="Times New Roman" w:hAnsi="Calibri" w:cs="Calibri"/>
                  <w:color w:val="000000"/>
                  <w:sz w:val="20"/>
                  <w:szCs w:val="20"/>
                  <w:lang w:eastAsia="sk-SK"/>
                </w:rPr>
                <w:t>12</w:t>
              </w:r>
            </w:ins>
            <w:r>
              <w:rPr>
                <w:rFonts w:ascii="Calibri" w:eastAsia="Times New Roman" w:hAnsi="Calibri" w:cs="Calibri"/>
                <w:color w:val="000000"/>
                <w:sz w:val="20"/>
                <w:szCs w:val="20"/>
                <w:lang w:eastAsia="sk-SK"/>
              </w:rPr>
              <w:t xml:space="preserve">. </w:t>
            </w:r>
            <w:del w:id="12" w:author="Autor">
              <w:r w:rsidDel="00036036">
                <w:rPr>
                  <w:rFonts w:ascii="Calibri" w:eastAsia="Times New Roman" w:hAnsi="Calibri" w:cs="Calibri"/>
                  <w:color w:val="000000"/>
                  <w:sz w:val="20"/>
                  <w:szCs w:val="20"/>
                  <w:lang w:eastAsia="sk-SK"/>
                </w:rPr>
                <w:delText>1</w:delText>
              </w:r>
            </w:del>
            <w:ins w:id="13" w:author="Autor">
              <w:r w:rsidR="00036036">
                <w:rPr>
                  <w:rFonts w:ascii="Calibri" w:eastAsia="Times New Roman" w:hAnsi="Calibri" w:cs="Calibri"/>
                  <w:color w:val="000000"/>
                  <w:sz w:val="20"/>
                  <w:szCs w:val="20"/>
                  <w:lang w:eastAsia="sk-SK"/>
                </w:rPr>
                <w:t>3</w:t>
              </w:r>
            </w:ins>
            <w:r>
              <w:rPr>
                <w:rFonts w:ascii="Calibri" w:eastAsia="Times New Roman" w:hAnsi="Calibri" w:cs="Calibri"/>
                <w:color w:val="000000"/>
                <w:sz w:val="20"/>
                <w:szCs w:val="20"/>
                <w:lang w:eastAsia="sk-SK"/>
              </w:rPr>
              <w:t>. 2020</w:t>
            </w:r>
          </w:p>
        </w:tc>
        <w:tc>
          <w:tcPr>
            <w:tcW w:w="1881" w:type="dxa"/>
            <w:tcBorders>
              <w:top w:val="nil"/>
              <w:left w:val="single" w:sz="4" w:space="0" w:color="auto"/>
              <w:bottom w:val="single" w:sz="4" w:space="0" w:color="auto"/>
              <w:right w:val="single" w:sz="8" w:space="0" w:color="auto"/>
            </w:tcBorders>
            <w:noWrap/>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 overila</w:t>
            </w:r>
          </w:p>
        </w:tc>
      </w:tr>
      <w:tr w:rsidR="00AA7383" w:rsidRPr="00DF5F56" w:rsidTr="009C597D">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rsidR="00AA7383" w:rsidRPr="00DF5F56" w:rsidRDefault="00AA7383"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Overil</w:t>
            </w:r>
          </w:p>
        </w:tc>
        <w:tc>
          <w:tcPr>
            <w:tcW w:w="2726"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Tomáš Niňaj</w:t>
            </w:r>
          </w:p>
        </w:tc>
        <w:tc>
          <w:tcPr>
            <w:tcW w:w="1983" w:type="dxa"/>
            <w:tcBorders>
              <w:top w:val="nil"/>
              <w:left w:val="nil"/>
              <w:bottom w:val="single" w:sz="4" w:space="0" w:color="auto"/>
              <w:right w:val="single" w:sz="4" w:space="0" w:color="auto"/>
            </w:tcBorders>
            <w:vAlign w:val="center"/>
            <w:hideMark/>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hlavný manažér riadenia</w:t>
            </w:r>
          </w:p>
        </w:tc>
        <w:tc>
          <w:tcPr>
            <w:tcW w:w="1276" w:type="dxa"/>
            <w:tcBorders>
              <w:top w:val="nil"/>
              <w:left w:val="nil"/>
              <w:bottom w:val="single" w:sz="4" w:space="0" w:color="auto"/>
              <w:right w:val="nil"/>
            </w:tcBorders>
            <w:vAlign w:val="center"/>
          </w:tcPr>
          <w:p w:rsidR="00AA7383" w:rsidRPr="00DF5F56" w:rsidRDefault="009C3984" w:rsidP="009C3984">
            <w:pPr>
              <w:spacing w:after="0" w:line="240" w:lineRule="auto"/>
              <w:rPr>
                <w:rFonts w:eastAsia="Times New Roman" w:cs="Mangal"/>
                <w:sz w:val="20"/>
                <w:szCs w:val="20"/>
                <w:lang w:eastAsia="cs-CZ" w:bidi="sa-IN"/>
              </w:rPr>
            </w:pPr>
            <w:del w:id="14" w:author="Autor">
              <w:r w:rsidDel="00036036">
                <w:rPr>
                  <w:rFonts w:ascii="Calibri" w:eastAsia="Times New Roman" w:hAnsi="Calibri" w:cs="Calibri"/>
                  <w:color w:val="000000"/>
                  <w:sz w:val="20"/>
                  <w:szCs w:val="20"/>
                  <w:lang w:eastAsia="sk-SK"/>
                </w:rPr>
                <w:delText>28</w:delText>
              </w:r>
              <w:r w:rsidR="0020135A" w:rsidDel="00036036">
                <w:rPr>
                  <w:rFonts w:ascii="Calibri" w:eastAsia="Times New Roman" w:hAnsi="Calibri" w:cs="Calibri"/>
                  <w:color w:val="000000"/>
                  <w:sz w:val="20"/>
                  <w:szCs w:val="20"/>
                  <w:lang w:eastAsia="sk-SK"/>
                </w:rPr>
                <w:delText>. 1</w:delText>
              </w:r>
            </w:del>
            <w:ins w:id="15" w:author="Autor">
              <w:r w:rsidR="00036036">
                <w:rPr>
                  <w:rFonts w:ascii="Calibri" w:eastAsia="Times New Roman" w:hAnsi="Calibri" w:cs="Calibri"/>
                  <w:color w:val="000000"/>
                  <w:sz w:val="20"/>
                  <w:szCs w:val="20"/>
                  <w:lang w:eastAsia="sk-SK"/>
                </w:rPr>
                <w:t>12. 3</w:t>
              </w:r>
            </w:ins>
            <w:r w:rsidR="0020135A">
              <w:rPr>
                <w:rFonts w:ascii="Calibri" w:eastAsia="Times New Roman" w:hAnsi="Calibri" w:cs="Calibri"/>
                <w:color w:val="000000"/>
                <w:sz w:val="20"/>
                <w:szCs w:val="20"/>
                <w:lang w:eastAsia="sk-SK"/>
              </w:rPr>
              <w:t>. 2020</w:t>
            </w:r>
          </w:p>
        </w:tc>
        <w:tc>
          <w:tcPr>
            <w:tcW w:w="1881" w:type="dxa"/>
            <w:tcBorders>
              <w:top w:val="nil"/>
              <w:left w:val="single" w:sz="4" w:space="0" w:color="auto"/>
              <w:bottom w:val="single" w:sz="4" w:space="0" w:color="auto"/>
              <w:right w:val="single" w:sz="8" w:space="0" w:color="auto"/>
            </w:tcBorders>
            <w:noWrap/>
            <w:vAlign w:val="center"/>
            <w:hideMark/>
          </w:tcPr>
          <w:p w:rsidR="00AA7383" w:rsidRPr="00DF5F56" w:rsidRDefault="00AA7383" w:rsidP="009419E4">
            <w:pPr>
              <w:spacing w:after="0"/>
              <w:rPr>
                <w:rFonts w:ascii="Calibri" w:eastAsia="Times New Roman" w:hAnsi="Calibri" w:cs="Calibri"/>
                <w:color w:val="000000"/>
                <w:sz w:val="20"/>
                <w:szCs w:val="20"/>
                <w:lang w:eastAsia="sk-SK"/>
              </w:rPr>
            </w:pPr>
            <w:r>
              <w:rPr>
                <w:rFonts w:ascii="Calibri" w:eastAsia="Times New Roman" w:hAnsi="Calibri" w:cs="Calibri"/>
                <w:color w:val="000000"/>
                <w:sz w:val="20"/>
                <w:szCs w:val="20"/>
                <w:lang w:eastAsia="sk-SK"/>
              </w:rPr>
              <w:t>o</w:t>
            </w:r>
            <w:r w:rsidRPr="00DF5F56">
              <w:rPr>
                <w:rFonts w:ascii="Calibri" w:eastAsia="Times New Roman" w:hAnsi="Calibri" w:cs="Calibri"/>
                <w:color w:val="000000"/>
                <w:sz w:val="20"/>
                <w:szCs w:val="20"/>
                <w:lang w:eastAsia="sk-SK"/>
              </w:rPr>
              <w:t>veril</w:t>
            </w:r>
          </w:p>
        </w:tc>
      </w:tr>
    </w:tbl>
    <w:p w:rsidR="00DF5F56" w:rsidRPr="00DF5F56" w:rsidRDefault="00DF5F56" w:rsidP="00DF5F56">
      <w:pPr>
        <w:spacing w:after="0" w:line="240" w:lineRule="auto"/>
        <w:rPr>
          <w:rFonts w:ascii="Calibri" w:eastAsia="Times New Roman" w:hAnsi="Calibri" w:cs="Calibri"/>
          <w:b/>
          <w:u w:val="single"/>
          <w:lang w:eastAsia="sk-SK"/>
        </w:rPr>
      </w:pPr>
    </w:p>
    <w:p w:rsidR="00DF5F56" w:rsidRPr="00DF5F56" w:rsidRDefault="00DF5F56" w:rsidP="00DF5F56">
      <w:pPr>
        <w:spacing w:after="0" w:line="240" w:lineRule="auto"/>
        <w:rPr>
          <w:rFonts w:ascii="Calibri" w:eastAsia="Times New Roman" w:hAnsi="Calibri" w:cs="Calibri"/>
          <w:b/>
          <w:u w:val="single"/>
          <w:lang w:eastAsia="sk-SK"/>
        </w:rPr>
      </w:pPr>
    </w:p>
    <w:p w:rsidR="00DF5F56" w:rsidRPr="00DF5F56" w:rsidRDefault="00DF5F56" w:rsidP="00DF5F56">
      <w:pPr>
        <w:spacing w:after="0" w:line="240" w:lineRule="auto"/>
        <w:rPr>
          <w:rFonts w:ascii="Calibri" w:eastAsia="Times New Roman" w:hAnsi="Calibri" w:cs="Calibri"/>
          <w:b/>
          <w:sz w:val="24"/>
          <w:szCs w:val="24"/>
          <w:u w:val="single"/>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r w:rsidRPr="00DF5F56">
        <w:rPr>
          <w:rFonts w:ascii="Calibri" w:eastAsia="Times New Roman" w:hAnsi="Calibri" w:cs="Calibri"/>
          <w:b/>
          <w:sz w:val="24"/>
          <w:szCs w:val="24"/>
          <w:u w:val="single"/>
          <w:lang w:eastAsia="sk-SK"/>
        </w:rPr>
        <w:t>Schválil:</w:t>
      </w:r>
      <w:r w:rsidRPr="00DF5F56">
        <w:rPr>
          <w:rFonts w:ascii="Calibri" w:eastAsia="Times New Roman" w:hAnsi="Calibri" w:cs="Calibri"/>
          <w:sz w:val="24"/>
          <w:szCs w:val="24"/>
          <w:lang w:eastAsia="sk-SK"/>
        </w:rPr>
        <w:t xml:space="preserve">   Peter Kostolný – generálny manažér RO OP TP</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Default="00DF5F56" w:rsidP="00DF5F56">
      <w:pPr>
        <w:spacing w:after="0" w:line="240" w:lineRule="auto"/>
        <w:rPr>
          <w:rFonts w:ascii="Calibri" w:eastAsia="Times New Roman" w:hAnsi="Calibri" w:cs="Calibri"/>
          <w:sz w:val="18"/>
          <w:szCs w:val="18"/>
          <w:lang w:eastAsia="cs-CZ" w:bidi="sa-IN"/>
        </w:rPr>
      </w:pPr>
    </w:p>
    <w:p w:rsidR="00775A0C" w:rsidRDefault="00775A0C" w:rsidP="00DF5F56">
      <w:pPr>
        <w:spacing w:after="0" w:line="240" w:lineRule="auto"/>
        <w:rPr>
          <w:rFonts w:ascii="Calibri" w:eastAsia="Times New Roman" w:hAnsi="Calibri" w:cs="Calibri"/>
          <w:sz w:val="18"/>
          <w:szCs w:val="18"/>
          <w:lang w:eastAsia="cs-CZ" w:bidi="sa-IN"/>
        </w:rPr>
      </w:pPr>
    </w:p>
    <w:p w:rsidR="00775A0C" w:rsidRDefault="00775A0C" w:rsidP="00DF5F56">
      <w:pPr>
        <w:spacing w:after="0" w:line="240" w:lineRule="auto"/>
        <w:rPr>
          <w:rFonts w:ascii="Calibri" w:eastAsia="Times New Roman" w:hAnsi="Calibri" w:cs="Calibri"/>
          <w:sz w:val="18"/>
          <w:szCs w:val="18"/>
          <w:lang w:eastAsia="cs-CZ" w:bidi="sa-IN"/>
        </w:rPr>
      </w:pPr>
    </w:p>
    <w:p w:rsidR="00775A0C" w:rsidRPr="00DF5F56" w:rsidRDefault="00775A0C" w:rsidP="00DF5F56">
      <w:pPr>
        <w:spacing w:after="0" w:line="240" w:lineRule="auto"/>
        <w:rPr>
          <w:rFonts w:ascii="Calibri" w:eastAsia="Times New Roman" w:hAnsi="Calibri" w:cs="Calibri"/>
          <w:sz w:val="18"/>
          <w:szCs w:val="18"/>
          <w:lang w:eastAsia="cs-CZ" w:bidi="sa-IN"/>
        </w:rPr>
      </w:pPr>
    </w:p>
    <w:p w:rsidR="00DF5F56" w:rsidRPr="00DF5F56" w:rsidRDefault="00775A0C" w:rsidP="00775A0C">
      <w:pPr>
        <w:spacing w:after="0" w:line="240" w:lineRule="auto"/>
        <w:jc w:val="both"/>
        <w:rPr>
          <w:rFonts w:ascii="Calibri" w:eastAsia="Times New Roman" w:hAnsi="Calibri" w:cs="Calibri"/>
          <w:sz w:val="24"/>
          <w:szCs w:val="24"/>
          <w:lang w:eastAsia="sk-SK"/>
        </w:rPr>
      </w:pPr>
      <w:r w:rsidRPr="00775A0C">
        <w:rPr>
          <w:rFonts w:ascii="Calibri" w:eastAsia="Times New Roman" w:hAnsi="Calibri" w:cs="Calibri"/>
          <w:sz w:val="24"/>
          <w:szCs w:val="24"/>
          <w:lang w:eastAsia="sk-SK"/>
        </w:rPr>
        <w:t>Podpísané elektronicky v súlade so zákonom č. 305/2013 Z. z. o elektronickej podobe výkonu pôsobnosti orgánov verejnej moci a o zmene a dop</w:t>
      </w:r>
      <w:r w:rsidR="009C597D">
        <w:rPr>
          <w:rFonts w:ascii="Calibri" w:eastAsia="Times New Roman" w:hAnsi="Calibri" w:cs="Calibri"/>
          <w:sz w:val="24"/>
          <w:szCs w:val="24"/>
          <w:lang w:eastAsia="sk-SK"/>
        </w:rPr>
        <w:t>lnení niektorých zákonov (zákon</w:t>
      </w:r>
      <w:r w:rsidR="009C597D">
        <w:rPr>
          <w:rFonts w:ascii="Calibri" w:eastAsia="Times New Roman" w:hAnsi="Calibri" w:cs="Calibri"/>
          <w:sz w:val="24"/>
          <w:szCs w:val="24"/>
          <w:lang w:eastAsia="sk-SK"/>
        </w:rPr>
        <w:br/>
      </w:r>
      <w:r w:rsidRPr="00775A0C">
        <w:rPr>
          <w:rFonts w:ascii="Calibri" w:eastAsia="Times New Roman" w:hAnsi="Calibri" w:cs="Calibri"/>
          <w:sz w:val="24"/>
          <w:szCs w:val="24"/>
          <w:lang w:eastAsia="sk-SK"/>
        </w:rPr>
        <w:t xml:space="preserve">o </w:t>
      </w:r>
      <w:proofErr w:type="spellStart"/>
      <w:r w:rsidRPr="00775A0C">
        <w:rPr>
          <w:rFonts w:ascii="Calibri" w:eastAsia="Times New Roman" w:hAnsi="Calibri" w:cs="Calibri"/>
          <w:sz w:val="24"/>
          <w:szCs w:val="24"/>
          <w:lang w:eastAsia="sk-SK"/>
        </w:rPr>
        <w:t>e-Governmente</w:t>
      </w:r>
      <w:proofErr w:type="spellEnd"/>
      <w:r w:rsidRPr="00775A0C">
        <w:rPr>
          <w:rFonts w:ascii="Calibri" w:eastAsia="Times New Roman" w:hAnsi="Calibri" w:cs="Calibri"/>
          <w:sz w:val="24"/>
          <w:szCs w:val="24"/>
          <w:lang w:eastAsia="sk-SK"/>
        </w:rPr>
        <w:t>) v znení neskorších predpisov</w:t>
      </w:r>
      <w:r w:rsidR="009C597D">
        <w:rPr>
          <w:rFonts w:ascii="Calibri" w:eastAsia="Times New Roman" w:hAnsi="Calibri" w:cs="Calibri"/>
          <w:sz w:val="24"/>
          <w:szCs w:val="24"/>
          <w:lang w:eastAsia="sk-SK"/>
        </w:rPr>
        <w:t>.</w:t>
      </w: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rPr>
          <w:rFonts w:ascii="Calibri" w:eastAsia="Times New Roman" w:hAnsi="Calibri" w:cs="Calibri"/>
          <w:sz w:val="18"/>
          <w:szCs w:val="18"/>
          <w:lang w:eastAsia="cs-CZ" w:bidi="sa-IN"/>
        </w:rPr>
      </w:pPr>
      <w:r w:rsidRPr="00DF5F56">
        <w:rPr>
          <w:rFonts w:ascii="Calibri" w:eastAsia="Times New Roman" w:hAnsi="Calibri" w:cs="Calibri"/>
          <w:sz w:val="18"/>
          <w:szCs w:val="18"/>
          <w:lang w:eastAsia="cs-CZ" w:bidi="sa-I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8"/>
        <w:gridCol w:w="3461"/>
        <w:gridCol w:w="2814"/>
        <w:gridCol w:w="1785"/>
      </w:tblGrid>
      <w:tr w:rsidR="00DF5F56" w:rsidRPr="00DF5F56" w:rsidTr="00DF5F56">
        <w:trPr>
          <w:trHeight w:val="446"/>
        </w:trPr>
        <w:tc>
          <w:tcPr>
            <w:tcW w:w="5000" w:type="pct"/>
            <w:gridSpan w:val="4"/>
            <w:shd w:val="clear" w:color="auto" w:fill="auto"/>
          </w:tcPr>
          <w:p w:rsidR="00DF5F56" w:rsidRPr="00DF5F56" w:rsidRDefault="00DF5F56" w:rsidP="00DF5F56">
            <w:pPr>
              <w:keepNext/>
              <w:keepLines/>
              <w:spacing w:before="120" w:after="120" w:line="240" w:lineRule="auto"/>
              <w:ind w:left="366" w:right="-81"/>
              <w:jc w:val="center"/>
              <w:rPr>
                <w:rFonts w:ascii="Calibri" w:eastAsia="Times New Roman" w:hAnsi="Calibri" w:cs="Calibri"/>
                <w:b/>
                <w:bCs/>
                <w:caps/>
                <w:smallCaps/>
                <w:spacing w:val="60"/>
                <w:sz w:val="28"/>
              </w:rPr>
            </w:pPr>
            <w:r w:rsidRPr="00DF5F56">
              <w:rPr>
                <w:rFonts w:ascii="Calibri" w:eastAsia="Times New Roman" w:hAnsi="Calibri" w:cs="Calibri"/>
                <w:b/>
                <w:caps/>
                <w:sz w:val="28"/>
              </w:rPr>
              <w:lastRenderedPageBreak/>
              <w:br w:type="page"/>
            </w:r>
            <w:r w:rsidRPr="00DF5F56">
              <w:rPr>
                <w:rFonts w:ascii="Calibri" w:eastAsia="Times New Roman" w:hAnsi="Calibri" w:cs="Calibri"/>
                <w:b/>
                <w:caps/>
                <w:sz w:val="28"/>
                <w:szCs w:val="24"/>
              </w:rPr>
              <w:br w:type="page"/>
            </w:r>
            <w:r w:rsidRPr="00DF5F56">
              <w:rPr>
                <w:rFonts w:ascii="Calibri" w:eastAsia="Times New Roman" w:hAnsi="Calibri" w:cs="Calibri"/>
                <w:b/>
                <w:bCs/>
                <w:caps/>
                <w:smallCaps/>
                <w:spacing w:val="60"/>
                <w:sz w:val="28"/>
              </w:rPr>
              <w:t>evidencia zmien Príručky pre kontrolu verejného obstarávania</w:t>
            </w:r>
          </w:p>
        </w:tc>
      </w:tr>
      <w:tr w:rsidR="00DF5F56" w:rsidRPr="00DF5F56" w:rsidTr="00DF5F56">
        <w:trPr>
          <w:trHeight w:val="607"/>
        </w:trPr>
        <w:tc>
          <w:tcPr>
            <w:tcW w:w="5000" w:type="pct"/>
            <w:gridSpan w:val="4"/>
            <w:shd w:val="clear" w:color="auto" w:fill="FBD4B4" w:themeFill="accent6" w:themeFillTint="66"/>
            <w:vAlign w:val="center"/>
          </w:tcPr>
          <w:p w:rsidR="00DF5F56" w:rsidRPr="00DF5F56" w:rsidRDefault="00DF5F56" w:rsidP="007B2F69">
            <w:pPr>
              <w:keepNext/>
              <w:keepLines/>
              <w:spacing w:after="0" w:line="240" w:lineRule="auto"/>
              <w:jc w:val="center"/>
              <w:rPr>
                <w:rFonts w:ascii="Calibri" w:eastAsia="Times New Roman" w:hAnsi="Calibri" w:cs="Calibri"/>
                <w:b/>
                <w:sz w:val="28"/>
                <w:szCs w:val="28"/>
              </w:rPr>
            </w:pPr>
            <w:r w:rsidRPr="00DF5F56">
              <w:rPr>
                <w:rFonts w:ascii="Calibri" w:eastAsia="Times New Roman" w:hAnsi="Calibri" w:cs="Calibri"/>
                <w:b/>
                <w:sz w:val="28"/>
                <w:szCs w:val="28"/>
              </w:rPr>
              <w:t xml:space="preserve">Kontrolný list k Príručke pre kontrolu verejného obstarávania, verzia č. </w:t>
            </w:r>
            <w:r w:rsidR="009B4582">
              <w:rPr>
                <w:rFonts w:ascii="Calibri" w:eastAsia="Times New Roman" w:hAnsi="Calibri" w:cs="Calibri"/>
                <w:b/>
                <w:sz w:val="28"/>
                <w:szCs w:val="28"/>
              </w:rPr>
              <w:t>1</w:t>
            </w:r>
            <w:r w:rsidR="007B2F69">
              <w:rPr>
                <w:rFonts w:ascii="Calibri" w:eastAsia="Times New Roman" w:hAnsi="Calibri" w:cs="Calibri"/>
                <w:b/>
                <w:sz w:val="28"/>
                <w:szCs w:val="28"/>
              </w:rPr>
              <w:t>3</w:t>
            </w:r>
            <w:r w:rsidRPr="00DF5F56">
              <w:rPr>
                <w:rFonts w:ascii="Calibri" w:eastAsia="Times New Roman" w:hAnsi="Calibri" w:cs="Calibri"/>
                <w:b/>
                <w:sz w:val="28"/>
                <w:szCs w:val="28"/>
              </w:rPr>
              <w:t>.0</w:t>
            </w:r>
          </w:p>
        </w:tc>
      </w:tr>
      <w:tr w:rsidR="00DF5F56" w:rsidRPr="00DF5F56" w:rsidTr="00DF5F56">
        <w:trPr>
          <w:trHeight w:val="607"/>
        </w:trPr>
        <w:tc>
          <w:tcPr>
            <w:tcW w:w="66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Číslo kapitoly</w:t>
            </w:r>
          </w:p>
        </w:tc>
        <w:tc>
          <w:tcPr>
            <w:tcW w:w="1863"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Popis zmeny</w:t>
            </w:r>
          </w:p>
        </w:tc>
        <w:tc>
          <w:tcPr>
            <w:tcW w:w="1515"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Zdôvodnenie</w:t>
            </w:r>
          </w:p>
        </w:tc>
        <w:tc>
          <w:tcPr>
            <w:tcW w:w="96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platnosti zmeny</w:t>
            </w:r>
          </w:p>
        </w:tc>
      </w:tr>
      <w:tr w:rsidR="00814C4A" w:rsidRPr="00DF5F56" w:rsidTr="00DF5F56">
        <w:trPr>
          <w:trHeight w:val="428"/>
        </w:trPr>
        <w:tc>
          <w:tcPr>
            <w:tcW w:w="661" w:type="pct"/>
          </w:tcPr>
          <w:p w:rsidR="00814C4A" w:rsidRPr="007908E9" w:rsidRDefault="007B2F69" w:rsidP="007908E9">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16.</w:t>
            </w:r>
          </w:p>
        </w:tc>
        <w:tc>
          <w:tcPr>
            <w:tcW w:w="1863" w:type="pct"/>
          </w:tcPr>
          <w:p w:rsidR="00814C4A" w:rsidRPr="007908E9" w:rsidRDefault="007B2F69" w:rsidP="00884B5F">
            <w:pPr>
              <w:keepNext/>
              <w:keepLines/>
              <w:spacing w:after="0" w:line="240" w:lineRule="auto"/>
              <w:rPr>
                <w:rFonts w:ascii="Calibri" w:eastAsia="Times New Roman" w:hAnsi="Calibri" w:cs="Calibri"/>
                <w:bCs/>
                <w:sz w:val="18"/>
                <w:szCs w:val="18"/>
              </w:rPr>
            </w:pPr>
            <w:r>
              <w:rPr>
                <w:rFonts w:ascii="Calibri" w:eastAsia="Times New Roman" w:hAnsi="Calibri" w:cs="Calibri"/>
                <w:bCs/>
                <w:sz w:val="18"/>
                <w:szCs w:val="18"/>
              </w:rPr>
              <w:t>Požiadavky na dokumentáciu predkladanú RO – úprava textu v bode 1,2,4 ohľadom spôsobu predkladania dokumentácie na kontrolu VO na RO; bod 5 – odstránenie duplicitných informácií o údajoch týkajúcich sa žiadosti o</w:t>
            </w:r>
            <w:r>
              <w:t xml:space="preserve"> </w:t>
            </w:r>
            <w:r w:rsidRPr="007B2F69">
              <w:rPr>
                <w:rFonts w:ascii="Calibri" w:eastAsia="Times New Roman" w:hAnsi="Calibri" w:cs="Calibri"/>
                <w:bCs/>
                <w:sz w:val="18"/>
                <w:szCs w:val="18"/>
              </w:rPr>
              <w:t>vykonanie finančnej kontroly VO</w:t>
            </w:r>
            <w:r>
              <w:rPr>
                <w:rFonts w:ascii="Calibri" w:eastAsia="Times New Roman" w:hAnsi="Calibri" w:cs="Calibri"/>
                <w:bCs/>
                <w:sz w:val="18"/>
                <w:szCs w:val="18"/>
              </w:rPr>
              <w:t xml:space="preserve"> </w:t>
            </w:r>
          </w:p>
        </w:tc>
        <w:tc>
          <w:tcPr>
            <w:tcW w:w="1515" w:type="pct"/>
          </w:tcPr>
          <w:p w:rsidR="00814C4A" w:rsidRPr="007908E9" w:rsidRDefault="007B2F69" w:rsidP="007B2F69">
            <w:pPr>
              <w:keepNext/>
              <w:keepLines/>
              <w:spacing w:after="0" w:line="240" w:lineRule="auto"/>
              <w:rPr>
                <w:rFonts w:ascii="Calibri" w:eastAsia="Times New Roman" w:hAnsi="Calibri" w:cs="Calibri"/>
                <w:bCs/>
                <w:sz w:val="18"/>
                <w:szCs w:val="18"/>
              </w:rPr>
            </w:pPr>
            <w:r>
              <w:rPr>
                <w:rFonts w:ascii="Calibri" w:eastAsia="Times New Roman" w:hAnsi="Calibri" w:cs="Calibri"/>
                <w:bCs/>
                <w:sz w:val="18"/>
                <w:szCs w:val="18"/>
              </w:rPr>
              <w:t>Z dôvodu jednoznačnosti, lepšej zrozumiteľnosti a odstránenie duplicity</w:t>
            </w:r>
          </w:p>
        </w:tc>
        <w:tc>
          <w:tcPr>
            <w:tcW w:w="961" w:type="pct"/>
          </w:tcPr>
          <w:p w:rsidR="00814C4A" w:rsidRPr="009C3984" w:rsidRDefault="007B2F69" w:rsidP="001D269A">
            <w:pPr>
              <w:rPr>
                <w:sz w:val="18"/>
                <w:szCs w:val="18"/>
              </w:rPr>
            </w:pPr>
            <w:r w:rsidRPr="007B2F69">
              <w:rPr>
                <w:rFonts w:ascii="Calibri" w:eastAsia="Times New Roman" w:hAnsi="Calibri" w:cs="Calibri"/>
                <w:bCs/>
                <w:sz w:val="18"/>
                <w:szCs w:val="18"/>
              </w:rPr>
              <w:t>16.3.2020</w:t>
            </w:r>
          </w:p>
        </w:tc>
      </w:tr>
      <w:tr w:rsidR="0020135A" w:rsidTr="00BE183F">
        <w:trPr>
          <w:trHeight w:val="428"/>
        </w:trPr>
        <w:tc>
          <w:tcPr>
            <w:tcW w:w="661" w:type="pct"/>
            <w:tcBorders>
              <w:top w:val="single" w:sz="4" w:space="0" w:color="auto"/>
              <w:left w:val="single" w:sz="4" w:space="0" w:color="auto"/>
              <w:bottom w:val="single" w:sz="4" w:space="0" w:color="auto"/>
              <w:right w:val="single" w:sz="4" w:space="0" w:color="auto"/>
            </w:tcBorders>
          </w:tcPr>
          <w:p w:rsidR="0020135A" w:rsidRDefault="0020135A" w:rsidP="00C3696D">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21.</w:t>
            </w:r>
          </w:p>
        </w:tc>
        <w:tc>
          <w:tcPr>
            <w:tcW w:w="1863" w:type="pct"/>
            <w:tcBorders>
              <w:top w:val="single" w:sz="4" w:space="0" w:color="auto"/>
              <w:left w:val="single" w:sz="4" w:space="0" w:color="auto"/>
              <w:bottom w:val="single" w:sz="4" w:space="0" w:color="auto"/>
              <w:right w:val="single" w:sz="4" w:space="0" w:color="auto"/>
            </w:tcBorders>
          </w:tcPr>
          <w:p w:rsidR="0020135A" w:rsidRDefault="007B2F69" w:rsidP="007B2F69">
            <w:pPr>
              <w:keepNext/>
              <w:keepLines/>
              <w:spacing w:after="0" w:line="240" w:lineRule="auto"/>
              <w:rPr>
                <w:rFonts w:ascii="Calibri" w:eastAsia="Times New Roman" w:hAnsi="Calibri" w:cs="Calibri"/>
                <w:bCs/>
                <w:sz w:val="18"/>
                <w:szCs w:val="18"/>
              </w:rPr>
            </w:pPr>
            <w:r>
              <w:rPr>
                <w:rFonts w:ascii="Calibri" w:eastAsia="Times New Roman" w:hAnsi="Calibri" w:cs="Calibri"/>
                <w:bCs/>
                <w:sz w:val="18"/>
                <w:szCs w:val="18"/>
              </w:rPr>
              <w:t>Úprava</w:t>
            </w:r>
            <w:r w:rsidR="0020135A">
              <w:rPr>
                <w:rFonts w:ascii="Calibri" w:eastAsia="Times New Roman" w:hAnsi="Calibri" w:cs="Calibri"/>
                <w:bCs/>
                <w:sz w:val="18"/>
                <w:szCs w:val="18"/>
              </w:rPr>
              <w:t xml:space="preserve"> Prílohy č. 9 </w:t>
            </w:r>
            <w:r>
              <w:rPr>
                <w:rFonts w:ascii="Calibri" w:eastAsia="Times New Roman" w:hAnsi="Calibri" w:cs="Calibri"/>
                <w:bCs/>
                <w:sz w:val="18"/>
                <w:szCs w:val="18"/>
              </w:rPr>
              <w:t>– bod 9. bol nahradený nasledovnou vetou: „</w:t>
            </w:r>
            <w:r w:rsidRPr="007B2F69">
              <w:rPr>
                <w:rFonts w:ascii="Calibri" w:eastAsia="Times New Roman" w:hAnsi="Calibri" w:cs="Calibri"/>
                <w:bCs/>
                <w:sz w:val="18"/>
                <w:szCs w:val="18"/>
              </w:rPr>
              <w:t>Kompletná dokumentácia z  VO je predložená na RO prostredníctvom ITMS2014+.</w:t>
            </w:r>
            <w:r>
              <w:rPr>
                <w:rFonts w:ascii="Calibri" w:eastAsia="Times New Roman" w:hAnsi="Calibri" w:cs="Calibri"/>
                <w:bCs/>
                <w:sz w:val="18"/>
                <w:szCs w:val="18"/>
              </w:rPr>
              <w:t>“</w:t>
            </w:r>
          </w:p>
        </w:tc>
        <w:tc>
          <w:tcPr>
            <w:tcW w:w="1515" w:type="pct"/>
            <w:tcBorders>
              <w:top w:val="single" w:sz="4" w:space="0" w:color="auto"/>
              <w:left w:val="single" w:sz="4" w:space="0" w:color="auto"/>
              <w:bottom w:val="single" w:sz="4" w:space="0" w:color="auto"/>
              <w:right w:val="single" w:sz="4" w:space="0" w:color="auto"/>
            </w:tcBorders>
          </w:tcPr>
          <w:p w:rsidR="0020135A" w:rsidRPr="007908E9" w:rsidRDefault="007B2F69" w:rsidP="00C3696D">
            <w:pPr>
              <w:keepNext/>
              <w:keepLines/>
              <w:spacing w:after="0" w:line="240" w:lineRule="auto"/>
              <w:rPr>
                <w:rFonts w:ascii="Calibri" w:eastAsia="Times New Roman" w:hAnsi="Calibri" w:cs="Calibri"/>
                <w:bCs/>
                <w:sz w:val="18"/>
                <w:szCs w:val="18"/>
              </w:rPr>
            </w:pPr>
            <w:r>
              <w:rPr>
                <w:rFonts w:ascii="Calibri" w:eastAsia="Times New Roman" w:hAnsi="Calibri" w:cs="Calibri"/>
                <w:bCs/>
                <w:sz w:val="18"/>
                <w:szCs w:val="18"/>
              </w:rPr>
              <w:t>Z dôvodu jednoznačnosti, lepšej zrozumiteľnosti a odstránenie duplicity</w:t>
            </w:r>
          </w:p>
        </w:tc>
        <w:tc>
          <w:tcPr>
            <w:tcW w:w="961" w:type="pct"/>
            <w:tcBorders>
              <w:top w:val="single" w:sz="4" w:space="0" w:color="auto"/>
              <w:left w:val="single" w:sz="4" w:space="0" w:color="auto"/>
              <w:bottom w:val="single" w:sz="4" w:space="0" w:color="auto"/>
              <w:right w:val="single" w:sz="4" w:space="0" w:color="auto"/>
            </w:tcBorders>
          </w:tcPr>
          <w:p w:rsidR="0020135A" w:rsidRPr="007908E9" w:rsidRDefault="007B2F69" w:rsidP="00C3696D">
            <w:pPr>
              <w:rPr>
                <w:rFonts w:ascii="Calibri" w:eastAsia="Times New Roman" w:hAnsi="Calibri" w:cs="Calibri"/>
                <w:bCs/>
                <w:sz w:val="18"/>
                <w:szCs w:val="18"/>
              </w:rPr>
            </w:pPr>
            <w:r w:rsidRPr="007B2F69">
              <w:rPr>
                <w:rFonts w:ascii="Calibri" w:eastAsia="Times New Roman" w:hAnsi="Calibri" w:cs="Calibri"/>
                <w:bCs/>
                <w:sz w:val="18"/>
                <w:szCs w:val="18"/>
              </w:rPr>
              <w:t>16.3.2020</w:t>
            </w:r>
          </w:p>
        </w:tc>
      </w:tr>
      <w:tr w:rsidR="0020135A" w:rsidTr="00BE183F">
        <w:trPr>
          <w:trHeight w:val="428"/>
        </w:trPr>
        <w:tc>
          <w:tcPr>
            <w:tcW w:w="661" w:type="pct"/>
            <w:tcBorders>
              <w:top w:val="single" w:sz="4" w:space="0" w:color="auto"/>
              <w:left w:val="single" w:sz="4" w:space="0" w:color="auto"/>
              <w:bottom w:val="single" w:sz="4" w:space="0" w:color="auto"/>
              <w:right w:val="single" w:sz="4" w:space="0" w:color="auto"/>
            </w:tcBorders>
          </w:tcPr>
          <w:p w:rsidR="0020135A" w:rsidRDefault="0020135A" w:rsidP="00C3696D">
            <w:pPr>
              <w:keepNext/>
              <w:keepLines/>
              <w:spacing w:before="60" w:after="0" w:line="240" w:lineRule="auto"/>
              <w:jc w:val="center"/>
              <w:rPr>
                <w:rFonts w:ascii="Calibri" w:eastAsia="Times New Roman" w:hAnsi="Calibri" w:cs="Calibri"/>
                <w:bCs/>
                <w:sz w:val="18"/>
                <w:szCs w:val="18"/>
              </w:rPr>
            </w:pPr>
          </w:p>
        </w:tc>
        <w:tc>
          <w:tcPr>
            <w:tcW w:w="1863" w:type="pct"/>
            <w:tcBorders>
              <w:top w:val="single" w:sz="4" w:space="0" w:color="auto"/>
              <w:left w:val="single" w:sz="4" w:space="0" w:color="auto"/>
              <w:bottom w:val="single" w:sz="4" w:space="0" w:color="auto"/>
              <w:right w:val="single" w:sz="4" w:space="0" w:color="auto"/>
            </w:tcBorders>
          </w:tcPr>
          <w:p w:rsidR="0020135A" w:rsidRDefault="0020135A" w:rsidP="00884B5F">
            <w:pPr>
              <w:keepNext/>
              <w:keepLines/>
              <w:spacing w:after="0" w:line="240" w:lineRule="auto"/>
              <w:rPr>
                <w:rFonts w:ascii="Calibri" w:eastAsia="Times New Roman" w:hAnsi="Calibri" w:cs="Calibri"/>
                <w:bCs/>
                <w:sz w:val="18"/>
                <w:szCs w:val="18"/>
              </w:rPr>
            </w:pPr>
          </w:p>
        </w:tc>
        <w:tc>
          <w:tcPr>
            <w:tcW w:w="1515" w:type="pct"/>
            <w:tcBorders>
              <w:top w:val="single" w:sz="4" w:space="0" w:color="auto"/>
              <w:left w:val="single" w:sz="4" w:space="0" w:color="auto"/>
              <w:bottom w:val="single" w:sz="4" w:space="0" w:color="auto"/>
              <w:right w:val="single" w:sz="4" w:space="0" w:color="auto"/>
            </w:tcBorders>
          </w:tcPr>
          <w:p w:rsidR="0020135A" w:rsidRDefault="0020135A" w:rsidP="00C3696D">
            <w:pPr>
              <w:keepNext/>
              <w:keepLines/>
              <w:spacing w:after="0" w:line="240" w:lineRule="auto"/>
              <w:rPr>
                <w:rFonts w:ascii="Calibri" w:eastAsia="Times New Roman" w:hAnsi="Calibri" w:cs="Calibri"/>
                <w:bCs/>
                <w:sz w:val="18"/>
                <w:szCs w:val="18"/>
              </w:rPr>
            </w:pPr>
          </w:p>
        </w:tc>
        <w:tc>
          <w:tcPr>
            <w:tcW w:w="961" w:type="pct"/>
            <w:tcBorders>
              <w:top w:val="single" w:sz="4" w:space="0" w:color="auto"/>
              <w:left w:val="single" w:sz="4" w:space="0" w:color="auto"/>
              <w:bottom w:val="single" w:sz="4" w:space="0" w:color="auto"/>
              <w:right w:val="single" w:sz="4" w:space="0" w:color="auto"/>
            </w:tcBorders>
          </w:tcPr>
          <w:p w:rsidR="0020135A" w:rsidRDefault="0020135A" w:rsidP="00C3696D">
            <w:pPr>
              <w:rPr>
                <w:rFonts w:ascii="Calibri" w:eastAsia="Times New Roman" w:hAnsi="Calibri" w:cs="Calibri"/>
                <w:bCs/>
                <w:sz w:val="18"/>
                <w:szCs w:val="18"/>
              </w:rPr>
            </w:pPr>
          </w:p>
        </w:tc>
      </w:tr>
    </w:tbl>
    <w:p w:rsidR="00DF5F56" w:rsidRPr="00DF5F56" w:rsidRDefault="00DF5F56" w:rsidP="00DF5F56">
      <w:pPr>
        <w:rPr>
          <w:rFonts w:ascii="Calibri" w:eastAsia="Times New Roman" w:hAnsi="Calibri" w:cs="Calibri"/>
          <w:b/>
          <w:caps/>
          <w:sz w:val="28"/>
        </w:rPr>
      </w:pPr>
    </w:p>
    <w:p w:rsidR="00DF5F56" w:rsidRPr="00DF5F56" w:rsidRDefault="00DF5F56" w:rsidP="00DF5F56">
      <w:pPr>
        <w:keepNext/>
        <w:keepLines/>
        <w:spacing w:before="360" w:after="120" w:line="240" w:lineRule="auto"/>
        <w:jc w:val="center"/>
        <w:rPr>
          <w:rFonts w:ascii="Calibri" w:eastAsia="Times New Roman" w:hAnsi="Calibri" w:cs="Calibri"/>
          <w:b/>
          <w:caps/>
          <w:sz w:val="28"/>
        </w:rPr>
      </w:pPr>
      <w:r w:rsidRPr="00DF5F56">
        <w:rPr>
          <w:rFonts w:ascii="Calibri" w:eastAsia="Times New Roman" w:hAnsi="Calibri" w:cs="Calibri"/>
          <w:b/>
          <w:sz w:val="28"/>
          <w:szCs w:val="28"/>
        </w:rPr>
        <w:t xml:space="preserve">Zoznam verzií  Príručky pre kontrolu verejného obstarávania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
        <w:gridCol w:w="4315"/>
        <w:gridCol w:w="1928"/>
        <w:gridCol w:w="1878"/>
      </w:tblGrid>
      <w:tr w:rsidR="00DF5F56" w:rsidRPr="00DF5F56" w:rsidTr="00DF5F56">
        <w:trPr>
          <w:trHeight w:val="607"/>
          <w:jc w:val="center"/>
        </w:trPr>
        <w:tc>
          <w:tcPr>
            <w:tcW w:w="62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Poradové číslo zmeny</w:t>
            </w:r>
          </w:p>
        </w:tc>
        <w:tc>
          <w:tcPr>
            <w:tcW w:w="2323"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Popis zmeny </w:t>
            </w:r>
          </w:p>
        </w:tc>
        <w:tc>
          <w:tcPr>
            <w:tcW w:w="103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Číslo verzie </w:t>
            </w:r>
          </w:p>
        </w:tc>
        <w:tc>
          <w:tcPr>
            <w:tcW w:w="101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účinnosti dokumentu</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1</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 IMP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17.2.2016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so Systémom riadenia EŠIF a zákonom 343/2015 o VO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15.11.2016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4.0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20"/>
                <w:szCs w:val="20"/>
              </w:rPr>
              <w:t>24.4.2017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4</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potrebu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6.9.2017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aktualizáciu Systému riadenia EŠIF v. 5.0</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28.11.2017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6.0 a potrebu RO OP TP a </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1.5.2018</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w:t>
            </w:r>
          </w:p>
        </w:tc>
        <w:tc>
          <w:tcPr>
            <w:tcW w:w="2323" w:type="pct"/>
          </w:tcPr>
          <w:p w:rsidR="00DF5F56" w:rsidRPr="00DF5F56" w:rsidRDefault="0055748F"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8.0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1.7.2018</w:t>
            </w:r>
          </w:p>
        </w:tc>
      </w:tr>
      <w:tr w:rsidR="00AA7383" w:rsidRPr="00DF5F56" w:rsidTr="00DF5F56">
        <w:trPr>
          <w:jc w:val="center"/>
        </w:trPr>
        <w:tc>
          <w:tcPr>
            <w:tcW w:w="628" w:type="pct"/>
          </w:tcPr>
          <w:p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8</w:t>
            </w:r>
          </w:p>
        </w:tc>
        <w:tc>
          <w:tcPr>
            <w:tcW w:w="2323" w:type="pct"/>
          </w:tcPr>
          <w:p w:rsidR="00AA7383" w:rsidRPr="00DF5F56" w:rsidRDefault="00AA7383" w:rsidP="00AA7383">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 a</w:t>
            </w:r>
          </w:p>
        </w:tc>
        <w:tc>
          <w:tcPr>
            <w:tcW w:w="1038" w:type="pct"/>
          </w:tcPr>
          <w:p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9.0</w:t>
            </w:r>
          </w:p>
        </w:tc>
        <w:tc>
          <w:tcPr>
            <w:tcW w:w="1011" w:type="pct"/>
          </w:tcPr>
          <w:p w:rsidR="00AA7383" w:rsidRPr="00DF5F56" w:rsidRDefault="00AA7383"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13.12.2018</w:t>
            </w:r>
          </w:p>
        </w:tc>
      </w:tr>
      <w:tr w:rsidR="00814C4A" w:rsidRPr="00DF5F56" w:rsidTr="00DF5F56">
        <w:trPr>
          <w:jc w:val="center"/>
        </w:trPr>
        <w:tc>
          <w:tcPr>
            <w:tcW w:w="628" w:type="pct"/>
          </w:tcPr>
          <w:p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w:t>
            </w:r>
          </w:p>
        </w:tc>
        <w:tc>
          <w:tcPr>
            <w:tcW w:w="2323" w:type="pct"/>
          </w:tcPr>
          <w:p w:rsidR="00814C4A" w:rsidRPr="00DF5F56" w:rsidRDefault="00814C4A" w:rsidP="009B4582">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p>
        </w:tc>
        <w:tc>
          <w:tcPr>
            <w:tcW w:w="1038" w:type="pct"/>
          </w:tcPr>
          <w:p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10.0</w:t>
            </w:r>
          </w:p>
        </w:tc>
        <w:tc>
          <w:tcPr>
            <w:tcW w:w="1011" w:type="pct"/>
          </w:tcPr>
          <w:p w:rsidR="00814C4A" w:rsidRDefault="005A7C42"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12</w:t>
            </w:r>
            <w:r w:rsidR="00814C4A">
              <w:rPr>
                <w:rFonts w:ascii="Calibri" w:eastAsia="Times New Roman" w:hAnsi="Calibri" w:cs="Calibri"/>
                <w:bCs/>
                <w:sz w:val="18"/>
                <w:szCs w:val="18"/>
              </w:rPr>
              <w:t>.2.2019</w:t>
            </w:r>
          </w:p>
        </w:tc>
      </w:tr>
      <w:tr w:rsidR="009B4582" w:rsidRPr="00DF5F56" w:rsidTr="00DF5F56">
        <w:trPr>
          <w:jc w:val="center"/>
        </w:trPr>
        <w:tc>
          <w:tcPr>
            <w:tcW w:w="628" w:type="pct"/>
          </w:tcPr>
          <w:p w:rsidR="009B4582" w:rsidRDefault="009B4582"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11</w:t>
            </w:r>
          </w:p>
        </w:tc>
        <w:tc>
          <w:tcPr>
            <w:tcW w:w="2323" w:type="pct"/>
          </w:tcPr>
          <w:p w:rsidR="009B4582" w:rsidRPr="00DF5F56" w:rsidRDefault="009B4582" w:rsidP="00AA7383">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p>
        </w:tc>
        <w:tc>
          <w:tcPr>
            <w:tcW w:w="1038" w:type="pct"/>
          </w:tcPr>
          <w:p w:rsidR="009B4582" w:rsidRDefault="009B4582"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11.0</w:t>
            </w:r>
          </w:p>
        </w:tc>
        <w:tc>
          <w:tcPr>
            <w:tcW w:w="1011" w:type="pct"/>
          </w:tcPr>
          <w:p w:rsidR="009B4582" w:rsidRDefault="007A02DC"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15.7.2019</w:t>
            </w:r>
          </w:p>
        </w:tc>
      </w:tr>
      <w:tr w:rsidR="00FB498B" w:rsidRPr="00DF5F56" w:rsidTr="00DF5F56">
        <w:trPr>
          <w:jc w:val="center"/>
        </w:trPr>
        <w:tc>
          <w:tcPr>
            <w:tcW w:w="628" w:type="pct"/>
          </w:tcPr>
          <w:p w:rsidR="00FB498B" w:rsidRDefault="00FB498B"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12</w:t>
            </w:r>
          </w:p>
        </w:tc>
        <w:tc>
          <w:tcPr>
            <w:tcW w:w="2323" w:type="pct"/>
          </w:tcPr>
          <w:p w:rsidR="00FB498B" w:rsidRDefault="00FB498B"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9</w:t>
            </w:r>
            <w:r w:rsidRPr="00DF5F56">
              <w:rPr>
                <w:rFonts w:ascii="Calibri" w:eastAsia="Times New Roman" w:hAnsi="Calibri" w:cs="Calibri"/>
                <w:bCs/>
                <w:sz w:val="20"/>
                <w:szCs w:val="20"/>
              </w:rPr>
              <w:t xml:space="preserve">.0 </w:t>
            </w:r>
          </w:p>
          <w:p w:rsidR="00FB498B" w:rsidRPr="00DF5F56" w:rsidRDefault="00FB498B"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 potrebu RO OP TP</w:t>
            </w:r>
          </w:p>
        </w:tc>
        <w:tc>
          <w:tcPr>
            <w:tcW w:w="1038" w:type="pct"/>
          </w:tcPr>
          <w:p w:rsidR="00FB498B" w:rsidRDefault="00FB498B"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12.0</w:t>
            </w:r>
          </w:p>
        </w:tc>
        <w:tc>
          <w:tcPr>
            <w:tcW w:w="1011" w:type="pct"/>
          </w:tcPr>
          <w:p w:rsidR="00FB498B" w:rsidRDefault="007B2F69" w:rsidP="007B2F69">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1.2.</w:t>
            </w:r>
            <w:r w:rsidR="00FB498B">
              <w:rPr>
                <w:rFonts w:ascii="Calibri" w:eastAsia="Times New Roman" w:hAnsi="Calibri" w:cs="Calibri"/>
                <w:bCs/>
                <w:sz w:val="18"/>
                <w:szCs w:val="18"/>
              </w:rPr>
              <w:t>20</w:t>
            </w:r>
            <w:r>
              <w:rPr>
                <w:rFonts w:ascii="Calibri" w:eastAsia="Times New Roman" w:hAnsi="Calibri" w:cs="Calibri"/>
                <w:bCs/>
                <w:sz w:val="18"/>
                <w:szCs w:val="18"/>
              </w:rPr>
              <w:t>20</w:t>
            </w:r>
          </w:p>
        </w:tc>
      </w:tr>
      <w:tr w:rsidR="007B2F69" w:rsidRPr="00DF5F56" w:rsidTr="00DF5F56">
        <w:trPr>
          <w:jc w:val="center"/>
        </w:trPr>
        <w:tc>
          <w:tcPr>
            <w:tcW w:w="628" w:type="pct"/>
          </w:tcPr>
          <w:p w:rsidR="007B2F69" w:rsidRDefault="007B2F69"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13</w:t>
            </w:r>
          </w:p>
        </w:tc>
        <w:tc>
          <w:tcPr>
            <w:tcW w:w="2323" w:type="pct"/>
          </w:tcPr>
          <w:p w:rsidR="007B2F69" w:rsidRPr="00DF5F56" w:rsidRDefault="007B2F69"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w:t>
            </w:r>
            <w:r>
              <w:rPr>
                <w:rFonts w:ascii="Calibri" w:eastAsia="Times New Roman" w:hAnsi="Calibri" w:cs="Calibri"/>
                <w:bCs/>
                <w:sz w:val="20"/>
                <w:szCs w:val="20"/>
              </w:rPr>
              <w:t xml:space="preserve"> potreby RO OP TP</w:t>
            </w:r>
          </w:p>
        </w:tc>
        <w:tc>
          <w:tcPr>
            <w:tcW w:w="1038" w:type="pct"/>
          </w:tcPr>
          <w:p w:rsidR="007B2F69" w:rsidRDefault="007B2F69" w:rsidP="007B2F69">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13.0</w:t>
            </w:r>
          </w:p>
        </w:tc>
        <w:tc>
          <w:tcPr>
            <w:tcW w:w="1011" w:type="pct"/>
          </w:tcPr>
          <w:p w:rsidR="007B2F69" w:rsidRDefault="007B2F69"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16.3.2020</w:t>
            </w:r>
          </w:p>
        </w:tc>
      </w:tr>
    </w:tbl>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Default="00DF5F56" w:rsidP="00495B98">
      <w:pPr>
        <w:jc w:val="both"/>
        <w:rPr>
          <w:rFonts w:asciiTheme="minorHAnsi" w:hAnsiTheme="minorHAnsi"/>
          <w:b/>
          <w:color w:val="1F497D" w:themeColor="text2"/>
        </w:rPr>
        <w:sectPr w:rsidR="00DF5F56" w:rsidSect="007139A9">
          <w:footerReference w:type="default" r:id="rId9"/>
          <w:headerReference w:type="first" r:id="rId10"/>
          <w:footnotePr>
            <w:numRestart w:val="eachPage"/>
          </w:footnotePr>
          <w:pgSz w:w="11906" w:h="16838"/>
          <w:pgMar w:top="1276" w:right="1417" w:bottom="1134" w:left="1417" w:header="397" w:footer="397" w:gutter="0"/>
          <w:cols w:space="708"/>
          <w:titlePg/>
          <w:docGrid w:linePitch="360"/>
        </w:sect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77D3683C" wp14:editId="0452B931">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465C6C" w:rsidRDefault="00465C6C"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465C6C" w:rsidRDefault="00465C6C"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465C6C" w:rsidRDefault="00465C6C"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3"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465C6C" w:rsidRDefault="00465C6C"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465C6C" w:rsidRDefault="00465C6C"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465C6C" w:rsidRDefault="00465C6C"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4"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DA1245">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del w:id="16" w:author="Autor">
              <w:r w:rsidR="009B4582" w:rsidDel="00DA1245">
                <w:rPr>
                  <w:rFonts w:asciiTheme="minorHAnsi" w:hAnsiTheme="minorHAnsi" w:cs="Arial"/>
                  <w:color w:val="1F497D" w:themeColor="text2"/>
                  <w:sz w:val="24"/>
                  <w:szCs w:val="24"/>
                  <w:lang w:val="sk-SK"/>
                </w:rPr>
                <w:delText>1</w:delText>
              </w:r>
              <w:r w:rsidR="008D517A" w:rsidDel="00DA1245">
                <w:rPr>
                  <w:rFonts w:asciiTheme="minorHAnsi" w:hAnsiTheme="minorHAnsi" w:cs="Arial"/>
                  <w:color w:val="1F497D" w:themeColor="text2"/>
                  <w:sz w:val="24"/>
                  <w:szCs w:val="24"/>
                  <w:lang w:val="sk-SK"/>
                </w:rPr>
                <w:delText>2</w:delText>
              </w:r>
            </w:del>
            <w:ins w:id="17" w:author="Autor">
              <w:r w:rsidR="00DA1245">
                <w:rPr>
                  <w:rFonts w:asciiTheme="minorHAnsi" w:hAnsiTheme="minorHAnsi" w:cs="Arial"/>
                  <w:color w:val="1F497D" w:themeColor="text2"/>
                  <w:sz w:val="24"/>
                  <w:szCs w:val="24"/>
                  <w:lang w:val="sk-SK"/>
                </w:rPr>
                <w:t>1</w:t>
              </w:r>
              <w:r w:rsidR="00DA1245">
                <w:rPr>
                  <w:rFonts w:asciiTheme="minorHAnsi" w:hAnsiTheme="minorHAnsi" w:cs="Arial"/>
                  <w:color w:val="1F497D" w:themeColor="text2"/>
                  <w:sz w:val="24"/>
                  <w:szCs w:val="24"/>
                  <w:lang w:val="sk-SK"/>
                </w:rPr>
                <w:t>3</w:t>
              </w:r>
            </w:ins>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del w:id="18" w:author="Autor">
              <w:r w:rsidR="008D517A" w:rsidDel="00DA1245">
                <w:rPr>
                  <w:rFonts w:asciiTheme="minorHAnsi" w:hAnsiTheme="minorHAnsi" w:cs="Arial"/>
                  <w:color w:val="1F497D" w:themeColor="text2"/>
                  <w:sz w:val="24"/>
                  <w:szCs w:val="24"/>
                  <w:lang w:val="sk-SK"/>
                </w:rPr>
                <w:delText>........</w:delText>
              </w:r>
              <w:r w:rsidR="009419E4" w:rsidRPr="000157BB" w:rsidDel="00DA1245">
                <w:rPr>
                  <w:rFonts w:asciiTheme="minorHAnsi" w:hAnsiTheme="minorHAnsi" w:cs="Arial"/>
                  <w:color w:val="1F497D" w:themeColor="text2"/>
                  <w:sz w:val="24"/>
                  <w:szCs w:val="24"/>
                  <w:lang w:val="sk-SK"/>
                </w:rPr>
                <w:delText>201</w:delText>
              </w:r>
              <w:r w:rsidR="009419E4" w:rsidDel="00DA1245">
                <w:rPr>
                  <w:rFonts w:asciiTheme="minorHAnsi" w:hAnsiTheme="minorHAnsi" w:cs="Arial"/>
                  <w:color w:val="1F497D" w:themeColor="text2"/>
                  <w:sz w:val="24"/>
                  <w:szCs w:val="24"/>
                  <w:lang w:val="sk-SK"/>
                </w:rPr>
                <w:delText>9</w:delText>
              </w:r>
            </w:del>
            <w:ins w:id="19" w:author="Autor">
              <w:r w:rsidR="00DA1245">
                <w:rPr>
                  <w:rFonts w:asciiTheme="minorHAnsi" w:hAnsiTheme="minorHAnsi" w:cs="Arial"/>
                  <w:color w:val="1F497D" w:themeColor="text2"/>
                  <w:sz w:val="24"/>
                  <w:szCs w:val="24"/>
                  <w:lang w:val="sk-SK"/>
                </w:rPr>
                <w:t>16. 3. 2020</w:t>
              </w:r>
            </w:ins>
          </w:p>
        </w:tc>
      </w:tr>
    </w:tbl>
    <w:p w:rsidR="003903CA" w:rsidRPr="00F575F5" w:rsidRDefault="003903CA" w:rsidP="00495B98">
      <w:pPr>
        <w:jc w:val="both"/>
        <w:rPr>
          <w:rFonts w:asciiTheme="minorHAnsi" w:hAnsiTheme="minorHAnsi"/>
          <w:color w:val="1F497D" w:themeColor="text2"/>
        </w:rPr>
      </w:pPr>
    </w:p>
    <w:p w:rsidR="003903CA"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DF5F56" w:rsidRDefault="00DF5F56">
      <w:pPr>
        <w:rPr>
          <w:rFonts w:asciiTheme="minorHAnsi" w:hAnsiTheme="minorHAnsi"/>
          <w:color w:val="1F497D" w:themeColor="text2"/>
        </w:rPr>
        <w:sectPr w:rsidR="00DF5F56" w:rsidSect="007139A9">
          <w:headerReference w:type="first" r:id="rId15"/>
          <w:footerReference w:type="first" r:id="rId16"/>
          <w:footnotePr>
            <w:numRestart w:val="eachPage"/>
          </w:footnotePr>
          <w:pgSz w:w="11906" w:h="16838"/>
          <w:pgMar w:top="1276" w:right="1417" w:bottom="1134" w:left="1417" w:header="397" w:footer="397" w:gutter="0"/>
          <w:cols w:space="708"/>
          <w:titlePg/>
          <w:docGrid w:linePitch="360"/>
        </w:sectPr>
      </w:pPr>
    </w:p>
    <w:p w:rsidR="00DF5F56" w:rsidRPr="00F575F5" w:rsidRDefault="00DF5F56" w:rsidP="00495B98">
      <w:pPr>
        <w:jc w:val="both"/>
        <w:rPr>
          <w:rFonts w:asciiTheme="minorHAnsi" w:hAnsiTheme="minorHAnsi"/>
          <w:color w:val="1F497D" w:themeColor="text2"/>
        </w:rPr>
      </w:pPr>
    </w:p>
    <w:sdt>
      <w:sdtPr>
        <w:rPr>
          <w:rFonts w:ascii="Times New Roman" w:eastAsiaTheme="minorHAnsi" w:hAnsi="Times New Roman" w:cstheme="minorBidi"/>
          <w:b w:val="0"/>
          <w:bCs w:val="0"/>
          <w:color w:val="auto"/>
          <w:sz w:val="22"/>
          <w:szCs w:val="22"/>
          <w:lang w:eastAsia="en-US"/>
        </w:rPr>
        <w:id w:val="1647325587"/>
        <w:docPartObj>
          <w:docPartGallery w:val="Table of Contents"/>
          <w:docPartUnique/>
        </w:docPartObj>
      </w:sdtPr>
      <w:sdtEndPr/>
      <w:sdtContent>
        <w:p w:rsidR="008252FD" w:rsidRDefault="008252FD">
          <w:pPr>
            <w:pStyle w:val="Hlavikaobsahu"/>
          </w:pPr>
          <w:r>
            <w:t>Obsah</w:t>
          </w:r>
        </w:p>
        <w:p w:rsidR="00142786" w:rsidRDefault="008252FD">
          <w:pPr>
            <w:pStyle w:val="Obsah1"/>
            <w:tabs>
              <w:tab w:val="right" w:leader="dot" w:pos="9062"/>
            </w:tabs>
            <w:rPr>
              <w:rFonts w:asciiTheme="minorHAnsi" w:eastAsiaTheme="minorEastAsia" w:hAnsiTheme="minorHAnsi"/>
              <w:noProof/>
              <w:lang w:eastAsia="sk-SK"/>
            </w:rPr>
          </w:pPr>
          <w:r>
            <w:fldChar w:fldCharType="begin"/>
          </w:r>
          <w:r>
            <w:instrText xml:space="preserve"> TOC \o "1-3" \h \z \u </w:instrText>
          </w:r>
          <w:r>
            <w:fldChar w:fldCharType="separate"/>
          </w:r>
          <w:hyperlink w:anchor="_Toc26798941" w:history="1">
            <w:r w:rsidR="00142786" w:rsidRPr="0048506E">
              <w:rPr>
                <w:rStyle w:val="Hypertextovprepojenie"/>
                <w:noProof/>
              </w:rPr>
              <w:t>Skratky</w:t>
            </w:r>
            <w:r w:rsidR="00142786">
              <w:rPr>
                <w:noProof/>
                <w:webHidden/>
              </w:rPr>
              <w:tab/>
            </w:r>
            <w:r w:rsidR="00142786">
              <w:rPr>
                <w:noProof/>
                <w:webHidden/>
              </w:rPr>
              <w:fldChar w:fldCharType="begin"/>
            </w:r>
            <w:r w:rsidR="00142786">
              <w:rPr>
                <w:noProof/>
                <w:webHidden/>
              </w:rPr>
              <w:instrText xml:space="preserve"> PAGEREF _Toc26798941 \h </w:instrText>
            </w:r>
            <w:r w:rsidR="00142786">
              <w:rPr>
                <w:noProof/>
                <w:webHidden/>
              </w:rPr>
            </w:r>
            <w:r w:rsidR="00142786">
              <w:rPr>
                <w:noProof/>
                <w:webHidden/>
              </w:rPr>
              <w:fldChar w:fldCharType="separate"/>
            </w:r>
            <w:r w:rsidR="00196AF2">
              <w:rPr>
                <w:noProof/>
                <w:webHidden/>
              </w:rPr>
              <w:t>7</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42" w:history="1">
            <w:r w:rsidR="00142786" w:rsidRPr="0048506E">
              <w:rPr>
                <w:rStyle w:val="Hypertextovprepojenie"/>
                <w:noProof/>
              </w:rPr>
              <w:t>Úvod</w:t>
            </w:r>
            <w:r w:rsidR="00142786">
              <w:rPr>
                <w:noProof/>
                <w:webHidden/>
              </w:rPr>
              <w:tab/>
            </w:r>
            <w:r w:rsidR="00142786">
              <w:rPr>
                <w:noProof/>
                <w:webHidden/>
              </w:rPr>
              <w:fldChar w:fldCharType="begin"/>
            </w:r>
            <w:r w:rsidR="00142786">
              <w:rPr>
                <w:noProof/>
                <w:webHidden/>
              </w:rPr>
              <w:instrText xml:space="preserve"> PAGEREF _Toc26798942 \h </w:instrText>
            </w:r>
            <w:r w:rsidR="00142786">
              <w:rPr>
                <w:noProof/>
                <w:webHidden/>
              </w:rPr>
            </w:r>
            <w:r w:rsidR="00142786">
              <w:rPr>
                <w:noProof/>
                <w:webHidden/>
              </w:rPr>
              <w:fldChar w:fldCharType="separate"/>
            </w:r>
            <w:r w:rsidR="00196AF2">
              <w:rPr>
                <w:noProof/>
                <w:webHidden/>
              </w:rPr>
              <w:t>8</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43" w:history="1">
            <w:r w:rsidR="00142786" w:rsidRPr="0048506E">
              <w:rPr>
                <w:rStyle w:val="Hypertextovprepojenie"/>
                <w:noProof/>
              </w:rPr>
              <w:t>1. Realizácia verejného obstarávania a obstarávania</w:t>
            </w:r>
            <w:r w:rsidR="00142786">
              <w:rPr>
                <w:noProof/>
                <w:webHidden/>
              </w:rPr>
              <w:tab/>
            </w:r>
            <w:r w:rsidR="00142786">
              <w:rPr>
                <w:noProof/>
                <w:webHidden/>
              </w:rPr>
              <w:fldChar w:fldCharType="begin"/>
            </w:r>
            <w:r w:rsidR="00142786">
              <w:rPr>
                <w:noProof/>
                <w:webHidden/>
              </w:rPr>
              <w:instrText xml:space="preserve"> PAGEREF _Toc26798943 \h </w:instrText>
            </w:r>
            <w:r w:rsidR="00142786">
              <w:rPr>
                <w:noProof/>
                <w:webHidden/>
              </w:rPr>
            </w:r>
            <w:r w:rsidR="00142786">
              <w:rPr>
                <w:noProof/>
                <w:webHidden/>
              </w:rPr>
              <w:fldChar w:fldCharType="separate"/>
            </w:r>
            <w:r w:rsidR="00196AF2">
              <w:rPr>
                <w:noProof/>
                <w:webHidden/>
              </w:rPr>
              <w:t>10</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44" w:history="1">
            <w:r w:rsidR="00142786" w:rsidRPr="0048506E">
              <w:rPr>
                <w:rStyle w:val="Hypertextovprepojenie"/>
                <w:noProof/>
              </w:rPr>
              <w:t>2.  Predpokladaná hodnota zákazky</w:t>
            </w:r>
            <w:r w:rsidR="00142786">
              <w:rPr>
                <w:noProof/>
                <w:webHidden/>
              </w:rPr>
              <w:tab/>
            </w:r>
            <w:r w:rsidR="00142786">
              <w:rPr>
                <w:noProof/>
                <w:webHidden/>
              </w:rPr>
              <w:fldChar w:fldCharType="begin"/>
            </w:r>
            <w:r w:rsidR="00142786">
              <w:rPr>
                <w:noProof/>
                <w:webHidden/>
              </w:rPr>
              <w:instrText xml:space="preserve"> PAGEREF _Toc26798944 \h </w:instrText>
            </w:r>
            <w:r w:rsidR="00142786">
              <w:rPr>
                <w:noProof/>
                <w:webHidden/>
              </w:rPr>
            </w:r>
            <w:r w:rsidR="00142786">
              <w:rPr>
                <w:noProof/>
                <w:webHidden/>
              </w:rPr>
              <w:fldChar w:fldCharType="separate"/>
            </w:r>
            <w:r w:rsidR="00196AF2">
              <w:rPr>
                <w:noProof/>
                <w:webHidden/>
              </w:rPr>
              <w:t>10</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45" w:history="1">
            <w:r w:rsidR="00142786" w:rsidRPr="0048506E">
              <w:rPr>
                <w:rStyle w:val="Hypertextovprepojenie"/>
                <w:noProof/>
              </w:rPr>
              <w:t>3. Oznámenia používané vo verejnom obstarávaní</w:t>
            </w:r>
            <w:r w:rsidR="00142786">
              <w:rPr>
                <w:noProof/>
                <w:webHidden/>
              </w:rPr>
              <w:tab/>
            </w:r>
            <w:r w:rsidR="00142786">
              <w:rPr>
                <w:noProof/>
                <w:webHidden/>
              </w:rPr>
              <w:fldChar w:fldCharType="begin"/>
            </w:r>
            <w:r w:rsidR="00142786">
              <w:rPr>
                <w:noProof/>
                <w:webHidden/>
              </w:rPr>
              <w:instrText xml:space="preserve"> PAGEREF _Toc26798945 \h </w:instrText>
            </w:r>
            <w:r w:rsidR="00142786">
              <w:rPr>
                <w:noProof/>
                <w:webHidden/>
              </w:rPr>
            </w:r>
            <w:r w:rsidR="00142786">
              <w:rPr>
                <w:noProof/>
                <w:webHidden/>
              </w:rPr>
              <w:fldChar w:fldCharType="separate"/>
            </w:r>
            <w:r w:rsidR="00196AF2">
              <w:rPr>
                <w:noProof/>
                <w:webHidden/>
              </w:rPr>
              <w:t>13</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46" w:history="1">
            <w:r w:rsidR="00142786" w:rsidRPr="0048506E">
              <w:rPr>
                <w:rStyle w:val="Hypertextovprepojenie"/>
                <w:noProof/>
              </w:rPr>
              <w:t>4. Súťažné podklady</w:t>
            </w:r>
            <w:r w:rsidR="00142786">
              <w:rPr>
                <w:noProof/>
                <w:webHidden/>
              </w:rPr>
              <w:tab/>
            </w:r>
            <w:r w:rsidR="00142786">
              <w:rPr>
                <w:noProof/>
                <w:webHidden/>
              </w:rPr>
              <w:fldChar w:fldCharType="begin"/>
            </w:r>
            <w:r w:rsidR="00142786">
              <w:rPr>
                <w:noProof/>
                <w:webHidden/>
              </w:rPr>
              <w:instrText xml:space="preserve"> PAGEREF _Toc26798946 \h </w:instrText>
            </w:r>
            <w:r w:rsidR="00142786">
              <w:rPr>
                <w:noProof/>
                <w:webHidden/>
              </w:rPr>
            </w:r>
            <w:r w:rsidR="00142786">
              <w:rPr>
                <w:noProof/>
                <w:webHidden/>
              </w:rPr>
              <w:fldChar w:fldCharType="separate"/>
            </w:r>
            <w:r w:rsidR="00196AF2">
              <w:rPr>
                <w:noProof/>
                <w:webHidden/>
              </w:rPr>
              <w:t>13</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47" w:history="1">
            <w:r w:rsidR="00142786" w:rsidRPr="0048506E">
              <w:rPr>
                <w:rStyle w:val="Hypertextovprepojenie"/>
                <w:noProof/>
              </w:rPr>
              <w:t>5. Podmienky účasti</w:t>
            </w:r>
            <w:r w:rsidR="00142786">
              <w:rPr>
                <w:noProof/>
                <w:webHidden/>
              </w:rPr>
              <w:tab/>
            </w:r>
            <w:r w:rsidR="00142786">
              <w:rPr>
                <w:noProof/>
                <w:webHidden/>
              </w:rPr>
              <w:fldChar w:fldCharType="begin"/>
            </w:r>
            <w:r w:rsidR="00142786">
              <w:rPr>
                <w:noProof/>
                <w:webHidden/>
              </w:rPr>
              <w:instrText xml:space="preserve"> PAGEREF _Toc26798947 \h </w:instrText>
            </w:r>
            <w:r w:rsidR="00142786">
              <w:rPr>
                <w:noProof/>
                <w:webHidden/>
              </w:rPr>
            </w:r>
            <w:r w:rsidR="00142786">
              <w:rPr>
                <w:noProof/>
                <w:webHidden/>
              </w:rPr>
              <w:fldChar w:fldCharType="separate"/>
            </w:r>
            <w:r w:rsidR="00196AF2">
              <w:rPr>
                <w:noProof/>
                <w:webHidden/>
              </w:rPr>
              <w:t>16</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48" w:history="1">
            <w:r w:rsidR="00142786" w:rsidRPr="0048506E">
              <w:rPr>
                <w:rStyle w:val="Hypertextovprepojenie"/>
                <w:noProof/>
              </w:rPr>
              <w:t>6. Vyhodnotenie splnenia podmienok účasti</w:t>
            </w:r>
            <w:r w:rsidR="00142786">
              <w:rPr>
                <w:noProof/>
                <w:webHidden/>
              </w:rPr>
              <w:tab/>
            </w:r>
            <w:r w:rsidR="00142786">
              <w:rPr>
                <w:noProof/>
                <w:webHidden/>
              </w:rPr>
              <w:fldChar w:fldCharType="begin"/>
            </w:r>
            <w:r w:rsidR="00142786">
              <w:rPr>
                <w:noProof/>
                <w:webHidden/>
              </w:rPr>
              <w:instrText xml:space="preserve"> PAGEREF _Toc26798948 \h </w:instrText>
            </w:r>
            <w:r w:rsidR="00142786">
              <w:rPr>
                <w:noProof/>
                <w:webHidden/>
              </w:rPr>
            </w:r>
            <w:r w:rsidR="00142786">
              <w:rPr>
                <w:noProof/>
                <w:webHidden/>
              </w:rPr>
              <w:fldChar w:fldCharType="separate"/>
            </w:r>
            <w:r w:rsidR="00196AF2">
              <w:rPr>
                <w:noProof/>
                <w:webHidden/>
              </w:rPr>
              <w:t>18</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49" w:history="1">
            <w:r w:rsidR="00142786" w:rsidRPr="0048506E">
              <w:rPr>
                <w:rStyle w:val="Hypertextovprepojenie"/>
                <w:noProof/>
              </w:rPr>
              <w:t>7. Vyhodnotenie ponúk</w:t>
            </w:r>
            <w:r w:rsidR="00142786">
              <w:rPr>
                <w:noProof/>
                <w:webHidden/>
              </w:rPr>
              <w:tab/>
            </w:r>
            <w:r w:rsidR="00142786">
              <w:rPr>
                <w:noProof/>
                <w:webHidden/>
              </w:rPr>
              <w:fldChar w:fldCharType="begin"/>
            </w:r>
            <w:r w:rsidR="00142786">
              <w:rPr>
                <w:noProof/>
                <w:webHidden/>
              </w:rPr>
              <w:instrText xml:space="preserve"> PAGEREF _Toc26798949 \h </w:instrText>
            </w:r>
            <w:r w:rsidR="00142786">
              <w:rPr>
                <w:noProof/>
                <w:webHidden/>
              </w:rPr>
            </w:r>
            <w:r w:rsidR="00142786">
              <w:rPr>
                <w:noProof/>
                <w:webHidden/>
              </w:rPr>
              <w:fldChar w:fldCharType="separate"/>
            </w:r>
            <w:r w:rsidR="00196AF2">
              <w:rPr>
                <w:noProof/>
                <w:webHidden/>
              </w:rPr>
              <w:t>19</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50" w:history="1">
            <w:r w:rsidR="00142786" w:rsidRPr="0048506E">
              <w:rPr>
                <w:rStyle w:val="Hypertextovprepojenie"/>
                <w:noProof/>
              </w:rPr>
              <w:t>8. Komisia na vyhodnotenie ponúk</w:t>
            </w:r>
            <w:r w:rsidR="00142786">
              <w:rPr>
                <w:noProof/>
                <w:webHidden/>
              </w:rPr>
              <w:tab/>
            </w:r>
            <w:r w:rsidR="00142786">
              <w:rPr>
                <w:noProof/>
                <w:webHidden/>
              </w:rPr>
              <w:fldChar w:fldCharType="begin"/>
            </w:r>
            <w:r w:rsidR="00142786">
              <w:rPr>
                <w:noProof/>
                <w:webHidden/>
              </w:rPr>
              <w:instrText xml:space="preserve"> PAGEREF _Toc26798950 \h </w:instrText>
            </w:r>
            <w:r w:rsidR="00142786">
              <w:rPr>
                <w:noProof/>
                <w:webHidden/>
              </w:rPr>
            </w:r>
            <w:r w:rsidR="00142786">
              <w:rPr>
                <w:noProof/>
                <w:webHidden/>
              </w:rPr>
              <w:fldChar w:fldCharType="separate"/>
            </w:r>
            <w:r w:rsidR="00196AF2">
              <w:rPr>
                <w:noProof/>
                <w:webHidden/>
              </w:rPr>
              <w:t>20</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51" w:history="1">
            <w:r w:rsidR="00142786" w:rsidRPr="0048506E">
              <w:rPr>
                <w:rStyle w:val="Hypertextovprepojenie"/>
                <w:noProof/>
              </w:rPr>
              <w:t>9. Elektronická aukcia</w:t>
            </w:r>
            <w:r w:rsidR="00142786">
              <w:rPr>
                <w:noProof/>
                <w:webHidden/>
              </w:rPr>
              <w:tab/>
            </w:r>
            <w:r w:rsidR="00142786">
              <w:rPr>
                <w:noProof/>
                <w:webHidden/>
              </w:rPr>
              <w:fldChar w:fldCharType="begin"/>
            </w:r>
            <w:r w:rsidR="00142786">
              <w:rPr>
                <w:noProof/>
                <w:webHidden/>
              </w:rPr>
              <w:instrText xml:space="preserve"> PAGEREF _Toc26798951 \h </w:instrText>
            </w:r>
            <w:r w:rsidR="00142786">
              <w:rPr>
                <w:noProof/>
                <w:webHidden/>
              </w:rPr>
            </w:r>
            <w:r w:rsidR="00142786">
              <w:rPr>
                <w:noProof/>
                <w:webHidden/>
              </w:rPr>
              <w:fldChar w:fldCharType="separate"/>
            </w:r>
            <w:r w:rsidR="00196AF2">
              <w:rPr>
                <w:noProof/>
                <w:webHidden/>
              </w:rPr>
              <w:t>20</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52" w:history="1">
            <w:r w:rsidR="00142786" w:rsidRPr="0048506E">
              <w:rPr>
                <w:rStyle w:val="Hypertextovprepojenie"/>
                <w:noProof/>
              </w:rPr>
              <w:t>10. Uzavretie zmluvy</w:t>
            </w:r>
            <w:r w:rsidR="00142786">
              <w:rPr>
                <w:noProof/>
                <w:webHidden/>
              </w:rPr>
              <w:tab/>
            </w:r>
            <w:r w:rsidR="00142786">
              <w:rPr>
                <w:noProof/>
                <w:webHidden/>
              </w:rPr>
              <w:fldChar w:fldCharType="begin"/>
            </w:r>
            <w:r w:rsidR="00142786">
              <w:rPr>
                <w:noProof/>
                <w:webHidden/>
              </w:rPr>
              <w:instrText xml:space="preserve"> PAGEREF _Toc26798952 \h </w:instrText>
            </w:r>
            <w:r w:rsidR="00142786">
              <w:rPr>
                <w:noProof/>
                <w:webHidden/>
              </w:rPr>
            </w:r>
            <w:r w:rsidR="00142786">
              <w:rPr>
                <w:noProof/>
                <w:webHidden/>
              </w:rPr>
              <w:fldChar w:fldCharType="separate"/>
            </w:r>
            <w:r w:rsidR="00196AF2">
              <w:rPr>
                <w:noProof/>
                <w:webHidden/>
              </w:rPr>
              <w:t>21</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53" w:history="1">
            <w:r w:rsidR="00142786" w:rsidRPr="0048506E">
              <w:rPr>
                <w:rStyle w:val="Hypertextovprepojenie"/>
                <w:noProof/>
              </w:rPr>
              <w:t>11. Ochrana hospodárskej súťaže</w:t>
            </w:r>
            <w:r w:rsidR="00142786">
              <w:rPr>
                <w:noProof/>
                <w:webHidden/>
              </w:rPr>
              <w:tab/>
            </w:r>
            <w:r w:rsidR="00142786">
              <w:rPr>
                <w:noProof/>
                <w:webHidden/>
              </w:rPr>
              <w:fldChar w:fldCharType="begin"/>
            </w:r>
            <w:r w:rsidR="00142786">
              <w:rPr>
                <w:noProof/>
                <w:webHidden/>
              </w:rPr>
              <w:instrText xml:space="preserve"> PAGEREF _Toc26798953 \h </w:instrText>
            </w:r>
            <w:r w:rsidR="00142786">
              <w:rPr>
                <w:noProof/>
                <w:webHidden/>
              </w:rPr>
            </w:r>
            <w:r w:rsidR="00142786">
              <w:rPr>
                <w:noProof/>
                <w:webHidden/>
              </w:rPr>
              <w:fldChar w:fldCharType="separate"/>
            </w:r>
            <w:r w:rsidR="00196AF2">
              <w:rPr>
                <w:noProof/>
                <w:webHidden/>
              </w:rPr>
              <w:t>21</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54" w:history="1">
            <w:r w:rsidR="00142786" w:rsidRPr="0048506E">
              <w:rPr>
                <w:rStyle w:val="Hypertextovprepojenie"/>
                <w:noProof/>
              </w:rPr>
              <w:t>12. Oznámenie o výsledku VO</w:t>
            </w:r>
            <w:r w:rsidR="00142786">
              <w:rPr>
                <w:noProof/>
                <w:webHidden/>
              </w:rPr>
              <w:tab/>
            </w:r>
            <w:r w:rsidR="00142786">
              <w:rPr>
                <w:noProof/>
                <w:webHidden/>
              </w:rPr>
              <w:fldChar w:fldCharType="begin"/>
            </w:r>
            <w:r w:rsidR="00142786">
              <w:rPr>
                <w:noProof/>
                <w:webHidden/>
              </w:rPr>
              <w:instrText xml:space="preserve"> PAGEREF _Toc26798954 \h </w:instrText>
            </w:r>
            <w:r w:rsidR="00142786">
              <w:rPr>
                <w:noProof/>
                <w:webHidden/>
              </w:rPr>
            </w:r>
            <w:r w:rsidR="00142786">
              <w:rPr>
                <w:noProof/>
                <w:webHidden/>
              </w:rPr>
              <w:fldChar w:fldCharType="separate"/>
            </w:r>
            <w:r w:rsidR="00196AF2">
              <w:rPr>
                <w:noProof/>
                <w:webHidden/>
              </w:rPr>
              <w:t>22</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55" w:history="1">
            <w:r w:rsidR="00142786" w:rsidRPr="0048506E">
              <w:rPr>
                <w:rStyle w:val="Hypertextovprepojenie"/>
                <w:noProof/>
              </w:rPr>
              <w:t>13. Uchovávanie dokumentácie VO</w:t>
            </w:r>
            <w:r w:rsidR="00142786">
              <w:rPr>
                <w:noProof/>
                <w:webHidden/>
              </w:rPr>
              <w:tab/>
            </w:r>
            <w:r w:rsidR="00142786">
              <w:rPr>
                <w:noProof/>
                <w:webHidden/>
              </w:rPr>
              <w:fldChar w:fldCharType="begin"/>
            </w:r>
            <w:r w:rsidR="00142786">
              <w:rPr>
                <w:noProof/>
                <w:webHidden/>
              </w:rPr>
              <w:instrText xml:space="preserve"> PAGEREF _Toc26798955 \h </w:instrText>
            </w:r>
            <w:r w:rsidR="00142786">
              <w:rPr>
                <w:noProof/>
                <w:webHidden/>
              </w:rPr>
            </w:r>
            <w:r w:rsidR="00142786">
              <w:rPr>
                <w:noProof/>
                <w:webHidden/>
              </w:rPr>
              <w:fldChar w:fldCharType="separate"/>
            </w:r>
            <w:r w:rsidR="00196AF2">
              <w:rPr>
                <w:noProof/>
                <w:webHidden/>
              </w:rPr>
              <w:t>22</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56" w:history="1">
            <w:r w:rsidR="00142786" w:rsidRPr="0048506E">
              <w:rPr>
                <w:rStyle w:val="Hypertextovprepojenie"/>
                <w:noProof/>
              </w:rPr>
              <w:t>14. Administratívna finančná kontrola verejného obstarávania</w:t>
            </w:r>
            <w:r w:rsidR="00142786">
              <w:rPr>
                <w:noProof/>
                <w:webHidden/>
              </w:rPr>
              <w:tab/>
            </w:r>
            <w:r w:rsidR="00142786">
              <w:rPr>
                <w:noProof/>
                <w:webHidden/>
              </w:rPr>
              <w:fldChar w:fldCharType="begin"/>
            </w:r>
            <w:r w:rsidR="00142786">
              <w:rPr>
                <w:noProof/>
                <w:webHidden/>
              </w:rPr>
              <w:instrText xml:space="preserve"> PAGEREF _Toc26798956 \h </w:instrText>
            </w:r>
            <w:r w:rsidR="00142786">
              <w:rPr>
                <w:noProof/>
                <w:webHidden/>
              </w:rPr>
            </w:r>
            <w:r w:rsidR="00142786">
              <w:rPr>
                <w:noProof/>
                <w:webHidden/>
              </w:rPr>
              <w:fldChar w:fldCharType="separate"/>
            </w:r>
            <w:r w:rsidR="00196AF2">
              <w:rPr>
                <w:noProof/>
                <w:webHidden/>
              </w:rPr>
              <w:t>22</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57" w:history="1">
            <w:r w:rsidR="00142786" w:rsidRPr="0048506E">
              <w:rPr>
                <w:rStyle w:val="Hypertextovprepojenie"/>
                <w:noProof/>
              </w:rPr>
              <w:t>A) Finančná vecná kontrola</w:t>
            </w:r>
            <w:r w:rsidR="00142786">
              <w:rPr>
                <w:noProof/>
                <w:webHidden/>
              </w:rPr>
              <w:tab/>
            </w:r>
            <w:r w:rsidR="00142786">
              <w:rPr>
                <w:noProof/>
                <w:webHidden/>
              </w:rPr>
              <w:fldChar w:fldCharType="begin"/>
            </w:r>
            <w:r w:rsidR="00142786">
              <w:rPr>
                <w:noProof/>
                <w:webHidden/>
              </w:rPr>
              <w:instrText xml:space="preserve"> PAGEREF _Toc26798957 \h </w:instrText>
            </w:r>
            <w:r w:rsidR="00142786">
              <w:rPr>
                <w:noProof/>
                <w:webHidden/>
              </w:rPr>
            </w:r>
            <w:r w:rsidR="00142786">
              <w:rPr>
                <w:noProof/>
                <w:webHidden/>
              </w:rPr>
              <w:fldChar w:fldCharType="separate"/>
            </w:r>
            <w:r w:rsidR="00196AF2">
              <w:rPr>
                <w:noProof/>
                <w:webHidden/>
              </w:rPr>
              <w:t>24</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58" w:history="1">
            <w:r w:rsidR="00142786" w:rsidRPr="0048506E">
              <w:rPr>
                <w:rStyle w:val="Hypertextovprepojenie"/>
                <w:noProof/>
              </w:rPr>
              <w:t>B) Prvá ex-ante kontrola</w:t>
            </w:r>
            <w:r w:rsidR="00142786">
              <w:rPr>
                <w:noProof/>
                <w:webHidden/>
              </w:rPr>
              <w:tab/>
            </w:r>
            <w:r w:rsidR="00142786">
              <w:rPr>
                <w:noProof/>
                <w:webHidden/>
              </w:rPr>
              <w:fldChar w:fldCharType="begin"/>
            </w:r>
            <w:r w:rsidR="00142786">
              <w:rPr>
                <w:noProof/>
                <w:webHidden/>
              </w:rPr>
              <w:instrText xml:space="preserve"> PAGEREF _Toc26798958 \h </w:instrText>
            </w:r>
            <w:r w:rsidR="00142786">
              <w:rPr>
                <w:noProof/>
                <w:webHidden/>
              </w:rPr>
            </w:r>
            <w:r w:rsidR="00142786">
              <w:rPr>
                <w:noProof/>
                <w:webHidden/>
              </w:rPr>
              <w:fldChar w:fldCharType="separate"/>
            </w:r>
            <w:r w:rsidR="00196AF2">
              <w:rPr>
                <w:noProof/>
                <w:webHidden/>
              </w:rPr>
              <w:t>24</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59" w:history="1">
            <w:r w:rsidR="00142786" w:rsidRPr="0048506E">
              <w:rPr>
                <w:rStyle w:val="Hypertextovprepojenie"/>
                <w:noProof/>
              </w:rPr>
              <w:t>C) Druhá ex-ante kontrola</w:t>
            </w:r>
            <w:r w:rsidR="00142786">
              <w:rPr>
                <w:noProof/>
                <w:webHidden/>
              </w:rPr>
              <w:tab/>
            </w:r>
            <w:r w:rsidR="00142786">
              <w:rPr>
                <w:noProof/>
                <w:webHidden/>
              </w:rPr>
              <w:fldChar w:fldCharType="begin"/>
            </w:r>
            <w:r w:rsidR="00142786">
              <w:rPr>
                <w:noProof/>
                <w:webHidden/>
              </w:rPr>
              <w:instrText xml:space="preserve"> PAGEREF _Toc26798959 \h </w:instrText>
            </w:r>
            <w:r w:rsidR="00142786">
              <w:rPr>
                <w:noProof/>
                <w:webHidden/>
              </w:rPr>
            </w:r>
            <w:r w:rsidR="00142786">
              <w:rPr>
                <w:noProof/>
                <w:webHidden/>
              </w:rPr>
              <w:fldChar w:fldCharType="separate"/>
            </w:r>
            <w:r w:rsidR="00196AF2">
              <w:rPr>
                <w:noProof/>
                <w:webHidden/>
              </w:rPr>
              <w:t>25</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60" w:history="1">
            <w:r w:rsidR="00142786" w:rsidRPr="0048506E">
              <w:rPr>
                <w:rStyle w:val="Hypertextovprepojenie"/>
                <w:noProof/>
              </w:rPr>
              <w:t>D) Štandardná ex-post kontrola</w:t>
            </w:r>
            <w:r w:rsidR="00142786">
              <w:rPr>
                <w:noProof/>
                <w:webHidden/>
              </w:rPr>
              <w:tab/>
            </w:r>
            <w:r w:rsidR="00142786">
              <w:rPr>
                <w:noProof/>
                <w:webHidden/>
              </w:rPr>
              <w:fldChar w:fldCharType="begin"/>
            </w:r>
            <w:r w:rsidR="00142786">
              <w:rPr>
                <w:noProof/>
                <w:webHidden/>
              </w:rPr>
              <w:instrText xml:space="preserve"> PAGEREF _Toc26798960 \h </w:instrText>
            </w:r>
            <w:r w:rsidR="00142786">
              <w:rPr>
                <w:noProof/>
                <w:webHidden/>
              </w:rPr>
            </w:r>
            <w:r w:rsidR="00142786">
              <w:rPr>
                <w:noProof/>
                <w:webHidden/>
              </w:rPr>
              <w:fldChar w:fldCharType="separate"/>
            </w:r>
            <w:r w:rsidR="00196AF2">
              <w:rPr>
                <w:noProof/>
                <w:webHidden/>
              </w:rPr>
              <w:t>26</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61" w:history="1">
            <w:r w:rsidR="00142786" w:rsidRPr="0048506E">
              <w:rPr>
                <w:rStyle w:val="Hypertextovprepojenie"/>
                <w:noProof/>
              </w:rPr>
              <w:t>E)  Následná ex post kontrola</w:t>
            </w:r>
            <w:r w:rsidR="00142786">
              <w:rPr>
                <w:noProof/>
                <w:webHidden/>
              </w:rPr>
              <w:tab/>
            </w:r>
            <w:r w:rsidR="00142786">
              <w:rPr>
                <w:noProof/>
                <w:webHidden/>
              </w:rPr>
              <w:fldChar w:fldCharType="begin"/>
            </w:r>
            <w:r w:rsidR="00142786">
              <w:rPr>
                <w:noProof/>
                <w:webHidden/>
              </w:rPr>
              <w:instrText xml:space="preserve"> PAGEREF _Toc26798961 \h </w:instrText>
            </w:r>
            <w:r w:rsidR="00142786">
              <w:rPr>
                <w:noProof/>
                <w:webHidden/>
              </w:rPr>
            </w:r>
            <w:r w:rsidR="00142786">
              <w:rPr>
                <w:noProof/>
                <w:webHidden/>
              </w:rPr>
              <w:fldChar w:fldCharType="separate"/>
            </w:r>
            <w:r w:rsidR="00196AF2">
              <w:rPr>
                <w:noProof/>
                <w:webHidden/>
              </w:rPr>
              <w:t>27</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62" w:history="1">
            <w:r w:rsidR="00142786" w:rsidRPr="0048506E">
              <w:rPr>
                <w:rStyle w:val="Hypertextovprepojenie"/>
                <w:noProof/>
              </w:rPr>
              <w:t>F) Kontrola zákaziek s nízkou hodnotou</w:t>
            </w:r>
            <w:r w:rsidR="00142786">
              <w:rPr>
                <w:noProof/>
                <w:webHidden/>
              </w:rPr>
              <w:tab/>
            </w:r>
            <w:r w:rsidR="00142786">
              <w:rPr>
                <w:noProof/>
                <w:webHidden/>
              </w:rPr>
              <w:fldChar w:fldCharType="begin"/>
            </w:r>
            <w:r w:rsidR="00142786">
              <w:rPr>
                <w:noProof/>
                <w:webHidden/>
              </w:rPr>
              <w:instrText xml:space="preserve"> PAGEREF _Toc26798962 \h </w:instrText>
            </w:r>
            <w:r w:rsidR="00142786">
              <w:rPr>
                <w:noProof/>
                <w:webHidden/>
              </w:rPr>
            </w:r>
            <w:r w:rsidR="00142786">
              <w:rPr>
                <w:noProof/>
                <w:webHidden/>
              </w:rPr>
              <w:fldChar w:fldCharType="separate"/>
            </w:r>
            <w:r w:rsidR="00196AF2">
              <w:rPr>
                <w:noProof/>
                <w:webHidden/>
              </w:rPr>
              <w:t>28</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63" w:history="1">
            <w:r w:rsidR="00142786" w:rsidRPr="0048506E">
              <w:rPr>
                <w:rStyle w:val="Hypertextovprepojenie"/>
                <w:noProof/>
              </w:rPr>
              <w:t>G) Kontrola zákaziek zadávaných s využitím elektronického trhoviska</w:t>
            </w:r>
            <w:r w:rsidR="00142786">
              <w:rPr>
                <w:noProof/>
                <w:webHidden/>
              </w:rPr>
              <w:tab/>
            </w:r>
            <w:r w:rsidR="00142786">
              <w:rPr>
                <w:noProof/>
                <w:webHidden/>
              </w:rPr>
              <w:fldChar w:fldCharType="begin"/>
            </w:r>
            <w:r w:rsidR="00142786">
              <w:rPr>
                <w:noProof/>
                <w:webHidden/>
              </w:rPr>
              <w:instrText xml:space="preserve"> PAGEREF _Toc26798963 \h </w:instrText>
            </w:r>
            <w:r w:rsidR="00142786">
              <w:rPr>
                <w:noProof/>
                <w:webHidden/>
              </w:rPr>
            </w:r>
            <w:r w:rsidR="00142786">
              <w:rPr>
                <w:noProof/>
                <w:webHidden/>
              </w:rPr>
              <w:fldChar w:fldCharType="separate"/>
            </w:r>
            <w:r w:rsidR="00196AF2">
              <w:rPr>
                <w:noProof/>
                <w:webHidden/>
              </w:rPr>
              <w:t>34</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64" w:history="1">
            <w:r w:rsidR="00142786" w:rsidRPr="0048506E">
              <w:rPr>
                <w:rStyle w:val="Hypertextovprepojenie"/>
                <w:noProof/>
              </w:rPr>
              <w:t>H) Kontrola verejného obstarávania, v rámci ktorého viacerí prijímatelia nadobúdajú tovary, práce alebo služby prostredníctvom COO</w:t>
            </w:r>
            <w:r w:rsidR="00142786">
              <w:rPr>
                <w:noProof/>
                <w:webHidden/>
              </w:rPr>
              <w:tab/>
            </w:r>
            <w:r w:rsidR="00142786">
              <w:rPr>
                <w:noProof/>
                <w:webHidden/>
              </w:rPr>
              <w:fldChar w:fldCharType="begin"/>
            </w:r>
            <w:r w:rsidR="00142786">
              <w:rPr>
                <w:noProof/>
                <w:webHidden/>
              </w:rPr>
              <w:instrText xml:space="preserve"> PAGEREF _Toc26798964 \h </w:instrText>
            </w:r>
            <w:r w:rsidR="00142786">
              <w:rPr>
                <w:noProof/>
                <w:webHidden/>
              </w:rPr>
            </w:r>
            <w:r w:rsidR="00142786">
              <w:rPr>
                <w:noProof/>
                <w:webHidden/>
              </w:rPr>
              <w:fldChar w:fldCharType="separate"/>
            </w:r>
            <w:r w:rsidR="00196AF2">
              <w:rPr>
                <w:noProof/>
                <w:webHidden/>
              </w:rPr>
              <w:t>35</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65" w:history="1">
            <w:r w:rsidR="00142786" w:rsidRPr="0048506E">
              <w:rPr>
                <w:rStyle w:val="Hypertextovprepojenie"/>
                <w:noProof/>
              </w:rPr>
              <w:t>I) Finančná kontrola zákaziek zadávaných na základe rámcovej dohody</w:t>
            </w:r>
            <w:r w:rsidR="00142786">
              <w:rPr>
                <w:noProof/>
                <w:webHidden/>
              </w:rPr>
              <w:tab/>
            </w:r>
            <w:r w:rsidR="00142786">
              <w:rPr>
                <w:noProof/>
                <w:webHidden/>
              </w:rPr>
              <w:fldChar w:fldCharType="begin"/>
            </w:r>
            <w:r w:rsidR="00142786">
              <w:rPr>
                <w:noProof/>
                <w:webHidden/>
              </w:rPr>
              <w:instrText xml:space="preserve"> PAGEREF _Toc26798965 \h </w:instrText>
            </w:r>
            <w:r w:rsidR="00142786">
              <w:rPr>
                <w:noProof/>
                <w:webHidden/>
              </w:rPr>
            </w:r>
            <w:r w:rsidR="00142786">
              <w:rPr>
                <w:noProof/>
                <w:webHidden/>
              </w:rPr>
              <w:fldChar w:fldCharType="separate"/>
            </w:r>
            <w:r w:rsidR="00196AF2">
              <w:rPr>
                <w:noProof/>
                <w:webHidden/>
              </w:rPr>
              <w:t>36</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66" w:history="1">
            <w:r w:rsidR="00142786" w:rsidRPr="0048506E">
              <w:rPr>
                <w:rStyle w:val="Hypertextovprepojenie"/>
                <w:noProof/>
              </w:rPr>
              <w:t>J)   Kontrola dodatkov (zmena zmluvy, rámcovej dohody a koncesnej zmluvy počas jej  trvania)</w:t>
            </w:r>
            <w:r w:rsidR="00142786">
              <w:rPr>
                <w:noProof/>
                <w:webHidden/>
              </w:rPr>
              <w:tab/>
            </w:r>
            <w:r w:rsidR="00142786">
              <w:rPr>
                <w:noProof/>
                <w:webHidden/>
              </w:rPr>
              <w:fldChar w:fldCharType="begin"/>
            </w:r>
            <w:r w:rsidR="00142786">
              <w:rPr>
                <w:noProof/>
                <w:webHidden/>
              </w:rPr>
              <w:instrText xml:space="preserve"> PAGEREF _Toc26798966 \h </w:instrText>
            </w:r>
            <w:r w:rsidR="00142786">
              <w:rPr>
                <w:noProof/>
                <w:webHidden/>
              </w:rPr>
            </w:r>
            <w:r w:rsidR="00142786">
              <w:rPr>
                <w:noProof/>
                <w:webHidden/>
              </w:rPr>
              <w:fldChar w:fldCharType="separate"/>
            </w:r>
            <w:r w:rsidR="00196AF2">
              <w:rPr>
                <w:noProof/>
                <w:webHidden/>
              </w:rPr>
              <w:t>37</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67" w:history="1">
            <w:r w:rsidR="00142786" w:rsidRPr="0048506E">
              <w:rPr>
                <w:rStyle w:val="Hypertextovprepojenie"/>
                <w:noProof/>
              </w:rPr>
              <w:t>K) Kontrola postupov pri obstarávaní zákazky, na ktorú sa ZVO nevzťahuje</w:t>
            </w:r>
            <w:r w:rsidR="00142786">
              <w:rPr>
                <w:noProof/>
                <w:webHidden/>
              </w:rPr>
              <w:tab/>
            </w:r>
            <w:r w:rsidR="00142786">
              <w:rPr>
                <w:noProof/>
                <w:webHidden/>
              </w:rPr>
              <w:fldChar w:fldCharType="begin"/>
            </w:r>
            <w:r w:rsidR="00142786">
              <w:rPr>
                <w:noProof/>
                <w:webHidden/>
              </w:rPr>
              <w:instrText xml:space="preserve"> PAGEREF _Toc26798967 \h </w:instrText>
            </w:r>
            <w:r w:rsidR="00142786">
              <w:rPr>
                <w:noProof/>
                <w:webHidden/>
              </w:rPr>
            </w:r>
            <w:r w:rsidR="00142786">
              <w:rPr>
                <w:noProof/>
                <w:webHidden/>
              </w:rPr>
              <w:fldChar w:fldCharType="separate"/>
            </w:r>
            <w:r w:rsidR="00196AF2">
              <w:rPr>
                <w:noProof/>
                <w:webHidden/>
              </w:rPr>
              <w:t>38</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68" w:history="1">
            <w:r w:rsidR="00142786" w:rsidRPr="0048506E">
              <w:rPr>
                <w:rStyle w:val="Hypertextovprepojenie"/>
                <w:noProof/>
              </w:rPr>
              <w:t>15. Najčastejšie nedostatky pri realizácii VO – tabuľkový prehľad</w:t>
            </w:r>
            <w:r w:rsidR="00142786">
              <w:rPr>
                <w:noProof/>
                <w:webHidden/>
              </w:rPr>
              <w:tab/>
            </w:r>
            <w:r w:rsidR="00142786">
              <w:rPr>
                <w:noProof/>
                <w:webHidden/>
              </w:rPr>
              <w:fldChar w:fldCharType="begin"/>
            </w:r>
            <w:r w:rsidR="00142786">
              <w:rPr>
                <w:noProof/>
                <w:webHidden/>
              </w:rPr>
              <w:instrText xml:space="preserve"> PAGEREF _Toc26798968 \h </w:instrText>
            </w:r>
            <w:r w:rsidR="00142786">
              <w:rPr>
                <w:noProof/>
                <w:webHidden/>
              </w:rPr>
            </w:r>
            <w:r w:rsidR="00142786">
              <w:rPr>
                <w:noProof/>
                <w:webHidden/>
              </w:rPr>
              <w:fldChar w:fldCharType="separate"/>
            </w:r>
            <w:r w:rsidR="00196AF2">
              <w:rPr>
                <w:noProof/>
                <w:webHidden/>
              </w:rPr>
              <w:t>40</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69" w:history="1">
            <w:r w:rsidR="00142786" w:rsidRPr="0048506E">
              <w:rPr>
                <w:rStyle w:val="Hypertextovprepojenie"/>
                <w:noProof/>
              </w:rPr>
              <w:t>16. Požiadavky na dokumentáciu predkladanú RO</w:t>
            </w:r>
            <w:r w:rsidR="00142786">
              <w:rPr>
                <w:noProof/>
                <w:webHidden/>
              </w:rPr>
              <w:tab/>
            </w:r>
            <w:r w:rsidR="00142786">
              <w:rPr>
                <w:noProof/>
                <w:webHidden/>
              </w:rPr>
              <w:fldChar w:fldCharType="begin"/>
            </w:r>
            <w:r w:rsidR="00142786">
              <w:rPr>
                <w:noProof/>
                <w:webHidden/>
              </w:rPr>
              <w:instrText xml:space="preserve"> PAGEREF _Toc26798969 \h </w:instrText>
            </w:r>
            <w:r w:rsidR="00142786">
              <w:rPr>
                <w:noProof/>
                <w:webHidden/>
              </w:rPr>
            </w:r>
            <w:r w:rsidR="00142786">
              <w:rPr>
                <w:noProof/>
                <w:webHidden/>
              </w:rPr>
              <w:fldChar w:fldCharType="separate"/>
            </w:r>
            <w:r w:rsidR="00196AF2">
              <w:rPr>
                <w:noProof/>
                <w:webHidden/>
              </w:rPr>
              <w:t>43</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70" w:history="1">
            <w:r w:rsidR="00142786" w:rsidRPr="0048506E">
              <w:rPr>
                <w:rStyle w:val="Hypertextovprepojenie"/>
                <w:noProof/>
              </w:rPr>
              <w:t>17. Lehoty kontroly  RO</w:t>
            </w:r>
            <w:r w:rsidR="00142786">
              <w:rPr>
                <w:noProof/>
                <w:webHidden/>
              </w:rPr>
              <w:tab/>
            </w:r>
            <w:r w:rsidR="00142786">
              <w:rPr>
                <w:noProof/>
                <w:webHidden/>
              </w:rPr>
              <w:fldChar w:fldCharType="begin"/>
            </w:r>
            <w:r w:rsidR="00142786">
              <w:rPr>
                <w:noProof/>
                <w:webHidden/>
              </w:rPr>
              <w:instrText xml:space="preserve"> PAGEREF _Toc26798970 \h </w:instrText>
            </w:r>
            <w:r w:rsidR="00142786">
              <w:rPr>
                <w:noProof/>
                <w:webHidden/>
              </w:rPr>
            </w:r>
            <w:r w:rsidR="00142786">
              <w:rPr>
                <w:noProof/>
                <w:webHidden/>
              </w:rPr>
              <w:fldChar w:fldCharType="separate"/>
            </w:r>
            <w:r w:rsidR="00196AF2">
              <w:rPr>
                <w:noProof/>
                <w:webHidden/>
              </w:rPr>
              <w:t>45</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71" w:history="1">
            <w:r w:rsidR="00142786" w:rsidRPr="0048506E">
              <w:rPr>
                <w:rStyle w:val="Hypertextovprepojenie"/>
                <w:noProof/>
              </w:rPr>
              <w:t>18. Výstupy kontroly RO</w:t>
            </w:r>
            <w:r w:rsidR="00142786">
              <w:rPr>
                <w:noProof/>
                <w:webHidden/>
              </w:rPr>
              <w:tab/>
            </w:r>
            <w:r w:rsidR="00142786">
              <w:rPr>
                <w:noProof/>
                <w:webHidden/>
              </w:rPr>
              <w:fldChar w:fldCharType="begin"/>
            </w:r>
            <w:r w:rsidR="00142786">
              <w:rPr>
                <w:noProof/>
                <w:webHidden/>
              </w:rPr>
              <w:instrText xml:space="preserve"> PAGEREF _Toc26798971 \h </w:instrText>
            </w:r>
            <w:r w:rsidR="00142786">
              <w:rPr>
                <w:noProof/>
                <w:webHidden/>
              </w:rPr>
            </w:r>
            <w:r w:rsidR="00142786">
              <w:rPr>
                <w:noProof/>
                <w:webHidden/>
              </w:rPr>
              <w:fldChar w:fldCharType="separate"/>
            </w:r>
            <w:r w:rsidR="00196AF2">
              <w:rPr>
                <w:noProof/>
                <w:webHidden/>
              </w:rPr>
              <w:t>46</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72" w:history="1">
            <w:r w:rsidR="00142786" w:rsidRPr="0048506E">
              <w:rPr>
                <w:rStyle w:val="Hypertextovprepojenie"/>
                <w:noProof/>
              </w:rPr>
              <w:t>19. Dôsledky porušenia pravidiel zadávania zákaziek</w:t>
            </w:r>
            <w:r w:rsidR="00142786">
              <w:rPr>
                <w:noProof/>
                <w:webHidden/>
              </w:rPr>
              <w:tab/>
            </w:r>
            <w:r w:rsidR="00142786">
              <w:rPr>
                <w:noProof/>
                <w:webHidden/>
              </w:rPr>
              <w:fldChar w:fldCharType="begin"/>
            </w:r>
            <w:r w:rsidR="00142786">
              <w:rPr>
                <w:noProof/>
                <w:webHidden/>
              </w:rPr>
              <w:instrText xml:space="preserve"> PAGEREF _Toc26798972 \h </w:instrText>
            </w:r>
            <w:r w:rsidR="00142786">
              <w:rPr>
                <w:noProof/>
                <w:webHidden/>
              </w:rPr>
            </w:r>
            <w:r w:rsidR="00142786">
              <w:rPr>
                <w:noProof/>
                <w:webHidden/>
              </w:rPr>
              <w:fldChar w:fldCharType="separate"/>
            </w:r>
            <w:r w:rsidR="00196AF2">
              <w:rPr>
                <w:noProof/>
                <w:webHidden/>
              </w:rPr>
              <w:t>47</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73" w:history="1">
            <w:r w:rsidR="00142786" w:rsidRPr="0048506E">
              <w:rPr>
                <w:rStyle w:val="Hypertextovprepojenie"/>
                <w:noProof/>
              </w:rPr>
              <w:t>A) Všeobecné postupy RO pri identifikovaní porušenia pravidiel</w:t>
            </w:r>
            <w:r w:rsidR="00142786">
              <w:rPr>
                <w:noProof/>
                <w:webHidden/>
              </w:rPr>
              <w:tab/>
            </w:r>
            <w:r w:rsidR="00142786">
              <w:rPr>
                <w:noProof/>
                <w:webHidden/>
              </w:rPr>
              <w:fldChar w:fldCharType="begin"/>
            </w:r>
            <w:r w:rsidR="00142786">
              <w:rPr>
                <w:noProof/>
                <w:webHidden/>
              </w:rPr>
              <w:instrText xml:space="preserve"> PAGEREF _Toc26798973 \h </w:instrText>
            </w:r>
            <w:r w:rsidR="00142786">
              <w:rPr>
                <w:noProof/>
                <w:webHidden/>
              </w:rPr>
            </w:r>
            <w:r w:rsidR="00142786">
              <w:rPr>
                <w:noProof/>
                <w:webHidden/>
              </w:rPr>
              <w:fldChar w:fldCharType="separate"/>
            </w:r>
            <w:r w:rsidR="00196AF2">
              <w:rPr>
                <w:noProof/>
                <w:webHidden/>
              </w:rPr>
              <w:t>47</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74" w:history="1">
            <w:r w:rsidR="00142786" w:rsidRPr="0048506E">
              <w:rPr>
                <w:rStyle w:val="Hypertextovprepojenie"/>
                <w:noProof/>
              </w:rPr>
              <w:t>B) Ex-ante finančná oprava</w:t>
            </w:r>
            <w:r w:rsidR="00142786">
              <w:rPr>
                <w:noProof/>
                <w:webHidden/>
              </w:rPr>
              <w:tab/>
            </w:r>
            <w:r w:rsidR="00142786">
              <w:rPr>
                <w:noProof/>
                <w:webHidden/>
              </w:rPr>
              <w:fldChar w:fldCharType="begin"/>
            </w:r>
            <w:r w:rsidR="00142786">
              <w:rPr>
                <w:noProof/>
                <w:webHidden/>
              </w:rPr>
              <w:instrText xml:space="preserve"> PAGEREF _Toc26798974 \h </w:instrText>
            </w:r>
            <w:r w:rsidR="00142786">
              <w:rPr>
                <w:noProof/>
                <w:webHidden/>
              </w:rPr>
            </w:r>
            <w:r w:rsidR="00142786">
              <w:rPr>
                <w:noProof/>
                <w:webHidden/>
              </w:rPr>
              <w:fldChar w:fldCharType="separate"/>
            </w:r>
            <w:r w:rsidR="00196AF2">
              <w:rPr>
                <w:noProof/>
                <w:webHidden/>
              </w:rPr>
              <w:t>48</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75" w:history="1">
            <w:r w:rsidR="00142786" w:rsidRPr="0048506E">
              <w:rPr>
                <w:rStyle w:val="Hypertextovprepojenie"/>
                <w:noProof/>
              </w:rPr>
              <w:t>C) Ex-post finančná oprava</w:t>
            </w:r>
            <w:r w:rsidR="00142786">
              <w:rPr>
                <w:noProof/>
                <w:webHidden/>
              </w:rPr>
              <w:tab/>
            </w:r>
            <w:r w:rsidR="00142786">
              <w:rPr>
                <w:noProof/>
                <w:webHidden/>
              </w:rPr>
              <w:fldChar w:fldCharType="begin"/>
            </w:r>
            <w:r w:rsidR="00142786">
              <w:rPr>
                <w:noProof/>
                <w:webHidden/>
              </w:rPr>
              <w:instrText xml:space="preserve"> PAGEREF _Toc26798975 \h </w:instrText>
            </w:r>
            <w:r w:rsidR="00142786">
              <w:rPr>
                <w:noProof/>
                <w:webHidden/>
              </w:rPr>
            </w:r>
            <w:r w:rsidR="00142786">
              <w:rPr>
                <w:noProof/>
                <w:webHidden/>
              </w:rPr>
              <w:fldChar w:fldCharType="separate"/>
            </w:r>
            <w:r w:rsidR="00196AF2">
              <w:rPr>
                <w:noProof/>
                <w:webHidden/>
              </w:rPr>
              <w:t>49</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76" w:history="1">
            <w:r w:rsidR="00142786" w:rsidRPr="0048506E">
              <w:rPr>
                <w:rStyle w:val="Hypertextovprepojenie"/>
                <w:noProof/>
              </w:rPr>
              <w:t>20. Konflikt záujmov</w:t>
            </w:r>
            <w:r w:rsidR="00142786">
              <w:rPr>
                <w:noProof/>
                <w:webHidden/>
              </w:rPr>
              <w:tab/>
            </w:r>
            <w:r w:rsidR="00142786">
              <w:rPr>
                <w:noProof/>
                <w:webHidden/>
              </w:rPr>
              <w:fldChar w:fldCharType="begin"/>
            </w:r>
            <w:r w:rsidR="00142786">
              <w:rPr>
                <w:noProof/>
                <w:webHidden/>
              </w:rPr>
              <w:instrText xml:space="preserve"> PAGEREF _Toc26798976 \h </w:instrText>
            </w:r>
            <w:r w:rsidR="00142786">
              <w:rPr>
                <w:noProof/>
                <w:webHidden/>
              </w:rPr>
            </w:r>
            <w:r w:rsidR="00142786">
              <w:rPr>
                <w:noProof/>
                <w:webHidden/>
              </w:rPr>
              <w:fldChar w:fldCharType="separate"/>
            </w:r>
            <w:r w:rsidR="00196AF2">
              <w:rPr>
                <w:noProof/>
                <w:webHidden/>
              </w:rPr>
              <w:t>49</w:t>
            </w:r>
            <w:r w:rsidR="00142786">
              <w:rPr>
                <w:noProof/>
                <w:webHidden/>
              </w:rPr>
              <w:fldChar w:fldCharType="end"/>
            </w:r>
          </w:hyperlink>
        </w:p>
        <w:p w:rsidR="00142786" w:rsidRDefault="00F67EFA">
          <w:pPr>
            <w:pStyle w:val="Obsah1"/>
            <w:tabs>
              <w:tab w:val="right" w:leader="dot" w:pos="9062"/>
            </w:tabs>
            <w:rPr>
              <w:rFonts w:asciiTheme="minorHAnsi" w:eastAsiaTheme="minorEastAsia" w:hAnsiTheme="minorHAnsi"/>
              <w:noProof/>
              <w:lang w:eastAsia="sk-SK"/>
            </w:rPr>
          </w:pPr>
          <w:hyperlink w:anchor="_Toc26798977" w:history="1">
            <w:r w:rsidR="00142786" w:rsidRPr="0048506E">
              <w:rPr>
                <w:rStyle w:val="Hypertextovprepojenie"/>
                <w:noProof/>
              </w:rPr>
              <w:t>21. Prílohy príručky</w:t>
            </w:r>
            <w:r w:rsidR="00142786">
              <w:rPr>
                <w:noProof/>
                <w:webHidden/>
              </w:rPr>
              <w:tab/>
            </w:r>
            <w:r w:rsidR="00142786">
              <w:rPr>
                <w:noProof/>
                <w:webHidden/>
              </w:rPr>
              <w:fldChar w:fldCharType="begin"/>
            </w:r>
            <w:r w:rsidR="00142786">
              <w:rPr>
                <w:noProof/>
                <w:webHidden/>
              </w:rPr>
              <w:instrText xml:space="preserve"> PAGEREF _Toc26798977 \h </w:instrText>
            </w:r>
            <w:r w:rsidR="00142786">
              <w:rPr>
                <w:noProof/>
                <w:webHidden/>
              </w:rPr>
            </w:r>
            <w:r w:rsidR="00142786">
              <w:rPr>
                <w:noProof/>
                <w:webHidden/>
              </w:rPr>
              <w:fldChar w:fldCharType="separate"/>
            </w:r>
            <w:r w:rsidR="00196AF2">
              <w:rPr>
                <w:noProof/>
                <w:webHidden/>
              </w:rPr>
              <w:t>50</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78" w:history="1">
            <w:r w:rsidR="00142786" w:rsidRPr="0048506E">
              <w:rPr>
                <w:rStyle w:val="Hypertextovprepojenie"/>
                <w:noProof/>
              </w:rPr>
              <w:t>Príloha č. 1 Vzorový formulár na určenie PHZ</w:t>
            </w:r>
            <w:r w:rsidR="00142786">
              <w:rPr>
                <w:noProof/>
                <w:webHidden/>
              </w:rPr>
              <w:tab/>
            </w:r>
            <w:r w:rsidR="00142786">
              <w:rPr>
                <w:noProof/>
                <w:webHidden/>
              </w:rPr>
              <w:fldChar w:fldCharType="begin"/>
            </w:r>
            <w:r w:rsidR="00142786">
              <w:rPr>
                <w:noProof/>
                <w:webHidden/>
              </w:rPr>
              <w:instrText xml:space="preserve"> PAGEREF _Toc26798978 \h </w:instrText>
            </w:r>
            <w:r w:rsidR="00142786">
              <w:rPr>
                <w:noProof/>
                <w:webHidden/>
              </w:rPr>
            </w:r>
            <w:r w:rsidR="00142786">
              <w:rPr>
                <w:noProof/>
                <w:webHidden/>
              </w:rPr>
              <w:fldChar w:fldCharType="separate"/>
            </w:r>
            <w:r w:rsidR="00196AF2">
              <w:rPr>
                <w:noProof/>
                <w:webHidden/>
              </w:rPr>
              <w:t>51</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79" w:history="1">
            <w:r w:rsidR="00142786" w:rsidRPr="0048506E">
              <w:rPr>
                <w:rStyle w:val="Hypertextovprepojenie"/>
                <w:noProof/>
              </w:rPr>
              <w:t>Príloha č. 2 Vzor zápisnice z vyhodnotenia podmienok účasti</w:t>
            </w:r>
            <w:r w:rsidR="00142786">
              <w:rPr>
                <w:noProof/>
                <w:webHidden/>
              </w:rPr>
              <w:tab/>
            </w:r>
            <w:r w:rsidR="00142786">
              <w:rPr>
                <w:noProof/>
                <w:webHidden/>
              </w:rPr>
              <w:fldChar w:fldCharType="begin"/>
            </w:r>
            <w:r w:rsidR="00142786">
              <w:rPr>
                <w:noProof/>
                <w:webHidden/>
              </w:rPr>
              <w:instrText xml:space="preserve"> PAGEREF _Toc26798979 \h </w:instrText>
            </w:r>
            <w:r w:rsidR="00142786">
              <w:rPr>
                <w:noProof/>
                <w:webHidden/>
              </w:rPr>
            </w:r>
            <w:r w:rsidR="00142786">
              <w:rPr>
                <w:noProof/>
                <w:webHidden/>
              </w:rPr>
              <w:fldChar w:fldCharType="separate"/>
            </w:r>
            <w:r w:rsidR="00196AF2">
              <w:rPr>
                <w:noProof/>
                <w:webHidden/>
              </w:rPr>
              <w:t>54</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80" w:history="1">
            <w:r w:rsidR="00142786" w:rsidRPr="0048506E">
              <w:rPr>
                <w:rStyle w:val="Hypertextovprepojenie"/>
                <w:noProof/>
              </w:rPr>
              <w:t>Príloha č. 3 Vzor zápisnice z vyhodnotenia ponúk</w:t>
            </w:r>
            <w:r w:rsidR="00142786">
              <w:rPr>
                <w:noProof/>
                <w:webHidden/>
              </w:rPr>
              <w:tab/>
            </w:r>
            <w:r w:rsidR="00142786">
              <w:rPr>
                <w:noProof/>
                <w:webHidden/>
              </w:rPr>
              <w:fldChar w:fldCharType="begin"/>
            </w:r>
            <w:r w:rsidR="00142786">
              <w:rPr>
                <w:noProof/>
                <w:webHidden/>
              </w:rPr>
              <w:instrText xml:space="preserve"> PAGEREF _Toc26798980 \h </w:instrText>
            </w:r>
            <w:r w:rsidR="00142786">
              <w:rPr>
                <w:noProof/>
                <w:webHidden/>
              </w:rPr>
            </w:r>
            <w:r w:rsidR="00142786">
              <w:rPr>
                <w:noProof/>
                <w:webHidden/>
              </w:rPr>
              <w:fldChar w:fldCharType="separate"/>
            </w:r>
            <w:r w:rsidR="00196AF2">
              <w:rPr>
                <w:noProof/>
                <w:webHidden/>
              </w:rPr>
              <w:t>56</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81" w:history="1">
            <w:r w:rsidR="00142786" w:rsidRPr="0048506E">
              <w:rPr>
                <w:rStyle w:val="Hypertextovprepojenie"/>
                <w:noProof/>
              </w:rPr>
              <w:t>Príloha č. 4 Záznam z prieskumu trhu (platí aj pre výnimky zo ZVO)</w:t>
            </w:r>
            <w:r w:rsidR="00142786">
              <w:rPr>
                <w:noProof/>
                <w:webHidden/>
              </w:rPr>
              <w:tab/>
            </w:r>
            <w:r w:rsidR="00142786">
              <w:rPr>
                <w:noProof/>
                <w:webHidden/>
              </w:rPr>
              <w:fldChar w:fldCharType="begin"/>
            </w:r>
            <w:r w:rsidR="00142786">
              <w:rPr>
                <w:noProof/>
                <w:webHidden/>
              </w:rPr>
              <w:instrText xml:space="preserve"> PAGEREF _Toc26798981 \h </w:instrText>
            </w:r>
            <w:r w:rsidR="00142786">
              <w:rPr>
                <w:noProof/>
                <w:webHidden/>
              </w:rPr>
            </w:r>
            <w:r w:rsidR="00142786">
              <w:rPr>
                <w:noProof/>
                <w:webHidden/>
              </w:rPr>
              <w:fldChar w:fldCharType="separate"/>
            </w:r>
            <w:r w:rsidR="00196AF2">
              <w:rPr>
                <w:noProof/>
                <w:webHidden/>
              </w:rPr>
              <w:t>58</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82" w:history="1">
            <w:r w:rsidR="00142786" w:rsidRPr="0048506E">
              <w:rPr>
                <w:rStyle w:val="Hypertextovprepojenie"/>
                <w:noProof/>
              </w:rPr>
              <w:t xml:space="preserve">Príloha č. 5 Tabuľka zasielaná na CKO v rámci zákaziek  nad  30 000 EUR </w:t>
            </w:r>
            <w:r w:rsidR="00142786" w:rsidRPr="0048506E">
              <w:rPr>
                <w:rStyle w:val="Hypertextovprepojenie"/>
                <w:rFonts w:cs="Times New Roman"/>
                <w:noProof/>
              </w:rPr>
              <w:t>(platí pre zákazky s nízkou hodnotou)</w:t>
            </w:r>
            <w:r w:rsidR="00142786">
              <w:rPr>
                <w:noProof/>
                <w:webHidden/>
              </w:rPr>
              <w:tab/>
            </w:r>
            <w:r w:rsidR="00142786">
              <w:rPr>
                <w:noProof/>
                <w:webHidden/>
              </w:rPr>
              <w:fldChar w:fldCharType="begin"/>
            </w:r>
            <w:r w:rsidR="00142786">
              <w:rPr>
                <w:noProof/>
                <w:webHidden/>
              </w:rPr>
              <w:instrText xml:space="preserve"> PAGEREF _Toc26798982 \h </w:instrText>
            </w:r>
            <w:r w:rsidR="00142786">
              <w:rPr>
                <w:noProof/>
                <w:webHidden/>
              </w:rPr>
            </w:r>
            <w:r w:rsidR="00142786">
              <w:rPr>
                <w:noProof/>
                <w:webHidden/>
              </w:rPr>
              <w:fldChar w:fldCharType="separate"/>
            </w:r>
            <w:r w:rsidR="00196AF2">
              <w:rPr>
                <w:noProof/>
                <w:webHidden/>
              </w:rPr>
              <w:t>60</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83" w:history="1">
            <w:r w:rsidR="00142786" w:rsidRPr="0048506E">
              <w:rPr>
                <w:rStyle w:val="Hypertextovprepojenie"/>
                <w:noProof/>
              </w:rPr>
              <w:t>Príloha č. 6 Čestné vyhlásenie prijímateľa k úplnosti a súladu predkladanej dokumentácie VO s originálnou dokumentáciou</w:t>
            </w:r>
            <w:r w:rsidR="00142786">
              <w:rPr>
                <w:noProof/>
                <w:webHidden/>
              </w:rPr>
              <w:tab/>
            </w:r>
            <w:r w:rsidR="00142786">
              <w:rPr>
                <w:noProof/>
                <w:webHidden/>
              </w:rPr>
              <w:fldChar w:fldCharType="begin"/>
            </w:r>
            <w:r w:rsidR="00142786">
              <w:rPr>
                <w:noProof/>
                <w:webHidden/>
              </w:rPr>
              <w:instrText xml:space="preserve"> PAGEREF _Toc26798983 \h </w:instrText>
            </w:r>
            <w:r w:rsidR="00142786">
              <w:rPr>
                <w:noProof/>
                <w:webHidden/>
              </w:rPr>
            </w:r>
            <w:r w:rsidR="00142786">
              <w:rPr>
                <w:noProof/>
                <w:webHidden/>
              </w:rPr>
              <w:fldChar w:fldCharType="separate"/>
            </w:r>
            <w:r w:rsidR="00196AF2">
              <w:rPr>
                <w:noProof/>
                <w:webHidden/>
              </w:rPr>
              <w:t>61</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84" w:history="1">
            <w:r w:rsidR="00142786" w:rsidRPr="0048506E">
              <w:rPr>
                <w:rStyle w:val="Hypertextovprepojenie"/>
                <w:rFonts w:cs="Times New Roman"/>
                <w:noProof/>
              </w:rPr>
              <w:t>Príloha č. 7 Čestné vyhlásenie prijímateľa o vylúčení konfliktu záujmov v procese VO</w:t>
            </w:r>
            <w:r w:rsidR="00142786">
              <w:rPr>
                <w:noProof/>
                <w:webHidden/>
              </w:rPr>
              <w:tab/>
            </w:r>
            <w:r w:rsidR="00142786">
              <w:rPr>
                <w:noProof/>
                <w:webHidden/>
              </w:rPr>
              <w:fldChar w:fldCharType="begin"/>
            </w:r>
            <w:r w:rsidR="00142786">
              <w:rPr>
                <w:noProof/>
                <w:webHidden/>
              </w:rPr>
              <w:instrText xml:space="preserve"> PAGEREF _Toc26798984 \h </w:instrText>
            </w:r>
            <w:r w:rsidR="00142786">
              <w:rPr>
                <w:noProof/>
                <w:webHidden/>
              </w:rPr>
            </w:r>
            <w:r w:rsidR="00142786">
              <w:rPr>
                <w:noProof/>
                <w:webHidden/>
              </w:rPr>
              <w:fldChar w:fldCharType="separate"/>
            </w:r>
            <w:r w:rsidR="00196AF2">
              <w:rPr>
                <w:noProof/>
                <w:webHidden/>
              </w:rPr>
              <w:t>62</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85" w:history="1">
            <w:r w:rsidR="00142786" w:rsidRPr="0048506E">
              <w:rPr>
                <w:rStyle w:val="Hypertextovprepojenie"/>
                <w:noProof/>
              </w:rPr>
              <w:t>Príloha č. 8 Rizikové indikátory k možným porušeniam zákona o ochrane hospodárskej súťaže</w:t>
            </w:r>
            <w:r w:rsidR="00142786">
              <w:rPr>
                <w:noProof/>
                <w:webHidden/>
              </w:rPr>
              <w:tab/>
            </w:r>
            <w:r w:rsidR="00142786">
              <w:rPr>
                <w:noProof/>
                <w:webHidden/>
              </w:rPr>
              <w:fldChar w:fldCharType="begin"/>
            </w:r>
            <w:r w:rsidR="00142786">
              <w:rPr>
                <w:noProof/>
                <w:webHidden/>
              </w:rPr>
              <w:instrText xml:space="preserve"> PAGEREF _Toc26798985 \h </w:instrText>
            </w:r>
            <w:r w:rsidR="00142786">
              <w:rPr>
                <w:noProof/>
                <w:webHidden/>
              </w:rPr>
            </w:r>
            <w:r w:rsidR="00142786">
              <w:rPr>
                <w:noProof/>
                <w:webHidden/>
              </w:rPr>
              <w:fldChar w:fldCharType="separate"/>
            </w:r>
            <w:r w:rsidR="00196AF2">
              <w:rPr>
                <w:noProof/>
                <w:webHidden/>
              </w:rPr>
              <w:t>63</w:t>
            </w:r>
            <w:r w:rsidR="00142786">
              <w:rPr>
                <w:noProof/>
                <w:webHidden/>
              </w:rPr>
              <w:fldChar w:fldCharType="end"/>
            </w:r>
          </w:hyperlink>
        </w:p>
        <w:p w:rsidR="00142786" w:rsidRDefault="00F67EFA">
          <w:pPr>
            <w:pStyle w:val="Obsah2"/>
            <w:tabs>
              <w:tab w:val="right" w:leader="dot" w:pos="9062"/>
            </w:tabs>
            <w:rPr>
              <w:rFonts w:asciiTheme="minorHAnsi" w:eastAsiaTheme="minorEastAsia" w:hAnsiTheme="minorHAnsi"/>
              <w:noProof/>
              <w:lang w:eastAsia="sk-SK"/>
            </w:rPr>
          </w:pPr>
          <w:hyperlink w:anchor="_Toc26798986" w:history="1">
            <w:r w:rsidR="00142786" w:rsidRPr="0048506E">
              <w:rPr>
                <w:rStyle w:val="Hypertextovprepojenie"/>
                <w:noProof/>
              </w:rPr>
              <w:t>Príloha č. 9 Žiadosť o vykonanie finančnej kontroly VO s prílohami – vzor</w:t>
            </w:r>
            <w:r w:rsidR="00142786">
              <w:rPr>
                <w:noProof/>
                <w:webHidden/>
              </w:rPr>
              <w:tab/>
            </w:r>
            <w:r w:rsidR="00142786">
              <w:rPr>
                <w:noProof/>
                <w:webHidden/>
              </w:rPr>
              <w:fldChar w:fldCharType="begin"/>
            </w:r>
            <w:r w:rsidR="00142786">
              <w:rPr>
                <w:noProof/>
                <w:webHidden/>
              </w:rPr>
              <w:instrText xml:space="preserve"> PAGEREF _Toc26798986 \h </w:instrText>
            </w:r>
            <w:r w:rsidR="00142786">
              <w:rPr>
                <w:noProof/>
                <w:webHidden/>
              </w:rPr>
            </w:r>
            <w:r w:rsidR="00142786">
              <w:rPr>
                <w:noProof/>
                <w:webHidden/>
              </w:rPr>
              <w:fldChar w:fldCharType="separate"/>
            </w:r>
            <w:r w:rsidR="00196AF2">
              <w:rPr>
                <w:noProof/>
                <w:webHidden/>
              </w:rPr>
              <w:t>66</w:t>
            </w:r>
            <w:r w:rsidR="00142786">
              <w:rPr>
                <w:noProof/>
                <w:webHidden/>
              </w:rPr>
              <w:fldChar w:fldCharType="end"/>
            </w:r>
          </w:hyperlink>
        </w:p>
        <w:p w:rsidR="008252FD" w:rsidRDefault="008252FD">
          <w:r>
            <w:rPr>
              <w:b/>
              <w:bCs/>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8252FD">
      <w:pPr>
        <w:pStyle w:val="Nadpis1"/>
      </w:pPr>
      <w:bookmarkStart w:id="20" w:name="_Toc26798941"/>
      <w:r w:rsidRPr="008252FD">
        <w:lastRenderedPageBreak/>
        <w:t>Skratky</w:t>
      </w:r>
      <w:bookmarkEnd w:id="20"/>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r w:rsidR="009419E4">
        <w:rPr>
          <w:rFonts w:asciiTheme="minorHAnsi" w:hAnsiTheme="minorHAnsi"/>
          <w:color w:val="1F497D" w:themeColor="text2"/>
          <w:sz w:val="22"/>
          <w:szCs w:val="22"/>
        </w:rPr>
        <w:t xml:space="preserve"> pre 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PÚ               Publikačný úrad</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 xml:space="preserve">ZNH             Zákazka s nízkou hodnotou </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COO            Centrálna obstarávacia organizácia</w:t>
      </w:r>
    </w:p>
    <w:p w:rsidR="00C43870" w:rsidRPr="00F575F5" w:rsidRDefault="00C43870"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CRZ              Centrálny register zmlúv</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w:t>
      </w:r>
      <w:r w:rsidR="0029425E">
        <w:rPr>
          <w:rFonts w:asciiTheme="minorHAnsi" w:hAnsiTheme="minorHAnsi"/>
          <w:color w:val="1F497D" w:themeColor="text2"/>
          <w:sz w:val="22"/>
          <w:szCs w:val="22"/>
        </w:rPr>
        <w:t xml:space="preserve"> </w:t>
      </w:r>
      <w:r w:rsidRPr="002A38D8">
        <w:rPr>
          <w:rFonts w:asciiTheme="minorHAnsi" w:hAnsiTheme="minorHAnsi"/>
          <w:color w:val="1F497D" w:themeColor="text2"/>
          <w:sz w:val="22"/>
          <w:szCs w:val="22"/>
        </w:rPr>
        <w:t>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9C3984">
      <w:pPr>
        <w:pStyle w:val="Nadpis1"/>
        <w:spacing w:after="120"/>
        <w:ind w:firstLine="1134"/>
      </w:pPr>
      <w:bookmarkStart w:id="21" w:name="_Toc26798942"/>
      <w:r w:rsidRPr="00F575F5">
        <w:lastRenderedPageBreak/>
        <w:t>Úvod</w:t>
      </w:r>
      <w:bookmarkEnd w:id="21"/>
    </w:p>
    <w:p w:rsidR="00ED4C5F" w:rsidRPr="00B52DF9" w:rsidRDefault="003903CA" w:rsidP="009C3984">
      <w:pPr>
        <w:pStyle w:val="Odsekzoznamu"/>
        <w:numPr>
          <w:ilvl w:val="0"/>
          <w:numId w:val="3"/>
        </w:numPr>
        <w:spacing w:after="120"/>
        <w:ind w:left="709" w:hanging="425"/>
        <w:contextualSpacing w:val="0"/>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w:t>
      </w:r>
      <w:r w:rsidR="004B288A">
        <w:rPr>
          <w:rFonts w:asciiTheme="minorHAnsi" w:hAnsiTheme="minorHAnsi"/>
          <w:sz w:val="20"/>
          <w:szCs w:val="20"/>
        </w:rPr>
        <w:t>lovenskej republiky</w:t>
      </w:r>
      <w:r w:rsidR="00ED4C5F" w:rsidRPr="00B52DF9">
        <w:rPr>
          <w:rFonts w:asciiTheme="minorHAnsi" w:hAnsiTheme="minorHAnsi"/>
          <w:sz w:val="20"/>
          <w:szCs w:val="20"/>
        </w:rPr>
        <w:t xml:space="preserve"> ako </w:t>
      </w:r>
      <w:r w:rsidR="00EF2196">
        <w:rPr>
          <w:rFonts w:asciiTheme="minorHAnsi" w:hAnsiTheme="minorHAnsi"/>
          <w:sz w:val="20"/>
          <w:szCs w:val="20"/>
        </w:rPr>
        <w:t>R</w:t>
      </w:r>
      <w:r w:rsidR="00EF2196" w:rsidRPr="00B52DF9">
        <w:rPr>
          <w:rFonts w:asciiTheme="minorHAnsi" w:hAnsiTheme="minorHAnsi"/>
          <w:sz w:val="20"/>
          <w:szCs w:val="20"/>
        </w:rPr>
        <w:t xml:space="preserve">iadiaci </w:t>
      </w:r>
      <w:r w:rsidR="00ED4C5F" w:rsidRPr="00B52DF9">
        <w:rPr>
          <w:rFonts w:asciiTheme="minorHAnsi" w:hAnsiTheme="minorHAnsi"/>
          <w:sz w:val="20"/>
          <w:szCs w:val="20"/>
        </w:rPr>
        <w:t xml:space="preserve">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9C3984">
      <w:pPr>
        <w:pStyle w:val="Odsekzoznamu"/>
        <w:numPr>
          <w:ilvl w:val="0"/>
          <w:numId w:val="3"/>
        </w:numPr>
        <w:spacing w:after="120"/>
        <w:ind w:left="709" w:hanging="425"/>
        <w:contextualSpacing w:val="0"/>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9C3984">
        <w:rPr>
          <w:rFonts w:asciiTheme="minorHAnsi" w:hAnsiTheme="minorHAnsi"/>
          <w:b/>
          <w:sz w:val="20"/>
          <w:szCs w:val="20"/>
        </w:rPr>
        <w:t>zákon č. 343/2015 Z. z.</w:t>
      </w:r>
      <w:r w:rsidR="007D6746" w:rsidRPr="00A72D99">
        <w:rPr>
          <w:rFonts w:asciiTheme="minorHAnsi" w:hAnsiTheme="minorHAnsi"/>
          <w:sz w:val="20"/>
          <w:szCs w:val="20"/>
        </w:rPr>
        <w:t xml:space="preserve"> o verejnom obstarávaní a o zmene a doplnení niektorých zákonov </w:t>
      </w:r>
      <w:r w:rsidR="004B288A">
        <w:rPr>
          <w:rFonts w:asciiTheme="minorHAnsi" w:hAnsiTheme="minorHAnsi"/>
          <w:sz w:val="20"/>
          <w:szCs w:val="20"/>
        </w:rPr>
        <w:t xml:space="preserve">v znení neskorších predpisov </w:t>
      </w:r>
      <w:r w:rsidR="007D6746" w:rsidRPr="00A72D99">
        <w:rPr>
          <w:rFonts w:asciiTheme="minorHAnsi" w:hAnsiTheme="minorHAnsi"/>
          <w:sz w:val="20"/>
          <w:szCs w:val="20"/>
        </w:rPr>
        <w:t xml:space="preserve">(ďalej len „ZVO“),  </w:t>
      </w:r>
      <w:r w:rsidR="007D6746" w:rsidRPr="009C3984">
        <w:rPr>
          <w:rFonts w:asciiTheme="minorHAnsi" w:hAnsiTheme="minorHAnsi"/>
          <w:b/>
          <w:sz w:val="20"/>
          <w:szCs w:val="20"/>
        </w:rPr>
        <w:t>Vyhlášky Úradu pre verejné obstarávanie</w:t>
      </w:r>
      <w:r w:rsidR="007D6746" w:rsidRPr="00A72D99">
        <w:rPr>
          <w:rFonts w:asciiTheme="minorHAnsi" w:hAnsiTheme="minorHAnsi"/>
          <w:sz w:val="20"/>
          <w:szCs w:val="20"/>
        </w:rPr>
        <w:t xml:space="preserve"> (ďalej len „Vyhláška/ Vyhlášky“)</w:t>
      </w:r>
    </w:p>
    <w:p w:rsidR="007D6746" w:rsidRPr="00A72D99" w:rsidRDefault="00F67EFA" w:rsidP="009C3984">
      <w:pPr>
        <w:pStyle w:val="Odsekzoznamu"/>
        <w:numPr>
          <w:ilvl w:val="0"/>
          <w:numId w:val="228"/>
        </w:numPr>
        <w:jc w:val="both"/>
        <w:rPr>
          <w:rFonts w:ascii="Calibri" w:hAnsi="Calibri" w:cs="Arial"/>
          <w:sz w:val="20"/>
          <w:szCs w:val="20"/>
        </w:rPr>
      </w:pPr>
      <w:hyperlink r:id="rId17" w:history="1">
        <w:r w:rsidR="007D6746" w:rsidRPr="009C3984">
          <w:rPr>
            <w:rStyle w:val="Hypertextovprepojenie"/>
            <w:rFonts w:ascii="Calibri" w:eastAsiaTheme="majorEastAsia" w:hAnsi="Calibri" w:cs="Arial"/>
            <w:b/>
            <w:color w:val="auto"/>
            <w:sz w:val="20"/>
            <w:szCs w:val="20"/>
          </w:rPr>
          <w:t>Vyhláška č. 132/2016</w:t>
        </w:r>
        <w:r w:rsidR="007D6746" w:rsidRPr="00A72D99">
          <w:rPr>
            <w:rStyle w:val="Hypertextovprepojenie"/>
            <w:rFonts w:ascii="Calibri" w:eastAsiaTheme="majorEastAsia" w:hAnsi="Calibri" w:cs="Arial"/>
            <w:color w:val="auto"/>
            <w:sz w:val="20"/>
            <w:szCs w:val="20"/>
          </w:rPr>
          <w:t xml:space="preserve">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Default="00F67EFA" w:rsidP="009C3984">
      <w:pPr>
        <w:pStyle w:val="Odsekzoznamu"/>
        <w:numPr>
          <w:ilvl w:val="0"/>
          <w:numId w:val="228"/>
        </w:numPr>
        <w:spacing w:after="0"/>
        <w:jc w:val="both"/>
        <w:rPr>
          <w:rFonts w:ascii="Calibri" w:hAnsi="Calibri" w:cs="Arial"/>
          <w:sz w:val="20"/>
          <w:szCs w:val="20"/>
        </w:rPr>
      </w:pPr>
      <w:hyperlink r:id="rId18" w:history="1">
        <w:r w:rsidR="007D6746" w:rsidRPr="009C3984">
          <w:rPr>
            <w:rStyle w:val="Hypertextovprepojenie"/>
            <w:rFonts w:ascii="Calibri" w:eastAsiaTheme="majorEastAsia" w:hAnsi="Calibri" w:cs="Arial"/>
            <w:b/>
            <w:color w:val="auto"/>
            <w:sz w:val="20"/>
            <w:szCs w:val="20"/>
          </w:rPr>
          <w:t xml:space="preserve">Vyhláška č. 152/2016 </w:t>
        </w:r>
        <w:r w:rsidR="00063991" w:rsidRPr="009C3984">
          <w:rPr>
            <w:rStyle w:val="Hypertextovprepojenie"/>
            <w:rFonts w:ascii="Calibri" w:eastAsiaTheme="majorEastAsia" w:hAnsi="Calibri" w:cs="Arial"/>
            <w:b/>
            <w:color w:val="auto"/>
            <w:sz w:val="20"/>
            <w:szCs w:val="20"/>
          </w:rPr>
          <w:t xml:space="preserve"> </w:t>
        </w:r>
        <w:r w:rsidR="007D6746" w:rsidRPr="002220DD">
          <w:rPr>
            <w:rStyle w:val="Hypertextovprepojenie"/>
            <w:rFonts w:ascii="Calibri" w:eastAsiaTheme="majorEastAsia" w:hAnsi="Calibri" w:cs="Arial"/>
            <w:color w:val="auto"/>
            <w:sz w:val="20"/>
            <w:szCs w:val="20"/>
          </w:rPr>
          <w:t>Z. z. zo dňa 23. 03. 2016</w:t>
        </w:r>
        <w:r w:rsidR="007D6746" w:rsidRPr="009C3984">
          <w:rPr>
            <w:rStyle w:val="Hypertextovprepojenie"/>
            <w:rFonts w:ascii="Calibri" w:eastAsiaTheme="majorEastAsia" w:hAnsi="Calibri" w:cs="Arial"/>
            <w:b/>
            <w:color w:val="auto"/>
            <w:sz w:val="20"/>
            <w:szCs w:val="20"/>
          </w:rPr>
          <w:t>,</w:t>
        </w:r>
      </w:hyperlink>
      <w:r w:rsidR="007D6746" w:rsidRPr="00A72D99">
        <w:rPr>
          <w:rFonts w:ascii="Calibri" w:hAnsi="Calibri" w:cs="Arial"/>
          <w:sz w:val="20"/>
          <w:szCs w:val="20"/>
        </w:rPr>
        <w:t xml:space="preserve"> ktorou sa ustanovujú podrobnosti o oznámeniach používaných vo verejnom obstarávaní a o ich obsahu;</w:t>
      </w:r>
    </w:p>
    <w:p w:rsidR="00BF3197" w:rsidRPr="00A72D99" w:rsidRDefault="00BF3197" w:rsidP="009C3984">
      <w:pPr>
        <w:pStyle w:val="Odsekzoznamu"/>
        <w:numPr>
          <w:ilvl w:val="0"/>
          <w:numId w:val="228"/>
        </w:numPr>
        <w:spacing w:after="0"/>
        <w:jc w:val="both"/>
        <w:rPr>
          <w:rFonts w:ascii="Calibri" w:hAnsi="Calibri" w:cs="Arial"/>
          <w:sz w:val="20"/>
          <w:szCs w:val="20"/>
        </w:rPr>
      </w:pPr>
      <w:r w:rsidRPr="009C3984">
        <w:rPr>
          <w:rFonts w:ascii="Calibri" w:hAnsi="Calibri" w:cs="Arial"/>
          <w:b/>
          <w:sz w:val="20"/>
          <w:szCs w:val="20"/>
        </w:rPr>
        <w:t>153/2016 Z. z.  Vyhláška Úradu pre verejné obstarávanie</w:t>
      </w:r>
      <w:r w:rsidRPr="00BF3197">
        <w:rPr>
          <w:rFonts w:ascii="Calibri" w:hAnsi="Calibri" w:cs="Arial"/>
          <w:sz w:val="20"/>
          <w:szCs w:val="20"/>
        </w:rPr>
        <w:t xml:space="preserve">, ktorou sa ustanovuje finančný limit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pre nadlimitnú zákazku, finančný limit pre nadlimitnú koncesiu a finančný limit pri súťaži návrhov</w:t>
      </w:r>
    </w:p>
    <w:p w:rsidR="007D6746" w:rsidRDefault="00F67EFA" w:rsidP="009C3984">
      <w:pPr>
        <w:pStyle w:val="Odsekzoznamu"/>
        <w:numPr>
          <w:ilvl w:val="0"/>
          <w:numId w:val="228"/>
        </w:numPr>
        <w:spacing w:after="0"/>
        <w:jc w:val="both"/>
        <w:rPr>
          <w:rFonts w:ascii="Calibri" w:hAnsi="Calibri" w:cs="Arial"/>
          <w:sz w:val="20"/>
          <w:szCs w:val="20"/>
        </w:rPr>
      </w:pPr>
      <w:hyperlink r:id="rId19" w:history="1">
        <w:r w:rsidR="007D6746" w:rsidRPr="009C3984">
          <w:rPr>
            <w:rStyle w:val="Hypertextovprepojenie"/>
            <w:rFonts w:ascii="Calibri" w:eastAsiaTheme="majorEastAsia" w:hAnsi="Calibri" w:cs="Arial"/>
            <w:b/>
            <w:color w:val="auto"/>
            <w:sz w:val="20"/>
            <w:szCs w:val="20"/>
          </w:rPr>
          <w:t>Vyhláška č. 155/2016</w:t>
        </w:r>
        <w:r w:rsidR="007D6746" w:rsidRPr="00A72D99">
          <w:rPr>
            <w:rStyle w:val="Hypertextovprepojenie"/>
            <w:rFonts w:ascii="Calibri" w:eastAsiaTheme="majorEastAsia" w:hAnsi="Calibri" w:cs="Arial"/>
            <w:color w:val="auto"/>
            <w:sz w:val="20"/>
            <w:szCs w:val="20"/>
          </w:rPr>
          <w:t xml:space="preserve"> Z. z. zo dňa 23. 03. 2016,</w:t>
        </w:r>
      </w:hyperlink>
      <w:r w:rsidR="007D6746" w:rsidRPr="00A72D99">
        <w:rPr>
          <w:rFonts w:ascii="Calibri" w:hAnsi="Calibri" w:cs="Arial"/>
          <w:sz w:val="20"/>
          <w:szCs w:val="20"/>
        </w:rPr>
        <w:t xml:space="preserve"> ktorou sa ustanovujú podrobnosti o jednotnom európskom dokumente a jeho obsahu;</w:t>
      </w:r>
    </w:p>
    <w:p w:rsidR="00BF3197" w:rsidRPr="00A72D99" w:rsidRDefault="00F67EFA" w:rsidP="009C3984">
      <w:pPr>
        <w:pStyle w:val="Odsekzoznamu"/>
        <w:numPr>
          <w:ilvl w:val="0"/>
          <w:numId w:val="228"/>
        </w:numPr>
        <w:spacing w:after="0"/>
        <w:jc w:val="both"/>
        <w:rPr>
          <w:rFonts w:ascii="Calibri" w:hAnsi="Calibri" w:cs="Arial"/>
          <w:sz w:val="20"/>
          <w:szCs w:val="20"/>
        </w:rPr>
      </w:pPr>
      <w:hyperlink r:id="rId20" w:history="1">
        <w:r w:rsidR="00BF3197" w:rsidRPr="009C3984">
          <w:rPr>
            <w:rStyle w:val="Hypertextovprepojenie"/>
            <w:rFonts w:ascii="Calibri" w:eastAsiaTheme="majorEastAsia" w:hAnsi="Calibri" w:cs="Arial"/>
            <w:b/>
            <w:color w:val="auto"/>
            <w:sz w:val="20"/>
            <w:szCs w:val="20"/>
          </w:rPr>
          <w:t>Vyhláška č. 156/2016</w:t>
        </w:r>
        <w:r w:rsidR="00BF3197" w:rsidRPr="00BF3197">
          <w:rPr>
            <w:rStyle w:val="Hypertextovprepojenie"/>
            <w:rFonts w:ascii="Calibri" w:eastAsiaTheme="majorEastAsia" w:hAnsi="Calibri" w:cs="Arial"/>
            <w:color w:val="auto"/>
            <w:sz w:val="20"/>
            <w:szCs w:val="20"/>
          </w:rPr>
          <w:t xml:space="preserve"> Z. z. zo dňa 23. 03. 2016,</w:t>
        </w:r>
      </w:hyperlink>
      <w:r w:rsidR="00BF3197" w:rsidRPr="00BF3197">
        <w:rPr>
          <w:rFonts w:ascii="Calibri" w:hAnsi="Calibri" w:cs="Arial"/>
          <w:sz w:val="20"/>
          <w:szCs w:val="20"/>
        </w:rPr>
        <w:t xml:space="preserve"> ktorou sa ustanovujú podrobnosti o spôsobe výpočtu výslednej hodnotiacej známky na účely vyhotovenia referencie;</w:t>
      </w:r>
    </w:p>
    <w:p w:rsidR="00BF3197" w:rsidRPr="00BF3197" w:rsidRDefault="00F67EFA" w:rsidP="009C3984">
      <w:pPr>
        <w:pStyle w:val="Normlnywebov"/>
        <w:numPr>
          <w:ilvl w:val="0"/>
          <w:numId w:val="228"/>
        </w:numPr>
        <w:spacing w:before="0" w:beforeAutospacing="0" w:after="0" w:afterAutospacing="0" w:line="276" w:lineRule="auto"/>
        <w:jc w:val="both"/>
        <w:rPr>
          <w:rFonts w:ascii="Calibri" w:hAnsi="Calibri" w:cs="Arial"/>
          <w:sz w:val="20"/>
          <w:szCs w:val="20"/>
        </w:rPr>
      </w:pPr>
      <w:hyperlink r:id="rId21" w:history="1">
        <w:r w:rsidR="00BF3197" w:rsidRPr="009C3984">
          <w:rPr>
            <w:rStyle w:val="Hypertextovprepojenie"/>
            <w:rFonts w:ascii="Calibri" w:eastAsiaTheme="majorEastAsia" w:hAnsi="Calibri" w:cs="Arial"/>
            <w:b/>
            <w:color w:val="auto"/>
            <w:sz w:val="20"/>
            <w:szCs w:val="20"/>
          </w:rPr>
          <w:t>Vyhláška č. 157/2016</w:t>
        </w:r>
        <w:r w:rsidR="00BF3197" w:rsidRPr="00BF3197">
          <w:rPr>
            <w:rStyle w:val="Hypertextovprepojenie"/>
            <w:rFonts w:ascii="Calibri" w:eastAsiaTheme="majorEastAsia" w:hAnsi="Calibri" w:cs="Arial"/>
            <w:color w:val="auto"/>
            <w:sz w:val="20"/>
            <w:szCs w:val="20"/>
          </w:rPr>
          <w:t xml:space="preserve"> Z. z. zo dňa 23. 03. 2016,</w:t>
        </w:r>
      </w:hyperlink>
      <w:r w:rsidR="00BF3197" w:rsidRPr="00063991">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7D6746" w:rsidRPr="0048746B" w:rsidRDefault="00F67EFA" w:rsidP="009C3984">
      <w:pPr>
        <w:pStyle w:val="Normlnywebov"/>
        <w:numPr>
          <w:ilvl w:val="0"/>
          <w:numId w:val="228"/>
        </w:numPr>
        <w:spacing w:line="276" w:lineRule="auto"/>
        <w:jc w:val="both"/>
        <w:rPr>
          <w:rFonts w:ascii="Calibri" w:hAnsi="Calibri" w:cs="Arial"/>
          <w:strike/>
          <w:sz w:val="20"/>
          <w:szCs w:val="20"/>
        </w:rPr>
      </w:pPr>
      <w:hyperlink r:id="rId22" w:history="1">
        <w:r w:rsidR="00D53A56" w:rsidRPr="009C3984">
          <w:rPr>
            <w:rStyle w:val="Hypertextovprepojenie"/>
            <w:rFonts w:ascii="Calibri" w:eastAsiaTheme="majorEastAsia" w:hAnsi="Calibri" w:cs="Arial"/>
            <w:b/>
            <w:color w:val="auto"/>
            <w:sz w:val="20"/>
            <w:szCs w:val="20"/>
          </w:rPr>
          <w:t>Vyhláška č. 118/2018</w:t>
        </w:r>
        <w:r w:rsidR="00D53A56" w:rsidRPr="0048746B">
          <w:rPr>
            <w:rStyle w:val="Hypertextovprepojenie"/>
            <w:rFonts w:ascii="Calibri" w:eastAsiaTheme="majorEastAsia" w:hAnsi="Calibri" w:cs="Arial"/>
            <w:color w:val="auto"/>
            <w:sz w:val="20"/>
            <w:szCs w:val="20"/>
          </w:rPr>
          <w:t xml:space="preserve"> Z. z. zo dňa 05. 04. 2018,</w:t>
        </w:r>
      </w:hyperlink>
      <w:r w:rsidR="00D53A56" w:rsidRPr="0048746B">
        <w:rPr>
          <w:rFonts w:ascii="Calibri" w:hAnsi="Calibri" w:cs="Arial"/>
          <w:sz w:val="20"/>
          <w:szCs w:val="20"/>
        </w:rPr>
        <w:t xml:space="preserve"> ktorou sa ustanovuje finančný limit pre nadlimitnú zákazku, finančný limit pre nadlimitnú koncesiu  na finančný limit pri súťaži návrhov;</w:t>
      </w:r>
    </w:p>
    <w:p w:rsidR="00BF3197" w:rsidRDefault="00BF3197" w:rsidP="009C3984">
      <w:pPr>
        <w:pStyle w:val="Normlnywebov"/>
        <w:numPr>
          <w:ilvl w:val="0"/>
          <w:numId w:val="228"/>
        </w:numPr>
        <w:spacing w:after="0" w:line="276" w:lineRule="auto"/>
        <w:jc w:val="both"/>
        <w:rPr>
          <w:rFonts w:ascii="Calibri" w:hAnsi="Calibri" w:cs="Arial"/>
          <w:sz w:val="20"/>
          <w:szCs w:val="20"/>
        </w:rPr>
      </w:pPr>
      <w:r w:rsidRPr="009C3984">
        <w:rPr>
          <w:rFonts w:ascii="Calibri" w:hAnsi="Calibri" w:cs="Arial"/>
          <w:b/>
          <w:sz w:val="20"/>
          <w:szCs w:val="20"/>
        </w:rPr>
        <w:t>Vyhláška č.</w:t>
      </w:r>
      <w:r>
        <w:rPr>
          <w:rFonts w:ascii="Calibri" w:hAnsi="Calibri" w:cs="Arial"/>
          <w:b/>
          <w:sz w:val="20"/>
          <w:szCs w:val="20"/>
        </w:rPr>
        <w:t xml:space="preserve"> </w:t>
      </w:r>
      <w:r w:rsidRPr="009C3984">
        <w:rPr>
          <w:rFonts w:ascii="Calibri" w:hAnsi="Calibri" w:cs="Arial"/>
          <w:b/>
          <w:sz w:val="20"/>
          <w:szCs w:val="20"/>
        </w:rPr>
        <w:t>41/2019</w:t>
      </w:r>
      <w:r w:rsidRPr="00BF3197">
        <w:rPr>
          <w:rFonts w:ascii="Calibri" w:hAnsi="Calibri" w:cs="Arial"/>
          <w:sz w:val="20"/>
          <w:szCs w:val="20"/>
        </w:rPr>
        <w:t xml:space="preserve"> Z. z. zo dňa 11. 02. 2019, ktorou sa ustanovujú podrobnosti o technických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 xml:space="preserve">a funkčných požiadavkách pre nástroje a zariadenia používané na elektronickú komunikáciu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vo verejnom obstarávaní</w:t>
      </w:r>
    </w:p>
    <w:p w:rsidR="00BF3197" w:rsidRPr="00BF3197" w:rsidRDefault="00BF3197" w:rsidP="009C3984">
      <w:pPr>
        <w:pStyle w:val="Normlnywebov"/>
        <w:numPr>
          <w:ilvl w:val="0"/>
          <w:numId w:val="228"/>
        </w:numPr>
        <w:spacing w:after="0" w:line="276" w:lineRule="auto"/>
        <w:jc w:val="both"/>
        <w:rPr>
          <w:rFonts w:ascii="Calibri" w:hAnsi="Calibri" w:cs="Arial"/>
          <w:sz w:val="20"/>
          <w:szCs w:val="20"/>
        </w:rPr>
      </w:pPr>
      <w:r w:rsidRPr="009C3984">
        <w:rPr>
          <w:rFonts w:ascii="Calibri" w:hAnsi="Calibri" w:cs="Arial"/>
          <w:b/>
          <w:sz w:val="20"/>
          <w:szCs w:val="20"/>
        </w:rPr>
        <w:t>171/2019 Z. z.  Vyhláška Úradu pre verejné obstarávanie</w:t>
      </w:r>
      <w:r w:rsidRPr="00BF3197">
        <w:rPr>
          <w:rFonts w:ascii="Calibri" w:hAnsi="Calibri" w:cs="Arial"/>
          <w:sz w:val="20"/>
          <w:szCs w:val="20"/>
        </w:rPr>
        <w:t xml:space="preserve">, ktorou sa mení a dopĺňa vyhláška Úradu pre verejné obstarávanie č. 157/2016 Z. z., ktorou sa ustanovujú podrobnosti o druhoch súťaží návrhov v oblasti architektúry, územného plánovania a stavebného inžinierstva, o obsahu súťažných podmienok a o činnosti poroty  </w:t>
      </w:r>
    </w:p>
    <w:p w:rsidR="00ED4C5F" w:rsidRPr="00B52DF9" w:rsidRDefault="007D6746" w:rsidP="009C3984">
      <w:pPr>
        <w:pStyle w:val="Odsekzoznamu"/>
        <w:spacing w:after="120"/>
        <w:ind w:left="709"/>
        <w:contextualSpacing w:val="0"/>
        <w:jc w:val="both"/>
        <w:rPr>
          <w:rFonts w:asciiTheme="minorHAnsi" w:hAnsiTheme="minorHAnsi"/>
          <w:sz w:val="20"/>
          <w:szCs w:val="20"/>
        </w:rPr>
      </w:pPr>
      <w:r w:rsidRPr="009C3984">
        <w:rPr>
          <w:b/>
          <w:sz w:val="20"/>
          <w:szCs w:val="20"/>
        </w:rPr>
        <w:t xml:space="preserve">a </w:t>
      </w:r>
      <w:r w:rsidR="00ED4C5F" w:rsidRPr="009C3984">
        <w:rPr>
          <w:rFonts w:asciiTheme="minorHAnsi" w:hAnsiTheme="minorHAnsi"/>
          <w:b/>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w:t>
      </w:r>
      <w:r w:rsidR="00564E2A">
        <w:rPr>
          <w:rFonts w:asciiTheme="minorHAnsi" w:hAnsiTheme="minorHAnsi"/>
          <w:sz w:val="20"/>
          <w:szCs w:val="20"/>
        </w:rPr>
        <w:t xml:space="preserve"> </w:t>
      </w:r>
      <w:r w:rsidR="00564E2A">
        <w:rPr>
          <w:rFonts w:asciiTheme="minorHAnsi" w:hAnsiTheme="minorHAnsi"/>
          <w:sz w:val="20"/>
          <w:szCs w:val="20"/>
        </w:rPr>
        <w:br/>
      </w:r>
      <w:r w:rsidR="00ED4C5F" w:rsidRPr="00B52DF9">
        <w:rPr>
          <w:rFonts w:asciiTheme="minorHAnsi" w:hAnsiTheme="minorHAnsi"/>
          <w:sz w:val="20"/>
          <w:szCs w:val="20"/>
        </w:rPr>
        <w:t xml:space="preserve">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7D585A">
      <w:pPr>
        <w:pStyle w:val="Odsekzoznamu"/>
        <w:numPr>
          <w:ilvl w:val="0"/>
          <w:numId w:val="3"/>
        </w:numPr>
        <w:ind w:left="709" w:hanging="425"/>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9C3984">
      <w:pPr>
        <w:pStyle w:val="Nadpis4"/>
        <w:spacing w:after="120"/>
        <w:ind w:firstLine="1134"/>
      </w:pPr>
      <w:r w:rsidRPr="00F575F5">
        <w:t>Určenie príručky</w:t>
      </w:r>
    </w:p>
    <w:p w:rsidR="00C75A78" w:rsidRPr="00B52DF9" w:rsidRDefault="00C75A78" w:rsidP="009C3984">
      <w:pPr>
        <w:pStyle w:val="Odsekzoznamu"/>
        <w:numPr>
          <w:ilvl w:val="0"/>
          <w:numId w:val="103"/>
        </w:numPr>
        <w:spacing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CA3717" w:rsidRDefault="007512ED" w:rsidP="009C3984">
      <w:pPr>
        <w:pStyle w:val="Odsekzoznamu"/>
        <w:numPr>
          <w:ilvl w:val="0"/>
          <w:numId w:val="103"/>
        </w:numPr>
        <w:spacing w:after="120"/>
        <w:ind w:left="709" w:hanging="425"/>
        <w:contextualSpacing w:val="0"/>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w:t>
      </w:r>
      <w:r w:rsidR="00564E2A">
        <w:rPr>
          <w:rFonts w:asciiTheme="minorHAnsi" w:hAnsiTheme="minorHAnsi"/>
          <w:sz w:val="20"/>
          <w:szCs w:val="20"/>
        </w:rPr>
        <w:t xml:space="preserve"> </w:t>
      </w:r>
      <w:r w:rsidRPr="00B52DF9">
        <w:rPr>
          <w:rFonts w:asciiTheme="minorHAnsi" w:hAnsiTheme="minorHAnsi"/>
          <w:sz w:val="20"/>
          <w:szCs w:val="20"/>
        </w:rPr>
        <w:t>j. v prípadoch, ke</w:t>
      </w:r>
      <w:r w:rsidR="004B288A">
        <w:rPr>
          <w:rFonts w:asciiTheme="minorHAnsi" w:hAnsiTheme="minorHAnsi"/>
          <w:sz w:val="20"/>
          <w:szCs w:val="20"/>
        </w:rPr>
        <w:t>ď</w:t>
      </w:r>
      <w:r w:rsidRPr="00B52DF9">
        <w:rPr>
          <w:rFonts w:asciiTheme="minorHAnsi" w:hAnsiTheme="minorHAnsi"/>
          <w:sz w:val="20"/>
          <w:szCs w:val="20"/>
        </w:rPr>
        <w:t xml:space="preserve"> </w:t>
      </w:r>
      <w:r w:rsidRPr="00CA3717">
        <w:rPr>
          <w:rFonts w:asciiTheme="minorHAnsi" w:hAnsiTheme="minorHAnsi"/>
          <w:sz w:val="20"/>
          <w:szCs w:val="20"/>
        </w:rPr>
        <w:t>je prijímateľ a poskytovateľ tá istá osoba.</w:t>
      </w:r>
    </w:p>
    <w:p w:rsidR="009C5487" w:rsidRPr="00CA3717" w:rsidRDefault="009C5487" w:rsidP="009C3984">
      <w:pPr>
        <w:pStyle w:val="Odsekzoznamu"/>
        <w:numPr>
          <w:ilvl w:val="0"/>
          <w:numId w:val="103"/>
        </w:numPr>
        <w:spacing w:after="120"/>
        <w:ind w:left="709" w:hanging="425"/>
        <w:contextualSpacing w:val="0"/>
        <w:jc w:val="both"/>
        <w:rPr>
          <w:rFonts w:asciiTheme="minorHAnsi" w:hAnsiTheme="minorHAnsi"/>
          <w:sz w:val="20"/>
          <w:szCs w:val="20"/>
        </w:rPr>
      </w:pPr>
      <w:r w:rsidRPr="00CA3717">
        <w:rPr>
          <w:rFonts w:asciiTheme="minorHAnsi" w:hAnsiTheme="minorHAnsi"/>
          <w:sz w:val="20"/>
          <w:szCs w:val="20"/>
        </w:rPr>
        <w:t xml:space="preserve">Zároveň </w:t>
      </w:r>
      <w:r w:rsidR="00C3230A" w:rsidRPr="00CA3717">
        <w:rPr>
          <w:rFonts w:asciiTheme="minorHAnsi" w:hAnsiTheme="minorHAnsi"/>
          <w:sz w:val="20"/>
          <w:szCs w:val="20"/>
        </w:rPr>
        <w:t>RO</w:t>
      </w:r>
      <w:r w:rsidR="00C46C4D" w:rsidRPr="00CA3717">
        <w:rPr>
          <w:rFonts w:asciiTheme="minorHAnsi" w:hAnsiTheme="minorHAnsi"/>
          <w:sz w:val="20"/>
          <w:szCs w:val="20"/>
        </w:rPr>
        <w:t xml:space="preserve"> </w:t>
      </w:r>
      <w:r w:rsidRPr="00CA3717">
        <w:rPr>
          <w:rFonts w:asciiTheme="minorHAnsi" w:hAnsiTheme="minorHAnsi"/>
          <w:sz w:val="20"/>
          <w:szCs w:val="20"/>
        </w:rPr>
        <w:t>odporúča</w:t>
      </w:r>
      <w:r w:rsidR="004B288A" w:rsidRPr="00CA3717">
        <w:rPr>
          <w:rFonts w:asciiTheme="minorHAnsi" w:hAnsiTheme="minorHAnsi"/>
          <w:sz w:val="20"/>
          <w:szCs w:val="20"/>
        </w:rPr>
        <w:t>,</w:t>
      </w:r>
      <w:r w:rsidRPr="00CA3717">
        <w:rPr>
          <w:rFonts w:asciiTheme="minorHAnsi" w:hAnsiTheme="minorHAnsi"/>
          <w:sz w:val="20"/>
          <w:szCs w:val="20"/>
        </w:rPr>
        <w:t xml:space="preserve"> aby sa s jej textom oboznámili aj (budúci) žiadatelia o NFP, a to najmä v prípade, že budú realizovať VO ešte </w:t>
      </w:r>
      <w:r w:rsidR="007D6746" w:rsidRPr="00CA3717">
        <w:rPr>
          <w:rFonts w:asciiTheme="minorHAnsi" w:hAnsiTheme="minorHAnsi"/>
          <w:sz w:val="20"/>
          <w:szCs w:val="20"/>
        </w:rPr>
        <w:t xml:space="preserve">pred </w:t>
      </w:r>
      <w:r w:rsidRPr="00CA3717">
        <w:rPr>
          <w:rFonts w:asciiTheme="minorHAnsi" w:hAnsiTheme="minorHAnsi"/>
          <w:sz w:val="20"/>
          <w:szCs w:val="20"/>
        </w:rPr>
        <w:t>uzavret</w:t>
      </w:r>
      <w:r w:rsidR="007D6746" w:rsidRPr="00CA3717">
        <w:rPr>
          <w:rFonts w:asciiTheme="minorHAnsi" w:hAnsiTheme="minorHAnsi"/>
          <w:sz w:val="20"/>
          <w:szCs w:val="20"/>
        </w:rPr>
        <w:t>ím</w:t>
      </w:r>
      <w:r w:rsidRPr="00CA3717">
        <w:rPr>
          <w:rFonts w:asciiTheme="minorHAnsi" w:hAnsiTheme="minorHAnsi"/>
          <w:sz w:val="20"/>
          <w:szCs w:val="20"/>
        </w:rPr>
        <w:t xml:space="preserve"> Zmluvy o poskytnutí NFP. </w:t>
      </w:r>
    </w:p>
    <w:p w:rsidR="009C5487" w:rsidRPr="00A72D99" w:rsidRDefault="00796E84" w:rsidP="009C3984">
      <w:pPr>
        <w:pStyle w:val="Odsekzoznamu"/>
        <w:numPr>
          <w:ilvl w:val="0"/>
          <w:numId w:val="103"/>
        </w:numPr>
        <w:spacing w:after="120"/>
        <w:ind w:left="709" w:hanging="425"/>
        <w:contextualSpacing w:val="0"/>
        <w:rPr>
          <w:rFonts w:asciiTheme="minorHAnsi" w:hAnsiTheme="minorHAnsi"/>
          <w:sz w:val="20"/>
          <w:szCs w:val="20"/>
        </w:rPr>
      </w:pPr>
      <w:r w:rsidRPr="00B52DF9">
        <w:rPr>
          <w:rFonts w:asciiTheme="minorHAnsi" w:hAnsiTheme="minorHAnsi"/>
          <w:sz w:val="20"/>
          <w:szCs w:val="20"/>
        </w:rPr>
        <w:lastRenderedPageBreak/>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2290232E" wp14:editId="0EA25901">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5C6C" w:rsidRDefault="00465C6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465C6C" w:rsidRPr="00693543" w:rsidRDefault="00465C6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465C6C" w:rsidRDefault="00465C6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465C6C" w:rsidRPr="00693543" w:rsidRDefault="00465C6C"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52DF9" w:rsidRDefault="00B52DF9" w:rsidP="00B52DF9">
      <w:pPr>
        <w:pStyle w:val="Odsekzoznamu"/>
        <w:ind w:left="709"/>
        <w:jc w:val="both"/>
        <w:rPr>
          <w:rFonts w:asciiTheme="minorHAnsi" w:hAnsiTheme="minorHAnsi"/>
          <w:color w:val="1F497D" w:themeColor="text2"/>
        </w:rPr>
      </w:pPr>
    </w:p>
    <w:p w:rsidR="008A7685" w:rsidRPr="009C3984" w:rsidRDefault="008A7685" w:rsidP="009C3984">
      <w:pPr>
        <w:spacing w:after="120"/>
        <w:rPr>
          <w:rFonts w:asciiTheme="minorHAnsi" w:hAnsiTheme="minorHAnsi"/>
          <w:sz w:val="20"/>
          <w:szCs w:val="20"/>
        </w:rPr>
      </w:pPr>
    </w:p>
    <w:p w:rsidR="007B49EE" w:rsidRPr="007B49EE" w:rsidRDefault="007B49EE" w:rsidP="009C3984">
      <w:pPr>
        <w:pStyle w:val="Nadpis4"/>
        <w:spacing w:after="120"/>
        <w:ind w:firstLine="1134"/>
      </w:pPr>
      <w:r w:rsidRPr="007B49EE">
        <w:t>Legislatívny rámec</w:t>
      </w:r>
    </w:p>
    <w:p w:rsidR="00796E84" w:rsidRPr="00B52DF9" w:rsidRDefault="00A14A7A" w:rsidP="009C3984">
      <w:pPr>
        <w:pStyle w:val="Odsekzoznamu"/>
        <w:numPr>
          <w:ilvl w:val="0"/>
          <w:numId w:val="105"/>
        </w:numPr>
        <w:ind w:left="709" w:hanging="425"/>
        <w:contextualSpacing w:val="0"/>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9C3984">
      <w:pPr>
        <w:pStyle w:val="Odsekzoznamu"/>
        <w:numPr>
          <w:ilvl w:val="0"/>
          <w:numId w:val="105"/>
        </w:numPr>
        <w:ind w:left="709" w:hanging="425"/>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Zmluva o Európskej únii a Zmluva o fungovaní Európskej únie (ďalej len ,,zmluva o fungovaní               EÚ“);</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9C3984">
      <w:pPr>
        <w:pStyle w:val="Odsekzoznamu"/>
        <w:numPr>
          <w:ilvl w:val="0"/>
          <w:numId w:val="229"/>
        </w:numPr>
        <w:spacing w:after="0"/>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22" w:name="_Ref418064826"/>
      <w:bookmarkStart w:id="23" w:name="_Ref418074646"/>
      <w:r w:rsidRPr="00F575F5">
        <w:rPr>
          <w:rFonts w:asciiTheme="minorHAnsi" w:hAnsiTheme="minorHAnsi"/>
          <w:color w:val="1F497D" w:themeColor="text2"/>
        </w:rPr>
        <w:br w:type="page"/>
      </w:r>
    </w:p>
    <w:p w:rsidR="00863BFF" w:rsidRPr="009C3984" w:rsidRDefault="008252FD" w:rsidP="009C3984">
      <w:pPr>
        <w:pStyle w:val="Nadpis1"/>
        <w:spacing w:after="120"/>
        <w:ind w:left="444" w:firstLine="708"/>
      </w:pPr>
      <w:bookmarkStart w:id="24" w:name="_Toc26798943"/>
      <w:r>
        <w:lastRenderedPageBreak/>
        <w:t>1</w:t>
      </w:r>
      <w:r w:rsidRPr="008252FD">
        <w:t xml:space="preserve">. </w:t>
      </w:r>
      <w:r w:rsidR="00832BDE" w:rsidRPr="008252FD">
        <w:t>Realizácia verejného obstarávania a</w:t>
      </w:r>
      <w:r w:rsidR="00E02B61">
        <w:t xml:space="preserve"> </w:t>
      </w:r>
      <w:r w:rsidR="00832BDE" w:rsidRPr="008252FD">
        <w:t>obstarávania</w:t>
      </w:r>
      <w:bookmarkEnd w:id="22"/>
      <w:bookmarkEnd w:id="23"/>
      <w:bookmarkEnd w:id="24"/>
    </w:p>
    <w:p w:rsidR="00863926" w:rsidRPr="00B52DF9" w:rsidRDefault="00C75A78" w:rsidP="009C3984">
      <w:pPr>
        <w:pStyle w:val="Zkladntext"/>
        <w:numPr>
          <w:ilvl w:val="0"/>
          <w:numId w:val="22"/>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Prijímateľ </w:t>
      </w:r>
      <w:r w:rsidR="002418DE" w:rsidRPr="00A72D99">
        <w:rPr>
          <w:rFonts w:asciiTheme="minorHAnsi" w:hAnsiTheme="minorHAnsi"/>
          <w:sz w:val="20"/>
          <w:lang w:val="sk-SK"/>
        </w:rPr>
        <w:t xml:space="preserve">ako subjekt verejného obstarávania  podľa </w:t>
      </w:r>
      <w:r w:rsidR="000E343D">
        <w:rPr>
          <w:rFonts w:asciiTheme="minorHAnsi" w:hAnsiTheme="minorHAnsi"/>
          <w:sz w:val="20"/>
          <w:lang w:val="sk-SK"/>
        </w:rPr>
        <w:t xml:space="preserve">§7 až 9 </w:t>
      </w:r>
      <w:r w:rsidR="00614EF0" w:rsidRPr="00860F8E">
        <w:rPr>
          <w:rFonts w:asciiTheme="minorHAnsi" w:hAnsiTheme="minorHAnsi"/>
          <w:sz w:val="20"/>
          <w:lang w:val="sk-SK"/>
        </w:rPr>
        <w:t>Z</w:t>
      </w:r>
      <w:r w:rsidR="002418DE" w:rsidRPr="00860F8E">
        <w:rPr>
          <w:rFonts w:asciiTheme="minorHAnsi" w:hAnsiTheme="minorHAnsi"/>
          <w:sz w:val="20"/>
          <w:lang w:val="sk-SK"/>
        </w:rPr>
        <w:t>VO</w:t>
      </w:r>
      <w:r w:rsidR="002418DE" w:rsidRPr="009C3984">
        <w:rPr>
          <w:sz w:val="20"/>
          <w:lang w:val="sk-SK"/>
        </w:rPr>
        <w:t xml:space="preserve"> </w:t>
      </w:r>
      <w:r w:rsidR="005C2647" w:rsidRPr="009C3984">
        <w:rPr>
          <w:rFonts w:asciiTheme="minorHAnsi" w:hAnsiTheme="minorHAnsi"/>
          <w:sz w:val="20"/>
          <w:lang w:val="sk-SK"/>
        </w:rPr>
        <w:t>je</w:t>
      </w:r>
      <w:r w:rsidR="00E02B61" w:rsidRPr="009C3984">
        <w:rPr>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0E343D">
        <w:rPr>
          <w:rFonts w:asciiTheme="minorHAnsi" w:hAnsiTheme="minorHAnsi"/>
          <w:sz w:val="20"/>
          <w:lang w:val="sk-SK"/>
        </w:rPr>
        <w:t>,</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23"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9C3984" w:rsidRDefault="00550524" w:rsidP="009C3984">
      <w:pPr>
        <w:pStyle w:val="Zkladntext"/>
        <w:numPr>
          <w:ilvl w:val="0"/>
          <w:numId w:val="22"/>
        </w:numPr>
        <w:spacing w:before="120" w:after="120" w:line="276" w:lineRule="auto"/>
        <w:ind w:left="709" w:hanging="425"/>
        <w:rPr>
          <w:rFonts w:asciiTheme="minorHAnsi" w:hAnsiTheme="minorHAnsi"/>
          <w:b/>
          <w:sz w:val="20"/>
          <w:lang w:val="sk-SK"/>
        </w:rPr>
      </w:pPr>
      <w:r w:rsidRPr="009C3984">
        <w:rPr>
          <w:rFonts w:asciiTheme="minorHAnsi" w:hAnsiTheme="minorHAnsi"/>
          <w:b/>
          <w:sz w:val="20"/>
          <w:lang w:val="sk-SK"/>
        </w:rPr>
        <w:t>V</w:t>
      </w:r>
      <w:r w:rsidR="007512ED" w:rsidRPr="009C3984">
        <w:rPr>
          <w:rFonts w:asciiTheme="minorHAnsi" w:hAnsiTheme="minorHAnsi"/>
          <w:b/>
          <w:sz w:val="20"/>
          <w:lang w:val="sk-SK"/>
        </w:rPr>
        <w:t> </w:t>
      </w:r>
      <w:r w:rsidR="0083343A" w:rsidRPr="009C3984">
        <w:rPr>
          <w:rFonts w:asciiTheme="minorHAnsi" w:hAnsiTheme="minorHAnsi"/>
          <w:b/>
          <w:sz w:val="20"/>
          <w:lang w:val="sk-SK"/>
        </w:rPr>
        <w:t>prípadoch</w:t>
      </w:r>
      <w:r w:rsidR="007512ED" w:rsidRPr="009C3984">
        <w:rPr>
          <w:rFonts w:asciiTheme="minorHAnsi" w:hAnsiTheme="minorHAnsi"/>
          <w:b/>
          <w:sz w:val="20"/>
          <w:lang w:val="sk-SK"/>
        </w:rPr>
        <w:t>,</w:t>
      </w:r>
      <w:r w:rsidR="0083343A" w:rsidRPr="009C3984">
        <w:rPr>
          <w:rFonts w:asciiTheme="minorHAnsi" w:hAnsiTheme="minorHAnsi"/>
          <w:b/>
          <w:sz w:val="20"/>
          <w:lang w:val="sk-SK"/>
        </w:rPr>
        <w:t xml:space="preserve"> </w:t>
      </w:r>
      <w:r w:rsidR="00B40069" w:rsidRPr="009C3984">
        <w:rPr>
          <w:rFonts w:asciiTheme="minorHAnsi" w:hAnsiTheme="minorHAnsi"/>
          <w:b/>
          <w:sz w:val="20"/>
          <w:lang w:val="sk-SK"/>
        </w:rPr>
        <w:t xml:space="preserve">keď </w:t>
      </w:r>
      <w:r w:rsidR="0083343A" w:rsidRPr="009C3984">
        <w:rPr>
          <w:rFonts w:asciiTheme="minorHAnsi" w:hAnsiTheme="minorHAnsi"/>
          <w:b/>
          <w:sz w:val="20"/>
          <w:lang w:val="sk-SK"/>
        </w:rPr>
        <w:t>obstarávanie tovarov, prác alebo služieb nepodlieha povinným postupom podľa ZVO</w:t>
      </w:r>
      <w:r w:rsidR="007512ED" w:rsidRPr="009C3984">
        <w:rPr>
          <w:rFonts w:asciiTheme="minorHAnsi" w:hAnsiTheme="minorHAnsi"/>
          <w:b/>
          <w:sz w:val="20"/>
          <w:lang w:val="sk-SK"/>
        </w:rPr>
        <w:t>,</w:t>
      </w:r>
      <w:r w:rsidR="0083343A" w:rsidRPr="009C3984">
        <w:rPr>
          <w:rFonts w:asciiTheme="minorHAnsi" w:hAnsiTheme="minorHAnsi"/>
          <w:b/>
          <w:sz w:val="20"/>
          <w:lang w:val="sk-SK"/>
        </w:rPr>
        <w:t xml:space="preserve"> je prijímateľ povinný postupovať </w:t>
      </w:r>
      <w:r w:rsidR="00C75A78" w:rsidRPr="009C3984">
        <w:rPr>
          <w:rFonts w:asciiTheme="minorHAnsi" w:hAnsiTheme="minorHAnsi"/>
          <w:b/>
          <w:sz w:val="20"/>
          <w:lang w:val="sk-SK"/>
        </w:rPr>
        <w:t>v súlade s</w:t>
      </w:r>
      <w:r w:rsidR="0083343A" w:rsidRPr="009C3984">
        <w:rPr>
          <w:rFonts w:asciiTheme="minorHAnsi" w:hAnsiTheme="minorHAnsi"/>
          <w:b/>
          <w:sz w:val="20"/>
          <w:lang w:val="sk-SK"/>
        </w:rPr>
        <w:t xml:space="preserve"> príslušnými </w:t>
      </w:r>
      <w:r w:rsidR="005C2647">
        <w:rPr>
          <w:rFonts w:asciiTheme="minorHAnsi" w:hAnsiTheme="minorHAnsi"/>
          <w:b/>
          <w:sz w:val="20"/>
          <w:lang w:val="sk-SK"/>
        </w:rPr>
        <w:t xml:space="preserve">pravidlami </w:t>
      </w:r>
      <w:r w:rsidR="0083343A" w:rsidRPr="009C3984">
        <w:rPr>
          <w:rFonts w:asciiTheme="minorHAnsi" w:hAnsiTheme="minorHAnsi"/>
          <w:b/>
          <w:sz w:val="20"/>
          <w:lang w:val="sk-SK"/>
        </w:rPr>
        <w:t>uvedenými v tejto príručke a v iných záväzných dokumentoch</w:t>
      </w:r>
      <w:r w:rsidR="00063991" w:rsidRPr="009C3984">
        <w:rPr>
          <w:rFonts w:asciiTheme="minorHAnsi" w:hAnsiTheme="minorHAnsi"/>
          <w:b/>
          <w:sz w:val="20"/>
          <w:lang w:val="sk-SK"/>
        </w:rPr>
        <w:t xml:space="preserve"> </w:t>
      </w:r>
      <w:r w:rsidR="00063991" w:rsidRPr="00063991">
        <w:rPr>
          <w:rFonts w:asciiTheme="minorHAnsi" w:hAnsiTheme="minorHAnsi"/>
          <w:sz w:val="20"/>
          <w:lang w:val="sk-SK"/>
        </w:rPr>
        <w:t>(</w:t>
      </w:r>
      <w:r w:rsidR="00063991" w:rsidRPr="009C3984">
        <w:rPr>
          <w:rFonts w:asciiTheme="minorHAnsi" w:hAnsiTheme="minorHAnsi"/>
          <w:sz w:val="20"/>
          <w:lang w:val="sk-SK"/>
        </w:rPr>
        <w:t xml:space="preserve">ako napr. </w:t>
      </w:r>
      <w:r w:rsidR="00063991" w:rsidRPr="00063991">
        <w:rPr>
          <w:rFonts w:asciiTheme="minorHAnsi" w:hAnsiTheme="minorHAnsi"/>
          <w:sz w:val="20"/>
          <w:lang w:val="sk-SK"/>
        </w:rPr>
        <w:t>metodické pokyny centrálneho koordinačného orgánu – ďalej len „MP CKO“</w:t>
      </w:r>
      <w:r w:rsidR="00063991" w:rsidRPr="009C3984">
        <w:rPr>
          <w:rFonts w:asciiTheme="minorHAnsi" w:hAnsiTheme="minorHAnsi"/>
          <w:sz w:val="20"/>
          <w:lang w:val="sk-SK"/>
        </w:rPr>
        <w:t>)</w:t>
      </w:r>
      <w:r w:rsidR="007512ED" w:rsidRPr="00063991">
        <w:rPr>
          <w:rFonts w:asciiTheme="minorHAnsi" w:hAnsiTheme="minorHAnsi"/>
          <w:sz w:val="20"/>
          <w:lang w:val="sk-SK"/>
        </w:rPr>
        <w:t>,</w:t>
      </w:r>
      <w:r w:rsidR="0083343A" w:rsidRPr="009C3984">
        <w:rPr>
          <w:rFonts w:asciiTheme="minorHAnsi" w:hAnsiTheme="minorHAnsi"/>
          <w:b/>
          <w:sz w:val="20"/>
          <w:lang w:val="sk-SK"/>
        </w:rPr>
        <w:t xml:space="preserve"> na ktoré táto príručka odkazuje. </w:t>
      </w:r>
    </w:p>
    <w:p w:rsidR="0083343A" w:rsidRPr="00B52DF9" w:rsidRDefault="0083343A" w:rsidP="009C3984">
      <w:pPr>
        <w:pStyle w:val="Zkladntext"/>
        <w:numPr>
          <w:ilvl w:val="0"/>
          <w:numId w:val="22"/>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9C3984">
      <w:pPr>
        <w:pStyle w:val="Zkladntext"/>
        <w:numPr>
          <w:ilvl w:val="0"/>
          <w:numId w:val="22"/>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xml:space="preserve">. Všetky platby žiadané </w:t>
      </w:r>
      <w:r w:rsidR="00E02B61">
        <w:rPr>
          <w:rFonts w:asciiTheme="minorHAnsi" w:hAnsiTheme="minorHAnsi"/>
          <w:sz w:val="20"/>
          <w:lang w:val="sk-SK"/>
        </w:rPr>
        <w:t xml:space="preserve"> </w:t>
      </w:r>
      <w:r w:rsidR="00E02B61">
        <w:rPr>
          <w:rFonts w:asciiTheme="minorHAnsi" w:hAnsiTheme="minorHAnsi"/>
          <w:sz w:val="20"/>
          <w:lang w:val="sk-SK"/>
        </w:rPr>
        <w:br/>
      </w:r>
      <w:r w:rsidRPr="00B52DF9">
        <w:rPr>
          <w:rFonts w:asciiTheme="minorHAnsi" w:hAnsiTheme="minorHAnsi"/>
          <w:sz w:val="20"/>
          <w:lang w:val="sk-SK"/>
        </w:rPr>
        <w:t>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228C7CCE" wp14:editId="029CA356">
                <wp:simplePos x="0" y="0"/>
                <wp:positionH relativeFrom="column">
                  <wp:posOffset>252730</wp:posOffset>
                </wp:positionH>
                <wp:positionV relativeFrom="paragraph">
                  <wp:posOffset>32385</wp:posOffset>
                </wp:positionV>
                <wp:extent cx="5471160" cy="1638300"/>
                <wp:effectExtent l="0" t="0" r="15240" b="19050"/>
                <wp:wrapNone/>
                <wp:docPr id="29" name="Textové pole 29"/>
                <wp:cNvGraphicFramePr/>
                <a:graphic xmlns:a="http://schemas.openxmlformats.org/drawingml/2006/main">
                  <a:graphicData uri="http://schemas.microsoft.com/office/word/2010/wordprocessingShape">
                    <wps:wsp>
                      <wps:cNvSpPr txBox="1"/>
                      <wps:spPr>
                        <a:xfrm>
                          <a:off x="0" y="0"/>
                          <a:ext cx="5471160" cy="16383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5C6C" w:rsidRPr="009C3984" w:rsidRDefault="00465C6C" w:rsidP="00005E00">
                            <w:pPr>
                              <w:spacing w:after="0"/>
                              <w:jc w:val="both"/>
                              <w:rPr>
                                <w:rFonts w:ascii="Calibri" w:hAnsi="Calibri"/>
                                <w:sz w:val="20"/>
                                <w:szCs w:val="20"/>
                                <w14:textOutline w14:w="9525" w14:cap="rnd" w14:cmpd="sng" w14:algn="ctr">
                                  <w14:solidFill>
                                    <w14:schemeClr w14:val="accent1">
                                      <w14:lumMod w14:val="75000"/>
                                    </w14:schemeClr>
                                  </w14:solidFill>
                                  <w14:prstDash w14:val="solid"/>
                                  <w14:bevel/>
                                </w14:textOutline>
                              </w:rPr>
                            </w:pPr>
                            <w:r w:rsidRPr="009C3984">
                              <w:rPr>
                                <w:rFonts w:ascii="Calibri" w:hAnsi="Calibr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465C6C" w:rsidRPr="009C3984" w:rsidRDefault="00F67EFA"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4" w:history="1">
                              <w:r w:rsidR="00465C6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465C6C" w:rsidRPr="009C3984" w:rsidRDefault="00F67EFA"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5" w:history="1">
                              <w:r w:rsidR="00465C6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465C6C" w:rsidRPr="009C3984" w:rsidRDefault="00F67EFA"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26" w:history="1">
                              <w:r w:rsidR="00465C6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https://www.uvo.gov.sk/legislativametodika-dohlad/najcastejsie-porusenia--3b4.html</w:t>
                              </w:r>
                            </w:hyperlink>
                            <w:r w:rsidR="00465C6C"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rsidR="00465C6C" w:rsidRPr="009C3984" w:rsidRDefault="00F67EFA"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27" w:history="1">
                              <w:r w:rsidR="00465C6C"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https://www.uvo.gov.sk/legislativametodika-dohlad/namietky-3c5.html</w:t>
                              </w:r>
                            </w:hyperlink>
                            <w:r w:rsidR="00465C6C"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rsidR="00465C6C" w:rsidRPr="00693543" w:rsidRDefault="00465C6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55pt;width:430.8pt;height:12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" fillcolor="#fbd4b4 [1305]" strokeweight=".5pt">
                <v:textbox>
                  <w:txbxContent>
                    <w:p w:rsidR="00465C6C" w:rsidRPr="009C3984" w:rsidRDefault="00465C6C" w:rsidP="00005E00">
                      <w:pPr>
                        <w:spacing w:after="0"/>
                        <w:jc w:val="both"/>
                        <w:rPr>
                          <w:rFonts w:ascii="Calibri" w:hAnsi="Calibri"/>
                          <w:sz w:val="20"/>
                          <w:szCs w:val="20"/>
                          <w14:textOutline w14:w="9525" w14:cap="rnd" w14:cmpd="sng" w14:algn="ctr">
                            <w14:solidFill>
                              <w14:schemeClr w14:val="accent1">
                                <w14:lumMod w14:val="75000"/>
                              </w14:schemeClr>
                            </w14:solidFill>
                            <w14:prstDash w14:val="solid"/>
                            <w14:bevel/>
                          </w14:textOutline>
                        </w:rPr>
                      </w:pPr>
                      <w:r w:rsidRPr="009C3984">
                        <w:rPr>
                          <w:rFonts w:ascii="Calibri" w:hAnsi="Calibr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465C6C" w:rsidRPr="009C3984" w:rsidRDefault="00465C6C"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8"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465C6C" w:rsidRPr="009C3984" w:rsidRDefault="00465C6C"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9"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465C6C" w:rsidRPr="009C3984" w:rsidRDefault="00465C6C"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30"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https://www.uvo.gov.sk/legislativametodika-dohlad/najcastejsie-porusenia--3b4.html</w:t>
                        </w:r>
                      </w:hyperlink>
                      <w:r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rsidR="00465C6C" w:rsidRPr="009C3984" w:rsidRDefault="00465C6C"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31"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https://www.uvo.gov.sk/legislativametodika-dohlad/namietky-3c5.html</w:t>
                        </w:r>
                      </w:hyperlink>
                      <w:r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rsidR="00465C6C" w:rsidRPr="00693543" w:rsidRDefault="00465C6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25" w:name="_Ref417893591"/>
    </w:p>
    <w:p w:rsidR="007D585A" w:rsidRDefault="007D585A" w:rsidP="009C3984">
      <w:pPr>
        <w:pStyle w:val="Zkladntext"/>
        <w:rPr>
          <w:rFonts w:asciiTheme="minorHAnsi" w:eastAsiaTheme="majorEastAsia" w:hAnsiTheme="minorHAnsi" w:cstheme="majorBidi"/>
          <w:color w:val="1F497D" w:themeColor="text2"/>
          <w:sz w:val="20"/>
        </w:rPr>
      </w:pPr>
    </w:p>
    <w:bookmarkEnd w:id="25"/>
    <w:p w:rsidR="008816E5" w:rsidRPr="001F0954" w:rsidRDefault="0029254A" w:rsidP="009C3984">
      <w:pPr>
        <w:pStyle w:val="Zkladntext"/>
        <w:numPr>
          <w:ilvl w:val="0"/>
          <w:numId w:val="22"/>
        </w:numPr>
        <w:spacing w:before="120" w:after="120" w:line="276" w:lineRule="auto"/>
        <w:ind w:left="709" w:hanging="425"/>
        <w:rPr>
          <w:rFonts w:asciiTheme="minorHAnsi" w:hAnsiTheme="minorHAnsi"/>
          <w:sz w:val="20"/>
          <w:lang w:val="sk-SK"/>
        </w:rPr>
      </w:pPr>
      <w:r w:rsidRPr="009C3984">
        <w:rPr>
          <w:rFonts w:asciiTheme="minorHAnsi" w:hAnsiTheme="minorHAnsi"/>
          <w:sz w:val="20"/>
          <w:lang w:val="sk-SK"/>
        </w:rPr>
        <w:t>Pri výbere postupu</w:t>
      </w:r>
      <w:r w:rsidRPr="00863BFF">
        <w:rPr>
          <w:rFonts w:asciiTheme="minorHAnsi" w:hAnsiTheme="minorHAnsi"/>
          <w:sz w:val="20"/>
          <w:lang w:val="sk-SK"/>
        </w:rPr>
        <w:t xml:space="preserve"> </w:t>
      </w:r>
      <w:r w:rsidR="00FF47EB" w:rsidRPr="00863BFF">
        <w:rPr>
          <w:rFonts w:asciiTheme="minorHAnsi" w:hAnsiTheme="minorHAnsi"/>
          <w:sz w:val="20"/>
          <w:lang w:val="sk-SK"/>
        </w:rPr>
        <w:t xml:space="preserve">VO postupuje prijímateľ podľa príslušných ustanovení ZVO, </w:t>
      </w:r>
      <w:del w:id="26" w:author="Autor">
        <w:r w:rsidR="00FF47EB" w:rsidRPr="00863BFF" w:rsidDel="00465C6C">
          <w:rPr>
            <w:rFonts w:asciiTheme="minorHAnsi" w:hAnsiTheme="minorHAnsi"/>
            <w:sz w:val="20"/>
            <w:lang w:val="sk-SK"/>
          </w:rPr>
          <w:delText xml:space="preserve"> </w:delText>
        </w:r>
      </w:del>
      <w:r w:rsidR="00FF47EB" w:rsidRPr="00863BFF">
        <w:rPr>
          <w:rFonts w:asciiTheme="minorHAnsi" w:hAnsiTheme="minorHAnsi"/>
          <w:sz w:val="20"/>
          <w:lang w:val="sk-SK"/>
        </w:rPr>
        <w:t xml:space="preserve">pričom pre výber je </w:t>
      </w:r>
      <w:r w:rsidR="00207EA3" w:rsidRPr="00863BFF">
        <w:rPr>
          <w:rFonts w:asciiTheme="minorHAnsi" w:hAnsiTheme="minorHAnsi"/>
          <w:sz w:val="20"/>
          <w:lang w:val="sk-SK"/>
        </w:rPr>
        <w:t xml:space="preserve"> </w:t>
      </w:r>
      <w:r w:rsidR="00E6206D" w:rsidRPr="00863BFF">
        <w:rPr>
          <w:rFonts w:asciiTheme="minorHAnsi" w:hAnsiTheme="minorHAnsi"/>
          <w:sz w:val="20"/>
          <w:lang w:val="sk-SK"/>
        </w:rPr>
        <w:t xml:space="preserve"> rozhodujúca  </w:t>
      </w:r>
      <w:r w:rsidR="00207EA3" w:rsidRPr="00863BFF">
        <w:rPr>
          <w:rFonts w:asciiTheme="minorHAnsi" w:hAnsiTheme="minorHAnsi"/>
          <w:sz w:val="20"/>
          <w:lang w:val="sk-SK"/>
        </w:rPr>
        <w:t>najmä</w:t>
      </w:r>
      <w:r w:rsidR="00FF47EB" w:rsidRPr="00060E2F">
        <w:rPr>
          <w:rFonts w:asciiTheme="minorHAnsi" w:hAnsiTheme="minorHAnsi"/>
          <w:sz w:val="20"/>
          <w:lang w:val="sk-SK"/>
        </w:rPr>
        <w:t xml:space="preserve"> výška</w:t>
      </w:r>
      <w:r w:rsidRPr="00060E2F">
        <w:rPr>
          <w:rFonts w:asciiTheme="minorHAnsi" w:hAnsiTheme="minorHAnsi"/>
          <w:sz w:val="20"/>
          <w:lang w:val="sk-SK"/>
        </w:rPr>
        <w:t xml:space="preserve"> PHZ</w:t>
      </w:r>
      <w:r w:rsidR="002E7049" w:rsidRPr="00060E2F">
        <w:rPr>
          <w:rFonts w:asciiTheme="minorHAnsi" w:hAnsiTheme="minorHAnsi"/>
          <w:sz w:val="20"/>
          <w:lang w:val="sk-SK"/>
        </w:rPr>
        <w:t>;</w:t>
      </w:r>
      <w:r w:rsidRPr="00060E2F">
        <w:rPr>
          <w:rFonts w:asciiTheme="minorHAnsi" w:hAnsiTheme="minorHAnsi"/>
          <w:sz w:val="20"/>
          <w:lang w:val="sk-SK"/>
        </w:rPr>
        <w:t xml:space="preserve"> skutočnosť či </w:t>
      </w:r>
      <w:r w:rsidR="001F64F5" w:rsidRPr="00060E2F">
        <w:rPr>
          <w:rFonts w:asciiTheme="minorHAnsi" w:hAnsiTheme="minorHAnsi"/>
          <w:sz w:val="20"/>
          <w:lang w:val="sk-SK"/>
        </w:rPr>
        <w:t>je predmetom zákazky tovar, práca alebo služba</w:t>
      </w:r>
      <w:r w:rsidR="00047DB9" w:rsidRPr="00060E2F">
        <w:rPr>
          <w:rFonts w:asciiTheme="minorHAnsi" w:hAnsiTheme="minorHAnsi"/>
          <w:sz w:val="20"/>
          <w:lang w:val="sk-SK"/>
        </w:rPr>
        <w:t>,</w:t>
      </w:r>
      <w:r w:rsidR="001F64F5" w:rsidRPr="00060E2F">
        <w:rPr>
          <w:rFonts w:asciiTheme="minorHAnsi" w:hAnsiTheme="minorHAnsi"/>
          <w:sz w:val="20"/>
          <w:lang w:val="sk-SK"/>
        </w:rPr>
        <w:t xml:space="preserve"> ktorá je v zmysle </w:t>
      </w:r>
      <w:r w:rsidR="002418DE" w:rsidRPr="00060E2F">
        <w:rPr>
          <w:rFonts w:asciiTheme="minorHAnsi" w:hAnsiTheme="minorHAnsi"/>
          <w:sz w:val="20"/>
          <w:lang w:val="sk-SK"/>
        </w:rPr>
        <w:t>§ 2 ods. 5 písm. o) a ods. 6 a 7</w:t>
      </w:r>
      <w:r w:rsidR="002418DE" w:rsidRPr="009C3984">
        <w:rPr>
          <w:rFonts w:asciiTheme="minorHAnsi" w:hAnsiTheme="minorHAnsi"/>
          <w:sz w:val="20"/>
          <w:lang w:val="sk-SK"/>
        </w:rPr>
        <w:t xml:space="preserve"> </w:t>
      </w:r>
      <w:r w:rsidR="001F64F5" w:rsidRPr="00060E2F">
        <w:rPr>
          <w:rFonts w:asciiTheme="minorHAnsi" w:hAnsiTheme="minorHAnsi"/>
          <w:sz w:val="20"/>
          <w:lang w:val="sk-SK"/>
        </w:rPr>
        <w:t>ZVO definovaná ako bežne dostupná na trhu</w:t>
      </w:r>
      <w:r w:rsidR="002E7049" w:rsidRPr="00060E2F">
        <w:rPr>
          <w:rFonts w:asciiTheme="minorHAnsi" w:hAnsiTheme="minorHAnsi"/>
          <w:sz w:val="20"/>
          <w:lang w:val="sk-SK"/>
        </w:rPr>
        <w:t>;</w:t>
      </w:r>
      <w:r w:rsidR="00BB501F" w:rsidRPr="00060E2F">
        <w:rPr>
          <w:rFonts w:asciiTheme="minorHAnsi" w:hAnsiTheme="minorHAnsi"/>
          <w:sz w:val="20"/>
          <w:lang w:val="sk-SK"/>
        </w:rPr>
        <w:t xml:space="preserve"> </w:t>
      </w:r>
      <w:r w:rsidR="00FF47EB" w:rsidRPr="00060E2F">
        <w:rPr>
          <w:rFonts w:asciiTheme="minorHAnsi" w:hAnsiTheme="minorHAnsi"/>
          <w:sz w:val="20"/>
          <w:lang w:val="sk-SK"/>
        </w:rPr>
        <w:t>špecifiká predmetu VO</w:t>
      </w:r>
      <w:r w:rsidR="002E7049" w:rsidRPr="009219F6">
        <w:rPr>
          <w:rFonts w:asciiTheme="minorHAnsi" w:hAnsiTheme="minorHAnsi"/>
          <w:sz w:val="20"/>
          <w:lang w:val="sk-SK"/>
        </w:rPr>
        <w:t>;</w:t>
      </w:r>
      <w:r w:rsidR="00BB501F" w:rsidRPr="009219F6">
        <w:rPr>
          <w:rFonts w:asciiTheme="minorHAnsi" w:hAnsiTheme="minorHAnsi"/>
          <w:sz w:val="20"/>
          <w:lang w:val="sk-SK"/>
        </w:rPr>
        <w:t xml:space="preserve"> alebo okolnosti zadávania zákazky</w:t>
      </w:r>
      <w:r w:rsidR="00FF47EB" w:rsidRPr="009219F6">
        <w:rPr>
          <w:rFonts w:asciiTheme="minorHAnsi" w:hAnsiTheme="minorHAnsi"/>
          <w:sz w:val="20"/>
          <w:lang w:val="sk-SK"/>
        </w:rPr>
        <w:t>.</w:t>
      </w:r>
      <w:r w:rsidR="008816E5" w:rsidRPr="00437A0F">
        <w:rPr>
          <w:rFonts w:asciiTheme="minorHAnsi" w:hAnsiTheme="minorHAnsi"/>
          <w:sz w:val="20"/>
          <w:lang w:val="sk-SK"/>
        </w:rPr>
        <w:t xml:space="preserve"> Ne</w:t>
      </w:r>
      <w:r w:rsidR="008816E5" w:rsidRPr="001F0954">
        <w:rPr>
          <w:rFonts w:asciiTheme="minorHAnsi" w:hAnsiTheme="minorHAnsi"/>
          <w:sz w:val="20"/>
          <w:lang w:val="sk-SK"/>
        </w:rPr>
        <w:t>správny výber postupu VO, t.</w:t>
      </w:r>
      <w:r w:rsidR="000E343D" w:rsidRPr="001F0954">
        <w:rPr>
          <w:rFonts w:asciiTheme="minorHAnsi" w:hAnsiTheme="minorHAnsi"/>
          <w:sz w:val="20"/>
          <w:lang w:val="sk-SK"/>
        </w:rPr>
        <w:t xml:space="preserve"> </w:t>
      </w:r>
      <w:r w:rsidR="008816E5" w:rsidRPr="001F0954">
        <w:rPr>
          <w:rFonts w:asciiTheme="minorHAnsi" w:hAnsiTheme="minorHAnsi"/>
          <w:sz w:val="20"/>
          <w:lang w:val="sk-SK"/>
        </w:rPr>
        <w:t>j. realizácia VO postupom, ktorý nie je pre konkrétny prípad v súlade so ZVO</w:t>
      </w:r>
      <w:r w:rsidR="00CA5E5A" w:rsidRPr="001F0954">
        <w:rPr>
          <w:rFonts w:asciiTheme="minorHAnsi" w:hAnsiTheme="minorHAnsi"/>
          <w:sz w:val="20"/>
          <w:lang w:val="sk-SK"/>
        </w:rPr>
        <w:t>,</w:t>
      </w:r>
      <w:r w:rsidR="008816E5" w:rsidRPr="001F0954">
        <w:rPr>
          <w:rFonts w:asciiTheme="minorHAnsi" w:hAnsiTheme="minorHAnsi"/>
          <w:sz w:val="20"/>
          <w:lang w:val="sk-SK"/>
        </w:rPr>
        <w:t xml:space="preserve"> môže viesť ku kráteniu oprávnených výdavkov.</w:t>
      </w:r>
    </w:p>
    <w:p w:rsidR="00BB501F" w:rsidRPr="009C3984" w:rsidRDefault="00BB501F" w:rsidP="009C3984">
      <w:pPr>
        <w:pStyle w:val="Zkladntext"/>
        <w:numPr>
          <w:ilvl w:val="0"/>
          <w:numId w:val="22"/>
        </w:numPr>
        <w:spacing w:before="120" w:after="120" w:line="276" w:lineRule="auto"/>
        <w:ind w:left="709" w:hanging="425"/>
        <w:rPr>
          <w:rFonts w:asciiTheme="minorHAnsi" w:hAnsiTheme="minorHAnsi"/>
          <w:sz w:val="20"/>
          <w:lang w:val="sk-SK"/>
        </w:rPr>
      </w:pPr>
      <w:r w:rsidRPr="009C3984">
        <w:rPr>
          <w:rFonts w:asciiTheme="minorHAnsi" w:hAnsiTheme="minorHAnsi"/>
          <w:sz w:val="20"/>
          <w:lang w:val="sk-SK"/>
        </w:rPr>
        <w:t xml:space="preserve">Záväzné </w:t>
      </w:r>
      <w:r w:rsidR="00C80CDA" w:rsidRPr="009C3984">
        <w:rPr>
          <w:rFonts w:asciiTheme="minorHAnsi" w:hAnsiTheme="minorHAnsi"/>
          <w:sz w:val="20"/>
          <w:lang w:val="sk-SK"/>
        </w:rPr>
        <w:t xml:space="preserve">finančné </w:t>
      </w:r>
      <w:r w:rsidRPr="009C3984">
        <w:rPr>
          <w:rFonts w:asciiTheme="minorHAnsi" w:hAnsiTheme="minorHAnsi"/>
          <w:sz w:val="20"/>
          <w:lang w:val="sk-SK"/>
        </w:rPr>
        <w:t xml:space="preserve">limity uvádzané v § </w:t>
      </w:r>
      <w:r w:rsidR="002418DE" w:rsidRPr="009C3984">
        <w:rPr>
          <w:rFonts w:asciiTheme="minorHAnsi" w:hAnsiTheme="minorHAnsi"/>
          <w:sz w:val="20"/>
          <w:lang w:val="sk-SK"/>
        </w:rPr>
        <w:t xml:space="preserve">5 </w:t>
      </w:r>
      <w:r w:rsidR="003B3065" w:rsidRPr="009C3984">
        <w:rPr>
          <w:rFonts w:asciiTheme="minorHAnsi" w:hAnsiTheme="minorHAnsi"/>
          <w:sz w:val="20"/>
          <w:lang w:val="sk-SK"/>
        </w:rPr>
        <w:t xml:space="preserve">ZVO </w:t>
      </w:r>
      <w:r w:rsidRPr="009C3984">
        <w:rPr>
          <w:rFonts w:asciiTheme="minorHAnsi" w:hAnsiTheme="minorHAnsi"/>
          <w:sz w:val="20"/>
          <w:lang w:val="sk-SK"/>
        </w:rPr>
        <w:t xml:space="preserve">rozdeľujú </w:t>
      </w:r>
      <w:r w:rsidR="003B3065" w:rsidRPr="009C3984">
        <w:rPr>
          <w:rFonts w:asciiTheme="minorHAnsi" w:hAnsiTheme="minorHAnsi"/>
          <w:sz w:val="20"/>
          <w:lang w:val="sk-SK"/>
        </w:rPr>
        <w:t xml:space="preserve">zákazky </w:t>
      </w:r>
      <w:r w:rsidRPr="009C3984">
        <w:rPr>
          <w:rFonts w:asciiTheme="minorHAnsi" w:hAnsiTheme="minorHAnsi"/>
          <w:sz w:val="20"/>
          <w:lang w:val="sk-SK"/>
        </w:rPr>
        <w:t>na nadlimitné</w:t>
      </w:r>
      <w:r w:rsidR="000E343D" w:rsidRPr="009C3984">
        <w:rPr>
          <w:rFonts w:asciiTheme="minorHAnsi" w:hAnsiTheme="minorHAnsi"/>
          <w:sz w:val="20"/>
          <w:lang w:val="sk-SK"/>
        </w:rPr>
        <w:t>,</w:t>
      </w:r>
      <w:r w:rsidRPr="009C3984">
        <w:rPr>
          <w:rFonts w:asciiTheme="minorHAnsi" w:hAnsiTheme="minorHAnsi"/>
          <w:sz w:val="20"/>
          <w:lang w:val="sk-SK"/>
        </w:rPr>
        <w:t> podlimitné</w:t>
      </w:r>
      <w:r w:rsidR="002418DE" w:rsidRPr="009C3984">
        <w:rPr>
          <w:rFonts w:asciiTheme="minorHAnsi" w:hAnsiTheme="minorHAnsi"/>
          <w:sz w:val="20"/>
          <w:lang w:val="sk-SK"/>
        </w:rPr>
        <w:t xml:space="preserve"> a s</w:t>
      </w:r>
      <w:r w:rsidR="00863BFF" w:rsidRPr="009C3984">
        <w:rPr>
          <w:rFonts w:asciiTheme="minorHAnsi" w:hAnsiTheme="minorHAnsi"/>
          <w:sz w:val="20"/>
          <w:lang w:val="sk-SK"/>
        </w:rPr>
        <w:t> </w:t>
      </w:r>
      <w:r w:rsidR="002418DE" w:rsidRPr="009C3984">
        <w:rPr>
          <w:rFonts w:asciiTheme="minorHAnsi" w:hAnsiTheme="minorHAnsi"/>
          <w:sz w:val="20"/>
          <w:lang w:val="sk-SK"/>
        </w:rPr>
        <w:t>nízkou</w:t>
      </w:r>
      <w:r w:rsidR="00863BFF" w:rsidRPr="009C3984">
        <w:rPr>
          <w:rFonts w:asciiTheme="minorHAnsi" w:hAnsiTheme="minorHAnsi"/>
          <w:sz w:val="20"/>
          <w:lang w:val="sk-SK"/>
        </w:rPr>
        <w:t xml:space="preserve">  </w:t>
      </w:r>
      <w:r w:rsidR="002418DE" w:rsidRPr="009C3984">
        <w:rPr>
          <w:rFonts w:asciiTheme="minorHAnsi" w:hAnsiTheme="minorHAnsi"/>
          <w:sz w:val="20"/>
          <w:lang w:val="sk-SK"/>
        </w:rPr>
        <w:t>hodnotou</w:t>
      </w:r>
      <w:r w:rsidRPr="009C3984">
        <w:rPr>
          <w:rFonts w:asciiTheme="minorHAnsi" w:hAnsiTheme="minorHAnsi"/>
          <w:sz w:val="20"/>
          <w:lang w:val="sk-SK"/>
        </w:rPr>
        <w:t xml:space="preserve">. </w:t>
      </w:r>
    </w:p>
    <w:p w:rsidR="00BB58F7" w:rsidRPr="00060E2F" w:rsidRDefault="00FF47EB" w:rsidP="009C3984">
      <w:pPr>
        <w:pStyle w:val="Zkladntext"/>
        <w:numPr>
          <w:ilvl w:val="0"/>
          <w:numId w:val="22"/>
        </w:numPr>
        <w:spacing w:before="120" w:after="120" w:line="276" w:lineRule="auto"/>
        <w:ind w:left="709" w:hanging="425"/>
        <w:rPr>
          <w:rFonts w:asciiTheme="minorHAnsi" w:hAnsiTheme="minorHAnsi"/>
          <w:sz w:val="20"/>
          <w:lang w:val="sk-SK"/>
        </w:rPr>
      </w:pPr>
      <w:r w:rsidRPr="00863BFF">
        <w:rPr>
          <w:rFonts w:asciiTheme="minorHAnsi" w:hAnsiTheme="minorHAnsi"/>
          <w:sz w:val="20"/>
          <w:lang w:val="sk-SK"/>
        </w:rPr>
        <w:t xml:space="preserve">Prijímateľ </w:t>
      </w:r>
      <w:r w:rsidR="00FB44BB" w:rsidRPr="00863BFF">
        <w:rPr>
          <w:rFonts w:asciiTheme="minorHAnsi" w:hAnsiTheme="minorHAnsi"/>
          <w:sz w:val="20"/>
          <w:lang w:val="sk-SK"/>
        </w:rPr>
        <w:t>nesmie</w:t>
      </w:r>
      <w:r w:rsidR="001747C3" w:rsidRPr="00863BFF">
        <w:rPr>
          <w:rFonts w:asciiTheme="minorHAnsi" w:hAnsiTheme="minorHAnsi"/>
          <w:sz w:val="20"/>
          <w:lang w:val="sk-SK"/>
        </w:rPr>
        <w:t xml:space="preserve"> </w:t>
      </w:r>
      <w:r w:rsidR="001747C3" w:rsidRPr="00060E2F">
        <w:rPr>
          <w:rFonts w:asciiTheme="minorHAnsi" w:hAnsiTheme="minorHAnsi"/>
          <w:sz w:val="20"/>
          <w:lang w:val="sk-SK"/>
        </w:rPr>
        <w:t xml:space="preserve">prípravu a zadávanie zákaziek realizovať so zámerom nedovoleného uplatnenia výnimky zo ZVO alebo narušenia hospodárskej súťaže bezdôvodným zvýhodnením alebo znevýhodnením určitých hospodárskych subjektov. Rovnako výhodné podmienky musí uplatniť voči hospodárskym subjektom z členských štátov EÚ a z tretích štátov.   </w:t>
      </w:r>
    </w:p>
    <w:p w:rsidR="00832BDE" w:rsidRDefault="008252FD" w:rsidP="009C3984">
      <w:pPr>
        <w:pStyle w:val="Nadpis1"/>
        <w:spacing w:after="120"/>
        <w:ind w:left="444" w:firstLine="708"/>
      </w:pPr>
      <w:bookmarkStart w:id="27" w:name="_Ref417893201"/>
      <w:bookmarkStart w:id="28" w:name="_Toc26798944"/>
      <w:r w:rsidRPr="008252FD">
        <w:t>2</w:t>
      </w:r>
      <w:r w:rsidR="00060E2F" w:rsidRPr="009C3984">
        <w:t xml:space="preserve">. </w:t>
      </w:r>
      <w:r w:rsidRPr="008252FD">
        <w:t xml:space="preserve"> </w:t>
      </w:r>
      <w:r w:rsidR="00832BDE" w:rsidRPr="009C3984">
        <w:t>Predpokladaná hodnota zákazky</w:t>
      </w:r>
      <w:bookmarkEnd w:id="27"/>
      <w:bookmarkEnd w:id="28"/>
    </w:p>
    <w:p w:rsidR="005C2647" w:rsidRDefault="008327D9" w:rsidP="009C3984">
      <w:pPr>
        <w:pStyle w:val="Zkladntext"/>
        <w:numPr>
          <w:ilvl w:val="0"/>
          <w:numId w:val="24"/>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w:t>
      </w:r>
      <w:r w:rsidR="005C2647">
        <w:rPr>
          <w:rFonts w:asciiTheme="minorHAnsi" w:hAnsiTheme="minorHAnsi"/>
          <w:sz w:val="20"/>
          <w:lang w:val="sk-SK"/>
        </w:rPr>
        <w:t>predpokladanú hodnotu zákazky (ďalej len „</w:t>
      </w:r>
      <w:r w:rsidR="007D5628" w:rsidRPr="00A72D99">
        <w:rPr>
          <w:rFonts w:asciiTheme="minorHAnsi" w:hAnsiTheme="minorHAnsi"/>
          <w:sz w:val="20"/>
          <w:lang w:val="sk-SK"/>
        </w:rPr>
        <w:t>PHZ</w:t>
      </w:r>
      <w:r w:rsidR="005C2647">
        <w:rPr>
          <w:rFonts w:asciiTheme="minorHAnsi" w:hAnsiTheme="minorHAnsi"/>
          <w:sz w:val="20"/>
          <w:lang w:val="sk-SK"/>
        </w:rPr>
        <w:t>“</w:t>
      </w:r>
      <w:r w:rsidR="007D5628" w:rsidRPr="00A72D99">
        <w:rPr>
          <w:rFonts w:asciiTheme="minorHAnsi" w:hAnsiTheme="minorHAnsi"/>
          <w:sz w:val="20"/>
          <w:lang w:val="sk-SK"/>
        </w:rPr>
        <w:t xml:space="preserve"> </w:t>
      </w:r>
      <w:r w:rsidR="005C2647">
        <w:rPr>
          <w:rFonts w:asciiTheme="minorHAnsi" w:hAnsiTheme="minorHAnsi"/>
          <w:sz w:val="20"/>
          <w:lang w:val="sk-SK"/>
        </w:rPr>
        <w:t xml:space="preserve">) </w:t>
      </w:r>
      <w:r w:rsidR="0025004D">
        <w:rPr>
          <w:rFonts w:asciiTheme="minorHAnsi" w:hAnsiTheme="minorHAnsi"/>
          <w:sz w:val="20"/>
          <w:lang w:val="sk-SK"/>
        </w:rPr>
        <w:t>v súlade s</w:t>
      </w:r>
      <w:r w:rsidR="00D60B94">
        <w:rPr>
          <w:rFonts w:asciiTheme="minorHAnsi" w:hAnsiTheme="minorHAnsi"/>
          <w:sz w:val="20"/>
          <w:lang w:val="sk-SK"/>
        </w:rPr>
        <w:t xml:space="preserve">o </w:t>
      </w:r>
      <w:r w:rsidR="007D5628" w:rsidRPr="00A72D99">
        <w:rPr>
          <w:rFonts w:asciiTheme="minorHAnsi" w:hAnsiTheme="minorHAnsi"/>
          <w:sz w:val="20"/>
          <w:lang w:val="sk-SK"/>
        </w:rPr>
        <w:t>ZVO</w:t>
      </w:r>
      <w:r w:rsidR="00716DBD">
        <w:rPr>
          <w:rFonts w:asciiTheme="minorHAnsi" w:hAnsiTheme="minorHAnsi"/>
          <w:sz w:val="20"/>
          <w:lang w:val="sk-SK"/>
        </w:rPr>
        <w:t>.</w:t>
      </w:r>
    </w:p>
    <w:p w:rsidR="00D60B94" w:rsidRDefault="005C2647"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      </w:t>
      </w:r>
      <w:r w:rsidR="005920E4">
        <w:rPr>
          <w:rFonts w:asciiTheme="minorHAnsi" w:hAnsiTheme="minorHAnsi"/>
          <w:sz w:val="20"/>
          <w:lang w:val="sk-SK"/>
        </w:rPr>
        <w:tab/>
      </w:r>
      <w:r w:rsidR="00D60B94">
        <w:rPr>
          <w:rFonts w:asciiTheme="minorHAnsi" w:hAnsiTheme="minorHAnsi"/>
          <w:sz w:val="20"/>
          <w:lang w:val="sk-SK"/>
        </w:rPr>
        <w:t>Pravidlá výpočtu predpokladanej hodnoty:</w:t>
      </w:r>
    </w:p>
    <w:p w:rsidR="00D60B94" w:rsidRDefault="007D5628" w:rsidP="009C3984">
      <w:pPr>
        <w:pStyle w:val="Zkladntext"/>
        <w:numPr>
          <w:ilvl w:val="0"/>
          <w:numId w:val="230"/>
        </w:numPr>
        <w:spacing w:before="120" w:after="120" w:line="276" w:lineRule="auto"/>
        <w:rPr>
          <w:rFonts w:asciiTheme="minorHAnsi" w:hAnsiTheme="minorHAnsi"/>
          <w:sz w:val="20"/>
          <w:lang w:val="sk-SK"/>
        </w:rPr>
      </w:pPr>
      <w:r w:rsidRPr="00A72D99">
        <w:rPr>
          <w:rFonts w:asciiTheme="minorHAnsi" w:hAnsiTheme="minorHAnsi"/>
          <w:sz w:val="20"/>
          <w:lang w:val="sk-SK"/>
        </w:rPr>
        <w:lastRenderedPageBreak/>
        <w:t xml:space="preserve">ako sumu bez </w:t>
      </w:r>
      <w:r w:rsidR="00D60B94">
        <w:rPr>
          <w:rFonts w:asciiTheme="minorHAnsi" w:hAnsiTheme="minorHAnsi"/>
          <w:sz w:val="20"/>
          <w:lang w:val="sk-SK"/>
        </w:rPr>
        <w:t>dane z pridanej hodnota (ďalej len</w:t>
      </w:r>
      <w:r w:rsidR="000E343D">
        <w:rPr>
          <w:rFonts w:asciiTheme="minorHAnsi" w:hAnsiTheme="minorHAnsi"/>
          <w:sz w:val="20"/>
          <w:lang w:val="sk-SK"/>
        </w:rPr>
        <w:t xml:space="preserve"> „</w:t>
      </w:r>
      <w:r w:rsidR="00D60B94">
        <w:rPr>
          <w:rFonts w:asciiTheme="minorHAnsi" w:hAnsiTheme="minorHAnsi"/>
          <w:sz w:val="20"/>
          <w:lang w:val="sk-SK"/>
        </w:rPr>
        <w:t>DPH“)</w:t>
      </w:r>
      <w:r w:rsidR="000E343D">
        <w:rPr>
          <w:rFonts w:asciiTheme="minorHAnsi" w:hAnsiTheme="minorHAnsi"/>
          <w:sz w:val="20"/>
          <w:lang w:val="sk-SK"/>
        </w:rPr>
        <w:t xml:space="preserve"> </w:t>
      </w:r>
      <w:r w:rsidRPr="00A72D99">
        <w:rPr>
          <w:rFonts w:asciiTheme="minorHAnsi" w:hAnsiTheme="minorHAnsi"/>
          <w:sz w:val="20"/>
          <w:lang w:val="sk-SK"/>
        </w:rPr>
        <w:t>DPH</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7D5628" w:rsidP="009C3984">
      <w:pPr>
        <w:pStyle w:val="Zkladntext"/>
        <w:numPr>
          <w:ilvl w:val="0"/>
          <w:numId w:val="230"/>
        </w:numPr>
        <w:spacing w:before="120" w:after="120" w:line="276" w:lineRule="auto"/>
        <w:rPr>
          <w:rFonts w:asciiTheme="minorHAnsi" w:hAnsiTheme="minorHAnsi"/>
          <w:sz w:val="20"/>
          <w:lang w:val="sk-SK"/>
        </w:rPr>
      </w:pPr>
      <w:r w:rsidRPr="00A72D99">
        <w:rPr>
          <w:rFonts w:asciiTheme="minorHAnsi" w:hAnsiTheme="minorHAnsi"/>
          <w:sz w:val="20"/>
          <w:lang w:val="sk-SK"/>
        </w:rPr>
        <w:t xml:space="preserve">v čase  odoslania oznámenia o vyhlásení VO alebo výzvy na uverejnenie; </w:t>
      </w:r>
    </w:p>
    <w:p w:rsidR="00D60B94" w:rsidRDefault="007D5628" w:rsidP="009C3984">
      <w:pPr>
        <w:pStyle w:val="Zkladntext"/>
        <w:numPr>
          <w:ilvl w:val="0"/>
          <w:numId w:val="230"/>
        </w:numPr>
        <w:spacing w:before="120" w:after="120" w:line="276" w:lineRule="auto"/>
        <w:rPr>
          <w:rFonts w:asciiTheme="minorHAnsi" w:hAnsiTheme="minorHAnsi"/>
          <w:sz w:val="20"/>
          <w:lang w:val="sk-SK"/>
        </w:rPr>
      </w:pPr>
      <w:r w:rsidRPr="00A72D99">
        <w:rPr>
          <w:rFonts w:asciiTheme="minorHAnsi" w:hAnsiTheme="minorHAnsi"/>
          <w:sz w:val="20"/>
          <w:lang w:val="sk-SK"/>
        </w:rPr>
        <w:t xml:space="preserve">ak sa ich uverejnenie podľa ZVO nevyžaduje, PHZ </w:t>
      </w:r>
      <w:r w:rsidR="00D60B94">
        <w:rPr>
          <w:rFonts w:asciiTheme="minorHAnsi" w:hAnsiTheme="minorHAnsi"/>
          <w:sz w:val="20"/>
          <w:lang w:val="sk-SK"/>
        </w:rPr>
        <w:t xml:space="preserve">určuje </w:t>
      </w:r>
      <w:r w:rsidRPr="00A72D99">
        <w:rPr>
          <w:rFonts w:asciiTheme="minorHAnsi" w:hAnsiTheme="minorHAnsi"/>
          <w:sz w:val="20"/>
          <w:lang w:val="sk-SK"/>
        </w:rPr>
        <w:t>v čase začatia postupu zadávania zákazky</w:t>
      </w:r>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D60B94" w:rsidP="009C3984">
      <w:pPr>
        <w:pStyle w:val="Zkladntext"/>
        <w:numPr>
          <w:ilvl w:val="0"/>
          <w:numId w:val="230"/>
        </w:numPr>
        <w:spacing w:before="120" w:after="120" w:line="276" w:lineRule="auto"/>
        <w:rPr>
          <w:rFonts w:asciiTheme="minorHAnsi" w:hAnsiTheme="minorHAnsi"/>
          <w:sz w:val="20"/>
          <w:lang w:val="sk-SK"/>
        </w:rPr>
      </w:pPr>
      <w:r>
        <w:rPr>
          <w:rFonts w:asciiTheme="minorHAnsi" w:hAnsiTheme="minorHAnsi"/>
          <w:sz w:val="20"/>
          <w:lang w:val="sk-SK"/>
        </w:rPr>
        <w:t>d</w:t>
      </w:r>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008327D9" w:rsidRPr="00B52DF9">
        <w:rPr>
          <w:rFonts w:asciiTheme="minorHAnsi" w:hAnsiTheme="minorHAnsi"/>
          <w:sz w:val="20"/>
          <w:lang w:val="sk-SK"/>
        </w:rPr>
        <w:t xml:space="preserve"> zahrn</w:t>
      </w:r>
      <w:r>
        <w:rPr>
          <w:rFonts w:asciiTheme="minorHAnsi" w:hAnsiTheme="minorHAnsi"/>
          <w:sz w:val="20"/>
          <w:lang w:val="sk-SK"/>
        </w:rPr>
        <w:t>ie</w:t>
      </w:r>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r>
        <w:rPr>
          <w:rFonts w:asciiTheme="minorHAnsi" w:hAnsiTheme="minorHAnsi"/>
          <w:sz w:val="20"/>
          <w:lang w:val="sk-SK"/>
        </w:rPr>
        <w:t>;</w:t>
      </w:r>
    </w:p>
    <w:p w:rsidR="008327D9" w:rsidRPr="00B175C2" w:rsidRDefault="00A54022" w:rsidP="009C3984">
      <w:pPr>
        <w:pStyle w:val="Zkladntext"/>
        <w:numPr>
          <w:ilvl w:val="0"/>
          <w:numId w:val="230"/>
        </w:numPr>
        <w:spacing w:before="120" w:after="120" w:line="276" w:lineRule="auto"/>
        <w:rPr>
          <w:rFonts w:asciiTheme="minorHAnsi" w:hAnsiTheme="minorHAnsi"/>
          <w:sz w:val="20"/>
          <w:lang w:val="sk-SK"/>
        </w:rPr>
      </w:pPr>
      <w:r w:rsidRPr="00B52DF9">
        <w:rPr>
          <w:rFonts w:asciiTheme="minorHAnsi" w:hAnsiTheme="minorHAnsi"/>
          <w:sz w:val="20"/>
          <w:lang w:val="sk-SK"/>
        </w:rPr>
        <w:t xml:space="preserve"> za celé obdobie, v ktorom sa má plnenie realizovať, vrátane opakovaného plnenia</w:t>
      </w:r>
      <w:r w:rsidR="00B175C2">
        <w:rPr>
          <w:rFonts w:asciiTheme="minorHAnsi" w:hAnsiTheme="minorHAnsi"/>
          <w:sz w:val="20"/>
          <w:lang w:val="sk-SK"/>
        </w:rPr>
        <w:t>.</w:t>
      </w:r>
      <w:r w:rsidRPr="00B175C2">
        <w:rPr>
          <w:rFonts w:asciiTheme="minorHAnsi" w:hAnsiTheme="minorHAnsi"/>
          <w:sz w:val="20"/>
          <w:lang w:val="sk-SK"/>
        </w:rPr>
        <w:t xml:space="preserve"> </w:t>
      </w:r>
    </w:p>
    <w:p w:rsidR="00437EEB" w:rsidRDefault="007D5628" w:rsidP="009C3984">
      <w:pPr>
        <w:pStyle w:val="Zkladntext"/>
        <w:numPr>
          <w:ilvl w:val="0"/>
          <w:numId w:val="24"/>
        </w:numPr>
        <w:spacing w:before="120" w:after="120" w:line="276" w:lineRule="auto"/>
        <w:ind w:left="709" w:hanging="425"/>
        <w:rPr>
          <w:rFonts w:asciiTheme="minorHAnsi" w:hAnsiTheme="minorHAnsi"/>
          <w:sz w:val="20"/>
          <w:lang w:val="sk-SK"/>
        </w:rPr>
      </w:pPr>
      <w:r w:rsidRPr="00437EEB">
        <w:rPr>
          <w:rFonts w:asciiTheme="minorHAnsi" w:hAnsiTheme="minorHAnsi"/>
          <w:sz w:val="20"/>
          <w:lang w:val="sk-SK"/>
        </w:rPr>
        <w:t xml:space="preserve">PHZ  určuje prijímateľ  prioritne na základe údajov a informácií o zákazkách, ktoré zrealizoval </w:t>
      </w:r>
      <w:r w:rsidR="0025004D" w:rsidRPr="00437EEB">
        <w:rPr>
          <w:rFonts w:asciiTheme="minorHAnsi" w:hAnsiTheme="minorHAnsi"/>
          <w:sz w:val="20"/>
          <w:lang w:val="sk-SK"/>
        </w:rPr>
        <w:t xml:space="preserve"> </w:t>
      </w:r>
      <w:r w:rsidR="0025004D" w:rsidRPr="00437EEB">
        <w:rPr>
          <w:rFonts w:asciiTheme="minorHAnsi" w:hAnsiTheme="minorHAnsi"/>
          <w:sz w:val="20"/>
          <w:lang w:val="sk-SK"/>
        </w:rPr>
        <w:br/>
      </w:r>
      <w:r w:rsidRPr="00437EEB">
        <w:rPr>
          <w:rFonts w:asciiTheme="minorHAnsi" w:hAnsiTheme="minorHAnsi"/>
          <w:sz w:val="20"/>
          <w:lang w:val="sk-SK"/>
        </w:rPr>
        <w:t>na rovnaký alebo porovnateľný predmet zákazky. Ak také nemá k dispozícii, určí ju na základe údajov získaných</w:t>
      </w:r>
      <w:r w:rsidR="00437EEB">
        <w:rPr>
          <w:rFonts w:asciiTheme="minorHAnsi" w:hAnsiTheme="minorHAnsi"/>
          <w:sz w:val="20"/>
          <w:lang w:val="sk-SK"/>
        </w:rPr>
        <w:t xml:space="preserve"> z </w:t>
      </w:r>
      <w:r w:rsidR="00437EEB" w:rsidRPr="00437EEB">
        <w:rPr>
          <w:rFonts w:asciiTheme="minorHAnsi" w:hAnsiTheme="minorHAnsi"/>
          <w:sz w:val="20"/>
          <w:lang w:val="sk-SK"/>
        </w:rPr>
        <w:t>:</w:t>
      </w:r>
      <w:r w:rsidRPr="00437EEB">
        <w:rPr>
          <w:rFonts w:asciiTheme="minorHAnsi" w:hAnsiTheme="minorHAnsi"/>
          <w:sz w:val="20"/>
          <w:lang w:val="sk-SK"/>
        </w:rPr>
        <w:t xml:space="preserve"> </w:t>
      </w:r>
    </w:p>
    <w:p w:rsid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5920E4">
        <w:rPr>
          <w:rFonts w:asciiTheme="minorHAnsi" w:hAnsiTheme="minorHAnsi"/>
          <w:b/>
          <w:sz w:val="20"/>
          <w:lang w:val="sk-SK"/>
        </w:rPr>
        <w:t>cenového prieskumu oslovením minimálne 3 potenciálnych dodávateľov</w:t>
      </w:r>
      <w:r w:rsidRPr="00437EEB">
        <w:rPr>
          <w:rFonts w:asciiTheme="minorHAnsi" w:hAnsiTheme="minorHAnsi"/>
          <w:sz w:val="20"/>
          <w:lang w:val="sk-SK"/>
        </w:rPr>
        <w:t xml:space="preserve">, pričom pre účely zdokladovania takto vykonaného prieskumu prijímateľ predloží celú komunikáciu s potenciálnymi dodávateľmi; </w:t>
      </w:r>
    </w:p>
    <w:p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5920E4">
        <w:rPr>
          <w:rFonts w:asciiTheme="minorHAnsi" w:hAnsiTheme="minorHAnsi"/>
          <w:b/>
          <w:sz w:val="20"/>
          <w:lang w:val="sk-SK"/>
        </w:rPr>
        <w:t>cenového prieskumu z webových sídiel potenciálnych dodávateľo</w:t>
      </w:r>
      <w:r w:rsidRPr="009C3984">
        <w:rPr>
          <w:rFonts w:asciiTheme="minorHAnsi" w:hAnsiTheme="minorHAnsi"/>
          <w:sz w:val="20"/>
          <w:lang w:val="sk-SK"/>
        </w:rPr>
        <w:t>v</w:t>
      </w:r>
      <w:r w:rsidRPr="00437EEB">
        <w:rPr>
          <w:rFonts w:asciiTheme="minorHAnsi" w:hAnsiTheme="minorHAnsi"/>
          <w:sz w:val="20"/>
          <w:lang w:val="sk-SK"/>
        </w:rPr>
        <w:t xml:space="preserve">, pričom pre účely zdokladovania takto vykonaného prieskumu trhu prijímateľ </w:t>
      </w:r>
      <w:r w:rsidRPr="005920E4">
        <w:rPr>
          <w:rFonts w:asciiTheme="minorHAnsi" w:hAnsiTheme="minorHAnsi"/>
          <w:sz w:val="20"/>
          <w:lang w:val="sk-SK"/>
        </w:rPr>
        <w:t>predloží „</w:t>
      </w:r>
      <w:proofErr w:type="spellStart"/>
      <w:r w:rsidRPr="005920E4">
        <w:rPr>
          <w:rFonts w:asciiTheme="minorHAnsi" w:hAnsiTheme="minorHAnsi"/>
          <w:sz w:val="20"/>
          <w:lang w:val="sk-SK"/>
        </w:rPr>
        <w:t>print</w:t>
      </w:r>
      <w:proofErr w:type="spellEnd"/>
      <w:r w:rsidRPr="005920E4">
        <w:rPr>
          <w:rFonts w:asciiTheme="minorHAnsi" w:hAnsiTheme="minorHAnsi"/>
          <w:sz w:val="20"/>
          <w:lang w:val="sk-SK"/>
        </w:rPr>
        <w:t xml:space="preserve"> </w:t>
      </w:r>
      <w:proofErr w:type="spellStart"/>
      <w:r w:rsidRPr="005920E4">
        <w:rPr>
          <w:rFonts w:asciiTheme="minorHAnsi" w:hAnsiTheme="minorHAnsi"/>
          <w:sz w:val="20"/>
          <w:lang w:val="sk-SK"/>
        </w:rPr>
        <w:t>screen</w:t>
      </w:r>
      <w:proofErr w:type="spellEnd"/>
      <w:r w:rsidRPr="005920E4">
        <w:rPr>
          <w:rFonts w:asciiTheme="minorHAnsi" w:hAnsiTheme="minorHAnsi"/>
          <w:sz w:val="20"/>
          <w:lang w:val="sk-SK"/>
        </w:rPr>
        <w:t xml:space="preserve">“ z predmetných webových sídiel </w:t>
      </w:r>
      <w:r w:rsidR="0059035D" w:rsidRPr="009C3984">
        <w:rPr>
          <w:rFonts w:asciiTheme="minorHAnsi" w:hAnsiTheme="minorHAnsi"/>
          <w:sz w:val="20"/>
          <w:lang w:val="sk-SK"/>
        </w:rPr>
        <w:t xml:space="preserve"> </w:t>
      </w:r>
      <w:r w:rsidRPr="005920E4">
        <w:rPr>
          <w:rFonts w:asciiTheme="minorHAnsi" w:hAnsiTheme="minorHAnsi"/>
          <w:sz w:val="20"/>
          <w:lang w:val="sk-SK"/>
        </w:rPr>
        <w:t>s dátumom vyhotovenia „</w:t>
      </w:r>
      <w:proofErr w:type="spellStart"/>
      <w:r w:rsidRPr="005920E4">
        <w:rPr>
          <w:rFonts w:asciiTheme="minorHAnsi" w:hAnsiTheme="minorHAnsi"/>
          <w:sz w:val="20"/>
          <w:lang w:val="sk-SK"/>
        </w:rPr>
        <w:t>print</w:t>
      </w:r>
      <w:proofErr w:type="spellEnd"/>
      <w:r w:rsidRPr="005920E4">
        <w:rPr>
          <w:rFonts w:asciiTheme="minorHAnsi" w:hAnsiTheme="minorHAnsi"/>
          <w:sz w:val="20"/>
          <w:lang w:val="sk-SK"/>
        </w:rPr>
        <w:t xml:space="preserve"> </w:t>
      </w:r>
      <w:proofErr w:type="spellStart"/>
      <w:r w:rsidRPr="005920E4">
        <w:rPr>
          <w:rFonts w:asciiTheme="minorHAnsi" w:hAnsiTheme="minorHAnsi"/>
          <w:sz w:val="20"/>
          <w:lang w:val="sk-SK"/>
        </w:rPr>
        <w:t>screenu</w:t>
      </w:r>
      <w:proofErr w:type="spellEnd"/>
      <w:r w:rsidRPr="005920E4">
        <w:rPr>
          <w:rFonts w:asciiTheme="minorHAnsi" w:hAnsiTheme="minorHAnsi"/>
          <w:sz w:val="20"/>
          <w:lang w:val="sk-SK"/>
        </w:rPr>
        <w:t>“</w:t>
      </w:r>
      <w:r w:rsidRPr="00437EEB">
        <w:rPr>
          <w:rFonts w:asciiTheme="minorHAnsi" w:hAnsiTheme="minorHAnsi"/>
          <w:sz w:val="20"/>
          <w:lang w:val="sk-SK"/>
        </w:rPr>
        <w:t xml:space="preserve">; </w:t>
      </w:r>
    </w:p>
    <w:p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9C3984">
        <w:rPr>
          <w:rFonts w:asciiTheme="minorHAnsi" w:hAnsiTheme="minorHAnsi"/>
          <w:b/>
          <w:sz w:val="20"/>
          <w:lang w:val="sk-SK"/>
        </w:rPr>
        <w:t>cien rovnakých alebo podobných v čase určenia PHZ</w:t>
      </w:r>
      <w:r w:rsidRPr="00437EEB">
        <w:rPr>
          <w:rFonts w:asciiTheme="minorHAnsi" w:hAnsiTheme="minorHAnsi"/>
          <w:sz w:val="20"/>
          <w:lang w:val="sk-SK"/>
        </w:rPr>
        <w:t xml:space="preserve">, predmetov identifikovaných </w:t>
      </w:r>
      <w:r w:rsidRPr="005920E4">
        <w:rPr>
          <w:rFonts w:asciiTheme="minorHAnsi" w:hAnsiTheme="minorHAnsi"/>
          <w:sz w:val="20"/>
          <w:lang w:val="sk-SK"/>
        </w:rPr>
        <w:t xml:space="preserve">na webových stránkach CRZ a/alebo EKS </w:t>
      </w:r>
      <w:r w:rsidRPr="00437EEB">
        <w:rPr>
          <w:rFonts w:asciiTheme="minorHAnsi" w:hAnsiTheme="minorHAnsi"/>
          <w:sz w:val="20"/>
          <w:lang w:val="sk-SK"/>
        </w:rPr>
        <w:t xml:space="preserve">uvedených v cenových ponukách úspešných uchádzačov, resp. v zmluvách uzatvorených s úspešnými uchádzačmi; z aktuálnych katalógov dodávateľov; </w:t>
      </w:r>
    </w:p>
    <w:p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9C3984">
        <w:rPr>
          <w:rFonts w:asciiTheme="minorHAnsi" w:hAnsiTheme="minorHAnsi"/>
          <w:b/>
          <w:sz w:val="20"/>
          <w:lang w:val="sk-SK"/>
        </w:rPr>
        <w:t>aktuálnych katalógov potenciálnych dodávateľov</w:t>
      </w:r>
      <w:r w:rsidRPr="00437EEB">
        <w:rPr>
          <w:rFonts w:asciiTheme="minorHAnsi" w:hAnsiTheme="minorHAnsi"/>
          <w:sz w:val="20"/>
          <w:lang w:val="sk-SK"/>
        </w:rPr>
        <w:t xml:space="preserve"> (listinných, uvedených na internetových stránkach); </w:t>
      </w:r>
    </w:p>
    <w:p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9C3984">
        <w:rPr>
          <w:rFonts w:asciiTheme="minorHAnsi" w:hAnsiTheme="minorHAnsi"/>
          <w:b/>
          <w:sz w:val="20"/>
          <w:lang w:val="sk-SK"/>
        </w:rPr>
        <w:t xml:space="preserve">projektantom oceneného rozpočtu stavebných prác aktuálneho v čase odoslania oznámenia </w:t>
      </w:r>
      <w:r w:rsidR="008C4A67" w:rsidRPr="009C3984">
        <w:rPr>
          <w:rFonts w:asciiTheme="minorHAnsi" w:hAnsiTheme="minorHAnsi"/>
          <w:b/>
          <w:sz w:val="20"/>
          <w:lang w:val="sk-SK"/>
        </w:rPr>
        <w:t xml:space="preserve">  </w:t>
      </w:r>
      <w:r w:rsidRPr="009C3984">
        <w:rPr>
          <w:rFonts w:asciiTheme="minorHAnsi" w:hAnsiTheme="minorHAnsi"/>
          <w:b/>
          <w:sz w:val="20"/>
          <w:lang w:val="sk-SK"/>
        </w:rPr>
        <w:t>o vyhlásení verejného obstarávania alebo oznámenia použitého ako výzva na súťaž na uverejnenie, resp. z vyjadrenia projektanta k aktuálnosti rozpočtu stavebných prác</w:t>
      </w:r>
      <w:r w:rsidRPr="00437EEB">
        <w:rPr>
          <w:rFonts w:asciiTheme="minorHAnsi" w:hAnsiTheme="minorHAnsi"/>
          <w:sz w:val="20"/>
          <w:lang w:val="sk-SK"/>
        </w:rPr>
        <w:t xml:space="preserve"> (ocenený rozpočet, resp. vyjadrenie projektanta nesmie byť staršie ako 6 mesiace pred vyhlásením verejného obstarávania); ocenený rozpočet, resp. vyjadrenie projektanta</w:t>
      </w:r>
      <w:r w:rsidR="008C4A67">
        <w:rPr>
          <w:rFonts w:asciiTheme="minorHAnsi" w:hAnsiTheme="minorHAnsi"/>
          <w:sz w:val="20"/>
          <w:lang w:val="sk-SK"/>
        </w:rPr>
        <w:t>,</w:t>
      </w:r>
      <w:r w:rsidRPr="00437EEB">
        <w:rPr>
          <w:rFonts w:asciiTheme="minorHAnsi" w:hAnsiTheme="minorHAnsi"/>
          <w:sz w:val="20"/>
          <w:lang w:val="sk-SK"/>
        </w:rPr>
        <w:t xml:space="preserve"> musí </w:t>
      </w:r>
      <w:r w:rsidR="008C4A67">
        <w:rPr>
          <w:rFonts w:asciiTheme="minorHAnsi" w:hAnsiTheme="minorHAnsi"/>
          <w:sz w:val="20"/>
          <w:lang w:val="sk-SK"/>
        </w:rPr>
        <w:t>obsahovať</w:t>
      </w:r>
      <w:r w:rsidRPr="00437EEB">
        <w:rPr>
          <w:rFonts w:asciiTheme="minorHAnsi" w:hAnsiTheme="minorHAnsi"/>
          <w:sz w:val="20"/>
          <w:lang w:val="sk-SK"/>
        </w:rPr>
        <w:t xml:space="preserve"> dátum a pečiatku </w:t>
      </w:r>
      <w:r w:rsidR="008C4A67">
        <w:rPr>
          <w:rFonts w:asciiTheme="minorHAnsi" w:hAnsiTheme="minorHAnsi"/>
          <w:sz w:val="20"/>
          <w:lang w:val="sk-SK"/>
        </w:rPr>
        <w:t>autorizovanej osoby</w:t>
      </w:r>
      <w:r w:rsidRPr="00437EEB">
        <w:rPr>
          <w:rFonts w:asciiTheme="minorHAnsi" w:hAnsiTheme="minorHAnsi"/>
          <w:sz w:val="20"/>
          <w:lang w:val="sk-SK"/>
        </w:rPr>
        <w:t xml:space="preserve">, </w:t>
      </w:r>
    </w:p>
    <w:p w:rsidR="00437EEB" w:rsidRDefault="00437EEB" w:rsidP="009C3984">
      <w:pPr>
        <w:pStyle w:val="Zkladntext"/>
        <w:spacing w:before="120" w:after="120" w:line="276" w:lineRule="auto"/>
        <w:ind w:left="1470" w:hanging="425"/>
        <w:rPr>
          <w:rFonts w:asciiTheme="minorHAnsi" w:hAnsiTheme="minorHAnsi"/>
          <w:sz w:val="20"/>
          <w:lang w:val="sk-SK"/>
        </w:rPr>
      </w:pPr>
      <w:r>
        <w:rPr>
          <w:rFonts w:asciiTheme="minorHAnsi" w:hAnsiTheme="minorHAnsi"/>
          <w:sz w:val="20"/>
          <w:lang w:val="sk-SK"/>
        </w:rPr>
        <w:t xml:space="preserve">        </w:t>
      </w:r>
      <w:r w:rsidRPr="00437EEB">
        <w:rPr>
          <w:rFonts w:asciiTheme="minorHAnsi" w:hAnsiTheme="minorHAnsi"/>
          <w:sz w:val="20"/>
          <w:lang w:val="sk-SK"/>
        </w:rPr>
        <w:t xml:space="preserve">• </w:t>
      </w:r>
      <w:r w:rsidRPr="009C3984">
        <w:rPr>
          <w:rFonts w:asciiTheme="minorHAnsi" w:hAnsiTheme="minorHAnsi"/>
          <w:b/>
          <w:sz w:val="20"/>
          <w:lang w:val="sk-SK"/>
        </w:rPr>
        <w:t>alebo kombináciou vyššie uvedených</w:t>
      </w:r>
      <w:r w:rsidRPr="009C3984">
        <w:rPr>
          <w:rFonts w:asciiTheme="minorHAnsi" w:hAnsiTheme="minorHAnsi"/>
          <w:b/>
          <w:sz w:val="20"/>
        </w:rPr>
        <w:t xml:space="preserve">  </w:t>
      </w:r>
      <w:r w:rsidRPr="009C3984">
        <w:rPr>
          <w:rFonts w:asciiTheme="minorHAnsi" w:hAnsiTheme="minorHAnsi"/>
          <w:b/>
          <w:sz w:val="20"/>
          <w:lang w:val="sk-SK"/>
        </w:rPr>
        <w:t>spôsobov.</w:t>
      </w:r>
      <w:r w:rsidRPr="00437EEB">
        <w:rPr>
          <w:rFonts w:asciiTheme="minorHAnsi" w:hAnsiTheme="minorHAnsi"/>
          <w:sz w:val="20"/>
          <w:lang w:val="sk-SK"/>
        </w:rPr>
        <w:t xml:space="preserve"> </w:t>
      </w:r>
    </w:p>
    <w:p w:rsidR="002D38A8" w:rsidRPr="008C4A67" w:rsidRDefault="00B140B2" w:rsidP="009C3984">
      <w:pPr>
        <w:pStyle w:val="Zkladntext"/>
        <w:numPr>
          <w:ilvl w:val="0"/>
          <w:numId w:val="24"/>
        </w:numPr>
        <w:spacing w:before="120" w:after="120" w:line="276" w:lineRule="auto"/>
        <w:ind w:left="709" w:hanging="425"/>
        <w:rPr>
          <w:rFonts w:asciiTheme="minorHAnsi" w:hAnsiTheme="minorHAnsi"/>
          <w:sz w:val="20"/>
          <w:lang w:val="sk-SK"/>
        </w:rPr>
      </w:pPr>
      <w:r w:rsidRPr="00437EEB">
        <w:rPr>
          <w:rFonts w:asciiTheme="minorHAnsi" w:hAnsiTheme="minorHAnsi"/>
          <w:sz w:val="20"/>
          <w:lang w:val="sk-SK"/>
        </w:rPr>
        <w:t xml:space="preserve">V prípade stavebných prác </w:t>
      </w:r>
      <w:r w:rsidR="008C4A67">
        <w:rPr>
          <w:rFonts w:asciiTheme="minorHAnsi" w:hAnsiTheme="minorHAnsi"/>
          <w:sz w:val="20"/>
          <w:lang w:val="sk-SK"/>
        </w:rPr>
        <w:t xml:space="preserve">je možné na </w:t>
      </w:r>
      <w:r w:rsidRPr="00437EEB">
        <w:rPr>
          <w:rFonts w:asciiTheme="minorHAnsi" w:hAnsiTheme="minorHAnsi"/>
          <w:sz w:val="20"/>
          <w:lang w:val="sk-SK"/>
        </w:rPr>
        <w:t>preukázani</w:t>
      </w:r>
      <w:r w:rsidR="008C4A67">
        <w:rPr>
          <w:rFonts w:asciiTheme="minorHAnsi" w:hAnsiTheme="minorHAnsi"/>
          <w:sz w:val="20"/>
          <w:lang w:val="sk-SK"/>
        </w:rPr>
        <w:t>e</w:t>
      </w:r>
      <w:r w:rsidRPr="00437EEB">
        <w:rPr>
          <w:rFonts w:asciiTheme="minorHAnsi" w:hAnsiTheme="minorHAnsi"/>
          <w:sz w:val="20"/>
          <w:lang w:val="sk-SK"/>
        </w:rPr>
        <w:t xml:space="preserve"> výšky PHZ</w:t>
      </w:r>
      <w:r w:rsidR="008C4A67">
        <w:rPr>
          <w:rFonts w:asciiTheme="minorHAnsi" w:hAnsiTheme="minorHAnsi"/>
          <w:sz w:val="20"/>
          <w:lang w:val="sk-SK"/>
        </w:rPr>
        <w:t>, okrem</w:t>
      </w:r>
      <w:r w:rsidRPr="00437EEB">
        <w:rPr>
          <w:rFonts w:asciiTheme="minorHAnsi" w:hAnsiTheme="minorHAnsi"/>
          <w:sz w:val="20"/>
          <w:lang w:val="sk-SK"/>
        </w:rPr>
        <w:t xml:space="preserve"> </w:t>
      </w:r>
      <w:r w:rsidR="00816B2A" w:rsidRPr="00437EEB">
        <w:rPr>
          <w:rFonts w:asciiTheme="minorHAnsi" w:hAnsiTheme="minorHAnsi"/>
          <w:sz w:val="20"/>
          <w:lang w:val="sk-SK"/>
        </w:rPr>
        <w:t xml:space="preserve"> aktualizovan</w:t>
      </w:r>
      <w:r w:rsidR="008C4A67">
        <w:rPr>
          <w:rFonts w:asciiTheme="minorHAnsi" w:hAnsiTheme="minorHAnsi"/>
          <w:sz w:val="20"/>
          <w:lang w:val="sk-SK"/>
        </w:rPr>
        <w:t>ého</w:t>
      </w:r>
      <w:r w:rsidR="00816B2A" w:rsidRPr="00437EEB">
        <w:rPr>
          <w:rFonts w:asciiTheme="minorHAnsi" w:hAnsiTheme="minorHAnsi"/>
          <w:sz w:val="20"/>
          <w:lang w:val="sk-SK"/>
        </w:rPr>
        <w:t xml:space="preserve"> </w:t>
      </w:r>
      <w:r w:rsidRPr="008C4A67">
        <w:rPr>
          <w:rFonts w:asciiTheme="minorHAnsi" w:hAnsiTheme="minorHAnsi"/>
          <w:sz w:val="20"/>
          <w:lang w:val="sk-SK"/>
        </w:rPr>
        <w:t>rozpočt</w:t>
      </w:r>
      <w:r w:rsidR="008C4A67">
        <w:rPr>
          <w:rFonts w:asciiTheme="minorHAnsi" w:hAnsiTheme="minorHAnsi"/>
          <w:sz w:val="20"/>
          <w:lang w:val="sk-SK"/>
        </w:rPr>
        <w:t>u</w:t>
      </w:r>
      <w:r w:rsidRPr="008C4A67">
        <w:rPr>
          <w:rFonts w:asciiTheme="minorHAnsi" w:hAnsiTheme="minorHAnsi"/>
          <w:sz w:val="20"/>
          <w:lang w:val="sk-SK"/>
        </w:rPr>
        <w:t xml:space="preserve"> stavby (stavebného diela, alebo prác)</w:t>
      </w:r>
      <w:r w:rsidR="00C21F27" w:rsidRPr="008C4A67">
        <w:rPr>
          <w:rFonts w:asciiTheme="minorHAnsi" w:hAnsiTheme="minorHAnsi"/>
          <w:sz w:val="20"/>
          <w:lang w:val="sk-SK"/>
        </w:rPr>
        <w:t xml:space="preserve"> </w:t>
      </w:r>
      <w:r w:rsidR="008C4A67">
        <w:rPr>
          <w:rFonts w:asciiTheme="minorHAnsi" w:hAnsiTheme="minorHAnsi"/>
          <w:sz w:val="20"/>
          <w:lang w:val="sk-SK"/>
        </w:rPr>
        <w:t xml:space="preserve">použiť aj </w:t>
      </w:r>
      <w:r w:rsidR="00C21F27" w:rsidRPr="008C4A67">
        <w:rPr>
          <w:rFonts w:asciiTheme="minorHAnsi" w:hAnsiTheme="minorHAnsi"/>
          <w:sz w:val="20"/>
          <w:lang w:val="sk-SK"/>
        </w:rPr>
        <w:t xml:space="preserve"> štátnu cenov</w:t>
      </w:r>
      <w:r w:rsidR="008C4A67">
        <w:rPr>
          <w:rFonts w:asciiTheme="minorHAnsi" w:hAnsiTheme="minorHAnsi"/>
          <w:sz w:val="20"/>
          <w:lang w:val="sk-SK"/>
        </w:rPr>
        <w:t>ú</w:t>
      </w:r>
      <w:r w:rsidR="00C21F27" w:rsidRPr="008C4A67">
        <w:rPr>
          <w:rFonts w:asciiTheme="minorHAnsi" w:hAnsiTheme="minorHAnsi"/>
          <w:sz w:val="20"/>
          <w:lang w:val="sk-SK"/>
        </w:rPr>
        <w:t xml:space="preserve"> expertízu</w:t>
      </w:r>
      <w:r w:rsidRPr="008C4A67">
        <w:rPr>
          <w:rFonts w:asciiTheme="minorHAnsi" w:hAnsiTheme="minorHAnsi"/>
          <w:sz w:val="20"/>
          <w:lang w:val="sk-SK"/>
        </w:rPr>
        <w:t>.</w:t>
      </w:r>
    </w:p>
    <w:p w:rsidR="007D5628" w:rsidRPr="005C2647" w:rsidRDefault="007D5628" w:rsidP="009C3984">
      <w:pPr>
        <w:pStyle w:val="Zkladntext"/>
        <w:numPr>
          <w:ilvl w:val="0"/>
          <w:numId w:val="24"/>
        </w:numPr>
        <w:spacing w:before="120" w:after="120" w:line="276" w:lineRule="auto"/>
        <w:ind w:left="709" w:hanging="425"/>
        <w:rPr>
          <w:rFonts w:asciiTheme="minorHAnsi" w:hAnsiTheme="minorHAnsi"/>
          <w:b/>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w:t>
      </w:r>
      <w:r w:rsidRPr="005C2647">
        <w:rPr>
          <w:rFonts w:asciiTheme="minorHAnsi" w:hAnsiTheme="minorHAnsi"/>
          <w:b/>
          <w:sz w:val="20"/>
          <w:lang w:val="sk-SK"/>
        </w:rPr>
        <w:t xml:space="preserve">Ak však prijímateľ určí podmienky účasti v spojení s PHZ alebo vyžaduje zábezpeku, musí PHZ uviesť v oznámení o vyhlásení VO alebo vo výzve číslom. </w:t>
      </w:r>
    </w:p>
    <w:p w:rsidR="002220DD" w:rsidRPr="00021150" w:rsidRDefault="007D5628" w:rsidP="009C3984">
      <w:pPr>
        <w:pStyle w:val="Zkladntext"/>
        <w:numPr>
          <w:ilvl w:val="0"/>
          <w:numId w:val="24"/>
        </w:numPr>
        <w:spacing w:before="120" w:after="120" w:line="276" w:lineRule="auto"/>
        <w:ind w:left="709" w:hanging="425"/>
        <w:rPr>
          <w:rFonts w:asciiTheme="minorHAnsi" w:hAnsiTheme="minorHAnsi"/>
          <w:sz w:val="20"/>
        </w:rPr>
      </w:pPr>
      <w:r w:rsidRPr="00A72D99">
        <w:rPr>
          <w:rFonts w:asciiTheme="minorHAnsi" w:hAnsiTheme="minorHAnsi"/>
          <w:sz w:val="20"/>
          <w:lang w:val="sk-SK"/>
        </w:rPr>
        <w:t xml:space="preserve">Informácie a podklady, na základe ktorých  prijímateľ určil PHZ, </w:t>
      </w:r>
      <w:r w:rsidR="0025004D">
        <w:rPr>
          <w:rFonts w:asciiTheme="minorHAnsi" w:hAnsiTheme="minorHAnsi"/>
          <w:sz w:val="20"/>
          <w:lang w:val="sk-SK"/>
        </w:rPr>
        <w:t xml:space="preserve">sú </w:t>
      </w:r>
      <w:r w:rsidRPr="00A72D99">
        <w:rPr>
          <w:rFonts w:asciiTheme="minorHAnsi" w:hAnsiTheme="minorHAnsi"/>
          <w:sz w:val="20"/>
          <w:lang w:val="sk-SK"/>
        </w:rPr>
        <w:t>súčasťou dokumentácie z verejného obstarávania podľa § 24 ods. 1 ZVO.</w:t>
      </w:r>
    </w:p>
    <w:p w:rsidR="00697FCC" w:rsidRPr="008A438B" w:rsidRDefault="002220DD" w:rsidP="009C3984">
      <w:pPr>
        <w:pStyle w:val="Zkladntext"/>
        <w:numPr>
          <w:ilvl w:val="0"/>
          <w:numId w:val="24"/>
        </w:numPr>
        <w:spacing w:before="120" w:after="120" w:line="276" w:lineRule="auto"/>
        <w:ind w:left="709" w:hanging="425"/>
        <w:rPr>
          <w:rFonts w:asciiTheme="minorHAnsi" w:hAnsiTheme="minorHAnsi"/>
          <w:sz w:val="20"/>
        </w:rPr>
      </w:pPr>
      <w:r w:rsidRPr="009C3984">
        <w:rPr>
          <w:rFonts w:asciiTheme="minorHAnsi" w:hAnsiTheme="minorHAnsi"/>
          <w:sz w:val="20"/>
          <w:lang w:val="sk-SK"/>
        </w:rPr>
        <w:t>Informácie</w:t>
      </w:r>
      <w:r w:rsidRPr="009C3984">
        <w:rPr>
          <w:rFonts w:asciiTheme="minorHAnsi" w:hAnsiTheme="minorHAnsi"/>
          <w:sz w:val="20"/>
        </w:rPr>
        <w:t xml:space="preserve"> a</w:t>
      </w:r>
      <w:r w:rsidRPr="009C3984">
        <w:rPr>
          <w:rFonts w:asciiTheme="minorHAnsi" w:hAnsiTheme="minorHAnsi"/>
          <w:sz w:val="20"/>
          <w:lang w:val="sk-SK"/>
        </w:rPr>
        <w:t xml:space="preserve"> podklady</w:t>
      </w:r>
      <w:r w:rsidRPr="009C3984">
        <w:rPr>
          <w:rFonts w:asciiTheme="minorHAnsi" w:hAnsiTheme="minorHAnsi"/>
          <w:sz w:val="20"/>
        </w:rPr>
        <w:t xml:space="preserve">, </w:t>
      </w:r>
      <w:r w:rsidRPr="009C3984">
        <w:rPr>
          <w:rFonts w:asciiTheme="minorHAnsi" w:hAnsiTheme="minorHAnsi"/>
          <w:sz w:val="20"/>
          <w:lang w:val="sk-SK"/>
        </w:rPr>
        <w:t>na</w:t>
      </w:r>
      <w:r w:rsidRPr="009C3984">
        <w:rPr>
          <w:rFonts w:asciiTheme="minorHAnsi" w:hAnsiTheme="minorHAnsi"/>
          <w:sz w:val="20"/>
        </w:rPr>
        <w:t xml:space="preserve"> </w:t>
      </w:r>
      <w:proofErr w:type="spellStart"/>
      <w:r w:rsidRPr="009C3984">
        <w:rPr>
          <w:rFonts w:asciiTheme="minorHAnsi" w:hAnsiTheme="minorHAnsi"/>
          <w:sz w:val="20"/>
        </w:rPr>
        <w:t>základe</w:t>
      </w:r>
      <w:proofErr w:type="spellEnd"/>
      <w:r w:rsidRPr="009C3984">
        <w:rPr>
          <w:rFonts w:asciiTheme="minorHAnsi" w:hAnsiTheme="minorHAnsi"/>
          <w:sz w:val="20"/>
        </w:rPr>
        <w:t xml:space="preserve"> </w:t>
      </w:r>
      <w:proofErr w:type="spellStart"/>
      <w:r w:rsidRPr="009C3984">
        <w:rPr>
          <w:rFonts w:asciiTheme="minorHAnsi" w:hAnsiTheme="minorHAnsi"/>
          <w:sz w:val="20"/>
        </w:rPr>
        <w:t>ktorých</w:t>
      </w:r>
      <w:proofErr w:type="spellEnd"/>
      <w:r w:rsidRPr="009C3984">
        <w:rPr>
          <w:rFonts w:asciiTheme="minorHAnsi" w:hAnsiTheme="minorHAnsi"/>
          <w:sz w:val="20"/>
        </w:rPr>
        <w:t xml:space="preserve"> bola </w:t>
      </w:r>
      <w:proofErr w:type="spellStart"/>
      <w:r w:rsidRPr="009C3984">
        <w:rPr>
          <w:rFonts w:asciiTheme="minorHAnsi" w:hAnsiTheme="minorHAnsi"/>
          <w:sz w:val="20"/>
        </w:rPr>
        <w:t>určená</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predpokladaná</w:t>
      </w:r>
      <w:proofErr w:type="spellEnd"/>
      <w:r w:rsidRPr="009C3984">
        <w:rPr>
          <w:rFonts w:asciiTheme="minorHAnsi" w:hAnsiTheme="minorHAnsi"/>
          <w:sz w:val="20"/>
        </w:rPr>
        <w:t xml:space="preserve"> </w:t>
      </w:r>
      <w:proofErr w:type="spellStart"/>
      <w:r w:rsidRPr="009C3984">
        <w:rPr>
          <w:rFonts w:asciiTheme="minorHAnsi" w:hAnsiTheme="minorHAnsi"/>
          <w:sz w:val="20"/>
        </w:rPr>
        <w:t>hodnota</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b/>
          <w:sz w:val="20"/>
        </w:rPr>
        <w:t>nesmú</w:t>
      </w:r>
      <w:proofErr w:type="spellEnd"/>
      <w:r w:rsidRPr="009C3984">
        <w:rPr>
          <w:rFonts w:asciiTheme="minorHAnsi" w:hAnsiTheme="minorHAnsi"/>
          <w:b/>
          <w:sz w:val="20"/>
        </w:rPr>
        <w:t xml:space="preserve"> </w:t>
      </w:r>
      <w:proofErr w:type="spellStart"/>
      <w:r w:rsidRPr="009C3984">
        <w:rPr>
          <w:rFonts w:asciiTheme="minorHAnsi" w:hAnsiTheme="minorHAnsi"/>
          <w:b/>
          <w:sz w:val="20"/>
        </w:rPr>
        <w:t>byť</w:t>
      </w:r>
      <w:proofErr w:type="spellEnd"/>
      <w:r w:rsidRPr="009C3984">
        <w:rPr>
          <w:rFonts w:asciiTheme="minorHAnsi" w:hAnsiTheme="minorHAnsi"/>
          <w:b/>
          <w:sz w:val="20"/>
        </w:rPr>
        <w:t xml:space="preserve"> </w:t>
      </w:r>
      <w:proofErr w:type="spellStart"/>
      <w:r w:rsidRPr="009C3984">
        <w:rPr>
          <w:rFonts w:asciiTheme="minorHAnsi" w:hAnsiTheme="minorHAnsi"/>
          <w:b/>
          <w:sz w:val="20"/>
        </w:rPr>
        <w:t>staršie</w:t>
      </w:r>
      <w:proofErr w:type="spellEnd"/>
      <w:r w:rsidRPr="009C3984">
        <w:rPr>
          <w:rFonts w:asciiTheme="minorHAnsi" w:hAnsiTheme="minorHAnsi"/>
          <w:b/>
          <w:sz w:val="20"/>
        </w:rPr>
        <w:t xml:space="preserve"> </w:t>
      </w:r>
      <w:proofErr w:type="spellStart"/>
      <w:r w:rsidRPr="009C3984">
        <w:rPr>
          <w:rFonts w:asciiTheme="minorHAnsi" w:hAnsiTheme="minorHAnsi"/>
          <w:b/>
          <w:sz w:val="20"/>
        </w:rPr>
        <w:t>ako</w:t>
      </w:r>
      <w:proofErr w:type="spellEnd"/>
      <w:r w:rsidRPr="009C3984">
        <w:rPr>
          <w:rFonts w:asciiTheme="minorHAnsi" w:hAnsiTheme="minorHAnsi"/>
          <w:b/>
          <w:sz w:val="20"/>
        </w:rPr>
        <w:t xml:space="preserve"> 6 </w:t>
      </w:r>
      <w:proofErr w:type="spellStart"/>
      <w:r w:rsidRPr="009C3984">
        <w:rPr>
          <w:rFonts w:asciiTheme="minorHAnsi" w:hAnsiTheme="minorHAnsi"/>
          <w:b/>
          <w:sz w:val="20"/>
        </w:rPr>
        <w:t>mesiacov</w:t>
      </w:r>
      <w:proofErr w:type="spellEnd"/>
      <w:r w:rsidRPr="009C3984">
        <w:rPr>
          <w:rFonts w:asciiTheme="minorHAnsi" w:hAnsiTheme="minorHAnsi"/>
          <w:b/>
          <w:sz w:val="20"/>
        </w:rPr>
        <w:t xml:space="preserve"> </w:t>
      </w:r>
      <w:proofErr w:type="spellStart"/>
      <w:r w:rsidRPr="009C3984">
        <w:rPr>
          <w:rFonts w:asciiTheme="minorHAnsi" w:hAnsiTheme="minorHAnsi"/>
          <w:b/>
          <w:sz w:val="20"/>
        </w:rPr>
        <w:t>ku</w:t>
      </w:r>
      <w:proofErr w:type="spellEnd"/>
      <w:r w:rsidRPr="009C3984">
        <w:rPr>
          <w:rFonts w:asciiTheme="minorHAnsi" w:hAnsiTheme="minorHAnsi"/>
          <w:b/>
          <w:sz w:val="20"/>
        </w:rPr>
        <w:t xml:space="preserve"> </w:t>
      </w:r>
      <w:proofErr w:type="spellStart"/>
      <w:r w:rsidRPr="009C3984">
        <w:rPr>
          <w:rFonts w:asciiTheme="minorHAnsi" w:hAnsiTheme="minorHAnsi"/>
          <w:b/>
          <w:sz w:val="20"/>
        </w:rPr>
        <w:t>dňa</w:t>
      </w:r>
      <w:proofErr w:type="spellEnd"/>
      <w:r w:rsidRPr="009C3984">
        <w:rPr>
          <w:rFonts w:asciiTheme="minorHAnsi" w:hAnsiTheme="minorHAnsi"/>
          <w:b/>
          <w:sz w:val="20"/>
        </w:rPr>
        <w:t xml:space="preserve"> </w:t>
      </w:r>
      <w:proofErr w:type="spellStart"/>
      <w:r w:rsidRPr="009C3984">
        <w:rPr>
          <w:rFonts w:asciiTheme="minorHAnsi" w:hAnsiTheme="minorHAnsi"/>
          <w:b/>
          <w:sz w:val="20"/>
        </w:rPr>
        <w:t>vyhlásenia</w:t>
      </w:r>
      <w:proofErr w:type="spellEnd"/>
      <w:r w:rsidRPr="009C3984">
        <w:rPr>
          <w:rFonts w:asciiTheme="minorHAnsi" w:hAnsiTheme="minorHAnsi"/>
          <w:b/>
          <w:sz w:val="20"/>
        </w:rPr>
        <w:t xml:space="preserve"> VO, </w:t>
      </w:r>
      <w:proofErr w:type="spellStart"/>
      <w:r w:rsidRPr="009C3984">
        <w:rPr>
          <w:rFonts w:asciiTheme="minorHAnsi" w:hAnsiTheme="minorHAnsi"/>
          <w:b/>
          <w:sz w:val="20"/>
        </w:rPr>
        <w:t>ak</w:t>
      </w:r>
      <w:proofErr w:type="spellEnd"/>
      <w:r w:rsidRPr="009C3984">
        <w:rPr>
          <w:rFonts w:asciiTheme="minorHAnsi" w:hAnsiTheme="minorHAnsi"/>
          <w:b/>
          <w:sz w:val="20"/>
        </w:rPr>
        <w:t xml:space="preserve"> bola </w:t>
      </w:r>
      <w:proofErr w:type="spellStart"/>
      <w:r w:rsidRPr="009C3984">
        <w:rPr>
          <w:rFonts w:asciiTheme="minorHAnsi" w:hAnsiTheme="minorHAnsi"/>
          <w:b/>
          <w:sz w:val="20"/>
        </w:rPr>
        <w:t>predpokladaná</w:t>
      </w:r>
      <w:proofErr w:type="spellEnd"/>
      <w:r w:rsidRPr="009C3984">
        <w:rPr>
          <w:rFonts w:asciiTheme="minorHAnsi" w:hAnsiTheme="minorHAnsi"/>
          <w:b/>
          <w:sz w:val="20"/>
        </w:rPr>
        <w:t xml:space="preserve"> </w:t>
      </w:r>
      <w:proofErr w:type="spellStart"/>
      <w:r w:rsidRPr="009C3984">
        <w:rPr>
          <w:rFonts w:asciiTheme="minorHAnsi" w:hAnsiTheme="minorHAnsi"/>
          <w:b/>
          <w:sz w:val="20"/>
        </w:rPr>
        <w:t>hodnota</w:t>
      </w:r>
      <w:proofErr w:type="spellEnd"/>
      <w:r w:rsidRPr="009C3984">
        <w:rPr>
          <w:rFonts w:asciiTheme="minorHAnsi" w:hAnsiTheme="minorHAnsi"/>
          <w:b/>
          <w:sz w:val="20"/>
        </w:rPr>
        <w:t xml:space="preserve"> </w:t>
      </w:r>
      <w:proofErr w:type="spellStart"/>
      <w:r w:rsidRPr="009C3984">
        <w:rPr>
          <w:rFonts w:asciiTheme="minorHAnsi" w:hAnsiTheme="minorHAnsi"/>
          <w:b/>
          <w:sz w:val="20"/>
        </w:rPr>
        <w:t>zákazky</w:t>
      </w:r>
      <w:proofErr w:type="spellEnd"/>
      <w:r w:rsidRPr="009C3984">
        <w:rPr>
          <w:rFonts w:asciiTheme="minorHAnsi" w:hAnsiTheme="minorHAnsi"/>
          <w:b/>
          <w:sz w:val="20"/>
        </w:rPr>
        <w:t xml:space="preserve"> </w:t>
      </w:r>
      <w:proofErr w:type="spellStart"/>
      <w:r w:rsidRPr="009C3984">
        <w:rPr>
          <w:rFonts w:asciiTheme="minorHAnsi" w:hAnsiTheme="minorHAnsi"/>
          <w:b/>
          <w:sz w:val="20"/>
        </w:rPr>
        <w:t>určená</w:t>
      </w:r>
      <w:proofErr w:type="spellEnd"/>
      <w:r w:rsidRPr="009C3984">
        <w:rPr>
          <w:rFonts w:asciiTheme="minorHAnsi" w:hAnsiTheme="minorHAnsi"/>
          <w:b/>
          <w:sz w:val="20"/>
        </w:rPr>
        <w:t xml:space="preserve"> </w:t>
      </w:r>
      <w:proofErr w:type="spellStart"/>
      <w:r w:rsidRPr="009C3984">
        <w:rPr>
          <w:rFonts w:asciiTheme="minorHAnsi" w:hAnsiTheme="minorHAnsi"/>
          <w:b/>
          <w:sz w:val="20"/>
        </w:rPr>
        <w:t>prieskumom</w:t>
      </w:r>
      <w:proofErr w:type="spellEnd"/>
      <w:r w:rsidRPr="009C3984">
        <w:rPr>
          <w:rFonts w:asciiTheme="minorHAnsi" w:hAnsiTheme="minorHAnsi"/>
          <w:b/>
          <w:sz w:val="20"/>
        </w:rPr>
        <w:t xml:space="preserve"> </w:t>
      </w:r>
      <w:proofErr w:type="spellStart"/>
      <w:r w:rsidRPr="009C3984">
        <w:rPr>
          <w:rFonts w:asciiTheme="minorHAnsi" w:hAnsiTheme="minorHAnsi"/>
          <w:b/>
          <w:sz w:val="20"/>
        </w:rPr>
        <w:t>trhu</w:t>
      </w:r>
      <w:proofErr w:type="spellEnd"/>
      <w:r w:rsidRPr="009C3984">
        <w:rPr>
          <w:rFonts w:asciiTheme="minorHAnsi" w:hAnsiTheme="minorHAnsi"/>
          <w:b/>
          <w:sz w:val="20"/>
        </w:rPr>
        <w:t xml:space="preserve"> </w:t>
      </w:r>
      <w:proofErr w:type="spellStart"/>
      <w:r w:rsidRPr="009C3984">
        <w:rPr>
          <w:rFonts w:asciiTheme="minorHAnsi" w:hAnsiTheme="minorHAnsi"/>
          <w:b/>
          <w:sz w:val="20"/>
        </w:rPr>
        <w:t>realizovaným</w:t>
      </w:r>
      <w:proofErr w:type="spellEnd"/>
      <w:r w:rsidRPr="009C3984">
        <w:rPr>
          <w:rFonts w:asciiTheme="minorHAnsi" w:hAnsiTheme="minorHAnsi"/>
          <w:b/>
          <w:sz w:val="20"/>
        </w:rPr>
        <w:t xml:space="preserve"> </w:t>
      </w:r>
      <w:proofErr w:type="spellStart"/>
      <w:r w:rsidRPr="009C3984">
        <w:rPr>
          <w:rFonts w:asciiTheme="minorHAnsi" w:hAnsiTheme="minorHAnsi"/>
          <w:b/>
          <w:sz w:val="20"/>
        </w:rPr>
        <w:t>oslovením</w:t>
      </w:r>
      <w:proofErr w:type="spellEnd"/>
      <w:r w:rsidRPr="009C3984">
        <w:rPr>
          <w:rFonts w:asciiTheme="minorHAnsi" w:hAnsiTheme="minorHAnsi"/>
          <w:b/>
          <w:sz w:val="20"/>
        </w:rPr>
        <w:t xml:space="preserve"> </w:t>
      </w:r>
      <w:proofErr w:type="spellStart"/>
      <w:r w:rsidRPr="009C3984">
        <w:rPr>
          <w:rFonts w:asciiTheme="minorHAnsi" w:hAnsiTheme="minorHAnsi"/>
          <w:b/>
          <w:sz w:val="20"/>
        </w:rPr>
        <w:t>potenciálnych</w:t>
      </w:r>
      <w:proofErr w:type="spellEnd"/>
      <w:r w:rsidRPr="009C3984">
        <w:rPr>
          <w:rFonts w:asciiTheme="minorHAnsi" w:hAnsiTheme="minorHAnsi"/>
          <w:b/>
          <w:sz w:val="20"/>
        </w:rPr>
        <w:t xml:space="preserve"> </w:t>
      </w:r>
      <w:proofErr w:type="spellStart"/>
      <w:r w:rsidRPr="009C3984">
        <w:rPr>
          <w:rFonts w:asciiTheme="minorHAnsi" w:hAnsiTheme="minorHAnsi"/>
          <w:b/>
          <w:sz w:val="20"/>
        </w:rPr>
        <w:t>záujemcov</w:t>
      </w:r>
      <w:proofErr w:type="spellEnd"/>
      <w:r w:rsidRPr="009C3984">
        <w:rPr>
          <w:rFonts w:asciiTheme="minorHAnsi" w:hAnsiTheme="minorHAnsi"/>
          <w:sz w:val="20"/>
        </w:rPr>
        <w:t xml:space="preserve"> (</w:t>
      </w:r>
      <w:proofErr w:type="spellStart"/>
      <w:r w:rsidRPr="009C3984">
        <w:rPr>
          <w:rFonts w:asciiTheme="minorHAnsi" w:hAnsiTheme="minorHAnsi"/>
          <w:sz w:val="20"/>
        </w:rPr>
        <w:t>minimálne</w:t>
      </w:r>
      <w:proofErr w:type="spellEnd"/>
      <w:r w:rsidRPr="009C3984">
        <w:rPr>
          <w:rFonts w:asciiTheme="minorHAnsi" w:hAnsiTheme="minorHAnsi"/>
          <w:sz w:val="20"/>
        </w:rPr>
        <w:t xml:space="preserve"> troch)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prípravnou</w:t>
      </w:r>
      <w:proofErr w:type="spellEnd"/>
      <w:r w:rsidRPr="009C3984">
        <w:rPr>
          <w:rFonts w:asciiTheme="minorHAnsi" w:hAnsiTheme="minorHAnsi"/>
          <w:sz w:val="20"/>
        </w:rPr>
        <w:t xml:space="preserve"> </w:t>
      </w:r>
      <w:proofErr w:type="spellStart"/>
      <w:r w:rsidRPr="009C3984">
        <w:rPr>
          <w:rFonts w:asciiTheme="minorHAnsi" w:hAnsiTheme="minorHAnsi"/>
          <w:sz w:val="20"/>
        </w:rPr>
        <w:t>trhovou</w:t>
      </w:r>
      <w:proofErr w:type="spellEnd"/>
      <w:r w:rsidRPr="009C3984">
        <w:rPr>
          <w:rFonts w:asciiTheme="minorHAnsi" w:hAnsiTheme="minorHAnsi"/>
          <w:sz w:val="20"/>
        </w:rPr>
        <w:t xml:space="preserve"> </w:t>
      </w:r>
      <w:proofErr w:type="spellStart"/>
      <w:r w:rsidRPr="009C3984">
        <w:rPr>
          <w:rFonts w:asciiTheme="minorHAnsi" w:hAnsiTheme="minorHAnsi"/>
          <w:sz w:val="20"/>
        </w:rPr>
        <w:t>konzultáciou</w:t>
      </w:r>
      <w:proofErr w:type="spellEnd"/>
      <w:r w:rsidRPr="009C3984">
        <w:rPr>
          <w:rFonts w:asciiTheme="minorHAnsi" w:hAnsiTheme="minorHAnsi"/>
          <w:sz w:val="20"/>
        </w:rPr>
        <w:t xml:space="preserve">. </w:t>
      </w: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ceny</w:t>
      </w:r>
      <w:proofErr w:type="spellEnd"/>
      <w:r w:rsidRPr="009C3984">
        <w:rPr>
          <w:rFonts w:asciiTheme="minorHAnsi" w:hAnsiTheme="minorHAnsi"/>
          <w:sz w:val="20"/>
        </w:rPr>
        <w:t xml:space="preserve"> </w:t>
      </w:r>
      <w:proofErr w:type="spellStart"/>
      <w:r w:rsidRPr="009C3984">
        <w:rPr>
          <w:rFonts w:asciiTheme="minorHAnsi" w:hAnsiTheme="minorHAnsi"/>
          <w:sz w:val="20"/>
        </w:rPr>
        <w:t>obstarávaných</w:t>
      </w:r>
      <w:proofErr w:type="spellEnd"/>
      <w:r w:rsidRPr="009C3984">
        <w:rPr>
          <w:rFonts w:asciiTheme="minorHAnsi" w:hAnsiTheme="minorHAnsi"/>
          <w:sz w:val="20"/>
        </w:rPr>
        <w:t xml:space="preserve"> </w:t>
      </w:r>
      <w:proofErr w:type="spellStart"/>
      <w:r w:rsidRPr="009C3984">
        <w:rPr>
          <w:rFonts w:asciiTheme="minorHAnsi" w:hAnsiTheme="minorHAnsi"/>
          <w:sz w:val="20"/>
        </w:rPr>
        <w:t>tovarov</w:t>
      </w:r>
      <w:proofErr w:type="spellEnd"/>
      <w:r w:rsidRPr="009C3984">
        <w:rPr>
          <w:rFonts w:asciiTheme="minorHAnsi" w:hAnsiTheme="minorHAnsi"/>
          <w:sz w:val="20"/>
        </w:rPr>
        <w:t xml:space="preserve">, </w:t>
      </w:r>
      <w:proofErr w:type="spellStart"/>
      <w:r w:rsidRPr="009C3984">
        <w:rPr>
          <w:rFonts w:asciiTheme="minorHAnsi" w:hAnsiTheme="minorHAnsi"/>
          <w:sz w:val="20"/>
        </w:rPr>
        <w:t>stavebných</w:t>
      </w:r>
      <w:proofErr w:type="spellEnd"/>
      <w:r w:rsidRPr="009C3984">
        <w:rPr>
          <w:rFonts w:asciiTheme="minorHAnsi" w:hAnsiTheme="minorHAnsi"/>
          <w:sz w:val="20"/>
        </w:rPr>
        <w:t xml:space="preserve"> </w:t>
      </w:r>
      <w:proofErr w:type="spellStart"/>
      <w:r w:rsidRPr="009C3984">
        <w:rPr>
          <w:rFonts w:asciiTheme="minorHAnsi" w:hAnsiTheme="minorHAnsi"/>
          <w:sz w:val="20"/>
        </w:rPr>
        <w:t>prác</w:t>
      </w:r>
      <w:proofErr w:type="spellEnd"/>
      <w:r w:rsidRPr="009C3984">
        <w:rPr>
          <w:rFonts w:asciiTheme="minorHAnsi" w:hAnsiTheme="minorHAnsi"/>
          <w:sz w:val="20"/>
        </w:rPr>
        <w:t xml:space="preserve">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služieb</w:t>
      </w:r>
      <w:proofErr w:type="spellEnd"/>
      <w:r w:rsidRPr="009C3984">
        <w:rPr>
          <w:rFonts w:asciiTheme="minorHAnsi" w:hAnsiTheme="minorHAnsi"/>
          <w:sz w:val="20"/>
        </w:rPr>
        <w:t xml:space="preserve"> </w:t>
      </w:r>
      <w:proofErr w:type="spellStart"/>
      <w:r w:rsidRPr="009C3984">
        <w:rPr>
          <w:rFonts w:asciiTheme="minorHAnsi" w:hAnsiTheme="minorHAnsi"/>
          <w:sz w:val="20"/>
        </w:rPr>
        <w:t>nezaznamenali</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trhu</w:t>
      </w:r>
      <w:proofErr w:type="spellEnd"/>
      <w:r w:rsidRPr="009C3984">
        <w:rPr>
          <w:rFonts w:asciiTheme="minorHAnsi" w:hAnsiTheme="minorHAnsi"/>
          <w:sz w:val="20"/>
        </w:rPr>
        <w:t xml:space="preserve"> </w:t>
      </w:r>
      <w:proofErr w:type="spellStart"/>
      <w:r w:rsidRPr="009C3984">
        <w:rPr>
          <w:rFonts w:asciiTheme="minorHAnsi" w:hAnsiTheme="minorHAnsi"/>
          <w:sz w:val="20"/>
        </w:rPr>
        <w:t>zmenu</w:t>
      </w:r>
      <w:proofErr w:type="spellEnd"/>
      <w:r w:rsidRPr="009C3984">
        <w:rPr>
          <w:rFonts w:asciiTheme="minorHAnsi" w:hAnsiTheme="minorHAnsi"/>
          <w:sz w:val="20"/>
        </w:rPr>
        <w:t xml:space="preserve">, je </w:t>
      </w:r>
      <w:proofErr w:type="spellStart"/>
      <w:r w:rsidRPr="009C3984">
        <w:rPr>
          <w:rFonts w:asciiTheme="minorHAnsi" w:hAnsiTheme="minorHAnsi"/>
          <w:sz w:val="20"/>
        </w:rPr>
        <w:t>možné</w:t>
      </w:r>
      <w:proofErr w:type="spellEnd"/>
      <w:r w:rsidRPr="009C3984">
        <w:rPr>
          <w:rFonts w:asciiTheme="minorHAnsi" w:hAnsiTheme="minorHAnsi"/>
          <w:sz w:val="20"/>
        </w:rPr>
        <w:t xml:space="preserve"> pre </w:t>
      </w:r>
      <w:proofErr w:type="spellStart"/>
      <w:r w:rsidRPr="009C3984">
        <w:rPr>
          <w:rFonts w:asciiTheme="minorHAnsi" w:hAnsiTheme="minorHAnsi"/>
          <w:sz w:val="20"/>
        </w:rPr>
        <w:t>účely</w:t>
      </w:r>
      <w:proofErr w:type="spellEnd"/>
      <w:r w:rsidRPr="009C3984">
        <w:rPr>
          <w:rFonts w:asciiTheme="minorHAnsi" w:hAnsiTheme="minorHAnsi"/>
          <w:sz w:val="20"/>
        </w:rPr>
        <w:t xml:space="preserve"> </w:t>
      </w:r>
      <w:proofErr w:type="spellStart"/>
      <w:r w:rsidRPr="009C3984">
        <w:rPr>
          <w:rFonts w:asciiTheme="minorHAnsi" w:hAnsiTheme="minorHAnsi"/>
          <w:sz w:val="20"/>
        </w:rPr>
        <w:t>určenia</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predpokladanej</w:t>
      </w:r>
      <w:proofErr w:type="spellEnd"/>
      <w:r w:rsidRPr="009C3984">
        <w:rPr>
          <w:rFonts w:asciiTheme="minorHAnsi" w:hAnsiTheme="minorHAnsi"/>
          <w:sz w:val="20"/>
        </w:rPr>
        <w:t xml:space="preserve"> </w:t>
      </w:r>
      <w:proofErr w:type="spellStart"/>
      <w:r w:rsidRPr="009C3984">
        <w:rPr>
          <w:rFonts w:asciiTheme="minorHAnsi" w:hAnsiTheme="minorHAnsi"/>
          <w:sz w:val="20"/>
        </w:rPr>
        <w:t>hodnoty</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sz w:val="20"/>
        </w:rPr>
        <w:t>použiť</w:t>
      </w:r>
      <w:proofErr w:type="spellEnd"/>
      <w:r w:rsidRPr="009C3984">
        <w:rPr>
          <w:rFonts w:asciiTheme="minorHAnsi" w:hAnsiTheme="minorHAnsi"/>
          <w:sz w:val="20"/>
        </w:rPr>
        <w:t xml:space="preserve"> </w:t>
      </w:r>
      <w:proofErr w:type="spellStart"/>
      <w:r w:rsidRPr="009C3984">
        <w:rPr>
          <w:rFonts w:asciiTheme="minorHAnsi" w:hAnsiTheme="minorHAnsi"/>
          <w:sz w:val="20"/>
        </w:rPr>
        <w:t>aj</w:t>
      </w:r>
      <w:proofErr w:type="spellEnd"/>
      <w:r w:rsidRPr="009C3984">
        <w:rPr>
          <w:rFonts w:asciiTheme="minorHAnsi" w:hAnsiTheme="minorHAnsi"/>
          <w:sz w:val="20"/>
        </w:rPr>
        <w:t xml:space="preserve"> </w:t>
      </w:r>
      <w:proofErr w:type="spellStart"/>
      <w:r w:rsidRPr="009C3984">
        <w:rPr>
          <w:rFonts w:asciiTheme="minorHAnsi" w:hAnsiTheme="minorHAnsi"/>
          <w:sz w:val="20"/>
        </w:rPr>
        <w:t>podklady</w:t>
      </w:r>
      <w:proofErr w:type="spellEnd"/>
      <w:r w:rsidRPr="009C3984">
        <w:rPr>
          <w:rFonts w:asciiTheme="minorHAnsi" w:hAnsiTheme="minorHAnsi"/>
          <w:sz w:val="20"/>
        </w:rPr>
        <w:t xml:space="preserve"> </w:t>
      </w:r>
      <w:proofErr w:type="spellStart"/>
      <w:r w:rsidRPr="009C3984">
        <w:rPr>
          <w:rFonts w:asciiTheme="minorHAnsi" w:hAnsiTheme="minorHAnsi"/>
          <w:sz w:val="20"/>
        </w:rPr>
        <w:t>staršie</w:t>
      </w:r>
      <w:proofErr w:type="spellEnd"/>
      <w:r w:rsidRPr="009C3984">
        <w:rPr>
          <w:rFonts w:asciiTheme="minorHAnsi" w:hAnsiTheme="minorHAnsi"/>
          <w:sz w:val="20"/>
        </w:rPr>
        <w:t xml:space="preserve"> </w:t>
      </w:r>
      <w:proofErr w:type="spellStart"/>
      <w:r w:rsidRPr="009C3984">
        <w:rPr>
          <w:rFonts w:asciiTheme="minorHAnsi" w:hAnsiTheme="minorHAnsi"/>
          <w:sz w:val="20"/>
        </w:rPr>
        <w:t>ako</w:t>
      </w:r>
      <w:proofErr w:type="spellEnd"/>
      <w:r w:rsidRPr="009C3984">
        <w:rPr>
          <w:rFonts w:asciiTheme="minorHAnsi" w:hAnsiTheme="minorHAnsi"/>
          <w:sz w:val="20"/>
        </w:rPr>
        <w:t xml:space="preserve"> 6 </w:t>
      </w:r>
      <w:proofErr w:type="spellStart"/>
      <w:r w:rsidRPr="009C3984">
        <w:rPr>
          <w:rFonts w:asciiTheme="minorHAnsi" w:hAnsiTheme="minorHAnsi"/>
          <w:sz w:val="20"/>
        </w:rPr>
        <w:t>mesiacov</w:t>
      </w:r>
      <w:proofErr w:type="spellEnd"/>
      <w:r w:rsidRPr="009C3984">
        <w:rPr>
          <w:rFonts w:asciiTheme="minorHAnsi" w:hAnsiTheme="minorHAnsi"/>
          <w:sz w:val="20"/>
        </w:rPr>
        <w:t xml:space="preserve">. </w:t>
      </w:r>
      <w:proofErr w:type="spellStart"/>
      <w:r w:rsidRPr="009C3984">
        <w:rPr>
          <w:rFonts w:asciiTheme="minorHAnsi" w:hAnsiTheme="minorHAnsi"/>
          <w:sz w:val="20"/>
        </w:rPr>
        <w:t>Zdôvodnenie</w:t>
      </w:r>
      <w:proofErr w:type="spellEnd"/>
      <w:r w:rsidRPr="009C3984">
        <w:rPr>
          <w:rFonts w:asciiTheme="minorHAnsi" w:hAnsiTheme="minorHAnsi"/>
          <w:sz w:val="20"/>
        </w:rPr>
        <w:t xml:space="preserve"> </w:t>
      </w:r>
      <w:proofErr w:type="spellStart"/>
      <w:r w:rsidRPr="009C3984">
        <w:rPr>
          <w:rFonts w:asciiTheme="minorHAnsi" w:hAnsiTheme="minorHAnsi"/>
          <w:sz w:val="20"/>
        </w:rPr>
        <w:t>tejto</w:t>
      </w:r>
      <w:proofErr w:type="spellEnd"/>
      <w:r w:rsidRPr="009C3984">
        <w:rPr>
          <w:rFonts w:asciiTheme="minorHAnsi" w:hAnsiTheme="minorHAnsi"/>
          <w:sz w:val="20"/>
        </w:rPr>
        <w:t xml:space="preserve"> </w:t>
      </w:r>
      <w:proofErr w:type="spellStart"/>
      <w:r w:rsidRPr="009C3984">
        <w:rPr>
          <w:rFonts w:asciiTheme="minorHAnsi" w:hAnsiTheme="minorHAnsi"/>
          <w:sz w:val="20"/>
        </w:rPr>
        <w:t>skutočnosti</w:t>
      </w:r>
      <w:proofErr w:type="spellEnd"/>
      <w:r w:rsidRPr="009C3984">
        <w:rPr>
          <w:rFonts w:asciiTheme="minorHAnsi" w:hAnsiTheme="minorHAnsi"/>
          <w:sz w:val="20"/>
        </w:rPr>
        <w:t xml:space="preserve"> </w:t>
      </w:r>
      <w:proofErr w:type="spellStart"/>
      <w:r w:rsidRPr="009C3984">
        <w:rPr>
          <w:rFonts w:asciiTheme="minorHAnsi" w:hAnsiTheme="minorHAnsi"/>
          <w:sz w:val="20"/>
        </w:rPr>
        <w:t>musí</w:t>
      </w:r>
      <w:proofErr w:type="spellEnd"/>
      <w:r w:rsidRPr="009C3984">
        <w:rPr>
          <w:rFonts w:asciiTheme="minorHAnsi" w:hAnsiTheme="minorHAnsi"/>
          <w:sz w:val="20"/>
        </w:rPr>
        <w:t xml:space="preserve"> </w:t>
      </w:r>
      <w:proofErr w:type="spellStart"/>
      <w:r w:rsidRPr="009C3984">
        <w:rPr>
          <w:rFonts w:asciiTheme="minorHAnsi" w:hAnsiTheme="minorHAnsi"/>
          <w:sz w:val="20"/>
        </w:rPr>
        <w:t>byť</w:t>
      </w:r>
      <w:proofErr w:type="spellEnd"/>
      <w:r w:rsidRPr="009C3984">
        <w:rPr>
          <w:rFonts w:asciiTheme="minorHAnsi" w:hAnsiTheme="minorHAnsi"/>
          <w:sz w:val="20"/>
        </w:rPr>
        <w:t xml:space="preserve"> </w:t>
      </w:r>
      <w:proofErr w:type="spellStart"/>
      <w:r w:rsidRPr="009C3984">
        <w:rPr>
          <w:rFonts w:asciiTheme="minorHAnsi" w:hAnsiTheme="minorHAnsi"/>
          <w:sz w:val="20"/>
        </w:rPr>
        <w:t>súčasťou</w:t>
      </w:r>
      <w:proofErr w:type="spellEnd"/>
      <w:r w:rsidRPr="009C3984">
        <w:rPr>
          <w:rFonts w:asciiTheme="minorHAnsi" w:hAnsiTheme="minorHAnsi"/>
          <w:sz w:val="20"/>
        </w:rPr>
        <w:t xml:space="preserve"> </w:t>
      </w:r>
      <w:proofErr w:type="spellStart"/>
      <w:r w:rsidRPr="009C3984">
        <w:rPr>
          <w:rFonts w:asciiTheme="minorHAnsi" w:hAnsiTheme="minorHAnsi"/>
          <w:sz w:val="20"/>
        </w:rPr>
        <w:t>dokumentácie</w:t>
      </w:r>
      <w:proofErr w:type="spellEnd"/>
      <w:r w:rsidRPr="009C3984">
        <w:rPr>
          <w:rFonts w:asciiTheme="minorHAnsi" w:hAnsiTheme="minorHAnsi"/>
          <w:sz w:val="20"/>
        </w:rPr>
        <w:t xml:space="preserve"> k </w:t>
      </w:r>
      <w:proofErr w:type="spellStart"/>
      <w:r w:rsidRPr="009C3984">
        <w:rPr>
          <w:rFonts w:asciiTheme="minorHAnsi" w:hAnsiTheme="minorHAnsi"/>
          <w:sz w:val="20"/>
        </w:rPr>
        <w:lastRenderedPageBreak/>
        <w:t>zákazke</w:t>
      </w:r>
      <w:proofErr w:type="spellEnd"/>
      <w:r w:rsidRPr="009C3984">
        <w:rPr>
          <w:rFonts w:asciiTheme="minorHAnsi" w:hAnsiTheme="minorHAnsi"/>
          <w:sz w:val="20"/>
        </w:rPr>
        <w:t xml:space="preserve"> VO. </w:t>
      </w: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prijímateľ</w:t>
      </w:r>
      <w:proofErr w:type="spellEnd"/>
      <w:r w:rsidRPr="009C3984">
        <w:rPr>
          <w:rFonts w:asciiTheme="minorHAnsi" w:hAnsiTheme="minorHAnsi"/>
          <w:sz w:val="20"/>
        </w:rPr>
        <w:t xml:space="preserve"> </w:t>
      </w:r>
      <w:proofErr w:type="spellStart"/>
      <w:r w:rsidRPr="009C3984">
        <w:rPr>
          <w:rFonts w:asciiTheme="minorHAnsi" w:hAnsiTheme="minorHAnsi"/>
          <w:sz w:val="20"/>
        </w:rPr>
        <w:t>určuje</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predpokladanú</w:t>
      </w:r>
      <w:proofErr w:type="spellEnd"/>
      <w:r w:rsidRPr="009C3984">
        <w:rPr>
          <w:rFonts w:asciiTheme="minorHAnsi" w:hAnsiTheme="minorHAnsi"/>
          <w:sz w:val="20"/>
        </w:rPr>
        <w:t xml:space="preserve"> </w:t>
      </w:r>
      <w:proofErr w:type="spellStart"/>
      <w:r w:rsidRPr="009C3984">
        <w:rPr>
          <w:rFonts w:asciiTheme="minorHAnsi" w:hAnsiTheme="minorHAnsi"/>
          <w:sz w:val="20"/>
        </w:rPr>
        <w:t>hodnotu</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základe</w:t>
      </w:r>
      <w:proofErr w:type="spellEnd"/>
      <w:r w:rsidRPr="009C3984">
        <w:rPr>
          <w:rFonts w:asciiTheme="minorHAnsi" w:hAnsiTheme="minorHAnsi"/>
          <w:sz w:val="20"/>
        </w:rPr>
        <w:t xml:space="preserve"> </w:t>
      </w:r>
      <w:proofErr w:type="spellStart"/>
      <w:r w:rsidRPr="009C3984">
        <w:rPr>
          <w:rFonts w:asciiTheme="minorHAnsi" w:hAnsiTheme="minorHAnsi"/>
          <w:sz w:val="20"/>
        </w:rPr>
        <w:t>údajov</w:t>
      </w:r>
      <w:proofErr w:type="spellEnd"/>
      <w:r w:rsidRPr="009C3984">
        <w:rPr>
          <w:rFonts w:asciiTheme="minorHAnsi" w:hAnsiTheme="minorHAnsi"/>
          <w:sz w:val="20"/>
        </w:rPr>
        <w:t xml:space="preserve"> a </w:t>
      </w:r>
      <w:proofErr w:type="spellStart"/>
      <w:r w:rsidRPr="009C3984">
        <w:rPr>
          <w:rFonts w:asciiTheme="minorHAnsi" w:hAnsiTheme="minorHAnsi"/>
          <w:sz w:val="20"/>
        </w:rPr>
        <w:t>informácií</w:t>
      </w:r>
      <w:proofErr w:type="spellEnd"/>
      <w:r w:rsidRPr="009C3984">
        <w:rPr>
          <w:rFonts w:asciiTheme="minorHAnsi" w:hAnsiTheme="minorHAnsi"/>
          <w:sz w:val="20"/>
        </w:rPr>
        <w:t xml:space="preserve"> o </w:t>
      </w:r>
      <w:proofErr w:type="spellStart"/>
      <w:r w:rsidRPr="009C3984">
        <w:rPr>
          <w:rFonts w:asciiTheme="minorHAnsi" w:hAnsiTheme="minorHAnsi"/>
          <w:sz w:val="20"/>
        </w:rPr>
        <w:t>zákazkách</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rovnaký</w:t>
      </w:r>
      <w:proofErr w:type="spellEnd"/>
      <w:r w:rsidRPr="009C3984">
        <w:rPr>
          <w:rFonts w:asciiTheme="minorHAnsi" w:hAnsiTheme="minorHAnsi"/>
          <w:sz w:val="20"/>
        </w:rPr>
        <w:t xml:space="preserve">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porovnateľný</w:t>
      </w:r>
      <w:proofErr w:type="spellEnd"/>
      <w:r w:rsidRPr="009C3984">
        <w:rPr>
          <w:rFonts w:asciiTheme="minorHAnsi" w:hAnsiTheme="minorHAnsi"/>
          <w:sz w:val="20"/>
        </w:rPr>
        <w:t xml:space="preserve"> </w:t>
      </w:r>
      <w:proofErr w:type="spellStart"/>
      <w:r w:rsidRPr="009C3984">
        <w:rPr>
          <w:rFonts w:asciiTheme="minorHAnsi" w:hAnsiTheme="minorHAnsi"/>
          <w:sz w:val="20"/>
        </w:rPr>
        <w:t>predmet</w:t>
      </w:r>
      <w:proofErr w:type="spellEnd"/>
      <w:r w:rsidRPr="009C3984">
        <w:rPr>
          <w:rFonts w:asciiTheme="minorHAnsi" w:hAnsiTheme="minorHAnsi"/>
          <w:sz w:val="20"/>
        </w:rPr>
        <w:t xml:space="preserve"> (</w:t>
      </w:r>
      <w:proofErr w:type="spellStart"/>
      <w:r w:rsidRPr="009C3984">
        <w:rPr>
          <w:rFonts w:asciiTheme="minorHAnsi" w:hAnsiTheme="minorHAnsi"/>
          <w:sz w:val="20"/>
        </w:rPr>
        <w:t>napr</w:t>
      </w:r>
      <w:proofErr w:type="spellEnd"/>
      <w:r w:rsidRPr="009C3984">
        <w:rPr>
          <w:rFonts w:asciiTheme="minorHAnsi" w:hAnsiTheme="minorHAnsi"/>
          <w:sz w:val="20"/>
        </w:rPr>
        <w:t>.</w:t>
      </w:r>
      <w:r w:rsidRPr="009C3984">
        <w:rPr>
          <w:rFonts w:asciiTheme="minorHAnsi" w:hAnsiTheme="minorHAnsi"/>
          <w:sz w:val="20"/>
          <w:lang w:val="sk-SK"/>
        </w:rPr>
        <w:t xml:space="preserve"> povinne</w:t>
      </w:r>
      <w:r w:rsidRPr="009C3984">
        <w:rPr>
          <w:rFonts w:asciiTheme="minorHAnsi" w:hAnsiTheme="minorHAnsi"/>
          <w:sz w:val="20"/>
        </w:rPr>
        <w:t xml:space="preserve"> </w:t>
      </w:r>
      <w:proofErr w:type="spellStart"/>
      <w:r w:rsidRPr="009C3984">
        <w:rPr>
          <w:rFonts w:asciiTheme="minorHAnsi" w:hAnsiTheme="minorHAnsi"/>
          <w:sz w:val="20"/>
        </w:rPr>
        <w:t>zverejňované</w:t>
      </w:r>
      <w:proofErr w:type="spellEnd"/>
      <w:r w:rsidRPr="009C3984">
        <w:rPr>
          <w:rFonts w:asciiTheme="minorHAnsi" w:hAnsiTheme="minorHAnsi"/>
          <w:sz w:val="20"/>
        </w:rPr>
        <w:t xml:space="preserve"> </w:t>
      </w:r>
      <w:proofErr w:type="spellStart"/>
      <w:r w:rsidRPr="009C3984">
        <w:rPr>
          <w:rFonts w:asciiTheme="minorHAnsi" w:hAnsiTheme="minorHAnsi"/>
          <w:sz w:val="20"/>
        </w:rPr>
        <w:t>zmluvy</w:t>
      </w:r>
      <w:proofErr w:type="spellEnd"/>
      <w:r w:rsidRPr="009C3984">
        <w:rPr>
          <w:rFonts w:asciiTheme="minorHAnsi" w:hAnsiTheme="minorHAnsi"/>
          <w:sz w:val="20"/>
        </w:rPr>
        <w:t xml:space="preserve"> v CRZ), </w:t>
      </w:r>
      <w:proofErr w:type="spellStart"/>
      <w:r w:rsidRPr="009C3984">
        <w:rPr>
          <w:rFonts w:asciiTheme="minorHAnsi" w:hAnsiTheme="minorHAnsi"/>
          <w:sz w:val="20"/>
        </w:rPr>
        <w:t>uvedené</w:t>
      </w:r>
      <w:proofErr w:type="spellEnd"/>
      <w:r w:rsidRPr="009C3984">
        <w:rPr>
          <w:rFonts w:asciiTheme="minorHAnsi" w:hAnsiTheme="minorHAnsi"/>
          <w:sz w:val="20"/>
        </w:rPr>
        <w:t xml:space="preserve"> </w:t>
      </w:r>
      <w:proofErr w:type="spellStart"/>
      <w:r w:rsidRPr="009C3984">
        <w:rPr>
          <w:rFonts w:asciiTheme="minorHAnsi" w:hAnsiTheme="minorHAnsi"/>
          <w:sz w:val="20"/>
        </w:rPr>
        <w:t>údaje</w:t>
      </w:r>
      <w:proofErr w:type="spellEnd"/>
      <w:r w:rsidRPr="009C3984">
        <w:rPr>
          <w:rFonts w:asciiTheme="minorHAnsi" w:hAnsiTheme="minorHAnsi"/>
          <w:sz w:val="20"/>
        </w:rPr>
        <w:t xml:space="preserve"> a </w:t>
      </w:r>
      <w:proofErr w:type="spellStart"/>
      <w:r w:rsidRPr="009C3984">
        <w:rPr>
          <w:rFonts w:asciiTheme="minorHAnsi" w:hAnsiTheme="minorHAnsi"/>
          <w:sz w:val="20"/>
        </w:rPr>
        <w:t>informácie</w:t>
      </w:r>
      <w:proofErr w:type="spellEnd"/>
      <w:r w:rsidRPr="009C3984">
        <w:rPr>
          <w:rFonts w:asciiTheme="minorHAnsi" w:hAnsiTheme="minorHAnsi"/>
          <w:sz w:val="20"/>
        </w:rPr>
        <w:t xml:space="preserve"> (</w:t>
      </w:r>
      <w:proofErr w:type="spellStart"/>
      <w:r w:rsidRPr="009C3984">
        <w:rPr>
          <w:rFonts w:asciiTheme="minorHAnsi" w:hAnsiTheme="minorHAnsi"/>
          <w:sz w:val="20"/>
        </w:rPr>
        <w:t>zmluvy</w:t>
      </w:r>
      <w:proofErr w:type="spellEnd"/>
      <w:r w:rsidRPr="009C3984">
        <w:rPr>
          <w:rFonts w:asciiTheme="minorHAnsi" w:hAnsiTheme="minorHAnsi"/>
          <w:sz w:val="20"/>
        </w:rPr>
        <w:t xml:space="preserve">) </w:t>
      </w:r>
      <w:proofErr w:type="spellStart"/>
      <w:r w:rsidRPr="009C3984">
        <w:rPr>
          <w:rFonts w:asciiTheme="minorHAnsi" w:hAnsiTheme="minorHAnsi"/>
          <w:sz w:val="20"/>
        </w:rPr>
        <w:t>musia</w:t>
      </w:r>
      <w:proofErr w:type="spellEnd"/>
      <w:r w:rsidRPr="009C3984">
        <w:rPr>
          <w:rFonts w:asciiTheme="minorHAnsi" w:hAnsiTheme="minorHAnsi"/>
          <w:sz w:val="20"/>
        </w:rPr>
        <w:t xml:space="preserve"> </w:t>
      </w:r>
      <w:proofErr w:type="spellStart"/>
      <w:r w:rsidRPr="009C3984">
        <w:rPr>
          <w:rFonts w:asciiTheme="minorHAnsi" w:hAnsiTheme="minorHAnsi"/>
          <w:sz w:val="20"/>
        </w:rPr>
        <w:t>byť</w:t>
      </w:r>
      <w:proofErr w:type="spellEnd"/>
      <w:r w:rsidRPr="009C3984">
        <w:rPr>
          <w:rFonts w:asciiTheme="minorHAnsi" w:hAnsiTheme="minorHAnsi"/>
          <w:sz w:val="20"/>
        </w:rPr>
        <w:t xml:space="preserve"> </w:t>
      </w:r>
      <w:proofErr w:type="spellStart"/>
      <w:r w:rsidRPr="009C3984">
        <w:rPr>
          <w:rFonts w:asciiTheme="minorHAnsi" w:hAnsiTheme="minorHAnsi"/>
          <w:sz w:val="20"/>
        </w:rPr>
        <w:t>platné</w:t>
      </w:r>
      <w:proofErr w:type="spellEnd"/>
      <w:r w:rsidRPr="009C3984">
        <w:rPr>
          <w:rFonts w:asciiTheme="minorHAnsi" w:hAnsiTheme="minorHAnsi"/>
          <w:sz w:val="20"/>
        </w:rPr>
        <w:t xml:space="preserve"> </w:t>
      </w:r>
      <w:proofErr w:type="spellStart"/>
      <w:r w:rsidRPr="009C3984">
        <w:rPr>
          <w:rFonts w:asciiTheme="minorHAnsi" w:hAnsiTheme="minorHAnsi"/>
          <w:sz w:val="20"/>
        </w:rPr>
        <w:t>ku</w:t>
      </w:r>
      <w:proofErr w:type="spellEnd"/>
      <w:r w:rsidRPr="009C3984">
        <w:rPr>
          <w:rFonts w:asciiTheme="minorHAnsi" w:hAnsiTheme="minorHAnsi"/>
          <w:sz w:val="20"/>
        </w:rPr>
        <w:t xml:space="preserve"> </w:t>
      </w:r>
      <w:proofErr w:type="spellStart"/>
      <w:r w:rsidRPr="009C3984">
        <w:rPr>
          <w:rFonts w:asciiTheme="minorHAnsi" w:hAnsiTheme="minorHAnsi"/>
          <w:sz w:val="20"/>
        </w:rPr>
        <w:t>dňu</w:t>
      </w:r>
      <w:proofErr w:type="spellEnd"/>
      <w:r w:rsidRPr="009C3984">
        <w:rPr>
          <w:rFonts w:asciiTheme="minorHAnsi" w:hAnsiTheme="minorHAnsi"/>
          <w:sz w:val="20"/>
        </w:rPr>
        <w:t xml:space="preserve"> </w:t>
      </w:r>
      <w:proofErr w:type="spellStart"/>
      <w:r w:rsidRPr="009C3984">
        <w:rPr>
          <w:rFonts w:asciiTheme="minorHAnsi" w:hAnsiTheme="minorHAnsi"/>
          <w:sz w:val="20"/>
        </w:rPr>
        <w:t>vyhlásenia</w:t>
      </w:r>
      <w:proofErr w:type="spellEnd"/>
      <w:r w:rsidRPr="009C3984">
        <w:rPr>
          <w:rFonts w:asciiTheme="minorHAnsi" w:hAnsiTheme="minorHAnsi"/>
          <w:sz w:val="20"/>
        </w:rPr>
        <w:t xml:space="preserve"> VO a z </w:t>
      </w:r>
      <w:proofErr w:type="spellStart"/>
      <w:r w:rsidRPr="009C3984">
        <w:rPr>
          <w:rFonts w:asciiTheme="minorHAnsi" w:hAnsiTheme="minorHAnsi"/>
          <w:sz w:val="20"/>
        </w:rPr>
        <w:t>minimálne</w:t>
      </w:r>
      <w:proofErr w:type="spellEnd"/>
      <w:r w:rsidRPr="009C3984">
        <w:rPr>
          <w:rFonts w:asciiTheme="minorHAnsi" w:hAnsiTheme="minorHAnsi"/>
          <w:sz w:val="20"/>
        </w:rPr>
        <w:t xml:space="preserve"> </w:t>
      </w:r>
      <w:proofErr w:type="spellStart"/>
      <w:r w:rsidRPr="009C3984">
        <w:rPr>
          <w:rFonts w:asciiTheme="minorHAnsi" w:hAnsiTheme="minorHAnsi"/>
          <w:sz w:val="20"/>
        </w:rPr>
        <w:t>dvoch</w:t>
      </w:r>
      <w:proofErr w:type="spellEnd"/>
      <w:r w:rsidRPr="009C3984">
        <w:rPr>
          <w:rFonts w:asciiTheme="minorHAnsi" w:hAnsiTheme="minorHAnsi"/>
          <w:sz w:val="20"/>
        </w:rPr>
        <w:t xml:space="preserve"> </w:t>
      </w:r>
      <w:proofErr w:type="spellStart"/>
      <w:r w:rsidRPr="009C3984">
        <w:rPr>
          <w:rFonts w:asciiTheme="minorHAnsi" w:hAnsiTheme="minorHAnsi"/>
          <w:sz w:val="20"/>
        </w:rPr>
        <w:t>nezávislých</w:t>
      </w:r>
      <w:proofErr w:type="spellEnd"/>
      <w:r w:rsidRPr="009C3984">
        <w:rPr>
          <w:rFonts w:asciiTheme="minorHAnsi" w:hAnsiTheme="minorHAnsi"/>
          <w:sz w:val="20"/>
        </w:rPr>
        <w:t xml:space="preserve"> </w:t>
      </w:r>
      <w:proofErr w:type="spellStart"/>
      <w:r w:rsidRPr="009C3984">
        <w:rPr>
          <w:rFonts w:asciiTheme="minorHAnsi" w:hAnsiTheme="minorHAnsi"/>
          <w:sz w:val="20"/>
        </w:rPr>
        <w:t>údajov</w:t>
      </w:r>
      <w:proofErr w:type="spellEnd"/>
      <w:r w:rsidRPr="009C3984">
        <w:rPr>
          <w:rFonts w:asciiTheme="minorHAnsi" w:hAnsiTheme="minorHAnsi"/>
          <w:sz w:val="20"/>
        </w:rPr>
        <w:t xml:space="preserve"> o </w:t>
      </w:r>
      <w:proofErr w:type="spellStart"/>
      <w:r w:rsidRPr="009C3984">
        <w:rPr>
          <w:rFonts w:asciiTheme="minorHAnsi" w:hAnsiTheme="minorHAnsi"/>
          <w:sz w:val="20"/>
        </w:rPr>
        <w:t>cenách</w:t>
      </w:r>
      <w:proofErr w:type="spellEnd"/>
      <w:r w:rsidRPr="009C3984">
        <w:rPr>
          <w:rFonts w:asciiTheme="minorHAnsi" w:hAnsiTheme="minorHAnsi"/>
          <w:sz w:val="20"/>
        </w:rPr>
        <w:t xml:space="preserve">. </w:t>
      </w:r>
    </w:p>
    <w:p w:rsidR="00C21F27" w:rsidRPr="008A438B" w:rsidRDefault="002220DD" w:rsidP="009C3984">
      <w:pPr>
        <w:pStyle w:val="Zkladntext"/>
        <w:numPr>
          <w:ilvl w:val="0"/>
          <w:numId w:val="24"/>
        </w:numPr>
        <w:spacing w:before="120" w:after="120" w:line="276" w:lineRule="auto"/>
        <w:ind w:left="709" w:hanging="425"/>
        <w:rPr>
          <w:rFonts w:asciiTheme="minorHAnsi" w:hAnsiTheme="minorHAnsi"/>
          <w:sz w:val="20"/>
        </w:rPr>
      </w:pP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ceny</w:t>
      </w:r>
      <w:proofErr w:type="spellEnd"/>
      <w:r w:rsidRPr="009C3984">
        <w:rPr>
          <w:rFonts w:asciiTheme="minorHAnsi" w:hAnsiTheme="minorHAnsi"/>
          <w:sz w:val="20"/>
        </w:rPr>
        <w:t xml:space="preserve"> </w:t>
      </w:r>
      <w:proofErr w:type="spellStart"/>
      <w:r w:rsidRPr="009C3984">
        <w:rPr>
          <w:rFonts w:asciiTheme="minorHAnsi" w:hAnsiTheme="minorHAnsi"/>
          <w:sz w:val="20"/>
        </w:rPr>
        <w:t>obstarávaných</w:t>
      </w:r>
      <w:proofErr w:type="spellEnd"/>
      <w:r w:rsidRPr="009C3984">
        <w:rPr>
          <w:rFonts w:asciiTheme="minorHAnsi" w:hAnsiTheme="minorHAnsi"/>
          <w:sz w:val="20"/>
        </w:rPr>
        <w:t xml:space="preserve"> </w:t>
      </w:r>
      <w:proofErr w:type="spellStart"/>
      <w:r w:rsidRPr="009C3984">
        <w:rPr>
          <w:rFonts w:asciiTheme="minorHAnsi" w:hAnsiTheme="minorHAnsi"/>
          <w:sz w:val="20"/>
        </w:rPr>
        <w:t>tovarov</w:t>
      </w:r>
      <w:proofErr w:type="spellEnd"/>
      <w:r w:rsidRPr="009C3984">
        <w:rPr>
          <w:rFonts w:asciiTheme="minorHAnsi" w:hAnsiTheme="minorHAnsi"/>
          <w:sz w:val="20"/>
        </w:rPr>
        <w:t xml:space="preserve">, </w:t>
      </w:r>
      <w:proofErr w:type="spellStart"/>
      <w:r w:rsidRPr="009C3984">
        <w:rPr>
          <w:rFonts w:asciiTheme="minorHAnsi" w:hAnsiTheme="minorHAnsi"/>
          <w:sz w:val="20"/>
        </w:rPr>
        <w:t>stavebných</w:t>
      </w:r>
      <w:proofErr w:type="spellEnd"/>
      <w:r w:rsidRPr="009C3984">
        <w:rPr>
          <w:rFonts w:asciiTheme="minorHAnsi" w:hAnsiTheme="minorHAnsi"/>
          <w:sz w:val="20"/>
        </w:rPr>
        <w:t xml:space="preserve"> </w:t>
      </w:r>
      <w:proofErr w:type="spellStart"/>
      <w:r w:rsidRPr="009C3984">
        <w:rPr>
          <w:rFonts w:asciiTheme="minorHAnsi" w:hAnsiTheme="minorHAnsi"/>
          <w:sz w:val="20"/>
        </w:rPr>
        <w:t>prác</w:t>
      </w:r>
      <w:proofErr w:type="spellEnd"/>
      <w:r w:rsidRPr="009C3984">
        <w:rPr>
          <w:rFonts w:asciiTheme="minorHAnsi" w:hAnsiTheme="minorHAnsi"/>
          <w:sz w:val="20"/>
        </w:rPr>
        <w:t xml:space="preserve">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služieb</w:t>
      </w:r>
      <w:proofErr w:type="spellEnd"/>
      <w:r w:rsidRPr="009C3984">
        <w:rPr>
          <w:rFonts w:asciiTheme="minorHAnsi" w:hAnsiTheme="minorHAnsi"/>
          <w:sz w:val="20"/>
        </w:rPr>
        <w:t xml:space="preserve"> </w:t>
      </w:r>
      <w:proofErr w:type="spellStart"/>
      <w:r w:rsidRPr="009C3984">
        <w:rPr>
          <w:rFonts w:asciiTheme="minorHAnsi" w:hAnsiTheme="minorHAnsi"/>
          <w:sz w:val="20"/>
        </w:rPr>
        <w:t>nezaznamenali</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trhu</w:t>
      </w:r>
      <w:proofErr w:type="spellEnd"/>
      <w:r w:rsidRPr="009C3984">
        <w:rPr>
          <w:rFonts w:asciiTheme="minorHAnsi" w:hAnsiTheme="minorHAnsi"/>
          <w:sz w:val="20"/>
        </w:rPr>
        <w:t xml:space="preserve"> </w:t>
      </w:r>
      <w:proofErr w:type="spellStart"/>
      <w:r w:rsidRPr="009C3984">
        <w:rPr>
          <w:rFonts w:asciiTheme="minorHAnsi" w:hAnsiTheme="minorHAnsi"/>
          <w:sz w:val="20"/>
        </w:rPr>
        <w:t>zmenu</w:t>
      </w:r>
      <w:proofErr w:type="spellEnd"/>
      <w:r w:rsidRPr="009C3984">
        <w:rPr>
          <w:rFonts w:asciiTheme="minorHAnsi" w:hAnsiTheme="minorHAnsi"/>
          <w:sz w:val="20"/>
        </w:rPr>
        <w:t xml:space="preserve">, je </w:t>
      </w:r>
      <w:proofErr w:type="spellStart"/>
      <w:r w:rsidRPr="009C3984">
        <w:rPr>
          <w:rFonts w:asciiTheme="minorHAnsi" w:hAnsiTheme="minorHAnsi"/>
          <w:sz w:val="20"/>
        </w:rPr>
        <w:t>možné</w:t>
      </w:r>
      <w:proofErr w:type="spellEnd"/>
      <w:r w:rsidRPr="009C3984">
        <w:rPr>
          <w:rFonts w:asciiTheme="minorHAnsi" w:hAnsiTheme="minorHAnsi"/>
          <w:sz w:val="20"/>
        </w:rPr>
        <w:t xml:space="preserve"> pre </w:t>
      </w:r>
      <w:proofErr w:type="spellStart"/>
      <w:r w:rsidRPr="009C3984">
        <w:rPr>
          <w:rFonts w:asciiTheme="minorHAnsi" w:hAnsiTheme="minorHAnsi"/>
          <w:sz w:val="20"/>
        </w:rPr>
        <w:t>účely</w:t>
      </w:r>
      <w:proofErr w:type="spellEnd"/>
      <w:r w:rsidRPr="009C3984">
        <w:rPr>
          <w:rFonts w:asciiTheme="minorHAnsi" w:hAnsiTheme="minorHAnsi"/>
          <w:sz w:val="20"/>
        </w:rPr>
        <w:t xml:space="preserve"> </w:t>
      </w:r>
      <w:proofErr w:type="spellStart"/>
      <w:r w:rsidRPr="009C3984">
        <w:rPr>
          <w:rFonts w:asciiTheme="minorHAnsi" w:hAnsiTheme="minorHAnsi"/>
          <w:sz w:val="20"/>
        </w:rPr>
        <w:t>určenia</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predpokladanej</w:t>
      </w:r>
      <w:proofErr w:type="spellEnd"/>
      <w:r w:rsidRPr="009C3984">
        <w:rPr>
          <w:rFonts w:asciiTheme="minorHAnsi" w:hAnsiTheme="minorHAnsi"/>
          <w:sz w:val="20"/>
        </w:rPr>
        <w:t xml:space="preserve"> </w:t>
      </w:r>
      <w:proofErr w:type="spellStart"/>
      <w:r w:rsidRPr="009C3984">
        <w:rPr>
          <w:rFonts w:asciiTheme="minorHAnsi" w:hAnsiTheme="minorHAnsi"/>
          <w:sz w:val="20"/>
        </w:rPr>
        <w:t>hodnoty</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sz w:val="20"/>
        </w:rPr>
        <w:t>použiť</w:t>
      </w:r>
      <w:proofErr w:type="spellEnd"/>
      <w:r w:rsidRPr="009C3984">
        <w:rPr>
          <w:rFonts w:asciiTheme="minorHAnsi" w:hAnsiTheme="minorHAnsi"/>
          <w:sz w:val="20"/>
        </w:rPr>
        <w:t xml:space="preserve"> </w:t>
      </w:r>
      <w:proofErr w:type="spellStart"/>
      <w:r w:rsidRPr="009C3984">
        <w:rPr>
          <w:rFonts w:asciiTheme="minorHAnsi" w:hAnsiTheme="minorHAnsi"/>
          <w:sz w:val="20"/>
        </w:rPr>
        <w:t>aj</w:t>
      </w:r>
      <w:proofErr w:type="spellEnd"/>
      <w:r w:rsidRPr="009C3984">
        <w:rPr>
          <w:rFonts w:asciiTheme="minorHAnsi" w:hAnsiTheme="minorHAnsi"/>
          <w:sz w:val="20"/>
        </w:rPr>
        <w:t xml:space="preserve"> </w:t>
      </w:r>
      <w:proofErr w:type="spellStart"/>
      <w:r w:rsidRPr="009C3984">
        <w:rPr>
          <w:rFonts w:asciiTheme="minorHAnsi" w:hAnsiTheme="minorHAnsi"/>
          <w:sz w:val="20"/>
        </w:rPr>
        <w:t>údaje</w:t>
      </w:r>
      <w:proofErr w:type="spellEnd"/>
      <w:r w:rsidRPr="009C3984">
        <w:rPr>
          <w:rFonts w:asciiTheme="minorHAnsi" w:hAnsiTheme="minorHAnsi"/>
          <w:sz w:val="20"/>
        </w:rPr>
        <w:t xml:space="preserve"> o </w:t>
      </w:r>
      <w:proofErr w:type="spellStart"/>
      <w:r w:rsidRPr="009C3984">
        <w:rPr>
          <w:rFonts w:asciiTheme="minorHAnsi" w:hAnsiTheme="minorHAnsi"/>
          <w:sz w:val="20"/>
        </w:rPr>
        <w:t>zmluvách</w:t>
      </w:r>
      <w:proofErr w:type="spellEnd"/>
      <w:r w:rsidRPr="009C3984">
        <w:rPr>
          <w:rFonts w:asciiTheme="minorHAnsi" w:hAnsiTheme="minorHAnsi"/>
          <w:sz w:val="20"/>
        </w:rPr>
        <w:t xml:space="preserve">, </w:t>
      </w:r>
      <w:proofErr w:type="spellStart"/>
      <w:r w:rsidRPr="009C3984">
        <w:rPr>
          <w:rFonts w:asciiTheme="minorHAnsi" w:hAnsiTheme="minorHAnsi"/>
          <w:sz w:val="20"/>
        </w:rPr>
        <w:t>ktorých</w:t>
      </w:r>
      <w:proofErr w:type="spellEnd"/>
      <w:r w:rsidRPr="009C3984">
        <w:rPr>
          <w:rFonts w:asciiTheme="minorHAnsi" w:hAnsiTheme="minorHAnsi"/>
          <w:sz w:val="20"/>
        </w:rPr>
        <w:t xml:space="preserve"> </w:t>
      </w:r>
      <w:proofErr w:type="spellStart"/>
      <w:r w:rsidRPr="009C3984">
        <w:rPr>
          <w:rFonts w:asciiTheme="minorHAnsi" w:hAnsiTheme="minorHAnsi"/>
          <w:sz w:val="20"/>
        </w:rPr>
        <w:t>platnosť</w:t>
      </w:r>
      <w:proofErr w:type="spellEnd"/>
      <w:r w:rsidRPr="009C3984">
        <w:rPr>
          <w:rFonts w:asciiTheme="minorHAnsi" w:hAnsiTheme="minorHAnsi"/>
          <w:sz w:val="20"/>
        </w:rPr>
        <w:t xml:space="preserve"> je </w:t>
      </w:r>
      <w:proofErr w:type="spellStart"/>
      <w:r w:rsidRPr="009C3984">
        <w:rPr>
          <w:rFonts w:asciiTheme="minorHAnsi" w:hAnsiTheme="minorHAnsi"/>
          <w:sz w:val="20"/>
        </w:rPr>
        <w:t>ku</w:t>
      </w:r>
      <w:proofErr w:type="spellEnd"/>
      <w:r w:rsidRPr="009C3984">
        <w:rPr>
          <w:rFonts w:asciiTheme="minorHAnsi" w:hAnsiTheme="minorHAnsi"/>
          <w:sz w:val="20"/>
        </w:rPr>
        <w:t xml:space="preserve"> </w:t>
      </w:r>
      <w:proofErr w:type="spellStart"/>
      <w:r w:rsidRPr="009C3984">
        <w:rPr>
          <w:rFonts w:asciiTheme="minorHAnsi" w:hAnsiTheme="minorHAnsi"/>
          <w:sz w:val="20"/>
        </w:rPr>
        <w:t>dňu</w:t>
      </w:r>
      <w:proofErr w:type="spellEnd"/>
      <w:r w:rsidRPr="009C3984">
        <w:rPr>
          <w:rFonts w:asciiTheme="minorHAnsi" w:hAnsiTheme="minorHAnsi"/>
          <w:sz w:val="20"/>
        </w:rPr>
        <w:t xml:space="preserve"> </w:t>
      </w:r>
      <w:proofErr w:type="spellStart"/>
      <w:r w:rsidRPr="009C3984">
        <w:rPr>
          <w:rFonts w:asciiTheme="minorHAnsi" w:hAnsiTheme="minorHAnsi"/>
          <w:sz w:val="20"/>
        </w:rPr>
        <w:t>vyhlásenia</w:t>
      </w:r>
      <w:proofErr w:type="spellEnd"/>
      <w:r w:rsidRPr="009C3984">
        <w:rPr>
          <w:rFonts w:asciiTheme="minorHAnsi" w:hAnsiTheme="minorHAnsi"/>
          <w:sz w:val="20"/>
        </w:rPr>
        <w:t xml:space="preserve"> VO </w:t>
      </w:r>
      <w:proofErr w:type="spellStart"/>
      <w:r w:rsidRPr="009C3984">
        <w:rPr>
          <w:rFonts w:asciiTheme="minorHAnsi" w:hAnsiTheme="minorHAnsi"/>
          <w:sz w:val="20"/>
        </w:rPr>
        <w:t>ukončená</w:t>
      </w:r>
      <w:proofErr w:type="spellEnd"/>
      <w:r w:rsidRPr="009C3984">
        <w:rPr>
          <w:rFonts w:asciiTheme="minorHAnsi" w:hAnsiTheme="minorHAnsi"/>
          <w:sz w:val="20"/>
        </w:rPr>
        <w:t xml:space="preserve">. </w:t>
      </w:r>
      <w:proofErr w:type="spellStart"/>
      <w:r w:rsidRPr="009C3984">
        <w:rPr>
          <w:rFonts w:asciiTheme="minorHAnsi" w:hAnsiTheme="minorHAnsi"/>
          <w:sz w:val="20"/>
        </w:rPr>
        <w:t>Zdôvodnenie</w:t>
      </w:r>
      <w:proofErr w:type="spellEnd"/>
      <w:r w:rsidRPr="009C3984">
        <w:rPr>
          <w:rFonts w:asciiTheme="minorHAnsi" w:hAnsiTheme="minorHAnsi"/>
          <w:sz w:val="20"/>
        </w:rPr>
        <w:t xml:space="preserve"> </w:t>
      </w:r>
      <w:proofErr w:type="spellStart"/>
      <w:r w:rsidRPr="009C3984">
        <w:rPr>
          <w:rFonts w:asciiTheme="minorHAnsi" w:hAnsiTheme="minorHAnsi"/>
          <w:sz w:val="20"/>
        </w:rPr>
        <w:t>tejto</w:t>
      </w:r>
      <w:proofErr w:type="spellEnd"/>
      <w:r w:rsidRPr="009C3984">
        <w:rPr>
          <w:rFonts w:asciiTheme="minorHAnsi" w:hAnsiTheme="minorHAnsi"/>
          <w:sz w:val="20"/>
        </w:rPr>
        <w:t xml:space="preserve"> </w:t>
      </w:r>
      <w:proofErr w:type="spellStart"/>
      <w:r w:rsidRPr="009C3984">
        <w:rPr>
          <w:rFonts w:asciiTheme="minorHAnsi" w:hAnsiTheme="minorHAnsi"/>
          <w:sz w:val="20"/>
        </w:rPr>
        <w:t>skutočnosti</w:t>
      </w:r>
      <w:proofErr w:type="spellEnd"/>
      <w:r w:rsidRPr="009C3984">
        <w:rPr>
          <w:rFonts w:asciiTheme="minorHAnsi" w:hAnsiTheme="minorHAnsi"/>
          <w:sz w:val="20"/>
        </w:rPr>
        <w:t xml:space="preserve"> </w:t>
      </w:r>
      <w:proofErr w:type="spellStart"/>
      <w:r w:rsidRPr="009C3984">
        <w:rPr>
          <w:rFonts w:asciiTheme="minorHAnsi" w:hAnsiTheme="minorHAnsi"/>
          <w:sz w:val="20"/>
        </w:rPr>
        <w:t>musí</w:t>
      </w:r>
      <w:proofErr w:type="spellEnd"/>
      <w:r w:rsidRPr="009C3984">
        <w:rPr>
          <w:rFonts w:asciiTheme="minorHAnsi" w:hAnsiTheme="minorHAnsi"/>
          <w:sz w:val="20"/>
        </w:rPr>
        <w:t xml:space="preserve"> </w:t>
      </w:r>
      <w:proofErr w:type="spellStart"/>
      <w:r w:rsidRPr="009C3984">
        <w:rPr>
          <w:rFonts w:asciiTheme="minorHAnsi" w:hAnsiTheme="minorHAnsi"/>
          <w:sz w:val="20"/>
        </w:rPr>
        <w:t>byť</w:t>
      </w:r>
      <w:proofErr w:type="spellEnd"/>
      <w:r w:rsidRPr="009C3984">
        <w:rPr>
          <w:rFonts w:asciiTheme="minorHAnsi" w:hAnsiTheme="minorHAnsi"/>
          <w:sz w:val="20"/>
        </w:rPr>
        <w:t xml:space="preserve"> </w:t>
      </w:r>
      <w:proofErr w:type="spellStart"/>
      <w:r w:rsidRPr="009C3984">
        <w:rPr>
          <w:rFonts w:asciiTheme="minorHAnsi" w:hAnsiTheme="minorHAnsi"/>
          <w:sz w:val="20"/>
        </w:rPr>
        <w:t>obdobne</w:t>
      </w:r>
      <w:proofErr w:type="spellEnd"/>
      <w:r w:rsidRPr="009C3984">
        <w:rPr>
          <w:rFonts w:asciiTheme="minorHAnsi" w:hAnsiTheme="minorHAnsi"/>
          <w:sz w:val="20"/>
        </w:rPr>
        <w:t xml:space="preserve"> </w:t>
      </w:r>
      <w:proofErr w:type="spellStart"/>
      <w:r w:rsidRPr="009C3984">
        <w:rPr>
          <w:rFonts w:asciiTheme="minorHAnsi" w:hAnsiTheme="minorHAnsi"/>
          <w:sz w:val="20"/>
        </w:rPr>
        <w:t>súčasťou</w:t>
      </w:r>
      <w:proofErr w:type="spellEnd"/>
      <w:r w:rsidRPr="009C3984">
        <w:rPr>
          <w:rFonts w:asciiTheme="minorHAnsi" w:hAnsiTheme="minorHAnsi"/>
          <w:sz w:val="20"/>
        </w:rPr>
        <w:t xml:space="preserve"> </w:t>
      </w:r>
      <w:proofErr w:type="spellStart"/>
      <w:r w:rsidRPr="009C3984">
        <w:rPr>
          <w:rFonts w:asciiTheme="minorHAnsi" w:hAnsiTheme="minorHAnsi"/>
          <w:sz w:val="20"/>
        </w:rPr>
        <w:t>dokumentácie</w:t>
      </w:r>
      <w:proofErr w:type="spellEnd"/>
      <w:r w:rsidRPr="009C3984">
        <w:rPr>
          <w:rFonts w:asciiTheme="minorHAnsi" w:hAnsiTheme="minorHAnsi"/>
          <w:sz w:val="20"/>
        </w:rPr>
        <w:t xml:space="preserve"> k </w:t>
      </w:r>
      <w:proofErr w:type="spellStart"/>
      <w:r w:rsidRPr="009C3984">
        <w:rPr>
          <w:rFonts w:asciiTheme="minorHAnsi" w:hAnsiTheme="minorHAnsi"/>
          <w:sz w:val="20"/>
        </w:rPr>
        <w:t>zákazke</w:t>
      </w:r>
      <w:proofErr w:type="spellEnd"/>
      <w:r w:rsidRPr="009C3984">
        <w:rPr>
          <w:rFonts w:asciiTheme="minorHAnsi" w:hAnsiTheme="minorHAnsi"/>
          <w:sz w:val="20"/>
        </w:rPr>
        <w:t xml:space="preserve"> VO.</w:t>
      </w:r>
    </w:p>
    <w:p w:rsidR="002220DD" w:rsidRPr="008A438B" w:rsidRDefault="002220DD" w:rsidP="009C3984">
      <w:pPr>
        <w:pStyle w:val="Zkladntext"/>
        <w:numPr>
          <w:ilvl w:val="0"/>
          <w:numId w:val="24"/>
        </w:numPr>
        <w:spacing w:before="120" w:after="120" w:line="276" w:lineRule="auto"/>
        <w:ind w:left="709" w:hanging="425"/>
        <w:rPr>
          <w:rFonts w:asciiTheme="minorHAnsi" w:hAnsiTheme="minorHAnsi"/>
          <w:sz w:val="20"/>
        </w:rPr>
      </w:pPr>
      <w:r w:rsidRPr="009C3984">
        <w:rPr>
          <w:rFonts w:asciiTheme="minorHAnsi" w:hAnsiTheme="minorHAnsi"/>
          <w:sz w:val="20"/>
        </w:rPr>
        <w:t xml:space="preserve">V </w:t>
      </w:r>
      <w:proofErr w:type="spellStart"/>
      <w:r w:rsidRPr="009C3984">
        <w:rPr>
          <w:rFonts w:asciiTheme="minorHAnsi" w:hAnsiTheme="minorHAnsi"/>
          <w:sz w:val="20"/>
        </w:rPr>
        <w:t>prípade</w:t>
      </w:r>
      <w:proofErr w:type="spellEnd"/>
      <w:r w:rsidRPr="009C3984">
        <w:rPr>
          <w:rFonts w:asciiTheme="minorHAnsi" w:hAnsiTheme="minorHAnsi"/>
          <w:sz w:val="20"/>
        </w:rPr>
        <w:t xml:space="preserve">, </w:t>
      </w: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cena</w:t>
      </w:r>
      <w:proofErr w:type="spellEnd"/>
      <w:r w:rsidRPr="009C3984">
        <w:rPr>
          <w:rFonts w:asciiTheme="minorHAnsi" w:hAnsiTheme="minorHAnsi"/>
          <w:sz w:val="20"/>
        </w:rPr>
        <w:t xml:space="preserve"> </w:t>
      </w:r>
      <w:proofErr w:type="spellStart"/>
      <w:r w:rsidRPr="009C3984">
        <w:rPr>
          <w:rFonts w:asciiTheme="minorHAnsi" w:hAnsiTheme="minorHAnsi"/>
          <w:sz w:val="20"/>
        </w:rPr>
        <w:t>tovaru</w:t>
      </w:r>
      <w:proofErr w:type="spellEnd"/>
      <w:r w:rsidRPr="009C3984">
        <w:rPr>
          <w:rFonts w:asciiTheme="minorHAnsi" w:hAnsiTheme="minorHAnsi"/>
          <w:sz w:val="20"/>
        </w:rPr>
        <w:t xml:space="preserve">, </w:t>
      </w:r>
      <w:proofErr w:type="spellStart"/>
      <w:r w:rsidRPr="009C3984">
        <w:rPr>
          <w:rFonts w:asciiTheme="minorHAnsi" w:hAnsiTheme="minorHAnsi"/>
          <w:sz w:val="20"/>
        </w:rPr>
        <w:t>stavebných</w:t>
      </w:r>
      <w:proofErr w:type="spellEnd"/>
      <w:r w:rsidRPr="009C3984">
        <w:rPr>
          <w:rFonts w:asciiTheme="minorHAnsi" w:hAnsiTheme="minorHAnsi"/>
          <w:sz w:val="20"/>
        </w:rPr>
        <w:t xml:space="preserve"> </w:t>
      </w:r>
      <w:proofErr w:type="spellStart"/>
      <w:r w:rsidRPr="009C3984">
        <w:rPr>
          <w:rFonts w:asciiTheme="minorHAnsi" w:hAnsiTheme="minorHAnsi"/>
          <w:sz w:val="20"/>
        </w:rPr>
        <w:t>prác</w:t>
      </w:r>
      <w:proofErr w:type="spellEnd"/>
      <w:r w:rsidRPr="009C3984">
        <w:rPr>
          <w:rFonts w:asciiTheme="minorHAnsi" w:hAnsiTheme="minorHAnsi"/>
          <w:sz w:val="20"/>
        </w:rPr>
        <w:t xml:space="preserve">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služieb</w:t>
      </w:r>
      <w:proofErr w:type="spellEnd"/>
      <w:r w:rsidRPr="009C3984">
        <w:rPr>
          <w:rFonts w:asciiTheme="minorHAnsi" w:hAnsiTheme="minorHAnsi"/>
          <w:sz w:val="20"/>
        </w:rPr>
        <w:t xml:space="preserve"> </w:t>
      </w:r>
      <w:proofErr w:type="spellStart"/>
      <w:r w:rsidRPr="009C3984">
        <w:rPr>
          <w:rFonts w:asciiTheme="minorHAnsi" w:hAnsiTheme="minorHAnsi"/>
          <w:sz w:val="20"/>
        </w:rPr>
        <w:t>zaznamenala</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trhu</w:t>
      </w:r>
      <w:proofErr w:type="spellEnd"/>
      <w:r w:rsidRPr="009C3984">
        <w:rPr>
          <w:rFonts w:asciiTheme="minorHAnsi" w:hAnsiTheme="minorHAnsi"/>
          <w:sz w:val="20"/>
        </w:rPr>
        <w:t xml:space="preserve"> </w:t>
      </w:r>
      <w:proofErr w:type="spellStart"/>
      <w:r w:rsidRPr="009C3984">
        <w:rPr>
          <w:rFonts w:asciiTheme="minorHAnsi" w:hAnsiTheme="minorHAnsi"/>
          <w:sz w:val="20"/>
        </w:rPr>
        <w:t>podstatnú</w:t>
      </w:r>
      <w:proofErr w:type="spellEnd"/>
      <w:r w:rsidRPr="009C3984">
        <w:rPr>
          <w:rFonts w:asciiTheme="minorHAnsi" w:hAnsiTheme="minorHAnsi"/>
          <w:sz w:val="20"/>
        </w:rPr>
        <w:t xml:space="preserve"> </w:t>
      </w:r>
      <w:proofErr w:type="spellStart"/>
      <w:r w:rsidRPr="009C3984">
        <w:rPr>
          <w:rFonts w:asciiTheme="minorHAnsi" w:hAnsiTheme="minorHAnsi"/>
          <w:sz w:val="20"/>
        </w:rPr>
        <w:t>zmenu</w:t>
      </w:r>
      <w:proofErr w:type="spellEnd"/>
      <w:r w:rsidRPr="009C3984">
        <w:rPr>
          <w:rFonts w:asciiTheme="minorHAnsi" w:hAnsiTheme="minorHAnsi"/>
          <w:sz w:val="20"/>
        </w:rPr>
        <w:t xml:space="preserve">, je RO </w:t>
      </w:r>
      <w:proofErr w:type="spellStart"/>
      <w:r w:rsidRPr="009C3984">
        <w:rPr>
          <w:rFonts w:asciiTheme="minorHAnsi" w:hAnsiTheme="minorHAnsi"/>
          <w:sz w:val="20"/>
        </w:rPr>
        <w:t>oprávnený</w:t>
      </w:r>
      <w:proofErr w:type="spellEnd"/>
      <w:r w:rsidRPr="009C3984">
        <w:rPr>
          <w:rFonts w:asciiTheme="minorHAnsi" w:hAnsiTheme="minorHAnsi"/>
          <w:sz w:val="20"/>
        </w:rPr>
        <w:t xml:space="preserve"> </w:t>
      </w:r>
      <w:proofErr w:type="spellStart"/>
      <w:r w:rsidRPr="009C3984">
        <w:rPr>
          <w:rFonts w:asciiTheme="minorHAnsi" w:hAnsiTheme="minorHAnsi"/>
          <w:sz w:val="20"/>
        </w:rPr>
        <w:t>požadovať</w:t>
      </w:r>
      <w:proofErr w:type="spellEnd"/>
      <w:r w:rsidRPr="009C3984">
        <w:rPr>
          <w:rFonts w:asciiTheme="minorHAnsi" w:hAnsiTheme="minorHAnsi"/>
          <w:sz w:val="20"/>
        </w:rPr>
        <w:t xml:space="preserve"> </w:t>
      </w:r>
      <w:proofErr w:type="spellStart"/>
      <w:r w:rsidRPr="009C3984">
        <w:rPr>
          <w:rFonts w:asciiTheme="minorHAnsi" w:hAnsiTheme="minorHAnsi"/>
          <w:sz w:val="20"/>
        </w:rPr>
        <w:t>od</w:t>
      </w:r>
      <w:proofErr w:type="spellEnd"/>
      <w:r w:rsidRPr="009C3984">
        <w:rPr>
          <w:rFonts w:asciiTheme="minorHAnsi" w:hAnsiTheme="minorHAnsi"/>
          <w:sz w:val="20"/>
        </w:rPr>
        <w:t xml:space="preserve"> </w:t>
      </w:r>
      <w:proofErr w:type="spellStart"/>
      <w:r w:rsidRPr="009C3984">
        <w:rPr>
          <w:rFonts w:asciiTheme="minorHAnsi" w:hAnsiTheme="minorHAnsi"/>
          <w:sz w:val="20"/>
        </w:rPr>
        <w:t>prijímateľa</w:t>
      </w:r>
      <w:proofErr w:type="spellEnd"/>
      <w:r w:rsidRPr="009C3984">
        <w:rPr>
          <w:rFonts w:asciiTheme="minorHAnsi" w:hAnsiTheme="minorHAnsi"/>
          <w:sz w:val="20"/>
        </w:rPr>
        <w:t xml:space="preserve"> </w:t>
      </w:r>
      <w:proofErr w:type="spellStart"/>
      <w:r w:rsidRPr="009C3984">
        <w:rPr>
          <w:rFonts w:asciiTheme="minorHAnsi" w:hAnsiTheme="minorHAnsi"/>
          <w:sz w:val="20"/>
        </w:rPr>
        <w:t>aktualizáciu</w:t>
      </w:r>
      <w:proofErr w:type="spellEnd"/>
      <w:r w:rsidRPr="009C3984">
        <w:rPr>
          <w:rFonts w:asciiTheme="minorHAnsi" w:hAnsiTheme="minorHAnsi"/>
          <w:sz w:val="20"/>
        </w:rPr>
        <w:t xml:space="preserve"> </w:t>
      </w:r>
      <w:proofErr w:type="spellStart"/>
      <w:r w:rsidRPr="009C3984">
        <w:rPr>
          <w:rFonts w:asciiTheme="minorHAnsi" w:hAnsiTheme="minorHAnsi"/>
          <w:sz w:val="20"/>
        </w:rPr>
        <w:t>podkladov</w:t>
      </w:r>
      <w:proofErr w:type="spellEnd"/>
      <w:r w:rsidRPr="009C3984">
        <w:rPr>
          <w:rFonts w:asciiTheme="minorHAnsi" w:hAnsiTheme="minorHAnsi"/>
          <w:sz w:val="20"/>
        </w:rPr>
        <w:t xml:space="preserve"> k </w:t>
      </w:r>
      <w:proofErr w:type="spellStart"/>
      <w:r w:rsidRPr="009C3984">
        <w:rPr>
          <w:rFonts w:asciiTheme="minorHAnsi" w:hAnsiTheme="minorHAnsi"/>
          <w:sz w:val="20"/>
        </w:rPr>
        <w:t>určeniu</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predpokladanej</w:t>
      </w:r>
      <w:proofErr w:type="spellEnd"/>
      <w:r w:rsidRPr="009C3984">
        <w:rPr>
          <w:rFonts w:asciiTheme="minorHAnsi" w:hAnsiTheme="minorHAnsi"/>
          <w:sz w:val="20"/>
        </w:rPr>
        <w:t xml:space="preserve"> </w:t>
      </w:r>
      <w:proofErr w:type="spellStart"/>
      <w:r w:rsidRPr="009C3984">
        <w:rPr>
          <w:rFonts w:asciiTheme="minorHAnsi" w:hAnsiTheme="minorHAnsi"/>
          <w:sz w:val="20"/>
        </w:rPr>
        <w:t>hodnoty</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sz w:val="20"/>
        </w:rPr>
        <w:t>aj</w:t>
      </w:r>
      <w:proofErr w:type="spellEnd"/>
      <w:r w:rsidRPr="009C3984">
        <w:rPr>
          <w:rFonts w:asciiTheme="minorHAnsi" w:hAnsiTheme="minorHAnsi"/>
          <w:sz w:val="20"/>
        </w:rPr>
        <w:t xml:space="preserve"> </w:t>
      </w:r>
      <w:r w:rsidR="00A270A8">
        <w:rPr>
          <w:rFonts w:asciiTheme="minorHAnsi" w:hAnsiTheme="minorHAnsi"/>
          <w:sz w:val="20"/>
        </w:rPr>
        <w:t xml:space="preserve"> </w:t>
      </w:r>
      <w:r w:rsidRPr="009C3984">
        <w:rPr>
          <w:rFonts w:asciiTheme="minorHAnsi" w:hAnsiTheme="minorHAnsi"/>
          <w:sz w:val="20"/>
        </w:rPr>
        <w:t xml:space="preserve">v </w:t>
      </w:r>
      <w:proofErr w:type="spellStart"/>
      <w:r w:rsidRPr="009C3984">
        <w:rPr>
          <w:rFonts w:asciiTheme="minorHAnsi" w:hAnsiTheme="minorHAnsi"/>
          <w:sz w:val="20"/>
        </w:rPr>
        <w:t>prípade</w:t>
      </w:r>
      <w:proofErr w:type="spellEnd"/>
      <w:r w:rsidRPr="009C3984">
        <w:rPr>
          <w:rFonts w:asciiTheme="minorHAnsi" w:hAnsiTheme="minorHAnsi"/>
          <w:sz w:val="20"/>
        </w:rPr>
        <w:t xml:space="preserve">, </w:t>
      </w: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podklady</w:t>
      </w:r>
      <w:proofErr w:type="spellEnd"/>
      <w:r w:rsidRPr="009C3984">
        <w:rPr>
          <w:rFonts w:asciiTheme="minorHAnsi" w:hAnsiTheme="minorHAnsi"/>
          <w:sz w:val="20"/>
        </w:rPr>
        <w:t xml:space="preserve"> </w:t>
      </w:r>
      <w:proofErr w:type="spellStart"/>
      <w:r w:rsidRPr="009C3984">
        <w:rPr>
          <w:rFonts w:asciiTheme="minorHAnsi" w:hAnsiTheme="minorHAnsi"/>
          <w:sz w:val="20"/>
        </w:rPr>
        <w:t>neboli</w:t>
      </w:r>
      <w:proofErr w:type="spellEnd"/>
      <w:r w:rsidRPr="009C3984">
        <w:rPr>
          <w:rFonts w:asciiTheme="minorHAnsi" w:hAnsiTheme="minorHAnsi"/>
          <w:sz w:val="20"/>
        </w:rPr>
        <w:t xml:space="preserve"> </w:t>
      </w:r>
      <w:proofErr w:type="spellStart"/>
      <w:r w:rsidRPr="009C3984">
        <w:rPr>
          <w:rFonts w:asciiTheme="minorHAnsi" w:hAnsiTheme="minorHAnsi"/>
          <w:sz w:val="20"/>
        </w:rPr>
        <w:t>staršie</w:t>
      </w:r>
      <w:proofErr w:type="spellEnd"/>
      <w:r w:rsidRPr="009C3984">
        <w:rPr>
          <w:rFonts w:asciiTheme="minorHAnsi" w:hAnsiTheme="minorHAnsi"/>
          <w:sz w:val="20"/>
        </w:rPr>
        <w:t xml:space="preserve"> </w:t>
      </w:r>
      <w:proofErr w:type="spellStart"/>
      <w:r w:rsidRPr="009C3984">
        <w:rPr>
          <w:rFonts w:asciiTheme="minorHAnsi" w:hAnsiTheme="minorHAnsi"/>
          <w:sz w:val="20"/>
        </w:rPr>
        <w:t>ako</w:t>
      </w:r>
      <w:proofErr w:type="spellEnd"/>
      <w:r w:rsidRPr="009C3984">
        <w:rPr>
          <w:rFonts w:asciiTheme="minorHAnsi" w:hAnsiTheme="minorHAnsi"/>
          <w:sz w:val="20"/>
        </w:rPr>
        <w:t xml:space="preserve"> 6 </w:t>
      </w:r>
      <w:proofErr w:type="spellStart"/>
      <w:r w:rsidRPr="009C3984">
        <w:rPr>
          <w:rFonts w:asciiTheme="minorHAnsi" w:hAnsiTheme="minorHAnsi"/>
          <w:sz w:val="20"/>
        </w:rPr>
        <w:t>mesiacov</w:t>
      </w:r>
      <w:proofErr w:type="spellEnd"/>
      <w:r w:rsidRPr="009C3984">
        <w:rPr>
          <w:rFonts w:asciiTheme="minorHAnsi" w:hAnsiTheme="minorHAnsi"/>
          <w:sz w:val="20"/>
        </w:rPr>
        <w:t xml:space="preserve"> </w:t>
      </w:r>
      <w:proofErr w:type="spellStart"/>
      <w:r w:rsidRPr="009C3984">
        <w:rPr>
          <w:rFonts w:asciiTheme="minorHAnsi" w:hAnsiTheme="minorHAnsi"/>
          <w:sz w:val="20"/>
        </w:rPr>
        <w:t>ku</w:t>
      </w:r>
      <w:proofErr w:type="spellEnd"/>
      <w:r w:rsidRPr="009C3984">
        <w:rPr>
          <w:rFonts w:asciiTheme="minorHAnsi" w:hAnsiTheme="minorHAnsi"/>
          <w:sz w:val="20"/>
        </w:rPr>
        <w:t xml:space="preserve"> </w:t>
      </w:r>
      <w:proofErr w:type="spellStart"/>
      <w:r w:rsidRPr="009C3984">
        <w:rPr>
          <w:rFonts w:asciiTheme="minorHAnsi" w:hAnsiTheme="minorHAnsi"/>
          <w:sz w:val="20"/>
        </w:rPr>
        <w:t>dňu</w:t>
      </w:r>
      <w:proofErr w:type="spellEnd"/>
      <w:r w:rsidRPr="009C3984">
        <w:rPr>
          <w:rFonts w:asciiTheme="minorHAnsi" w:hAnsiTheme="minorHAnsi"/>
          <w:sz w:val="20"/>
        </w:rPr>
        <w:t xml:space="preserve"> </w:t>
      </w:r>
      <w:r w:rsidRPr="009C3984">
        <w:rPr>
          <w:rFonts w:asciiTheme="minorHAnsi" w:hAnsiTheme="minorHAnsi"/>
          <w:sz w:val="20"/>
          <w:lang w:val="sk-SK"/>
        </w:rPr>
        <w:t>vyhlásenia</w:t>
      </w:r>
      <w:r w:rsidRPr="009C3984">
        <w:rPr>
          <w:rFonts w:asciiTheme="minorHAnsi" w:hAnsiTheme="minorHAnsi"/>
          <w:sz w:val="20"/>
        </w:rPr>
        <w:t xml:space="preserve"> VO. </w:t>
      </w:r>
    </w:p>
    <w:p w:rsidR="00C21F27" w:rsidRDefault="00A1627C" w:rsidP="00495B98">
      <w:pPr>
        <w:jc w:val="both"/>
        <w:rPr>
          <w:rFonts w:asciiTheme="minorHAnsi" w:hAnsiTheme="minorHAnsi"/>
          <w:color w:val="1F497D" w:themeColor="text2"/>
        </w:rPr>
      </w:pPr>
      <w:r w:rsidRPr="00F575F5">
        <w:rPr>
          <w:rFonts w:asciiTheme="minorHAnsi" w:eastAsia="Times New Roman" w:hAnsiTheme="minorHAnsi" w:cs="Times New Roman"/>
          <w:noProof/>
          <w:color w:val="1F497D" w:themeColor="text2"/>
          <w:szCs w:val="20"/>
          <w:lang w:eastAsia="sk-SK"/>
        </w:rPr>
        <mc:AlternateContent>
          <mc:Choice Requires="wps">
            <w:drawing>
              <wp:anchor distT="0" distB="0" distL="114300" distR="114300" simplePos="0" relativeHeight="251664384" behindDoc="0" locked="0" layoutInCell="1" allowOverlap="1" wp14:anchorId="3AE9C983" wp14:editId="35E47C9C">
                <wp:simplePos x="0" y="0"/>
                <wp:positionH relativeFrom="column">
                  <wp:posOffset>71755</wp:posOffset>
                </wp:positionH>
                <wp:positionV relativeFrom="paragraph">
                  <wp:posOffset>85090</wp:posOffset>
                </wp:positionV>
                <wp:extent cx="5838825" cy="22479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2479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465C6C" w:rsidRDefault="00465C6C" w:rsidP="009C3984">
                            <w:pPr>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465C6C" w:rsidRDefault="00465C6C" w:rsidP="009C3984">
                            <w:pPr>
                              <w:spacing w:after="0" w:line="240" w:lineRule="auto"/>
                              <w:jc w:val="both"/>
                              <w:rPr>
                                <w:rFonts w:asciiTheme="minorHAnsi" w:hAnsiTheme="minorHAnsi"/>
                                <w:sz w:val="20"/>
                                <w:szCs w:val="20"/>
                              </w:rPr>
                            </w:pPr>
                            <w:r w:rsidRPr="00792568">
                              <w:rPr>
                                <w:rFonts w:asciiTheme="minorHAnsi" w:hAnsiTheme="minorHAnsi"/>
                                <w:sz w:val="20"/>
                                <w:szCs w:val="20"/>
                              </w:rPr>
                              <w:t>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r>
                              <w:rPr>
                                <w:rFonts w:asciiTheme="minorHAnsi" w:hAnsiTheme="minorHAnsi"/>
                                <w:sz w:val="20"/>
                                <w:szCs w:val="20"/>
                              </w:rPr>
                              <w:t xml:space="preserve">  </w:t>
                            </w:r>
                          </w:p>
                          <w:p w:rsidR="00465C6C" w:rsidRDefault="00465C6C" w:rsidP="009C3984">
                            <w:pPr>
                              <w:spacing w:after="0" w:line="240" w:lineRule="auto"/>
                              <w:jc w:val="both"/>
                              <w:rPr>
                                <w:rFonts w:asciiTheme="minorHAnsi" w:hAnsiTheme="minorHAnsi"/>
                                <w:sz w:val="20"/>
                                <w:szCs w:val="20"/>
                              </w:rPr>
                            </w:pPr>
                          </w:p>
                          <w:p w:rsidR="00465C6C" w:rsidRDefault="00465C6C" w:rsidP="00437EEB">
                            <w:pPr>
                              <w:spacing w:after="0" w:line="240" w:lineRule="auto"/>
                              <w:jc w:val="both"/>
                              <w:rPr>
                                <w:rFonts w:asciiTheme="minorHAnsi" w:hAnsiTheme="minorHAnsi"/>
                                <w:sz w:val="20"/>
                                <w:szCs w:val="20"/>
                              </w:rPr>
                            </w:pPr>
                            <w:r w:rsidRPr="00437EEB">
                              <w:rPr>
                                <w:rFonts w:asciiTheme="minorHAnsi" w:hAnsiTheme="minorHAnsi"/>
                                <w:sz w:val="20"/>
                                <w:szCs w:val="20"/>
                              </w:rPr>
                              <w:t xml:space="preserve">Telefonický prieskum trhu nebude považovaný zo strany poskytovateľa za dostačujúci pre určenie PHZ. </w:t>
                            </w:r>
                          </w:p>
                          <w:p w:rsidR="00465C6C" w:rsidRPr="00437EEB" w:rsidRDefault="00465C6C" w:rsidP="00437EEB">
                            <w:pPr>
                              <w:spacing w:after="0" w:line="240" w:lineRule="auto"/>
                              <w:jc w:val="both"/>
                              <w:rPr>
                                <w:rFonts w:asciiTheme="minorHAnsi" w:hAnsiTheme="minorHAnsi"/>
                                <w:sz w:val="20"/>
                                <w:szCs w:val="20"/>
                              </w:rPr>
                            </w:pPr>
                          </w:p>
                          <w:p w:rsidR="00465C6C" w:rsidRDefault="00465C6C" w:rsidP="00697FCC">
                            <w:pPr>
                              <w:spacing w:after="0" w:line="240" w:lineRule="auto"/>
                              <w:rPr>
                                <w:rFonts w:ascii="Calibri" w:eastAsia="Calibri" w:hAnsi="Calibri" w:cs="Times New Roman"/>
                                <w:sz w:val="20"/>
                                <w:szCs w:val="20"/>
                              </w:rPr>
                            </w:pPr>
                            <w:r w:rsidRPr="009C3984">
                              <w:rPr>
                                <w:rFonts w:ascii="Calibri" w:eastAsia="Calibri" w:hAnsi="Calibri" w:cs="Times New Roman"/>
                                <w:sz w:val="20"/>
                                <w:szCs w:val="20"/>
                              </w:rPr>
                              <w:t xml:space="preserve">Poskytovateľ odporúča vo výzve na </w:t>
                            </w:r>
                            <w:r>
                              <w:rPr>
                                <w:rFonts w:ascii="Calibri" w:eastAsia="Calibri" w:hAnsi="Calibri" w:cs="Times New Roman"/>
                                <w:sz w:val="20"/>
                                <w:szCs w:val="20"/>
                              </w:rPr>
                              <w:t xml:space="preserve">predkladanie ponúk pri zákazkách s nízkou hodnotou </w:t>
                            </w:r>
                            <w:r w:rsidRPr="009C3984">
                              <w:rPr>
                                <w:rFonts w:ascii="Calibri" w:eastAsia="Calibri" w:hAnsi="Calibri" w:cs="Times New Roman"/>
                                <w:sz w:val="20"/>
                                <w:szCs w:val="20"/>
                              </w:rPr>
                              <w:t xml:space="preserve">uvádzať PHZ. </w:t>
                            </w:r>
                          </w:p>
                          <w:p w:rsidR="00465C6C" w:rsidRDefault="00465C6C" w:rsidP="00697FCC">
                            <w:pPr>
                              <w:spacing w:after="0" w:line="240" w:lineRule="auto"/>
                              <w:rPr>
                                <w:rFonts w:ascii="Calibri" w:eastAsia="Calibri" w:hAnsi="Calibri" w:cs="Times New Roman"/>
                                <w:sz w:val="20"/>
                                <w:szCs w:val="20"/>
                              </w:rPr>
                            </w:pPr>
                          </w:p>
                          <w:p w:rsidR="00465C6C" w:rsidRPr="009C3984" w:rsidRDefault="00465C6C" w:rsidP="009C3984">
                            <w:pPr>
                              <w:spacing w:after="0" w:line="240" w:lineRule="auto"/>
                              <w:jc w:val="both"/>
                              <w:rPr>
                                <w:rFonts w:ascii="Calibri" w:eastAsia="Calibri" w:hAnsi="Calibri" w:cs="Times New Roman"/>
                                <w:sz w:val="20"/>
                                <w:szCs w:val="20"/>
                              </w:rPr>
                            </w:pPr>
                            <w:r w:rsidRPr="009C3984">
                              <w:rPr>
                                <w:rFonts w:ascii="Calibri" w:eastAsia="Calibri" w:hAnsi="Calibri" w:cs="Times New Roman"/>
                                <w:sz w:val="20"/>
                                <w:szCs w:val="20"/>
                              </w:rPr>
                              <w:t>Ak sa určia podmienky účasti v spojení s predpokladanou hodnotou zákazky alebo ak sa vyžaduje zábezpeka, je nutné vždy v oznámení uvádzať PHZ. Údajom o množstve alebo rozsahu obstarávaných tovarov, stavebných prác alebo služieb možno nahradiť údaj o PHZ len v objektívne odôvodniteľných prípadoch. Uvedené nemá vplyv na povinnosť určenia PHZ pred vyhlásením VO.</w:t>
                            </w:r>
                          </w:p>
                          <w:p w:rsidR="00465C6C" w:rsidRPr="009C3984" w:rsidRDefault="00465C6C" w:rsidP="00697FCC">
                            <w:pPr>
                              <w:spacing w:after="0" w:line="240" w:lineRule="auto"/>
                              <w:rPr>
                                <w:rFonts w:ascii="Calibri" w:eastAsia="Calibri" w:hAnsi="Calibri" w:cs="Times New Roman"/>
                                <w:sz w:val="20"/>
                                <w:szCs w:val="20"/>
                              </w:rPr>
                            </w:pPr>
                          </w:p>
                          <w:p w:rsidR="00465C6C" w:rsidRDefault="00465C6C" w:rsidP="009C3984">
                            <w:pPr>
                              <w:spacing w:after="0" w:line="240" w:lineRule="auto"/>
                              <w:jc w:val="both"/>
                              <w:rPr>
                                <w:rFonts w:ascii="Calibri" w:eastAsia="Calibri" w:hAnsi="Calibri" w:cs="Times New Roman"/>
                                <w:sz w:val="23"/>
                                <w:szCs w:val="23"/>
                              </w:rPr>
                            </w:pPr>
                          </w:p>
                          <w:p w:rsidR="00465C6C" w:rsidRDefault="00465C6C" w:rsidP="00C21F27">
                            <w:pPr>
                              <w:spacing w:after="0" w:line="240" w:lineRule="auto"/>
                              <w:rPr>
                                <w:rFonts w:ascii="Calibri" w:eastAsia="Calibri" w:hAnsi="Calibri" w:cs="Times New Roman"/>
                                <w:sz w:val="23"/>
                                <w:szCs w:val="23"/>
                              </w:rPr>
                            </w:pPr>
                          </w:p>
                          <w:p w:rsidR="00465C6C" w:rsidRDefault="00465C6C" w:rsidP="00C21F27">
                            <w:pPr>
                              <w:spacing w:after="0" w:line="240" w:lineRule="auto"/>
                              <w:rPr>
                                <w:rFonts w:ascii="Calibri" w:eastAsia="Calibri" w:hAnsi="Calibri" w:cs="Times New Roman"/>
                                <w:sz w:val="23"/>
                                <w:szCs w:val="23"/>
                              </w:rPr>
                            </w:pPr>
                          </w:p>
                          <w:p w:rsidR="00465C6C" w:rsidRDefault="00465C6C" w:rsidP="00C21F27">
                            <w:pPr>
                              <w:spacing w:after="0" w:line="240" w:lineRule="auto"/>
                              <w:rPr>
                                <w:rFonts w:ascii="Calibri" w:eastAsia="Calibri" w:hAnsi="Calibri" w:cs="Times New Roman"/>
                                <w:sz w:val="23"/>
                                <w:szCs w:val="23"/>
                              </w:rPr>
                            </w:pPr>
                          </w:p>
                          <w:p w:rsidR="00465C6C" w:rsidRPr="00C21F27" w:rsidRDefault="00465C6C" w:rsidP="00C21F27">
                            <w:pPr>
                              <w:spacing w:after="0" w:line="240" w:lineRule="auto"/>
                              <w:rPr>
                                <w:rFonts w:ascii="Calibri" w:eastAsia="Calibri" w:hAnsi="Calibri" w:cs="Times New Roman"/>
                                <w:sz w:val="23"/>
                                <w:szCs w:val="23"/>
                              </w:rPr>
                            </w:pPr>
                          </w:p>
                          <w:p w:rsidR="00465C6C" w:rsidRDefault="00465C6C" w:rsidP="009C3984">
                            <w:pPr>
                              <w:spacing w:after="0" w:line="240" w:lineRule="auto"/>
                              <w:jc w:val="both"/>
                              <w:rPr>
                                <w:rFonts w:asciiTheme="minorHAnsi" w:hAnsiTheme="minorHAnsi"/>
                                <w:sz w:val="20"/>
                                <w:szCs w:val="20"/>
                              </w:rPr>
                            </w:pPr>
                          </w:p>
                          <w:p w:rsidR="00465C6C" w:rsidRDefault="00465C6C" w:rsidP="009C3984">
                            <w:pPr>
                              <w:spacing w:after="0" w:line="240" w:lineRule="auto"/>
                              <w:jc w:val="both"/>
                              <w:rPr>
                                <w:rFonts w:asciiTheme="minorHAnsi" w:hAnsiTheme="minorHAnsi"/>
                                <w:sz w:val="20"/>
                                <w:szCs w:val="20"/>
                              </w:rPr>
                            </w:pPr>
                            <w:r>
                              <w:rPr>
                                <w:rFonts w:asciiTheme="minorHAnsi" w:hAnsiTheme="minorHAnsi"/>
                                <w:sz w:val="20"/>
                                <w:szCs w:val="20"/>
                              </w:rPr>
                              <w:t xml:space="preserve"> </w:t>
                            </w:r>
                          </w:p>
                          <w:p w:rsidR="00465C6C" w:rsidRDefault="00465C6C" w:rsidP="00816B2A">
                            <w:pPr>
                              <w:jc w:val="both"/>
                              <w:rPr>
                                <w:rFonts w:asciiTheme="minorHAnsi" w:hAnsiTheme="minorHAnsi"/>
                                <w:sz w:val="20"/>
                                <w:szCs w:val="20"/>
                              </w:rPr>
                            </w:pPr>
                          </w:p>
                          <w:p w:rsidR="00465C6C" w:rsidRDefault="00465C6C" w:rsidP="00816B2A">
                            <w:pPr>
                              <w:jc w:val="both"/>
                              <w:rPr>
                                <w:rFonts w:asciiTheme="minorHAnsi" w:hAnsiTheme="minorHAnsi"/>
                                <w:sz w:val="20"/>
                                <w:szCs w:val="20"/>
                              </w:rPr>
                            </w:pPr>
                            <w:r>
                              <w:rPr>
                                <w:rFonts w:asciiTheme="minorHAnsi" w:hAnsiTheme="minorHAnsi"/>
                                <w:sz w:val="20"/>
                                <w:szCs w:val="20"/>
                              </w:rPr>
                              <w:t xml:space="preserve">       </w:t>
                            </w:r>
                          </w:p>
                          <w:p w:rsidR="00465C6C" w:rsidRDefault="00465C6C" w:rsidP="00816B2A">
                            <w:pPr>
                              <w:jc w:val="both"/>
                              <w:rPr>
                                <w:rFonts w:asciiTheme="minorHAnsi" w:hAnsiTheme="minorHAnsi"/>
                                <w:sz w:val="20"/>
                                <w:szCs w:val="20"/>
                              </w:rPr>
                            </w:pPr>
                          </w:p>
                          <w:p w:rsidR="00465C6C" w:rsidRPr="00792568" w:rsidRDefault="00465C6C" w:rsidP="00816B2A">
                            <w:pPr>
                              <w:jc w:val="both"/>
                              <w:rPr>
                                <w:rFonts w:asciiTheme="minorHAnsi" w:hAnsiTheme="minorHAnsi"/>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5.65pt;margin-top:6.7pt;width:459.75pt;height:1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" fillcolor="#d8d8d8 [2732]" strokecolor="#c0504d [3205]" strokeweight="2pt">
                <v:textbox>
                  <w:txbxContent>
                    <w:p w:rsidR="00465C6C" w:rsidRDefault="00465C6C" w:rsidP="009C3984">
                      <w:pPr>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465C6C" w:rsidRDefault="00465C6C" w:rsidP="009C3984">
                      <w:pPr>
                        <w:spacing w:after="0" w:line="240" w:lineRule="auto"/>
                        <w:jc w:val="both"/>
                        <w:rPr>
                          <w:rFonts w:asciiTheme="minorHAnsi" w:hAnsiTheme="minorHAnsi"/>
                          <w:sz w:val="20"/>
                          <w:szCs w:val="20"/>
                        </w:rPr>
                      </w:pPr>
                      <w:r w:rsidRPr="00792568">
                        <w:rPr>
                          <w:rFonts w:asciiTheme="minorHAnsi" w:hAnsiTheme="minorHAnsi"/>
                          <w:sz w:val="20"/>
                          <w:szCs w:val="20"/>
                        </w:rPr>
                        <w:t>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r>
                        <w:rPr>
                          <w:rFonts w:asciiTheme="minorHAnsi" w:hAnsiTheme="minorHAnsi"/>
                          <w:sz w:val="20"/>
                          <w:szCs w:val="20"/>
                        </w:rPr>
                        <w:t xml:space="preserve">  </w:t>
                      </w:r>
                    </w:p>
                    <w:p w:rsidR="00465C6C" w:rsidRDefault="00465C6C" w:rsidP="009C3984">
                      <w:pPr>
                        <w:spacing w:after="0" w:line="240" w:lineRule="auto"/>
                        <w:jc w:val="both"/>
                        <w:rPr>
                          <w:rFonts w:asciiTheme="minorHAnsi" w:hAnsiTheme="minorHAnsi"/>
                          <w:sz w:val="20"/>
                          <w:szCs w:val="20"/>
                        </w:rPr>
                      </w:pPr>
                    </w:p>
                    <w:p w:rsidR="00465C6C" w:rsidRDefault="00465C6C" w:rsidP="00437EEB">
                      <w:pPr>
                        <w:spacing w:after="0" w:line="240" w:lineRule="auto"/>
                        <w:jc w:val="both"/>
                        <w:rPr>
                          <w:rFonts w:asciiTheme="minorHAnsi" w:hAnsiTheme="minorHAnsi"/>
                          <w:sz w:val="20"/>
                          <w:szCs w:val="20"/>
                        </w:rPr>
                      </w:pPr>
                      <w:r w:rsidRPr="00437EEB">
                        <w:rPr>
                          <w:rFonts w:asciiTheme="minorHAnsi" w:hAnsiTheme="minorHAnsi"/>
                          <w:sz w:val="20"/>
                          <w:szCs w:val="20"/>
                        </w:rPr>
                        <w:t xml:space="preserve">Telefonický prieskum trhu nebude považovaný zo strany poskytovateľa za dostačujúci pre určenie PHZ. </w:t>
                      </w:r>
                    </w:p>
                    <w:p w:rsidR="00465C6C" w:rsidRPr="00437EEB" w:rsidRDefault="00465C6C" w:rsidP="00437EEB">
                      <w:pPr>
                        <w:spacing w:after="0" w:line="240" w:lineRule="auto"/>
                        <w:jc w:val="both"/>
                        <w:rPr>
                          <w:rFonts w:asciiTheme="minorHAnsi" w:hAnsiTheme="minorHAnsi"/>
                          <w:sz w:val="20"/>
                          <w:szCs w:val="20"/>
                        </w:rPr>
                      </w:pPr>
                    </w:p>
                    <w:p w:rsidR="00465C6C" w:rsidRDefault="00465C6C" w:rsidP="00697FCC">
                      <w:pPr>
                        <w:spacing w:after="0" w:line="240" w:lineRule="auto"/>
                        <w:rPr>
                          <w:rFonts w:ascii="Calibri" w:eastAsia="Calibri" w:hAnsi="Calibri" w:cs="Times New Roman"/>
                          <w:sz w:val="20"/>
                          <w:szCs w:val="20"/>
                        </w:rPr>
                      </w:pPr>
                      <w:r w:rsidRPr="009C3984">
                        <w:rPr>
                          <w:rFonts w:ascii="Calibri" w:eastAsia="Calibri" w:hAnsi="Calibri" w:cs="Times New Roman"/>
                          <w:sz w:val="20"/>
                          <w:szCs w:val="20"/>
                        </w:rPr>
                        <w:t xml:space="preserve">Poskytovateľ odporúča vo výzve na </w:t>
                      </w:r>
                      <w:r>
                        <w:rPr>
                          <w:rFonts w:ascii="Calibri" w:eastAsia="Calibri" w:hAnsi="Calibri" w:cs="Times New Roman"/>
                          <w:sz w:val="20"/>
                          <w:szCs w:val="20"/>
                        </w:rPr>
                        <w:t xml:space="preserve">predkladanie ponúk pri zákazkách s nízkou hodnotou </w:t>
                      </w:r>
                      <w:r w:rsidRPr="009C3984">
                        <w:rPr>
                          <w:rFonts w:ascii="Calibri" w:eastAsia="Calibri" w:hAnsi="Calibri" w:cs="Times New Roman"/>
                          <w:sz w:val="20"/>
                          <w:szCs w:val="20"/>
                        </w:rPr>
                        <w:t xml:space="preserve">uvádzať PHZ. </w:t>
                      </w:r>
                    </w:p>
                    <w:p w:rsidR="00465C6C" w:rsidRDefault="00465C6C" w:rsidP="00697FCC">
                      <w:pPr>
                        <w:spacing w:after="0" w:line="240" w:lineRule="auto"/>
                        <w:rPr>
                          <w:rFonts w:ascii="Calibri" w:eastAsia="Calibri" w:hAnsi="Calibri" w:cs="Times New Roman"/>
                          <w:sz w:val="20"/>
                          <w:szCs w:val="20"/>
                        </w:rPr>
                      </w:pPr>
                    </w:p>
                    <w:p w:rsidR="00465C6C" w:rsidRPr="009C3984" w:rsidRDefault="00465C6C" w:rsidP="009C3984">
                      <w:pPr>
                        <w:spacing w:after="0" w:line="240" w:lineRule="auto"/>
                        <w:jc w:val="both"/>
                        <w:rPr>
                          <w:rFonts w:ascii="Calibri" w:eastAsia="Calibri" w:hAnsi="Calibri" w:cs="Times New Roman"/>
                          <w:sz w:val="20"/>
                          <w:szCs w:val="20"/>
                        </w:rPr>
                      </w:pPr>
                      <w:r w:rsidRPr="009C3984">
                        <w:rPr>
                          <w:rFonts w:ascii="Calibri" w:eastAsia="Calibri" w:hAnsi="Calibri" w:cs="Times New Roman"/>
                          <w:sz w:val="20"/>
                          <w:szCs w:val="20"/>
                        </w:rPr>
                        <w:t>Ak sa určia podmienky účasti v spojení s predpokladanou hodnotou zákazky alebo ak sa vyžaduje zábezpeka, je nutné vždy v oznámení uvádzať PHZ. Údajom o množstve alebo rozsahu obstarávaných tovarov, stavebných prác alebo služieb možno nahradiť údaj o PHZ len v objektívne odôvodniteľných prípadoch. Uvedené nemá vplyv na povinnosť určenia PHZ pred vyhlásením VO.</w:t>
                      </w:r>
                    </w:p>
                    <w:p w:rsidR="00465C6C" w:rsidRPr="009C3984" w:rsidRDefault="00465C6C" w:rsidP="00697FCC">
                      <w:pPr>
                        <w:spacing w:after="0" w:line="240" w:lineRule="auto"/>
                        <w:rPr>
                          <w:rFonts w:ascii="Calibri" w:eastAsia="Calibri" w:hAnsi="Calibri" w:cs="Times New Roman"/>
                          <w:sz w:val="20"/>
                          <w:szCs w:val="20"/>
                        </w:rPr>
                      </w:pPr>
                    </w:p>
                    <w:p w:rsidR="00465C6C" w:rsidRDefault="00465C6C" w:rsidP="009C3984">
                      <w:pPr>
                        <w:spacing w:after="0" w:line="240" w:lineRule="auto"/>
                        <w:jc w:val="both"/>
                        <w:rPr>
                          <w:rFonts w:ascii="Calibri" w:eastAsia="Calibri" w:hAnsi="Calibri" w:cs="Times New Roman"/>
                          <w:sz w:val="23"/>
                          <w:szCs w:val="23"/>
                        </w:rPr>
                      </w:pPr>
                    </w:p>
                    <w:p w:rsidR="00465C6C" w:rsidRDefault="00465C6C" w:rsidP="00C21F27">
                      <w:pPr>
                        <w:spacing w:after="0" w:line="240" w:lineRule="auto"/>
                        <w:rPr>
                          <w:rFonts w:ascii="Calibri" w:eastAsia="Calibri" w:hAnsi="Calibri" w:cs="Times New Roman"/>
                          <w:sz w:val="23"/>
                          <w:szCs w:val="23"/>
                        </w:rPr>
                      </w:pPr>
                    </w:p>
                    <w:p w:rsidR="00465C6C" w:rsidRDefault="00465C6C" w:rsidP="00C21F27">
                      <w:pPr>
                        <w:spacing w:after="0" w:line="240" w:lineRule="auto"/>
                        <w:rPr>
                          <w:rFonts w:ascii="Calibri" w:eastAsia="Calibri" w:hAnsi="Calibri" w:cs="Times New Roman"/>
                          <w:sz w:val="23"/>
                          <w:szCs w:val="23"/>
                        </w:rPr>
                      </w:pPr>
                    </w:p>
                    <w:p w:rsidR="00465C6C" w:rsidRDefault="00465C6C" w:rsidP="00C21F27">
                      <w:pPr>
                        <w:spacing w:after="0" w:line="240" w:lineRule="auto"/>
                        <w:rPr>
                          <w:rFonts w:ascii="Calibri" w:eastAsia="Calibri" w:hAnsi="Calibri" w:cs="Times New Roman"/>
                          <w:sz w:val="23"/>
                          <w:szCs w:val="23"/>
                        </w:rPr>
                      </w:pPr>
                    </w:p>
                    <w:p w:rsidR="00465C6C" w:rsidRPr="00C21F27" w:rsidRDefault="00465C6C" w:rsidP="00C21F27">
                      <w:pPr>
                        <w:spacing w:after="0" w:line="240" w:lineRule="auto"/>
                        <w:rPr>
                          <w:rFonts w:ascii="Calibri" w:eastAsia="Calibri" w:hAnsi="Calibri" w:cs="Times New Roman"/>
                          <w:sz w:val="23"/>
                          <w:szCs w:val="23"/>
                        </w:rPr>
                      </w:pPr>
                    </w:p>
                    <w:p w:rsidR="00465C6C" w:rsidRDefault="00465C6C" w:rsidP="009C3984">
                      <w:pPr>
                        <w:spacing w:after="0" w:line="240" w:lineRule="auto"/>
                        <w:jc w:val="both"/>
                        <w:rPr>
                          <w:rFonts w:asciiTheme="minorHAnsi" w:hAnsiTheme="minorHAnsi"/>
                          <w:sz w:val="20"/>
                          <w:szCs w:val="20"/>
                        </w:rPr>
                      </w:pPr>
                    </w:p>
                    <w:p w:rsidR="00465C6C" w:rsidRDefault="00465C6C" w:rsidP="009C3984">
                      <w:pPr>
                        <w:spacing w:after="0" w:line="240" w:lineRule="auto"/>
                        <w:jc w:val="both"/>
                        <w:rPr>
                          <w:rFonts w:asciiTheme="minorHAnsi" w:hAnsiTheme="minorHAnsi"/>
                          <w:sz w:val="20"/>
                          <w:szCs w:val="20"/>
                        </w:rPr>
                      </w:pPr>
                      <w:r>
                        <w:rPr>
                          <w:rFonts w:asciiTheme="minorHAnsi" w:hAnsiTheme="minorHAnsi"/>
                          <w:sz w:val="20"/>
                          <w:szCs w:val="20"/>
                        </w:rPr>
                        <w:t xml:space="preserve"> </w:t>
                      </w:r>
                    </w:p>
                    <w:p w:rsidR="00465C6C" w:rsidRDefault="00465C6C" w:rsidP="00816B2A">
                      <w:pPr>
                        <w:jc w:val="both"/>
                        <w:rPr>
                          <w:rFonts w:asciiTheme="minorHAnsi" w:hAnsiTheme="minorHAnsi"/>
                          <w:sz w:val="20"/>
                          <w:szCs w:val="20"/>
                        </w:rPr>
                      </w:pPr>
                    </w:p>
                    <w:p w:rsidR="00465C6C" w:rsidRDefault="00465C6C" w:rsidP="00816B2A">
                      <w:pPr>
                        <w:jc w:val="both"/>
                        <w:rPr>
                          <w:rFonts w:asciiTheme="minorHAnsi" w:hAnsiTheme="minorHAnsi"/>
                          <w:sz w:val="20"/>
                          <w:szCs w:val="20"/>
                        </w:rPr>
                      </w:pPr>
                      <w:r>
                        <w:rPr>
                          <w:rFonts w:asciiTheme="minorHAnsi" w:hAnsiTheme="minorHAnsi"/>
                          <w:sz w:val="20"/>
                          <w:szCs w:val="20"/>
                        </w:rPr>
                        <w:t xml:space="preserve">       </w:t>
                      </w:r>
                    </w:p>
                    <w:p w:rsidR="00465C6C" w:rsidRDefault="00465C6C" w:rsidP="00816B2A">
                      <w:pPr>
                        <w:jc w:val="both"/>
                        <w:rPr>
                          <w:rFonts w:asciiTheme="minorHAnsi" w:hAnsiTheme="minorHAnsi"/>
                          <w:sz w:val="20"/>
                          <w:szCs w:val="20"/>
                        </w:rPr>
                      </w:pPr>
                    </w:p>
                    <w:p w:rsidR="00465C6C" w:rsidRPr="00792568" w:rsidRDefault="00465C6C" w:rsidP="00816B2A">
                      <w:pPr>
                        <w:jc w:val="both"/>
                        <w:rPr>
                          <w:rFonts w:asciiTheme="minorHAnsi" w:hAnsiTheme="minorHAnsi"/>
                          <w:sz w:val="20"/>
                          <w:szCs w:val="20"/>
                        </w:rPr>
                      </w:pPr>
                    </w:p>
                  </w:txbxContent>
                </v:textbox>
              </v:shape>
            </w:pict>
          </mc:Fallback>
        </mc:AlternateContent>
      </w:r>
    </w:p>
    <w:p w:rsidR="00C21F27" w:rsidRDefault="00C21F27" w:rsidP="00495B98">
      <w:pPr>
        <w:jc w:val="both"/>
        <w:rPr>
          <w:rFonts w:asciiTheme="minorHAnsi" w:hAnsiTheme="minorHAnsi"/>
          <w:color w:val="1F497D" w:themeColor="text2"/>
        </w:rPr>
      </w:pPr>
    </w:p>
    <w:p w:rsidR="00B140B2" w:rsidRPr="00F575F5" w:rsidRDefault="00B140B2" w:rsidP="00495B98">
      <w:pPr>
        <w:jc w:val="both"/>
        <w:rPr>
          <w:rFonts w:asciiTheme="minorHAnsi" w:hAnsiTheme="minorHAnsi"/>
          <w:color w:val="1F497D" w:themeColor="text2"/>
        </w:rPr>
      </w:pPr>
    </w:p>
    <w:p w:rsidR="00807E4A" w:rsidRPr="00F575F5" w:rsidRDefault="00807E4A" w:rsidP="00495B98">
      <w:pPr>
        <w:jc w:val="both"/>
        <w:rPr>
          <w:rFonts w:asciiTheme="minorHAnsi" w:hAnsiTheme="minorHAnsi"/>
          <w:color w:val="1F497D" w:themeColor="text2"/>
        </w:rPr>
      </w:pPr>
    </w:p>
    <w:p w:rsidR="00060E2F" w:rsidRDefault="00060E2F" w:rsidP="00495B98">
      <w:pPr>
        <w:jc w:val="both"/>
        <w:rPr>
          <w:rFonts w:asciiTheme="minorHAnsi" w:hAnsiTheme="minorHAnsi"/>
          <w:color w:val="1F497D" w:themeColor="text2"/>
          <w:sz w:val="20"/>
          <w:szCs w:val="20"/>
        </w:rPr>
      </w:pPr>
    </w:p>
    <w:p w:rsidR="00060E2F" w:rsidRDefault="00060E2F" w:rsidP="00495B98">
      <w:pPr>
        <w:jc w:val="both"/>
        <w:rPr>
          <w:rFonts w:asciiTheme="minorHAnsi" w:hAnsiTheme="minorHAnsi"/>
          <w:color w:val="1F497D" w:themeColor="text2"/>
          <w:sz w:val="20"/>
          <w:szCs w:val="20"/>
        </w:rPr>
      </w:pPr>
    </w:p>
    <w:p w:rsidR="00060E2F" w:rsidRDefault="00060E2F" w:rsidP="00495B98">
      <w:pPr>
        <w:jc w:val="both"/>
        <w:rPr>
          <w:rFonts w:asciiTheme="minorHAnsi" w:hAnsiTheme="minorHAnsi"/>
          <w:color w:val="1F497D" w:themeColor="text2"/>
          <w:sz w:val="20"/>
          <w:szCs w:val="20"/>
        </w:rPr>
      </w:pPr>
    </w:p>
    <w:p w:rsidR="00C21F27" w:rsidRDefault="00C21F27" w:rsidP="006A0014">
      <w:pPr>
        <w:spacing w:line="240" w:lineRule="auto"/>
        <w:ind w:left="284" w:hanging="284"/>
        <w:rPr>
          <w:rFonts w:asciiTheme="minorHAnsi" w:hAnsiTheme="minorHAnsi"/>
          <w:color w:val="1F497D" w:themeColor="text2"/>
        </w:rPr>
      </w:pPr>
    </w:p>
    <w:p w:rsidR="00060E2F" w:rsidRPr="009C3984" w:rsidRDefault="009219F6" w:rsidP="009C3984">
      <w:pPr>
        <w:spacing w:line="240" w:lineRule="auto"/>
        <w:ind w:left="709" w:hanging="425"/>
        <w:jc w:val="both"/>
        <w:rPr>
          <w:rFonts w:asciiTheme="minorHAnsi" w:hAnsiTheme="minorHAnsi"/>
          <w:b/>
          <w:sz w:val="20"/>
        </w:rPr>
      </w:pPr>
      <w:r w:rsidRPr="000F79B1">
        <w:rPr>
          <w:rFonts w:asciiTheme="minorHAnsi" w:hAnsiTheme="minorHAnsi"/>
          <w:sz w:val="20"/>
          <w:szCs w:val="20"/>
        </w:rPr>
        <w:t>9</w:t>
      </w:r>
      <w:r>
        <w:rPr>
          <w:rFonts w:asciiTheme="minorHAnsi" w:hAnsiTheme="minorHAnsi"/>
          <w:color w:val="1F497D" w:themeColor="text2"/>
          <w:sz w:val="20"/>
          <w:szCs w:val="20"/>
        </w:rPr>
        <w:t xml:space="preserve">. </w:t>
      </w:r>
      <w:r w:rsidR="00060E2F" w:rsidRPr="009C3984">
        <w:rPr>
          <w:rFonts w:asciiTheme="minorHAnsi" w:hAnsiTheme="minorHAnsi"/>
          <w:color w:val="1F497D" w:themeColor="text2"/>
          <w:sz w:val="20"/>
          <w:szCs w:val="20"/>
        </w:rPr>
        <w:t xml:space="preserve"> </w:t>
      </w:r>
      <w:r w:rsidR="007D585A">
        <w:rPr>
          <w:rFonts w:asciiTheme="minorHAnsi" w:hAnsiTheme="minorHAnsi"/>
          <w:color w:val="1F497D" w:themeColor="text2"/>
          <w:sz w:val="20"/>
          <w:szCs w:val="20"/>
        </w:rPr>
        <w:tab/>
      </w:r>
      <w:r w:rsidR="002D38A8" w:rsidRPr="009C3984">
        <w:rPr>
          <w:rFonts w:asciiTheme="minorHAnsi" w:hAnsiTheme="minorHAnsi"/>
          <w:b/>
          <w:sz w:val="20"/>
          <w:szCs w:val="20"/>
        </w:rPr>
        <w:t>V prílohe č. 1 tejto príručky sa nachádza vzor dokumentu zachytávajúceho vykonanie určenia PHZ</w:t>
      </w:r>
      <w:r w:rsidR="0046604D" w:rsidRPr="009C3984">
        <w:rPr>
          <w:rFonts w:asciiTheme="minorHAnsi" w:hAnsiTheme="minorHAnsi"/>
          <w:b/>
          <w:sz w:val="20"/>
          <w:szCs w:val="20"/>
        </w:rPr>
        <w:t>.</w:t>
      </w:r>
      <w:r w:rsidR="002D38A8" w:rsidRPr="009C3984">
        <w:rPr>
          <w:rFonts w:asciiTheme="minorHAnsi" w:hAnsiTheme="minorHAnsi"/>
          <w:b/>
          <w:sz w:val="20"/>
          <w:szCs w:val="20"/>
        </w:rPr>
        <w:t xml:space="preserve"> Prijímateľom sa odporúča využívať tento vzor v rámci postupov zadávania zákaziek, ktoré budú spolufinancované zo zdrojov OP </w:t>
      </w:r>
      <w:r w:rsidR="003903CA" w:rsidRPr="009C3984">
        <w:rPr>
          <w:rFonts w:asciiTheme="minorHAnsi" w:hAnsiTheme="minorHAnsi"/>
          <w:b/>
          <w:sz w:val="20"/>
          <w:szCs w:val="20"/>
        </w:rPr>
        <w:t>TP</w:t>
      </w:r>
      <w:r w:rsidR="002D38A8" w:rsidRPr="009C3984">
        <w:rPr>
          <w:rFonts w:asciiTheme="minorHAnsi" w:hAnsiTheme="minorHAnsi"/>
          <w:b/>
          <w:sz w:val="20"/>
          <w:szCs w:val="20"/>
        </w:rPr>
        <w:t xml:space="preserve">. Prijímateľ vždy v rámci svojej dokumentácie zasielanej na kontrolu VO, predkladá aj dokument zachytávajúci určenie PHZ, vrátane súvisiacich dokumentov a dôkazov, na základe ktorých ju určil. </w:t>
      </w:r>
    </w:p>
    <w:p w:rsidR="00060E2F" w:rsidRPr="00060E2F" w:rsidRDefault="00060E2F" w:rsidP="009C3984">
      <w:pPr>
        <w:spacing w:line="240" w:lineRule="auto"/>
        <w:ind w:left="709" w:hanging="425"/>
        <w:jc w:val="both"/>
        <w:rPr>
          <w:rFonts w:asciiTheme="minorHAnsi" w:hAnsiTheme="minorHAnsi"/>
          <w:sz w:val="20"/>
        </w:rPr>
      </w:pPr>
      <w:r w:rsidRPr="009C3984">
        <w:rPr>
          <w:rFonts w:asciiTheme="minorHAnsi" w:hAnsiTheme="minorHAnsi"/>
          <w:sz w:val="20"/>
          <w:szCs w:val="20"/>
        </w:rPr>
        <w:t>10.</w:t>
      </w:r>
      <w:r w:rsidRPr="009C3984">
        <w:rPr>
          <w:rFonts w:asciiTheme="minorHAnsi" w:hAnsiTheme="minorHAnsi"/>
          <w:color w:val="1F497D" w:themeColor="text2"/>
          <w:sz w:val="20"/>
          <w:szCs w:val="20"/>
        </w:rPr>
        <w:t xml:space="preserve"> </w:t>
      </w:r>
      <w:r w:rsidR="00A1627C">
        <w:rPr>
          <w:rFonts w:asciiTheme="minorHAnsi" w:hAnsiTheme="minorHAnsi"/>
          <w:color w:val="1F497D" w:themeColor="text2"/>
          <w:sz w:val="20"/>
          <w:szCs w:val="20"/>
        </w:rPr>
        <w:t xml:space="preserve"> </w:t>
      </w:r>
      <w:r w:rsidR="0072628C" w:rsidRPr="00060E2F">
        <w:rPr>
          <w:rFonts w:asciiTheme="minorHAnsi" w:hAnsiTheme="minorHAnsi"/>
          <w:sz w:val="20"/>
          <w:szCs w:val="20"/>
        </w:rPr>
        <w:t>Pri určovaní PHZ a všeobecne pri definovaní predmetov zákazky je potrebné, aby spojením viacerých vzájomne nesúvisiacich predmetov zákazky nedošlo k obmedzeniu hospodárskej súťaže.</w:t>
      </w:r>
      <w:r w:rsidRPr="00060E2F">
        <w:rPr>
          <w:rFonts w:asciiTheme="minorHAnsi" w:hAnsiTheme="minorHAnsi"/>
          <w:sz w:val="20"/>
          <w:szCs w:val="20"/>
        </w:rPr>
        <w:t xml:space="preserve"> </w:t>
      </w:r>
    </w:p>
    <w:p w:rsidR="007D5628" w:rsidRPr="009219F6" w:rsidRDefault="00060E2F" w:rsidP="009C3984">
      <w:pPr>
        <w:spacing w:line="240" w:lineRule="auto"/>
        <w:ind w:left="709" w:hanging="425"/>
        <w:jc w:val="both"/>
        <w:rPr>
          <w:rFonts w:asciiTheme="minorHAnsi" w:hAnsiTheme="minorHAnsi"/>
          <w:sz w:val="20"/>
        </w:rPr>
      </w:pPr>
      <w:r w:rsidRPr="00060E2F">
        <w:rPr>
          <w:rFonts w:asciiTheme="minorHAnsi" w:hAnsiTheme="minorHAnsi"/>
          <w:sz w:val="20"/>
          <w:szCs w:val="20"/>
        </w:rPr>
        <w:t xml:space="preserve">11. </w:t>
      </w:r>
      <w:r w:rsidR="00A1627C">
        <w:rPr>
          <w:rFonts w:asciiTheme="minorHAnsi" w:hAnsiTheme="minorHAnsi"/>
          <w:sz w:val="20"/>
          <w:szCs w:val="20"/>
        </w:rPr>
        <w:t xml:space="preserve"> </w:t>
      </w:r>
      <w:r w:rsidRPr="00060E2F">
        <w:rPr>
          <w:rFonts w:asciiTheme="minorHAnsi" w:hAnsiTheme="minorHAnsi"/>
          <w:sz w:val="20"/>
          <w:szCs w:val="20"/>
        </w:rPr>
        <w:t>A</w:t>
      </w:r>
      <w:r w:rsidR="007D5628" w:rsidRPr="00060E2F">
        <w:rPr>
          <w:rFonts w:asciiTheme="minorHAnsi" w:hAnsiTheme="minorHAnsi"/>
          <w:sz w:val="20"/>
          <w:szCs w:val="20"/>
        </w:rPr>
        <w:t>k prijímateľ nerozdelí zákazku na časti, je povinný túto skutočnosť podľa  §28 ods. 2 ZVO odôvodniť</w:t>
      </w:r>
      <w:r w:rsidR="00856635" w:rsidRPr="00060E2F">
        <w:rPr>
          <w:rFonts w:asciiTheme="minorHAnsi" w:hAnsiTheme="minorHAnsi"/>
          <w:sz w:val="20"/>
          <w:szCs w:val="20"/>
        </w:rPr>
        <w:t xml:space="preserve"> </w:t>
      </w:r>
      <w:r w:rsidR="00B175C2" w:rsidRPr="009219F6">
        <w:rPr>
          <w:rFonts w:asciiTheme="minorHAnsi" w:hAnsiTheme="minorHAnsi"/>
          <w:sz w:val="20"/>
          <w:szCs w:val="20"/>
        </w:rPr>
        <w:t xml:space="preserve"> </w:t>
      </w:r>
      <w:r w:rsidR="00B175C2" w:rsidRPr="009219F6">
        <w:rPr>
          <w:rFonts w:asciiTheme="minorHAnsi" w:hAnsiTheme="minorHAnsi"/>
          <w:sz w:val="20"/>
          <w:szCs w:val="20"/>
        </w:rPr>
        <w:br/>
      </w:r>
      <w:r w:rsidR="007D5628" w:rsidRPr="009219F6">
        <w:rPr>
          <w:rFonts w:asciiTheme="minorHAnsi" w:hAnsiTheme="minorHAnsi"/>
          <w:sz w:val="20"/>
          <w:szCs w:val="20"/>
        </w:rPr>
        <w:t>v oznámení o vyhlásení verejného obstarávania alebo v správe o zákazke s výnimkou zadávania koncesie.</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2EDCD2B4" wp14:editId="688C06F9">
                <wp:simplePos x="0" y="0"/>
                <wp:positionH relativeFrom="margin">
                  <wp:posOffset>74295</wp:posOffset>
                </wp:positionH>
                <wp:positionV relativeFrom="paragraph">
                  <wp:posOffset>41275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5C6C" w:rsidRPr="00D42BD1" w:rsidRDefault="00465C6C"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4" type="#_x0000_t202" style="position:absolute;left:0;text-align:left;margin-left:5.85pt;margin-top:3.25pt;width:453pt;height:93.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" fillcolor="#fbd4b4 [1305]" strokeweight=".5pt">
                <v:textbox>
                  <w:txbxContent>
                    <w:p w:rsidR="00465C6C" w:rsidRPr="00D42BD1" w:rsidRDefault="00465C6C"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B52DF9" w:rsidRDefault="001F0954"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12.  </w:t>
      </w:r>
      <w:r w:rsidR="000D58B5" w:rsidRPr="00B52DF9">
        <w:rPr>
          <w:rFonts w:asciiTheme="minorHAnsi" w:hAnsiTheme="minorHAnsi"/>
          <w:sz w:val="20"/>
          <w:lang w:val="sk-SK"/>
        </w:rPr>
        <w:t xml:space="preserve">Podľa ZVO je zakázané rozdeliť predmet zákazky s cieľom </w:t>
      </w: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r w:rsidR="000D58B5" w:rsidRPr="00B52DF9">
        <w:rPr>
          <w:rFonts w:asciiTheme="minorHAnsi" w:hAnsiTheme="minorHAnsi"/>
          <w:sz w:val="20"/>
          <w:lang w:val="sk-SK"/>
        </w:rPr>
        <w:t>ZVO</w:t>
      </w:r>
      <w:r w:rsidR="00A360BC">
        <w:rPr>
          <w:rFonts w:asciiTheme="minorHAnsi" w:hAnsiTheme="minorHAnsi"/>
          <w:sz w:val="20"/>
          <w:lang w:val="sk-SK"/>
        </w:rPr>
        <w:t>.</w:t>
      </w:r>
      <w:r w:rsidR="000D58B5" w:rsidRPr="00B52DF9">
        <w:rPr>
          <w:rFonts w:asciiTheme="minorHAnsi" w:hAnsiTheme="minorHAnsi"/>
          <w:sz w:val="20"/>
          <w:lang w:val="sk-SK"/>
        </w:rPr>
        <w:t xml:space="preserve"> Účelové rozdelenie predmetu zákazky nepodporuje rozvoj účinnej hospodárskej súťaže, nakoľko má za následok vylúčenie aplikácie ZVO alebo aplikáciu menej prísneho postupu zadávania zákazky.</w:t>
      </w:r>
    </w:p>
    <w:p w:rsidR="000D58B5" w:rsidRPr="001835F0" w:rsidRDefault="001F0954"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13.  </w:t>
      </w:r>
      <w:r w:rsidR="000D58B5" w:rsidRPr="00B52DF9">
        <w:rPr>
          <w:rFonts w:asciiTheme="minorHAnsi" w:hAnsiTheme="minorHAnsi"/>
          <w:sz w:val="20"/>
          <w:lang w:val="sk-SK"/>
        </w:rPr>
        <w:t>Nedovolené rozdelenie zákazky vzniká v situácii, ke</w:t>
      </w:r>
      <w:r w:rsidR="00A360BC">
        <w:rPr>
          <w:rFonts w:asciiTheme="minorHAnsi" w:hAnsiTheme="minorHAnsi"/>
          <w:sz w:val="20"/>
          <w:lang w:val="sk-SK"/>
        </w:rPr>
        <w:t>ď</w:t>
      </w:r>
      <w:r w:rsidR="000D58B5"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w:t>
      </w:r>
      <w:r w:rsidR="000D58B5" w:rsidRPr="00B52DF9">
        <w:rPr>
          <w:rFonts w:asciiTheme="minorHAnsi" w:hAnsiTheme="minorHAnsi"/>
          <w:sz w:val="20"/>
          <w:lang w:val="sk-SK"/>
        </w:rPr>
        <w:lastRenderedPageBreak/>
        <w:t xml:space="preserve">technických špecifikácií a pod. spolu súvisia a zároveň zadanie takýchto zákaziek v rámci jedného </w:t>
      </w:r>
      <w:r w:rsidR="00A360BC">
        <w:rPr>
          <w:rFonts w:asciiTheme="minorHAnsi" w:hAnsiTheme="minorHAnsi"/>
          <w:sz w:val="20"/>
          <w:lang w:val="sk-SK"/>
        </w:rPr>
        <w:t xml:space="preserve">VO </w:t>
      </w:r>
      <w:r w:rsidR="000D58B5" w:rsidRPr="00B52DF9">
        <w:rPr>
          <w:rFonts w:asciiTheme="minorHAnsi" w:hAnsiTheme="minorHAnsi"/>
          <w:sz w:val="20"/>
          <w:lang w:val="sk-SK"/>
        </w:rPr>
        <w:t>by malo za následok použitie prísnejšieho postupu, resp. použitie postupov zadávania zákaziek podľa ZVO.</w:t>
      </w:r>
    </w:p>
    <w:p w:rsidR="00581429" w:rsidRPr="00A72D99" w:rsidRDefault="001F0954"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14.  </w:t>
      </w:r>
      <w:r w:rsidR="00FB44BB">
        <w:rPr>
          <w:rFonts w:asciiTheme="minorHAnsi" w:hAnsiTheme="minorHAnsi"/>
          <w:sz w:val="20"/>
          <w:lang w:val="sk-SK"/>
        </w:rPr>
        <w:t>Ak</w:t>
      </w:r>
      <w:r w:rsidR="00581429"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00581429" w:rsidRPr="00A72D99">
        <w:rPr>
          <w:rFonts w:asciiTheme="minorHAnsi" w:hAnsiTheme="minorHAnsi"/>
          <w:sz w:val="20"/>
          <w:lang w:val="sk-SK"/>
        </w:rPr>
        <w:t>000</w:t>
      </w:r>
      <w:proofErr w:type="spellEnd"/>
      <w:r w:rsidR="00581429"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F05759"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15.   </w:t>
      </w:r>
      <w:r w:rsidR="00581429"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32BDE" w:rsidRPr="009C3984" w:rsidRDefault="008252FD" w:rsidP="009C3984">
      <w:pPr>
        <w:pStyle w:val="Nadpis1"/>
        <w:spacing w:after="120"/>
        <w:ind w:left="444" w:firstLine="708"/>
      </w:pPr>
      <w:bookmarkStart w:id="29" w:name="_Oznámenia_používané_vo"/>
      <w:bookmarkStart w:id="30" w:name="_Toc26798945"/>
      <w:bookmarkEnd w:id="29"/>
      <w:r w:rsidRPr="008252FD">
        <w:t>3</w:t>
      </w:r>
      <w:r w:rsidR="00F05759" w:rsidRPr="009C3984">
        <w:t xml:space="preserve">. </w:t>
      </w:r>
      <w:r w:rsidR="00832BDE" w:rsidRPr="009C3984">
        <w:t>Oznámenia používané vo verejnom obstarávaní</w:t>
      </w:r>
      <w:bookmarkEnd w:id="30"/>
    </w:p>
    <w:p w:rsidR="000D58B5" w:rsidRPr="00B52DF9" w:rsidRDefault="00C83E11" w:rsidP="009C3984">
      <w:pPr>
        <w:pStyle w:val="Zkladntext"/>
        <w:numPr>
          <w:ilvl w:val="0"/>
          <w:numId w:val="28"/>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w:t>
      </w:r>
      <w:r w:rsidR="00581429" w:rsidRPr="001A4CEC">
        <w:rPr>
          <w:rFonts w:asciiTheme="minorHAnsi" w:hAnsiTheme="minorHAnsi"/>
          <w:b/>
          <w:sz w:val="20"/>
          <w:lang w:val="sk-SK"/>
        </w:rPr>
        <w:t>preukázať dátum odoslania oznámení resp. výzvy a dátum ich opráv na uverejnenie PÚ a ÚVO</w:t>
      </w:r>
      <w:r w:rsidRPr="001A4CEC">
        <w:rPr>
          <w:rFonts w:asciiTheme="minorHAnsi" w:hAnsiTheme="minorHAnsi"/>
          <w:b/>
          <w:sz w:val="20"/>
          <w:lang w:val="sk-SK"/>
        </w:rPr>
        <w:t>.</w:t>
      </w:r>
      <w:r w:rsidRPr="00B52DF9">
        <w:rPr>
          <w:rFonts w:asciiTheme="minorHAnsi" w:hAnsiTheme="minorHAnsi"/>
          <w:sz w:val="20"/>
          <w:lang w:val="sk-SK"/>
        </w:rPr>
        <w:t xml:space="preserve"> </w:t>
      </w:r>
      <w:r w:rsidR="00FB44BB">
        <w:rPr>
          <w:rFonts w:asciiTheme="minorHAnsi" w:hAnsiTheme="minorHAnsi"/>
          <w:sz w:val="20"/>
          <w:lang w:val="sk-SK"/>
        </w:rPr>
        <w:t>Ak</w:t>
      </w:r>
      <w:r w:rsidRPr="00B52DF9">
        <w:rPr>
          <w:rFonts w:asciiTheme="minorHAnsi" w:hAnsiTheme="minorHAnsi"/>
          <w:sz w:val="20"/>
          <w:lang w:val="sk-SK"/>
        </w:rPr>
        <w:t xml:space="preserve">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9C3984">
      <w:pPr>
        <w:pStyle w:val="Zkladntext"/>
        <w:numPr>
          <w:ilvl w:val="0"/>
          <w:numId w:val="28"/>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Častým nedostatkom pri príprave oznámení sú situácie, kedy informácie uvedené napr. v oznámení o vyhlásení VO</w:t>
      </w:r>
      <w:r w:rsidR="001747C3">
        <w:rPr>
          <w:rFonts w:asciiTheme="minorHAnsi" w:hAnsiTheme="minorHAnsi"/>
          <w:sz w:val="20"/>
          <w:lang w:val="sk-SK"/>
        </w:rPr>
        <w:t>,</w:t>
      </w:r>
      <w:r w:rsidRPr="00B52DF9">
        <w:rPr>
          <w:rFonts w:asciiTheme="minorHAnsi" w:hAnsiTheme="minorHAnsi"/>
          <w:sz w:val="20"/>
          <w:lang w:val="sk-SK"/>
        </w:rPr>
        <w:t xml:space="preserve"> nie sú v súlade </w:t>
      </w:r>
      <w:r w:rsidR="002E6F8B" w:rsidRPr="00B52DF9">
        <w:rPr>
          <w:rFonts w:asciiTheme="minorHAnsi" w:hAnsiTheme="minorHAnsi"/>
          <w:sz w:val="20"/>
          <w:lang w:val="sk-SK"/>
        </w:rPr>
        <w:t xml:space="preserve">s informáciami uvedenými v súťažných podkladoch. </w:t>
      </w:r>
      <w:r w:rsidR="002E6F8B" w:rsidRPr="001A4CEC">
        <w:rPr>
          <w:rFonts w:asciiTheme="minorHAnsi" w:hAnsiTheme="minorHAnsi"/>
          <w:b/>
          <w:sz w:val="20"/>
          <w:lang w:val="sk-SK"/>
        </w:rPr>
        <w:t>Preto dôrazne odporúčame</w:t>
      </w:r>
      <w:r w:rsidR="00C3230A" w:rsidRPr="001A4CEC">
        <w:rPr>
          <w:rFonts w:asciiTheme="minorHAnsi" w:hAnsiTheme="minorHAnsi"/>
          <w:b/>
          <w:sz w:val="20"/>
          <w:lang w:val="sk-SK"/>
        </w:rPr>
        <w:t>,</w:t>
      </w:r>
      <w:r w:rsidR="002E6F8B" w:rsidRPr="001A4CEC">
        <w:rPr>
          <w:rFonts w:asciiTheme="minorHAnsi" w:hAnsiTheme="minorHAnsi"/>
          <w:b/>
          <w:sz w:val="20"/>
          <w:lang w:val="sk-SK"/>
        </w:rPr>
        <w:t xml:space="preserve"> aby zverejňované a zasielané dokumenty boli vždy vzájomne preskúmané z pohľadu súladu informácií v nich uvedených.</w:t>
      </w:r>
      <w:r w:rsidR="002E6F8B" w:rsidRPr="00B52DF9">
        <w:rPr>
          <w:rFonts w:asciiTheme="minorHAnsi" w:hAnsiTheme="minorHAnsi"/>
          <w:sz w:val="20"/>
          <w:lang w:val="sk-SK"/>
        </w:rPr>
        <w:t xml:space="preserve"> Nesúlad vzniká rovnako </w:t>
      </w:r>
      <w:r w:rsidR="002E6F8B" w:rsidRPr="001A4CEC">
        <w:rPr>
          <w:rFonts w:asciiTheme="minorHAnsi" w:hAnsiTheme="minorHAnsi"/>
          <w:b/>
          <w:sz w:val="20"/>
          <w:lang w:val="sk-SK"/>
        </w:rPr>
        <w:t>aj v prípadoch, kedy je menený, dopĺňaný alebo upravovaný text v jednom dokumente</w:t>
      </w:r>
      <w:r w:rsidR="002E6F8B" w:rsidRPr="00B52DF9">
        <w:rPr>
          <w:rFonts w:asciiTheme="minorHAnsi" w:hAnsiTheme="minorHAnsi"/>
          <w:sz w:val="20"/>
          <w:lang w:val="sk-SK"/>
        </w:rPr>
        <w:t>, pričom takéto nové zmeny sa následne neprenesú do dokumentu vzájomne súvisiaceho (napr. oznámenie a súťažné podklady).</w:t>
      </w:r>
    </w:p>
    <w:p w:rsidR="002E6F8B" w:rsidRPr="009C3984" w:rsidRDefault="002E6F8B" w:rsidP="009C3984">
      <w:pPr>
        <w:pStyle w:val="Zkladntext"/>
        <w:numPr>
          <w:ilvl w:val="0"/>
          <w:numId w:val="28"/>
        </w:numPr>
        <w:spacing w:before="120" w:after="120" w:line="276" w:lineRule="auto"/>
        <w:ind w:left="709" w:hanging="425"/>
        <w:rPr>
          <w:rFonts w:asciiTheme="minorHAnsi" w:hAnsiTheme="minorHAnsi"/>
          <w:sz w:val="20"/>
          <w:lang w:val="sk-SK"/>
        </w:rPr>
      </w:pPr>
      <w:r w:rsidRPr="009C3984">
        <w:rPr>
          <w:rFonts w:asciiTheme="minorHAnsi" w:hAnsiTheme="minorHAnsi"/>
          <w:sz w:val="20"/>
          <w:lang w:val="sk-SK"/>
        </w:rPr>
        <w:t xml:space="preserve">Pri vysvetľovaní a zmenách už zverejnených </w:t>
      </w:r>
      <w:r w:rsidR="00724EF4" w:rsidRPr="009C3984">
        <w:rPr>
          <w:rFonts w:asciiTheme="minorHAnsi" w:hAnsiTheme="minorHAnsi"/>
          <w:sz w:val="20"/>
          <w:lang w:val="sk-SK"/>
        </w:rPr>
        <w:t xml:space="preserve">oznámení </w:t>
      </w:r>
      <w:r w:rsidR="00505DFE" w:rsidRPr="009C3984">
        <w:rPr>
          <w:rFonts w:asciiTheme="minorHAnsi" w:hAnsiTheme="minorHAnsi"/>
          <w:sz w:val="20"/>
          <w:lang w:val="sk-SK"/>
        </w:rPr>
        <w:t xml:space="preserve"> </w:t>
      </w:r>
      <w:r w:rsidRPr="009C3984">
        <w:rPr>
          <w:rFonts w:asciiTheme="minorHAnsi" w:hAnsiTheme="minorHAnsi"/>
          <w:sz w:val="20"/>
          <w:lang w:val="sk-SK"/>
        </w:rPr>
        <w:t xml:space="preserve">postupuje prijímateľ podľa </w:t>
      </w:r>
      <w:r w:rsidR="00DA31CE" w:rsidRPr="009C3984">
        <w:rPr>
          <w:rFonts w:asciiTheme="minorHAnsi" w:hAnsiTheme="minorHAnsi"/>
          <w:sz w:val="20"/>
          <w:lang w:val="sk-SK"/>
        </w:rPr>
        <w:t>§</w:t>
      </w:r>
      <w:r w:rsidR="00581429" w:rsidRPr="009C3984">
        <w:rPr>
          <w:rFonts w:asciiTheme="minorHAnsi" w:hAnsiTheme="minorHAnsi"/>
          <w:sz w:val="20"/>
          <w:lang w:val="sk-SK"/>
        </w:rPr>
        <w:t>21 ods. 4  písm. b)</w:t>
      </w:r>
      <w:r w:rsidRPr="009C3984">
        <w:rPr>
          <w:rFonts w:asciiTheme="minorHAnsi" w:hAnsiTheme="minorHAnsi"/>
          <w:sz w:val="20"/>
          <w:lang w:val="sk-SK"/>
        </w:rPr>
        <w:t xml:space="preserve"> ZVO</w:t>
      </w:r>
      <w:r w:rsidR="00581429" w:rsidRPr="009C3984">
        <w:rPr>
          <w:rFonts w:asciiTheme="minorHAnsi" w:hAnsiTheme="minorHAnsi"/>
          <w:sz w:val="20"/>
          <w:lang w:val="sk-SK"/>
        </w:rPr>
        <w:t>.</w:t>
      </w:r>
      <w:r w:rsidRPr="009C3984">
        <w:rPr>
          <w:rFonts w:asciiTheme="minorHAnsi" w:hAnsiTheme="minorHAnsi"/>
          <w:sz w:val="20"/>
          <w:lang w:val="sk-SK"/>
        </w:rPr>
        <w:t xml:space="preserve"> </w:t>
      </w:r>
    </w:p>
    <w:p w:rsidR="002E6F8B" w:rsidRPr="00A72D99" w:rsidRDefault="00F05759"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4. </w:t>
      </w:r>
      <w:r w:rsidR="00A1627C">
        <w:rPr>
          <w:rFonts w:asciiTheme="minorHAnsi" w:hAnsiTheme="minorHAnsi"/>
          <w:sz w:val="20"/>
          <w:lang w:val="sk-SK"/>
        </w:rPr>
        <w:tab/>
      </w:r>
      <w:r w:rsidR="00D175B1"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w:t>
      </w:r>
      <w:r w:rsidR="002E6F8B" w:rsidRPr="001A4CEC">
        <w:rPr>
          <w:rFonts w:asciiTheme="minorHAnsi" w:hAnsiTheme="minorHAnsi"/>
          <w:b/>
          <w:sz w:val="20"/>
          <w:lang w:val="sk-SK"/>
        </w:rPr>
        <w:t>dochádza k</w:t>
      </w:r>
      <w:r w:rsidR="00DA31CE">
        <w:rPr>
          <w:rFonts w:asciiTheme="minorHAnsi" w:hAnsiTheme="minorHAnsi"/>
          <w:b/>
          <w:sz w:val="20"/>
          <w:lang w:val="sk-SK"/>
        </w:rPr>
        <w:t> </w:t>
      </w:r>
      <w:r w:rsidR="002E6F8B" w:rsidRPr="001A4CEC">
        <w:rPr>
          <w:rFonts w:asciiTheme="minorHAnsi" w:hAnsiTheme="minorHAnsi"/>
          <w:b/>
          <w:sz w:val="20"/>
          <w:lang w:val="sk-SK"/>
        </w:rPr>
        <w:t>zmenám</w:t>
      </w:r>
      <w:r w:rsidR="00DA31CE">
        <w:rPr>
          <w:rFonts w:asciiTheme="minorHAnsi" w:hAnsiTheme="minorHAnsi"/>
          <w:b/>
          <w:sz w:val="20"/>
          <w:lang w:val="sk-SK"/>
        </w:rPr>
        <w:t>,</w:t>
      </w:r>
      <w:r w:rsidR="002E6F8B" w:rsidRPr="00B52DF9">
        <w:rPr>
          <w:rFonts w:asciiTheme="minorHAnsi" w:hAnsiTheme="minorHAnsi"/>
          <w:sz w:val="20"/>
          <w:lang w:val="sk-SK"/>
        </w:rPr>
        <w:t xml:space="preserve"> napr. určenia podmienok účasti </w:t>
      </w:r>
      <w:r w:rsidR="00505DFE" w:rsidRPr="00B52DF9">
        <w:rPr>
          <w:rFonts w:asciiTheme="minorHAnsi" w:hAnsiTheme="minorHAnsi"/>
          <w:sz w:val="20"/>
          <w:lang w:val="sk-SK"/>
        </w:rPr>
        <w:t xml:space="preserve">alebo kritérií, alebo iným dôležitým zmenám, </w:t>
      </w:r>
      <w:r w:rsidR="00505DFE" w:rsidRPr="001A4CEC">
        <w:rPr>
          <w:rFonts w:asciiTheme="minorHAnsi" w:hAnsiTheme="minorHAnsi"/>
          <w:b/>
          <w:sz w:val="20"/>
          <w:lang w:val="sk-SK"/>
        </w:rPr>
        <w:t>prijímateľ by mal súčasne so zverejnením týchto zmien (napr. v </w:t>
      </w:r>
      <w:proofErr w:type="spellStart"/>
      <w:r w:rsidR="00505DFE" w:rsidRPr="001A4CEC">
        <w:rPr>
          <w:rFonts w:asciiTheme="minorHAnsi" w:hAnsiTheme="minorHAnsi"/>
          <w:b/>
          <w:sz w:val="20"/>
          <w:lang w:val="sk-SK"/>
        </w:rPr>
        <w:t>korigende</w:t>
      </w:r>
      <w:proofErr w:type="spellEnd"/>
      <w:r w:rsidR="00505DFE" w:rsidRPr="001A4CEC">
        <w:rPr>
          <w:rFonts w:asciiTheme="minorHAnsi" w:hAnsiTheme="minorHAnsi"/>
          <w:b/>
          <w:sz w:val="20"/>
          <w:lang w:val="sk-SK"/>
        </w:rPr>
        <w:t xml:space="preserve">) vždy zvažovať aj potrebu súčasného primeraného predĺženia lehoty </w:t>
      </w:r>
      <w:r w:rsidR="00505DFE" w:rsidRPr="00B52DF9">
        <w:rPr>
          <w:rFonts w:asciiTheme="minorHAnsi" w:hAnsiTheme="minorHAnsi"/>
          <w:sz w:val="20"/>
          <w:lang w:val="sk-SK"/>
        </w:rPr>
        <w:t>napr. na predkladanie ponúk alebo lehoty na predloženie žiadosti o účasť.</w:t>
      </w:r>
      <w:r w:rsidR="00505DFE" w:rsidRPr="00A72D99">
        <w:rPr>
          <w:rFonts w:asciiTheme="minorHAnsi" w:hAnsiTheme="minorHAnsi"/>
          <w:sz w:val="20"/>
          <w:lang w:val="sk-SK"/>
        </w:rPr>
        <w:t xml:space="preserve"> </w:t>
      </w:r>
    </w:p>
    <w:p w:rsidR="00832BDE" w:rsidRDefault="008252FD" w:rsidP="009C3984">
      <w:pPr>
        <w:pStyle w:val="Nadpis1"/>
        <w:spacing w:after="120"/>
        <w:ind w:left="444" w:firstLine="708"/>
      </w:pPr>
      <w:bookmarkStart w:id="31" w:name="_Ref417893187"/>
      <w:bookmarkStart w:id="32" w:name="_Toc26798946"/>
      <w:r>
        <w:t xml:space="preserve">4. </w:t>
      </w:r>
      <w:r w:rsidR="00832BDE" w:rsidRPr="009C3984">
        <w:t>Súťažné podklady</w:t>
      </w:r>
      <w:bookmarkEnd w:id="31"/>
      <w:bookmarkEnd w:id="32"/>
    </w:p>
    <w:p w:rsidR="00716849" w:rsidRDefault="001C256A" w:rsidP="009C3984">
      <w:pPr>
        <w:pStyle w:val="Odsekzoznamu"/>
        <w:numPr>
          <w:ilvl w:val="1"/>
          <w:numId w:val="23"/>
        </w:numPr>
        <w:spacing w:before="120" w:after="120"/>
        <w:ind w:left="709" w:hanging="425"/>
        <w:contextualSpacing w:val="0"/>
        <w:jc w:val="both"/>
        <w:rPr>
          <w:rFonts w:asciiTheme="minorHAnsi" w:hAnsiTheme="minorHAnsi"/>
          <w:sz w:val="20"/>
          <w:szCs w:val="20"/>
        </w:rPr>
      </w:pPr>
      <w:r w:rsidRPr="00F05759">
        <w:rPr>
          <w:rFonts w:asciiTheme="minorHAnsi" w:hAnsiTheme="minorHAnsi"/>
          <w:sz w:val="20"/>
          <w:szCs w:val="20"/>
        </w:rPr>
        <w:t xml:space="preserve">Podľa ustanovenia § </w:t>
      </w:r>
      <w:r w:rsidR="00581429" w:rsidRPr="00F05759">
        <w:rPr>
          <w:rFonts w:asciiTheme="minorHAnsi" w:hAnsiTheme="minorHAnsi"/>
          <w:sz w:val="20"/>
          <w:szCs w:val="20"/>
        </w:rPr>
        <w:t xml:space="preserve">42 </w:t>
      </w:r>
      <w:r w:rsidRPr="00F05759">
        <w:rPr>
          <w:rFonts w:asciiTheme="minorHAnsi" w:hAnsiTheme="minorHAnsi"/>
          <w:sz w:val="20"/>
          <w:szCs w:val="20"/>
        </w:rPr>
        <w:t xml:space="preserve">ZVO predmet zákazky má byť vymedzený jednoznačne, zrozumiteľne, úplne </w:t>
      </w:r>
      <w:r w:rsidR="00D809C7" w:rsidRPr="00F05759">
        <w:rPr>
          <w:rFonts w:asciiTheme="minorHAnsi" w:hAnsiTheme="minorHAnsi"/>
          <w:sz w:val="20"/>
          <w:szCs w:val="20"/>
        </w:rPr>
        <w:t xml:space="preserve"> </w:t>
      </w:r>
      <w:r w:rsidR="00D809C7" w:rsidRPr="00F05759">
        <w:rPr>
          <w:rFonts w:asciiTheme="minorHAnsi" w:hAnsiTheme="minorHAnsi"/>
          <w:sz w:val="20"/>
          <w:szCs w:val="20"/>
        </w:rPr>
        <w:br/>
      </w:r>
      <w:r w:rsidRPr="00834EEC">
        <w:rPr>
          <w:rFonts w:asciiTheme="minorHAnsi" w:hAnsiTheme="minorHAnsi"/>
          <w:sz w:val="20"/>
          <w:szCs w:val="20"/>
        </w:rPr>
        <w:t>a nestranne, pričom technické požiadavky majú byť určené tak, aby zabezpečili rovnaký prístup pre všetkých uchádzačov/záujemcov</w:t>
      </w:r>
      <w:r w:rsidR="00D809C7" w:rsidRPr="0067578D">
        <w:rPr>
          <w:rFonts w:asciiTheme="minorHAnsi" w:hAnsiTheme="minorHAnsi"/>
          <w:sz w:val="20"/>
          <w:szCs w:val="20"/>
        </w:rPr>
        <w:t>,</w:t>
      </w:r>
      <w:r w:rsidRPr="00682345">
        <w:rPr>
          <w:rFonts w:asciiTheme="minorHAnsi" w:hAnsiTheme="minorHAnsi"/>
          <w:sz w:val="20"/>
          <w:szCs w:val="20"/>
        </w:rPr>
        <w:t xml:space="preserve"> a aby bola zabezpečená čestná hospodárska súťaž.</w:t>
      </w:r>
      <w:r w:rsidR="00D809C7" w:rsidRPr="00682345">
        <w:rPr>
          <w:rFonts w:asciiTheme="minorHAnsi" w:hAnsiTheme="minorHAnsi"/>
          <w:sz w:val="20"/>
          <w:szCs w:val="20"/>
        </w:rPr>
        <w:t xml:space="preserve"> Vymedzenie predmetu zákazky je </w:t>
      </w:r>
      <w:r w:rsidR="003B492C">
        <w:rPr>
          <w:rFonts w:asciiTheme="minorHAnsi" w:hAnsiTheme="minorHAnsi"/>
          <w:sz w:val="20"/>
          <w:szCs w:val="20"/>
        </w:rPr>
        <w:t xml:space="preserve">potrebné </w:t>
      </w:r>
      <w:r w:rsidR="00D809C7" w:rsidRPr="00682345">
        <w:rPr>
          <w:rFonts w:asciiTheme="minorHAnsi" w:hAnsiTheme="minorHAnsi"/>
          <w:sz w:val="20"/>
          <w:szCs w:val="20"/>
        </w:rPr>
        <w:t>opísa</w:t>
      </w:r>
      <w:r w:rsidR="003B492C">
        <w:rPr>
          <w:rFonts w:asciiTheme="minorHAnsi" w:hAnsiTheme="minorHAnsi"/>
          <w:sz w:val="20"/>
          <w:szCs w:val="20"/>
        </w:rPr>
        <w:t>ť</w:t>
      </w:r>
      <w:r w:rsidR="00D809C7" w:rsidRPr="00682345">
        <w:rPr>
          <w:rFonts w:asciiTheme="minorHAnsi" w:hAnsiTheme="minorHAnsi"/>
          <w:sz w:val="20"/>
          <w:szCs w:val="20"/>
        </w:rPr>
        <w:t xml:space="preserve"> tak, aby spĺňal určený účel, a to prostredníctvom podrobného opisu predmetu zákazky   </w:t>
      </w:r>
      <w:r w:rsidR="00D809C7" w:rsidRPr="00682345">
        <w:rPr>
          <w:rFonts w:asciiTheme="minorHAnsi" w:hAnsiTheme="minorHAnsi"/>
          <w:sz w:val="20"/>
          <w:szCs w:val="20"/>
        </w:rPr>
        <w:br/>
      </w:r>
      <w:r w:rsidR="00D809C7" w:rsidRPr="00E3289C">
        <w:rPr>
          <w:rFonts w:asciiTheme="minorHAnsi" w:hAnsiTheme="minorHAnsi"/>
          <w:sz w:val="20"/>
          <w:szCs w:val="20"/>
        </w:rPr>
        <w:lastRenderedPageBreak/>
        <w:t xml:space="preserve">s uvedením technických špecifikácií a charakteristických vlastností požadovaného predmetu </w:t>
      </w:r>
      <w:r w:rsidR="00D809C7" w:rsidRPr="005A790B">
        <w:rPr>
          <w:rFonts w:asciiTheme="minorHAnsi" w:hAnsiTheme="minorHAnsi"/>
          <w:sz w:val="20"/>
          <w:szCs w:val="20"/>
        </w:rPr>
        <w:t>zákazky</w:t>
      </w:r>
      <w:r w:rsidR="00D809C7" w:rsidRPr="00044D4E">
        <w:rPr>
          <w:rFonts w:asciiTheme="minorHAnsi" w:hAnsiTheme="minorHAnsi"/>
          <w:sz w:val="20"/>
          <w:szCs w:val="20"/>
        </w:rPr>
        <w:t xml:space="preserve">  </w:t>
      </w:r>
      <w:r w:rsidR="00D809C7" w:rsidRPr="00044D4E">
        <w:rPr>
          <w:rFonts w:asciiTheme="minorHAnsi" w:hAnsiTheme="minorHAnsi"/>
          <w:sz w:val="20"/>
          <w:szCs w:val="20"/>
        </w:rPr>
        <w:br/>
        <w:t xml:space="preserve">(pri zákazkách IKT prednostne </w:t>
      </w:r>
      <w:proofErr w:type="spellStart"/>
      <w:r w:rsidR="00D809C7" w:rsidRPr="00044D4E">
        <w:rPr>
          <w:rFonts w:asciiTheme="minorHAnsi" w:hAnsiTheme="minorHAnsi"/>
          <w:sz w:val="20"/>
          <w:szCs w:val="20"/>
        </w:rPr>
        <w:t>benchmarkov</w:t>
      </w:r>
      <w:proofErr w:type="spellEnd"/>
      <w:r w:rsidR="00D809C7" w:rsidRPr="00044D4E">
        <w:rPr>
          <w:rFonts w:asciiTheme="minorHAnsi" w:hAnsiTheme="minorHAnsi"/>
          <w:sz w:val="20"/>
          <w:szCs w:val="20"/>
        </w:rPr>
        <w:t xml:space="preserve">). </w:t>
      </w:r>
      <w:r w:rsidRPr="00044D4E">
        <w:rPr>
          <w:rFonts w:asciiTheme="minorHAnsi" w:hAnsiTheme="minorHAnsi"/>
          <w:sz w:val="20"/>
          <w:szCs w:val="20"/>
        </w:rPr>
        <w:t xml:space="preserve"> </w:t>
      </w:r>
    </w:p>
    <w:p w:rsidR="00D809C7" w:rsidRPr="00044D4E" w:rsidRDefault="00D809C7" w:rsidP="009C3984">
      <w:pPr>
        <w:pStyle w:val="Odsekzoznamu"/>
        <w:numPr>
          <w:ilvl w:val="1"/>
          <w:numId w:val="23"/>
        </w:numPr>
        <w:spacing w:before="120" w:after="120"/>
        <w:ind w:left="709" w:hanging="425"/>
        <w:contextualSpacing w:val="0"/>
        <w:jc w:val="both"/>
        <w:rPr>
          <w:rFonts w:asciiTheme="minorHAnsi" w:hAnsiTheme="minorHAnsi"/>
          <w:sz w:val="20"/>
          <w:szCs w:val="20"/>
        </w:rPr>
      </w:pPr>
      <w:r w:rsidRPr="00044D4E">
        <w:rPr>
          <w:rFonts w:asciiTheme="minorHAnsi" w:hAnsiTheme="minorHAnsi"/>
          <w:sz w:val="20"/>
          <w:szCs w:val="20"/>
        </w:rPr>
        <w:t xml:space="preserve">RO OP TP </w:t>
      </w:r>
      <w:r w:rsidRPr="009C3984">
        <w:rPr>
          <w:rFonts w:asciiTheme="minorHAnsi" w:hAnsiTheme="minorHAnsi"/>
          <w:b/>
          <w:sz w:val="20"/>
          <w:szCs w:val="20"/>
        </w:rPr>
        <w:t>upozorňuje prijímateľov</w:t>
      </w:r>
      <w:r w:rsidRPr="00F05759">
        <w:rPr>
          <w:rFonts w:asciiTheme="minorHAnsi" w:hAnsiTheme="minorHAnsi"/>
          <w:sz w:val="20"/>
          <w:szCs w:val="20"/>
        </w:rPr>
        <w:t xml:space="preserve"> na skutočnosť, že</w:t>
      </w:r>
      <w:r w:rsidR="00716849">
        <w:rPr>
          <w:rFonts w:asciiTheme="minorHAnsi" w:hAnsiTheme="minorHAnsi"/>
          <w:sz w:val="20"/>
          <w:szCs w:val="20"/>
        </w:rPr>
        <w:t xml:space="preserve"> </w:t>
      </w:r>
      <w:r w:rsidRPr="00834EEC">
        <w:rPr>
          <w:rFonts w:asciiTheme="minorHAnsi" w:hAnsiTheme="minorHAnsi"/>
          <w:sz w:val="20"/>
          <w:szCs w:val="20"/>
        </w:rPr>
        <w:t xml:space="preserve">v prípade </w:t>
      </w:r>
      <w:r w:rsidRPr="00D75502">
        <w:rPr>
          <w:rFonts w:asciiTheme="minorHAnsi" w:hAnsiTheme="minorHAnsi"/>
          <w:b/>
          <w:sz w:val="20"/>
          <w:szCs w:val="20"/>
          <w:u w:val="single"/>
        </w:rPr>
        <w:t xml:space="preserve">uvádzania technických požiadaviek </w:t>
      </w:r>
      <w:r w:rsidR="00716849">
        <w:rPr>
          <w:rFonts w:asciiTheme="minorHAnsi" w:hAnsiTheme="minorHAnsi"/>
          <w:b/>
          <w:sz w:val="20"/>
          <w:szCs w:val="20"/>
          <w:u w:val="single"/>
        </w:rPr>
        <w:t xml:space="preserve"> </w:t>
      </w:r>
      <w:r w:rsidR="00716849">
        <w:rPr>
          <w:rFonts w:asciiTheme="minorHAnsi" w:hAnsiTheme="minorHAnsi"/>
          <w:b/>
          <w:sz w:val="20"/>
          <w:szCs w:val="20"/>
          <w:u w:val="single"/>
        </w:rPr>
        <w:br/>
      </w:r>
      <w:r w:rsidRPr="009F3CCC">
        <w:rPr>
          <w:rFonts w:asciiTheme="minorHAnsi" w:hAnsiTheme="minorHAnsi"/>
          <w:b/>
          <w:sz w:val="20"/>
          <w:szCs w:val="20"/>
          <w:u w:val="single"/>
        </w:rPr>
        <w:t>s odvolaním sa</w:t>
      </w:r>
      <w:r w:rsidRPr="009F3CCC">
        <w:rPr>
          <w:rFonts w:asciiTheme="minorHAnsi" w:hAnsiTheme="minorHAnsi"/>
          <w:sz w:val="20"/>
          <w:szCs w:val="20"/>
        </w:rPr>
        <w:t xml:space="preserve"> na konkrétneho výrobcu, výrobný postup, obchodné označenie, patent, typ, oblasť aleb</w:t>
      </w:r>
      <w:r w:rsidRPr="0067578D">
        <w:rPr>
          <w:rFonts w:asciiTheme="minorHAnsi" w:hAnsiTheme="minorHAnsi"/>
          <w:sz w:val="20"/>
          <w:szCs w:val="20"/>
        </w:rPr>
        <w:t xml:space="preserve">o miesto pôvodu alebo výroby značiek </w:t>
      </w:r>
      <w:r w:rsidRPr="00682345">
        <w:rPr>
          <w:rFonts w:asciiTheme="minorHAnsi" w:hAnsiTheme="minorHAnsi"/>
          <w:b/>
          <w:sz w:val="20"/>
          <w:szCs w:val="20"/>
          <w:u w:val="single"/>
        </w:rPr>
        <w:t>musia odôvodniť, prečo nie je možné opísať predmet zákazky  na základe výkonnostných a funkčných požiadaviek dostatočne presne a zrozumiteľne</w:t>
      </w:r>
      <w:r w:rsidRPr="00044D4E">
        <w:rPr>
          <w:rFonts w:asciiTheme="minorHAnsi" w:hAnsiTheme="minorHAnsi"/>
          <w:sz w:val="20"/>
          <w:szCs w:val="20"/>
        </w:rPr>
        <w:t>.</w:t>
      </w:r>
    </w:p>
    <w:p w:rsidR="002E6F8B" w:rsidRPr="00D809C7" w:rsidRDefault="001C256A" w:rsidP="009C3984">
      <w:pPr>
        <w:pStyle w:val="Odsekzoznamu"/>
        <w:numPr>
          <w:ilvl w:val="1"/>
          <w:numId w:val="23"/>
        </w:numPr>
        <w:spacing w:before="120" w:after="120"/>
        <w:ind w:left="709" w:hanging="425"/>
        <w:contextualSpacing w:val="0"/>
        <w:jc w:val="both"/>
        <w:rPr>
          <w:rFonts w:asciiTheme="minorHAnsi" w:hAnsiTheme="minorHAnsi"/>
          <w:b/>
          <w:sz w:val="20"/>
          <w:szCs w:val="20"/>
        </w:rPr>
      </w:pPr>
      <w:r w:rsidRPr="00D809C7">
        <w:rPr>
          <w:rFonts w:asciiTheme="minorHAnsi" w:hAnsiTheme="minorHAnsi"/>
          <w:sz w:val="20"/>
          <w:szCs w:val="20"/>
        </w:rPr>
        <w:t>Je potrebné</w:t>
      </w:r>
      <w:r w:rsidR="00C3230A" w:rsidRPr="00D809C7">
        <w:rPr>
          <w:rFonts w:asciiTheme="minorHAnsi" w:hAnsiTheme="minorHAnsi"/>
          <w:sz w:val="20"/>
          <w:szCs w:val="20"/>
        </w:rPr>
        <w:t>,</w:t>
      </w:r>
      <w:r w:rsidRPr="00D809C7">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9C3984" w:rsidRDefault="00716849" w:rsidP="009C3984">
      <w:pPr>
        <w:spacing w:before="120" w:after="120"/>
        <w:ind w:left="709" w:hanging="425"/>
        <w:jc w:val="both"/>
        <w:rPr>
          <w:rFonts w:asciiTheme="minorHAnsi" w:hAnsiTheme="minorHAnsi"/>
          <w:sz w:val="20"/>
          <w:szCs w:val="20"/>
        </w:rPr>
      </w:pPr>
      <w:r>
        <w:rPr>
          <w:rFonts w:asciiTheme="minorHAnsi" w:hAnsiTheme="minorHAnsi"/>
          <w:sz w:val="20"/>
          <w:szCs w:val="20"/>
        </w:rPr>
        <w:t>4</w:t>
      </w:r>
      <w:r w:rsidR="00F05759">
        <w:rPr>
          <w:rFonts w:asciiTheme="minorHAnsi" w:hAnsiTheme="minorHAnsi"/>
          <w:sz w:val="20"/>
          <w:szCs w:val="20"/>
        </w:rPr>
        <w:t xml:space="preserve">.  </w:t>
      </w:r>
      <w:r w:rsidR="006645A0" w:rsidRPr="009C3984">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801229" w:rsidRDefault="00716849"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5. </w:t>
      </w:r>
      <w:r w:rsidR="00801229">
        <w:rPr>
          <w:rFonts w:asciiTheme="minorHAnsi" w:hAnsiTheme="minorHAnsi"/>
          <w:sz w:val="20"/>
          <w:szCs w:val="20"/>
        </w:rPr>
        <w:t xml:space="preserve"> </w:t>
      </w:r>
      <w:r w:rsidR="00A1627C">
        <w:rPr>
          <w:rFonts w:asciiTheme="minorHAnsi" w:hAnsiTheme="minorHAnsi"/>
          <w:sz w:val="20"/>
          <w:szCs w:val="20"/>
        </w:rPr>
        <w:tab/>
      </w:r>
      <w:r w:rsidR="00801229">
        <w:rPr>
          <w:rFonts w:asciiTheme="minorHAnsi" w:hAnsiTheme="minorHAnsi"/>
          <w:sz w:val="20"/>
          <w:szCs w:val="20"/>
        </w:rPr>
        <w:t>K</w:t>
      </w:r>
      <w:r w:rsidR="006645A0" w:rsidRPr="00716849">
        <w:rPr>
          <w:rFonts w:asciiTheme="minorHAnsi" w:hAnsiTheme="minorHAnsi"/>
          <w:sz w:val="20"/>
          <w:szCs w:val="20"/>
        </w:rPr>
        <w:t>aždá požiadavka prijímateľa na predmet zákazky  m</w:t>
      </w:r>
      <w:r w:rsidR="003B492C">
        <w:rPr>
          <w:rFonts w:asciiTheme="minorHAnsi" w:hAnsiTheme="minorHAnsi"/>
          <w:sz w:val="20"/>
          <w:szCs w:val="20"/>
        </w:rPr>
        <w:t>á</w:t>
      </w:r>
      <w:r w:rsidR="006645A0" w:rsidRPr="00716849">
        <w:rPr>
          <w:rFonts w:asciiTheme="minorHAnsi" w:hAnsiTheme="minorHAnsi"/>
          <w:sz w:val="20"/>
          <w:szCs w:val="20"/>
        </w:rPr>
        <w:t xml:space="preserve"> byť odôvodniteľná</w:t>
      </w:r>
      <w:r w:rsidR="002D42F0" w:rsidRPr="00716849">
        <w:rPr>
          <w:rFonts w:asciiTheme="minorHAnsi" w:hAnsiTheme="minorHAnsi"/>
          <w:sz w:val="20"/>
          <w:szCs w:val="20"/>
        </w:rPr>
        <w:t>, primeraná</w:t>
      </w:r>
      <w:r w:rsidR="006645A0" w:rsidRPr="00716849">
        <w:rPr>
          <w:rFonts w:asciiTheme="minorHAnsi" w:hAnsiTheme="minorHAnsi"/>
          <w:sz w:val="20"/>
          <w:szCs w:val="20"/>
        </w:rPr>
        <w:t xml:space="preserve"> a preukázateľná. </w:t>
      </w:r>
    </w:p>
    <w:p w:rsidR="001C256A" w:rsidRPr="00801229" w:rsidRDefault="00A23BFE"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6.  </w:t>
      </w:r>
      <w:r w:rsidR="00A1627C">
        <w:rPr>
          <w:rFonts w:asciiTheme="minorHAnsi" w:hAnsiTheme="minorHAnsi"/>
          <w:sz w:val="20"/>
          <w:szCs w:val="20"/>
        </w:rPr>
        <w:tab/>
      </w:r>
      <w:r w:rsidR="002D42F0" w:rsidRPr="00801229">
        <w:rPr>
          <w:rFonts w:asciiTheme="minorHAnsi" w:hAnsiTheme="minorHAnsi"/>
          <w:sz w:val="20"/>
          <w:szCs w:val="20"/>
        </w:rPr>
        <w:t xml:space="preserve">Prijímateľ </w:t>
      </w:r>
      <w:r>
        <w:rPr>
          <w:rFonts w:asciiTheme="minorHAnsi" w:hAnsiTheme="minorHAnsi"/>
          <w:sz w:val="20"/>
          <w:szCs w:val="20"/>
        </w:rPr>
        <w:t>má</w:t>
      </w:r>
      <w:r w:rsidR="002D42F0" w:rsidRPr="00801229">
        <w:rPr>
          <w:rFonts w:asciiTheme="minorHAnsi" w:hAnsiTheme="minorHAnsi"/>
          <w:sz w:val="20"/>
          <w:szCs w:val="20"/>
        </w:rPr>
        <w:t xml:space="preserve"> </w:t>
      </w:r>
      <w:r w:rsidR="002D42F0" w:rsidRPr="00860F8E">
        <w:rPr>
          <w:rFonts w:asciiTheme="minorHAnsi" w:hAnsiTheme="minorHAnsi"/>
          <w:b/>
          <w:sz w:val="20"/>
          <w:szCs w:val="20"/>
        </w:rPr>
        <w:t>pri definovaní predmetu zákazky  taktiež vychádzať zo schváleného projektu (t.</w:t>
      </w:r>
      <w:r w:rsidR="00DA31CE" w:rsidRPr="00860F8E">
        <w:rPr>
          <w:rFonts w:asciiTheme="minorHAnsi" w:hAnsiTheme="minorHAnsi"/>
          <w:b/>
          <w:sz w:val="20"/>
          <w:szCs w:val="20"/>
        </w:rPr>
        <w:t xml:space="preserve"> </w:t>
      </w:r>
      <w:r w:rsidR="002D42F0" w:rsidRPr="00860F8E">
        <w:rPr>
          <w:rFonts w:asciiTheme="minorHAnsi" w:hAnsiTheme="minorHAnsi"/>
          <w:b/>
          <w:sz w:val="20"/>
          <w:szCs w:val="20"/>
        </w:rPr>
        <w:t>j. žiadosti o NFP)</w:t>
      </w:r>
      <w:r w:rsidR="006E3D45" w:rsidRPr="00860F8E">
        <w:rPr>
          <w:rFonts w:asciiTheme="minorHAnsi" w:hAnsiTheme="minorHAnsi"/>
          <w:b/>
          <w:sz w:val="20"/>
          <w:szCs w:val="20"/>
        </w:rPr>
        <w:t>,</w:t>
      </w:r>
      <w:r w:rsidR="002D42F0" w:rsidRPr="00860F8E">
        <w:rPr>
          <w:rFonts w:asciiTheme="minorHAnsi" w:hAnsiTheme="minorHAnsi"/>
          <w:b/>
          <w:sz w:val="20"/>
          <w:szCs w:val="20"/>
        </w:rPr>
        <w:t xml:space="preserve"> aby nedošlo k rozporu medzi obstaraným predmetom zákazky a požiadavkami definovanými v príslušnom projekte.</w:t>
      </w:r>
      <w:r w:rsidR="002D42F0" w:rsidRPr="00860F8E">
        <w:rPr>
          <w:rFonts w:asciiTheme="minorHAnsi" w:hAnsiTheme="minorHAnsi"/>
          <w:sz w:val="20"/>
          <w:szCs w:val="20"/>
        </w:rPr>
        <w:t xml:space="preserve"> </w:t>
      </w:r>
      <w:r w:rsidR="002D42F0" w:rsidRPr="00801229">
        <w:rPr>
          <w:rFonts w:asciiTheme="minorHAnsi" w:hAnsiTheme="minorHAnsi"/>
          <w:sz w:val="20"/>
          <w:szCs w:val="20"/>
        </w:rPr>
        <w:t xml:space="preserve">Súčasne však musí mať na zreteli skutočnosť, že v prípade, že schválený projekt už obsahuje isté špecifikácie (napr. parametre zariadenia), je pri VO a definovaní predmetu zákazky stále povinný postupovať v súlade s princípmi VO a § </w:t>
      </w:r>
      <w:r w:rsidR="00581429" w:rsidRPr="00801229">
        <w:rPr>
          <w:rFonts w:asciiTheme="minorHAnsi" w:hAnsiTheme="minorHAnsi"/>
          <w:sz w:val="20"/>
          <w:szCs w:val="20"/>
        </w:rPr>
        <w:t xml:space="preserve">42 </w:t>
      </w:r>
      <w:r w:rsidR="002D42F0" w:rsidRPr="00801229">
        <w:rPr>
          <w:rFonts w:asciiTheme="minorHAnsi" w:hAnsiTheme="minorHAnsi"/>
          <w:sz w:val="20"/>
          <w:szCs w:val="20"/>
        </w:rPr>
        <w:t>ZVO.</w:t>
      </w:r>
      <w:r w:rsidR="002D42F0" w:rsidRPr="00801229">
        <w:rPr>
          <w:rFonts w:asciiTheme="minorHAnsi" w:hAnsiTheme="minorHAnsi"/>
          <w:color w:val="1F497D" w:themeColor="text2"/>
        </w:rPr>
        <w:t xml:space="preserve"> </w:t>
      </w:r>
    </w:p>
    <w:p w:rsidR="00A16BC9" w:rsidRPr="009C3984" w:rsidRDefault="00801229" w:rsidP="009C3984">
      <w:pPr>
        <w:spacing w:before="120" w:after="120"/>
        <w:ind w:left="709" w:hanging="425"/>
        <w:jc w:val="both"/>
        <w:rPr>
          <w:rFonts w:asciiTheme="minorHAnsi" w:hAnsiTheme="minorHAnsi"/>
          <w:b/>
          <w:sz w:val="20"/>
          <w:szCs w:val="20"/>
        </w:rPr>
      </w:pPr>
      <w:r w:rsidRPr="00801229">
        <w:rPr>
          <w:rFonts w:asciiTheme="minorHAnsi" w:hAnsiTheme="minorHAnsi"/>
          <w:sz w:val="20"/>
          <w:szCs w:val="20"/>
        </w:rPr>
        <w:t>7</w:t>
      </w:r>
      <w:r w:rsidR="00F05759" w:rsidRPr="000F79B1">
        <w:rPr>
          <w:rFonts w:asciiTheme="minorHAnsi" w:hAnsiTheme="minorHAnsi"/>
          <w:b/>
          <w:sz w:val="20"/>
          <w:szCs w:val="20"/>
        </w:rPr>
        <w:t>.</w:t>
      </w:r>
      <w:r w:rsidR="00A16BC9" w:rsidRPr="000F79B1">
        <w:rPr>
          <w:rFonts w:asciiTheme="minorHAnsi" w:hAnsiTheme="minorHAnsi"/>
          <w:b/>
          <w:sz w:val="20"/>
          <w:szCs w:val="20"/>
        </w:rPr>
        <w:t xml:space="preserve"> </w:t>
      </w:r>
      <w:r w:rsidR="00A1627C">
        <w:rPr>
          <w:rFonts w:asciiTheme="minorHAnsi" w:hAnsiTheme="minorHAnsi"/>
          <w:b/>
          <w:sz w:val="20"/>
          <w:szCs w:val="20"/>
        </w:rPr>
        <w:tab/>
      </w:r>
      <w:r w:rsidR="00A16BC9" w:rsidRPr="009C3984">
        <w:rPr>
          <w:rFonts w:asciiTheme="minorHAnsi" w:hAnsiTheme="minorHAnsi"/>
          <w:b/>
          <w:sz w:val="20"/>
          <w:szCs w:val="20"/>
        </w:rPr>
        <w:t>V prípade zákaziek s nízkou hodnotou, ktorých predpokladaná hodnota je do 30 000 EUR bez DPH</w:t>
      </w:r>
      <w:r w:rsidR="00A16BC9" w:rsidRPr="009C3984">
        <w:rPr>
          <w:rFonts w:asciiTheme="minorHAnsi" w:hAnsiTheme="minorHAnsi"/>
          <w:sz w:val="20"/>
          <w:szCs w:val="20"/>
        </w:rPr>
        <w:t xml:space="preserve">,   </w:t>
      </w:r>
      <w:r w:rsidR="00A16BC9" w:rsidRPr="009C3984">
        <w:rPr>
          <w:rFonts w:asciiTheme="minorHAnsi" w:hAnsiTheme="minorHAnsi"/>
          <w:sz w:val="20"/>
          <w:szCs w:val="20"/>
        </w:rPr>
        <w:br/>
        <w:t xml:space="preserve">je možné sa v prípade technických špecifikácií </w:t>
      </w:r>
      <w:r w:rsidR="00A16BC9" w:rsidRPr="009C3984">
        <w:rPr>
          <w:rFonts w:asciiTheme="minorHAnsi" w:hAnsiTheme="minorHAnsi"/>
          <w:b/>
          <w:sz w:val="20"/>
          <w:szCs w:val="20"/>
        </w:rPr>
        <w:t>uvedených vo výzve</w:t>
      </w:r>
      <w:r w:rsidR="00A16BC9" w:rsidRPr="009C3984">
        <w:rPr>
          <w:rFonts w:asciiTheme="minorHAnsi" w:hAnsiTheme="minorHAnsi"/>
          <w:sz w:val="20"/>
          <w:szCs w:val="20"/>
        </w:rPr>
        <w:t xml:space="preserve"> na predkladanie ponúk </w:t>
      </w:r>
      <w:r w:rsidR="00A16BC9" w:rsidRPr="009C3984">
        <w:rPr>
          <w:rFonts w:asciiTheme="minorHAnsi" w:hAnsiTheme="minorHAnsi"/>
          <w:b/>
          <w:sz w:val="20"/>
          <w:szCs w:val="20"/>
        </w:rPr>
        <w:t>odvolávať</w:t>
      </w:r>
      <w:r w:rsidR="00A16BC9" w:rsidRPr="009C3984">
        <w:rPr>
          <w:rFonts w:asciiTheme="minorHAnsi" w:hAnsiTheme="minorHAnsi"/>
          <w:sz w:val="20"/>
          <w:szCs w:val="20"/>
        </w:rPr>
        <w:t xml:space="preserve">   </w:t>
      </w:r>
      <w:r w:rsidR="00A16BC9" w:rsidRPr="009C3984">
        <w:rPr>
          <w:rFonts w:asciiTheme="minorHAnsi" w:hAnsiTheme="minorHAnsi"/>
          <w:sz w:val="20"/>
          <w:szCs w:val="20"/>
        </w:rPr>
        <w:br/>
        <w:t xml:space="preserve">na konkrétneho výrobcu, výrobný postup, obchodné označenie, patent, typ, oblasť alebo miesto pôvodu alebo výroby </w:t>
      </w:r>
      <w:r w:rsidR="00A16BC9" w:rsidRPr="009C3984">
        <w:rPr>
          <w:rFonts w:asciiTheme="minorHAnsi" w:hAnsiTheme="minorHAnsi"/>
          <w:b/>
          <w:sz w:val="20"/>
          <w:szCs w:val="20"/>
        </w:rPr>
        <w:t>za predpokladu, že všetci potenciálni dodávatelia oslovení s výzvou  na predkladanie ponúk sú spôsobilí dodať predmet zákazky spĺňajúci určené technické špecifikácie.</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4F22A33E" wp14:editId="7EDD5990">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65C6C" w:rsidRDefault="00465C6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465C6C" w:rsidRPr="00792568" w:rsidRDefault="00465C6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V zmysle §</w:t>
                            </w:r>
                            <w:r w:rsidRPr="00A72D99">
                              <w:rPr>
                                <w:rFonts w:asciiTheme="minorHAnsi" w:hAnsiTheme="minorHAnsi"/>
                                <w:sz w:val="20"/>
                                <w:szCs w:val="20"/>
                              </w:rPr>
                              <w:t xml:space="preserve"> 42 ods. 3 </w:t>
                            </w:r>
                            <w:r w:rsidRPr="00792568">
                              <w:rPr>
                                <w:rFonts w:asciiTheme="minorHAnsi" w:hAnsiTheme="minorHAnsi"/>
                                <w:sz w:val="20"/>
                                <w:szCs w:val="20"/>
                              </w:rPr>
                              <w:t xml:space="preserve">ZVO sa technické požiadavky sa nesmú odvolávať na konkrétneho výrobcu, výrobný postup, značku, patent, typ, krajinu, oblasť alebo miesto pôvodu alebo výroby, ak by tým dochádzalo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k znevýhodneniu alebo k vylúčeniu určitých záujemcov alebo výrobkov, ak si to nevyžaduje predmet zákazky. Takýto odkaz možno použiť len vtedy, ak nemožno opísať predmet zákazky dostatočne presne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a zrozumiteľne, a takýto odkaz musí byť doplnený slovami „alebo ekvivalentný“.</w:t>
                            </w:r>
                          </w:p>
                          <w:p w:rsidR="00465C6C" w:rsidRPr="00792568" w:rsidRDefault="00465C6C"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5"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KM1rzyjAgAAkQUAAA4AAAAAAAAAAAAAAAAA&#10;LgIAAGRycy9lMm9Eb2MueG1sUEsBAi0AFAAGAAgAAAAhAJE+ZhXgAAAACQEAAA8AAAAAAAAAAAAA&#10;AAAA/QQAAGRycy9kb3ducmV2LnhtbFBLBQYAAAAABAAEAPMAAAAKBgAAAAA=&#10;" fillcolor="#d8d8d8 [2732]" strokecolor="#c0504d [3205]" strokeweight="2pt">
                <v:textbox>
                  <w:txbxContent>
                    <w:p w:rsidR="00465C6C" w:rsidRDefault="00465C6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465C6C" w:rsidRPr="00792568" w:rsidRDefault="00465C6C"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V zmysle §</w:t>
                      </w:r>
                      <w:r w:rsidRPr="00A72D99">
                        <w:rPr>
                          <w:rFonts w:asciiTheme="minorHAnsi" w:hAnsiTheme="minorHAnsi"/>
                          <w:sz w:val="20"/>
                          <w:szCs w:val="20"/>
                        </w:rPr>
                        <w:t xml:space="preserve"> 42 ods. 3 </w:t>
                      </w:r>
                      <w:r w:rsidRPr="00792568">
                        <w:rPr>
                          <w:rFonts w:asciiTheme="minorHAnsi" w:hAnsiTheme="minorHAnsi"/>
                          <w:sz w:val="20"/>
                          <w:szCs w:val="20"/>
                        </w:rPr>
                        <w:t xml:space="preserve">ZVO sa technické požiadavky sa nesmú odvolávať na konkrétneho výrobcu, výrobný postup, značku, patent, typ, krajinu, oblasť alebo miesto pôvodu alebo výroby, ak by tým dochádzalo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k znevýhodneniu alebo k vylúčeniu určitých záujemcov alebo výrobkov, ak si to nevyžaduje predmet zákazky. Takýto odkaz možno použiť len vtedy, ak nemožno opísať predmet zákazky dostatočne presne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a zrozumiteľne, a takýto odkaz musí byť doplnený slovami „alebo ekvivalentný“.</w:t>
                      </w:r>
                    </w:p>
                    <w:p w:rsidR="00465C6C" w:rsidRPr="00792568" w:rsidRDefault="00465C6C"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E706C3" w:rsidRPr="009C3984" w:rsidRDefault="00A1627C" w:rsidP="009C3984">
      <w:r w:rsidRPr="00F575F5">
        <w:rPr>
          <w:rFonts w:asciiTheme="minorHAnsi" w:eastAsiaTheme="majorEastAsia" w:hAnsiTheme="minorHAnsi" w:cstheme="majorBidi"/>
          <w:b/>
          <w:bCs/>
          <w:i/>
          <w:iCs/>
          <w:noProof/>
          <w:color w:val="1F497D" w:themeColor="text2"/>
          <w:lang w:eastAsia="sk-SK"/>
        </w:rPr>
        <mc:AlternateContent>
          <mc:Choice Requires="wps">
            <w:drawing>
              <wp:anchor distT="0" distB="0" distL="114300" distR="114300" simplePos="0" relativeHeight="251719680" behindDoc="0" locked="0" layoutInCell="1" allowOverlap="1" wp14:anchorId="0CC1D390" wp14:editId="02DE04AC">
                <wp:simplePos x="0" y="0"/>
                <wp:positionH relativeFrom="column">
                  <wp:posOffset>29845</wp:posOffset>
                </wp:positionH>
                <wp:positionV relativeFrom="paragraph">
                  <wp:posOffset>248920</wp:posOffset>
                </wp:positionV>
                <wp:extent cx="5819775" cy="594360"/>
                <wp:effectExtent l="0" t="0" r="28575" b="15240"/>
                <wp:wrapNone/>
                <wp:docPr id="289" name="Textové pole 289"/>
                <wp:cNvGraphicFramePr/>
                <a:graphic xmlns:a="http://schemas.openxmlformats.org/drawingml/2006/main">
                  <a:graphicData uri="http://schemas.microsoft.com/office/word/2010/wordprocessingShape">
                    <wps:wsp>
                      <wps:cNvSpPr txBox="1"/>
                      <wps:spPr>
                        <a:xfrm>
                          <a:off x="0" y="0"/>
                          <a:ext cx="5819775" cy="59436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65C6C" w:rsidRPr="00792568" w:rsidRDefault="00465C6C"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6" type="#_x0000_t202" style="position:absolute;margin-left:2.35pt;margin-top:19.6pt;width:458.25pt;height:46.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" fillcolor="#d8d8d8 [2732]" strokecolor="#c0504d [3205]" strokeweight="2pt">
                <v:textbox>
                  <w:txbxContent>
                    <w:p w:rsidR="00465C6C" w:rsidRPr="00792568" w:rsidRDefault="00465C6C"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9C3984">
      <w:pPr>
        <w:rPr>
          <w:rFonts w:asciiTheme="minorHAnsi" w:hAnsiTheme="minorHAnsi"/>
          <w:color w:val="1F497D" w:themeColor="text2"/>
        </w:rPr>
      </w:pPr>
    </w:p>
    <w:p w:rsidR="004152B7" w:rsidRPr="009C3984" w:rsidRDefault="004152B7" w:rsidP="009C3984"/>
    <w:p w:rsidR="00E706C3" w:rsidRDefault="00A1627C" w:rsidP="009C3984">
      <w:pPr>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62989DCD" wp14:editId="13EABAB6">
                <wp:simplePos x="0" y="0"/>
                <wp:positionH relativeFrom="column">
                  <wp:posOffset>37465</wp:posOffset>
                </wp:positionH>
                <wp:positionV relativeFrom="paragraph">
                  <wp:posOffset>82550</wp:posOffset>
                </wp:positionV>
                <wp:extent cx="5791200" cy="586740"/>
                <wp:effectExtent l="0" t="0" r="19050" b="22860"/>
                <wp:wrapNone/>
                <wp:docPr id="30" name="Textové pole 30"/>
                <wp:cNvGraphicFramePr/>
                <a:graphic xmlns:a="http://schemas.openxmlformats.org/drawingml/2006/main">
                  <a:graphicData uri="http://schemas.microsoft.com/office/word/2010/wordprocessingShape">
                    <wps:wsp>
                      <wps:cNvSpPr txBox="1"/>
                      <wps:spPr>
                        <a:xfrm>
                          <a:off x="0" y="0"/>
                          <a:ext cx="5791200" cy="58674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5C6C" w:rsidRPr="00792568" w:rsidRDefault="00465C6C"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7" type="#_x0000_t202" style="position:absolute;margin-left:2.95pt;margin-top:6.5pt;width:456pt;height:46.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" fillcolor="#fbd4b4 [1305]" strokeweight=".5pt">
                <v:textbox>
                  <w:txbxContent>
                    <w:p w:rsidR="00465C6C" w:rsidRPr="00792568" w:rsidRDefault="00465C6C"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p>
    <w:p w:rsidR="00D65D98" w:rsidRDefault="00D65D98" w:rsidP="009C3984"/>
    <w:p w:rsidR="00D65D98" w:rsidRDefault="00D65D98" w:rsidP="009C3984"/>
    <w:p w:rsidR="000855B0" w:rsidRPr="009C3984" w:rsidRDefault="00834EEC"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8. </w:t>
      </w:r>
      <w:r w:rsidR="000855B0" w:rsidRPr="009C3984">
        <w:rPr>
          <w:rFonts w:asciiTheme="minorHAnsi" w:hAnsiTheme="minorHAnsi"/>
          <w:sz w:val="20"/>
          <w:szCs w:val="20"/>
        </w:rPr>
        <w:t xml:space="preserve">Prijímateľ zverejňuje súťažné podklady v súlade s </w:t>
      </w:r>
      <w:r w:rsidR="00DE4BE6" w:rsidRPr="009C3984">
        <w:rPr>
          <w:rFonts w:asciiTheme="minorHAnsi" w:hAnsiTheme="minorHAnsi"/>
          <w:sz w:val="20"/>
          <w:szCs w:val="20"/>
        </w:rPr>
        <w:t xml:space="preserve">§ 43 ods. 1 </w:t>
      </w:r>
      <w:r w:rsidR="00DE4BE6" w:rsidRPr="009C3984">
        <w:rPr>
          <w:rFonts w:asciiTheme="minorHAnsi" w:hAnsiTheme="minorHAnsi"/>
          <w:strike/>
          <w:sz w:val="20"/>
          <w:szCs w:val="20"/>
        </w:rPr>
        <w:t>a</w:t>
      </w:r>
      <w:r w:rsidR="001A485A" w:rsidRPr="009C3984">
        <w:rPr>
          <w:rFonts w:asciiTheme="minorHAnsi" w:hAnsiTheme="minorHAnsi"/>
          <w:sz w:val="20"/>
          <w:szCs w:val="20"/>
        </w:rPr>
        <w:t>,</w:t>
      </w:r>
      <w:r w:rsidR="00DE4BE6" w:rsidRPr="009C3984">
        <w:rPr>
          <w:rFonts w:asciiTheme="minorHAnsi" w:hAnsiTheme="minorHAnsi"/>
          <w:sz w:val="20"/>
          <w:szCs w:val="20"/>
        </w:rPr>
        <w:t xml:space="preserve"> § 64 ods. 2</w:t>
      </w:r>
      <w:r w:rsidR="001A485A" w:rsidRPr="009C3984">
        <w:rPr>
          <w:rFonts w:asciiTheme="minorHAnsi" w:hAnsiTheme="minorHAnsi"/>
          <w:sz w:val="20"/>
          <w:szCs w:val="20"/>
        </w:rPr>
        <w:t xml:space="preserve"> a §114 ods.</w:t>
      </w:r>
      <w:r w:rsidR="0026098E" w:rsidRPr="009C3984">
        <w:rPr>
          <w:rFonts w:asciiTheme="minorHAnsi" w:hAnsiTheme="minorHAnsi"/>
          <w:sz w:val="20"/>
          <w:szCs w:val="20"/>
        </w:rPr>
        <w:t xml:space="preserve"> </w:t>
      </w:r>
      <w:r w:rsidR="001A485A" w:rsidRPr="009C3984">
        <w:rPr>
          <w:rFonts w:asciiTheme="minorHAnsi" w:hAnsiTheme="minorHAnsi"/>
          <w:sz w:val="20"/>
          <w:szCs w:val="20"/>
        </w:rPr>
        <w:t xml:space="preserve">6 </w:t>
      </w:r>
      <w:r w:rsidR="00DE4BE6" w:rsidRPr="009C3984">
        <w:rPr>
          <w:rFonts w:asciiTheme="minorHAnsi" w:hAnsiTheme="minorHAnsi"/>
          <w:sz w:val="20"/>
          <w:szCs w:val="20"/>
        </w:rPr>
        <w:t xml:space="preserve"> ZVO</w:t>
      </w:r>
      <w:r w:rsidR="000855B0" w:rsidRPr="009C3984">
        <w:rPr>
          <w:rFonts w:asciiTheme="minorHAnsi" w:hAnsiTheme="minorHAnsi"/>
          <w:sz w:val="20"/>
          <w:szCs w:val="20"/>
        </w:rPr>
        <w:t xml:space="preserve">. Je preto nevyhnutné, aby </w:t>
      </w:r>
      <w:r w:rsidR="001A485A" w:rsidRPr="009C3984">
        <w:rPr>
          <w:rFonts w:asciiTheme="minorHAnsi" w:hAnsiTheme="minorHAnsi"/>
          <w:b/>
          <w:sz w:val="20"/>
          <w:szCs w:val="20"/>
        </w:rPr>
        <w:t>odo dňa uverejnenia oznámenia o vyhlásení VO (vzťahuje sa na nadlimitné zákazky)</w:t>
      </w:r>
      <w:r w:rsidR="0026098E" w:rsidRPr="009C3984">
        <w:rPr>
          <w:rFonts w:asciiTheme="minorHAnsi" w:hAnsiTheme="minorHAnsi"/>
          <w:b/>
          <w:sz w:val="20"/>
          <w:szCs w:val="20"/>
        </w:rPr>
        <w:t xml:space="preserve">, v deň nasledujúci po uverejnení výzvy na predkladanie ponúk (vzťahuje sa na podlimitné zákazky bez využitia </w:t>
      </w:r>
      <w:proofErr w:type="spellStart"/>
      <w:r w:rsidR="0026098E" w:rsidRPr="009C3984">
        <w:rPr>
          <w:rFonts w:asciiTheme="minorHAnsi" w:hAnsiTheme="minorHAnsi"/>
          <w:b/>
          <w:sz w:val="20"/>
          <w:szCs w:val="20"/>
        </w:rPr>
        <w:t>elektr</w:t>
      </w:r>
      <w:proofErr w:type="spellEnd"/>
      <w:r w:rsidR="0026098E" w:rsidRPr="009C3984">
        <w:rPr>
          <w:rFonts w:asciiTheme="minorHAnsi" w:hAnsiTheme="minorHAnsi"/>
          <w:b/>
          <w:sz w:val="20"/>
          <w:szCs w:val="20"/>
        </w:rPr>
        <w:t>. trhoviska)</w:t>
      </w:r>
      <w:r w:rsidR="000855B0" w:rsidRPr="009C3984">
        <w:rPr>
          <w:rFonts w:asciiTheme="minorHAnsi" w:hAnsiTheme="minorHAnsi"/>
          <w:b/>
          <w:sz w:val="20"/>
          <w:szCs w:val="20"/>
        </w:rPr>
        <w:t xml:space="preserve"> boli súťažné podklady kompletné a úplné a mohli byť bez obmedzení v profile  prístupné všetkým potenciálnym záujemcom</w:t>
      </w:r>
      <w:r w:rsidR="000855B0" w:rsidRPr="009C3984">
        <w:rPr>
          <w:rFonts w:asciiTheme="minorHAnsi" w:hAnsiTheme="minorHAnsi"/>
          <w:sz w:val="20"/>
          <w:szCs w:val="20"/>
        </w:rPr>
        <w:t xml:space="preserve">. </w:t>
      </w:r>
      <w:r w:rsidR="00AE34CB" w:rsidRPr="009C3984">
        <w:rPr>
          <w:rFonts w:asciiTheme="minorHAnsi" w:hAnsiTheme="minorHAnsi"/>
          <w:sz w:val="20"/>
          <w:szCs w:val="20"/>
        </w:rPr>
        <w:t>Neopodstatnené o</w:t>
      </w:r>
      <w:r w:rsidR="00C74943" w:rsidRPr="009C3984">
        <w:rPr>
          <w:rFonts w:asciiTheme="minorHAnsi" w:hAnsiTheme="minorHAnsi"/>
          <w:sz w:val="20"/>
          <w:szCs w:val="20"/>
        </w:rPr>
        <w:t>bmedzovanie</w:t>
      </w:r>
      <w:r w:rsidR="00AE34CB" w:rsidRPr="009C3984">
        <w:rPr>
          <w:rFonts w:asciiTheme="minorHAnsi" w:hAnsiTheme="minorHAnsi"/>
          <w:sz w:val="20"/>
          <w:szCs w:val="20"/>
        </w:rPr>
        <w:t xml:space="preserve"> </w:t>
      </w:r>
      <w:r w:rsidR="00AE34CB" w:rsidRPr="009C3984">
        <w:rPr>
          <w:rFonts w:asciiTheme="minorHAnsi" w:hAnsiTheme="minorHAnsi"/>
          <w:sz w:val="20"/>
          <w:szCs w:val="20"/>
        </w:rPr>
        <w:lastRenderedPageBreak/>
        <w:t xml:space="preserve">prístupu k súťažným podkladom, ako aj skracovanie lehôt na vyžiadanie súťažných podkladov </w:t>
      </w:r>
      <w:r w:rsidR="00C74943" w:rsidRPr="009C3984">
        <w:rPr>
          <w:rFonts w:asciiTheme="minorHAnsi" w:hAnsiTheme="minorHAnsi"/>
          <w:sz w:val="20"/>
          <w:szCs w:val="20"/>
        </w:rPr>
        <w:t xml:space="preserve">nie je prípustné. </w:t>
      </w:r>
    </w:p>
    <w:p w:rsidR="002D42F0" w:rsidRPr="009C3984" w:rsidRDefault="00834EEC"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9. </w:t>
      </w:r>
      <w:r w:rsidR="000F79B1">
        <w:rPr>
          <w:rFonts w:asciiTheme="minorHAnsi" w:hAnsiTheme="minorHAnsi"/>
          <w:sz w:val="20"/>
          <w:szCs w:val="20"/>
        </w:rPr>
        <w:t xml:space="preserve">  </w:t>
      </w:r>
      <w:r w:rsidR="00A1627C">
        <w:rPr>
          <w:rFonts w:asciiTheme="minorHAnsi" w:hAnsiTheme="minorHAnsi"/>
          <w:sz w:val="20"/>
          <w:szCs w:val="20"/>
        </w:rPr>
        <w:tab/>
      </w:r>
      <w:r w:rsidR="002D42F0" w:rsidRPr="009C3984">
        <w:rPr>
          <w:rFonts w:asciiTheme="minorHAnsi" w:hAnsiTheme="minorHAnsi"/>
          <w:sz w:val="20"/>
          <w:szCs w:val="20"/>
        </w:rPr>
        <w:t xml:space="preserve">Pri vysvetľovaní a zmenách už zverejnených </w:t>
      </w:r>
      <w:r w:rsidR="00D431BA" w:rsidRPr="009C3984">
        <w:rPr>
          <w:rFonts w:asciiTheme="minorHAnsi" w:hAnsiTheme="minorHAnsi"/>
          <w:sz w:val="20"/>
          <w:szCs w:val="20"/>
        </w:rPr>
        <w:t>súťažných podkladov</w:t>
      </w:r>
      <w:r w:rsidR="002D42F0" w:rsidRPr="009C3984">
        <w:rPr>
          <w:rFonts w:asciiTheme="minorHAnsi" w:hAnsiTheme="minorHAnsi"/>
          <w:sz w:val="20"/>
          <w:szCs w:val="20"/>
        </w:rPr>
        <w:t xml:space="preserve"> postupuje prijímateľ podľa príslušných ustanovení ZVO, najmä </w:t>
      </w:r>
      <w:r w:rsidR="00DE4BE6" w:rsidRPr="009C3984">
        <w:rPr>
          <w:rFonts w:asciiTheme="minorHAnsi" w:hAnsiTheme="minorHAnsi"/>
          <w:sz w:val="20"/>
          <w:szCs w:val="20"/>
        </w:rPr>
        <w:t>§ 48 alebo  § 114 ods. 8</w:t>
      </w:r>
      <w:r w:rsidR="00DE4BE6" w:rsidRPr="009C3984">
        <w:rPr>
          <w:color w:val="FF0000"/>
          <w:sz w:val="20"/>
          <w:szCs w:val="20"/>
        </w:rPr>
        <w:t xml:space="preserve"> </w:t>
      </w:r>
      <w:r w:rsidR="000855B0" w:rsidRPr="009C3984">
        <w:rPr>
          <w:rFonts w:asciiTheme="minorHAnsi" w:hAnsiTheme="minorHAnsi"/>
          <w:sz w:val="20"/>
          <w:szCs w:val="20"/>
        </w:rPr>
        <w:t>ZVO</w:t>
      </w:r>
      <w:r w:rsidR="002D42F0" w:rsidRPr="009C3984">
        <w:rPr>
          <w:rFonts w:asciiTheme="minorHAnsi" w:hAnsiTheme="minorHAnsi"/>
          <w:sz w:val="20"/>
          <w:szCs w:val="20"/>
        </w:rPr>
        <w:t xml:space="preserve">. </w:t>
      </w:r>
    </w:p>
    <w:p w:rsidR="00834EEC" w:rsidRPr="00F575F5" w:rsidRDefault="00834EEC" w:rsidP="009C3984">
      <w:pPr>
        <w:spacing w:before="120" w:after="120"/>
        <w:ind w:left="709" w:hanging="425"/>
        <w:rPr>
          <w:color w:val="1F497D" w:themeColor="text2"/>
        </w:rPr>
      </w:pPr>
      <w:r>
        <w:rPr>
          <w:rFonts w:asciiTheme="minorHAnsi" w:hAnsiTheme="minorHAnsi"/>
          <w:sz w:val="20"/>
          <w:szCs w:val="20"/>
        </w:rPr>
        <w:t xml:space="preserve">10. </w:t>
      </w:r>
      <w:r w:rsidR="00A1627C">
        <w:rPr>
          <w:rFonts w:asciiTheme="minorHAnsi" w:hAnsiTheme="minorHAnsi"/>
          <w:sz w:val="20"/>
          <w:szCs w:val="20"/>
        </w:rPr>
        <w:tab/>
      </w:r>
      <w:r w:rsidR="002D42F0" w:rsidRPr="009C3984">
        <w:rPr>
          <w:rFonts w:asciiTheme="minorHAnsi" w:hAnsiTheme="minorHAnsi"/>
          <w:sz w:val="20"/>
          <w:szCs w:val="20"/>
        </w:rPr>
        <w:t xml:space="preserve">V prípade, </w:t>
      </w:r>
      <w:r w:rsidR="00DE4BE6" w:rsidRPr="009C3984">
        <w:rPr>
          <w:rFonts w:asciiTheme="minorHAnsi" w:hAnsiTheme="minorHAnsi"/>
          <w:sz w:val="20"/>
          <w:szCs w:val="20"/>
        </w:rPr>
        <w:t xml:space="preserve">keď </w:t>
      </w:r>
      <w:r w:rsidR="002D42F0" w:rsidRPr="009C3984">
        <w:rPr>
          <w:rFonts w:asciiTheme="minorHAnsi" w:hAnsiTheme="minorHAnsi"/>
          <w:sz w:val="20"/>
          <w:szCs w:val="20"/>
        </w:rPr>
        <w:t xml:space="preserve">v rámci procesu vysvetľovania a/alebo zmien informácií uvedených </w:t>
      </w:r>
      <w:r w:rsidR="000855B0" w:rsidRPr="009C3984">
        <w:rPr>
          <w:rFonts w:asciiTheme="minorHAnsi" w:hAnsiTheme="minorHAnsi"/>
          <w:sz w:val="20"/>
          <w:szCs w:val="20"/>
        </w:rPr>
        <w:t>súťažných podkladoch</w:t>
      </w:r>
      <w:r w:rsidR="002D42F0" w:rsidRPr="009C3984">
        <w:rPr>
          <w:rFonts w:asciiTheme="minorHAnsi" w:hAnsiTheme="minorHAnsi"/>
          <w:sz w:val="20"/>
          <w:szCs w:val="20"/>
        </w:rPr>
        <w:t xml:space="preserve"> </w:t>
      </w:r>
      <w:r w:rsidR="00DE4BE6" w:rsidRPr="00834EEC">
        <w:rPr>
          <w:rFonts w:asciiTheme="minorHAnsi" w:hAnsiTheme="minorHAnsi"/>
          <w:sz w:val="20"/>
          <w:szCs w:val="20"/>
        </w:rPr>
        <w:t xml:space="preserve">dôjde </w:t>
      </w:r>
      <w:r w:rsidR="002D42F0" w:rsidRPr="00834EEC">
        <w:rPr>
          <w:rFonts w:asciiTheme="minorHAnsi" w:hAnsiTheme="minorHAnsi"/>
          <w:sz w:val="20"/>
          <w:szCs w:val="20"/>
        </w:rPr>
        <w:t>k</w:t>
      </w:r>
      <w:r w:rsidR="000855B0" w:rsidRPr="00834EEC">
        <w:rPr>
          <w:rFonts w:asciiTheme="minorHAnsi" w:hAnsiTheme="minorHAnsi"/>
          <w:sz w:val="20"/>
          <w:szCs w:val="20"/>
        </w:rPr>
        <w:t> zmen</w:t>
      </w:r>
      <w:r w:rsidR="002D42F0" w:rsidRPr="00834EEC">
        <w:rPr>
          <w:rFonts w:asciiTheme="minorHAnsi" w:hAnsiTheme="minorHAnsi"/>
          <w:sz w:val="20"/>
          <w:szCs w:val="20"/>
        </w:rPr>
        <w:t>ám</w:t>
      </w:r>
      <w:r w:rsidR="000855B0" w:rsidRPr="00834EEC">
        <w:rPr>
          <w:rFonts w:asciiTheme="minorHAnsi" w:hAnsiTheme="minorHAnsi"/>
          <w:sz w:val="20"/>
          <w:szCs w:val="20"/>
        </w:rPr>
        <w:t>, ktoré majú alebo môžu mať vplyv na časový aspekt prípravy ponuky záujemcu</w:t>
      </w:r>
      <w:r w:rsidR="002D42F0" w:rsidRPr="00834EEC">
        <w:rPr>
          <w:rFonts w:asciiTheme="minorHAnsi" w:hAnsiTheme="minorHAnsi"/>
          <w:sz w:val="20"/>
          <w:szCs w:val="20"/>
        </w:rPr>
        <w:t>, prijímateľ by mal súčasne so zverejnením týchto zmien (napr. v </w:t>
      </w:r>
      <w:proofErr w:type="spellStart"/>
      <w:r w:rsidR="002D42F0" w:rsidRPr="00834EEC">
        <w:rPr>
          <w:rFonts w:asciiTheme="minorHAnsi" w:hAnsiTheme="minorHAnsi"/>
          <w:sz w:val="20"/>
          <w:szCs w:val="20"/>
        </w:rPr>
        <w:t>korigende</w:t>
      </w:r>
      <w:proofErr w:type="spellEnd"/>
      <w:r w:rsidR="002D42F0" w:rsidRPr="00834EEC">
        <w:rPr>
          <w:rFonts w:asciiTheme="minorHAnsi" w:hAnsiTheme="minorHAnsi"/>
          <w:sz w:val="20"/>
          <w:szCs w:val="20"/>
        </w:rPr>
        <w:t>) vždy zvažovať aj potrebu súčasného primeraného predĺženia lehoty napr. na predkladanie ponúk.</w:t>
      </w:r>
      <w:r w:rsidR="002D42F0" w:rsidRPr="00834EEC">
        <w:rPr>
          <w:rFonts w:asciiTheme="minorHAnsi" w:hAnsiTheme="minorHAnsi"/>
          <w:color w:val="1F497D" w:themeColor="text2"/>
        </w:rPr>
        <w:t xml:space="preserve"> </w:t>
      </w:r>
    </w:p>
    <w:p w:rsidR="00675852" w:rsidRPr="009C3984" w:rsidRDefault="00834EEC" w:rsidP="009C3984">
      <w:pPr>
        <w:spacing w:before="120" w:after="120"/>
        <w:ind w:left="709" w:hanging="425"/>
        <w:rPr>
          <w:rFonts w:asciiTheme="minorHAnsi" w:hAnsiTheme="minorHAnsi"/>
          <w:sz w:val="20"/>
          <w:szCs w:val="20"/>
        </w:rPr>
      </w:pPr>
      <w:r w:rsidRPr="009C3984">
        <w:rPr>
          <w:rFonts w:asciiTheme="minorHAnsi" w:hAnsiTheme="minorHAnsi"/>
          <w:sz w:val="20"/>
        </w:rPr>
        <w:t>11.</w:t>
      </w:r>
      <w:r w:rsidRPr="009C3984">
        <w:rPr>
          <w:rFonts w:asciiTheme="minorHAnsi" w:hAnsiTheme="minorHAnsi"/>
          <w:color w:val="1F497D" w:themeColor="text2"/>
          <w:sz w:val="20"/>
        </w:rPr>
        <w:t xml:space="preserve"> </w:t>
      </w:r>
      <w:r w:rsidR="00A1627C">
        <w:rPr>
          <w:rFonts w:asciiTheme="minorHAnsi" w:hAnsiTheme="minorHAnsi"/>
          <w:color w:val="1F497D" w:themeColor="text2"/>
          <w:sz w:val="20"/>
        </w:rPr>
        <w:tab/>
      </w:r>
      <w:r w:rsidR="009E7C3F" w:rsidRPr="009C3984">
        <w:rPr>
          <w:rFonts w:asciiTheme="minorHAnsi" w:hAnsiTheme="minorHAnsi"/>
          <w:sz w:val="20"/>
          <w:szCs w:val="20"/>
        </w:rPr>
        <w:t xml:space="preserve">Súčasťou súťažných podkladov podľa § </w:t>
      </w:r>
      <w:r w:rsidR="00DE4BE6" w:rsidRPr="009C3984">
        <w:rPr>
          <w:rFonts w:asciiTheme="minorHAnsi" w:hAnsiTheme="minorHAnsi"/>
          <w:sz w:val="20"/>
          <w:szCs w:val="20"/>
        </w:rPr>
        <w:t xml:space="preserve">42 ods. 11 </w:t>
      </w:r>
      <w:r w:rsidR="007F4B38" w:rsidRPr="009C3984">
        <w:rPr>
          <w:rFonts w:asciiTheme="minorHAnsi" w:hAnsiTheme="minorHAnsi"/>
          <w:sz w:val="20"/>
          <w:szCs w:val="20"/>
        </w:rPr>
        <w:t>ZVO je</w:t>
      </w:r>
      <w:r w:rsidR="009E7C3F" w:rsidRPr="009C3984">
        <w:rPr>
          <w:rFonts w:asciiTheme="minorHAnsi" w:hAnsiTheme="minorHAnsi"/>
          <w:sz w:val="20"/>
          <w:szCs w:val="20"/>
        </w:rPr>
        <w:t xml:space="preserve"> aj </w:t>
      </w:r>
      <w:r w:rsidR="007F4B38" w:rsidRPr="009C3984">
        <w:rPr>
          <w:rFonts w:asciiTheme="minorHAnsi" w:hAnsiTheme="minorHAnsi"/>
          <w:sz w:val="20"/>
          <w:szCs w:val="20"/>
        </w:rPr>
        <w:t>návrh zmluvy,</w:t>
      </w:r>
      <w:r w:rsidR="007A2638" w:rsidRPr="009C3984">
        <w:rPr>
          <w:rFonts w:asciiTheme="minorHAnsi" w:hAnsiTheme="minorHAnsi"/>
          <w:sz w:val="20"/>
          <w:szCs w:val="20"/>
        </w:rPr>
        <w:t xml:space="preserve"> koncesnej zmluvy alebo rámcovej dohody, </w:t>
      </w:r>
      <w:r w:rsidR="007F4B38" w:rsidRPr="009C3984">
        <w:rPr>
          <w:rFonts w:asciiTheme="minorHAnsi" w:hAnsiTheme="minorHAnsi"/>
          <w:sz w:val="20"/>
          <w:szCs w:val="20"/>
        </w:rPr>
        <w:t xml:space="preserve"> ktorá bude uzavretá po ukončení procesu VO</w:t>
      </w:r>
      <w:r w:rsidR="000741FC" w:rsidRPr="009C3984">
        <w:rPr>
          <w:rFonts w:asciiTheme="minorHAnsi" w:hAnsiTheme="minorHAnsi"/>
          <w:sz w:val="20"/>
          <w:szCs w:val="20"/>
        </w:rPr>
        <w:t>. Prijímateľom sa preto odporúča</w:t>
      </w:r>
      <w:r w:rsidR="00D175B1" w:rsidRPr="009C3984">
        <w:rPr>
          <w:rFonts w:asciiTheme="minorHAnsi" w:hAnsiTheme="minorHAnsi"/>
          <w:sz w:val="20"/>
          <w:szCs w:val="20"/>
        </w:rPr>
        <w:t>,</w:t>
      </w:r>
      <w:r w:rsidR="000741FC" w:rsidRPr="009C3984">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r w:rsidR="00180AB6" w:rsidRPr="009C3984">
        <w:rPr>
          <w:rFonts w:asciiTheme="minorHAnsi" w:hAnsiTheme="minorHAnsi"/>
          <w:sz w:val="20"/>
          <w:szCs w:val="20"/>
        </w:rPr>
        <w:t xml:space="preserve"> (určiť povinnosti dodávateľa -  oznámiť akúkoľvek zmenu údajov o subdodávateľovi a pravidlá zmeny subdodávateľa - § 41 ods. 4)</w:t>
      </w:r>
      <w:r w:rsidR="000741FC" w:rsidRPr="009C3984">
        <w:rPr>
          <w:rFonts w:asciiTheme="minorHAnsi" w:hAnsiTheme="minorHAnsi"/>
          <w:sz w:val="20"/>
          <w:szCs w:val="20"/>
        </w:rPr>
        <w:t>.</w:t>
      </w:r>
      <w:r w:rsidR="00180AB6" w:rsidRPr="009C3984">
        <w:rPr>
          <w:rFonts w:asciiTheme="minorHAnsi" w:hAnsiTheme="minorHAnsi"/>
          <w:sz w:val="20"/>
          <w:szCs w:val="20"/>
        </w:rPr>
        <w:t xml:space="preserve"> </w:t>
      </w:r>
    </w:p>
    <w:p w:rsidR="00192930" w:rsidRPr="009C3984" w:rsidRDefault="00834EEC"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12. </w:t>
      </w:r>
      <w:r w:rsidR="00A1627C">
        <w:rPr>
          <w:rFonts w:asciiTheme="minorHAnsi" w:hAnsiTheme="minorHAnsi"/>
          <w:sz w:val="20"/>
          <w:szCs w:val="20"/>
        </w:rPr>
        <w:tab/>
      </w:r>
      <w:r w:rsidR="007F4B38" w:rsidRPr="009C3984">
        <w:rPr>
          <w:rFonts w:asciiTheme="minorHAnsi" w:hAnsiTheme="minorHAnsi"/>
          <w:sz w:val="20"/>
          <w:szCs w:val="20"/>
        </w:rPr>
        <w:t>Pokiaľ si prijímateľ určí v rámci súťažných podmienok osobité podmienky plnenia zmluvy (</w:t>
      </w:r>
      <w:r w:rsidR="00DE4BE6" w:rsidRPr="009C3984">
        <w:rPr>
          <w:rFonts w:asciiTheme="minorHAnsi" w:hAnsiTheme="minorHAnsi"/>
          <w:sz w:val="20"/>
          <w:szCs w:val="20"/>
        </w:rPr>
        <w:t>§ 42 ods. 11</w:t>
      </w:r>
      <w:r w:rsidR="007F4B38" w:rsidRPr="009C3984">
        <w:rPr>
          <w:rFonts w:asciiTheme="minorHAnsi" w:hAnsiTheme="minorHAnsi"/>
          <w:sz w:val="20"/>
          <w:szCs w:val="20"/>
        </w:rPr>
        <w:t>), ako napr. požiadavky týkajúce sa sociálnych</w:t>
      </w:r>
      <w:r w:rsidR="007227DD" w:rsidRPr="009C3984">
        <w:rPr>
          <w:rFonts w:asciiTheme="minorHAnsi" w:hAnsiTheme="minorHAnsi"/>
          <w:sz w:val="20"/>
          <w:szCs w:val="20"/>
        </w:rPr>
        <w:t>, ekonomických</w:t>
      </w:r>
      <w:r w:rsidR="007F4B38" w:rsidRPr="009C3984">
        <w:rPr>
          <w:rFonts w:asciiTheme="minorHAnsi" w:hAnsiTheme="minorHAnsi"/>
          <w:sz w:val="20"/>
          <w:szCs w:val="20"/>
        </w:rPr>
        <w:t xml:space="preserve"> alebo environmentálnych hľadísk, </w:t>
      </w:r>
      <w:r w:rsidR="00675852" w:rsidRPr="009C3984">
        <w:rPr>
          <w:rFonts w:asciiTheme="minorHAnsi" w:hAnsiTheme="minorHAnsi"/>
          <w:sz w:val="20"/>
          <w:szCs w:val="20"/>
        </w:rPr>
        <w:t>je potrebné aby tieto požiadavky boli primerané predmetu zákazky a nepredstavovali neopodstatnenú prekážku širšej hospodárskej súťaže. Súčasne</w:t>
      </w:r>
      <w:r w:rsidR="00D175B1" w:rsidRPr="009C3984">
        <w:rPr>
          <w:rFonts w:asciiTheme="minorHAnsi" w:hAnsiTheme="minorHAnsi"/>
          <w:sz w:val="20"/>
          <w:szCs w:val="20"/>
        </w:rPr>
        <w:t>,</w:t>
      </w:r>
      <w:r w:rsidR="00675852" w:rsidRPr="009C3984">
        <w:rPr>
          <w:rFonts w:asciiTheme="minorHAnsi" w:hAnsiTheme="minorHAnsi"/>
          <w:sz w:val="20"/>
          <w:szCs w:val="20"/>
        </w:rPr>
        <w:t xml:space="preserve"> pokiaľ sú takéto požiadavky určené, je potrebné aby boli následne vyžadované plniť, pričom </w:t>
      </w:r>
      <w:r w:rsidR="00C3230A" w:rsidRPr="009C3984">
        <w:rPr>
          <w:rFonts w:asciiTheme="minorHAnsi" w:hAnsiTheme="minorHAnsi"/>
          <w:sz w:val="20"/>
          <w:szCs w:val="20"/>
        </w:rPr>
        <w:t>RO</w:t>
      </w:r>
      <w:r w:rsidR="00675852" w:rsidRPr="009C3984">
        <w:rPr>
          <w:rFonts w:asciiTheme="minorHAnsi" w:hAnsiTheme="minorHAnsi"/>
          <w:sz w:val="20"/>
          <w:szCs w:val="20"/>
        </w:rPr>
        <w:t xml:space="preserve"> je oprávnené vykonať kontrolu, či takéto plnenie je v súlade s požiadavkami zadávania predmetnej zákazky.</w:t>
      </w:r>
    </w:p>
    <w:p w:rsidR="007F4B38" w:rsidRPr="009C3984" w:rsidRDefault="00834EEC" w:rsidP="009C3984">
      <w:pPr>
        <w:spacing w:before="120" w:after="120"/>
        <w:ind w:left="709" w:hanging="425"/>
        <w:jc w:val="both"/>
        <w:rPr>
          <w:rFonts w:asciiTheme="minorHAnsi" w:hAnsiTheme="minorHAnsi"/>
          <w:color w:val="1F497D" w:themeColor="text2"/>
        </w:rPr>
      </w:pPr>
      <w:r>
        <w:rPr>
          <w:rFonts w:asciiTheme="minorHAnsi" w:hAnsiTheme="minorHAnsi"/>
          <w:sz w:val="20"/>
          <w:szCs w:val="20"/>
        </w:rPr>
        <w:t xml:space="preserve">13. </w:t>
      </w:r>
      <w:r w:rsidR="00192930" w:rsidRPr="009C3984">
        <w:rPr>
          <w:rFonts w:asciiTheme="minorHAnsi" w:hAnsiTheme="minorHAnsi"/>
          <w:sz w:val="20"/>
          <w:szCs w:val="20"/>
        </w:rPr>
        <w:t xml:space="preserve">Súčasťou zákaziek realizovaných postupom podľa § </w:t>
      </w:r>
      <w:r w:rsidR="00DE4BE6" w:rsidRPr="009C3984">
        <w:rPr>
          <w:rFonts w:asciiTheme="minorHAnsi" w:hAnsiTheme="minorHAnsi"/>
          <w:sz w:val="20"/>
          <w:szCs w:val="20"/>
        </w:rPr>
        <w:t xml:space="preserve">109 </w:t>
      </w:r>
      <w:r w:rsidR="00192930" w:rsidRPr="009C3984">
        <w:rPr>
          <w:rFonts w:asciiTheme="minorHAnsi" w:hAnsiTheme="minorHAnsi"/>
          <w:sz w:val="20"/>
          <w:szCs w:val="20"/>
        </w:rPr>
        <w:t>ZVO a </w:t>
      </w:r>
      <w:proofErr w:type="spellStart"/>
      <w:r w:rsidR="00192930" w:rsidRPr="009C3984">
        <w:rPr>
          <w:rFonts w:asciiTheme="minorHAnsi" w:hAnsiTheme="minorHAnsi"/>
          <w:sz w:val="20"/>
          <w:szCs w:val="20"/>
        </w:rPr>
        <w:t>nasl</w:t>
      </w:r>
      <w:proofErr w:type="spellEnd"/>
      <w:r w:rsidR="00192930" w:rsidRPr="009C3984">
        <w:rPr>
          <w:rFonts w:asciiTheme="minorHAnsi" w:hAnsiTheme="minorHAnsi"/>
          <w:sz w:val="20"/>
          <w:szCs w:val="20"/>
        </w:rPr>
        <w:t>.</w:t>
      </w:r>
      <w:r w:rsidR="00C3230A" w:rsidRPr="009C3984">
        <w:rPr>
          <w:rFonts w:asciiTheme="minorHAnsi" w:hAnsiTheme="minorHAnsi"/>
          <w:sz w:val="20"/>
          <w:szCs w:val="20"/>
        </w:rPr>
        <w:t>,</w:t>
      </w:r>
      <w:r w:rsidR="00192930" w:rsidRPr="009C3984">
        <w:rPr>
          <w:rFonts w:asciiTheme="minorHAnsi" w:hAnsiTheme="minorHAnsi"/>
          <w:sz w:val="20"/>
          <w:szCs w:val="20"/>
        </w:rPr>
        <w:t xml:space="preserve"> t.</w:t>
      </w:r>
      <w:r w:rsidR="00C80CDA" w:rsidRPr="009C3984">
        <w:rPr>
          <w:rFonts w:asciiTheme="minorHAnsi" w:hAnsiTheme="minorHAnsi"/>
          <w:sz w:val="20"/>
          <w:szCs w:val="20"/>
        </w:rPr>
        <w:t xml:space="preserve"> </w:t>
      </w:r>
      <w:r w:rsidR="00192930" w:rsidRPr="009C3984">
        <w:rPr>
          <w:rFonts w:asciiTheme="minorHAnsi" w:hAnsiTheme="minorHAnsi"/>
          <w:sz w:val="20"/>
          <w:szCs w:val="20"/>
        </w:rPr>
        <w:t xml:space="preserve">j. </w:t>
      </w:r>
      <w:r w:rsidR="00E84877" w:rsidRPr="009C3984">
        <w:rPr>
          <w:rFonts w:asciiTheme="minorHAnsi" w:hAnsiTheme="minorHAnsi"/>
          <w:sz w:val="20"/>
          <w:szCs w:val="20"/>
        </w:rPr>
        <w:t xml:space="preserve">zadávaných </w:t>
      </w:r>
      <w:r w:rsidR="00C80CDA" w:rsidRPr="009C3984">
        <w:rPr>
          <w:rFonts w:asciiTheme="minorHAnsi" w:hAnsiTheme="minorHAnsi"/>
          <w:sz w:val="20"/>
          <w:szCs w:val="20"/>
        </w:rPr>
        <w:t xml:space="preserve">s využitím elektronického trhoviska </w:t>
      </w:r>
      <w:r w:rsidR="00192930" w:rsidRPr="009C3984">
        <w:rPr>
          <w:rFonts w:asciiTheme="minorHAnsi" w:hAnsiTheme="minorHAnsi"/>
          <w:sz w:val="20"/>
          <w:szCs w:val="20"/>
        </w:rPr>
        <w:t xml:space="preserve">sú </w:t>
      </w:r>
      <w:r w:rsidR="00E84877" w:rsidRPr="009C3984">
        <w:rPr>
          <w:rFonts w:asciiTheme="minorHAnsi" w:hAnsiTheme="minorHAnsi"/>
          <w:sz w:val="20"/>
          <w:szCs w:val="20"/>
        </w:rPr>
        <w:t>štandardné všeobecné zmluvné podmienky, ktoré prijímateľ nie je v zmysle platných</w:t>
      </w:r>
      <w:r w:rsidR="004B5657" w:rsidRPr="009C3984">
        <w:rPr>
          <w:rFonts w:asciiTheme="minorHAnsi" w:hAnsiTheme="minorHAnsi"/>
          <w:sz w:val="20"/>
          <w:szCs w:val="20"/>
        </w:rPr>
        <w:t xml:space="preserve"> obchodných podmienok elektronického trhoviska</w:t>
      </w:r>
      <w:r w:rsidR="00E84877" w:rsidRPr="009C3984">
        <w:rPr>
          <w:rFonts w:asciiTheme="minorHAnsi" w:hAnsiTheme="minorHAnsi"/>
          <w:sz w:val="20"/>
          <w:szCs w:val="20"/>
        </w:rPr>
        <w:t xml:space="preserve"> oprávnený meniť a ani nijako inak dopĺňať. </w:t>
      </w:r>
      <w:r w:rsidR="00B71180" w:rsidRPr="009C3984">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615A0C56" wp14:editId="56981CFA">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65C6C" w:rsidRPr="009D616D" w:rsidRDefault="00465C6C"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w:t>
                            </w:r>
                            <w:r w:rsidRPr="009C3984">
                              <w:rPr>
                                <w:rFonts w:asciiTheme="minorHAnsi" w:hAnsiTheme="minorHAnsi"/>
                                <w:b/>
                                <w:sz w:val="20"/>
                                <w:szCs w:val="20"/>
                              </w:rPr>
                              <w:t>obsahovali zmluvné  ustanovenie týkajúce sa povinnosti dodávateľa strpieť kontrolu alebo audit. Presné znenie tejto zmluvnej podmienky je uvedené v Zmluve o poskytnutí NFP v časti Všeobecné zmluvné podmienky</w:t>
                            </w:r>
                            <w:r w:rsidRPr="009D616D">
                              <w:rPr>
                                <w:rFonts w:asciiTheme="minorHAnsi" w:hAnsiTheme="minorHAnsi"/>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38"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" fillcolor="#d8d8d8 [2732]" strokecolor="#c0504d [3205]" strokeweight="2pt">
                <v:textbox>
                  <w:txbxContent>
                    <w:p w:rsidR="00465C6C" w:rsidRPr="009D616D" w:rsidRDefault="00465C6C"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w:t>
                      </w:r>
                      <w:r w:rsidRPr="009C3984">
                        <w:rPr>
                          <w:rFonts w:asciiTheme="minorHAnsi" w:hAnsiTheme="minorHAnsi"/>
                          <w:b/>
                          <w:sz w:val="20"/>
                          <w:szCs w:val="20"/>
                        </w:rPr>
                        <w:t>obsahovali zmluvné  ustanovenie týkajúce sa povinnosti dodávateľa strpieť kontrolu alebo audit. Presné znenie tejto zmluvnej podmienky je uvedené v Zmluve o poskytnutí NFP v časti Všeobecné zmluvné podmienky</w:t>
                      </w:r>
                      <w:r w:rsidRPr="009D616D">
                        <w:rPr>
                          <w:rFonts w:asciiTheme="minorHAnsi" w:hAnsiTheme="minorHAnsi"/>
                          <w:sz w:val="20"/>
                          <w:szCs w:val="20"/>
                        </w:rPr>
                        <w:t xml:space="preserve">.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249C8594" wp14:editId="23BD41AE">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465C6C" w:rsidRPr="00792568" w:rsidRDefault="00465C6C"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39"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AsPUXsCAAD6&#10;BAAADgAAAAAAAAAAAAAAAAAuAgAAZHJzL2Uyb0RvYy54bWxQSwECLQAUAAYACAAAACEAfqJ4ZeAA&#10;AAAIAQAADwAAAAAAAAAAAAAAAADVBAAAZHJzL2Rvd25yZXYueG1sUEsFBgAAAAAEAAQA8wAAAOIF&#10;AAAAAA==&#10;" fillcolor="#fbd4b4 [1305]" strokeweight=".5pt">
                <v:textbox>
                  <w:txbxContent>
                    <w:p w:rsidR="00465C6C" w:rsidRPr="00792568" w:rsidRDefault="00465C6C"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B71180" w:rsidRPr="009C3984" w:rsidRDefault="009F3CCC" w:rsidP="009C3984">
      <w:pPr>
        <w:spacing w:before="120" w:after="120"/>
        <w:ind w:left="709" w:hanging="403"/>
        <w:rPr>
          <w:rFonts w:asciiTheme="minorHAnsi" w:hAnsiTheme="minorHAnsi"/>
          <w:sz w:val="20"/>
          <w:szCs w:val="20"/>
        </w:rPr>
      </w:pPr>
      <w:r>
        <w:rPr>
          <w:rFonts w:asciiTheme="minorHAnsi" w:hAnsiTheme="minorHAnsi"/>
          <w:sz w:val="20"/>
          <w:szCs w:val="20"/>
        </w:rPr>
        <w:t xml:space="preserve">14. </w:t>
      </w:r>
      <w:r w:rsidR="00860F8E">
        <w:rPr>
          <w:rFonts w:asciiTheme="minorHAnsi" w:hAnsiTheme="minorHAnsi"/>
          <w:sz w:val="20"/>
          <w:szCs w:val="20"/>
        </w:rPr>
        <w:tab/>
      </w:r>
      <w:r w:rsidR="00B71180" w:rsidRPr="009C3984">
        <w:rPr>
          <w:rFonts w:asciiTheme="minorHAnsi" w:hAnsiTheme="minorHAnsi"/>
          <w:sz w:val="20"/>
          <w:szCs w:val="20"/>
        </w:rPr>
        <w:t xml:space="preserve">Pri určovaní lehôt postupuje prijímateľ podľa príslušných ustanovení ZVO v závislosti od zvoleného postupu zadávania. </w:t>
      </w:r>
      <w:r w:rsidR="004952AF" w:rsidRPr="009C3984">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9C3984" w:rsidRDefault="009F3CCC" w:rsidP="009C3984">
      <w:pPr>
        <w:spacing w:before="120" w:after="120"/>
        <w:ind w:left="709" w:hanging="403"/>
        <w:jc w:val="both"/>
        <w:rPr>
          <w:rFonts w:asciiTheme="minorHAnsi" w:hAnsiTheme="minorHAnsi"/>
          <w:sz w:val="20"/>
          <w:szCs w:val="20"/>
        </w:rPr>
      </w:pPr>
      <w:r>
        <w:rPr>
          <w:rFonts w:asciiTheme="minorHAnsi" w:hAnsiTheme="minorHAnsi"/>
          <w:sz w:val="20"/>
          <w:szCs w:val="20"/>
        </w:rPr>
        <w:t xml:space="preserve">15. </w:t>
      </w:r>
      <w:r w:rsidR="00860F8E">
        <w:rPr>
          <w:rFonts w:asciiTheme="minorHAnsi" w:hAnsiTheme="minorHAnsi"/>
          <w:sz w:val="20"/>
          <w:szCs w:val="20"/>
        </w:rPr>
        <w:tab/>
      </w:r>
      <w:r w:rsidR="00C3230A" w:rsidRPr="009C3984">
        <w:rPr>
          <w:rFonts w:asciiTheme="minorHAnsi" w:hAnsiTheme="minorHAnsi"/>
          <w:sz w:val="20"/>
          <w:szCs w:val="20"/>
        </w:rPr>
        <w:t>RO</w:t>
      </w:r>
      <w:r w:rsidR="004952AF" w:rsidRPr="009C3984">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9F3CCC" w:rsidP="009C3984">
      <w:pPr>
        <w:pStyle w:val="Odsekzoznamu"/>
        <w:spacing w:before="120" w:after="120"/>
        <w:ind w:left="709" w:hanging="403"/>
        <w:contextualSpacing w:val="0"/>
        <w:jc w:val="both"/>
        <w:rPr>
          <w:rFonts w:asciiTheme="minorHAnsi" w:hAnsiTheme="minorHAnsi"/>
          <w:color w:val="1F497D" w:themeColor="text2"/>
        </w:rPr>
      </w:pPr>
      <w:r>
        <w:rPr>
          <w:rFonts w:asciiTheme="minorHAnsi" w:hAnsiTheme="minorHAnsi"/>
          <w:sz w:val="20"/>
          <w:szCs w:val="20"/>
        </w:rPr>
        <w:t xml:space="preserve">16. </w:t>
      </w:r>
      <w:r w:rsidR="00C3230A" w:rsidRPr="00B52DF9">
        <w:rPr>
          <w:rFonts w:asciiTheme="minorHAnsi" w:hAnsiTheme="minorHAnsi"/>
          <w:sz w:val="20"/>
          <w:szCs w:val="20"/>
        </w:rPr>
        <w:t>RO</w:t>
      </w:r>
      <w:r w:rsidR="004952AF"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004952AF"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004952AF"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860F8E" w:rsidRPr="00B52DF9" w:rsidRDefault="009F3CCC" w:rsidP="009C3984">
      <w:pPr>
        <w:spacing w:before="120" w:after="120"/>
        <w:ind w:left="709" w:hanging="403"/>
        <w:jc w:val="both"/>
        <w:rPr>
          <w:rFonts w:asciiTheme="minorHAnsi" w:hAnsiTheme="minorHAnsi"/>
          <w:sz w:val="20"/>
          <w:szCs w:val="20"/>
        </w:rPr>
      </w:pPr>
      <w:r w:rsidRPr="009C3984">
        <w:rPr>
          <w:rFonts w:asciiTheme="minorHAnsi" w:eastAsiaTheme="majorEastAsia" w:hAnsiTheme="minorHAnsi" w:cstheme="majorBidi"/>
          <w:b/>
          <w:bCs/>
          <w:sz w:val="20"/>
          <w:szCs w:val="20"/>
        </w:rPr>
        <w:t xml:space="preserve">17.  </w:t>
      </w:r>
      <w:r w:rsidR="00207191"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00207191" w:rsidRPr="00B52DF9">
        <w:rPr>
          <w:rFonts w:asciiTheme="minorHAnsi" w:hAnsiTheme="minorHAnsi"/>
          <w:sz w:val="20"/>
          <w:szCs w:val="20"/>
        </w:rPr>
        <w:t>ZV</w:t>
      </w:r>
      <w:r w:rsidR="00495B98" w:rsidRPr="00B52DF9">
        <w:rPr>
          <w:rFonts w:asciiTheme="minorHAnsi" w:hAnsiTheme="minorHAnsi"/>
          <w:sz w:val="20"/>
          <w:szCs w:val="20"/>
        </w:rPr>
        <w:t>O.  </w:t>
      </w:r>
      <w:r w:rsidR="00495B98" w:rsidRPr="00860F8E">
        <w:rPr>
          <w:rFonts w:asciiTheme="minorHAnsi" w:hAnsiTheme="minorHAnsi"/>
          <w:sz w:val="20"/>
          <w:szCs w:val="20"/>
        </w:rPr>
        <w:t>Zábezpeka nesmie presiahnuť</w:t>
      </w:r>
      <w:r w:rsidR="00495B98" w:rsidRPr="00B52DF9">
        <w:rPr>
          <w:rFonts w:asciiTheme="minorHAnsi" w:hAnsiTheme="minorHAnsi"/>
          <w:sz w:val="20"/>
          <w:szCs w:val="20"/>
        </w:rPr>
        <w:t>:</w:t>
      </w:r>
      <w:r w:rsidR="00860F8E">
        <w:rPr>
          <w:rFonts w:asciiTheme="minorHAnsi" w:hAnsiTheme="minorHAnsi"/>
          <w:sz w:val="20"/>
          <w:szCs w:val="20"/>
        </w:rPr>
        <w:t xml:space="preserve"> </w:t>
      </w:r>
    </w:p>
    <w:p w:rsidR="00495B98" w:rsidRPr="009C3984" w:rsidRDefault="00207191" w:rsidP="009C3984">
      <w:pPr>
        <w:pStyle w:val="Zkladntext"/>
        <w:numPr>
          <w:ilvl w:val="0"/>
          <w:numId w:val="231"/>
        </w:numPr>
        <w:spacing w:before="120" w:after="120" w:line="276" w:lineRule="auto"/>
        <w:ind w:left="1470"/>
        <w:jc w:val="left"/>
        <w:rPr>
          <w:rFonts w:asciiTheme="minorHAnsi" w:hAnsiTheme="minorHAnsi"/>
          <w:b/>
          <w:sz w:val="20"/>
        </w:rPr>
      </w:pPr>
      <w:r w:rsidRPr="009C3984">
        <w:rPr>
          <w:rFonts w:asciiTheme="minorHAnsi" w:hAnsiTheme="minorHAnsi"/>
          <w:b/>
          <w:sz w:val="20"/>
        </w:rPr>
        <w:lastRenderedPageBreak/>
        <w:t>5 % z predpokladanej hodnoty zákazky a nesmie byť vyššia ako </w:t>
      </w:r>
      <w:r w:rsidR="00DE4BE6" w:rsidRPr="009C3984">
        <w:rPr>
          <w:rFonts w:asciiTheme="minorHAnsi" w:hAnsiTheme="minorHAnsi"/>
          <w:b/>
          <w:sz w:val="20"/>
        </w:rPr>
        <w:t>5</w:t>
      </w:r>
      <w:r w:rsidRPr="009C3984">
        <w:rPr>
          <w:rFonts w:asciiTheme="minorHAnsi" w:hAnsiTheme="minorHAnsi"/>
          <w:b/>
          <w:sz w:val="20"/>
        </w:rPr>
        <w:t>00 000 eur, </w:t>
      </w:r>
      <w:r w:rsidRPr="009C3984">
        <w:rPr>
          <w:rFonts w:asciiTheme="minorHAnsi" w:hAnsiTheme="minorHAnsi"/>
          <w:b/>
          <w:sz w:val="20"/>
          <w:lang w:val="sk-SK"/>
        </w:rPr>
        <w:t>ak ide o nadlimitnú zákazku</w:t>
      </w:r>
      <w:r w:rsidR="00495B98" w:rsidRPr="009C3984">
        <w:rPr>
          <w:rFonts w:asciiTheme="minorHAnsi" w:hAnsiTheme="minorHAnsi"/>
          <w:b/>
          <w:sz w:val="20"/>
          <w:lang w:val="sk-SK"/>
        </w:rPr>
        <w:t>,</w:t>
      </w:r>
    </w:p>
    <w:p w:rsidR="00B71180" w:rsidRPr="009C3984" w:rsidRDefault="00207191" w:rsidP="009C3984">
      <w:pPr>
        <w:pStyle w:val="Zkladntext"/>
        <w:numPr>
          <w:ilvl w:val="0"/>
          <w:numId w:val="231"/>
        </w:numPr>
        <w:spacing w:before="120" w:after="120" w:line="276" w:lineRule="auto"/>
        <w:ind w:left="1470"/>
        <w:jc w:val="left"/>
        <w:rPr>
          <w:rFonts w:asciiTheme="minorHAnsi" w:hAnsiTheme="minorHAnsi"/>
          <w:b/>
          <w:sz w:val="20"/>
        </w:rPr>
      </w:pPr>
      <w:r w:rsidRPr="009C3984">
        <w:rPr>
          <w:rFonts w:asciiTheme="minorHAnsi" w:hAnsiTheme="minorHAnsi"/>
          <w:b/>
          <w:sz w:val="20"/>
        </w:rPr>
        <w:t>3 % z predpokladanej hodnoty zákazky a nesmie byť vyššia ako </w:t>
      </w:r>
      <w:r w:rsidR="00DE4BE6" w:rsidRPr="009C3984">
        <w:rPr>
          <w:rFonts w:asciiTheme="minorHAnsi" w:hAnsiTheme="minorHAnsi"/>
          <w:b/>
          <w:sz w:val="20"/>
        </w:rPr>
        <w:t>100 </w:t>
      </w:r>
      <w:r w:rsidRPr="009C3984">
        <w:rPr>
          <w:rFonts w:asciiTheme="minorHAnsi" w:hAnsiTheme="minorHAnsi"/>
          <w:b/>
          <w:sz w:val="20"/>
        </w:rPr>
        <w:t>000 eur, </w:t>
      </w:r>
      <w:r w:rsidRPr="009C3984">
        <w:rPr>
          <w:rFonts w:asciiTheme="minorHAnsi" w:hAnsiTheme="minorHAnsi"/>
          <w:b/>
          <w:sz w:val="20"/>
          <w:lang w:val="sk-SK"/>
        </w:rPr>
        <w:t>ak </w:t>
      </w:r>
      <w:r w:rsidR="00860F8E">
        <w:rPr>
          <w:rFonts w:asciiTheme="minorHAnsi" w:hAnsiTheme="minorHAnsi"/>
          <w:b/>
          <w:sz w:val="20"/>
          <w:lang w:val="sk-SK"/>
        </w:rPr>
        <w:t>ide</w:t>
      </w:r>
      <w:r w:rsidR="00860F8E">
        <w:rPr>
          <w:rFonts w:asciiTheme="minorHAnsi" w:hAnsiTheme="minorHAnsi"/>
          <w:b/>
          <w:sz w:val="20"/>
          <w:lang w:val="sk-SK"/>
        </w:rPr>
        <w:br/>
        <w:t>o podlimitnú</w:t>
      </w:r>
      <w:r w:rsidR="00860F8E" w:rsidRPr="009C3984">
        <w:rPr>
          <w:rFonts w:asciiTheme="minorHAnsi" w:hAnsiTheme="minorHAnsi"/>
          <w:b/>
          <w:sz w:val="20"/>
          <w:lang w:val="sk-SK"/>
        </w:rPr>
        <w:t xml:space="preserve"> </w:t>
      </w:r>
      <w:r w:rsidR="00DE4BE6" w:rsidRPr="009C3984">
        <w:rPr>
          <w:rFonts w:asciiTheme="minorHAnsi" w:hAnsiTheme="minorHAnsi"/>
          <w:b/>
          <w:sz w:val="20"/>
          <w:lang w:val="sk-SK"/>
        </w:rPr>
        <w:t>zákazku</w:t>
      </w:r>
      <w:r w:rsidRPr="009C3984">
        <w:rPr>
          <w:rFonts w:asciiTheme="minorHAnsi" w:hAnsiTheme="minorHAnsi"/>
          <w:b/>
          <w:sz w:val="20"/>
          <w:lang w:val="sk-SK"/>
        </w:rPr>
        <w:t>.</w:t>
      </w:r>
    </w:p>
    <w:p w:rsidR="000D3DB9" w:rsidRPr="009C3984" w:rsidRDefault="000D3DB9" w:rsidP="009C3984">
      <w:pPr>
        <w:spacing w:before="120" w:after="120"/>
        <w:ind w:left="1134"/>
        <w:jc w:val="both"/>
        <w:rPr>
          <w:rFonts w:asciiTheme="minorHAnsi" w:hAnsiTheme="minorHAnsi"/>
          <w:sz w:val="20"/>
          <w:szCs w:val="20"/>
        </w:rPr>
      </w:pPr>
      <w:r w:rsidRPr="00860F8E">
        <w:rPr>
          <w:rFonts w:asciiTheme="minorHAnsi" w:hAnsiTheme="minorHAnsi"/>
          <w:sz w:val="20"/>
          <w:szCs w:val="20"/>
        </w:rPr>
        <w:t xml:space="preserve">Ak je </w:t>
      </w:r>
      <w:r w:rsidR="00E17D33" w:rsidRPr="009C3984">
        <w:rPr>
          <w:rFonts w:asciiTheme="minorHAnsi" w:hAnsiTheme="minorHAnsi"/>
          <w:b/>
          <w:sz w:val="20"/>
          <w:szCs w:val="20"/>
        </w:rPr>
        <w:t xml:space="preserve">nadlimitná </w:t>
      </w:r>
      <w:r w:rsidRPr="009C3984">
        <w:rPr>
          <w:rFonts w:asciiTheme="minorHAnsi" w:hAnsiTheme="minorHAnsi"/>
          <w:b/>
          <w:sz w:val="20"/>
          <w:szCs w:val="20"/>
        </w:rPr>
        <w:t>zákazka</w:t>
      </w:r>
      <w:r w:rsidRPr="00860F8E">
        <w:rPr>
          <w:rFonts w:asciiTheme="minorHAnsi" w:hAnsiTheme="minorHAnsi"/>
          <w:sz w:val="20"/>
          <w:szCs w:val="20"/>
        </w:rPr>
        <w:t xml:space="preserve"> rozdelená na časti, výška zábezpeky sa </w:t>
      </w:r>
      <w:r w:rsidR="009069C5" w:rsidRPr="009C3984">
        <w:rPr>
          <w:rFonts w:asciiTheme="minorHAnsi" w:hAnsiTheme="minorHAnsi"/>
          <w:sz w:val="20"/>
          <w:szCs w:val="20"/>
        </w:rPr>
        <w:t xml:space="preserve">vo </w:t>
      </w:r>
      <w:r w:rsidRPr="00860F8E">
        <w:rPr>
          <w:rFonts w:asciiTheme="minorHAnsi" w:hAnsiTheme="minorHAnsi"/>
          <w:sz w:val="20"/>
          <w:szCs w:val="20"/>
        </w:rPr>
        <w:t xml:space="preserve">vzťahu ku každej časti </w:t>
      </w:r>
      <w:r w:rsidR="009069C5" w:rsidRPr="009C3984">
        <w:rPr>
          <w:rFonts w:asciiTheme="minorHAnsi" w:hAnsiTheme="minorHAnsi"/>
          <w:sz w:val="20"/>
          <w:szCs w:val="20"/>
        </w:rPr>
        <w:t xml:space="preserve">určí </w:t>
      </w:r>
      <w:r w:rsidRPr="00860F8E">
        <w:rPr>
          <w:rFonts w:asciiTheme="minorHAnsi" w:hAnsiTheme="minorHAnsi"/>
          <w:sz w:val="20"/>
          <w:szCs w:val="20"/>
        </w:rPr>
        <w:t>tak</w:t>
      </w:r>
      <w:r w:rsidR="009069C5" w:rsidRPr="009C3984">
        <w:rPr>
          <w:rFonts w:asciiTheme="minorHAnsi" w:hAnsiTheme="minorHAnsi"/>
          <w:sz w:val="20"/>
          <w:szCs w:val="20"/>
        </w:rPr>
        <w:t xml:space="preserve">, </w:t>
      </w:r>
      <w:r w:rsidR="00B57904" w:rsidRPr="009C3984">
        <w:rPr>
          <w:rFonts w:asciiTheme="minorHAnsi" w:hAnsiTheme="minorHAnsi"/>
          <w:sz w:val="20"/>
          <w:szCs w:val="20"/>
        </w:rPr>
        <w:t xml:space="preserve"> </w:t>
      </w:r>
      <w:r w:rsidR="009069C5" w:rsidRPr="009C3984">
        <w:rPr>
          <w:rFonts w:asciiTheme="minorHAnsi" w:hAnsiTheme="minorHAnsi"/>
          <w:sz w:val="20"/>
          <w:szCs w:val="20"/>
        </w:rPr>
        <w:t xml:space="preserve">že nesmie presiahnuť 5% z predpokladanej hodnoty časti zákazky a súčasne výška zábezpeky za všetky časti nesmie byť vyššia ako 500 000 EUR. </w:t>
      </w:r>
    </w:p>
    <w:p w:rsidR="00E17D33" w:rsidRPr="009C3984" w:rsidRDefault="00E17D33" w:rsidP="009C3984">
      <w:pPr>
        <w:ind w:left="1134"/>
        <w:jc w:val="both"/>
        <w:rPr>
          <w:rFonts w:asciiTheme="minorHAnsi" w:hAnsiTheme="minorHAnsi"/>
          <w:sz w:val="20"/>
          <w:szCs w:val="20"/>
        </w:rPr>
      </w:pPr>
      <w:r w:rsidRPr="009C3984">
        <w:rPr>
          <w:rFonts w:asciiTheme="minorHAnsi" w:hAnsiTheme="minorHAnsi"/>
          <w:sz w:val="20"/>
          <w:szCs w:val="20"/>
        </w:rPr>
        <w:t xml:space="preserve">Ak je </w:t>
      </w:r>
      <w:r w:rsidRPr="009C3984">
        <w:rPr>
          <w:rFonts w:asciiTheme="minorHAnsi" w:hAnsiTheme="minorHAnsi"/>
          <w:b/>
          <w:sz w:val="20"/>
          <w:szCs w:val="20"/>
        </w:rPr>
        <w:t>podlimitná zákazka</w:t>
      </w:r>
      <w:r w:rsidRPr="009C3984">
        <w:rPr>
          <w:rFonts w:asciiTheme="minorHAnsi" w:hAnsiTheme="minorHAnsi"/>
          <w:sz w:val="20"/>
          <w:szCs w:val="20"/>
        </w:rPr>
        <w:t xml:space="preserve"> rozdelená na časti, výška zábezpeky sa vo vzťahu ku každej časti určí tak, </w:t>
      </w:r>
      <w:r w:rsidR="00B57904" w:rsidRPr="009C3984">
        <w:rPr>
          <w:rFonts w:asciiTheme="minorHAnsi" w:hAnsiTheme="minorHAnsi"/>
          <w:sz w:val="20"/>
          <w:szCs w:val="20"/>
        </w:rPr>
        <w:t xml:space="preserve"> </w:t>
      </w:r>
      <w:r w:rsidRPr="009C3984">
        <w:rPr>
          <w:rFonts w:asciiTheme="minorHAnsi" w:hAnsiTheme="minorHAnsi"/>
          <w:sz w:val="20"/>
          <w:szCs w:val="20"/>
        </w:rPr>
        <w:t xml:space="preserve">že nesmie presiahnuť 3% z predpokladanej hodnoty časti zákazky a súčasne výška zábezpeky za všetky časti nesmie byť vyššia ako 100 000 EUR. </w:t>
      </w:r>
    </w:p>
    <w:p w:rsidR="004B5657" w:rsidRPr="009C3984" w:rsidRDefault="009F3CCC" w:rsidP="009C3984">
      <w:pPr>
        <w:spacing w:before="120" w:after="120"/>
        <w:ind w:left="709" w:hanging="403"/>
        <w:jc w:val="both"/>
        <w:rPr>
          <w:rFonts w:asciiTheme="minorHAnsi" w:hAnsiTheme="minorHAnsi"/>
          <w:sz w:val="20"/>
        </w:rPr>
      </w:pPr>
      <w:r w:rsidRPr="009F3CCC">
        <w:rPr>
          <w:rFonts w:asciiTheme="minorHAnsi" w:hAnsiTheme="minorHAnsi"/>
          <w:sz w:val="20"/>
          <w:szCs w:val="20"/>
        </w:rPr>
        <w:t xml:space="preserve">18. </w:t>
      </w:r>
      <w:r w:rsidR="00207191" w:rsidRPr="009C3984">
        <w:rPr>
          <w:rFonts w:asciiTheme="minorHAnsi" w:hAnsiTheme="minorHAnsi"/>
          <w:sz w:val="20"/>
        </w:rPr>
        <w:t xml:space="preserve">Pri určovaní kritérií postupuje prijímateľ podľa § </w:t>
      </w:r>
      <w:r w:rsidR="00DE4BE6" w:rsidRPr="009C3984">
        <w:rPr>
          <w:rFonts w:asciiTheme="minorHAnsi" w:hAnsiTheme="minorHAnsi"/>
          <w:sz w:val="20"/>
        </w:rPr>
        <w:t xml:space="preserve">44 </w:t>
      </w:r>
      <w:r w:rsidR="00207191" w:rsidRPr="009C3984">
        <w:rPr>
          <w:rFonts w:asciiTheme="minorHAnsi" w:hAnsiTheme="minorHAnsi"/>
          <w:sz w:val="20"/>
        </w:rPr>
        <w:t xml:space="preserve">ZVO. </w:t>
      </w:r>
      <w:r w:rsidR="001A5142" w:rsidRPr="009C3984">
        <w:rPr>
          <w:rFonts w:asciiTheme="minorHAnsi" w:hAnsiTheme="minorHAnsi"/>
          <w:sz w:val="20"/>
        </w:rPr>
        <w:t xml:space="preserve">Všetky kritériá, ktoré sú súčasťou vyhodnotenia ponúk, musia byť súčasťou zmluvy, ktorá je výsledkom VO. Upozorňujeme </w:t>
      </w:r>
      <w:r w:rsidR="00B95225" w:rsidRPr="009C3984">
        <w:rPr>
          <w:rFonts w:asciiTheme="minorHAnsi" w:hAnsiTheme="minorHAnsi"/>
          <w:sz w:val="20"/>
        </w:rPr>
        <w:t xml:space="preserve"> </w:t>
      </w:r>
      <w:r w:rsidR="001A5142" w:rsidRPr="009C3984">
        <w:rPr>
          <w:rFonts w:asciiTheme="minorHAnsi" w:hAnsiTheme="minorHAnsi"/>
          <w:sz w:val="20"/>
        </w:rPr>
        <w:t>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9C3984">
        <w:rPr>
          <w:rFonts w:asciiTheme="minorHAnsi" w:hAnsiTheme="minorHAnsi"/>
          <w:spacing w:val="3"/>
          <w:sz w:val="20"/>
        </w:rPr>
        <w:t xml:space="preserve"> K</w:t>
      </w:r>
      <w:r w:rsidR="004B5657" w:rsidRPr="009C3984">
        <w:rPr>
          <w:rFonts w:asciiTheme="minorHAnsi" w:hAnsiTheme="minorHAnsi"/>
          <w:spacing w:val="1"/>
          <w:sz w:val="20"/>
        </w:rPr>
        <w:t>rit</w:t>
      </w:r>
      <w:r w:rsidR="004B5657" w:rsidRPr="009C3984">
        <w:rPr>
          <w:rFonts w:asciiTheme="minorHAnsi" w:hAnsiTheme="minorHAnsi"/>
          <w:spacing w:val="2"/>
          <w:sz w:val="20"/>
        </w:rPr>
        <w:t>é</w:t>
      </w:r>
      <w:r w:rsidR="004B5657" w:rsidRPr="009C3984">
        <w:rPr>
          <w:rFonts w:asciiTheme="minorHAnsi" w:hAnsiTheme="minorHAnsi"/>
          <w:spacing w:val="1"/>
          <w:sz w:val="20"/>
        </w:rPr>
        <w:t>ri</w:t>
      </w:r>
      <w:r w:rsidR="004B5657" w:rsidRPr="009C3984">
        <w:rPr>
          <w:rFonts w:asciiTheme="minorHAnsi" w:hAnsiTheme="minorHAnsi"/>
          <w:spacing w:val="2"/>
          <w:sz w:val="20"/>
        </w:rPr>
        <w:t>o</w:t>
      </w:r>
      <w:r w:rsidR="004B5657" w:rsidRPr="009C3984">
        <w:rPr>
          <w:rFonts w:asciiTheme="minorHAnsi" w:hAnsiTheme="minorHAnsi"/>
          <w:sz w:val="20"/>
        </w:rPr>
        <w:t xml:space="preserve">m  </w:t>
      </w:r>
      <w:r w:rsidR="004B5657" w:rsidRPr="009C3984">
        <w:rPr>
          <w:rFonts w:asciiTheme="minorHAnsi" w:hAnsiTheme="minorHAnsi"/>
          <w:spacing w:val="2"/>
          <w:sz w:val="20"/>
        </w:rPr>
        <w:t>n</w:t>
      </w:r>
      <w:r w:rsidR="004B5657" w:rsidRPr="009C3984">
        <w:rPr>
          <w:rFonts w:asciiTheme="minorHAnsi" w:hAnsiTheme="minorHAnsi"/>
          <w:sz w:val="20"/>
        </w:rPr>
        <w:t>a</w:t>
      </w:r>
      <w:r w:rsidR="004B5657" w:rsidRPr="009C3984">
        <w:rPr>
          <w:rFonts w:asciiTheme="minorHAnsi" w:hAnsiTheme="minorHAnsi"/>
          <w:spacing w:val="38"/>
          <w:sz w:val="20"/>
        </w:rPr>
        <w:t xml:space="preserve"> </w:t>
      </w:r>
      <w:r w:rsidR="004B5657" w:rsidRPr="009C3984">
        <w:rPr>
          <w:rFonts w:asciiTheme="minorHAnsi" w:hAnsiTheme="minorHAnsi"/>
          <w:spacing w:val="2"/>
          <w:sz w:val="20"/>
        </w:rPr>
        <w:t>vyhodno</w:t>
      </w:r>
      <w:r w:rsidR="004B5657" w:rsidRPr="009C3984">
        <w:rPr>
          <w:rFonts w:asciiTheme="minorHAnsi" w:hAnsiTheme="minorHAnsi"/>
          <w:spacing w:val="1"/>
          <w:sz w:val="20"/>
        </w:rPr>
        <w:t>t</w:t>
      </w:r>
      <w:r w:rsidR="004B5657" w:rsidRPr="009C3984">
        <w:rPr>
          <w:rFonts w:asciiTheme="minorHAnsi" w:hAnsiTheme="minorHAnsi"/>
          <w:spacing w:val="2"/>
          <w:sz w:val="20"/>
        </w:rPr>
        <w:t>en</w:t>
      </w:r>
      <w:r w:rsidR="004B5657" w:rsidRPr="009C3984">
        <w:rPr>
          <w:rFonts w:asciiTheme="minorHAnsi" w:hAnsiTheme="minorHAnsi"/>
          <w:spacing w:val="1"/>
          <w:sz w:val="20"/>
        </w:rPr>
        <w:t>i</w:t>
      </w:r>
      <w:r w:rsidR="004B5657" w:rsidRPr="009C3984">
        <w:rPr>
          <w:rFonts w:asciiTheme="minorHAnsi" w:hAnsiTheme="minorHAnsi"/>
          <w:sz w:val="20"/>
        </w:rPr>
        <w:t xml:space="preserve">e </w:t>
      </w:r>
      <w:r w:rsidR="004B5657" w:rsidRPr="009C3984">
        <w:rPr>
          <w:rFonts w:asciiTheme="minorHAnsi" w:hAnsiTheme="minorHAnsi"/>
          <w:spacing w:val="7"/>
          <w:sz w:val="20"/>
        </w:rPr>
        <w:t xml:space="preserve"> </w:t>
      </w:r>
      <w:r w:rsidR="004B5657" w:rsidRPr="009C3984">
        <w:rPr>
          <w:rFonts w:asciiTheme="minorHAnsi" w:hAnsiTheme="minorHAnsi"/>
          <w:spacing w:val="2"/>
          <w:w w:val="102"/>
          <w:sz w:val="20"/>
        </w:rPr>
        <w:t>ponú</w:t>
      </w:r>
      <w:r w:rsidR="004B5657" w:rsidRPr="009C3984">
        <w:rPr>
          <w:rFonts w:asciiTheme="minorHAnsi" w:hAnsiTheme="minorHAnsi"/>
          <w:w w:val="102"/>
          <w:sz w:val="20"/>
        </w:rPr>
        <w:t xml:space="preserve">k </w:t>
      </w:r>
      <w:r w:rsidR="004B5657" w:rsidRPr="009C3984">
        <w:rPr>
          <w:rFonts w:asciiTheme="minorHAnsi" w:hAnsiTheme="minorHAnsi"/>
          <w:spacing w:val="2"/>
          <w:sz w:val="20"/>
        </w:rPr>
        <w:t>nes</w:t>
      </w:r>
      <w:r w:rsidR="004B5657" w:rsidRPr="009C3984">
        <w:rPr>
          <w:rFonts w:asciiTheme="minorHAnsi" w:hAnsiTheme="minorHAnsi"/>
          <w:spacing w:val="3"/>
          <w:sz w:val="20"/>
        </w:rPr>
        <w:t>m</w:t>
      </w:r>
      <w:r w:rsidR="004B5657" w:rsidRPr="009C3984">
        <w:rPr>
          <w:rFonts w:asciiTheme="minorHAnsi" w:hAnsiTheme="minorHAnsi"/>
          <w:spacing w:val="1"/>
          <w:sz w:val="20"/>
        </w:rPr>
        <w:t>i</w:t>
      </w:r>
      <w:r w:rsidR="004B5657" w:rsidRPr="009C3984">
        <w:rPr>
          <w:rFonts w:asciiTheme="minorHAnsi" w:hAnsiTheme="minorHAnsi"/>
          <w:sz w:val="20"/>
        </w:rPr>
        <w:t xml:space="preserve">e </w:t>
      </w:r>
      <w:r w:rsidR="004B5657" w:rsidRPr="009C3984">
        <w:rPr>
          <w:rFonts w:asciiTheme="minorHAnsi" w:hAnsiTheme="minorHAnsi"/>
          <w:spacing w:val="24"/>
          <w:sz w:val="20"/>
        </w:rPr>
        <w:t xml:space="preserve"> </w:t>
      </w:r>
      <w:r w:rsidR="004B5657" w:rsidRPr="009C3984">
        <w:rPr>
          <w:rFonts w:asciiTheme="minorHAnsi" w:hAnsiTheme="minorHAnsi"/>
          <w:spacing w:val="2"/>
          <w:sz w:val="20"/>
        </w:rPr>
        <w:t>by</w:t>
      </w:r>
      <w:r w:rsidR="004B5657" w:rsidRPr="009C3984">
        <w:rPr>
          <w:rFonts w:asciiTheme="minorHAnsi" w:hAnsiTheme="minorHAnsi"/>
          <w:sz w:val="20"/>
        </w:rPr>
        <w:t xml:space="preserve">ť </w:t>
      </w:r>
      <w:r w:rsidR="004B5657" w:rsidRPr="009C3984">
        <w:rPr>
          <w:rFonts w:asciiTheme="minorHAnsi" w:hAnsiTheme="minorHAnsi"/>
          <w:spacing w:val="17"/>
          <w:sz w:val="20"/>
        </w:rPr>
        <w:t xml:space="preserve"> </w:t>
      </w:r>
      <w:r w:rsidR="004B5657" w:rsidRPr="009C3984">
        <w:rPr>
          <w:rFonts w:asciiTheme="minorHAnsi" w:hAnsiTheme="minorHAnsi"/>
          <w:spacing w:val="2"/>
          <w:sz w:val="20"/>
        </w:rPr>
        <w:t>d</w:t>
      </w:r>
      <w:r w:rsidR="004B5657" w:rsidRPr="009C3984">
        <w:rPr>
          <w:rFonts w:asciiTheme="minorHAnsi" w:hAnsiTheme="minorHAnsi"/>
          <w:spacing w:val="1"/>
          <w:sz w:val="20"/>
        </w:rPr>
        <w:t>ĺ</w:t>
      </w:r>
      <w:r w:rsidR="004B5657" w:rsidRPr="009C3984">
        <w:rPr>
          <w:rFonts w:asciiTheme="minorHAnsi" w:hAnsiTheme="minorHAnsi"/>
          <w:spacing w:val="2"/>
          <w:sz w:val="20"/>
        </w:rPr>
        <w:t>žk</w:t>
      </w:r>
      <w:r w:rsidR="004B5657" w:rsidRPr="009C3984">
        <w:rPr>
          <w:rFonts w:asciiTheme="minorHAnsi" w:hAnsiTheme="minorHAnsi"/>
          <w:sz w:val="20"/>
        </w:rPr>
        <w:t xml:space="preserve">a </w:t>
      </w:r>
      <w:r w:rsidR="004B5657" w:rsidRPr="009C3984">
        <w:rPr>
          <w:rFonts w:asciiTheme="minorHAnsi" w:hAnsiTheme="minorHAnsi"/>
          <w:spacing w:val="23"/>
          <w:sz w:val="20"/>
        </w:rPr>
        <w:t xml:space="preserve"> </w:t>
      </w:r>
      <w:r w:rsidR="004B5657" w:rsidRPr="009C3984">
        <w:rPr>
          <w:rFonts w:asciiTheme="minorHAnsi" w:hAnsiTheme="minorHAnsi"/>
          <w:spacing w:val="2"/>
          <w:sz w:val="20"/>
        </w:rPr>
        <w:t>zá</w:t>
      </w:r>
      <w:r w:rsidR="004B5657" w:rsidRPr="009C3984">
        <w:rPr>
          <w:rFonts w:asciiTheme="minorHAnsi" w:hAnsiTheme="minorHAnsi"/>
          <w:spacing w:val="1"/>
          <w:sz w:val="20"/>
        </w:rPr>
        <w:t>r</w:t>
      </w:r>
      <w:r w:rsidR="004B5657" w:rsidRPr="009C3984">
        <w:rPr>
          <w:rFonts w:asciiTheme="minorHAnsi" w:hAnsiTheme="minorHAnsi"/>
          <w:spacing w:val="2"/>
          <w:sz w:val="20"/>
        </w:rPr>
        <w:t>uky</w:t>
      </w:r>
      <w:r w:rsidR="004B5657" w:rsidRPr="009C3984">
        <w:rPr>
          <w:rFonts w:asciiTheme="minorHAnsi" w:hAnsiTheme="minorHAnsi"/>
          <w:sz w:val="20"/>
        </w:rPr>
        <w:t xml:space="preserve">, </w:t>
      </w:r>
      <w:r w:rsidR="004B5657" w:rsidRPr="009C3984">
        <w:rPr>
          <w:rFonts w:asciiTheme="minorHAnsi" w:hAnsiTheme="minorHAnsi"/>
          <w:spacing w:val="24"/>
          <w:sz w:val="20"/>
        </w:rPr>
        <w:t xml:space="preserve"> </w:t>
      </w:r>
      <w:r w:rsidR="004B5657" w:rsidRPr="009C3984">
        <w:rPr>
          <w:rFonts w:asciiTheme="minorHAnsi" w:hAnsiTheme="minorHAnsi"/>
          <w:spacing w:val="2"/>
          <w:sz w:val="20"/>
        </w:rPr>
        <w:t>pod</w:t>
      </w:r>
      <w:r w:rsidR="004B5657" w:rsidRPr="009C3984">
        <w:rPr>
          <w:rFonts w:asciiTheme="minorHAnsi" w:hAnsiTheme="minorHAnsi"/>
          <w:spacing w:val="1"/>
          <w:sz w:val="20"/>
        </w:rPr>
        <w:t>i</w:t>
      </w:r>
      <w:r w:rsidR="004B5657" w:rsidRPr="009C3984">
        <w:rPr>
          <w:rFonts w:asciiTheme="minorHAnsi" w:hAnsiTheme="minorHAnsi"/>
          <w:spacing w:val="2"/>
          <w:sz w:val="20"/>
        </w:rPr>
        <w:t>e</w:t>
      </w:r>
      <w:r w:rsidR="004B5657" w:rsidRPr="009C3984">
        <w:rPr>
          <w:rFonts w:asciiTheme="minorHAnsi" w:hAnsiTheme="minorHAnsi"/>
          <w:sz w:val="20"/>
        </w:rPr>
        <w:t xml:space="preserve">l </w:t>
      </w:r>
      <w:r w:rsidR="004B5657" w:rsidRPr="009C3984">
        <w:rPr>
          <w:rFonts w:asciiTheme="minorHAnsi" w:hAnsiTheme="minorHAnsi"/>
          <w:spacing w:val="23"/>
          <w:sz w:val="20"/>
        </w:rPr>
        <w:t xml:space="preserve"> </w:t>
      </w:r>
      <w:r w:rsidR="004B5657" w:rsidRPr="009C3984">
        <w:rPr>
          <w:rFonts w:asciiTheme="minorHAnsi" w:hAnsiTheme="minorHAnsi"/>
          <w:spacing w:val="1"/>
          <w:w w:val="102"/>
          <w:sz w:val="20"/>
        </w:rPr>
        <w:t>s</w:t>
      </w:r>
      <w:r w:rsidR="004B5657" w:rsidRPr="009C3984">
        <w:rPr>
          <w:rFonts w:asciiTheme="minorHAnsi" w:hAnsiTheme="minorHAnsi"/>
          <w:spacing w:val="2"/>
          <w:w w:val="102"/>
          <w:sz w:val="20"/>
        </w:rPr>
        <w:t>ubdod</w:t>
      </w:r>
      <w:r w:rsidR="004B5657" w:rsidRPr="009C3984">
        <w:rPr>
          <w:rFonts w:asciiTheme="minorHAnsi" w:hAnsiTheme="minorHAnsi"/>
          <w:spacing w:val="2"/>
          <w:w w:val="103"/>
          <w:sz w:val="20"/>
        </w:rPr>
        <w:t>á</w:t>
      </w:r>
      <w:r w:rsidR="004B5657" w:rsidRPr="009C3984">
        <w:rPr>
          <w:rFonts w:asciiTheme="minorHAnsi" w:hAnsiTheme="minorHAnsi"/>
          <w:spacing w:val="2"/>
          <w:w w:val="102"/>
          <w:sz w:val="20"/>
        </w:rPr>
        <w:t>vo</w:t>
      </w:r>
      <w:r w:rsidR="004B5657" w:rsidRPr="009C3984">
        <w:rPr>
          <w:rFonts w:asciiTheme="minorHAnsi" w:hAnsiTheme="minorHAnsi"/>
          <w:w w:val="102"/>
          <w:sz w:val="20"/>
        </w:rPr>
        <w:t xml:space="preserve">k </w:t>
      </w:r>
      <w:r w:rsidR="004B5657" w:rsidRPr="009C3984">
        <w:rPr>
          <w:rFonts w:asciiTheme="minorHAnsi" w:hAnsiTheme="minorHAnsi"/>
          <w:sz w:val="20"/>
        </w:rPr>
        <w:t>a</w:t>
      </w:r>
      <w:r w:rsidR="004B5657" w:rsidRPr="009C3984">
        <w:rPr>
          <w:rFonts w:asciiTheme="minorHAnsi" w:hAnsiTheme="minorHAnsi"/>
          <w:spacing w:val="7"/>
          <w:sz w:val="20"/>
        </w:rPr>
        <w:t xml:space="preserve"> </w:t>
      </w:r>
      <w:r w:rsidR="008C536A" w:rsidRPr="009C3984">
        <w:rPr>
          <w:rFonts w:asciiTheme="minorHAnsi" w:hAnsiTheme="minorHAnsi"/>
          <w:w w:val="102"/>
          <w:sz w:val="20"/>
        </w:rPr>
        <w:t>inštitúty zabezpečujúce zmluvné plnenie.</w:t>
      </w:r>
    </w:p>
    <w:p w:rsidR="001A5142" w:rsidRPr="009C3984" w:rsidRDefault="009F3CCC" w:rsidP="009C3984">
      <w:pPr>
        <w:spacing w:before="120" w:after="120"/>
        <w:ind w:left="709" w:hanging="403"/>
        <w:jc w:val="both"/>
        <w:rPr>
          <w:rFonts w:asciiTheme="minorHAnsi" w:hAnsiTheme="minorHAnsi"/>
          <w:sz w:val="20"/>
          <w:szCs w:val="20"/>
        </w:rPr>
      </w:pPr>
      <w:r>
        <w:rPr>
          <w:rFonts w:asciiTheme="minorHAnsi" w:hAnsiTheme="minorHAnsi"/>
          <w:sz w:val="20"/>
          <w:szCs w:val="20"/>
        </w:rPr>
        <w:t xml:space="preserve">19. </w:t>
      </w:r>
      <w:r w:rsidR="00C3230A" w:rsidRPr="009C3984">
        <w:rPr>
          <w:rFonts w:asciiTheme="minorHAnsi" w:hAnsiTheme="minorHAnsi"/>
          <w:sz w:val="20"/>
          <w:szCs w:val="20"/>
        </w:rPr>
        <w:t>RO</w:t>
      </w:r>
      <w:r w:rsidR="001A5142" w:rsidRPr="009C3984">
        <w:rPr>
          <w:rFonts w:asciiTheme="minorHAnsi" w:hAnsiTheme="minorHAnsi"/>
          <w:sz w:val="20"/>
          <w:szCs w:val="20"/>
        </w:rPr>
        <w:t xml:space="preserve"> neodporúča používanie kritérií</w:t>
      </w:r>
      <w:r w:rsidR="000F77CD" w:rsidRPr="009C3984">
        <w:rPr>
          <w:rFonts w:asciiTheme="minorHAnsi" w:hAnsiTheme="minorHAnsi"/>
          <w:sz w:val="20"/>
          <w:szCs w:val="20"/>
        </w:rPr>
        <w:t xml:space="preserve">, ktoré nie sú objektívne </w:t>
      </w:r>
      <w:proofErr w:type="spellStart"/>
      <w:r w:rsidR="000F77CD" w:rsidRPr="009C3984">
        <w:rPr>
          <w:rFonts w:asciiTheme="minorHAnsi" w:hAnsiTheme="minorHAnsi"/>
          <w:sz w:val="20"/>
          <w:szCs w:val="20"/>
        </w:rPr>
        <w:t>vyhodnotiteľné</w:t>
      </w:r>
      <w:proofErr w:type="spellEnd"/>
      <w:r w:rsidR="00883294" w:rsidRPr="009C3984">
        <w:rPr>
          <w:rFonts w:asciiTheme="minorHAnsi" w:hAnsiTheme="minorHAnsi"/>
          <w:sz w:val="20"/>
          <w:szCs w:val="20"/>
        </w:rPr>
        <w:t xml:space="preserve"> </w:t>
      </w:r>
      <w:r w:rsidR="000F77CD" w:rsidRPr="009C3984">
        <w:rPr>
          <w:rFonts w:asciiTheme="minorHAnsi" w:hAnsiTheme="minorHAnsi"/>
          <w:sz w:val="20"/>
          <w:szCs w:val="20"/>
        </w:rPr>
        <w:t xml:space="preserve">(napr. </w:t>
      </w:r>
      <w:r w:rsidR="001A5142" w:rsidRPr="009C3984">
        <w:rPr>
          <w:rFonts w:asciiTheme="minorHAnsi" w:hAnsiTheme="minorHAnsi"/>
          <w:sz w:val="20"/>
          <w:szCs w:val="20"/>
        </w:rPr>
        <w:t xml:space="preserve"> </w:t>
      </w:r>
      <w:r w:rsidR="000F77CD" w:rsidRPr="009C3984">
        <w:rPr>
          <w:rFonts w:asciiTheme="minorHAnsi" w:hAnsiTheme="minorHAnsi"/>
          <w:sz w:val="20"/>
          <w:szCs w:val="20"/>
        </w:rPr>
        <w:t>vzhľad, estetické prevedenie a pod.).</w:t>
      </w:r>
    </w:p>
    <w:p w:rsidR="00AE34CB" w:rsidRDefault="00F307E0" w:rsidP="009C3984">
      <w:pPr>
        <w:pStyle w:val="Odsekzoznamu"/>
        <w:spacing w:before="120" w:after="120"/>
        <w:ind w:left="709" w:hanging="403"/>
        <w:contextualSpacing w:val="0"/>
        <w:jc w:val="both"/>
        <w:rPr>
          <w:rFonts w:asciiTheme="minorHAnsi" w:hAnsiTheme="minorHAnsi"/>
          <w:sz w:val="20"/>
          <w:szCs w:val="20"/>
        </w:rPr>
      </w:pPr>
      <w:r>
        <w:rPr>
          <w:rFonts w:asciiTheme="minorHAnsi" w:hAnsiTheme="minorHAnsi"/>
          <w:sz w:val="20"/>
          <w:szCs w:val="20"/>
        </w:rPr>
        <w:t xml:space="preserve">20. </w:t>
      </w:r>
      <w:r w:rsidR="00A75BA8">
        <w:rPr>
          <w:rFonts w:asciiTheme="minorHAnsi" w:hAnsiTheme="minorHAnsi"/>
          <w:sz w:val="20"/>
          <w:szCs w:val="20"/>
        </w:rPr>
        <w:tab/>
      </w:r>
      <w:r w:rsidR="00C3230A" w:rsidRPr="009C3984">
        <w:rPr>
          <w:rFonts w:asciiTheme="minorHAnsi" w:hAnsiTheme="minorHAnsi"/>
          <w:sz w:val="20"/>
          <w:szCs w:val="20"/>
        </w:rPr>
        <w:t>RO</w:t>
      </w:r>
      <w:r w:rsidR="00AE34CB" w:rsidRPr="009C3984">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FF1556" w:rsidRPr="00A72D99" w:rsidRDefault="00FF1556" w:rsidP="009C3984">
      <w:pPr>
        <w:spacing w:before="120" w:after="120"/>
        <w:ind w:left="709" w:hanging="403"/>
        <w:jc w:val="both"/>
        <w:rPr>
          <w:rFonts w:asciiTheme="minorHAnsi" w:hAnsiTheme="minorHAnsi"/>
          <w:sz w:val="20"/>
          <w:szCs w:val="20"/>
        </w:rPr>
      </w:pPr>
      <w:r>
        <w:rPr>
          <w:rFonts w:asciiTheme="minorHAnsi" w:hAnsiTheme="minorHAnsi"/>
          <w:sz w:val="20"/>
          <w:szCs w:val="20"/>
        </w:rPr>
        <w:t>21.</w:t>
      </w:r>
      <w:r>
        <w:rPr>
          <w:rFonts w:asciiTheme="minorHAnsi" w:hAnsiTheme="minorHAnsi"/>
          <w:sz w:val="20"/>
          <w:szCs w:val="20"/>
        </w:rPr>
        <w:tab/>
        <w:t xml:space="preserve">RO OP TP </w:t>
      </w:r>
      <w:r w:rsidRPr="009C3984">
        <w:rPr>
          <w:rFonts w:asciiTheme="minorHAnsi" w:hAnsiTheme="minorHAnsi"/>
          <w:sz w:val="20"/>
          <w:szCs w:val="20"/>
        </w:rPr>
        <w:t>upozorňuje prijímateľov</w:t>
      </w:r>
      <w:r w:rsidRPr="00413218">
        <w:rPr>
          <w:rFonts w:asciiTheme="minorHAnsi" w:hAnsiTheme="minorHAnsi"/>
          <w:sz w:val="20"/>
          <w:szCs w:val="20"/>
        </w:rPr>
        <w:t xml:space="preserve"> na skutočnosť, že v prípade uvádzania technických požiadaviek s odvolaním sa na konkrétneho výrobcu, výrobný postup, obchodné označenie, patent, typ, oblasť alebo miesto pôvodu alebo výroby značiek musia odôvodniť, prečo nie je možné opísať predmet zákazky na základe výkonnostných a funkčných požiadaviek dostatočne presne a zrozumiteľne.</w:t>
      </w:r>
    </w:p>
    <w:p w:rsidR="00F85DD1" w:rsidRPr="009C3984" w:rsidRDefault="000C1C1A" w:rsidP="009C3984">
      <w:pPr>
        <w:pStyle w:val="Nadpis1"/>
        <w:spacing w:after="120"/>
        <w:ind w:left="444" w:firstLine="708"/>
      </w:pPr>
      <w:bookmarkStart w:id="33" w:name="_Toc26798947"/>
      <w:bookmarkStart w:id="34" w:name="_Ref417892350"/>
      <w:r w:rsidRPr="00224B27">
        <w:t xml:space="preserve">5. </w:t>
      </w:r>
      <w:r w:rsidR="006E526E" w:rsidRPr="009C3984">
        <w:t>Podmienky účast</w:t>
      </w:r>
      <w:r w:rsidR="00F85DD1" w:rsidRPr="009C3984">
        <w:t>i</w:t>
      </w:r>
      <w:bookmarkEnd w:id="33"/>
    </w:p>
    <w:bookmarkEnd w:id="34"/>
    <w:p w:rsidR="00CF67E0" w:rsidRPr="00B52DF9" w:rsidRDefault="00CF67E0"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w:t>
      </w:r>
      <w:r w:rsidR="00DA31CE">
        <w:rPr>
          <w:rFonts w:asciiTheme="minorHAnsi" w:hAnsiTheme="minorHAnsi"/>
          <w:sz w:val="20"/>
          <w:szCs w:val="20"/>
        </w:rPr>
        <w:t xml:space="preserve"> a</w:t>
      </w:r>
      <w:r w:rsidR="00DE4BE6" w:rsidRPr="00A72D99">
        <w:rPr>
          <w:rFonts w:asciiTheme="minorHAnsi" w:hAnsiTheme="minorHAnsi"/>
          <w:sz w:val="20"/>
          <w:szCs w:val="20"/>
        </w:rPr>
        <w:t xml:space="preserve">  § 38 ZVO</w:t>
      </w:r>
      <w:r w:rsidRPr="00B52DF9">
        <w:rPr>
          <w:rFonts w:asciiTheme="minorHAnsi" w:hAnsiTheme="minorHAnsi"/>
          <w:sz w:val="20"/>
          <w:szCs w:val="20"/>
        </w:rPr>
        <w:t xml:space="preserve">. </w:t>
      </w:r>
    </w:p>
    <w:p w:rsidR="00CF67E0" w:rsidRPr="00A72D99" w:rsidRDefault="00CF67E0"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w:t>
      </w:r>
      <w:r w:rsidR="00DA31CE">
        <w:rPr>
          <w:rFonts w:asciiTheme="minorHAnsi" w:hAnsiTheme="minorHAnsi"/>
          <w:sz w:val="20"/>
          <w:szCs w:val="20"/>
        </w:rPr>
        <w:t>,</w:t>
      </w:r>
      <w:r w:rsidRPr="00B52DF9">
        <w:rPr>
          <w:rFonts w:asciiTheme="minorHAnsi" w:hAnsiTheme="minorHAnsi"/>
          <w:sz w:val="20"/>
          <w:szCs w:val="20"/>
        </w:rPr>
        <w:t xml:space="preserve"> musia byť podmienky účasti splniteľné, nediskriminačné, transparentné, jasné, primerané a stanovené vždy vo vzťahu k predmetu zákazky. Posudzovať primeranosť úrovne stanovených podmienok účasti je potrebné vo vzťahu</w:t>
      </w:r>
      <w:r w:rsidR="00324567">
        <w:rPr>
          <w:rFonts w:asciiTheme="minorHAnsi" w:hAnsiTheme="minorHAnsi"/>
          <w:sz w:val="20"/>
          <w:szCs w:val="20"/>
        </w:rPr>
        <w:t xml:space="preserve"> ku</w:t>
      </w:r>
      <w:r w:rsidRPr="00B52DF9">
        <w:rPr>
          <w:rFonts w:asciiTheme="minorHAnsi" w:hAnsiTheme="minorHAnsi"/>
          <w:sz w:val="20"/>
          <w:szCs w:val="20"/>
        </w:rPr>
        <w:t xml:space="preserve">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w:t>
      </w:r>
      <w:r w:rsidR="00324567">
        <w:rPr>
          <w:rFonts w:asciiTheme="minorHAnsi" w:hAnsiTheme="minorHAnsi"/>
          <w:sz w:val="20"/>
          <w:szCs w:val="20"/>
        </w:rPr>
        <w:t xml:space="preserve"> </w:t>
      </w:r>
      <w:r w:rsidRPr="00B52DF9">
        <w:rPr>
          <w:rFonts w:asciiTheme="minorHAnsi" w:hAnsiTheme="minorHAnsi"/>
          <w:sz w:val="20"/>
          <w:szCs w:val="20"/>
        </w:rPr>
        <w:t>na realizáciu konkrétnej zákazky.</w:t>
      </w:r>
    </w:p>
    <w:p w:rsidR="00F04EF7" w:rsidRDefault="00E706C3" w:rsidP="009C3984">
      <w:pPr>
        <w:pStyle w:val="Odsekzoznamu"/>
        <w:numPr>
          <w:ilvl w:val="0"/>
          <w:numId w:val="226"/>
        </w:numPr>
        <w:spacing w:before="120" w:after="120"/>
        <w:ind w:left="851" w:hanging="567"/>
        <w:contextualSpacing w:val="0"/>
        <w:jc w:val="both"/>
        <w:rPr>
          <w:rFonts w:asciiTheme="minorHAnsi" w:hAnsiTheme="minorHAnsi"/>
          <w:color w:val="1F497D" w:themeColor="text2"/>
          <w:sz w:val="20"/>
          <w:szCs w:val="20"/>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1659E30C" wp14:editId="1168078C">
                <wp:simplePos x="0" y="0"/>
                <wp:positionH relativeFrom="column">
                  <wp:posOffset>18415</wp:posOffset>
                </wp:positionH>
                <wp:positionV relativeFrom="paragraph">
                  <wp:posOffset>438785</wp:posOffset>
                </wp:positionV>
                <wp:extent cx="5791200" cy="960120"/>
                <wp:effectExtent l="0" t="0" r="19050" b="11430"/>
                <wp:wrapNone/>
                <wp:docPr id="15" name="Textové pole 15"/>
                <wp:cNvGraphicFramePr/>
                <a:graphic xmlns:a="http://schemas.openxmlformats.org/drawingml/2006/main">
                  <a:graphicData uri="http://schemas.microsoft.com/office/word/2010/wordprocessingShape">
                    <wps:wsp>
                      <wps:cNvSpPr txBox="1"/>
                      <wps:spPr>
                        <a:xfrm>
                          <a:off x="0" y="0"/>
                          <a:ext cx="5791200" cy="960120"/>
                        </a:xfrm>
                        <a:prstGeom prst="rect">
                          <a:avLst/>
                        </a:prstGeom>
                        <a:solidFill>
                          <a:schemeClr val="accent6">
                            <a:lumMod val="40000"/>
                            <a:lumOff val="60000"/>
                          </a:schemeClr>
                        </a:solidFill>
                        <a:ln w="6350">
                          <a:solidFill>
                            <a:prstClr val="black"/>
                          </a:solidFill>
                        </a:ln>
                        <a:effectLst/>
                      </wps:spPr>
                      <wps:txbx>
                        <w:txbxContent>
                          <w:p w:rsidR="00465C6C" w:rsidRDefault="00465C6C"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w:t>
                            </w:r>
                          </w:p>
                          <w:p w:rsidR="00465C6C" w:rsidRDefault="00465C6C" w:rsidP="00F04EF7">
                            <w:pPr>
                              <w:jc w:val="both"/>
                              <w:rPr>
                                <w:sz w:val="20"/>
                                <w:szCs w:val="20"/>
                                <w14:textOutline w14:w="9525" w14:cap="rnd" w14:cmpd="sng" w14:algn="ctr">
                                  <w14:solidFill>
                                    <w14:schemeClr w14:val="accent1">
                                      <w14:lumMod w14:val="75000"/>
                                    </w14:schemeClr>
                                  </w14:solidFill>
                                  <w14:prstDash w14:val="solid"/>
                                  <w14:bevel/>
                                </w14:textOutline>
                              </w:rPr>
                            </w:pPr>
                            <w:r>
                              <w:rPr>
                                <w:sz w:val="20"/>
                                <w:szCs w:val="20"/>
                                <w14:textOutline w14:w="9525" w14:cap="rnd" w14:cmpd="sng" w14:algn="ctr">
                                  <w14:solidFill>
                                    <w14:schemeClr w14:val="accent1">
                                      <w14:lumMod w14:val="75000"/>
                                    </w14:schemeClr>
                                  </w14:solidFill>
                                  <w14:prstDash w14:val="solid"/>
                                  <w14:bevel/>
                                </w14:textOutline>
                              </w:rPr>
                              <w:t xml:space="preserve">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p>
                          <w:p w:rsidR="00465C6C" w:rsidRPr="00792568" w:rsidRDefault="00465C6C"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0" type="#_x0000_t202" style="position:absolute;left:0;text-align:left;margin-left:1.45pt;margin-top:34.55pt;width:456pt;height:7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" fillcolor="#fbd4b4 [1305]" strokeweight=".5pt">
                <v:textbox>
                  <w:txbxContent>
                    <w:p w:rsidR="00465C6C" w:rsidRDefault="00465C6C"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w:t>
                      </w:r>
                    </w:p>
                    <w:p w:rsidR="00465C6C" w:rsidRDefault="00465C6C" w:rsidP="00F04EF7">
                      <w:pPr>
                        <w:jc w:val="both"/>
                        <w:rPr>
                          <w:sz w:val="20"/>
                          <w:szCs w:val="20"/>
                          <w14:textOutline w14:w="9525" w14:cap="rnd" w14:cmpd="sng" w14:algn="ctr">
                            <w14:solidFill>
                              <w14:schemeClr w14:val="accent1">
                                <w14:lumMod w14:val="75000"/>
                              </w14:schemeClr>
                            </w14:solidFill>
                            <w14:prstDash w14:val="solid"/>
                            <w14:bevel/>
                          </w14:textOutline>
                        </w:rPr>
                      </w:pPr>
                      <w:r>
                        <w:rPr>
                          <w:sz w:val="20"/>
                          <w:szCs w:val="20"/>
                          <w14:textOutline w14:w="9525" w14:cap="rnd" w14:cmpd="sng" w14:algn="ctr">
                            <w14:solidFill>
                              <w14:schemeClr w14:val="accent1">
                                <w14:lumMod w14:val="75000"/>
                              </w14:schemeClr>
                            </w14:solidFill>
                            <w14:prstDash w14:val="solid"/>
                            <w14:bevel/>
                          </w14:textOutline>
                        </w:rPr>
                        <w:t xml:space="preserve">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p>
                    <w:p w:rsidR="00465C6C" w:rsidRPr="00792568" w:rsidRDefault="00465C6C"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w:t>
      </w:r>
      <w:r w:rsidR="00EF198C">
        <w:rPr>
          <w:rFonts w:asciiTheme="minorHAnsi" w:hAnsiTheme="minorHAnsi"/>
          <w:sz w:val="20"/>
          <w:szCs w:val="20"/>
        </w:rPr>
        <w:t> </w:t>
      </w:r>
      <w:proofErr w:type="spellStart"/>
      <w:r w:rsidR="00EF198C">
        <w:rPr>
          <w:rFonts w:asciiTheme="minorHAnsi" w:hAnsiTheme="minorHAnsi"/>
          <w:sz w:val="20"/>
          <w:szCs w:val="20"/>
        </w:rPr>
        <w:t>nasl</w:t>
      </w:r>
      <w:proofErr w:type="spellEnd"/>
      <w:r w:rsidR="00EF198C">
        <w:rPr>
          <w:rFonts w:asciiTheme="minorHAnsi" w:hAnsiTheme="minorHAnsi"/>
          <w:sz w:val="20"/>
          <w:szCs w:val="20"/>
        </w:rPr>
        <w:t>.</w:t>
      </w:r>
      <w:r w:rsidR="00DE4BE6" w:rsidRPr="00A72D99">
        <w:rPr>
          <w:rFonts w:asciiTheme="minorHAnsi" w:hAnsiTheme="minorHAnsi"/>
          <w:sz w:val="20"/>
          <w:szCs w:val="20"/>
        </w:rPr>
        <w:t> </w:t>
      </w:r>
      <w:r w:rsidR="00EF198C">
        <w:rPr>
          <w:rFonts w:asciiTheme="minorHAnsi" w:hAnsiTheme="minorHAnsi"/>
          <w:sz w:val="20"/>
          <w:szCs w:val="20"/>
        </w:rPr>
        <w:t>ZV</w:t>
      </w:r>
      <w:r w:rsidR="00F04EF7" w:rsidRPr="00B52DF9">
        <w:rPr>
          <w:rFonts w:asciiTheme="minorHAnsi" w:hAnsiTheme="minorHAnsi"/>
          <w:sz w:val="20"/>
          <w:szCs w:val="20"/>
        </w:rPr>
        <w:t>O.</w:t>
      </w:r>
      <w:r w:rsidR="00F04EF7" w:rsidRPr="00B52DF9">
        <w:rPr>
          <w:rFonts w:asciiTheme="minorHAnsi" w:hAnsiTheme="minorHAnsi"/>
          <w:color w:val="1F497D" w:themeColor="text2"/>
          <w:sz w:val="20"/>
          <w:szCs w:val="20"/>
        </w:rPr>
        <w:t xml:space="preserve"> </w:t>
      </w:r>
    </w:p>
    <w:p w:rsidR="00E706C3" w:rsidRPr="009C3984" w:rsidRDefault="00E706C3" w:rsidP="009C3984">
      <w:pPr>
        <w:ind w:left="360"/>
        <w:jc w:val="both"/>
        <w:rPr>
          <w:rFonts w:asciiTheme="minorHAnsi" w:hAnsiTheme="minorHAnsi"/>
          <w:color w:val="1F497D" w:themeColor="text2"/>
          <w:sz w:val="20"/>
          <w:szCs w:val="20"/>
        </w:rPr>
      </w:pPr>
    </w:p>
    <w:p w:rsidR="00B41B6F" w:rsidRPr="00F575F5" w:rsidRDefault="00B41B6F" w:rsidP="00495B98">
      <w:pPr>
        <w:jc w:val="both"/>
        <w:rPr>
          <w:rFonts w:asciiTheme="minorHAnsi" w:hAnsiTheme="minorHAnsi"/>
          <w:color w:val="1F497D" w:themeColor="text2"/>
        </w:rPr>
      </w:pPr>
    </w:p>
    <w:p w:rsidR="00B41B6F" w:rsidRPr="009C3984" w:rsidRDefault="00B41B6F" w:rsidP="009C3984">
      <w:pPr>
        <w:pStyle w:val="Odsekzoznamu"/>
        <w:ind w:left="426" w:hanging="426"/>
        <w:jc w:val="both"/>
        <w:rPr>
          <w:rFonts w:asciiTheme="minorHAnsi" w:hAnsiTheme="minorHAnsi"/>
          <w:b/>
          <w:sz w:val="20"/>
          <w:szCs w:val="20"/>
        </w:rPr>
      </w:pPr>
    </w:p>
    <w:p w:rsidR="0067578D" w:rsidRPr="009C3984" w:rsidRDefault="0067578D" w:rsidP="009C3984">
      <w:pPr>
        <w:pStyle w:val="Odsekzoznamu"/>
        <w:ind w:left="426" w:hanging="426"/>
        <w:jc w:val="both"/>
        <w:rPr>
          <w:rFonts w:asciiTheme="minorHAnsi" w:hAnsiTheme="minorHAnsi"/>
          <w:b/>
          <w:sz w:val="20"/>
          <w:szCs w:val="20"/>
        </w:rPr>
      </w:pPr>
    </w:p>
    <w:p w:rsidR="00E54D19" w:rsidRPr="00204E1B" w:rsidRDefault="00E54D19"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lastRenderedPageBreak/>
        <w:t>Prijímateľ vyžaduje od uchádzač</w:t>
      </w:r>
      <w:r w:rsidR="004B5657" w:rsidRPr="009C3984">
        <w:rPr>
          <w:rFonts w:asciiTheme="minorHAnsi" w:hAnsiTheme="minorHAnsi"/>
          <w:sz w:val="20"/>
          <w:szCs w:val="20"/>
        </w:rPr>
        <w:t>a</w:t>
      </w:r>
      <w:r w:rsidRPr="009C3984">
        <w:rPr>
          <w:rFonts w:asciiTheme="minorHAnsi" w:hAnsiTheme="minorHAnsi"/>
          <w:sz w:val="20"/>
          <w:szCs w:val="20"/>
        </w:rPr>
        <w:t xml:space="preserve"> alebo záujemcu preukázanie splnenia osobného postavenia uvedeného v ods. 1 § </w:t>
      </w:r>
      <w:r w:rsidR="00DE4BE6" w:rsidRPr="009C3984">
        <w:rPr>
          <w:rFonts w:asciiTheme="minorHAnsi" w:hAnsiTheme="minorHAnsi"/>
          <w:sz w:val="20"/>
          <w:szCs w:val="20"/>
        </w:rPr>
        <w:t xml:space="preserve">32 </w:t>
      </w:r>
      <w:r w:rsidRPr="009C3984">
        <w:rPr>
          <w:rFonts w:asciiTheme="minorHAnsi" w:hAnsiTheme="minorHAnsi"/>
          <w:sz w:val="20"/>
          <w:szCs w:val="20"/>
        </w:rPr>
        <w:t xml:space="preserve">ZVO, dokladmi a spôsobom uvedenými v ods. 2 § </w:t>
      </w:r>
      <w:r w:rsidR="00DE4BE6" w:rsidRPr="009C3984">
        <w:rPr>
          <w:rFonts w:asciiTheme="minorHAnsi" w:hAnsiTheme="minorHAnsi"/>
          <w:sz w:val="20"/>
          <w:szCs w:val="20"/>
        </w:rPr>
        <w:t xml:space="preserve">32 </w:t>
      </w:r>
      <w:r w:rsidRPr="009C3984">
        <w:rPr>
          <w:rFonts w:asciiTheme="minorHAnsi" w:hAnsiTheme="minorHAnsi"/>
          <w:sz w:val="20"/>
          <w:szCs w:val="20"/>
        </w:rPr>
        <w:t xml:space="preserve">ZVO. </w:t>
      </w:r>
    </w:p>
    <w:p w:rsidR="00DE4BE6" w:rsidRDefault="00B41B6F"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 xml:space="preserve">V prípade, že uchádzač/záujemca preukazuje osobné postavenie dokladom preukazujúcim zápis do zoznamu </w:t>
      </w:r>
      <w:r w:rsidR="00DE4BE6" w:rsidRPr="009C3984">
        <w:rPr>
          <w:rFonts w:asciiTheme="minorHAnsi" w:hAnsiTheme="minorHAnsi"/>
          <w:sz w:val="20"/>
          <w:szCs w:val="20"/>
        </w:rPr>
        <w:t>hospodárskych subjektov podľa § 152</w:t>
      </w:r>
      <w:r w:rsidRPr="009C3984">
        <w:rPr>
          <w:rFonts w:asciiTheme="minorHAnsi" w:hAnsiTheme="minorHAnsi"/>
          <w:sz w:val="20"/>
          <w:szCs w:val="20"/>
        </w:rPr>
        <w:t>, nie je v súlade so ZVO požadovať aj doklad, o oprávnení dodávať tovar, uskutočňovať stavebné práce alebo poskytovať službu</w:t>
      </w:r>
      <w:r w:rsidR="00DE4BE6" w:rsidRPr="009C3984">
        <w:rPr>
          <w:rFonts w:asciiTheme="minorHAnsi" w:hAnsiTheme="minorHAnsi"/>
          <w:sz w:val="20"/>
          <w:szCs w:val="20"/>
        </w:rPr>
        <w:t>,</w:t>
      </w:r>
      <w:r w:rsidR="00DE4BE6" w:rsidRPr="009C3984">
        <w:rPr>
          <w:sz w:val="20"/>
          <w:szCs w:val="20"/>
        </w:rPr>
        <w:t xml:space="preserve"> </w:t>
      </w:r>
      <w:r w:rsidR="00DE4BE6" w:rsidRPr="009C3984">
        <w:rPr>
          <w:rFonts w:asciiTheme="minorHAnsi" w:hAnsiTheme="minorHAnsi"/>
          <w:sz w:val="20"/>
          <w:szCs w:val="20"/>
        </w:rPr>
        <w:t xml:space="preserve">ale je oprávnený dodatočne vyžiadať doklad  podľa § 32 ods. 2 písm. b) a c) ZVO. </w:t>
      </w:r>
      <w:r w:rsidR="00EF198C" w:rsidRPr="009C3984">
        <w:rPr>
          <w:rFonts w:asciiTheme="minorHAnsi" w:hAnsiTheme="minorHAnsi"/>
          <w:sz w:val="20"/>
          <w:szCs w:val="20"/>
        </w:rPr>
        <w:t xml:space="preserve"> </w:t>
      </w:r>
    </w:p>
    <w:p w:rsidR="00A75BA8" w:rsidRPr="009C3984" w:rsidRDefault="00A75BA8" w:rsidP="009C3984">
      <w:pPr>
        <w:pStyle w:val="Odsekzoznamu"/>
        <w:spacing w:before="120" w:after="120"/>
        <w:ind w:left="851"/>
        <w:contextualSpacing w:val="0"/>
        <w:jc w:val="both"/>
        <w:rPr>
          <w:rFonts w:asciiTheme="minorHAnsi" w:hAnsiTheme="minorHAnsi"/>
          <w:sz w:val="20"/>
          <w:szCs w:val="20"/>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600D6A79" wp14:editId="7DBA94DF">
                <wp:simplePos x="0" y="0"/>
                <wp:positionH relativeFrom="column">
                  <wp:posOffset>-2540</wp:posOffset>
                </wp:positionH>
                <wp:positionV relativeFrom="paragraph">
                  <wp:posOffset>36830</wp:posOffset>
                </wp:positionV>
                <wp:extent cx="5819775" cy="617220"/>
                <wp:effectExtent l="0" t="0" r="28575" b="11430"/>
                <wp:wrapNone/>
                <wp:docPr id="13" name="Textové pole 13"/>
                <wp:cNvGraphicFramePr/>
                <a:graphic xmlns:a="http://schemas.openxmlformats.org/drawingml/2006/main">
                  <a:graphicData uri="http://schemas.microsoft.com/office/word/2010/wordprocessingShape">
                    <wps:wsp>
                      <wps:cNvSpPr txBox="1"/>
                      <wps:spPr>
                        <a:xfrm>
                          <a:off x="0" y="0"/>
                          <a:ext cx="5819775" cy="61722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65C6C" w:rsidRPr="00792568" w:rsidRDefault="00465C6C"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1" type="#_x0000_t202" style="position:absolute;left:0;text-align:left;margin-left:-.2pt;margin-top:2.9pt;width:458.25pt;height:48.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" fillcolor="#d8d8d8 [2732]" strokecolor="#c0504d [3205]" strokeweight="2pt">
                <v:textbox>
                  <w:txbxContent>
                    <w:p w:rsidR="00465C6C" w:rsidRPr="00792568" w:rsidRDefault="00465C6C"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9C3984">
      <w:pPr>
        <w:spacing w:before="120" w:after="120"/>
        <w:ind w:left="851" w:hanging="567"/>
        <w:jc w:val="both"/>
        <w:rPr>
          <w:rFonts w:asciiTheme="minorHAnsi" w:hAnsiTheme="minorHAnsi"/>
          <w:color w:val="1F497D" w:themeColor="text2"/>
        </w:rPr>
      </w:pPr>
    </w:p>
    <w:p w:rsidR="00E54D19" w:rsidRPr="00F575F5" w:rsidRDefault="00E54D19" w:rsidP="009C3984">
      <w:pPr>
        <w:spacing w:before="120" w:after="120"/>
        <w:ind w:left="851" w:hanging="567"/>
        <w:jc w:val="both"/>
        <w:rPr>
          <w:rFonts w:asciiTheme="minorHAnsi" w:hAnsiTheme="minorHAnsi"/>
          <w:color w:val="1F497D" w:themeColor="text2"/>
        </w:rPr>
      </w:pPr>
    </w:p>
    <w:p w:rsidR="00F04BCE" w:rsidRPr="009C3984" w:rsidRDefault="00F04BCE"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 xml:space="preserve">Povaha ustanovenia § </w:t>
      </w:r>
      <w:r w:rsidR="001835F0" w:rsidRPr="009C3984">
        <w:rPr>
          <w:rFonts w:asciiTheme="minorHAnsi" w:hAnsiTheme="minorHAnsi"/>
          <w:sz w:val="20"/>
          <w:szCs w:val="20"/>
        </w:rPr>
        <w:t xml:space="preserve">33 </w:t>
      </w:r>
      <w:r w:rsidRPr="009C3984">
        <w:rPr>
          <w:rFonts w:asciiTheme="minorHAnsi" w:hAnsiTheme="minorHAnsi"/>
          <w:sz w:val="20"/>
          <w:szCs w:val="20"/>
        </w:rPr>
        <w:t>ods. 1 ZVO je dispozitívna, t.</w:t>
      </w:r>
      <w:r w:rsidR="00EF198C" w:rsidRPr="009C3984">
        <w:rPr>
          <w:rFonts w:asciiTheme="minorHAnsi" w:hAnsiTheme="minorHAnsi"/>
          <w:sz w:val="20"/>
          <w:szCs w:val="20"/>
        </w:rPr>
        <w:t xml:space="preserve"> </w:t>
      </w:r>
      <w:r w:rsidRPr="009C3984">
        <w:rPr>
          <w:rFonts w:asciiTheme="minorHAnsi" w:hAnsiTheme="minorHAnsi"/>
          <w:sz w:val="20"/>
          <w:szCs w:val="20"/>
        </w:rPr>
        <w:t>j.  umožňuje určenie podmienky účasti podľa potrieb prijímateľa</w:t>
      </w:r>
      <w:r w:rsidR="00FF6D9E" w:rsidRPr="009C3984">
        <w:rPr>
          <w:rFonts w:asciiTheme="minorHAnsi" w:hAnsiTheme="minorHAnsi"/>
          <w:sz w:val="20"/>
          <w:szCs w:val="20"/>
        </w:rPr>
        <w:t>,</w:t>
      </w:r>
      <w:r w:rsidRPr="009C3984">
        <w:rPr>
          <w:rFonts w:asciiTheme="minorHAnsi" w:hAnsiTheme="minorHAnsi"/>
          <w:sz w:val="20"/>
          <w:szCs w:val="20"/>
        </w:rPr>
        <w:t xml:space="preserve"> a to za účelom preverenia spôsobilosti záujemcu alebo uchádzača realizovať predmet zákazky za podmienky, že určenie podmienok účasti týkajúcich sa finančného a ekonomického postavenia a dokladov na ich preukázanie </w:t>
      </w:r>
      <w:r w:rsidR="00D175B1" w:rsidRPr="009C3984">
        <w:rPr>
          <w:rFonts w:asciiTheme="minorHAnsi" w:hAnsiTheme="minorHAnsi"/>
          <w:sz w:val="20"/>
          <w:szCs w:val="20"/>
        </w:rPr>
        <w:t>je</w:t>
      </w:r>
      <w:r w:rsidRPr="009C3984">
        <w:rPr>
          <w:rFonts w:asciiTheme="minorHAnsi" w:hAnsiTheme="minorHAnsi"/>
          <w:sz w:val="20"/>
          <w:szCs w:val="20"/>
        </w:rPr>
        <w:t xml:space="preserve"> v súlade s § </w:t>
      </w:r>
      <w:r w:rsidR="001835F0" w:rsidRPr="009C3984">
        <w:rPr>
          <w:rFonts w:asciiTheme="minorHAnsi" w:hAnsiTheme="minorHAnsi"/>
          <w:sz w:val="20"/>
          <w:szCs w:val="20"/>
        </w:rPr>
        <w:t xml:space="preserve">10 </w:t>
      </w:r>
      <w:r w:rsidRPr="009C3984">
        <w:rPr>
          <w:rFonts w:asciiTheme="minorHAnsi" w:hAnsiTheme="minorHAnsi"/>
          <w:sz w:val="20"/>
          <w:szCs w:val="20"/>
        </w:rPr>
        <w:t xml:space="preserve">ods. 4 a § </w:t>
      </w:r>
      <w:r w:rsidR="001835F0" w:rsidRPr="009C3984">
        <w:rPr>
          <w:rFonts w:asciiTheme="minorHAnsi" w:hAnsiTheme="minorHAnsi"/>
          <w:sz w:val="20"/>
          <w:szCs w:val="20"/>
        </w:rPr>
        <w:t xml:space="preserve">38 </w:t>
      </w:r>
      <w:r w:rsidRPr="009C3984">
        <w:rPr>
          <w:rFonts w:asciiTheme="minorHAnsi" w:hAnsiTheme="minorHAnsi"/>
          <w:sz w:val="20"/>
          <w:szCs w:val="20"/>
        </w:rPr>
        <w:t xml:space="preserve">ods. </w:t>
      </w:r>
      <w:r w:rsidR="001835F0" w:rsidRPr="009C3984">
        <w:rPr>
          <w:rFonts w:asciiTheme="minorHAnsi" w:hAnsiTheme="minorHAnsi"/>
          <w:sz w:val="20"/>
          <w:szCs w:val="20"/>
        </w:rPr>
        <w:t xml:space="preserve">5 </w:t>
      </w:r>
      <w:r w:rsidRPr="009C3984">
        <w:rPr>
          <w:rFonts w:asciiTheme="minorHAnsi" w:hAnsiTheme="minorHAnsi"/>
          <w:sz w:val="20"/>
          <w:szCs w:val="20"/>
        </w:rPr>
        <w:t>ZVO.</w:t>
      </w:r>
    </w:p>
    <w:p w:rsidR="00F04BCE" w:rsidRDefault="00F04BCE"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9C3984">
        <w:rPr>
          <w:rFonts w:asciiTheme="minorHAnsi" w:hAnsiTheme="minorHAnsi"/>
          <w:sz w:val="20"/>
          <w:szCs w:val="20"/>
        </w:rPr>
        <w:t>vhodné,</w:t>
      </w:r>
      <w:r w:rsidRPr="009C3984">
        <w:rPr>
          <w:rFonts w:asciiTheme="minorHAnsi" w:hAnsiTheme="minorHAnsi"/>
          <w:sz w:val="20"/>
          <w:szCs w:val="20"/>
        </w:rPr>
        <w:t xml:space="preserve"> okrem </w:t>
      </w:r>
      <w:r w:rsidR="00391FDE" w:rsidRPr="009C3984">
        <w:rPr>
          <w:rFonts w:asciiTheme="minorHAnsi" w:hAnsiTheme="minorHAnsi"/>
          <w:sz w:val="20"/>
          <w:szCs w:val="20"/>
        </w:rPr>
        <w:t>dodržania maximálnych limitov uvedených v §</w:t>
      </w:r>
      <w:r w:rsidR="001835F0" w:rsidRPr="009C3984">
        <w:rPr>
          <w:rFonts w:asciiTheme="minorHAnsi" w:hAnsiTheme="minorHAnsi"/>
          <w:sz w:val="20"/>
          <w:szCs w:val="20"/>
        </w:rPr>
        <w:t xml:space="preserve">33 </w:t>
      </w:r>
      <w:r w:rsidR="00391FDE" w:rsidRPr="009C3984">
        <w:rPr>
          <w:rFonts w:asciiTheme="minorHAnsi" w:hAnsiTheme="minorHAnsi"/>
          <w:sz w:val="20"/>
          <w:szCs w:val="20"/>
        </w:rPr>
        <w:t xml:space="preserve">ods. 1 psím. d) ZVO, za účelom zvýšenia hospodárskej súťaže stanoviť túto požiadavku na výšku obratu s ohľadom na túto skutočnosť. </w:t>
      </w:r>
    </w:p>
    <w:p w:rsidR="00A75BA8" w:rsidRPr="009C3984" w:rsidRDefault="00A75BA8" w:rsidP="009C3984">
      <w:pPr>
        <w:pStyle w:val="Odsekzoznamu"/>
        <w:spacing w:before="120" w:after="120"/>
        <w:ind w:left="851"/>
        <w:contextualSpacing w:val="0"/>
        <w:jc w:val="both"/>
        <w:rPr>
          <w:rFonts w:asciiTheme="minorHAnsi" w:hAnsiTheme="minorHAnsi"/>
          <w:sz w:val="20"/>
          <w:szCs w:val="20"/>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2422588F" wp14:editId="54AC1934">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65C6C" w:rsidRPr="00495B98" w:rsidRDefault="00465C6C"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2"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" fillcolor="#d8d8d8 [2732]" strokecolor="#c0504d [3205]" strokeweight="2pt">
                <v:textbox>
                  <w:txbxContent>
                    <w:p w:rsidR="00465C6C" w:rsidRPr="00495B98" w:rsidRDefault="00465C6C"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0C01C9" w:rsidRPr="004D4A7D" w:rsidRDefault="000C01C9" w:rsidP="009C3984">
      <w:pPr>
        <w:pStyle w:val="Zkladntext"/>
        <w:spacing w:before="120" w:after="120" w:line="276" w:lineRule="auto"/>
        <w:ind w:left="284"/>
        <w:rPr>
          <w:rFonts w:asciiTheme="minorHAnsi" w:hAnsiTheme="minorHAnsi"/>
          <w:color w:val="1F497D" w:themeColor="text2"/>
        </w:rPr>
      </w:pPr>
    </w:p>
    <w:p w:rsidR="001B63F1" w:rsidRPr="00B52DF9" w:rsidRDefault="001B63F1" w:rsidP="009C3984">
      <w:pPr>
        <w:pStyle w:val="Zkladntext"/>
        <w:numPr>
          <w:ilvl w:val="0"/>
          <w:numId w:val="226"/>
        </w:numPr>
        <w:spacing w:before="120" w:after="120" w:line="276" w:lineRule="auto"/>
        <w:ind w:left="851" w:hanging="567"/>
        <w:rPr>
          <w:rFonts w:asciiTheme="minorHAnsi" w:hAnsiTheme="minorHAnsi"/>
          <w:sz w:val="20"/>
          <w:lang w:val="sk-SK"/>
        </w:rPr>
      </w:pPr>
      <w:r w:rsidRPr="00B52DF9">
        <w:rPr>
          <w:rFonts w:asciiTheme="minorHAnsi" w:hAnsiTheme="minorHAnsi"/>
          <w:sz w:val="20"/>
          <w:lang w:val="sk-SK"/>
        </w:rPr>
        <w:t xml:space="preserve">Ustanovenie § </w:t>
      </w:r>
      <w:r w:rsidR="00B91332">
        <w:rPr>
          <w:rFonts w:asciiTheme="minorHAnsi" w:hAnsiTheme="minorHAnsi"/>
          <w:sz w:val="20"/>
          <w:lang w:val="sk-SK"/>
        </w:rPr>
        <w:t>34</w:t>
      </w:r>
      <w:r w:rsidRPr="00B52DF9">
        <w:rPr>
          <w:rFonts w:asciiTheme="minorHAnsi" w:hAnsiTheme="minorHAnsi"/>
          <w:sz w:val="20"/>
          <w:lang w:val="sk-SK"/>
        </w:rPr>
        <w:t xml:space="preserve">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t.</w:t>
      </w:r>
      <w:r w:rsidR="008A6418">
        <w:rPr>
          <w:rFonts w:asciiTheme="minorHAnsi" w:hAnsiTheme="minorHAnsi"/>
          <w:sz w:val="20"/>
          <w:lang w:val="sk-SK"/>
        </w:rPr>
        <w:t xml:space="preserve"> </w:t>
      </w:r>
      <w:r w:rsidR="009B2643" w:rsidRPr="00B52DF9">
        <w:rPr>
          <w:rFonts w:asciiTheme="minorHAnsi" w:hAnsiTheme="minorHAnsi"/>
          <w:sz w:val="20"/>
          <w:lang w:val="sk-SK"/>
        </w:rPr>
        <w:t xml:space="preserve">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až</w:t>
      </w:r>
      <w:r w:rsidR="00B91332">
        <w:rPr>
          <w:rFonts w:asciiTheme="minorHAnsi" w:hAnsiTheme="minorHAnsi"/>
          <w:sz w:val="20"/>
          <w:lang w:val="sk-SK"/>
        </w:rPr>
        <w:t xml:space="preserve"> m</w:t>
      </w:r>
      <w:r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A75BA8" w:rsidRDefault="001B63F1" w:rsidP="007A2BCE">
      <w:pPr>
        <w:pStyle w:val="Zkladntext"/>
        <w:numPr>
          <w:ilvl w:val="0"/>
          <w:numId w:val="226"/>
        </w:numPr>
        <w:spacing w:before="120" w:after="120" w:line="276" w:lineRule="auto"/>
        <w:ind w:left="851" w:hanging="567"/>
        <w:rPr>
          <w:rFonts w:asciiTheme="minorHAnsi" w:hAnsiTheme="minorHAnsi"/>
          <w:sz w:val="20"/>
          <w:lang w:val="sk-SK"/>
        </w:rPr>
      </w:pPr>
      <w:r w:rsidRPr="007A2BCE">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sidRPr="007A2BCE">
        <w:rPr>
          <w:rFonts w:asciiTheme="minorHAnsi" w:hAnsiTheme="minorHAnsi"/>
          <w:sz w:val="20"/>
          <w:lang w:val="sk-SK"/>
        </w:rPr>
        <w:t xml:space="preserve">34 </w:t>
      </w:r>
      <w:r w:rsidRPr="007A2BCE">
        <w:rPr>
          <w:rFonts w:asciiTheme="minorHAnsi" w:hAnsiTheme="minorHAnsi"/>
          <w:sz w:val="20"/>
          <w:lang w:val="sk-SK"/>
        </w:rPr>
        <w:t>ods. 1 písm. a) alebo b)</w:t>
      </w:r>
      <w:r w:rsidR="00F73CDD" w:rsidRPr="007A2BCE">
        <w:rPr>
          <w:rFonts w:asciiTheme="minorHAnsi" w:hAnsiTheme="minorHAnsi"/>
          <w:sz w:val="20"/>
          <w:lang w:val="sk-SK"/>
        </w:rPr>
        <w:t xml:space="preserve"> ZVO)</w:t>
      </w:r>
      <w:r w:rsidRPr="007A2BCE">
        <w:rPr>
          <w:rFonts w:asciiTheme="minorHAnsi" w:hAnsiTheme="minorHAnsi"/>
          <w:sz w:val="20"/>
          <w:lang w:val="sk-SK"/>
        </w:rPr>
        <w:t>, alebo na požiadavky na úroveň vzdelania a odbornej praxi (</w:t>
      </w:r>
      <w:r w:rsidR="001835F0" w:rsidRPr="007A2BCE">
        <w:rPr>
          <w:rFonts w:asciiTheme="minorHAnsi" w:hAnsiTheme="minorHAnsi"/>
          <w:sz w:val="20"/>
          <w:lang w:val="sk-SK"/>
        </w:rPr>
        <w:t xml:space="preserve">§ 34 </w:t>
      </w:r>
      <w:r w:rsidRPr="007A2BCE">
        <w:rPr>
          <w:rFonts w:asciiTheme="minorHAnsi" w:hAnsiTheme="minorHAnsi"/>
          <w:sz w:val="20"/>
          <w:lang w:val="sk-SK"/>
        </w:rPr>
        <w:t>ods. 1 písm. g</w:t>
      </w:r>
      <w:r w:rsidR="00F73CDD" w:rsidRPr="007A2BCE">
        <w:rPr>
          <w:rFonts w:asciiTheme="minorHAnsi" w:hAnsiTheme="minorHAnsi"/>
          <w:sz w:val="20"/>
          <w:lang w:val="sk-SK"/>
        </w:rPr>
        <w:t>) ZVO</w:t>
      </w:r>
      <w:r w:rsidRPr="007A2BCE">
        <w:rPr>
          <w:rFonts w:asciiTheme="minorHAnsi" w:hAnsiTheme="minorHAnsi"/>
          <w:sz w:val="20"/>
          <w:lang w:val="sk-SK"/>
        </w:rPr>
        <w:t>), kde za účelom zvýšenia hospodárskej súťaže je vhodné stanoviť tieto minimálne požiadavk</w:t>
      </w:r>
      <w:r w:rsidR="000F2390" w:rsidRPr="007A2BCE">
        <w:rPr>
          <w:rFonts w:asciiTheme="minorHAnsi" w:hAnsiTheme="minorHAnsi"/>
          <w:sz w:val="20"/>
          <w:lang w:val="sk-SK"/>
        </w:rPr>
        <w:t>y s ohľadom na túto skutočnosť.</w:t>
      </w:r>
    </w:p>
    <w:p w:rsidR="007A2BCE" w:rsidRDefault="007A2BCE" w:rsidP="009C3984">
      <w:pPr>
        <w:pStyle w:val="Zkladntext"/>
        <w:spacing w:before="120" w:after="120" w:line="276" w:lineRule="auto"/>
        <w:ind w:left="851"/>
        <w:rPr>
          <w:rFonts w:asciiTheme="minorHAnsi" w:hAnsiTheme="minorHAnsi"/>
          <w:sz w:val="20"/>
          <w:lang w:val="sk-SK"/>
        </w:rPr>
      </w:pPr>
    </w:p>
    <w:p w:rsidR="007A2BCE" w:rsidRDefault="007A2BCE" w:rsidP="009C3984">
      <w:pPr>
        <w:pStyle w:val="Zkladntext"/>
        <w:spacing w:before="120" w:after="120" w:line="276" w:lineRule="auto"/>
        <w:ind w:left="851"/>
        <w:rPr>
          <w:rFonts w:asciiTheme="minorHAnsi" w:hAnsiTheme="minorHAnsi"/>
          <w:sz w:val="20"/>
          <w:lang w:val="sk-SK"/>
        </w:rPr>
      </w:pPr>
    </w:p>
    <w:p w:rsidR="007A2BCE" w:rsidRDefault="007A2BCE" w:rsidP="009C3984">
      <w:pPr>
        <w:pStyle w:val="Zkladntext"/>
        <w:spacing w:before="120" w:after="120" w:line="276" w:lineRule="auto"/>
        <w:ind w:left="851"/>
        <w:rPr>
          <w:rFonts w:asciiTheme="minorHAnsi" w:hAnsiTheme="minorHAnsi"/>
          <w:sz w:val="20"/>
          <w:lang w:val="sk-SK"/>
        </w:rPr>
      </w:pPr>
    </w:p>
    <w:p w:rsidR="007A2BCE" w:rsidRDefault="007A2BCE" w:rsidP="009C3984">
      <w:pPr>
        <w:pStyle w:val="Zkladntext"/>
        <w:spacing w:before="120" w:after="120" w:line="276" w:lineRule="auto"/>
        <w:ind w:left="851"/>
        <w:rPr>
          <w:rFonts w:asciiTheme="minorHAnsi" w:hAnsiTheme="minorHAnsi"/>
          <w:sz w:val="20"/>
          <w:lang w:val="sk-SK"/>
        </w:rPr>
      </w:pPr>
      <w:r w:rsidRPr="00F575F5">
        <w:rPr>
          <w:rFonts w:asciiTheme="minorHAnsi" w:hAnsiTheme="minorHAnsi"/>
          <w:noProof/>
          <w:color w:val="1F497D" w:themeColor="text2"/>
          <w:lang w:val="sk-SK" w:eastAsia="sk-SK"/>
        </w:rPr>
        <w:lastRenderedPageBreak/>
        <mc:AlternateContent>
          <mc:Choice Requires="wps">
            <w:drawing>
              <wp:anchor distT="0" distB="0" distL="114300" distR="114300" simplePos="0" relativeHeight="251688960" behindDoc="1" locked="0" layoutInCell="1" allowOverlap="1" wp14:anchorId="7DF64518" wp14:editId="6BC59B75">
                <wp:simplePos x="0" y="0"/>
                <wp:positionH relativeFrom="margin">
                  <wp:posOffset>119380</wp:posOffset>
                </wp:positionH>
                <wp:positionV relativeFrom="paragraph">
                  <wp:posOffset>180340</wp:posOffset>
                </wp:positionV>
                <wp:extent cx="5785200" cy="3211200"/>
                <wp:effectExtent l="0" t="0" r="24130" b="27305"/>
                <wp:wrapTight wrapText="bothSides">
                  <wp:wrapPolygon edited="0">
                    <wp:start x="0" y="0"/>
                    <wp:lineTo x="0" y="21656"/>
                    <wp:lineTo x="21619" y="21656"/>
                    <wp:lineTo x="21619" y="0"/>
                    <wp:lineTo x="0" y="0"/>
                  </wp:wrapPolygon>
                </wp:wrapTight>
                <wp:docPr id="18" name="Textové pole 18"/>
                <wp:cNvGraphicFramePr/>
                <a:graphic xmlns:a="http://schemas.openxmlformats.org/drawingml/2006/main">
                  <a:graphicData uri="http://schemas.microsoft.com/office/word/2010/wordprocessingShape">
                    <wps:wsp>
                      <wps:cNvSpPr txBox="1"/>
                      <wps:spPr>
                        <a:xfrm>
                          <a:off x="0" y="0"/>
                          <a:ext cx="5785200" cy="3211200"/>
                        </a:xfrm>
                        <a:custGeom>
                          <a:avLst/>
                          <a:gdLst>
                            <a:gd name="connsiteX0" fmla="*/ 0 w 5819775"/>
                            <a:gd name="connsiteY0" fmla="*/ 0 h 7658100"/>
                            <a:gd name="connsiteX1" fmla="*/ 5819775 w 5819775"/>
                            <a:gd name="connsiteY1" fmla="*/ 0 h 7658100"/>
                            <a:gd name="connsiteX2" fmla="*/ 5819775 w 5819775"/>
                            <a:gd name="connsiteY2" fmla="*/ 7658100 h 7658100"/>
                            <a:gd name="connsiteX3" fmla="*/ 0 w 5819775"/>
                            <a:gd name="connsiteY3" fmla="*/ 7658100 h 7658100"/>
                            <a:gd name="connsiteX4" fmla="*/ 0 w 5819775"/>
                            <a:gd name="connsiteY4" fmla="*/ 0 h 7658100"/>
                            <a:gd name="connsiteX0" fmla="*/ 0 w 5819958"/>
                            <a:gd name="connsiteY0" fmla="*/ 0 h 7658100"/>
                            <a:gd name="connsiteX1" fmla="*/ 5819775 w 5819958"/>
                            <a:gd name="connsiteY1" fmla="*/ 0 h 7658100"/>
                            <a:gd name="connsiteX2" fmla="*/ 5819775 w 5819958"/>
                            <a:gd name="connsiteY2" fmla="*/ 2971800 h 7658100"/>
                            <a:gd name="connsiteX3" fmla="*/ 5819775 w 5819958"/>
                            <a:gd name="connsiteY3" fmla="*/ 7658100 h 7658100"/>
                            <a:gd name="connsiteX4" fmla="*/ 0 w 5819958"/>
                            <a:gd name="connsiteY4" fmla="*/ 7658100 h 7658100"/>
                            <a:gd name="connsiteX5" fmla="*/ 0 w 5819958"/>
                            <a:gd name="connsiteY5" fmla="*/ 0 h 7658100"/>
                            <a:gd name="connsiteX0" fmla="*/ 0 w 5819982"/>
                            <a:gd name="connsiteY0" fmla="*/ 0 h 7658100"/>
                            <a:gd name="connsiteX1" fmla="*/ 5819775 w 5819982"/>
                            <a:gd name="connsiteY1" fmla="*/ 0 h 7658100"/>
                            <a:gd name="connsiteX2" fmla="*/ 5819958 w 5819982"/>
                            <a:gd name="connsiteY2" fmla="*/ 1440180 h 7658100"/>
                            <a:gd name="connsiteX3" fmla="*/ 5819775 w 5819982"/>
                            <a:gd name="connsiteY3" fmla="*/ 7658100 h 7658100"/>
                            <a:gd name="connsiteX4" fmla="*/ 0 w 5819982"/>
                            <a:gd name="connsiteY4" fmla="*/ 7658100 h 7658100"/>
                            <a:gd name="connsiteX5" fmla="*/ 0 w 5819982"/>
                            <a:gd name="connsiteY5" fmla="*/ 0 h 7658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819982" h="7658100">
                              <a:moveTo>
                                <a:pt x="0" y="0"/>
                              </a:moveTo>
                              <a:lnTo>
                                <a:pt x="5819775" y="0"/>
                              </a:lnTo>
                              <a:cubicBezTo>
                                <a:pt x="5820410" y="1399540"/>
                                <a:pt x="5819323" y="40640"/>
                                <a:pt x="5819958" y="1440180"/>
                              </a:cubicBezTo>
                              <a:lnTo>
                                <a:pt x="5819775" y="7658100"/>
                              </a:lnTo>
                              <a:lnTo>
                                <a:pt x="0" y="7658100"/>
                              </a:lnTo>
                              <a:lnTo>
                                <a:pt x="0" y="0"/>
                              </a:lnTo>
                              <a:close/>
                            </a:path>
                          </a:pathLst>
                        </a:cu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65C6C" w:rsidRPr="00495B98" w:rsidRDefault="00465C6C"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465C6C" w:rsidRPr="00495B98" w:rsidRDefault="00465C6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465C6C" w:rsidRPr="00495B98" w:rsidRDefault="00465C6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465C6C" w:rsidRPr="00495B98" w:rsidRDefault="00465C6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560CA5">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3" style="position:absolute;left:0;text-align:left;margin-left:9.4pt;margin-top:14.2pt;width:455.55pt;height:252.85pt;z-index:-2516275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5819982,7658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" adj="-11796480,,5400" path="m,l5819775,v635,1399540,-452,40640,183,1440180l5819775,7658100,,7658100,,xe" fillcolor="#d8d8d8 [2732]" strokecolor="#c0504d [3205]" strokeweight="2pt">
                <v:stroke joinstyle="miter"/>
                <v:formulas/>
                <v:path arrowok="t" o:connecttype="custom" o:connectlocs="0,0;5784994,0;5785176,603897;5784994,3211200;0,3211200;0,0" o:connectangles="0,0,0,0,0,0" textboxrect="0,0,5819982,7658100"/>
                <v:textbox>
                  <w:txbxContent>
                    <w:p w:rsidR="00465C6C" w:rsidRPr="00495B98" w:rsidRDefault="00465C6C"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465C6C" w:rsidRPr="00495B98" w:rsidRDefault="00465C6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465C6C" w:rsidRPr="00495B98" w:rsidRDefault="00465C6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465C6C" w:rsidRPr="00495B98" w:rsidRDefault="00465C6C"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560CA5">
                        <w:rPr>
                          <w:rFonts w:asciiTheme="minorHAnsi" w:hAnsiTheme="minorHAnsi"/>
                          <w:sz w:val="20"/>
                          <w:szCs w:val="20"/>
                        </w:rPr>
                        <w:t>verejný obstarávateľ požadoval vlastníctvo určitého strojného vybavenia,</w:t>
                      </w:r>
                    </w:p>
                  </w:txbxContent>
                </v:textbox>
                <w10:wrap type="tight" anchorx="margin"/>
              </v:shape>
            </w:pict>
          </mc:Fallback>
        </mc:AlternateContent>
      </w:r>
    </w:p>
    <w:p w:rsidR="005A09DC" w:rsidRPr="00B52DF9" w:rsidRDefault="005A09DC" w:rsidP="009C3984">
      <w:pPr>
        <w:pStyle w:val="Zkladntext"/>
        <w:numPr>
          <w:ilvl w:val="0"/>
          <w:numId w:val="226"/>
        </w:numPr>
        <w:spacing w:before="120" w:after="120" w:line="276" w:lineRule="auto"/>
        <w:ind w:left="851" w:hanging="567"/>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w:t>
      </w:r>
      <w:r w:rsidR="00B91332">
        <w:rPr>
          <w:rFonts w:asciiTheme="minorHAnsi" w:hAnsiTheme="minorHAnsi"/>
          <w:sz w:val="20"/>
          <w:lang w:val="sk-SK"/>
        </w:rPr>
        <w:t>2</w:t>
      </w:r>
      <w:r w:rsidR="006757EC" w:rsidRPr="00A72D99">
        <w:rPr>
          <w:rFonts w:asciiTheme="minorHAnsi" w:hAnsiTheme="minorHAnsi"/>
          <w:sz w:val="20"/>
          <w:lang w:val="sk-SK"/>
        </w:rPr>
        <w:t xml:space="preserve">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204E1B" w:rsidRDefault="005A09DC" w:rsidP="009C3984">
      <w:pPr>
        <w:pStyle w:val="Zkladntext"/>
        <w:numPr>
          <w:ilvl w:val="0"/>
          <w:numId w:val="226"/>
        </w:numPr>
        <w:spacing w:before="120" w:after="120" w:line="276" w:lineRule="auto"/>
        <w:ind w:left="851" w:hanging="567"/>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p>
    <w:p w:rsidR="005A09DC" w:rsidRPr="00F575F5" w:rsidRDefault="005A09DC" w:rsidP="009C3984">
      <w:pPr>
        <w:pStyle w:val="Zkladntext"/>
        <w:spacing w:before="120" w:after="120" w:line="276" w:lineRule="auto"/>
        <w:ind w:left="284"/>
        <w:rPr>
          <w:rFonts w:asciiTheme="minorHAnsi" w:hAnsiTheme="minorHAnsi"/>
          <w:color w:val="1F497D" w:themeColor="text2"/>
          <w:lang w:val="sk-SK"/>
        </w:rPr>
      </w:pPr>
      <w:r w:rsidRPr="00F575F5">
        <w:rPr>
          <w:rFonts w:asciiTheme="minorHAnsi" w:hAnsiTheme="minorHAnsi"/>
          <w:color w:val="1F497D" w:themeColor="text2"/>
          <w:lang w:val="sk-SK"/>
        </w:rPr>
        <w:tab/>
      </w:r>
    </w:p>
    <w:p w:rsidR="000C01C9" w:rsidRPr="009C3984" w:rsidRDefault="00224B27" w:rsidP="009C3984">
      <w:pPr>
        <w:pStyle w:val="Nadpis1"/>
        <w:spacing w:after="120"/>
        <w:ind w:left="444" w:firstLine="708"/>
      </w:pPr>
      <w:bookmarkStart w:id="35" w:name="_Ref417893018"/>
      <w:bookmarkStart w:id="36" w:name="_Toc26798948"/>
      <w:r>
        <w:t>6. V</w:t>
      </w:r>
      <w:r w:rsidR="000C01C9" w:rsidRPr="009C3984">
        <w:t>yhodnotenie splnenia podmienok účasti</w:t>
      </w:r>
      <w:bookmarkEnd w:id="35"/>
      <w:bookmarkEnd w:id="36"/>
    </w:p>
    <w:p w:rsidR="001D69FC" w:rsidRPr="00B52DF9" w:rsidRDefault="001D69FC" w:rsidP="009C3984">
      <w:pPr>
        <w:pStyle w:val="Zkladntext"/>
        <w:numPr>
          <w:ilvl w:val="0"/>
          <w:numId w:val="16"/>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9C3984">
      <w:pPr>
        <w:pStyle w:val="Zkladntext"/>
        <w:numPr>
          <w:ilvl w:val="0"/>
          <w:numId w:val="16"/>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196AF2" w:rsidRPr="00196AF2" w:rsidRDefault="00D52A41" w:rsidP="00196AF2">
      <w:pPr>
        <w:pStyle w:val="Zkladntext"/>
        <w:numPr>
          <w:ilvl w:val="0"/>
          <w:numId w:val="16"/>
        </w:numPr>
        <w:spacing w:before="120" w:after="120"/>
        <w:ind w:left="709" w:hanging="425"/>
        <w:rPr>
          <w:rStyle w:val="Jemnodkaz"/>
          <w:rFonts w:asciiTheme="minorHAnsi" w:hAnsiTheme="minorHAnsi"/>
          <w:color w:val="auto"/>
          <w:sz w:val="20"/>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180AB6">
        <w:rPr>
          <w:rFonts w:asciiTheme="minorHAnsi" w:hAnsiTheme="minorHAnsi"/>
          <w:sz w:val="20"/>
          <w:lang w:val="sk-SK"/>
        </w:rPr>
        <w:t>.</w:t>
      </w:r>
      <w:r w:rsidR="00FD7B50" w:rsidRPr="00C63195">
        <w:rPr>
          <w:rStyle w:val="Jemnodkaz"/>
          <w:rFonts w:asciiTheme="minorHAnsi" w:hAnsiTheme="minorHAnsi"/>
          <w:color w:val="auto"/>
        </w:rPr>
        <w:fldChar w:fldCharType="begin"/>
      </w:r>
      <w:r w:rsidR="00FD7B50" w:rsidRPr="00C63195">
        <w:rPr>
          <w:rStyle w:val="Jemnodkaz"/>
          <w:rFonts w:asciiTheme="minorHAnsi" w:hAnsiTheme="minorHAnsi"/>
          <w:color w:val="auto"/>
        </w:rPr>
        <w:instrText xml:space="preserve"> REF _Ref418070004 \h  \* MERGEFORMAT </w:instrText>
      </w:r>
      <w:r w:rsidR="00FD7B50" w:rsidRPr="00C63195">
        <w:rPr>
          <w:rStyle w:val="Jemnodkaz"/>
          <w:rFonts w:asciiTheme="minorHAnsi" w:hAnsiTheme="minorHAnsi"/>
          <w:color w:val="auto"/>
        </w:rPr>
      </w:r>
      <w:r w:rsidR="00FD7B50" w:rsidRPr="00C63195">
        <w:rPr>
          <w:rStyle w:val="Jemnodkaz"/>
          <w:rFonts w:asciiTheme="minorHAnsi" w:hAnsiTheme="minorHAnsi"/>
          <w:color w:val="auto"/>
        </w:rPr>
        <w:fldChar w:fldCharType="separate"/>
      </w:r>
    </w:p>
    <w:p w:rsidR="00D52A41" w:rsidRPr="00FD4876" w:rsidRDefault="00196AF2" w:rsidP="009C3984">
      <w:pPr>
        <w:pStyle w:val="Zkladntext"/>
        <w:numPr>
          <w:ilvl w:val="0"/>
          <w:numId w:val="16"/>
        </w:numPr>
        <w:spacing w:before="120" w:after="120" w:line="276" w:lineRule="auto"/>
        <w:ind w:left="709" w:hanging="425"/>
        <w:rPr>
          <w:rFonts w:asciiTheme="minorHAnsi" w:hAnsiTheme="minorHAnsi"/>
          <w:bCs/>
          <w:spacing w:val="5"/>
          <w:sz w:val="20"/>
          <w:u w:val="single"/>
        </w:rPr>
      </w:pPr>
      <w:proofErr w:type="spellStart"/>
      <w:r w:rsidRPr="00196AF2">
        <w:rPr>
          <w:rStyle w:val="Jemnodkaz"/>
          <w:rFonts w:asciiTheme="minorHAnsi" w:hAnsiTheme="minorHAnsi"/>
          <w:color w:val="auto"/>
          <w:sz w:val="20"/>
        </w:rPr>
        <w:t>Príloha</w:t>
      </w:r>
      <w:proofErr w:type="spellEnd"/>
      <w:r w:rsidRPr="00196AF2">
        <w:rPr>
          <w:rStyle w:val="Jemnodkaz"/>
          <w:rFonts w:asciiTheme="minorHAnsi" w:hAnsiTheme="minorHAnsi"/>
          <w:color w:val="auto"/>
          <w:sz w:val="20"/>
        </w:rPr>
        <w:t xml:space="preserve"> č. 2 </w:t>
      </w:r>
      <w:proofErr w:type="spellStart"/>
      <w:r w:rsidRPr="00196AF2">
        <w:rPr>
          <w:rStyle w:val="Jemnodkaz"/>
          <w:rFonts w:asciiTheme="minorHAnsi" w:hAnsiTheme="minorHAnsi"/>
          <w:color w:val="auto"/>
          <w:sz w:val="20"/>
        </w:rPr>
        <w:t>Vzor</w:t>
      </w:r>
      <w:proofErr w:type="spellEnd"/>
      <w:r w:rsidRPr="00196AF2">
        <w:rPr>
          <w:rStyle w:val="Jemnodkaz"/>
          <w:rFonts w:asciiTheme="minorHAnsi" w:hAnsiTheme="minorHAnsi"/>
          <w:color w:val="auto"/>
          <w:sz w:val="20"/>
        </w:rPr>
        <w:t xml:space="preserve"> </w:t>
      </w:r>
      <w:proofErr w:type="spellStart"/>
      <w:r w:rsidRPr="00196AF2">
        <w:rPr>
          <w:rStyle w:val="Jemnodkaz"/>
          <w:rFonts w:asciiTheme="minorHAnsi" w:hAnsiTheme="minorHAnsi"/>
          <w:color w:val="auto"/>
          <w:sz w:val="20"/>
        </w:rPr>
        <w:t>zápisnice</w:t>
      </w:r>
      <w:proofErr w:type="spellEnd"/>
      <w:r w:rsidRPr="00196AF2">
        <w:rPr>
          <w:rStyle w:val="Jemnodkaz"/>
          <w:rFonts w:asciiTheme="minorHAnsi" w:hAnsiTheme="minorHAnsi"/>
          <w:color w:val="auto"/>
          <w:sz w:val="20"/>
        </w:rPr>
        <w:t xml:space="preserve"> z </w:t>
      </w:r>
      <w:proofErr w:type="spellStart"/>
      <w:r w:rsidRPr="00196AF2">
        <w:rPr>
          <w:rStyle w:val="Jemnodkaz"/>
          <w:rFonts w:asciiTheme="minorHAnsi" w:hAnsiTheme="minorHAnsi"/>
          <w:color w:val="auto"/>
          <w:sz w:val="20"/>
        </w:rPr>
        <w:t>vyhodnotenia</w:t>
      </w:r>
      <w:proofErr w:type="spellEnd"/>
      <w:r w:rsidRPr="00196AF2">
        <w:rPr>
          <w:rStyle w:val="Jemnodkaz"/>
          <w:rFonts w:asciiTheme="minorHAnsi" w:hAnsiTheme="minorHAnsi"/>
          <w:color w:val="auto"/>
          <w:sz w:val="20"/>
        </w:rPr>
        <w:t xml:space="preserve"> </w:t>
      </w:r>
      <w:proofErr w:type="spellStart"/>
      <w:r w:rsidRPr="00196AF2">
        <w:rPr>
          <w:rStyle w:val="Jemnodkaz"/>
          <w:rFonts w:asciiTheme="minorHAnsi" w:hAnsiTheme="minorHAnsi"/>
          <w:color w:val="auto"/>
          <w:sz w:val="20"/>
        </w:rPr>
        <w:t>podmienok</w:t>
      </w:r>
      <w:proofErr w:type="spellEnd"/>
      <w:r w:rsidRPr="00196AF2">
        <w:rPr>
          <w:rStyle w:val="Jemnodkaz"/>
          <w:rFonts w:asciiTheme="minorHAnsi" w:hAnsiTheme="minorHAnsi"/>
          <w:color w:val="auto"/>
          <w:sz w:val="20"/>
        </w:rPr>
        <w:t xml:space="preserve"> </w:t>
      </w:r>
      <w:proofErr w:type="spellStart"/>
      <w:r w:rsidRPr="00196AF2">
        <w:rPr>
          <w:rStyle w:val="Jemnodkaz"/>
          <w:rFonts w:asciiTheme="minorHAnsi" w:hAnsiTheme="minorHAnsi"/>
          <w:color w:val="auto"/>
          <w:sz w:val="20"/>
        </w:rPr>
        <w:t>účasti</w:t>
      </w:r>
      <w:proofErr w:type="spellEnd"/>
      <w:r w:rsidR="00FD7B50" w:rsidRPr="00C63195">
        <w:rPr>
          <w:rStyle w:val="Jemnodkaz"/>
          <w:rFonts w:asciiTheme="minorHAnsi" w:hAnsiTheme="minorHAnsi"/>
          <w:color w:val="auto"/>
        </w:rPr>
        <w:fldChar w:fldCharType="end"/>
      </w:r>
      <w:r w:rsidR="00A41D30" w:rsidRPr="00C63195">
        <w:rPr>
          <w:rStyle w:val="Jemnodkaz"/>
          <w:rFonts w:asciiTheme="minorHAnsi" w:hAnsiTheme="minorHAnsi"/>
          <w:color w:val="auto"/>
        </w:rPr>
        <w:t>,</w:t>
      </w:r>
      <w:r w:rsidR="00A41D30" w:rsidRPr="00FD4876">
        <w:rPr>
          <w:rFonts w:asciiTheme="minorHAnsi" w:hAnsiTheme="minorHAnsi"/>
          <w:sz w:val="20"/>
          <w:lang w:val="sk-SK"/>
        </w:rPr>
        <w:t xml:space="preserve">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9C3984">
      <w:pPr>
        <w:pStyle w:val="Zkladntext"/>
        <w:numPr>
          <w:ilvl w:val="0"/>
          <w:numId w:val="16"/>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w:t>
      </w:r>
      <w:r w:rsidRPr="00B52DF9">
        <w:rPr>
          <w:rFonts w:asciiTheme="minorHAnsi" w:hAnsiTheme="minorHAnsi"/>
          <w:sz w:val="20"/>
          <w:lang w:val="sk-SK"/>
        </w:rPr>
        <w:lastRenderedPageBreak/>
        <w:t xml:space="preserve">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w:t>
      </w:r>
      <w:r w:rsidR="00B91332">
        <w:rPr>
          <w:rFonts w:asciiTheme="minorHAnsi" w:hAnsiTheme="minorHAnsi"/>
          <w:sz w:val="20"/>
          <w:lang w:val="sk-SK"/>
        </w:rPr>
        <w:t xml:space="preserve"> </w:t>
      </w:r>
      <w:r w:rsidR="004914D0" w:rsidRPr="00B52DF9">
        <w:rPr>
          <w:rFonts w:asciiTheme="minorHAnsi" w:hAnsiTheme="minorHAnsi"/>
          <w:sz w:val="20"/>
          <w:lang w:val="sk-SK"/>
        </w:rPr>
        <w:t>pre prípady opätovných kontrol (napr. zo strany auditov EK) je transparentné a úplne zachytenie auditnej stopy procesu vyhodnocovania,  dôležitým faktorom vplývajúcim na výsledok tejto kontroly.</w:t>
      </w:r>
    </w:p>
    <w:p w:rsidR="00D46E55" w:rsidRPr="00F575F5" w:rsidRDefault="001D72C6" w:rsidP="009C3984">
      <w:pPr>
        <w:pStyle w:val="Zkladntext"/>
        <w:numPr>
          <w:ilvl w:val="0"/>
          <w:numId w:val="16"/>
        </w:numPr>
        <w:spacing w:before="120" w:after="120" w:line="276" w:lineRule="auto"/>
        <w:ind w:left="709" w:hanging="425"/>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70F84E66" wp14:editId="00E48AF5">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65C6C" w:rsidRPr="00495B98" w:rsidRDefault="00465C6C"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465C6C" w:rsidRPr="00495B98" w:rsidRDefault="00465C6C"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465C6C" w:rsidRPr="00495B98" w:rsidRDefault="00465C6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465C6C" w:rsidRPr="00495B98" w:rsidRDefault="00465C6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465C6C" w:rsidRPr="00495B98" w:rsidRDefault="00465C6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465C6C" w:rsidRPr="00495B98" w:rsidRDefault="00465C6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465C6C" w:rsidRPr="00495B98" w:rsidRDefault="00465C6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465C6C" w:rsidRPr="00495B98" w:rsidRDefault="00465C6C"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w:t>
                            </w:r>
                            <w:r>
                              <w:rPr>
                                <w:rFonts w:asciiTheme="minorHAnsi" w:hAnsiTheme="minorHAnsi"/>
                                <w:sz w:val="20"/>
                                <w:szCs w:val="20"/>
                              </w:rPr>
                              <w:t>3</w:t>
                            </w:r>
                            <w:r w:rsidRPr="00495B98">
                              <w:rPr>
                                <w:rFonts w:asciiTheme="minorHAnsi" w:hAnsiTheme="minorHAnsi"/>
                                <w:sz w:val="20"/>
                                <w:szCs w:val="20"/>
                              </w:rPr>
                              <w:t xml:space="preserve">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4"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T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6&#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D/pHLTowIAAJIFAAAOAAAAAAAAAAAAAAAAAC4C&#10;AABkcnMvZTJvRG9jLnhtbFBLAQItABQABgAIAAAAIQA9gTW03gAAAAUBAAAPAAAAAAAAAAAAAAAA&#10;AP0EAABkcnMvZG93bnJldi54bWxQSwUGAAAAAAQABADzAAAACAYAAAAA&#10;" fillcolor="#d8d8d8 [2732]" strokecolor="#c0504d [3205]" strokeweight="2pt">
                <v:textbox>
                  <w:txbxContent>
                    <w:p w:rsidR="00465C6C" w:rsidRPr="00495B98" w:rsidRDefault="00465C6C"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465C6C" w:rsidRPr="00495B98" w:rsidRDefault="00465C6C"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465C6C" w:rsidRPr="00495B98" w:rsidRDefault="00465C6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465C6C" w:rsidRPr="00495B98" w:rsidRDefault="00465C6C"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465C6C" w:rsidRPr="00495B98" w:rsidRDefault="00465C6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465C6C" w:rsidRPr="00495B98" w:rsidRDefault="00465C6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465C6C" w:rsidRPr="00495B98" w:rsidRDefault="00465C6C"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465C6C" w:rsidRPr="00495B98" w:rsidRDefault="00465C6C"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w:t>
                      </w:r>
                      <w:r>
                        <w:rPr>
                          <w:rFonts w:asciiTheme="minorHAnsi" w:hAnsiTheme="minorHAnsi"/>
                          <w:sz w:val="20"/>
                          <w:szCs w:val="20"/>
                        </w:rPr>
                        <w:t>3</w:t>
                      </w:r>
                      <w:r w:rsidRPr="00495B98">
                        <w:rPr>
                          <w:rFonts w:asciiTheme="minorHAnsi" w:hAnsiTheme="minorHAnsi"/>
                          <w:sz w:val="20"/>
                          <w:szCs w:val="20"/>
                        </w:rPr>
                        <w:t xml:space="preserve">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2244EF" w:rsidRDefault="002244EF" w:rsidP="00B64CCB">
      <w:pPr>
        <w:jc w:val="both"/>
        <w:rPr>
          <w:rFonts w:asciiTheme="minorHAnsi" w:hAnsiTheme="minorHAnsi"/>
          <w:color w:val="1F497D" w:themeColor="text2"/>
        </w:rPr>
      </w:pPr>
      <w:bookmarkStart w:id="37" w:name="_Ref417893163"/>
    </w:p>
    <w:p w:rsidR="004762E9" w:rsidRPr="009C3984" w:rsidRDefault="00530CBB" w:rsidP="009C3984">
      <w:pPr>
        <w:pStyle w:val="Nadpis1"/>
        <w:spacing w:after="120"/>
        <w:ind w:left="444" w:firstLine="708"/>
      </w:pPr>
      <w:bookmarkStart w:id="38" w:name="_Toc26798949"/>
      <w:r>
        <w:t xml:space="preserve">7. </w:t>
      </w:r>
      <w:r w:rsidR="004762E9" w:rsidRPr="009C3984">
        <w:t>Vyhodnotenie ponúk</w:t>
      </w:r>
      <w:bookmarkEnd w:id="37"/>
      <w:bookmarkEnd w:id="38"/>
      <w:r w:rsidR="004762E9" w:rsidRPr="009C3984">
        <w:t xml:space="preserve"> </w:t>
      </w:r>
    </w:p>
    <w:p w:rsidR="00D46E55" w:rsidRPr="000459B0" w:rsidRDefault="000A33B6" w:rsidP="009C3984">
      <w:pPr>
        <w:pStyle w:val="Zkladntext"/>
        <w:numPr>
          <w:ilvl w:val="0"/>
          <w:numId w:val="188"/>
        </w:numPr>
        <w:spacing w:before="120" w:after="120" w:line="276" w:lineRule="auto"/>
        <w:ind w:left="426" w:hanging="284"/>
        <w:rPr>
          <w:rFonts w:asciiTheme="minorHAnsi" w:hAnsiTheme="minorHAnsi"/>
          <w:sz w:val="20"/>
        </w:rPr>
      </w:pPr>
      <w:r w:rsidRPr="001A4CEC">
        <w:rPr>
          <w:rFonts w:asciiTheme="minorHAnsi" w:hAnsiTheme="minorHAnsi"/>
          <w:sz w:val="20"/>
          <w:lang w:val="sk-SK"/>
        </w:rPr>
        <w:t xml:space="preserve">Pri vyhodnocovaní ponúk postupuje prijímateľ v súlade s § </w:t>
      </w:r>
      <w:r w:rsidR="00FD4876" w:rsidRPr="001A4CEC">
        <w:rPr>
          <w:rFonts w:asciiTheme="minorHAnsi" w:hAnsiTheme="minorHAnsi"/>
          <w:sz w:val="20"/>
          <w:lang w:val="sk-SK"/>
        </w:rPr>
        <w:t xml:space="preserve">53 </w:t>
      </w:r>
      <w:r w:rsidRPr="001A4CEC">
        <w:rPr>
          <w:rFonts w:asciiTheme="minorHAnsi" w:hAnsiTheme="minorHAnsi"/>
          <w:sz w:val="20"/>
          <w:lang w:val="sk-SK"/>
        </w:rPr>
        <w:t xml:space="preserve">ZVO. Rovnako ako pri vyhodnotení podmienok účasti, </w:t>
      </w:r>
      <w:r w:rsidR="00C3230A" w:rsidRPr="001A4CEC">
        <w:rPr>
          <w:rFonts w:asciiTheme="minorHAnsi" w:hAnsiTheme="minorHAnsi"/>
          <w:sz w:val="20"/>
          <w:lang w:val="sk-SK"/>
        </w:rPr>
        <w:t>RO</w:t>
      </w:r>
      <w:r w:rsidRPr="001A4CEC">
        <w:rPr>
          <w:rFonts w:asciiTheme="minorHAnsi" w:hAnsiTheme="minorHAnsi"/>
          <w:sz w:val="20"/>
          <w:lang w:val="sk-SK"/>
        </w:rPr>
        <w:t xml:space="preserve"> vyžaduje aby bola zachytená úplná auditná stopa procesu vyhodnocovania. </w:t>
      </w:r>
    </w:p>
    <w:p w:rsidR="000A33B6" w:rsidRPr="000459B0" w:rsidRDefault="000A33B6" w:rsidP="009C3984">
      <w:pPr>
        <w:pStyle w:val="Zkladntext"/>
        <w:numPr>
          <w:ilvl w:val="0"/>
          <w:numId w:val="188"/>
        </w:numPr>
        <w:spacing w:before="120" w:after="120" w:line="276" w:lineRule="auto"/>
        <w:ind w:left="426" w:hanging="284"/>
        <w:rPr>
          <w:rFonts w:asciiTheme="minorHAnsi" w:hAnsiTheme="minorHAnsi"/>
          <w:sz w:val="20"/>
        </w:rPr>
      </w:pPr>
      <w:r w:rsidRPr="001A4CEC">
        <w:rPr>
          <w:rFonts w:asciiTheme="minorHAnsi" w:hAnsiTheme="minorHAnsi"/>
          <w:sz w:val="20"/>
          <w:lang w:val="sk-SK"/>
        </w:rPr>
        <w:lastRenderedPageBreak/>
        <w:t xml:space="preserve">Pre tento účel bol </w:t>
      </w:r>
      <w:r w:rsidR="00C3230A" w:rsidRPr="001A4CEC">
        <w:rPr>
          <w:rFonts w:asciiTheme="minorHAnsi" w:hAnsiTheme="minorHAnsi"/>
          <w:sz w:val="20"/>
          <w:lang w:val="sk-SK"/>
        </w:rPr>
        <w:t>RO</w:t>
      </w:r>
      <w:r w:rsidRPr="001A4CEC">
        <w:rPr>
          <w:rFonts w:asciiTheme="minorHAnsi" w:hAnsiTheme="minorHAnsi"/>
          <w:sz w:val="20"/>
          <w:lang w:val="sk-SK"/>
        </w:rPr>
        <w:t xml:space="preserve"> vytvorený vzor zápisnice z vyhodnocovania ponúk, ktorý tvorí prílohu </w:t>
      </w:r>
      <w:r w:rsidR="00FD7B50" w:rsidRPr="001A4CEC">
        <w:rPr>
          <w:rFonts w:asciiTheme="minorHAnsi" w:hAnsiTheme="minorHAnsi"/>
          <w:sz w:val="20"/>
          <w:lang w:val="sk-SK"/>
        </w:rPr>
        <w:t>tejto príručky (</w:t>
      </w:r>
      <w:r w:rsidR="00CC7B68" w:rsidRPr="001A4CEC">
        <w:rPr>
          <w:rFonts w:asciiTheme="minorHAnsi" w:hAnsiTheme="minorHAnsi"/>
          <w:sz w:val="20"/>
          <w:lang w:val="sk-SK"/>
        </w:rPr>
        <w:fldChar w:fldCharType="begin"/>
      </w:r>
      <w:r w:rsidR="00CC7B68" w:rsidRPr="001A4CEC">
        <w:rPr>
          <w:rFonts w:asciiTheme="minorHAnsi" w:hAnsiTheme="minorHAnsi"/>
          <w:sz w:val="20"/>
          <w:lang w:val="sk-SK"/>
        </w:rPr>
        <w:instrText xml:space="preserve"> REF  _Ref418070151  \* MERGEFORMAT </w:instrText>
      </w:r>
      <w:r w:rsidR="00CC7B68" w:rsidRPr="001A4CEC">
        <w:rPr>
          <w:rFonts w:asciiTheme="minorHAnsi" w:hAnsiTheme="minorHAnsi"/>
          <w:sz w:val="20"/>
          <w:lang w:val="sk-SK"/>
        </w:rPr>
        <w:fldChar w:fldCharType="separate"/>
      </w:r>
      <w:r w:rsidR="00196AF2" w:rsidRPr="00196AF2">
        <w:rPr>
          <w:rFonts w:asciiTheme="minorHAnsi" w:hAnsiTheme="minorHAnsi"/>
          <w:sz w:val="20"/>
          <w:lang w:val="sk-SK"/>
        </w:rPr>
        <w:t>Príloha č. 3 Vzor zápisnice z vyhodnotenia ponúk</w:t>
      </w:r>
      <w:r w:rsidR="00CC7B68" w:rsidRPr="001A4CEC">
        <w:rPr>
          <w:rFonts w:asciiTheme="minorHAnsi" w:hAnsiTheme="minorHAnsi"/>
          <w:sz w:val="20"/>
          <w:lang w:val="sk-SK"/>
        </w:rPr>
        <w:fldChar w:fldCharType="end"/>
      </w:r>
      <w:r w:rsidR="00FD7B50" w:rsidRPr="001A4CEC">
        <w:rPr>
          <w:rFonts w:asciiTheme="minorHAnsi" w:hAnsiTheme="minorHAnsi"/>
          <w:sz w:val="20"/>
          <w:lang w:val="sk-SK"/>
        </w:rPr>
        <w:t>)</w:t>
      </w:r>
      <w:r w:rsidRPr="001A4CEC">
        <w:rPr>
          <w:rFonts w:asciiTheme="minorHAnsi" w:hAnsiTheme="minorHAnsi"/>
          <w:sz w:val="20"/>
          <w:lang w:val="sk-SK"/>
        </w:rPr>
        <w:t xml:space="preserve">. </w:t>
      </w:r>
      <w:r w:rsidR="00475456" w:rsidRPr="001A4CEC">
        <w:rPr>
          <w:rFonts w:asciiTheme="minorHAnsi" w:hAnsiTheme="minorHAnsi"/>
          <w:sz w:val="20"/>
          <w:lang w:val="sk-SK"/>
        </w:rPr>
        <w:t xml:space="preserve"> </w:t>
      </w:r>
      <w:r w:rsidR="00C3230A" w:rsidRPr="001A4CEC">
        <w:rPr>
          <w:rFonts w:asciiTheme="minorHAnsi" w:hAnsiTheme="minorHAnsi"/>
          <w:sz w:val="20"/>
          <w:lang w:val="sk-SK"/>
        </w:rPr>
        <w:t>RO</w:t>
      </w:r>
      <w:r w:rsidRPr="001A4CEC">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1A4CEC">
        <w:rPr>
          <w:rFonts w:asciiTheme="minorHAnsi" w:hAnsiTheme="minorHAnsi"/>
          <w:sz w:val="20"/>
          <w:lang w:val="sk-SK"/>
        </w:rPr>
        <w:t>TP</w:t>
      </w:r>
      <w:r w:rsidRPr="001A4CEC">
        <w:rPr>
          <w:rFonts w:asciiTheme="minorHAnsi" w:hAnsiTheme="minorHAnsi"/>
          <w:sz w:val="20"/>
          <w:lang w:val="sk-SK"/>
        </w:rPr>
        <w:t>.</w:t>
      </w:r>
    </w:p>
    <w:p w:rsidR="004762E9" w:rsidRPr="009C3984" w:rsidRDefault="00F42FFB" w:rsidP="009C3984">
      <w:pPr>
        <w:pStyle w:val="Nadpis1"/>
        <w:spacing w:after="120"/>
        <w:ind w:left="444" w:firstLine="708"/>
      </w:pPr>
      <w:bookmarkStart w:id="39" w:name="_Toc26798950"/>
      <w:r>
        <w:t>8. K</w:t>
      </w:r>
      <w:r w:rsidR="004762E9" w:rsidRPr="009C3984">
        <w:t>omisia na vyhodnotenie ponúk</w:t>
      </w:r>
      <w:bookmarkEnd w:id="39"/>
    </w:p>
    <w:p w:rsidR="000A33B6" w:rsidRPr="00A74346" w:rsidRDefault="001E460B"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r w:rsidR="00A74346" w:rsidRPr="003305BD">
        <w:rPr>
          <w:rFonts w:asciiTheme="minorHAnsi" w:hAnsiTheme="minorHAnsi"/>
          <w:sz w:val="20"/>
          <w:szCs w:val="20"/>
        </w:rPr>
        <w:t>musia</w:t>
      </w:r>
      <w:r w:rsidRPr="00B52DF9">
        <w:rPr>
          <w:rFonts w:asciiTheme="minorHAnsi" w:hAnsiTheme="minorHAnsi"/>
          <w:sz w:val="20"/>
          <w:szCs w:val="20"/>
        </w:rPr>
        <w:t xml:space="preserve"> </w:t>
      </w:r>
      <w:r w:rsidR="00A74346">
        <w:rPr>
          <w:rFonts w:asciiTheme="minorHAnsi" w:hAnsiTheme="minorHAnsi"/>
          <w:sz w:val="20"/>
          <w:szCs w:val="20"/>
        </w:rPr>
        <w:t xml:space="preserve">mať </w:t>
      </w:r>
      <w:r w:rsidRPr="00B52DF9">
        <w:rPr>
          <w:rFonts w:asciiTheme="minorHAnsi" w:hAnsiTheme="minorHAnsi"/>
          <w:sz w:val="20"/>
          <w:szCs w:val="20"/>
        </w:rPr>
        <w:t xml:space="preserve">členovia komisie </w:t>
      </w:r>
      <w:r w:rsidR="00A74346" w:rsidRPr="003305BD">
        <w:rPr>
          <w:rFonts w:asciiTheme="minorHAnsi" w:hAnsiTheme="minorHAnsi"/>
          <w:sz w:val="20"/>
          <w:szCs w:val="20"/>
        </w:rPr>
        <w:t>zodpovedajúce odborné vzdelanie alebo odbornú prax</w:t>
      </w:r>
      <w:r w:rsidR="00A74346">
        <w:rPr>
          <w:rFonts w:asciiTheme="minorHAnsi" w:hAnsiTheme="minorHAnsi"/>
          <w:sz w:val="20"/>
          <w:szCs w:val="20"/>
        </w:rPr>
        <w:t xml:space="preserve"> predmetu zákazky.</w:t>
      </w:r>
    </w:p>
    <w:p w:rsidR="001E460B" w:rsidRPr="00B52DF9" w:rsidRDefault="001E460B"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ods. 4 až </w:t>
      </w:r>
      <w:r w:rsidR="00B91332">
        <w:rPr>
          <w:rFonts w:asciiTheme="minorHAnsi" w:hAnsiTheme="minorHAnsi"/>
          <w:sz w:val="20"/>
          <w:szCs w:val="20"/>
        </w:rPr>
        <w:t>8</w:t>
      </w:r>
      <w:r w:rsidRPr="00B52DF9">
        <w:rPr>
          <w:rFonts w:asciiTheme="minorHAnsi" w:hAnsiTheme="minorHAnsi"/>
          <w:sz w:val="20"/>
          <w:szCs w:val="20"/>
        </w:rPr>
        <w:t xml:space="preserve">  ZVO.</w:t>
      </w:r>
    </w:p>
    <w:p w:rsidR="008B793A" w:rsidRPr="00B52DF9" w:rsidRDefault="001E460B"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xml:space="preserve">, že v prípade ak bude mať záujem zúčastniť sa </w:t>
      </w:r>
      <w:r w:rsidR="00B91332">
        <w:rPr>
          <w:rFonts w:asciiTheme="minorHAnsi" w:hAnsiTheme="minorHAnsi"/>
          <w:sz w:val="20"/>
          <w:szCs w:val="20"/>
        </w:rPr>
        <w:t xml:space="preserve"> </w:t>
      </w:r>
      <w:r w:rsidR="00B91332">
        <w:rPr>
          <w:rFonts w:asciiTheme="minorHAnsi" w:hAnsiTheme="minorHAnsi"/>
          <w:sz w:val="20"/>
          <w:szCs w:val="20"/>
        </w:rPr>
        <w:br/>
      </w:r>
      <w:r w:rsidR="004E5679" w:rsidRPr="00B52DF9">
        <w:rPr>
          <w:rFonts w:asciiTheme="minorHAnsi" w:hAnsiTheme="minorHAnsi"/>
          <w:sz w:val="20"/>
          <w:szCs w:val="20"/>
        </w:rPr>
        <w:t xml:space="preserve">na procese vyhodnotenia verejného obstarávania ako člen komisie bez práva vyhodnocovať, upozorní </w:t>
      </w:r>
      <w:r w:rsidR="00B91332">
        <w:rPr>
          <w:rFonts w:asciiTheme="minorHAnsi" w:hAnsiTheme="minorHAnsi"/>
          <w:sz w:val="20"/>
          <w:szCs w:val="20"/>
        </w:rPr>
        <w:t xml:space="preserve"> </w:t>
      </w:r>
      <w:r w:rsidR="00B91332">
        <w:rPr>
          <w:rFonts w:asciiTheme="minorHAnsi" w:hAnsiTheme="minorHAnsi"/>
          <w:sz w:val="20"/>
          <w:szCs w:val="20"/>
        </w:rPr>
        <w:br/>
      </w:r>
      <w:r w:rsidR="004E5679" w:rsidRPr="00B52DF9">
        <w:rPr>
          <w:rFonts w:asciiTheme="minorHAnsi" w:hAnsiTheme="minorHAnsi"/>
          <w:sz w:val="20"/>
          <w:szCs w:val="20"/>
        </w:rPr>
        <w:t>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9C3984" w:rsidRDefault="004E5679"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9C3984">
        <w:rPr>
          <w:rFonts w:asciiTheme="minorHAnsi" w:hAnsiTheme="minorHAnsi"/>
          <w:sz w:val="20"/>
          <w:szCs w:val="20"/>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5935BE1E" wp14:editId="7DCB675A">
                <wp:simplePos x="0" y="0"/>
                <wp:positionH relativeFrom="column">
                  <wp:posOffset>113665</wp:posOffset>
                </wp:positionH>
                <wp:positionV relativeFrom="paragraph">
                  <wp:posOffset>44450</wp:posOffset>
                </wp:positionV>
                <wp:extent cx="5819775" cy="624840"/>
                <wp:effectExtent l="0" t="0" r="28575" b="22860"/>
                <wp:wrapNone/>
                <wp:docPr id="288" name="Textové pole 288"/>
                <wp:cNvGraphicFramePr/>
                <a:graphic xmlns:a="http://schemas.openxmlformats.org/drawingml/2006/main">
                  <a:graphicData uri="http://schemas.microsoft.com/office/word/2010/wordprocessingShape">
                    <wps:wsp>
                      <wps:cNvSpPr txBox="1"/>
                      <wps:spPr>
                        <a:xfrm>
                          <a:off x="0" y="0"/>
                          <a:ext cx="5819775" cy="624840"/>
                        </a:xfrm>
                        <a:prstGeom prst="rect">
                          <a:avLst/>
                        </a:prstGeom>
                        <a:solidFill>
                          <a:schemeClr val="bg1">
                            <a:lumMod val="85000"/>
                          </a:schemeClr>
                        </a:solidFill>
                        <a:ln w="25400" cap="flat" cmpd="sng" algn="ctr">
                          <a:solidFill>
                            <a:srgbClr val="C0504D"/>
                          </a:solidFill>
                          <a:prstDash val="solid"/>
                        </a:ln>
                        <a:effectLst/>
                      </wps:spPr>
                      <wps:txbx>
                        <w:txbxContent>
                          <w:p w:rsidR="00465C6C" w:rsidRPr="00495B98" w:rsidRDefault="00465C6C"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45" type="#_x0000_t202" style="position:absolute;left:0;text-align:left;margin-left:8.95pt;margin-top:3.5pt;width:458.25pt;height:4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" fillcolor="#d8d8d8 [2732]" strokecolor="#c0504d" strokeweight="2pt">
                <v:textbox>
                  <w:txbxContent>
                    <w:p w:rsidR="00465C6C" w:rsidRPr="00495B98" w:rsidRDefault="00465C6C"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8F20CB" w:rsidRDefault="008F20CB" w:rsidP="009C3984">
      <w:pPr>
        <w:jc w:val="both"/>
        <w:rPr>
          <w:rFonts w:asciiTheme="minorHAnsi" w:hAnsiTheme="minorHAnsi"/>
          <w:color w:val="1F497D" w:themeColor="text2"/>
        </w:rPr>
      </w:pPr>
    </w:p>
    <w:p w:rsidR="004762E9" w:rsidRPr="009C3984" w:rsidRDefault="00F42FFB" w:rsidP="009C3984">
      <w:pPr>
        <w:pStyle w:val="Nadpis1"/>
        <w:spacing w:after="120"/>
        <w:ind w:left="444" w:firstLine="708"/>
      </w:pPr>
      <w:bookmarkStart w:id="40" w:name="_Toc26798951"/>
      <w:r>
        <w:t xml:space="preserve">9. </w:t>
      </w:r>
      <w:r w:rsidR="004762E9" w:rsidRPr="009C3984">
        <w:t>Elektronická aukcia</w:t>
      </w:r>
      <w:bookmarkEnd w:id="40"/>
    </w:p>
    <w:p w:rsidR="004E5679" w:rsidRPr="009C3984" w:rsidRDefault="004E5679" w:rsidP="009C3984">
      <w:pPr>
        <w:pStyle w:val="Odsekzoznamu"/>
        <w:numPr>
          <w:ilvl w:val="0"/>
          <w:numId w:val="19"/>
        </w:numPr>
        <w:spacing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Pri definovaní pravidiel elektronickej aukcie a jej vykonávania postupuje prijímateľ podľa § </w:t>
      </w:r>
      <w:r w:rsidR="00546EFE" w:rsidRPr="009D616D">
        <w:rPr>
          <w:rFonts w:asciiTheme="minorHAnsi" w:hAnsiTheme="minorHAnsi"/>
          <w:sz w:val="20"/>
          <w:szCs w:val="20"/>
        </w:rPr>
        <w:t xml:space="preserve">54 </w:t>
      </w:r>
      <w:r w:rsidRPr="009D616D">
        <w:rPr>
          <w:rFonts w:asciiTheme="minorHAnsi" w:hAnsiTheme="minorHAnsi"/>
          <w:sz w:val="20"/>
          <w:szCs w:val="20"/>
        </w:rPr>
        <w:t xml:space="preserve">ZVO. </w:t>
      </w:r>
    </w:p>
    <w:p w:rsidR="008F20CB" w:rsidRPr="00B52DF9" w:rsidRDefault="008F20CB" w:rsidP="009C3984">
      <w:pPr>
        <w:pStyle w:val="Odsekzoznamu"/>
        <w:ind w:left="426"/>
        <w:jc w:val="both"/>
        <w:rPr>
          <w:rFonts w:asciiTheme="minorHAnsi" w:hAnsiTheme="minorHAnsi"/>
          <w:color w:val="1F497D" w:themeColor="text2"/>
          <w:sz w:val="20"/>
          <w:szCs w:val="20"/>
        </w:rPr>
      </w:pP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19ADD0A8" wp14:editId="3C2A8BB5">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65C6C" w:rsidRPr="00495B98" w:rsidRDefault="00465C6C"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465C6C" w:rsidRPr="00495B98" w:rsidRDefault="00465C6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 xml:space="preserve">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465C6C" w:rsidRPr="00495B98" w:rsidRDefault="00465C6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r>
                              <w:rPr>
                                <w:rFonts w:asciiTheme="minorHAnsi" w:hAnsiTheme="minorHAnsi" w:cs="Times New Roman"/>
                                <w:sz w:val="20"/>
                                <w:szCs w:val="20"/>
                              </w:rPr>
                              <w:t>.</w:t>
                            </w:r>
                          </w:p>
                          <w:p w:rsidR="00465C6C" w:rsidRPr="00495B98" w:rsidRDefault="00465C6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 xml:space="preserve">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465C6C" w:rsidRPr="00495B98" w:rsidRDefault="00465C6C"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46"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" fillcolor="#d8d8d8 [2732]" strokecolor="#c0504d [3205]" strokeweight="2pt">
                <v:textbox>
                  <w:txbxContent>
                    <w:p w:rsidR="00465C6C" w:rsidRPr="00495B98" w:rsidRDefault="00465C6C"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465C6C" w:rsidRPr="00495B9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465C6C" w:rsidRPr="00495B98" w:rsidRDefault="00465C6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 xml:space="preserve">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465C6C" w:rsidRPr="00495B98" w:rsidRDefault="00465C6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r>
                        <w:rPr>
                          <w:rFonts w:asciiTheme="minorHAnsi" w:hAnsiTheme="minorHAnsi" w:cs="Times New Roman"/>
                          <w:sz w:val="20"/>
                          <w:szCs w:val="20"/>
                        </w:rPr>
                        <w:t>.</w:t>
                      </w:r>
                    </w:p>
                    <w:p w:rsidR="00465C6C" w:rsidRPr="00495B98" w:rsidRDefault="00465C6C"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 xml:space="preserve">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465C6C" w:rsidRPr="00495B98" w:rsidRDefault="00465C6C"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473E6DF4" wp14:editId="410D0341">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465C6C" w:rsidRDefault="00465C6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465C6C" w:rsidRPr="00792568" w:rsidRDefault="00465C6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47"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MRQfg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" fillcolor="#fbd4b4 [1305]" strokeweight=".5pt">
                <v:textbox>
                  <w:txbxContent>
                    <w:p w:rsidR="00465C6C" w:rsidRDefault="00465C6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465C6C" w:rsidRPr="00792568" w:rsidRDefault="00465C6C"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41" w:name="_Ref417893409"/>
    </w:p>
    <w:p w:rsidR="004762E9" w:rsidRPr="009C3984" w:rsidRDefault="00F42FFB" w:rsidP="009C3984">
      <w:pPr>
        <w:pStyle w:val="Nadpis1"/>
        <w:spacing w:after="120"/>
        <w:ind w:left="444" w:firstLine="708"/>
      </w:pPr>
      <w:bookmarkStart w:id="42" w:name="_Toc26798952"/>
      <w:r>
        <w:lastRenderedPageBreak/>
        <w:t xml:space="preserve">10. </w:t>
      </w:r>
      <w:r w:rsidR="004762E9" w:rsidRPr="009C3984">
        <w:t>Uzavretie zmluvy</w:t>
      </w:r>
      <w:bookmarkEnd w:id="41"/>
      <w:bookmarkEnd w:id="42"/>
    </w:p>
    <w:p w:rsidR="00420BDB" w:rsidRPr="009D616D" w:rsidRDefault="00FB4DF1"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Prijímateľ postupuje pri uzavretí zmluvy v súlade s § </w:t>
      </w:r>
      <w:r w:rsidR="00546EFE" w:rsidRPr="009D616D">
        <w:rPr>
          <w:rFonts w:asciiTheme="minorHAnsi" w:hAnsiTheme="minorHAnsi"/>
          <w:sz w:val="20"/>
          <w:szCs w:val="20"/>
        </w:rPr>
        <w:t xml:space="preserve">56 </w:t>
      </w:r>
      <w:r w:rsidRPr="009D616D">
        <w:rPr>
          <w:rFonts w:asciiTheme="minorHAnsi" w:hAnsiTheme="minorHAnsi"/>
          <w:sz w:val="20"/>
          <w:szCs w:val="20"/>
        </w:rPr>
        <w:t xml:space="preserve">ZVO. </w:t>
      </w:r>
      <w:r w:rsidR="00C369F6" w:rsidRPr="009D616D">
        <w:rPr>
          <w:rFonts w:asciiTheme="minorHAnsi" w:hAnsiTheme="minorHAnsi"/>
          <w:sz w:val="20"/>
          <w:szCs w:val="20"/>
        </w:rPr>
        <w:t xml:space="preserve">Uzavretá zmluva nesmie byť v rozpore </w:t>
      </w:r>
      <w:r w:rsidR="009F6378" w:rsidRPr="009D616D">
        <w:rPr>
          <w:rFonts w:asciiTheme="minorHAnsi" w:hAnsiTheme="minorHAnsi"/>
          <w:sz w:val="20"/>
          <w:szCs w:val="20"/>
        </w:rPr>
        <w:t xml:space="preserve"> </w:t>
      </w:r>
      <w:r w:rsidR="009F6378" w:rsidRPr="009D616D">
        <w:rPr>
          <w:rFonts w:asciiTheme="minorHAnsi" w:hAnsiTheme="minorHAnsi"/>
          <w:sz w:val="20"/>
          <w:szCs w:val="20"/>
        </w:rPr>
        <w:br/>
      </w:r>
      <w:r w:rsidR="00C369F6" w:rsidRPr="009D616D">
        <w:rPr>
          <w:rFonts w:asciiTheme="minorHAnsi" w:hAnsiTheme="minorHAnsi"/>
          <w:sz w:val="20"/>
          <w:szCs w:val="20"/>
        </w:rPr>
        <w:t>so súťažnými podkladmi a s ponukou predloženou úspešným uchádzačom alebo uchádzačmi.</w:t>
      </w:r>
    </w:p>
    <w:p w:rsidR="00A1000C" w:rsidRPr="009D616D" w:rsidRDefault="00420BDB"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V prípade, že VO podlieha </w:t>
      </w:r>
      <w:proofErr w:type="spellStart"/>
      <w:r w:rsidRPr="009D616D">
        <w:rPr>
          <w:rFonts w:asciiTheme="minorHAnsi" w:hAnsiTheme="minorHAnsi"/>
          <w:sz w:val="20"/>
          <w:szCs w:val="20"/>
        </w:rPr>
        <w:t>ex-ante</w:t>
      </w:r>
      <w:proofErr w:type="spellEnd"/>
      <w:r w:rsidRPr="009D616D">
        <w:rPr>
          <w:rFonts w:asciiTheme="minorHAnsi" w:hAnsiTheme="minorHAnsi"/>
          <w:sz w:val="20"/>
          <w:szCs w:val="20"/>
        </w:rPr>
        <w:t xml:space="preserve"> kontrole zo strany </w:t>
      </w:r>
      <w:r w:rsidR="00C3230A" w:rsidRPr="009D616D">
        <w:rPr>
          <w:rFonts w:asciiTheme="minorHAnsi" w:hAnsiTheme="minorHAnsi"/>
          <w:sz w:val="20"/>
          <w:szCs w:val="20"/>
        </w:rPr>
        <w:t>RO</w:t>
      </w:r>
      <w:r w:rsidRPr="009D616D">
        <w:rPr>
          <w:rFonts w:asciiTheme="minorHAnsi" w:hAnsiTheme="minorHAnsi"/>
          <w:sz w:val="20"/>
          <w:szCs w:val="20"/>
        </w:rPr>
        <w:t xml:space="preserve">, je prijímateľ povinný predložiť dokumentáciu </w:t>
      </w:r>
      <w:r w:rsidR="009F6378" w:rsidRPr="009D616D">
        <w:rPr>
          <w:rFonts w:asciiTheme="minorHAnsi" w:hAnsiTheme="minorHAnsi"/>
          <w:sz w:val="20"/>
          <w:szCs w:val="20"/>
        </w:rPr>
        <w:t xml:space="preserve"> </w:t>
      </w:r>
      <w:r w:rsidR="009F6378" w:rsidRPr="009D616D">
        <w:rPr>
          <w:rFonts w:asciiTheme="minorHAnsi" w:hAnsiTheme="minorHAnsi"/>
          <w:sz w:val="20"/>
          <w:szCs w:val="20"/>
        </w:rPr>
        <w:br/>
      </w:r>
      <w:r w:rsidRPr="009D616D">
        <w:rPr>
          <w:rFonts w:asciiTheme="minorHAnsi" w:hAnsiTheme="minorHAnsi"/>
          <w:sz w:val="20"/>
          <w:szCs w:val="20"/>
        </w:rPr>
        <w:t>na kontrolu ešte pred samotným uzavretím zmluvy a počkať s uzavretím zmluvy na závery predmetnej kontroly.</w:t>
      </w:r>
    </w:p>
    <w:p w:rsidR="00420BDB" w:rsidRPr="009D616D" w:rsidRDefault="00A1000C"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Upozorňujeme prijímateľa</w:t>
      </w:r>
      <w:r w:rsidR="00724EF4" w:rsidRPr="009D616D">
        <w:rPr>
          <w:rFonts w:asciiTheme="minorHAnsi" w:hAnsiTheme="minorHAnsi"/>
          <w:sz w:val="20"/>
          <w:szCs w:val="20"/>
        </w:rPr>
        <w:t>, že pokiaľ je on sám orgánom verejnej správy</w:t>
      </w:r>
      <w:r w:rsidR="00C26D6C" w:rsidRPr="009D616D">
        <w:rPr>
          <w:rFonts w:asciiTheme="minorHAnsi" w:hAnsiTheme="minorHAnsi"/>
          <w:sz w:val="20"/>
          <w:szCs w:val="20"/>
        </w:rPr>
        <w:t xml:space="preserve">, </w:t>
      </w:r>
      <w:r w:rsidR="00724EF4" w:rsidRPr="009D616D">
        <w:rPr>
          <w:rFonts w:asciiTheme="minorHAnsi" w:hAnsiTheme="minorHAnsi"/>
          <w:sz w:val="20"/>
          <w:szCs w:val="20"/>
        </w:rPr>
        <w:t xml:space="preserve">vzťahuje sa na neho aj v rámci realizácie VO povinnosť vykonávania finančnej kontroly podľa </w:t>
      </w:r>
      <w:r w:rsidR="00C26D6C" w:rsidRPr="009D616D">
        <w:rPr>
          <w:rFonts w:asciiTheme="minorHAnsi" w:hAnsiTheme="minorHAnsi"/>
          <w:sz w:val="20"/>
          <w:szCs w:val="20"/>
        </w:rPr>
        <w:t xml:space="preserve">zákona č. </w:t>
      </w:r>
      <w:r w:rsidR="00546EFE" w:rsidRPr="009D616D">
        <w:rPr>
          <w:rFonts w:asciiTheme="minorHAnsi" w:hAnsiTheme="minorHAnsi"/>
          <w:sz w:val="20"/>
          <w:szCs w:val="20"/>
        </w:rPr>
        <w:t xml:space="preserve">357/2015 </w:t>
      </w:r>
      <w:r w:rsidR="00C26D6C" w:rsidRPr="009D616D">
        <w:rPr>
          <w:rFonts w:asciiTheme="minorHAnsi" w:hAnsiTheme="minorHAnsi"/>
          <w:sz w:val="20"/>
          <w:szCs w:val="20"/>
        </w:rPr>
        <w:t xml:space="preserve"> Z.</w:t>
      </w:r>
      <w:r w:rsidR="00A74346" w:rsidRPr="009D616D">
        <w:rPr>
          <w:rFonts w:asciiTheme="minorHAnsi" w:hAnsiTheme="minorHAnsi"/>
          <w:sz w:val="20"/>
          <w:szCs w:val="20"/>
        </w:rPr>
        <w:t xml:space="preserve"> </w:t>
      </w:r>
      <w:r w:rsidR="00C26D6C" w:rsidRPr="009D616D">
        <w:rPr>
          <w:rFonts w:asciiTheme="minorHAnsi" w:hAnsiTheme="minorHAnsi"/>
          <w:sz w:val="20"/>
          <w:szCs w:val="20"/>
        </w:rPr>
        <w:t>z. o finančnej kontrole a</w:t>
      </w:r>
      <w:r w:rsidR="00724EF4" w:rsidRPr="009D616D">
        <w:rPr>
          <w:rFonts w:asciiTheme="minorHAnsi" w:hAnsiTheme="minorHAnsi"/>
          <w:sz w:val="20"/>
          <w:szCs w:val="20"/>
        </w:rPr>
        <w:t xml:space="preserve"> vnútornom </w:t>
      </w:r>
      <w:r w:rsidR="00C26D6C" w:rsidRPr="009D616D">
        <w:rPr>
          <w:rFonts w:asciiTheme="minorHAnsi" w:hAnsiTheme="minorHAnsi"/>
          <w:sz w:val="20"/>
          <w:szCs w:val="20"/>
        </w:rPr>
        <w:t>audite</w:t>
      </w:r>
      <w:r w:rsidR="00724EF4" w:rsidRPr="009D616D">
        <w:rPr>
          <w:rFonts w:asciiTheme="minorHAnsi" w:hAnsiTheme="minorHAnsi"/>
          <w:sz w:val="20"/>
          <w:szCs w:val="20"/>
        </w:rPr>
        <w:t xml:space="preserve">, pričom </w:t>
      </w:r>
      <w:r w:rsidR="00C26D6C" w:rsidRPr="009D616D">
        <w:rPr>
          <w:rFonts w:asciiTheme="minorHAnsi" w:hAnsiTheme="minorHAnsi"/>
          <w:sz w:val="20"/>
          <w:szCs w:val="20"/>
        </w:rPr>
        <w:t xml:space="preserve">tento úkon </w:t>
      </w:r>
      <w:r w:rsidR="00724EF4" w:rsidRPr="009D616D">
        <w:rPr>
          <w:rFonts w:asciiTheme="minorHAnsi" w:hAnsiTheme="minorHAnsi"/>
          <w:sz w:val="20"/>
          <w:szCs w:val="20"/>
        </w:rPr>
        <w:t xml:space="preserve">je potrebné </w:t>
      </w:r>
      <w:r w:rsidR="00C26D6C" w:rsidRPr="009D616D">
        <w:rPr>
          <w:rFonts w:asciiTheme="minorHAnsi" w:hAnsiTheme="minorHAnsi"/>
          <w:sz w:val="20"/>
          <w:szCs w:val="20"/>
        </w:rPr>
        <w:t>náležite</w:t>
      </w:r>
      <w:r w:rsidR="00724EF4" w:rsidRPr="009D616D">
        <w:rPr>
          <w:rFonts w:asciiTheme="minorHAnsi" w:hAnsiTheme="minorHAnsi"/>
          <w:sz w:val="20"/>
          <w:szCs w:val="20"/>
        </w:rPr>
        <w:t>,</w:t>
      </w:r>
      <w:r w:rsidR="00C26D6C" w:rsidRPr="009D616D">
        <w:rPr>
          <w:rFonts w:asciiTheme="minorHAnsi" w:hAnsiTheme="minorHAnsi"/>
          <w:sz w:val="20"/>
          <w:szCs w:val="20"/>
        </w:rPr>
        <w:t xml:space="preserve"> podľa </w:t>
      </w:r>
      <w:r w:rsidR="00724EF4" w:rsidRPr="009D616D">
        <w:rPr>
          <w:rFonts w:asciiTheme="minorHAnsi" w:hAnsiTheme="minorHAnsi"/>
          <w:sz w:val="20"/>
          <w:szCs w:val="20"/>
        </w:rPr>
        <w:t>príslušných ustanovení zákona,</w:t>
      </w:r>
      <w:r w:rsidR="00C26D6C" w:rsidRPr="009D616D">
        <w:rPr>
          <w:rFonts w:asciiTheme="minorHAnsi" w:hAnsiTheme="minorHAnsi"/>
          <w:sz w:val="20"/>
          <w:szCs w:val="20"/>
        </w:rPr>
        <w:t xml:space="preserve"> zdokumentovať.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7A0B74B6" wp14:editId="24897496">
                <wp:simplePos x="0" y="0"/>
                <wp:positionH relativeFrom="margin">
                  <wp:posOffset>68580</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465C6C" w:rsidRPr="00792568" w:rsidRDefault="00465C6C"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465C6C" w:rsidRPr="0079256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465C6C" w:rsidRPr="00792568" w:rsidRDefault="00465C6C"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465C6C" w:rsidRPr="00792568" w:rsidRDefault="00465C6C"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465C6C" w:rsidRPr="00A72D99" w:rsidRDefault="00465C6C"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48" type="#_x0000_t202" style="position:absolute;left:0;text-align:left;margin-left:5.4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uzlg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" fillcolor="#d8d8d8 [2732]" strokecolor="#c0504d" strokeweight="2pt">
                <v:textbox>
                  <w:txbxContent>
                    <w:p w:rsidR="00465C6C" w:rsidRPr="00792568" w:rsidRDefault="00465C6C"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465C6C" w:rsidRPr="00792568" w:rsidRDefault="00465C6C"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465C6C" w:rsidRPr="00792568" w:rsidRDefault="00465C6C"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465C6C" w:rsidRPr="00792568" w:rsidRDefault="00465C6C"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465C6C" w:rsidRPr="00A72D99" w:rsidRDefault="00465C6C"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9D616D" w:rsidRDefault="00A1000C"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Každá zmluva alebo dodatok</w:t>
      </w:r>
      <w:r w:rsidR="00FD7B50" w:rsidRPr="009D616D">
        <w:rPr>
          <w:rFonts w:asciiTheme="minorHAnsi" w:hAnsiTheme="minorHAnsi"/>
          <w:sz w:val="20"/>
          <w:szCs w:val="20"/>
        </w:rPr>
        <w:t xml:space="preserve"> uzavretý povinnou osobou, ktorý</w:t>
      </w:r>
      <w:r w:rsidRPr="009D616D">
        <w:rPr>
          <w:rFonts w:asciiTheme="minorHAnsi" w:hAnsiTheme="minorHAnsi"/>
          <w:sz w:val="20"/>
          <w:szCs w:val="20"/>
        </w:rPr>
        <w:t xml:space="preserve"> podlieha povinnosti zverejnenia podľa § 5a zák</w:t>
      </w:r>
      <w:r w:rsidR="009F6378" w:rsidRPr="009D616D">
        <w:rPr>
          <w:rFonts w:asciiTheme="minorHAnsi" w:hAnsiTheme="minorHAnsi"/>
          <w:sz w:val="20"/>
          <w:szCs w:val="20"/>
        </w:rPr>
        <w:t>ona</w:t>
      </w:r>
      <w:r w:rsidRPr="009D616D">
        <w:rPr>
          <w:rFonts w:asciiTheme="minorHAnsi" w:hAnsiTheme="minorHAnsi"/>
          <w:sz w:val="20"/>
          <w:szCs w:val="20"/>
        </w:rPr>
        <w:t xml:space="preserve"> č. 211/2000 Z.</w:t>
      </w:r>
      <w:r w:rsidR="008C132B" w:rsidRPr="009D616D">
        <w:rPr>
          <w:rFonts w:asciiTheme="minorHAnsi" w:hAnsiTheme="minorHAnsi"/>
          <w:sz w:val="20"/>
          <w:szCs w:val="20"/>
        </w:rPr>
        <w:t xml:space="preserve"> </w:t>
      </w:r>
      <w:r w:rsidRPr="009D616D">
        <w:rPr>
          <w:rFonts w:asciiTheme="minorHAnsi" w:hAnsiTheme="minorHAnsi"/>
          <w:sz w:val="20"/>
          <w:szCs w:val="20"/>
        </w:rPr>
        <w:t xml:space="preserve">z. o slobodnom prístupe k informáciám </w:t>
      </w:r>
      <w:r w:rsidR="009F6378" w:rsidRPr="009C3984">
        <w:rPr>
          <w:rFonts w:asciiTheme="minorHAnsi" w:hAnsiTheme="minorHAnsi"/>
          <w:sz w:val="20"/>
          <w:szCs w:val="20"/>
        </w:rPr>
        <w:t>a o zmene a doplnení niektorých zákonov (zákon o slobode informácií)</w:t>
      </w:r>
      <w:r w:rsidR="009D6CAB" w:rsidRPr="009C3984">
        <w:rPr>
          <w:rFonts w:asciiTheme="minorHAnsi" w:hAnsiTheme="minorHAnsi"/>
          <w:sz w:val="20"/>
          <w:szCs w:val="20"/>
        </w:rPr>
        <w:t xml:space="preserve"> </w:t>
      </w:r>
      <w:r w:rsidR="009F6378" w:rsidRPr="009C3984">
        <w:rPr>
          <w:rFonts w:asciiTheme="minorHAnsi" w:hAnsiTheme="minorHAnsi"/>
          <w:sz w:val="20"/>
          <w:szCs w:val="20"/>
        </w:rPr>
        <w:t>v znení neskorších predp</w:t>
      </w:r>
      <w:r w:rsidR="00FD6536" w:rsidRPr="009C3984">
        <w:rPr>
          <w:rFonts w:asciiTheme="minorHAnsi" w:hAnsiTheme="minorHAnsi"/>
          <w:sz w:val="20"/>
          <w:szCs w:val="20"/>
        </w:rPr>
        <w:t>i</w:t>
      </w:r>
      <w:r w:rsidR="009F6378" w:rsidRPr="009C3984">
        <w:rPr>
          <w:rFonts w:asciiTheme="minorHAnsi" w:hAnsiTheme="minorHAnsi"/>
          <w:sz w:val="20"/>
          <w:szCs w:val="20"/>
        </w:rPr>
        <w:t>sov,</w:t>
      </w:r>
      <w:r w:rsidR="009F6378" w:rsidRPr="009C3984">
        <w:rPr>
          <w:rFonts w:ascii="Helvetica Neue" w:hAnsi="Helvetica Neue"/>
          <w:sz w:val="20"/>
          <w:szCs w:val="20"/>
        </w:rPr>
        <w:t xml:space="preserve"> </w:t>
      </w:r>
      <w:r w:rsidRPr="009D616D">
        <w:rPr>
          <w:rFonts w:asciiTheme="minorHAnsi" w:hAnsiTheme="minorHAnsi"/>
          <w:sz w:val="20"/>
          <w:szCs w:val="20"/>
        </w:rPr>
        <w:t>musí byť zverejnená v centrálnom registri zmlúv</w:t>
      </w:r>
      <w:r w:rsidR="00724EF4" w:rsidRPr="009D616D">
        <w:rPr>
          <w:rFonts w:asciiTheme="minorHAnsi" w:hAnsiTheme="minorHAnsi"/>
          <w:sz w:val="20"/>
          <w:szCs w:val="20"/>
        </w:rPr>
        <w:t>.</w:t>
      </w:r>
      <w:r w:rsidR="008C132B" w:rsidRPr="009D616D">
        <w:rPr>
          <w:rFonts w:asciiTheme="minorHAnsi" w:hAnsiTheme="minorHAnsi"/>
          <w:sz w:val="20"/>
          <w:szCs w:val="20"/>
        </w:rPr>
        <w:t xml:space="preserve"> </w:t>
      </w:r>
    </w:p>
    <w:p w:rsidR="00FD6536" w:rsidRDefault="00FD6536" w:rsidP="009C3984">
      <w:pPr>
        <w:pStyle w:val="Odsekzoznamu"/>
        <w:numPr>
          <w:ilvl w:val="0"/>
          <w:numId w:val="20"/>
        </w:numPr>
        <w:spacing w:before="120" w:after="120"/>
        <w:ind w:left="709" w:hanging="425"/>
        <w:contextualSpacing w:val="0"/>
        <w:jc w:val="both"/>
        <w:rPr>
          <w:rFonts w:asciiTheme="minorHAnsi" w:hAnsiTheme="minorHAnsi"/>
          <w:sz w:val="20"/>
          <w:szCs w:val="20"/>
        </w:rPr>
      </w:pPr>
      <w:r>
        <w:rPr>
          <w:rFonts w:asciiTheme="minorHAnsi" w:hAnsiTheme="minorHAnsi"/>
          <w:sz w:val="20"/>
          <w:szCs w:val="20"/>
        </w:rPr>
        <w:t>Z</w:t>
      </w:r>
      <w:r w:rsidR="00724EF4" w:rsidRPr="00785C19">
        <w:rPr>
          <w:rFonts w:asciiTheme="minorHAnsi" w:hAnsiTheme="minorHAnsi"/>
          <w:sz w:val="20"/>
          <w:szCs w:val="20"/>
        </w:rPr>
        <w:t>ákon č. 40/1964 Zb. Občiansky zákonník v znení neskorších predpisov</w:t>
      </w:r>
      <w:r>
        <w:rPr>
          <w:rFonts w:asciiTheme="minorHAnsi" w:hAnsiTheme="minorHAnsi"/>
          <w:sz w:val="20"/>
          <w:szCs w:val="20"/>
        </w:rPr>
        <w:t xml:space="preserve"> v § 47a (účinnosť povinne zverejňovaných zmlúv) ustanovuje nasledovné: </w:t>
      </w:r>
      <w:r w:rsidR="00160378" w:rsidRPr="00785C19">
        <w:rPr>
          <w:rFonts w:asciiTheme="minorHAnsi" w:hAnsiTheme="minorHAnsi"/>
          <w:sz w:val="20"/>
          <w:szCs w:val="20"/>
        </w:rPr>
        <w:t xml:space="preserve"> </w:t>
      </w:r>
    </w:p>
    <w:p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Pr>
          <w:rFonts w:asciiTheme="minorHAnsi" w:hAnsiTheme="minorHAnsi"/>
          <w:sz w:val="20"/>
          <w:szCs w:val="20"/>
        </w:rPr>
        <w:t>a</w:t>
      </w:r>
      <w:r w:rsidRPr="00FD6536">
        <w:rPr>
          <w:rFonts w:asciiTheme="minorHAnsi" w:hAnsiTheme="minorHAnsi"/>
          <w:sz w:val="20"/>
          <w:szCs w:val="20"/>
        </w:rPr>
        <w:t>k zákon ustanovuje povinné zverejnenie zmluvy, zmluva je účinná dňom nasl</w:t>
      </w:r>
      <w:r>
        <w:rPr>
          <w:rFonts w:asciiTheme="minorHAnsi" w:hAnsiTheme="minorHAnsi"/>
          <w:sz w:val="20"/>
          <w:szCs w:val="20"/>
        </w:rPr>
        <w:t>edujúcim po dni jej zverejnenia;</w:t>
      </w:r>
    </w:p>
    <w:p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Pr>
          <w:rFonts w:asciiTheme="minorHAnsi" w:hAnsiTheme="minorHAnsi"/>
          <w:sz w:val="20"/>
          <w:szCs w:val="20"/>
        </w:rPr>
        <w:t>ú</w:t>
      </w:r>
      <w:r w:rsidRPr="00FD6536">
        <w:rPr>
          <w:rFonts w:asciiTheme="minorHAnsi" w:hAnsiTheme="minorHAnsi"/>
          <w:sz w:val="20"/>
          <w:szCs w:val="20"/>
        </w:rPr>
        <w:t>častníci si môžu dohodnúť, že zmluva nadobúda účinnosť neskôr po jej zverejnení</w:t>
      </w:r>
      <w:r>
        <w:rPr>
          <w:rFonts w:asciiTheme="minorHAnsi" w:hAnsiTheme="minorHAnsi"/>
          <w:sz w:val="20"/>
          <w:szCs w:val="20"/>
        </w:rPr>
        <w:t>;</w:t>
      </w:r>
    </w:p>
    <w:p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Pr>
          <w:rFonts w:asciiTheme="minorHAnsi" w:hAnsiTheme="minorHAnsi"/>
          <w:sz w:val="20"/>
          <w:szCs w:val="20"/>
        </w:rPr>
        <w:t>z</w:t>
      </w:r>
      <w:r w:rsidRPr="00FD6536">
        <w:rPr>
          <w:rFonts w:asciiTheme="minorHAnsi" w:hAnsiTheme="minorHAnsi"/>
          <w:sz w:val="20"/>
          <w:szCs w:val="20"/>
        </w:rPr>
        <w:t>mluva uzavretá na účely odstránenia následkov mimoriadnej udalosti bezprostredne ohrozujúcej život, zdravie, majetok alebo životné prostredie, je účinná bez zverejnenia. Rovnako je bez zverejnenia účinné aj ustanovenie zmluvy, ktoré obsahuje informáciu, ktorá sa podľa osobitného zákona nesprístupňuje</w:t>
      </w:r>
      <w:r>
        <w:rPr>
          <w:rFonts w:asciiTheme="minorHAnsi" w:hAnsiTheme="minorHAnsi"/>
          <w:sz w:val="20"/>
          <w:szCs w:val="20"/>
        </w:rPr>
        <w:t>;</w:t>
      </w:r>
    </w:p>
    <w:p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sidRPr="009C3984">
        <w:rPr>
          <w:rFonts w:asciiTheme="minorHAnsi" w:hAnsiTheme="minorHAnsi"/>
          <w:b/>
          <w:sz w:val="20"/>
          <w:szCs w:val="20"/>
        </w:rPr>
        <w:t>ak sa do troch mesiacov od uzavretia zmluvy alebo od udelenia súhlasu, ak sa na jej platnosť vyžaduje súhlas príslušného orgánu, zmluva nezverejnila, platí, že k uzavretiu zmluvy nedošlo.</w:t>
      </w:r>
    </w:p>
    <w:p w:rsidR="00A1000C" w:rsidRPr="009C3984" w:rsidRDefault="00853F6F" w:rsidP="009C3984">
      <w:pPr>
        <w:pStyle w:val="Odsekzoznamu"/>
        <w:numPr>
          <w:ilvl w:val="0"/>
          <w:numId w:val="20"/>
        </w:numPr>
        <w:spacing w:before="120" w:after="120"/>
        <w:ind w:left="709" w:hanging="425"/>
        <w:contextualSpacing w:val="0"/>
        <w:jc w:val="both"/>
        <w:rPr>
          <w:rFonts w:asciiTheme="minorHAnsi" w:hAnsiTheme="minorHAnsi"/>
          <w:b/>
          <w:sz w:val="20"/>
          <w:szCs w:val="20"/>
        </w:rPr>
      </w:pPr>
      <w:r>
        <w:rPr>
          <w:rFonts w:asciiTheme="minorHAnsi" w:hAnsiTheme="minorHAnsi"/>
          <w:sz w:val="20"/>
          <w:szCs w:val="20"/>
        </w:rPr>
        <w:t>N</w:t>
      </w:r>
      <w:r w:rsidR="00160378" w:rsidRPr="00785C19">
        <w:rPr>
          <w:rFonts w:asciiTheme="minorHAnsi" w:hAnsiTheme="minorHAnsi"/>
          <w:sz w:val="20"/>
          <w:szCs w:val="20"/>
        </w:rPr>
        <w:t>ie je dovolené plnenie zmluvy ešte pred dátumom jej účinnosti.</w:t>
      </w:r>
      <w:r w:rsidR="00160378" w:rsidRPr="00A72D99">
        <w:rPr>
          <w:rFonts w:asciiTheme="minorHAnsi" w:hAnsiTheme="minorHAnsi"/>
          <w:sz w:val="20"/>
          <w:szCs w:val="20"/>
        </w:rPr>
        <w:t xml:space="preserve"> </w:t>
      </w:r>
      <w:r w:rsidR="00FD6536" w:rsidRPr="009C3984">
        <w:rPr>
          <w:rFonts w:asciiTheme="minorHAnsi" w:hAnsiTheme="minorHAnsi"/>
          <w:sz w:val="20"/>
          <w:szCs w:val="20"/>
        </w:rPr>
        <w:t xml:space="preserve"> </w:t>
      </w:r>
      <w:r w:rsidR="00160378" w:rsidRPr="009C3984">
        <w:rPr>
          <w:rFonts w:asciiTheme="minorHAnsi" w:hAnsiTheme="minorHAnsi"/>
          <w:b/>
          <w:sz w:val="20"/>
          <w:szCs w:val="20"/>
        </w:rPr>
        <w:t>Splnenie uveden</w:t>
      </w:r>
      <w:r w:rsidRPr="009C3984">
        <w:rPr>
          <w:rFonts w:asciiTheme="minorHAnsi" w:hAnsiTheme="minorHAnsi"/>
          <w:b/>
          <w:sz w:val="20"/>
          <w:szCs w:val="20"/>
        </w:rPr>
        <w:t>ých</w:t>
      </w:r>
      <w:r w:rsidR="00160378" w:rsidRPr="009C3984">
        <w:rPr>
          <w:rFonts w:asciiTheme="minorHAnsi" w:hAnsiTheme="minorHAnsi"/>
          <w:b/>
          <w:sz w:val="20"/>
          <w:szCs w:val="20"/>
        </w:rPr>
        <w:t xml:space="preserve"> povinnost</w:t>
      </w:r>
      <w:r w:rsidRPr="009C3984">
        <w:rPr>
          <w:rFonts w:asciiTheme="minorHAnsi" w:hAnsiTheme="minorHAnsi"/>
          <w:b/>
          <w:sz w:val="20"/>
          <w:szCs w:val="20"/>
        </w:rPr>
        <w:t>í</w:t>
      </w:r>
      <w:r w:rsidR="00160378" w:rsidRPr="009C3984">
        <w:rPr>
          <w:rFonts w:asciiTheme="minorHAnsi" w:hAnsiTheme="minorHAnsi"/>
          <w:b/>
          <w:sz w:val="20"/>
          <w:szCs w:val="20"/>
        </w:rPr>
        <w:t xml:space="preserve"> bude predmetom kontroly </w:t>
      </w:r>
      <w:r w:rsidR="00C3230A" w:rsidRPr="009C3984">
        <w:rPr>
          <w:rFonts w:asciiTheme="minorHAnsi" w:hAnsiTheme="minorHAnsi"/>
          <w:b/>
          <w:sz w:val="20"/>
          <w:szCs w:val="20"/>
        </w:rPr>
        <w:t>RO</w:t>
      </w:r>
      <w:r w:rsidR="00160378" w:rsidRPr="009C3984">
        <w:rPr>
          <w:rFonts w:asciiTheme="minorHAnsi" w:hAnsiTheme="minorHAnsi"/>
          <w:b/>
          <w:sz w:val="20"/>
          <w:szCs w:val="20"/>
        </w:rPr>
        <w:t xml:space="preserve">. </w:t>
      </w:r>
    </w:p>
    <w:p w:rsidR="00160378" w:rsidRPr="00F575F5" w:rsidRDefault="00B272A8" w:rsidP="00495B98">
      <w:pPr>
        <w:jc w:val="both"/>
        <w:rPr>
          <w:rFonts w:asciiTheme="minorHAnsi" w:hAnsiTheme="minorHAnsi"/>
          <w:color w:val="1F497D" w:themeColor="text2"/>
        </w:rPr>
      </w:pPr>
      <w:r w:rsidRPr="00FD6536">
        <w:rPr>
          <w:noProof/>
          <w:lang w:eastAsia="sk-SK"/>
        </w:rPr>
        <mc:AlternateContent>
          <mc:Choice Requires="wps">
            <w:drawing>
              <wp:anchor distT="0" distB="0" distL="114300" distR="114300" simplePos="0" relativeHeight="251703296" behindDoc="0" locked="0" layoutInCell="1" allowOverlap="1" wp14:anchorId="592AEEDC" wp14:editId="5F1A47C2">
                <wp:simplePos x="0" y="0"/>
                <wp:positionH relativeFrom="column">
                  <wp:posOffset>74930</wp:posOffset>
                </wp:positionH>
                <wp:positionV relativeFrom="paragraph">
                  <wp:posOffset>17145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465C6C" w:rsidRPr="00792568" w:rsidRDefault="00465C6C"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49" type="#_x0000_t202" style="position:absolute;left:0;text-align:left;margin-left:5.9pt;margin-top:1.3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" fillcolor="#fbd4b4 [1305]" strokeweight=".5pt">
                <v:textbox>
                  <w:txbxContent>
                    <w:p w:rsidR="00465C6C" w:rsidRPr="00792568" w:rsidRDefault="00465C6C"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p>
    <w:p w:rsidR="00B64CCB" w:rsidRPr="00B64CCB" w:rsidRDefault="00B64CCB" w:rsidP="00B64CCB">
      <w:bookmarkStart w:id="43" w:name="_Ref417893477"/>
    </w:p>
    <w:p w:rsidR="00537B96" w:rsidRDefault="00F42FFB" w:rsidP="009C3984">
      <w:pPr>
        <w:pStyle w:val="Nadpis1"/>
        <w:spacing w:after="120"/>
        <w:ind w:left="444" w:firstLine="708"/>
      </w:pPr>
      <w:bookmarkStart w:id="44" w:name="_Toc26798953"/>
      <w:r>
        <w:t xml:space="preserve">11. </w:t>
      </w:r>
      <w:r w:rsidR="00537B96" w:rsidRPr="009C3984">
        <w:t>Ochrana hospodárskej súťaže</w:t>
      </w:r>
      <w:bookmarkEnd w:id="43"/>
      <w:bookmarkEnd w:id="44"/>
    </w:p>
    <w:p w:rsidR="00160378" w:rsidRPr="009C3984" w:rsidRDefault="00C3230A" w:rsidP="009C3984">
      <w:pPr>
        <w:pStyle w:val="Odsekzoznamu"/>
        <w:numPr>
          <w:ilvl w:val="0"/>
          <w:numId w:val="30"/>
        </w:numPr>
        <w:spacing w:before="120" w:after="120"/>
        <w:ind w:left="709" w:hanging="425"/>
        <w:contextualSpacing w:val="0"/>
        <w:jc w:val="both"/>
        <w:rPr>
          <w:rFonts w:asciiTheme="minorHAnsi" w:hAnsiTheme="minorHAnsi"/>
          <w:b/>
          <w:sz w:val="20"/>
          <w:szCs w:val="20"/>
        </w:rPr>
      </w:pPr>
      <w:r w:rsidRPr="009C3984">
        <w:rPr>
          <w:rFonts w:asciiTheme="minorHAnsi" w:hAnsiTheme="minorHAnsi"/>
          <w:b/>
          <w:sz w:val="20"/>
          <w:szCs w:val="20"/>
        </w:rPr>
        <w:t>RO</w:t>
      </w:r>
      <w:r w:rsidR="00160378" w:rsidRPr="009C3984">
        <w:rPr>
          <w:rFonts w:asciiTheme="minorHAnsi" w:hAnsiTheme="minorHAnsi"/>
          <w:b/>
          <w:sz w:val="20"/>
          <w:szCs w:val="20"/>
        </w:rPr>
        <w:t xml:space="preserve"> v rámci výkonu kontroly VO posudzuje predmetné VO aj z pohľadu možného porušenia hospodárskej súťaže podľa zákona č. 136/2001 Z.</w:t>
      </w:r>
      <w:r w:rsidR="00D42AEE" w:rsidRPr="009C3984">
        <w:rPr>
          <w:rFonts w:asciiTheme="minorHAnsi" w:hAnsiTheme="minorHAnsi"/>
          <w:b/>
          <w:sz w:val="20"/>
          <w:szCs w:val="20"/>
        </w:rPr>
        <w:t xml:space="preserve"> </w:t>
      </w:r>
      <w:r w:rsidR="00160378" w:rsidRPr="009C3984">
        <w:rPr>
          <w:rFonts w:asciiTheme="minorHAnsi" w:hAnsiTheme="minorHAnsi"/>
          <w:b/>
          <w:sz w:val="20"/>
          <w:szCs w:val="20"/>
        </w:rPr>
        <w:t xml:space="preserve">z. </w:t>
      </w:r>
      <w:r w:rsidR="007D0AC8" w:rsidRPr="009C3984">
        <w:rPr>
          <w:rFonts w:asciiTheme="minorHAnsi" w:hAnsiTheme="minorHAnsi"/>
          <w:b/>
          <w:color w:val="494949"/>
          <w:sz w:val="20"/>
          <w:szCs w:val="20"/>
        </w:rPr>
        <w:t>o ochrane hospodárskej sú</w:t>
      </w:r>
      <w:r w:rsidR="007D0AC8" w:rsidRPr="009C3984">
        <w:rPr>
          <w:rFonts w:asciiTheme="minorHAnsi" w:hAnsiTheme="minorHAnsi" w:hint="eastAsia"/>
          <w:b/>
          <w:color w:val="494949"/>
          <w:sz w:val="20"/>
          <w:szCs w:val="20"/>
        </w:rPr>
        <w:t>ť</w:t>
      </w:r>
      <w:r w:rsidR="007D0AC8" w:rsidRPr="009C3984">
        <w:rPr>
          <w:rFonts w:asciiTheme="minorHAnsi" w:hAnsiTheme="minorHAnsi"/>
          <w:b/>
          <w:color w:val="494949"/>
          <w:sz w:val="20"/>
          <w:szCs w:val="20"/>
        </w:rPr>
        <w:t xml:space="preserve">aže a o zmene a doplnení zákona Slovenskej národnej rady </w:t>
      </w:r>
      <w:r w:rsidR="007D0AC8" w:rsidRPr="009C3984">
        <w:rPr>
          <w:rFonts w:asciiTheme="minorHAnsi" w:hAnsiTheme="minorHAnsi" w:hint="eastAsia"/>
          <w:b/>
          <w:color w:val="494949"/>
          <w:sz w:val="20"/>
          <w:szCs w:val="20"/>
        </w:rPr>
        <w:t>č</w:t>
      </w:r>
      <w:r w:rsidR="007D0AC8" w:rsidRPr="009C3984">
        <w:rPr>
          <w:rFonts w:asciiTheme="minorHAnsi" w:hAnsiTheme="minorHAnsi"/>
          <w:b/>
          <w:color w:val="494949"/>
          <w:sz w:val="20"/>
          <w:szCs w:val="20"/>
        </w:rPr>
        <w:t xml:space="preserve">. </w:t>
      </w:r>
      <w:hyperlink r:id="rId36" w:tooltip="Odkaz na predpis alebo ustanovenie" w:history="1">
        <w:r w:rsidR="007D0AC8" w:rsidRPr="009C3984">
          <w:rPr>
            <w:rFonts w:asciiTheme="minorHAnsi" w:hAnsiTheme="minorHAnsi"/>
            <w:b/>
            <w:bCs/>
            <w:color w:val="5F1675"/>
            <w:sz w:val="20"/>
            <w:szCs w:val="20"/>
            <w:u w:val="single"/>
          </w:rPr>
          <w:t>347/1990 Zb.</w:t>
        </w:r>
      </w:hyperlink>
      <w:r w:rsidR="007D0AC8" w:rsidRPr="009C3984">
        <w:rPr>
          <w:rFonts w:asciiTheme="minorHAnsi" w:hAnsiTheme="minorHAnsi"/>
          <w:b/>
          <w:color w:val="494949"/>
          <w:sz w:val="20"/>
          <w:szCs w:val="20"/>
        </w:rPr>
        <w:t xml:space="preserve"> o organizácii ministerstiev a ostatných ústredných orgánov štátnej správy Slovenskej republiky v znení neskorších predpisov</w:t>
      </w:r>
      <w:r w:rsidR="007D0AC8" w:rsidRPr="009C3984">
        <w:rPr>
          <w:rFonts w:asciiTheme="minorHAnsi" w:hAnsiTheme="minorHAnsi"/>
          <w:color w:val="494949"/>
          <w:sz w:val="20"/>
          <w:szCs w:val="20"/>
        </w:rPr>
        <w:t xml:space="preserve"> </w:t>
      </w:r>
      <w:r w:rsidR="009A1C5F" w:rsidRPr="009C3984">
        <w:rPr>
          <w:rFonts w:asciiTheme="minorHAnsi" w:hAnsiTheme="minorHAnsi"/>
          <w:b/>
          <w:sz w:val="20"/>
          <w:szCs w:val="20"/>
        </w:rPr>
        <w:t xml:space="preserve">(konkrétne  dohôd obmedzujúcich súťaž podľa §4 zákona o ochrane hospodárskej súťaže). </w:t>
      </w:r>
    </w:p>
    <w:p w:rsidR="009A1C5F" w:rsidRPr="009D616D" w:rsidRDefault="009A1C5F" w:rsidP="009C3984">
      <w:pPr>
        <w:pStyle w:val="Odsekzoznamu"/>
        <w:numPr>
          <w:ilvl w:val="0"/>
          <w:numId w:val="3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lastRenderedPageBreak/>
        <w:t xml:space="preserve">V prípade, že </w:t>
      </w:r>
      <w:r w:rsidR="00C3230A" w:rsidRPr="009D616D">
        <w:rPr>
          <w:rFonts w:asciiTheme="minorHAnsi" w:hAnsiTheme="minorHAnsi"/>
          <w:sz w:val="20"/>
          <w:szCs w:val="20"/>
        </w:rPr>
        <w:t>RO</w:t>
      </w:r>
      <w:r w:rsidRPr="009D616D">
        <w:rPr>
          <w:rFonts w:asciiTheme="minorHAnsi" w:hAnsiTheme="minorHAnsi"/>
          <w:sz w:val="20"/>
          <w:szCs w:val="20"/>
        </w:rPr>
        <w:t xml:space="preserve"> zistí pri tejto kontrole podozrenia z možného porušenia tohto zákona (napr. možnej kartelovej dohody), je oprávnený obrátiť sa s podnetom na výkon šetrenia </w:t>
      </w:r>
      <w:r w:rsidR="007D0AC8" w:rsidRPr="009D616D">
        <w:rPr>
          <w:rFonts w:asciiTheme="minorHAnsi" w:hAnsiTheme="minorHAnsi"/>
          <w:sz w:val="20"/>
          <w:szCs w:val="20"/>
        </w:rPr>
        <w:t xml:space="preserve">na </w:t>
      </w:r>
      <w:hyperlink r:id="rId37" w:history="1">
        <w:r w:rsidRPr="009D616D">
          <w:rPr>
            <w:rStyle w:val="Hypertextovprepojenie"/>
            <w:rFonts w:asciiTheme="minorHAnsi" w:hAnsiTheme="minorHAnsi"/>
            <w:color w:val="auto"/>
            <w:sz w:val="20"/>
            <w:szCs w:val="20"/>
          </w:rPr>
          <w:t>Protimonopolný úrad SR</w:t>
        </w:r>
      </w:hyperlink>
      <w:r w:rsidRPr="009D616D">
        <w:rPr>
          <w:rFonts w:asciiTheme="minorHAnsi" w:hAnsiTheme="minorHAnsi"/>
          <w:sz w:val="20"/>
          <w:szCs w:val="20"/>
        </w:rPr>
        <w:t xml:space="preserve">. </w:t>
      </w:r>
      <w:r w:rsidR="00E93F3A" w:rsidRPr="009D616D">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9D616D">
        <w:rPr>
          <w:rFonts w:asciiTheme="minorHAnsi" w:hAnsiTheme="minorHAnsi"/>
          <w:sz w:val="20"/>
          <w:szCs w:val="20"/>
        </w:rPr>
        <w:t>RO</w:t>
      </w:r>
      <w:r w:rsidR="00E93F3A" w:rsidRPr="009D616D">
        <w:rPr>
          <w:rFonts w:asciiTheme="minorHAnsi" w:hAnsiTheme="minorHAnsi"/>
          <w:sz w:val="20"/>
          <w:szCs w:val="20"/>
        </w:rPr>
        <w:t xml:space="preserve">. </w:t>
      </w:r>
    </w:p>
    <w:p w:rsidR="009A1C5F" w:rsidRPr="009C3984" w:rsidRDefault="009A1C5F" w:rsidP="009C3984">
      <w:pPr>
        <w:pStyle w:val="Odsekzoznamu"/>
        <w:numPr>
          <w:ilvl w:val="0"/>
          <w:numId w:val="30"/>
        </w:numPr>
        <w:spacing w:before="120" w:after="120"/>
        <w:ind w:left="709" w:hanging="425"/>
        <w:contextualSpacing w:val="0"/>
        <w:jc w:val="both"/>
        <w:rPr>
          <w:rFonts w:asciiTheme="minorHAnsi" w:hAnsiTheme="minorHAnsi"/>
          <w:color w:val="1F497D" w:themeColor="text2"/>
          <w:sz w:val="20"/>
          <w:szCs w:val="20"/>
        </w:rPr>
      </w:pPr>
      <w:r w:rsidRPr="009D616D">
        <w:rPr>
          <w:rFonts w:asciiTheme="minorHAnsi" w:hAnsiTheme="minorHAnsi"/>
          <w:sz w:val="20"/>
          <w:szCs w:val="20"/>
        </w:rPr>
        <w:t>Za účelom zvýšenia informovanosti prijímateľov je v</w:t>
      </w:r>
      <w:r w:rsidR="009E1DED" w:rsidRPr="009D616D">
        <w:rPr>
          <w:rFonts w:asciiTheme="minorHAnsi" w:hAnsiTheme="minorHAnsi"/>
          <w:sz w:val="20"/>
          <w:szCs w:val="20"/>
        </w:rPr>
        <w:t> </w:t>
      </w:r>
      <w:r w:rsidRPr="009D616D">
        <w:rPr>
          <w:rFonts w:asciiTheme="minorHAnsi" w:hAnsiTheme="minorHAnsi"/>
          <w:sz w:val="20"/>
          <w:szCs w:val="20"/>
        </w:rPr>
        <w:t>prílohe</w:t>
      </w:r>
      <w:r w:rsidR="009E1DED" w:rsidRPr="009D616D">
        <w:rPr>
          <w:rFonts w:asciiTheme="minorHAnsi" w:hAnsiTheme="minorHAnsi"/>
          <w:sz w:val="20"/>
          <w:szCs w:val="20"/>
        </w:rPr>
        <w:t xml:space="preserve"> tejto príručky </w:t>
      </w:r>
      <w:r w:rsidR="009E1DED" w:rsidRPr="009C3984">
        <w:rPr>
          <w:rFonts w:asciiTheme="minorHAnsi" w:hAnsiTheme="minorHAnsi"/>
          <w:b/>
          <w:sz w:val="20"/>
          <w:szCs w:val="20"/>
        </w:rPr>
        <w:t>(</w:t>
      </w:r>
      <w:r w:rsidR="00AD1131" w:rsidRPr="009C3984">
        <w:rPr>
          <w:rStyle w:val="Jemnodkaz"/>
          <w:rFonts w:asciiTheme="minorHAnsi" w:hAnsiTheme="minorHAnsi"/>
          <w:b/>
          <w:color w:val="auto"/>
          <w:sz w:val="20"/>
          <w:szCs w:val="20"/>
        </w:rPr>
        <w:fldChar w:fldCharType="begin"/>
      </w:r>
      <w:r w:rsidR="00AD1131" w:rsidRPr="009C3984">
        <w:rPr>
          <w:rStyle w:val="Jemnodkaz"/>
          <w:rFonts w:asciiTheme="minorHAnsi" w:hAnsiTheme="minorHAnsi"/>
          <w:b/>
          <w:color w:val="auto"/>
          <w:sz w:val="20"/>
          <w:szCs w:val="20"/>
        </w:rPr>
        <w:instrText xml:space="preserve"> REF _Ref418074070 \h  \* MERGEFORMAT </w:instrText>
      </w:r>
      <w:r w:rsidR="00AD1131" w:rsidRPr="009C3984">
        <w:rPr>
          <w:rStyle w:val="Jemnodkaz"/>
          <w:rFonts w:asciiTheme="minorHAnsi" w:hAnsiTheme="minorHAnsi"/>
          <w:b/>
          <w:color w:val="auto"/>
          <w:sz w:val="20"/>
          <w:szCs w:val="20"/>
        </w:rPr>
      </w:r>
      <w:r w:rsidR="00AD1131" w:rsidRPr="009C3984">
        <w:rPr>
          <w:rStyle w:val="Jemnodkaz"/>
          <w:rFonts w:asciiTheme="minorHAnsi" w:hAnsiTheme="minorHAnsi"/>
          <w:b/>
          <w:color w:val="auto"/>
          <w:sz w:val="20"/>
          <w:szCs w:val="20"/>
        </w:rPr>
        <w:fldChar w:fldCharType="separate"/>
      </w:r>
      <w:r w:rsidR="00196AF2" w:rsidRPr="00196AF2">
        <w:rPr>
          <w:rStyle w:val="Jemnodkaz"/>
          <w:rFonts w:asciiTheme="minorHAnsi" w:hAnsiTheme="minorHAnsi"/>
          <w:b/>
          <w:color w:val="auto"/>
          <w:sz w:val="20"/>
          <w:szCs w:val="20"/>
        </w:rPr>
        <w:t>Príloha č. 8 Rizikové indikátory k možným porušeniam zákona o ochrane hospodárskej súťaže</w:t>
      </w:r>
      <w:r w:rsidR="00AD1131" w:rsidRPr="009C3984">
        <w:rPr>
          <w:rStyle w:val="Jemnodkaz"/>
          <w:rFonts w:asciiTheme="minorHAnsi" w:hAnsiTheme="minorHAnsi"/>
          <w:b/>
          <w:color w:val="auto"/>
          <w:sz w:val="20"/>
          <w:szCs w:val="20"/>
        </w:rPr>
        <w:fldChar w:fldCharType="end"/>
      </w:r>
      <w:r w:rsidR="009E1DED" w:rsidRPr="009C3984">
        <w:rPr>
          <w:rFonts w:asciiTheme="minorHAnsi" w:hAnsiTheme="minorHAnsi"/>
          <w:b/>
          <w:sz w:val="20"/>
          <w:szCs w:val="20"/>
        </w:rPr>
        <w:t>)</w:t>
      </w:r>
      <w:r w:rsidRPr="009D616D">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9D616D">
        <w:rPr>
          <w:rFonts w:asciiTheme="minorHAnsi" w:hAnsiTheme="minorHAnsi"/>
          <w:sz w:val="20"/>
          <w:szCs w:val="20"/>
        </w:rPr>
        <w:t>identifikuje</w:t>
      </w:r>
      <w:r w:rsidRPr="009D616D">
        <w:rPr>
          <w:rFonts w:asciiTheme="minorHAnsi" w:hAnsiTheme="minorHAnsi"/>
          <w:sz w:val="20"/>
          <w:szCs w:val="20"/>
        </w:rPr>
        <w:t xml:space="preserve"> niektoré z nich, zvážil </w:t>
      </w:r>
      <w:r w:rsidR="00E93F3A" w:rsidRPr="009D616D">
        <w:rPr>
          <w:rFonts w:asciiTheme="minorHAnsi" w:hAnsiTheme="minorHAnsi"/>
          <w:sz w:val="20"/>
          <w:szCs w:val="20"/>
        </w:rPr>
        <w:t xml:space="preserve">podľa povahy a závažnosti týchto indícií, </w:t>
      </w:r>
      <w:r w:rsidRPr="009D616D">
        <w:rPr>
          <w:rFonts w:asciiTheme="minorHAnsi" w:hAnsiTheme="minorHAnsi"/>
          <w:sz w:val="20"/>
          <w:szCs w:val="20"/>
        </w:rPr>
        <w:t xml:space="preserve">rovnako </w:t>
      </w:r>
      <w:r w:rsidR="00E93F3A" w:rsidRPr="009D616D">
        <w:rPr>
          <w:rFonts w:asciiTheme="minorHAnsi" w:hAnsiTheme="minorHAnsi"/>
          <w:sz w:val="20"/>
          <w:szCs w:val="20"/>
        </w:rPr>
        <w:t>možnosť podania podnetu na Protimonopolný úrad SR.</w:t>
      </w:r>
    </w:p>
    <w:p w:rsidR="004762E9" w:rsidRPr="0003089C" w:rsidRDefault="00F42FFB" w:rsidP="009C3984">
      <w:pPr>
        <w:pStyle w:val="Nadpis1"/>
        <w:spacing w:after="120"/>
        <w:ind w:left="444" w:firstLine="708"/>
      </w:pPr>
      <w:bookmarkStart w:id="45" w:name="_Toc26798954"/>
      <w:r w:rsidRPr="0003089C">
        <w:t xml:space="preserve">12. </w:t>
      </w:r>
      <w:r w:rsidR="004762E9" w:rsidRPr="009C3984">
        <w:t>Oznámenie o výsledku VO</w:t>
      </w:r>
      <w:bookmarkEnd w:id="45"/>
    </w:p>
    <w:p w:rsidR="000F622C" w:rsidRPr="009C3984" w:rsidRDefault="00E93F3A" w:rsidP="009C3984">
      <w:pPr>
        <w:pStyle w:val="Odsekzoznamu"/>
        <w:numPr>
          <w:ilvl w:val="0"/>
          <w:numId w:val="31"/>
        </w:numPr>
        <w:spacing w:before="120" w:after="120"/>
        <w:ind w:left="709" w:hanging="425"/>
        <w:contextualSpacing w:val="0"/>
        <w:jc w:val="both"/>
        <w:rPr>
          <w:rFonts w:asciiTheme="minorHAnsi" w:hAnsiTheme="minorHAnsi"/>
          <w:color w:val="1F497D" w:themeColor="text2"/>
          <w:sz w:val="20"/>
          <w:szCs w:val="20"/>
        </w:rPr>
      </w:pPr>
      <w:r w:rsidRPr="00785C19">
        <w:rPr>
          <w:rFonts w:asciiTheme="minorHAnsi" w:hAnsiTheme="minorHAnsi"/>
          <w:sz w:val="20"/>
          <w:szCs w:val="20"/>
        </w:rPr>
        <w:t xml:space="preserve">Upozorňujeme prijímateľa na povinnosť zasielania </w:t>
      </w:r>
      <w:r w:rsidRPr="009C3984">
        <w:rPr>
          <w:rFonts w:asciiTheme="minorHAnsi" w:hAnsiTheme="minorHAnsi"/>
          <w:b/>
          <w:sz w:val="20"/>
          <w:szCs w:val="20"/>
        </w:rPr>
        <w:t>oznámenia o výsledku VO</w:t>
      </w:r>
      <w:r w:rsidR="00F038B5" w:rsidRPr="009C3984">
        <w:rPr>
          <w:rFonts w:asciiTheme="minorHAnsi" w:hAnsiTheme="minorHAnsi"/>
          <w:b/>
          <w:sz w:val="20"/>
          <w:szCs w:val="20"/>
        </w:rPr>
        <w:t xml:space="preserve"> pri nadlimitných postupoch</w:t>
      </w:r>
      <w:r w:rsidR="00F038B5">
        <w:rPr>
          <w:rFonts w:asciiTheme="minorHAnsi" w:hAnsiTheme="minorHAnsi"/>
          <w:sz w:val="20"/>
          <w:szCs w:val="20"/>
        </w:rPr>
        <w:t xml:space="preserve"> zadávania zákaziek</w:t>
      </w:r>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r w:rsidRPr="00785C19">
        <w:rPr>
          <w:rFonts w:asciiTheme="minorHAnsi" w:hAnsiTheme="minorHAnsi"/>
          <w:sz w:val="20"/>
          <w:szCs w:val="20"/>
        </w:rPr>
        <w:t xml:space="preserve"> po uzavretí zmluvy</w:t>
      </w:r>
      <w:r w:rsidR="00F038B5">
        <w:rPr>
          <w:rFonts w:asciiTheme="minorHAnsi" w:hAnsiTheme="minorHAnsi"/>
          <w:sz w:val="20"/>
          <w:szCs w:val="20"/>
        </w:rPr>
        <w:t>,</w:t>
      </w:r>
      <w:r w:rsidRPr="00785C19">
        <w:rPr>
          <w:rFonts w:asciiTheme="minorHAnsi" w:hAnsiTheme="minorHAnsi"/>
          <w:sz w:val="20"/>
          <w:szCs w:val="20"/>
        </w:rPr>
        <w:t xml:space="preserve"> rámcovej dohody </w:t>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r w:rsidR="000F622C">
        <w:rPr>
          <w:rFonts w:asciiTheme="minorHAnsi" w:hAnsiTheme="minorHAnsi"/>
          <w:sz w:val="20"/>
          <w:szCs w:val="20"/>
        </w:rPr>
        <w:t xml:space="preserve">, ale aj </w:t>
      </w:r>
      <w:r w:rsidR="000F622C" w:rsidRPr="009C3984">
        <w:rPr>
          <w:rFonts w:asciiTheme="minorHAnsi" w:hAnsiTheme="minorHAnsi"/>
          <w:b/>
          <w:sz w:val="20"/>
          <w:szCs w:val="20"/>
        </w:rPr>
        <w:t>oznámenia o zmene zmluvy, rámcovej dohody a koncesnej zmluvy podľa § 18 ods. 1 písm. b) a c)</w:t>
      </w:r>
      <w:r w:rsidR="000F622C">
        <w:rPr>
          <w:rFonts w:asciiTheme="minorHAnsi" w:hAnsiTheme="minorHAnsi"/>
          <w:sz w:val="20"/>
          <w:szCs w:val="20"/>
        </w:rPr>
        <w:t xml:space="preserve"> (§26 ods.4 ZVO). </w:t>
      </w:r>
      <w:r w:rsidR="000F622C" w:rsidRPr="009C3984">
        <w:rPr>
          <w:rFonts w:asciiTheme="minorHAnsi" w:hAnsiTheme="minorHAnsi"/>
          <w:b/>
          <w:sz w:val="20"/>
          <w:szCs w:val="20"/>
        </w:rPr>
        <w:t xml:space="preserve">ÚVO </w:t>
      </w:r>
      <w:r w:rsidR="000F622C">
        <w:rPr>
          <w:rFonts w:asciiTheme="minorHAnsi" w:hAnsiTheme="minorHAnsi"/>
          <w:sz w:val="20"/>
          <w:szCs w:val="20"/>
        </w:rPr>
        <w:t xml:space="preserve"> posielajú </w:t>
      </w:r>
      <w:r w:rsidR="000F622C" w:rsidRPr="009C3984">
        <w:rPr>
          <w:rFonts w:asciiTheme="minorHAnsi" w:hAnsiTheme="minorHAnsi"/>
          <w:b/>
          <w:sz w:val="20"/>
          <w:szCs w:val="20"/>
        </w:rPr>
        <w:t>zmluvy uzavreté na základe rámcovej dohody</w:t>
      </w:r>
      <w:r w:rsidR="000F622C">
        <w:rPr>
          <w:rFonts w:asciiTheme="minorHAnsi" w:hAnsiTheme="minorHAnsi"/>
          <w:b/>
          <w:sz w:val="20"/>
          <w:szCs w:val="20"/>
        </w:rPr>
        <w:t xml:space="preserve"> a dynamického nákupného systému</w:t>
      </w:r>
      <w:r w:rsidR="000F622C" w:rsidRPr="009C3984">
        <w:rPr>
          <w:rFonts w:asciiTheme="minorHAnsi" w:hAnsiTheme="minorHAnsi"/>
          <w:b/>
          <w:sz w:val="20"/>
          <w:szCs w:val="20"/>
        </w:rPr>
        <w:t xml:space="preserve"> hromadne</w:t>
      </w:r>
      <w:r w:rsidR="000F622C">
        <w:rPr>
          <w:rFonts w:asciiTheme="minorHAnsi" w:hAnsiTheme="minorHAnsi"/>
          <w:sz w:val="20"/>
          <w:szCs w:val="20"/>
        </w:rPr>
        <w:t xml:space="preserve"> za každý kalendárny štvrťrok do 30 dní po skončení kalendárneho štvrťroka.</w:t>
      </w:r>
    </w:p>
    <w:p w:rsidR="00E93F3A" w:rsidRPr="00F426DE" w:rsidRDefault="00F038B5" w:rsidP="009C3984">
      <w:pPr>
        <w:pStyle w:val="Odsekzoznamu"/>
        <w:numPr>
          <w:ilvl w:val="0"/>
          <w:numId w:val="31"/>
        </w:numPr>
        <w:spacing w:before="120" w:after="120"/>
        <w:ind w:left="709" w:hanging="425"/>
        <w:contextualSpacing w:val="0"/>
        <w:jc w:val="both"/>
        <w:rPr>
          <w:rFonts w:asciiTheme="minorHAnsi" w:hAnsiTheme="minorHAnsi"/>
          <w:color w:val="1F497D" w:themeColor="text2"/>
          <w:sz w:val="20"/>
          <w:szCs w:val="20"/>
        </w:rPr>
      </w:pPr>
      <w:r w:rsidRPr="00F426DE">
        <w:rPr>
          <w:rFonts w:asciiTheme="minorHAnsi" w:hAnsiTheme="minorHAnsi"/>
          <w:sz w:val="20"/>
          <w:szCs w:val="20"/>
        </w:rPr>
        <w:t xml:space="preserve">Pri zadávaní </w:t>
      </w:r>
      <w:r w:rsidRPr="009C3984">
        <w:rPr>
          <w:rFonts w:asciiTheme="minorHAnsi" w:hAnsiTheme="minorHAnsi"/>
          <w:b/>
          <w:sz w:val="20"/>
          <w:szCs w:val="20"/>
        </w:rPr>
        <w:t>podlimitných zákaziek bez využitia elektronického trhoviska</w:t>
      </w:r>
      <w:r w:rsidRPr="00F426DE">
        <w:rPr>
          <w:rFonts w:asciiTheme="minorHAnsi" w:hAnsiTheme="minorHAnsi"/>
          <w:sz w:val="20"/>
          <w:szCs w:val="20"/>
        </w:rPr>
        <w:t xml:space="preserve"> je povinnosťou prijímateľa zaslať </w:t>
      </w:r>
      <w:r w:rsidR="00F426DE" w:rsidRPr="00F426DE">
        <w:rPr>
          <w:rFonts w:asciiTheme="minorHAnsi" w:hAnsiTheme="minorHAnsi"/>
          <w:sz w:val="20"/>
          <w:szCs w:val="20"/>
        </w:rPr>
        <w:t xml:space="preserve">ÚVO </w:t>
      </w:r>
      <w:r w:rsidRPr="009C3984">
        <w:rPr>
          <w:rFonts w:asciiTheme="minorHAnsi" w:hAnsiTheme="minorHAnsi"/>
          <w:b/>
          <w:sz w:val="20"/>
          <w:szCs w:val="20"/>
        </w:rPr>
        <w:t>informáciu o výsledku VO</w:t>
      </w:r>
      <w:r w:rsidRPr="00F426DE">
        <w:rPr>
          <w:rFonts w:asciiTheme="minorHAnsi" w:hAnsiTheme="minorHAnsi"/>
          <w:sz w:val="20"/>
          <w:szCs w:val="20"/>
        </w:rPr>
        <w:t xml:space="preserve"> do 14 dní po uzavretí zmluvy alebo rámcovej dohody</w:t>
      </w:r>
      <w:r w:rsidR="00F426DE" w:rsidRPr="00F426DE">
        <w:rPr>
          <w:rFonts w:asciiTheme="minorHAnsi" w:hAnsiTheme="minorHAnsi"/>
          <w:sz w:val="20"/>
          <w:szCs w:val="20"/>
        </w:rPr>
        <w:t xml:space="preserve"> a</w:t>
      </w:r>
      <w:r w:rsidR="00B272A8">
        <w:rPr>
          <w:rFonts w:asciiTheme="minorHAnsi" w:hAnsiTheme="minorHAnsi"/>
          <w:sz w:val="20"/>
          <w:szCs w:val="20"/>
        </w:rPr>
        <w:t> </w:t>
      </w:r>
      <w:r w:rsidR="00F426DE" w:rsidRPr="009C3984">
        <w:rPr>
          <w:rFonts w:asciiTheme="minorHAnsi" w:hAnsiTheme="minorHAnsi"/>
          <w:b/>
          <w:sz w:val="20"/>
          <w:szCs w:val="20"/>
        </w:rPr>
        <w:t>bezodkladne</w:t>
      </w:r>
      <w:r w:rsidR="00B272A8">
        <w:rPr>
          <w:rFonts w:asciiTheme="minorHAnsi" w:hAnsiTheme="minorHAnsi"/>
          <w:b/>
          <w:sz w:val="20"/>
          <w:szCs w:val="20"/>
        </w:rPr>
        <w:t xml:space="preserve"> </w:t>
      </w:r>
      <w:r w:rsidR="00F426DE">
        <w:rPr>
          <w:rFonts w:asciiTheme="minorHAnsi" w:hAnsiTheme="minorHAnsi"/>
          <w:b/>
          <w:sz w:val="20"/>
          <w:szCs w:val="20"/>
        </w:rPr>
        <w:t>p</w:t>
      </w:r>
      <w:r w:rsidR="00F426DE" w:rsidRPr="009C3984">
        <w:rPr>
          <w:rFonts w:asciiTheme="minorHAnsi" w:hAnsiTheme="minorHAnsi"/>
          <w:b/>
          <w:sz w:val="20"/>
          <w:szCs w:val="20"/>
        </w:rPr>
        <w:t>o rozhodnutí o zrušení verejného obstarávania,</w:t>
      </w:r>
      <w:r w:rsidR="00F426DE" w:rsidRPr="00F426DE">
        <w:rPr>
          <w:rFonts w:asciiTheme="minorHAnsi" w:hAnsiTheme="minorHAnsi"/>
          <w:sz w:val="20"/>
          <w:szCs w:val="20"/>
        </w:rPr>
        <w:t xml:space="preserve"> ktoré bolo predmetom </w:t>
      </w:r>
      <w:r w:rsidR="00F426DE" w:rsidRPr="009C3984">
        <w:rPr>
          <w:rFonts w:asciiTheme="minorHAnsi" w:hAnsiTheme="minorHAnsi"/>
          <w:b/>
          <w:sz w:val="20"/>
          <w:szCs w:val="20"/>
        </w:rPr>
        <w:t xml:space="preserve">výzvy </w:t>
      </w:r>
      <w:r w:rsidR="00F426DE" w:rsidRPr="00F426DE">
        <w:rPr>
          <w:rFonts w:asciiTheme="minorHAnsi" w:hAnsiTheme="minorHAnsi"/>
          <w:sz w:val="20"/>
          <w:szCs w:val="20"/>
        </w:rPr>
        <w:t>na predkladanie ponúk.</w:t>
      </w:r>
      <w:r w:rsidR="00546EFE" w:rsidRPr="00F426DE">
        <w:rPr>
          <w:rFonts w:asciiTheme="minorHAnsi" w:hAnsiTheme="minorHAnsi"/>
          <w:sz w:val="20"/>
          <w:szCs w:val="20"/>
        </w:rPr>
        <w:t xml:space="preserve"> </w:t>
      </w:r>
    </w:p>
    <w:p w:rsidR="005A790B" w:rsidRPr="009C3984" w:rsidRDefault="0003089C" w:rsidP="009C3984">
      <w:pPr>
        <w:pStyle w:val="Nadpis1"/>
        <w:spacing w:after="120"/>
        <w:ind w:left="444" w:firstLine="708"/>
      </w:pPr>
      <w:bookmarkStart w:id="46" w:name="_Ref417893550"/>
      <w:bookmarkStart w:id="47" w:name="_Toc26798955"/>
      <w:r>
        <w:t xml:space="preserve">13. </w:t>
      </w:r>
      <w:r w:rsidR="00C3230A" w:rsidRPr="009C3984">
        <w:t xml:space="preserve">Uchovávanie </w:t>
      </w:r>
      <w:r w:rsidR="00537B96" w:rsidRPr="009C3984">
        <w:t>dokumentácie VO</w:t>
      </w:r>
      <w:bookmarkEnd w:id="46"/>
      <w:bookmarkEnd w:id="47"/>
    </w:p>
    <w:p w:rsidR="00D53A56" w:rsidRPr="009C3984" w:rsidRDefault="00D53A56" w:rsidP="009C3984">
      <w:pPr>
        <w:pStyle w:val="Odsekzoznamu"/>
        <w:numPr>
          <w:ilvl w:val="0"/>
          <w:numId w:val="201"/>
        </w:numPr>
        <w:spacing w:before="120" w:after="120"/>
        <w:ind w:left="709" w:hanging="425"/>
        <w:contextualSpacing w:val="0"/>
        <w:jc w:val="both"/>
        <w:rPr>
          <w:rFonts w:asciiTheme="minorHAnsi" w:hAnsiTheme="minorHAnsi"/>
          <w:b/>
          <w:sz w:val="20"/>
          <w:szCs w:val="20"/>
        </w:rPr>
      </w:pPr>
      <w:r w:rsidRPr="009D616D">
        <w:rPr>
          <w:rFonts w:asciiTheme="minorHAnsi" w:hAnsiTheme="minorHAnsi"/>
          <w:sz w:val="20"/>
          <w:szCs w:val="20"/>
        </w:rPr>
        <w:t>Prijímateľ má podľa § 24 ods. 1 ZVO povinnosť evidovať všetky doklady a dokumenty z použitého postupu  verejného obstarávania. Poslednou novelou zákona č. 343/2015 Z.</w:t>
      </w:r>
      <w:r w:rsidR="008A6418" w:rsidRPr="009D616D">
        <w:rPr>
          <w:rFonts w:asciiTheme="minorHAnsi" w:hAnsiTheme="minorHAnsi"/>
          <w:sz w:val="20"/>
          <w:szCs w:val="20"/>
        </w:rPr>
        <w:t xml:space="preserve"> </w:t>
      </w:r>
      <w:r w:rsidRPr="009D616D">
        <w:rPr>
          <w:rFonts w:asciiTheme="minorHAnsi" w:hAnsiTheme="minorHAnsi"/>
          <w:sz w:val="20"/>
          <w:szCs w:val="20"/>
        </w:rPr>
        <w:t>z. o verejnom obstarávaní v znení neskorších predpisov (ďalej len „zákon o verejnom obstarávaní) sa s účinnosťou od 1.6.2017 modifikovali povinnosti týkajúce sa archivácie dokumentácie. Zmena zákona o verejnom obstarávaní bola obsahom zákona č. 93/2017 Z.</w:t>
      </w:r>
      <w:r w:rsidR="008A6418" w:rsidRPr="009D616D">
        <w:rPr>
          <w:rFonts w:asciiTheme="minorHAnsi" w:hAnsiTheme="minorHAnsi"/>
          <w:sz w:val="20"/>
          <w:szCs w:val="20"/>
        </w:rPr>
        <w:t xml:space="preserve"> </w:t>
      </w:r>
      <w:r w:rsidRPr="009D616D">
        <w:rPr>
          <w:rFonts w:asciiTheme="minorHAnsi" w:hAnsiTheme="minorHAnsi"/>
          <w:sz w:val="20"/>
          <w:szCs w:val="20"/>
        </w:rPr>
        <w:t xml:space="preserve">z., ktorým sa primárne novelizoval zákon č. 292/2014 o príspevku poskytovanom </w:t>
      </w:r>
      <w:r w:rsidR="00A80996" w:rsidRPr="009D616D">
        <w:rPr>
          <w:rFonts w:asciiTheme="minorHAnsi" w:hAnsiTheme="minorHAnsi"/>
          <w:sz w:val="20"/>
          <w:szCs w:val="20"/>
        </w:rPr>
        <w:t xml:space="preserve"> </w:t>
      </w:r>
      <w:r w:rsidRPr="009D616D">
        <w:rPr>
          <w:rFonts w:asciiTheme="minorHAnsi" w:hAnsiTheme="minorHAnsi"/>
          <w:sz w:val="20"/>
          <w:szCs w:val="20"/>
        </w:rPr>
        <w:t xml:space="preserve">z európskych štrukturálnych a investičných fondov a o zmene a doplnení niektorých zákonov v znení neskorších predpisov (ďalej len „zákon o príspevku poskytovanom z európskych štrukturálnych a investičných fondov”). </w:t>
      </w:r>
      <w:r w:rsidRPr="009C3984">
        <w:rPr>
          <w:rFonts w:asciiTheme="minorHAnsi" w:hAnsiTheme="minorHAnsi"/>
          <w:b/>
          <w:sz w:val="20"/>
          <w:szCs w:val="20"/>
        </w:rPr>
        <w:t xml:space="preserve">Novela stanovila povinnosť prijímateľa príspevku (verejného obstarávateľa) archivovať kompletnú dokumentáciu k verejnému obstarávaniu až do 31.12.2028, resp. aj po tomto dátume, ak ešte nedošlo k </w:t>
      </w:r>
      <w:proofErr w:type="spellStart"/>
      <w:r w:rsidRPr="009C3984">
        <w:rPr>
          <w:rFonts w:asciiTheme="minorHAnsi" w:hAnsiTheme="minorHAnsi"/>
          <w:b/>
          <w:sz w:val="20"/>
          <w:szCs w:val="20"/>
        </w:rPr>
        <w:t>vysporiadaniu</w:t>
      </w:r>
      <w:proofErr w:type="spellEnd"/>
      <w:r w:rsidRPr="009C3984">
        <w:rPr>
          <w:rFonts w:asciiTheme="minorHAnsi" w:hAnsiTheme="minorHAnsi"/>
          <w:b/>
          <w:sz w:val="20"/>
          <w:szCs w:val="20"/>
        </w:rPr>
        <w:t xml:space="preserve"> finančných vzťahov medzi poskytovateľom a prijímateľom.</w:t>
      </w:r>
    </w:p>
    <w:p w:rsidR="004762E9" w:rsidRPr="009C3984" w:rsidRDefault="0003089C" w:rsidP="009C3984">
      <w:pPr>
        <w:pStyle w:val="Nadpis1"/>
        <w:spacing w:after="120"/>
        <w:ind w:left="444" w:firstLine="708"/>
      </w:pPr>
      <w:bookmarkStart w:id="48" w:name="_Toc26798956"/>
      <w:r>
        <w:t xml:space="preserve">14. </w:t>
      </w:r>
      <w:r w:rsidR="00777572">
        <w:t xml:space="preserve">Administratívna finančná kontrola </w:t>
      </w:r>
      <w:r w:rsidR="00856635" w:rsidRPr="009C3984">
        <w:t>verejn</w:t>
      </w:r>
      <w:r w:rsidR="00777572">
        <w:t>ého o</w:t>
      </w:r>
      <w:r w:rsidR="00856635" w:rsidRPr="009C3984">
        <w:t>bstarávan</w:t>
      </w:r>
      <w:r w:rsidR="00777572">
        <w:t>ia</w:t>
      </w:r>
      <w:bookmarkEnd w:id="48"/>
    </w:p>
    <w:p w:rsidR="00777572" w:rsidRPr="00777572" w:rsidRDefault="00777572" w:rsidP="009C3984">
      <w:pPr>
        <w:numPr>
          <w:ilvl w:val="0"/>
          <w:numId w:val="1"/>
        </w:numPr>
        <w:spacing w:before="120" w:after="120"/>
        <w:ind w:left="709" w:hanging="426"/>
        <w:contextualSpacing/>
        <w:jc w:val="both"/>
        <w:rPr>
          <w:rFonts w:asciiTheme="minorHAnsi" w:hAnsiTheme="minorHAnsi"/>
          <w:sz w:val="20"/>
          <w:szCs w:val="20"/>
        </w:rPr>
      </w:pPr>
      <w:r w:rsidRPr="00777572">
        <w:rPr>
          <w:rFonts w:asciiTheme="minorHAnsi" w:hAnsiTheme="minorHAnsi"/>
          <w:sz w:val="20"/>
          <w:szCs w:val="20"/>
        </w:rPr>
        <w:t xml:space="preserve">RO vykonáva </w:t>
      </w:r>
      <w:r w:rsidR="00753B06">
        <w:rPr>
          <w:rFonts w:asciiTheme="minorHAnsi" w:hAnsiTheme="minorHAnsi"/>
          <w:sz w:val="20"/>
          <w:szCs w:val="20"/>
        </w:rPr>
        <w:t xml:space="preserve">predmetnú </w:t>
      </w:r>
      <w:r w:rsidRPr="00777572">
        <w:rPr>
          <w:rFonts w:asciiTheme="minorHAnsi" w:hAnsiTheme="minorHAnsi"/>
          <w:sz w:val="20"/>
          <w:szCs w:val="20"/>
        </w:rPr>
        <w:t xml:space="preserve">kontrolu príslušného VO v súlade so zákonom o finančnej kontrole </w:t>
      </w:r>
      <w:r w:rsidRPr="00777572">
        <w:rPr>
          <w:rFonts w:asciiTheme="minorHAnsi" w:hAnsiTheme="minorHAnsi"/>
          <w:sz w:val="20"/>
          <w:szCs w:val="20"/>
        </w:rPr>
        <w:br/>
      </w:r>
      <w:r w:rsidR="00753B06">
        <w:rPr>
          <w:rFonts w:asciiTheme="minorHAnsi" w:hAnsiTheme="minorHAnsi"/>
          <w:sz w:val="20"/>
          <w:szCs w:val="20"/>
        </w:rPr>
        <w:t xml:space="preserve">a </w:t>
      </w:r>
      <w:r w:rsidRPr="009C3984">
        <w:rPr>
          <w:rFonts w:asciiTheme="minorHAnsi" w:hAnsiTheme="minorHAnsi"/>
          <w:b/>
          <w:sz w:val="20"/>
          <w:szCs w:val="20"/>
        </w:rPr>
        <w:t>po podpise zmluvy o poskytnutí NFP.</w:t>
      </w:r>
      <w:r w:rsidRPr="00777572">
        <w:rPr>
          <w:rFonts w:asciiTheme="minorHAnsi" w:hAnsiTheme="minorHAnsi"/>
          <w:sz w:val="20"/>
          <w:szCs w:val="20"/>
        </w:rPr>
        <w:t xml:space="preserve"> </w:t>
      </w:r>
    </w:p>
    <w:p w:rsidR="00777572" w:rsidRPr="00777572" w:rsidRDefault="00777572" w:rsidP="009C3984">
      <w:pPr>
        <w:spacing w:before="120" w:after="120"/>
        <w:ind w:left="709" w:hanging="426"/>
        <w:contextualSpacing/>
        <w:jc w:val="both"/>
        <w:rPr>
          <w:rFonts w:asciiTheme="minorHAnsi" w:hAnsiTheme="minorHAnsi"/>
          <w:sz w:val="20"/>
          <w:szCs w:val="20"/>
        </w:rPr>
      </w:pPr>
    </w:p>
    <w:p w:rsidR="00777572" w:rsidRPr="00777572" w:rsidRDefault="00777572" w:rsidP="009C3984">
      <w:pPr>
        <w:numPr>
          <w:ilvl w:val="0"/>
          <w:numId w:val="1"/>
        </w:numPr>
        <w:spacing w:before="120" w:after="120"/>
        <w:ind w:left="709" w:hanging="426"/>
        <w:contextualSpacing/>
        <w:jc w:val="both"/>
        <w:rPr>
          <w:rFonts w:asciiTheme="minorHAnsi" w:hAnsiTheme="minorHAnsi"/>
          <w:sz w:val="20"/>
          <w:szCs w:val="20"/>
        </w:rPr>
      </w:pPr>
      <w:r w:rsidRPr="009C3984">
        <w:rPr>
          <w:rFonts w:asciiTheme="minorHAnsi" w:hAnsiTheme="minorHAnsi"/>
          <w:b/>
          <w:sz w:val="20"/>
          <w:szCs w:val="20"/>
        </w:rPr>
        <w:t>Kontrola VO, ktorú vykonáva RO OPTP,</w:t>
      </w:r>
      <w:r w:rsidRPr="00777572">
        <w:rPr>
          <w:rFonts w:asciiTheme="minorHAnsi" w:hAnsiTheme="minorHAnsi"/>
          <w:sz w:val="20"/>
          <w:szCs w:val="20"/>
        </w:rPr>
        <w:t xml:space="preserve">  sa podľa času vykonávania, rozsahu, limitu, postupu  </w:t>
      </w:r>
      <w:r w:rsidRPr="00777572">
        <w:rPr>
          <w:rFonts w:asciiTheme="minorHAnsi" w:hAnsiTheme="minorHAnsi"/>
          <w:sz w:val="20"/>
          <w:szCs w:val="20"/>
        </w:rPr>
        <w:br/>
        <w:t xml:space="preserve">a predmetu tejto kontroly delí  na nasledovné druhy: </w:t>
      </w:r>
    </w:p>
    <w:p w:rsidR="00777572" w:rsidRPr="00777572" w:rsidRDefault="00777572" w:rsidP="009C3984">
      <w:pPr>
        <w:spacing w:before="120" w:after="120"/>
        <w:ind w:left="709"/>
        <w:contextualSpacing/>
        <w:jc w:val="both"/>
        <w:rPr>
          <w:rFonts w:asciiTheme="minorHAnsi" w:hAnsiTheme="minorHAnsi"/>
          <w:sz w:val="20"/>
          <w:szCs w:val="20"/>
        </w:rPr>
      </w:pPr>
      <w:r w:rsidRPr="00777572">
        <w:rPr>
          <w:rFonts w:asciiTheme="minorHAnsi" w:hAnsiTheme="minorHAnsi"/>
          <w:sz w:val="20"/>
          <w:szCs w:val="20"/>
        </w:rPr>
        <w:lastRenderedPageBreak/>
        <w:t xml:space="preserve">a) </w:t>
      </w:r>
      <w:r w:rsidRPr="00777572">
        <w:rPr>
          <w:rFonts w:asciiTheme="minorHAnsi" w:hAnsiTheme="minorHAnsi"/>
          <w:b/>
          <w:sz w:val="20"/>
          <w:szCs w:val="20"/>
        </w:rPr>
        <w:t xml:space="preserve">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kontrola pred vyhlásením VO</w:t>
      </w:r>
      <w:r w:rsidRPr="00777572">
        <w:rPr>
          <w:rFonts w:asciiTheme="minorHAnsi" w:hAnsiTheme="minorHAnsi"/>
          <w:sz w:val="20"/>
          <w:szCs w:val="20"/>
        </w:rPr>
        <w:t xml:space="preserve"> (ďalej len „</w:t>
      </w:r>
      <w:r w:rsidRPr="00777572">
        <w:rPr>
          <w:rFonts w:asciiTheme="minorHAnsi" w:hAnsiTheme="minorHAnsi"/>
          <w:b/>
          <w:sz w:val="20"/>
          <w:szCs w:val="20"/>
        </w:rPr>
        <w:t xml:space="preserve">prvá </w:t>
      </w:r>
      <w:proofErr w:type="spellStart"/>
      <w:r w:rsidRPr="00777572">
        <w:rPr>
          <w:rFonts w:asciiTheme="minorHAnsi" w:hAnsiTheme="minorHAnsi"/>
          <w:b/>
          <w:sz w:val="20"/>
          <w:szCs w:val="20"/>
        </w:rPr>
        <w:t>ex-ante</w:t>
      </w:r>
      <w:proofErr w:type="spellEnd"/>
      <w:r w:rsidRPr="00777572">
        <w:rPr>
          <w:rFonts w:asciiTheme="minorHAnsi" w:hAnsiTheme="minorHAnsi"/>
          <w:b/>
          <w:sz w:val="20"/>
          <w:szCs w:val="20"/>
        </w:rPr>
        <w:t xml:space="preserve"> kontrola</w:t>
      </w:r>
      <w:r w:rsidRPr="00777572">
        <w:rPr>
          <w:rFonts w:asciiTheme="minorHAnsi" w:hAnsiTheme="minorHAnsi"/>
          <w:sz w:val="20"/>
          <w:szCs w:val="20"/>
        </w:rPr>
        <w:t xml:space="preserve">“), </w:t>
      </w:r>
      <w:r w:rsidRPr="00777572">
        <w:rPr>
          <w:rFonts w:asciiTheme="minorHAnsi" w:hAnsiTheme="minorHAnsi" w:cs="Calibri"/>
          <w:sz w:val="20"/>
          <w:szCs w:val="20"/>
        </w:rPr>
        <w:t>ktorá sa vykonáva ako kontrola po podpise zmluvy o poskytnutí NFP,</w:t>
      </w:r>
    </w:p>
    <w:p w:rsidR="00777572" w:rsidRPr="00777572" w:rsidRDefault="00777572" w:rsidP="009C3984">
      <w:pPr>
        <w:spacing w:before="120" w:after="120"/>
        <w:ind w:left="709"/>
        <w:contextualSpacing/>
        <w:jc w:val="both"/>
        <w:rPr>
          <w:rFonts w:asciiTheme="minorHAnsi" w:hAnsiTheme="minorHAnsi"/>
          <w:sz w:val="20"/>
          <w:szCs w:val="20"/>
        </w:rPr>
      </w:pPr>
      <w:r w:rsidRPr="00777572">
        <w:rPr>
          <w:rFonts w:asciiTheme="minorHAnsi" w:hAnsiTheme="minorHAnsi"/>
          <w:sz w:val="20"/>
          <w:szCs w:val="20"/>
        </w:rPr>
        <w:t xml:space="preserve">b) štandardná </w:t>
      </w:r>
      <w:r w:rsidRPr="00777572">
        <w:rPr>
          <w:rFonts w:asciiTheme="minorHAnsi" w:hAnsiTheme="minorHAnsi"/>
          <w:b/>
          <w:sz w:val="20"/>
          <w:szCs w:val="20"/>
        </w:rPr>
        <w:t xml:space="preserve">ex- post kontrola (po podpise zmluvy s úspešným uchádzačom) </w:t>
      </w:r>
      <w:r w:rsidRPr="00777572">
        <w:rPr>
          <w:rFonts w:asciiTheme="minorHAnsi" w:hAnsiTheme="minorHAnsi"/>
          <w:sz w:val="20"/>
          <w:szCs w:val="20"/>
        </w:rPr>
        <w:t xml:space="preserve">,  </w:t>
      </w:r>
    </w:p>
    <w:p w:rsidR="00B376D8" w:rsidRDefault="00777572" w:rsidP="009C3984">
      <w:pPr>
        <w:spacing w:before="120" w:after="120"/>
        <w:ind w:left="709"/>
        <w:contextualSpacing/>
        <w:jc w:val="both"/>
        <w:rPr>
          <w:rFonts w:asciiTheme="minorHAnsi" w:hAnsiTheme="minorHAnsi"/>
          <w:sz w:val="20"/>
          <w:szCs w:val="20"/>
        </w:rPr>
      </w:pPr>
      <w:r w:rsidRPr="00777572">
        <w:rPr>
          <w:rFonts w:asciiTheme="minorHAnsi" w:hAnsiTheme="minorHAnsi"/>
          <w:sz w:val="20"/>
          <w:szCs w:val="20"/>
        </w:rPr>
        <w:t xml:space="preserve">c) štandardná </w:t>
      </w:r>
      <w:r w:rsidRPr="00777572">
        <w:rPr>
          <w:rFonts w:asciiTheme="minorHAnsi" w:hAnsiTheme="minorHAnsi"/>
          <w:b/>
          <w:sz w:val="20"/>
          <w:szCs w:val="20"/>
        </w:rPr>
        <w:t>ex- post kontrola dodatkov (po podpise dodatkov)</w:t>
      </w:r>
      <w:r w:rsidRPr="00777572">
        <w:rPr>
          <w:rFonts w:asciiTheme="minorHAnsi" w:hAnsiTheme="minorHAnsi"/>
          <w:sz w:val="20"/>
          <w:szCs w:val="20"/>
        </w:rPr>
        <w:t>.</w:t>
      </w:r>
    </w:p>
    <w:p w:rsidR="00777572" w:rsidRPr="00777572" w:rsidRDefault="00777572" w:rsidP="009C3984">
      <w:pPr>
        <w:spacing w:before="120" w:after="120"/>
        <w:ind w:left="709"/>
        <w:contextualSpacing/>
        <w:jc w:val="both"/>
        <w:rPr>
          <w:rFonts w:asciiTheme="minorHAnsi" w:hAnsiTheme="minorHAnsi"/>
          <w:sz w:val="20"/>
          <w:szCs w:val="20"/>
        </w:rPr>
      </w:pPr>
    </w:p>
    <w:p w:rsidR="00777572" w:rsidRPr="00777572" w:rsidRDefault="00777572" w:rsidP="009C3984">
      <w:pPr>
        <w:numPr>
          <w:ilvl w:val="0"/>
          <w:numId w:val="1"/>
        </w:numPr>
        <w:spacing w:before="120" w:after="120"/>
        <w:ind w:left="709" w:hanging="426"/>
        <w:contextualSpacing/>
        <w:jc w:val="both"/>
        <w:rPr>
          <w:rFonts w:asciiTheme="minorHAnsi" w:hAnsiTheme="minorHAnsi"/>
          <w:sz w:val="20"/>
          <w:szCs w:val="20"/>
        </w:rPr>
      </w:pPr>
      <w:r w:rsidRPr="00777572">
        <w:rPr>
          <w:rFonts w:asciiTheme="minorHAnsi" w:hAnsiTheme="minorHAnsi"/>
          <w:sz w:val="20"/>
          <w:szCs w:val="20"/>
        </w:rPr>
        <w:t>RO</w:t>
      </w:r>
      <w:r w:rsidRPr="00777572">
        <w:rPr>
          <w:rFonts w:asciiTheme="minorHAnsi" w:hAnsiTheme="minorHAnsi"/>
          <w:b/>
          <w:sz w:val="20"/>
          <w:szCs w:val="20"/>
        </w:rPr>
        <w:t xml:space="preserve"> druhú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kontrolu </w:t>
      </w:r>
      <w:r w:rsidRPr="00777572">
        <w:rPr>
          <w:rFonts w:asciiTheme="minorHAnsi" w:hAnsiTheme="minorHAnsi"/>
          <w:sz w:val="20"/>
          <w:szCs w:val="20"/>
        </w:rPr>
        <w:t xml:space="preserve">(pred podpisom zmluvy a ak bola vykonaná prvá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kontrola)</w:t>
      </w:r>
      <w:r w:rsidRPr="00777572">
        <w:rPr>
          <w:rFonts w:asciiTheme="minorHAnsi" w:hAnsiTheme="minorHAnsi"/>
          <w:b/>
          <w:sz w:val="20"/>
          <w:szCs w:val="20"/>
        </w:rPr>
        <w:t xml:space="preserve"> a následnú ex post kontrolu </w:t>
      </w:r>
      <w:r w:rsidRPr="00777572">
        <w:rPr>
          <w:rFonts w:asciiTheme="minorHAnsi" w:hAnsiTheme="minorHAnsi"/>
          <w:sz w:val="20"/>
          <w:szCs w:val="20"/>
        </w:rPr>
        <w:t xml:space="preserve">(po podpise zmluvy, ak bola vykonaná druhá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kontrola)</w:t>
      </w:r>
      <w:r w:rsidRPr="00777572">
        <w:rPr>
          <w:rFonts w:asciiTheme="minorHAnsi" w:hAnsiTheme="minorHAnsi"/>
          <w:b/>
          <w:sz w:val="20"/>
          <w:szCs w:val="20"/>
        </w:rPr>
        <w:t xml:space="preserve">  nevykonáva. </w:t>
      </w:r>
      <w:r w:rsidRPr="00777572">
        <w:rPr>
          <w:rFonts w:asciiTheme="minorHAnsi" w:hAnsiTheme="minorHAnsi"/>
          <w:sz w:val="20"/>
          <w:szCs w:val="20"/>
        </w:rPr>
        <w:t>Uvedené je</w:t>
      </w:r>
      <w:r w:rsidRPr="00777572">
        <w:rPr>
          <w:rFonts w:asciiTheme="minorHAnsi" w:hAnsiTheme="minorHAnsi"/>
          <w:b/>
          <w:sz w:val="20"/>
          <w:szCs w:val="20"/>
        </w:rPr>
        <w:t xml:space="preserve"> </w:t>
      </w:r>
      <w:r w:rsidRPr="00777572">
        <w:rPr>
          <w:rFonts w:asciiTheme="minorHAnsi" w:hAnsiTheme="minorHAnsi"/>
          <w:sz w:val="20"/>
          <w:szCs w:val="20"/>
        </w:rPr>
        <w:t xml:space="preserve">v súlade so Systémom riadenia EŠIF.  </w:t>
      </w:r>
      <w:r w:rsidRPr="00777572">
        <w:rPr>
          <w:rFonts w:asciiTheme="minorHAnsi" w:hAnsiTheme="minorHAnsi"/>
          <w:b/>
          <w:sz w:val="20"/>
          <w:szCs w:val="20"/>
        </w:rPr>
        <w:t>Vo vzťahu k nadlimitným postupom</w:t>
      </w:r>
      <w:r w:rsidRPr="00777572">
        <w:rPr>
          <w:rFonts w:asciiTheme="minorHAnsi" w:hAnsiTheme="minorHAnsi"/>
          <w:sz w:val="20"/>
          <w:szCs w:val="20"/>
        </w:rPr>
        <w:t xml:space="preserve"> zadávania zákaziek, ktoré sú predmetom povinnej </w:t>
      </w:r>
      <w:r w:rsidR="00CF14C9">
        <w:rPr>
          <w:rFonts w:asciiTheme="minorHAnsi" w:hAnsiTheme="minorHAnsi"/>
          <w:sz w:val="20"/>
          <w:szCs w:val="20"/>
        </w:rPr>
        <w:t xml:space="preserve">kontroly </w:t>
      </w:r>
      <w:r w:rsidRPr="00777572">
        <w:rPr>
          <w:rFonts w:asciiTheme="minorHAnsi" w:hAnsiTheme="minorHAnsi"/>
          <w:sz w:val="20"/>
          <w:szCs w:val="20"/>
        </w:rPr>
        <w:t xml:space="preserve">ÚVO v zmysle § 169 ods. 2 ZVO, však ustanovenie  § 169 ods. 2 ZVO týmto nie je dotknuté.  </w:t>
      </w:r>
      <w:r w:rsidRPr="00777572">
        <w:rPr>
          <w:rFonts w:asciiTheme="minorHAnsi" w:hAnsiTheme="minorHAnsi"/>
          <w:b/>
          <w:sz w:val="20"/>
          <w:szCs w:val="20"/>
        </w:rPr>
        <w:t>Prijímateľ  je povinný:</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podať podnet na ÚVO podľa § 169 ods. 1 písm. b) v spojení s § 169 ods. 2 ZVO;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v  prípade rozhodnutia ÚVO o zrušení použitého postupu zadávania zákazky (§ 175 ods. 1 písm. a) ZVO) alebo nariadenia odstránenia protiprávneho stavu (§ 175 ods. 1 písm. b) ZVO), je prijímateľ povinný postupovať v súlade s rozhodnutím ÚVO. </w:t>
      </w:r>
    </w:p>
    <w:p w:rsidR="00777572" w:rsidRPr="00777572" w:rsidRDefault="00777572" w:rsidP="009C3984">
      <w:pPr>
        <w:spacing w:before="120" w:after="120"/>
        <w:ind w:left="709" w:hanging="425"/>
        <w:contextualSpacing/>
        <w:jc w:val="both"/>
        <w:rPr>
          <w:rFonts w:asciiTheme="minorHAnsi" w:hAnsiTheme="minorHAnsi"/>
          <w:sz w:val="20"/>
          <w:szCs w:val="20"/>
        </w:rPr>
      </w:pPr>
      <w:r w:rsidRPr="00777572">
        <w:rPr>
          <w:rFonts w:asciiTheme="minorHAnsi" w:hAnsiTheme="minorHAnsi"/>
          <w:sz w:val="20"/>
          <w:szCs w:val="20"/>
        </w:rPr>
        <w:t xml:space="preserve">4.   </w:t>
      </w:r>
      <w:r w:rsidRPr="00777572">
        <w:rPr>
          <w:rFonts w:asciiTheme="minorHAnsi" w:hAnsiTheme="minorHAnsi"/>
          <w:b/>
          <w:sz w:val="20"/>
          <w:szCs w:val="20"/>
        </w:rPr>
        <w:t xml:space="preserve">Prvá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kontrola sa vzťahuje na všetky:</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nadlimitné zákazky, </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nadlimitné zákazky realizované podlimitným postupom zadávania zákazky, </w:t>
      </w:r>
    </w:p>
    <w:p w:rsid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na nadlimitné verejné súťaže s využitím elektronického trhoviska podľa § 66 ods. 8 ZVO                     </w:t>
      </w:r>
      <w:r w:rsidR="000D0D42">
        <w:rPr>
          <w:rFonts w:asciiTheme="minorHAnsi" w:hAnsiTheme="minorHAnsi"/>
          <w:sz w:val="20"/>
          <w:szCs w:val="20"/>
        </w:rPr>
        <w:t xml:space="preserve">   </w:t>
      </w:r>
      <w:r w:rsidRPr="00777572">
        <w:rPr>
          <w:rFonts w:asciiTheme="minorHAnsi" w:hAnsiTheme="minorHAnsi"/>
          <w:sz w:val="20"/>
          <w:szCs w:val="20"/>
        </w:rPr>
        <w:t xml:space="preserve"> na bežne dostupné tovary alebo bežne dostupné služby, ktoré nie sú intelektuálnej povahy.</w:t>
      </w:r>
    </w:p>
    <w:p w:rsidR="00777572" w:rsidRPr="00777572" w:rsidRDefault="00777572" w:rsidP="009C3984">
      <w:pPr>
        <w:spacing w:before="120" w:after="120"/>
        <w:ind w:left="709" w:hanging="425"/>
        <w:jc w:val="both"/>
        <w:rPr>
          <w:rFonts w:asciiTheme="minorHAnsi" w:hAnsiTheme="minorHAnsi"/>
          <w:sz w:val="20"/>
          <w:szCs w:val="20"/>
        </w:rPr>
      </w:pPr>
      <w:r w:rsidRPr="00777572">
        <w:rPr>
          <w:rFonts w:asciiTheme="minorHAnsi" w:hAnsiTheme="minorHAnsi"/>
          <w:sz w:val="20"/>
          <w:szCs w:val="20"/>
        </w:rPr>
        <w:t xml:space="preserve">5.     </w:t>
      </w:r>
      <w:r w:rsidRPr="00777572">
        <w:rPr>
          <w:rFonts w:asciiTheme="minorHAnsi" w:hAnsiTheme="minorHAnsi"/>
          <w:b/>
          <w:sz w:val="20"/>
          <w:szCs w:val="20"/>
        </w:rPr>
        <w:t xml:space="preserve">Prvá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kontrola sa povinne nevykonáva pri:</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zákazkách s nízkymi hodnotami podľa § 117  ZVO,</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kontrole VO v rámci schvaľovania </w:t>
      </w:r>
      <w:proofErr w:type="spellStart"/>
      <w:r w:rsidRPr="00777572">
        <w:rPr>
          <w:rFonts w:asciiTheme="minorHAnsi" w:hAnsiTheme="minorHAnsi"/>
          <w:sz w:val="20"/>
          <w:szCs w:val="20"/>
        </w:rPr>
        <w:t>ŽoNFP</w:t>
      </w:r>
      <w:proofErr w:type="spellEnd"/>
      <w:r w:rsidRPr="00777572">
        <w:rPr>
          <w:rFonts w:asciiTheme="minorHAnsi" w:hAnsiTheme="minorHAnsi"/>
          <w:sz w:val="20"/>
          <w:szCs w:val="20"/>
        </w:rPr>
        <w:t>,</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podlimitných zákazkách, okrem nadlimitných zákaziek realizovaných  podlimitným postupom zadávania zákaziek podľa bodu 4,</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t>
      </w:r>
    </w:p>
    <w:p w:rsidR="00777572" w:rsidRPr="00777572" w:rsidRDefault="00777572" w:rsidP="009C3984">
      <w:pPr>
        <w:spacing w:before="120" w:after="120"/>
        <w:ind w:left="709" w:hanging="425"/>
        <w:jc w:val="both"/>
        <w:rPr>
          <w:rFonts w:ascii="Calibri" w:eastAsia="Times New Roman" w:hAnsi="Calibri" w:cs="Times New Roman"/>
          <w:b/>
          <w:sz w:val="20"/>
          <w:szCs w:val="20"/>
          <w:u w:val="single"/>
          <w:lang w:eastAsia="sk-SK"/>
        </w:rPr>
      </w:pPr>
      <w:r w:rsidRPr="00777572">
        <w:rPr>
          <w:rFonts w:asciiTheme="minorHAnsi" w:hAnsiTheme="minorHAnsi"/>
          <w:sz w:val="20"/>
          <w:szCs w:val="20"/>
        </w:rPr>
        <w:t>6</w:t>
      </w:r>
      <w:r w:rsidRPr="00777572">
        <w:rPr>
          <w:rFonts w:asciiTheme="minorHAnsi" w:hAnsiTheme="minorHAnsi"/>
          <w:b/>
          <w:sz w:val="20"/>
          <w:szCs w:val="20"/>
        </w:rPr>
        <w:t>.     Š</w:t>
      </w:r>
      <w:r w:rsidRPr="00777572">
        <w:rPr>
          <w:rFonts w:ascii="Calibri" w:eastAsia="Times New Roman" w:hAnsi="Calibri" w:cs="Times New Roman"/>
          <w:b/>
          <w:sz w:val="20"/>
          <w:szCs w:val="20"/>
          <w:lang w:eastAsia="sk-SK"/>
        </w:rPr>
        <w:t xml:space="preserve">tandardná ex post kontrola sa vzťahuje na všetky: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nadlimitné zákazky,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podlimitné zákazky s využitím elektronického trhoviska,</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sidDel="00136B02">
        <w:rPr>
          <w:rFonts w:asciiTheme="minorHAnsi" w:hAnsiTheme="minorHAnsi"/>
          <w:sz w:val="20"/>
          <w:szCs w:val="20"/>
        </w:rPr>
        <w:t xml:space="preserve"> </w:t>
      </w:r>
      <w:r w:rsidRPr="009C3984">
        <w:rPr>
          <w:rFonts w:asciiTheme="minorHAnsi" w:hAnsiTheme="minorHAnsi"/>
          <w:sz w:val="20"/>
          <w:szCs w:val="20"/>
        </w:rPr>
        <w:t xml:space="preserve">podlimitné zákazky bez využitia elektronického trhoviska,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zákazky s nízkymi hodnotami podľa §  117 ZVO (do 30 000 EUR bez DPH aj nad 30 000 EUR bez DPH),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zákazky  podľa § 1ods. 1 až 14 ZVO (na ktoré sa ZVO nevzťahuje resp. výnimky zo ZVO),</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zákazky z VO, v rámci ktorého viacerí prijímatelia nadobúdajú tovary, práce alebo služby prostredníctvom centrálnej obstarávacej organizácie,</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dodatky. </w:t>
      </w:r>
    </w:p>
    <w:p w:rsidR="00777572" w:rsidRPr="00777572" w:rsidRDefault="00777572" w:rsidP="009C3984">
      <w:p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7.  </w:t>
      </w:r>
      <w:r w:rsidR="002467E2">
        <w:rPr>
          <w:rFonts w:asciiTheme="minorHAnsi" w:hAnsiTheme="minorHAnsi"/>
          <w:sz w:val="20"/>
          <w:szCs w:val="20"/>
        </w:rPr>
        <w:t xml:space="preserve"> </w:t>
      </w:r>
      <w:r w:rsidRPr="00777572">
        <w:rPr>
          <w:rFonts w:asciiTheme="minorHAnsi" w:hAnsiTheme="minorHAnsi"/>
          <w:sz w:val="20"/>
          <w:szCs w:val="20"/>
        </w:rPr>
        <w:t xml:space="preserve">Lehoty na výkon kontroly VO začínajú plynúť od dátumu doručenia žiadosti o vykonanie finančnej kontroly na RO v zmysle postupov uvedených v kapitole </w:t>
      </w:r>
      <w:r w:rsidR="002611F9">
        <w:rPr>
          <w:rFonts w:asciiTheme="minorHAnsi" w:hAnsiTheme="minorHAnsi"/>
          <w:sz w:val="20"/>
          <w:szCs w:val="20"/>
        </w:rPr>
        <w:t>17</w:t>
      </w:r>
      <w:r w:rsidRPr="00777572">
        <w:rPr>
          <w:rFonts w:asciiTheme="minorHAnsi" w:hAnsiTheme="minorHAnsi"/>
          <w:sz w:val="20"/>
          <w:szCs w:val="20"/>
        </w:rPr>
        <w:t xml:space="preserve"> (pozn. </w:t>
      </w:r>
      <w:r w:rsidRPr="009C3984">
        <w:rPr>
          <w:rFonts w:asciiTheme="minorHAnsi" w:hAnsiTheme="minorHAnsi"/>
          <w:b/>
          <w:sz w:val="20"/>
          <w:szCs w:val="20"/>
        </w:rPr>
        <w:t>lehoty sa počítajú od nasledujúceho dňa po jej doručení RO</w:t>
      </w:r>
      <w:r w:rsidRPr="00777572">
        <w:rPr>
          <w:rFonts w:asciiTheme="minorHAnsi" w:hAnsiTheme="minorHAnsi"/>
          <w:sz w:val="20"/>
          <w:szCs w:val="20"/>
        </w:rPr>
        <w:t xml:space="preserve">).  </w:t>
      </w:r>
    </w:p>
    <w:p w:rsidR="00777572" w:rsidRPr="00777572" w:rsidRDefault="002467E2" w:rsidP="009C3984">
      <w:pPr>
        <w:spacing w:before="120" w:after="120"/>
        <w:ind w:left="709" w:hanging="426"/>
        <w:jc w:val="both"/>
        <w:rPr>
          <w:rFonts w:asciiTheme="minorHAnsi" w:hAnsiTheme="minorHAnsi"/>
          <w:sz w:val="20"/>
          <w:szCs w:val="20"/>
        </w:rPr>
      </w:pPr>
      <w:r>
        <w:rPr>
          <w:rFonts w:asciiTheme="minorHAnsi" w:hAnsiTheme="minorHAnsi"/>
          <w:sz w:val="20"/>
          <w:szCs w:val="20"/>
        </w:rPr>
        <w:t xml:space="preserve">8.    </w:t>
      </w:r>
      <w:r w:rsidR="00777572" w:rsidRPr="00777572">
        <w:rPr>
          <w:rFonts w:asciiTheme="minorHAnsi" w:hAnsiTheme="minorHAnsi"/>
          <w:sz w:val="20"/>
          <w:szCs w:val="20"/>
        </w:rPr>
        <w:t xml:space="preserve">Ak RO vykonáva kontrolu </w:t>
      </w:r>
      <w:r w:rsidR="00777572" w:rsidRPr="00777572">
        <w:rPr>
          <w:rFonts w:asciiTheme="minorHAnsi" w:hAnsiTheme="minorHAnsi"/>
          <w:b/>
          <w:sz w:val="20"/>
          <w:szCs w:val="20"/>
        </w:rPr>
        <w:t>opakovane</w:t>
      </w:r>
      <w:r w:rsidR="00777572" w:rsidRPr="00777572">
        <w:rPr>
          <w:rFonts w:asciiTheme="minorHAnsi" w:hAnsiTheme="minorHAnsi"/>
          <w:sz w:val="20"/>
          <w:szCs w:val="20"/>
        </w:rPr>
        <w:t xml:space="preserve">, kontrolu vykonáva ako administratívnu finančnú kontrolu alebo finančnú kontrolu na mieste. </w:t>
      </w:r>
      <w:r w:rsidR="00777572" w:rsidRPr="00777572">
        <w:rPr>
          <w:rFonts w:asciiTheme="minorHAnsi" w:hAnsiTheme="minorHAnsi"/>
          <w:b/>
          <w:sz w:val="20"/>
          <w:szCs w:val="20"/>
        </w:rPr>
        <w:t>Administratívna finančná kontrola</w:t>
      </w:r>
      <w:r w:rsidR="00777572" w:rsidRPr="00777572">
        <w:rPr>
          <w:rFonts w:asciiTheme="minorHAnsi" w:hAnsiTheme="minorHAnsi"/>
          <w:sz w:val="20"/>
          <w:szCs w:val="20"/>
        </w:rPr>
        <w:t xml:space="preserve"> </w:t>
      </w:r>
      <w:r w:rsidR="00777572" w:rsidRPr="00777572">
        <w:rPr>
          <w:rFonts w:asciiTheme="minorHAnsi" w:hAnsiTheme="minorHAnsi"/>
          <w:b/>
          <w:sz w:val="20"/>
          <w:szCs w:val="20"/>
        </w:rPr>
        <w:t>začína prvým úkonom povinnej osoby (prijímateľa) voči oprávnenej osobe (RO</w:t>
      </w:r>
      <w:r w:rsidR="00777572" w:rsidRPr="00777572">
        <w:rPr>
          <w:rFonts w:asciiTheme="minorHAnsi" w:hAnsiTheme="minorHAnsi"/>
          <w:sz w:val="20"/>
          <w:szCs w:val="20"/>
        </w:rPr>
        <w:t xml:space="preserve">). Prvým úkonom povinnej osoby sa v rámci opakovane vykonávanej kontroly môže rozumieť napr. aj predloženie dokumentácie RO (napr. dodatočná dokumentácia k </w:t>
      </w:r>
      <w:proofErr w:type="spellStart"/>
      <w:r w:rsidR="00777572" w:rsidRPr="00777572">
        <w:rPr>
          <w:rFonts w:asciiTheme="minorHAnsi" w:hAnsiTheme="minorHAnsi"/>
          <w:sz w:val="20"/>
          <w:szCs w:val="20"/>
        </w:rPr>
        <w:t>ŽoP</w:t>
      </w:r>
      <w:proofErr w:type="spellEnd"/>
      <w:r w:rsidR="00777572" w:rsidRPr="00777572">
        <w:rPr>
          <w:rFonts w:asciiTheme="minorHAnsi" w:hAnsiTheme="minorHAnsi"/>
          <w:sz w:val="20"/>
          <w:szCs w:val="20"/>
        </w:rPr>
        <w:t xml:space="preserve">/VO a pod.), opakované predloženie súpisu kompletnej dokumentácie na základe žiadosti RO, predloženie výsledku kontroly iného orgánu, ktorý súvisí so skutočnosťami overovanými </w:t>
      </w:r>
      <w:r w:rsidR="00777572" w:rsidRPr="00777572">
        <w:rPr>
          <w:rFonts w:asciiTheme="minorHAnsi" w:hAnsiTheme="minorHAnsi"/>
          <w:sz w:val="20"/>
          <w:szCs w:val="20"/>
        </w:rPr>
        <w:lastRenderedPageBreak/>
        <w:t xml:space="preserve">RO v rámci kontroly, potvrdenie prijímateľa o tom, či nastali/nenastali nové skutočnosti, ktoré by mal RO zohľadniť pri opakovane vykonanej kontrole, ktoré je predložené na základe žiadosti RO. Ak RO plánuje opakovanú kontrolu vykonať ako administratívnu finančnú kontrolu, informuje RO Prijímateľa o potrebe vykonať kontrolu opakovane. </w:t>
      </w:r>
      <w:r w:rsidR="00777572" w:rsidRPr="00777572">
        <w:rPr>
          <w:rFonts w:asciiTheme="minorHAnsi" w:hAnsiTheme="minorHAnsi"/>
          <w:b/>
          <w:sz w:val="20"/>
          <w:szCs w:val="20"/>
        </w:rPr>
        <w:t>Ak prijímateľ ako povinná osoba nevykoná úkon, ktorý by mohol byť v zmysle § 20 ods. 1 zákona o finančnej kontrole považovaný za prvý úkon povinnej osoby, potom RO vykoná opakovanú kontrolu ako finančnú kontrolu na mieste</w:t>
      </w:r>
      <w:r w:rsidR="00777572" w:rsidRPr="00777572">
        <w:rPr>
          <w:rFonts w:asciiTheme="minorHAnsi" w:hAnsiTheme="minorHAnsi"/>
          <w:sz w:val="20"/>
          <w:szCs w:val="20"/>
        </w:rPr>
        <w:t>. Finančná kontrola  na mieste sa vykonáva spravidla na mieste realizácie projektu alebo v priestoroch prijímateľa.</w:t>
      </w:r>
    </w:p>
    <w:p w:rsidR="00777572" w:rsidRPr="00B76D1C" w:rsidRDefault="00777572" w:rsidP="00B76D1C">
      <w:pPr>
        <w:pStyle w:val="Nadpis2"/>
      </w:pPr>
      <w:bookmarkStart w:id="49" w:name="_Toc26798957"/>
      <w:r w:rsidRPr="00B76D1C">
        <w:t>A) Finančná vecná kontrola</w:t>
      </w:r>
      <w:bookmarkEnd w:id="49"/>
    </w:p>
    <w:p w:rsidR="00777572" w:rsidRPr="00777572" w:rsidRDefault="00777572" w:rsidP="009C3984">
      <w:pPr>
        <w:numPr>
          <w:ilvl w:val="0"/>
          <w:numId w:val="186"/>
        </w:numPr>
        <w:spacing w:before="120" w:after="120"/>
        <w:ind w:left="721" w:hanging="437"/>
        <w:jc w:val="both"/>
        <w:rPr>
          <w:rFonts w:asciiTheme="minorHAnsi" w:hAnsiTheme="minorHAnsi"/>
          <w:sz w:val="20"/>
          <w:szCs w:val="20"/>
        </w:rPr>
      </w:pPr>
      <w:r w:rsidRPr="00777572">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777572">
        <w:rPr>
          <w:rFonts w:asciiTheme="minorHAnsi" w:hAnsiTheme="minorHAnsi"/>
          <w:sz w:val="20"/>
          <w:szCs w:val="20"/>
        </w:rPr>
        <w:t>ŽoNFP</w:t>
      </w:r>
      <w:proofErr w:type="spellEnd"/>
      <w:r w:rsidRPr="00777572">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Túto kontrolu vykoná RO ako súčasť finančnej  kontroly.</w:t>
      </w:r>
    </w:p>
    <w:p w:rsidR="00777572" w:rsidRPr="00777572" w:rsidRDefault="00777572" w:rsidP="009C3984">
      <w:pPr>
        <w:numPr>
          <w:ilvl w:val="0"/>
          <w:numId w:val="186"/>
        </w:numPr>
        <w:spacing w:before="120" w:after="120"/>
        <w:ind w:left="721" w:hanging="437"/>
        <w:jc w:val="both"/>
        <w:rPr>
          <w:rFonts w:asciiTheme="minorHAnsi" w:hAnsiTheme="minorHAnsi"/>
          <w:sz w:val="20"/>
          <w:szCs w:val="20"/>
        </w:rPr>
      </w:pPr>
      <w:r w:rsidRPr="00777572">
        <w:rPr>
          <w:rFonts w:asciiTheme="minorHAnsi" w:hAnsiTheme="minorHAnsi"/>
          <w:sz w:val="20"/>
          <w:szCs w:val="20"/>
        </w:rPr>
        <w:t xml:space="preserve">Pokiaľ RO zistí porušenie, alebo nesúlad, ktorý môže mať vplyv na oprávnenosť príslušných výdavkov  </w:t>
      </w:r>
      <w:r w:rsidRPr="00311C18">
        <w:rPr>
          <w:rFonts w:asciiTheme="minorHAnsi" w:hAnsiTheme="minorHAnsi"/>
          <w:sz w:val="20"/>
          <w:szCs w:val="20"/>
        </w:rPr>
        <w:t>a to na základe zistení vecnej finančnej kontroly, RO v záveroch kontroly konštatuje uvedenú skutočnosť a určí prípadné opatrenia, ktoré je prijímateľ povinný vykonať na odstránenie tohto ne</w:t>
      </w:r>
      <w:r w:rsidRPr="00716DBD">
        <w:rPr>
          <w:rFonts w:asciiTheme="minorHAnsi" w:hAnsiTheme="minorHAnsi"/>
          <w:sz w:val="20"/>
          <w:szCs w:val="20"/>
        </w:rPr>
        <w:t>dostatku, pričom budúce pripustenie výdavkov do financovania bude závislé od odstránenia alebo ďalšieho vyhodnotenia tohto nedostatku.</w:t>
      </w:r>
    </w:p>
    <w:p w:rsidR="00777572" w:rsidRPr="00B76D1C" w:rsidRDefault="00777572" w:rsidP="009C3984">
      <w:pPr>
        <w:pStyle w:val="Nadpis2"/>
      </w:pPr>
      <w:bookmarkStart w:id="50" w:name="_Toc26798958"/>
      <w:r w:rsidRPr="00B76D1C">
        <w:t xml:space="preserve">B) </w:t>
      </w:r>
      <w:r w:rsidRPr="009C3984">
        <w:t xml:space="preserve">Prvá </w:t>
      </w:r>
      <w:proofErr w:type="spellStart"/>
      <w:r w:rsidRPr="009C3984">
        <w:t>ex-ante</w:t>
      </w:r>
      <w:proofErr w:type="spellEnd"/>
      <w:r w:rsidRPr="009C3984">
        <w:t xml:space="preserve"> kontrola</w:t>
      </w:r>
      <w:bookmarkEnd w:id="50"/>
    </w:p>
    <w:p w:rsidR="00991554" w:rsidRPr="009C3984" w:rsidRDefault="00991554" w:rsidP="009C3984">
      <w:pPr>
        <w:numPr>
          <w:ilvl w:val="0"/>
          <w:numId w:val="174"/>
        </w:numPr>
        <w:spacing w:before="120" w:after="120"/>
        <w:ind w:left="709" w:hanging="426"/>
        <w:jc w:val="both"/>
        <w:rPr>
          <w:rFonts w:asciiTheme="minorHAnsi" w:hAnsiTheme="minorHAnsi"/>
          <w:b/>
          <w:sz w:val="20"/>
          <w:szCs w:val="20"/>
        </w:rPr>
      </w:pPr>
      <w:r w:rsidRPr="009C3984">
        <w:rPr>
          <w:rFonts w:asciiTheme="minorHAnsi" w:hAnsiTheme="minorHAnsi"/>
          <w:b/>
          <w:sz w:val="20"/>
          <w:szCs w:val="20"/>
        </w:rPr>
        <w:t xml:space="preserve">Prijímateľ môže pred vykonaním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kontroly VO, ak ide o nadlimitnú zákazku alebo nadlimitnú koncesiu, úplne alebo sčasti financovanú z prostriedkov EÚ, požiadať ÚVO o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posúdenie dokumentov pred vyhlásením alebo začatím verejného obstarávania podľa § 168 ZVO.  Výsledok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posúdenia ÚVO predloží aj RO. </w:t>
      </w:r>
    </w:p>
    <w:p w:rsidR="00777572" w:rsidRPr="00777572" w:rsidRDefault="00777572" w:rsidP="009C3984">
      <w:pPr>
        <w:numPr>
          <w:ilvl w:val="0"/>
          <w:numId w:val="174"/>
        </w:numPr>
        <w:spacing w:before="120" w:after="120"/>
        <w:ind w:left="709" w:hanging="426"/>
        <w:jc w:val="both"/>
        <w:rPr>
          <w:rFonts w:asciiTheme="minorHAnsi" w:hAnsiTheme="minorHAnsi"/>
          <w:sz w:val="20"/>
          <w:szCs w:val="20"/>
        </w:rPr>
      </w:pPr>
      <w:r w:rsidRPr="009C3984">
        <w:rPr>
          <w:rFonts w:asciiTheme="minorHAnsi" w:hAnsiTheme="minorHAnsi"/>
          <w:b/>
          <w:sz w:val="20"/>
          <w:szCs w:val="20"/>
        </w:rPr>
        <w:t xml:space="preserve">Prvú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kontrolu vykonáva RO</w:t>
      </w:r>
      <w:r w:rsidRPr="00777572">
        <w:rPr>
          <w:rFonts w:asciiTheme="minorHAnsi" w:hAnsiTheme="minorHAnsi"/>
          <w:sz w:val="20"/>
          <w:szCs w:val="20"/>
        </w:rPr>
        <w:t xml:space="preserve"> na základe  dokumentácie predloženej prijímateľom ešte                     vo fáze pred zverejnením tejto dokumentácie, (</w:t>
      </w:r>
      <w:r w:rsidRPr="00777572">
        <w:rPr>
          <w:rFonts w:ascii="Calibri" w:eastAsia="Calibri" w:hAnsi="Calibri" w:cs="Times New Roman"/>
          <w:sz w:val="20"/>
          <w:szCs w:val="20"/>
        </w:rPr>
        <w:t xml:space="preserve">t. j. </w:t>
      </w:r>
      <w:r w:rsidRPr="00777572">
        <w:rPr>
          <w:rFonts w:ascii="Calibri" w:eastAsia="Calibri" w:hAnsi="Calibri" w:cs="Times New Roman"/>
          <w:b/>
          <w:sz w:val="20"/>
          <w:szCs w:val="20"/>
        </w:rPr>
        <w:t>pred zaslaním oznámenia o vyhlásení VO PÚ alebo výzvy na predkladanie ponúk ÚVO na zverejnenie)</w:t>
      </w:r>
      <w:r w:rsidRPr="00777572">
        <w:rPr>
          <w:rFonts w:asciiTheme="minorHAnsi" w:hAnsiTheme="minorHAnsi"/>
          <w:sz w:val="20"/>
          <w:szCs w:val="20"/>
        </w:rPr>
        <w:t xml:space="preserve">. Uvedený typ kontroly má za úlohu preventívne eliminovať chyby a nedostatky v návrhoch dokumentácie k VO a tým znížiť riziko porušenia ZVO. </w:t>
      </w:r>
    </w:p>
    <w:p w:rsidR="00777572" w:rsidRPr="00777572" w:rsidRDefault="00777572" w:rsidP="009C3984">
      <w:pPr>
        <w:numPr>
          <w:ilvl w:val="0"/>
          <w:numId w:val="174"/>
        </w:numPr>
        <w:spacing w:before="120" w:after="120"/>
        <w:ind w:left="709" w:hanging="426"/>
        <w:jc w:val="both"/>
        <w:rPr>
          <w:rFonts w:asciiTheme="minorHAnsi" w:hAnsiTheme="minorHAnsi"/>
          <w:sz w:val="20"/>
          <w:szCs w:val="20"/>
        </w:rPr>
      </w:pPr>
      <w:bookmarkStart w:id="51" w:name="kapitola_33721_ods_2"/>
      <w:r w:rsidRPr="009C3984">
        <w:rPr>
          <w:rFonts w:asciiTheme="minorHAnsi" w:hAnsiTheme="minorHAnsi"/>
          <w:b/>
          <w:sz w:val="20"/>
          <w:szCs w:val="20"/>
        </w:rPr>
        <w:t>Povinnosť prijímateľa predkladať dokumentáciu</w:t>
      </w:r>
      <w:r w:rsidRPr="00777572">
        <w:rPr>
          <w:rFonts w:asciiTheme="minorHAnsi" w:hAnsiTheme="minorHAnsi"/>
          <w:sz w:val="20"/>
          <w:szCs w:val="20"/>
        </w:rPr>
        <w:t xml:space="preserve"> </w:t>
      </w:r>
      <w:r w:rsidRPr="00777572">
        <w:rPr>
          <w:rFonts w:asciiTheme="minorHAnsi" w:hAnsiTheme="minorHAnsi"/>
          <w:b/>
          <w:sz w:val="20"/>
          <w:szCs w:val="20"/>
        </w:rPr>
        <w:t xml:space="preserve">na prvú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kontrolu sa vzťahuje na všetky</w:t>
      </w:r>
      <w:r w:rsidRPr="00777572">
        <w:rPr>
          <w:rFonts w:asciiTheme="minorHAnsi" w:hAnsiTheme="minorHAnsi"/>
          <w:sz w:val="20"/>
          <w:szCs w:val="20"/>
        </w:rPr>
        <w:t xml:space="preserve">: </w:t>
      </w:r>
    </w:p>
    <w:p w:rsidR="00777572" w:rsidRPr="00DF09F6" w:rsidRDefault="00777572" w:rsidP="009C3984">
      <w:pPr>
        <w:pStyle w:val="Odsekzoznamu"/>
        <w:numPr>
          <w:ilvl w:val="1"/>
          <w:numId w:val="239"/>
        </w:numPr>
        <w:spacing w:before="120" w:after="120"/>
        <w:jc w:val="both"/>
        <w:rPr>
          <w:rFonts w:asciiTheme="minorHAnsi" w:hAnsiTheme="minorHAnsi"/>
          <w:sz w:val="20"/>
          <w:szCs w:val="20"/>
        </w:rPr>
      </w:pPr>
      <w:r w:rsidRPr="00DF09F6">
        <w:rPr>
          <w:rFonts w:asciiTheme="minorHAnsi" w:hAnsiTheme="minorHAnsi"/>
          <w:sz w:val="20"/>
          <w:szCs w:val="20"/>
        </w:rPr>
        <w:t xml:space="preserve">nadlimitné zákazky, </w:t>
      </w:r>
    </w:p>
    <w:p w:rsidR="00777572" w:rsidRPr="00DF09F6" w:rsidRDefault="00777572" w:rsidP="009C3984">
      <w:pPr>
        <w:pStyle w:val="Odsekzoznamu"/>
        <w:numPr>
          <w:ilvl w:val="1"/>
          <w:numId w:val="239"/>
        </w:numPr>
        <w:spacing w:before="120" w:after="120"/>
        <w:jc w:val="both"/>
        <w:rPr>
          <w:rFonts w:asciiTheme="minorHAnsi" w:hAnsiTheme="minorHAnsi"/>
          <w:sz w:val="20"/>
          <w:szCs w:val="20"/>
        </w:rPr>
      </w:pPr>
      <w:r w:rsidRPr="00DF09F6">
        <w:rPr>
          <w:rFonts w:asciiTheme="minorHAnsi" w:hAnsiTheme="minorHAnsi"/>
          <w:sz w:val="20"/>
          <w:szCs w:val="20"/>
        </w:rPr>
        <w:t xml:space="preserve">nadlimitné zákazky realizované podlimitným postupom zadávania zákazky, </w:t>
      </w:r>
    </w:p>
    <w:p w:rsidR="00777572" w:rsidRPr="00DF09F6" w:rsidRDefault="00777572" w:rsidP="009C3984">
      <w:pPr>
        <w:pStyle w:val="Odsekzoznamu"/>
        <w:numPr>
          <w:ilvl w:val="1"/>
          <w:numId w:val="239"/>
        </w:numPr>
        <w:spacing w:before="120" w:after="120"/>
        <w:jc w:val="both"/>
        <w:rPr>
          <w:rFonts w:asciiTheme="minorHAnsi" w:hAnsiTheme="minorHAnsi"/>
          <w:sz w:val="20"/>
          <w:szCs w:val="20"/>
        </w:rPr>
      </w:pPr>
      <w:r w:rsidRPr="00DF09F6">
        <w:rPr>
          <w:rFonts w:asciiTheme="minorHAnsi" w:hAnsiTheme="minorHAnsi"/>
          <w:sz w:val="20"/>
          <w:szCs w:val="20"/>
        </w:rPr>
        <w:t>na nadlimitné verejné súťaže s využitím elektronického trhoviska podľa § 66 ods. 8 ZVO                         na bežne dostupné tovary alebo bežne dostupné služby, ktoré nie sú intelektuálnej povahy.</w:t>
      </w:r>
    </w:p>
    <w:bookmarkEnd w:id="51"/>
    <w:p w:rsidR="00777572" w:rsidRPr="00777572" w:rsidRDefault="00777572" w:rsidP="00777572">
      <w:pPr>
        <w:numPr>
          <w:ilvl w:val="0"/>
          <w:numId w:val="174"/>
        </w:numPr>
        <w:spacing w:before="120" w:after="120" w:line="240" w:lineRule="auto"/>
        <w:ind w:left="709" w:hanging="426"/>
        <w:jc w:val="both"/>
        <w:rPr>
          <w:rFonts w:asciiTheme="minorHAnsi" w:hAnsiTheme="minorHAnsi"/>
          <w:sz w:val="20"/>
          <w:szCs w:val="20"/>
        </w:rPr>
      </w:pPr>
      <w:r w:rsidRPr="00777572">
        <w:rPr>
          <w:rFonts w:asciiTheme="minorHAnsi" w:hAnsiTheme="minorHAnsi"/>
          <w:sz w:val="20"/>
          <w:szCs w:val="20"/>
        </w:rPr>
        <w:t>Predbežnému schváleniu RO podľa relevantnosti k príslušnému postupu VO podliehajú nasledovné dokumenty:</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dokument preukazujúci určenie predpokladanej hodnoty zákazky, vrátane dokladov rozhodujúcich pre jej kalkuláciu,</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oznámenia o vyhlásení VO,</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oznámenia o vyhlásení súťaže návrhov (pri súťaži návrhov),</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výzvy na predkladanie ponúk (pri podlimitnej zákazke bez využitia elektronického trhoviska),</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oznámenia o zámere uzavrieť zmluvu (pri priamom rokovacom konaní),</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odôvodnenie použitia priameho rokovacieho konania,</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súťažných podkladov,</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súťažných podmienok (pri súťaži návrhov),</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lastRenderedPageBreak/>
        <w:t>odôvodnenie použitia súťažného dialógu,</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výzvy na účasť v súťažnom dialógu,</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informatívneho dokumentu (pri súťažnom dialógu),</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95067A" w:rsidRDefault="00777572" w:rsidP="009C3984">
      <w:pPr>
        <w:numPr>
          <w:ilvl w:val="0"/>
          <w:numId w:val="174"/>
        </w:numPr>
        <w:spacing w:before="120" w:after="120"/>
        <w:ind w:left="709" w:hanging="425"/>
        <w:jc w:val="both"/>
        <w:rPr>
          <w:rFonts w:asciiTheme="minorHAnsi" w:hAnsiTheme="minorHAnsi"/>
          <w:sz w:val="20"/>
          <w:szCs w:val="20"/>
        </w:rPr>
      </w:pPr>
      <w:r w:rsidRPr="009C3984">
        <w:rPr>
          <w:rFonts w:asciiTheme="minorHAnsi" w:hAnsiTheme="minorHAnsi"/>
          <w:b/>
          <w:sz w:val="20"/>
          <w:szCs w:val="20"/>
        </w:rPr>
        <w:t xml:space="preserve">Vyhlásenie alebo začatie realizácie VO prijímateľom pred riadnym ukončením prvej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kontroly</w:t>
      </w:r>
      <w:r w:rsidRPr="00777572">
        <w:rPr>
          <w:rFonts w:asciiTheme="minorHAnsi" w:hAnsiTheme="minorHAnsi"/>
          <w:sz w:val="20"/>
          <w:szCs w:val="20"/>
        </w:rPr>
        <w:t xml:space="preserve">  </w:t>
      </w:r>
      <w:r w:rsidRPr="00777572">
        <w:rPr>
          <w:rFonts w:asciiTheme="minorHAnsi" w:hAnsiTheme="minorHAnsi"/>
          <w:sz w:val="20"/>
          <w:szCs w:val="20"/>
        </w:rPr>
        <w:br/>
        <w:t xml:space="preserve">zo strany RO (zaslanie správy z kontroly), resp. nepredloženie dokumentácie na túto kontrolu bude môcť RO vyhodnotiť ako </w:t>
      </w:r>
      <w:r w:rsidRPr="009C3984">
        <w:rPr>
          <w:rFonts w:asciiTheme="minorHAnsi" w:hAnsiTheme="minorHAnsi"/>
          <w:b/>
          <w:sz w:val="20"/>
          <w:szCs w:val="20"/>
        </w:rPr>
        <w:t>podstatné porušenie zmluvy o NFP.</w:t>
      </w:r>
      <w:r w:rsidRPr="00777572">
        <w:rPr>
          <w:rFonts w:asciiTheme="minorHAnsi" w:hAnsiTheme="minorHAnsi"/>
          <w:sz w:val="20"/>
          <w:szCs w:val="20"/>
        </w:rPr>
        <w:t xml:space="preserve"> </w:t>
      </w:r>
    </w:p>
    <w:p w:rsidR="00777572" w:rsidRPr="00777572" w:rsidRDefault="00777572" w:rsidP="009C3984">
      <w:pPr>
        <w:numPr>
          <w:ilvl w:val="0"/>
          <w:numId w:val="174"/>
        </w:numPr>
        <w:spacing w:before="120" w:after="120"/>
        <w:ind w:left="709" w:hanging="425"/>
        <w:jc w:val="both"/>
        <w:rPr>
          <w:rFonts w:asciiTheme="minorHAnsi" w:hAnsiTheme="minorHAnsi"/>
          <w:sz w:val="20"/>
          <w:szCs w:val="20"/>
        </w:rPr>
      </w:pPr>
      <w:r w:rsidRPr="00777572">
        <w:rPr>
          <w:rFonts w:asciiTheme="minorHAnsi" w:hAnsiTheme="minorHAnsi"/>
          <w:sz w:val="20"/>
          <w:szCs w:val="20"/>
        </w:rPr>
        <w:t xml:space="preserve">Pokiaľ prijímateľ </w:t>
      </w:r>
      <w:r w:rsidRPr="009C3984">
        <w:rPr>
          <w:rFonts w:asciiTheme="minorHAnsi" w:hAnsiTheme="minorHAnsi"/>
          <w:b/>
          <w:sz w:val="20"/>
          <w:szCs w:val="20"/>
        </w:rPr>
        <w:t xml:space="preserve">vyhlási VO v rozpore s požiadavkami RO vyplývajúcimi z výsledkov prvej ex </w:t>
      </w:r>
      <w:proofErr w:type="spellStart"/>
      <w:r w:rsidRPr="009C3984">
        <w:rPr>
          <w:rFonts w:asciiTheme="minorHAnsi" w:hAnsiTheme="minorHAnsi"/>
          <w:b/>
          <w:sz w:val="20"/>
          <w:szCs w:val="20"/>
        </w:rPr>
        <w:t>ante</w:t>
      </w:r>
      <w:proofErr w:type="spellEnd"/>
      <w:r w:rsidRPr="00777572">
        <w:rPr>
          <w:rFonts w:asciiTheme="minorHAnsi" w:hAnsiTheme="minorHAnsi"/>
          <w:sz w:val="20"/>
          <w:szCs w:val="20"/>
        </w:rPr>
        <w:t xml:space="preserve"> kontroly a v rámci ex post kontroly RO zistí pochybenie pri VO súvisiace s týmto rozporom, určí RO zodpovedajúcu výšku </w:t>
      </w:r>
      <w:r w:rsidRPr="009C3984">
        <w:rPr>
          <w:rFonts w:asciiTheme="minorHAnsi" w:hAnsiTheme="minorHAnsi"/>
          <w:b/>
          <w:sz w:val="20"/>
          <w:szCs w:val="20"/>
        </w:rPr>
        <w:t xml:space="preserve">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finančnej opravy alebo nepripustí výdavky do financovania v plnom rozsahu.</w:t>
      </w:r>
      <w:r w:rsidRPr="00777572">
        <w:rPr>
          <w:rFonts w:asciiTheme="minorHAnsi" w:hAnsiTheme="minorHAnsi"/>
          <w:sz w:val="20"/>
          <w:szCs w:val="20"/>
        </w:rPr>
        <w:t xml:space="preserve"> Nepripustenie do financovania znamená, že všetky výdavky vychádzajúce z realizácie výsledku daného VO budú zo strany RO v prípade, že budú zahrnuté v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označené ako neoprávnené. </w:t>
      </w:r>
    </w:p>
    <w:p w:rsidR="00777572" w:rsidRPr="009C3984" w:rsidRDefault="00777572" w:rsidP="009C3984">
      <w:pPr>
        <w:numPr>
          <w:ilvl w:val="0"/>
          <w:numId w:val="174"/>
        </w:numPr>
        <w:spacing w:before="120" w:after="120"/>
        <w:ind w:left="709" w:hanging="425"/>
        <w:jc w:val="both"/>
        <w:rPr>
          <w:rFonts w:asciiTheme="minorHAnsi" w:hAnsiTheme="minorHAnsi"/>
          <w:b/>
          <w:sz w:val="20"/>
          <w:szCs w:val="20"/>
        </w:rPr>
      </w:pPr>
      <w:r w:rsidRPr="00777572">
        <w:rPr>
          <w:rFonts w:asciiTheme="minorHAnsi" w:hAnsiTheme="minorHAnsi"/>
          <w:sz w:val="20"/>
          <w:szCs w:val="20"/>
        </w:rPr>
        <w:t xml:space="preserve">Lehota na výkon prvej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kontroly je </w:t>
      </w:r>
      <w:r w:rsidRPr="00777572">
        <w:rPr>
          <w:rFonts w:asciiTheme="minorHAnsi" w:hAnsiTheme="minorHAnsi"/>
          <w:b/>
          <w:sz w:val="20"/>
          <w:szCs w:val="20"/>
        </w:rPr>
        <w:t>15 pracovných dní</w:t>
      </w:r>
      <w:r w:rsidRPr="00777572">
        <w:rPr>
          <w:rFonts w:asciiTheme="minorHAnsi" w:hAnsiTheme="minorHAnsi"/>
          <w:sz w:val="20"/>
          <w:szCs w:val="20"/>
        </w:rPr>
        <w:t xml:space="preserve">. V prípade, že RO zašle prijímateľovi žiadosť o vysvetlenie alebo doplnenie dokumentácie, určí v tejto žiadosti lehotu minimálne 5 pracovných dní a maximálne 10 pracovných dní na zaslanie tohto vysvetlenia, doplnenia alebo úpravy zo strany prijímateľa. Dňom odoslania žiadosti sa prerušuje lehota na výkon kontroly. </w:t>
      </w:r>
      <w:r w:rsidRPr="009C3984">
        <w:rPr>
          <w:rFonts w:asciiTheme="minorHAnsi" w:hAnsiTheme="minorHAnsi"/>
          <w:b/>
          <w:sz w:val="20"/>
          <w:szCs w:val="20"/>
        </w:rPr>
        <w:t>Dňom nasledujúcim po dni doručenia vysvetlenia alebo doplnenia dokumentácie pokračuje plynutie lehoty na výkon finančnej kontroly VO.</w:t>
      </w:r>
    </w:p>
    <w:p w:rsidR="00777572" w:rsidRPr="00777572" w:rsidRDefault="00777572" w:rsidP="009C3984">
      <w:pPr>
        <w:numPr>
          <w:ilvl w:val="0"/>
          <w:numId w:val="174"/>
        </w:numPr>
        <w:spacing w:before="120" w:after="120"/>
        <w:ind w:left="709" w:hanging="425"/>
        <w:jc w:val="both"/>
        <w:rPr>
          <w:rFonts w:asciiTheme="minorHAnsi" w:hAnsiTheme="minorHAnsi"/>
          <w:sz w:val="20"/>
          <w:szCs w:val="20"/>
        </w:rPr>
      </w:pPr>
      <w:r w:rsidRPr="00777572">
        <w:rPr>
          <w:rFonts w:asciiTheme="minorHAnsi" w:hAnsiTheme="minorHAnsi"/>
          <w:sz w:val="20"/>
          <w:szCs w:val="20"/>
        </w:rPr>
        <w:t>Pri predĺžení lehôt na výkon kontroly postupuje RO podľa</w:t>
      </w:r>
      <w:r w:rsidR="004A2A46">
        <w:rPr>
          <w:rFonts w:asciiTheme="minorHAnsi" w:hAnsiTheme="minorHAnsi"/>
          <w:sz w:val="20"/>
          <w:szCs w:val="20"/>
        </w:rPr>
        <w:t xml:space="preserve"> kapitoly 17.</w:t>
      </w:r>
      <w:r w:rsidRPr="00777572">
        <w:rPr>
          <w:rFonts w:asciiTheme="minorHAnsi" w:hAnsiTheme="minorHAnsi"/>
          <w:sz w:val="20"/>
          <w:szCs w:val="20"/>
        </w:rPr>
        <w:t xml:space="preserve">  </w:t>
      </w:r>
    </w:p>
    <w:p w:rsidR="00777572" w:rsidRDefault="00777572" w:rsidP="009C3984">
      <w:pPr>
        <w:numPr>
          <w:ilvl w:val="0"/>
          <w:numId w:val="174"/>
        </w:numPr>
        <w:spacing w:before="120" w:after="120"/>
        <w:ind w:left="709" w:hanging="425"/>
        <w:jc w:val="both"/>
        <w:rPr>
          <w:rFonts w:asciiTheme="minorHAnsi" w:hAnsiTheme="minorHAnsi"/>
          <w:sz w:val="20"/>
          <w:szCs w:val="20"/>
        </w:rPr>
      </w:pPr>
      <w:r w:rsidRPr="009C3984">
        <w:rPr>
          <w:rFonts w:asciiTheme="minorHAnsi" w:hAnsiTheme="minorHAnsi"/>
          <w:b/>
          <w:sz w:val="20"/>
          <w:szCs w:val="20"/>
        </w:rPr>
        <w:t>Pokiaľ RO určí v návrhu správy z kontroly opatrenia na odstránenie zistených nedostatkov</w:t>
      </w:r>
      <w:r w:rsidRPr="00777572">
        <w:rPr>
          <w:rFonts w:asciiTheme="minorHAnsi" w:hAnsiTheme="minorHAnsi"/>
          <w:sz w:val="20"/>
          <w:szCs w:val="20"/>
        </w:rPr>
        <w:t xml:space="preserve"> </w:t>
      </w:r>
      <w:r w:rsidR="0095067A">
        <w:rPr>
          <w:rFonts w:asciiTheme="minorHAnsi" w:hAnsiTheme="minorHAnsi"/>
          <w:sz w:val="20"/>
          <w:szCs w:val="20"/>
        </w:rPr>
        <w:t xml:space="preserve"> </w:t>
      </w:r>
      <w:r w:rsidR="0095067A">
        <w:rPr>
          <w:rFonts w:asciiTheme="minorHAnsi" w:hAnsiTheme="minorHAnsi"/>
          <w:sz w:val="20"/>
          <w:szCs w:val="20"/>
        </w:rPr>
        <w:br/>
      </w:r>
      <w:r w:rsidRPr="00777572">
        <w:rPr>
          <w:rFonts w:asciiTheme="minorHAnsi" w:hAnsiTheme="minorHAnsi"/>
          <w:sz w:val="20"/>
          <w:szCs w:val="20"/>
        </w:rPr>
        <w:t xml:space="preserve">a na odstránenie príčin ich vzniku, </w:t>
      </w:r>
      <w:r w:rsidRPr="009C3984">
        <w:rPr>
          <w:rFonts w:asciiTheme="minorHAnsi" w:hAnsiTheme="minorHAnsi"/>
          <w:b/>
          <w:sz w:val="20"/>
          <w:szCs w:val="20"/>
        </w:rPr>
        <w:t>prijímateľ je  povinný</w:t>
      </w:r>
      <w:r w:rsidRPr="00777572">
        <w:rPr>
          <w:rFonts w:asciiTheme="minorHAnsi" w:hAnsiTheme="minorHAnsi"/>
          <w:sz w:val="20"/>
          <w:szCs w:val="20"/>
        </w:rPr>
        <w:t xml:space="preserve"> ich </w:t>
      </w:r>
      <w:r w:rsidRPr="009C3984">
        <w:rPr>
          <w:rFonts w:asciiTheme="minorHAnsi" w:hAnsiTheme="minorHAnsi"/>
          <w:b/>
          <w:sz w:val="20"/>
          <w:szCs w:val="20"/>
        </w:rPr>
        <w:t>v stanovenej lehote</w:t>
      </w:r>
      <w:r w:rsidRPr="00777572">
        <w:rPr>
          <w:rFonts w:asciiTheme="minorHAnsi" w:hAnsiTheme="minorHAnsi"/>
          <w:sz w:val="20"/>
          <w:szCs w:val="20"/>
        </w:rPr>
        <w:t xml:space="preserve"> (minimálne 5 pracovných dní a maximálne 10 pracovných dní) </w:t>
      </w:r>
      <w:r w:rsidRPr="009C3984">
        <w:rPr>
          <w:rFonts w:asciiTheme="minorHAnsi" w:hAnsiTheme="minorHAnsi"/>
          <w:b/>
          <w:sz w:val="20"/>
          <w:szCs w:val="20"/>
        </w:rPr>
        <w:t>odstrániť a zaslať na RO takto upravenú dokumentáciu.</w:t>
      </w:r>
      <w:r w:rsidRPr="00777572">
        <w:rPr>
          <w:rFonts w:asciiTheme="minorHAnsi" w:hAnsiTheme="minorHAnsi"/>
          <w:sz w:val="20"/>
          <w:szCs w:val="20"/>
        </w:rPr>
        <w:t xml:space="preserve"> RO je v odôvodnených prípadoch, ak si to povaha úkonu objektívne vyžaduje, </w:t>
      </w:r>
      <w:r w:rsidRPr="009C3984">
        <w:rPr>
          <w:rFonts w:asciiTheme="minorHAnsi" w:hAnsiTheme="minorHAnsi"/>
          <w:b/>
          <w:sz w:val="20"/>
          <w:szCs w:val="20"/>
        </w:rPr>
        <w:t>oprávnený stanoviť aj dlhšiu lehotu</w:t>
      </w:r>
      <w:r w:rsidRPr="00777572">
        <w:rPr>
          <w:rFonts w:asciiTheme="minorHAnsi" w:hAnsiTheme="minorHAnsi"/>
          <w:sz w:val="20"/>
          <w:szCs w:val="20"/>
        </w:rPr>
        <w:t xml:space="preserve">, resp. stanovenú lehotu predĺžiť. V prípade, že ani po druhej výzve RO, prijímateľ nezabezpečí uspokojivú úpravu kontrolovanej dokumentácie, RO je oprávnený prvú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finančnej opravy alebo nepripustí výdavky do financovania v plnom rozsahu. Zároveň bude môcť RO uvedenú skutočnosť vyhodnotiť ako podstatné porušenie zmluvy o NFP.</w:t>
      </w:r>
    </w:p>
    <w:p w:rsidR="00777572" w:rsidRDefault="00777572" w:rsidP="009C3984">
      <w:pPr>
        <w:pStyle w:val="Nadpis2"/>
      </w:pPr>
      <w:bookmarkStart w:id="52" w:name="_Toc12601459"/>
      <w:bookmarkStart w:id="53" w:name="_Toc12601621"/>
      <w:bookmarkStart w:id="54" w:name="_Toc12601722"/>
      <w:bookmarkStart w:id="55" w:name="_Toc12601823"/>
      <w:bookmarkStart w:id="56" w:name="_Toc498434327"/>
      <w:bookmarkStart w:id="57" w:name="_Toc26798959"/>
      <w:bookmarkEnd w:id="52"/>
      <w:bookmarkEnd w:id="53"/>
      <w:bookmarkEnd w:id="54"/>
      <w:bookmarkEnd w:id="55"/>
      <w:bookmarkEnd w:id="56"/>
      <w:r w:rsidRPr="00777572">
        <w:t xml:space="preserve">C) Druhá </w:t>
      </w:r>
      <w:proofErr w:type="spellStart"/>
      <w:r w:rsidRPr="00777572">
        <w:t>ex-ante</w:t>
      </w:r>
      <w:proofErr w:type="spellEnd"/>
      <w:r w:rsidRPr="00777572">
        <w:t xml:space="preserve"> kontrola</w:t>
      </w:r>
      <w:bookmarkEnd w:id="57"/>
    </w:p>
    <w:p w:rsidR="00777572" w:rsidRPr="00777572" w:rsidRDefault="00777572" w:rsidP="009C3984">
      <w:pPr>
        <w:numPr>
          <w:ilvl w:val="0"/>
          <w:numId w:val="175"/>
        </w:numPr>
        <w:spacing w:before="120" w:after="120"/>
        <w:ind w:left="709" w:hanging="425"/>
        <w:jc w:val="both"/>
        <w:rPr>
          <w:rFonts w:asciiTheme="minorHAnsi" w:hAnsiTheme="minorHAnsi"/>
          <w:b/>
          <w:sz w:val="20"/>
          <w:szCs w:val="20"/>
        </w:rPr>
      </w:pPr>
      <w:r w:rsidRPr="00777572">
        <w:rPr>
          <w:rFonts w:asciiTheme="minorHAnsi" w:hAnsiTheme="minorHAnsi"/>
          <w:b/>
          <w:sz w:val="20"/>
          <w:szCs w:val="20"/>
        </w:rPr>
        <w:t>RO</w:t>
      </w:r>
      <w:r w:rsidRPr="00777572">
        <w:rPr>
          <w:rFonts w:asciiTheme="minorHAnsi" w:hAnsiTheme="minorHAnsi"/>
          <w:sz w:val="20"/>
          <w:szCs w:val="20"/>
        </w:rPr>
        <w:t xml:space="preserve"> (v súlade s možnosťou Systému riadenia EŠIF) </w:t>
      </w:r>
      <w:r w:rsidRPr="00777572">
        <w:rPr>
          <w:rFonts w:asciiTheme="minorHAnsi" w:hAnsiTheme="minorHAnsi"/>
          <w:b/>
          <w:sz w:val="20"/>
          <w:szCs w:val="20"/>
        </w:rPr>
        <w:t xml:space="preserve">druhú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kontrolu</w:t>
      </w:r>
      <w:r w:rsidRPr="00777572">
        <w:rPr>
          <w:rFonts w:asciiTheme="minorHAnsi" w:hAnsiTheme="minorHAnsi"/>
          <w:sz w:val="20"/>
          <w:szCs w:val="20"/>
        </w:rPr>
        <w:t xml:space="preserve"> </w:t>
      </w:r>
      <w:r w:rsidRPr="00777572">
        <w:rPr>
          <w:rFonts w:asciiTheme="minorHAnsi" w:hAnsiTheme="minorHAnsi"/>
          <w:b/>
          <w:sz w:val="20"/>
          <w:szCs w:val="20"/>
        </w:rPr>
        <w:t xml:space="preserve">nevykonáva. </w:t>
      </w:r>
    </w:p>
    <w:p w:rsidR="00777572" w:rsidRDefault="00777572" w:rsidP="009C3984">
      <w:pPr>
        <w:numPr>
          <w:ilvl w:val="0"/>
          <w:numId w:val="175"/>
        </w:numPr>
        <w:spacing w:before="120" w:after="120"/>
        <w:ind w:left="709" w:hanging="425"/>
        <w:jc w:val="both"/>
        <w:rPr>
          <w:rFonts w:asciiTheme="minorHAnsi" w:hAnsiTheme="minorHAnsi"/>
          <w:sz w:val="20"/>
          <w:szCs w:val="20"/>
        </w:rPr>
      </w:pPr>
      <w:r w:rsidRPr="00777572">
        <w:rPr>
          <w:rFonts w:asciiTheme="minorHAnsi" w:hAnsiTheme="minorHAnsi"/>
          <w:b/>
          <w:sz w:val="20"/>
          <w:szCs w:val="20"/>
        </w:rPr>
        <w:t xml:space="preserve">Prijímateľ je povinný podať podnet na ÚVO, </w:t>
      </w:r>
      <w:r w:rsidRPr="00777572">
        <w:rPr>
          <w:rFonts w:asciiTheme="minorHAnsi" w:hAnsiTheme="minorHAnsi"/>
          <w:sz w:val="20"/>
          <w:szCs w:val="20"/>
        </w:rPr>
        <w:t xml:space="preserve">ktorý vykonáva </w:t>
      </w:r>
      <w:r w:rsidRPr="00777572">
        <w:rPr>
          <w:rFonts w:asciiTheme="minorHAnsi" w:hAnsiTheme="minorHAnsi"/>
          <w:b/>
          <w:sz w:val="20"/>
          <w:szCs w:val="20"/>
        </w:rPr>
        <w:t xml:space="preserve">kontrolu nadlimitných zákaziek v rámci druhej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kontroly na základe podnetu prijímateľa podľa § 169 ods. 1 písm. b)</w:t>
      </w:r>
      <w:r w:rsidRPr="00777572">
        <w:rPr>
          <w:rFonts w:asciiTheme="minorHAnsi" w:hAnsiTheme="minorHAnsi"/>
          <w:sz w:val="20"/>
          <w:szCs w:val="20"/>
        </w:rPr>
        <w:t xml:space="preserve"> </w:t>
      </w:r>
      <w:r w:rsidRPr="00777572">
        <w:rPr>
          <w:rFonts w:asciiTheme="minorHAnsi" w:hAnsiTheme="minorHAnsi"/>
          <w:b/>
          <w:sz w:val="20"/>
          <w:szCs w:val="20"/>
        </w:rPr>
        <w:t>v spojení s § 169 ods. 2 ZVO</w:t>
      </w:r>
      <w:r w:rsidRPr="00777572">
        <w:rPr>
          <w:rFonts w:asciiTheme="minorHAnsi" w:hAnsiTheme="minorHAnsi"/>
          <w:sz w:val="20"/>
          <w:szCs w:val="20"/>
        </w:rPr>
        <w:t>,</w:t>
      </w:r>
      <w:r w:rsidRPr="00777572">
        <w:rPr>
          <w:rFonts w:asciiTheme="minorHAnsi" w:hAnsiTheme="minorHAnsi"/>
          <w:b/>
          <w:sz w:val="20"/>
          <w:szCs w:val="20"/>
        </w:rPr>
        <w:t xml:space="preserve"> vo fáze pred uzavretím zmluvy</w:t>
      </w:r>
      <w:r w:rsidRPr="00777572">
        <w:rPr>
          <w:rFonts w:asciiTheme="minorHAnsi" w:hAnsiTheme="minorHAnsi"/>
          <w:sz w:val="20"/>
          <w:szCs w:val="20"/>
        </w:rPr>
        <w:t xml:space="preserve">, koncesnej zmluvy alebo rámcovej dohody,  </w:t>
      </w:r>
      <w:r w:rsidRPr="00777572">
        <w:rPr>
          <w:rFonts w:asciiTheme="minorHAnsi" w:hAnsiTheme="minorHAnsi"/>
          <w:sz w:val="20"/>
          <w:szCs w:val="20"/>
        </w:rPr>
        <w:br/>
        <w:t>pred ukončením súťaže návrhov, pred zadaním zákazky na základe rámcovej dohody alebo pred ukončením postupu inovatívneho partnerstva.</w:t>
      </w:r>
      <w:bookmarkStart w:id="58" w:name="_Toc12601461"/>
      <w:bookmarkStart w:id="59" w:name="_Toc12601623"/>
      <w:bookmarkStart w:id="60" w:name="_Toc12601724"/>
      <w:bookmarkStart w:id="61" w:name="_Toc12601825"/>
      <w:bookmarkStart w:id="62" w:name="_Toc12601462"/>
      <w:bookmarkStart w:id="63" w:name="_Toc12601624"/>
      <w:bookmarkStart w:id="64" w:name="_Toc12601725"/>
      <w:bookmarkStart w:id="65" w:name="_Toc12601826"/>
      <w:bookmarkStart w:id="66" w:name="_Toc12601463"/>
      <w:bookmarkStart w:id="67" w:name="_Toc12601625"/>
      <w:bookmarkStart w:id="68" w:name="_Toc12601726"/>
      <w:bookmarkStart w:id="69" w:name="_Toc12601827"/>
      <w:bookmarkStart w:id="70" w:name="_Toc12601464"/>
      <w:bookmarkStart w:id="71" w:name="_Toc12601626"/>
      <w:bookmarkStart w:id="72" w:name="_Toc12601727"/>
      <w:bookmarkStart w:id="73" w:name="_Toc12601828"/>
      <w:bookmarkStart w:id="74" w:name="_Toc12601465"/>
      <w:bookmarkStart w:id="75" w:name="_Toc12601627"/>
      <w:bookmarkStart w:id="76" w:name="_Toc12601728"/>
      <w:bookmarkStart w:id="77" w:name="_Toc12601829"/>
      <w:bookmarkStart w:id="78" w:name="_Toc12601466"/>
      <w:bookmarkStart w:id="79" w:name="_Toc12601628"/>
      <w:bookmarkStart w:id="80" w:name="_Toc12601729"/>
      <w:bookmarkStart w:id="81" w:name="_Toc12601830"/>
      <w:bookmarkStart w:id="82" w:name="_Toc12601467"/>
      <w:bookmarkStart w:id="83" w:name="_Toc12601629"/>
      <w:bookmarkStart w:id="84" w:name="_Toc12601730"/>
      <w:bookmarkStart w:id="85" w:name="_Toc12601831"/>
      <w:bookmarkStart w:id="86" w:name="_Toc12601468"/>
      <w:bookmarkStart w:id="87" w:name="_Toc12601630"/>
      <w:bookmarkStart w:id="88" w:name="_Toc12601731"/>
      <w:bookmarkStart w:id="89" w:name="_Toc12601832"/>
      <w:bookmarkStart w:id="90" w:name="_Toc12601469"/>
      <w:bookmarkStart w:id="91" w:name="_Toc12601631"/>
      <w:bookmarkStart w:id="92" w:name="_Toc12601732"/>
      <w:bookmarkStart w:id="93" w:name="_Toc12601833"/>
      <w:bookmarkStart w:id="94" w:name="_Toc12601470"/>
      <w:bookmarkStart w:id="95" w:name="_Toc12601632"/>
      <w:bookmarkStart w:id="96" w:name="_Toc12601733"/>
      <w:bookmarkStart w:id="97" w:name="_Toc12601834"/>
      <w:bookmarkStart w:id="98" w:name="_Toc12601471"/>
      <w:bookmarkStart w:id="99" w:name="_Toc12601633"/>
      <w:bookmarkStart w:id="100" w:name="_Toc12601734"/>
      <w:bookmarkStart w:id="101" w:name="_Toc12601835"/>
      <w:bookmarkStart w:id="102" w:name="_Toc12601472"/>
      <w:bookmarkStart w:id="103" w:name="_Toc12601634"/>
      <w:bookmarkStart w:id="104" w:name="_Toc12601735"/>
      <w:bookmarkStart w:id="105" w:name="_Toc12601836"/>
      <w:bookmarkStart w:id="106" w:name="_Toc12601473"/>
      <w:bookmarkStart w:id="107" w:name="_Toc12601635"/>
      <w:bookmarkStart w:id="108" w:name="_Toc12601736"/>
      <w:bookmarkStart w:id="109" w:name="_Toc12601837"/>
      <w:bookmarkStart w:id="110" w:name="_Toc12601474"/>
      <w:bookmarkStart w:id="111" w:name="_Toc12601636"/>
      <w:bookmarkStart w:id="112" w:name="_Toc12601737"/>
      <w:bookmarkStart w:id="113" w:name="_Toc12601838"/>
      <w:bookmarkStart w:id="114" w:name="_Toc12601475"/>
      <w:bookmarkStart w:id="115" w:name="_Toc12601637"/>
      <w:bookmarkStart w:id="116" w:name="_Toc12601738"/>
      <w:bookmarkStart w:id="117" w:name="_Toc12601839"/>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777572" w:rsidRPr="00B76D1C" w:rsidRDefault="00777572" w:rsidP="00B76D1C">
      <w:pPr>
        <w:pStyle w:val="Nadpis2"/>
      </w:pPr>
      <w:bookmarkStart w:id="118" w:name="_Toc26798960"/>
      <w:r w:rsidRPr="00B76D1C">
        <w:lastRenderedPageBreak/>
        <w:t xml:space="preserve">D) Štandardná </w:t>
      </w:r>
      <w:proofErr w:type="spellStart"/>
      <w:r w:rsidRPr="00B76D1C">
        <w:t>ex-post</w:t>
      </w:r>
      <w:proofErr w:type="spellEnd"/>
      <w:r w:rsidRPr="00B76D1C">
        <w:t xml:space="preserve"> kontrola</w:t>
      </w:r>
      <w:bookmarkEnd w:id="118"/>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RO kontroluje postupy VO na základe dokumentácie predloženej prijímateľom </w:t>
      </w:r>
      <w:r w:rsidRPr="00777572">
        <w:rPr>
          <w:rFonts w:asciiTheme="minorHAnsi" w:hAnsiTheme="minorHAnsi"/>
          <w:b/>
          <w:sz w:val="20"/>
          <w:szCs w:val="20"/>
        </w:rPr>
        <w:t>vo fáze po podpise zmluvy s úspešným uchádzačom, pričom táto zmluva je už platná a účinná, okrem prípadov kedy je účinnosť zmluvy viazaná na odkladaciu podmienku (napr. podpis zmluvy o NFP)</w:t>
      </w:r>
      <w:r w:rsidRPr="00777572">
        <w:rPr>
          <w:rFonts w:asciiTheme="minorHAnsi" w:hAnsiTheme="minorHAnsi"/>
          <w:sz w:val="20"/>
          <w:szCs w:val="20"/>
        </w:rPr>
        <w:t xml:space="preserve">. V týchto osobitných prípadoch RO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r w:rsidR="004A2A46">
        <w:rPr>
          <w:rFonts w:asciiTheme="minorHAnsi" w:hAnsiTheme="minorHAnsi"/>
          <w:sz w:val="20"/>
          <w:szCs w:val="20"/>
        </w:rPr>
        <w:t>14. G)</w:t>
      </w:r>
      <w:r w:rsidRPr="00777572">
        <w:rPr>
          <w:rFonts w:asciiTheme="minorHAnsi" w:hAnsiTheme="minorHAnsi"/>
          <w:sz w:val="20"/>
          <w:szCs w:val="20"/>
        </w:rPr>
        <w:t xml:space="preserve"> Príručky pre kontrolu VO. Prijímateľ predkladá dokumentáciu z VO, ktorá nie je súčasťou informačného systému elektronického trhoviska,  prostredníctvom ITMS2014+ (určenie PHZ, doplňujúca dokumentácia a pod.</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b/>
          <w:sz w:val="20"/>
          <w:szCs w:val="20"/>
        </w:rPr>
        <w:t>Ak bola</w:t>
      </w:r>
      <w:r w:rsidRPr="00777572">
        <w:rPr>
          <w:rFonts w:asciiTheme="minorHAnsi" w:hAnsiTheme="minorHAnsi"/>
          <w:sz w:val="20"/>
          <w:szCs w:val="20"/>
        </w:rPr>
        <w:t xml:space="preserve"> v rámci daného VO vykonaná </w:t>
      </w:r>
      <w:r w:rsidRPr="00777572">
        <w:rPr>
          <w:rFonts w:asciiTheme="minorHAnsi" w:hAnsiTheme="minorHAnsi"/>
          <w:b/>
          <w:sz w:val="20"/>
          <w:szCs w:val="20"/>
        </w:rPr>
        <w:t>kontrola VO podľa § 169 ods. 3 ZVO</w:t>
      </w:r>
      <w:r w:rsidRPr="00777572">
        <w:rPr>
          <w:rFonts w:asciiTheme="minorHAnsi" w:hAnsiTheme="minorHAnsi"/>
          <w:sz w:val="20"/>
          <w:szCs w:val="20"/>
        </w:rPr>
        <w:t xml:space="preserve">, </w:t>
      </w:r>
      <w:r w:rsidRPr="00777572">
        <w:rPr>
          <w:rFonts w:asciiTheme="minorHAnsi" w:hAnsiTheme="minorHAnsi"/>
          <w:b/>
          <w:sz w:val="20"/>
          <w:szCs w:val="20"/>
        </w:rPr>
        <w:t>prijímateľ informuje RO</w:t>
      </w:r>
      <w:r w:rsidRPr="00777572">
        <w:rPr>
          <w:rFonts w:asciiTheme="minorHAnsi" w:hAnsiTheme="minorHAnsi"/>
          <w:sz w:val="20"/>
          <w:szCs w:val="20"/>
        </w:rPr>
        <w:t xml:space="preserve"> aj o tejto skutočnosti a súčasne s dokumentáciou </w:t>
      </w:r>
      <w:r w:rsidRPr="00777572">
        <w:rPr>
          <w:rFonts w:asciiTheme="minorHAnsi" w:hAnsiTheme="minorHAnsi"/>
          <w:b/>
          <w:sz w:val="20"/>
          <w:szCs w:val="20"/>
        </w:rPr>
        <w:t>predloží aj kópiu právoplatného rozhodnutia ÚVO</w:t>
      </w:r>
      <w:r w:rsidRPr="00777572">
        <w:rPr>
          <w:rFonts w:asciiTheme="minorHAnsi" w:hAnsiTheme="minorHAnsi"/>
          <w:sz w:val="20"/>
          <w:szCs w:val="20"/>
        </w:rPr>
        <w:t xml:space="preserve">. Rovnakým spôsobom je prijímateľ povinný </w:t>
      </w:r>
      <w:r w:rsidRPr="00777572">
        <w:rPr>
          <w:rFonts w:asciiTheme="minorHAnsi" w:hAnsiTheme="minorHAnsi"/>
          <w:b/>
          <w:sz w:val="20"/>
          <w:szCs w:val="20"/>
        </w:rPr>
        <w:t>informovať RO aj o všetkých výsledkoch konania ÚVO vydaných pri výkone dohľadu podľa § 167 ods. 2 ZVO.</w:t>
      </w:r>
      <w:r w:rsidRPr="00777572">
        <w:rPr>
          <w:rFonts w:asciiTheme="minorHAnsi" w:hAnsiTheme="minorHAnsi"/>
          <w:sz w:val="20"/>
          <w:szCs w:val="20"/>
        </w:rPr>
        <w:t xml:space="preserve"> Po doručení právoplatného rozhodnutia ÚVO spracuje  RO závery svojej kontroly a závery kontroly ÚVO, čím nie je dotknutá povinnosť vykonania finančnej kontroly VO, ani zodpovednosť RO za výkon tejto kontroly v zmysle  článku 125 ods. 4 všeobecného nariadenia.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bookmarkStart w:id="119" w:name="kapitola_33724_ods_3"/>
      <w:r w:rsidRPr="00777572">
        <w:rPr>
          <w:rFonts w:asciiTheme="minorHAnsi" w:hAnsiTheme="minorHAnsi"/>
          <w:sz w:val="20"/>
          <w:szCs w:val="20"/>
        </w:rPr>
        <w:t>Pri predkladaní dokumentácie prijímateľ postupuje podľa</w:t>
      </w:r>
      <w:r w:rsidR="004A2A46">
        <w:rPr>
          <w:rFonts w:asciiTheme="minorHAnsi" w:hAnsiTheme="minorHAnsi"/>
          <w:sz w:val="20"/>
          <w:szCs w:val="20"/>
        </w:rPr>
        <w:t xml:space="preserve"> kapitoly 16. </w:t>
      </w:r>
    </w:p>
    <w:bookmarkEnd w:id="119"/>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b/>
          <w:sz w:val="20"/>
          <w:szCs w:val="20"/>
        </w:rPr>
        <w:t>Postupy, práva a povinnosti RO uvedené v tejto časti sa vzťahujú aj na kontrolu dodatkov k zmluvám s úspešným uchádzačom a na dodatky k rámcovým dohodám, pokiaľ nie je uvedené inak</w:t>
      </w:r>
      <w:r w:rsidRPr="00777572">
        <w:rPr>
          <w:rFonts w:asciiTheme="minorHAnsi" w:hAnsiTheme="minorHAnsi"/>
          <w:sz w:val="20"/>
          <w:szCs w:val="20"/>
        </w:rPr>
        <w:t>.</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Pri výkone štandardnej ex post kontroly je RO povinný postupovať v súlade s</w:t>
      </w:r>
      <w:r w:rsidR="004A2A46">
        <w:rPr>
          <w:rFonts w:asciiTheme="minorHAnsi" w:hAnsiTheme="minorHAnsi"/>
          <w:sz w:val="20"/>
          <w:szCs w:val="20"/>
        </w:rPr>
        <w:t> kapitolou 14. D).</w:t>
      </w:r>
      <w:r w:rsidRPr="00777572">
        <w:rPr>
          <w:rFonts w:asciiTheme="minorHAnsi" w:hAnsiTheme="minorHAnsi"/>
          <w:sz w:val="20"/>
          <w:szCs w:val="20"/>
        </w:rPr>
        <w:t xml:space="preserve">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Lehota na výkon  štandardnej ex post kontroly je 20 pracovných dní. Ak RO zašle prijímateľovi žiadosť o vysvetlenie alebo doplnenie dokumentácie, určí v tejto žiadosti lehotu minimálne 5 pracovných dní </w:t>
      </w:r>
      <w:r w:rsidR="004A2A46">
        <w:rPr>
          <w:rFonts w:asciiTheme="minorHAnsi" w:hAnsiTheme="minorHAnsi"/>
          <w:sz w:val="20"/>
          <w:szCs w:val="20"/>
        </w:rPr>
        <w:t xml:space="preserve"> </w:t>
      </w:r>
      <w:r w:rsidR="004A2A46">
        <w:rPr>
          <w:rFonts w:asciiTheme="minorHAnsi" w:hAnsiTheme="minorHAnsi"/>
          <w:sz w:val="20"/>
          <w:szCs w:val="20"/>
        </w:rPr>
        <w:br/>
      </w:r>
      <w:r w:rsidRPr="00777572">
        <w:rPr>
          <w:rFonts w:asciiTheme="minorHAnsi" w:hAnsiTheme="minorHAnsi"/>
          <w:sz w:val="20"/>
          <w:szCs w:val="20"/>
        </w:rPr>
        <w:t xml:space="preserve">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w:t>
      </w:r>
      <w:proofErr w:type="spellStart"/>
      <w:r w:rsidRPr="00777572">
        <w:rPr>
          <w:rFonts w:asciiTheme="minorHAnsi" w:hAnsiTheme="minorHAnsi"/>
          <w:sz w:val="20"/>
          <w:szCs w:val="20"/>
        </w:rPr>
        <w:t>ŽoNFP</w:t>
      </w:r>
      <w:proofErr w:type="spellEnd"/>
      <w:r w:rsidRPr="00777572">
        <w:rPr>
          <w:rFonts w:asciiTheme="minorHAnsi" w:hAnsiTheme="minorHAnsi"/>
          <w:sz w:val="20"/>
          <w:szCs w:val="20"/>
        </w:rPr>
        <w:t xml:space="preserve"> a účinnou zmluvou o NFP. Závery z výkonu vecnej kontroly sú súčasťou návrhu správy/správy z kontroly.</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Ak RO nezašle návrh správy z kontroly (v prípade zistení nedostatkov) alebo správu z kontroly </w:t>
      </w:r>
      <w:r w:rsidR="00102DDE">
        <w:rPr>
          <w:rFonts w:asciiTheme="minorHAnsi" w:hAnsiTheme="minorHAnsi"/>
          <w:sz w:val="20"/>
          <w:szCs w:val="20"/>
        </w:rPr>
        <w:t xml:space="preserve"> </w:t>
      </w:r>
      <w:r w:rsidR="00102DDE">
        <w:rPr>
          <w:rFonts w:asciiTheme="minorHAnsi" w:hAnsiTheme="minorHAnsi"/>
          <w:sz w:val="20"/>
          <w:szCs w:val="20"/>
        </w:rPr>
        <w:br/>
      </w:r>
      <w:r w:rsidRPr="00777572">
        <w:rPr>
          <w:rFonts w:asciiTheme="minorHAnsi" w:hAnsiTheme="minorHAnsi"/>
          <w:sz w:val="20"/>
          <w:szCs w:val="20"/>
        </w:rPr>
        <w:t>(v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w:t>
      </w:r>
      <w:r w:rsidRPr="00777572">
        <w:rPr>
          <w:rFonts w:asciiTheme="minorHAnsi" w:hAnsiTheme="minorHAnsi"/>
          <w:sz w:val="20"/>
          <w:szCs w:val="20"/>
        </w:rPr>
        <w:lastRenderedPageBreak/>
        <w:t xml:space="preserve">z predpokladov ovplyvňujúcich posudzovanie oprávnenosti výdavkov predložených ďalej prijímateľom v rámci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bookmarkStart w:id="120" w:name="kapitola_33724_ods_12a_b"/>
      <w:r w:rsidRPr="00777572">
        <w:rPr>
          <w:rFonts w:asciiTheme="minorHAnsi" w:hAnsiTheme="minorHAnsi"/>
          <w:sz w:val="20"/>
          <w:szCs w:val="20"/>
        </w:rPr>
        <w:t>v záveroch kontroly nepripustí výdavky súvisiace s VO do financovania v plnom rozsahu, alebo</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postupuje v zmysle metodického pokynu</w:t>
      </w:r>
      <w:r w:rsidRPr="009C3984">
        <w:rPr>
          <w:rFonts w:asciiTheme="minorHAnsi" w:hAnsiTheme="minorHAnsi"/>
          <w:sz w:val="20"/>
          <w:szCs w:val="20"/>
        </w:rPr>
        <w:footnoteReference w:id="1"/>
      </w:r>
      <w:r w:rsidRPr="00777572">
        <w:rPr>
          <w:rFonts w:asciiTheme="minorHAnsi" w:hAnsiTheme="minorHAnsi"/>
          <w:sz w:val="20"/>
          <w:szCs w:val="20"/>
        </w:rPr>
        <w:t>, ktorý upravuje postup pri určení finančných opráv za VO.</w:t>
      </w:r>
    </w:p>
    <w:bookmarkEnd w:id="120"/>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Nepripustenie do financovania znamená, že všetky výdavky vychádzajúce z realizácie výsledku daného VO budú zo strany RO v prípade, že budú zahrnuté v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označené ako neoprávnené.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Rozhodnutie RO, či bude postupovať podľa </w:t>
      </w:r>
      <w:hyperlink w:anchor="kapitola_33724_ods_12a_b" w:tooltip="ods. 12 a) alebo b)" w:history="1">
        <w:r w:rsidRPr="00777572">
          <w:rPr>
            <w:rFonts w:asciiTheme="minorHAnsi" w:hAnsiTheme="minorHAnsi"/>
            <w:color w:val="0000FF" w:themeColor="hyperlink"/>
            <w:sz w:val="20"/>
            <w:szCs w:val="20"/>
            <w:u w:val="single"/>
          </w:rPr>
          <w:t>ods. 1</w:t>
        </w:r>
        <w:r w:rsidR="004273D2">
          <w:rPr>
            <w:rFonts w:asciiTheme="minorHAnsi" w:hAnsiTheme="minorHAnsi"/>
            <w:color w:val="0000FF" w:themeColor="hyperlink"/>
            <w:sz w:val="20"/>
            <w:szCs w:val="20"/>
            <w:u w:val="single"/>
          </w:rPr>
          <w:t>0</w:t>
        </w:r>
        <w:r w:rsidRPr="00777572">
          <w:rPr>
            <w:rFonts w:asciiTheme="minorHAnsi" w:hAnsiTheme="minorHAnsi"/>
            <w:color w:val="0000FF" w:themeColor="hyperlink"/>
            <w:sz w:val="20"/>
            <w:szCs w:val="20"/>
            <w:u w:val="single"/>
          </w:rPr>
          <w:t xml:space="preserve"> a) alebo b)</w:t>
        </w:r>
      </w:hyperlink>
      <w:r w:rsidRPr="00777572">
        <w:rPr>
          <w:rFonts w:asciiTheme="minorHAnsi" w:hAnsiTheme="minorHAnsi"/>
          <w:sz w:val="20"/>
          <w:szCs w:val="20"/>
        </w:rPr>
        <w:t xml:space="preserve"> závisí od skutočnosti, či je RO v závislosti od závažnosti zistených nedostatkov oprávnený aplikovať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finančnú opravu</w:t>
      </w:r>
      <w:r w:rsidRPr="00777572">
        <w:rPr>
          <w:rFonts w:asciiTheme="minorHAnsi" w:hAnsiTheme="minorHAnsi"/>
          <w:sz w:val="20"/>
          <w:szCs w:val="20"/>
          <w:vertAlign w:val="superscript"/>
        </w:rPr>
        <w:footnoteReference w:id="2"/>
      </w:r>
      <w:r w:rsidRPr="00777572">
        <w:rPr>
          <w:rFonts w:asciiTheme="minorHAnsi" w:hAnsiTheme="minorHAnsi"/>
          <w:sz w:val="20"/>
          <w:szCs w:val="20"/>
        </w:rPr>
        <w:t>.</w:t>
      </w:r>
    </w:p>
    <w:p w:rsid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Ak pri štandardnej ex post kontrole RO zistí porušenie pravidiel a postupov VO, resp. porušenie pravidiel a ustanovení legislatívy SR a EÚ, pričom rozsah, závažnosť a moment zistenia týchto nedostatkov sú v zmysle metodického pokynu</w:t>
      </w:r>
      <w:r w:rsidRPr="00777572">
        <w:rPr>
          <w:rFonts w:asciiTheme="minorHAnsi" w:hAnsiTheme="minorHAnsi"/>
          <w:sz w:val="20"/>
          <w:szCs w:val="20"/>
          <w:vertAlign w:val="superscript"/>
        </w:rPr>
        <w:footnoteReference w:id="3"/>
      </w:r>
      <w:r w:rsidRPr="00777572">
        <w:rPr>
          <w:rFonts w:asciiTheme="minorHAnsi" w:hAnsiTheme="minorHAnsi"/>
          <w:sz w:val="20"/>
          <w:szCs w:val="20"/>
        </w:rPr>
        <w:t xml:space="preserve">,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RO určí súčasne aj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finančnú opravu, o ktorú budú krátené všetky ďalšie súvisiace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Percentuálna výška tejto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finančnej opravy musí byť zhodná s určenou ex post finančnou opravou. Podrobnosti o uplatnení určenej % sadzby finančnej opravy na jednotlivé výdavky NFP na predmet zákazky je upravený v usmernení MF SR č. 2/2015 – U k nezrovnalostiam a finančným opravám v rámci finančného riadenia štrukturálnych fondov, Kohézneho fondu a Európskeho námorného a rybárskeho fondu na programové obdobie 2014 - 2020.</w:t>
      </w:r>
    </w:p>
    <w:p w:rsidR="00777572" w:rsidRPr="00B76D1C" w:rsidRDefault="00777572" w:rsidP="00B76D1C">
      <w:pPr>
        <w:pStyle w:val="Nadpis2"/>
      </w:pPr>
      <w:bookmarkStart w:id="121" w:name="_Toc12601477"/>
      <w:bookmarkStart w:id="122" w:name="_Toc12601639"/>
      <w:bookmarkStart w:id="123" w:name="_Toc12601740"/>
      <w:bookmarkStart w:id="124" w:name="_Toc12601841"/>
      <w:bookmarkStart w:id="125" w:name="_Následná_ex-post_kontrola"/>
      <w:bookmarkStart w:id="126" w:name="_Toc26798961"/>
      <w:bookmarkEnd w:id="121"/>
      <w:bookmarkEnd w:id="122"/>
      <w:bookmarkEnd w:id="123"/>
      <w:bookmarkEnd w:id="124"/>
      <w:bookmarkEnd w:id="125"/>
      <w:r w:rsidRPr="00B76D1C">
        <w:t>E)  Následná ex post kontrola</w:t>
      </w:r>
      <w:bookmarkEnd w:id="126"/>
    </w:p>
    <w:p w:rsidR="00134E13" w:rsidRPr="00DF09F6" w:rsidRDefault="00777572" w:rsidP="009C3984">
      <w:pPr>
        <w:numPr>
          <w:ilvl w:val="0"/>
          <w:numId w:val="240"/>
        </w:numPr>
        <w:spacing w:before="120" w:after="120"/>
        <w:ind w:left="709" w:hanging="425"/>
        <w:jc w:val="both"/>
        <w:rPr>
          <w:rFonts w:asciiTheme="minorHAnsi" w:hAnsiTheme="minorHAnsi"/>
          <w:sz w:val="20"/>
          <w:szCs w:val="20"/>
        </w:rPr>
      </w:pPr>
      <w:r w:rsidRPr="009C3984">
        <w:rPr>
          <w:rFonts w:asciiTheme="minorHAnsi" w:hAnsiTheme="minorHAnsi"/>
          <w:b/>
          <w:sz w:val="20"/>
          <w:szCs w:val="20"/>
        </w:rPr>
        <w:t xml:space="preserve">RO následnú </w:t>
      </w:r>
      <w:r w:rsidRPr="00777572">
        <w:rPr>
          <w:rFonts w:asciiTheme="minorHAnsi" w:hAnsiTheme="minorHAnsi"/>
          <w:b/>
          <w:sz w:val="20"/>
          <w:szCs w:val="20"/>
        </w:rPr>
        <w:t>ex post kontrolu nevykonáva</w:t>
      </w:r>
      <w:r w:rsidRPr="009C3984">
        <w:rPr>
          <w:rFonts w:asciiTheme="minorHAnsi" w:hAnsiTheme="minorHAnsi"/>
          <w:b/>
          <w:sz w:val="20"/>
          <w:szCs w:val="20"/>
        </w:rPr>
        <w:t xml:space="preserve">. </w:t>
      </w:r>
      <w:bookmarkStart w:id="127" w:name="_Toc12601479"/>
      <w:bookmarkStart w:id="128" w:name="_Toc12601641"/>
      <w:bookmarkStart w:id="129" w:name="_Toc12601742"/>
      <w:bookmarkStart w:id="130" w:name="_Toc12601843"/>
      <w:bookmarkStart w:id="131" w:name="_Toc12601480"/>
      <w:bookmarkStart w:id="132" w:name="_Toc12601642"/>
      <w:bookmarkStart w:id="133" w:name="_Toc12601743"/>
      <w:bookmarkStart w:id="134" w:name="_Toc12601844"/>
      <w:bookmarkStart w:id="135" w:name="_Toc12601481"/>
      <w:bookmarkStart w:id="136" w:name="_Toc12601643"/>
      <w:bookmarkStart w:id="137" w:name="_Toc12601744"/>
      <w:bookmarkStart w:id="138" w:name="_Toc12601845"/>
      <w:bookmarkStart w:id="139" w:name="_Toc12601482"/>
      <w:bookmarkStart w:id="140" w:name="_Toc12601644"/>
      <w:bookmarkStart w:id="141" w:name="_Toc12601745"/>
      <w:bookmarkStart w:id="142" w:name="_Toc12601846"/>
      <w:bookmarkStart w:id="143" w:name="_Toc12601483"/>
      <w:bookmarkStart w:id="144" w:name="_Toc12601645"/>
      <w:bookmarkStart w:id="145" w:name="_Toc12601746"/>
      <w:bookmarkStart w:id="146" w:name="_Toc12601847"/>
      <w:bookmarkStart w:id="147" w:name="_Toc12601484"/>
      <w:bookmarkStart w:id="148" w:name="_Toc12601646"/>
      <w:bookmarkStart w:id="149" w:name="_Toc12601747"/>
      <w:bookmarkStart w:id="150" w:name="_Toc12601848"/>
      <w:bookmarkStart w:id="151" w:name="_Toc12601485"/>
      <w:bookmarkStart w:id="152" w:name="_Toc12601647"/>
      <w:bookmarkStart w:id="153" w:name="_Toc12601748"/>
      <w:bookmarkStart w:id="154" w:name="_Toc12601849"/>
      <w:bookmarkStart w:id="155" w:name="_Toc12601486"/>
      <w:bookmarkStart w:id="156" w:name="_Toc12601648"/>
      <w:bookmarkStart w:id="157" w:name="_Toc12601749"/>
      <w:bookmarkStart w:id="158" w:name="_Toc12601850"/>
      <w:bookmarkStart w:id="159" w:name="_Toc12601487"/>
      <w:bookmarkStart w:id="160" w:name="_Toc12601649"/>
      <w:bookmarkStart w:id="161" w:name="_Toc12601750"/>
      <w:bookmarkStart w:id="162" w:name="_Toc12601851"/>
      <w:bookmarkStart w:id="163" w:name="_Toc12601488"/>
      <w:bookmarkStart w:id="164" w:name="_Toc12601650"/>
      <w:bookmarkStart w:id="165" w:name="_Toc12601751"/>
      <w:bookmarkStart w:id="166" w:name="_Toc12601852"/>
      <w:bookmarkStart w:id="167" w:name="_Toc12601489"/>
      <w:bookmarkStart w:id="168" w:name="_Toc12601651"/>
      <w:bookmarkStart w:id="169" w:name="_Toc12601752"/>
      <w:bookmarkStart w:id="170" w:name="_Toc12601853"/>
      <w:bookmarkStart w:id="171" w:name="_Toc12601490"/>
      <w:bookmarkStart w:id="172" w:name="_Toc12601652"/>
      <w:bookmarkStart w:id="173" w:name="_Toc12601753"/>
      <w:bookmarkStart w:id="174" w:name="_Toc12601854"/>
      <w:bookmarkStart w:id="175" w:name="_Toc12601491"/>
      <w:bookmarkStart w:id="176" w:name="_Toc12601653"/>
      <w:bookmarkStart w:id="177" w:name="_Toc12601754"/>
      <w:bookmarkStart w:id="178" w:name="_Toc12601855"/>
      <w:bookmarkStart w:id="179" w:name="_Toc12601492"/>
      <w:bookmarkStart w:id="180" w:name="_Toc12601654"/>
      <w:bookmarkStart w:id="181" w:name="_Toc12601755"/>
      <w:bookmarkStart w:id="182" w:name="_Toc1260185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C57644" w:rsidRDefault="00C57644">
      <w:pPr>
        <w:rPr>
          <w:rFonts w:asciiTheme="minorHAnsi" w:eastAsiaTheme="majorEastAsia" w:hAnsiTheme="minorHAnsi" w:cstheme="majorBidi"/>
          <w:b/>
          <w:bCs/>
          <w:color w:val="4F81BD" w:themeColor="accent1"/>
          <w:sz w:val="20"/>
          <w:szCs w:val="20"/>
        </w:rPr>
      </w:pPr>
      <w:r>
        <w:rPr>
          <w:rFonts w:asciiTheme="minorHAnsi" w:hAnsiTheme="minorHAnsi"/>
          <w:sz w:val="20"/>
          <w:szCs w:val="20"/>
        </w:rPr>
        <w:br w:type="page"/>
      </w:r>
    </w:p>
    <w:p w:rsidR="00777572" w:rsidRPr="00D2011E" w:rsidRDefault="00777572" w:rsidP="00D2011E">
      <w:pPr>
        <w:pStyle w:val="Nadpis2"/>
      </w:pPr>
      <w:bookmarkStart w:id="183" w:name="_Toc26798962"/>
      <w:r w:rsidRPr="00D2011E">
        <w:lastRenderedPageBreak/>
        <w:t>F) Kontrola zákaziek s nízkou hodnotou</w:t>
      </w:r>
      <w:bookmarkEnd w:id="183"/>
      <w:r w:rsidRPr="00D2011E">
        <w:t xml:space="preserve"> </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Pravidlá a povinnosti uvádzané v tejto časti</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sa vzťahujú na všetky zákazky s nízkymi hodnotami podľa  § 117 ZVO</w:t>
      </w:r>
      <w:r w:rsidRPr="00073516">
        <w:rPr>
          <w:rFonts w:ascii="Calibri" w:eastAsia="Times New Roman" w:hAnsi="Calibri" w:cs="Times New Roman"/>
          <w:sz w:val="20"/>
          <w:szCs w:val="20"/>
          <w:lang w:eastAsia="sk-SK"/>
        </w:rPr>
        <w:t xml:space="preserve">, ktoré budú spolufinancované z fondov a ENRF, </w:t>
      </w:r>
      <w:r w:rsidRPr="00073516">
        <w:rPr>
          <w:rFonts w:ascii="Calibri" w:eastAsia="Times New Roman" w:hAnsi="Calibri" w:cs="Times New Roman"/>
          <w:b/>
          <w:sz w:val="20"/>
          <w:szCs w:val="20"/>
          <w:lang w:eastAsia="sk-SK"/>
        </w:rPr>
        <w:t xml:space="preserve">bez ohľadu na skutočnosť, či ich zrealizoval prijímateľ ešte pred schválením </w:t>
      </w:r>
      <w:proofErr w:type="spellStart"/>
      <w:r w:rsidRPr="00073516">
        <w:rPr>
          <w:rFonts w:ascii="Calibri" w:eastAsia="Times New Roman" w:hAnsi="Calibri" w:cs="Times New Roman"/>
          <w:b/>
          <w:sz w:val="20"/>
          <w:szCs w:val="20"/>
          <w:lang w:eastAsia="sk-SK"/>
        </w:rPr>
        <w:t>ŽoNFP</w:t>
      </w:r>
      <w:proofErr w:type="spellEnd"/>
      <w:r w:rsidRPr="00073516">
        <w:rPr>
          <w:rFonts w:ascii="Calibri" w:eastAsia="Times New Roman" w:hAnsi="Calibri" w:cs="Times New Roman"/>
          <w:b/>
          <w:sz w:val="20"/>
          <w:szCs w:val="20"/>
          <w:lang w:eastAsia="sk-SK"/>
        </w:rPr>
        <w:t xml:space="preserve">, alebo až po schválení tejto </w:t>
      </w:r>
      <w:proofErr w:type="spellStart"/>
      <w:r w:rsidRPr="00073516">
        <w:rPr>
          <w:rFonts w:ascii="Calibri" w:eastAsia="Times New Roman" w:hAnsi="Calibri" w:cs="Times New Roman"/>
          <w:b/>
          <w:sz w:val="20"/>
          <w:szCs w:val="20"/>
          <w:lang w:eastAsia="sk-SK"/>
        </w:rPr>
        <w:t>ŽoNFP</w:t>
      </w:r>
      <w:proofErr w:type="spellEnd"/>
      <w:r w:rsidRPr="00073516">
        <w:rPr>
          <w:rFonts w:ascii="Calibri" w:eastAsia="Times New Roman" w:hAnsi="Calibri" w:cs="Times New Roman"/>
          <w:b/>
          <w:sz w:val="20"/>
          <w:szCs w:val="20"/>
          <w:lang w:eastAsia="sk-SK"/>
        </w:rPr>
        <w:t>.</w:t>
      </w:r>
      <w:r w:rsidRPr="00073516">
        <w:rPr>
          <w:rFonts w:ascii="Calibri" w:eastAsia="Times New Roman" w:hAnsi="Calibri" w:cs="Times New Roman"/>
          <w:sz w:val="20"/>
          <w:szCs w:val="20"/>
          <w:lang w:eastAsia="sk-SK"/>
        </w:rPr>
        <w:t xml:space="preserve"> Pokiaľ teda prijímateľ predloží na RO OP TP dokumentáciu z procesu verejného obstarávania realizovaného ako zákazka s nízkou hodnotou podľa § 117 ZVO</w:t>
      </w:r>
      <w:r w:rsidRPr="00073516">
        <w:rPr>
          <w:rFonts w:ascii="Calibri" w:eastAsia="Times New Roman" w:hAnsi="Calibri" w:cs="Times New Roman"/>
          <w:b/>
          <w:sz w:val="20"/>
          <w:szCs w:val="20"/>
          <w:lang w:eastAsia="sk-SK"/>
        </w:rPr>
        <w:t>, pri ktorej obstarávaní nepostupoval podľa pravidiel uvedených v tejto časti</w:t>
      </w:r>
      <w:r w:rsidRPr="00073516">
        <w:rPr>
          <w:rFonts w:ascii="Calibri" w:eastAsia="Times New Roman" w:hAnsi="Calibri" w:cs="Times New Roman"/>
          <w:sz w:val="20"/>
          <w:szCs w:val="20"/>
          <w:lang w:eastAsia="sk-SK"/>
        </w:rPr>
        <w:t xml:space="preserve"> a porušenie týchto pravidiel malo alebo mohlo mať vplyv na výsledok verejného obstarávania, </w:t>
      </w:r>
      <w:r w:rsidRPr="00073516">
        <w:rPr>
          <w:rFonts w:ascii="Calibri" w:eastAsia="Times New Roman" w:hAnsi="Calibri" w:cs="Times New Roman"/>
          <w:b/>
          <w:sz w:val="20"/>
          <w:szCs w:val="20"/>
          <w:lang w:eastAsia="sk-SK"/>
        </w:rPr>
        <w:t>RO OP TP je povinný postupovať podľa MP CKO č. 5 , ktorý upravuje postup pri určení finančných opráv  za porušenie pravidiel a postupov VO.</w:t>
      </w:r>
      <w:r w:rsidRPr="00073516">
        <w:rPr>
          <w:rFonts w:ascii="Calibri" w:eastAsia="Times New Roman" w:hAnsi="Calibri" w:cs="Times New Roman"/>
          <w:sz w:val="20"/>
          <w:szCs w:val="20"/>
          <w:lang w:eastAsia="sk-SK"/>
        </w:rPr>
        <w:t xml:space="preserve">  Kontrola pravidiel vzťahujúcich sa na obstarávanie zákaziek  s nízkymi hodnotami podľa § 117 ZVO, ktoré sú uvedené v tejto časti sa</w:t>
      </w:r>
      <w:r w:rsidR="00DF09F6">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uskutoční v súlade s pravidlami   v rámci jednotlivých vyzvaní.</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RO</w:t>
      </w:r>
      <w:r>
        <w:rPr>
          <w:rFonts w:ascii="Calibri" w:eastAsia="Times New Roman" w:hAnsi="Calibri" w:cs="Times New Roman"/>
          <w:b/>
          <w:sz w:val="20"/>
          <w:szCs w:val="20"/>
          <w:lang w:eastAsia="sk-SK"/>
        </w:rPr>
        <w:t xml:space="preserve"> </w:t>
      </w:r>
      <w:r w:rsidRPr="00073516">
        <w:rPr>
          <w:rFonts w:ascii="Calibri" w:eastAsia="Times New Roman" w:hAnsi="Calibri" w:cs="Times New Roman"/>
          <w:b/>
          <w:sz w:val="20"/>
          <w:szCs w:val="20"/>
          <w:lang w:eastAsia="sk-SK"/>
        </w:rPr>
        <w:t>postupuje pri kontrole VO zákaziek podľa § 117 ZVO</w:t>
      </w:r>
      <w:r w:rsidRPr="00073516">
        <w:rPr>
          <w:rFonts w:ascii="Calibri" w:eastAsia="Times New Roman" w:hAnsi="Calibri" w:cs="Times New Roman"/>
          <w:sz w:val="20"/>
          <w:szCs w:val="20"/>
          <w:lang w:eastAsia="sk-SK"/>
        </w:rPr>
        <w:t xml:space="preserve"> v zmysle pravidiel uvedených v tejto časti </w:t>
      </w:r>
      <w:r>
        <w:rPr>
          <w:rFonts w:ascii="Calibri" w:eastAsia="Times New Roman" w:hAnsi="Calibri" w:cs="Times New Roman"/>
          <w:sz w:val="20"/>
          <w:szCs w:val="20"/>
          <w:lang w:eastAsia="sk-SK"/>
        </w:rPr>
        <w:t xml:space="preserve"> </w:t>
      </w:r>
      <w:r>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a súčasne dodržuje postupy ďalej uvedené. </w:t>
      </w:r>
      <w:r w:rsidRPr="00073516">
        <w:rPr>
          <w:rFonts w:ascii="Calibri" w:eastAsia="Times New Roman" w:hAnsi="Calibri" w:cs="Times New Roman"/>
          <w:b/>
          <w:sz w:val="20"/>
          <w:szCs w:val="20"/>
          <w:lang w:eastAsia="sk-SK"/>
        </w:rPr>
        <w:t>Všeobecným predmetom kontroly je skutočnosť, či prijímateľ správne určil postup obstarávania s ohľadom  na finančný limit podľa § 5 ods. 4 ZVO</w:t>
      </w:r>
      <w:r w:rsidRPr="00073516">
        <w:rPr>
          <w:rFonts w:ascii="Calibri" w:eastAsia="Times New Roman" w:hAnsi="Calibri" w:cs="Times New Roman"/>
          <w:sz w:val="20"/>
          <w:szCs w:val="20"/>
          <w:lang w:eastAsia="sk-SK"/>
        </w:rPr>
        <w:t xml:space="preserve">. </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Dokumentáciu na kontrolu VO predkladá prijímateľ po podpise zmluvy s úspešným uchádzačom</w:t>
      </w:r>
      <w:r w:rsidRPr="00073516">
        <w:rPr>
          <w:rFonts w:ascii="Calibri" w:eastAsia="Times New Roman" w:hAnsi="Calibri" w:cs="Times New Roman"/>
          <w:sz w:val="20"/>
          <w:szCs w:val="20"/>
          <w:lang w:eastAsia="sk-SK"/>
        </w:rPr>
        <w:t xml:space="preserve">. Ak plnenie </w:t>
      </w:r>
      <w:r w:rsidRPr="00073516">
        <w:rPr>
          <w:rFonts w:ascii="Calibri" w:eastAsia="Times New Roman" w:hAnsi="Calibri" w:cs="Times New Roman"/>
          <w:b/>
          <w:sz w:val="20"/>
          <w:szCs w:val="20"/>
          <w:lang w:eastAsia="sk-SK"/>
        </w:rPr>
        <w:t xml:space="preserve">nie je založené na písomnom </w:t>
      </w:r>
      <w:r w:rsidRPr="00073516">
        <w:rPr>
          <w:rFonts w:ascii="Calibri" w:eastAsia="Times New Roman" w:hAnsi="Calibri" w:cs="Times New Roman"/>
          <w:sz w:val="20"/>
          <w:szCs w:val="20"/>
          <w:lang w:eastAsia="sk-SK"/>
        </w:rPr>
        <w:t xml:space="preserve">zmluvnom vzťahu, predkladá prijímateľ </w:t>
      </w:r>
      <w:r w:rsidRPr="00073516">
        <w:rPr>
          <w:rFonts w:ascii="Calibri" w:eastAsia="Times New Roman" w:hAnsi="Calibri" w:cs="Times New Roman"/>
          <w:b/>
          <w:sz w:val="20"/>
          <w:szCs w:val="20"/>
          <w:lang w:eastAsia="sk-SK"/>
        </w:rPr>
        <w:t>objednávku,</w:t>
      </w:r>
      <w:r w:rsidRPr="00073516">
        <w:rPr>
          <w:rFonts w:ascii="Calibri" w:eastAsia="Times New Roman" w:hAnsi="Calibri" w:cs="Times New Roman"/>
          <w:sz w:val="20"/>
          <w:szCs w:val="20"/>
          <w:lang w:eastAsia="sk-SK"/>
        </w:rPr>
        <w:t xml:space="preserve"> ktorá v tomto prípade pre potreby finančnej kontroly VO </w:t>
      </w:r>
      <w:r w:rsidRPr="00073516">
        <w:rPr>
          <w:rFonts w:ascii="Calibri" w:eastAsia="Times New Roman" w:hAnsi="Calibri" w:cs="Times New Roman"/>
          <w:b/>
          <w:sz w:val="20"/>
          <w:szCs w:val="20"/>
          <w:lang w:eastAsia="sk-SK"/>
        </w:rPr>
        <w:t>nahrádza písomný zmluvný vzťah.</w:t>
      </w:r>
      <w:r w:rsidRPr="00073516">
        <w:rPr>
          <w:rFonts w:ascii="Calibri" w:eastAsia="Times New Roman" w:hAnsi="Calibri" w:cs="Times New Roman"/>
          <w:sz w:val="20"/>
          <w:szCs w:val="20"/>
          <w:lang w:eastAsia="sk-SK"/>
        </w:rPr>
        <w:t xml:space="preserve"> Pokiaľ výsledok VO nie je formálne zachytený ani písomným zmluvným vzťahom, ani objednávkou, ale </w:t>
      </w:r>
      <w:r w:rsidRPr="00073516">
        <w:rPr>
          <w:rFonts w:ascii="Calibri" w:eastAsia="Times New Roman" w:hAnsi="Calibri" w:cs="Times New Roman"/>
          <w:b/>
          <w:sz w:val="20"/>
          <w:szCs w:val="20"/>
          <w:lang w:eastAsia="sk-SK"/>
        </w:rPr>
        <w:t>iným spôsobom (napr. pokladničným blokom, príjmovým dokladom a pod.)</w:t>
      </w:r>
      <w:r w:rsidRPr="00073516">
        <w:rPr>
          <w:rFonts w:ascii="Calibri" w:eastAsia="Times New Roman" w:hAnsi="Calibri" w:cs="Times New Roman"/>
          <w:sz w:val="20"/>
          <w:szCs w:val="20"/>
          <w:lang w:eastAsia="sk-SK"/>
        </w:rPr>
        <w:t xml:space="preserve">, ktorý jednoznačne a hodnoverne preukazuje formálne, príp. aj vecné naplnenie výsledku VO, </w:t>
      </w:r>
      <w:r w:rsidRPr="00073516">
        <w:rPr>
          <w:rFonts w:ascii="Calibri" w:eastAsia="Times New Roman" w:hAnsi="Calibri" w:cs="Times New Roman"/>
          <w:b/>
          <w:sz w:val="20"/>
          <w:szCs w:val="20"/>
          <w:lang w:eastAsia="sk-SK"/>
        </w:rPr>
        <w:t xml:space="preserve">tento doklad pre potreby finančnej kontroly VO nahrádza písomný zmluvný vzťah. </w:t>
      </w:r>
      <w:r w:rsidRPr="00073516">
        <w:rPr>
          <w:rFonts w:ascii="Calibri" w:eastAsia="Times New Roman" w:hAnsi="Calibri" w:cs="Times New Roman"/>
          <w:sz w:val="20"/>
          <w:szCs w:val="20"/>
          <w:lang w:eastAsia="sk-SK"/>
        </w:rPr>
        <w:t>Lehota na výkon kontroly je:</w:t>
      </w:r>
    </w:p>
    <w:p w:rsidR="00777572" w:rsidRPr="009C3984" w:rsidRDefault="00777572" w:rsidP="009C3984">
      <w:pPr>
        <w:pStyle w:val="Odsekzoznamu"/>
        <w:numPr>
          <w:ilvl w:val="1"/>
          <w:numId w:val="239"/>
        </w:numPr>
        <w:spacing w:before="120" w:after="120"/>
        <w:jc w:val="both"/>
        <w:rPr>
          <w:rFonts w:asciiTheme="minorHAnsi" w:hAnsiTheme="minorHAnsi"/>
          <w:b/>
          <w:sz w:val="20"/>
          <w:szCs w:val="20"/>
        </w:rPr>
      </w:pPr>
      <w:r w:rsidRPr="009C3984">
        <w:rPr>
          <w:rFonts w:asciiTheme="minorHAnsi" w:hAnsiTheme="minorHAnsi"/>
          <w:b/>
          <w:sz w:val="20"/>
          <w:szCs w:val="20"/>
        </w:rPr>
        <w:t>20 pracovných dní v prípade zákaziek nad 30 000 EUR;</w:t>
      </w:r>
    </w:p>
    <w:p w:rsidR="00777572" w:rsidRPr="009C3984" w:rsidRDefault="00777572" w:rsidP="009C3984">
      <w:pPr>
        <w:pStyle w:val="Odsekzoznamu"/>
        <w:numPr>
          <w:ilvl w:val="1"/>
          <w:numId w:val="239"/>
        </w:numPr>
        <w:spacing w:before="120" w:after="120"/>
        <w:jc w:val="both"/>
        <w:rPr>
          <w:rFonts w:asciiTheme="minorHAnsi" w:hAnsiTheme="minorHAnsi"/>
          <w:b/>
          <w:sz w:val="20"/>
          <w:szCs w:val="20"/>
        </w:rPr>
      </w:pPr>
      <w:r w:rsidRPr="009C3984">
        <w:rPr>
          <w:rFonts w:asciiTheme="minorHAnsi" w:hAnsiTheme="minorHAnsi"/>
          <w:b/>
          <w:sz w:val="20"/>
          <w:szCs w:val="20"/>
        </w:rPr>
        <w:t>15 pracovných dní v prípade zákaziek do 30 000 EUR.</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Minimálne povinné náležitosti objednávky (najmä):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dátum jej vyhotovenia,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kompletné a správne identifikačné údaje objednávateľa a dodávateľa (t. j.  obchodné meno/ názov, IČO, adresu sídla, príp. kontaktné miesta),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jednoznačná špecifikácia predmetu zákazky,</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kód projektu ITMS;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dohodnutá cena (bez DPH, výška DPH a cena s DPH),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lehota a miesto plnenia,</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ďalšie náležitosti podľa požiadaviek objednávateľa.</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Pr>
          <w:rFonts w:ascii="Calibri" w:eastAsia="Times New Roman" w:hAnsi="Calibri" w:cs="Times New Roman"/>
          <w:sz w:val="20"/>
          <w:szCs w:val="20"/>
          <w:lang w:eastAsia="sk-SK"/>
        </w:rPr>
        <w:t>RO</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overuje</w:t>
      </w:r>
      <w:r w:rsidRPr="00073516">
        <w:rPr>
          <w:rFonts w:ascii="Calibri" w:eastAsia="Times New Roman" w:hAnsi="Calibri" w:cs="Times New Roman"/>
          <w:sz w:val="20"/>
          <w:szCs w:val="20"/>
          <w:lang w:eastAsia="sk-SK"/>
        </w:rPr>
        <w:t xml:space="preserve"> pri kontrole zákaziek s nízkymi hodnotami podľa § 117 ZVO, </w:t>
      </w:r>
      <w:r w:rsidRPr="00073516">
        <w:rPr>
          <w:rFonts w:ascii="Calibri" w:eastAsia="Times New Roman" w:hAnsi="Calibri" w:cs="Times New Roman"/>
          <w:b/>
          <w:sz w:val="20"/>
          <w:szCs w:val="20"/>
          <w:lang w:eastAsia="sk-SK"/>
        </w:rPr>
        <w:t xml:space="preserve">či vynaložené náklady  </w:t>
      </w:r>
      <w:r w:rsidRPr="00073516">
        <w:rPr>
          <w:rFonts w:ascii="Calibri" w:eastAsia="Times New Roman" w:hAnsi="Calibri" w:cs="Times New Roman"/>
          <w:b/>
          <w:sz w:val="20"/>
          <w:szCs w:val="20"/>
          <w:lang w:eastAsia="sk-SK"/>
        </w:rPr>
        <w:br/>
        <w:t>na obstaranie predmetu zákazky sú hospodárne.</w:t>
      </w:r>
      <w:r w:rsidRPr="00073516">
        <w:rPr>
          <w:rFonts w:ascii="Calibri" w:eastAsia="Times New Roman" w:hAnsi="Calibri" w:cs="Times New Roman"/>
          <w:sz w:val="20"/>
          <w:szCs w:val="20"/>
          <w:lang w:eastAsia="sk-SK"/>
        </w:rPr>
        <w:t xml:space="preserve"> Zároveň overí, či pri obstarávaní </w:t>
      </w:r>
      <w:r w:rsidRPr="00073516">
        <w:rPr>
          <w:rFonts w:ascii="Calibri" w:eastAsia="Times New Roman" w:hAnsi="Calibri" w:cs="Times New Roman"/>
          <w:b/>
          <w:sz w:val="20"/>
          <w:szCs w:val="20"/>
          <w:lang w:eastAsia="sk-SK"/>
        </w:rPr>
        <w:t>neboli porušené základné princípy VO a postupy uvedené v tejto kapitole.</w:t>
      </w:r>
      <w:r w:rsidRPr="00073516">
        <w:rPr>
          <w:rFonts w:ascii="Calibri" w:eastAsia="Times New Roman" w:hAnsi="Calibri" w:cs="Times New Roman"/>
          <w:sz w:val="20"/>
          <w:szCs w:val="20"/>
          <w:lang w:eastAsia="sk-SK"/>
        </w:rPr>
        <w:t xml:space="preserve"> Prijímateľ nesmie uzavrieť zmluvu  </w:t>
      </w:r>
      <w:r w:rsidRPr="00073516">
        <w:rPr>
          <w:rFonts w:ascii="Calibri" w:eastAsia="Times New Roman" w:hAnsi="Calibri" w:cs="Times New Roman"/>
          <w:sz w:val="20"/>
          <w:szCs w:val="20"/>
          <w:lang w:eastAsia="sk-SK"/>
        </w:rPr>
        <w:br/>
        <w:t xml:space="preserve">s uchádzačom, ktorý nespĺňa podmienky účasti podľa § 32 ods. 1 písm. e) a f) ZVO alebo ak u neho existuje dôvod na vylúčenie podľa § 40 ods. 6 písm. f) ZVO (konflikt záujmov nemožno odstrániť inými účinnými opatreniami), ustanovenie § 11 ZVO tým nie je dotknuté. </w:t>
      </w:r>
      <w:r w:rsidRPr="00073516">
        <w:rPr>
          <w:rFonts w:ascii="Calibri" w:eastAsia="Times New Roman" w:hAnsi="Calibri" w:cs="Times New Roman"/>
          <w:b/>
          <w:sz w:val="20"/>
          <w:szCs w:val="20"/>
          <w:lang w:eastAsia="sk-SK"/>
        </w:rPr>
        <w:t xml:space="preserve">Prijímateľ je povinný v zázname  </w:t>
      </w:r>
      <w:r w:rsidRPr="00073516">
        <w:rPr>
          <w:rFonts w:ascii="Calibri" w:eastAsia="Times New Roman" w:hAnsi="Calibri" w:cs="Times New Roman"/>
          <w:b/>
          <w:sz w:val="20"/>
          <w:szCs w:val="20"/>
          <w:lang w:eastAsia="sk-SK"/>
        </w:rPr>
        <w:br/>
        <w:t>z prieskumu trhu</w:t>
      </w:r>
      <w:r w:rsidRPr="00073516">
        <w:rPr>
          <w:rFonts w:ascii="Calibri" w:eastAsia="Times New Roman" w:hAnsi="Calibri" w:cs="Times New Roman"/>
          <w:sz w:val="20"/>
          <w:szCs w:val="20"/>
          <w:lang w:eastAsia="sk-SK"/>
        </w:rPr>
        <w:t xml:space="preserve"> uviesť, že preveril u oslovených záujemcov a uchádzačov, ktorí predložili ponuku, či sú oprávnení dodávať tovar, uskutočňovať stavebné práce alebo poskytovať službu, ktorá je predmetom zákazky a </w:t>
      </w:r>
      <w:r>
        <w:rPr>
          <w:rFonts w:ascii="Calibri" w:eastAsia="Times New Roman" w:hAnsi="Calibri" w:cs="Times New Roman"/>
          <w:sz w:val="20"/>
          <w:szCs w:val="20"/>
          <w:lang w:eastAsia="sk-SK"/>
        </w:rPr>
        <w:t>RO</w:t>
      </w:r>
      <w:r w:rsidRPr="00073516">
        <w:rPr>
          <w:rFonts w:ascii="Calibri" w:eastAsia="Times New Roman" w:hAnsi="Calibri" w:cs="Times New Roman"/>
          <w:color w:val="FF0000"/>
          <w:sz w:val="20"/>
          <w:szCs w:val="20"/>
          <w:lang w:eastAsia="sk-SK"/>
        </w:rPr>
        <w:t xml:space="preserve"> </w:t>
      </w:r>
      <w:r w:rsidRPr="00073516">
        <w:rPr>
          <w:rFonts w:ascii="Calibri" w:eastAsia="Times New Roman" w:hAnsi="Calibri" w:cs="Times New Roman"/>
          <w:sz w:val="20"/>
          <w:szCs w:val="20"/>
          <w:lang w:eastAsia="sk-SK"/>
        </w:rPr>
        <w:t xml:space="preserve">skutočnosť, že oslovení záujemcovia a uchádzači, ktorí predložili ponuku, </w:t>
      </w:r>
      <w:r w:rsidRPr="00073516">
        <w:rPr>
          <w:rFonts w:ascii="Calibri" w:eastAsia="Times New Roman" w:hAnsi="Calibri" w:cs="Times New Roman"/>
          <w:b/>
          <w:sz w:val="20"/>
          <w:szCs w:val="20"/>
          <w:lang w:eastAsia="sk-SK"/>
        </w:rPr>
        <w:t>sú oprávnení dodávať tovar, uskutočňovať stavebné práce alebo poskytovať službu</w:t>
      </w:r>
      <w:r>
        <w:rPr>
          <w:rFonts w:ascii="Calibri" w:eastAsia="Times New Roman" w:hAnsi="Calibri" w:cs="Times New Roman"/>
          <w:b/>
          <w:sz w:val="20"/>
          <w:szCs w:val="20"/>
          <w:lang w:eastAsia="sk-SK"/>
        </w:rPr>
        <w:t>.</w:t>
      </w:r>
      <w:r w:rsidRPr="00073516">
        <w:rPr>
          <w:rFonts w:ascii="Calibri" w:eastAsia="Times New Roman" w:hAnsi="Calibri" w:cs="Times New Roman"/>
          <w:sz w:val="20"/>
          <w:szCs w:val="20"/>
          <w:lang w:eastAsia="sk-SK"/>
        </w:rPr>
        <w:t xml:space="preserve"> Prijímateľ zároveň na webovom sídle ÚVO overí, </w:t>
      </w:r>
      <w:r w:rsidRPr="00073516">
        <w:rPr>
          <w:rFonts w:ascii="Calibri" w:eastAsia="Times New Roman" w:hAnsi="Calibri" w:cs="Times New Roman"/>
          <w:b/>
          <w:sz w:val="20"/>
          <w:szCs w:val="20"/>
          <w:lang w:eastAsia="sk-SK"/>
        </w:rPr>
        <w:t>či oslovení záujemcovia a uchádzači, ktorí predložili ponuku nemajú uložený zákaz účasti vo verejnom obstarávaní</w:t>
      </w:r>
      <w:r w:rsidRPr="00073516">
        <w:rPr>
          <w:rFonts w:ascii="Calibri" w:eastAsia="Times New Roman" w:hAnsi="Calibri" w:cs="Times New Roman"/>
          <w:sz w:val="20"/>
          <w:szCs w:val="20"/>
          <w:lang w:eastAsia="sk-SK"/>
        </w:rPr>
        <w:t xml:space="preserve"> potvrdený konečným rozhodnutím v Slovenskej </w:t>
      </w:r>
      <w:r w:rsidRPr="00073516">
        <w:rPr>
          <w:rFonts w:ascii="Calibri" w:eastAsia="Times New Roman" w:hAnsi="Calibri" w:cs="Times New Roman"/>
          <w:sz w:val="20"/>
          <w:szCs w:val="20"/>
          <w:lang w:eastAsia="sk-SK"/>
        </w:rPr>
        <w:lastRenderedPageBreak/>
        <w:t xml:space="preserve">republike alebo v štáte sídla, miesta podnikania alebo obvyklého pobytu záujemcu/uchádzača a pre tento účel uchováva </w:t>
      </w:r>
      <w:r>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 xml:space="preserve">v dokumentácii k zadávaniu zákazky </w:t>
      </w:r>
      <w:proofErr w:type="spellStart"/>
      <w:r w:rsidRPr="00073516">
        <w:rPr>
          <w:rFonts w:ascii="Calibri" w:eastAsia="Times New Roman" w:hAnsi="Calibri" w:cs="Times New Roman"/>
          <w:sz w:val="20"/>
          <w:szCs w:val="20"/>
          <w:lang w:eastAsia="sk-SK"/>
        </w:rPr>
        <w:t>printscreen</w:t>
      </w:r>
      <w:proofErr w:type="spellEnd"/>
      <w:r>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z registra osôb so zákazom účasti.</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Ak bola predložená viac ako jedna ponuka</w:t>
      </w:r>
      <w:r w:rsidRPr="00073516">
        <w:rPr>
          <w:rFonts w:ascii="Calibri" w:eastAsia="Times New Roman" w:hAnsi="Calibri" w:cs="Times New Roman"/>
          <w:sz w:val="20"/>
          <w:szCs w:val="20"/>
          <w:lang w:eastAsia="sk-SK"/>
        </w:rPr>
        <w:t xml:space="preserve">, prijímateľ vyhodnocuje splnenie požiadaviek na predmet zákazky a splnenie podmienok účasti (ak relevantné) po vyhodnotení ponúk na základe kritériá/kritérií  </w:t>
      </w:r>
      <w:r w:rsidRPr="00073516">
        <w:rPr>
          <w:rFonts w:ascii="Calibri" w:eastAsia="Times New Roman" w:hAnsi="Calibri" w:cs="Times New Roman"/>
          <w:sz w:val="20"/>
          <w:szCs w:val="20"/>
          <w:lang w:eastAsia="sk-SK"/>
        </w:rPr>
        <w:br/>
        <w:t xml:space="preserve">na vyhodnotenie ponúk, a to </w:t>
      </w:r>
      <w:r w:rsidRPr="00073516">
        <w:rPr>
          <w:rFonts w:ascii="Calibri" w:eastAsia="Times New Roman" w:hAnsi="Calibri" w:cs="Times New Roman"/>
          <w:b/>
          <w:sz w:val="20"/>
          <w:szCs w:val="20"/>
          <w:lang w:eastAsia="sk-SK"/>
        </w:rPr>
        <w:t>iba v prípade uchádzača, ktorý sa umiestnil na prvom mieste v poradí</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br/>
      </w:r>
      <w:r w:rsidRPr="00073516">
        <w:rPr>
          <w:rFonts w:ascii="Calibri" w:eastAsia="Times New Roman" w:hAnsi="Calibri" w:cs="Times New Roman"/>
          <w:b/>
          <w:sz w:val="20"/>
          <w:szCs w:val="20"/>
          <w:lang w:eastAsia="sk-SK"/>
        </w:rPr>
        <w:t>Ak dôjde k vylúčeniu tohto uchádzača</w:t>
      </w:r>
      <w:r w:rsidRPr="00073516">
        <w:rPr>
          <w:rFonts w:ascii="Calibri" w:eastAsia="Times New Roman" w:hAnsi="Calibri" w:cs="Times New Roman"/>
          <w:sz w:val="20"/>
          <w:szCs w:val="20"/>
          <w:lang w:eastAsia="sk-SK"/>
        </w:rPr>
        <w:t xml:space="preserve">, vyhodnotí sa následne splnenie podmienok účasti a požiadaviek  na predmet zákazky </w:t>
      </w:r>
      <w:r w:rsidRPr="00073516">
        <w:rPr>
          <w:rFonts w:ascii="Calibri" w:eastAsia="Times New Roman" w:hAnsi="Calibri" w:cs="Times New Roman"/>
          <w:b/>
          <w:sz w:val="20"/>
          <w:szCs w:val="20"/>
          <w:lang w:eastAsia="sk-SK"/>
        </w:rPr>
        <w:t>u ďalšieho uchádzača v poradí</w:t>
      </w:r>
      <w:r w:rsidRPr="00073516">
        <w:rPr>
          <w:rFonts w:ascii="Calibri" w:eastAsia="Times New Roman" w:hAnsi="Calibri" w:cs="Times New Roman"/>
          <w:sz w:val="20"/>
          <w:szCs w:val="20"/>
          <w:lang w:eastAsia="sk-SK"/>
        </w:rPr>
        <w:t xml:space="preserve">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Ak uchádzač využije</w:t>
      </w:r>
      <w:r w:rsidRPr="00073516">
        <w:rPr>
          <w:rFonts w:ascii="Calibri" w:eastAsia="Times New Roman" w:hAnsi="Calibri" w:cs="Times New Roman"/>
          <w:sz w:val="20"/>
          <w:szCs w:val="20"/>
          <w:lang w:eastAsia="sk-SK"/>
        </w:rPr>
        <w:t xml:space="preserve"> na preukázanie splnenia podmienok účasti finančného a ekonomického postavenia a technickej alebo odbornej spôsobilosti finančné zdroje, resp. </w:t>
      </w:r>
      <w:r w:rsidRPr="00073516">
        <w:rPr>
          <w:rFonts w:ascii="Calibri" w:eastAsia="Times New Roman" w:hAnsi="Calibri" w:cs="Times New Roman"/>
          <w:b/>
          <w:sz w:val="20"/>
          <w:szCs w:val="20"/>
          <w:lang w:eastAsia="sk-SK"/>
        </w:rPr>
        <w:t>technické a odborné kapacity inej osoby</w:t>
      </w:r>
      <w:r w:rsidRPr="00073516">
        <w:rPr>
          <w:rFonts w:ascii="Calibri" w:eastAsia="Times New Roman" w:hAnsi="Calibri" w:cs="Times New Roman"/>
          <w:sz w:val="20"/>
          <w:szCs w:val="20"/>
          <w:lang w:eastAsia="sk-SK"/>
        </w:rPr>
        <w:t xml:space="preserve">,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w:t>
      </w:r>
      <w:r w:rsidRPr="00073516">
        <w:rPr>
          <w:rFonts w:ascii="Calibri" w:eastAsia="Times New Roman" w:hAnsi="Calibri" w:cs="Times New Roman"/>
          <w:b/>
          <w:sz w:val="20"/>
          <w:szCs w:val="20"/>
          <w:lang w:eastAsia="sk-SK"/>
        </w:rPr>
        <w:t>preukazuje uchádzač písomným čestným vyhlásením (prísľubom) takejto inej osoby</w:t>
      </w:r>
      <w:r w:rsidRPr="00073516">
        <w:rPr>
          <w:rFonts w:ascii="Calibri" w:eastAsia="Times New Roman" w:hAnsi="Calibri" w:cs="Times New Roman"/>
          <w:sz w:val="20"/>
          <w:szCs w:val="20"/>
          <w:lang w:eastAsia="sk-SK"/>
        </w:rPr>
        <w:t xml:space="preserve">, že v prípade potreby bude uchádzačovi k dispozícií na plnenie predmetu zákazky počas celého trvania zmluvného vzťahu </w:t>
      </w:r>
      <w:r w:rsidRPr="00073516">
        <w:rPr>
          <w:rFonts w:ascii="Calibri" w:eastAsia="Times New Roman" w:hAnsi="Calibri" w:cs="Times New Roman"/>
          <w:b/>
          <w:sz w:val="20"/>
          <w:szCs w:val="20"/>
          <w:lang w:eastAsia="sk-SK"/>
        </w:rPr>
        <w:t>alebo písomnou zmluvou</w:t>
      </w:r>
      <w:r w:rsidRPr="00073516">
        <w:rPr>
          <w:rFonts w:ascii="Calibri" w:eastAsia="Times New Roman" w:hAnsi="Calibri" w:cs="Times New Roman"/>
          <w:sz w:val="20"/>
          <w:szCs w:val="20"/>
          <w:lang w:eastAsia="sk-SK"/>
        </w:rPr>
        <w:t xml:space="preserve"> uzavretou medzi uchádzačom a osobou, ktorej zdrojmi alebo kapacitami mieni uchádzač preukázať svoje finančné a ekonomické postavenie alebo technickú alebo odbornú spôsobilosť. </w:t>
      </w:r>
      <w:r w:rsidRPr="00073516">
        <w:rPr>
          <w:rFonts w:ascii="Calibri" w:eastAsia="Times New Roman" w:hAnsi="Calibri" w:cs="Times New Roman"/>
          <w:b/>
          <w:sz w:val="20"/>
          <w:szCs w:val="20"/>
          <w:lang w:eastAsia="sk-SK"/>
        </w:rPr>
        <w:t>Osoba, ktorej kapacity majú byť použité</w:t>
      </w:r>
      <w:r w:rsidRPr="00073516">
        <w:rPr>
          <w:rFonts w:ascii="Calibri" w:eastAsia="Times New Roman" w:hAnsi="Calibri" w:cs="Times New Roman"/>
          <w:sz w:val="20"/>
          <w:szCs w:val="20"/>
          <w:lang w:eastAsia="sk-SK"/>
        </w:rPr>
        <w:t xml:space="preserve"> na preukázanie splnenia podmienok účasti technickej alebo odbornej spôsobilosti, </w:t>
      </w:r>
      <w:r w:rsidRPr="00073516">
        <w:rPr>
          <w:rFonts w:ascii="Calibri" w:eastAsia="Times New Roman" w:hAnsi="Calibri" w:cs="Times New Roman"/>
          <w:b/>
          <w:sz w:val="20"/>
          <w:szCs w:val="20"/>
          <w:lang w:eastAsia="sk-SK"/>
        </w:rPr>
        <w:t>musí preukázať splnenie podmienok účasti týkajúcich sa osobného postavenia podľa § 32 ods. 1 písm. e) ZVO vo vzťahu k tej časti predmetu zákazky</w:t>
      </w:r>
      <w:r w:rsidRPr="00073516">
        <w:rPr>
          <w:rFonts w:ascii="Calibri" w:eastAsia="Times New Roman" w:hAnsi="Calibri" w:cs="Times New Roman"/>
          <w:sz w:val="20"/>
          <w:szCs w:val="20"/>
          <w:lang w:eastAsia="sk-SK"/>
        </w:rPr>
        <w:t xml:space="preserve">, na ktorú boli kapacity uchádzačovi poskytnuté. Zároveň osoba, ktorej kapacity majú byť použité na preukázanie splnenia podmienok účasti finančného a ekonomického postavenia alebo technickej alebo odbornej spôsobilosti, </w:t>
      </w:r>
      <w:r w:rsidRPr="00073516">
        <w:rPr>
          <w:rFonts w:ascii="Calibri" w:eastAsia="Times New Roman" w:hAnsi="Calibri" w:cs="Times New Roman"/>
          <w:b/>
          <w:sz w:val="20"/>
          <w:szCs w:val="20"/>
          <w:lang w:eastAsia="sk-SK"/>
        </w:rPr>
        <w:t>musí preukázať splnenie podmienky účasti týkajúcej sa osobného postavenia podľa § 32 ods. 1 písm. f) ZVO a nesmie u tejto osoby existovať dôvod na vylúčenie podľa § 40 ods. 6 písm. f) ZVO (konflikt záujmov nemožno odstrániť inými účinnými opatreniami).</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
      </w:pPr>
      <w:r w:rsidRPr="00073516">
        <w:rPr>
          <w:rFonts w:ascii="Calibri" w:eastAsia="Times New Roman" w:hAnsi="Calibri" w:cs="Times New Roman"/>
          <w:b/>
          <w:sz w:val="20"/>
          <w:szCs w:val="20"/>
          <w:lang w:eastAsia="sk-SK"/>
        </w:rPr>
        <w:t>Prijímateľ môže vo výzve na predkladanie ponúk vyžadovať, aby uchádzač v ponuke uviedol podiel zákazky, ktorý má v úmysle zadať subdodávateľom,</w:t>
      </w:r>
      <w:r w:rsidRPr="00073516">
        <w:rPr>
          <w:rFonts w:ascii="Calibri" w:eastAsia="Times New Roman" w:hAnsi="Calibri" w:cs="Times New Roman"/>
          <w:sz w:val="20"/>
          <w:szCs w:val="20"/>
          <w:lang w:eastAsia="sk-SK"/>
        </w:rPr>
        <w:t xml:space="preserve"> navrhovaných subdodávateľov a predmety subdodávok. Navrhovaný </w:t>
      </w:r>
      <w:r w:rsidRPr="00073516">
        <w:rPr>
          <w:rFonts w:ascii="Calibri" w:eastAsia="Times New Roman" w:hAnsi="Calibri" w:cs="Times New Roman"/>
          <w:b/>
          <w:sz w:val="20"/>
          <w:szCs w:val="20"/>
          <w:lang w:eastAsia="sk-SK"/>
        </w:rPr>
        <w:t>subdodávateľ musí preukázať splnenie podmienok účasti týkajúcich sa osobného postavenia podľa § 32 ods. 1 písm. e) ZVO vo vzťahu k tej časti</w:t>
      </w:r>
      <w:r w:rsidRPr="00073516">
        <w:rPr>
          <w:rFonts w:ascii="Calibri" w:eastAsia="Times New Roman" w:hAnsi="Calibri" w:cs="Times New Roman"/>
          <w:sz w:val="20"/>
          <w:szCs w:val="20"/>
          <w:lang w:eastAsia="sk-SK"/>
        </w:rPr>
        <w:t xml:space="preserve"> predmetu zákazky, ktorú bude realizovať v subdodávke. Zároveň subdodávateľ musí preukázať splnenie podmienky účasti týkajúcej sa osobného postavenia podľa </w:t>
      </w:r>
      <w:r w:rsidRPr="00073516">
        <w:rPr>
          <w:rFonts w:ascii="Calibri" w:eastAsia="Times New Roman" w:hAnsi="Calibri" w:cs="Times New Roman"/>
          <w:b/>
          <w:sz w:val="20"/>
          <w:szCs w:val="20"/>
          <w:lang w:eastAsia="sk-SK"/>
        </w:rPr>
        <w:t xml:space="preserve">§ 32 ods. 1 písm. f) ZVO </w:t>
      </w:r>
      <w:r w:rsidRPr="00073516">
        <w:rPr>
          <w:rFonts w:ascii="Calibri" w:eastAsia="Times New Roman" w:hAnsi="Calibri" w:cs="Times New Roman"/>
          <w:sz w:val="20"/>
          <w:szCs w:val="20"/>
          <w:lang w:eastAsia="sk-SK"/>
        </w:rPr>
        <w:t xml:space="preserve">a nesmie u tejto osoby existovať dôvod na vylúčenie podľa </w:t>
      </w:r>
      <w:r w:rsidRPr="00073516">
        <w:rPr>
          <w:rFonts w:ascii="Calibri" w:eastAsia="Times New Roman" w:hAnsi="Calibri" w:cs="Times New Roman"/>
          <w:b/>
          <w:sz w:val="20"/>
          <w:szCs w:val="20"/>
          <w:lang w:eastAsia="sk-SK"/>
        </w:rPr>
        <w:t>§ 40 ods. 6 písm. f) ZVO (konflikt záujmov nemožno odstrániť inými účinnými opatreniami).</w:t>
      </w:r>
      <w:r w:rsidRPr="00073516">
        <w:rPr>
          <w:rFonts w:ascii="Calibri" w:eastAsia="Times New Roman" w:hAnsi="Calibri" w:cs="Times New Roman"/>
          <w:sz w:val="20"/>
          <w:szCs w:val="20"/>
          <w:lang w:eastAsia="sk-SK"/>
        </w:rPr>
        <w:t xml:space="preserve"> Prijímateľ zároveň môže vo výzve na predkladanie ponúk vyžadovať, aby úspešný uchádzač v zmluve/rámcovej dohode </w:t>
      </w:r>
      <w:r w:rsidRPr="00073516">
        <w:rPr>
          <w:rFonts w:ascii="Calibri" w:eastAsia="Times New Roman" w:hAnsi="Calibri" w:cs="Times New Roman"/>
          <w:b/>
          <w:sz w:val="20"/>
          <w:szCs w:val="20"/>
          <w:lang w:eastAsia="sk-SK"/>
        </w:rPr>
        <w:t>najneskôr v čase jej uzavretia uviedol údaje o všetkých známych subdodávateľoch.</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Pri obstarávaní takýchto zákaziek je prijímateľ </w:t>
      </w:r>
      <w:r w:rsidRPr="00073516">
        <w:rPr>
          <w:rFonts w:ascii="Calibri" w:eastAsia="Times New Roman" w:hAnsi="Calibri" w:cs="Times New Roman"/>
          <w:b/>
          <w:sz w:val="20"/>
          <w:szCs w:val="20"/>
          <w:lang w:eastAsia="sk-SK"/>
        </w:rPr>
        <w:t>povinný vykonať prieskum trhu</w:t>
      </w:r>
      <w:r w:rsidRPr="00073516">
        <w:rPr>
          <w:rFonts w:ascii="Calibri" w:eastAsia="Times New Roman" w:hAnsi="Calibri" w:cs="Times New Roman"/>
          <w:sz w:val="20"/>
          <w:szCs w:val="20"/>
          <w:lang w:eastAsia="sk-SK"/>
        </w:rPr>
        <w:t xml:space="preserve">.  </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Prijímateľ môže zadať zákazku s využitím elektronického trhoviska aj v prípade zákazky s nízkou hodnotou, ktorej predmetom sú bežne dostupné tovary a služby, ktorých predmetom nie je intelektuálne plnenie. </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
      </w:pPr>
      <w:r w:rsidRPr="00073516">
        <w:rPr>
          <w:rFonts w:ascii="Calibri" w:eastAsia="Times New Roman" w:hAnsi="Calibri" w:cs="Times New Roman"/>
          <w:b/>
          <w:sz w:val="20"/>
          <w:szCs w:val="20"/>
          <w:lang w:eastAsia="sk-SK"/>
        </w:rPr>
        <w:t>Zákazky s nízkymi hodnotami podľa § 117  ZVO sa delia na:</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zákazky, ktorých predpokladaná hodnota bez DPH sa rovná, alebo </w:t>
      </w:r>
      <w:r w:rsidRPr="009C3984">
        <w:rPr>
          <w:rFonts w:asciiTheme="minorHAnsi" w:hAnsiTheme="minorHAnsi"/>
          <w:b/>
          <w:sz w:val="20"/>
          <w:szCs w:val="20"/>
        </w:rPr>
        <w:t>presahuje 30 000 EUR</w:t>
      </w:r>
      <w:r w:rsidRPr="009C3984">
        <w:rPr>
          <w:rFonts w:asciiTheme="minorHAnsi" w:hAnsiTheme="minorHAnsi"/>
          <w:sz w:val="20"/>
          <w:szCs w:val="20"/>
        </w:rPr>
        <w:t xml:space="preserve"> (ďalej len „zákazky nad 30 000 EUR“),</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zákazky, ktorých predpokladaná hodnota bez DPH </w:t>
      </w:r>
      <w:r w:rsidRPr="009C3984">
        <w:rPr>
          <w:rFonts w:asciiTheme="minorHAnsi" w:hAnsiTheme="minorHAnsi"/>
          <w:b/>
          <w:sz w:val="20"/>
          <w:szCs w:val="20"/>
        </w:rPr>
        <w:t>je rovná, alebo presahuje 5 000 eur v priebehu kalendárneho roka alebo počas platnosti zmluvy a zároveň nepresahuje 30 000 EUR</w:t>
      </w:r>
      <w:r w:rsidRPr="009C3984">
        <w:rPr>
          <w:rFonts w:asciiTheme="minorHAnsi" w:hAnsiTheme="minorHAnsi"/>
          <w:sz w:val="20"/>
          <w:szCs w:val="20"/>
        </w:rPr>
        <w:t xml:space="preserve"> (ďalej len „zákazky do 30 000 EUR“).</w:t>
      </w:r>
    </w:p>
    <w:p w:rsidR="00777572" w:rsidRPr="00777572" w:rsidRDefault="00777572" w:rsidP="009C3984">
      <w:pPr>
        <w:pStyle w:val="Nadpis4"/>
      </w:pPr>
      <w:r w:rsidRPr="00777572">
        <w:lastRenderedPageBreak/>
        <w:t xml:space="preserve"> Zákazky s nízkou hodnotou, ktorých predpokladaná hodnota bez DPH sa rovná, alebo presahuje 30 000 EUR (ďalej len „zákazky nad 30 000 EUR“)</w:t>
      </w:r>
    </w:p>
    <w:p w:rsidR="00777572"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Prijímateľ postupuje podľa metodického pokynu CKO č. 14</w:t>
      </w:r>
      <w:r w:rsidRPr="00B67DAD">
        <w:rPr>
          <w:rFonts w:ascii="Calibri" w:eastAsia="Times New Roman" w:hAnsi="Calibri" w:cs="Times New Roman"/>
          <w:sz w:val="20"/>
          <w:szCs w:val="24"/>
          <w:vertAlign w:val="superscript"/>
          <w:lang w:eastAsia="sk-SK"/>
        </w:rPr>
        <w:footnoteReference w:id="4"/>
      </w:r>
      <w:r>
        <w:rPr>
          <w:rFonts w:ascii="Calibri" w:eastAsia="Times New Roman" w:hAnsi="Calibri" w:cs="Times New Roman"/>
          <w:sz w:val="20"/>
          <w:szCs w:val="24"/>
          <w:lang w:eastAsia="sk-SK"/>
        </w:rPr>
        <w:t>.</w:t>
      </w:r>
      <w:r w:rsidRPr="00B67DAD">
        <w:rPr>
          <w:rFonts w:ascii="Calibri" w:eastAsia="Times New Roman" w:hAnsi="Calibri" w:cs="Times New Roman"/>
          <w:sz w:val="20"/>
          <w:szCs w:val="24"/>
          <w:lang w:eastAsia="sk-SK"/>
        </w:rPr>
        <w:t xml:space="preserve"> </w:t>
      </w:r>
    </w:p>
    <w:p w:rsidR="00777572"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Určí správny postup, a to s ohľadom na určenú predpokladanú hodnotu zákazky (určenú v súlade s § 6 ZVO - najmä s § 6 ods. 1 ZVO</w:t>
      </w:r>
      <w:r>
        <w:rPr>
          <w:rFonts w:ascii="Calibri" w:eastAsia="Times New Roman" w:hAnsi="Calibri" w:cs="Times New Roman"/>
          <w:sz w:val="20"/>
          <w:szCs w:val="24"/>
          <w:lang w:eastAsia="sk-SK"/>
        </w:rPr>
        <w:t xml:space="preserve"> </w:t>
      </w:r>
      <w:r w:rsidRPr="00B67DAD">
        <w:rPr>
          <w:rFonts w:ascii="Calibri" w:eastAsia="Times New Roman" w:hAnsi="Calibri" w:cs="Times New Roman"/>
          <w:sz w:val="20"/>
          <w:szCs w:val="24"/>
          <w:lang w:eastAsia="sk-SK"/>
        </w:rPr>
        <w:t xml:space="preserve">a § 6 </w:t>
      </w:r>
      <w:r>
        <w:rPr>
          <w:rFonts w:ascii="Calibri" w:eastAsia="Times New Roman" w:hAnsi="Calibri" w:cs="Times New Roman"/>
          <w:sz w:val="20"/>
          <w:szCs w:val="24"/>
          <w:lang w:eastAsia="sk-SK"/>
        </w:rPr>
        <w:t>o</w:t>
      </w:r>
      <w:r w:rsidRPr="00B67DAD">
        <w:rPr>
          <w:rFonts w:ascii="Calibri" w:eastAsia="Times New Roman" w:hAnsi="Calibri" w:cs="Times New Roman"/>
          <w:sz w:val="20"/>
          <w:szCs w:val="24"/>
          <w:lang w:eastAsia="sk-SK"/>
        </w:rPr>
        <w:t xml:space="preserve">ds. 6 ZVO). </w:t>
      </w:r>
    </w:p>
    <w:p w:rsidR="00777572"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 xml:space="preserve">Zákazky nad </w:t>
      </w:r>
      <w:r>
        <w:rPr>
          <w:rFonts w:ascii="Calibri" w:eastAsia="Times New Roman" w:hAnsi="Calibri" w:cs="Times New Roman"/>
          <w:sz w:val="20"/>
          <w:szCs w:val="24"/>
          <w:lang w:eastAsia="sk-SK"/>
        </w:rPr>
        <w:t>30</w:t>
      </w:r>
      <w:r w:rsidRPr="00B67DAD">
        <w:rPr>
          <w:rFonts w:ascii="Calibri" w:eastAsia="Times New Roman" w:hAnsi="Calibri" w:cs="Times New Roman"/>
          <w:sz w:val="20"/>
          <w:szCs w:val="24"/>
          <w:lang w:eastAsia="sk-SK"/>
        </w:rPr>
        <w:t xml:space="preserve"> 000 EUR na účely tejto kapitoly sú zákazky s nízkymi hodnotami podľa § 117 ZVO </w:t>
      </w:r>
      <w:r>
        <w:rPr>
          <w:rFonts w:ascii="Calibri" w:eastAsia="Times New Roman" w:hAnsi="Calibri" w:cs="Times New Roman"/>
          <w:sz w:val="20"/>
          <w:szCs w:val="24"/>
          <w:lang w:eastAsia="sk-SK"/>
        </w:rPr>
        <w:t xml:space="preserve"> </w:t>
      </w:r>
      <w:r>
        <w:rPr>
          <w:rFonts w:ascii="Calibri" w:eastAsia="Times New Roman" w:hAnsi="Calibri" w:cs="Times New Roman"/>
          <w:sz w:val="20"/>
          <w:szCs w:val="24"/>
          <w:lang w:eastAsia="sk-SK"/>
        </w:rPr>
        <w:br/>
      </w:r>
      <w:r w:rsidRPr="00B67DAD">
        <w:rPr>
          <w:rFonts w:ascii="Calibri" w:eastAsia="Times New Roman" w:hAnsi="Calibri" w:cs="Times New Roman"/>
          <w:sz w:val="20"/>
          <w:szCs w:val="24"/>
          <w:lang w:eastAsia="sk-SK"/>
        </w:rPr>
        <w:t>na tovary, stavebné práce alebo služby</w:t>
      </w:r>
      <w:r>
        <w:rPr>
          <w:rFonts w:ascii="Calibri" w:eastAsia="Times New Roman" w:hAnsi="Calibri" w:cs="Times New Roman"/>
          <w:sz w:val="20"/>
          <w:szCs w:val="24"/>
          <w:lang w:eastAsia="sk-SK"/>
        </w:rPr>
        <w:t xml:space="preserve"> bez ohľadu na ich bežnú dostupnosť</w:t>
      </w:r>
      <w:r w:rsidRPr="00B67DAD">
        <w:rPr>
          <w:rFonts w:ascii="Calibri" w:eastAsia="Times New Roman" w:hAnsi="Calibri" w:cs="Times New Roman"/>
          <w:sz w:val="20"/>
          <w:szCs w:val="24"/>
          <w:lang w:eastAsia="sk-SK"/>
        </w:rPr>
        <w:t xml:space="preserve">. </w:t>
      </w:r>
    </w:p>
    <w:p w:rsidR="00777572" w:rsidRPr="003A2BA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 xml:space="preserve">V prípade zákaziek nad </w:t>
      </w:r>
      <w:r>
        <w:rPr>
          <w:rFonts w:ascii="Calibri" w:eastAsia="Times New Roman" w:hAnsi="Calibri" w:cs="Times New Roman"/>
          <w:sz w:val="20"/>
          <w:szCs w:val="24"/>
          <w:lang w:eastAsia="sk-SK"/>
        </w:rPr>
        <w:t>30</w:t>
      </w:r>
      <w:r w:rsidRPr="00B67DAD">
        <w:rPr>
          <w:rFonts w:ascii="Calibri" w:eastAsia="Times New Roman" w:hAnsi="Calibri" w:cs="Times New Roman"/>
          <w:sz w:val="20"/>
          <w:szCs w:val="24"/>
          <w:lang w:eastAsia="sk-SK"/>
        </w:rPr>
        <w:t xml:space="preserve"> 000 EUR prijímateľ musí vykonať všetky ďalej uvedené úkony, ktoré majú zabezpečiť </w:t>
      </w:r>
      <w:r w:rsidRPr="009C597D">
        <w:rPr>
          <w:rFonts w:ascii="Calibri" w:eastAsia="Times New Roman" w:hAnsi="Calibri" w:cs="Times New Roman"/>
          <w:b/>
          <w:sz w:val="20"/>
          <w:szCs w:val="24"/>
          <w:lang w:eastAsia="sk-SK"/>
        </w:rPr>
        <w:t>získanie čo najvyššieho počtu písomných ponúk</w:t>
      </w:r>
      <w:r w:rsidRPr="00B67DAD">
        <w:rPr>
          <w:rFonts w:ascii="Calibri" w:eastAsia="Times New Roman" w:hAnsi="Calibri" w:cs="Times New Roman"/>
          <w:sz w:val="20"/>
          <w:szCs w:val="24"/>
          <w:lang w:eastAsia="sk-SK"/>
        </w:rPr>
        <w:t xml:space="preserve"> na obstaranie tovarov, stavebných prác alebo služieb</w:t>
      </w:r>
      <w:r w:rsidRPr="009C597D">
        <w:rPr>
          <w:rFonts w:ascii="Calibri" w:eastAsia="Times New Roman" w:hAnsi="Calibri" w:cs="Times New Roman"/>
          <w:b/>
          <w:sz w:val="20"/>
          <w:szCs w:val="24"/>
          <w:lang w:eastAsia="sk-SK"/>
        </w:rPr>
        <w:t>. Za písomnú ponuku sa pokladá aj ponuka podaná elektronicky (napr. formou e-mailovej komunikácie).</w:t>
      </w:r>
      <w:r w:rsidRPr="00B67DA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Súčasťou dokumentácie musia byť doklady potvrdzujúce kroky uchádzačov v súlade s podmienkami uvedenými vo výzve na predkladanie ponúk.</w:t>
      </w:r>
    </w:p>
    <w:p w:rsidR="00777572" w:rsidRDefault="00777572" w:rsidP="009C3984">
      <w:pPr>
        <w:numPr>
          <w:ilvl w:val="0"/>
          <w:numId w:val="143"/>
        </w:numPr>
        <w:autoSpaceDE w:val="0"/>
        <w:autoSpaceDN w:val="0"/>
        <w:adjustRightInd w:val="0"/>
        <w:spacing w:before="120" w:after="120"/>
        <w:ind w:left="709" w:hanging="426"/>
        <w:jc w:val="both"/>
        <w:rPr>
          <w:rFonts w:ascii="Calibri" w:eastAsia="Times New Roman" w:hAnsi="Calibri" w:cs="Times New Roman"/>
          <w:sz w:val="20"/>
          <w:szCs w:val="24"/>
          <w:lang w:eastAsia="sk-SK"/>
        </w:rPr>
      </w:pPr>
      <w:r w:rsidRPr="00357559">
        <w:rPr>
          <w:rFonts w:ascii="Calibri" w:eastAsia="Times New Roman" w:hAnsi="Calibri" w:cs="Times New Roman"/>
          <w:sz w:val="20"/>
          <w:szCs w:val="24"/>
          <w:lang w:eastAsia="sk-SK"/>
        </w:rPr>
        <w:t xml:space="preserve">Prijímateľ vypracuje </w:t>
      </w:r>
      <w:r w:rsidRPr="00357559">
        <w:rPr>
          <w:rFonts w:ascii="Calibri" w:eastAsia="Times New Roman" w:hAnsi="Calibri" w:cs="Times New Roman"/>
          <w:b/>
          <w:sz w:val="20"/>
          <w:szCs w:val="24"/>
          <w:lang w:eastAsia="sk-SK"/>
        </w:rPr>
        <w:t>Výzvu na súťaž (výzvu na predkladanie ponúk)</w:t>
      </w:r>
      <w:r w:rsidRPr="00357559">
        <w:rPr>
          <w:rFonts w:ascii="Calibri" w:eastAsia="Times New Roman" w:hAnsi="Calibri" w:cs="Times New Roman"/>
          <w:sz w:val="20"/>
          <w:szCs w:val="24"/>
          <w:lang w:eastAsia="sk-SK"/>
        </w:rPr>
        <w: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t>
      </w:r>
      <w:r w:rsidRPr="00336649">
        <w:rPr>
          <w:rFonts w:ascii="Calibri" w:eastAsia="Times New Roman" w:hAnsi="Calibri" w:cs="Times New Roman"/>
          <w:sz w:val="20"/>
          <w:szCs w:val="24"/>
          <w:lang w:eastAsia="sk-SK"/>
        </w:rPr>
        <w:t>Uvedie všetky okolnosti, ktoré budú dôležité na plnenie zmluvy a na vypracovanie ponuky.</w:t>
      </w:r>
      <w:r w:rsidRPr="00366F44">
        <w:rPr>
          <w:rFonts w:ascii="Calibri" w:eastAsia="Times New Roman" w:hAnsi="Calibri" w:cs="Times New Roman"/>
          <w:sz w:val="20"/>
          <w:szCs w:val="24"/>
          <w:lang w:eastAsia="sk-SK"/>
        </w:rPr>
        <w:t xml:space="preserve"> </w:t>
      </w:r>
    </w:p>
    <w:p w:rsidR="00777572" w:rsidRPr="009C597D" w:rsidRDefault="00777572" w:rsidP="009C3984">
      <w:pPr>
        <w:numPr>
          <w:ilvl w:val="0"/>
          <w:numId w:val="143"/>
        </w:numPr>
        <w:autoSpaceDE w:val="0"/>
        <w:autoSpaceDN w:val="0"/>
        <w:adjustRightInd w:val="0"/>
        <w:spacing w:before="120" w:after="120"/>
        <w:ind w:left="709" w:hanging="426"/>
        <w:jc w:val="both"/>
        <w:rPr>
          <w:rFonts w:ascii="Calibri" w:eastAsia="Times New Roman" w:hAnsi="Calibri" w:cs="Times New Roman"/>
          <w:sz w:val="20"/>
          <w:szCs w:val="24"/>
          <w:lang w:eastAsia="sk-SK"/>
        </w:rPr>
      </w:pPr>
      <w:r w:rsidRPr="00357559">
        <w:rPr>
          <w:rFonts w:ascii="Calibri" w:eastAsia="Times New Roman" w:hAnsi="Calibri" w:cs="Times New Roman"/>
          <w:sz w:val="20"/>
          <w:szCs w:val="24"/>
          <w:lang w:eastAsia="sk-SK"/>
        </w:rPr>
        <w:t xml:space="preserve">Výzvu na predkladanie ponúk </w:t>
      </w:r>
      <w:r w:rsidRPr="009C597D">
        <w:rPr>
          <w:rFonts w:ascii="Calibri" w:eastAsia="Times New Roman" w:hAnsi="Calibri" w:cs="Times New Roman"/>
          <w:b/>
          <w:sz w:val="20"/>
          <w:szCs w:val="24"/>
          <w:lang w:eastAsia="sk-SK"/>
        </w:rPr>
        <w:t>zverejní prijímateľ na svojom webovom sídle</w:t>
      </w:r>
      <w:r w:rsidRPr="00357559">
        <w:rPr>
          <w:rFonts w:ascii="Calibri" w:eastAsia="Times New Roman" w:hAnsi="Calibri" w:cs="Times New Roman"/>
          <w:sz w:val="20"/>
          <w:szCs w:val="24"/>
          <w:lang w:eastAsia="sk-SK"/>
        </w:rPr>
        <w:t xml:space="preserve"> alebo inom vhodnom webovom sídle (ak nedisponuje vlastným webovým sídlom). Výzva na predkladanie ponúk </w:t>
      </w:r>
      <w:r w:rsidRPr="009C597D">
        <w:rPr>
          <w:rFonts w:ascii="Calibri" w:eastAsia="Times New Roman" w:hAnsi="Calibri" w:cs="Times New Roman"/>
          <w:b/>
          <w:sz w:val="20"/>
          <w:szCs w:val="24"/>
          <w:lang w:eastAsia="sk-SK"/>
        </w:rPr>
        <w:t>musí byť zverejnená na webovom sídle prijímateľa</w:t>
      </w:r>
      <w:r w:rsidRPr="00357559">
        <w:rPr>
          <w:rFonts w:ascii="Calibri" w:eastAsia="Times New Roman" w:hAnsi="Calibri" w:cs="Times New Roman"/>
          <w:sz w:val="20"/>
          <w:szCs w:val="24"/>
          <w:lang w:eastAsia="sk-SK"/>
        </w:rPr>
        <w:t xml:space="preserve"> alebo inom vhodnom webovom sídle </w:t>
      </w:r>
      <w:r w:rsidRPr="009C597D">
        <w:rPr>
          <w:rFonts w:ascii="Calibri" w:eastAsia="Times New Roman" w:hAnsi="Calibri" w:cs="Times New Roman"/>
          <w:b/>
          <w:sz w:val="20"/>
          <w:szCs w:val="24"/>
          <w:lang w:eastAsia="sk-SK"/>
        </w:rPr>
        <w:t>do 31. decembra 2028</w:t>
      </w:r>
      <w:r w:rsidRPr="00357559">
        <w:rPr>
          <w:rFonts w:ascii="Calibri" w:eastAsia="Times New Roman" w:hAnsi="Calibri" w:cs="Times New Roman"/>
          <w:sz w:val="20"/>
          <w:szCs w:val="24"/>
          <w:lang w:eastAsia="sk-SK"/>
        </w:rPr>
        <w:t xml:space="preserve"> alebo </w:t>
      </w:r>
      <w:r w:rsidRPr="009C597D">
        <w:rPr>
          <w:rFonts w:ascii="Calibri" w:eastAsia="Times New Roman" w:hAnsi="Calibri" w:cs="Times New Roman"/>
          <w:b/>
          <w:sz w:val="20"/>
          <w:szCs w:val="24"/>
          <w:lang w:eastAsia="sk-SK"/>
        </w:rPr>
        <w:t xml:space="preserve">aj po tomto dátume, ak do 31. decembra 2028 nedošlo k </w:t>
      </w:r>
      <w:proofErr w:type="spellStart"/>
      <w:r w:rsidRPr="009C597D">
        <w:rPr>
          <w:rFonts w:ascii="Calibri" w:eastAsia="Times New Roman" w:hAnsi="Calibri" w:cs="Times New Roman"/>
          <w:b/>
          <w:sz w:val="20"/>
          <w:szCs w:val="24"/>
          <w:lang w:eastAsia="sk-SK"/>
        </w:rPr>
        <w:t>vysporiadaniu</w:t>
      </w:r>
      <w:proofErr w:type="spellEnd"/>
      <w:r w:rsidRPr="00357559">
        <w:rPr>
          <w:rFonts w:ascii="Calibri" w:eastAsia="Times New Roman" w:hAnsi="Calibri" w:cs="Times New Roman"/>
          <w:sz w:val="20"/>
          <w:szCs w:val="24"/>
          <w:lang w:eastAsia="sk-SK"/>
        </w:rPr>
        <w:t xml:space="preserve"> finančných vzťahov medzi poskytovateľom a prijímateľom v súlade so zmluvou o poskytnutí NFP alebo rozhodnutím o schválení žiadosti o NFP.</w:t>
      </w:r>
      <w:r w:rsidRPr="00357559">
        <w:t xml:space="preserve"> </w:t>
      </w:r>
      <w:r w:rsidRPr="009C597D">
        <w:rPr>
          <w:rFonts w:ascii="Calibri" w:eastAsia="Times New Roman" w:hAnsi="Calibri" w:cs="Times New Roman"/>
          <w:b/>
          <w:sz w:val="20"/>
          <w:szCs w:val="24"/>
          <w:lang w:eastAsia="sk-SK"/>
        </w:rPr>
        <w:t>Prijímateľ je povinný zdokumentovať a archivovať toto zverejnenie hodnoverným spôsobom</w:t>
      </w:r>
      <w:r w:rsidRPr="00357559">
        <w:rPr>
          <w:rFonts w:ascii="Calibri" w:eastAsia="Times New Roman" w:hAnsi="Calibri" w:cs="Times New Roman"/>
          <w:sz w:val="20"/>
          <w:szCs w:val="24"/>
          <w:lang w:eastAsia="sk-SK"/>
        </w:rPr>
        <w:t xml:space="preserve"> (spravidla </w:t>
      </w:r>
      <w:proofErr w:type="spellStart"/>
      <w:r w:rsidRPr="00357559">
        <w:rPr>
          <w:rFonts w:ascii="Calibri" w:eastAsia="Times New Roman" w:hAnsi="Calibri" w:cs="Times New Roman"/>
          <w:sz w:val="20"/>
          <w:szCs w:val="24"/>
          <w:lang w:eastAsia="sk-SK"/>
        </w:rPr>
        <w:t>printscreen</w:t>
      </w:r>
      <w:proofErr w:type="spellEnd"/>
      <w:r w:rsidRPr="00357559">
        <w:rPr>
          <w:rFonts w:ascii="Calibri" w:eastAsia="Times New Roman" w:hAnsi="Calibri" w:cs="Times New Roman"/>
          <w:sz w:val="20"/>
          <w:szCs w:val="24"/>
          <w:lang w:eastAsia="sk-SK"/>
        </w:rPr>
        <w:t xml:space="preserve"> tej časti webového sídla, kde bola výzva na predkladanie ponúk zverejnená; z </w:t>
      </w:r>
      <w:proofErr w:type="spellStart"/>
      <w:r w:rsidRPr="00357559">
        <w:rPr>
          <w:rFonts w:ascii="Calibri" w:eastAsia="Times New Roman" w:hAnsi="Calibri" w:cs="Times New Roman"/>
          <w:sz w:val="20"/>
          <w:szCs w:val="24"/>
          <w:lang w:eastAsia="sk-SK"/>
        </w:rPr>
        <w:t>printscreenu</w:t>
      </w:r>
      <w:proofErr w:type="spellEnd"/>
      <w:r w:rsidRPr="00357559">
        <w:rPr>
          <w:rFonts w:ascii="Calibri" w:eastAsia="Times New Roman" w:hAnsi="Calibri" w:cs="Times New Roman"/>
          <w:sz w:val="20"/>
          <w:szCs w:val="24"/>
          <w:lang w:eastAsia="sk-SK"/>
        </w:rPr>
        <w:t xml:space="preserve"> bude jednoznačne zrejmý dátum zverejnenia výzvy, ktorý musí byť zhodný s dátumom oslovenia minimálne troch záujemcov a zaslaním informácie o zverejnení výzvy na osobitný mailový kontakt </w:t>
      </w:r>
      <w:hyperlink r:id="rId38" w:history="1">
        <w:r w:rsidRPr="00410805">
          <w:rPr>
            <w:rStyle w:val="Hypertextovprepojenie"/>
            <w:rFonts w:ascii="Calibri" w:eastAsia="Times New Roman" w:hAnsi="Calibri" w:cs="Times New Roman"/>
            <w:sz w:val="20"/>
            <w:szCs w:val="24"/>
            <w:lang w:eastAsia="sk-SK"/>
          </w:rPr>
          <w:t>zakazkycko@vlada.gov.sk</w:t>
        </w:r>
      </w:hyperlink>
      <w:r w:rsidRPr="00357559">
        <w:rPr>
          <w:rFonts w:ascii="Calibri" w:eastAsia="Times New Roman" w:hAnsi="Calibri" w:cs="Times New Roman"/>
          <w:sz w:val="20"/>
          <w:szCs w:val="24"/>
          <w:lang w:eastAsia="sk-SK"/>
        </w:rPr>
        <w:t>)</w:t>
      </w:r>
      <w:r>
        <w:rPr>
          <w:rFonts w:ascii="Calibri" w:eastAsia="Times New Roman" w:hAnsi="Calibri" w:cs="Times New Roman"/>
          <w:sz w:val="20"/>
          <w:szCs w:val="24"/>
          <w:lang w:eastAsia="sk-SK"/>
        </w:rPr>
        <w:t>.</w:t>
      </w:r>
    </w:p>
    <w:p w:rsidR="00777572" w:rsidRDefault="00777572" w:rsidP="009C3984">
      <w:pPr>
        <w:pStyle w:val="Odsekzoznamu"/>
        <w:numPr>
          <w:ilvl w:val="0"/>
          <w:numId w:val="143"/>
        </w:numPr>
        <w:spacing w:before="120" w:after="120"/>
        <w:ind w:left="709" w:hanging="425"/>
        <w:contextualSpacing w:val="0"/>
        <w:jc w:val="both"/>
        <w:rPr>
          <w:rFonts w:ascii="Calibri" w:eastAsia="Times New Roman" w:hAnsi="Calibri" w:cs="Times New Roman"/>
          <w:sz w:val="20"/>
          <w:szCs w:val="24"/>
          <w:lang w:eastAsia="sk-SK"/>
        </w:rPr>
      </w:pPr>
      <w:r w:rsidRPr="009C597D">
        <w:rPr>
          <w:rFonts w:ascii="Calibri" w:eastAsia="Times New Roman" w:hAnsi="Calibri" w:cs="Times New Roman"/>
          <w:b/>
          <w:sz w:val="20"/>
          <w:szCs w:val="24"/>
          <w:lang w:eastAsia="sk-SK"/>
        </w:rPr>
        <w:t xml:space="preserve">Minimálna lehota na predkladanie ponúk je 5 pracovných dní odo dňa zverejnenia výzvy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357559">
        <w:rPr>
          <w:rFonts w:ascii="Calibri" w:eastAsia="Times New Roman" w:hAnsi="Calibri" w:cs="Times New Roman"/>
          <w:sz w:val="20"/>
          <w:szCs w:val="24"/>
          <w:lang w:eastAsia="sk-SK"/>
        </w:rPr>
        <w:t xml:space="preserve">na predkladanie ponúk na webovom sídle prijímateľa alebo inom vhodnom webovom sídle </w:t>
      </w:r>
      <w:r w:rsidRPr="009C597D">
        <w:rPr>
          <w:rFonts w:ascii="Calibri" w:eastAsia="Times New Roman" w:hAnsi="Calibri" w:cs="Times New Roman"/>
          <w:b/>
          <w:sz w:val="20"/>
          <w:szCs w:val="24"/>
          <w:lang w:eastAsia="sk-SK"/>
        </w:rPr>
        <w:t>v prípade zákaziek na tovary a poskytnutie služieb</w:t>
      </w:r>
      <w:r w:rsidRPr="00357559">
        <w:rPr>
          <w:rFonts w:ascii="Calibri" w:eastAsia="Times New Roman" w:hAnsi="Calibri" w:cs="Times New Roman"/>
          <w:sz w:val="20"/>
          <w:szCs w:val="24"/>
          <w:lang w:eastAsia="sk-SK"/>
        </w:rPr>
        <w:t xml:space="preserve"> a </w:t>
      </w:r>
      <w:r w:rsidRPr="009C597D">
        <w:rPr>
          <w:rFonts w:ascii="Calibri" w:eastAsia="Times New Roman" w:hAnsi="Calibri" w:cs="Times New Roman"/>
          <w:b/>
          <w:sz w:val="20"/>
          <w:szCs w:val="24"/>
          <w:lang w:eastAsia="sk-SK"/>
        </w:rPr>
        <w:t xml:space="preserve">minimálne 7 pracovných dní v prípade zákaziek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9C597D">
        <w:rPr>
          <w:rFonts w:ascii="Calibri" w:eastAsia="Times New Roman" w:hAnsi="Calibri" w:cs="Times New Roman"/>
          <w:b/>
          <w:sz w:val="20"/>
          <w:szCs w:val="24"/>
          <w:lang w:eastAsia="sk-SK"/>
        </w:rPr>
        <w:t>na uskutočnenie stavebných prác.</w:t>
      </w:r>
      <w:r w:rsidRPr="00357559">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Lehota na predkladanie ponúk musí byť primeraná</w:t>
      </w:r>
      <w:r w:rsidRPr="00357559">
        <w:rPr>
          <w:rFonts w:ascii="Calibri" w:eastAsia="Times New Roman" w:hAnsi="Calibri" w:cs="Times New Roman"/>
          <w:sz w:val="20"/>
          <w:szCs w:val="24"/>
          <w:lang w:eastAsia="sk-SK"/>
        </w:rPr>
        <w:t xml:space="preserve"> a musí </w:t>
      </w:r>
      <w:r w:rsidRPr="009C597D">
        <w:rPr>
          <w:rFonts w:ascii="Calibri" w:eastAsia="Times New Roman" w:hAnsi="Calibri" w:cs="Times New Roman"/>
          <w:b/>
          <w:sz w:val="20"/>
          <w:szCs w:val="24"/>
          <w:lang w:eastAsia="sk-SK"/>
        </w:rPr>
        <w:t>zohľadniť zložitosť a charakter predmetu zákazky</w:t>
      </w:r>
      <w:r w:rsidRPr="00357559">
        <w:rPr>
          <w:rFonts w:ascii="Calibri" w:eastAsia="Times New Roman" w:hAnsi="Calibri" w:cs="Times New Roman"/>
          <w:sz w:val="20"/>
          <w:szCs w:val="24"/>
          <w:lang w:eastAsia="sk-SK"/>
        </w:rPr>
        <w:t>, čas nevyhnutne potrebný na vypracovanie a doručenie ponuky</w:t>
      </w:r>
      <w:r>
        <w:rPr>
          <w:rFonts w:ascii="Calibri" w:eastAsia="Times New Roman" w:hAnsi="Calibri" w:cs="Times New Roman"/>
          <w:sz w:val="20"/>
          <w:szCs w:val="24"/>
          <w:lang w:eastAsia="sk-SK"/>
        </w:rPr>
        <w:t>.</w:t>
      </w:r>
      <w:r w:rsidRPr="00357559">
        <w:rPr>
          <w:rFonts w:ascii="Calibri" w:eastAsia="Times New Roman" w:hAnsi="Calibri" w:cs="Times New Roman"/>
          <w:sz w:val="20"/>
          <w:szCs w:val="24"/>
          <w:lang w:eastAsia="sk-SK"/>
        </w:rPr>
        <w:t xml:space="preserve"> Do lehoty sa nezapočítava deň zverejnenia (príklad: ak prijímateľ zverejní výzvu na predkladanie ponúk k zákazke na dodanie tovarov alebo poskytnutie služieb v utorok, minimálna lehota na predkladanie ponúk uplynie budúci týždeň</w:t>
      </w:r>
      <w:r>
        <w:rPr>
          <w:rFonts w:ascii="Calibri" w:eastAsia="Times New Roman" w:hAnsi="Calibri" w:cs="Times New Roman"/>
          <w:sz w:val="20"/>
          <w:szCs w:val="24"/>
          <w:lang w:eastAsia="sk-SK"/>
        </w:rPr>
        <w:t xml:space="preserve"> </w:t>
      </w:r>
      <w:r w:rsidRPr="00357559">
        <w:rPr>
          <w:rFonts w:ascii="Calibri" w:eastAsia="Times New Roman" w:hAnsi="Calibri" w:cs="Times New Roman"/>
          <w:sz w:val="20"/>
          <w:szCs w:val="24"/>
          <w:lang w:eastAsia="sk-SK"/>
        </w:rPr>
        <w:t xml:space="preserve">v utorok o polnoci za predpokladu, že nejde o pracovný týždeň, v rámci ktorého je štátny sviatok. Prijímateľom sa však odporúča určiť lehotu nasledujúci pracovný deň, čo by pri tomto modelovom prípade bola streda v ľubovoľnú hodinu). </w:t>
      </w:r>
    </w:p>
    <w:p w:rsidR="00777572" w:rsidRPr="00CC1BA7" w:rsidRDefault="00777572" w:rsidP="009C3984">
      <w:pPr>
        <w:pStyle w:val="Odsekzoznamu"/>
        <w:numPr>
          <w:ilvl w:val="0"/>
          <w:numId w:val="143"/>
        </w:numPr>
        <w:spacing w:before="120" w:after="120"/>
        <w:ind w:left="709" w:hanging="425"/>
        <w:contextualSpacing w:val="0"/>
        <w:jc w:val="both"/>
        <w:rPr>
          <w:rFonts w:ascii="Calibri" w:eastAsia="Times New Roman" w:hAnsi="Calibri" w:cs="Times New Roman"/>
          <w:sz w:val="20"/>
          <w:szCs w:val="24"/>
          <w:lang w:eastAsia="sk-SK"/>
        </w:rPr>
      </w:pPr>
      <w:r w:rsidRPr="00CC1BA7">
        <w:rPr>
          <w:rFonts w:ascii="Calibri" w:eastAsia="Times New Roman" w:hAnsi="Calibri" w:cs="Times New Roman"/>
          <w:b/>
          <w:sz w:val="20"/>
          <w:szCs w:val="24"/>
          <w:lang w:eastAsia="sk-SK"/>
        </w:rPr>
        <w:t>Prijímateľ je povinný</w:t>
      </w:r>
      <w:r w:rsidRPr="00CC1BA7">
        <w:rPr>
          <w:rFonts w:ascii="Calibri" w:eastAsia="Times New Roman" w:hAnsi="Calibri" w:cs="Times New Roman"/>
          <w:sz w:val="20"/>
          <w:szCs w:val="24"/>
          <w:lang w:eastAsia="sk-SK"/>
        </w:rPr>
        <w:t xml:space="preserve"> </w:t>
      </w:r>
      <w:r w:rsidRPr="00CC1BA7">
        <w:rPr>
          <w:rFonts w:ascii="Calibri" w:eastAsia="Times New Roman" w:hAnsi="Calibri" w:cs="Times New Roman"/>
          <w:b/>
          <w:sz w:val="20"/>
          <w:szCs w:val="24"/>
          <w:lang w:eastAsia="sk-SK"/>
        </w:rPr>
        <w:t xml:space="preserve">v ten istý deň ako zverejnení výzvu na súťaž (výzvu na predkladanie ponúk)  </w:t>
      </w:r>
      <w:r w:rsidRPr="00CC1BA7">
        <w:rPr>
          <w:rFonts w:ascii="Calibri" w:eastAsia="Times New Roman" w:hAnsi="Calibri" w:cs="Times New Roman"/>
          <w:b/>
          <w:sz w:val="20"/>
          <w:szCs w:val="24"/>
          <w:lang w:eastAsia="sk-SK"/>
        </w:rPr>
        <w:br/>
        <w:t>na svojom alebo inom vhodnom webovom sídle alebo v printových médiách, zaslať e-mailom informáciu o tomto zverejnení</w:t>
      </w:r>
      <w:r w:rsidRPr="0029501A">
        <w:rPr>
          <w:rFonts w:ascii="Calibri" w:eastAsia="Times New Roman" w:hAnsi="Calibri" w:cs="Times New Roman"/>
          <w:sz w:val="20"/>
          <w:szCs w:val="24"/>
          <w:lang w:eastAsia="sk-SK"/>
        </w:rPr>
        <w:t xml:space="preserve">, </w:t>
      </w:r>
      <w:r w:rsidRPr="0029501A">
        <w:rPr>
          <w:rFonts w:ascii="Calibri" w:eastAsia="Times New Roman" w:hAnsi="Calibri" w:cs="Times New Roman"/>
          <w:b/>
          <w:sz w:val="20"/>
          <w:szCs w:val="24"/>
          <w:lang w:eastAsia="sk-SK"/>
        </w:rPr>
        <w:t>vo forme podľa prílohy č.1 metodického pokynu č. 14 CKO aj</w:t>
      </w:r>
      <w:r w:rsidRPr="0029501A">
        <w:rPr>
          <w:rFonts w:ascii="Calibri" w:eastAsia="Times New Roman" w:hAnsi="Calibri" w:cs="Times New Roman"/>
          <w:sz w:val="20"/>
          <w:szCs w:val="24"/>
          <w:lang w:eastAsia="sk-SK"/>
        </w:rPr>
        <w:t xml:space="preserve">  </w:t>
      </w:r>
      <w:r w:rsidRPr="0029501A">
        <w:rPr>
          <w:rFonts w:ascii="Calibri" w:eastAsia="Times New Roman" w:hAnsi="Calibri" w:cs="Times New Roman"/>
          <w:sz w:val="20"/>
          <w:szCs w:val="24"/>
          <w:lang w:eastAsia="sk-SK"/>
        </w:rPr>
        <w:br/>
      </w:r>
      <w:r w:rsidRPr="00F107F7">
        <w:rPr>
          <w:rFonts w:ascii="Calibri" w:eastAsia="Times New Roman" w:hAnsi="Calibri" w:cs="Times New Roman"/>
          <w:b/>
          <w:sz w:val="20"/>
          <w:szCs w:val="24"/>
          <w:lang w:eastAsia="sk-SK"/>
        </w:rPr>
        <w:t xml:space="preserve">na osobitný e-mailový kontakt </w:t>
      </w:r>
      <w:hyperlink r:id="rId39" w:history="1">
        <w:r w:rsidRPr="00CC1BA7">
          <w:rPr>
            <w:rStyle w:val="Hypertextovprepojenie"/>
            <w:rFonts w:ascii="Calibri" w:eastAsia="Times New Roman" w:hAnsi="Calibri" w:cs="Times New Roman"/>
            <w:b/>
            <w:sz w:val="20"/>
            <w:szCs w:val="24"/>
            <w:lang w:eastAsia="sk-SK"/>
          </w:rPr>
          <w:t>zakazkycko</w:t>
        </w:r>
        <w:r w:rsidRPr="00CC1BA7">
          <w:rPr>
            <w:rStyle w:val="Hypertextovprepojenie"/>
            <w:rFonts w:ascii="Calibri" w:eastAsia="Times New Roman" w:hAnsi="Calibri" w:cs="Times New Roman"/>
            <w:b/>
            <w:sz w:val="20"/>
            <w:szCs w:val="24"/>
            <w:lang w:val="en-US" w:eastAsia="sk-SK"/>
          </w:rPr>
          <w:t>@vlada.gov.sk</w:t>
        </w:r>
      </w:hyperlink>
      <w:r w:rsidRPr="00CC1BA7">
        <w:rPr>
          <w:rFonts w:ascii="Calibri" w:eastAsia="Times New Roman" w:hAnsi="Calibri" w:cs="Times New Roman"/>
          <w:sz w:val="20"/>
          <w:szCs w:val="24"/>
          <w:lang w:eastAsia="sk-SK"/>
        </w:rPr>
        <w:t xml:space="preserve">. </w:t>
      </w:r>
      <w:proofErr w:type="spellStart"/>
      <w:r w:rsidRPr="00CC1BA7">
        <w:rPr>
          <w:rFonts w:ascii="Calibri" w:eastAsia="Times New Roman" w:hAnsi="Calibri" w:cs="Times New Roman"/>
          <w:sz w:val="20"/>
          <w:szCs w:val="24"/>
          <w:lang w:eastAsia="sk-SK"/>
        </w:rPr>
        <w:t>Zverejňovateľ</w:t>
      </w:r>
      <w:proofErr w:type="spellEnd"/>
      <w:r w:rsidRPr="00CC1BA7">
        <w:rPr>
          <w:rFonts w:ascii="Calibri" w:eastAsia="Times New Roman" w:hAnsi="Calibri" w:cs="Times New Roman"/>
          <w:sz w:val="20"/>
          <w:szCs w:val="24"/>
          <w:lang w:eastAsia="sk-SK"/>
        </w:rPr>
        <w:t xml:space="preserve"> (Úrad vlády SR) túto informáciu po jej doručení povinne a bezodkladne zverejní na webovom sídle </w:t>
      </w:r>
      <w:hyperlink r:id="rId40" w:history="1">
        <w:r w:rsidRPr="00CC1BA7">
          <w:rPr>
            <w:rFonts w:ascii="Calibri" w:eastAsia="Times New Roman" w:hAnsi="Calibri" w:cs="Times New Roman"/>
            <w:color w:val="0000FF"/>
            <w:sz w:val="20"/>
            <w:szCs w:val="24"/>
            <w:u w:val="single"/>
            <w:lang w:eastAsia="sk-SK"/>
          </w:rPr>
          <w:t>www.partnerskadohoda.gov.sk</w:t>
        </w:r>
      </w:hyperlink>
      <w:r w:rsidRPr="00CC1BA7">
        <w:rPr>
          <w:rFonts w:ascii="Calibri" w:eastAsia="Times New Roman" w:hAnsi="Calibri" w:cs="Times New Roman"/>
          <w:sz w:val="20"/>
          <w:szCs w:val="24"/>
          <w:lang w:eastAsia="sk-SK"/>
        </w:rPr>
        <w:t xml:space="preserve">. Telefonický kontakt na </w:t>
      </w:r>
      <w:proofErr w:type="spellStart"/>
      <w:r w:rsidRPr="00CC1BA7">
        <w:rPr>
          <w:rFonts w:ascii="Calibri" w:eastAsia="Times New Roman" w:hAnsi="Calibri" w:cs="Times New Roman"/>
          <w:sz w:val="20"/>
          <w:szCs w:val="24"/>
          <w:lang w:eastAsia="sk-SK"/>
        </w:rPr>
        <w:t>zverejňovateľa</w:t>
      </w:r>
      <w:proofErr w:type="spellEnd"/>
      <w:r w:rsidRPr="00CC1BA7">
        <w:rPr>
          <w:rFonts w:ascii="Calibri" w:eastAsia="Times New Roman" w:hAnsi="Calibri" w:cs="Times New Roman"/>
          <w:sz w:val="20"/>
          <w:szCs w:val="24"/>
          <w:lang w:eastAsia="sk-SK"/>
        </w:rPr>
        <w:t xml:space="preserve"> je: +421 2 20925695. Telefonický kontakt slúži len pre účely technických otázok súvisiacich s plnením uvedenej povinnosti a nie pre účely poskytovania metodických </w:t>
      </w:r>
      <w:r w:rsidRPr="0029501A">
        <w:rPr>
          <w:rFonts w:ascii="Calibri" w:eastAsia="Times New Roman" w:hAnsi="Calibri" w:cs="Times New Roman"/>
          <w:sz w:val="20"/>
          <w:szCs w:val="24"/>
          <w:lang w:eastAsia="sk-SK"/>
        </w:rPr>
        <w:t xml:space="preserve">usmernení a konzultácii spojených s prípravou a realizáciou </w:t>
      </w:r>
      <w:r w:rsidRPr="0029501A">
        <w:rPr>
          <w:rFonts w:ascii="Calibri" w:eastAsia="Times New Roman" w:hAnsi="Calibri" w:cs="Times New Roman"/>
          <w:sz w:val="20"/>
          <w:szCs w:val="24"/>
          <w:lang w:eastAsia="sk-SK"/>
        </w:rPr>
        <w:lastRenderedPageBreak/>
        <w:t xml:space="preserve">zákaziek v zmysle tejto kapitoly. Na tieto účely slúži e-mailový kontakt </w:t>
      </w:r>
      <w:hyperlink r:id="rId41" w:history="1">
        <w:r w:rsidRPr="00CC1BA7">
          <w:rPr>
            <w:rFonts w:ascii="Calibri" w:eastAsia="Times New Roman" w:hAnsi="Calibri" w:cs="Times New Roman"/>
            <w:color w:val="0000FF"/>
            <w:sz w:val="20"/>
            <w:szCs w:val="24"/>
            <w:u w:val="single"/>
            <w:lang w:eastAsia="sk-SK"/>
          </w:rPr>
          <w:t>metodika.cko@vicepremier.gov.sk</w:t>
        </w:r>
      </w:hyperlink>
      <w:r w:rsidRPr="00CC1BA7">
        <w:rPr>
          <w:rFonts w:ascii="Calibri" w:eastAsia="Times New Roman" w:hAnsi="Calibri" w:cs="Times New Roman"/>
          <w:sz w:val="20"/>
          <w:szCs w:val="24"/>
          <w:lang w:eastAsia="sk-SK"/>
        </w:rPr>
        <w:t xml:space="preserve"> </w:t>
      </w:r>
    </w:p>
    <w:p w:rsidR="00777572" w:rsidRPr="0098586D" w:rsidRDefault="00777572" w:rsidP="009C3984">
      <w:pPr>
        <w:numPr>
          <w:ilvl w:val="0"/>
          <w:numId w:val="143"/>
        </w:numPr>
        <w:spacing w:before="120" w:after="120"/>
        <w:ind w:left="709"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t>Informácia o tomto zverejnení je tvorená štruktúrou údajov</w:t>
      </w:r>
      <w:r w:rsidRPr="0098586D">
        <w:rPr>
          <w:rFonts w:ascii="Calibri" w:eastAsia="Times New Roman" w:hAnsi="Calibri" w:cs="Times New Roman"/>
          <w:sz w:val="20"/>
          <w:szCs w:val="24"/>
          <w:lang w:eastAsia="sk-SK"/>
        </w:rPr>
        <w:t xml:space="preserve">, ktoré je prijímateľ povinný dodržať, pričom ich popis </w:t>
      </w:r>
      <w:r w:rsidRPr="0098586D">
        <w:rPr>
          <w:rFonts w:ascii="Calibri" w:eastAsia="Times New Roman" w:hAnsi="Calibri" w:cs="Times New Roman"/>
          <w:b/>
          <w:sz w:val="20"/>
          <w:szCs w:val="24"/>
          <w:lang w:eastAsia="sk-SK"/>
        </w:rPr>
        <w:t xml:space="preserve">tvorí prílohu uvedeného metodického pokynu. </w:t>
      </w:r>
      <w:r w:rsidRPr="0098586D">
        <w:rPr>
          <w:rFonts w:ascii="Calibri" w:eastAsia="Times New Roman" w:hAnsi="Calibri" w:cs="Times New Roman"/>
          <w:sz w:val="20"/>
          <w:szCs w:val="24"/>
          <w:lang w:eastAsia="sk-SK"/>
        </w:rPr>
        <w:t xml:space="preserve">Túto riadne vyplnenú prílohu zasiela prijímateľ v prílohe e-mailu na e-mailový kontakt uvedený v odseku 4 tejto kapitoly. </w:t>
      </w:r>
      <w:proofErr w:type="spellStart"/>
      <w:r w:rsidRPr="0098586D">
        <w:rPr>
          <w:rFonts w:ascii="Calibri" w:eastAsia="Times New Roman" w:hAnsi="Calibri" w:cs="Times New Roman"/>
          <w:sz w:val="20"/>
          <w:szCs w:val="24"/>
          <w:lang w:eastAsia="sk-SK"/>
        </w:rPr>
        <w:t>Zverejňovateľ</w:t>
      </w:r>
      <w:proofErr w:type="spellEnd"/>
      <w:r w:rsidRPr="0098586D">
        <w:rPr>
          <w:rFonts w:ascii="Calibri" w:eastAsia="Times New Roman" w:hAnsi="Calibri" w:cs="Times New Roman"/>
          <w:sz w:val="20"/>
          <w:szCs w:val="24"/>
          <w:lang w:eastAsia="sk-SK"/>
        </w:rPr>
        <w:t xml:space="preserve"> zabezpečí zverejnenie na webovom sídle </w:t>
      </w:r>
      <w:hyperlink r:id="rId42" w:history="1">
        <w:r w:rsidRPr="00CC1BA7">
          <w:rPr>
            <w:rStyle w:val="Hypertextovprepojenie"/>
            <w:rFonts w:ascii="Calibri" w:eastAsia="Times New Roman" w:hAnsi="Calibri" w:cs="Times New Roman"/>
            <w:sz w:val="20"/>
            <w:szCs w:val="24"/>
            <w:lang w:eastAsia="sk-SK"/>
          </w:rPr>
          <w:t>http://www.partnerskadohoda.gov.sk/zakazky-v-hodnote-nad-30-000-eur/</w:t>
        </w:r>
      </w:hyperlink>
      <w:r>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v záložke “CKO”, “Zákazky v hodnote nad </w:t>
      </w:r>
      <w:r>
        <w:rPr>
          <w:rFonts w:ascii="Calibri" w:eastAsia="Times New Roman" w:hAnsi="Calibri" w:cs="Times New Roman"/>
          <w:sz w:val="20"/>
          <w:szCs w:val="24"/>
          <w:lang w:eastAsia="sk-SK"/>
        </w:rPr>
        <w:t>30</w:t>
      </w:r>
      <w:r w:rsidRPr="0098586D">
        <w:rPr>
          <w:rFonts w:ascii="Calibri" w:eastAsia="Times New Roman" w:hAnsi="Calibri" w:cs="Times New Roman"/>
          <w:sz w:val="20"/>
          <w:szCs w:val="24"/>
          <w:lang w:eastAsia="sk-SK"/>
        </w:rPr>
        <w:t> 000 EUR”, pričom zákazky budú zverejňované v členení na tovary, služby a stavebné práce a najnovšie zákazky budú zverejnené ako prvé v poradí.</w:t>
      </w:r>
    </w:p>
    <w:p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C597D">
        <w:rPr>
          <w:rFonts w:ascii="Calibri" w:eastAsia="Times New Roman" w:hAnsi="Calibri" w:cs="Times New Roman"/>
          <w:b/>
          <w:sz w:val="20"/>
          <w:szCs w:val="24"/>
          <w:lang w:eastAsia="sk-SK"/>
        </w:rPr>
        <w:t xml:space="preserve">CKO, ani </w:t>
      </w:r>
      <w:proofErr w:type="spellStart"/>
      <w:r w:rsidRPr="009C597D">
        <w:rPr>
          <w:rFonts w:ascii="Calibri" w:eastAsia="Times New Roman" w:hAnsi="Calibri" w:cs="Times New Roman"/>
          <w:b/>
          <w:sz w:val="20"/>
          <w:szCs w:val="24"/>
          <w:lang w:eastAsia="sk-SK"/>
        </w:rPr>
        <w:t>zverejňovateľ</w:t>
      </w:r>
      <w:proofErr w:type="spellEnd"/>
      <w:r w:rsidRPr="009C597D">
        <w:rPr>
          <w:rFonts w:ascii="Calibri" w:eastAsia="Times New Roman" w:hAnsi="Calibri" w:cs="Times New Roman"/>
          <w:b/>
          <w:sz w:val="20"/>
          <w:szCs w:val="24"/>
          <w:lang w:eastAsia="sk-SK"/>
        </w:rPr>
        <w:t xml:space="preserve"> nenesie zodpovednosť za údajovú presnosť</w:t>
      </w:r>
      <w:r w:rsidRPr="0098586D">
        <w:rPr>
          <w:rFonts w:ascii="Calibri" w:eastAsia="Times New Roman" w:hAnsi="Calibri" w:cs="Times New Roman"/>
          <w:sz w:val="20"/>
          <w:szCs w:val="24"/>
          <w:lang w:eastAsia="sk-SK"/>
        </w:rPr>
        <w:t xml:space="preserve"> takto predložených informácií a ani nevykonáva overenie týchto údajov. V prípade, že prijímateľ v rámci tejto štruktúry údajov poskytne </w:t>
      </w:r>
      <w:r w:rsidRPr="009C597D">
        <w:rPr>
          <w:rFonts w:ascii="Calibri" w:eastAsia="Times New Roman" w:hAnsi="Calibri" w:cs="Times New Roman"/>
          <w:b/>
          <w:sz w:val="20"/>
          <w:szCs w:val="24"/>
          <w:lang w:eastAsia="sk-SK"/>
        </w:rPr>
        <w:t>nepresné, chybné alebo zavádzajúce informácie</w:t>
      </w:r>
      <w:r w:rsidRPr="0098586D">
        <w:rPr>
          <w:rFonts w:ascii="Calibri" w:eastAsia="Times New Roman" w:hAnsi="Calibri" w:cs="Times New Roman"/>
          <w:sz w:val="20"/>
          <w:szCs w:val="24"/>
          <w:lang w:eastAsia="sk-SK"/>
        </w:rPr>
        <w:t xml:space="preserve">, ktoré nevedú k spoľahlivému identifikovaniu predmetnej zákazky, je toto </w:t>
      </w:r>
      <w:r w:rsidRPr="009C597D">
        <w:rPr>
          <w:rFonts w:ascii="Calibri" w:eastAsia="Times New Roman" w:hAnsi="Calibri" w:cs="Times New Roman"/>
          <w:b/>
          <w:sz w:val="20"/>
          <w:szCs w:val="24"/>
          <w:lang w:eastAsia="sk-SK"/>
        </w:rPr>
        <w:t>považované za nesplnenie oznamovacej povinnosti</w:t>
      </w:r>
      <w:r w:rsidRPr="0098586D">
        <w:rPr>
          <w:rFonts w:ascii="Calibri" w:eastAsia="Times New Roman" w:hAnsi="Calibri" w:cs="Times New Roman"/>
          <w:sz w:val="20"/>
          <w:szCs w:val="24"/>
          <w:lang w:eastAsia="sk-SK"/>
        </w:rPr>
        <w:t xml:space="preserve">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w:t>
      </w:r>
      <w:proofErr w:type="spellStart"/>
      <w:r w:rsidRPr="0098586D">
        <w:rPr>
          <w:rFonts w:ascii="Calibri" w:eastAsia="Times New Roman" w:hAnsi="Calibri" w:cs="Times New Roman"/>
          <w:sz w:val="20"/>
          <w:szCs w:val="24"/>
          <w:lang w:eastAsia="sk-SK"/>
        </w:rPr>
        <w:t>zverejňovateľa</w:t>
      </w:r>
      <w:proofErr w:type="spellEnd"/>
      <w:r w:rsidRPr="0098586D">
        <w:rPr>
          <w:rFonts w:ascii="Calibri" w:eastAsia="Times New Roman" w:hAnsi="Calibri" w:cs="Times New Roman"/>
          <w:sz w:val="20"/>
          <w:szCs w:val="24"/>
          <w:lang w:eastAsia="sk-SK"/>
        </w:rPr>
        <w:t xml:space="preserve"> informácií na webovom sídle </w:t>
      </w:r>
      <w:hyperlink r:id="rId43" w:history="1">
        <w:r w:rsidRPr="0098586D">
          <w:rPr>
            <w:rFonts w:ascii="Calibri" w:eastAsia="Times New Roman" w:hAnsi="Calibri" w:cs="Times New Roman"/>
            <w:color w:val="0000FF"/>
            <w:sz w:val="20"/>
            <w:szCs w:val="24"/>
            <w:u w:val="single"/>
            <w:lang w:eastAsia="sk-SK"/>
          </w:rPr>
          <w:t>www.partnerskadohoda.gov.sk</w:t>
        </w:r>
      </w:hyperlink>
      <w:r w:rsidRPr="0098586D">
        <w:rPr>
          <w:rFonts w:ascii="Calibri" w:eastAsia="Times New Roman" w:hAnsi="Calibri" w:cs="Times New Roman"/>
          <w:sz w:val="20"/>
          <w:szCs w:val="24"/>
          <w:lang w:eastAsia="sk-SK"/>
        </w:rPr>
        <w:t>). Z tohto dôvodu je dôležité, aby mal prijímateľ vždy archivovanú informáciu o zaslaní tejto informácie.</w:t>
      </w:r>
    </w:p>
    <w:p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V prípade, že prijímateľ </w:t>
      </w:r>
      <w:r w:rsidRPr="009C597D">
        <w:rPr>
          <w:rFonts w:ascii="Calibri" w:eastAsia="Times New Roman" w:hAnsi="Calibri" w:cs="Times New Roman"/>
          <w:b/>
          <w:sz w:val="20"/>
          <w:szCs w:val="24"/>
          <w:lang w:eastAsia="sk-SK"/>
        </w:rPr>
        <w:t>nedodrží povinnosť zaslania informácie</w:t>
      </w:r>
      <w:r w:rsidRPr="0098586D">
        <w:rPr>
          <w:rFonts w:ascii="Calibri" w:eastAsia="Times New Roman" w:hAnsi="Calibri" w:cs="Times New Roman"/>
          <w:sz w:val="20"/>
          <w:szCs w:val="24"/>
          <w:lang w:eastAsia="sk-SK"/>
        </w:rPr>
        <w:t xml:space="preserve"> na osobitný e-mailový kontakt </w:t>
      </w:r>
      <w:bookmarkStart w:id="184" w:name="_Hlk506762894"/>
      <w:r>
        <w:rPr>
          <w:rFonts w:ascii="Calibri" w:eastAsia="Times New Roman" w:hAnsi="Calibri" w:cs="Times New Roman"/>
          <w:sz w:val="20"/>
          <w:szCs w:val="24"/>
          <w:lang w:eastAsia="sk-SK"/>
        </w:rPr>
        <w:fldChar w:fldCharType="begin"/>
      </w:r>
      <w:r>
        <w:rPr>
          <w:rFonts w:ascii="Calibri" w:eastAsia="Times New Roman" w:hAnsi="Calibri" w:cs="Times New Roman"/>
          <w:sz w:val="20"/>
          <w:szCs w:val="24"/>
          <w:lang w:eastAsia="sk-SK"/>
        </w:rPr>
        <w:instrText xml:space="preserve"> HYPERLINK "mailto:</w:instrText>
      </w:r>
      <w:r w:rsidRPr="0098586D">
        <w:rPr>
          <w:rFonts w:ascii="Calibri" w:eastAsia="Times New Roman" w:hAnsi="Calibri" w:cs="Times New Roman"/>
          <w:sz w:val="20"/>
          <w:szCs w:val="24"/>
          <w:lang w:eastAsia="sk-SK"/>
        </w:rPr>
        <w:instrText>zakazkycko</w:instrText>
      </w:r>
      <w:r w:rsidRPr="0098586D">
        <w:rPr>
          <w:rFonts w:ascii="Calibri" w:eastAsia="Times New Roman" w:hAnsi="Calibri" w:cs="Times New Roman"/>
          <w:sz w:val="20"/>
          <w:szCs w:val="24"/>
          <w:lang w:val="en-US" w:eastAsia="sk-SK"/>
        </w:rPr>
        <w:instrText>@</w:instrText>
      </w:r>
      <w:r w:rsidRPr="0098586D">
        <w:rPr>
          <w:rFonts w:ascii="Calibri" w:eastAsia="Times New Roman" w:hAnsi="Calibri" w:cs="Times New Roman"/>
          <w:sz w:val="20"/>
          <w:szCs w:val="24"/>
          <w:lang w:eastAsia="sk-SK"/>
        </w:rPr>
        <w:instrText>vlada.gov.sk</w:instrText>
      </w:r>
      <w:r>
        <w:rPr>
          <w:rFonts w:ascii="Calibri" w:eastAsia="Times New Roman" w:hAnsi="Calibri" w:cs="Times New Roman"/>
          <w:sz w:val="20"/>
          <w:szCs w:val="24"/>
          <w:lang w:eastAsia="sk-SK"/>
        </w:rPr>
        <w:instrText xml:space="preserve">" </w:instrText>
      </w:r>
      <w:r>
        <w:rPr>
          <w:rFonts w:ascii="Calibri" w:eastAsia="Times New Roman" w:hAnsi="Calibri" w:cs="Times New Roman"/>
          <w:sz w:val="20"/>
          <w:szCs w:val="24"/>
          <w:lang w:eastAsia="sk-SK"/>
        </w:rPr>
        <w:fldChar w:fldCharType="separate"/>
      </w:r>
      <w:r w:rsidRPr="00A03335">
        <w:rPr>
          <w:rStyle w:val="Hypertextovprepojenie"/>
          <w:rFonts w:ascii="Calibri" w:eastAsia="Times New Roman" w:hAnsi="Calibri" w:cs="Times New Roman"/>
          <w:sz w:val="20"/>
          <w:szCs w:val="24"/>
          <w:lang w:eastAsia="sk-SK"/>
        </w:rPr>
        <w:t>zakazkycko</w:t>
      </w:r>
      <w:r w:rsidRPr="00A03335">
        <w:rPr>
          <w:rStyle w:val="Hypertextovprepojenie"/>
          <w:rFonts w:ascii="Calibri" w:eastAsia="Times New Roman" w:hAnsi="Calibri" w:cs="Times New Roman"/>
          <w:sz w:val="20"/>
          <w:szCs w:val="24"/>
          <w:lang w:val="en-US" w:eastAsia="sk-SK"/>
        </w:rPr>
        <w:t>@</w:t>
      </w:r>
      <w:proofErr w:type="spellStart"/>
      <w:r w:rsidRPr="00A03335">
        <w:rPr>
          <w:rStyle w:val="Hypertextovprepojenie"/>
          <w:rFonts w:ascii="Calibri" w:eastAsia="Times New Roman" w:hAnsi="Calibri" w:cs="Times New Roman"/>
          <w:sz w:val="20"/>
          <w:szCs w:val="24"/>
          <w:lang w:eastAsia="sk-SK"/>
        </w:rPr>
        <w:t>vlada.gov.sk</w:t>
      </w:r>
      <w:proofErr w:type="spellEnd"/>
      <w:r>
        <w:rPr>
          <w:rFonts w:ascii="Calibri" w:eastAsia="Times New Roman" w:hAnsi="Calibri" w:cs="Times New Roman"/>
          <w:sz w:val="20"/>
          <w:szCs w:val="24"/>
          <w:lang w:eastAsia="sk-SK"/>
        </w:rPr>
        <w:fldChar w:fldCharType="end"/>
      </w:r>
      <w:r>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 </w:t>
      </w:r>
      <w:bookmarkEnd w:id="184"/>
      <w:r w:rsidRPr="0098586D">
        <w:rPr>
          <w:rFonts w:ascii="Calibri" w:eastAsia="Times New Roman" w:hAnsi="Calibri" w:cs="Times New Roman"/>
          <w:sz w:val="20"/>
          <w:szCs w:val="24"/>
          <w:lang w:eastAsia="sk-SK"/>
        </w:rPr>
        <w:t xml:space="preserve">v ten istý deň ako zverejní výzvu na súťaž (výzvu na predkladanie ponúk) a túto informáciu zašle neskôr (avšak v lehote na predkladanie ponúk), </w:t>
      </w:r>
      <w:r w:rsidRPr="009C597D">
        <w:rPr>
          <w:rFonts w:ascii="Calibri" w:eastAsia="Times New Roman" w:hAnsi="Calibri" w:cs="Times New Roman"/>
          <w:b/>
          <w:sz w:val="20"/>
          <w:szCs w:val="24"/>
          <w:lang w:eastAsia="sk-SK"/>
        </w:rPr>
        <w:t xml:space="preserve">je povinný predĺžiť lehotu  </w:t>
      </w:r>
      <w:r w:rsidRPr="009C597D">
        <w:rPr>
          <w:rFonts w:ascii="Calibri" w:eastAsia="Times New Roman" w:hAnsi="Calibri" w:cs="Times New Roman"/>
          <w:b/>
          <w:sz w:val="20"/>
          <w:szCs w:val="24"/>
          <w:lang w:eastAsia="sk-SK"/>
        </w:rPr>
        <w:br/>
        <w:t xml:space="preserve">na predkladanie ponúk o dobu omeškania zaslania informácie na osobitný mailový kontakt </w:t>
      </w:r>
      <w:r w:rsidRPr="0098586D">
        <w:rPr>
          <w:rFonts w:ascii="Calibri" w:eastAsia="Times New Roman" w:hAnsi="Calibri" w:cs="Times New Roman"/>
          <w:sz w:val="20"/>
          <w:szCs w:val="24"/>
          <w:lang w:eastAsia="sk-SK"/>
        </w:rPr>
        <w:t xml:space="preserve">(informácia zaslaná </w:t>
      </w:r>
      <w:proofErr w:type="spellStart"/>
      <w:r w:rsidRPr="0098586D">
        <w:rPr>
          <w:rFonts w:ascii="Calibri" w:eastAsia="Times New Roman" w:hAnsi="Calibri" w:cs="Times New Roman"/>
          <w:sz w:val="20"/>
          <w:szCs w:val="24"/>
          <w:lang w:eastAsia="sk-SK"/>
        </w:rPr>
        <w:t>zverejňovateľovi</w:t>
      </w:r>
      <w:proofErr w:type="spellEnd"/>
      <w:r w:rsidRPr="0098586D">
        <w:rPr>
          <w:rFonts w:ascii="Calibri" w:eastAsia="Times New Roman" w:hAnsi="Calibri" w:cs="Times New Roman"/>
          <w:sz w:val="20"/>
          <w:szCs w:val="24"/>
          <w:lang w:eastAsia="sk-SK"/>
        </w:rPr>
        <w:t xml:space="preserve"> už bude obsahovať túto predĺženú lehotu). Toto </w:t>
      </w:r>
      <w:r w:rsidRPr="009C597D">
        <w:rPr>
          <w:rFonts w:ascii="Calibri" w:eastAsia="Times New Roman" w:hAnsi="Calibri" w:cs="Times New Roman"/>
          <w:b/>
          <w:sz w:val="20"/>
          <w:szCs w:val="24"/>
          <w:lang w:eastAsia="sk-SK"/>
        </w:rPr>
        <w:t>predĺženie sa musí rovnako vykonať aj v ostatných dokumentoch,</w:t>
      </w:r>
      <w:r w:rsidRPr="0098586D">
        <w:rPr>
          <w:rFonts w:ascii="Calibri" w:eastAsia="Times New Roman" w:hAnsi="Calibri" w:cs="Times New Roman"/>
          <w:sz w:val="20"/>
          <w:szCs w:val="24"/>
          <w:lang w:eastAsia="sk-SK"/>
        </w:rPr>
        <w:t xml:space="preserve"> ktoré prijímateľ vypracoval za účelom vyhlásenia zadávania zákazky, najmä vo výzve na súťaž zverejnenej na webovom sídle prijímateľa alebo inom vhodnom webovom sídle alebo printových médiách. V prípade predlžovania lehoty na prekladanie ponúk je prijímateľ povinný toto predĺženie </w:t>
      </w:r>
      <w:r w:rsidRPr="009C597D">
        <w:rPr>
          <w:rFonts w:ascii="Calibri" w:eastAsia="Times New Roman" w:hAnsi="Calibri" w:cs="Times New Roman"/>
          <w:b/>
          <w:sz w:val="20"/>
          <w:szCs w:val="24"/>
          <w:lang w:eastAsia="sk-SK"/>
        </w:rPr>
        <w:t>preukázateľne oznámiť všetkým osloveným záujemcom</w:t>
      </w:r>
      <w:r w:rsidRPr="0098586D">
        <w:rPr>
          <w:rFonts w:ascii="Calibri" w:eastAsia="Times New Roman" w:hAnsi="Calibri" w:cs="Times New Roman"/>
          <w:sz w:val="20"/>
          <w:szCs w:val="24"/>
          <w:lang w:eastAsia="sk-SK"/>
        </w:rPr>
        <w:t xml:space="preserve">. Takto 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p>
    <w:p w:rsidR="00777572" w:rsidRPr="009C597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
      <w:r w:rsidRPr="0098586D">
        <w:rPr>
          <w:rFonts w:ascii="Calibri" w:eastAsia="Times New Roman" w:hAnsi="Calibri" w:cs="Times New Roman"/>
          <w:b/>
          <w:sz w:val="20"/>
          <w:szCs w:val="24"/>
          <w:lang w:eastAsia="sk-SK"/>
        </w:rPr>
        <w:t>Prijímateľ je súčasne</w:t>
      </w:r>
      <w:r w:rsidRPr="0098586D">
        <w:rPr>
          <w:rFonts w:ascii="Calibri" w:eastAsia="Times New Roman" w:hAnsi="Calibri" w:cs="Times New Roman"/>
          <w:sz w:val="20"/>
          <w:szCs w:val="24"/>
          <w:lang w:eastAsia="sk-SK"/>
        </w:rPr>
        <w:t xml:space="preserve"> so zverejnením výzvy na súťaž a zaslaním informácie o tomto zverejnení na mailový kontakt CKO, zároveň </w:t>
      </w:r>
      <w:r w:rsidRPr="0098586D">
        <w:rPr>
          <w:rFonts w:ascii="Calibri" w:eastAsia="Times New Roman" w:hAnsi="Calibri" w:cs="Times New Roman"/>
          <w:b/>
          <w:sz w:val="20"/>
          <w:szCs w:val="24"/>
          <w:lang w:eastAsia="sk-SK"/>
        </w:rPr>
        <w:t>povinný zaslať túto výzvu minimálne trom vybraným záujemcom formou mailovej komunikácie.</w:t>
      </w:r>
      <w:r w:rsidRPr="0098586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Uvedené úkony musia byť realizované v rovnaký deň</w:t>
      </w:r>
      <w:r w:rsidRPr="0098586D">
        <w:rPr>
          <w:rFonts w:ascii="Calibri" w:eastAsia="Times New Roman" w:hAnsi="Calibri" w:cs="Times New Roman"/>
          <w:sz w:val="20"/>
          <w:szCs w:val="24"/>
          <w:lang w:eastAsia="sk-SK"/>
        </w:rPr>
        <w:t xml:space="preserve">. Oslovovaní záujemcovia musia byť subjekty, ktoré sú oprávnené </w:t>
      </w:r>
      <w:bookmarkStart w:id="185" w:name="_Hlk506762999"/>
      <w:r w:rsidRPr="0098586D">
        <w:rPr>
          <w:rFonts w:ascii="Calibri" w:eastAsia="Times New Roman" w:hAnsi="Calibri" w:cs="Times New Roman"/>
          <w:sz w:val="20"/>
          <w:szCs w:val="24"/>
          <w:lang w:eastAsia="sk-SK"/>
        </w:rPr>
        <w:t xml:space="preserve">dodávať tovar, uskutočňovať stavebné práce alebo poskytovať služby v rozsahu predmetu zákazky </w:t>
      </w:r>
      <w:bookmarkEnd w:id="185"/>
      <w:r w:rsidRPr="0098586D">
        <w:rPr>
          <w:rFonts w:ascii="Calibri" w:eastAsia="Times New Roman" w:hAnsi="Calibri" w:cs="Times New Roman"/>
          <w:sz w:val="20"/>
          <w:szCs w:val="24"/>
          <w:lang w:eastAsia="sk-SK"/>
        </w:rPr>
        <w:t xml:space="preserve">(identifikácia prebieha najmä cez informácie verejne uvedené v obchodnom registri alebo v živnostenskom registri). Pre overenie tohto zaslania je potrebné nastavenie e-mailovej notifikácie (potvrdenie odoslania, prijatia resp. prečítania e-mailu) ako aj </w:t>
      </w:r>
      <w:r w:rsidRPr="009C597D">
        <w:rPr>
          <w:rFonts w:ascii="Calibri" w:eastAsia="Times New Roman" w:hAnsi="Calibri" w:cs="Times New Roman"/>
          <w:b/>
          <w:sz w:val="20"/>
          <w:szCs w:val="24"/>
          <w:lang w:eastAsia="sk-SK"/>
        </w:rPr>
        <w:t xml:space="preserve">uvádzanie e-mailových adries záujemcov medzi adresátov takým spôsobom, ktorý zabezpečí vzájomné utajenie identifikácie </w:t>
      </w:r>
      <w:r w:rsidRPr="0098586D">
        <w:rPr>
          <w:rFonts w:ascii="Calibri" w:eastAsia="Times New Roman" w:hAnsi="Calibri" w:cs="Times New Roman"/>
          <w:sz w:val="20"/>
          <w:szCs w:val="24"/>
          <w:lang w:eastAsia="sk-SK"/>
        </w:rPr>
        <w:t xml:space="preserve">týchto subjektov. Pokiaľ prijímateľ nedodrží povinnosť zaslať túto výzvu v tom istom dni ako o nej informuje zaslaním informácie na osobitný e-mailový kontakt </w:t>
      </w:r>
      <w:bookmarkStart w:id="186" w:name="_Hlk506763662"/>
      <w:r>
        <w:rPr>
          <w:rFonts w:ascii="Calibri" w:eastAsia="Times New Roman" w:hAnsi="Calibri" w:cs="Times New Roman"/>
          <w:sz w:val="20"/>
          <w:szCs w:val="24"/>
          <w:lang w:eastAsia="sk-SK"/>
        </w:rPr>
        <w:fldChar w:fldCharType="begin"/>
      </w:r>
      <w:r>
        <w:rPr>
          <w:rFonts w:ascii="Calibri" w:eastAsia="Times New Roman" w:hAnsi="Calibri" w:cs="Times New Roman"/>
          <w:sz w:val="20"/>
          <w:szCs w:val="24"/>
          <w:lang w:eastAsia="sk-SK"/>
        </w:rPr>
        <w:instrText xml:space="preserve"> HYPERLINK "mailto:</w:instrText>
      </w:r>
      <w:r w:rsidRPr="0098586D">
        <w:rPr>
          <w:rFonts w:ascii="Calibri" w:eastAsia="Times New Roman" w:hAnsi="Calibri" w:cs="Times New Roman"/>
          <w:sz w:val="20"/>
          <w:szCs w:val="24"/>
          <w:lang w:eastAsia="sk-SK"/>
        </w:rPr>
        <w:instrText>zakazkycko</w:instrText>
      </w:r>
      <w:r w:rsidRPr="0098586D">
        <w:rPr>
          <w:rFonts w:ascii="Calibri" w:eastAsia="Times New Roman" w:hAnsi="Calibri" w:cs="Times New Roman"/>
          <w:sz w:val="20"/>
          <w:szCs w:val="24"/>
          <w:lang w:val="en-US" w:eastAsia="sk-SK"/>
        </w:rPr>
        <w:instrText>@</w:instrText>
      </w:r>
      <w:r w:rsidRPr="0098586D">
        <w:rPr>
          <w:rFonts w:ascii="Calibri" w:eastAsia="Times New Roman" w:hAnsi="Calibri" w:cs="Times New Roman"/>
          <w:sz w:val="20"/>
          <w:szCs w:val="24"/>
          <w:lang w:eastAsia="sk-SK"/>
        </w:rPr>
        <w:instrText>vlada.gov.sk</w:instrText>
      </w:r>
      <w:r>
        <w:rPr>
          <w:rFonts w:ascii="Calibri" w:eastAsia="Times New Roman" w:hAnsi="Calibri" w:cs="Times New Roman"/>
          <w:sz w:val="20"/>
          <w:szCs w:val="24"/>
          <w:lang w:eastAsia="sk-SK"/>
        </w:rPr>
        <w:instrText xml:space="preserve">" </w:instrText>
      </w:r>
      <w:r>
        <w:rPr>
          <w:rFonts w:ascii="Calibri" w:eastAsia="Times New Roman" w:hAnsi="Calibri" w:cs="Times New Roman"/>
          <w:sz w:val="20"/>
          <w:szCs w:val="24"/>
          <w:lang w:eastAsia="sk-SK"/>
        </w:rPr>
        <w:fldChar w:fldCharType="separate"/>
      </w:r>
      <w:r w:rsidRPr="00410805">
        <w:rPr>
          <w:rStyle w:val="Hypertextovprepojenie"/>
          <w:rFonts w:ascii="Calibri" w:eastAsia="Times New Roman" w:hAnsi="Calibri" w:cs="Times New Roman"/>
          <w:sz w:val="20"/>
          <w:szCs w:val="24"/>
          <w:lang w:eastAsia="sk-SK"/>
        </w:rPr>
        <w:t>zakazkycko</w:t>
      </w:r>
      <w:r w:rsidRPr="00410805">
        <w:rPr>
          <w:rStyle w:val="Hypertextovprepojenie"/>
          <w:rFonts w:ascii="Calibri" w:eastAsia="Times New Roman" w:hAnsi="Calibri" w:cs="Times New Roman"/>
          <w:sz w:val="20"/>
          <w:szCs w:val="24"/>
          <w:lang w:val="en-US" w:eastAsia="sk-SK"/>
        </w:rPr>
        <w:t>@</w:t>
      </w:r>
      <w:proofErr w:type="spellStart"/>
      <w:r w:rsidRPr="00410805">
        <w:rPr>
          <w:rStyle w:val="Hypertextovprepojenie"/>
          <w:rFonts w:ascii="Calibri" w:eastAsia="Times New Roman" w:hAnsi="Calibri" w:cs="Times New Roman"/>
          <w:sz w:val="20"/>
          <w:szCs w:val="24"/>
          <w:lang w:eastAsia="sk-SK"/>
        </w:rPr>
        <w:t>vlada.gov.sk</w:t>
      </w:r>
      <w:bookmarkEnd w:id="186"/>
      <w:proofErr w:type="spellEnd"/>
      <w:r>
        <w:rPr>
          <w:rFonts w:ascii="Calibri" w:eastAsia="Times New Roman" w:hAnsi="Calibri" w:cs="Times New Roman"/>
          <w:sz w:val="20"/>
          <w:szCs w:val="24"/>
          <w:lang w:eastAsia="sk-SK"/>
        </w:rPr>
        <w:fldChar w:fldCharType="end"/>
      </w:r>
      <w:r w:rsidRPr="0098586D">
        <w:rPr>
          <w:rFonts w:ascii="Calibri" w:eastAsia="Times New Roman" w:hAnsi="Calibri" w:cs="Times New Roman"/>
          <w:sz w:val="20"/>
          <w:szCs w:val="24"/>
          <w:lang w:eastAsia="sk-SK"/>
        </w:rPr>
        <w:t>, vo veci predĺženia lehoty  na predkladanie ponúk postupuje obdobne ako je uvedené v</w:t>
      </w:r>
      <w:r>
        <w:rPr>
          <w:rFonts w:ascii="Calibri" w:eastAsia="Times New Roman" w:hAnsi="Calibri" w:cs="Times New Roman"/>
          <w:sz w:val="20"/>
          <w:szCs w:val="24"/>
          <w:lang w:eastAsia="sk-SK"/>
        </w:rPr>
        <w:t> bode 11.</w:t>
      </w:r>
      <w:r w:rsidRPr="0098586D">
        <w:rPr>
          <w:rFonts w:ascii="Calibri" w:eastAsia="Times New Roman" w:hAnsi="Calibri" w:cs="Times New Roman"/>
          <w:sz w:val="20"/>
          <w:szCs w:val="24"/>
          <w:lang w:eastAsia="sk-SK"/>
        </w:rPr>
        <w:t xml:space="preserve"> </w:t>
      </w:r>
    </w:p>
    <w:p w:rsidR="00777572" w:rsidRPr="009C597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
      <w:r w:rsidRPr="009C597D">
        <w:rPr>
          <w:rFonts w:ascii="Calibri" w:eastAsia="Times New Roman" w:hAnsi="Calibri" w:cs="Times New Roman"/>
          <w:b/>
          <w:sz w:val="20"/>
          <w:szCs w:val="24"/>
          <w:lang w:eastAsia="sk-SK"/>
        </w:rPr>
        <w:t>Oslovenie minimálne troch záujemcov, ktorí sú oprávnení</w:t>
      </w:r>
      <w:r w:rsidRPr="0098586D">
        <w:rPr>
          <w:rFonts w:ascii="Calibri" w:eastAsia="Times New Roman" w:hAnsi="Calibri" w:cs="Times New Roman"/>
          <w:sz w:val="20"/>
          <w:szCs w:val="24"/>
          <w:lang w:eastAsia="sk-SK"/>
        </w:rPr>
        <w:t xml:space="preserve"> dodávať tovary, uskutočňovať stavebné práce alebo poskytovať služby</w:t>
      </w:r>
      <w:r>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v rozsahu predmetu zákazky </w:t>
      </w:r>
      <w:r w:rsidRPr="009C597D">
        <w:rPr>
          <w:rFonts w:ascii="Calibri" w:eastAsia="Times New Roman" w:hAnsi="Calibri" w:cs="Times New Roman"/>
          <w:b/>
          <w:sz w:val="20"/>
          <w:szCs w:val="24"/>
          <w:lang w:eastAsia="sk-SK"/>
        </w:rPr>
        <w:t xml:space="preserve">neznamená, že prijímateľ musí v lehote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9C597D">
        <w:rPr>
          <w:rFonts w:ascii="Calibri" w:eastAsia="Times New Roman" w:hAnsi="Calibri" w:cs="Times New Roman"/>
          <w:b/>
          <w:sz w:val="20"/>
          <w:szCs w:val="24"/>
          <w:lang w:eastAsia="sk-SK"/>
        </w:rPr>
        <w:t xml:space="preserve">na predkladanie ponúk </w:t>
      </w:r>
      <w:proofErr w:type="spellStart"/>
      <w:r w:rsidRPr="009C597D">
        <w:rPr>
          <w:rFonts w:ascii="Calibri" w:eastAsia="Times New Roman" w:hAnsi="Calibri" w:cs="Times New Roman"/>
          <w:b/>
          <w:sz w:val="20"/>
          <w:szCs w:val="24"/>
          <w:lang w:eastAsia="sk-SK"/>
        </w:rPr>
        <w:t>obdržať</w:t>
      </w:r>
      <w:proofErr w:type="spellEnd"/>
      <w:r w:rsidRPr="009C597D">
        <w:rPr>
          <w:rFonts w:ascii="Calibri" w:eastAsia="Times New Roman" w:hAnsi="Calibri" w:cs="Times New Roman"/>
          <w:b/>
          <w:sz w:val="20"/>
          <w:szCs w:val="24"/>
          <w:lang w:eastAsia="sk-SK"/>
        </w:rPr>
        <w:t xml:space="preserve"> ponuky záujemcov, ktorých priamo oslovil.</w:t>
      </w:r>
      <w:r w:rsidRPr="0098586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 xml:space="preserve">Zákazka s nízkou hodnotou nad 30 000 EUR môže byť realizovaná aj v prípade predloženia 1 alebo 2 ponúk. </w:t>
      </w:r>
    </w:p>
    <w:p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lastRenderedPageBreak/>
        <w:t>Vo výnimočných prípadoch, kedy môže ísť o jedinečný predmet zákazky</w:t>
      </w:r>
      <w:r w:rsidRPr="0098586D">
        <w:rPr>
          <w:rFonts w:ascii="Calibri" w:eastAsia="Times New Roman" w:hAnsi="Calibri" w:cs="Times New Roman"/>
          <w:sz w:val="20"/>
          <w:szCs w:val="24"/>
          <w:lang w:eastAsia="sk-SK"/>
        </w:rPr>
        <w:t xml:space="preserve">, môže prijímateľ osloviť aj menej ako troch záujemcov, pričom táto </w:t>
      </w:r>
      <w:r w:rsidRPr="0098586D">
        <w:rPr>
          <w:rFonts w:ascii="Calibri" w:eastAsia="Times New Roman" w:hAnsi="Calibri" w:cs="Times New Roman"/>
          <w:b/>
          <w:sz w:val="20"/>
          <w:szCs w:val="24"/>
          <w:lang w:eastAsia="sk-SK"/>
        </w:rPr>
        <w:t>výnimka musí byť zo strany prijímateľa riadne zdôvodnená</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a podložená a dôkazné bremeno preukázania skutočnosti</w:t>
      </w:r>
      <w:r w:rsidRPr="0098586D">
        <w:rPr>
          <w:rFonts w:ascii="Calibri" w:eastAsia="Times New Roman" w:hAnsi="Calibri" w:cs="Times New Roman"/>
          <w:sz w:val="20"/>
          <w:szCs w:val="24"/>
          <w:lang w:eastAsia="sk-SK"/>
        </w:rPr>
        <w:t xml:space="preserve">, že na relevantnom trhu neexistuje viac ako 1 alebo 2 dodávatelia znáša prijímateľ. Aj v tomto výnimočnom prípade je však povinnosťou prijímateľa zverejniť zákazku na webovom sídle a zaslať informáciu o tomto zverejnení na osobitný mailový kontakt </w:t>
      </w:r>
      <w:hyperlink r:id="rId44" w:history="1">
        <w:r w:rsidRPr="0098586D">
          <w:rPr>
            <w:rFonts w:ascii="Calibri" w:eastAsia="Times New Roman" w:hAnsi="Calibri" w:cs="Times New Roman"/>
            <w:color w:val="0000FF"/>
            <w:sz w:val="20"/>
            <w:szCs w:val="24"/>
            <w:u w:val="single"/>
            <w:lang w:eastAsia="sk-SK"/>
          </w:rPr>
          <w:t>zakazkycko</w:t>
        </w:r>
        <w:r w:rsidRPr="0098586D">
          <w:rPr>
            <w:rFonts w:ascii="Calibri" w:eastAsia="Times New Roman" w:hAnsi="Calibri" w:cs="Times New Roman"/>
            <w:color w:val="0000FF"/>
            <w:sz w:val="20"/>
            <w:szCs w:val="24"/>
            <w:u w:val="single"/>
            <w:lang w:val="en-US" w:eastAsia="sk-SK"/>
          </w:rPr>
          <w:t>@</w:t>
        </w:r>
        <w:r w:rsidRPr="0098586D">
          <w:rPr>
            <w:rFonts w:ascii="Calibri" w:eastAsia="Times New Roman" w:hAnsi="Calibri" w:cs="Times New Roman"/>
            <w:color w:val="0000FF"/>
            <w:sz w:val="20"/>
            <w:szCs w:val="24"/>
            <w:u w:val="single"/>
            <w:lang w:val="en-GB" w:eastAsia="sk-SK"/>
          </w:rPr>
          <w:t>vlada.gov.sk</w:t>
        </w:r>
      </w:hyperlink>
      <w:r w:rsidRPr="0098586D">
        <w:rPr>
          <w:rFonts w:ascii="Calibri" w:eastAsia="Times New Roman" w:hAnsi="Calibri" w:cs="Times New Roman"/>
          <w:sz w:val="20"/>
          <w:szCs w:val="24"/>
          <w:lang w:eastAsia="sk-SK"/>
        </w:rPr>
        <w:t>.</w:t>
      </w:r>
      <w:r w:rsidRPr="0098586D">
        <w:rPr>
          <w:rFonts w:ascii="Calibri" w:eastAsia="Times New Roman" w:hAnsi="Calibri" w:cs="Times New Roman"/>
          <w:sz w:val="20"/>
          <w:szCs w:val="24"/>
          <w:lang w:val="en-GB" w:eastAsia="sk-SK"/>
        </w:rPr>
        <w:t xml:space="preserve"> </w:t>
      </w:r>
    </w:p>
    <w:p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C597D">
        <w:rPr>
          <w:rFonts w:ascii="Calibri" w:eastAsia="Times New Roman" w:hAnsi="Calibri" w:cs="Times New Roman"/>
          <w:b/>
          <w:sz w:val="20"/>
          <w:szCs w:val="24"/>
          <w:lang w:eastAsia="sk-SK"/>
        </w:rPr>
        <w:t>Výber úspešného uchádzača</w:t>
      </w:r>
      <w:r w:rsidRPr="0098586D">
        <w:rPr>
          <w:rFonts w:ascii="Calibri" w:eastAsia="Times New Roman" w:hAnsi="Calibri" w:cs="Times New Roman"/>
          <w:sz w:val="20"/>
          <w:szCs w:val="24"/>
          <w:lang w:eastAsia="sk-SK"/>
        </w:rPr>
        <w:t xml:space="preserve"> prebieha na základe vyhodnotenia informácií a dokumentácie predloženej uchádzačmi v ponuke, pričom prijímateľ je povinný vyhodnotiť ponuky </w:t>
      </w:r>
      <w:r w:rsidRPr="009C597D">
        <w:rPr>
          <w:rFonts w:ascii="Calibri" w:eastAsia="Times New Roman" w:hAnsi="Calibri" w:cs="Times New Roman"/>
          <w:b/>
          <w:sz w:val="20"/>
          <w:szCs w:val="24"/>
          <w:lang w:eastAsia="sk-SK"/>
        </w:rPr>
        <w:t>v súlade s podmienkami, požiadavkami a kritériami na vyhodnotenie ponúk, ktoré si pre tento účel určil.</w:t>
      </w:r>
    </w:p>
    <w:p w:rsidR="00777572" w:rsidRPr="009C597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
      <w:r w:rsidRPr="0098586D">
        <w:rPr>
          <w:rFonts w:ascii="Calibri" w:eastAsia="Times New Roman" w:hAnsi="Calibri" w:cs="Times New Roman"/>
          <w:sz w:val="20"/>
          <w:szCs w:val="24"/>
          <w:lang w:eastAsia="sk-SK"/>
        </w:rPr>
        <w:t xml:space="preserve">Ak prijímateľovi </w:t>
      </w:r>
      <w:r w:rsidRPr="009C597D">
        <w:rPr>
          <w:rFonts w:ascii="Calibri" w:eastAsia="Times New Roman" w:hAnsi="Calibri" w:cs="Times New Roman"/>
          <w:b/>
          <w:sz w:val="20"/>
          <w:szCs w:val="24"/>
          <w:lang w:eastAsia="sk-SK"/>
        </w:rPr>
        <w:t>nebude predložená žiadna ponuka</w:t>
      </w:r>
      <w:r w:rsidRPr="0098586D">
        <w:rPr>
          <w:rFonts w:ascii="Calibri" w:eastAsia="Times New Roman" w:hAnsi="Calibri" w:cs="Times New Roman"/>
          <w:sz w:val="20"/>
          <w:szCs w:val="24"/>
          <w:lang w:eastAsia="sk-SK"/>
        </w:rPr>
        <w:t xml:space="preserve"> a splnil všetky postupy uvedené</w:t>
      </w:r>
      <w:r w:rsidRPr="0098586D">
        <w:rPr>
          <w:rFonts w:ascii="Calibri" w:eastAsia="Times New Roman" w:hAnsi="Calibri" w:cs="Times New Roman"/>
          <w:sz w:val="20"/>
          <w:szCs w:val="24"/>
          <w:lang w:eastAsia="sk-SK"/>
        </w:rPr>
        <w:br/>
        <w:t xml:space="preserve">v predchádzajúcich odsekoch, </w:t>
      </w:r>
      <w:r w:rsidRPr="009C597D">
        <w:rPr>
          <w:rFonts w:ascii="Calibri" w:eastAsia="Times New Roman" w:hAnsi="Calibri" w:cs="Times New Roman"/>
          <w:b/>
          <w:sz w:val="20"/>
          <w:szCs w:val="24"/>
          <w:lang w:eastAsia="sk-SK"/>
        </w:rPr>
        <w:t>je oprávnený vyzvať na rokovanie jedného alebo viacerých záujemcov</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br/>
        <w:t xml:space="preserve">s ktorými rokuje o zadaní zákazky. Predmetom týchto rokovaní nemôže byť zúženie/rozšírenie predmetu zákazky, úprava podmienok účasti, podmienok realizácie zmluvy ani kritérií na vyhodnotenie ponúk uvedených vo výzve na súťaž. </w:t>
      </w:r>
      <w:r w:rsidRPr="009C597D">
        <w:rPr>
          <w:rFonts w:ascii="Calibri" w:eastAsia="Times New Roman" w:hAnsi="Calibri" w:cs="Times New Roman"/>
          <w:b/>
          <w:sz w:val="20"/>
          <w:szCs w:val="24"/>
          <w:lang w:eastAsia="sk-SK"/>
        </w:rPr>
        <w:t>Z rokovania je prijímateľ povinný vyhotoviť zápis, ako aj zdôvodniť výber záujemcu alebo záujemcov, ktorí boli vyzvaní na rokovanie.</w:t>
      </w:r>
    </w:p>
    <w:p w:rsidR="00777572" w:rsidRPr="00DC7DDF"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C597D">
        <w:rPr>
          <w:rFonts w:ascii="Calibri" w:eastAsia="Times New Roman" w:hAnsi="Calibri" w:cs="Times New Roman"/>
          <w:sz w:val="20"/>
          <w:szCs w:val="24"/>
          <w:lang w:eastAsia="sk-SK"/>
        </w:rPr>
        <w:t xml:space="preserve">Postup prijímateľa bude zdokumentovaný v rámci </w:t>
      </w:r>
      <w:r w:rsidRPr="007A02DC">
        <w:rPr>
          <w:rFonts w:ascii="Calibri" w:eastAsia="Times New Roman" w:hAnsi="Calibri" w:cs="Times New Roman"/>
          <w:b/>
          <w:sz w:val="20"/>
          <w:szCs w:val="24"/>
          <w:lang w:eastAsia="sk-SK"/>
        </w:rPr>
        <w:t>záznamu z prieskumu trhu</w:t>
      </w:r>
      <w:r w:rsidRPr="009C597D">
        <w:rPr>
          <w:rFonts w:ascii="Calibri" w:eastAsia="Times New Roman" w:hAnsi="Calibri" w:cs="Times New Roman"/>
          <w:sz w:val="20"/>
          <w:szCs w:val="24"/>
          <w:lang w:eastAsia="sk-SK"/>
        </w:rPr>
        <w:t xml:space="preserve">. </w:t>
      </w:r>
      <w:r w:rsidRPr="007A02DC">
        <w:rPr>
          <w:rFonts w:ascii="Calibri" w:eastAsia="Times New Roman" w:hAnsi="Calibri" w:cs="Times New Roman"/>
          <w:sz w:val="20"/>
          <w:szCs w:val="24"/>
          <w:lang w:eastAsia="sk-SK"/>
        </w:rPr>
        <w:t xml:space="preserve">Jeho minimálne náležitosti sú nasledovné: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identifikácia prijímateľa,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názov zákazky,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kód CPV,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predmet zákazky,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predpokladaná hodnota zákazky,</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určenie kritéria/kritérií na vyhodnocovanie ponúk,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spôsob vykonania prieskumu a identifikovanie podkladov, na základe ktorých boli ponuky vyhodnocované,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zoznam oslovených záujemcov a dátum ich oslovenia,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informácia o skutočnosti, či sú oslovení záujemcovia oprávnení dodávať tovary, uskutočňovať stavebné práce alebo poskytovať služby v rozsahu predmetu zákazky,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dátum vyhodnocovania ponúk,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zoznam uchádzačov, ktorí predložili ponuku,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identifikácia a vyhodnotenie splnenia jednotlivých  podmienok účasti a návrhov na plnenie kritérií,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identifikácia úspešného dodávateľa/poskytovateľa/zhotoviteľa,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konečná zmluvná cena ponuky úspešného uchádzača (uviesť cenu s DPH aj bez DPH),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spôsob vzniku záväzku (zmluva, objednávka...),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podmienky realizácie zmluvy (najmä lehota plnenia a miesto realizácie),</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meno, funkcia, dátum a podpis zodpovednej osoby, ktorá vykonala prieskum. </w:t>
      </w:r>
    </w:p>
    <w:p w:rsidR="00777572" w:rsidRPr="00777572" w:rsidRDefault="00777572" w:rsidP="009C3984">
      <w:pPr>
        <w:pStyle w:val="Nadpis4"/>
      </w:pPr>
      <w:bookmarkStart w:id="187" w:name="_Toc480460397"/>
      <w:bookmarkStart w:id="188" w:name="_Toc480460480"/>
      <w:bookmarkStart w:id="189" w:name="_Toc480460398"/>
      <w:bookmarkStart w:id="190" w:name="_Toc480460481"/>
      <w:bookmarkStart w:id="191" w:name="_Toc480460399"/>
      <w:bookmarkStart w:id="192" w:name="_Toc480460482"/>
      <w:bookmarkStart w:id="193" w:name="_Toc480460400"/>
      <w:bookmarkStart w:id="194" w:name="_Toc480460483"/>
      <w:bookmarkStart w:id="195" w:name="_Toc480460401"/>
      <w:bookmarkStart w:id="196" w:name="_Toc480460484"/>
      <w:bookmarkStart w:id="197" w:name="_Toc480460402"/>
      <w:bookmarkStart w:id="198" w:name="_Toc480460485"/>
      <w:bookmarkStart w:id="199" w:name="_Toc480460403"/>
      <w:bookmarkStart w:id="200" w:name="_Toc4804604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777572">
        <w:t xml:space="preserve">Zákazky s nízkou hodnotou, ktorých predpokladaná hodnota bez DPH je nižšia ako </w:t>
      </w:r>
      <w:r w:rsidRPr="00777572">
        <w:br/>
        <w:t>30 000 EUR (ďalej len „zákazky do 30 000 EUR“)</w:t>
      </w:r>
    </w:p>
    <w:p w:rsidR="008575B7"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V prípade zákaziek do 30 000 EUR </w:t>
      </w:r>
      <w:r w:rsidRPr="00073516">
        <w:rPr>
          <w:rFonts w:ascii="Calibri" w:eastAsia="Times New Roman" w:hAnsi="Calibri" w:cs="Times New Roman"/>
          <w:b/>
          <w:sz w:val="20"/>
          <w:szCs w:val="20"/>
          <w:lang w:eastAsia="sk-SK"/>
        </w:rPr>
        <w:t>nie je potrebné predloženie písomných ponúk</w:t>
      </w:r>
      <w:r w:rsidRPr="00073516">
        <w:rPr>
          <w:rFonts w:ascii="Calibri" w:eastAsia="Times New Roman" w:hAnsi="Calibri" w:cs="Times New Roman"/>
          <w:sz w:val="20"/>
          <w:szCs w:val="20"/>
          <w:lang w:eastAsia="sk-SK"/>
        </w:rPr>
        <w:t xml:space="preserve">, avšak prijímateľ </w:t>
      </w:r>
      <w:r w:rsidRPr="00073516">
        <w:rPr>
          <w:rFonts w:ascii="Calibri" w:eastAsia="Times New Roman" w:hAnsi="Calibri" w:cs="Times New Roman"/>
          <w:b/>
          <w:sz w:val="20"/>
          <w:szCs w:val="20"/>
          <w:lang w:eastAsia="sk-SK"/>
        </w:rPr>
        <w:t>musí zdôvodniť výber úspešného uchádzača na základe prieskumu trhu</w:t>
      </w:r>
      <w:r w:rsidRPr="00073516">
        <w:rPr>
          <w:rFonts w:ascii="Calibri" w:eastAsia="Times New Roman" w:hAnsi="Calibri" w:cs="Times New Roman"/>
          <w:sz w:val="20"/>
          <w:szCs w:val="20"/>
          <w:lang w:eastAsia="sk-SK"/>
        </w:rPr>
        <w:t xml:space="preserve">  (napr. formou faxu, web stránky, katalógov, cenových ponúk, atď. okrem telefonického prieskumu). </w:t>
      </w:r>
    </w:p>
    <w:p w:rsidR="008575B7" w:rsidRPr="009C3984" w:rsidRDefault="008575B7" w:rsidP="009C3984">
      <w:pPr>
        <w:numPr>
          <w:ilvl w:val="0"/>
          <w:numId w:val="171"/>
        </w:numPr>
        <w:spacing w:before="120" w:after="120"/>
        <w:ind w:left="709" w:hanging="426"/>
        <w:jc w:val="both"/>
        <w:rPr>
          <w:rFonts w:ascii="Calibri" w:eastAsia="Times New Roman" w:hAnsi="Calibri" w:cs="Times New Roman"/>
          <w:b/>
          <w:sz w:val="20"/>
          <w:szCs w:val="20"/>
          <w:lang w:eastAsia="sk-SK"/>
        </w:rPr>
      </w:pPr>
      <w:r w:rsidRPr="009C3984">
        <w:rPr>
          <w:rFonts w:ascii="Calibri" w:eastAsia="Times New Roman" w:hAnsi="Calibri" w:cs="Times New Roman"/>
          <w:b/>
          <w:sz w:val="20"/>
          <w:szCs w:val="20"/>
          <w:lang w:eastAsia="sk-SK"/>
        </w:rPr>
        <w:t>P</w:t>
      </w:r>
      <w:r w:rsidR="00777572" w:rsidRPr="009C3984">
        <w:rPr>
          <w:rFonts w:ascii="Calibri" w:eastAsia="Times New Roman" w:hAnsi="Calibri" w:cs="Times New Roman"/>
          <w:b/>
          <w:sz w:val="20"/>
          <w:szCs w:val="20"/>
          <w:lang w:eastAsia="sk-SK"/>
        </w:rPr>
        <w:t xml:space="preserve">rieskum </w:t>
      </w:r>
      <w:r w:rsidRPr="009C3984">
        <w:rPr>
          <w:rFonts w:ascii="Calibri" w:eastAsia="Times New Roman" w:hAnsi="Calibri" w:cs="Times New Roman"/>
          <w:b/>
          <w:sz w:val="20"/>
          <w:szCs w:val="20"/>
          <w:lang w:eastAsia="sk-SK"/>
        </w:rPr>
        <w:t xml:space="preserve">trhu </w:t>
      </w:r>
      <w:r w:rsidR="00777572" w:rsidRPr="009C3984">
        <w:rPr>
          <w:rFonts w:ascii="Calibri" w:eastAsia="Times New Roman" w:hAnsi="Calibri" w:cs="Times New Roman"/>
          <w:b/>
          <w:sz w:val="20"/>
          <w:szCs w:val="20"/>
          <w:lang w:eastAsia="sk-SK"/>
        </w:rPr>
        <w:t xml:space="preserve">musí byť </w:t>
      </w:r>
      <w:r w:rsidR="00777572" w:rsidRPr="004E5AA2">
        <w:rPr>
          <w:rFonts w:ascii="Calibri" w:eastAsia="Times New Roman" w:hAnsi="Calibri" w:cs="Times New Roman"/>
          <w:b/>
          <w:sz w:val="20"/>
          <w:szCs w:val="20"/>
          <w:lang w:eastAsia="sk-SK"/>
        </w:rPr>
        <w:t>riadne zdokumentovaný</w:t>
      </w:r>
      <w:r w:rsidR="00777572" w:rsidRPr="009C3984">
        <w:rPr>
          <w:rFonts w:ascii="Calibri" w:eastAsia="Times New Roman" w:hAnsi="Calibri" w:cs="Times New Roman"/>
          <w:b/>
          <w:sz w:val="20"/>
          <w:szCs w:val="20"/>
          <w:lang w:eastAsia="sk-SK"/>
        </w:rPr>
        <w:t xml:space="preserve"> a musí byť z neho hodnoverne zrejmý výsledok výberu úspešného uchádzača. </w:t>
      </w:r>
    </w:p>
    <w:p w:rsidR="004E5AA2"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Pri tomto type zákaziek je prijímateľ </w:t>
      </w:r>
      <w:r w:rsidRPr="00073516">
        <w:rPr>
          <w:rFonts w:ascii="Calibri" w:eastAsia="Times New Roman" w:hAnsi="Calibri" w:cs="Times New Roman"/>
          <w:b/>
          <w:sz w:val="20"/>
          <w:szCs w:val="20"/>
          <w:lang w:eastAsia="sk-SK"/>
        </w:rPr>
        <w:t>povinný  osloviť minimálne troch potenciálnych záujemcov</w:t>
      </w:r>
      <w:r w:rsidRPr="00073516">
        <w:rPr>
          <w:rFonts w:ascii="Calibri" w:eastAsia="Times New Roman" w:hAnsi="Calibri" w:cs="Times New Roman"/>
          <w:sz w:val="20"/>
          <w:szCs w:val="20"/>
          <w:lang w:eastAsia="sk-SK"/>
        </w:rPr>
        <w:t xml:space="preserve"> alebo </w:t>
      </w:r>
      <w:r w:rsidRPr="00073516">
        <w:rPr>
          <w:rFonts w:ascii="Calibri" w:eastAsia="Times New Roman" w:hAnsi="Calibri" w:cs="Times New Roman"/>
          <w:b/>
          <w:sz w:val="20"/>
          <w:szCs w:val="20"/>
          <w:lang w:eastAsia="sk-SK"/>
        </w:rPr>
        <w:t>identifikovať minimálne troch potenciálnych dodávateľov</w:t>
      </w:r>
      <w:r w:rsidRPr="00073516">
        <w:rPr>
          <w:rFonts w:ascii="Calibri" w:eastAsia="Times New Roman" w:hAnsi="Calibri" w:cs="Times New Roman"/>
          <w:sz w:val="20"/>
          <w:szCs w:val="20"/>
          <w:lang w:eastAsia="sk-SK"/>
        </w:rPr>
        <w:t xml:space="preserve"> (napr. cez webové rozhranie). </w:t>
      </w:r>
      <w:r w:rsidRPr="00073516">
        <w:rPr>
          <w:rFonts w:ascii="Calibri" w:eastAsia="Times New Roman" w:hAnsi="Calibri" w:cs="Times New Roman"/>
          <w:b/>
          <w:sz w:val="20"/>
          <w:szCs w:val="20"/>
          <w:lang w:eastAsia="sk-SK"/>
        </w:rPr>
        <w:t xml:space="preserve">Oslovovaní alebo identifikovaní dodávatelia musia byť subjekty, ktoré sú oprávnené dodávať službu, tovar </w:t>
      </w:r>
      <w:r w:rsidRPr="00073516">
        <w:rPr>
          <w:rFonts w:ascii="Calibri" w:eastAsia="Times New Roman" w:hAnsi="Calibri" w:cs="Times New Roman"/>
          <w:b/>
          <w:sz w:val="20"/>
          <w:szCs w:val="20"/>
          <w:lang w:eastAsia="sk-SK"/>
        </w:rPr>
        <w:lastRenderedPageBreak/>
        <w:t>alebo prácu v rozsahu predmetu zákazky (identifikácia prebieha najmä cez informácie verejne uvedené obchodnom registri alebo živnostenskom registri).</w:t>
      </w:r>
      <w:r w:rsidRPr="00073516">
        <w:rPr>
          <w:rFonts w:ascii="Calibri" w:eastAsia="Times New Roman" w:hAnsi="Calibri" w:cs="Times New Roman"/>
          <w:sz w:val="20"/>
          <w:szCs w:val="20"/>
          <w:lang w:eastAsia="sk-SK"/>
        </w:rPr>
        <w:t xml:space="preserve"> </w:t>
      </w:r>
    </w:p>
    <w:p w:rsidR="004E5AA2" w:rsidRPr="004E5AA2"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9C3984">
        <w:rPr>
          <w:rFonts w:ascii="Calibri" w:eastAsia="Times New Roman" w:hAnsi="Calibri" w:cs="Times New Roman"/>
          <w:b/>
          <w:sz w:val="20"/>
          <w:szCs w:val="20"/>
          <w:lang w:eastAsia="sk-SK"/>
        </w:rPr>
        <w:t>Výber úspešného uchádzača</w:t>
      </w:r>
      <w:r w:rsidRPr="004E5AA2">
        <w:rPr>
          <w:rFonts w:ascii="Calibri" w:eastAsia="Times New Roman" w:hAnsi="Calibri" w:cs="Times New Roman"/>
          <w:sz w:val="20"/>
          <w:szCs w:val="20"/>
          <w:lang w:eastAsia="sk-SK"/>
        </w:rPr>
        <w:t xml:space="preserve">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w:t>
      </w:r>
      <w:r w:rsidRPr="004E5AA2">
        <w:rPr>
          <w:rFonts w:ascii="Calibri" w:eastAsia="Times New Roman" w:hAnsi="Calibri" w:cs="Times New Roman"/>
          <w:b/>
          <w:sz w:val="20"/>
          <w:szCs w:val="20"/>
          <w:lang w:eastAsia="sk-SK"/>
        </w:rPr>
        <w:t>je povinný vyhodnotiť ponuky v súlade s podmienkami a kritériami, ktoré si pre tento účel určil</w:t>
      </w:r>
      <w:r w:rsidRPr="004E5AA2">
        <w:rPr>
          <w:rFonts w:ascii="Calibri" w:eastAsia="Times New Roman" w:hAnsi="Calibri" w:cs="Times New Roman"/>
          <w:sz w:val="20"/>
          <w:szCs w:val="20"/>
          <w:lang w:eastAsia="sk-SK"/>
        </w:rPr>
        <w:t xml:space="preserve">. </w:t>
      </w:r>
      <w:r w:rsidR="004E5AA2" w:rsidRPr="004E5AA2">
        <w:rPr>
          <w:rFonts w:ascii="Calibri" w:eastAsia="Times New Roman" w:hAnsi="Calibri" w:cs="Times New Roman"/>
          <w:sz w:val="20"/>
          <w:szCs w:val="20"/>
          <w:lang w:eastAsia="sk-SK"/>
        </w:rPr>
        <w:t xml:space="preserve"> </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Vo výnimočných prípadoch</w:t>
      </w:r>
      <w:r w:rsidRPr="00073516">
        <w:rPr>
          <w:rFonts w:ascii="Calibri" w:eastAsia="Times New Roman" w:hAnsi="Calibri" w:cs="Times New Roman"/>
          <w:sz w:val="20"/>
          <w:szCs w:val="20"/>
          <w:lang w:eastAsia="sk-SK"/>
        </w:rPr>
        <w:t xml:space="preserve">, kedy môže ísť o jedinečný predmet zákazky </w:t>
      </w:r>
      <w:r w:rsidRPr="00073516">
        <w:rPr>
          <w:rFonts w:ascii="Calibri" w:eastAsia="Times New Roman" w:hAnsi="Calibri" w:cs="Times New Roman"/>
          <w:b/>
          <w:sz w:val="20"/>
          <w:szCs w:val="20"/>
          <w:lang w:eastAsia="sk-SK"/>
        </w:rPr>
        <w:t>môže prijímateľ osloviť/identifikovať aj menej ako troch</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záujemcov,</w:t>
      </w:r>
      <w:r w:rsidRPr="00073516">
        <w:rPr>
          <w:rFonts w:ascii="Calibri" w:eastAsia="Times New Roman" w:hAnsi="Calibri" w:cs="Times New Roman"/>
          <w:sz w:val="20"/>
          <w:szCs w:val="20"/>
          <w:lang w:eastAsia="sk-SK"/>
        </w:rPr>
        <w:t xml:space="preserve"> pričom táto výnimka musí byť zo strany prijímateľa riadne zdôvodnená a podložená.</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Ak prijímateľ oslovil na základe výzvy na predkladanie ponúk minimálne troch potenciálnych dodávateľov a v stanovenej lehote na predkladanie ponúk </w:t>
      </w:r>
      <w:r w:rsidRPr="00073516">
        <w:rPr>
          <w:rFonts w:ascii="Calibri" w:eastAsia="Times New Roman" w:hAnsi="Calibri" w:cs="Times New Roman"/>
          <w:b/>
          <w:sz w:val="20"/>
          <w:szCs w:val="20"/>
          <w:lang w:eastAsia="sk-SK"/>
        </w:rPr>
        <w:t>nebola predložená žiadna ponuka</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je oprávnený vyzvať na rokovanie jedného alebo viacerých záujemcov,</w:t>
      </w:r>
      <w:r w:rsidRPr="00073516">
        <w:rPr>
          <w:rFonts w:ascii="Calibri" w:eastAsia="Times New Roman" w:hAnsi="Calibri" w:cs="Times New Roman"/>
          <w:sz w:val="20"/>
          <w:szCs w:val="20"/>
          <w:lang w:eastAsia="sk-SK"/>
        </w:rPr>
        <w:t xml:space="preserve">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 </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Pri zákazkách do 30 000 EUR nie je prijímateľ povinný zverejňovať zadávanie takejto zákazky na svojej stránke, ani zasielať informáciu o zadávaní takýchto zákaziek na mailový kontakt CKO a ani zverejňovať</w:t>
      </w:r>
      <w:r w:rsidRPr="00073516">
        <w:rPr>
          <w:rFonts w:ascii="Calibri" w:eastAsia="Times New Roman" w:hAnsi="Calibri" w:cs="Times New Roman"/>
          <w:sz w:val="20"/>
          <w:szCs w:val="20"/>
          <w:lang w:eastAsia="sk-SK"/>
        </w:rPr>
        <w:t xml:space="preserve">, resp. zasielať výzvu na súťaž vybraným záujemcom. Týmto nie je dotknutá povinnosť prijímateľa dodržať pri obstarávaní takejto zákazky základné princípy VO. </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Náležitosti záznamu z prieskumu trhu sú najmä</w:t>
      </w:r>
      <w:r w:rsidRPr="00073516">
        <w:rPr>
          <w:rFonts w:ascii="Calibri" w:eastAsia="Times New Roman" w:hAnsi="Calibri" w:cs="Times New Roman"/>
          <w:sz w:val="20"/>
          <w:szCs w:val="20"/>
          <w:lang w:eastAsia="sk-SK"/>
        </w:rPr>
        <w:t>: identifikácia prijímateľa,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w:t>
      </w:r>
      <w:r w:rsidR="004E5AA2">
        <w:rPr>
          <w:rFonts w:ascii="Calibri" w:eastAsia="Times New Roman" w:hAnsi="Calibri" w:cs="Times New Roman"/>
          <w:sz w:val="20"/>
          <w:szCs w:val="20"/>
          <w:lang w:eastAsia="sk-SK"/>
        </w:rPr>
        <w:t xml:space="preserve"> dodá</w:t>
      </w:r>
      <w:r w:rsidRPr="00073516">
        <w:rPr>
          <w:rFonts w:ascii="Calibri" w:eastAsia="Times New Roman" w:hAnsi="Calibri" w:cs="Times New Roman"/>
          <w:sz w:val="20"/>
          <w:szCs w:val="20"/>
          <w:lang w:eastAsia="sk-SK"/>
        </w:rPr>
        <w:t>vateľa/</w:t>
      </w:r>
      <w:r w:rsidR="00957CBE">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poskytovateľa/</w:t>
      </w:r>
      <w:r w:rsidR="00957CBE">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 xml:space="preserve">zhotoviteľa, konečná zmluvná cena ponuky úspešného uchádzača (uviesť s DPH aj bez DPH), spôsob vzniku záväzku (zmluva, objednávka...), meno, funkcia, dátum a podpis zodpovednej osoby, ktorá vykonala prieskum. </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V prípade zákaziek s nízkou hodnotou, ktorých predpokladaná hodnota je do 30 000 EUR bez DPH, je možné určiť úspešného uchádzača na základe určenia predpokladanej hodnoty zákazky</w:t>
      </w:r>
      <w:r w:rsidRPr="00073516">
        <w:rPr>
          <w:rFonts w:ascii="Calibri" w:eastAsia="Times New Roman" w:hAnsi="Calibri" w:cs="Times New Roman"/>
          <w:sz w:val="20"/>
          <w:szCs w:val="20"/>
          <w:lang w:eastAsia="sk-SK"/>
        </w:rPr>
        <w:t xml:space="preserve">. Predpokladaná hodnota zákazky a úspešný uchádzač musí byť určený </w:t>
      </w:r>
      <w:r w:rsidRPr="00073516">
        <w:rPr>
          <w:rFonts w:ascii="Calibri" w:eastAsia="Times New Roman" w:hAnsi="Calibri" w:cs="Times New Roman"/>
          <w:b/>
          <w:sz w:val="20"/>
          <w:szCs w:val="20"/>
          <w:lang w:eastAsia="sk-SK"/>
        </w:rPr>
        <w:t>oslovením minimálne troch potenciálnych záujemcov alebo ich identifikovaním</w:t>
      </w:r>
      <w:r w:rsidRPr="00073516">
        <w:rPr>
          <w:rFonts w:ascii="Calibri" w:eastAsia="Times New Roman" w:hAnsi="Calibri" w:cs="Times New Roman"/>
          <w:sz w:val="20"/>
          <w:szCs w:val="20"/>
          <w:lang w:eastAsia="sk-SK"/>
        </w:rPr>
        <w:t xml:space="preserve"> napr. cez webové rozhranie, pričom oslovovaní alebo identifikovaní dodávatelia musia byť subjekty, ktoré sú oprávnené dodávať službu, tovar alebo prácu v rozsahu predmetu zákazky. 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w:t>
      </w:r>
      <w:r w:rsidRPr="00073516">
        <w:rPr>
          <w:rFonts w:ascii="Calibri" w:eastAsia="Times New Roman" w:hAnsi="Calibri" w:cs="Times New Roman"/>
          <w:b/>
          <w:sz w:val="20"/>
          <w:szCs w:val="20"/>
          <w:lang w:eastAsia="sk-SK"/>
        </w:rPr>
        <w:t>Prijímateľ vo výzve</w:t>
      </w:r>
      <w:r w:rsidRPr="00073516">
        <w:rPr>
          <w:rFonts w:ascii="Calibri" w:eastAsia="Times New Roman" w:hAnsi="Calibri" w:cs="Times New Roman"/>
          <w:sz w:val="20"/>
          <w:szCs w:val="20"/>
          <w:lang w:eastAsia="sk-SK"/>
        </w:rPr>
        <w:t xml:space="preserve"> na predkladanie ponúk ani v sprievodnom maile v tomto prípade </w:t>
      </w:r>
      <w:r w:rsidRPr="00073516">
        <w:rPr>
          <w:rFonts w:ascii="Calibri" w:eastAsia="Times New Roman" w:hAnsi="Calibri" w:cs="Times New Roman"/>
          <w:b/>
          <w:sz w:val="20"/>
          <w:szCs w:val="20"/>
          <w:lang w:eastAsia="sk-SK"/>
        </w:rPr>
        <w:t>neuvádza,</w:t>
      </w:r>
      <w:r w:rsidRPr="00073516">
        <w:rPr>
          <w:rFonts w:ascii="Calibri" w:eastAsia="Times New Roman" w:hAnsi="Calibri" w:cs="Times New Roman"/>
          <w:sz w:val="20"/>
          <w:szCs w:val="20"/>
          <w:lang w:eastAsia="sk-SK"/>
        </w:rPr>
        <w:t xml:space="preserve"> že ide o určenie predpokladanej hodnoty zákazky. </w:t>
      </w:r>
      <w:r w:rsidRPr="00073516">
        <w:rPr>
          <w:rFonts w:ascii="Calibri" w:eastAsia="Times New Roman" w:hAnsi="Calibri" w:cs="Times New Roman"/>
          <w:b/>
          <w:sz w:val="20"/>
          <w:szCs w:val="20"/>
          <w:lang w:eastAsia="sk-SK"/>
        </w:rPr>
        <w:t>Ak prijímateľovi neboli predložené tri cenové ponuky, je možné pre účely určenia predpokladanej hodnoty zákazky použiť aj cenové ponuky identifikované cez webové rozhranie, alebo určiť predpokladanú hodnotu zákazky aj na základe dvoch cenových ponúk</w:t>
      </w:r>
      <w:r w:rsidRPr="00073516">
        <w:rPr>
          <w:rFonts w:ascii="Calibri" w:eastAsia="Times New Roman" w:hAnsi="Calibri" w:cs="Times New Roman"/>
          <w:sz w:val="20"/>
          <w:szCs w:val="20"/>
          <w:lang w:eastAsia="sk-SK"/>
        </w:rPr>
        <w:t xml:space="preserve">. Ak bola predložená iba jedna cenová ponuka, prijímateľ môže dohľadať dve ponuky na webe a spolu s ponukou predloženou na základe výzvy na predkladanie ponúk určiť z cenových údajov predpokladanú hodnotu zákazky. Zmluvu s dodávateľom, ktorý ako jediný </w:t>
      </w:r>
      <w:r w:rsidRPr="00073516">
        <w:rPr>
          <w:rFonts w:ascii="Calibri" w:eastAsia="Times New Roman" w:hAnsi="Calibri" w:cs="Times New Roman"/>
          <w:sz w:val="20"/>
          <w:szCs w:val="20"/>
          <w:lang w:eastAsia="sk-SK"/>
        </w:rPr>
        <w:lastRenderedPageBreak/>
        <w:t>predložil ponuku, je možné uzavrieť v prípade, ak je jeho cenová ponuka najnižšia, pričom cena bola jediným kritériom na vyhodnotenie ponúk.</w:t>
      </w:r>
    </w:p>
    <w:p w:rsidR="00777572" w:rsidRPr="005E7A6C"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V prípade zákaziek s nízkou hodnotou, ktorých predpokladaná hodnota je </w:t>
      </w:r>
      <w:r w:rsidRPr="00073516">
        <w:rPr>
          <w:rFonts w:ascii="Calibri" w:eastAsia="Times New Roman" w:hAnsi="Calibri" w:cs="Times New Roman"/>
          <w:b/>
          <w:sz w:val="20"/>
          <w:szCs w:val="20"/>
          <w:lang w:eastAsia="sk-SK"/>
        </w:rPr>
        <w:t>do 30 000 EUR bez DPH</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br/>
        <w:t xml:space="preserve">je možné sa </w:t>
      </w:r>
      <w:r w:rsidRPr="00073516">
        <w:rPr>
          <w:rFonts w:ascii="Calibri" w:eastAsia="Times New Roman" w:hAnsi="Calibri" w:cs="Times New Roman"/>
          <w:b/>
          <w:sz w:val="20"/>
          <w:szCs w:val="20"/>
          <w:lang w:eastAsia="sk-SK"/>
        </w:rPr>
        <w:t>v prípade technických špecifikácií uvedených vo výzve na predkladanie ponúk</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 xml:space="preserve">odvolávať  </w:t>
      </w:r>
      <w:r w:rsidRPr="00073516">
        <w:rPr>
          <w:rFonts w:ascii="Calibri" w:eastAsia="Times New Roman" w:hAnsi="Calibri" w:cs="Times New Roman"/>
          <w:b/>
          <w:sz w:val="20"/>
          <w:szCs w:val="20"/>
          <w:lang w:eastAsia="sk-SK"/>
        </w:rPr>
        <w:br/>
        <w:t xml:space="preserve">na konkrétneho výrobcu, výrobný postup, obchodné označenie, patent, typ, oblasť alebo miesto pôvodu alebo výroby za predpokladu, že všetci potenciálni dodávatelia oslovení s výzvou  </w:t>
      </w:r>
      <w:r w:rsidRPr="00073516">
        <w:rPr>
          <w:rFonts w:ascii="Calibri" w:eastAsia="Times New Roman" w:hAnsi="Calibri" w:cs="Times New Roman"/>
          <w:b/>
          <w:sz w:val="20"/>
          <w:szCs w:val="20"/>
          <w:lang w:eastAsia="sk-SK"/>
        </w:rPr>
        <w:br/>
        <w:t>na predkladanie ponúk sú spôsobilí dodať predmet zákazky spĺňajúci určené technické špecifikácie.</w:t>
      </w:r>
    </w:p>
    <w:p w:rsidR="005E7A6C" w:rsidRDefault="005E7A6C" w:rsidP="009C3984">
      <w:pPr>
        <w:spacing w:before="120" w:after="120"/>
        <w:ind w:left="709"/>
        <w:jc w:val="both"/>
        <w:rPr>
          <w:rFonts w:ascii="Calibri" w:eastAsia="Times New Roman" w:hAnsi="Calibri" w:cs="Times New Roman"/>
          <w:sz w:val="20"/>
          <w:szCs w:val="20"/>
          <w:lang w:eastAsia="sk-SK"/>
        </w:rPr>
      </w:pPr>
      <w:r w:rsidRPr="005E7A6C">
        <w:rPr>
          <w:rFonts w:ascii="Calibri" w:eastAsia="Times New Roman" w:hAnsi="Calibri" w:cs="Times New Roman"/>
          <w:sz w:val="20"/>
          <w:szCs w:val="20"/>
          <w:lang w:eastAsia="sk-SK"/>
        </w:rPr>
        <w:t>V prípade zákaziek s nízkou hodnotou do 5 000 EUR bez DPH, môže Prijímateľ  vybrať úspešného uchádzača priamym zadaním, avšak musí preukázať hospodárnosť zadania zákazky (k možnostiam preukazovania hospodárnosti výdavkov pozri MP CKO č. 18).</w:t>
      </w:r>
    </w:p>
    <w:p w:rsidR="005E7A6C" w:rsidRPr="004A0516" w:rsidRDefault="005E7A6C" w:rsidP="005E7A6C">
      <w:pPr>
        <w:spacing w:before="120" w:after="120" w:line="240" w:lineRule="auto"/>
        <w:ind w:left="426"/>
        <w:jc w:val="both"/>
        <w:rPr>
          <w:rFonts w:ascii="Calibri" w:eastAsia="Times New Roman" w:hAnsi="Calibri" w:cs="Times New Roman"/>
          <w:sz w:val="20"/>
          <w:szCs w:val="20"/>
          <w:lang w:eastAsia="sk-SK"/>
        </w:rPr>
      </w:pPr>
    </w:p>
    <w:p w:rsidR="00777572" w:rsidRPr="00777572" w:rsidRDefault="00777572" w:rsidP="006B3EA6">
      <w:pPr>
        <w:pStyle w:val="Nadpis2"/>
      </w:pPr>
      <w:bookmarkStart w:id="201" w:name="_Toc26798963"/>
      <w:r w:rsidRPr="00777572">
        <w:t xml:space="preserve">G) </w:t>
      </w:r>
      <w:r w:rsidRPr="006B3EA6">
        <w:t>Kontrola</w:t>
      </w:r>
      <w:r w:rsidRPr="00777572">
        <w:t xml:space="preserve"> zákaziek zadávaných s využitím elektronického trhoviska</w:t>
      </w:r>
      <w:bookmarkEnd w:id="201"/>
    </w:p>
    <w:p w:rsidR="00777572" w:rsidRDefault="00777572" w:rsidP="00777572">
      <w:pPr>
        <w:ind w:left="1134" w:hanging="414"/>
        <w:contextualSpacing/>
        <w:jc w:val="both"/>
        <w:rPr>
          <w:rFonts w:asciiTheme="minorHAnsi" w:eastAsiaTheme="majorEastAsia" w:hAnsiTheme="minorHAnsi"/>
          <w:sz w:val="20"/>
        </w:rPr>
      </w:pPr>
      <w:r w:rsidRPr="00777572">
        <w:rPr>
          <w:rFonts w:asciiTheme="minorHAnsi" w:eastAsiaTheme="majorEastAsia" w:hAnsiTheme="minorHAnsi"/>
          <w:sz w:val="20"/>
        </w:rPr>
        <w:t xml:space="preserve">       </w:t>
      </w:r>
    </w:p>
    <w:p w:rsidR="00757367" w:rsidRPr="009C597D" w:rsidRDefault="00757367" w:rsidP="009C3984">
      <w:pPr>
        <w:pStyle w:val="Odsekzoznamu"/>
        <w:numPr>
          <w:ilvl w:val="0"/>
          <w:numId w:val="209"/>
        </w:numPr>
        <w:spacing w:before="120" w:after="120"/>
        <w:ind w:left="709" w:hanging="425"/>
        <w:contextualSpacing w:val="0"/>
        <w:jc w:val="both"/>
        <w:rPr>
          <w:rFonts w:asciiTheme="minorHAnsi" w:hAnsiTheme="minorHAnsi"/>
          <w:b/>
          <w:sz w:val="20"/>
          <w:szCs w:val="20"/>
        </w:rPr>
      </w:pPr>
      <w:r>
        <w:rPr>
          <w:rFonts w:asciiTheme="minorHAnsi" w:hAnsiTheme="minorHAnsi"/>
          <w:b/>
          <w:sz w:val="20"/>
          <w:szCs w:val="20"/>
        </w:rPr>
        <w:t xml:space="preserve">    </w:t>
      </w:r>
      <w:r w:rsidRPr="009C597D">
        <w:rPr>
          <w:rFonts w:asciiTheme="minorHAnsi" w:hAnsiTheme="minorHAnsi"/>
          <w:b/>
          <w:sz w:val="20"/>
          <w:szCs w:val="20"/>
        </w:rPr>
        <w:t>Prijímatelia, ktorí spĺňajú podmienky uvedené v § 108 ods. 1 písm. a) ZVO</w:t>
      </w:r>
      <w:r>
        <w:rPr>
          <w:rFonts w:asciiTheme="minorHAnsi" w:hAnsiTheme="minorHAnsi"/>
          <w:sz w:val="20"/>
          <w:szCs w:val="20"/>
        </w:rPr>
        <w:t>:</w:t>
      </w:r>
    </w:p>
    <w:p w:rsidR="00757367" w:rsidRPr="009C3984" w:rsidRDefault="00757367" w:rsidP="009C3984">
      <w:pPr>
        <w:pStyle w:val="Odsekzoznamu"/>
        <w:numPr>
          <w:ilvl w:val="1"/>
          <w:numId w:val="239"/>
        </w:numPr>
        <w:spacing w:before="120" w:after="120"/>
        <w:jc w:val="both"/>
        <w:rPr>
          <w:rFonts w:asciiTheme="minorHAnsi" w:hAnsiTheme="minorHAnsi"/>
          <w:sz w:val="20"/>
          <w:szCs w:val="20"/>
        </w:rPr>
      </w:pPr>
      <w:r>
        <w:rPr>
          <w:rFonts w:asciiTheme="minorHAnsi" w:hAnsiTheme="minorHAnsi"/>
          <w:sz w:val="20"/>
          <w:szCs w:val="20"/>
        </w:rPr>
        <w:t xml:space="preserve"> </w:t>
      </w:r>
      <w:r w:rsidRPr="00B67DAD">
        <w:rPr>
          <w:rFonts w:asciiTheme="minorHAnsi" w:hAnsiTheme="minorHAnsi"/>
          <w:sz w:val="20"/>
          <w:szCs w:val="20"/>
        </w:rPr>
        <w:t>môžu postupovať podľa § 109 až 11</w:t>
      </w:r>
      <w:r>
        <w:rPr>
          <w:rFonts w:asciiTheme="minorHAnsi" w:hAnsiTheme="minorHAnsi"/>
          <w:sz w:val="20"/>
          <w:szCs w:val="20"/>
        </w:rPr>
        <w:t>1</w:t>
      </w:r>
      <w:r w:rsidRPr="00B67DAD">
        <w:rPr>
          <w:rFonts w:asciiTheme="minorHAnsi" w:hAnsiTheme="minorHAnsi"/>
          <w:sz w:val="20"/>
          <w:szCs w:val="20"/>
        </w:rPr>
        <w:t xml:space="preserve"> ZVO,  t. j.  </w:t>
      </w:r>
      <w:r w:rsidRPr="009C3984">
        <w:rPr>
          <w:rFonts w:asciiTheme="minorHAnsi" w:hAnsiTheme="minorHAnsi"/>
          <w:sz w:val="20"/>
          <w:szCs w:val="20"/>
        </w:rPr>
        <w:t xml:space="preserve">realizovať podlimitnú zákazku VO prostredníctvom elektronického trhoviska; </w:t>
      </w:r>
    </w:p>
    <w:p w:rsidR="00757367" w:rsidRPr="009C3984" w:rsidRDefault="00757367" w:rsidP="009C3984">
      <w:pPr>
        <w:pStyle w:val="Odsekzoznamu"/>
        <w:numPr>
          <w:ilvl w:val="1"/>
          <w:numId w:val="239"/>
        </w:numPr>
        <w:spacing w:before="120" w:after="120"/>
        <w:jc w:val="both"/>
        <w:rPr>
          <w:rFonts w:asciiTheme="minorHAnsi" w:hAnsiTheme="minorHAnsi"/>
          <w:sz w:val="20"/>
          <w:szCs w:val="20"/>
        </w:rPr>
      </w:pPr>
      <w:r>
        <w:rPr>
          <w:rFonts w:asciiTheme="minorHAnsi" w:hAnsiTheme="minorHAnsi"/>
          <w:sz w:val="20"/>
          <w:szCs w:val="20"/>
        </w:rPr>
        <w:t xml:space="preserve"> </w:t>
      </w:r>
      <w:r w:rsidRPr="009C3984">
        <w:rPr>
          <w:rFonts w:asciiTheme="minorHAnsi" w:hAnsiTheme="minorHAnsi"/>
          <w:sz w:val="20"/>
          <w:szCs w:val="20"/>
        </w:rPr>
        <w:t>v zmysle § 66 ods. 8</w:t>
      </w:r>
      <w:r w:rsidRPr="00B67DAD">
        <w:rPr>
          <w:rFonts w:asciiTheme="minorHAnsi" w:hAnsiTheme="minorHAnsi"/>
          <w:sz w:val="20"/>
          <w:szCs w:val="20"/>
        </w:rPr>
        <w:t xml:space="preserve"> </w:t>
      </w:r>
      <w:r>
        <w:rPr>
          <w:rFonts w:asciiTheme="minorHAnsi" w:hAnsiTheme="minorHAnsi"/>
          <w:sz w:val="20"/>
          <w:szCs w:val="20"/>
        </w:rPr>
        <w:t xml:space="preserve">môžu </w:t>
      </w:r>
      <w:r w:rsidRPr="00B67DAD">
        <w:rPr>
          <w:rFonts w:asciiTheme="minorHAnsi" w:hAnsiTheme="minorHAnsi"/>
          <w:sz w:val="20"/>
          <w:szCs w:val="20"/>
        </w:rPr>
        <w:t xml:space="preserve">realizovať </w:t>
      </w:r>
      <w:r w:rsidRPr="009C3984">
        <w:rPr>
          <w:rFonts w:asciiTheme="minorHAnsi" w:hAnsiTheme="minorHAnsi"/>
          <w:sz w:val="20"/>
          <w:szCs w:val="20"/>
        </w:rPr>
        <w:t>cez elektronické trhovisko aj nadlimitnú verejnú súťaž</w:t>
      </w:r>
      <w:r w:rsidRPr="00B67DAD">
        <w:rPr>
          <w:rFonts w:asciiTheme="minorHAnsi" w:hAnsiTheme="minorHAnsi"/>
          <w:sz w:val="20"/>
          <w:szCs w:val="20"/>
        </w:rPr>
        <w:t xml:space="preserve"> </w:t>
      </w:r>
      <w:r>
        <w:rPr>
          <w:rFonts w:asciiTheme="minorHAnsi" w:hAnsiTheme="minorHAnsi"/>
          <w:sz w:val="20"/>
          <w:szCs w:val="20"/>
        </w:rPr>
        <w:t xml:space="preserve"> </w:t>
      </w:r>
      <w:r>
        <w:rPr>
          <w:rFonts w:asciiTheme="minorHAnsi" w:hAnsiTheme="minorHAnsi"/>
          <w:sz w:val="20"/>
          <w:szCs w:val="20"/>
        </w:rPr>
        <w:br/>
      </w:r>
      <w:r w:rsidRPr="00B67DAD">
        <w:rPr>
          <w:rFonts w:asciiTheme="minorHAnsi" w:hAnsiTheme="minorHAnsi"/>
          <w:sz w:val="20"/>
          <w:szCs w:val="20"/>
        </w:rPr>
        <w:t>na nákup tovarov a služieb, ktor</w:t>
      </w:r>
      <w:r>
        <w:rPr>
          <w:rFonts w:asciiTheme="minorHAnsi" w:hAnsiTheme="minorHAnsi"/>
          <w:sz w:val="20"/>
          <w:szCs w:val="20"/>
        </w:rPr>
        <w:t xml:space="preserve">ých predmetom </w:t>
      </w:r>
      <w:r w:rsidRPr="00B67DAD">
        <w:rPr>
          <w:rFonts w:asciiTheme="minorHAnsi" w:hAnsiTheme="minorHAnsi"/>
          <w:sz w:val="20"/>
          <w:szCs w:val="20"/>
        </w:rPr>
        <w:t xml:space="preserve"> nie </w:t>
      </w:r>
      <w:r>
        <w:rPr>
          <w:rFonts w:asciiTheme="minorHAnsi" w:hAnsiTheme="minorHAnsi"/>
          <w:sz w:val="20"/>
          <w:szCs w:val="20"/>
        </w:rPr>
        <w:t>je</w:t>
      </w:r>
      <w:r w:rsidRPr="00B67DAD">
        <w:rPr>
          <w:rFonts w:asciiTheme="minorHAnsi" w:hAnsiTheme="minorHAnsi"/>
          <w:sz w:val="20"/>
          <w:szCs w:val="20"/>
        </w:rPr>
        <w:t xml:space="preserve"> intelektuálne p</w:t>
      </w:r>
      <w:r>
        <w:rPr>
          <w:rFonts w:asciiTheme="minorHAnsi" w:hAnsiTheme="minorHAnsi"/>
          <w:sz w:val="20"/>
          <w:szCs w:val="20"/>
        </w:rPr>
        <w:t xml:space="preserve">lnenie, </w:t>
      </w:r>
      <w:r w:rsidRPr="003B74A0">
        <w:rPr>
          <w:rFonts w:asciiTheme="minorHAnsi" w:hAnsiTheme="minorHAnsi"/>
          <w:sz w:val="20"/>
          <w:szCs w:val="20"/>
        </w:rPr>
        <w:t xml:space="preserve">pričom vyberie najvhodnejšiu ponuku zverejnenú na elektronickom trhovisku, ak pre rovnaký alebo ekvivalentný tovar alebo služby, sú zverejnené v čase akceptovania aspoň tri ponuky.   </w:t>
      </w:r>
    </w:p>
    <w:p w:rsidR="00757367" w:rsidRPr="009C597D" w:rsidRDefault="00757367" w:rsidP="009C3984">
      <w:pPr>
        <w:pStyle w:val="Odsekzoznamu"/>
        <w:spacing w:before="120" w:after="120"/>
        <w:ind w:left="709" w:hanging="425"/>
        <w:contextualSpacing w:val="0"/>
        <w:jc w:val="both"/>
        <w:rPr>
          <w:rFonts w:asciiTheme="minorHAnsi" w:hAnsiTheme="minorHAnsi"/>
          <w:b/>
          <w:sz w:val="20"/>
          <w:szCs w:val="20"/>
        </w:rPr>
      </w:pPr>
    </w:p>
    <w:p w:rsidR="00757367" w:rsidRPr="00DD4C0D" w:rsidRDefault="00757367" w:rsidP="009C3984">
      <w:pPr>
        <w:pStyle w:val="Odsekzoznamu"/>
        <w:numPr>
          <w:ilvl w:val="0"/>
          <w:numId w:val="209"/>
        </w:numPr>
        <w:spacing w:before="120" w:after="120"/>
        <w:ind w:left="709" w:hanging="425"/>
        <w:contextualSpacing w:val="0"/>
        <w:jc w:val="both"/>
      </w:pPr>
      <w:r w:rsidRPr="00DD4C0D">
        <w:rPr>
          <w:rFonts w:asciiTheme="minorHAnsi" w:hAnsiTheme="minorHAnsi"/>
          <w:sz w:val="20"/>
          <w:szCs w:val="20"/>
        </w:rPr>
        <w:t xml:space="preserve">Prijímatelia </w:t>
      </w:r>
      <w:r w:rsidRPr="00DD4C0D">
        <w:rPr>
          <w:rFonts w:asciiTheme="minorHAnsi" w:hAnsiTheme="minorHAnsi"/>
          <w:b/>
          <w:sz w:val="20"/>
          <w:szCs w:val="20"/>
        </w:rPr>
        <w:t>môžu zadať zákazku s využitím elektronického trhoviska</w:t>
      </w:r>
      <w:r w:rsidRPr="00DD4C0D">
        <w:rPr>
          <w:rFonts w:asciiTheme="minorHAnsi" w:hAnsiTheme="minorHAnsi"/>
          <w:sz w:val="20"/>
          <w:szCs w:val="20"/>
        </w:rPr>
        <w:t xml:space="preserve"> </w:t>
      </w:r>
      <w:r w:rsidRPr="009C597D">
        <w:rPr>
          <w:rFonts w:asciiTheme="minorHAnsi" w:hAnsiTheme="minorHAnsi"/>
          <w:b/>
          <w:sz w:val="20"/>
          <w:szCs w:val="20"/>
        </w:rPr>
        <w:t>aj v prípade zákazky s nízkou hodnotou</w:t>
      </w:r>
      <w:r w:rsidRPr="00DD4C0D">
        <w:rPr>
          <w:rFonts w:asciiTheme="minorHAnsi" w:hAnsiTheme="minorHAnsi"/>
          <w:sz w:val="20"/>
          <w:szCs w:val="20"/>
        </w:rPr>
        <w:t xml:space="preserve">, ktorej predmetom sú bežne dostupné tovary a služby, ktorých predmetom nie je intelektuálne plnenie. </w:t>
      </w:r>
    </w:p>
    <w:p w:rsidR="00757367" w:rsidRDefault="00757367" w:rsidP="009C3984">
      <w:pPr>
        <w:numPr>
          <w:ilvl w:val="0"/>
          <w:numId w:val="209"/>
        </w:numPr>
        <w:spacing w:before="120" w:after="120"/>
        <w:ind w:left="709" w:hanging="425"/>
        <w:jc w:val="both"/>
        <w:rPr>
          <w:rFonts w:asciiTheme="minorHAnsi" w:hAnsiTheme="minorHAnsi"/>
          <w:sz w:val="20"/>
          <w:szCs w:val="20"/>
        </w:rPr>
      </w:pPr>
      <w:r>
        <w:rPr>
          <w:rFonts w:asciiTheme="minorHAnsi" w:hAnsiTheme="minorHAnsi"/>
          <w:sz w:val="20"/>
          <w:szCs w:val="20"/>
        </w:rPr>
        <w:t>Prijímateľ na</w:t>
      </w:r>
      <w:r w:rsidRPr="00394991">
        <w:rPr>
          <w:rFonts w:asciiTheme="minorHAnsi" w:hAnsiTheme="minorHAnsi"/>
          <w:sz w:val="20"/>
          <w:szCs w:val="20"/>
        </w:rPr>
        <w:t xml:space="preserve"> </w:t>
      </w:r>
      <w:r w:rsidRPr="009C597D">
        <w:rPr>
          <w:rFonts w:asciiTheme="minorHAnsi" w:hAnsiTheme="minorHAnsi"/>
          <w:b/>
          <w:sz w:val="20"/>
          <w:szCs w:val="20"/>
        </w:rPr>
        <w:t xml:space="preserve">prvú ex </w:t>
      </w:r>
      <w:proofErr w:type="spellStart"/>
      <w:r w:rsidRPr="009C597D">
        <w:rPr>
          <w:rFonts w:asciiTheme="minorHAnsi" w:hAnsiTheme="minorHAnsi"/>
          <w:b/>
          <w:sz w:val="20"/>
          <w:szCs w:val="20"/>
        </w:rPr>
        <w:t>ante</w:t>
      </w:r>
      <w:proofErr w:type="spellEnd"/>
      <w:r w:rsidRPr="009C597D">
        <w:rPr>
          <w:rFonts w:asciiTheme="minorHAnsi" w:hAnsiTheme="minorHAnsi"/>
          <w:b/>
          <w:sz w:val="20"/>
          <w:szCs w:val="20"/>
        </w:rPr>
        <w:t xml:space="preserve"> kontrolu</w:t>
      </w:r>
      <w:r w:rsidRPr="00394991">
        <w:rPr>
          <w:rFonts w:asciiTheme="minorHAnsi" w:hAnsiTheme="minorHAnsi"/>
          <w:sz w:val="20"/>
          <w:szCs w:val="20"/>
        </w:rPr>
        <w:t xml:space="preserve">  </w:t>
      </w:r>
      <w:r w:rsidRPr="009C597D">
        <w:rPr>
          <w:rFonts w:asciiTheme="minorHAnsi" w:hAnsiTheme="minorHAnsi"/>
          <w:b/>
          <w:sz w:val="20"/>
          <w:szCs w:val="20"/>
        </w:rPr>
        <w:t>nadlimitnej verejnej súťaže s využitím elektronického trhoviska</w:t>
      </w:r>
      <w:r w:rsidRPr="00394991">
        <w:rPr>
          <w:rFonts w:asciiTheme="minorHAnsi" w:hAnsiTheme="minorHAnsi"/>
          <w:sz w:val="20"/>
          <w:szCs w:val="20"/>
        </w:rPr>
        <w:t xml:space="preserve">  </w:t>
      </w:r>
      <w:r>
        <w:rPr>
          <w:rFonts w:asciiTheme="minorHAnsi" w:hAnsiTheme="minorHAnsi"/>
          <w:sz w:val="20"/>
          <w:szCs w:val="20"/>
        </w:rPr>
        <w:t>predkladá:</w:t>
      </w:r>
    </w:p>
    <w:p w:rsidR="00757367" w:rsidRPr="003B74A0" w:rsidRDefault="00757367" w:rsidP="009C3984">
      <w:pPr>
        <w:pStyle w:val="Odsekzoznamu"/>
        <w:numPr>
          <w:ilvl w:val="1"/>
          <w:numId w:val="239"/>
        </w:numPr>
        <w:spacing w:before="120" w:after="120"/>
        <w:jc w:val="both"/>
        <w:rPr>
          <w:rFonts w:asciiTheme="minorHAnsi" w:hAnsiTheme="minorHAnsi"/>
          <w:b/>
          <w:sz w:val="20"/>
          <w:szCs w:val="20"/>
        </w:rPr>
      </w:pPr>
      <w:r w:rsidRPr="003B74A0">
        <w:rPr>
          <w:rFonts w:asciiTheme="minorHAnsi" w:hAnsiTheme="minorHAnsi"/>
          <w:b/>
          <w:sz w:val="20"/>
          <w:szCs w:val="20"/>
        </w:rPr>
        <w:t>dokumentáciu preukazujúcu určenie predpokladanej hodnoty zákazky;</w:t>
      </w:r>
    </w:p>
    <w:p w:rsidR="00757367" w:rsidRPr="003B74A0" w:rsidRDefault="00757367" w:rsidP="009C3984">
      <w:pPr>
        <w:pStyle w:val="Odsekzoznamu"/>
        <w:numPr>
          <w:ilvl w:val="1"/>
          <w:numId w:val="239"/>
        </w:numPr>
        <w:spacing w:before="120" w:after="120"/>
        <w:jc w:val="both"/>
        <w:rPr>
          <w:rFonts w:asciiTheme="minorHAnsi" w:hAnsiTheme="minorHAnsi"/>
          <w:b/>
          <w:sz w:val="20"/>
          <w:szCs w:val="20"/>
        </w:rPr>
      </w:pPr>
      <w:r w:rsidRPr="003B74A0">
        <w:rPr>
          <w:rFonts w:asciiTheme="minorHAnsi" w:hAnsiTheme="minorHAnsi"/>
          <w:b/>
          <w:sz w:val="20"/>
          <w:szCs w:val="20"/>
        </w:rPr>
        <w:t>oznámenie o vyhlásení verejného obstarávania;</w:t>
      </w:r>
    </w:p>
    <w:p w:rsidR="00757367"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b/>
          <w:sz w:val="20"/>
          <w:szCs w:val="20"/>
        </w:rPr>
        <w:t>súťažné podklady</w:t>
      </w:r>
      <w:r w:rsidRPr="009C3984">
        <w:rPr>
          <w:rFonts w:asciiTheme="minorHAnsi" w:hAnsiTheme="minorHAnsi"/>
          <w:sz w:val="20"/>
          <w:szCs w:val="20"/>
        </w:rPr>
        <w:t>,</w:t>
      </w:r>
      <w:r w:rsidRPr="00394991">
        <w:rPr>
          <w:rFonts w:asciiTheme="minorHAnsi" w:hAnsiTheme="minorHAnsi"/>
          <w:sz w:val="20"/>
          <w:szCs w:val="20"/>
        </w:rPr>
        <w:t xml:space="preserve"> ktoré boli automatizovaným spôsobom vytvorené z údajov zo zverejnenej ponuky na elektronickom trhovisku</w:t>
      </w:r>
      <w:r>
        <w:rPr>
          <w:rFonts w:asciiTheme="minorHAnsi" w:hAnsiTheme="minorHAnsi"/>
          <w:sz w:val="20"/>
          <w:szCs w:val="20"/>
        </w:rPr>
        <w:t xml:space="preserve"> </w:t>
      </w:r>
      <w:r w:rsidRPr="00612E0A">
        <w:rPr>
          <w:rFonts w:asciiTheme="minorHAnsi" w:hAnsiTheme="minorHAnsi"/>
          <w:sz w:val="20"/>
          <w:szCs w:val="20"/>
        </w:rPr>
        <w:t xml:space="preserve">a informácií od prijímateľa. </w:t>
      </w:r>
      <w:r>
        <w:rPr>
          <w:rFonts w:asciiTheme="minorHAnsi" w:hAnsiTheme="minorHAnsi"/>
          <w:sz w:val="20"/>
          <w:szCs w:val="20"/>
        </w:rPr>
        <w:t>N</w:t>
      </w:r>
      <w:r w:rsidRPr="00394991">
        <w:rPr>
          <w:rFonts w:asciiTheme="minorHAnsi" w:hAnsiTheme="minorHAnsi"/>
          <w:sz w:val="20"/>
          <w:szCs w:val="20"/>
        </w:rPr>
        <w:t xml:space="preserve">a overenie predložených dokumentov a tiež pri dopĺňaní ďalších potrebných informácií, </w:t>
      </w:r>
      <w:r>
        <w:rPr>
          <w:rFonts w:asciiTheme="minorHAnsi" w:hAnsiTheme="minorHAnsi"/>
          <w:sz w:val="20"/>
          <w:szCs w:val="20"/>
        </w:rPr>
        <w:t xml:space="preserve">využíva </w:t>
      </w:r>
      <w:r w:rsidRPr="00394991">
        <w:rPr>
          <w:rFonts w:asciiTheme="minorHAnsi" w:hAnsiTheme="minorHAnsi"/>
          <w:sz w:val="20"/>
          <w:szCs w:val="20"/>
        </w:rPr>
        <w:t>priamo príslušný informačný systém elektronického trhoviska, a</w:t>
      </w:r>
      <w:r>
        <w:rPr>
          <w:rFonts w:asciiTheme="minorHAnsi" w:hAnsiTheme="minorHAnsi"/>
          <w:sz w:val="20"/>
          <w:szCs w:val="20"/>
        </w:rPr>
        <w:t> </w:t>
      </w:r>
      <w:r w:rsidRPr="00394991">
        <w:rPr>
          <w:rFonts w:asciiTheme="minorHAnsi" w:hAnsiTheme="minorHAnsi"/>
          <w:sz w:val="20"/>
          <w:szCs w:val="20"/>
        </w:rPr>
        <w:t>to</w:t>
      </w:r>
      <w:r>
        <w:rPr>
          <w:rFonts w:asciiTheme="minorHAnsi" w:hAnsiTheme="minorHAnsi"/>
          <w:sz w:val="20"/>
          <w:szCs w:val="20"/>
        </w:rPr>
        <w:t xml:space="preserve"> </w:t>
      </w:r>
      <w:r w:rsidRPr="00394991">
        <w:rPr>
          <w:rFonts w:asciiTheme="minorHAnsi" w:hAnsiTheme="minorHAnsi"/>
          <w:sz w:val="20"/>
          <w:szCs w:val="20"/>
        </w:rPr>
        <w:t xml:space="preserve">v rozsahu verejne dostupnom.  </w:t>
      </w:r>
    </w:p>
    <w:p w:rsidR="00757367" w:rsidRPr="009C3984" w:rsidRDefault="00757367" w:rsidP="009C3984">
      <w:pPr>
        <w:numPr>
          <w:ilvl w:val="0"/>
          <w:numId w:val="209"/>
        </w:numPr>
        <w:spacing w:before="120" w:after="120"/>
        <w:ind w:left="709" w:hanging="425"/>
        <w:jc w:val="both"/>
        <w:rPr>
          <w:rFonts w:asciiTheme="minorHAnsi" w:hAnsiTheme="minorHAnsi"/>
          <w:b/>
          <w:sz w:val="20"/>
          <w:szCs w:val="20"/>
        </w:rPr>
      </w:pPr>
      <w:r w:rsidRPr="009C3984">
        <w:rPr>
          <w:rFonts w:asciiTheme="minorHAnsi" w:hAnsiTheme="minorHAnsi"/>
          <w:b/>
          <w:sz w:val="20"/>
          <w:szCs w:val="20"/>
        </w:rPr>
        <w:t xml:space="preserve">Prijímateľ na </w:t>
      </w:r>
      <w:r>
        <w:rPr>
          <w:rFonts w:asciiTheme="minorHAnsi" w:hAnsiTheme="minorHAnsi"/>
          <w:b/>
          <w:sz w:val="20"/>
          <w:szCs w:val="20"/>
        </w:rPr>
        <w:t>e</w:t>
      </w:r>
      <w:r w:rsidRPr="009C3984">
        <w:rPr>
          <w:rFonts w:asciiTheme="minorHAnsi" w:hAnsiTheme="minorHAnsi"/>
          <w:b/>
          <w:sz w:val="20"/>
          <w:szCs w:val="20"/>
        </w:rPr>
        <w:t xml:space="preserve">x </w:t>
      </w:r>
      <w:r>
        <w:rPr>
          <w:rFonts w:asciiTheme="minorHAnsi" w:hAnsiTheme="minorHAnsi"/>
          <w:b/>
          <w:sz w:val="20"/>
          <w:szCs w:val="20"/>
        </w:rPr>
        <w:t>post</w:t>
      </w:r>
      <w:r w:rsidRPr="009C3984">
        <w:rPr>
          <w:rFonts w:asciiTheme="minorHAnsi" w:hAnsiTheme="minorHAnsi"/>
          <w:b/>
          <w:sz w:val="20"/>
          <w:szCs w:val="20"/>
        </w:rPr>
        <w:t xml:space="preserve"> kontrolu</w:t>
      </w:r>
      <w:r>
        <w:rPr>
          <w:rFonts w:asciiTheme="minorHAnsi" w:hAnsiTheme="minorHAnsi"/>
          <w:b/>
          <w:sz w:val="20"/>
          <w:szCs w:val="20"/>
        </w:rPr>
        <w:t xml:space="preserve"> (po vygenerovaní výslednej zmluvy a po jej zverejnení v zmysle zákona o slobode informácií – pokiaľ ide o povinnú osobu podľa zákona)</w:t>
      </w:r>
      <w:r w:rsidRPr="009C3984">
        <w:rPr>
          <w:rFonts w:asciiTheme="minorHAnsi" w:hAnsiTheme="minorHAnsi"/>
          <w:b/>
          <w:sz w:val="20"/>
          <w:szCs w:val="20"/>
        </w:rPr>
        <w:t xml:space="preserve"> predkladá:</w:t>
      </w:r>
    </w:p>
    <w:p w:rsidR="00757367" w:rsidRDefault="00757367"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dokumentáciu preukazujúcu určenie predpokladanej hodnoty zákazky, </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objednávkový formulár zákazky,</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anonymný zmluvný formulár zákazky,</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zmluvný formulár zákazky,</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 xml:space="preserve">výsledné poradie dodávateľov, </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protokol o priebehu zadávania zákazky,</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zmluva vygenerovaná informačným systémom elektronického trhoviska,</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záznam o systémových udalostiach zákazky,</w:t>
      </w:r>
    </w:p>
    <w:p w:rsidR="00757367" w:rsidRPr="009C3984"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záznam o systémových udalostiach elektronickej aukcie,</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lastRenderedPageBreak/>
        <w:t xml:space="preserve">ak je relevantné, predkladá aj doklad (môže byť aj odkaz na stránku v profile </w:t>
      </w:r>
      <w:r>
        <w:rPr>
          <w:rFonts w:asciiTheme="minorHAnsi" w:hAnsiTheme="minorHAnsi"/>
          <w:sz w:val="20"/>
          <w:szCs w:val="20"/>
        </w:rPr>
        <w:t xml:space="preserve">verejného obstarávateľa alebo obstarávateľa na webovom sídle ÚVO) </w:t>
      </w:r>
      <w:r w:rsidRPr="003B74A0">
        <w:rPr>
          <w:rFonts w:asciiTheme="minorHAnsi" w:hAnsiTheme="minorHAnsi"/>
          <w:sz w:val="20"/>
          <w:szCs w:val="20"/>
        </w:rPr>
        <w:t>preukazujúci</w:t>
      </w:r>
      <w:r>
        <w:rPr>
          <w:rFonts w:asciiTheme="minorHAnsi" w:hAnsiTheme="minorHAnsi"/>
          <w:sz w:val="20"/>
          <w:szCs w:val="20"/>
        </w:rPr>
        <w:t xml:space="preserve"> </w:t>
      </w:r>
      <w:r w:rsidRPr="003B74A0">
        <w:rPr>
          <w:rFonts w:asciiTheme="minorHAnsi" w:hAnsiTheme="minorHAnsi"/>
          <w:sz w:val="20"/>
          <w:szCs w:val="20"/>
        </w:rPr>
        <w:t xml:space="preserve">zverejnenie súhrnnej správy podľa § 111 ods. 2 ZVO.  </w:t>
      </w:r>
    </w:p>
    <w:p w:rsidR="00757367" w:rsidRPr="009C3984" w:rsidRDefault="00757367" w:rsidP="009C3984">
      <w:pPr>
        <w:numPr>
          <w:ilvl w:val="0"/>
          <w:numId w:val="209"/>
        </w:numPr>
        <w:spacing w:before="120" w:after="120"/>
        <w:ind w:left="709" w:hanging="425"/>
        <w:jc w:val="both"/>
        <w:rPr>
          <w:rFonts w:asciiTheme="minorHAnsi" w:hAnsiTheme="minorHAnsi"/>
          <w:b/>
          <w:sz w:val="20"/>
          <w:szCs w:val="20"/>
        </w:rPr>
      </w:pPr>
      <w:r w:rsidRPr="009C3984">
        <w:rPr>
          <w:rFonts w:asciiTheme="minorHAnsi" w:hAnsiTheme="minorHAnsi"/>
          <w:b/>
          <w:sz w:val="20"/>
          <w:szCs w:val="20"/>
        </w:rPr>
        <w:t>V rámci opisu predmetu zákazky a prípadných objednávkových atribútov RO overuje, či:</w:t>
      </w:r>
    </w:p>
    <w:p w:rsidR="00757367" w:rsidRPr="00B66DA6" w:rsidRDefault="00757367" w:rsidP="009C3984">
      <w:pPr>
        <w:pStyle w:val="Odsekzoznamu"/>
        <w:numPr>
          <w:ilvl w:val="1"/>
          <w:numId w:val="239"/>
        </w:numPr>
        <w:spacing w:before="120" w:after="120"/>
        <w:jc w:val="both"/>
        <w:rPr>
          <w:rFonts w:asciiTheme="minorHAnsi" w:hAnsiTheme="minorHAnsi"/>
          <w:sz w:val="20"/>
          <w:szCs w:val="20"/>
        </w:rPr>
      </w:pPr>
      <w:r w:rsidRPr="002D0C82">
        <w:rPr>
          <w:rFonts w:asciiTheme="minorHAnsi" w:hAnsiTheme="minorHAnsi"/>
          <w:sz w:val="20"/>
          <w:szCs w:val="20"/>
        </w:rPr>
        <w:t xml:space="preserve">verejný obstarávateľ </w:t>
      </w:r>
      <w:r w:rsidRPr="00DC7DDF">
        <w:rPr>
          <w:rFonts w:asciiTheme="minorHAnsi" w:hAnsiTheme="minorHAnsi"/>
          <w:sz w:val="20"/>
          <w:szCs w:val="20"/>
        </w:rPr>
        <w:t>pri špecifikovaní</w:t>
      </w:r>
      <w:r w:rsidRPr="002D0C82">
        <w:rPr>
          <w:rFonts w:asciiTheme="minorHAnsi" w:hAnsiTheme="minorHAnsi"/>
          <w:sz w:val="20"/>
          <w:szCs w:val="20"/>
        </w:rPr>
        <w:t xml:space="preserve"> predmetu zákazky </w:t>
      </w:r>
      <w:r w:rsidRPr="00DC7DDF">
        <w:rPr>
          <w:rFonts w:asciiTheme="minorHAnsi" w:hAnsiTheme="minorHAnsi"/>
          <w:sz w:val="20"/>
          <w:szCs w:val="20"/>
        </w:rPr>
        <w:t>neporušil princíp</w:t>
      </w:r>
      <w:r>
        <w:rPr>
          <w:rFonts w:asciiTheme="minorHAnsi" w:hAnsiTheme="minorHAnsi"/>
          <w:sz w:val="20"/>
          <w:szCs w:val="20"/>
        </w:rPr>
        <w:t>y VO podľa § 10 ods. 2 ZVO</w:t>
      </w:r>
      <w:r w:rsidRPr="00DC7DDF">
        <w:rPr>
          <w:rFonts w:asciiTheme="minorHAnsi" w:hAnsiTheme="minorHAnsi"/>
          <w:sz w:val="20"/>
          <w:szCs w:val="20"/>
        </w:rPr>
        <w:t xml:space="preserve"> </w:t>
      </w:r>
      <w:r>
        <w:rPr>
          <w:rFonts w:asciiTheme="minorHAnsi" w:hAnsiTheme="minorHAnsi"/>
          <w:sz w:val="20"/>
          <w:szCs w:val="20"/>
        </w:rPr>
        <w:t xml:space="preserve">(napr. </w:t>
      </w:r>
      <w:r w:rsidRPr="00DC7DDF">
        <w:rPr>
          <w:rFonts w:asciiTheme="minorHAnsi" w:hAnsiTheme="minorHAnsi"/>
          <w:sz w:val="20"/>
          <w:szCs w:val="20"/>
        </w:rPr>
        <w:t>nediskriminácie a rovnakého zaobchádzania</w:t>
      </w:r>
      <w:r>
        <w:rPr>
          <w:rFonts w:asciiTheme="minorHAnsi" w:hAnsiTheme="minorHAnsi"/>
          <w:sz w:val="20"/>
          <w:szCs w:val="20"/>
        </w:rPr>
        <w:t>)</w:t>
      </w:r>
      <w:r w:rsidRPr="009C3984">
        <w:rPr>
          <w:rFonts w:asciiTheme="minorHAnsi" w:hAnsiTheme="minorHAnsi"/>
          <w:sz w:val="20"/>
          <w:szCs w:val="20"/>
        </w:rPr>
        <w:t xml:space="preserve"> a osobitné požiadavky na plnenie neboli  v rozpore s ustanoveniami § 42 ZVO</w:t>
      </w:r>
      <w:r w:rsidRPr="00B66DA6">
        <w:rPr>
          <w:rFonts w:asciiTheme="minorHAnsi" w:hAnsiTheme="minorHAnsi"/>
          <w:sz w:val="20"/>
          <w:szCs w:val="20"/>
        </w:rPr>
        <w:t xml:space="preserve">, </w:t>
      </w:r>
    </w:p>
    <w:p w:rsidR="00757367" w:rsidRDefault="00757367" w:rsidP="009C3984">
      <w:pPr>
        <w:pStyle w:val="Odsekzoznamu"/>
        <w:numPr>
          <w:ilvl w:val="1"/>
          <w:numId w:val="239"/>
        </w:numPr>
        <w:spacing w:before="120" w:after="120"/>
        <w:jc w:val="both"/>
        <w:rPr>
          <w:rFonts w:asciiTheme="minorHAnsi" w:hAnsiTheme="minorHAnsi"/>
          <w:sz w:val="20"/>
          <w:szCs w:val="20"/>
        </w:rPr>
      </w:pPr>
      <w:r w:rsidRPr="00DC7DDF">
        <w:rPr>
          <w:rFonts w:asciiTheme="minorHAnsi" w:hAnsiTheme="minorHAnsi"/>
          <w:sz w:val="20"/>
          <w:szCs w:val="20"/>
        </w:rPr>
        <w:t xml:space="preserve">nedovoleným rozdelením zákazky na viacero menších zákaziek </w:t>
      </w:r>
      <w:r w:rsidRPr="002D0C82">
        <w:rPr>
          <w:rFonts w:asciiTheme="minorHAnsi" w:hAnsiTheme="minorHAnsi"/>
          <w:sz w:val="20"/>
          <w:szCs w:val="20"/>
        </w:rPr>
        <w:t xml:space="preserve">realizovaných prostredníctvom elektronického trhoviska </w:t>
      </w:r>
      <w:r w:rsidRPr="00DC7DDF">
        <w:rPr>
          <w:rFonts w:asciiTheme="minorHAnsi" w:hAnsiTheme="minorHAnsi"/>
          <w:sz w:val="20"/>
          <w:szCs w:val="20"/>
        </w:rPr>
        <w:t>nebol porušený § 6 ods. 16 ZVO</w:t>
      </w:r>
      <w:r>
        <w:rPr>
          <w:rFonts w:asciiTheme="minorHAnsi" w:hAnsiTheme="minorHAnsi"/>
          <w:sz w:val="20"/>
          <w:szCs w:val="20"/>
        </w:rPr>
        <w:t>,</w:t>
      </w:r>
    </w:p>
    <w:p w:rsidR="00757367" w:rsidRDefault="00757367" w:rsidP="009C3984">
      <w:pPr>
        <w:pStyle w:val="Odsekzoznamu"/>
        <w:numPr>
          <w:ilvl w:val="1"/>
          <w:numId w:val="239"/>
        </w:numPr>
        <w:spacing w:before="120" w:after="120"/>
        <w:jc w:val="both"/>
        <w:rPr>
          <w:rFonts w:asciiTheme="minorHAnsi" w:hAnsiTheme="minorHAnsi"/>
          <w:sz w:val="20"/>
          <w:szCs w:val="20"/>
        </w:rPr>
      </w:pPr>
      <w:r>
        <w:rPr>
          <w:rFonts w:asciiTheme="minorHAnsi" w:hAnsiTheme="minorHAnsi"/>
          <w:sz w:val="20"/>
          <w:szCs w:val="20"/>
        </w:rPr>
        <w:t xml:space="preserve">Prijímateľ </w:t>
      </w:r>
      <w:r w:rsidRPr="00DC7DDF">
        <w:rPr>
          <w:rFonts w:asciiTheme="minorHAnsi" w:hAnsiTheme="minorHAnsi"/>
          <w:sz w:val="20"/>
          <w:szCs w:val="20"/>
        </w:rPr>
        <w:t>vhodne zvol</w:t>
      </w:r>
      <w:r w:rsidRPr="0046557D">
        <w:rPr>
          <w:rFonts w:asciiTheme="minorHAnsi" w:hAnsiTheme="minorHAnsi"/>
          <w:sz w:val="20"/>
          <w:szCs w:val="20"/>
        </w:rPr>
        <w:t>il</w:t>
      </w:r>
      <w:r w:rsidRPr="00CA4ECB">
        <w:rPr>
          <w:rFonts w:asciiTheme="minorHAnsi" w:hAnsiTheme="minorHAnsi"/>
          <w:sz w:val="20"/>
          <w:szCs w:val="20"/>
        </w:rPr>
        <w:t xml:space="preserve"> vzorové zmluvné podmienky pre daný typ zákazky</w:t>
      </w:r>
      <w:r w:rsidRPr="002D0C82">
        <w:rPr>
          <w:rFonts w:asciiTheme="minorHAnsi" w:hAnsiTheme="minorHAnsi"/>
          <w:sz w:val="20"/>
          <w:szCs w:val="20"/>
        </w:rPr>
        <w:t xml:space="preserve"> (napr. z aspektu spolufinancovania zákazky z fondov a ENRF). </w:t>
      </w:r>
    </w:p>
    <w:p w:rsidR="00757367" w:rsidRPr="009C3984" w:rsidRDefault="00757367" w:rsidP="009C3984">
      <w:pPr>
        <w:numPr>
          <w:ilvl w:val="0"/>
          <w:numId w:val="209"/>
        </w:numPr>
        <w:spacing w:before="120" w:after="120"/>
        <w:ind w:left="709" w:hanging="425"/>
        <w:jc w:val="both"/>
        <w:rPr>
          <w:rFonts w:asciiTheme="minorHAnsi" w:hAnsiTheme="minorHAnsi"/>
          <w:sz w:val="20"/>
          <w:szCs w:val="20"/>
        </w:rPr>
      </w:pPr>
      <w:r w:rsidRPr="002D0C82">
        <w:rPr>
          <w:rFonts w:asciiTheme="minorHAnsi" w:hAnsiTheme="minorHAnsi"/>
          <w:sz w:val="20"/>
          <w:szCs w:val="20"/>
        </w:rPr>
        <w:t>V prípade, že pri ex post kontrole bude zistené porušenie, ktoré môže mať vplyv na oprávnenosť výdavkov, RO v záveroch kontroly</w:t>
      </w:r>
      <w:r>
        <w:rPr>
          <w:rFonts w:asciiTheme="minorHAnsi" w:hAnsiTheme="minorHAnsi"/>
          <w:sz w:val="20"/>
          <w:szCs w:val="20"/>
        </w:rPr>
        <w:t>,</w:t>
      </w:r>
      <w:r w:rsidRPr="002D0C82">
        <w:rPr>
          <w:rFonts w:asciiTheme="minorHAnsi" w:hAnsiTheme="minorHAnsi"/>
          <w:sz w:val="20"/>
          <w:szCs w:val="20"/>
        </w:rPr>
        <w:t xml:space="preserve"> uvedie tieto zistenia. V prípade zistení v rámci vecnej kontroly verejného obstarávania, ktoré môžu mať vplyv na oprávnenosť výdavkov a nie je možné ich odstrániť, RO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t>
      </w:r>
      <w:r>
        <w:rPr>
          <w:rFonts w:asciiTheme="minorHAnsi" w:hAnsiTheme="minorHAnsi"/>
          <w:sz w:val="20"/>
          <w:szCs w:val="20"/>
        </w:rPr>
        <w:t xml:space="preserve"> CKO  č. 5</w:t>
      </w:r>
      <w:r w:rsidRPr="002D0C82">
        <w:rPr>
          <w:rFonts w:asciiTheme="minorHAnsi" w:hAnsiTheme="minorHAnsi"/>
          <w:sz w:val="20"/>
          <w:szCs w:val="20"/>
        </w:rPr>
        <w:t>.</w:t>
      </w:r>
      <w:r w:rsidRPr="009C3984">
        <w:rPr>
          <w:rFonts w:asciiTheme="minorHAnsi" w:hAnsiTheme="minorHAnsi"/>
          <w:sz w:val="20"/>
          <w:szCs w:val="20"/>
        </w:rPr>
        <w:t xml:space="preserve"> (napr. technické špecifikácie predmetu zákazky uvedené v opisnom formulári sú diskriminačné, na základe čoho RO uplatní finančnú opravu vo výške 5% až 25%).</w:t>
      </w:r>
    </w:p>
    <w:p w:rsidR="00757367" w:rsidRDefault="00757367" w:rsidP="009C3984">
      <w:pPr>
        <w:numPr>
          <w:ilvl w:val="0"/>
          <w:numId w:val="209"/>
        </w:numPr>
        <w:spacing w:before="120" w:after="120"/>
        <w:ind w:left="709" w:hanging="425"/>
        <w:jc w:val="both"/>
        <w:rPr>
          <w:rFonts w:asciiTheme="minorHAnsi" w:hAnsiTheme="minorHAnsi"/>
          <w:sz w:val="20"/>
          <w:szCs w:val="20"/>
        </w:rPr>
      </w:pPr>
      <w:r w:rsidRPr="009C3984">
        <w:rPr>
          <w:rFonts w:asciiTheme="minorHAnsi" w:hAnsiTheme="minorHAnsi"/>
          <w:sz w:val="20"/>
          <w:szCs w:val="20"/>
        </w:rPr>
        <w:t>Za vyhlásené a zrealizované verejné obstarávanie cez elektronické trhovisko nesie</w:t>
      </w:r>
      <w:r w:rsidRPr="008F121C">
        <w:rPr>
          <w:rFonts w:asciiTheme="minorHAnsi" w:hAnsiTheme="minorHAnsi"/>
          <w:sz w:val="20"/>
          <w:szCs w:val="20"/>
        </w:rPr>
        <w:t xml:space="preserve"> s ohľadom na ZVO </w:t>
      </w:r>
      <w:r w:rsidRPr="009C3984">
        <w:rPr>
          <w:rFonts w:asciiTheme="minorHAnsi" w:hAnsiTheme="minorHAnsi"/>
          <w:sz w:val="20"/>
          <w:szCs w:val="20"/>
        </w:rPr>
        <w:t>plnú zodpovednosť prijímateľ</w:t>
      </w:r>
      <w:r w:rsidRPr="008F121C">
        <w:rPr>
          <w:rFonts w:asciiTheme="minorHAnsi" w:hAnsiTheme="minorHAnsi"/>
          <w:sz w:val="20"/>
          <w:szCs w:val="20"/>
        </w:rPr>
        <w:t xml:space="preserve">, preto je potrebné, aby </w:t>
      </w:r>
      <w:r w:rsidRPr="009C3984">
        <w:rPr>
          <w:rFonts w:asciiTheme="minorHAnsi" w:hAnsiTheme="minorHAnsi"/>
          <w:sz w:val="20"/>
          <w:szCs w:val="20"/>
        </w:rPr>
        <w:t xml:space="preserve">prijímateľ uvedené zohľadňoval najmä   </w:t>
      </w:r>
      <w:r w:rsidRPr="009C3984">
        <w:rPr>
          <w:rFonts w:asciiTheme="minorHAnsi" w:hAnsiTheme="minorHAnsi"/>
          <w:sz w:val="20"/>
          <w:szCs w:val="20"/>
        </w:rPr>
        <w:br/>
        <w:t xml:space="preserve">pri zadávaní opisu predmetu zákazky, ako aj ďalších špecifikácií a osobitných požiadaviek na plnenie tak, aby uvedené špecifikácie a  požiadavky neboli v rozpore s ustanoveniami § 42 ZVO a  v rozpore  </w:t>
      </w:r>
      <w:r w:rsidRPr="009C3984">
        <w:rPr>
          <w:rFonts w:asciiTheme="minorHAnsi" w:hAnsiTheme="minorHAnsi"/>
          <w:sz w:val="20"/>
          <w:szCs w:val="20"/>
        </w:rPr>
        <w:br/>
        <w:t>s princípmi VO uvedenými v § 10 ods. 2 ZVO.</w:t>
      </w:r>
      <w:r w:rsidRPr="008F121C">
        <w:rPr>
          <w:rFonts w:asciiTheme="minorHAnsi" w:hAnsiTheme="minorHAnsi"/>
          <w:sz w:val="20"/>
          <w:szCs w:val="20"/>
        </w:rPr>
        <w:t xml:space="preserve"> </w:t>
      </w:r>
    </w:p>
    <w:p w:rsidR="00757367" w:rsidRDefault="00757367" w:rsidP="009C3984">
      <w:pPr>
        <w:numPr>
          <w:ilvl w:val="0"/>
          <w:numId w:val="209"/>
        </w:numPr>
        <w:spacing w:before="120" w:after="120"/>
        <w:ind w:left="709" w:hanging="425"/>
        <w:jc w:val="both"/>
        <w:rPr>
          <w:rFonts w:asciiTheme="minorHAnsi" w:hAnsiTheme="minorHAnsi"/>
          <w:sz w:val="20"/>
          <w:szCs w:val="20"/>
        </w:rPr>
      </w:pPr>
      <w:r w:rsidRPr="008F121C">
        <w:rPr>
          <w:rFonts w:asciiTheme="minorHAnsi" w:hAnsiTheme="minorHAnsi"/>
          <w:sz w:val="20"/>
          <w:szCs w:val="20"/>
        </w:rPr>
        <w:t>Skutočnosť, že opisný formulár prejde cez karanténu opisných formulárov bez návrhov na jeho úpravu, nie je dôkazom, že predmetný opis je v</w:t>
      </w:r>
      <w:r>
        <w:rPr>
          <w:rFonts w:asciiTheme="minorHAnsi" w:hAnsiTheme="minorHAnsi"/>
          <w:sz w:val="20"/>
          <w:szCs w:val="20"/>
        </w:rPr>
        <w:t> </w:t>
      </w:r>
      <w:r w:rsidRPr="008F121C">
        <w:rPr>
          <w:rFonts w:asciiTheme="minorHAnsi" w:hAnsiTheme="minorHAnsi"/>
          <w:sz w:val="20"/>
          <w:szCs w:val="20"/>
        </w:rPr>
        <w:t>súlade</w:t>
      </w:r>
      <w:r>
        <w:rPr>
          <w:rFonts w:asciiTheme="minorHAnsi" w:hAnsiTheme="minorHAnsi"/>
          <w:sz w:val="20"/>
          <w:szCs w:val="20"/>
        </w:rPr>
        <w:t xml:space="preserve"> </w:t>
      </w:r>
      <w:r w:rsidRPr="00B575B8">
        <w:rPr>
          <w:rFonts w:asciiTheme="minorHAnsi" w:hAnsiTheme="minorHAnsi"/>
          <w:sz w:val="20"/>
          <w:szCs w:val="20"/>
        </w:rPr>
        <w:t xml:space="preserve">so ZVO.  </w:t>
      </w:r>
    </w:p>
    <w:p w:rsidR="00777572" w:rsidRDefault="00777572" w:rsidP="00757367">
      <w:pPr>
        <w:pStyle w:val="Nadpis2"/>
      </w:pPr>
      <w:bookmarkStart w:id="202" w:name="_Toc26798964"/>
      <w:r w:rsidRPr="00777572">
        <w:t>H) Kontrola verejného obstarávania, v rámci ktorého viacerí prijímatelia nadobúdajú tovary, práce alebo služby prostredníctvom COO</w:t>
      </w:r>
      <w:bookmarkEnd w:id="202"/>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33F26">
        <w:rPr>
          <w:rFonts w:asciiTheme="minorHAnsi" w:hAnsiTheme="minorHAnsi"/>
          <w:sz w:val="20"/>
          <w:szCs w:val="20"/>
        </w:rPr>
        <w:t>Vzťahuje sa na situáciu, keď viacero prijímateľov (t.j. viac ako jeden) nadobúda, resp. obstaráva tovary, stavebné práce alebo služby</w:t>
      </w:r>
      <w:r w:rsidRPr="00204E1B">
        <w:rPr>
          <w:rFonts w:asciiTheme="minorHAnsi" w:hAnsiTheme="minorHAnsi"/>
          <w:sz w:val="20"/>
          <w:szCs w:val="20"/>
        </w:rPr>
        <w:t xml:space="preserve"> prostredníctvom centrálnej obstarávacej organizácie podľa</w:t>
      </w:r>
      <w:r w:rsidRPr="00233F26">
        <w:rPr>
          <w:rFonts w:asciiTheme="minorHAnsi" w:hAnsiTheme="minorHAnsi"/>
          <w:sz w:val="20"/>
          <w:szCs w:val="20"/>
        </w:rPr>
        <w:t xml:space="preserve"> </w:t>
      </w:r>
      <w:r>
        <w:rPr>
          <w:rFonts w:asciiTheme="minorHAnsi" w:hAnsiTheme="minorHAnsi"/>
          <w:sz w:val="20"/>
          <w:szCs w:val="20"/>
        </w:rPr>
        <w:t xml:space="preserve"> </w:t>
      </w:r>
      <w:r>
        <w:rPr>
          <w:rFonts w:asciiTheme="minorHAnsi" w:hAnsiTheme="minorHAnsi"/>
          <w:sz w:val="20"/>
          <w:szCs w:val="20"/>
        </w:rPr>
        <w:br/>
      </w:r>
      <w:r w:rsidRPr="00204E1B">
        <w:rPr>
          <w:rFonts w:asciiTheme="minorHAnsi" w:hAnsiTheme="minorHAnsi"/>
          <w:sz w:val="20"/>
          <w:szCs w:val="20"/>
        </w:rPr>
        <w:t>§ 15 ods. 2 písm. a) ZVO (ďalej aj „COO“), pričom toto nadobúdanie</w:t>
      </w:r>
      <w:r w:rsidRPr="00233F26">
        <w:rPr>
          <w:rFonts w:asciiTheme="minorHAnsi" w:hAnsiTheme="minorHAnsi"/>
          <w:sz w:val="20"/>
          <w:szCs w:val="20"/>
        </w:rPr>
        <w:t>, resp. obstarávanie sa týka toho is</w:t>
      </w:r>
      <w:r w:rsidRPr="00394804">
        <w:rPr>
          <w:rFonts w:asciiTheme="minorHAnsi" w:hAnsiTheme="minorHAnsi"/>
          <w:sz w:val="20"/>
          <w:szCs w:val="20"/>
        </w:rPr>
        <w:t xml:space="preserve">tého VO a zároveň centrálne VO sa týka viacerých operačných programov a jednotlivé RO/SO, ktoré sú zároveň COO, nie sú tou istou právnickou osobou. </w:t>
      </w:r>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33F26">
        <w:rPr>
          <w:rFonts w:asciiTheme="minorHAnsi" w:hAnsiTheme="minorHAnsi"/>
          <w:sz w:val="20"/>
          <w:szCs w:val="20"/>
        </w:rPr>
        <w:t xml:space="preserve">V prípade, že centrálne VO je realizované </w:t>
      </w:r>
      <w:r w:rsidRPr="00204E1B">
        <w:rPr>
          <w:rFonts w:asciiTheme="minorHAnsi" w:hAnsiTheme="minorHAnsi"/>
          <w:sz w:val="20"/>
          <w:szCs w:val="20"/>
        </w:rPr>
        <w:t>nadlimitným postupom, COO</w:t>
      </w:r>
      <w:r w:rsidRPr="00233F26">
        <w:rPr>
          <w:rFonts w:asciiTheme="minorHAnsi" w:hAnsiTheme="minorHAnsi"/>
          <w:sz w:val="20"/>
          <w:szCs w:val="20"/>
        </w:rPr>
        <w:t xml:space="preserve">, prostredníctvom ktorej prijímateľ nadobúda, resp. obstaráva tovary, stavebné práce alebo služby podľa </w:t>
      </w:r>
      <w:r>
        <w:rPr>
          <w:rFonts w:asciiTheme="minorHAnsi" w:hAnsiTheme="minorHAnsi"/>
          <w:sz w:val="20"/>
          <w:szCs w:val="20"/>
        </w:rPr>
        <w:t>bodu 1.</w:t>
      </w:r>
      <w:r w:rsidRPr="00233F26">
        <w:rPr>
          <w:rFonts w:asciiTheme="minorHAnsi" w:hAnsiTheme="minorHAnsi"/>
          <w:sz w:val="20"/>
          <w:szCs w:val="20"/>
        </w:rPr>
        <w:t xml:space="preserve"> alebo dotknutý poskytovateľ, ak je rovnakou právnickou osobou ako COO, </w:t>
      </w:r>
      <w:r w:rsidRPr="00204E1B">
        <w:rPr>
          <w:rFonts w:asciiTheme="minorHAnsi" w:hAnsiTheme="minorHAnsi"/>
          <w:sz w:val="20"/>
          <w:szCs w:val="20"/>
        </w:rPr>
        <w:t xml:space="preserve">predloží pripravované centrálne VO na ÚVO za účelom výkonu ex </w:t>
      </w:r>
      <w:proofErr w:type="spellStart"/>
      <w:r w:rsidRPr="00204E1B">
        <w:rPr>
          <w:rFonts w:asciiTheme="minorHAnsi" w:hAnsiTheme="minorHAnsi"/>
          <w:sz w:val="20"/>
          <w:szCs w:val="20"/>
        </w:rPr>
        <w:t>ante</w:t>
      </w:r>
      <w:proofErr w:type="spellEnd"/>
      <w:r w:rsidRPr="00204E1B">
        <w:rPr>
          <w:rFonts w:asciiTheme="minorHAnsi" w:hAnsiTheme="minorHAnsi"/>
          <w:sz w:val="20"/>
          <w:szCs w:val="20"/>
        </w:rPr>
        <w:t xml:space="preserve"> posúdenia podľa § 168 ZVO.</w:t>
      </w:r>
      <w:r w:rsidRPr="00233F26">
        <w:rPr>
          <w:rFonts w:asciiTheme="minorHAnsi" w:hAnsiTheme="minorHAnsi"/>
          <w:sz w:val="20"/>
          <w:szCs w:val="20"/>
        </w:rPr>
        <w:t xml:space="preserve"> </w:t>
      </w:r>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33F26">
        <w:rPr>
          <w:rFonts w:asciiTheme="minorHAnsi" w:hAnsiTheme="minorHAnsi"/>
          <w:sz w:val="20"/>
          <w:szCs w:val="20"/>
        </w:rPr>
        <w:t xml:space="preserve">V prípade, že relevantné centrálne VO, ktoré identifikuje prijímateľ a úmysel čerpať z neho oznámi včas poskytovateľovi a COO, je realizované nadlimitným postupom, COO alebo poskytovateľ, ktorý je rovnakou právnickou osobou ako </w:t>
      </w:r>
      <w:r w:rsidRPr="00204E1B">
        <w:rPr>
          <w:rFonts w:asciiTheme="minorHAnsi" w:hAnsiTheme="minorHAnsi"/>
          <w:sz w:val="20"/>
          <w:szCs w:val="20"/>
        </w:rPr>
        <w:t>COO, zašle podnet na výkon kontroly na ÚVO podľa § 169 ods. 1 písm. b) v spojení s § 169 ods. 2 ZVO</w:t>
      </w:r>
      <w:r w:rsidRPr="00233F26">
        <w:rPr>
          <w:rFonts w:asciiTheme="minorHAnsi" w:hAnsiTheme="minorHAnsi"/>
          <w:sz w:val="20"/>
          <w:szCs w:val="20"/>
        </w:rPr>
        <w:t xml:space="preserve"> vo fáze pred uzavretím zmluvy, koncesnej zmluvy alebo rámcovej dohody, pred ukončením súťaže návrhov, pred zadaním zákazky na základe rámcovej dohody alebo pred ukončením postupu inovatívneho partnerstva. Ak ide o centrálne VO, ktoré nie je predmetom povinnej kontroly ÚVO podľa § 169 ods. 2 ZVO, </w:t>
      </w:r>
      <w:r w:rsidRPr="00204E1B">
        <w:rPr>
          <w:rFonts w:asciiTheme="minorHAnsi" w:hAnsiTheme="minorHAnsi"/>
          <w:sz w:val="20"/>
          <w:szCs w:val="20"/>
        </w:rPr>
        <w:t xml:space="preserve">COO zašle podnet na výkon kontroly na ÚVO podľa § 169 ods. 1 písm. b) ZVO.  </w:t>
      </w:r>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04E1B">
        <w:rPr>
          <w:rFonts w:asciiTheme="minorHAnsi" w:hAnsiTheme="minorHAnsi"/>
          <w:sz w:val="20"/>
          <w:szCs w:val="20"/>
        </w:rPr>
        <w:lastRenderedPageBreak/>
        <w:t>RO vo fáze pred podpisom zmluv</w:t>
      </w:r>
      <w:r w:rsidRPr="00233F26">
        <w:rPr>
          <w:rFonts w:asciiTheme="minorHAnsi" w:hAnsiTheme="minorHAnsi"/>
          <w:sz w:val="20"/>
          <w:szCs w:val="20"/>
        </w:rPr>
        <w:t xml:space="preserve">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w:t>
      </w:r>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04E1B">
        <w:rPr>
          <w:rFonts w:asciiTheme="minorHAnsi" w:hAnsiTheme="minorHAnsi"/>
          <w:sz w:val="20"/>
          <w:szCs w:val="20"/>
        </w:rPr>
        <w:t xml:space="preserve">Štandardnú </w:t>
      </w:r>
      <w:proofErr w:type="spellStart"/>
      <w:r w:rsidRPr="00204E1B">
        <w:rPr>
          <w:rFonts w:asciiTheme="minorHAnsi" w:hAnsiTheme="minorHAnsi"/>
          <w:sz w:val="20"/>
          <w:szCs w:val="20"/>
        </w:rPr>
        <w:t>ex-post</w:t>
      </w:r>
      <w:proofErr w:type="spellEnd"/>
      <w:r w:rsidRPr="00204E1B">
        <w:rPr>
          <w:rFonts w:asciiTheme="minorHAnsi" w:hAnsiTheme="minorHAnsi"/>
          <w:sz w:val="20"/>
          <w:szCs w:val="20"/>
        </w:rPr>
        <w:t xml:space="preserve"> kontrolu vykonávajú všetci poskytovatelia</w:t>
      </w:r>
      <w:r w:rsidRPr="00233F26">
        <w:rPr>
          <w:rFonts w:asciiTheme="minorHAnsi" w:hAnsiTheme="minorHAnsi"/>
          <w:sz w:val="20"/>
          <w:szCs w:val="20"/>
        </w:rPr>
        <w:t xml:space="preserve">, </w:t>
      </w:r>
      <w:r w:rsidRPr="00204E1B">
        <w:rPr>
          <w:rFonts w:asciiTheme="minorHAnsi" w:hAnsiTheme="minorHAnsi"/>
          <w:sz w:val="20"/>
          <w:szCs w:val="20"/>
        </w:rPr>
        <w:t>ktorých prijímatelia sú účastníkmi rámcovej dohody.</w:t>
      </w:r>
      <w:r w:rsidRPr="00233F26">
        <w:rPr>
          <w:rFonts w:asciiTheme="minorHAnsi" w:hAnsiTheme="minorHAnsi"/>
          <w:sz w:val="20"/>
          <w:szCs w:val="20"/>
        </w:rPr>
        <w:t xml:space="preserve"> Poskytovateľ, ktorý ako prvý ukončí štandardnú </w:t>
      </w:r>
      <w:proofErr w:type="spellStart"/>
      <w:r w:rsidRPr="00233F26">
        <w:rPr>
          <w:rFonts w:asciiTheme="minorHAnsi" w:hAnsiTheme="minorHAnsi"/>
          <w:sz w:val="20"/>
          <w:szCs w:val="20"/>
        </w:rPr>
        <w:t>ex-post</w:t>
      </w:r>
      <w:proofErr w:type="spellEnd"/>
      <w:r w:rsidRPr="00233F26">
        <w:rPr>
          <w:rFonts w:asciiTheme="minorHAnsi" w:hAnsiTheme="minorHAnsi"/>
          <w:sz w:val="20"/>
          <w:szCs w:val="20"/>
        </w:rPr>
        <w:t xml:space="preserve">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w:t>
      </w:r>
      <w:r>
        <w:rPr>
          <w:rFonts w:asciiTheme="minorHAnsi" w:hAnsiTheme="minorHAnsi"/>
          <w:sz w:val="20"/>
          <w:szCs w:val="20"/>
        </w:rPr>
        <w:t xml:space="preserve"> </w:t>
      </w:r>
      <w:r w:rsidRPr="00233F26">
        <w:rPr>
          <w:rFonts w:asciiTheme="minorHAnsi" w:hAnsiTheme="minorHAnsi"/>
          <w:sz w:val="20"/>
          <w:szCs w:val="20"/>
        </w:rPr>
        <w:t xml:space="preserve">v plnom rozsahu. </w:t>
      </w:r>
    </w:p>
    <w:p w:rsidR="00757367" w:rsidRDefault="00757367" w:rsidP="009C3984">
      <w:pPr>
        <w:numPr>
          <w:ilvl w:val="0"/>
          <w:numId w:val="164"/>
        </w:numPr>
        <w:spacing w:before="120" w:after="120"/>
        <w:ind w:left="709" w:hanging="425"/>
        <w:jc w:val="both"/>
        <w:rPr>
          <w:rFonts w:asciiTheme="minorHAnsi" w:hAnsiTheme="minorHAnsi"/>
          <w:sz w:val="20"/>
          <w:szCs w:val="20"/>
        </w:rPr>
      </w:pPr>
      <w:r w:rsidRPr="00233F26">
        <w:rPr>
          <w:rFonts w:asciiTheme="minorHAnsi" w:hAnsiTheme="minorHAnsi"/>
          <w:sz w:val="20"/>
          <w:szCs w:val="20"/>
        </w:rPr>
        <w:t xml:space="preserve">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 </w:t>
      </w:r>
    </w:p>
    <w:p w:rsidR="00757367" w:rsidRDefault="00757367" w:rsidP="00757367">
      <w:pPr>
        <w:pStyle w:val="Odsekzoznamu"/>
        <w:spacing w:before="120" w:after="120" w:line="240" w:lineRule="auto"/>
        <w:ind w:left="993" w:hanging="567"/>
        <w:jc w:val="both"/>
        <w:rPr>
          <w:rFonts w:asciiTheme="minorHAnsi" w:hAnsiTheme="minorHAnsi"/>
          <w:sz w:val="20"/>
          <w:szCs w:val="20"/>
        </w:rPr>
      </w:pPr>
    </w:p>
    <w:p w:rsidR="00757367" w:rsidRPr="00757367" w:rsidRDefault="00757367" w:rsidP="00757367">
      <w:pPr>
        <w:pStyle w:val="Nadpis2"/>
      </w:pPr>
      <w:bookmarkStart w:id="203" w:name="_Toc26798965"/>
      <w:r w:rsidRPr="00757367">
        <w:t>I) Finančná kontrola zákaziek zadávaných na základe rámcovej dohody</w:t>
      </w:r>
      <w:bookmarkEnd w:id="203"/>
      <w:r w:rsidRPr="00757367">
        <w:t xml:space="preserve">  </w:t>
      </w:r>
    </w:p>
    <w:p w:rsidR="00757367" w:rsidRPr="009C3984" w:rsidRDefault="00757367" w:rsidP="009C3984">
      <w:pPr>
        <w:numPr>
          <w:ilvl w:val="0"/>
          <w:numId w:val="242"/>
        </w:numPr>
        <w:spacing w:before="120" w:after="120"/>
        <w:ind w:left="709"/>
        <w:jc w:val="both"/>
        <w:rPr>
          <w:rFonts w:asciiTheme="minorHAnsi" w:eastAsiaTheme="majorEastAsia" w:hAnsiTheme="minorHAnsi" w:cstheme="majorBidi"/>
          <w:bCs/>
          <w:color w:val="1F497D" w:themeColor="text2"/>
          <w:sz w:val="26"/>
          <w:szCs w:val="26"/>
        </w:rPr>
      </w:pPr>
      <w:r>
        <w:rPr>
          <w:rFonts w:asciiTheme="minorHAnsi" w:hAnsiTheme="minorHAnsi"/>
          <w:sz w:val="20"/>
          <w:szCs w:val="20"/>
        </w:rPr>
        <w:t xml:space="preserve"> </w:t>
      </w:r>
      <w:r w:rsidRPr="00B14AC5">
        <w:rPr>
          <w:rFonts w:asciiTheme="minorHAnsi" w:hAnsiTheme="minorHAnsi"/>
          <w:sz w:val="20"/>
          <w:szCs w:val="20"/>
        </w:rPr>
        <w:t xml:space="preserve">Ku kontrole zákaziek zadávaných na základe rámcovej dohody a v rámci dynamického nákupného systému sa vzťahuje </w:t>
      </w:r>
      <w:r w:rsidRPr="009C3984">
        <w:rPr>
          <w:rFonts w:asciiTheme="minorHAnsi" w:hAnsiTheme="minorHAnsi"/>
          <w:b/>
          <w:sz w:val="20"/>
          <w:szCs w:val="20"/>
        </w:rPr>
        <w:t xml:space="preserve">Metodický pokyn CKO č. 36. </w:t>
      </w:r>
      <w:bookmarkStart w:id="204" w:name="_Toc465087057"/>
      <w:bookmarkStart w:id="205" w:name="_Toc465944070"/>
      <w:bookmarkStart w:id="206" w:name="_Toc465944232"/>
      <w:bookmarkEnd w:id="204"/>
      <w:bookmarkEnd w:id="205"/>
      <w:bookmarkEnd w:id="206"/>
      <w:r w:rsidRPr="009C3984">
        <w:rPr>
          <w:rFonts w:asciiTheme="minorHAnsi" w:hAnsiTheme="minorHAnsi"/>
          <w:sz w:val="20"/>
          <w:szCs w:val="20"/>
        </w:rPr>
        <w:t xml:space="preserve">Kontrola čiastkových zákaziek zadávaných </w:t>
      </w:r>
      <w:r>
        <w:rPr>
          <w:rFonts w:asciiTheme="minorHAnsi" w:hAnsiTheme="minorHAnsi"/>
          <w:sz w:val="20"/>
          <w:szCs w:val="20"/>
        </w:rPr>
        <w:t xml:space="preserve"> </w:t>
      </w:r>
      <w:r>
        <w:rPr>
          <w:rFonts w:asciiTheme="minorHAnsi" w:hAnsiTheme="minorHAnsi"/>
          <w:sz w:val="20"/>
          <w:szCs w:val="20"/>
        </w:rPr>
        <w:br/>
      </w:r>
      <w:r w:rsidRPr="009C3984">
        <w:rPr>
          <w:rFonts w:asciiTheme="minorHAnsi" w:hAnsiTheme="minorHAnsi"/>
          <w:sz w:val="20"/>
          <w:szCs w:val="20"/>
        </w:rPr>
        <w:t>na základe rámcových dohôd a zákaziek zadávaných v rámci DNS sa vykoná podľa verzie Príručky pre verejné obstarávanie účinnej v čase predloženia čiastkových zákaziek zadávaných na základe rámcových dohôd za účelom výkonu finančnej kontroly poskytovateľovi so zohľadnením zákona</w:t>
      </w:r>
      <w:r>
        <w:rPr>
          <w:rFonts w:asciiTheme="minorHAnsi" w:hAnsiTheme="minorHAnsi"/>
          <w:sz w:val="20"/>
          <w:szCs w:val="20"/>
        </w:rPr>
        <w:t xml:space="preserve"> </w:t>
      </w:r>
      <w:r>
        <w:rPr>
          <w:rFonts w:asciiTheme="minorHAnsi" w:hAnsiTheme="minorHAnsi"/>
          <w:sz w:val="20"/>
          <w:szCs w:val="20"/>
        </w:rPr>
        <w:br/>
      </w:r>
      <w:r w:rsidRPr="009C3984">
        <w:rPr>
          <w:rFonts w:asciiTheme="minorHAnsi" w:hAnsiTheme="minorHAnsi"/>
          <w:sz w:val="20"/>
          <w:szCs w:val="20"/>
        </w:rPr>
        <w:t>o verejnom obstarávaní účinného v čase odoslania oznámenia o vyhlásení verejného obstarávania, resp. výzvy na predkladanie ponúk do Vestníka VO na zverejnenie.</w:t>
      </w:r>
      <w:r>
        <w:rPr>
          <w:rFonts w:asciiTheme="minorHAnsi" w:hAnsiTheme="minorHAnsi"/>
          <w:sz w:val="20"/>
          <w:szCs w:val="20"/>
        </w:rPr>
        <w:t xml:space="preserve"> </w:t>
      </w:r>
    </w:p>
    <w:p w:rsidR="00757367" w:rsidRPr="009C3984" w:rsidRDefault="00757367" w:rsidP="009C3984">
      <w:pPr>
        <w:numPr>
          <w:ilvl w:val="0"/>
          <w:numId w:val="242"/>
        </w:num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Cs/>
          <w:sz w:val="20"/>
        </w:rPr>
        <w:t xml:space="preserve">Predmetom kontroly je </w:t>
      </w:r>
      <w:r w:rsidRPr="009C3984">
        <w:rPr>
          <w:rFonts w:asciiTheme="minorHAnsi" w:eastAsiaTheme="majorEastAsia" w:hAnsiTheme="minorHAnsi" w:cstheme="majorBidi"/>
          <w:b/>
          <w:bCs/>
          <w:sz w:val="20"/>
        </w:rPr>
        <w:t>každá čiastková zákazka zadávaná na základe rámcovej dohody</w:t>
      </w:r>
      <w:r w:rsidRPr="009C3984">
        <w:rPr>
          <w:rFonts w:asciiTheme="minorHAnsi" w:eastAsiaTheme="majorEastAsia" w:hAnsiTheme="minorHAnsi" w:cstheme="majorBidi"/>
          <w:bCs/>
          <w:sz w:val="20"/>
        </w:rPr>
        <w:t xml:space="preserve"> (nemá sa na mysli rámcová dohoda uzavretá v rámci DNS), a každá zákazka zadávaná  v rámci DNS.  </w:t>
      </w:r>
    </w:p>
    <w:p w:rsidR="00757367" w:rsidRPr="009C3984" w:rsidRDefault="00757367" w:rsidP="009C3984">
      <w:pPr>
        <w:numPr>
          <w:ilvl w:val="0"/>
          <w:numId w:val="242"/>
        </w:num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Cs/>
          <w:sz w:val="20"/>
        </w:rPr>
        <w:t xml:space="preserve"> Rámcové dohody sa podľa § 83 ods. 5 ZVO delia na rámcové dohody </w:t>
      </w:r>
      <w:r w:rsidRPr="009C3984">
        <w:rPr>
          <w:rFonts w:asciiTheme="minorHAnsi" w:eastAsiaTheme="majorEastAsia" w:hAnsiTheme="minorHAnsi" w:cstheme="majorBidi"/>
          <w:b/>
          <w:bCs/>
          <w:sz w:val="20"/>
        </w:rPr>
        <w:t>bez opätovného otvárania súťaže</w:t>
      </w:r>
      <w:r w:rsidRPr="009C3984">
        <w:rPr>
          <w:rFonts w:asciiTheme="minorHAnsi" w:eastAsiaTheme="majorEastAsia" w:hAnsiTheme="minorHAnsi" w:cstheme="majorBidi"/>
          <w:bCs/>
          <w:sz w:val="20"/>
        </w:rPr>
        <w:t xml:space="preserve"> (tzv. „uzavreté rámcové dohody“) a </w:t>
      </w:r>
      <w:r w:rsidRPr="009C3984">
        <w:rPr>
          <w:rFonts w:asciiTheme="minorHAnsi" w:eastAsiaTheme="majorEastAsia" w:hAnsiTheme="minorHAnsi" w:cstheme="majorBidi"/>
          <w:b/>
          <w:bCs/>
          <w:sz w:val="20"/>
        </w:rPr>
        <w:t>s opätovným otváraním súťaže</w:t>
      </w:r>
      <w:r w:rsidRPr="009C3984">
        <w:rPr>
          <w:rFonts w:asciiTheme="minorHAnsi" w:eastAsiaTheme="majorEastAsia" w:hAnsiTheme="minorHAnsi" w:cstheme="majorBidi"/>
          <w:bCs/>
          <w:sz w:val="20"/>
        </w:rPr>
        <w:t xml:space="preserve"> (tzv. „otvorené rámcové dohody“). </w:t>
      </w:r>
    </w:p>
    <w:p w:rsidR="00757367" w:rsidRPr="009C3984" w:rsidRDefault="00757367" w:rsidP="009C3984">
      <w:pPr>
        <w:numPr>
          <w:ilvl w:val="0"/>
          <w:numId w:val="242"/>
        </w:num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
          <w:bCs/>
          <w:sz w:val="20"/>
        </w:rPr>
        <w:t>Ak má čiastková zákazka charakter objednávky</w:t>
      </w:r>
      <w:r w:rsidRPr="009C3984">
        <w:rPr>
          <w:rFonts w:asciiTheme="minorHAnsi" w:eastAsiaTheme="majorEastAsia" w:hAnsiTheme="minorHAnsi" w:cstheme="majorBidi"/>
          <w:bCs/>
          <w:sz w:val="20"/>
        </w:rPr>
        <w:t xml:space="preserve">, je objednávka evidovaná v ITMS 2014+.   </w:t>
      </w:r>
      <w:r>
        <w:rPr>
          <w:rFonts w:asciiTheme="minorHAnsi" w:eastAsiaTheme="majorEastAsia" w:hAnsiTheme="minorHAnsi" w:cstheme="majorBidi"/>
          <w:bCs/>
          <w:sz w:val="20"/>
        </w:rPr>
        <w:t>V</w:t>
      </w:r>
      <w:r w:rsidRPr="009C3984">
        <w:rPr>
          <w:rFonts w:asciiTheme="minorHAnsi" w:eastAsiaTheme="majorEastAsia" w:hAnsiTheme="minorHAnsi" w:cstheme="majorBidi"/>
          <w:bCs/>
          <w:sz w:val="20"/>
        </w:rPr>
        <w:t xml:space="preserve">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rsidR="00757367" w:rsidRDefault="00757367" w:rsidP="009C3984">
      <w:p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Cs/>
          <w:sz w:val="20"/>
        </w:rPr>
        <w:t xml:space="preserve">5. Ak </w:t>
      </w:r>
      <w:r w:rsidRPr="009C3984">
        <w:rPr>
          <w:rFonts w:asciiTheme="minorHAnsi" w:eastAsiaTheme="majorEastAsia" w:hAnsiTheme="minorHAnsi" w:cstheme="majorBidi"/>
          <w:b/>
          <w:bCs/>
          <w:sz w:val="20"/>
        </w:rPr>
        <w:t>hodnota čiastkovej zákazky</w:t>
      </w:r>
      <w:r w:rsidRPr="009C3984">
        <w:rPr>
          <w:rFonts w:asciiTheme="minorHAnsi" w:eastAsiaTheme="majorEastAsia" w:hAnsiTheme="minorHAnsi" w:cstheme="majorBidi"/>
          <w:bCs/>
          <w:sz w:val="20"/>
        </w:rPr>
        <w:t xml:space="preserve"> zadanej na základe rámcovej dohody predstavuje  </w:t>
      </w:r>
      <w:r w:rsidRPr="009C3984">
        <w:rPr>
          <w:rFonts w:asciiTheme="minorHAnsi" w:eastAsiaTheme="majorEastAsia" w:hAnsiTheme="minorHAnsi" w:cstheme="majorBidi"/>
          <w:bCs/>
          <w:sz w:val="20"/>
        </w:rPr>
        <w:br/>
        <w:t xml:space="preserve">z pohľadu finančného limitu zákazku s nízkou hodnotou podľa </w:t>
      </w:r>
      <w:r w:rsidRPr="009C3984">
        <w:rPr>
          <w:rFonts w:asciiTheme="minorHAnsi" w:eastAsiaTheme="majorEastAsia" w:hAnsiTheme="minorHAnsi" w:cstheme="majorBidi"/>
          <w:b/>
          <w:bCs/>
          <w:sz w:val="20"/>
        </w:rPr>
        <w:t>§ 117 ZVO, resp. zákazku podľa § 9 ods. 9 zákona č. 25/2006 Z. z.</w:t>
      </w:r>
      <w:r w:rsidRPr="009C3984">
        <w:rPr>
          <w:rFonts w:asciiTheme="minorHAnsi" w:eastAsiaTheme="majorEastAsia" w:hAnsiTheme="minorHAnsi" w:cstheme="majorBidi"/>
          <w:bCs/>
          <w:sz w:val="20"/>
        </w:rPr>
        <w:t xml:space="preserve">, </w:t>
      </w:r>
      <w:r w:rsidRPr="009C3984">
        <w:rPr>
          <w:rFonts w:asciiTheme="minorHAnsi" w:eastAsiaTheme="majorEastAsia" w:hAnsiTheme="minorHAnsi" w:cstheme="majorBidi"/>
          <w:b/>
          <w:bCs/>
          <w:sz w:val="20"/>
        </w:rPr>
        <w:t xml:space="preserve">môže prijímateľ predložiť dokumentáciu  na kontrolu aj súčasne so </w:t>
      </w:r>
      <w:proofErr w:type="spellStart"/>
      <w:r w:rsidRPr="009C3984">
        <w:rPr>
          <w:rFonts w:asciiTheme="minorHAnsi" w:eastAsiaTheme="majorEastAsia" w:hAnsiTheme="minorHAnsi" w:cstheme="majorBidi"/>
          <w:b/>
          <w:bCs/>
          <w:sz w:val="20"/>
        </w:rPr>
        <w:t>ŽoP</w:t>
      </w:r>
      <w:proofErr w:type="spellEnd"/>
      <w:r w:rsidRPr="009C3984">
        <w:rPr>
          <w:rFonts w:asciiTheme="minorHAnsi" w:eastAsiaTheme="majorEastAsia" w:hAnsiTheme="minorHAnsi" w:cstheme="majorBidi"/>
          <w:b/>
          <w:bCs/>
          <w:sz w:val="20"/>
        </w:rPr>
        <w:t>,</w:t>
      </w:r>
      <w:r w:rsidRPr="009C3984">
        <w:rPr>
          <w:rFonts w:asciiTheme="minorHAnsi" w:eastAsiaTheme="majorEastAsia" w:hAnsiTheme="minorHAnsi" w:cstheme="majorBidi"/>
          <w:bCs/>
          <w:sz w:val="20"/>
        </w:rPr>
        <w:t xml:space="preserve"> ktorá obsahuje deklarované výdavky súvisiace so zadaním predmetnej čiastkovej zákazky. Uvedené pravidlo sa týka aj čiastkovej zákazky  vo finančnom limite podlimitnej zákazky, ktorá </w:t>
      </w:r>
      <w:r w:rsidRPr="009C3984">
        <w:rPr>
          <w:rFonts w:asciiTheme="minorHAnsi" w:eastAsiaTheme="majorEastAsia" w:hAnsiTheme="minorHAnsi" w:cstheme="majorBidi"/>
          <w:b/>
          <w:bCs/>
          <w:sz w:val="20"/>
        </w:rPr>
        <w:t>má charakter objednávky, ak bola zadávaná na základe rámcovej dohody bez opätovného otvorenia súťaže</w:t>
      </w:r>
      <w:r w:rsidRPr="009C3984">
        <w:rPr>
          <w:rFonts w:asciiTheme="minorHAnsi" w:eastAsiaTheme="majorEastAsia" w:hAnsiTheme="minorHAnsi" w:cstheme="majorBidi"/>
          <w:bCs/>
          <w:sz w:val="20"/>
        </w:rPr>
        <w:t>.</w:t>
      </w:r>
    </w:p>
    <w:p w:rsidR="00757367" w:rsidRDefault="00757367" w:rsidP="00757367">
      <w:pPr>
        <w:pStyle w:val="Odsekzoznamu"/>
        <w:spacing w:before="120" w:after="120" w:line="240" w:lineRule="auto"/>
        <w:ind w:left="993" w:hanging="567"/>
        <w:jc w:val="both"/>
        <w:rPr>
          <w:rFonts w:asciiTheme="minorHAnsi" w:hAnsiTheme="minorHAnsi"/>
          <w:sz w:val="20"/>
          <w:szCs w:val="20"/>
        </w:rPr>
      </w:pPr>
    </w:p>
    <w:p w:rsidR="00777572" w:rsidRPr="00757367" w:rsidRDefault="00757367" w:rsidP="00757367">
      <w:pPr>
        <w:pStyle w:val="Nadpis2"/>
      </w:pPr>
      <w:bookmarkStart w:id="207" w:name="kapitola_33726_ods_5"/>
      <w:bookmarkStart w:id="208" w:name="_Toc26798966"/>
      <w:bookmarkEnd w:id="207"/>
      <w:r w:rsidRPr="00757367">
        <w:lastRenderedPageBreak/>
        <w:t>J</w:t>
      </w:r>
      <w:r w:rsidR="00777572" w:rsidRPr="00757367">
        <w:t>)   Kontrola dodatkov (zmena zmluvy, rámcovej dohody a koncesnej zmluvy počas jej  trvania)</w:t>
      </w:r>
      <w:bookmarkEnd w:id="208"/>
    </w:p>
    <w:p w:rsidR="00757367" w:rsidRPr="009C3984" w:rsidRDefault="00757367" w:rsidP="009C3984">
      <w:pPr>
        <w:spacing w:after="0" w:line="240" w:lineRule="auto"/>
        <w:ind w:left="993" w:hanging="426"/>
        <w:jc w:val="both"/>
        <w:rPr>
          <w:rFonts w:asciiTheme="minorHAnsi" w:eastAsiaTheme="majorEastAsia" w:hAnsiTheme="minorHAnsi" w:cstheme="majorBidi"/>
          <w:b/>
          <w:bCs/>
          <w:sz w:val="24"/>
          <w:szCs w:val="26"/>
        </w:rPr>
      </w:pPr>
    </w:p>
    <w:p w:rsidR="00757367" w:rsidRPr="009C3984" w:rsidRDefault="00757367" w:rsidP="009C3984">
      <w:pPr>
        <w:spacing w:before="120" w:after="120"/>
        <w:ind w:left="709" w:hanging="425"/>
        <w:jc w:val="both"/>
        <w:rPr>
          <w:rFonts w:asciiTheme="minorHAnsi" w:hAnsiTheme="minorHAnsi"/>
          <w:sz w:val="20"/>
          <w:szCs w:val="20"/>
        </w:rPr>
      </w:pPr>
      <w:r w:rsidRPr="009C3984">
        <w:rPr>
          <w:rFonts w:asciiTheme="minorHAnsi" w:hAnsiTheme="minorHAnsi"/>
          <w:sz w:val="20"/>
          <w:szCs w:val="20"/>
        </w:rPr>
        <w:t>1.</w:t>
      </w:r>
      <w:r w:rsidRPr="009C3984">
        <w:rPr>
          <w:rFonts w:asciiTheme="minorHAnsi" w:hAnsiTheme="minorHAnsi"/>
          <w:sz w:val="20"/>
          <w:szCs w:val="20"/>
        </w:rPr>
        <w:tab/>
      </w:r>
      <w:r w:rsidRPr="009C3984">
        <w:rPr>
          <w:rFonts w:asciiTheme="minorHAnsi" w:hAnsiTheme="minorHAnsi"/>
          <w:b/>
          <w:sz w:val="20"/>
          <w:szCs w:val="20"/>
        </w:rPr>
        <w:t>Prijímateľ nepredkladá na kontrolu VO návrhy dodatkov (t. j. dodatky pred podpisom).</w:t>
      </w:r>
      <w:r w:rsidRPr="009C3984">
        <w:rPr>
          <w:rFonts w:asciiTheme="minorHAnsi" w:hAnsiTheme="minorHAnsi"/>
          <w:sz w:val="20"/>
          <w:szCs w:val="20"/>
        </w:rPr>
        <w:t xml:space="preserve"> </w:t>
      </w:r>
    </w:p>
    <w:p w:rsidR="00757367" w:rsidRPr="009C3984" w:rsidRDefault="00757367" w:rsidP="009C3984">
      <w:pPr>
        <w:spacing w:before="120" w:after="120"/>
        <w:ind w:left="709" w:hanging="425"/>
        <w:jc w:val="both"/>
        <w:rPr>
          <w:rFonts w:asciiTheme="minorHAnsi" w:hAnsiTheme="minorHAnsi"/>
          <w:sz w:val="20"/>
          <w:szCs w:val="20"/>
        </w:rPr>
      </w:pPr>
      <w:r w:rsidRPr="009C3984">
        <w:rPr>
          <w:rFonts w:asciiTheme="minorHAnsi" w:hAnsiTheme="minorHAnsi"/>
          <w:sz w:val="20"/>
          <w:szCs w:val="20"/>
        </w:rPr>
        <w:t>2.</w:t>
      </w:r>
      <w:r w:rsidRPr="009C3984">
        <w:rPr>
          <w:rFonts w:asciiTheme="minorHAnsi" w:hAnsiTheme="minorHAnsi"/>
          <w:sz w:val="20"/>
          <w:szCs w:val="20"/>
        </w:rPr>
        <w:tab/>
        <w:t xml:space="preserve">K zmenám zmluvy, rámcovej dohody a koncesnej zmluvy počas ich trvania  postupu sa viaže Metodika zadávania zákaziek – 3. verzia, ktorá je zverejnená na webovom sídle ÚVO -  </w:t>
      </w:r>
      <w:hyperlink r:id="rId45" w:history="1">
        <w:r w:rsidR="00D91536" w:rsidRPr="009C3984">
          <w:rPr>
            <w:rStyle w:val="Hypertextovprepojenie"/>
            <w:sz w:val="20"/>
            <w:szCs w:val="20"/>
          </w:rPr>
          <w:t>https://www.uvo.gov.sk/legislativametodika-dohlad/metodika-zadavania-zakaziek-5ae.html</w:t>
        </w:r>
      </w:hyperlink>
      <w:r w:rsidR="00D91536" w:rsidRPr="003B74A0">
        <w:rPr>
          <w:rFonts w:asciiTheme="minorHAnsi" w:hAnsiTheme="minorHAnsi"/>
          <w:sz w:val="20"/>
          <w:szCs w:val="20"/>
        </w:rPr>
        <w:t xml:space="preserve"> </w:t>
      </w:r>
      <w:r w:rsidRPr="009C3984">
        <w:rPr>
          <w:rFonts w:asciiTheme="minorHAnsi" w:hAnsiTheme="minorHAnsi"/>
          <w:sz w:val="20"/>
          <w:szCs w:val="20"/>
        </w:rPr>
        <w:t xml:space="preserve">. </w:t>
      </w:r>
      <w:r w:rsidR="00D91536" w:rsidRPr="003B74A0">
        <w:rPr>
          <w:rFonts w:asciiTheme="minorHAnsi" w:hAnsiTheme="minorHAnsi"/>
          <w:sz w:val="20"/>
          <w:szCs w:val="20"/>
        </w:rPr>
        <w:t xml:space="preserve"> </w:t>
      </w:r>
    </w:p>
    <w:p w:rsidR="00E93FFE" w:rsidRPr="003B74A0" w:rsidRDefault="00757367" w:rsidP="009C3984">
      <w:pPr>
        <w:spacing w:before="120" w:after="120"/>
        <w:ind w:left="709" w:hanging="425"/>
        <w:jc w:val="both"/>
        <w:rPr>
          <w:rFonts w:asciiTheme="minorHAnsi" w:hAnsiTheme="minorHAnsi"/>
          <w:sz w:val="20"/>
          <w:szCs w:val="20"/>
        </w:rPr>
      </w:pPr>
      <w:r w:rsidRPr="009C3984">
        <w:rPr>
          <w:rFonts w:asciiTheme="minorHAnsi" w:hAnsiTheme="minorHAnsi"/>
          <w:sz w:val="20"/>
          <w:szCs w:val="20"/>
        </w:rPr>
        <w:t>3.</w:t>
      </w:r>
      <w:r w:rsidRPr="009C3984">
        <w:rPr>
          <w:rFonts w:asciiTheme="minorHAnsi" w:hAnsiTheme="minorHAnsi"/>
          <w:sz w:val="20"/>
          <w:szCs w:val="20"/>
        </w:rPr>
        <w:tab/>
      </w:r>
      <w:r w:rsidRPr="009C3984">
        <w:rPr>
          <w:rFonts w:asciiTheme="minorHAnsi" w:hAnsiTheme="minorHAnsi"/>
          <w:b/>
          <w:sz w:val="20"/>
          <w:szCs w:val="20"/>
        </w:rPr>
        <w:t>Prijímateľ je povinný predložiť na kontrolu RO všetky dodatky súvisiace s výsledkom VO spolufinancovaného z fondov a ENRF po ich podpise</w:t>
      </w:r>
      <w:r w:rsidRPr="009C3984">
        <w:rPr>
          <w:rFonts w:asciiTheme="minorHAnsi" w:hAnsiTheme="minorHAnsi"/>
          <w:sz w:val="20"/>
          <w:szCs w:val="20"/>
        </w:rPr>
        <w:t xml:space="preserve">, ak je jeho predmetom </w:t>
      </w:r>
      <w:r w:rsidRPr="009C3984">
        <w:rPr>
          <w:rFonts w:asciiTheme="minorHAnsi" w:hAnsiTheme="minorHAnsi"/>
          <w:b/>
          <w:sz w:val="20"/>
          <w:szCs w:val="20"/>
        </w:rPr>
        <w:t>aj  zmena identifikačných  a kontaktných údajov zmluvných strán</w:t>
      </w:r>
      <w:r w:rsidRPr="009C3984">
        <w:rPr>
          <w:rFonts w:asciiTheme="minorHAnsi" w:hAnsiTheme="minorHAnsi"/>
          <w:sz w:val="20"/>
          <w:szCs w:val="20"/>
        </w:rPr>
        <w:t xml:space="preserve"> (napr. adresa sídla, kontaktné osoby, číslo bankového účtu a pod.). </w:t>
      </w:r>
    </w:p>
    <w:p w:rsidR="0028497F" w:rsidRPr="009C3984" w:rsidRDefault="00E93FFE" w:rsidP="009C3984">
      <w:pPr>
        <w:spacing w:before="120" w:after="120"/>
        <w:ind w:left="709" w:hanging="425"/>
        <w:jc w:val="both"/>
        <w:rPr>
          <w:rFonts w:asciiTheme="minorHAnsi" w:hAnsiTheme="minorHAnsi"/>
          <w:sz w:val="20"/>
          <w:szCs w:val="20"/>
        </w:rPr>
      </w:pPr>
      <w:r w:rsidRPr="003B74A0">
        <w:rPr>
          <w:rFonts w:asciiTheme="minorHAnsi" w:hAnsiTheme="minorHAnsi"/>
          <w:sz w:val="20"/>
          <w:szCs w:val="20"/>
        </w:rPr>
        <w:t xml:space="preserve">4.    </w:t>
      </w:r>
      <w:r w:rsidR="00757367" w:rsidRPr="009C3984">
        <w:rPr>
          <w:rFonts w:asciiTheme="minorHAnsi" w:hAnsiTheme="minorHAnsi"/>
          <w:sz w:val="20"/>
          <w:szCs w:val="20"/>
        </w:rPr>
        <w:t xml:space="preserve">Ak zmenu, vyplývajúcu z realizácie zákazky, </w:t>
      </w:r>
      <w:r w:rsidR="00757367" w:rsidRPr="009C3984">
        <w:rPr>
          <w:rFonts w:asciiTheme="minorHAnsi" w:hAnsiTheme="minorHAnsi"/>
          <w:b/>
          <w:sz w:val="20"/>
          <w:szCs w:val="20"/>
        </w:rPr>
        <w:t>nie je možné z dôvodu mimoriadnej udalosti</w:t>
      </w:r>
      <w:r w:rsidR="00757367" w:rsidRPr="009C3984">
        <w:rPr>
          <w:rFonts w:asciiTheme="minorHAnsi" w:hAnsiTheme="minorHAnsi"/>
          <w:sz w:val="20"/>
          <w:szCs w:val="20"/>
        </w:rPr>
        <w:t xml:space="preserve"> (živelná pohroma, havária alebo situácia bezprostredne ohrozujúca život, alebo zdravie ľudí alebo životné prostredie), riešiť v danom rozhodnom čase dodatkom, resp. nie je udržateľné čakať na výsledok kontroly RO v rámci dodatku riešiaceho takúto mimoriadnu situáciu, </w:t>
      </w:r>
      <w:r w:rsidR="00757367" w:rsidRPr="009C3984">
        <w:rPr>
          <w:rFonts w:asciiTheme="minorHAnsi" w:hAnsiTheme="minorHAnsi"/>
          <w:b/>
          <w:sz w:val="20"/>
          <w:szCs w:val="20"/>
        </w:rPr>
        <w:t>prijímateľ zašle  podpísaný dodatok až po pominutí tejto mimoriadnej udalosti súčasne</w:t>
      </w:r>
      <w:r w:rsidR="0028497F" w:rsidRPr="003B74A0">
        <w:rPr>
          <w:rFonts w:asciiTheme="minorHAnsi" w:hAnsiTheme="minorHAnsi"/>
          <w:b/>
          <w:sz w:val="20"/>
          <w:szCs w:val="20"/>
        </w:rPr>
        <w:t xml:space="preserve"> </w:t>
      </w:r>
      <w:r w:rsidR="00757367" w:rsidRPr="009C3984">
        <w:rPr>
          <w:rFonts w:asciiTheme="minorHAnsi" w:hAnsiTheme="minorHAnsi"/>
          <w:b/>
          <w:sz w:val="20"/>
          <w:szCs w:val="20"/>
        </w:rPr>
        <w:t>so zdôvodnením.</w:t>
      </w:r>
      <w:r w:rsidR="00757367" w:rsidRPr="009C3984">
        <w:rPr>
          <w:rFonts w:asciiTheme="minorHAnsi" w:hAnsiTheme="minorHAnsi"/>
          <w:sz w:val="20"/>
          <w:szCs w:val="20"/>
        </w:rPr>
        <w:t xml:space="preserve"> Ak sa takáto situácia rieši v rámci priameho rokovacieho konania podľa ZVO, pričom výsledkom tohto postupu je nová zmluva, RO postupuje pri kontrole podľa príslušnej kapitoly.</w:t>
      </w:r>
    </w:p>
    <w:p w:rsidR="0028497F" w:rsidRPr="003B74A0" w:rsidRDefault="00757367" w:rsidP="009C3984">
      <w:pPr>
        <w:spacing w:before="120" w:after="120"/>
        <w:ind w:left="709" w:hanging="425"/>
        <w:jc w:val="both"/>
        <w:rPr>
          <w:rFonts w:asciiTheme="minorHAnsi" w:hAnsiTheme="minorHAnsi"/>
          <w:b/>
          <w:sz w:val="20"/>
          <w:szCs w:val="20"/>
        </w:rPr>
      </w:pPr>
      <w:r w:rsidRPr="009C3984">
        <w:rPr>
          <w:rFonts w:asciiTheme="minorHAnsi" w:hAnsiTheme="minorHAnsi"/>
          <w:sz w:val="20"/>
          <w:szCs w:val="20"/>
        </w:rPr>
        <w:t>5.</w:t>
      </w:r>
      <w:r w:rsidRPr="009C3984">
        <w:rPr>
          <w:rFonts w:asciiTheme="minorHAnsi" w:hAnsiTheme="minorHAnsi"/>
          <w:sz w:val="20"/>
          <w:szCs w:val="20"/>
        </w:rPr>
        <w:tab/>
      </w:r>
      <w:r w:rsidR="0028497F" w:rsidRPr="003B74A0">
        <w:rPr>
          <w:rFonts w:asciiTheme="minorHAnsi" w:hAnsiTheme="minorHAnsi"/>
          <w:sz w:val="20"/>
          <w:szCs w:val="20"/>
        </w:rPr>
        <w:t xml:space="preserve">Ak Prijímateľ </w:t>
      </w:r>
      <w:r w:rsidR="0028497F" w:rsidRPr="009C3984">
        <w:rPr>
          <w:rFonts w:asciiTheme="minorHAnsi" w:hAnsiTheme="minorHAnsi"/>
          <w:b/>
          <w:sz w:val="20"/>
          <w:szCs w:val="20"/>
        </w:rPr>
        <w:t>upravuje existujúci</w:t>
      </w:r>
      <w:r w:rsidR="0028497F" w:rsidRPr="003B74A0">
        <w:rPr>
          <w:rFonts w:asciiTheme="minorHAnsi" w:hAnsiTheme="minorHAnsi"/>
          <w:sz w:val="20"/>
          <w:szCs w:val="20"/>
        </w:rPr>
        <w:t xml:space="preserve"> zmluvný vzťah </w:t>
      </w:r>
      <w:r w:rsidR="0028497F" w:rsidRPr="009C3984">
        <w:rPr>
          <w:rFonts w:asciiTheme="minorHAnsi" w:hAnsiTheme="minorHAnsi"/>
          <w:b/>
          <w:sz w:val="20"/>
          <w:szCs w:val="20"/>
        </w:rPr>
        <w:t>na základe priameho rokovacieho konania,</w:t>
      </w:r>
      <w:r w:rsidR="00B9504F" w:rsidRPr="003B74A0">
        <w:rPr>
          <w:rFonts w:asciiTheme="minorHAnsi" w:hAnsiTheme="minorHAnsi"/>
          <w:b/>
          <w:sz w:val="20"/>
          <w:szCs w:val="20"/>
        </w:rPr>
        <w:t xml:space="preserve"> </w:t>
      </w:r>
      <w:r w:rsidR="0028497F" w:rsidRPr="003B74A0">
        <w:rPr>
          <w:rFonts w:asciiTheme="minorHAnsi" w:hAnsiTheme="minorHAnsi"/>
          <w:b/>
          <w:sz w:val="20"/>
          <w:szCs w:val="20"/>
        </w:rPr>
        <w:t xml:space="preserve"> </w:t>
      </w:r>
      <w:r w:rsidR="00B9504F" w:rsidRPr="003B74A0">
        <w:rPr>
          <w:rFonts w:asciiTheme="minorHAnsi" w:hAnsiTheme="minorHAnsi"/>
          <w:b/>
          <w:sz w:val="20"/>
          <w:szCs w:val="20"/>
        </w:rPr>
        <w:t xml:space="preserve"> </w:t>
      </w:r>
      <w:r w:rsidR="00B9504F" w:rsidRPr="003B74A0">
        <w:rPr>
          <w:rFonts w:asciiTheme="minorHAnsi" w:hAnsiTheme="minorHAnsi"/>
          <w:b/>
          <w:sz w:val="20"/>
          <w:szCs w:val="20"/>
        </w:rPr>
        <w:br/>
        <w:t>n</w:t>
      </w:r>
      <w:r w:rsidR="0028497F" w:rsidRPr="003B74A0">
        <w:rPr>
          <w:rFonts w:asciiTheme="minorHAnsi" w:hAnsiTheme="minorHAnsi"/>
          <w:b/>
          <w:sz w:val="20"/>
          <w:szCs w:val="20"/>
        </w:rPr>
        <w:t>a kontrolu V</w:t>
      </w:r>
      <w:r w:rsidR="00B9504F" w:rsidRPr="003B74A0">
        <w:rPr>
          <w:rFonts w:asciiTheme="minorHAnsi" w:hAnsiTheme="minorHAnsi"/>
          <w:b/>
          <w:sz w:val="20"/>
          <w:szCs w:val="20"/>
        </w:rPr>
        <w:t>O</w:t>
      </w:r>
      <w:r w:rsidR="0028497F" w:rsidRPr="003B74A0">
        <w:rPr>
          <w:rFonts w:asciiTheme="minorHAnsi" w:hAnsiTheme="minorHAnsi"/>
          <w:b/>
          <w:sz w:val="20"/>
          <w:szCs w:val="20"/>
        </w:rPr>
        <w:t xml:space="preserve"> pred</w:t>
      </w:r>
      <w:r w:rsidR="00B9504F" w:rsidRPr="003B74A0">
        <w:rPr>
          <w:rFonts w:asciiTheme="minorHAnsi" w:hAnsiTheme="minorHAnsi"/>
          <w:b/>
          <w:sz w:val="20"/>
          <w:szCs w:val="20"/>
        </w:rPr>
        <w:t>loží</w:t>
      </w:r>
      <w:r w:rsidR="0028497F" w:rsidRPr="003B74A0">
        <w:rPr>
          <w:rFonts w:asciiTheme="minorHAnsi" w:hAnsiTheme="minorHAnsi"/>
          <w:b/>
          <w:sz w:val="20"/>
          <w:szCs w:val="20"/>
        </w:rPr>
        <w:t>:</w:t>
      </w:r>
    </w:p>
    <w:p w:rsidR="00B9504F" w:rsidRPr="009C3984" w:rsidRDefault="00B9504F"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3B74A0">
        <w:rPr>
          <w:rFonts w:asciiTheme="minorHAnsi" w:hAnsiTheme="minorHAnsi"/>
          <w:sz w:val="20"/>
          <w:szCs w:val="20"/>
        </w:rPr>
        <w:t>oznámenie</w:t>
      </w:r>
      <w:r w:rsidR="0028497F" w:rsidRPr="009C3984">
        <w:rPr>
          <w:rFonts w:asciiTheme="minorHAnsi" w:hAnsiTheme="minorHAnsi"/>
          <w:sz w:val="20"/>
          <w:szCs w:val="20"/>
        </w:rPr>
        <w:t xml:space="preserve"> o zámere uzavrieť zmluvu</w:t>
      </w:r>
      <w:r w:rsidRPr="009C3984">
        <w:rPr>
          <w:rFonts w:asciiTheme="minorHAnsi" w:hAnsiTheme="minorHAnsi"/>
          <w:sz w:val="20"/>
          <w:szCs w:val="20"/>
        </w:rPr>
        <w:t>;</w:t>
      </w:r>
    </w:p>
    <w:p w:rsidR="00B9504F" w:rsidRPr="003B74A0" w:rsidRDefault="00B9504F"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odôvodnenie použitia priameho rokovacieho konania. </w:t>
      </w:r>
    </w:p>
    <w:p w:rsidR="00757367" w:rsidRPr="009C3984" w:rsidRDefault="008C1351" w:rsidP="009C3984">
      <w:pPr>
        <w:pStyle w:val="Odsekzoznamu"/>
        <w:spacing w:before="120" w:after="120"/>
        <w:ind w:left="709" w:hanging="425"/>
        <w:contextualSpacing w:val="0"/>
        <w:jc w:val="both"/>
        <w:rPr>
          <w:rFonts w:asciiTheme="minorHAnsi" w:hAnsiTheme="minorHAnsi"/>
          <w:sz w:val="20"/>
          <w:szCs w:val="20"/>
        </w:rPr>
      </w:pPr>
      <w:r w:rsidRPr="003B74A0">
        <w:rPr>
          <w:rFonts w:asciiTheme="minorHAnsi" w:hAnsiTheme="minorHAnsi"/>
          <w:sz w:val="20"/>
          <w:szCs w:val="20"/>
        </w:rPr>
        <w:t xml:space="preserve">6.   </w:t>
      </w:r>
      <w:r w:rsidR="00757367" w:rsidRPr="009C3984">
        <w:rPr>
          <w:rFonts w:asciiTheme="minorHAnsi" w:hAnsiTheme="minorHAnsi"/>
          <w:b/>
          <w:sz w:val="20"/>
          <w:szCs w:val="20"/>
        </w:rPr>
        <w:t>Predmetom  kontroly VO dodatkov je posúdenie ich súladu</w:t>
      </w:r>
      <w:r w:rsidR="00757367" w:rsidRPr="009C3984">
        <w:rPr>
          <w:rFonts w:asciiTheme="minorHAnsi" w:hAnsiTheme="minorHAnsi"/>
          <w:sz w:val="20"/>
          <w:szCs w:val="20"/>
        </w:rPr>
        <w:t xml:space="preserve"> s príslušnými ustanoveniami ZVO, a to najmä </w:t>
      </w:r>
      <w:r w:rsidR="00757367" w:rsidRPr="009C3984">
        <w:rPr>
          <w:rFonts w:asciiTheme="minorHAnsi" w:hAnsiTheme="minorHAnsi"/>
          <w:b/>
          <w:sz w:val="20"/>
          <w:szCs w:val="20"/>
        </w:rPr>
        <w:t>ustanovením § 18 ZVO</w:t>
      </w:r>
      <w:r w:rsidR="00757367" w:rsidRPr="009C3984">
        <w:rPr>
          <w:rFonts w:asciiTheme="minorHAnsi" w:hAnsiTheme="minorHAnsi"/>
          <w:sz w:val="20"/>
          <w:szCs w:val="20"/>
        </w:rPr>
        <w:t xml:space="preserve">. Zároveň RO posudzuje zmeny z neho vyplývajúce po stránke ich súladu so schválenou </w:t>
      </w:r>
      <w:proofErr w:type="spellStart"/>
      <w:r w:rsidR="00757367" w:rsidRPr="009C3984">
        <w:rPr>
          <w:rFonts w:asciiTheme="minorHAnsi" w:hAnsiTheme="minorHAnsi"/>
          <w:sz w:val="20"/>
          <w:szCs w:val="20"/>
        </w:rPr>
        <w:t>ŽoNFP</w:t>
      </w:r>
      <w:proofErr w:type="spellEnd"/>
      <w:r w:rsidR="00757367" w:rsidRPr="009C3984">
        <w:rPr>
          <w:rFonts w:asciiTheme="minorHAnsi" w:hAnsiTheme="minorHAnsi"/>
          <w:sz w:val="20"/>
          <w:szCs w:val="20"/>
        </w:rPr>
        <w:t xml:space="preserve"> a účinnou zmluvou o NFP. </w:t>
      </w:r>
      <w:r w:rsidR="0028497F" w:rsidRPr="003B74A0">
        <w:rPr>
          <w:rFonts w:asciiTheme="minorHAnsi" w:hAnsiTheme="minorHAnsi"/>
          <w:b/>
          <w:sz w:val="20"/>
          <w:szCs w:val="20"/>
        </w:rPr>
        <w:t>Kontrola VO podpísaného dodatku sa uskutoční primerane podľa pravidiel štandardnej ex post kontroly VO.</w:t>
      </w:r>
    </w:p>
    <w:p w:rsidR="00757367" w:rsidRPr="009C3984" w:rsidRDefault="008C1351" w:rsidP="009C3984">
      <w:pPr>
        <w:spacing w:before="120" w:after="120"/>
        <w:ind w:left="709" w:hanging="425"/>
        <w:jc w:val="both"/>
        <w:rPr>
          <w:rFonts w:asciiTheme="minorHAnsi" w:hAnsiTheme="minorHAnsi"/>
          <w:sz w:val="20"/>
          <w:szCs w:val="20"/>
        </w:rPr>
      </w:pPr>
      <w:r w:rsidRPr="003B74A0">
        <w:rPr>
          <w:rFonts w:asciiTheme="minorHAnsi" w:hAnsiTheme="minorHAnsi"/>
          <w:sz w:val="20"/>
          <w:szCs w:val="20"/>
        </w:rPr>
        <w:t xml:space="preserve">7.   </w:t>
      </w:r>
      <w:r w:rsidR="00757367" w:rsidRPr="009C3984">
        <w:rPr>
          <w:rFonts w:asciiTheme="minorHAnsi" w:hAnsiTheme="minorHAnsi"/>
          <w:sz w:val="20"/>
          <w:szCs w:val="20"/>
        </w:rPr>
        <w:t xml:space="preserve">Lehota na výkon kontroly/finančnej dodatku je </w:t>
      </w:r>
      <w:r w:rsidR="00757367" w:rsidRPr="009C3984">
        <w:rPr>
          <w:rFonts w:asciiTheme="minorHAnsi" w:hAnsiTheme="minorHAnsi"/>
          <w:b/>
          <w:sz w:val="20"/>
          <w:szCs w:val="20"/>
        </w:rPr>
        <w:t>15 pracovných dní.</w:t>
      </w:r>
      <w:r w:rsidR="00757367" w:rsidRPr="009C3984">
        <w:rPr>
          <w:rFonts w:asciiTheme="minorHAnsi" w:hAnsiTheme="minorHAnsi"/>
          <w:sz w:val="20"/>
          <w:szCs w:val="20"/>
        </w:rPr>
        <w:t xml:space="preserve">  V prípade, že RO zašle prijímateľovi žiadosť o vysvetlenie, úpravu alebo doplnenie dodatku, určí v tejto žiadosti lehotu minimálne 5 pracovných dní a maximálne 10 pracovných dní na zaslanie tohto vysvetlenia, úpravy alebo doplnenia zo strany prijímateľa. Dňom odoslania žiadosti sa prerušuje lehota na výkon kontroly/finančnej kontroly. Dňom nasledujúcim po dni doručenia vysvetlenia, úpravy alebo doplnenia dokumentácie na RO pokračuje plynutie lehoty na výkon finančnej kontroly VO. Pri predĺžení lehoty alebo prerušení výkonu kontroly postupuje RO podľa kapitoly 3.3.7.2  ods. 7. EŠIF.</w:t>
      </w:r>
    </w:p>
    <w:p w:rsidR="00757367" w:rsidRPr="009C3984" w:rsidRDefault="008C1351" w:rsidP="009C3984">
      <w:pPr>
        <w:spacing w:before="120" w:after="120"/>
        <w:ind w:left="709" w:hanging="425"/>
        <w:jc w:val="both"/>
        <w:rPr>
          <w:rFonts w:asciiTheme="minorHAnsi" w:hAnsiTheme="minorHAnsi"/>
          <w:sz w:val="20"/>
          <w:szCs w:val="20"/>
        </w:rPr>
      </w:pPr>
      <w:r w:rsidRPr="003B74A0">
        <w:rPr>
          <w:rFonts w:asciiTheme="minorHAnsi" w:hAnsiTheme="minorHAnsi"/>
          <w:sz w:val="20"/>
          <w:szCs w:val="20"/>
        </w:rPr>
        <w:t>8</w:t>
      </w:r>
      <w:r w:rsidR="00757367" w:rsidRPr="009C3984">
        <w:rPr>
          <w:rFonts w:asciiTheme="minorHAnsi" w:hAnsiTheme="minorHAnsi"/>
          <w:sz w:val="20"/>
          <w:szCs w:val="20"/>
        </w:rPr>
        <w:t>.</w:t>
      </w:r>
      <w:r w:rsidR="00757367" w:rsidRPr="009C3984">
        <w:rPr>
          <w:rFonts w:asciiTheme="minorHAnsi" w:hAnsiTheme="minorHAnsi"/>
          <w:sz w:val="20"/>
          <w:szCs w:val="20"/>
        </w:rPr>
        <w:tab/>
        <w:t xml:space="preserve">Ak RO nezašle návrh správy z kontroly (v prípade zistení nedostatkov) alebo správu  z kontroly </w:t>
      </w:r>
      <w:r w:rsidR="00CC543D" w:rsidRPr="003B74A0">
        <w:rPr>
          <w:rFonts w:asciiTheme="minorHAnsi" w:hAnsiTheme="minorHAnsi"/>
          <w:sz w:val="20"/>
          <w:szCs w:val="20"/>
        </w:rPr>
        <w:t xml:space="preserve"> </w:t>
      </w:r>
      <w:r w:rsidR="00CC543D" w:rsidRPr="003B74A0">
        <w:rPr>
          <w:rFonts w:asciiTheme="minorHAnsi" w:hAnsiTheme="minorHAnsi"/>
          <w:sz w:val="20"/>
          <w:szCs w:val="20"/>
        </w:rPr>
        <w:br/>
      </w:r>
      <w:r w:rsidR="00757367" w:rsidRPr="009C3984">
        <w:rPr>
          <w:rFonts w:asciiTheme="minorHAnsi" w:hAnsiTheme="minorHAnsi"/>
          <w:sz w:val="20"/>
          <w:szCs w:val="20"/>
        </w:rPr>
        <w:t>(ak kontrolou neboli zistené nedostatky) vo vyššie uvedenej lehote, pričom RO kontrolu nepredĺžil a ani ju neprerušil, prijímateľ je oprávnený, ak je to relevantné, pozastaviť realizáciu hlavných aktivít projektu do času zaslania správy z  kontroly. Týmto ustanovením nie je dotknutá povinnosť RO vykonať kontrolu VO. Zároveň ak nie je dodržaná lehota na výkon kontroly dodatku podľa ods. 4 tejto kapitoly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rsidR="00757367" w:rsidRPr="009C3984" w:rsidRDefault="008C1351" w:rsidP="009C3984">
      <w:pPr>
        <w:spacing w:before="120" w:after="120"/>
        <w:ind w:left="709" w:hanging="425"/>
        <w:jc w:val="both"/>
        <w:rPr>
          <w:rFonts w:asciiTheme="minorHAnsi" w:eastAsiaTheme="majorEastAsia" w:hAnsiTheme="minorHAnsi" w:cstheme="majorBidi"/>
          <w:b/>
          <w:bCs/>
          <w:sz w:val="20"/>
          <w:szCs w:val="20"/>
        </w:rPr>
      </w:pPr>
      <w:r w:rsidRPr="003B74A0">
        <w:rPr>
          <w:rFonts w:asciiTheme="minorHAnsi" w:hAnsiTheme="minorHAnsi"/>
          <w:sz w:val="20"/>
          <w:szCs w:val="20"/>
        </w:rPr>
        <w:t>9</w:t>
      </w:r>
      <w:r w:rsidR="00757367" w:rsidRPr="009C3984">
        <w:rPr>
          <w:rFonts w:asciiTheme="minorHAnsi" w:eastAsiaTheme="majorEastAsia" w:hAnsiTheme="minorHAnsi" w:cstheme="majorBidi"/>
          <w:b/>
          <w:bCs/>
          <w:sz w:val="20"/>
          <w:szCs w:val="20"/>
        </w:rPr>
        <w:t xml:space="preserve">.   </w:t>
      </w:r>
      <w:r w:rsidR="00757367" w:rsidRPr="009C3984">
        <w:rPr>
          <w:rFonts w:asciiTheme="minorHAnsi" w:eastAsiaTheme="majorEastAsia" w:hAnsiTheme="minorHAnsi" w:cstheme="majorBidi"/>
          <w:sz w:val="20"/>
          <w:szCs w:val="20"/>
        </w:rPr>
        <w:t xml:space="preserve">Ak RO pri kontrole tohto dodatku nezistí porušenie pravidiel a postupov VO, resp. porušenie pravidiel a ustanovení legislatívy SR a EÚ, predmetný dodatok schváli. Pokiaľ RO pri kontrole takéhoto dodatku zistí porušenie pravidiel a postupov VO, resp. porušenie pravidiel a ustanovení  legislatívy SR a EÚ, predmetný výdavok neschváli, čo znamená, že súvisiace výdavky vyplývajúce zo zmien tohto výdavku </w:t>
      </w:r>
      <w:r w:rsidR="00757367" w:rsidRPr="009C3984">
        <w:rPr>
          <w:rFonts w:asciiTheme="minorHAnsi" w:eastAsiaTheme="majorEastAsia" w:hAnsiTheme="minorHAnsi" w:cstheme="majorBidi"/>
          <w:sz w:val="20"/>
          <w:szCs w:val="20"/>
        </w:rPr>
        <w:lastRenderedPageBreak/>
        <w:t>nebudú pripustené do financovania v plnom rozsahu. V prípade, ak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B62112">
        <w:rPr>
          <w:rFonts w:asciiTheme="minorHAnsi" w:hAnsiTheme="minorHAnsi"/>
          <w:sz w:val="20"/>
          <w:szCs w:val="20"/>
        </w:rPr>
        <w:br/>
      </w:r>
      <w:r w:rsidR="00757367" w:rsidRPr="009C3984">
        <w:rPr>
          <w:rFonts w:asciiTheme="minorHAnsi" w:eastAsiaTheme="majorEastAsia" w:hAnsiTheme="minorHAnsi" w:cstheme="majorBidi"/>
          <w:sz w:val="20"/>
          <w:szCs w:val="20"/>
        </w:rPr>
        <w:t xml:space="preserve">č. 5, ktorý upravuje postup pri určení finančných opráv za VO určením návrhu ex </w:t>
      </w:r>
      <w:proofErr w:type="spellStart"/>
      <w:r w:rsidR="00757367" w:rsidRPr="009C3984">
        <w:rPr>
          <w:rFonts w:asciiTheme="minorHAnsi" w:eastAsiaTheme="majorEastAsia" w:hAnsiTheme="minorHAnsi" w:cstheme="majorBidi"/>
          <w:sz w:val="20"/>
          <w:szCs w:val="20"/>
        </w:rPr>
        <w:t>ante</w:t>
      </w:r>
      <w:proofErr w:type="spellEnd"/>
      <w:r w:rsidR="00757367" w:rsidRPr="009C3984">
        <w:rPr>
          <w:rFonts w:asciiTheme="minorHAnsi" w:eastAsiaTheme="majorEastAsia" w:hAnsiTheme="minorHAnsi" w:cstheme="majorBidi"/>
          <w:sz w:val="20"/>
          <w:szCs w:val="20"/>
        </w:rPr>
        <w:t xml:space="preserve"> finančnej opravy vzťahujúcej sa na konkrétne porušenie uvedené v tomto pokyne.</w:t>
      </w:r>
      <w:bookmarkStart w:id="209" w:name="_Toc466297651"/>
      <w:bookmarkStart w:id="210" w:name="_Toc466381781"/>
      <w:bookmarkStart w:id="211" w:name="_Toc466297652"/>
      <w:bookmarkStart w:id="212" w:name="_Toc466381782"/>
      <w:bookmarkStart w:id="213" w:name="_Toc466297655"/>
      <w:bookmarkStart w:id="214" w:name="_Toc466381785"/>
      <w:bookmarkStart w:id="215" w:name="_Toc466297656"/>
      <w:bookmarkStart w:id="216" w:name="_Toc466381786"/>
      <w:bookmarkStart w:id="217" w:name="_Toc466297658"/>
      <w:bookmarkStart w:id="218" w:name="_Toc466381788"/>
      <w:bookmarkStart w:id="219" w:name="_Toc466297659"/>
      <w:bookmarkStart w:id="220" w:name="_Toc466381789"/>
      <w:bookmarkStart w:id="221" w:name="_Toc466297660"/>
      <w:bookmarkStart w:id="222" w:name="_Toc466381790"/>
      <w:bookmarkStart w:id="223" w:name="_Toc466297661"/>
      <w:bookmarkStart w:id="224" w:name="_Toc466381791"/>
      <w:bookmarkStart w:id="225" w:name="_Toc466297663"/>
      <w:bookmarkStart w:id="226" w:name="_Toc466381793"/>
      <w:bookmarkStart w:id="227" w:name="_Toc466297664"/>
      <w:bookmarkStart w:id="228" w:name="_Toc466381794"/>
      <w:bookmarkStart w:id="229" w:name="_Toc466297665"/>
      <w:bookmarkStart w:id="230" w:name="_Toc466381795"/>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B62112" w:rsidRDefault="00757367" w:rsidP="00757367">
      <w:pPr>
        <w:pStyle w:val="Nadpis2"/>
      </w:pPr>
      <w:bookmarkStart w:id="231" w:name="_Toc532217076"/>
      <w:bookmarkStart w:id="232" w:name="_Toc532217084"/>
      <w:bookmarkStart w:id="233" w:name="_Toc532217090"/>
      <w:bookmarkStart w:id="234" w:name="_Toc26798967"/>
      <w:bookmarkEnd w:id="231"/>
      <w:bookmarkEnd w:id="232"/>
      <w:bookmarkEnd w:id="233"/>
      <w:r w:rsidRPr="00757367">
        <w:t xml:space="preserve">K) </w:t>
      </w:r>
      <w:r w:rsidR="0051732E" w:rsidRPr="009C3984">
        <w:t>Kontrola postupov pri obstarávaní zákazky, na ktorú sa ZVO nevzťahuje</w:t>
      </w:r>
      <w:bookmarkEnd w:id="234"/>
    </w:p>
    <w:p w:rsidR="00FF7AE0" w:rsidRPr="009C3984" w:rsidRDefault="00FF7AE0" w:rsidP="009C3984">
      <w:pPr>
        <w:pStyle w:val="Odsekzoznamu"/>
        <w:numPr>
          <w:ilvl w:val="0"/>
          <w:numId w:val="195"/>
        </w:numPr>
        <w:spacing w:before="120" w:after="120"/>
        <w:ind w:left="709" w:hanging="425"/>
        <w:contextualSpacing w:val="0"/>
        <w:jc w:val="both"/>
        <w:rPr>
          <w:rFonts w:ascii="Calibri" w:eastAsia="Times New Roman" w:hAnsi="Calibri" w:cs="Times New Roman"/>
          <w:sz w:val="20"/>
          <w:szCs w:val="20"/>
          <w:lang w:eastAsia="sk-SK"/>
        </w:rPr>
      </w:pPr>
      <w:r w:rsidRPr="00F47567">
        <w:rPr>
          <w:rFonts w:ascii="Calibri" w:eastAsia="Times New Roman" w:hAnsi="Calibri" w:cs="Times New Roman"/>
          <w:sz w:val="20"/>
          <w:szCs w:val="20"/>
          <w:lang w:eastAsia="sk-SK"/>
        </w:rPr>
        <w:t xml:space="preserve">ZVO v §1 ods. 2 až 14 uvádza prípady, na ktoré sa nevzťahuje povinný postup podľa ZVO. Prijímateľ je povinný zabezpečiť aj pri takýchto zákazkách transparentnosť a preukázateľnosť všetkých úkonov a tiež aj hospodárnosť výdavkov. </w:t>
      </w:r>
      <w:r w:rsidR="00F14280" w:rsidRPr="00F47567">
        <w:rPr>
          <w:rFonts w:ascii="Calibri" w:eastAsia="Times New Roman" w:hAnsi="Calibri" w:cs="Times New Roman"/>
          <w:sz w:val="20"/>
          <w:szCs w:val="20"/>
          <w:lang w:eastAsia="sk-SK"/>
        </w:rPr>
        <w:t>Uvedené platí aj pre zákazky zadávané osobou podľa § 8 ods. 2 ZVO a zákazky vyhlásené osobou, ktorej verejný obstarávateľ poskytne 50% a menej finančných prostriedkov na dodanie tovaru, uskutočnenie stavebných prác, poskytnutie služieb z NFP.</w:t>
      </w:r>
    </w:p>
    <w:p w:rsidR="0084662C" w:rsidRDefault="0084662C" w:rsidP="009C3984">
      <w:pPr>
        <w:pStyle w:val="Odsekzoznamu"/>
        <w:numPr>
          <w:ilvl w:val="0"/>
          <w:numId w:val="195"/>
        </w:numPr>
        <w:spacing w:before="120" w:after="120"/>
        <w:ind w:left="709" w:hanging="425"/>
        <w:contextualSpacing w:val="0"/>
        <w:jc w:val="both"/>
        <w:rPr>
          <w:rFonts w:ascii="Calibri" w:eastAsia="Times New Roman" w:hAnsi="Calibri" w:cs="Times New Roman"/>
          <w:b/>
          <w:sz w:val="20"/>
          <w:szCs w:val="20"/>
          <w:lang w:eastAsia="sk-SK"/>
        </w:rPr>
      </w:pPr>
      <w:r w:rsidRPr="009C3984">
        <w:rPr>
          <w:rFonts w:ascii="Calibri" w:eastAsia="Times New Roman" w:hAnsi="Calibri" w:cs="Times New Roman"/>
          <w:b/>
          <w:sz w:val="20"/>
          <w:szCs w:val="20"/>
          <w:lang w:eastAsia="sk-SK"/>
        </w:rPr>
        <w:t>MP CKO č. 12</w:t>
      </w:r>
      <w:r>
        <w:rPr>
          <w:rFonts w:ascii="Calibri" w:eastAsia="Times New Roman" w:hAnsi="Calibri" w:cs="Times New Roman"/>
          <w:b/>
          <w:sz w:val="20"/>
          <w:szCs w:val="20"/>
          <w:lang w:eastAsia="sk-SK"/>
        </w:rPr>
        <w:t xml:space="preserve"> </w:t>
      </w:r>
      <w:r w:rsidRPr="009C3984">
        <w:rPr>
          <w:rFonts w:ascii="Calibri" w:eastAsia="Times New Roman" w:hAnsi="Calibri" w:cs="Times New Roman"/>
          <w:sz w:val="20"/>
          <w:szCs w:val="20"/>
          <w:lang w:eastAsia="sk-SK"/>
        </w:rPr>
        <w:t>upravuje pravidlá a kontrolu  zadávani</w:t>
      </w:r>
      <w:r w:rsidR="00B32E58">
        <w:rPr>
          <w:rFonts w:ascii="Calibri" w:eastAsia="Times New Roman" w:hAnsi="Calibri" w:cs="Times New Roman"/>
          <w:sz w:val="20"/>
          <w:szCs w:val="20"/>
          <w:lang w:eastAsia="sk-SK"/>
        </w:rPr>
        <w:t>a</w:t>
      </w:r>
      <w:r w:rsidRPr="009C3984">
        <w:rPr>
          <w:rFonts w:ascii="Calibri" w:eastAsia="Times New Roman" w:hAnsi="Calibri" w:cs="Times New Roman"/>
          <w:sz w:val="20"/>
          <w:szCs w:val="20"/>
          <w:lang w:eastAsia="sk-SK"/>
        </w:rPr>
        <w:t xml:space="preserve"> zákaziek </w:t>
      </w:r>
      <w:r>
        <w:rPr>
          <w:rFonts w:ascii="Calibri" w:eastAsia="Times New Roman" w:hAnsi="Calibri" w:cs="Times New Roman"/>
          <w:sz w:val="20"/>
          <w:szCs w:val="20"/>
          <w:lang w:eastAsia="sk-SK"/>
        </w:rPr>
        <w:t xml:space="preserve">nespadajúcich pod zákon o verejnom obstarávaní,  t. j. v zmysle EŠIF </w:t>
      </w:r>
      <w:r w:rsidRPr="004801AC">
        <w:rPr>
          <w:rFonts w:ascii="Calibri" w:eastAsia="Times New Roman" w:hAnsi="Calibri" w:cs="Times New Roman"/>
          <w:sz w:val="20"/>
          <w:szCs w:val="20"/>
          <w:lang w:eastAsia="sk-SK"/>
        </w:rPr>
        <w:t>„obstarávanie“ zákaziek podľa §1 ods. 2 až 1</w:t>
      </w:r>
      <w:r w:rsidR="00FD6CC3" w:rsidRPr="009C3984">
        <w:rPr>
          <w:rFonts w:ascii="Calibri" w:eastAsia="Times New Roman" w:hAnsi="Calibri" w:cs="Times New Roman"/>
          <w:sz w:val="20"/>
          <w:szCs w:val="20"/>
          <w:lang w:eastAsia="sk-SK"/>
        </w:rPr>
        <w:t>4</w:t>
      </w:r>
      <w:r w:rsidRPr="004801AC">
        <w:rPr>
          <w:rFonts w:ascii="Calibri" w:eastAsia="Times New Roman" w:hAnsi="Calibri" w:cs="Times New Roman"/>
          <w:sz w:val="20"/>
          <w:szCs w:val="20"/>
          <w:lang w:eastAsia="sk-SK"/>
        </w:rPr>
        <w:t xml:space="preserve"> ZVO</w:t>
      </w:r>
      <w:r w:rsidR="004801AC">
        <w:rPr>
          <w:rFonts w:ascii="Calibri" w:eastAsia="Times New Roman" w:hAnsi="Calibri" w:cs="Times New Roman"/>
          <w:b/>
          <w:sz w:val="20"/>
          <w:szCs w:val="20"/>
          <w:lang w:eastAsia="sk-SK"/>
        </w:rPr>
        <w:t xml:space="preserve">. V ňom sú uvedené pravidlá, </w:t>
      </w:r>
      <w:r w:rsidR="00FD6CC3">
        <w:rPr>
          <w:rFonts w:ascii="Calibri" w:eastAsia="Times New Roman" w:hAnsi="Calibri" w:cs="Times New Roman"/>
          <w:b/>
          <w:sz w:val="20"/>
          <w:szCs w:val="20"/>
          <w:lang w:eastAsia="sk-SK"/>
        </w:rPr>
        <w:t xml:space="preserve"> ktorými je  Prijímateľ </w:t>
      </w:r>
      <w:r w:rsidR="00A279F8">
        <w:rPr>
          <w:rFonts w:ascii="Calibri" w:eastAsia="Times New Roman" w:hAnsi="Calibri" w:cs="Times New Roman"/>
          <w:b/>
          <w:sz w:val="20"/>
          <w:szCs w:val="20"/>
          <w:lang w:eastAsia="sk-SK"/>
        </w:rPr>
        <w:t xml:space="preserve">povinný </w:t>
      </w:r>
      <w:r w:rsidR="004801AC">
        <w:rPr>
          <w:rFonts w:ascii="Calibri" w:eastAsia="Times New Roman" w:hAnsi="Calibri" w:cs="Times New Roman"/>
          <w:b/>
          <w:sz w:val="20"/>
          <w:szCs w:val="20"/>
          <w:lang w:eastAsia="sk-SK"/>
        </w:rPr>
        <w:t xml:space="preserve">riadiť </w:t>
      </w:r>
      <w:r w:rsidR="00FD6CC3">
        <w:rPr>
          <w:rFonts w:ascii="Calibri" w:eastAsia="Times New Roman" w:hAnsi="Calibri" w:cs="Times New Roman"/>
          <w:b/>
          <w:sz w:val="20"/>
          <w:szCs w:val="20"/>
          <w:lang w:eastAsia="sk-SK"/>
        </w:rPr>
        <w:t xml:space="preserve"> </w:t>
      </w:r>
      <w:r w:rsidR="004801AC">
        <w:rPr>
          <w:rFonts w:ascii="Calibri" w:eastAsia="Times New Roman" w:hAnsi="Calibri" w:cs="Times New Roman"/>
          <w:b/>
          <w:sz w:val="20"/>
          <w:szCs w:val="20"/>
          <w:lang w:eastAsia="sk-SK"/>
        </w:rPr>
        <w:t xml:space="preserve">sa pri zadávaní </w:t>
      </w:r>
      <w:r w:rsidR="00A279F8">
        <w:rPr>
          <w:rFonts w:ascii="Calibri" w:eastAsia="Times New Roman" w:hAnsi="Calibri" w:cs="Times New Roman"/>
          <w:b/>
          <w:sz w:val="20"/>
          <w:szCs w:val="20"/>
          <w:lang w:eastAsia="sk-SK"/>
        </w:rPr>
        <w:t>zákaziek na dodanie tovarov</w:t>
      </w:r>
      <w:r w:rsidR="00E4055B">
        <w:rPr>
          <w:rFonts w:ascii="Calibri" w:eastAsia="Times New Roman" w:hAnsi="Calibri" w:cs="Times New Roman"/>
          <w:b/>
          <w:sz w:val="20"/>
          <w:szCs w:val="20"/>
          <w:lang w:eastAsia="sk-SK"/>
        </w:rPr>
        <w:t>, poskytnutie služieb, uskutočnenie stavebných prác, ktoré nespadajú pod ZVO.</w:t>
      </w:r>
    </w:p>
    <w:p w:rsidR="00E5436F" w:rsidRPr="009C3984" w:rsidRDefault="00854031" w:rsidP="009C3984">
      <w:pPr>
        <w:pStyle w:val="Odsekzoznamu"/>
        <w:numPr>
          <w:ilvl w:val="0"/>
          <w:numId w:val="195"/>
        </w:numPr>
        <w:spacing w:before="120" w:after="120"/>
        <w:ind w:left="709" w:hanging="425"/>
        <w:contextualSpacing w:val="0"/>
        <w:jc w:val="both"/>
        <w:rPr>
          <w:rFonts w:asciiTheme="minorHAnsi" w:eastAsia="Times New Roman" w:hAnsiTheme="minorHAnsi" w:cs="Times New Roman"/>
          <w:b/>
          <w:sz w:val="20"/>
          <w:szCs w:val="24"/>
          <w:lang w:eastAsia="sk-SK"/>
        </w:rPr>
      </w:pPr>
      <w:r>
        <w:rPr>
          <w:rFonts w:ascii="Calibri" w:eastAsia="Times New Roman" w:hAnsi="Calibri" w:cs="Times New Roman"/>
          <w:b/>
          <w:sz w:val="20"/>
          <w:szCs w:val="20"/>
          <w:lang w:eastAsia="sk-SK"/>
        </w:rPr>
        <w:t xml:space="preserve">RO </w:t>
      </w:r>
      <w:r w:rsidRPr="009C3984">
        <w:rPr>
          <w:rFonts w:ascii="Calibri" w:eastAsia="Times New Roman" w:hAnsi="Calibri" w:cs="Times New Roman"/>
          <w:sz w:val="20"/>
          <w:szCs w:val="20"/>
          <w:lang w:eastAsia="sk-SK"/>
        </w:rPr>
        <w:t xml:space="preserve">vykoná </w:t>
      </w:r>
      <w:r>
        <w:rPr>
          <w:rFonts w:ascii="Calibri" w:eastAsia="Times New Roman" w:hAnsi="Calibri" w:cs="Times New Roman"/>
          <w:sz w:val="20"/>
          <w:szCs w:val="20"/>
          <w:lang w:eastAsia="sk-SK"/>
        </w:rPr>
        <w:t xml:space="preserve">administratívnu finančnú kontrolu obstarávania </w:t>
      </w:r>
      <w:r w:rsidR="00C3098D">
        <w:rPr>
          <w:rFonts w:ascii="Calibri" w:eastAsia="Times New Roman" w:hAnsi="Calibri" w:cs="Times New Roman"/>
          <w:sz w:val="20"/>
          <w:szCs w:val="20"/>
          <w:lang w:eastAsia="sk-SK"/>
        </w:rPr>
        <w:t>aj</w:t>
      </w:r>
      <w:r>
        <w:rPr>
          <w:rFonts w:ascii="Calibri" w:eastAsia="Times New Roman" w:hAnsi="Calibri" w:cs="Times New Roman"/>
          <w:sz w:val="20"/>
          <w:szCs w:val="20"/>
          <w:lang w:eastAsia="sk-SK"/>
        </w:rPr>
        <w:t xml:space="preserve"> v zmysle </w:t>
      </w:r>
      <w:r w:rsidR="00E5436F">
        <w:rPr>
          <w:rFonts w:ascii="Calibri" w:eastAsia="Times New Roman" w:hAnsi="Calibri" w:cs="Times New Roman"/>
          <w:b/>
          <w:sz w:val="20"/>
          <w:szCs w:val="20"/>
          <w:lang w:eastAsia="sk-SK"/>
        </w:rPr>
        <w:t>MP CKO č. 18 k overovaniu hospodárnosti výdavkov</w:t>
      </w:r>
      <w:r>
        <w:rPr>
          <w:rFonts w:ascii="Calibri" w:eastAsia="Times New Roman" w:hAnsi="Calibri" w:cs="Times New Roman"/>
          <w:b/>
          <w:sz w:val="20"/>
          <w:szCs w:val="20"/>
          <w:lang w:eastAsia="sk-SK"/>
        </w:rPr>
        <w:t xml:space="preserve">, ktorý </w:t>
      </w:r>
      <w:r w:rsidR="00E5436F" w:rsidRPr="009C3984">
        <w:rPr>
          <w:rFonts w:ascii="Calibri" w:eastAsia="Times New Roman" w:hAnsi="Calibri" w:cs="Times New Roman"/>
          <w:sz w:val="20"/>
          <w:szCs w:val="20"/>
          <w:lang w:eastAsia="sk-SK"/>
        </w:rPr>
        <w:t xml:space="preserve">formuluje základné postupy pre proces posudzovania </w:t>
      </w:r>
      <w:r w:rsidR="00FD6CC3">
        <w:rPr>
          <w:rFonts w:ascii="Calibri" w:eastAsia="Times New Roman" w:hAnsi="Calibri" w:cs="Times New Roman"/>
          <w:sz w:val="20"/>
          <w:szCs w:val="20"/>
          <w:lang w:eastAsia="sk-SK"/>
        </w:rPr>
        <w:t>zásady hospodárnosti</w:t>
      </w:r>
      <w:r w:rsidR="0056524E">
        <w:rPr>
          <w:rFonts w:ascii="Calibri" w:eastAsia="Times New Roman" w:hAnsi="Calibri" w:cs="Times New Roman"/>
          <w:sz w:val="20"/>
          <w:szCs w:val="20"/>
          <w:lang w:eastAsia="sk-SK"/>
        </w:rPr>
        <w:t xml:space="preserve"> („hodnota za peniaze“)</w:t>
      </w:r>
      <w:r>
        <w:rPr>
          <w:rFonts w:ascii="Calibri" w:eastAsia="Times New Roman" w:hAnsi="Calibri" w:cs="Times New Roman"/>
          <w:sz w:val="20"/>
          <w:szCs w:val="20"/>
          <w:lang w:eastAsia="sk-SK"/>
        </w:rPr>
        <w:t xml:space="preserve">. </w:t>
      </w:r>
      <w:r w:rsidR="0056524E">
        <w:rPr>
          <w:rFonts w:ascii="Calibri" w:eastAsia="Times New Roman" w:hAnsi="Calibri" w:cs="Times New Roman"/>
          <w:sz w:val="20"/>
          <w:szCs w:val="20"/>
          <w:lang w:eastAsia="sk-SK"/>
        </w:rPr>
        <w:t xml:space="preserve"> </w:t>
      </w:r>
    </w:p>
    <w:p w:rsidR="0056524E" w:rsidRPr="009C3984" w:rsidRDefault="00F14280" w:rsidP="009C3984">
      <w:pPr>
        <w:pStyle w:val="Odsekzoznamu"/>
        <w:numPr>
          <w:ilvl w:val="0"/>
          <w:numId w:val="195"/>
        </w:numPr>
        <w:spacing w:before="120" w:after="120"/>
        <w:ind w:left="709" w:hanging="425"/>
        <w:contextualSpacing w:val="0"/>
        <w:jc w:val="both"/>
        <w:rPr>
          <w:rFonts w:asciiTheme="minorHAnsi" w:eastAsia="Times New Roman" w:hAnsiTheme="minorHAnsi" w:cs="Times New Roman"/>
          <w:b/>
          <w:sz w:val="16"/>
          <w:szCs w:val="20"/>
          <w:lang w:eastAsia="sk-SK"/>
        </w:rPr>
      </w:pPr>
      <w:r w:rsidRPr="009C3984">
        <w:rPr>
          <w:rFonts w:asciiTheme="minorHAnsi" w:eastAsia="Times New Roman" w:hAnsiTheme="minorHAnsi" w:cs="Times New Roman"/>
          <w:sz w:val="20"/>
          <w:szCs w:val="24"/>
          <w:lang w:eastAsia="sk-SK"/>
        </w:rPr>
        <w:t>Prijímateľ</w:t>
      </w:r>
      <w:r w:rsidR="00344066" w:rsidRPr="009C3984">
        <w:rPr>
          <w:rFonts w:asciiTheme="minorHAnsi" w:eastAsia="Times New Roman" w:hAnsiTheme="minorHAnsi" w:cs="Times New Roman"/>
          <w:sz w:val="20"/>
          <w:szCs w:val="24"/>
          <w:lang w:eastAsia="sk-SK"/>
        </w:rPr>
        <w:t>:</w:t>
      </w:r>
      <w:r w:rsidRPr="009C3984">
        <w:rPr>
          <w:rFonts w:asciiTheme="minorHAnsi" w:eastAsia="Times New Roman" w:hAnsiTheme="minorHAnsi" w:cs="Times New Roman"/>
          <w:sz w:val="20"/>
          <w:szCs w:val="24"/>
          <w:lang w:eastAsia="sk-SK"/>
        </w:rPr>
        <w:t xml:space="preserve"> </w:t>
      </w:r>
    </w:p>
    <w:p w:rsidR="00F14280" w:rsidRPr="009C3984" w:rsidRDefault="004A1450"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 </w:t>
      </w:r>
      <w:r w:rsidR="00344066" w:rsidRPr="009C3984">
        <w:rPr>
          <w:rFonts w:asciiTheme="minorHAnsi" w:hAnsiTheme="minorHAnsi"/>
          <w:sz w:val="20"/>
          <w:szCs w:val="20"/>
        </w:rPr>
        <w:t>je povinný</w:t>
      </w:r>
      <w:r w:rsidR="00F14280" w:rsidRPr="009C3984">
        <w:rPr>
          <w:rFonts w:asciiTheme="minorHAnsi" w:hAnsiTheme="minorHAnsi"/>
          <w:sz w:val="20"/>
          <w:szCs w:val="20"/>
        </w:rPr>
        <w:t xml:space="preserve"> každé použitie výnimky riadne zdôvodniť a podložiť relevantnou dokumentáciou,</w:t>
      </w:r>
    </w:p>
    <w:p w:rsidR="00F14280" w:rsidRPr="009C3984" w:rsidRDefault="00344066"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v prípade, že plnenie</w:t>
      </w:r>
      <w:r w:rsidR="00632A95" w:rsidRPr="009C3984">
        <w:rPr>
          <w:rFonts w:asciiTheme="minorHAnsi" w:hAnsiTheme="minorHAnsi"/>
          <w:sz w:val="20"/>
          <w:szCs w:val="20"/>
        </w:rPr>
        <w:t xml:space="preserve"> zákazky </w:t>
      </w:r>
      <w:r w:rsidRPr="009C3984">
        <w:rPr>
          <w:rFonts w:asciiTheme="minorHAnsi" w:hAnsiTheme="minorHAnsi"/>
          <w:sz w:val="20"/>
          <w:szCs w:val="20"/>
        </w:rPr>
        <w:t xml:space="preserve">môže zabezpečiť len jediný dodávateľ alebo </w:t>
      </w:r>
      <w:r w:rsidR="00632A95" w:rsidRPr="009C3984">
        <w:rPr>
          <w:rFonts w:asciiTheme="minorHAnsi" w:hAnsiTheme="minorHAnsi"/>
          <w:sz w:val="20"/>
          <w:szCs w:val="20"/>
        </w:rPr>
        <w:t>na zákazku sa</w:t>
      </w:r>
      <w:r w:rsidRPr="009C3984">
        <w:rPr>
          <w:rFonts w:asciiTheme="minorHAnsi" w:hAnsiTheme="minorHAnsi"/>
          <w:sz w:val="20"/>
          <w:szCs w:val="20"/>
        </w:rPr>
        <w:t xml:space="preserve"> uplat</w:t>
      </w:r>
      <w:r w:rsidR="00632A95" w:rsidRPr="009C3984">
        <w:rPr>
          <w:rFonts w:asciiTheme="minorHAnsi" w:hAnsiTheme="minorHAnsi"/>
          <w:sz w:val="20"/>
          <w:szCs w:val="20"/>
        </w:rPr>
        <w:t>ňuje</w:t>
      </w:r>
      <w:r w:rsidRPr="009C3984">
        <w:rPr>
          <w:rFonts w:asciiTheme="minorHAnsi" w:hAnsiTheme="minorHAnsi"/>
          <w:sz w:val="20"/>
          <w:szCs w:val="20"/>
        </w:rPr>
        <w:t xml:space="preserve"> osobit</w:t>
      </w:r>
      <w:r w:rsidR="00632A95" w:rsidRPr="009C3984">
        <w:rPr>
          <w:rFonts w:asciiTheme="minorHAnsi" w:hAnsiTheme="minorHAnsi"/>
          <w:sz w:val="20"/>
          <w:szCs w:val="20"/>
        </w:rPr>
        <w:t>ný</w:t>
      </w:r>
      <w:r w:rsidRPr="009C3984">
        <w:rPr>
          <w:rFonts w:asciiTheme="minorHAnsi" w:hAnsiTheme="minorHAnsi"/>
          <w:sz w:val="20"/>
          <w:szCs w:val="20"/>
        </w:rPr>
        <w:t xml:space="preserve"> režim (napr. podľa § 1 ods. 2 písm. d), j), k) ZVO), musí  prijímateľ túto skutočnosť písomne zdôvodniť a doložiť relevantným dokladom preukazujúcim túto skutočnosť,</w:t>
      </w:r>
    </w:p>
    <w:p w:rsidR="00344066" w:rsidRPr="009C3984" w:rsidRDefault="00344066"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v prípade výnimky, ktorá nie je viazaná na finančný limit, nie je povinnosťou prijímateľa predložiť určenie a výpočet predpokladanej hodnoty zákazky,</w:t>
      </w:r>
    </w:p>
    <w:p w:rsidR="00C84E4D" w:rsidRPr="009C3984" w:rsidRDefault="00C84E4D"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v prípade výnimiek, ktoré sú viazané na finančné limity podlimitných zákaziek a zákaziek s nízkou hodnotou (§ 1 ods. 12 a ods. 13) a zákaziek podľa § 1 ods. 14 ZVO nie je potrebné v osobitnom postupe určovať predpokladanú hodnotu zákazky, ale rozhodujúce je, aby zmluva (prípadne objednávka), ktorá je uzatvorená s úspešným uchádzačom, bola vo finančnom limite, ktorý je spojený s možnosťou uplatnenia predmetnej výnimky (finančné limity sú uvádzané v EUR bez DPH); </w:t>
      </w:r>
    </w:p>
    <w:p w:rsidR="00344066" w:rsidRPr="009C3984" w:rsidRDefault="00C84E4D"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pri zadávaní podlimitnej zákazky, zákazky s nízkou hodnotou alebo zákazky podľa § 1 ods. 14 ZVO v režime výnimky nesmie zákazku umelo rozdeliť s cieľom vyhnúť sa pravidlám a postupom VO.</w:t>
      </w:r>
    </w:p>
    <w:p w:rsidR="0056524E" w:rsidRPr="009C3984" w:rsidRDefault="0056524E"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b/>
          <w:sz w:val="20"/>
        </w:rPr>
        <w:t>V prípade zadávania zákazky podľa § 1 ods. 2 písm. c) ZVO na nadobúdanie existujúcich stavieb alebo nájom existujúcich stavieb a iných nehnuteľností alebo nadobúdanie práv k nim</w:t>
      </w:r>
      <w:r w:rsidRPr="009C3984">
        <w:rPr>
          <w:rFonts w:asciiTheme="minorHAnsi" w:eastAsia="Calibri" w:hAnsiTheme="minorHAnsi" w:cs="Arial"/>
          <w:sz w:val="20"/>
        </w:rPr>
        <w:t xml:space="preserve"> akýmkoľvek spôsobom financovania </w:t>
      </w:r>
      <w:r w:rsidRPr="009C3984">
        <w:rPr>
          <w:rFonts w:asciiTheme="minorHAnsi" w:eastAsia="Calibri" w:hAnsiTheme="minorHAnsi" w:cs="Arial"/>
          <w:b/>
          <w:sz w:val="20"/>
        </w:rPr>
        <w:t>je prijímateľ je povinný vykonať prieskum trhu</w:t>
      </w:r>
      <w:r w:rsidRPr="009C3984">
        <w:rPr>
          <w:rFonts w:asciiTheme="minorHAnsi" w:eastAsia="Calibri" w:hAnsiTheme="minorHAnsi" w:cs="Arial"/>
          <w:sz w:val="20"/>
        </w:rPr>
        <w:t xml:space="preserve">, ktorým sa má preukázať hospodárnosť alebo sa hospodárnosť výdavkov overí na základe znaleckého posudku. Ak prijímateľ zadá zákazku na nadobúdanie existujúcich stavieb alebo nájom existujúcich stavieb a iných nehnuteľností prieskumom trhu uchádzačovi, ktorý neponúkne najnižšiu cenu, musí svoje rozhodnutie o zadaní zákazky riadne odôvodniť s ohľadom na dodržanie pravidiel hospodárnosti. Informácia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w:t>
      </w:r>
      <w:r w:rsidRPr="009C3984">
        <w:rPr>
          <w:rFonts w:asciiTheme="minorHAnsi" w:eastAsia="Calibri" w:hAnsiTheme="minorHAnsi" w:cs="Arial"/>
          <w:sz w:val="20"/>
        </w:rPr>
        <w:lastRenderedPageBreak/>
        <w:t xml:space="preserve">môže zohľadniť (ak by vyhodnotil ako úspešného, uchádzača s vyššou cenou). 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w:t>
      </w:r>
      <w:r w:rsidR="00854031" w:rsidRPr="009C3984">
        <w:rPr>
          <w:rFonts w:asciiTheme="minorHAnsi" w:eastAsia="Calibri" w:hAnsiTheme="minorHAnsi" w:cs="Arial"/>
          <w:sz w:val="20"/>
        </w:rPr>
        <w:t xml:space="preserve"> </w:t>
      </w:r>
      <w:r w:rsidRPr="009C3984">
        <w:rPr>
          <w:rFonts w:asciiTheme="minorHAnsi" w:eastAsia="Calibri" w:hAnsiTheme="minorHAnsi" w:cs="Arial"/>
          <w:sz w:val="20"/>
        </w:rPr>
        <w:t xml:space="preserve">k zadávaniu zákaziek nespadajúcich pod zákon o verejnom obstarávaní a princípy uvedené </w:t>
      </w:r>
      <w:r w:rsidR="00854031" w:rsidRPr="009C3984">
        <w:rPr>
          <w:rFonts w:asciiTheme="minorHAnsi" w:eastAsia="Calibri" w:hAnsiTheme="minorHAnsi" w:cs="Arial"/>
          <w:sz w:val="20"/>
        </w:rPr>
        <w:t xml:space="preserve"> </w:t>
      </w:r>
      <w:r w:rsidRPr="009C3984">
        <w:rPr>
          <w:rFonts w:asciiTheme="minorHAnsi" w:eastAsia="Calibri" w:hAnsiTheme="minorHAnsi" w:cs="Arial"/>
          <w:sz w:val="20"/>
        </w:rPr>
        <w:t xml:space="preserve">v tejto kapitole. </w:t>
      </w:r>
      <w:r w:rsidRPr="009C3984">
        <w:rPr>
          <w:rFonts w:asciiTheme="minorHAnsi" w:eastAsia="Calibri" w:hAnsiTheme="minorHAnsi" w:cs="Arial"/>
          <w:b/>
          <w:sz w:val="20"/>
        </w:rPr>
        <w:t xml:space="preserve">Pre účely preukázania hospodárnosti výdavkov je možné využiť aj inštitút znaleckého posudku, ktorý v tomto prípade môže nahradiť prieskum trhu. Náklady </w:t>
      </w:r>
      <w:r w:rsidR="00854031" w:rsidRPr="009C3984">
        <w:rPr>
          <w:rFonts w:asciiTheme="minorHAnsi" w:eastAsia="Calibri" w:hAnsiTheme="minorHAnsi" w:cs="Arial"/>
          <w:b/>
          <w:sz w:val="20"/>
        </w:rPr>
        <w:t xml:space="preserve"> </w:t>
      </w:r>
      <w:r w:rsidRPr="009C3984">
        <w:rPr>
          <w:rFonts w:asciiTheme="minorHAnsi" w:eastAsia="Calibri" w:hAnsiTheme="minorHAnsi" w:cs="Arial"/>
          <w:b/>
          <w:sz w:val="20"/>
        </w:rPr>
        <w:t>na vyhotovenie znaleckého posudku znáša prijímateľ.</w:t>
      </w:r>
    </w:p>
    <w:p w:rsidR="00B32E58" w:rsidRPr="002A28A4" w:rsidRDefault="00854031" w:rsidP="009C3984">
      <w:pPr>
        <w:pStyle w:val="Odsekzoznamu"/>
        <w:numPr>
          <w:ilvl w:val="0"/>
          <w:numId w:val="195"/>
        </w:numPr>
        <w:spacing w:before="120" w:after="120"/>
        <w:ind w:left="709" w:hanging="425"/>
        <w:contextualSpacing w:val="0"/>
        <w:jc w:val="both"/>
        <w:rPr>
          <w:rFonts w:ascii="Calibri" w:eastAsia="Times New Roman" w:hAnsi="Calibri" w:cs="Times New Roman"/>
          <w:lang w:eastAsia="sk-SK"/>
        </w:rPr>
      </w:pPr>
      <w:r w:rsidRPr="009C3984">
        <w:rPr>
          <w:rFonts w:asciiTheme="minorHAnsi" w:eastAsia="Calibri" w:hAnsiTheme="minorHAnsi" w:cs="Arial"/>
          <w:sz w:val="20"/>
        </w:rPr>
        <w:t>P</w:t>
      </w:r>
      <w:r w:rsidR="0056524E" w:rsidRPr="009C3984">
        <w:rPr>
          <w:rFonts w:asciiTheme="minorHAnsi" w:eastAsia="Calibri" w:hAnsiTheme="minorHAnsi" w:cs="Arial"/>
          <w:sz w:val="20"/>
        </w:rPr>
        <w:t>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 Obdobne zákazky spojené s dodaním hnuteľného tovaru (napr. kancelárske vybavenie prenajatých priestorov) nespadajú pod režim výnimky podľa § 1 ods. 2 písm. c) ZVO.</w:t>
      </w:r>
    </w:p>
    <w:p w:rsidR="00854031" w:rsidRPr="009C3984" w:rsidRDefault="00854031" w:rsidP="009C3984">
      <w:pPr>
        <w:pStyle w:val="Odsekzoznamu"/>
        <w:spacing w:before="120" w:after="120"/>
        <w:ind w:left="709" w:hanging="425"/>
        <w:contextualSpacing w:val="0"/>
        <w:jc w:val="both"/>
        <w:rPr>
          <w:rFonts w:ascii="Calibri" w:eastAsia="Times New Roman" w:hAnsi="Calibri" w:cs="Times New Roman"/>
          <w:b/>
          <w:sz w:val="20"/>
          <w:szCs w:val="20"/>
          <w:lang w:eastAsia="sk-SK"/>
        </w:rPr>
      </w:pPr>
      <w:r>
        <w:rPr>
          <w:rFonts w:ascii="Calibri" w:eastAsia="Times New Roman" w:hAnsi="Calibri" w:cs="Times New Roman"/>
          <w:sz w:val="20"/>
          <w:szCs w:val="20"/>
          <w:lang w:eastAsia="sk-SK"/>
        </w:rPr>
        <w:t xml:space="preserve">6.   </w:t>
      </w:r>
      <w:r w:rsidRPr="009C3984">
        <w:rPr>
          <w:rFonts w:ascii="Calibri" w:eastAsia="Times New Roman" w:hAnsi="Calibri" w:cs="Times New Roman"/>
          <w:b/>
          <w:sz w:val="20"/>
          <w:szCs w:val="20"/>
          <w:lang w:eastAsia="sk-SK"/>
        </w:rPr>
        <w:t>V prípade zadávania zákazky podľa § 1 ods. 12 písm. d), písm. q) alebo písm. u) ZVO</w:t>
      </w:r>
      <w:r w:rsidRPr="00854031">
        <w:rPr>
          <w:rFonts w:ascii="Calibri" w:eastAsia="Times New Roman" w:hAnsi="Calibri" w:cs="Times New Roman"/>
          <w:sz w:val="20"/>
          <w:szCs w:val="20"/>
          <w:lang w:eastAsia="sk-SK"/>
        </w:rPr>
        <w:t xml:space="preserve"> je prijímateľ </w:t>
      </w:r>
      <w:r w:rsidRPr="009C3984">
        <w:rPr>
          <w:rFonts w:ascii="Calibri" w:eastAsia="Times New Roman" w:hAnsi="Calibri" w:cs="Times New Roman"/>
          <w:b/>
          <w:sz w:val="20"/>
          <w:szCs w:val="20"/>
          <w:lang w:eastAsia="sk-SK"/>
        </w:rPr>
        <w:t>povinný vykonať deklaratórny prieskum na overenie hospodárnosti</w:t>
      </w:r>
      <w:r w:rsidRPr="00854031">
        <w:rPr>
          <w:rFonts w:ascii="Calibri" w:eastAsia="Times New Roman" w:hAnsi="Calibri" w:cs="Times New Roman"/>
          <w:sz w:val="20"/>
          <w:szCs w:val="20"/>
          <w:lang w:eastAsia="sk-SK"/>
        </w:rPr>
        <w:t xml:space="preserve">, ktorým preukáže, že zákazka, ktorá bude zadaná priamo dodávateľovi v zmysle § 1 ods. 12 písm. d), písm. q)alebo písm. u) ZVO je hospodárnejšia oproti výsledkom zisteným v rámci prieskumu trhu. V prípade, že výsledok prieskumu trhu nepreukáže túto hospodárnosť, je prijímateľ povinný postupovať pri zadávaní zákazky v zmysle pravidiel a postupov ZVO. Deklaratórny </w:t>
      </w:r>
      <w:r w:rsidRPr="009C3984">
        <w:rPr>
          <w:rFonts w:ascii="Calibri" w:eastAsia="Times New Roman" w:hAnsi="Calibri" w:cs="Times New Roman"/>
          <w:b/>
          <w:sz w:val="20"/>
          <w:szCs w:val="20"/>
          <w:lang w:eastAsia="sk-SK"/>
        </w:rPr>
        <w:t xml:space="preserve">prieskum trhu na overenie hospodárnosti môže prijímateľ vykonať ako: </w:t>
      </w:r>
    </w:p>
    <w:p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prieskum trhu oslovením potenciálnych dodávateľov, </w:t>
      </w:r>
    </w:p>
    <w:p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porovnanie s predchádzajúcim alebo aktuálnym plnením na rovnaký alebo porovnateľný    </w:t>
      </w:r>
    </w:p>
    <w:p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predmet   zákazky, </w:t>
      </w:r>
    </w:p>
    <w:p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prieskum trhu prostredníctvom informácií z webu (napr. zverejnené cenníky) alebo prostredníctvom iným spôsobom identifikovaných relevantných cenových ponúk potenciálnych dodávateľov. </w:t>
      </w:r>
    </w:p>
    <w:p w:rsidR="00854031" w:rsidRPr="00854031" w:rsidRDefault="00854031" w:rsidP="009C3984">
      <w:pPr>
        <w:pStyle w:val="Odsekzoznamu"/>
        <w:spacing w:before="120" w:after="120"/>
        <w:ind w:left="709" w:hanging="425"/>
        <w:contextualSpacing w:val="0"/>
        <w:jc w:val="both"/>
        <w:rPr>
          <w:rFonts w:ascii="Calibri" w:eastAsia="Times New Roman" w:hAnsi="Calibri" w:cs="Times New Roman"/>
          <w:sz w:val="20"/>
          <w:szCs w:val="20"/>
          <w:lang w:eastAsia="sk-SK"/>
        </w:rPr>
      </w:pPr>
    </w:p>
    <w:p w:rsidR="000B7C77" w:rsidRPr="009C3984" w:rsidRDefault="00854031" w:rsidP="009C3984">
      <w:pPr>
        <w:pStyle w:val="Odsekzoznamu"/>
        <w:numPr>
          <w:ilvl w:val="0"/>
          <w:numId w:val="195"/>
        </w:numPr>
        <w:spacing w:before="120" w:after="120"/>
        <w:ind w:left="709" w:hanging="425"/>
        <w:contextualSpacing w:val="0"/>
        <w:jc w:val="both"/>
        <w:rPr>
          <w:rFonts w:ascii="Calibri" w:eastAsia="Times New Roman" w:hAnsi="Calibri" w:cs="Times New Roman"/>
          <w:b/>
          <w:sz w:val="20"/>
          <w:szCs w:val="20"/>
          <w:lang w:eastAsia="sk-SK"/>
        </w:rPr>
      </w:pPr>
      <w:r w:rsidRPr="009C3984">
        <w:rPr>
          <w:rFonts w:asciiTheme="minorHAnsi" w:eastAsia="Calibri" w:hAnsiTheme="minorHAnsi" w:cs="Arial"/>
          <w:sz w:val="20"/>
        </w:rPr>
        <w:t>Dôležitou podmienkou výnimky podľa § 1 ods. 12 písm. q) ZVO,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je, že obstarávaný predmet zákazky musí zabezpečiť priamo verejný obstarávateľ podľa § 7 ZVO, t. j. vlastnými kapacitami, nie prostredníctvom tretej osoby.</w:t>
      </w:r>
    </w:p>
    <w:p w:rsidR="0017125D" w:rsidRPr="009C3984" w:rsidRDefault="0017125D"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K postupu vykonania prieskumu trhu a rozsahu predkladanej dokumentácie pozri kapitolu </w:t>
      </w:r>
      <w:r w:rsidR="00F94CCF" w:rsidRPr="009C3984">
        <w:rPr>
          <w:rFonts w:asciiTheme="minorHAnsi" w:eastAsia="Calibri" w:hAnsiTheme="minorHAnsi" w:cs="Arial"/>
          <w:sz w:val="20"/>
        </w:rPr>
        <w:t>14. F).</w:t>
      </w:r>
      <w:r w:rsidR="00E26B6F" w:rsidRPr="009C3984">
        <w:rPr>
          <w:rFonts w:asciiTheme="minorHAnsi" w:eastAsia="Calibri" w:hAnsiTheme="minorHAnsi" w:cs="Arial"/>
          <w:sz w:val="20"/>
        </w:rPr>
        <w:t xml:space="preserve"> </w:t>
      </w:r>
    </w:p>
    <w:p w:rsidR="000B7C77" w:rsidRPr="009C3984" w:rsidRDefault="000B7C77"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V prípade zadávania zákazky podľa § 1 ods. 12 písm. h) ZVO, ktorej predmetom je vytvorenie  </w:t>
      </w:r>
      <w:r w:rsidRPr="009C3984">
        <w:rPr>
          <w:rFonts w:asciiTheme="minorHAnsi" w:eastAsia="Calibri" w:hAnsiTheme="minorHAnsi" w:cs="Arial"/>
          <w:sz w:val="20"/>
        </w:rPr>
        <w:br/>
        <w:t xml:space="preserve">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w:t>
      </w:r>
      <w:r w:rsidRPr="009C3984">
        <w:rPr>
          <w:rFonts w:asciiTheme="minorHAnsi" w:eastAsia="Calibri" w:hAnsiTheme="minorHAnsi" w:cs="Arial"/>
          <w:sz w:val="20"/>
        </w:rPr>
        <w:br/>
        <w:t>k inému použitiu alebo vykonaniu umeleckého výkonu.</w:t>
      </w:r>
    </w:p>
    <w:p w:rsidR="00D15E01" w:rsidRPr="009C3984" w:rsidRDefault="004749EB"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V prípade zákaziek podľa §1 ods. 14 ZVO, ktorých predpokladaná hodnota je nižšia </w:t>
      </w:r>
      <w:r w:rsidR="00797699" w:rsidRPr="009C3984">
        <w:rPr>
          <w:rFonts w:asciiTheme="minorHAnsi" w:eastAsia="Calibri" w:hAnsiTheme="minorHAnsi" w:cs="Arial"/>
          <w:sz w:val="20"/>
        </w:rPr>
        <w:t xml:space="preserve"> </w:t>
      </w:r>
      <w:r w:rsidR="00797699" w:rsidRPr="009C3984">
        <w:rPr>
          <w:rFonts w:asciiTheme="minorHAnsi" w:eastAsia="Calibri" w:hAnsiTheme="minorHAnsi" w:cs="Arial"/>
          <w:sz w:val="20"/>
        </w:rPr>
        <w:br/>
      </w:r>
      <w:r w:rsidRPr="009C3984">
        <w:rPr>
          <w:rFonts w:asciiTheme="minorHAnsi" w:eastAsia="Calibri" w:hAnsiTheme="minorHAnsi" w:cs="Arial"/>
          <w:sz w:val="20"/>
        </w:rPr>
        <w:t>ako 5 000 EUR</w:t>
      </w:r>
      <w:r w:rsidR="00797699" w:rsidRPr="009C3984">
        <w:rPr>
          <w:rFonts w:asciiTheme="minorHAnsi" w:eastAsia="Calibri" w:hAnsiTheme="minorHAnsi" w:cs="Arial"/>
          <w:sz w:val="20"/>
        </w:rPr>
        <w:t xml:space="preserve"> </w:t>
      </w:r>
      <w:r w:rsidRPr="009C3984">
        <w:rPr>
          <w:rFonts w:asciiTheme="minorHAnsi" w:eastAsia="Calibri" w:hAnsiTheme="minorHAnsi" w:cs="Arial"/>
          <w:sz w:val="20"/>
        </w:rPr>
        <w:t>v priebehu kalendárneho roka alebo počas platnosti zmluvy, ak sa uzatvára na dlhšie obdobie ak jeden kalendárny rok, Prijímateľ predkladá:</w:t>
      </w:r>
    </w:p>
    <w:p w:rsidR="00C3098D" w:rsidRPr="009C3984" w:rsidRDefault="004749EB"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lastRenderedPageBreak/>
        <w:t>zdôvodnenia uplatnenia výnimky,</w:t>
      </w:r>
    </w:p>
    <w:p w:rsidR="00C3098D" w:rsidRPr="009C3984" w:rsidRDefault="004749EB"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čestné vyhlásenie, že v priebehu kalendárneho roka neobstará rovnaký predmet zákazky  v celkovej hodnote vyššej ako 5 000 EUR bez DPH,</w:t>
      </w:r>
    </w:p>
    <w:p w:rsidR="000B7C77" w:rsidRPr="009C3984" w:rsidRDefault="004749EB"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preukázanie  zadania zákazky z hľadiska hospodárnosti (napr. prieskumom trhu).  </w:t>
      </w:r>
    </w:p>
    <w:p w:rsidR="004A670B" w:rsidRDefault="004A670B" w:rsidP="009C3984">
      <w:pPr>
        <w:spacing w:after="0" w:line="240" w:lineRule="auto"/>
        <w:ind w:left="993" w:hanging="426"/>
        <w:jc w:val="both"/>
        <w:rPr>
          <w:rFonts w:asciiTheme="minorHAnsi" w:eastAsiaTheme="majorEastAsia" w:hAnsiTheme="minorHAnsi" w:cstheme="majorBidi"/>
          <w:bCs/>
          <w:sz w:val="20"/>
        </w:rPr>
      </w:pPr>
    </w:p>
    <w:p w:rsidR="00740802" w:rsidRPr="0059356A" w:rsidRDefault="00200030" w:rsidP="009C3984">
      <w:pPr>
        <w:pStyle w:val="Nadpis1"/>
        <w:spacing w:after="120"/>
        <w:ind w:left="444" w:firstLine="708"/>
      </w:pPr>
      <w:bookmarkStart w:id="235" w:name="_Toc26798968"/>
      <w:r w:rsidRPr="0059356A">
        <w:t xml:space="preserve">15. </w:t>
      </w:r>
      <w:r w:rsidR="00CB4854" w:rsidRPr="0059356A">
        <w:t>Najčastejšie nedostatky pri realizácii VO – tabuľkový prehľad</w:t>
      </w:r>
      <w:bookmarkEnd w:id="235"/>
    </w:p>
    <w:p w:rsidR="0059356A" w:rsidRPr="0059356A" w:rsidRDefault="0059356A" w:rsidP="0059356A"/>
    <w:p w:rsidR="00051AFD" w:rsidRPr="009C3984" w:rsidRDefault="00051AFD" w:rsidP="009C3984">
      <w:pPr>
        <w:pStyle w:val="Odsekzoznamu"/>
        <w:numPr>
          <w:ilvl w:val="0"/>
          <w:numId w:val="241"/>
        </w:numPr>
        <w:spacing w:before="120" w:after="120"/>
        <w:ind w:left="709"/>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Na základe analýzy zistení z auditov, kontrol a certifikačných overení vykonaných jednotlivými orgánmi boli identifikované </w:t>
      </w:r>
      <w:r w:rsidR="00C82B96" w:rsidRPr="009C3984">
        <w:rPr>
          <w:rFonts w:asciiTheme="minorHAnsi" w:eastAsia="Calibri" w:hAnsiTheme="minorHAnsi" w:cs="Arial"/>
          <w:sz w:val="20"/>
        </w:rPr>
        <w:t xml:space="preserve">viaceré </w:t>
      </w:r>
      <w:r w:rsidRPr="009C3984">
        <w:rPr>
          <w:rFonts w:asciiTheme="minorHAnsi" w:eastAsia="Calibri" w:hAnsiTheme="minorHAnsi" w:cs="Arial"/>
          <w:sz w:val="20"/>
        </w:rPr>
        <w:t>nedostatky</w:t>
      </w:r>
      <w:r w:rsidR="00C82B96" w:rsidRPr="009C3984">
        <w:rPr>
          <w:rFonts w:asciiTheme="minorHAnsi" w:eastAsia="Calibri" w:hAnsiTheme="minorHAnsi" w:cs="Arial"/>
          <w:sz w:val="20"/>
        </w:rPr>
        <w:t xml:space="preserve">, pričom výber z najčastejšie opakovaných je uvádzaný v nasledovnej </w:t>
      </w:r>
      <w:r w:rsidR="00041F4A" w:rsidRPr="009C3984">
        <w:rPr>
          <w:rFonts w:asciiTheme="minorHAnsi" w:eastAsia="Calibri" w:hAnsiTheme="minorHAnsi" w:cs="Arial"/>
          <w:sz w:val="20"/>
        </w:rPr>
        <w:t>tabuľke</w:t>
      </w:r>
      <w:r w:rsidRPr="009C3984">
        <w:rPr>
          <w:rFonts w:asciiTheme="minorHAnsi" w:eastAsia="Calibri" w:hAnsiTheme="minorHAnsi" w:cs="Arial"/>
          <w:sz w:val="20"/>
        </w:rPr>
        <w:t xml:space="preserve"> (bližší popis a odporúčanie </w:t>
      </w:r>
      <w:r w:rsidR="00C3230A" w:rsidRPr="009C3984">
        <w:rPr>
          <w:rFonts w:asciiTheme="minorHAnsi" w:eastAsia="Calibri" w:hAnsiTheme="minorHAnsi" w:cs="Arial"/>
          <w:sz w:val="20"/>
        </w:rPr>
        <w:t>RO</w:t>
      </w:r>
      <w:r w:rsidRPr="009C3984">
        <w:rPr>
          <w:rFonts w:asciiTheme="minorHAnsi" w:eastAsia="Calibri" w:hAnsiTheme="minorHAnsi" w:cs="Arial"/>
          <w:sz w:val="20"/>
        </w:rPr>
        <w:t xml:space="preserve"> je uvedený v príslušnej časti kapitoly</w:t>
      </w:r>
      <w:r w:rsidR="00A27F82" w:rsidRPr="009C3984">
        <w:rPr>
          <w:rFonts w:asciiTheme="minorHAnsi" w:eastAsia="Calibri" w:hAnsiTheme="minorHAnsi" w:cs="Arial"/>
          <w:sz w:val="20"/>
        </w:rPr>
        <w:t>)</w:t>
      </w:r>
      <w:r w:rsidR="00311C18">
        <w:rPr>
          <w:rFonts w:asciiTheme="minorHAnsi" w:eastAsia="Calibri" w:hAnsiTheme="minorHAnsi" w:cs="Arial"/>
          <w:sz w:val="20"/>
        </w:rPr>
        <w:t>:</w:t>
      </w:r>
      <w:r w:rsidRPr="009C3984">
        <w:rPr>
          <w:rFonts w:asciiTheme="minorHAnsi" w:eastAsia="Calibri" w:hAnsiTheme="minorHAnsi" w:cs="Arial"/>
          <w:sz w:val="20"/>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83"/>
      </w:tblGrid>
      <w:tr w:rsidR="007736F5" w:rsidRPr="00785C19" w:rsidTr="007736F5">
        <w:trPr>
          <w:trHeight w:val="765"/>
          <w:tblHeader/>
        </w:trPr>
        <w:tc>
          <w:tcPr>
            <w:tcW w:w="9284"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bottom"/>
          </w:tcPr>
          <w:p w:rsidR="007736F5" w:rsidRPr="009C3984" w:rsidRDefault="007736F5" w:rsidP="009C3984">
            <w:pPr>
              <w:pStyle w:val="Zkladntext"/>
              <w:jc w:val="left"/>
              <w:rPr>
                <w:rFonts w:cstheme="majorBidi"/>
                <w:b/>
                <w:bCs/>
                <w:color w:val="1F497D" w:themeColor="text2"/>
                <w:szCs w:val="22"/>
                <w:lang w:eastAsia="sk-SK"/>
              </w:rPr>
            </w:pPr>
            <w:r w:rsidRPr="009C3984">
              <w:rPr>
                <w:rFonts w:eastAsiaTheme="minorHAnsi" w:cstheme="majorBidi"/>
                <w:b/>
                <w:bCs/>
                <w:color w:val="1F497D" w:themeColor="text2"/>
                <w:szCs w:val="22"/>
                <w:lang w:val="sk-SK" w:eastAsia="sk-SK"/>
              </w:rPr>
              <w:t>Realizácia verejného obstarávania a obstarávania</w:t>
            </w:r>
          </w:p>
        </w:tc>
      </w:tr>
      <w:tr w:rsidR="002C7B90" w:rsidRPr="00785C19" w:rsidTr="001A4CEC">
        <w:trPr>
          <w:trHeight w:val="765"/>
          <w:tblHeader/>
        </w:trPr>
        <w:tc>
          <w:tcPr>
            <w:tcW w:w="754"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236" w:name="RANGE!A3:F50"/>
            <w:r w:rsidRPr="00785C19">
              <w:rPr>
                <w:rFonts w:cstheme="majorBidi"/>
                <w:b/>
                <w:bCs/>
                <w:color w:val="1F497D" w:themeColor="text2"/>
                <w:sz w:val="20"/>
                <w:szCs w:val="20"/>
                <w:lang w:eastAsia="sk-SK"/>
              </w:rPr>
              <w:t>P.</w:t>
            </w:r>
            <w:r w:rsidR="00452F83">
              <w:rPr>
                <w:rFonts w:cstheme="majorBidi"/>
                <w:b/>
                <w:bCs/>
                <w:color w:val="1F497D" w:themeColor="text2"/>
                <w:sz w:val="20"/>
                <w:szCs w:val="20"/>
                <w:lang w:eastAsia="sk-SK"/>
              </w:rPr>
              <w:t xml:space="preserve"> </w:t>
            </w:r>
            <w:r w:rsidRPr="00785C19">
              <w:rPr>
                <w:rFonts w:cstheme="majorBidi"/>
                <w:b/>
                <w:bCs/>
                <w:color w:val="1F497D" w:themeColor="text2"/>
                <w:sz w:val="20"/>
                <w:szCs w:val="20"/>
                <w:lang w:eastAsia="sk-SK"/>
              </w:rPr>
              <w:t xml:space="preserve">č. </w:t>
            </w:r>
          </w:p>
        </w:tc>
        <w:tc>
          <w:tcPr>
            <w:tcW w:w="2270"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077"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83"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Diskriminačné podmienky účasti stanovené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v súťažných pokladoch alebo oznámení</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hideMark/>
          </w:tcPr>
          <w:p w:rsidR="00196AF2" w:rsidRPr="00196AF2" w:rsidRDefault="002C7B90" w:rsidP="00196AF2">
            <w:pPr>
              <w:rPr>
                <w:rFonts w:asciiTheme="minorHAnsi" w:hAnsiTheme="minorHAnsi"/>
              </w:rPr>
            </w:pPr>
            <w:r w:rsidRPr="009C3984">
              <w:fldChar w:fldCharType="begin"/>
            </w:r>
            <w:r w:rsidRPr="009C3984">
              <w:instrText xml:space="preserve"> REF _Ref417892350 \h  \* MERGEFORMAT </w:instrText>
            </w:r>
            <w:r w:rsidRPr="009C3984">
              <w:fldChar w:fldCharType="separate"/>
            </w:r>
            <w:r w:rsidR="00196AF2" w:rsidRPr="00224B27">
              <w:t xml:space="preserve">5. </w:t>
            </w:r>
            <w:r w:rsidR="00196AF2" w:rsidRPr="00196AF2">
              <w:rPr>
                <w:rFonts w:asciiTheme="minorHAnsi" w:hAnsiTheme="minorHAnsi"/>
              </w:rPr>
              <w:t>Podmienky účasti</w:t>
            </w:r>
          </w:p>
          <w:p w:rsidR="002C7B90" w:rsidRPr="00785C19" w:rsidRDefault="002C7B90" w:rsidP="007B5571">
            <w:pPr>
              <w:jc w:val="both"/>
              <w:rPr>
                <w:rStyle w:val="Jemnodkaz"/>
                <w:rFonts w:asciiTheme="minorHAnsi" w:hAnsiTheme="minorHAnsi"/>
                <w:color w:val="auto"/>
                <w:sz w:val="20"/>
                <w:szCs w:val="20"/>
              </w:rPr>
            </w:pPr>
            <w:r w:rsidRPr="009C3984">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2. </w:t>
            </w:r>
          </w:p>
        </w:tc>
        <w:tc>
          <w:tcPr>
            <w:tcW w:w="2270" w:type="dxa"/>
            <w:tcBorders>
              <w:top w:val="nil"/>
              <w:left w:val="nil"/>
              <w:bottom w:val="single" w:sz="4" w:space="0" w:color="auto"/>
              <w:right w:val="single" w:sz="4" w:space="0" w:color="auto"/>
            </w:tcBorders>
            <w:shd w:val="clear" w:color="auto" w:fill="auto"/>
          </w:tcPr>
          <w:p w:rsidR="002C7B90" w:rsidRPr="001A4CEC" w:rsidRDefault="002C7B90" w:rsidP="00142786">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Nezákonné a/alebo diskriminačné kritéri</w:t>
            </w:r>
            <w:r w:rsidR="00142786">
              <w:rPr>
                <w:rFonts w:asciiTheme="minorHAnsi" w:hAnsiTheme="minorHAnsi" w:cstheme="majorBidi"/>
                <w:sz w:val="20"/>
                <w:szCs w:val="20"/>
                <w:lang w:eastAsia="sk-SK"/>
              </w:rPr>
              <w:t>á</w:t>
            </w:r>
            <w:r w:rsidRPr="001A4CEC">
              <w:rPr>
                <w:rFonts w:asciiTheme="minorHAnsi" w:hAnsiTheme="minorHAnsi" w:cstheme="majorBidi"/>
                <w:sz w:val="20"/>
                <w:szCs w:val="20"/>
                <w:lang w:eastAsia="sk-SK"/>
              </w:rPr>
              <w:t xml:space="preserve">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na vyhodnotenie ponúk stanovené v súťažných pokladoch alebo oznámení</w:t>
            </w:r>
          </w:p>
        </w:tc>
        <w:tc>
          <w:tcPr>
            <w:tcW w:w="4077" w:type="dxa"/>
            <w:tcBorders>
              <w:top w:val="nil"/>
              <w:left w:val="nil"/>
              <w:bottom w:val="single" w:sz="4" w:space="0" w:color="auto"/>
              <w:right w:val="single" w:sz="4" w:space="0" w:color="auto"/>
            </w:tcBorders>
            <w:shd w:val="clear" w:color="auto" w:fill="auto"/>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Vyhodnotenie ponúk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v rozpore s oznámením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o vyhlásení VO/výzvou na predkladanie ponúk</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9C3984" w:rsidRDefault="002C7B90" w:rsidP="009C3984">
            <w:r w:rsidRPr="009C3984">
              <w:fldChar w:fldCharType="begin"/>
            </w:r>
            <w:r w:rsidRPr="009C3984">
              <w:instrText xml:space="preserve"> REF _Ref417893018 \h  \* MERGEFORMAT </w:instrText>
            </w:r>
            <w:r w:rsidRPr="009C3984">
              <w:fldChar w:fldCharType="separate"/>
            </w:r>
            <w:r w:rsidR="00196AF2">
              <w:t>6. V</w:t>
            </w:r>
            <w:r w:rsidR="00196AF2" w:rsidRPr="00196AF2">
              <w:t>yhodnotenie splnenia podmienok účasti</w:t>
            </w:r>
            <w:r w:rsidRPr="009C3984">
              <w:fldChar w:fldCharType="end"/>
            </w:r>
          </w:p>
          <w:p w:rsidR="00196AF2" w:rsidRPr="00196AF2" w:rsidRDefault="002C7B90" w:rsidP="00196AF2">
            <w:r w:rsidRPr="009C3984">
              <w:fldChar w:fldCharType="begin"/>
            </w:r>
            <w:r w:rsidRPr="009C3984">
              <w:instrText xml:space="preserve"> REF _Ref417893163 \h  \* MERGEFORMAT </w:instrText>
            </w:r>
            <w:r w:rsidRPr="009C3984">
              <w:fldChar w:fldCharType="separate"/>
            </w:r>
          </w:p>
          <w:p w:rsidR="002C7B90" w:rsidRPr="000157BB" w:rsidRDefault="00196AF2" w:rsidP="009C3984">
            <w:pPr>
              <w:rPr>
                <w:rStyle w:val="Jemnodkaz"/>
                <w:rFonts w:asciiTheme="minorHAnsi" w:hAnsiTheme="minorHAnsi"/>
                <w:color w:val="auto"/>
              </w:rPr>
            </w:pPr>
            <w:r>
              <w:t xml:space="preserve">7. </w:t>
            </w:r>
            <w:r w:rsidRPr="00196AF2">
              <w:t>Vyhodnotenie ponúk</w:t>
            </w:r>
            <w:r w:rsidR="002C7B90" w:rsidRPr="009C3984">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Chýba povinnosť dodávateľa strpieť výkon kontroly/auditu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9C3984" w:rsidRDefault="002C7B90" w:rsidP="009C3984">
            <w:r w:rsidRPr="009C3984">
              <w:fldChar w:fldCharType="begin"/>
            </w:r>
            <w:r w:rsidRPr="009C3984">
              <w:instrText xml:space="preserve"> REF _Ref417893187 \h  \* MERGEFORMAT </w:instrText>
            </w:r>
            <w:r w:rsidRPr="009C3984">
              <w:fldChar w:fldCharType="separate"/>
            </w:r>
            <w:r w:rsidR="00196AF2">
              <w:t xml:space="preserve">4. </w:t>
            </w:r>
            <w:r w:rsidR="00196AF2" w:rsidRPr="00196AF2">
              <w:t>Súťažné podklady</w:t>
            </w:r>
            <w:r w:rsidRPr="009C3984">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Nepreukázanie stanovenia alebo nesprávne určenie  PHZ</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9C3984" w:rsidRDefault="002C7B90" w:rsidP="009C3984">
            <w:r w:rsidRPr="009C3984">
              <w:fldChar w:fldCharType="begin"/>
            </w:r>
            <w:r w:rsidRPr="009C3984">
              <w:instrText xml:space="preserve"> REF _Ref417893201 \h  \* MERGEFORMAT </w:instrText>
            </w:r>
            <w:r w:rsidRPr="009C3984">
              <w:fldChar w:fldCharType="separate"/>
            </w:r>
            <w:r w:rsidR="00196AF2" w:rsidRPr="008252FD">
              <w:t>2</w:t>
            </w:r>
            <w:r w:rsidR="00196AF2" w:rsidRPr="00196AF2">
              <w:t xml:space="preserve">. </w:t>
            </w:r>
            <w:r w:rsidR="00196AF2" w:rsidRPr="008252FD">
              <w:t xml:space="preserve"> </w:t>
            </w:r>
            <w:r w:rsidR="00196AF2" w:rsidRPr="00196AF2">
              <w:t>Predpokladaná hodnota zákazky</w:t>
            </w:r>
            <w:r w:rsidRPr="009C3984">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6.</w:t>
            </w:r>
          </w:p>
        </w:tc>
        <w:tc>
          <w:tcPr>
            <w:tcW w:w="2270" w:type="dxa"/>
            <w:tcBorders>
              <w:top w:val="nil"/>
              <w:left w:val="nil"/>
              <w:bottom w:val="single" w:sz="4" w:space="0" w:color="auto"/>
              <w:right w:val="single" w:sz="4" w:space="0" w:color="auto"/>
            </w:tcBorders>
            <w:shd w:val="clear" w:color="auto" w:fill="auto"/>
            <w:hideMark/>
          </w:tcPr>
          <w:p w:rsidR="002C7B90" w:rsidRPr="008B1114" w:rsidRDefault="002C7B90" w:rsidP="007B5571">
            <w:pPr>
              <w:jc w:val="both"/>
              <w:rPr>
                <w:rFonts w:asciiTheme="minorHAnsi" w:hAnsiTheme="minorHAnsi" w:cstheme="majorBidi"/>
                <w:sz w:val="20"/>
                <w:szCs w:val="20"/>
                <w:lang w:eastAsia="sk-SK"/>
              </w:rPr>
            </w:pPr>
            <w:r w:rsidRPr="008B1114">
              <w:rPr>
                <w:rFonts w:asciiTheme="minorHAnsi" w:hAnsiTheme="minorHAnsi" w:cstheme="majorBidi"/>
                <w:sz w:val="20"/>
                <w:szCs w:val="20"/>
                <w:lang w:eastAsia="sk-SK"/>
              </w:rPr>
              <w:t>Spájanie nesúvisiacich predmetov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2 písm. d)   zákona o VO</w:t>
            </w:r>
            <w:r w:rsidRPr="001A4CEC">
              <w:rPr>
                <w:rFonts w:asciiTheme="minorHAnsi" w:hAnsiTheme="minorHAnsi"/>
                <w:sz w:val="20"/>
                <w:szCs w:val="20"/>
              </w:rPr>
              <w:t xml:space="preserve"> </w:t>
            </w:r>
            <w:r w:rsidRPr="001A4CEC">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9C3984" w:rsidRDefault="002C7B90" w:rsidP="009C3984">
            <w:r w:rsidRPr="009C3984">
              <w:fldChar w:fldCharType="begin"/>
            </w:r>
            <w:r w:rsidRPr="009C3984">
              <w:instrText xml:space="preserve"> REF _Ref417893201 \h  \* MERGEFORMAT </w:instrText>
            </w:r>
            <w:r w:rsidRPr="009C3984">
              <w:fldChar w:fldCharType="separate"/>
            </w:r>
            <w:r w:rsidR="00196AF2" w:rsidRPr="008252FD">
              <w:t>2</w:t>
            </w:r>
            <w:r w:rsidR="00196AF2" w:rsidRPr="00196AF2">
              <w:t xml:space="preserve">. </w:t>
            </w:r>
            <w:r w:rsidR="00196AF2" w:rsidRPr="008252FD">
              <w:t xml:space="preserve"> </w:t>
            </w:r>
            <w:r w:rsidR="00196AF2" w:rsidRPr="00196AF2">
              <w:t>Predpokladaná hodnota zákazky</w:t>
            </w:r>
            <w:r w:rsidRPr="009C3984">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8B111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Nepredloženie zmluvy/ dodatku k  zmluve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na kontrolu na RO </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nepredložil zmluvu alebo dodatok k zmluve s úspešným uchádzačom podľa pravidiel určených RO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8.</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Prepojenosť medzi uchádzačmi a verejným obstarávateľom</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9.</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10.</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9C3984">
            <w:pPr>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Nesúlad medzi zmluvou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a SP/oznámením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o vyhlásení VO/predloženou ponukou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83" w:type="dxa"/>
            <w:tcBorders>
              <w:top w:val="nil"/>
              <w:left w:val="nil"/>
              <w:bottom w:val="single" w:sz="4" w:space="0" w:color="auto"/>
              <w:right w:val="single" w:sz="4" w:space="0" w:color="auto"/>
            </w:tcBorders>
            <w:shd w:val="clear" w:color="auto" w:fill="FBD4B4" w:themeFill="accent6" w:themeFillTint="66"/>
            <w:hideMark/>
          </w:tcPr>
          <w:p w:rsidR="00196AF2" w:rsidRPr="00196AF2" w:rsidRDefault="002C7B90" w:rsidP="00196AF2">
            <w:r w:rsidRPr="009C3984">
              <w:fldChar w:fldCharType="begin"/>
            </w:r>
            <w:r w:rsidRPr="009C3984">
              <w:instrText xml:space="preserve"> REF _Ref417893409 \h  \* MERGEFORMAT </w:instrText>
            </w:r>
            <w:r w:rsidRPr="009C3984">
              <w:fldChar w:fldCharType="separate"/>
            </w:r>
          </w:p>
          <w:p w:rsidR="002C7B90" w:rsidRPr="009C3984" w:rsidRDefault="00196AF2" w:rsidP="009C3984">
            <w:r>
              <w:t xml:space="preserve">10. </w:t>
            </w:r>
            <w:r w:rsidRPr="00196AF2">
              <w:t>Uzavretie zmluvy</w:t>
            </w:r>
            <w:r w:rsidR="002C7B90" w:rsidRPr="009C3984">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403D8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Nevykonanie </w:t>
            </w:r>
            <w:r w:rsidR="00403D84">
              <w:rPr>
                <w:rFonts w:asciiTheme="minorHAnsi" w:hAnsiTheme="minorHAnsi" w:cstheme="majorBidi"/>
                <w:sz w:val="20"/>
                <w:szCs w:val="20"/>
                <w:lang w:eastAsia="sk-SK"/>
              </w:rPr>
              <w:t>základ</w:t>
            </w:r>
            <w:r w:rsidRPr="001A4CEC">
              <w:rPr>
                <w:rFonts w:asciiTheme="minorHAnsi" w:hAnsiTheme="minorHAnsi" w:cstheme="majorBidi"/>
                <w:sz w:val="20"/>
                <w:szCs w:val="20"/>
                <w:lang w:eastAsia="sk-SK"/>
              </w:rPr>
              <w:t xml:space="preserve">nej finančnej kontroly/nedostatočný výkon </w:t>
            </w:r>
            <w:r w:rsidR="00403D84">
              <w:rPr>
                <w:rFonts w:asciiTheme="minorHAnsi" w:hAnsiTheme="minorHAnsi" w:cstheme="majorBidi"/>
                <w:sz w:val="20"/>
                <w:szCs w:val="20"/>
                <w:lang w:eastAsia="sk-SK"/>
              </w:rPr>
              <w:t>Z</w:t>
            </w:r>
            <w:r w:rsidRPr="001A4CEC">
              <w:rPr>
                <w:rFonts w:asciiTheme="minorHAnsi" w:hAnsiTheme="minorHAnsi" w:cstheme="majorBidi"/>
                <w:sz w:val="20"/>
                <w:szCs w:val="20"/>
                <w:lang w:eastAsia="sk-SK"/>
              </w:rPr>
              <w:t xml:space="preserve">FK na úrovni </w:t>
            </w:r>
            <w:r w:rsidRPr="001A4CEC">
              <w:rPr>
                <w:rFonts w:asciiTheme="minorHAnsi" w:hAnsiTheme="minorHAnsi" w:cstheme="majorBidi"/>
                <w:sz w:val="20"/>
                <w:szCs w:val="20"/>
                <w:lang w:eastAsia="sk-SK"/>
              </w:rPr>
              <w:lastRenderedPageBreak/>
              <w:t>Prijímateľa</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403D8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Kontrola prijímateľa zistila, že ten nevedel preukázať vykonanie administratívnej finančnej kontroly kontrolovan</w:t>
            </w:r>
            <w:r w:rsidR="00403D84">
              <w:rPr>
                <w:rFonts w:asciiTheme="minorHAnsi" w:hAnsiTheme="minorHAnsi" w:cstheme="majorBidi"/>
                <w:sz w:val="20"/>
                <w:szCs w:val="20"/>
                <w:lang w:eastAsia="sk-SK"/>
              </w:rPr>
              <w:t>ého</w:t>
            </w:r>
            <w:r w:rsidRPr="001A4CEC">
              <w:rPr>
                <w:rFonts w:asciiTheme="minorHAnsi" w:hAnsiTheme="minorHAnsi" w:cstheme="majorBidi"/>
                <w:sz w:val="20"/>
                <w:szCs w:val="20"/>
                <w:lang w:eastAsia="sk-SK"/>
              </w:rPr>
              <w:t xml:space="preserve"> VO v zmysle zákona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č. 357/2015 Z.</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z. o finančnej kontrole </w:t>
            </w:r>
            <w:r w:rsidRPr="001A4CEC">
              <w:rPr>
                <w:rFonts w:asciiTheme="minorHAnsi" w:hAnsiTheme="minorHAnsi" w:cstheme="majorBidi"/>
                <w:sz w:val="20"/>
                <w:szCs w:val="20"/>
                <w:lang w:eastAsia="sk-SK"/>
              </w:rPr>
              <w:lastRenderedPageBreak/>
              <w:t>a vnútornom audite</w:t>
            </w:r>
          </w:p>
        </w:tc>
        <w:tc>
          <w:tcPr>
            <w:tcW w:w="2183" w:type="dxa"/>
            <w:tcBorders>
              <w:top w:val="nil"/>
              <w:left w:val="nil"/>
              <w:bottom w:val="single" w:sz="4" w:space="0" w:color="auto"/>
              <w:right w:val="single" w:sz="4" w:space="0" w:color="auto"/>
            </w:tcBorders>
            <w:shd w:val="clear" w:color="auto" w:fill="FBD4B4" w:themeFill="accent6" w:themeFillTint="66"/>
            <w:hideMark/>
          </w:tcPr>
          <w:p w:rsidR="00196AF2" w:rsidRPr="00196AF2" w:rsidRDefault="002C7B90" w:rsidP="00196AF2">
            <w:r w:rsidRPr="009C3984">
              <w:lastRenderedPageBreak/>
              <w:fldChar w:fldCharType="begin"/>
            </w:r>
            <w:r w:rsidRPr="009C3984">
              <w:instrText xml:space="preserve"> REF _Ref417893409 \h  \* MERGEFORMAT </w:instrText>
            </w:r>
            <w:r w:rsidRPr="009C3984">
              <w:fldChar w:fldCharType="separate"/>
            </w:r>
          </w:p>
          <w:p w:rsidR="002C7B90" w:rsidRPr="009C3984" w:rsidRDefault="00196AF2" w:rsidP="009C3984">
            <w:r>
              <w:t xml:space="preserve">10. </w:t>
            </w:r>
            <w:r w:rsidRPr="00196AF2">
              <w:t>Uzavretie zmluvy</w:t>
            </w:r>
            <w:r w:rsidR="002C7B90" w:rsidRPr="009C3984">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12.</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Koordinovaný postup medzi uchádzačmi</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83" w:type="dxa"/>
            <w:tcBorders>
              <w:top w:val="nil"/>
              <w:left w:val="nil"/>
              <w:bottom w:val="single" w:sz="4" w:space="0" w:color="auto"/>
              <w:right w:val="single" w:sz="4" w:space="0" w:color="auto"/>
            </w:tcBorders>
            <w:shd w:val="clear" w:color="auto" w:fill="FBD4B4" w:themeFill="accent6" w:themeFillTint="66"/>
            <w:hideMark/>
          </w:tcPr>
          <w:p w:rsidR="00196AF2" w:rsidRPr="00B64CCB" w:rsidRDefault="002C7B90" w:rsidP="00B64CCB">
            <w:r w:rsidRPr="009C3984">
              <w:fldChar w:fldCharType="begin"/>
            </w:r>
            <w:r w:rsidRPr="009C3984">
              <w:instrText xml:space="preserve"> REF _Ref417893477 \h  \* MERGEFORMAT </w:instrText>
            </w:r>
            <w:r w:rsidRPr="009C3984">
              <w:fldChar w:fldCharType="separate"/>
            </w:r>
          </w:p>
          <w:p w:rsidR="002C7B90" w:rsidRPr="009C3984" w:rsidRDefault="00196AF2" w:rsidP="007B5571">
            <w:pPr>
              <w:jc w:val="both"/>
            </w:pPr>
            <w:r>
              <w:t xml:space="preserve">11. </w:t>
            </w:r>
            <w:r w:rsidRPr="00196AF2">
              <w:t>Ochrana hospodárskej súťaže</w:t>
            </w:r>
            <w:r w:rsidR="002C7B90" w:rsidRPr="009C3984">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Nedostatočná archivácia dokumentácie z verejného obstarávania v zmysle zákona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na mieste preukázala, že prijímateľ nearchivoval dokumentáciu VO v súlade so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9C3984">
            <w:pPr>
              <w:rPr>
                <w:rStyle w:val="Jemnodkaz"/>
                <w:rFonts w:asciiTheme="minorHAnsi" w:hAnsiTheme="minorHAnsi"/>
                <w:color w:val="auto"/>
                <w:sz w:val="20"/>
                <w:szCs w:val="20"/>
              </w:rPr>
            </w:pPr>
            <w:r w:rsidRPr="009C3984">
              <w:fldChar w:fldCharType="begin"/>
            </w:r>
            <w:r w:rsidRPr="009C3984">
              <w:instrText xml:space="preserve"> REF _Ref417893550 \h  \* MERGEFORMAT </w:instrText>
            </w:r>
            <w:r w:rsidRPr="009C3984">
              <w:fldChar w:fldCharType="separate"/>
            </w:r>
            <w:r w:rsidR="00196AF2">
              <w:t xml:space="preserve">13. </w:t>
            </w:r>
            <w:r w:rsidR="00196AF2" w:rsidRPr="00196AF2">
              <w:t>Uchovávanie dokumentácie VO</w:t>
            </w:r>
            <w:r w:rsidRPr="009C3984">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Uzavretie dodatku v rozpore so zákonom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uzavrel dodatok k zmluve, ktorý mení zákazku tak, že uvedeným došlo k porušeniu      § 18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informácií uvedených v Oznámení o vyhlásení VO/Výzve na predloženie ponuky a SP</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884B5F" w:rsidRDefault="002C7B90" w:rsidP="009C3984">
            <w:pPr>
              <w:rPr>
                <w:rStyle w:val="Jemnodkaz"/>
                <w:rFonts w:asciiTheme="minorHAnsi" w:hAnsiTheme="minorHAnsi"/>
                <w:color w:val="auto"/>
                <w:sz w:val="20"/>
                <w:szCs w:val="20"/>
              </w:rPr>
            </w:pPr>
            <w:r w:rsidRPr="009C3984">
              <w:fldChar w:fldCharType="begin"/>
            </w:r>
            <w:r w:rsidRPr="009C3984">
              <w:instrText xml:space="preserve"> REF _Ref417893187 \h  \* MERGEFORMAT </w:instrText>
            </w:r>
            <w:r w:rsidRPr="009C3984">
              <w:fldChar w:fldCharType="separate"/>
            </w:r>
            <w:r w:rsidR="00196AF2">
              <w:t xml:space="preserve">4. </w:t>
            </w:r>
            <w:r w:rsidR="00196AF2" w:rsidRPr="00196AF2">
              <w:t>Súťažné podklady</w:t>
            </w:r>
            <w:r w:rsidRPr="009C3984">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16.</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Nesprávny postup zadávania VO v zmysle platných finančných limitov</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Verejní obstarávateľ nepostupoval pri vyhlásení VO v zmysle platných finančných limitov stanovených zákonom o VO s cieľom vyhnúť sa prísnejšiemu postupu 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bookmarkEnd w:id="236"/>
    </w:tbl>
    <w:p w:rsidR="00C3696D" w:rsidDel="00D35FBF" w:rsidRDefault="00C3696D" w:rsidP="00FD55F0">
      <w:pPr>
        <w:spacing w:after="0" w:line="240" w:lineRule="auto"/>
        <w:jc w:val="both"/>
        <w:rPr>
          <w:del w:id="237" w:author="Autor"/>
          <w:rFonts w:asciiTheme="minorHAnsi" w:hAnsiTheme="minorHAnsi"/>
          <w:color w:val="1F497D" w:themeColor="text2"/>
        </w:rPr>
      </w:pPr>
    </w:p>
    <w:p w:rsidR="008F198C" w:rsidDel="00D35FBF" w:rsidRDefault="008F198C" w:rsidP="00FD55F0">
      <w:pPr>
        <w:spacing w:after="0" w:line="240" w:lineRule="auto"/>
        <w:jc w:val="both"/>
        <w:rPr>
          <w:del w:id="238" w:author="Autor"/>
          <w:rFonts w:asciiTheme="minorHAnsi" w:hAnsiTheme="minorHAnsi"/>
          <w:color w:val="1F497D" w:themeColor="text2"/>
        </w:rPr>
      </w:pPr>
    </w:p>
    <w:p w:rsidR="007B5571" w:rsidRPr="009C3984" w:rsidRDefault="00252342" w:rsidP="009C3984">
      <w:pPr>
        <w:pStyle w:val="Nadpis1"/>
        <w:spacing w:after="120"/>
        <w:ind w:left="444" w:firstLine="708"/>
      </w:pPr>
      <w:bookmarkStart w:id="239" w:name="_Toc463593716"/>
      <w:bookmarkStart w:id="240" w:name="_Toc26798969"/>
      <w:r w:rsidRPr="00757367">
        <w:t>1</w:t>
      </w:r>
      <w:r w:rsidR="00757367" w:rsidRPr="00757367">
        <w:t>6</w:t>
      </w:r>
      <w:r w:rsidRPr="00757367">
        <w:t xml:space="preserve">. </w:t>
      </w:r>
      <w:r w:rsidR="00757367" w:rsidRPr="00757367">
        <w:t>P</w:t>
      </w:r>
      <w:r w:rsidR="00261E10" w:rsidRPr="009C3984">
        <w:t xml:space="preserve">ožiadavky na dokumentáciu predkladanú </w:t>
      </w:r>
      <w:r w:rsidR="00D256F5" w:rsidRPr="009C3984">
        <w:t>RO</w:t>
      </w:r>
      <w:bookmarkEnd w:id="239"/>
      <w:bookmarkEnd w:id="240"/>
    </w:p>
    <w:p w:rsidR="008222DD" w:rsidRDefault="001B434B" w:rsidP="00553025">
      <w:pPr>
        <w:pStyle w:val="Odsekzoznamu"/>
        <w:numPr>
          <w:ilvl w:val="0"/>
          <w:numId w:val="205"/>
        </w:numPr>
        <w:spacing w:before="120" w:after="120"/>
        <w:ind w:left="721" w:hanging="437"/>
        <w:contextualSpacing w:val="0"/>
        <w:jc w:val="both"/>
        <w:rPr>
          <w:ins w:id="241" w:author="Autor"/>
          <w:rFonts w:asciiTheme="minorHAnsi" w:hAnsiTheme="minorHAnsi"/>
          <w:b/>
          <w:sz w:val="20"/>
          <w:szCs w:val="20"/>
        </w:rPr>
      </w:pPr>
      <w:r w:rsidRPr="00553025">
        <w:rPr>
          <w:rFonts w:asciiTheme="minorHAnsi" w:hAnsiTheme="minorHAnsi"/>
          <w:sz w:val="20"/>
          <w:szCs w:val="20"/>
        </w:rPr>
        <w:t xml:space="preserve">Prijímateľ predkladá </w:t>
      </w:r>
      <w:del w:id="242" w:author="Autor">
        <w:r w:rsidRPr="00553025" w:rsidDel="00553025">
          <w:rPr>
            <w:rFonts w:asciiTheme="minorHAnsi" w:hAnsiTheme="minorHAnsi"/>
            <w:sz w:val="20"/>
            <w:szCs w:val="20"/>
          </w:rPr>
          <w:delText xml:space="preserve">RO </w:delText>
        </w:r>
      </w:del>
      <w:r w:rsidRPr="00553025">
        <w:rPr>
          <w:rFonts w:asciiTheme="minorHAnsi" w:hAnsiTheme="minorHAnsi"/>
          <w:b/>
          <w:sz w:val="20"/>
          <w:szCs w:val="20"/>
        </w:rPr>
        <w:t>žiadosť o vykonani</w:t>
      </w:r>
      <w:r w:rsidRPr="000B32DC">
        <w:rPr>
          <w:rFonts w:asciiTheme="minorHAnsi" w:hAnsiTheme="minorHAnsi"/>
          <w:b/>
          <w:sz w:val="20"/>
          <w:szCs w:val="20"/>
        </w:rPr>
        <w:t>e finančnej kontroly VO</w:t>
      </w:r>
      <w:r w:rsidRPr="000B32DC">
        <w:rPr>
          <w:rFonts w:asciiTheme="minorHAnsi" w:hAnsiTheme="minorHAnsi"/>
          <w:sz w:val="20"/>
          <w:szCs w:val="20"/>
        </w:rPr>
        <w:t xml:space="preserve"> </w:t>
      </w:r>
      <w:ins w:id="243" w:author="Autor">
        <w:r w:rsidR="00553025" w:rsidRPr="000B32DC">
          <w:rPr>
            <w:rFonts w:asciiTheme="minorHAnsi" w:hAnsiTheme="minorHAnsi"/>
            <w:b/>
            <w:sz w:val="20"/>
            <w:szCs w:val="20"/>
          </w:rPr>
          <w:t xml:space="preserve">na RO </w:t>
        </w:r>
        <w:r w:rsidR="00553025" w:rsidRPr="00424832">
          <w:rPr>
            <w:rFonts w:asciiTheme="minorHAnsi" w:hAnsiTheme="minorHAnsi"/>
            <w:b/>
            <w:sz w:val="20"/>
            <w:szCs w:val="20"/>
          </w:rPr>
          <w:t xml:space="preserve">písomne (v elektronickej forme prostredníctvom </w:t>
        </w:r>
        <w:r w:rsidR="00553025" w:rsidRPr="00D35FBF">
          <w:rPr>
            <w:rFonts w:asciiTheme="minorHAnsi" w:hAnsiTheme="minorHAnsi"/>
            <w:b/>
            <w:sz w:val="20"/>
            <w:szCs w:val="20"/>
          </w:rPr>
          <w:t xml:space="preserve">ÚPVS alebo v listinnej forme) </w:t>
        </w:r>
      </w:ins>
      <w:r w:rsidRPr="00D35FBF">
        <w:rPr>
          <w:rFonts w:asciiTheme="minorHAnsi" w:hAnsiTheme="minorHAnsi"/>
          <w:sz w:val="20"/>
          <w:szCs w:val="20"/>
        </w:rPr>
        <w:t>podľa Prílohy č. 9</w:t>
      </w:r>
      <w:del w:id="244" w:author="Autor">
        <w:r w:rsidRPr="00D35FBF" w:rsidDel="00553025">
          <w:rPr>
            <w:rFonts w:asciiTheme="minorHAnsi" w:hAnsiTheme="minorHAnsi"/>
            <w:sz w:val="20"/>
            <w:szCs w:val="20"/>
          </w:rPr>
          <w:delText xml:space="preserve">, </w:delText>
        </w:r>
      </w:del>
      <w:ins w:id="245" w:author="Autor">
        <w:r w:rsidR="00553025" w:rsidRPr="00D35FBF">
          <w:rPr>
            <w:rFonts w:asciiTheme="minorHAnsi" w:hAnsiTheme="minorHAnsi"/>
            <w:sz w:val="20"/>
            <w:szCs w:val="20"/>
          </w:rPr>
          <w:t xml:space="preserve">. </w:t>
        </w:r>
      </w:ins>
      <w:del w:id="246" w:author="Autor">
        <w:r w:rsidRPr="00D35FBF" w:rsidDel="00553025">
          <w:rPr>
            <w:rFonts w:asciiTheme="minorHAnsi" w:hAnsiTheme="minorHAnsi"/>
            <w:sz w:val="20"/>
            <w:szCs w:val="20"/>
          </w:rPr>
          <w:delText>ktorej s</w:delText>
        </w:r>
      </w:del>
      <w:ins w:id="247" w:author="Autor">
        <w:r w:rsidR="00553025" w:rsidRPr="00D35FBF">
          <w:rPr>
            <w:rFonts w:asciiTheme="minorHAnsi" w:hAnsiTheme="minorHAnsi"/>
            <w:sz w:val="20"/>
            <w:szCs w:val="20"/>
          </w:rPr>
          <w:t>S</w:t>
        </w:r>
      </w:ins>
      <w:r w:rsidRPr="00D35FBF">
        <w:rPr>
          <w:rFonts w:asciiTheme="minorHAnsi" w:hAnsiTheme="minorHAnsi"/>
          <w:sz w:val="20"/>
          <w:szCs w:val="20"/>
        </w:rPr>
        <w:t xml:space="preserve">účasťou </w:t>
      </w:r>
      <w:ins w:id="248" w:author="Autor">
        <w:r w:rsidR="00553025" w:rsidRPr="00D35FBF">
          <w:rPr>
            <w:rFonts w:asciiTheme="minorHAnsi" w:hAnsiTheme="minorHAnsi"/>
            <w:b/>
            <w:sz w:val="20"/>
            <w:szCs w:val="20"/>
          </w:rPr>
          <w:t>žiadosti o vykonanie finančnej kontroly VO</w:t>
        </w:r>
        <w:r w:rsidR="00553025" w:rsidRPr="00D35FBF">
          <w:rPr>
            <w:rFonts w:asciiTheme="minorHAnsi" w:hAnsiTheme="minorHAnsi"/>
            <w:sz w:val="20"/>
            <w:szCs w:val="20"/>
          </w:rPr>
          <w:t xml:space="preserve"> </w:t>
        </w:r>
      </w:ins>
      <w:r w:rsidRPr="00D35FBF">
        <w:rPr>
          <w:rFonts w:asciiTheme="minorHAnsi" w:hAnsiTheme="minorHAnsi"/>
          <w:sz w:val="20"/>
          <w:szCs w:val="20"/>
        </w:rPr>
        <w:t xml:space="preserve">je aj </w:t>
      </w:r>
      <w:r w:rsidRPr="00D35FBF">
        <w:rPr>
          <w:rFonts w:asciiTheme="minorHAnsi" w:hAnsiTheme="minorHAnsi"/>
          <w:b/>
          <w:sz w:val="20"/>
          <w:szCs w:val="20"/>
        </w:rPr>
        <w:t xml:space="preserve">súpis </w:t>
      </w:r>
      <w:r w:rsidR="0090059B" w:rsidRPr="00D35FBF">
        <w:rPr>
          <w:rFonts w:asciiTheme="minorHAnsi" w:hAnsiTheme="minorHAnsi"/>
          <w:b/>
          <w:sz w:val="20"/>
          <w:szCs w:val="20"/>
        </w:rPr>
        <w:t>kompletne</w:t>
      </w:r>
      <w:r w:rsidRPr="00D35FBF">
        <w:rPr>
          <w:rFonts w:asciiTheme="minorHAnsi" w:hAnsiTheme="minorHAnsi"/>
          <w:b/>
          <w:sz w:val="20"/>
          <w:szCs w:val="20"/>
        </w:rPr>
        <w:t xml:space="preserve"> predkladanej dokumentácie</w:t>
      </w:r>
      <w:del w:id="249" w:author="Autor">
        <w:r w:rsidR="0090059B" w:rsidRPr="00D35FBF" w:rsidDel="000B32DC">
          <w:rPr>
            <w:rFonts w:asciiTheme="minorHAnsi" w:hAnsiTheme="minorHAnsi"/>
            <w:b/>
            <w:sz w:val="20"/>
            <w:szCs w:val="20"/>
          </w:rPr>
          <w:delText xml:space="preserve">, </w:delText>
        </w:r>
        <w:r w:rsidRPr="00D35FBF" w:rsidDel="000B32DC">
          <w:rPr>
            <w:rFonts w:asciiTheme="minorHAnsi" w:hAnsiTheme="minorHAnsi"/>
            <w:b/>
            <w:sz w:val="20"/>
            <w:szCs w:val="20"/>
          </w:rPr>
          <w:delText xml:space="preserve"> </w:delText>
        </w:r>
      </w:del>
      <w:ins w:id="250" w:author="Autor">
        <w:r w:rsidR="000B32DC" w:rsidRPr="000B32DC">
          <w:rPr>
            <w:rFonts w:asciiTheme="minorHAnsi" w:hAnsiTheme="minorHAnsi"/>
            <w:b/>
            <w:sz w:val="20"/>
            <w:szCs w:val="20"/>
          </w:rPr>
          <w:t xml:space="preserve"> </w:t>
        </w:r>
      </w:ins>
      <w:r w:rsidRPr="000B32DC">
        <w:rPr>
          <w:rFonts w:asciiTheme="minorHAnsi" w:hAnsiTheme="minorHAnsi"/>
          <w:b/>
          <w:sz w:val="20"/>
          <w:szCs w:val="20"/>
        </w:rPr>
        <w:t>vrátane čestn</w:t>
      </w:r>
      <w:r w:rsidR="0090059B" w:rsidRPr="00424832">
        <w:rPr>
          <w:rFonts w:asciiTheme="minorHAnsi" w:hAnsiTheme="minorHAnsi"/>
          <w:b/>
          <w:sz w:val="20"/>
          <w:szCs w:val="20"/>
        </w:rPr>
        <w:t>ých</w:t>
      </w:r>
      <w:r w:rsidRPr="00D35FBF">
        <w:rPr>
          <w:rFonts w:asciiTheme="minorHAnsi" w:hAnsiTheme="minorHAnsi"/>
          <w:b/>
          <w:sz w:val="20"/>
          <w:szCs w:val="20"/>
        </w:rPr>
        <w:t xml:space="preserve"> vyhlásen</w:t>
      </w:r>
      <w:r w:rsidR="0090059B" w:rsidRPr="00D35FBF">
        <w:rPr>
          <w:rFonts w:asciiTheme="minorHAnsi" w:hAnsiTheme="minorHAnsi"/>
          <w:b/>
          <w:sz w:val="20"/>
          <w:szCs w:val="20"/>
        </w:rPr>
        <w:t>í</w:t>
      </w:r>
      <w:r w:rsidRPr="00D35FBF">
        <w:rPr>
          <w:rFonts w:asciiTheme="minorHAnsi" w:hAnsiTheme="minorHAnsi"/>
          <w:b/>
          <w:sz w:val="20"/>
          <w:szCs w:val="20"/>
        </w:rPr>
        <w:t>.</w:t>
      </w:r>
    </w:p>
    <w:p w:rsidR="00A07298" w:rsidRPr="009C597D" w:rsidDel="00553025" w:rsidRDefault="001B434B" w:rsidP="00553025">
      <w:pPr>
        <w:pStyle w:val="Odsekzoznamu"/>
        <w:numPr>
          <w:ilvl w:val="0"/>
          <w:numId w:val="205"/>
        </w:numPr>
        <w:spacing w:before="120" w:after="120"/>
        <w:ind w:left="721" w:hanging="437"/>
        <w:contextualSpacing w:val="0"/>
        <w:jc w:val="both"/>
        <w:rPr>
          <w:del w:id="251" w:author="Autor"/>
          <w:rFonts w:asciiTheme="minorHAnsi" w:hAnsiTheme="minorHAnsi"/>
          <w:b/>
          <w:sz w:val="20"/>
          <w:szCs w:val="20"/>
        </w:rPr>
      </w:pPr>
      <w:del w:id="252" w:author="Autor">
        <w:r w:rsidRPr="00D35FBF" w:rsidDel="00553025">
          <w:rPr>
            <w:rFonts w:asciiTheme="minorHAnsi" w:hAnsiTheme="minorHAnsi"/>
            <w:b/>
            <w:sz w:val="20"/>
            <w:szCs w:val="20"/>
          </w:rPr>
          <w:delText xml:space="preserve"> </w:delText>
        </w:r>
      </w:del>
    </w:p>
    <w:p w:rsidR="00753A2C" w:rsidRPr="00D35FBF" w:rsidRDefault="001B434B" w:rsidP="00553025">
      <w:pPr>
        <w:pStyle w:val="Odsekzoznamu"/>
        <w:numPr>
          <w:ilvl w:val="0"/>
          <w:numId w:val="205"/>
        </w:numPr>
        <w:spacing w:before="120" w:after="120"/>
        <w:ind w:left="721" w:hanging="437"/>
        <w:contextualSpacing w:val="0"/>
        <w:jc w:val="both"/>
        <w:rPr>
          <w:rFonts w:asciiTheme="minorHAnsi" w:hAnsiTheme="minorHAnsi"/>
          <w:sz w:val="20"/>
          <w:szCs w:val="20"/>
        </w:rPr>
      </w:pPr>
      <w:r w:rsidRPr="00553025">
        <w:rPr>
          <w:rFonts w:asciiTheme="minorHAnsi" w:hAnsiTheme="minorHAnsi"/>
          <w:b/>
          <w:sz w:val="20"/>
          <w:szCs w:val="20"/>
        </w:rPr>
        <w:t>Kompletnú dokumentáciu k VO alebo obstarávaniu prijímateľ predkladá na RO cez ITMS2014+</w:t>
      </w:r>
      <w:r w:rsidRPr="00553025">
        <w:rPr>
          <w:rFonts w:asciiTheme="minorHAnsi" w:hAnsiTheme="minorHAnsi"/>
          <w:sz w:val="20"/>
          <w:szCs w:val="20"/>
        </w:rPr>
        <w:t>, pričom je povinný jednotlivé časti dokumentácie evidovať do ITMS2014+ samostatne, aby celkový objem dát za jednu príloh</w:t>
      </w:r>
      <w:r w:rsidRPr="00D35FBF">
        <w:rPr>
          <w:rFonts w:asciiTheme="minorHAnsi" w:hAnsiTheme="minorHAnsi"/>
          <w:sz w:val="20"/>
          <w:szCs w:val="20"/>
        </w:rPr>
        <w:t xml:space="preserve">u neprekročil 100 MB. </w:t>
      </w:r>
      <w:r w:rsidRPr="00553025">
        <w:rPr>
          <w:rFonts w:asciiTheme="minorHAnsi" w:hAnsiTheme="minorHAnsi"/>
          <w:b/>
          <w:sz w:val="20"/>
          <w:szCs w:val="20"/>
        </w:rPr>
        <w:t xml:space="preserve">Minimálny rozsah dokumentácie, ktorú prijímateľ povinne predkladá cez ITMS2014+ je definovaný rozsahom dokumentácie zverejňovanej v profile podľa § 64 ZVO </w:t>
      </w:r>
      <w:del w:id="253" w:author="Autor">
        <w:r w:rsidR="0055576F" w:rsidRPr="00553025" w:rsidDel="008222DD">
          <w:rPr>
            <w:rFonts w:asciiTheme="minorHAnsi" w:hAnsiTheme="minorHAnsi"/>
            <w:b/>
            <w:sz w:val="20"/>
            <w:szCs w:val="20"/>
          </w:rPr>
          <w:delText xml:space="preserve">  </w:delText>
        </w:r>
      </w:del>
      <w:r w:rsidRPr="000B32DC">
        <w:rPr>
          <w:rFonts w:asciiTheme="minorHAnsi" w:hAnsiTheme="minorHAnsi"/>
          <w:b/>
          <w:sz w:val="20"/>
          <w:szCs w:val="20"/>
        </w:rPr>
        <w:t xml:space="preserve">v závislosti od hodnoty a typu zákazky (pozn. uvedená povinnosť platí pre všetkých prijímateľov </w:t>
      </w:r>
      <w:r w:rsidR="0055576F" w:rsidRPr="00D35FBF">
        <w:rPr>
          <w:rFonts w:asciiTheme="minorHAnsi" w:hAnsiTheme="minorHAnsi"/>
          <w:b/>
          <w:sz w:val="20"/>
          <w:szCs w:val="20"/>
        </w:rPr>
        <w:t xml:space="preserve"> </w:t>
      </w:r>
      <w:r w:rsidRPr="00D35FBF">
        <w:rPr>
          <w:rFonts w:asciiTheme="minorHAnsi" w:hAnsiTheme="minorHAnsi"/>
          <w:b/>
          <w:sz w:val="20"/>
          <w:szCs w:val="20"/>
        </w:rPr>
        <w:t>a nevzťahuje sa na informácie podľa § 64 ods. 1 písm. d) a písm. e) ZVO)</w:t>
      </w:r>
      <w:r w:rsidRPr="00D35FBF">
        <w:rPr>
          <w:rFonts w:asciiTheme="minorHAnsi" w:hAnsiTheme="minorHAnsi"/>
          <w:sz w:val="20"/>
          <w:szCs w:val="20"/>
        </w:rPr>
        <w:t xml:space="preserve">. </w:t>
      </w:r>
    </w:p>
    <w:p w:rsidR="00AA56AF" w:rsidRDefault="008222DD" w:rsidP="009C3984">
      <w:pPr>
        <w:pStyle w:val="Odsekzoznamu"/>
        <w:spacing w:before="120" w:after="120"/>
        <w:ind w:left="721" w:hanging="13"/>
        <w:contextualSpacing w:val="0"/>
        <w:jc w:val="both"/>
        <w:rPr>
          <w:rFonts w:asciiTheme="minorHAnsi" w:hAnsiTheme="minorHAnsi"/>
          <w:sz w:val="20"/>
          <w:szCs w:val="20"/>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27872" behindDoc="0" locked="0" layoutInCell="1" allowOverlap="1" wp14:anchorId="4376D8FB" wp14:editId="416EE26F">
                <wp:simplePos x="0" y="0"/>
                <wp:positionH relativeFrom="column">
                  <wp:posOffset>186055</wp:posOffset>
                </wp:positionH>
                <wp:positionV relativeFrom="paragraph">
                  <wp:posOffset>16510</wp:posOffset>
                </wp:positionV>
                <wp:extent cx="5676900" cy="1857375"/>
                <wp:effectExtent l="0" t="0" r="19050" b="28575"/>
                <wp:wrapNone/>
                <wp:docPr id="10" name="Textové pole 288"/>
                <wp:cNvGraphicFramePr/>
                <a:graphic xmlns:a="http://schemas.openxmlformats.org/drawingml/2006/main">
                  <a:graphicData uri="http://schemas.microsoft.com/office/word/2010/wordprocessingShape">
                    <wps:wsp>
                      <wps:cNvSpPr txBox="1"/>
                      <wps:spPr>
                        <a:xfrm>
                          <a:off x="0" y="0"/>
                          <a:ext cx="5676900" cy="1857375"/>
                        </a:xfrm>
                        <a:prstGeom prst="rect">
                          <a:avLst/>
                        </a:prstGeom>
                        <a:solidFill>
                          <a:schemeClr val="bg1">
                            <a:lumMod val="85000"/>
                          </a:schemeClr>
                        </a:solidFill>
                        <a:ln w="25400" cap="flat" cmpd="sng" algn="ctr">
                          <a:solidFill>
                            <a:srgbClr val="C0504D"/>
                          </a:solidFill>
                          <a:prstDash val="solid"/>
                        </a:ln>
                        <a:effectLst/>
                      </wps:spPr>
                      <wps:txbx>
                        <w:txbxContent>
                          <w:p w:rsidR="008222DD" w:rsidRDefault="00465C6C" w:rsidP="009C3984">
                            <w:pPr>
                              <w:spacing w:after="120"/>
                              <w:jc w:val="both"/>
                              <w:rPr>
                                <w:ins w:id="254" w:author="Autor"/>
                              </w:rPr>
                            </w:pPr>
                            <w:r w:rsidRPr="009C3984">
                              <w:rPr>
                                <w:rFonts w:asciiTheme="minorHAnsi" w:hAnsiTheme="minorHAnsi"/>
                                <w:sz w:val="20"/>
                                <w:szCs w:val="20"/>
                              </w:rPr>
                              <w:t xml:space="preserve">Poznámka: </w:t>
                            </w:r>
                            <w:r w:rsidRPr="009C3984">
                              <w:rPr>
                                <w:rFonts w:asciiTheme="minorHAnsi" w:hAnsiTheme="minorHAnsi"/>
                                <w:b/>
                                <w:sz w:val="20"/>
                                <w:szCs w:val="20"/>
                              </w:rPr>
                              <w:t>Na webovom sídle ÚVO</w:t>
                            </w:r>
                            <w:r w:rsidRPr="009C3984">
                              <w:rPr>
                                <w:rFonts w:asciiTheme="minorHAnsi" w:hAnsiTheme="minorHAnsi"/>
                                <w:sz w:val="20"/>
                                <w:szCs w:val="20"/>
                              </w:rPr>
                              <w:t xml:space="preserve"> </w:t>
                            </w:r>
                            <w:r w:rsidRPr="009C3984">
                              <w:rPr>
                                <w:rFonts w:asciiTheme="minorHAnsi" w:hAnsiTheme="minorHAnsi"/>
                                <w:b/>
                                <w:sz w:val="20"/>
                                <w:szCs w:val="20"/>
                              </w:rPr>
                              <w:t>je zverejnený zoznam kompletnej dokumentácie</w:t>
                            </w:r>
                            <w:r w:rsidRPr="009C3984">
                              <w:rPr>
                                <w:rFonts w:asciiTheme="minorHAnsi" w:hAnsiTheme="minorHAnsi"/>
                                <w:sz w:val="20"/>
                                <w:szCs w:val="20"/>
                              </w:rPr>
                              <w:t>. (</w:t>
                            </w:r>
                            <w:hyperlink r:id="rId46" w:history="1">
                              <w:r w:rsidRPr="00AA56AF">
                                <w:rPr>
                                  <w:rStyle w:val="Hypertextovprepojenie"/>
                                  <w:rFonts w:asciiTheme="minorHAnsi" w:hAnsiTheme="minorHAnsi"/>
                                  <w:sz w:val="20"/>
                                  <w:szCs w:val="20"/>
                                </w:rPr>
                                <w:t>https://www.uvo.gov.sk/verejny-obstaravatel-obstaravatel/vseobecne-informacie/zoznam-kompletnej-dokumentacie-55c.html</w:t>
                              </w:r>
                            </w:hyperlink>
                            <w:r w:rsidRPr="009C3984">
                              <w:rPr>
                                <w:rFonts w:asciiTheme="minorHAnsi" w:hAnsiTheme="minorHAnsi"/>
                                <w:sz w:val="20"/>
                                <w:szCs w:val="20"/>
                              </w:rPr>
                              <w:t>).</w:t>
                            </w:r>
                            <w:ins w:id="255" w:author="Autor">
                              <w:r w:rsidR="008222DD" w:rsidRPr="008222DD">
                                <w:t xml:space="preserve"> </w:t>
                              </w:r>
                            </w:ins>
                          </w:p>
                          <w:p w:rsidR="00465C6C" w:rsidRPr="009C3984" w:rsidRDefault="008222DD" w:rsidP="009C3984">
                            <w:pPr>
                              <w:spacing w:after="120"/>
                              <w:jc w:val="both"/>
                              <w:rPr>
                                <w:rFonts w:asciiTheme="minorHAnsi" w:hAnsiTheme="minorHAnsi"/>
                                <w:sz w:val="20"/>
                                <w:szCs w:val="20"/>
                              </w:rPr>
                            </w:pPr>
                            <w:ins w:id="256" w:author="Autor">
                              <w:r>
                                <w:rPr>
                                  <w:rFonts w:asciiTheme="minorHAnsi" w:hAnsiTheme="minorHAnsi"/>
                                  <w:sz w:val="20"/>
                                  <w:szCs w:val="20"/>
                                </w:rPr>
                                <w:t>A</w:t>
                              </w:r>
                              <w:r w:rsidRPr="008222DD">
                                <w:rPr>
                                  <w:rFonts w:asciiTheme="minorHAnsi" w:hAnsiTheme="minorHAnsi"/>
                                  <w:sz w:val="20"/>
                                  <w:szCs w:val="20"/>
                                </w:rPr>
                                <w:t>k je výsledkom VO objednávka, musí obsahovať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ins>
                          </w:p>
                          <w:p w:rsidR="00465C6C" w:rsidRPr="00495B98" w:rsidRDefault="00465C6C" w:rsidP="00AA56AF">
                            <w:pPr>
                              <w:pStyle w:val="Textkomentra"/>
                              <w:jc w:val="both"/>
                              <w:rPr>
                                <w:rFonts w:asciiTheme="minorHAnsi" w:hAnsi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14.65pt;margin-top:1.3pt;width:447pt;height:146.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" fillcolor="#d8d8d8 [2732]" strokecolor="#c0504d" strokeweight="2pt">
                <v:textbox>
                  <w:txbxContent>
                    <w:p w:rsidR="008222DD" w:rsidRDefault="00465C6C" w:rsidP="009C3984">
                      <w:pPr>
                        <w:spacing w:after="120"/>
                        <w:jc w:val="both"/>
                        <w:rPr>
                          <w:ins w:id="255" w:author="Autor"/>
                        </w:rPr>
                      </w:pPr>
                      <w:r w:rsidRPr="009C3984">
                        <w:rPr>
                          <w:rFonts w:asciiTheme="minorHAnsi" w:hAnsiTheme="minorHAnsi"/>
                          <w:sz w:val="20"/>
                          <w:szCs w:val="20"/>
                        </w:rPr>
                        <w:t xml:space="preserve">Poznámka: </w:t>
                      </w:r>
                      <w:r w:rsidRPr="009C3984">
                        <w:rPr>
                          <w:rFonts w:asciiTheme="minorHAnsi" w:hAnsiTheme="minorHAnsi"/>
                          <w:b/>
                          <w:sz w:val="20"/>
                          <w:szCs w:val="20"/>
                        </w:rPr>
                        <w:t>Na webovom sídle ÚVO</w:t>
                      </w:r>
                      <w:r w:rsidRPr="009C3984">
                        <w:rPr>
                          <w:rFonts w:asciiTheme="minorHAnsi" w:hAnsiTheme="minorHAnsi"/>
                          <w:sz w:val="20"/>
                          <w:szCs w:val="20"/>
                        </w:rPr>
                        <w:t xml:space="preserve"> </w:t>
                      </w:r>
                      <w:r w:rsidRPr="009C3984">
                        <w:rPr>
                          <w:rFonts w:asciiTheme="minorHAnsi" w:hAnsiTheme="minorHAnsi"/>
                          <w:b/>
                          <w:sz w:val="20"/>
                          <w:szCs w:val="20"/>
                        </w:rPr>
                        <w:t>je zverejnený zoznam kompletnej dokumentácie</w:t>
                      </w:r>
                      <w:r w:rsidRPr="009C3984">
                        <w:rPr>
                          <w:rFonts w:asciiTheme="minorHAnsi" w:hAnsiTheme="minorHAnsi"/>
                          <w:sz w:val="20"/>
                          <w:szCs w:val="20"/>
                        </w:rPr>
                        <w:t>. (</w:t>
                      </w:r>
                      <w:hyperlink r:id="rId47" w:history="1">
                        <w:r w:rsidRPr="00AA56AF">
                          <w:rPr>
                            <w:rStyle w:val="Hypertextovprepojenie"/>
                            <w:rFonts w:asciiTheme="minorHAnsi" w:hAnsiTheme="minorHAnsi"/>
                            <w:sz w:val="20"/>
                            <w:szCs w:val="20"/>
                          </w:rPr>
                          <w:t>https://www.uvo.gov.sk/verejny-obstaravatel-obstaravatel/vseobecne-informacie/zoznam-kompletnej-dokumentacie-55c.html</w:t>
                        </w:r>
                      </w:hyperlink>
                      <w:r w:rsidRPr="009C3984">
                        <w:rPr>
                          <w:rFonts w:asciiTheme="minorHAnsi" w:hAnsiTheme="minorHAnsi"/>
                          <w:sz w:val="20"/>
                          <w:szCs w:val="20"/>
                        </w:rPr>
                        <w:t>).</w:t>
                      </w:r>
                      <w:ins w:id="256" w:author="Autor">
                        <w:r w:rsidR="008222DD" w:rsidRPr="008222DD">
                          <w:t xml:space="preserve"> </w:t>
                        </w:r>
                      </w:ins>
                    </w:p>
                    <w:p w:rsidR="00465C6C" w:rsidRPr="009C3984" w:rsidRDefault="008222DD" w:rsidP="009C3984">
                      <w:pPr>
                        <w:spacing w:after="120"/>
                        <w:jc w:val="both"/>
                        <w:rPr>
                          <w:rFonts w:asciiTheme="minorHAnsi" w:hAnsiTheme="minorHAnsi"/>
                          <w:sz w:val="20"/>
                          <w:szCs w:val="20"/>
                        </w:rPr>
                      </w:pPr>
                      <w:ins w:id="257" w:author="Autor">
                        <w:r>
                          <w:rPr>
                            <w:rFonts w:asciiTheme="minorHAnsi" w:hAnsiTheme="minorHAnsi"/>
                            <w:sz w:val="20"/>
                            <w:szCs w:val="20"/>
                          </w:rPr>
                          <w:t>A</w:t>
                        </w:r>
                        <w:r w:rsidRPr="008222DD">
                          <w:rPr>
                            <w:rFonts w:asciiTheme="minorHAnsi" w:hAnsiTheme="minorHAnsi"/>
                            <w:sz w:val="20"/>
                            <w:szCs w:val="20"/>
                          </w:rPr>
                          <w:t>k je výsledkom VO objednávka, musí obsahovať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ins>
                    </w:p>
                    <w:p w:rsidR="00465C6C" w:rsidRPr="00495B98" w:rsidRDefault="00465C6C" w:rsidP="00AA56AF">
                      <w:pPr>
                        <w:pStyle w:val="Textkomentra"/>
                        <w:jc w:val="both"/>
                        <w:rPr>
                          <w:rFonts w:asciiTheme="minorHAnsi" w:hAnsiTheme="minorHAnsi"/>
                        </w:rPr>
                      </w:pPr>
                    </w:p>
                  </w:txbxContent>
                </v:textbox>
              </v:shape>
            </w:pict>
          </mc:Fallback>
        </mc:AlternateContent>
      </w:r>
    </w:p>
    <w:p w:rsidR="00AA56AF" w:rsidRDefault="00AA56AF" w:rsidP="009C3984">
      <w:pPr>
        <w:pStyle w:val="Odsekzoznamu"/>
        <w:spacing w:before="120" w:after="120"/>
        <w:ind w:left="721" w:hanging="13"/>
        <w:contextualSpacing w:val="0"/>
        <w:jc w:val="both"/>
        <w:rPr>
          <w:rFonts w:asciiTheme="minorHAnsi" w:hAnsiTheme="minorHAnsi"/>
          <w:sz w:val="20"/>
          <w:szCs w:val="20"/>
        </w:rPr>
      </w:pPr>
    </w:p>
    <w:p w:rsidR="00AA56AF" w:rsidRDefault="00AA56AF" w:rsidP="009C3984">
      <w:pPr>
        <w:pStyle w:val="Odsekzoznamu"/>
        <w:spacing w:before="120" w:after="120"/>
        <w:ind w:left="721" w:hanging="13"/>
        <w:contextualSpacing w:val="0"/>
        <w:jc w:val="both"/>
        <w:rPr>
          <w:rFonts w:asciiTheme="minorHAnsi" w:hAnsiTheme="minorHAnsi"/>
          <w:sz w:val="20"/>
          <w:szCs w:val="20"/>
        </w:rPr>
      </w:pPr>
    </w:p>
    <w:p w:rsidR="008222DD" w:rsidRDefault="008222DD">
      <w:pPr>
        <w:pStyle w:val="Odsekzoznamu"/>
        <w:spacing w:before="120" w:after="120"/>
        <w:ind w:left="721"/>
        <w:contextualSpacing w:val="0"/>
        <w:jc w:val="both"/>
        <w:rPr>
          <w:ins w:id="257" w:author="Autor"/>
          <w:rFonts w:asciiTheme="minorHAnsi" w:hAnsiTheme="minorHAnsi"/>
          <w:sz w:val="20"/>
          <w:szCs w:val="20"/>
        </w:rPr>
        <w:pPrChange w:id="258" w:author="Autor">
          <w:pPr>
            <w:pStyle w:val="Odsekzoznamu"/>
            <w:numPr>
              <w:numId w:val="205"/>
            </w:numPr>
            <w:spacing w:before="120" w:after="120"/>
            <w:ind w:left="721" w:hanging="437"/>
            <w:contextualSpacing w:val="0"/>
            <w:jc w:val="both"/>
          </w:pPr>
        </w:pPrChange>
      </w:pPr>
    </w:p>
    <w:p w:rsidR="008222DD" w:rsidRDefault="008222DD">
      <w:pPr>
        <w:pStyle w:val="Odsekzoznamu"/>
        <w:spacing w:before="120" w:after="120"/>
        <w:ind w:left="721"/>
        <w:contextualSpacing w:val="0"/>
        <w:jc w:val="both"/>
        <w:rPr>
          <w:ins w:id="259" w:author="Autor"/>
          <w:rFonts w:asciiTheme="minorHAnsi" w:hAnsiTheme="minorHAnsi"/>
          <w:sz w:val="20"/>
          <w:szCs w:val="20"/>
        </w:rPr>
        <w:pPrChange w:id="260" w:author="Autor">
          <w:pPr>
            <w:pStyle w:val="Odsekzoznamu"/>
            <w:numPr>
              <w:numId w:val="205"/>
            </w:numPr>
            <w:spacing w:before="120" w:after="120"/>
            <w:ind w:left="721" w:hanging="437"/>
            <w:contextualSpacing w:val="0"/>
            <w:jc w:val="both"/>
          </w:pPr>
        </w:pPrChange>
      </w:pPr>
    </w:p>
    <w:p w:rsidR="008222DD" w:rsidRDefault="008222DD">
      <w:pPr>
        <w:pStyle w:val="Odsekzoznamu"/>
        <w:spacing w:before="120" w:after="120"/>
        <w:ind w:left="721"/>
        <w:contextualSpacing w:val="0"/>
        <w:jc w:val="both"/>
        <w:rPr>
          <w:ins w:id="261" w:author="Autor"/>
          <w:rFonts w:asciiTheme="minorHAnsi" w:hAnsiTheme="minorHAnsi"/>
          <w:sz w:val="20"/>
          <w:szCs w:val="20"/>
        </w:rPr>
        <w:pPrChange w:id="262" w:author="Autor">
          <w:pPr>
            <w:pStyle w:val="Odsekzoznamu"/>
            <w:numPr>
              <w:numId w:val="205"/>
            </w:numPr>
            <w:spacing w:before="120" w:after="120"/>
            <w:ind w:left="721" w:hanging="437"/>
            <w:contextualSpacing w:val="0"/>
            <w:jc w:val="both"/>
          </w:pPr>
        </w:pPrChange>
      </w:pPr>
    </w:p>
    <w:p w:rsidR="008222DD" w:rsidRDefault="008222DD">
      <w:pPr>
        <w:pStyle w:val="Odsekzoznamu"/>
        <w:spacing w:before="120" w:after="120"/>
        <w:ind w:left="721"/>
        <w:contextualSpacing w:val="0"/>
        <w:jc w:val="both"/>
        <w:rPr>
          <w:ins w:id="263" w:author="Autor"/>
          <w:rFonts w:asciiTheme="minorHAnsi" w:hAnsiTheme="minorHAnsi"/>
          <w:sz w:val="20"/>
          <w:szCs w:val="20"/>
        </w:rPr>
        <w:pPrChange w:id="264" w:author="Autor">
          <w:pPr>
            <w:pStyle w:val="Odsekzoznamu"/>
            <w:numPr>
              <w:numId w:val="205"/>
            </w:numPr>
            <w:spacing w:before="120" w:after="120"/>
            <w:ind w:left="721" w:hanging="437"/>
            <w:contextualSpacing w:val="0"/>
            <w:jc w:val="both"/>
          </w:pPr>
        </w:pPrChange>
      </w:pPr>
    </w:p>
    <w:p w:rsidR="008222DD" w:rsidRDefault="008222DD">
      <w:pPr>
        <w:pStyle w:val="Odsekzoznamu"/>
        <w:spacing w:before="120" w:after="120"/>
        <w:ind w:left="721"/>
        <w:contextualSpacing w:val="0"/>
        <w:jc w:val="both"/>
        <w:rPr>
          <w:ins w:id="265" w:author="Autor"/>
          <w:rFonts w:asciiTheme="minorHAnsi" w:hAnsiTheme="minorHAnsi"/>
          <w:sz w:val="20"/>
          <w:szCs w:val="20"/>
        </w:rPr>
        <w:pPrChange w:id="266" w:author="Autor">
          <w:pPr>
            <w:pStyle w:val="Odsekzoznamu"/>
            <w:numPr>
              <w:numId w:val="205"/>
            </w:numPr>
            <w:spacing w:before="120" w:after="120"/>
            <w:ind w:left="721" w:hanging="437"/>
            <w:contextualSpacing w:val="0"/>
            <w:jc w:val="both"/>
          </w:pPr>
        </w:pPrChange>
      </w:pPr>
    </w:p>
    <w:p w:rsidR="00A07298" w:rsidRDefault="001B434B"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DD25CC">
        <w:rPr>
          <w:rFonts w:asciiTheme="minorHAnsi" w:hAnsiTheme="minorHAnsi"/>
          <w:sz w:val="20"/>
          <w:szCs w:val="20"/>
        </w:rPr>
        <w:t xml:space="preserve">Pre potreby finančnej kontroly VO prijímateľ predkladá na RO </w:t>
      </w:r>
      <w:r w:rsidRPr="009C597D">
        <w:rPr>
          <w:rFonts w:asciiTheme="minorHAnsi" w:hAnsiTheme="minorHAnsi"/>
          <w:b/>
          <w:sz w:val="20"/>
          <w:szCs w:val="20"/>
        </w:rPr>
        <w:t>kópiu originálnej dokumentácie</w:t>
      </w:r>
      <w:r w:rsidRPr="00DD25CC">
        <w:rPr>
          <w:rFonts w:asciiTheme="minorHAnsi" w:hAnsiTheme="minorHAnsi"/>
          <w:sz w:val="20"/>
          <w:szCs w:val="20"/>
        </w:rPr>
        <w:t xml:space="preserve">, pričom </w:t>
      </w:r>
      <w:r w:rsidRPr="00844EE5">
        <w:rPr>
          <w:rFonts w:asciiTheme="minorHAnsi" w:hAnsiTheme="minorHAnsi"/>
          <w:b/>
          <w:sz w:val="20"/>
          <w:szCs w:val="20"/>
        </w:rPr>
        <w:t>dokumentácia predložená elektronicky cez ITMS2014+ sa</w:t>
      </w:r>
      <w:r w:rsidR="0090059B">
        <w:rPr>
          <w:rFonts w:asciiTheme="minorHAnsi" w:hAnsiTheme="minorHAnsi"/>
          <w:b/>
          <w:sz w:val="20"/>
          <w:szCs w:val="20"/>
        </w:rPr>
        <w:t xml:space="preserve"> </w:t>
      </w:r>
      <w:r w:rsidRPr="00844EE5">
        <w:rPr>
          <w:rFonts w:asciiTheme="minorHAnsi" w:hAnsiTheme="minorHAnsi"/>
          <w:b/>
          <w:sz w:val="20"/>
          <w:szCs w:val="20"/>
        </w:rPr>
        <w:t>pre potreby finančnej kontroly VO považuje za kópiu originálnej dokumentácie</w:t>
      </w:r>
      <w:r w:rsidRPr="00DD25CC">
        <w:rPr>
          <w:rFonts w:asciiTheme="minorHAnsi" w:hAnsiTheme="minorHAnsi"/>
          <w:sz w:val="20"/>
          <w:szCs w:val="20"/>
        </w:rPr>
        <w:t xml:space="preserve">. </w:t>
      </w:r>
    </w:p>
    <w:p w:rsidR="00A07298" w:rsidRPr="00E202FF" w:rsidRDefault="001B434B"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DD25CC">
        <w:rPr>
          <w:rFonts w:asciiTheme="minorHAnsi" w:hAnsiTheme="minorHAnsi"/>
          <w:sz w:val="20"/>
          <w:szCs w:val="20"/>
        </w:rPr>
        <w:t>Súčasne s</w:t>
      </w:r>
      <w:r w:rsidR="00A07298">
        <w:rPr>
          <w:rFonts w:asciiTheme="minorHAnsi" w:hAnsiTheme="minorHAnsi"/>
          <w:sz w:val="20"/>
          <w:szCs w:val="20"/>
        </w:rPr>
        <w:t>o žiadosťou o vykonanie finančnej kontroly VO</w:t>
      </w:r>
      <w:r w:rsidRPr="00DD25CC">
        <w:rPr>
          <w:rFonts w:asciiTheme="minorHAnsi" w:hAnsiTheme="minorHAnsi"/>
          <w:sz w:val="20"/>
          <w:szCs w:val="20"/>
        </w:rPr>
        <w:t xml:space="preserve"> predkladá </w:t>
      </w:r>
      <w:r w:rsidR="00A07298" w:rsidRPr="00DD25CC">
        <w:rPr>
          <w:rFonts w:asciiTheme="minorHAnsi" w:hAnsiTheme="minorHAnsi"/>
          <w:sz w:val="20"/>
          <w:szCs w:val="20"/>
        </w:rPr>
        <w:t xml:space="preserve">prijímateľ </w:t>
      </w:r>
      <w:r w:rsidRPr="00DD25CC">
        <w:rPr>
          <w:rFonts w:asciiTheme="minorHAnsi" w:hAnsiTheme="minorHAnsi"/>
          <w:sz w:val="20"/>
          <w:szCs w:val="20"/>
        </w:rPr>
        <w:t>na RO</w:t>
      </w:r>
      <w:r w:rsidR="00A07298">
        <w:rPr>
          <w:rFonts w:asciiTheme="minorHAnsi" w:hAnsiTheme="minorHAnsi"/>
          <w:sz w:val="20"/>
          <w:szCs w:val="20"/>
        </w:rPr>
        <w:t xml:space="preserve"> </w:t>
      </w:r>
      <w:r w:rsidRPr="00DD25CC">
        <w:rPr>
          <w:rFonts w:asciiTheme="minorHAnsi" w:hAnsiTheme="minorHAnsi"/>
          <w:sz w:val="20"/>
          <w:szCs w:val="20"/>
        </w:rPr>
        <w:t xml:space="preserve">aj </w:t>
      </w:r>
      <w:r w:rsidR="00A07298">
        <w:rPr>
          <w:rFonts w:asciiTheme="minorHAnsi" w:hAnsiTheme="minorHAnsi"/>
          <w:b/>
          <w:sz w:val="20"/>
          <w:szCs w:val="20"/>
        </w:rPr>
        <w:t>Č</w:t>
      </w:r>
      <w:r w:rsidRPr="007C6D4E">
        <w:rPr>
          <w:rFonts w:asciiTheme="minorHAnsi" w:hAnsiTheme="minorHAnsi"/>
          <w:b/>
          <w:sz w:val="20"/>
          <w:szCs w:val="20"/>
        </w:rPr>
        <w:t>estné vyhlásenie</w:t>
      </w:r>
      <w:r w:rsidR="00A07298" w:rsidRPr="007C6D4E">
        <w:rPr>
          <w:rFonts w:asciiTheme="minorHAnsi" w:hAnsiTheme="minorHAnsi"/>
          <w:b/>
          <w:sz w:val="20"/>
          <w:szCs w:val="20"/>
        </w:rPr>
        <w:t xml:space="preserve"> prijímateľa k úplnosti a súladu predkladanej dokumentácie VO s originálnou dokumentáciou</w:t>
      </w:r>
      <w:r w:rsidR="00A07298">
        <w:rPr>
          <w:rFonts w:asciiTheme="minorHAnsi" w:hAnsiTheme="minorHAnsi"/>
          <w:b/>
          <w:sz w:val="20"/>
          <w:szCs w:val="20"/>
        </w:rPr>
        <w:t xml:space="preserve"> </w:t>
      </w:r>
      <w:r w:rsidR="00A07298" w:rsidRPr="007C6D4E">
        <w:rPr>
          <w:rFonts w:asciiTheme="minorHAnsi" w:hAnsiTheme="minorHAnsi"/>
          <w:sz w:val="20"/>
          <w:szCs w:val="20"/>
        </w:rPr>
        <w:t>(</w:t>
      </w:r>
      <w:r w:rsidR="00A07298" w:rsidRPr="009C597D">
        <w:rPr>
          <w:rFonts w:asciiTheme="minorHAnsi" w:hAnsiTheme="minorHAnsi"/>
          <w:b/>
          <w:sz w:val="20"/>
          <w:szCs w:val="20"/>
          <w:shd w:val="clear" w:color="auto" w:fill="D9D9D9" w:themeFill="background1" w:themeFillShade="D9"/>
        </w:rPr>
        <w:t>Príloha č. 6</w:t>
      </w:r>
      <w:r w:rsidR="002773C2">
        <w:rPr>
          <w:rFonts w:asciiTheme="minorHAnsi" w:hAnsiTheme="minorHAnsi"/>
          <w:b/>
          <w:sz w:val="20"/>
          <w:szCs w:val="20"/>
        </w:rPr>
        <w:t xml:space="preserve"> </w:t>
      </w:r>
      <w:r w:rsidR="002773C2" w:rsidRPr="009C597D">
        <w:rPr>
          <w:rFonts w:asciiTheme="minorHAnsi" w:hAnsiTheme="minorHAnsi"/>
          <w:sz w:val="20"/>
          <w:szCs w:val="20"/>
        </w:rPr>
        <w:t>tejto príručky</w:t>
      </w:r>
      <w:r w:rsidR="00A07298" w:rsidRPr="007C6D4E">
        <w:rPr>
          <w:rFonts w:asciiTheme="minorHAnsi" w:hAnsiTheme="minorHAnsi"/>
          <w:sz w:val="20"/>
          <w:szCs w:val="20"/>
        </w:rPr>
        <w:t>)</w:t>
      </w:r>
      <w:r w:rsidRPr="00E202FF">
        <w:rPr>
          <w:rFonts w:asciiTheme="minorHAnsi" w:hAnsiTheme="minorHAnsi"/>
          <w:sz w:val="20"/>
          <w:szCs w:val="20"/>
        </w:rPr>
        <w:t xml:space="preserve">, </w:t>
      </w:r>
      <w:r w:rsidRPr="00DD25CC">
        <w:rPr>
          <w:rFonts w:asciiTheme="minorHAnsi" w:hAnsiTheme="minorHAnsi"/>
          <w:sz w:val="20"/>
          <w:szCs w:val="20"/>
        </w:rPr>
        <w:t xml:space="preserve">v rámci ktorého jasne identifikuje projekt a predkladané VO. Súčasťou tohto čestného vyhlásenia je </w:t>
      </w:r>
      <w:del w:id="267" w:author="Autor">
        <w:r w:rsidRPr="00DD25CC" w:rsidDel="008222DD">
          <w:rPr>
            <w:rFonts w:asciiTheme="minorHAnsi" w:hAnsiTheme="minorHAnsi"/>
            <w:sz w:val="20"/>
            <w:szCs w:val="20"/>
          </w:rPr>
          <w:delText xml:space="preserve">súpis všetkej predkladanej dokumentácie cez ITMS 2014+ a </w:delText>
        </w:r>
      </w:del>
      <w:r w:rsidRPr="00DD25CC">
        <w:rPr>
          <w:rFonts w:asciiTheme="minorHAnsi" w:hAnsiTheme="minorHAnsi"/>
          <w:sz w:val="20"/>
          <w:szCs w:val="20"/>
        </w:rPr>
        <w:t xml:space="preserve">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w:t>
      </w:r>
      <w:r w:rsidR="00753A2C">
        <w:rPr>
          <w:rFonts w:asciiTheme="minorHAnsi" w:hAnsiTheme="minorHAnsi"/>
          <w:sz w:val="20"/>
          <w:szCs w:val="20"/>
        </w:rPr>
        <w:t xml:space="preserve"> </w:t>
      </w:r>
      <w:del w:id="268" w:author="Autor">
        <w:r w:rsidR="00753A2C" w:rsidDel="008222DD">
          <w:rPr>
            <w:rFonts w:asciiTheme="minorHAnsi" w:hAnsiTheme="minorHAnsi"/>
            <w:sz w:val="20"/>
            <w:szCs w:val="20"/>
          </w:rPr>
          <w:br/>
        </w:r>
      </w:del>
      <w:r w:rsidRPr="00DD25CC">
        <w:rPr>
          <w:rFonts w:asciiTheme="minorHAnsi" w:hAnsiTheme="minorHAnsi"/>
          <w:sz w:val="20"/>
          <w:szCs w:val="20"/>
        </w:rPr>
        <w:t xml:space="preserve">do financovania, o ex </w:t>
      </w:r>
      <w:proofErr w:type="spellStart"/>
      <w:r w:rsidRPr="00DD25CC">
        <w:rPr>
          <w:rFonts w:asciiTheme="minorHAnsi" w:hAnsiTheme="minorHAnsi"/>
          <w:sz w:val="20"/>
          <w:szCs w:val="20"/>
        </w:rPr>
        <w:t>ante</w:t>
      </w:r>
      <w:proofErr w:type="spellEnd"/>
      <w:r w:rsidRPr="00DD25CC">
        <w:rPr>
          <w:rFonts w:asciiTheme="minorHAnsi" w:hAnsiTheme="minorHAnsi"/>
          <w:sz w:val="20"/>
          <w:szCs w:val="20"/>
        </w:rPr>
        <w:t xml:space="preserve"> finančnej oprave, resp. o ďalších krokoch, ktoré budú potrebné na základe zistení  RO v rámci kontroly tejto dokumentácie. </w:t>
      </w:r>
      <w:r w:rsidR="00E202FF">
        <w:rPr>
          <w:rFonts w:asciiTheme="minorHAnsi" w:hAnsiTheme="minorHAnsi"/>
          <w:sz w:val="20"/>
          <w:szCs w:val="20"/>
        </w:rPr>
        <w:t>P</w:t>
      </w:r>
      <w:r w:rsidR="00E202FF" w:rsidRPr="003305BD">
        <w:rPr>
          <w:rFonts w:asciiTheme="minorHAnsi" w:hAnsiTheme="minorHAnsi"/>
          <w:sz w:val="20"/>
          <w:szCs w:val="20"/>
        </w:rPr>
        <w:t xml:space="preserve">rijímateľ je povinný </w:t>
      </w:r>
      <w:r w:rsidR="00E202FF">
        <w:rPr>
          <w:rFonts w:asciiTheme="minorHAnsi" w:hAnsiTheme="minorHAnsi"/>
          <w:sz w:val="20"/>
          <w:szCs w:val="20"/>
        </w:rPr>
        <w:t>predkladať toto vyhlásenie</w:t>
      </w:r>
      <w:r w:rsidR="00E202FF" w:rsidRPr="003305BD">
        <w:rPr>
          <w:rFonts w:asciiTheme="minorHAnsi" w:hAnsiTheme="minorHAnsi"/>
          <w:sz w:val="20"/>
          <w:szCs w:val="20"/>
        </w:rPr>
        <w:t xml:space="preserve"> aj v prípadoch doplnenia.</w:t>
      </w:r>
      <w:r w:rsidR="00E202FF">
        <w:rPr>
          <w:rFonts w:asciiTheme="minorHAnsi" w:hAnsiTheme="minorHAnsi"/>
          <w:sz w:val="20"/>
          <w:szCs w:val="20"/>
        </w:rPr>
        <w:t xml:space="preserve"> </w:t>
      </w:r>
      <w:r w:rsidR="00A07298">
        <w:rPr>
          <w:rFonts w:asciiTheme="minorHAnsi" w:hAnsiTheme="minorHAnsi"/>
          <w:sz w:val="20"/>
          <w:szCs w:val="20"/>
        </w:rPr>
        <w:t xml:space="preserve">Zároveň predkladá aj </w:t>
      </w:r>
      <w:r w:rsidR="00A07298" w:rsidRPr="007C6D4E">
        <w:rPr>
          <w:rFonts w:asciiTheme="minorHAnsi" w:hAnsiTheme="minorHAnsi"/>
          <w:b/>
          <w:sz w:val="20"/>
          <w:szCs w:val="20"/>
        </w:rPr>
        <w:t>Čestné vyhlásenie prijímateľa o vylúčení konfliktu záujmov v procese VO</w:t>
      </w:r>
      <w:r w:rsidR="002773C2">
        <w:rPr>
          <w:rFonts w:asciiTheme="minorHAnsi" w:hAnsiTheme="minorHAnsi"/>
          <w:b/>
          <w:sz w:val="20"/>
          <w:szCs w:val="20"/>
        </w:rPr>
        <w:t xml:space="preserve"> </w:t>
      </w:r>
      <w:r w:rsidR="002773C2" w:rsidRPr="007C6D4E">
        <w:rPr>
          <w:rFonts w:asciiTheme="minorHAnsi" w:hAnsiTheme="minorHAnsi"/>
          <w:sz w:val="20"/>
          <w:szCs w:val="20"/>
        </w:rPr>
        <w:t>(</w:t>
      </w:r>
      <w:r w:rsidR="002773C2" w:rsidRPr="0052172B">
        <w:rPr>
          <w:rFonts w:asciiTheme="minorHAnsi" w:hAnsiTheme="minorHAnsi"/>
          <w:b/>
          <w:sz w:val="20"/>
          <w:szCs w:val="20"/>
          <w:shd w:val="clear" w:color="auto" w:fill="D9D9D9" w:themeFill="background1" w:themeFillShade="D9"/>
        </w:rPr>
        <w:t xml:space="preserve">Príloha č. </w:t>
      </w:r>
      <w:r w:rsidR="002773C2">
        <w:rPr>
          <w:rFonts w:asciiTheme="minorHAnsi" w:hAnsiTheme="minorHAnsi"/>
          <w:b/>
          <w:sz w:val="20"/>
          <w:szCs w:val="20"/>
          <w:shd w:val="clear" w:color="auto" w:fill="D9D9D9" w:themeFill="background1" w:themeFillShade="D9"/>
        </w:rPr>
        <w:t>7</w:t>
      </w:r>
      <w:r w:rsidR="002773C2">
        <w:rPr>
          <w:rFonts w:asciiTheme="minorHAnsi" w:hAnsiTheme="minorHAnsi"/>
          <w:b/>
          <w:sz w:val="20"/>
          <w:szCs w:val="20"/>
        </w:rPr>
        <w:t xml:space="preserve"> </w:t>
      </w:r>
      <w:r w:rsidR="002773C2" w:rsidRPr="0052172B">
        <w:rPr>
          <w:rFonts w:asciiTheme="minorHAnsi" w:hAnsiTheme="minorHAnsi"/>
          <w:sz w:val="20"/>
          <w:szCs w:val="20"/>
        </w:rPr>
        <w:t>tejto príručky</w:t>
      </w:r>
      <w:r w:rsidR="002773C2" w:rsidRPr="007C6D4E">
        <w:rPr>
          <w:rFonts w:asciiTheme="minorHAnsi" w:hAnsiTheme="minorHAnsi"/>
          <w:sz w:val="20"/>
          <w:szCs w:val="20"/>
        </w:rPr>
        <w:t>)</w:t>
      </w:r>
      <w:r w:rsidR="00A07298" w:rsidRPr="007C6D4E">
        <w:rPr>
          <w:rFonts w:asciiTheme="minorHAnsi" w:hAnsiTheme="minorHAnsi"/>
          <w:sz w:val="20"/>
          <w:szCs w:val="20"/>
        </w:rPr>
        <w:t>.</w:t>
      </w:r>
    </w:p>
    <w:p w:rsidR="007B5571" w:rsidRPr="00CD786F" w:rsidDel="00D35FBF" w:rsidRDefault="001B434B" w:rsidP="00D35FBF">
      <w:pPr>
        <w:pStyle w:val="Odsekzoznamu"/>
        <w:numPr>
          <w:ilvl w:val="0"/>
          <w:numId w:val="205"/>
        </w:numPr>
        <w:spacing w:before="120" w:after="120"/>
        <w:ind w:left="721" w:hanging="437"/>
        <w:contextualSpacing w:val="0"/>
        <w:jc w:val="both"/>
        <w:rPr>
          <w:del w:id="269" w:author="Autor"/>
          <w:rFonts w:asciiTheme="minorHAnsi" w:hAnsiTheme="minorHAnsi"/>
          <w:sz w:val="20"/>
          <w:szCs w:val="20"/>
        </w:rPr>
      </w:pPr>
      <w:r w:rsidRPr="00DD25CC">
        <w:rPr>
          <w:rFonts w:asciiTheme="minorHAnsi" w:hAnsiTheme="minorHAnsi"/>
          <w:sz w:val="20"/>
          <w:szCs w:val="20"/>
        </w:rPr>
        <w:t xml:space="preserve">V prípade, že dokumentácia predložená cez ITMS 2014+ </w:t>
      </w:r>
      <w:r w:rsidRPr="007C6D4E">
        <w:rPr>
          <w:rFonts w:asciiTheme="minorHAnsi" w:hAnsiTheme="minorHAnsi"/>
          <w:b/>
          <w:sz w:val="20"/>
          <w:szCs w:val="20"/>
        </w:rPr>
        <w:t>nie je kompletná</w:t>
      </w:r>
      <w:r w:rsidRPr="00DD25CC">
        <w:rPr>
          <w:rFonts w:asciiTheme="minorHAnsi" w:hAnsiTheme="minorHAnsi"/>
          <w:sz w:val="20"/>
          <w:szCs w:val="20"/>
        </w:rPr>
        <w:t xml:space="preserve">, prijímateľ je povinný </w:t>
      </w:r>
      <w:r w:rsidRPr="009C597D">
        <w:rPr>
          <w:rFonts w:asciiTheme="minorHAnsi" w:hAnsiTheme="minorHAnsi"/>
          <w:b/>
          <w:sz w:val="20"/>
          <w:szCs w:val="20"/>
        </w:rPr>
        <w:t>predložiť aj chýbajúcu časť dokumentácie cez ITMS 2014+</w:t>
      </w:r>
      <w:r w:rsidRPr="00DD25CC">
        <w:rPr>
          <w:rFonts w:asciiTheme="minorHAnsi" w:hAnsiTheme="minorHAnsi"/>
          <w:sz w:val="20"/>
          <w:szCs w:val="20"/>
        </w:rPr>
        <w:t xml:space="preserve"> na základe žiadosti RO o doplnenie dokumentácie doručenej prostredníctvom elektronickej schránky </w:t>
      </w:r>
      <w:r w:rsidRPr="00B91AF6">
        <w:rPr>
          <w:rFonts w:asciiTheme="minorHAnsi" w:hAnsiTheme="minorHAnsi"/>
          <w:sz w:val="20"/>
          <w:szCs w:val="20"/>
        </w:rPr>
        <w:t>alebo písomne (listinne alebo mailom).</w:t>
      </w:r>
      <w:r w:rsidRPr="00DD25CC">
        <w:rPr>
          <w:rFonts w:asciiTheme="minorHAnsi" w:hAnsiTheme="minorHAnsi"/>
          <w:sz w:val="20"/>
          <w:szCs w:val="20"/>
        </w:rPr>
        <w:t xml:space="preserve"> Uvedené sa týka aj prípadov, keď je dokumentácia predložená cez ITMS 2014+ </w:t>
      </w:r>
      <w:r w:rsidRPr="007C6D4E">
        <w:rPr>
          <w:rFonts w:asciiTheme="minorHAnsi" w:hAnsiTheme="minorHAnsi"/>
          <w:b/>
          <w:sz w:val="20"/>
          <w:szCs w:val="20"/>
        </w:rPr>
        <w:t>nečitateľná alebo poškodená</w:t>
      </w:r>
      <w:r w:rsidRPr="00DD25CC">
        <w:rPr>
          <w:rFonts w:asciiTheme="minorHAnsi" w:hAnsiTheme="minorHAnsi"/>
          <w:sz w:val="20"/>
          <w:szCs w:val="20"/>
        </w:rPr>
        <w:t>.</w:t>
      </w:r>
      <w:r w:rsidR="00A07298">
        <w:rPr>
          <w:rFonts w:asciiTheme="minorHAnsi" w:hAnsiTheme="minorHAnsi"/>
          <w:sz w:val="20"/>
          <w:szCs w:val="20"/>
        </w:rPr>
        <w:t xml:space="preserve"> </w:t>
      </w:r>
      <w:del w:id="270" w:author="Autor">
        <w:r w:rsidR="007B5571" w:rsidRPr="002773C2" w:rsidDel="00D35FBF">
          <w:rPr>
            <w:rFonts w:asciiTheme="minorHAnsi" w:hAnsiTheme="minorHAnsi"/>
            <w:b/>
            <w:sz w:val="20"/>
            <w:szCs w:val="20"/>
            <w:u w:val="single"/>
          </w:rPr>
          <w:delText>Súčasťou  dokumentácie sú tieto náležitosti:</w:delText>
        </w:r>
        <w:r w:rsidR="007B5571" w:rsidRPr="00CD786F" w:rsidDel="00D35FBF">
          <w:rPr>
            <w:rFonts w:asciiTheme="minorHAnsi" w:hAnsiTheme="minorHAnsi"/>
            <w:sz w:val="20"/>
            <w:szCs w:val="20"/>
          </w:rPr>
          <w:delText xml:space="preserve"> </w:delText>
        </w:r>
      </w:del>
    </w:p>
    <w:p w:rsidR="007B5571" w:rsidRPr="00A72D99" w:rsidDel="00D35FBF" w:rsidRDefault="007B5571">
      <w:pPr>
        <w:pStyle w:val="Odsekzoznamu"/>
        <w:numPr>
          <w:ilvl w:val="0"/>
          <w:numId w:val="205"/>
        </w:numPr>
        <w:spacing w:before="120" w:after="120"/>
        <w:ind w:left="721" w:hanging="437"/>
        <w:contextualSpacing w:val="0"/>
        <w:jc w:val="both"/>
        <w:rPr>
          <w:del w:id="271" w:author="Autor"/>
          <w:rFonts w:ascii="Calibri" w:hAnsi="Calibri" w:cs="Times New Roman"/>
          <w:sz w:val="20"/>
          <w:szCs w:val="20"/>
        </w:rPr>
        <w:pPrChange w:id="272" w:author="Autor">
          <w:pPr>
            <w:pStyle w:val="Odsekzoznamu"/>
            <w:numPr>
              <w:numId w:val="108"/>
            </w:numPr>
            <w:spacing w:before="120" w:after="120"/>
            <w:ind w:left="1080" w:hanging="357"/>
            <w:contextualSpacing w:val="0"/>
            <w:jc w:val="both"/>
          </w:pPr>
        </w:pPrChange>
      </w:pPr>
      <w:del w:id="273" w:author="Autor">
        <w:r w:rsidRPr="00622754" w:rsidDel="00D35FBF">
          <w:rPr>
            <w:rFonts w:ascii="Calibri" w:hAnsi="Calibri" w:cs="Times New Roman"/>
            <w:b/>
            <w:sz w:val="20"/>
            <w:szCs w:val="20"/>
          </w:rPr>
          <w:delText xml:space="preserve">Žiadosť o vykonanie finančnej administratívnej kontroly VO </w:delText>
        </w:r>
        <w:r w:rsidRPr="009C3984" w:rsidDel="00D35FBF">
          <w:rPr>
            <w:rFonts w:ascii="Calibri" w:hAnsi="Calibri" w:cs="Times New Roman"/>
            <w:b/>
            <w:sz w:val="20"/>
            <w:szCs w:val="20"/>
          </w:rPr>
          <w:delText>opatren</w:delText>
        </w:r>
        <w:r w:rsidR="007C0CEB" w:rsidRPr="009C3984" w:rsidDel="00D35FBF">
          <w:rPr>
            <w:rFonts w:ascii="Calibri" w:hAnsi="Calibri" w:cs="Times New Roman"/>
            <w:b/>
            <w:sz w:val="20"/>
            <w:szCs w:val="20"/>
          </w:rPr>
          <w:delText>á</w:delText>
        </w:r>
        <w:r w:rsidRPr="009C3984" w:rsidDel="00D35FBF">
          <w:rPr>
            <w:rFonts w:ascii="Calibri" w:hAnsi="Calibri" w:cs="Times New Roman"/>
            <w:b/>
            <w:sz w:val="20"/>
            <w:szCs w:val="20"/>
          </w:rPr>
          <w:delText xml:space="preserve"> evidenčným číslom, číslom spisu, dátumom vystavenia,  s týmito informáciami o</w:delText>
        </w:r>
        <w:r w:rsidR="007C0CEB" w:rsidRPr="009C3984" w:rsidDel="00D35FBF">
          <w:rPr>
            <w:rFonts w:ascii="Calibri" w:hAnsi="Calibri" w:cs="Times New Roman"/>
            <w:b/>
            <w:sz w:val="20"/>
            <w:szCs w:val="20"/>
          </w:rPr>
          <w:delText> </w:delText>
        </w:r>
        <w:r w:rsidRPr="009C3984" w:rsidDel="00D35FBF">
          <w:rPr>
            <w:rFonts w:ascii="Calibri" w:hAnsi="Calibri" w:cs="Times New Roman"/>
            <w:b/>
            <w:sz w:val="20"/>
            <w:szCs w:val="20"/>
          </w:rPr>
          <w:delText>projekte</w:delText>
        </w:r>
        <w:r w:rsidR="007C0CEB" w:rsidDel="00D35FBF">
          <w:rPr>
            <w:rFonts w:ascii="Calibri" w:hAnsi="Calibri" w:cs="Times New Roman"/>
            <w:sz w:val="20"/>
            <w:szCs w:val="20"/>
          </w:rPr>
          <w:delText xml:space="preserve"> </w:delText>
        </w:r>
        <w:r w:rsidRPr="00A72D99" w:rsidDel="00D35FBF">
          <w:rPr>
            <w:rFonts w:ascii="Calibri" w:hAnsi="Calibri" w:cs="Times New Roman"/>
            <w:sz w:val="20"/>
            <w:szCs w:val="20"/>
          </w:rPr>
          <w:delText>(</w:delText>
        </w:r>
        <w:r w:rsidR="002773C2" w:rsidRPr="009C597D" w:rsidDel="00D35FBF">
          <w:rPr>
            <w:rFonts w:ascii="Calibri" w:hAnsi="Calibri" w:cs="Times New Roman"/>
            <w:b/>
            <w:sz w:val="20"/>
            <w:szCs w:val="20"/>
            <w:shd w:val="clear" w:color="auto" w:fill="D9D9D9" w:themeFill="background1" w:themeFillShade="D9"/>
          </w:rPr>
          <w:delText>P</w:delText>
        </w:r>
        <w:r w:rsidRPr="009C597D" w:rsidDel="00D35FBF">
          <w:rPr>
            <w:rFonts w:ascii="Calibri" w:hAnsi="Calibri" w:cs="Times New Roman"/>
            <w:b/>
            <w:sz w:val="20"/>
            <w:szCs w:val="20"/>
            <w:shd w:val="clear" w:color="auto" w:fill="D9D9D9" w:themeFill="background1" w:themeFillShade="D9"/>
          </w:rPr>
          <w:delText>ríloha č.</w:delText>
        </w:r>
        <w:r w:rsidR="00753A2C" w:rsidRPr="009C597D" w:rsidDel="00D35FBF">
          <w:rPr>
            <w:rFonts w:ascii="Calibri" w:hAnsi="Calibri" w:cs="Times New Roman"/>
            <w:b/>
            <w:sz w:val="20"/>
            <w:szCs w:val="20"/>
            <w:shd w:val="clear" w:color="auto" w:fill="D9D9D9" w:themeFill="background1" w:themeFillShade="D9"/>
          </w:rPr>
          <w:delText xml:space="preserve"> </w:delText>
        </w:r>
        <w:r w:rsidRPr="009C597D" w:rsidDel="00D35FBF">
          <w:rPr>
            <w:rFonts w:ascii="Calibri" w:hAnsi="Calibri" w:cs="Times New Roman"/>
            <w:b/>
            <w:sz w:val="20"/>
            <w:szCs w:val="20"/>
            <w:shd w:val="clear" w:color="auto" w:fill="D9D9D9" w:themeFill="background1" w:themeFillShade="D9"/>
          </w:rPr>
          <w:delText>9</w:delText>
        </w:r>
        <w:r w:rsidR="002773C2" w:rsidDel="00D35FBF">
          <w:rPr>
            <w:rFonts w:ascii="Calibri" w:hAnsi="Calibri" w:cs="Times New Roman"/>
            <w:b/>
            <w:sz w:val="20"/>
            <w:szCs w:val="20"/>
          </w:rPr>
          <w:delText xml:space="preserve"> </w:delText>
        </w:r>
        <w:r w:rsidR="002773C2" w:rsidRPr="002773C2" w:rsidDel="00D35FBF">
          <w:rPr>
            <w:rFonts w:ascii="Calibri" w:hAnsi="Calibri" w:cs="Times New Roman"/>
            <w:sz w:val="20"/>
            <w:szCs w:val="20"/>
          </w:rPr>
          <w:delText>tejto príručky</w:delText>
        </w:r>
        <w:r w:rsidRPr="00A72D99" w:rsidDel="00D35FBF">
          <w:rPr>
            <w:rFonts w:ascii="Calibri" w:hAnsi="Calibri" w:cs="Times New Roman"/>
            <w:sz w:val="20"/>
            <w:szCs w:val="20"/>
          </w:rPr>
          <w:delText>):</w:delText>
        </w:r>
      </w:del>
    </w:p>
    <w:p w:rsidR="00C106A2" w:rsidDel="00D35FBF" w:rsidRDefault="00C106A2">
      <w:pPr>
        <w:pStyle w:val="Odsekzoznamu"/>
        <w:numPr>
          <w:ilvl w:val="0"/>
          <w:numId w:val="205"/>
        </w:numPr>
        <w:spacing w:before="120" w:after="120"/>
        <w:ind w:left="721" w:hanging="437"/>
        <w:contextualSpacing w:val="0"/>
        <w:jc w:val="both"/>
        <w:rPr>
          <w:del w:id="274" w:author="Autor"/>
          <w:rFonts w:ascii="Calibri" w:hAnsi="Calibri" w:cs="Times New Roman"/>
          <w:sz w:val="20"/>
          <w:szCs w:val="20"/>
        </w:rPr>
        <w:pPrChange w:id="275" w:author="Autor">
          <w:pPr>
            <w:pStyle w:val="Odsekzoznamu"/>
            <w:numPr>
              <w:numId w:val="128"/>
            </w:numPr>
            <w:spacing w:before="120" w:after="120"/>
            <w:ind w:left="1776" w:hanging="357"/>
            <w:contextualSpacing w:val="0"/>
            <w:jc w:val="both"/>
          </w:pPr>
        </w:pPrChange>
      </w:pPr>
      <w:del w:id="276" w:author="Autor">
        <w:r w:rsidDel="00D35FBF">
          <w:rPr>
            <w:rFonts w:ascii="Calibri" w:hAnsi="Calibri" w:cs="Times New Roman"/>
            <w:sz w:val="20"/>
            <w:szCs w:val="20"/>
          </w:rPr>
          <w:lastRenderedPageBreak/>
          <w:delText>Názov špecifického cieľa</w:delText>
        </w:r>
      </w:del>
    </w:p>
    <w:p w:rsidR="00C106A2" w:rsidDel="00D35FBF" w:rsidRDefault="00C106A2">
      <w:pPr>
        <w:pStyle w:val="Odsekzoznamu"/>
        <w:numPr>
          <w:ilvl w:val="0"/>
          <w:numId w:val="205"/>
        </w:numPr>
        <w:spacing w:before="120" w:after="120"/>
        <w:ind w:left="721" w:hanging="437"/>
        <w:contextualSpacing w:val="0"/>
        <w:jc w:val="both"/>
        <w:rPr>
          <w:del w:id="277" w:author="Autor"/>
          <w:rFonts w:ascii="Calibri" w:hAnsi="Calibri" w:cs="Times New Roman"/>
          <w:sz w:val="20"/>
          <w:szCs w:val="20"/>
        </w:rPr>
        <w:pPrChange w:id="278" w:author="Autor">
          <w:pPr>
            <w:pStyle w:val="Odsekzoznamu"/>
            <w:numPr>
              <w:numId w:val="128"/>
            </w:numPr>
            <w:spacing w:before="120" w:after="120"/>
            <w:ind w:left="1776" w:hanging="357"/>
            <w:contextualSpacing w:val="0"/>
            <w:jc w:val="both"/>
          </w:pPr>
        </w:pPrChange>
      </w:pPr>
      <w:del w:id="279" w:author="Autor">
        <w:r w:rsidDel="00D35FBF">
          <w:rPr>
            <w:rFonts w:ascii="Calibri" w:hAnsi="Calibri" w:cs="Times New Roman"/>
            <w:sz w:val="20"/>
            <w:szCs w:val="20"/>
          </w:rPr>
          <w:delText>Prioritná os – číslo, názov</w:delText>
        </w:r>
      </w:del>
    </w:p>
    <w:p w:rsidR="007B5571" w:rsidRPr="0036560B" w:rsidDel="00D35FBF" w:rsidRDefault="007B5571">
      <w:pPr>
        <w:pStyle w:val="Odsekzoznamu"/>
        <w:numPr>
          <w:ilvl w:val="0"/>
          <w:numId w:val="205"/>
        </w:numPr>
        <w:spacing w:before="120" w:after="120"/>
        <w:ind w:left="721" w:hanging="437"/>
        <w:contextualSpacing w:val="0"/>
        <w:jc w:val="both"/>
        <w:rPr>
          <w:del w:id="280" w:author="Autor"/>
          <w:rFonts w:ascii="Calibri" w:hAnsi="Calibri" w:cs="Times New Roman"/>
          <w:sz w:val="20"/>
          <w:szCs w:val="20"/>
        </w:rPr>
        <w:pPrChange w:id="281" w:author="Autor">
          <w:pPr>
            <w:pStyle w:val="Odsekzoznamu"/>
            <w:numPr>
              <w:numId w:val="128"/>
            </w:numPr>
            <w:spacing w:before="120" w:after="120"/>
            <w:ind w:left="1776" w:hanging="357"/>
            <w:contextualSpacing w:val="0"/>
            <w:jc w:val="both"/>
          </w:pPr>
        </w:pPrChange>
      </w:pPr>
      <w:del w:id="282" w:author="Autor">
        <w:r w:rsidRPr="0036560B" w:rsidDel="00D35FBF">
          <w:rPr>
            <w:rFonts w:ascii="Calibri" w:hAnsi="Calibri" w:cs="Times New Roman"/>
            <w:sz w:val="20"/>
            <w:szCs w:val="20"/>
          </w:rPr>
          <w:delText>Názov/Meno a adresa sídla Prijímateľa</w:delText>
        </w:r>
      </w:del>
    </w:p>
    <w:p w:rsidR="007B5571" w:rsidRPr="0036560B" w:rsidDel="00D35FBF" w:rsidRDefault="007B5571">
      <w:pPr>
        <w:pStyle w:val="Odsekzoznamu"/>
        <w:numPr>
          <w:ilvl w:val="0"/>
          <w:numId w:val="205"/>
        </w:numPr>
        <w:spacing w:before="120" w:after="120"/>
        <w:ind w:left="721" w:hanging="437"/>
        <w:contextualSpacing w:val="0"/>
        <w:jc w:val="both"/>
        <w:rPr>
          <w:del w:id="283" w:author="Autor"/>
          <w:rFonts w:ascii="Calibri" w:hAnsi="Calibri" w:cs="Times New Roman"/>
          <w:sz w:val="20"/>
          <w:szCs w:val="20"/>
        </w:rPr>
        <w:pPrChange w:id="284" w:author="Autor">
          <w:pPr>
            <w:pStyle w:val="Odsekzoznamu"/>
            <w:numPr>
              <w:numId w:val="128"/>
            </w:numPr>
            <w:spacing w:before="120" w:after="120"/>
            <w:ind w:left="1776" w:hanging="357"/>
            <w:contextualSpacing w:val="0"/>
            <w:jc w:val="both"/>
          </w:pPr>
        </w:pPrChange>
      </w:pPr>
      <w:del w:id="285" w:author="Autor">
        <w:r w:rsidRPr="0036560B" w:rsidDel="00D35FBF">
          <w:rPr>
            <w:rFonts w:ascii="Calibri" w:hAnsi="Calibri" w:cs="Times New Roman"/>
            <w:sz w:val="20"/>
            <w:szCs w:val="20"/>
          </w:rPr>
          <w:delText>Názov projektu</w:delText>
        </w:r>
      </w:del>
    </w:p>
    <w:p w:rsidR="004F3118" w:rsidDel="00D35FBF" w:rsidRDefault="007B5571">
      <w:pPr>
        <w:pStyle w:val="Odsekzoznamu"/>
        <w:numPr>
          <w:ilvl w:val="0"/>
          <w:numId w:val="205"/>
        </w:numPr>
        <w:spacing w:before="120" w:after="120"/>
        <w:ind w:left="721" w:hanging="437"/>
        <w:contextualSpacing w:val="0"/>
        <w:jc w:val="both"/>
        <w:rPr>
          <w:del w:id="286" w:author="Autor"/>
          <w:rFonts w:ascii="Calibri" w:hAnsi="Calibri" w:cs="Times New Roman"/>
          <w:sz w:val="20"/>
          <w:szCs w:val="20"/>
        </w:rPr>
        <w:pPrChange w:id="287" w:author="Autor">
          <w:pPr>
            <w:pStyle w:val="Odsekzoznamu"/>
            <w:numPr>
              <w:numId w:val="128"/>
            </w:numPr>
            <w:spacing w:before="120" w:after="120"/>
            <w:ind w:left="1776" w:hanging="357"/>
            <w:contextualSpacing w:val="0"/>
            <w:jc w:val="both"/>
          </w:pPr>
        </w:pPrChange>
      </w:pPr>
      <w:del w:id="288" w:author="Autor">
        <w:r w:rsidRPr="0036560B" w:rsidDel="00D35FBF">
          <w:rPr>
            <w:rFonts w:ascii="Calibri" w:hAnsi="Calibri" w:cs="Times New Roman"/>
            <w:sz w:val="20"/>
            <w:szCs w:val="20"/>
          </w:rPr>
          <w:delText>Kód ITMS</w:delText>
        </w:r>
      </w:del>
    </w:p>
    <w:p w:rsidR="007B5571" w:rsidDel="00D35FBF" w:rsidRDefault="004F3118">
      <w:pPr>
        <w:pStyle w:val="Odsekzoznamu"/>
        <w:numPr>
          <w:ilvl w:val="0"/>
          <w:numId w:val="205"/>
        </w:numPr>
        <w:spacing w:before="120" w:after="120"/>
        <w:ind w:left="721" w:hanging="437"/>
        <w:contextualSpacing w:val="0"/>
        <w:jc w:val="both"/>
        <w:rPr>
          <w:del w:id="289" w:author="Autor"/>
          <w:rFonts w:ascii="Calibri" w:hAnsi="Calibri" w:cs="Times New Roman"/>
          <w:sz w:val="20"/>
          <w:szCs w:val="20"/>
        </w:rPr>
        <w:pPrChange w:id="290" w:author="Autor">
          <w:pPr>
            <w:pStyle w:val="Odsekzoznamu"/>
            <w:numPr>
              <w:numId w:val="128"/>
            </w:numPr>
            <w:spacing w:before="120" w:after="120"/>
            <w:ind w:left="1776" w:hanging="357"/>
            <w:contextualSpacing w:val="0"/>
            <w:jc w:val="both"/>
          </w:pPr>
        </w:pPrChange>
      </w:pPr>
      <w:del w:id="291" w:author="Autor">
        <w:r w:rsidDel="00D35FBF">
          <w:rPr>
            <w:rFonts w:ascii="Calibri" w:hAnsi="Calibri" w:cs="Times New Roman"/>
            <w:sz w:val="20"/>
            <w:szCs w:val="20"/>
          </w:rPr>
          <w:delText>Identifikátor zákazky v</w:delText>
        </w:r>
        <w:r w:rsidR="00E01A5C" w:rsidDel="00D35FBF">
          <w:rPr>
            <w:rFonts w:ascii="Calibri" w:hAnsi="Calibri" w:cs="Times New Roman"/>
            <w:sz w:val="20"/>
            <w:szCs w:val="20"/>
          </w:rPr>
          <w:delText> </w:delText>
        </w:r>
        <w:r w:rsidDel="00D35FBF">
          <w:rPr>
            <w:rFonts w:ascii="Calibri" w:hAnsi="Calibri" w:cs="Times New Roman"/>
            <w:sz w:val="20"/>
            <w:szCs w:val="20"/>
          </w:rPr>
          <w:delText>ITMS</w:delText>
        </w:r>
      </w:del>
    </w:p>
    <w:p w:rsidR="00C106A2" w:rsidDel="00D35FBF" w:rsidRDefault="00C106A2">
      <w:pPr>
        <w:pStyle w:val="Odsekzoznamu"/>
        <w:numPr>
          <w:ilvl w:val="0"/>
          <w:numId w:val="205"/>
        </w:numPr>
        <w:spacing w:before="120" w:after="120"/>
        <w:ind w:left="721" w:hanging="437"/>
        <w:contextualSpacing w:val="0"/>
        <w:jc w:val="both"/>
        <w:rPr>
          <w:del w:id="292" w:author="Autor"/>
          <w:rFonts w:ascii="Calibri" w:hAnsi="Calibri" w:cs="Times New Roman"/>
          <w:sz w:val="20"/>
          <w:szCs w:val="20"/>
        </w:rPr>
        <w:pPrChange w:id="293" w:author="Autor">
          <w:pPr>
            <w:pStyle w:val="Odsekzoznamu"/>
            <w:numPr>
              <w:numId w:val="128"/>
            </w:numPr>
            <w:spacing w:before="120" w:after="120"/>
            <w:ind w:left="1776" w:hanging="357"/>
            <w:contextualSpacing w:val="0"/>
            <w:jc w:val="both"/>
          </w:pPr>
        </w:pPrChange>
      </w:pPr>
      <w:del w:id="294" w:author="Autor">
        <w:r w:rsidDel="00D35FBF">
          <w:rPr>
            <w:rFonts w:ascii="Calibri" w:hAnsi="Calibri" w:cs="Times New Roman"/>
            <w:sz w:val="20"/>
            <w:szCs w:val="20"/>
          </w:rPr>
          <w:delText>Druh verejného obstarávateľa podľa ZVO (napr.  §7 ods.1 písm. a)</w:delText>
        </w:r>
      </w:del>
    </w:p>
    <w:p w:rsidR="00C106A2" w:rsidDel="00D35FBF" w:rsidRDefault="00C106A2">
      <w:pPr>
        <w:pStyle w:val="Odsekzoznamu"/>
        <w:numPr>
          <w:ilvl w:val="0"/>
          <w:numId w:val="205"/>
        </w:numPr>
        <w:spacing w:before="120" w:after="120"/>
        <w:ind w:left="721" w:hanging="437"/>
        <w:contextualSpacing w:val="0"/>
        <w:jc w:val="both"/>
        <w:rPr>
          <w:del w:id="295" w:author="Autor"/>
          <w:rFonts w:ascii="Calibri" w:hAnsi="Calibri" w:cs="Times New Roman"/>
          <w:sz w:val="20"/>
          <w:szCs w:val="20"/>
        </w:rPr>
        <w:pPrChange w:id="296" w:author="Autor">
          <w:pPr>
            <w:pStyle w:val="Odsekzoznamu"/>
            <w:numPr>
              <w:numId w:val="128"/>
            </w:numPr>
            <w:spacing w:before="120" w:after="120"/>
            <w:ind w:left="1776" w:hanging="357"/>
            <w:contextualSpacing w:val="0"/>
            <w:jc w:val="both"/>
          </w:pPr>
        </w:pPrChange>
      </w:pPr>
      <w:del w:id="297" w:author="Autor">
        <w:r w:rsidDel="00D35FBF">
          <w:rPr>
            <w:rFonts w:ascii="Calibri" w:hAnsi="Calibri" w:cs="Times New Roman"/>
            <w:sz w:val="20"/>
            <w:szCs w:val="20"/>
          </w:rPr>
          <w:delText>Druh zákazky (napr. dodanie tovaru, poskytnutie služby alebo uskutočnenie stavebných prác)</w:delText>
        </w:r>
      </w:del>
    </w:p>
    <w:p w:rsidR="00C106A2" w:rsidDel="00D35FBF" w:rsidRDefault="00C106A2">
      <w:pPr>
        <w:pStyle w:val="Odsekzoznamu"/>
        <w:numPr>
          <w:ilvl w:val="0"/>
          <w:numId w:val="205"/>
        </w:numPr>
        <w:spacing w:before="120" w:after="120"/>
        <w:ind w:left="721" w:hanging="437"/>
        <w:contextualSpacing w:val="0"/>
        <w:jc w:val="both"/>
        <w:rPr>
          <w:del w:id="298" w:author="Autor"/>
          <w:rFonts w:ascii="Calibri" w:hAnsi="Calibri" w:cs="Times New Roman"/>
          <w:sz w:val="20"/>
          <w:szCs w:val="20"/>
        </w:rPr>
        <w:pPrChange w:id="299" w:author="Autor">
          <w:pPr>
            <w:pStyle w:val="Odsekzoznamu"/>
            <w:numPr>
              <w:numId w:val="128"/>
            </w:numPr>
            <w:spacing w:before="120" w:after="120"/>
            <w:ind w:left="1776" w:hanging="357"/>
            <w:contextualSpacing w:val="0"/>
            <w:jc w:val="both"/>
          </w:pPr>
        </w:pPrChange>
      </w:pPr>
      <w:del w:id="300" w:author="Autor">
        <w:r w:rsidDel="00D35FBF">
          <w:rPr>
            <w:rFonts w:ascii="Calibri" w:hAnsi="Calibri" w:cs="Times New Roman"/>
            <w:sz w:val="20"/>
            <w:szCs w:val="20"/>
          </w:rPr>
          <w:delText xml:space="preserve">Postup </w:delText>
        </w:r>
        <w:r w:rsidR="00516168" w:rsidDel="00D35FBF">
          <w:rPr>
            <w:rFonts w:ascii="Calibri" w:hAnsi="Calibri" w:cs="Times New Roman"/>
            <w:sz w:val="20"/>
            <w:szCs w:val="20"/>
          </w:rPr>
          <w:delText xml:space="preserve">vo </w:delText>
        </w:r>
        <w:r w:rsidDel="00D35FBF">
          <w:rPr>
            <w:rFonts w:ascii="Calibri" w:hAnsi="Calibri" w:cs="Times New Roman"/>
            <w:sz w:val="20"/>
            <w:szCs w:val="20"/>
          </w:rPr>
          <w:delText>VO</w:delText>
        </w:r>
        <w:r w:rsidR="00516168" w:rsidDel="00D35FBF">
          <w:rPr>
            <w:rFonts w:ascii="Calibri" w:hAnsi="Calibri" w:cs="Times New Roman"/>
            <w:sz w:val="20"/>
            <w:szCs w:val="20"/>
          </w:rPr>
          <w:delText xml:space="preserve"> pri nadlimitných zákazkách</w:delText>
        </w:r>
        <w:r w:rsidDel="00D35FBF">
          <w:rPr>
            <w:rFonts w:ascii="Calibri" w:hAnsi="Calibri" w:cs="Times New Roman"/>
            <w:sz w:val="20"/>
            <w:szCs w:val="20"/>
          </w:rPr>
          <w:delText xml:space="preserve"> (napr. verejná súťaž, užšia súťaž, rokovacie konanie</w:delText>
        </w:r>
        <w:r w:rsidR="00516168" w:rsidDel="00D35FBF">
          <w:rPr>
            <w:rFonts w:ascii="Calibri" w:hAnsi="Calibri" w:cs="Times New Roman"/>
            <w:sz w:val="20"/>
            <w:szCs w:val="20"/>
          </w:rPr>
          <w:delText xml:space="preserve"> so zverejnením, súťažný dialóg, inovatívne partnerstvo alebo priame rokovacie konanie)</w:delText>
        </w:r>
      </w:del>
    </w:p>
    <w:p w:rsidR="00516168" w:rsidDel="00D35FBF" w:rsidRDefault="00516168">
      <w:pPr>
        <w:pStyle w:val="Odsekzoznamu"/>
        <w:numPr>
          <w:ilvl w:val="0"/>
          <w:numId w:val="205"/>
        </w:numPr>
        <w:spacing w:before="120" w:after="120"/>
        <w:ind w:left="721" w:hanging="437"/>
        <w:contextualSpacing w:val="0"/>
        <w:jc w:val="both"/>
        <w:rPr>
          <w:del w:id="301" w:author="Autor"/>
          <w:rFonts w:ascii="Calibri" w:hAnsi="Calibri" w:cs="Times New Roman"/>
          <w:sz w:val="20"/>
          <w:szCs w:val="20"/>
        </w:rPr>
        <w:pPrChange w:id="302" w:author="Autor">
          <w:pPr>
            <w:pStyle w:val="Odsekzoznamu"/>
            <w:numPr>
              <w:numId w:val="128"/>
            </w:numPr>
            <w:spacing w:before="120" w:after="120"/>
            <w:ind w:left="1776" w:hanging="357"/>
            <w:contextualSpacing w:val="0"/>
            <w:jc w:val="both"/>
          </w:pPr>
        </w:pPrChange>
      </w:pPr>
      <w:del w:id="303" w:author="Autor">
        <w:r w:rsidDel="00D35FBF">
          <w:rPr>
            <w:rFonts w:ascii="Calibri" w:hAnsi="Calibri" w:cs="Times New Roman"/>
            <w:sz w:val="20"/>
            <w:szCs w:val="20"/>
          </w:rPr>
          <w:delText>Zákazka podľa finančného limitu v závislosti od PHZ (napr. nadlimitná, podlimitná, s nízkou hodnotou</w:delText>
        </w:r>
      </w:del>
    </w:p>
    <w:p w:rsidR="00516168" w:rsidDel="00D35FBF" w:rsidRDefault="00516168">
      <w:pPr>
        <w:pStyle w:val="Odsekzoznamu"/>
        <w:numPr>
          <w:ilvl w:val="0"/>
          <w:numId w:val="205"/>
        </w:numPr>
        <w:spacing w:before="120" w:after="120"/>
        <w:ind w:left="721" w:hanging="437"/>
        <w:contextualSpacing w:val="0"/>
        <w:jc w:val="both"/>
        <w:rPr>
          <w:del w:id="304" w:author="Autor"/>
          <w:rFonts w:ascii="Calibri" w:hAnsi="Calibri" w:cs="Times New Roman"/>
          <w:sz w:val="20"/>
          <w:szCs w:val="20"/>
        </w:rPr>
        <w:pPrChange w:id="305" w:author="Autor">
          <w:pPr>
            <w:pStyle w:val="Odsekzoznamu"/>
            <w:numPr>
              <w:numId w:val="128"/>
            </w:numPr>
            <w:spacing w:before="120" w:after="120"/>
            <w:ind w:left="1776" w:hanging="357"/>
            <w:contextualSpacing w:val="0"/>
            <w:jc w:val="both"/>
          </w:pPr>
        </w:pPrChange>
      </w:pPr>
      <w:del w:id="306" w:author="Autor">
        <w:r w:rsidDel="00D35FBF">
          <w:rPr>
            <w:rFonts w:ascii="Calibri" w:hAnsi="Calibri" w:cs="Times New Roman"/>
            <w:sz w:val="20"/>
            <w:szCs w:val="20"/>
          </w:rPr>
          <w:delText>Typ kontroly (napr.  ex ante, ex post a pod.)</w:delText>
        </w:r>
      </w:del>
    </w:p>
    <w:p w:rsidR="00516168" w:rsidDel="00D35FBF" w:rsidRDefault="00516168">
      <w:pPr>
        <w:pStyle w:val="Odsekzoznamu"/>
        <w:numPr>
          <w:ilvl w:val="0"/>
          <w:numId w:val="205"/>
        </w:numPr>
        <w:spacing w:before="120" w:after="120"/>
        <w:ind w:left="721" w:hanging="437"/>
        <w:contextualSpacing w:val="0"/>
        <w:jc w:val="both"/>
        <w:rPr>
          <w:del w:id="307" w:author="Autor"/>
          <w:rFonts w:ascii="Calibri" w:hAnsi="Calibri" w:cs="Times New Roman"/>
          <w:sz w:val="20"/>
          <w:szCs w:val="20"/>
        </w:rPr>
        <w:pPrChange w:id="308" w:author="Autor">
          <w:pPr>
            <w:pStyle w:val="Odsekzoznamu"/>
            <w:numPr>
              <w:numId w:val="128"/>
            </w:numPr>
            <w:spacing w:before="120" w:after="120"/>
            <w:ind w:left="1776" w:hanging="357"/>
            <w:contextualSpacing w:val="0"/>
            <w:jc w:val="both"/>
          </w:pPr>
        </w:pPrChange>
      </w:pPr>
      <w:del w:id="309" w:author="Autor">
        <w:r w:rsidDel="00D35FBF">
          <w:rPr>
            <w:rFonts w:ascii="Calibri" w:hAnsi="Calibri" w:cs="Times New Roman"/>
            <w:sz w:val="20"/>
            <w:szCs w:val="20"/>
          </w:rPr>
          <w:delText xml:space="preserve">Názov zákazky (uvedie názov vo verejnom obstarávaní) </w:delText>
        </w:r>
      </w:del>
    </w:p>
    <w:p w:rsidR="00E01A5C" w:rsidRPr="0036560B" w:rsidDel="00D35FBF" w:rsidRDefault="00E01A5C">
      <w:pPr>
        <w:pStyle w:val="Odsekzoznamu"/>
        <w:numPr>
          <w:ilvl w:val="0"/>
          <w:numId w:val="205"/>
        </w:numPr>
        <w:spacing w:before="120" w:after="120"/>
        <w:ind w:left="721" w:hanging="437"/>
        <w:contextualSpacing w:val="0"/>
        <w:jc w:val="both"/>
        <w:rPr>
          <w:del w:id="310" w:author="Autor"/>
          <w:rFonts w:ascii="Calibri" w:hAnsi="Calibri" w:cs="Times New Roman"/>
          <w:sz w:val="20"/>
          <w:szCs w:val="20"/>
        </w:rPr>
        <w:pPrChange w:id="311" w:author="Autor">
          <w:pPr>
            <w:pStyle w:val="Odsekzoznamu"/>
            <w:numPr>
              <w:numId w:val="128"/>
            </w:numPr>
            <w:spacing w:before="120" w:after="120"/>
            <w:ind w:left="1776" w:hanging="357"/>
            <w:contextualSpacing w:val="0"/>
            <w:jc w:val="both"/>
          </w:pPr>
        </w:pPrChange>
      </w:pPr>
      <w:del w:id="312" w:author="Autor">
        <w:r w:rsidDel="00D35FBF">
          <w:rPr>
            <w:rFonts w:ascii="Calibri" w:hAnsi="Calibri" w:cs="Times New Roman"/>
            <w:sz w:val="20"/>
            <w:szCs w:val="20"/>
          </w:rPr>
          <w:delText>Dátum začatia VO (</w:delText>
        </w:r>
        <w:r w:rsidR="00BA00BF" w:rsidDel="00D35FBF">
          <w:rPr>
            <w:rFonts w:ascii="Calibri" w:hAnsi="Calibri" w:cs="Times New Roman"/>
            <w:sz w:val="20"/>
            <w:szCs w:val="20"/>
          </w:rPr>
          <w:delText>uvedie dátum  odoslania oznámenia o vyhlásení VO publikačnému úradu, na zverejnenie, ÚVO na zverejnenie alebo Výzvy na predkladanie ponúk, Výzvy za účelom určenia PHZ</w:delText>
        </w:r>
        <w:r w:rsidDel="00D35FBF">
          <w:rPr>
            <w:rFonts w:ascii="Calibri" w:hAnsi="Calibri" w:cs="Times New Roman"/>
            <w:sz w:val="20"/>
            <w:szCs w:val="20"/>
          </w:rPr>
          <w:delText>)</w:delText>
        </w:r>
      </w:del>
    </w:p>
    <w:p w:rsidR="00BA00BF" w:rsidDel="00D35FBF" w:rsidRDefault="007B5571">
      <w:pPr>
        <w:pStyle w:val="Odsekzoznamu"/>
        <w:numPr>
          <w:ilvl w:val="0"/>
          <w:numId w:val="205"/>
        </w:numPr>
        <w:spacing w:before="120" w:after="120"/>
        <w:ind w:left="721" w:hanging="437"/>
        <w:contextualSpacing w:val="0"/>
        <w:jc w:val="both"/>
        <w:rPr>
          <w:del w:id="313" w:author="Autor"/>
          <w:rFonts w:ascii="Calibri" w:hAnsi="Calibri" w:cs="Times New Roman"/>
          <w:sz w:val="20"/>
          <w:szCs w:val="20"/>
        </w:rPr>
        <w:pPrChange w:id="314" w:author="Autor">
          <w:pPr>
            <w:pStyle w:val="Odsekzoznamu"/>
            <w:numPr>
              <w:numId w:val="128"/>
            </w:numPr>
            <w:spacing w:before="120" w:after="120"/>
            <w:ind w:left="1776" w:hanging="357"/>
            <w:contextualSpacing w:val="0"/>
            <w:jc w:val="both"/>
          </w:pPr>
        </w:pPrChange>
      </w:pPr>
      <w:del w:id="315" w:author="Autor">
        <w:r w:rsidRPr="00BA00BF" w:rsidDel="00D35FBF">
          <w:rPr>
            <w:rFonts w:ascii="Calibri" w:hAnsi="Calibri" w:cs="Times New Roman"/>
            <w:sz w:val="20"/>
            <w:szCs w:val="20"/>
          </w:rPr>
          <w:delText>Číslo oznámenia vo vestníku  VO</w:delText>
        </w:r>
        <w:r w:rsidR="00BA00BF" w:rsidRPr="00BA00BF" w:rsidDel="00D35FBF">
          <w:rPr>
            <w:rFonts w:ascii="Calibri" w:hAnsi="Calibri" w:cs="Times New Roman"/>
            <w:sz w:val="20"/>
            <w:szCs w:val="20"/>
          </w:rPr>
          <w:delText xml:space="preserve"> </w:delText>
        </w:r>
      </w:del>
    </w:p>
    <w:p w:rsidR="00BA00BF" w:rsidDel="00D35FBF" w:rsidRDefault="00BA00BF">
      <w:pPr>
        <w:pStyle w:val="Odsekzoznamu"/>
        <w:numPr>
          <w:ilvl w:val="0"/>
          <w:numId w:val="205"/>
        </w:numPr>
        <w:spacing w:before="120" w:after="120"/>
        <w:ind w:left="721" w:hanging="437"/>
        <w:contextualSpacing w:val="0"/>
        <w:jc w:val="both"/>
        <w:rPr>
          <w:del w:id="316" w:author="Autor"/>
          <w:rFonts w:ascii="Calibri" w:hAnsi="Calibri" w:cs="Times New Roman"/>
          <w:sz w:val="20"/>
          <w:szCs w:val="20"/>
        </w:rPr>
        <w:pPrChange w:id="317" w:author="Autor">
          <w:pPr>
            <w:pStyle w:val="Odsekzoznamu"/>
            <w:numPr>
              <w:numId w:val="128"/>
            </w:numPr>
            <w:spacing w:before="120" w:after="120"/>
            <w:ind w:left="1776" w:hanging="357"/>
            <w:contextualSpacing w:val="0"/>
            <w:jc w:val="both"/>
          </w:pPr>
        </w:pPrChange>
      </w:pPr>
      <w:del w:id="318" w:author="Autor">
        <w:r w:rsidDel="00D35FBF">
          <w:rPr>
            <w:rFonts w:ascii="Calibri" w:hAnsi="Calibri" w:cs="Times New Roman"/>
            <w:sz w:val="20"/>
            <w:szCs w:val="20"/>
          </w:rPr>
          <w:delText xml:space="preserve">Číslo oznámenia v európskom vestníku </w:delText>
        </w:r>
      </w:del>
    </w:p>
    <w:p w:rsidR="00BA00BF" w:rsidDel="00D35FBF" w:rsidRDefault="007B5571">
      <w:pPr>
        <w:pStyle w:val="Odsekzoznamu"/>
        <w:numPr>
          <w:ilvl w:val="0"/>
          <w:numId w:val="205"/>
        </w:numPr>
        <w:spacing w:before="120" w:after="120"/>
        <w:ind w:left="721" w:hanging="437"/>
        <w:contextualSpacing w:val="0"/>
        <w:jc w:val="both"/>
        <w:rPr>
          <w:del w:id="319" w:author="Autor"/>
          <w:rFonts w:ascii="Calibri" w:hAnsi="Calibri" w:cs="Times New Roman"/>
          <w:sz w:val="20"/>
          <w:szCs w:val="20"/>
        </w:rPr>
        <w:pPrChange w:id="320" w:author="Autor">
          <w:pPr>
            <w:pStyle w:val="Odsekzoznamu"/>
            <w:numPr>
              <w:numId w:val="128"/>
            </w:numPr>
            <w:spacing w:before="120" w:after="120"/>
            <w:ind w:left="1776" w:hanging="357"/>
            <w:contextualSpacing w:val="0"/>
            <w:jc w:val="both"/>
          </w:pPr>
        </w:pPrChange>
      </w:pPr>
      <w:del w:id="321" w:author="Autor">
        <w:r w:rsidRPr="00BA00BF" w:rsidDel="00D35FBF">
          <w:rPr>
            <w:rFonts w:ascii="Calibri" w:hAnsi="Calibri" w:cs="Times New Roman"/>
            <w:sz w:val="20"/>
            <w:szCs w:val="20"/>
          </w:rPr>
          <w:delText>Názov dodávateľa</w:delText>
        </w:r>
        <w:r w:rsidR="00BA00BF" w:rsidDel="00D35FBF">
          <w:rPr>
            <w:rFonts w:ascii="Calibri" w:hAnsi="Calibri" w:cs="Times New Roman"/>
            <w:sz w:val="20"/>
            <w:szCs w:val="20"/>
          </w:rPr>
          <w:delText xml:space="preserve"> (úspešného uchádzača vo VO)</w:delText>
        </w:r>
      </w:del>
    </w:p>
    <w:p w:rsidR="007B5571" w:rsidRPr="00BA00BF" w:rsidDel="00D35FBF" w:rsidRDefault="007B5571">
      <w:pPr>
        <w:pStyle w:val="Odsekzoznamu"/>
        <w:numPr>
          <w:ilvl w:val="0"/>
          <w:numId w:val="205"/>
        </w:numPr>
        <w:spacing w:before="120" w:after="120"/>
        <w:ind w:left="721" w:hanging="437"/>
        <w:contextualSpacing w:val="0"/>
        <w:jc w:val="both"/>
        <w:rPr>
          <w:del w:id="322" w:author="Autor"/>
          <w:rFonts w:ascii="Calibri" w:hAnsi="Calibri" w:cs="Times New Roman"/>
          <w:sz w:val="20"/>
          <w:szCs w:val="20"/>
        </w:rPr>
        <w:pPrChange w:id="323" w:author="Autor">
          <w:pPr>
            <w:pStyle w:val="Odsekzoznamu"/>
            <w:numPr>
              <w:numId w:val="128"/>
            </w:numPr>
            <w:spacing w:before="120" w:after="120"/>
            <w:ind w:left="1776" w:hanging="357"/>
            <w:contextualSpacing w:val="0"/>
            <w:jc w:val="both"/>
          </w:pPr>
        </w:pPrChange>
      </w:pPr>
      <w:del w:id="324" w:author="Autor">
        <w:r w:rsidRPr="00BA00BF" w:rsidDel="00D35FBF">
          <w:rPr>
            <w:rFonts w:ascii="Calibri" w:hAnsi="Calibri" w:cs="Times New Roman"/>
            <w:sz w:val="20"/>
            <w:szCs w:val="20"/>
          </w:rPr>
          <w:delText>IČO</w:delText>
        </w:r>
        <w:r w:rsidR="00BA00BF" w:rsidDel="00D35FBF">
          <w:rPr>
            <w:rFonts w:ascii="Calibri" w:hAnsi="Calibri" w:cs="Times New Roman"/>
            <w:sz w:val="20"/>
            <w:szCs w:val="20"/>
          </w:rPr>
          <w:delText xml:space="preserve"> dodávateľa </w:delText>
        </w:r>
      </w:del>
    </w:p>
    <w:p w:rsidR="00BA00BF" w:rsidDel="00D35FBF" w:rsidRDefault="007B5571">
      <w:pPr>
        <w:pStyle w:val="Odsekzoznamu"/>
        <w:numPr>
          <w:ilvl w:val="0"/>
          <w:numId w:val="205"/>
        </w:numPr>
        <w:spacing w:before="120" w:after="120"/>
        <w:ind w:left="721" w:hanging="437"/>
        <w:contextualSpacing w:val="0"/>
        <w:jc w:val="both"/>
        <w:rPr>
          <w:del w:id="325" w:author="Autor"/>
          <w:rFonts w:ascii="Calibri" w:hAnsi="Calibri" w:cs="Times New Roman"/>
          <w:sz w:val="20"/>
          <w:szCs w:val="20"/>
        </w:rPr>
        <w:pPrChange w:id="326" w:author="Autor">
          <w:pPr>
            <w:pStyle w:val="Odsekzoznamu"/>
            <w:numPr>
              <w:numId w:val="128"/>
            </w:numPr>
            <w:spacing w:before="120" w:after="120"/>
            <w:ind w:left="1776" w:hanging="357"/>
            <w:contextualSpacing w:val="0"/>
            <w:jc w:val="both"/>
          </w:pPr>
        </w:pPrChange>
      </w:pPr>
      <w:del w:id="327" w:author="Autor">
        <w:r w:rsidRPr="0036560B" w:rsidDel="00D35FBF">
          <w:rPr>
            <w:rFonts w:ascii="Calibri" w:hAnsi="Calibri" w:cs="Times New Roman"/>
            <w:sz w:val="20"/>
            <w:szCs w:val="20"/>
          </w:rPr>
          <w:delText>Predpokladaná hodnota zákazky bez DPH</w:delText>
        </w:r>
      </w:del>
    </w:p>
    <w:p w:rsidR="007B5571" w:rsidDel="00D35FBF" w:rsidRDefault="00BA00BF">
      <w:pPr>
        <w:pStyle w:val="Odsekzoznamu"/>
        <w:numPr>
          <w:ilvl w:val="0"/>
          <w:numId w:val="205"/>
        </w:numPr>
        <w:spacing w:before="120" w:after="120"/>
        <w:ind w:left="721" w:hanging="437"/>
        <w:contextualSpacing w:val="0"/>
        <w:jc w:val="both"/>
        <w:rPr>
          <w:del w:id="328" w:author="Autor"/>
          <w:rFonts w:ascii="Calibri" w:hAnsi="Calibri" w:cs="Times New Roman"/>
          <w:sz w:val="20"/>
          <w:szCs w:val="20"/>
        </w:rPr>
        <w:pPrChange w:id="329" w:author="Autor">
          <w:pPr>
            <w:pStyle w:val="Odsekzoznamu"/>
            <w:numPr>
              <w:numId w:val="128"/>
            </w:numPr>
            <w:spacing w:before="120" w:after="120"/>
            <w:ind w:left="1776" w:hanging="357"/>
            <w:contextualSpacing w:val="0"/>
            <w:jc w:val="both"/>
          </w:pPr>
        </w:pPrChange>
      </w:pPr>
      <w:del w:id="330" w:author="Autor">
        <w:r w:rsidDel="00D35FBF">
          <w:rPr>
            <w:rFonts w:ascii="Calibri" w:hAnsi="Calibri" w:cs="Times New Roman"/>
            <w:sz w:val="20"/>
            <w:szCs w:val="20"/>
          </w:rPr>
          <w:delText xml:space="preserve">Hodnota zákazky  bez </w:delText>
        </w:r>
        <w:r w:rsidR="007B5571" w:rsidRPr="0036560B" w:rsidDel="00D35FBF">
          <w:rPr>
            <w:rFonts w:ascii="Calibri" w:hAnsi="Calibri" w:cs="Times New Roman"/>
            <w:sz w:val="20"/>
            <w:szCs w:val="20"/>
          </w:rPr>
          <w:delText xml:space="preserve"> DPH</w:delText>
        </w:r>
        <w:r w:rsidDel="00D35FBF">
          <w:rPr>
            <w:rFonts w:ascii="Calibri" w:hAnsi="Calibri" w:cs="Times New Roman"/>
            <w:sz w:val="20"/>
            <w:szCs w:val="20"/>
          </w:rPr>
          <w:delText xml:space="preserve"> (podľa výsledku VO)</w:delText>
        </w:r>
      </w:del>
    </w:p>
    <w:p w:rsidR="00BA00BF" w:rsidRPr="0036560B" w:rsidDel="00D35FBF" w:rsidRDefault="00BA00BF">
      <w:pPr>
        <w:pStyle w:val="Odsekzoznamu"/>
        <w:numPr>
          <w:ilvl w:val="0"/>
          <w:numId w:val="205"/>
        </w:numPr>
        <w:spacing w:before="120" w:after="120"/>
        <w:ind w:left="721" w:hanging="437"/>
        <w:contextualSpacing w:val="0"/>
        <w:jc w:val="both"/>
        <w:rPr>
          <w:del w:id="331" w:author="Autor"/>
          <w:rFonts w:ascii="Calibri" w:hAnsi="Calibri" w:cs="Times New Roman"/>
          <w:sz w:val="20"/>
          <w:szCs w:val="20"/>
        </w:rPr>
        <w:pPrChange w:id="332" w:author="Autor">
          <w:pPr>
            <w:pStyle w:val="Odsekzoznamu"/>
            <w:numPr>
              <w:numId w:val="128"/>
            </w:numPr>
            <w:spacing w:before="120" w:after="120"/>
            <w:ind w:left="1776" w:hanging="357"/>
            <w:contextualSpacing w:val="0"/>
            <w:jc w:val="both"/>
          </w:pPr>
        </w:pPrChange>
      </w:pPr>
      <w:del w:id="333" w:author="Autor">
        <w:r w:rsidDel="00D35FBF">
          <w:rPr>
            <w:rFonts w:ascii="Calibri" w:hAnsi="Calibri" w:cs="Times New Roman"/>
            <w:sz w:val="20"/>
            <w:szCs w:val="20"/>
          </w:rPr>
          <w:delText>Hodnota zákazky s DPH (podľa výsledku VO</w:delText>
        </w:r>
      </w:del>
    </w:p>
    <w:p w:rsidR="00BA00BF" w:rsidDel="00D35FBF" w:rsidRDefault="007B5571">
      <w:pPr>
        <w:pStyle w:val="Odsekzoznamu"/>
        <w:numPr>
          <w:ilvl w:val="0"/>
          <w:numId w:val="205"/>
        </w:numPr>
        <w:spacing w:before="120" w:after="120"/>
        <w:ind w:left="721" w:hanging="437"/>
        <w:contextualSpacing w:val="0"/>
        <w:jc w:val="both"/>
        <w:rPr>
          <w:del w:id="334" w:author="Autor"/>
          <w:rFonts w:ascii="Calibri" w:hAnsi="Calibri" w:cs="Times New Roman"/>
          <w:sz w:val="20"/>
          <w:szCs w:val="20"/>
        </w:rPr>
        <w:pPrChange w:id="335" w:author="Autor">
          <w:pPr>
            <w:pStyle w:val="Odsekzoznamu"/>
            <w:numPr>
              <w:numId w:val="128"/>
            </w:numPr>
            <w:spacing w:before="120" w:after="120"/>
            <w:ind w:left="1776" w:hanging="357"/>
            <w:contextualSpacing w:val="0"/>
            <w:jc w:val="both"/>
          </w:pPr>
        </w:pPrChange>
      </w:pPr>
      <w:del w:id="336" w:author="Autor">
        <w:r w:rsidRPr="0036560B" w:rsidDel="00D35FBF">
          <w:rPr>
            <w:rFonts w:ascii="Calibri" w:hAnsi="Calibri" w:cs="Times New Roman"/>
            <w:sz w:val="20"/>
            <w:szCs w:val="20"/>
          </w:rPr>
          <w:delText>Dátum podpisu zmluvy s</w:delText>
        </w:r>
        <w:r w:rsidR="00BA00BF" w:rsidDel="00D35FBF">
          <w:rPr>
            <w:rFonts w:ascii="Calibri" w:hAnsi="Calibri" w:cs="Times New Roman"/>
            <w:sz w:val="20"/>
            <w:szCs w:val="20"/>
          </w:rPr>
          <w:delText> </w:delText>
        </w:r>
        <w:r w:rsidRPr="0036560B" w:rsidDel="00D35FBF">
          <w:rPr>
            <w:rFonts w:ascii="Calibri" w:hAnsi="Calibri" w:cs="Times New Roman"/>
            <w:sz w:val="20"/>
            <w:szCs w:val="20"/>
          </w:rPr>
          <w:delText>dodávateľom</w:delText>
        </w:r>
      </w:del>
    </w:p>
    <w:p w:rsidR="007B5571" w:rsidRPr="0036560B" w:rsidDel="00D35FBF" w:rsidRDefault="00BA00BF">
      <w:pPr>
        <w:pStyle w:val="Odsekzoznamu"/>
        <w:numPr>
          <w:ilvl w:val="0"/>
          <w:numId w:val="205"/>
        </w:numPr>
        <w:spacing w:before="120" w:after="120"/>
        <w:ind w:left="721" w:hanging="437"/>
        <w:contextualSpacing w:val="0"/>
        <w:jc w:val="both"/>
        <w:rPr>
          <w:del w:id="337" w:author="Autor"/>
          <w:rFonts w:ascii="Calibri" w:hAnsi="Calibri" w:cs="Times New Roman"/>
          <w:sz w:val="20"/>
          <w:szCs w:val="20"/>
        </w:rPr>
        <w:pPrChange w:id="338" w:author="Autor">
          <w:pPr>
            <w:pStyle w:val="Odsekzoznamu"/>
            <w:numPr>
              <w:numId w:val="128"/>
            </w:numPr>
            <w:spacing w:before="120" w:after="120"/>
            <w:ind w:left="1776" w:hanging="357"/>
            <w:contextualSpacing w:val="0"/>
            <w:jc w:val="both"/>
          </w:pPr>
        </w:pPrChange>
      </w:pPr>
      <w:del w:id="339" w:author="Autor">
        <w:r w:rsidDel="00D35FBF">
          <w:rPr>
            <w:rFonts w:ascii="Calibri" w:hAnsi="Calibri" w:cs="Times New Roman"/>
            <w:sz w:val="20"/>
            <w:szCs w:val="20"/>
          </w:rPr>
          <w:delText>D</w:delText>
        </w:r>
        <w:r w:rsidR="007B5571" w:rsidRPr="0036560B" w:rsidDel="00D35FBF">
          <w:rPr>
            <w:rFonts w:ascii="Calibri" w:hAnsi="Calibri" w:cs="Times New Roman"/>
            <w:sz w:val="20"/>
            <w:szCs w:val="20"/>
          </w:rPr>
          <w:delText xml:space="preserve">átum účinnosti zmluvy </w:delText>
        </w:r>
        <w:r w:rsidDel="00D35FBF">
          <w:rPr>
            <w:rFonts w:ascii="Calibri" w:hAnsi="Calibri" w:cs="Times New Roman"/>
            <w:sz w:val="20"/>
            <w:szCs w:val="20"/>
          </w:rPr>
          <w:delText>s dodávateľom</w:delText>
        </w:r>
      </w:del>
    </w:p>
    <w:p w:rsidR="004F3118" w:rsidDel="00D35FBF" w:rsidRDefault="00BA00BF">
      <w:pPr>
        <w:pStyle w:val="Odsekzoznamu"/>
        <w:numPr>
          <w:ilvl w:val="0"/>
          <w:numId w:val="205"/>
        </w:numPr>
        <w:spacing w:before="120" w:after="120"/>
        <w:ind w:left="721" w:hanging="437"/>
        <w:contextualSpacing w:val="0"/>
        <w:jc w:val="both"/>
        <w:rPr>
          <w:del w:id="340" w:author="Autor"/>
          <w:rFonts w:ascii="Calibri" w:hAnsi="Calibri" w:cs="Times New Roman"/>
          <w:sz w:val="20"/>
          <w:szCs w:val="20"/>
        </w:rPr>
        <w:pPrChange w:id="341" w:author="Autor">
          <w:pPr>
            <w:pStyle w:val="Odsekzoznamu"/>
            <w:numPr>
              <w:numId w:val="128"/>
            </w:numPr>
            <w:spacing w:before="120" w:after="120"/>
            <w:ind w:left="1776" w:hanging="357"/>
            <w:contextualSpacing w:val="0"/>
            <w:jc w:val="both"/>
          </w:pPr>
        </w:pPrChange>
      </w:pPr>
      <w:del w:id="342" w:author="Autor">
        <w:r w:rsidDel="00D35FBF">
          <w:rPr>
            <w:rFonts w:ascii="Calibri" w:hAnsi="Calibri" w:cs="Times New Roman"/>
            <w:sz w:val="20"/>
            <w:szCs w:val="20"/>
          </w:rPr>
          <w:delText>Odkaz (l</w:delText>
        </w:r>
        <w:r w:rsidR="007B5571" w:rsidRPr="0036560B" w:rsidDel="00D35FBF">
          <w:rPr>
            <w:rFonts w:ascii="Calibri" w:hAnsi="Calibri" w:cs="Times New Roman"/>
            <w:sz w:val="20"/>
            <w:szCs w:val="20"/>
          </w:rPr>
          <w:delText>ink</w:delText>
        </w:r>
        <w:r w:rsidDel="00D35FBF">
          <w:rPr>
            <w:rFonts w:ascii="Calibri" w:hAnsi="Calibri" w:cs="Times New Roman"/>
            <w:sz w:val="20"/>
            <w:szCs w:val="20"/>
          </w:rPr>
          <w:delText xml:space="preserve">) </w:delText>
        </w:r>
        <w:r w:rsidR="007B5571" w:rsidRPr="0036560B" w:rsidDel="00D35FBF">
          <w:rPr>
            <w:rFonts w:ascii="Calibri" w:hAnsi="Calibri" w:cs="Times New Roman"/>
            <w:sz w:val="20"/>
            <w:szCs w:val="20"/>
          </w:rPr>
          <w:delText xml:space="preserve"> na </w:delText>
        </w:r>
        <w:r w:rsidR="00D54EDA" w:rsidDel="00D35FBF">
          <w:rPr>
            <w:rFonts w:ascii="Calibri" w:hAnsi="Calibri" w:cs="Times New Roman"/>
            <w:sz w:val="20"/>
            <w:szCs w:val="20"/>
          </w:rPr>
          <w:delText xml:space="preserve">zverejnenú zmluvu s dodávateľom v </w:delText>
        </w:r>
        <w:r w:rsidR="007B5571" w:rsidRPr="0036560B" w:rsidDel="00D35FBF">
          <w:rPr>
            <w:rFonts w:ascii="Calibri" w:hAnsi="Calibri" w:cs="Times New Roman"/>
            <w:sz w:val="20"/>
            <w:szCs w:val="20"/>
          </w:rPr>
          <w:delText>CRZ, prípadne webové sídlo</w:delText>
        </w:r>
        <w:r w:rsidDel="00D35FBF">
          <w:rPr>
            <w:rFonts w:ascii="Calibri" w:hAnsi="Calibri" w:cs="Times New Roman"/>
            <w:sz w:val="20"/>
            <w:szCs w:val="20"/>
          </w:rPr>
          <w:delText xml:space="preserve"> Prijímateľa</w:delText>
        </w:r>
        <w:r w:rsidR="00193981" w:rsidDel="00D35FBF">
          <w:rPr>
            <w:rFonts w:ascii="Calibri" w:hAnsi="Calibri" w:cs="Times New Roman"/>
            <w:sz w:val="20"/>
            <w:szCs w:val="20"/>
          </w:rPr>
          <w:delText xml:space="preserve"> (napr. pri objednávkach)  </w:delText>
        </w:r>
      </w:del>
    </w:p>
    <w:p w:rsidR="00FC4403" w:rsidDel="00D35FBF" w:rsidRDefault="004F3118">
      <w:pPr>
        <w:pStyle w:val="Odsekzoznamu"/>
        <w:numPr>
          <w:ilvl w:val="0"/>
          <w:numId w:val="205"/>
        </w:numPr>
        <w:spacing w:before="120" w:after="120"/>
        <w:ind w:left="721" w:hanging="437"/>
        <w:contextualSpacing w:val="0"/>
        <w:jc w:val="both"/>
        <w:rPr>
          <w:del w:id="343" w:author="Autor"/>
          <w:rFonts w:ascii="Calibri" w:hAnsi="Calibri" w:cs="Times New Roman"/>
          <w:sz w:val="20"/>
          <w:szCs w:val="20"/>
        </w:rPr>
        <w:pPrChange w:id="344" w:author="Autor">
          <w:pPr>
            <w:pStyle w:val="Odsekzoznamu"/>
            <w:numPr>
              <w:numId w:val="128"/>
            </w:numPr>
            <w:spacing w:before="120" w:after="120"/>
            <w:ind w:left="1776" w:hanging="357"/>
            <w:contextualSpacing w:val="0"/>
            <w:jc w:val="both"/>
          </w:pPr>
        </w:pPrChange>
      </w:pPr>
      <w:del w:id="345" w:author="Autor">
        <w:r w:rsidDel="00D35FBF">
          <w:rPr>
            <w:rFonts w:ascii="Calibri" w:hAnsi="Calibri" w:cs="Times New Roman"/>
            <w:sz w:val="20"/>
            <w:szCs w:val="20"/>
          </w:rPr>
          <w:delText xml:space="preserve">Dátum účinnosti zmluvy </w:delText>
        </w:r>
        <w:r w:rsidR="00D54EDA" w:rsidDel="00D35FBF">
          <w:rPr>
            <w:rFonts w:ascii="Calibri" w:hAnsi="Calibri" w:cs="Times New Roman"/>
            <w:sz w:val="20"/>
            <w:szCs w:val="20"/>
          </w:rPr>
          <w:delText xml:space="preserve">o </w:delText>
        </w:r>
        <w:r w:rsidDel="00D35FBF">
          <w:rPr>
            <w:rFonts w:ascii="Calibri" w:hAnsi="Calibri" w:cs="Times New Roman"/>
            <w:sz w:val="20"/>
            <w:szCs w:val="20"/>
          </w:rPr>
          <w:delText>poskytnutí NFP</w:delText>
        </w:r>
        <w:r w:rsidR="004767C4" w:rsidDel="00D35FBF">
          <w:rPr>
            <w:rFonts w:ascii="Calibri" w:hAnsi="Calibri" w:cs="Times New Roman"/>
            <w:sz w:val="20"/>
            <w:szCs w:val="20"/>
          </w:rPr>
          <w:delText xml:space="preserve"> vrátane dodatkov (ak relevantné) </w:delText>
        </w:r>
        <w:r w:rsidDel="00D35FBF">
          <w:rPr>
            <w:rFonts w:ascii="Calibri" w:hAnsi="Calibri" w:cs="Times New Roman"/>
            <w:sz w:val="20"/>
            <w:szCs w:val="20"/>
          </w:rPr>
          <w:delText>/Právoplatnosť rozhodnutia o schválení žiadosti o</w:delText>
        </w:r>
        <w:r w:rsidR="00FC4403" w:rsidDel="00D35FBF">
          <w:rPr>
            <w:rFonts w:ascii="Calibri" w:hAnsi="Calibri" w:cs="Times New Roman"/>
            <w:sz w:val="20"/>
            <w:szCs w:val="20"/>
          </w:rPr>
          <w:delText> </w:delText>
        </w:r>
        <w:r w:rsidDel="00D35FBF">
          <w:rPr>
            <w:rFonts w:ascii="Calibri" w:hAnsi="Calibri" w:cs="Times New Roman"/>
            <w:sz w:val="20"/>
            <w:szCs w:val="20"/>
          </w:rPr>
          <w:delText>NFP</w:delText>
        </w:r>
      </w:del>
    </w:p>
    <w:p w:rsidR="007B5571" w:rsidRPr="0036560B" w:rsidDel="00D35FBF" w:rsidRDefault="00FC4403">
      <w:pPr>
        <w:pStyle w:val="Odsekzoznamu"/>
        <w:numPr>
          <w:ilvl w:val="0"/>
          <w:numId w:val="205"/>
        </w:numPr>
        <w:spacing w:before="120" w:after="120"/>
        <w:ind w:left="721" w:hanging="437"/>
        <w:contextualSpacing w:val="0"/>
        <w:jc w:val="both"/>
        <w:rPr>
          <w:del w:id="346" w:author="Autor"/>
          <w:rFonts w:ascii="Calibri" w:hAnsi="Calibri" w:cs="Times New Roman"/>
          <w:sz w:val="20"/>
          <w:szCs w:val="20"/>
        </w:rPr>
        <w:pPrChange w:id="347" w:author="Autor">
          <w:pPr>
            <w:pStyle w:val="Odsekzoznamu"/>
            <w:numPr>
              <w:numId w:val="128"/>
            </w:numPr>
            <w:spacing w:before="120" w:after="120"/>
            <w:ind w:left="1776" w:hanging="357"/>
            <w:contextualSpacing w:val="0"/>
            <w:jc w:val="both"/>
          </w:pPr>
        </w:pPrChange>
      </w:pPr>
      <w:del w:id="348" w:author="Autor">
        <w:r w:rsidDel="00D35FBF">
          <w:rPr>
            <w:rFonts w:ascii="Calibri" w:hAnsi="Calibri" w:cs="Times New Roman"/>
            <w:sz w:val="20"/>
            <w:szCs w:val="20"/>
          </w:rPr>
          <w:delText>Odkaz (link) na internetové zverejnenie Zmluvy o poskytnutí NFP</w:delText>
        </w:r>
        <w:r w:rsidR="004F3118" w:rsidDel="00D35FBF">
          <w:rPr>
            <w:rFonts w:ascii="Calibri" w:hAnsi="Calibri" w:cs="Times New Roman"/>
            <w:sz w:val="20"/>
            <w:szCs w:val="20"/>
          </w:rPr>
          <w:delText xml:space="preserve"> </w:delText>
        </w:r>
        <w:r w:rsidR="007B5571" w:rsidRPr="0036560B" w:rsidDel="00D35FBF">
          <w:rPr>
            <w:rFonts w:ascii="Calibri" w:hAnsi="Calibri" w:cs="Times New Roman"/>
            <w:sz w:val="20"/>
            <w:szCs w:val="20"/>
          </w:rPr>
          <w:delText xml:space="preserve"> </w:delText>
        </w:r>
      </w:del>
    </w:p>
    <w:p w:rsidR="007B5571" w:rsidRPr="0036560B" w:rsidDel="00D35FBF" w:rsidRDefault="007B5571">
      <w:pPr>
        <w:pStyle w:val="Odsekzoznamu"/>
        <w:numPr>
          <w:ilvl w:val="0"/>
          <w:numId w:val="205"/>
        </w:numPr>
        <w:spacing w:before="120" w:after="120"/>
        <w:ind w:left="721" w:hanging="437"/>
        <w:contextualSpacing w:val="0"/>
        <w:jc w:val="both"/>
        <w:rPr>
          <w:del w:id="349" w:author="Autor"/>
          <w:rFonts w:ascii="Calibri" w:hAnsi="Calibri" w:cs="Times New Roman"/>
          <w:sz w:val="20"/>
          <w:szCs w:val="20"/>
        </w:rPr>
        <w:pPrChange w:id="350" w:author="Autor">
          <w:pPr>
            <w:pStyle w:val="Odsekzoznamu"/>
            <w:numPr>
              <w:numId w:val="128"/>
            </w:numPr>
            <w:spacing w:before="120" w:after="120"/>
            <w:ind w:left="1776" w:hanging="357"/>
            <w:contextualSpacing w:val="0"/>
            <w:jc w:val="both"/>
          </w:pPr>
        </w:pPrChange>
      </w:pPr>
      <w:del w:id="351" w:author="Autor">
        <w:r w:rsidRPr="0036560B" w:rsidDel="00D35FBF">
          <w:rPr>
            <w:rFonts w:ascii="Calibri" w:hAnsi="Calibri" w:cs="Times New Roman"/>
            <w:sz w:val="20"/>
            <w:szCs w:val="20"/>
          </w:rPr>
          <w:delText>Kontaktná osoba prijímateľa</w:delText>
        </w:r>
      </w:del>
    </w:p>
    <w:p w:rsidR="007B5571" w:rsidRPr="0036560B" w:rsidDel="00D35FBF" w:rsidRDefault="007B5571">
      <w:pPr>
        <w:pStyle w:val="Odsekzoznamu"/>
        <w:numPr>
          <w:ilvl w:val="0"/>
          <w:numId w:val="205"/>
        </w:numPr>
        <w:spacing w:before="120" w:after="120"/>
        <w:ind w:left="721" w:hanging="437"/>
        <w:contextualSpacing w:val="0"/>
        <w:jc w:val="both"/>
        <w:rPr>
          <w:del w:id="352" w:author="Autor"/>
          <w:rFonts w:ascii="Calibri" w:hAnsi="Calibri" w:cs="Times New Roman"/>
          <w:sz w:val="20"/>
          <w:szCs w:val="20"/>
        </w:rPr>
        <w:pPrChange w:id="353" w:author="Autor">
          <w:pPr>
            <w:pStyle w:val="Odsekzoznamu"/>
            <w:numPr>
              <w:numId w:val="128"/>
            </w:numPr>
            <w:spacing w:before="120" w:after="120"/>
            <w:ind w:left="1776" w:hanging="357"/>
            <w:contextualSpacing w:val="0"/>
            <w:jc w:val="both"/>
          </w:pPr>
        </w:pPrChange>
      </w:pPr>
      <w:del w:id="354" w:author="Autor">
        <w:r w:rsidRPr="0036560B" w:rsidDel="00D35FBF">
          <w:rPr>
            <w:rFonts w:ascii="Calibri" w:hAnsi="Calibri" w:cs="Times New Roman"/>
            <w:sz w:val="20"/>
            <w:szCs w:val="20"/>
          </w:rPr>
          <w:delText xml:space="preserve">Príslušný projektový manažér OI OP TP  </w:delText>
        </w:r>
      </w:del>
    </w:p>
    <w:p w:rsidR="007B5571" w:rsidRPr="009C3984" w:rsidDel="00D35FBF" w:rsidRDefault="007B5571">
      <w:pPr>
        <w:pStyle w:val="Odsekzoznamu"/>
        <w:numPr>
          <w:ilvl w:val="0"/>
          <w:numId w:val="205"/>
        </w:numPr>
        <w:spacing w:before="120" w:after="120"/>
        <w:ind w:left="721" w:hanging="437"/>
        <w:contextualSpacing w:val="0"/>
        <w:jc w:val="both"/>
        <w:rPr>
          <w:del w:id="355" w:author="Autor"/>
          <w:rFonts w:ascii="Calibri" w:hAnsi="Calibri" w:cs="Times New Roman"/>
          <w:b/>
          <w:sz w:val="20"/>
          <w:szCs w:val="20"/>
        </w:rPr>
        <w:pPrChange w:id="356" w:author="Autor">
          <w:pPr>
            <w:pStyle w:val="Odsekzoznamu"/>
            <w:numPr>
              <w:numId w:val="108"/>
            </w:numPr>
            <w:spacing w:before="120" w:after="120"/>
            <w:ind w:left="1080" w:hanging="357"/>
            <w:contextualSpacing w:val="0"/>
            <w:jc w:val="both"/>
          </w:pPr>
        </w:pPrChange>
      </w:pPr>
      <w:del w:id="357" w:author="Autor">
        <w:r w:rsidRPr="009C3984" w:rsidDel="00D35FBF">
          <w:rPr>
            <w:rFonts w:ascii="Calibri" w:hAnsi="Calibri" w:cs="Times New Roman"/>
            <w:b/>
            <w:sz w:val="20"/>
            <w:szCs w:val="20"/>
          </w:rPr>
          <w:delText>kontrolný list administratívnej  finančnej kontroly</w:delText>
        </w:r>
        <w:r w:rsidR="007C0CEB" w:rsidRPr="009C3984" w:rsidDel="00D35FBF">
          <w:rPr>
            <w:rFonts w:ascii="Calibri" w:hAnsi="Calibri" w:cs="Times New Roman"/>
            <w:b/>
            <w:sz w:val="20"/>
            <w:szCs w:val="20"/>
          </w:rPr>
          <w:delText>;</w:delText>
        </w:r>
        <w:r w:rsidRPr="009C3984" w:rsidDel="00D35FBF">
          <w:rPr>
            <w:rFonts w:ascii="Calibri" w:hAnsi="Calibri" w:cs="Times New Roman"/>
            <w:b/>
            <w:sz w:val="20"/>
            <w:szCs w:val="20"/>
          </w:rPr>
          <w:delText xml:space="preserve"> </w:delText>
        </w:r>
      </w:del>
    </w:p>
    <w:p w:rsidR="007B5571" w:rsidRPr="009C3984" w:rsidDel="00D35FBF" w:rsidRDefault="007B5571">
      <w:pPr>
        <w:pStyle w:val="Odsekzoznamu"/>
        <w:numPr>
          <w:ilvl w:val="0"/>
          <w:numId w:val="205"/>
        </w:numPr>
        <w:spacing w:before="120" w:after="120"/>
        <w:ind w:left="721" w:hanging="437"/>
        <w:contextualSpacing w:val="0"/>
        <w:jc w:val="both"/>
        <w:rPr>
          <w:del w:id="358" w:author="Autor"/>
          <w:rFonts w:ascii="Calibri" w:hAnsi="Calibri" w:cs="Times New Roman"/>
          <w:b/>
          <w:sz w:val="20"/>
          <w:szCs w:val="20"/>
        </w:rPr>
        <w:pPrChange w:id="359" w:author="Autor">
          <w:pPr>
            <w:pStyle w:val="Odsekzoznamu"/>
            <w:numPr>
              <w:numId w:val="108"/>
            </w:numPr>
            <w:spacing w:before="120" w:after="120"/>
            <w:ind w:left="1080" w:hanging="357"/>
            <w:contextualSpacing w:val="0"/>
            <w:jc w:val="both"/>
          </w:pPr>
        </w:pPrChange>
      </w:pPr>
      <w:del w:id="360" w:author="Autor">
        <w:r w:rsidRPr="009C3984" w:rsidDel="00D35FBF">
          <w:rPr>
            <w:rFonts w:ascii="Calibri" w:hAnsi="Calibri" w:cs="Times New Roman"/>
            <w:b/>
            <w:sz w:val="20"/>
            <w:szCs w:val="20"/>
          </w:rPr>
          <w:delText>test bežnej dostupnosti</w:delText>
        </w:r>
        <w:r w:rsidR="007C0CEB" w:rsidRPr="009C3984" w:rsidDel="00D35FBF">
          <w:rPr>
            <w:rFonts w:ascii="Calibri" w:hAnsi="Calibri" w:cs="Times New Roman"/>
            <w:b/>
            <w:sz w:val="20"/>
            <w:szCs w:val="20"/>
          </w:rPr>
          <w:delText>;</w:delText>
        </w:r>
        <w:r w:rsidRPr="009C3984" w:rsidDel="00D35FBF">
          <w:rPr>
            <w:rFonts w:ascii="Calibri" w:hAnsi="Calibri" w:cs="Times New Roman"/>
            <w:b/>
            <w:sz w:val="20"/>
            <w:szCs w:val="20"/>
          </w:rPr>
          <w:delText xml:space="preserve"> </w:delText>
        </w:r>
      </w:del>
    </w:p>
    <w:p w:rsidR="007B5571" w:rsidRPr="009C3984" w:rsidDel="00D35FBF" w:rsidRDefault="007B5571">
      <w:pPr>
        <w:pStyle w:val="Odsekzoznamu"/>
        <w:numPr>
          <w:ilvl w:val="0"/>
          <w:numId w:val="205"/>
        </w:numPr>
        <w:spacing w:before="120" w:after="120"/>
        <w:ind w:left="721" w:hanging="437"/>
        <w:contextualSpacing w:val="0"/>
        <w:jc w:val="both"/>
        <w:rPr>
          <w:del w:id="361" w:author="Autor"/>
          <w:rFonts w:ascii="Calibri" w:hAnsi="Calibri" w:cs="Times New Roman"/>
          <w:b/>
          <w:sz w:val="20"/>
          <w:szCs w:val="20"/>
        </w:rPr>
        <w:pPrChange w:id="362" w:author="Autor">
          <w:pPr>
            <w:pStyle w:val="Odsekzoznamu"/>
            <w:numPr>
              <w:numId w:val="108"/>
            </w:numPr>
            <w:spacing w:before="120" w:after="120"/>
            <w:ind w:left="1080" w:hanging="357"/>
            <w:contextualSpacing w:val="0"/>
            <w:jc w:val="both"/>
          </w:pPr>
        </w:pPrChange>
      </w:pPr>
      <w:del w:id="363" w:author="Autor">
        <w:r w:rsidRPr="009C3984" w:rsidDel="00D35FBF">
          <w:rPr>
            <w:rFonts w:ascii="Calibri" w:hAnsi="Calibri" w:cs="Times New Roman"/>
            <w:b/>
            <w:sz w:val="20"/>
            <w:szCs w:val="20"/>
          </w:rPr>
          <w:delText>objednávka</w:delText>
        </w:r>
        <w:r w:rsidR="006169F0" w:rsidRPr="009C3984" w:rsidDel="00D35FBF">
          <w:rPr>
            <w:rFonts w:ascii="Calibri" w:hAnsi="Calibri" w:cs="Times New Roman"/>
            <w:b/>
            <w:sz w:val="20"/>
            <w:szCs w:val="20"/>
          </w:rPr>
          <w:delText>;</w:delText>
        </w:r>
      </w:del>
    </w:p>
    <w:p w:rsidR="007B5571" w:rsidRPr="009C3984" w:rsidDel="00D35FBF" w:rsidRDefault="007B5571">
      <w:pPr>
        <w:pStyle w:val="Odsekzoznamu"/>
        <w:numPr>
          <w:ilvl w:val="0"/>
          <w:numId w:val="205"/>
        </w:numPr>
        <w:spacing w:before="120" w:after="120"/>
        <w:ind w:left="721" w:hanging="437"/>
        <w:contextualSpacing w:val="0"/>
        <w:jc w:val="both"/>
        <w:rPr>
          <w:del w:id="364" w:author="Autor"/>
          <w:rFonts w:ascii="Calibri" w:hAnsi="Calibri" w:cs="Times New Roman"/>
          <w:b/>
          <w:sz w:val="20"/>
          <w:szCs w:val="20"/>
        </w:rPr>
        <w:pPrChange w:id="365" w:author="Autor">
          <w:pPr>
            <w:pStyle w:val="Odsekzoznamu"/>
            <w:numPr>
              <w:numId w:val="108"/>
            </w:numPr>
            <w:spacing w:before="120" w:after="120"/>
            <w:ind w:left="1080" w:hanging="357"/>
            <w:contextualSpacing w:val="0"/>
            <w:jc w:val="both"/>
          </w:pPr>
        </w:pPrChange>
      </w:pPr>
      <w:del w:id="366" w:author="Autor">
        <w:r w:rsidRPr="009C3984" w:rsidDel="00D35FBF">
          <w:rPr>
            <w:rFonts w:ascii="Calibri" w:hAnsi="Calibri" w:cs="Times New Roman"/>
            <w:b/>
            <w:sz w:val="20"/>
            <w:szCs w:val="20"/>
          </w:rPr>
          <w:delText>Výpisy z Obchodného/Živnostenského  registra SR</w:delText>
        </w:r>
        <w:r w:rsidR="00FC4403" w:rsidRPr="009C3984" w:rsidDel="00D35FBF">
          <w:rPr>
            <w:rFonts w:ascii="Calibri" w:hAnsi="Calibri" w:cs="Times New Roman"/>
            <w:b/>
            <w:sz w:val="20"/>
            <w:szCs w:val="20"/>
          </w:rPr>
          <w:delText xml:space="preserve"> dodávateľa</w:delText>
        </w:r>
        <w:r w:rsidR="00F2319A" w:rsidRPr="009C3984" w:rsidDel="00D35FBF">
          <w:rPr>
            <w:rFonts w:ascii="Calibri" w:hAnsi="Calibri" w:cs="Times New Roman"/>
            <w:b/>
            <w:sz w:val="20"/>
            <w:szCs w:val="20"/>
          </w:rPr>
          <w:delText xml:space="preserve"> (resp. dôkazy k overeniu)</w:delText>
        </w:r>
        <w:r w:rsidR="007C0CEB" w:rsidRPr="009C3984" w:rsidDel="00D35FBF">
          <w:rPr>
            <w:rFonts w:ascii="Calibri" w:hAnsi="Calibri" w:cs="Times New Roman"/>
            <w:b/>
            <w:sz w:val="20"/>
            <w:szCs w:val="20"/>
          </w:rPr>
          <w:delText>;</w:delText>
        </w:r>
      </w:del>
    </w:p>
    <w:p w:rsidR="007B5571" w:rsidRPr="009C3984" w:rsidDel="00D35FBF" w:rsidRDefault="007B5571">
      <w:pPr>
        <w:pStyle w:val="Odsekzoznamu"/>
        <w:numPr>
          <w:ilvl w:val="0"/>
          <w:numId w:val="205"/>
        </w:numPr>
        <w:spacing w:before="120" w:after="120"/>
        <w:ind w:left="721" w:hanging="437"/>
        <w:contextualSpacing w:val="0"/>
        <w:jc w:val="both"/>
        <w:rPr>
          <w:del w:id="367" w:author="Autor"/>
          <w:rFonts w:ascii="Calibri" w:hAnsi="Calibri" w:cs="Times New Roman"/>
          <w:b/>
          <w:sz w:val="20"/>
          <w:szCs w:val="20"/>
        </w:rPr>
        <w:pPrChange w:id="368" w:author="Autor">
          <w:pPr>
            <w:pStyle w:val="Odsekzoznamu"/>
            <w:numPr>
              <w:numId w:val="108"/>
            </w:numPr>
            <w:spacing w:before="120" w:after="120"/>
            <w:ind w:left="1080" w:hanging="357"/>
            <w:contextualSpacing w:val="0"/>
            <w:jc w:val="both"/>
          </w:pPr>
        </w:pPrChange>
      </w:pPr>
      <w:del w:id="369" w:author="Autor">
        <w:r w:rsidRPr="009C3984" w:rsidDel="00D35FBF">
          <w:rPr>
            <w:rFonts w:ascii="Calibri" w:hAnsi="Calibri" w:cs="Times New Roman"/>
            <w:b/>
            <w:sz w:val="20"/>
            <w:szCs w:val="20"/>
          </w:rPr>
          <w:delText>Určenie predpokladanej hodnoty zákazky</w:delText>
        </w:r>
        <w:r w:rsidR="007C0CEB" w:rsidRPr="009C3984" w:rsidDel="00D35FBF">
          <w:rPr>
            <w:rFonts w:ascii="Calibri" w:hAnsi="Calibri" w:cs="Times New Roman"/>
            <w:b/>
            <w:sz w:val="20"/>
            <w:szCs w:val="20"/>
          </w:rPr>
          <w:delText>;</w:delText>
        </w:r>
        <w:r w:rsidRPr="009C3984" w:rsidDel="00D35FBF">
          <w:rPr>
            <w:rFonts w:ascii="Calibri" w:hAnsi="Calibri" w:cs="Times New Roman"/>
            <w:b/>
            <w:sz w:val="20"/>
            <w:szCs w:val="20"/>
          </w:rPr>
          <w:delText xml:space="preserve"> </w:delText>
        </w:r>
      </w:del>
    </w:p>
    <w:p w:rsidR="007B5571" w:rsidRPr="009C3984" w:rsidDel="00D35FBF" w:rsidRDefault="007B5571">
      <w:pPr>
        <w:pStyle w:val="Odsekzoznamu"/>
        <w:numPr>
          <w:ilvl w:val="0"/>
          <w:numId w:val="205"/>
        </w:numPr>
        <w:spacing w:before="120" w:after="120"/>
        <w:ind w:left="721" w:hanging="437"/>
        <w:contextualSpacing w:val="0"/>
        <w:jc w:val="both"/>
        <w:rPr>
          <w:del w:id="370" w:author="Autor"/>
          <w:rFonts w:ascii="Calibri" w:hAnsi="Calibri" w:cs="Times New Roman"/>
          <w:b/>
          <w:sz w:val="20"/>
          <w:szCs w:val="20"/>
        </w:rPr>
        <w:pPrChange w:id="371" w:author="Autor">
          <w:pPr>
            <w:pStyle w:val="Odsekzoznamu"/>
            <w:numPr>
              <w:numId w:val="108"/>
            </w:numPr>
            <w:spacing w:before="120" w:after="120"/>
            <w:ind w:left="1080" w:hanging="357"/>
            <w:contextualSpacing w:val="0"/>
            <w:jc w:val="both"/>
          </w:pPr>
        </w:pPrChange>
      </w:pPr>
      <w:del w:id="372" w:author="Autor">
        <w:r w:rsidRPr="009C3984" w:rsidDel="00D35FBF">
          <w:rPr>
            <w:rFonts w:ascii="Calibri" w:hAnsi="Calibri" w:cs="Times New Roman"/>
            <w:b/>
            <w:sz w:val="20"/>
            <w:szCs w:val="20"/>
          </w:rPr>
          <w:lastRenderedPageBreak/>
          <w:delText>Čestné vyhlásenie o pravdivosti a originalite predloženej dokumentácie</w:delText>
        </w:r>
        <w:r w:rsidR="007C0CEB" w:rsidRPr="009C3984" w:rsidDel="00D35FBF">
          <w:rPr>
            <w:rFonts w:ascii="Calibri" w:hAnsi="Calibri" w:cs="Times New Roman"/>
            <w:b/>
            <w:sz w:val="20"/>
            <w:szCs w:val="20"/>
          </w:rPr>
          <w:delText>;</w:delText>
        </w:r>
      </w:del>
    </w:p>
    <w:p w:rsidR="000E6F75" w:rsidRPr="009C3984" w:rsidDel="00D35FBF" w:rsidRDefault="000E6F75">
      <w:pPr>
        <w:pStyle w:val="Odsekzoznamu"/>
        <w:numPr>
          <w:ilvl w:val="0"/>
          <w:numId w:val="205"/>
        </w:numPr>
        <w:spacing w:before="120" w:after="120"/>
        <w:ind w:left="721" w:hanging="437"/>
        <w:contextualSpacing w:val="0"/>
        <w:jc w:val="both"/>
        <w:rPr>
          <w:del w:id="373" w:author="Autor"/>
          <w:rFonts w:ascii="Calibri" w:hAnsi="Calibri" w:cs="Times New Roman"/>
          <w:b/>
          <w:sz w:val="20"/>
          <w:szCs w:val="20"/>
        </w:rPr>
        <w:pPrChange w:id="374" w:author="Autor">
          <w:pPr>
            <w:pStyle w:val="Odsekzoznamu"/>
            <w:numPr>
              <w:numId w:val="108"/>
            </w:numPr>
            <w:spacing w:before="120" w:after="120"/>
            <w:ind w:left="1080" w:hanging="357"/>
            <w:contextualSpacing w:val="0"/>
            <w:jc w:val="both"/>
          </w:pPr>
        </w:pPrChange>
      </w:pPr>
      <w:del w:id="375" w:author="Autor">
        <w:r w:rsidRPr="009C3984" w:rsidDel="00D35FBF">
          <w:rPr>
            <w:rFonts w:ascii="Calibri" w:hAnsi="Calibri" w:cs="Times New Roman"/>
            <w:b/>
            <w:sz w:val="20"/>
            <w:szCs w:val="20"/>
          </w:rPr>
          <w:delText>Čestné vyhlásenie</w:delText>
        </w:r>
        <w:r w:rsidRPr="009C3984" w:rsidDel="00D35FBF">
          <w:rPr>
            <w:rFonts w:asciiTheme="minorHAnsi" w:hAnsiTheme="minorHAnsi" w:cs="Times New Roman"/>
            <w:b/>
            <w:color w:val="1F497D" w:themeColor="text2"/>
          </w:rPr>
          <w:delText xml:space="preserve"> </w:delText>
        </w:r>
        <w:r w:rsidRPr="009C3984" w:rsidDel="00D35FBF">
          <w:rPr>
            <w:rFonts w:ascii="Calibri" w:hAnsi="Calibri" w:cs="Times New Roman"/>
            <w:b/>
            <w:sz w:val="20"/>
            <w:szCs w:val="20"/>
          </w:rPr>
          <w:delText>prijímateľa o vylúčení konfliktu záujmov v procese VO</w:delText>
        </w:r>
        <w:r w:rsidR="008470AF" w:rsidRPr="009C3984" w:rsidDel="00D35FBF">
          <w:rPr>
            <w:rFonts w:ascii="Calibri" w:hAnsi="Calibri" w:cs="Times New Roman"/>
            <w:b/>
            <w:sz w:val="20"/>
            <w:szCs w:val="20"/>
          </w:rPr>
          <w:delText>;</w:delText>
        </w:r>
      </w:del>
    </w:p>
    <w:p w:rsidR="007B5571" w:rsidRPr="00622754" w:rsidDel="00D35FBF" w:rsidRDefault="007B5571">
      <w:pPr>
        <w:pStyle w:val="Odsekzoznamu"/>
        <w:numPr>
          <w:ilvl w:val="0"/>
          <w:numId w:val="205"/>
        </w:numPr>
        <w:spacing w:before="120" w:after="120"/>
        <w:ind w:left="721" w:hanging="437"/>
        <w:contextualSpacing w:val="0"/>
        <w:jc w:val="both"/>
        <w:rPr>
          <w:del w:id="376" w:author="Autor"/>
          <w:rFonts w:ascii="Calibri" w:hAnsi="Calibri" w:cs="Times New Roman"/>
          <w:b/>
          <w:sz w:val="20"/>
          <w:szCs w:val="20"/>
        </w:rPr>
        <w:pPrChange w:id="377" w:author="Autor">
          <w:pPr>
            <w:pStyle w:val="Odsekzoznamu"/>
            <w:numPr>
              <w:numId w:val="108"/>
            </w:numPr>
            <w:spacing w:before="120" w:after="120"/>
            <w:ind w:left="1080" w:hanging="357"/>
            <w:contextualSpacing w:val="0"/>
            <w:jc w:val="both"/>
          </w:pPr>
        </w:pPrChange>
      </w:pPr>
      <w:del w:id="378" w:author="Autor">
        <w:r w:rsidRPr="00622754" w:rsidDel="00D35FBF">
          <w:rPr>
            <w:rFonts w:ascii="Calibri" w:hAnsi="Calibri" w:cs="Times New Roman"/>
            <w:b/>
            <w:sz w:val="20"/>
            <w:szCs w:val="20"/>
          </w:rPr>
          <w:delText>Zoznam predloženej dokumentácie</w:delText>
        </w:r>
        <w:r w:rsidR="002A0386" w:rsidRPr="00622754" w:rsidDel="00D35FBF">
          <w:rPr>
            <w:rFonts w:ascii="Calibri" w:hAnsi="Calibri" w:cs="Times New Roman"/>
            <w:b/>
            <w:sz w:val="20"/>
            <w:szCs w:val="20"/>
          </w:rPr>
          <w:delText xml:space="preserve"> (kompletný zoznam všetkých predkladaných dokumentov vrátane počtu strán</w:delText>
        </w:r>
        <w:r w:rsidRPr="009C3984" w:rsidDel="00D35FBF">
          <w:rPr>
            <w:rFonts w:ascii="Calibri" w:hAnsi="Calibri" w:cs="Times New Roman"/>
            <w:b/>
            <w:sz w:val="20"/>
            <w:szCs w:val="20"/>
          </w:rPr>
          <w:delText xml:space="preserve"> </w:delText>
        </w:r>
        <w:r w:rsidR="002A0386" w:rsidRPr="009C3984" w:rsidDel="00D35FBF">
          <w:rPr>
            <w:rFonts w:ascii="Calibri" w:hAnsi="Calibri" w:cs="Times New Roman"/>
            <w:b/>
            <w:sz w:val="20"/>
            <w:szCs w:val="20"/>
          </w:rPr>
          <w:delText>jednotlivých dokumentov)</w:delText>
        </w:r>
        <w:r w:rsidR="008470AF" w:rsidRPr="009C3984" w:rsidDel="00D35FBF">
          <w:rPr>
            <w:rFonts w:ascii="Calibri" w:hAnsi="Calibri" w:cs="Times New Roman"/>
            <w:b/>
            <w:sz w:val="20"/>
            <w:szCs w:val="20"/>
          </w:rPr>
          <w:delText>;</w:delText>
        </w:r>
      </w:del>
    </w:p>
    <w:p w:rsidR="007B5571" w:rsidRPr="009C3984" w:rsidDel="00D35FBF" w:rsidRDefault="007B5571">
      <w:pPr>
        <w:pStyle w:val="Odsekzoznamu"/>
        <w:numPr>
          <w:ilvl w:val="0"/>
          <w:numId w:val="205"/>
        </w:numPr>
        <w:spacing w:before="120" w:after="120"/>
        <w:ind w:left="721" w:hanging="437"/>
        <w:contextualSpacing w:val="0"/>
        <w:jc w:val="both"/>
        <w:rPr>
          <w:del w:id="379" w:author="Autor"/>
          <w:rFonts w:ascii="Calibri" w:hAnsi="Calibri" w:cs="Times New Roman"/>
          <w:b/>
          <w:sz w:val="20"/>
          <w:szCs w:val="20"/>
        </w:rPr>
        <w:pPrChange w:id="380" w:author="Autor">
          <w:pPr>
            <w:pStyle w:val="Odsekzoznamu"/>
            <w:numPr>
              <w:numId w:val="108"/>
            </w:numPr>
            <w:spacing w:before="120" w:after="120"/>
            <w:ind w:left="1080" w:hanging="357"/>
            <w:contextualSpacing w:val="0"/>
            <w:jc w:val="both"/>
          </w:pPr>
        </w:pPrChange>
      </w:pPr>
      <w:del w:id="381" w:author="Autor">
        <w:r w:rsidRPr="009C3984" w:rsidDel="00D35FBF">
          <w:rPr>
            <w:rFonts w:ascii="Calibri" w:hAnsi="Calibri" w:cs="Times New Roman"/>
            <w:b/>
            <w:sz w:val="20"/>
            <w:szCs w:val="20"/>
          </w:rPr>
          <w:delText>Vyznačenie  konkrétnych položiek (zmluva, objednávka, resp. realizačná, čiastková zmluva  a príslušná faktúra obsahuje aj iné položky obstarávané verejným obstarávateľom)  týkajúcich sa refundácie z finančných prostriedkov OP TP</w:delText>
        </w:r>
        <w:r w:rsidR="007C0CEB" w:rsidRPr="009C3984" w:rsidDel="00D35FBF">
          <w:rPr>
            <w:rFonts w:ascii="Calibri" w:hAnsi="Calibri" w:cs="Times New Roman"/>
            <w:b/>
            <w:sz w:val="20"/>
            <w:szCs w:val="20"/>
          </w:rPr>
          <w:delText>;</w:delText>
        </w:r>
      </w:del>
    </w:p>
    <w:p w:rsidR="007B5571" w:rsidRPr="009C3984" w:rsidDel="00D35FBF" w:rsidRDefault="007B5571">
      <w:pPr>
        <w:pStyle w:val="Odsekzoznamu"/>
        <w:numPr>
          <w:ilvl w:val="0"/>
          <w:numId w:val="205"/>
        </w:numPr>
        <w:spacing w:before="120" w:after="120"/>
        <w:ind w:left="721" w:hanging="437"/>
        <w:contextualSpacing w:val="0"/>
        <w:jc w:val="both"/>
        <w:rPr>
          <w:del w:id="382" w:author="Autor"/>
          <w:rFonts w:ascii="Calibri" w:hAnsi="Calibri" w:cs="Times New Roman"/>
          <w:b/>
          <w:sz w:val="20"/>
          <w:szCs w:val="20"/>
        </w:rPr>
        <w:pPrChange w:id="383" w:author="Autor">
          <w:pPr>
            <w:pStyle w:val="Odsekzoznamu"/>
            <w:numPr>
              <w:numId w:val="108"/>
            </w:numPr>
            <w:spacing w:before="120" w:after="120"/>
            <w:ind w:left="1080" w:hanging="357"/>
            <w:contextualSpacing w:val="0"/>
            <w:jc w:val="both"/>
          </w:pPr>
        </w:pPrChange>
      </w:pPr>
      <w:del w:id="384" w:author="Autor">
        <w:r w:rsidRPr="009C3984" w:rsidDel="00D35FBF">
          <w:rPr>
            <w:rFonts w:ascii="Calibri" w:hAnsi="Calibri" w:cs="Times New Roman"/>
            <w:b/>
            <w:sz w:val="20"/>
            <w:szCs w:val="20"/>
          </w:rPr>
          <w:delText>Výstupy všetkých predchádzajúcich kontrol VO (ak boli realizované), vykonaných oprávnenými orgánmi (napr. ÚVO, NKÚ, orgán auditu, apod.)</w:delText>
        </w:r>
        <w:r w:rsidR="007C0CEB" w:rsidRPr="009C3984" w:rsidDel="00D35FBF">
          <w:rPr>
            <w:rFonts w:ascii="Calibri" w:hAnsi="Calibri" w:cs="Times New Roman"/>
            <w:b/>
            <w:sz w:val="20"/>
            <w:szCs w:val="20"/>
          </w:rPr>
          <w:delText>.</w:delText>
        </w:r>
        <w:r w:rsidRPr="009C3984" w:rsidDel="00D35FBF">
          <w:rPr>
            <w:rFonts w:ascii="Calibri" w:hAnsi="Calibri" w:cs="Times New Roman"/>
            <w:b/>
            <w:sz w:val="20"/>
            <w:szCs w:val="20"/>
          </w:rPr>
          <w:delText xml:space="preserve"> </w:delText>
        </w:r>
      </w:del>
    </w:p>
    <w:p w:rsidR="007B5571" w:rsidRPr="0036560B" w:rsidRDefault="007B5571">
      <w:pPr>
        <w:pStyle w:val="Odsekzoznamu"/>
        <w:numPr>
          <w:ilvl w:val="0"/>
          <w:numId w:val="205"/>
        </w:numPr>
        <w:spacing w:before="120" w:after="120"/>
        <w:ind w:left="721" w:hanging="437"/>
        <w:contextualSpacing w:val="0"/>
        <w:jc w:val="both"/>
        <w:rPr>
          <w:rFonts w:ascii="Calibri" w:hAnsi="Calibri" w:cs="Times New Roman"/>
          <w:sz w:val="20"/>
          <w:szCs w:val="20"/>
        </w:rPr>
        <w:pPrChange w:id="385" w:author="Autor">
          <w:pPr>
            <w:pStyle w:val="Odsekzoznamu"/>
            <w:spacing w:line="240" w:lineRule="auto"/>
            <w:jc w:val="both"/>
          </w:pPr>
        </w:pPrChange>
      </w:pPr>
    </w:p>
    <w:p w:rsidR="007B5571" w:rsidRPr="00A72D99" w:rsidRDefault="007B5571"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Default="007B5571"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Pokiaľ má prijímateľ informáciu o skutočnosti, že v rámci daného VO bola vykonaná kontrola VO podľa § </w:t>
      </w:r>
      <w:r w:rsidR="006672BA">
        <w:rPr>
          <w:rFonts w:asciiTheme="minorHAnsi" w:hAnsiTheme="minorHAnsi"/>
          <w:sz w:val="20"/>
          <w:szCs w:val="20"/>
        </w:rPr>
        <w:t>169</w:t>
      </w:r>
      <w:r w:rsidRPr="00A72D99">
        <w:rPr>
          <w:rFonts w:asciiTheme="minorHAnsi" w:hAnsiTheme="minorHAnsi"/>
          <w:sz w:val="20"/>
          <w:szCs w:val="20"/>
        </w:rPr>
        <w:t xml:space="preserve">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B376D8" w:rsidRPr="00B376D8" w:rsidRDefault="00B376D8" w:rsidP="009C3984">
      <w:pPr>
        <w:pStyle w:val="Odsekzoznamu"/>
        <w:numPr>
          <w:ilvl w:val="0"/>
          <w:numId w:val="205"/>
        </w:numPr>
        <w:spacing w:before="120" w:after="120"/>
        <w:ind w:left="721" w:hanging="437"/>
        <w:contextualSpacing w:val="0"/>
        <w:jc w:val="both"/>
        <w:rPr>
          <w:rFonts w:asciiTheme="minorHAnsi" w:hAnsiTheme="minorHAnsi"/>
          <w:b/>
          <w:sz w:val="20"/>
          <w:szCs w:val="20"/>
        </w:rPr>
      </w:pPr>
      <w:r w:rsidRPr="00B376D8">
        <w:rPr>
          <w:rFonts w:asciiTheme="minorHAnsi" w:hAnsiTheme="minorHAnsi"/>
          <w:b/>
          <w:sz w:val="20"/>
          <w:szCs w:val="20"/>
        </w:rPr>
        <w:t>Od 19.10.2018 je prijímateľ ako verejný obstarávateľ a obstarávateľ povinný uskutočniť verejné obstarávanie nadlimitných zákaziek , bez ohľadu na dátum jeho vyhlásenia, formou úplnej elektronickej komunikácie podľa § 20 ods.2 a 3 ZVO. K elektronickej komunikácii sa vzťahuje Vyhláška č. 41/2019 Úradu pre verejné obstarávanie, ktorou sa ustanovujú podrobnosti o technických a funkčných požiadavkách pre nástroje a zariadenia používané na elektronickú komunikáciu vo verejnom obstarávaní.  Pozri tiež Výkladové stanovisko č. 4/2018 ÚVO „Elektronická komunikácia a výmena informácií“.</w:t>
      </w:r>
    </w:p>
    <w:p w:rsidR="00E202FF" w:rsidRPr="0036560B" w:rsidRDefault="00E202FF" w:rsidP="007C6D4E">
      <w:pPr>
        <w:pStyle w:val="Popis"/>
        <w:ind w:left="720"/>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51D54DAE" wp14:editId="7F11F661">
            <wp:extent cx="5463540" cy="1165860"/>
            <wp:effectExtent l="0" t="0" r="609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p w:rsidR="00E202FF" w:rsidRPr="0036560B" w:rsidRDefault="00E202FF" w:rsidP="007B5571">
      <w:pPr>
        <w:ind w:left="426" w:hanging="142"/>
        <w:jc w:val="both"/>
        <w:rPr>
          <w:rFonts w:ascii="Calibri" w:hAnsi="Calibri"/>
          <w:color w:val="1F497D" w:themeColor="text2"/>
          <w:sz w:val="20"/>
          <w:szCs w:val="20"/>
        </w:rPr>
      </w:pPr>
    </w:p>
    <w:p w:rsidR="007B5571" w:rsidRPr="009C3984" w:rsidRDefault="00252342" w:rsidP="009C3984">
      <w:pPr>
        <w:pStyle w:val="Nadpis1"/>
        <w:spacing w:after="120"/>
        <w:ind w:left="444" w:firstLine="708"/>
      </w:pPr>
      <w:bookmarkStart w:id="386" w:name="_Toc463593718"/>
      <w:bookmarkStart w:id="387" w:name="_Toc26798970"/>
      <w:r w:rsidRPr="00757367">
        <w:t>1</w:t>
      </w:r>
      <w:r w:rsidR="00757367" w:rsidRPr="00757367">
        <w:t>7</w:t>
      </w:r>
      <w:r w:rsidRPr="00757367">
        <w:t xml:space="preserve">. </w:t>
      </w:r>
      <w:r w:rsidR="007B5571" w:rsidRPr="009C3984">
        <w:t>Lehoty kontroly  RO</w:t>
      </w:r>
      <w:bookmarkEnd w:id="386"/>
      <w:bookmarkEnd w:id="387"/>
    </w:p>
    <w:p w:rsidR="009177B2"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9177B2">
        <w:rPr>
          <w:rFonts w:asciiTheme="minorHAnsi" w:hAnsiTheme="minorHAnsi"/>
          <w:sz w:val="20"/>
          <w:szCs w:val="20"/>
        </w:rPr>
        <w:t xml:space="preserve">Lehoty na výkon kontroly VO alebo kontroly obstarávania </w:t>
      </w:r>
      <w:r w:rsidR="007E37CD" w:rsidRPr="009177B2">
        <w:rPr>
          <w:rFonts w:asciiTheme="minorHAnsi" w:hAnsiTheme="minorHAnsi"/>
          <w:sz w:val="20"/>
          <w:szCs w:val="20"/>
        </w:rPr>
        <w:t xml:space="preserve">sa </w:t>
      </w:r>
      <w:r w:rsidRPr="009177B2">
        <w:rPr>
          <w:rFonts w:asciiTheme="minorHAnsi" w:hAnsiTheme="minorHAnsi"/>
          <w:sz w:val="20"/>
          <w:szCs w:val="20"/>
        </w:rPr>
        <w:t xml:space="preserve">začínajú pre RO </w:t>
      </w:r>
      <w:r w:rsidR="007E37CD" w:rsidRPr="009177B2">
        <w:rPr>
          <w:rFonts w:asciiTheme="minorHAnsi" w:hAnsiTheme="minorHAnsi"/>
          <w:sz w:val="20"/>
          <w:szCs w:val="20"/>
        </w:rPr>
        <w:t xml:space="preserve">počítať </w:t>
      </w:r>
      <w:r w:rsidRPr="009177B2">
        <w:rPr>
          <w:rFonts w:asciiTheme="minorHAnsi" w:hAnsiTheme="minorHAnsi"/>
          <w:sz w:val="20"/>
          <w:szCs w:val="20"/>
        </w:rPr>
        <w:t xml:space="preserve">dňom nasledujúcim po dni doručenia dokumentácie, resp. doplnenia tejto dokumentácie, ktorá je predmetom kontroly. </w:t>
      </w:r>
    </w:p>
    <w:p w:rsidR="007B5571" w:rsidRPr="009177B2"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9177B2">
        <w:rPr>
          <w:rFonts w:asciiTheme="minorHAnsi" w:hAnsiTheme="minorHAnsi"/>
          <w:sz w:val="20"/>
          <w:szCs w:val="20"/>
        </w:rPr>
        <w:lastRenderedPageBreak/>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w:t>
      </w:r>
      <w:r w:rsidR="007E37CD">
        <w:rPr>
          <w:rFonts w:asciiTheme="minorHAnsi" w:hAnsiTheme="minorHAnsi"/>
          <w:sz w:val="20"/>
          <w:szCs w:val="20"/>
        </w:rPr>
        <w:t xml:space="preserve">sa </w:t>
      </w:r>
      <w:r w:rsidRPr="00A72D99">
        <w:rPr>
          <w:rFonts w:asciiTheme="minorHAnsi" w:hAnsiTheme="minorHAnsi"/>
          <w:sz w:val="20"/>
          <w:szCs w:val="20"/>
        </w:rPr>
        <w:t xml:space="preserve">začína </w:t>
      </w:r>
      <w:r w:rsidR="007E37CD">
        <w:rPr>
          <w:rFonts w:asciiTheme="minorHAnsi" w:hAnsiTheme="minorHAnsi"/>
          <w:sz w:val="20"/>
          <w:szCs w:val="20"/>
        </w:rPr>
        <w:t xml:space="preserve">počítať </w:t>
      </w:r>
      <w:r w:rsidRPr="00A72D99">
        <w:rPr>
          <w:rFonts w:asciiTheme="minorHAnsi" w:hAnsiTheme="minorHAnsi"/>
          <w:sz w:val="20"/>
          <w:szCs w:val="20"/>
        </w:rPr>
        <w:t>nová lehota na výkon kontroly VO.</w:t>
      </w:r>
    </w:p>
    <w:p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Ak RO nezašle návrh správy z kontroly (v prípade zistení nedostatkov) alebo správu z kontroly </w:t>
      </w:r>
      <w:r w:rsidR="00723E4C">
        <w:rPr>
          <w:rFonts w:asciiTheme="minorHAnsi" w:hAnsiTheme="minorHAnsi"/>
          <w:sz w:val="20"/>
          <w:szCs w:val="20"/>
        </w:rPr>
        <w:t xml:space="preserve"> </w:t>
      </w:r>
      <w:r w:rsidR="00723E4C">
        <w:rPr>
          <w:rFonts w:asciiTheme="minorHAnsi" w:hAnsiTheme="minorHAnsi"/>
          <w:sz w:val="20"/>
          <w:szCs w:val="20"/>
        </w:rPr>
        <w:br/>
      </w:r>
      <w:r w:rsidRPr="00A72D99">
        <w:rPr>
          <w:rFonts w:asciiTheme="minorHAnsi" w:hAnsiTheme="minorHAnsi"/>
          <w:sz w:val="20"/>
          <w:szCs w:val="20"/>
        </w:rPr>
        <w:t>(v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B67D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9C597D"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26201F">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 xml:space="preserve">nadlimitné zákazky realizované podlimitným postupom zadávania zákazky, na nadlimitné verejné súťaže </w:t>
            </w:r>
            <w:r w:rsidR="0026201F">
              <w:rPr>
                <w:rFonts w:asciiTheme="minorHAnsi" w:hAnsiTheme="minorHAnsi"/>
                <w:sz w:val="20"/>
                <w:szCs w:val="20"/>
              </w:rPr>
              <w:t xml:space="preserve"> </w:t>
            </w:r>
            <w:r w:rsidR="0026201F">
              <w:rPr>
                <w:rFonts w:asciiTheme="minorHAnsi" w:hAnsiTheme="minorHAnsi"/>
                <w:sz w:val="20"/>
                <w:szCs w:val="20"/>
              </w:rPr>
              <w:br/>
            </w:r>
            <w:r w:rsidR="00C661FD" w:rsidRPr="009D4B45">
              <w:rPr>
                <w:rFonts w:asciiTheme="minorHAnsi" w:hAnsiTheme="minorHAnsi"/>
                <w:sz w:val="20"/>
                <w:szCs w:val="20"/>
              </w:rPr>
              <w:t xml:space="preserve">s využitím elektronického </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r w:rsidR="00C661FD">
              <w:rPr>
                <w:rFonts w:asciiTheme="minorHAnsi" w:hAnsiTheme="minorHAnsi"/>
                <w:sz w:val="20"/>
                <w:szCs w:val="20"/>
              </w:rPr>
              <w:t xml:space="preserve"> (pred podpisom zmluvy s úspešným uchádzačom)</w:t>
            </w:r>
          </w:p>
        </w:tc>
        <w:tc>
          <w:tcPr>
            <w:tcW w:w="2693" w:type="dxa"/>
            <w:shd w:val="clear" w:color="auto" w:fill="FBD4B4" w:themeFill="accent6" w:themeFillTint="66"/>
          </w:tcPr>
          <w:p w:rsidR="007B5571" w:rsidRPr="00A72D99" w:rsidRDefault="0046557D" w:rsidP="0026201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w:t>
            </w:r>
          </w:p>
        </w:tc>
        <w:tc>
          <w:tcPr>
            <w:tcW w:w="3510" w:type="dxa"/>
            <w:shd w:val="clear" w:color="auto" w:fill="FBD4B4" w:themeFill="accent6" w:themeFillTint="66"/>
          </w:tcPr>
          <w:p w:rsidR="007B5571" w:rsidRDefault="0026201F"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 RO OP TP nevykonáva</w:t>
            </w:r>
          </w:p>
          <w:p w:rsidR="0026201F" w:rsidRPr="00A72D99" w:rsidRDefault="0026201F" w:rsidP="0026201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 vykonáva ÚVO pri nadlimitných zákazkách na základe podnetu prijímateľa podľa § 169 ods. 1 písm. b) v spojení § 169 ods. 2 ZVO</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rsidR="00692911" w:rsidRDefault="007B5571" w:rsidP="009C597D">
            <w:pPr>
              <w:pStyle w:val="Odsekzoznamu"/>
              <w:ind w:left="0"/>
              <w:rPr>
                <w:rFonts w:asciiTheme="minorHAnsi" w:hAnsiTheme="minorHAnsi"/>
                <w:sz w:val="20"/>
                <w:szCs w:val="20"/>
              </w:rPr>
            </w:pPr>
            <w:r w:rsidRPr="00A72D99">
              <w:rPr>
                <w:rFonts w:asciiTheme="minorHAnsi" w:hAnsiTheme="minorHAnsi"/>
                <w:sz w:val="20"/>
                <w:szCs w:val="20"/>
              </w:rPr>
              <w:t xml:space="preserve">Štandardná </w:t>
            </w:r>
          </w:p>
          <w:p w:rsidR="007B5571" w:rsidRPr="00A72D99" w:rsidRDefault="007B5571" w:rsidP="009C597D">
            <w:pPr>
              <w:pStyle w:val="Odsekzoznamu"/>
              <w:ind w:left="0"/>
              <w:rPr>
                <w:rFonts w:asciiTheme="minorHAnsi" w:hAnsiTheme="minorHAnsi"/>
                <w:b w:val="0"/>
                <w:sz w:val="20"/>
                <w:szCs w:val="20"/>
              </w:rPr>
            </w:pP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tcPr>
          <w:p w:rsidR="007B5571" w:rsidRPr="009C597D"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20</w:t>
            </w:r>
          </w:p>
          <w:p w:rsidR="00F2319A"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do </w:t>
            </w:r>
            <w:r w:rsidR="0026201F">
              <w:rPr>
                <w:rFonts w:asciiTheme="minorHAnsi" w:hAnsiTheme="minorHAnsi"/>
                <w:sz w:val="20"/>
                <w:szCs w:val="20"/>
              </w:rPr>
              <w:t>30</w:t>
            </w:r>
            <w:r w:rsidR="001A744E">
              <w:rPr>
                <w:rFonts w:asciiTheme="minorHAnsi" w:hAnsiTheme="minorHAnsi"/>
                <w:sz w:val="20"/>
                <w:szCs w:val="20"/>
              </w:rPr>
              <w:t> </w:t>
            </w:r>
            <w:r>
              <w:rPr>
                <w:rFonts w:asciiTheme="minorHAnsi" w:hAnsiTheme="minorHAnsi"/>
                <w:sz w:val="20"/>
                <w:szCs w:val="20"/>
              </w:rPr>
              <w:t>000</w:t>
            </w:r>
            <w:r w:rsidR="001A744E">
              <w:rPr>
                <w:rFonts w:asciiTheme="minorHAnsi" w:hAnsiTheme="minorHAnsi"/>
                <w:sz w:val="20"/>
                <w:szCs w:val="20"/>
              </w:rPr>
              <w:t xml:space="preserve">  </w:t>
            </w:r>
            <w:r w:rsidR="00BF4208">
              <w:rPr>
                <w:rFonts w:asciiTheme="minorHAnsi" w:hAnsiTheme="minorHAnsi"/>
                <w:sz w:val="20"/>
                <w:szCs w:val="20"/>
              </w:rPr>
              <w:t>EUR</w:t>
            </w:r>
            <w:r>
              <w:rPr>
                <w:rFonts w:asciiTheme="minorHAnsi" w:hAnsiTheme="minorHAnsi"/>
                <w:sz w:val="20"/>
                <w:szCs w:val="20"/>
              </w:rPr>
              <w:t xml:space="preserve"> </w:t>
            </w:r>
            <w:r w:rsidR="00EE5182">
              <w:rPr>
                <w:rFonts w:asciiTheme="minorHAnsi" w:hAnsiTheme="minorHAnsi"/>
                <w:sz w:val="20"/>
                <w:szCs w:val="20"/>
              </w:rPr>
              <w:t>bez DPH</w:t>
            </w:r>
            <w:r>
              <w:rPr>
                <w:rFonts w:asciiTheme="minorHAnsi" w:hAnsiTheme="minorHAnsi"/>
                <w:sz w:val="20"/>
                <w:szCs w:val="20"/>
              </w:rPr>
              <w:t xml:space="preserve">= </w:t>
            </w:r>
            <w:r w:rsidRPr="00B67DAD">
              <w:rPr>
                <w:rFonts w:asciiTheme="minorHAnsi" w:hAnsiTheme="minorHAnsi"/>
                <w:b/>
                <w:sz w:val="20"/>
                <w:szCs w:val="20"/>
              </w:rPr>
              <w:t>15</w:t>
            </w:r>
            <w:r>
              <w:rPr>
                <w:rFonts w:asciiTheme="minorHAnsi" w:hAnsiTheme="minorHAnsi"/>
                <w:sz w:val="20"/>
                <w:szCs w:val="20"/>
              </w:rPr>
              <w:t xml:space="preserve"> </w:t>
            </w:r>
          </w:p>
          <w:p w:rsidR="00F2319A" w:rsidRDefault="00F2319A" w:rsidP="00F2319A">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nad </w:t>
            </w:r>
            <w:r w:rsidR="0026201F">
              <w:rPr>
                <w:rFonts w:asciiTheme="minorHAnsi" w:hAnsiTheme="minorHAnsi"/>
                <w:sz w:val="20"/>
                <w:szCs w:val="20"/>
              </w:rPr>
              <w:t>30</w:t>
            </w:r>
            <w:r w:rsidR="00BF4208">
              <w:rPr>
                <w:rFonts w:asciiTheme="minorHAnsi" w:hAnsiTheme="minorHAnsi"/>
                <w:sz w:val="20"/>
                <w:szCs w:val="20"/>
              </w:rPr>
              <w:t> </w:t>
            </w:r>
            <w:r>
              <w:rPr>
                <w:rFonts w:asciiTheme="minorHAnsi" w:hAnsiTheme="minorHAnsi"/>
                <w:sz w:val="20"/>
                <w:szCs w:val="20"/>
              </w:rPr>
              <w:t>000</w:t>
            </w:r>
            <w:r w:rsidR="00BF4208">
              <w:rPr>
                <w:rFonts w:asciiTheme="minorHAnsi" w:hAnsiTheme="minorHAnsi"/>
                <w:sz w:val="20"/>
                <w:szCs w:val="20"/>
              </w:rPr>
              <w:t xml:space="preserve"> EUR</w:t>
            </w:r>
            <w:r>
              <w:rPr>
                <w:rFonts w:asciiTheme="minorHAnsi" w:hAnsiTheme="minorHAnsi"/>
                <w:sz w:val="20"/>
                <w:szCs w:val="20"/>
              </w:rPr>
              <w:t xml:space="preserve"> </w:t>
            </w:r>
            <w:r w:rsidR="00EE5182">
              <w:rPr>
                <w:rFonts w:asciiTheme="minorHAnsi" w:hAnsiTheme="minorHAnsi"/>
                <w:sz w:val="20"/>
                <w:szCs w:val="20"/>
              </w:rPr>
              <w:t>bez DPH</w:t>
            </w:r>
            <w:r>
              <w:rPr>
                <w:rFonts w:asciiTheme="minorHAnsi" w:hAnsiTheme="minorHAnsi"/>
                <w:sz w:val="20"/>
                <w:szCs w:val="20"/>
              </w:rPr>
              <w:t xml:space="preserve">= </w:t>
            </w:r>
            <w:r w:rsidRPr="00B67DAD">
              <w:rPr>
                <w:rFonts w:asciiTheme="minorHAnsi" w:hAnsiTheme="minorHAnsi"/>
                <w:b/>
                <w:sz w:val="20"/>
                <w:szCs w:val="20"/>
              </w:rPr>
              <w:t xml:space="preserve">20 </w:t>
            </w:r>
          </w:p>
          <w:p w:rsidR="00F2319A" w:rsidRPr="00A72D99"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3510" w:type="dxa"/>
            <w:tcBorders>
              <w:left w:val="none" w:sz="0" w:space="0" w:color="auto"/>
              <w:right w:val="none" w:sz="0" w:space="0" w:color="auto"/>
            </w:tcBorders>
          </w:tcPr>
          <w:p w:rsidR="007B5571" w:rsidRPr="00A72D99" w:rsidRDefault="0065307C" w:rsidP="004436EB">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viď príslušnú kapitolu tejto príručky</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shd w:val="clear" w:color="auto" w:fill="FBD4B4" w:themeFill="accent6" w:themeFillTint="66"/>
          </w:tcPr>
          <w:p w:rsidR="007B5571" w:rsidRPr="00A72D99" w:rsidRDefault="0046557D"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w:t>
            </w:r>
          </w:p>
        </w:tc>
        <w:tc>
          <w:tcPr>
            <w:tcW w:w="3510" w:type="dxa"/>
            <w:shd w:val="clear" w:color="auto" w:fill="FBD4B4" w:themeFill="accent6" w:themeFillTint="66"/>
          </w:tcPr>
          <w:p w:rsidR="007B5571" w:rsidRPr="00A72D99" w:rsidRDefault="0069291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RO OP TP nevykonáva</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rsidR="007B5571" w:rsidRPr="00A72D99" w:rsidRDefault="007B5571" w:rsidP="009C597D">
            <w:pPr>
              <w:pStyle w:val="Odsekzoznamu"/>
              <w:ind w:left="0"/>
              <w:rPr>
                <w:rFonts w:asciiTheme="minorHAnsi" w:hAnsiTheme="minorHAnsi"/>
                <w:b w:val="0"/>
                <w:sz w:val="20"/>
                <w:szCs w:val="20"/>
              </w:rPr>
            </w:pPr>
            <w:r w:rsidRPr="00A72D99">
              <w:rPr>
                <w:rFonts w:asciiTheme="minorHAnsi" w:hAnsiTheme="minorHAnsi"/>
                <w:sz w:val="20"/>
                <w:szCs w:val="20"/>
              </w:rPr>
              <w:t>Kontrola zákaziek</w:t>
            </w:r>
            <w:r w:rsidR="00692911">
              <w:rPr>
                <w:rFonts w:asciiTheme="minorHAnsi" w:hAnsiTheme="minorHAnsi"/>
                <w:sz w:val="20"/>
                <w:szCs w:val="20"/>
              </w:rPr>
              <w:t xml:space="preserve"> n</w:t>
            </w:r>
            <w:r w:rsidRPr="00A72D99">
              <w:rPr>
                <w:rFonts w:asciiTheme="minorHAnsi" w:hAnsiTheme="minorHAnsi"/>
                <w:sz w:val="20"/>
                <w:szCs w:val="20"/>
              </w:rPr>
              <w:t>espadajúcich pod ZVO</w:t>
            </w:r>
          </w:p>
        </w:tc>
        <w:tc>
          <w:tcPr>
            <w:tcW w:w="2693" w:type="dxa"/>
            <w:tcBorders>
              <w:left w:val="none" w:sz="0" w:space="0" w:color="auto"/>
              <w:right w:val="none" w:sz="0" w:space="0" w:color="auto"/>
            </w:tcBorders>
          </w:tcPr>
          <w:p w:rsidR="00692911" w:rsidRDefault="00692911" w:rsidP="0069291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do 30 000  EUR </w:t>
            </w:r>
            <w:r w:rsidR="00EE5182">
              <w:rPr>
                <w:rFonts w:asciiTheme="minorHAnsi" w:hAnsiTheme="minorHAnsi"/>
                <w:sz w:val="20"/>
                <w:szCs w:val="20"/>
              </w:rPr>
              <w:t xml:space="preserve">bez DPH </w:t>
            </w:r>
            <w:r>
              <w:rPr>
                <w:rFonts w:asciiTheme="minorHAnsi" w:hAnsiTheme="minorHAnsi"/>
                <w:sz w:val="20"/>
                <w:szCs w:val="20"/>
              </w:rPr>
              <w:t xml:space="preserve">= </w:t>
            </w:r>
            <w:r w:rsidRPr="00B67DAD">
              <w:rPr>
                <w:rFonts w:asciiTheme="minorHAnsi" w:hAnsiTheme="minorHAnsi"/>
                <w:b/>
                <w:sz w:val="20"/>
                <w:szCs w:val="20"/>
              </w:rPr>
              <w:t>15</w:t>
            </w:r>
            <w:r>
              <w:rPr>
                <w:rFonts w:asciiTheme="minorHAnsi" w:hAnsiTheme="minorHAnsi"/>
                <w:sz w:val="20"/>
                <w:szCs w:val="20"/>
              </w:rPr>
              <w:t xml:space="preserve"> </w:t>
            </w:r>
          </w:p>
          <w:p w:rsidR="00692911" w:rsidRPr="00A72D99" w:rsidRDefault="00692911" w:rsidP="0069291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nad 30 000 EUR </w:t>
            </w:r>
            <w:r w:rsidR="00EE5182">
              <w:rPr>
                <w:rFonts w:asciiTheme="minorHAnsi" w:hAnsiTheme="minorHAnsi"/>
                <w:sz w:val="20"/>
                <w:szCs w:val="20"/>
              </w:rPr>
              <w:t xml:space="preserve">bez DPH </w:t>
            </w:r>
            <w:r>
              <w:rPr>
                <w:rFonts w:asciiTheme="minorHAnsi" w:hAnsiTheme="minorHAnsi"/>
                <w:sz w:val="20"/>
                <w:szCs w:val="20"/>
              </w:rPr>
              <w:t xml:space="preserve">= </w:t>
            </w:r>
            <w:r w:rsidRPr="00B67DAD">
              <w:rPr>
                <w:rFonts w:asciiTheme="minorHAnsi" w:hAnsiTheme="minorHAnsi"/>
                <w:b/>
                <w:sz w:val="20"/>
                <w:szCs w:val="20"/>
              </w:rPr>
              <w:t xml:space="preserve">20 </w:t>
            </w:r>
          </w:p>
        </w:tc>
        <w:tc>
          <w:tcPr>
            <w:tcW w:w="3510" w:type="dxa"/>
            <w:tcBorders>
              <w:left w:val="none" w:sz="0" w:space="0" w:color="auto"/>
              <w:right w:val="none" w:sz="0" w:space="0" w:color="auto"/>
            </w:tcBorders>
          </w:tcPr>
          <w:p w:rsidR="007B5571" w:rsidRPr="00A72D99" w:rsidRDefault="0065307C" w:rsidP="006B4EE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viď MP CKO č. 12; </w:t>
            </w:r>
            <w:r w:rsidR="007B5571" w:rsidRPr="00A72D99">
              <w:rPr>
                <w:rFonts w:asciiTheme="minorHAnsi" w:hAnsiTheme="minorHAnsi"/>
                <w:sz w:val="20"/>
                <w:szCs w:val="20"/>
              </w:rPr>
              <w:t xml:space="preserve">štandardná </w:t>
            </w:r>
            <w:proofErr w:type="spellStart"/>
            <w:r w:rsidR="007B5571" w:rsidRPr="00A72D99">
              <w:rPr>
                <w:rFonts w:asciiTheme="minorHAnsi" w:hAnsiTheme="minorHAnsi"/>
                <w:sz w:val="20"/>
                <w:szCs w:val="20"/>
              </w:rPr>
              <w:t>ex-post</w:t>
            </w:r>
            <w:proofErr w:type="spellEnd"/>
            <w:r w:rsidR="006B4EEC">
              <w:rPr>
                <w:rFonts w:asciiTheme="minorHAnsi" w:hAnsiTheme="minorHAnsi"/>
                <w:sz w:val="20"/>
                <w:szCs w:val="20"/>
              </w:rPr>
              <w:t xml:space="preserve"> kontrola</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shd w:val="clear" w:color="auto" w:fill="FBD4B4" w:themeFill="accent6" w:themeFillTint="66"/>
          </w:tcPr>
          <w:p w:rsidR="007B5571" w:rsidRPr="009C597D" w:rsidRDefault="00EE5182"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15</w:t>
            </w:r>
          </w:p>
        </w:tc>
        <w:tc>
          <w:tcPr>
            <w:tcW w:w="3510" w:type="dxa"/>
            <w:shd w:val="clear" w:color="auto" w:fill="FBD4B4" w:themeFill="accent6" w:themeFillTint="66"/>
          </w:tcPr>
          <w:p w:rsidR="007B5571" w:rsidRPr="00A72D99" w:rsidRDefault="0065307C"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štandardná ex post kontrola</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9C3984">
      <w:pPr>
        <w:pStyle w:val="Odsekzoznamu"/>
        <w:numPr>
          <w:ilvl w:val="0"/>
          <w:numId w:val="59"/>
        </w:numPr>
        <w:spacing w:before="120" w:after="120"/>
        <w:ind w:left="714" w:hanging="430"/>
        <w:contextualSpacing w:val="0"/>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Pr="009C3984" w:rsidRDefault="00252342" w:rsidP="009C3984">
      <w:pPr>
        <w:pStyle w:val="Nadpis1"/>
        <w:spacing w:after="120"/>
        <w:ind w:left="444" w:firstLine="708"/>
      </w:pPr>
      <w:bookmarkStart w:id="388" w:name="_Toc463593719"/>
      <w:bookmarkStart w:id="389" w:name="_Toc26798971"/>
      <w:r w:rsidRPr="00757367">
        <w:lastRenderedPageBreak/>
        <w:t>1</w:t>
      </w:r>
      <w:r w:rsidR="00757367" w:rsidRPr="00757367">
        <w:t>8</w:t>
      </w:r>
      <w:r w:rsidRPr="00757367">
        <w:t xml:space="preserve">. </w:t>
      </w:r>
      <w:r w:rsidR="007B5571" w:rsidRPr="009C3984">
        <w:t>Výstupy kontroly RO</w:t>
      </w:r>
      <w:bookmarkEnd w:id="388"/>
      <w:bookmarkEnd w:id="389"/>
    </w:p>
    <w:p w:rsidR="007B5571" w:rsidRPr="00A72D99" w:rsidRDefault="007B5571" w:rsidP="009C3984">
      <w:pPr>
        <w:pStyle w:val="Textkomentra"/>
        <w:numPr>
          <w:ilvl w:val="0"/>
          <w:numId w:val="130"/>
        </w:numPr>
        <w:spacing w:before="120" w:after="120" w:line="276" w:lineRule="auto"/>
        <w:ind w:hanging="437"/>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9C3984" w:rsidRDefault="007B5571" w:rsidP="009C3984">
      <w:pPr>
        <w:pStyle w:val="Odsekzoznamu"/>
        <w:numPr>
          <w:ilvl w:val="0"/>
          <w:numId w:val="128"/>
        </w:numPr>
        <w:spacing w:before="120" w:after="120"/>
        <w:ind w:hanging="357"/>
        <w:contextualSpacing w:val="0"/>
        <w:jc w:val="both"/>
        <w:rPr>
          <w:rFonts w:ascii="Calibri" w:hAnsi="Calibri"/>
          <w:sz w:val="20"/>
        </w:rPr>
      </w:pPr>
      <w:r w:rsidRPr="009C3984">
        <w:rPr>
          <w:rFonts w:ascii="Calibri" w:hAnsi="Calibri" w:cs="Times New Roman"/>
          <w:sz w:val="20"/>
          <w:szCs w:val="20"/>
        </w:rPr>
        <w:t>písomne podať námietky, pričom presne identifikuje zistenie, alebo nedostatok uvedený v návrhu správy, ako aj uvedie odôvodnenie tejto námietky,</w:t>
      </w:r>
    </w:p>
    <w:p w:rsidR="007B5571" w:rsidRPr="009C3984" w:rsidRDefault="007B5571" w:rsidP="009C3984">
      <w:pPr>
        <w:pStyle w:val="Odsekzoznamu"/>
        <w:numPr>
          <w:ilvl w:val="0"/>
          <w:numId w:val="128"/>
        </w:numPr>
        <w:spacing w:before="120" w:after="120"/>
        <w:ind w:hanging="357"/>
        <w:contextualSpacing w:val="0"/>
        <w:jc w:val="both"/>
        <w:rPr>
          <w:rFonts w:ascii="Calibri" w:hAnsi="Calibri"/>
          <w:sz w:val="20"/>
        </w:rPr>
      </w:pPr>
      <w:r w:rsidRPr="009C3984">
        <w:rPr>
          <w:rFonts w:ascii="Calibri" w:hAnsi="Calibri" w:cs="Times New Roman"/>
          <w:sz w:val="20"/>
          <w:szCs w:val="20"/>
        </w:rPr>
        <w:t>v stanovenej lehote nebude vôbec reagovať,</w:t>
      </w:r>
    </w:p>
    <w:p w:rsidR="007B5571" w:rsidRPr="009C3984" w:rsidRDefault="007B5571" w:rsidP="009C3984">
      <w:pPr>
        <w:pStyle w:val="Odsekzoznamu"/>
        <w:numPr>
          <w:ilvl w:val="0"/>
          <w:numId w:val="128"/>
        </w:numPr>
        <w:spacing w:before="120" w:after="120"/>
        <w:ind w:hanging="357"/>
        <w:contextualSpacing w:val="0"/>
        <w:jc w:val="both"/>
        <w:rPr>
          <w:rFonts w:ascii="Calibri" w:hAnsi="Calibri"/>
          <w:sz w:val="20"/>
        </w:rPr>
      </w:pPr>
      <w:r w:rsidRPr="009C3984">
        <w:rPr>
          <w:rFonts w:ascii="Calibri" w:hAnsi="Calibri" w:cs="Times New Roman"/>
          <w:sz w:val="20"/>
          <w:szCs w:val="20"/>
        </w:rPr>
        <w:t xml:space="preserve">doručí oznámenie, že nemá námietky k návrhu </w:t>
      </w:r>
      <w:r w:rsidR="007F6E6B" w:rsidRPr="009C3984">
        <w:rPr>
          <w:rFonts w:ascii="Calibri" w:hAnsi="Calibri" w:cs="Times New Roman"/>
          <w:sz w:val="20"/>
          <w:szCs w:val="20"/>
        </w:rPr>
        <w:t>čiastkovej správy/</w:t>
      </w:r>
      <w:r w:rsidRPr="009C3984">
        <w:rPr>
          <w:rFonts w:ascii="Calibri" w:hAnsi="Calibri" w:cs="Times New Roman"/>
          <w:sz w:val="20"/>
          <w:szCs w:val="20"/>
        </w:rPr>
        <w:t>správy z kontroly.</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w:t>
      </w:r>
      <w:r w:rsidR="004927B2" w:rsidRPr="00A72D99">
        <w:rPr>
          <w:rFonts w:asciiTheme="minorHAnsi" w:eastAsiaTheme="majorEastAsia" w:hAnsiTheme="minorHAnsi"/>
          <w:sz w:val="20"/>
          <w:lang w:val="sk-SK"/>
        </w:rPr>
        <w:t>do</w:t>
      </w:r>
      <w:r w:rsidR="004927B2">
        <w:rPr>
          <w:rFonts w:asciiTheme="minorHAnsi" w:eastAsiaTheme="majorEastAsia" w:hAnsiTheme="minorHAnsi"/>
          <w:sz w:val="20"/>
          <w:lang w:val="sk-SK"/>
        </w:rPr>
        <w:t>ru</w:t>
      </w:r>
      <w:r w:rsidR="004927B2" w:rsidRPr="00A72D99">
        <w:rPr>
          <w:rFonts w:asciiTheme="minorHAnsi" w:eastAsiaTheme="majorEastAsia" w:hAnsiTheme="minorHAnsi"/>
          <w:sz w:val="20"/>
          <w:lang w:val="sk-SK"/>
        </w:rPr>
        <w:t xml:space="preserve">čí </w:t>
      </w:r>
      <w:r w:rsidRPr="00A72D99">
        <w:rPr>
          <w:rFonts w:asciiTheme="minorHAnsi" w:eastAsiaTheme="majorEastAsia" w:hAnsiTheme="minorHAnsi"/>
          <w:sz w:val="20"/>
          <w:lang w:val="sk-SK"/>
        </w:rPr>
        <w:t xml:space="preserve">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9C3984" w:rsidRDefault="00757367" w:rsidP="009C3984">
      <w:pPr>
        <w:pStyle w:val="Nadpis1"/>
        <w:spacing w:after="120"/>
        <w:ind w:left="444" w:firstLine="708"/>
      </w:pPr>
      <w:bookmarkStart w:id="390" w:name="_Toc463593720"/>
      <w:bookmarkStart w:id="391" w:name="_Toc26798972"/>
      <w:r w:rsidRPr="00757367">
        <w:t>19</w:t>
      </w:r>
      <w:r w:rsidR="00252342" w:rsidRPr="00757367">
        <w:t xml:space="preserve">. </w:t>
      </w:r>
      <w:r w:rsidR="007B5571" w:rsidRPr="009C3984">
        <w:t>Dôsledky porušenia pravidiel zadávania zákaziek</w:t>
      </w:r>
      <w:bookmarkEnd w:id="390"/>
      <w:bookmarkEnd w:id="391"/>
    </w:p>
    <w:p w:rsidR="007B5571" w:rsidRPr="00F575F5" w:rsidRDefault="00252342" w:rsidP="00252342">
      <w:pPr>
        <w:pStyle w:val="Nadpis2"/>
      </w:pPr>
      <w:bookmarkStart w:id="392" w:name="_Toc463593721"/>
      <w:bookmarkStart w:id="393" w:name="_Toc26798973"/>
      <w:r>
        <w:t xml:space="preserve">A) </w:t>
      </w:r>
      <w:r w:rsidR="007B5571" w:rsidRPr="00F575F5">
        <w:t>Všeobecné postupy RO pri identifikovaní porušenia pravidiel</w:t>
      </w:r>
      <w:bookmarkEnd w:id="392"/>
      <w:bookmarkEnd w:id="393"/>
    </w:p>
    <w:p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9C3984">
      <w:pPr>
        <w:pStyle w:val="Zkladntext"/>
        <w:spacing w:before="120" w:after="120" w:line="276" w:lineRule="auto"/>
        <w:ind w:left="720" w:hanging="437"/>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9C3984">
      <w:pPr>
        <w:pStyle w:val="Zkladntext"/>
        <w:spacing w:before="120" w:after="120" w:line="276" w:lineRule="auto"/>
        <w:ind w:left="720" w:hanging="437"/>
        <w:rPr>
          <w:rFonts w:asciiTheme="minorHAnsi" w:hAnsiTheme="minorHAnsi"/>
          <w:sz w:val="20"/>
          <w:lang w:val="sk-SK"/>
        </w:rPr>
      </w:pPr>
      <w:r w:rsidRPr="00A72D99">
        <w:rPr>
          <w:rFonts w:asciiTheme="minorHAnsi" w:hAnsiTheme="minorHAnsi"/>
          <w:sz w:val="20"/>
          <w:lang w:val="sk-SK"/>
        </w:rPr>
        <w:t xml:space="preserve">b) postupovať v zmysle metodického pokynu CKO č. 5, ktorý upravuje postup pri určení </w:t>
      </w:r>
      <w:r w:rsidR="00FB50BE">
        <w:rPr>
          <w:rFonts w:asciiTheme="minorHAnsi" w:hAnsiTheme="minorHAnsi"/>
          <w:sz w:val="20"/>
          <w:lang w:val="sk-SK"/>
        </w:rPr>
        <w:t>finančných opráv</w:t>
      </w:r>
      <w:r w:rsidR="00FB50BE" w:rsidRPr="00A72D99">
        <w:rPr>
          <w:rFonts w:asciiTheme="minorHAnsi" w:hAnsiTheme="minorHAnsi"/>
          <w:sz w:val="20"/>
          <w:lang w:val="sk-SK"/>
        </w:rPr>
        <w:t xml:space="preserve"> </w:t>
      </w:r>
      <w:r w:rsidRPr="00A72D99">
        <w:rPr>
          <w:rFonts w:asciiTheme="minorHAnsi" w:hAnsiTheme="minorHAnsi"/>
          <w:sz w:val="20"/>
          <w:lang w:val="sk-SK"/>
        </w:rPr>
        <w:t>za VO.</w:t>
      </w:r>
    </w:p>
    <w:p w:rsidR="007B5571" w:rsidRPr="00A72D99" w:rsidRDefault="007B5571" w:rsidP="009C3984">
      <w:pPr>
        <w:pStyle w:val="Odsekzoznamu"/>
        <w:numPr>
          <w:ilvl w:val="0"/>
          <w:numId w:val="71"/>
        </w:numPr>
        <w:spacing w:before="120" w:after="120"/>
        <w:ind w:hanging="437"/>
        <w:contextualSpacing w:val="0"/>
        <w:jc w:val="both"/>
        <w:rPr>
          <w:rFonts w:asciiTheme="minorHAnsi" w:hAnsiTheme="minorHAnsi"/>
          <w:sz w:val="20"/>
          <w:szCs w:val="20"/>
        </w:rPr>
      </w:pPr>
      <w:r w:rsidRPr="009C597D">
        <w:rPr>
          <w:rFonts w:asciiTheme="minorHAnsi" w:hAnsiTheme="minorHAnsi"/>
          <w:b/>
          <w:sz w:val="20"/>
          <w:szCs w:val="20"/>
        </w:rPr>
        <w:lastRenderedPageBreak/>
        <w:t>Finančné opravy</w:t>
      </w:r>
      <w:r w:rsidR="00FA65DB">
        <w:rPr>
          <w:rFonts w:asciiTheme="minorHAnsi" w:hAnsiTheme="minorHAnsi"/>
          <w:sz w:val="20"/>
          <w:szCs w:val="20"/>
        </w:rPr>
        <w:t xml:space="preserve"> (korekcie)</w:t>
      </w:r>
      <w:r w:rsidRPr="00A72D99">
        <w:rPr>
          <w:rFonts w:asciiTheme="minorHAnsi" w:hAnsiTheme="minorHAnsi"/>
          <w:sz w:val="20"/>
          <w:szCs w:val="20"/>
        </w:rPr>
        <w:t xml:space="preserve"> sa s ohľadom na moment identifikovania nedostatku verejného obstarávania delia na:</w:t>
      </w:r>
    </w:p>
    <w:p w:rsidR="007B5571" w:rsidRPr="009C3984" w:rsidRDefault="007B5571" w:rsidP="009C3984">
      <w:pPr>
        <w:pStyle w:val="Odsekzoznamu"/>
        <w:numPr>
          <w:ilvl w:val="0"/>
          <w:numId w:val="128"/>
        </w:numPr>
        <w:spacing w:before="120" w:after="120"/>
        <w:ind w:hanging="357"/>
        <w:contextualSpacing w:val="0"/>
        <w:jc w:val="both"/>
        <w:rPr>
          <w:rFonts w:ascii="Calibri" w:hAnsi="Calibri" w:cs="Times New Roman"/>
          <w:sz w:val="20"/>
          <w:szCs w:val="20"/>
        </w:rPr>
      </w:pP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w:t>
      </w:r>
    </w:p>
    <w:p w:rsidR="00FA65DB" w:rsidRPr="009C3984" w:rsidRDefault="007B5571"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ex- post.</w:t>
      </w:r>
    </w:p>
    <w:p w:rsidR="007B5571" w:rsidRPr="00757367" w:rsidRDefault="00252342" w:rsidP="00757367">
      <w:pPr>
        <w:pStyle w:val="Nadpis2"/>
      </w:pPr>
      <w:bookmarkStart w:id="394" w:name="_Toc463593722"/>
      <w:bookmarkStart w:id="395" w:name="_Toc26798974"/>
      <w:r w:rsidRPr="00757367">
        <w:t xml:space="preserve">B) </w:t>
      </w:r>
      <w:proofErr w:type="spellStart"/>
      <w:r w:rsidR="007B5571" w:rsidRPr="00757367">
        <w:t>Ex-ante</w:t>
      </w:r>
      <w:proofErr w:type="spellEnd"/>
      <w:r w:rsidR="007B5571" w:rsidRPr="00757367">
        <w:t xml:space="preserve"> </w:t>
      </w:r>
      <w:bookmarkEnd w:id="394"/>
      <w:r w:rsidR="00FA65DB" w:rsidRPr="00757367">
        <w:t>finančná oprava</w:t>
      </w:r>
      <w:bookmarkEnd w:id="395"/>
    </w:p>
    <w:p w:rsidR="00FA65DB" w:rsidRPr="00A72D99" w:rsidRDefault="00FA65DB" w:rsidP="009C3984">
      <w:pPr>
        <w:pStyle w:val="Zkladntext"/>
        <w:numPr>
          <w:ilvl w:val="0"/>
          <w:numId w:val="213"/>
        </w:numPr>
        <w:spacing w:before="120" w:after="120" w:line="276" w:lineRule="auto"/>
        <w:ind w:hanging="437"/>
        <w:rPr>
          <w:rFonts w:asciiTheme="minorHAnsi" w:hAnsiTheme="minorHAnsi"/>
          <w:sz w:val="20"/>
          <w:lang w:val="sk-SK"/>
        </w:rPr>
      </w:pP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w:t>
      </w:r>
      <w:r>
        <w:rPr>
          <w:rFonts w:asciiTheme="minorHAnsi" w:hAnsiTheme="minorHAnsi"/>
          <w:sz w:val="20"/>
          <w:lang w:val="sk-SK"/>
        </w:rPr>
        <w:t xml:space="preserve">finančná </w:t>
      </w:r>
      <w:r w:rsidRPr="00A72D99">
        <w:rPr>
          <w:rFonts w:asciiTheme="minorHAnsi" w:hAnsiTheme="minorHAnsi"/>
          <w:sz w:val="20"/>
          <w:lang w:val="sk-SK"/>
        </w:rPr>
        <w:t xml:space="preserve">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p>
    <w:p w:rsidR="00FA65DB" w:rsidRPr="009C3984" w:rsidRDefault="00FA65DB" w:rsidP="009C3984">
      <w:pPr>
        <w:pStyle w:val="Odsekzoznamu"/>
        <w:numPr>
          <w:ilvl w:val="0"/>
          <w:numId w:val="213"/>
        </w:numPr>
        <w:spacing w:before="120" w:after="120"/>
        <w:ind w:hanging="437"/>
        <w:contextualSpacing w:val="0"/>
        <w:jc w:val="both"/>
        <w:rPr>
          <w:rFonts w:asciiTheme="minorHAnsi" w:hAnsiTheme="minorHAnsi"/>
          <w:sz w:val="20"/>
          <w:szCs w:val="20"/>
        </w:rPr>
      </w:pPr>
      <w:proofErr w:type="spellStart"/>
      <w:r w:rsidRPr="009C597D">
        <w:rPr>
          <w:rFonts w:asciiTheme="minorHAnsi" w:hAnsiTheme="minorHAnsi"/>
          <w:b/>
          <w:sz w:val="20"/>
          <w:szCs w:val="20"/>
        </w:rPr>
        <w:t>Ex-ante</w:t>
      </w:r>
      <w:proofErr w:type="spellEnd"/>
      <w:r w:rsidRPr="009C597D">
        <w:rPr>
          <w:rFonts w:asciiTheme="minorHAnsi" w:hAnsiTheme="minorHAnsi"/>
          <w:b/>
          <w:sz w:val="20"/>
          <w:szCs w:val="20"/>
        </w:rPr>
        <w:t xml:space="preserve"> finančnú opravu</w:t>
      </w:r>
      <w:r w:rsidRPr="00A72D99">
        <w:rPr>
          <w:rFonts w:asciiTheme="minorHAnsi" w:hAnsiTheme="minorHAnsi"/>
          <w:sz w:val="20"/>
          <w:szCs w:val="20"/>
        </w:rPr>
        <w:t xml:space="preserve"> môže RO aplikovať za predpokladu, že výdavky vychádzajúce z dotknutého verejného obstarávania </w:t>
      </w:r>
      <w:r w:rsidRPr="009C597D">
        <w:rPr>
          <w:rFonts w:asciiTheme="minorHAnsi" w:hAnsiTheme="minorHAnsi"/>
          <w:b/>
          <w:sz w:val="20"/>
          <w:szCs w:val="20"/>
        </w:rPr>
        <w:t>neboli v čase zistenia nedostatku pripustené do financovania</w:t>
      </w:r>
      <w:r w:rsidRPr="00A72D99">
        <w:rPr>
          <w:rFonts w:asciiTheme="minorHAnsi" w:hAnsiTheme="minorHAnsi"/>
          <w:sz w:val="20"/>
          <w:szCs w:val="20"/>
        </w:rPr>
        <w:t xml:space="preserve">,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vzťahujúcim sa k nákladom projektu, ktoré vyplývajú z realizácie VO, sa myslí vo vzťahu</w:t>
      </w:r>
      <w:r w:rsidR="007736F5">
        <w:rPr>
          <w:rFonts w:asciiTheme="minorHAnsi" w:hAnsiTheme="minorHAnsi"/>
          <w:sz w:val="20"/>
          <w:szCs w:val="20"/>
        </w:rPr>
        <w:t xml:space="preserve"> </w:t>
      </w:r>
      <w:r w:rsidRPr="009C3984">
        <w:rPr>
          <w:rFonts w:asciiTheme="minorHAnsi" w:hAnsiTheme="minorHAnsi"/>
          <w:sz w:val="20"/>
          <w:szCs w:val="20"/>
        </w:rPr>
        <w:t>k jednotlivým spôsobom financovania nasledovné:</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Systém zálohových platieb – momentom schválenia žiadosti o zúčtovanie zálohovej platby v súhrnnej žiadosti o platbu.</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Systém </w:t>
      </w:r>
      <w:proofErr w:type="spellStart"/>
      <w:r w:rsidRPr="009C3984">
        <w:rPr>
          <w:rFonts w:ascii="Calibri" w:hAnsi="Calibri" w:cs="Times New Roman"/>
          <w:sz w:val="20"/>
          <w:szCs w:val="20"/>
        </w:rPr>
        <w:t>predfinancovania</w:t>
      </w:r>
      <w:proofErr w:type="spellEnd"/>
      <w:r w:rsidRPr="009C3984">
        <w:rPr>
          <w:rFonts w:ascii="Calibri" w:hAnsi="Calibri" w:cs="Times New Roman"/>
          <w:sz w:val="20"/>
          <w:szCs w:val="20"/>
        </w:rPr>
        <w:t xml:space="preserve"> – moment úhrady žiadosti o poskytnutie </w:t>
      </w:r>
      <w:proofErr w:type="spellStart"/>
      <w:r w:rsidRPr="009C3984">
        <w:rPr>
          <w:rFonts w:ascii="Calibri" w:hAnsi="Calibri" w:cs="Times New Roman"/>
          <w:sz w:val="20"/>
          <w:szCs w:val="20"/>
        </w:rPr>
        <w:t>predfinancovania</w:t>
      </w:r>
      <w:proofErr w:type="spellEnd"/>
      <w:r w:rsidRPr="009C3984">
        <w:rPr>
          <w:rFonts w:ascii="Calibri" w:hAnsi="Calibri" w:cs="Times New Roman"/>
          <w:sz w:val="20"/>
          <w:szCs w:val="20"/>
        </w:rPr>
        <w:t xml:space="preserve"> zo strany platobnej jednotky.</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Systém refundácie – moment úhrady žiadosti o platbu v súhrnnej žiadosti o platbu.    </w:t>
      </w:r>
    </w:p>
    <w:p w:rsidR="00FA65DB" w:rsidRPr="00A72D99" w:rsidRDefault="00FA65DB" w:rsidP="009C3984">
      <w:pPr>
        <w:pStyle w:val="Zkladntext"/>
        <w:numPr>
          <w:ilvl w:val="0"/>
          <w:numId w:val="213"/>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w:t>
      </w:r>
      <w:r w:rsidR="006D6BA7">
        <w:rPr>
          <w:rFonts w:asciiTheme="minorHAnsi" w:hAnsiTheme="minorHAnsi"/>
          <w:sz w:val="20"/>
          <w:lang w:val="sk-SK"/>
        </w:rPr>
        <w:t xml:space="preserve">a § </w:t>
      </w:r>
      <w:r w:rsidR="006D6BA7" w:rsidRPr="00A72D99">
        <w:rPr>
          <w:rFonts w:asciiTheme="minorHAnsi" w:hAnsiTheme="minorHAnsi"/>
          <w:sz w:val="20"/>
          <w:lang w:val="sk-SK"/>
        </w:rPr>
        <w:t>41</w:t>
      </w:r>
      <w:r w:rsidR="006D6BA7">
        <w:rPr>
          <w:rFonts w:asciiTheme="minorHAnsi" w:hAnsiTheme="minorHAnsi"/>
          <w:sz w:val="20"/>
          <w:lang w:val="sk-SK"/>
        </w:rPr>
        <w:t xml:space="preserve">a </w:t>
      </w:r>
      <w:r w:rsidR="006D6BA7" w:rsidRPr="00A72D99">
        <w:rPr>
          <w:rFonts w:asciiTheme="minorHAnsi" w:hAnsiTheme="minorHAnsi"/>
          <w:sz w:val="20"/>
          <w:lang w:val="sk-SK"/>
        </w:rPr>
        <w:t xml:space="preserve"> </w:t>
      </w:r>
      <w:r w:rsidRPr="00A72D99">
        <w:rPr>
          <w:rFonts w:asciiTheme="minorHAnsi" w:hAnsiTheme="minorHAnsi"/>
          <w:sz w:val="20"/>
          <w:lang w:val="sk-SK"/>
        </w:rPr>
        <w:t>zákona č.292/2014 Z. z. o príspevku poskytovanom z európskych štrukturálnych a investičných fondov a o zmene a doplnení niektorých zákonov.</w:t>
      </w:r>
    </w:p>
    <w:p w:rsidR="00FA65DB" w:rsidRPr="00A72D99" w:rsidRDefault="00FA65DB" w:rsidP="009C3984">
      <w:pPr>
        <w:pStyle w:val="Odsekzoznamu"/>
        <w:numPr>
          <w:ilvl w:val="0"/>
          <w:numId w:val="213"/>
        </w:numPr>
        <w:spacing w:before="120" w:after="120"/>
        <w:ind w:hanging="437"/>
        <w:contextualSpacing w:val="0"/>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prijímateľ vyhlási VO pred riadnym ukončením prvej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 pričom pri ďalšej kontrole RO zistí pri tomto VO nedostatky, ktoré majú alebo mohli mať vplyv na výsledok VO,</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prijímateľ vyhlási VO po tom, ako mu RO písomne zamietol žiadosť o vykonanie prvej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 (pozn. jedná sa o prípady, kedy je prijímateľ povinný požiadať o vykonanie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prijímateľ realizuje proces VO bez riadneho ukončenia iných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 ktoré si RO určil vo svojej riadiacej dokumentácii ako povinné, resp. toto realizované VO je v rozpore so závermi týchto kontrol, </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lastRenderedPageBreak/>
        <w:t xml:space="preserve">prijímateľ vyhlási verejné obstarávanie v znení, ktoré je v rozpore  s požiadavkami RO vyplývajúcimi z výsledkov prvej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 resp. ktoré je v rozpore so znením dokumentácie schválenej v rámci prvej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 pričom v rámci ďalšej kontroly RO zistí pochybenie, ktoré malo alebo mohlo mať vplyv na výsledok VO a toto pochybenie je súvisiace s týmto rozporom.</w:t>
      </w:r>
    </w:p>
    <w:p w:rsidR="00FA65DB" w:rsidRPr="00A72D99" w:rsidRDefault="00FA65DB" w:rsidP="009C3984">
      <w:pPr>
        <w:pStyle w:val="Odsekzoznamu"/>
        <w:numPr>
          <w:ilvl w:val="0"/>
          <w:numId w:val="213"/>
        </w:numPr>
        <w:spacing w:before="120" w:after="120"/>
        <w:ind w:hanging="437"/>
        <w:contextualSpacing w:val="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9C597D" w:rsidRDefault="007B5571" w:rsidP="009C3984">
      <w:pPr>
        <w:pStyle w:val="Odsekzoznamu"/>
        <w:numPr>
          <w:ilvl w:val="0"/>
          <w:numId w:val="213"/>
        </w:numPr>
        <w:spacing w:before="120" w:after="120"/>
        <w:ind w:hanging="437"/>
        <w:contextualSpacing w:val="0"/>
        <w:jc w:val="both"/>
        <w:rPr>
          <w:rFonts w:asciiTheme="minorHAnsi" w:eastAsia="Times New Roman" w:hAnsiTheme="minorHAnsi" w:cs="Times New Roman"/>
          <w:sz w:val="20"/>
          <w:szCs w:val="20"/>
        </w:rPr>
      </w:pPr>
      <w:r w:rsidRPr="009C597D">
        <w:rPr>
          <w:rFonts w:asciiTheme="minorHAnsi" w:eastAsia="Times New Roman" w:hAnsiTheme="minorHAnsi" w:cs="Times New Roman"/>
          <w:sz w:val="20"/>
          <w:szCs w:val="20"/>
        </w:rPr>
        <w:t xml:space="preserve">Pri určovaní </w:t>
      </w:r>
      <w:proofErr w:type="spellStart"/>
      <w:r w:rsidRPr="009C597D">
        <w:rPr>
          <w:rFonts w:asciiTheme="minorHAnsi" w:eastAsia="Times New Roman" w:hAnsiTheme="minorHAnsi" w:cs="Times New Roman"/>
          <w:sz w:val="20"/>
          <w:szCs w:val="20"/>
        </w:rPr>
        <w:t>ex-ante</w:t>
      </w:r>
      <w:proofErr w:type="spellEnd"/>
      <w:r w:rsidRPr="009C597D">
        <w:rPr>
          <w:rFonts w:asciiTheme="minorHAnsi" w:eastAsia="Times New Roman" w:hAnsiTheme="minorHAnsi" w:cs="Times New Roman"/>
          <w:sz w:val="20"/>
          <w:szCs w:val="20"/>
        </w:rPr>
        <w:t xml:space="preserve"> </w:t>
      </w:r>
      <w:r w:rsidR="00FA65DB">
        <w:rPr>
          <w:rFonts w:asciiTheme="minorHAnsi" w:eastAsia="Times New Roman" w:hAnsiTheme="minorHAnsi" w:cs="Times New Roman"/>
          <w:sz w:val="20"/>
          <w:szCs w:val="20"/>
        </w:rPr>
        <w:t>finančnej opravy</w:t>
      </w:r>
      <w:r w:rsidR="00FA65DB" w:rsidRPr="009C597D">
        <w:rPr>
          <w:rFonts w:asciiTheme="minorHAnsi" w:eastAsia="Times New Roman" w:hAnsiTheme="minorHAnsi" w:cs="Times New Roman"/>
          <w:sz w:val="20"/>
          <w:szCs w:val="20"/>
        </w:rPr>
        <w:t xml:space="preserve"> </w:t>
      </w:r>
      <w:r w:rsidRPr="009C597D">
        <w:rPr>
          <w:rFonts w:asciiTheme="minorHAnsi" w:eastAsia="Times New Roman" w:hAnsiTheme="minorHAnsi" w:cs="Times New Roman"/>
          <w:sz w:val="20"/>
          <w:szCs w:val="20"/>
        </w:rPr>
        <w:t>postupuje RO v súlade s kapitolou 3.3.7. Systému riadenia EŠIF a pravidlami uvedenými v MP CKO č. 5.</w:t>
      </w:r>
    </w:p>
    <w:p w:rsidR="007B5571" w:rsidRDefault="00252342" w:rsidP="00757367">
      <w:pPr>
        <w:pStyle w:val="Nadpis2"/>
      </w:pPr>
      <w:bookmarkStart w:id="396" w:name="_Toc498434344"/>
      <w:bookmarkStart w:id="397" w:name="_Toc498434345"/>
      <w:bookmarkStart w:id="398" w:name="_Toc498434346"/>
      <w:bookmarkStart w:id="399" w:name="_Toc463593723"/>
      <w:bookmarkStart w:id="400" w:name="_Toc26798975"/>
      <w:bookmarkEnd w:id="396"/>
      <w:bookmarkEnd w:id="397"/>
      <w:bookmarkEnd w:id="398"/>
      <w:r>
        <w:t xml:space="preserve">C) </w:t>
      </w:r>
      <w:proofErr w:type="spellStart"/>
      <w:r w:rsidR="007B5571" w:rsidRPr="00F575F5">
        <w:t>Ex-post</w:t>
      </w:r>
      <w:proofErr w:type="spellEnd"/>
      <w:r w:rsidR="007B5571" w:rsidRPr="00F575F5">
        <w:t xml:space="preserve"> </w:t>
      </w:r>
      <w:bookmarkEnd w:id="399"/>
      <w:r w:rsidR="00D9364B" w:rsidRPr="00757367">
        <w:t>finančná</w:t>
      </w:r>
      <w:r w:rsidR="00D9364B">
        <w:t xml:space="preserve"> oprava</w:t>
      </w:r>
      <w:bookmarkEnd w:id="400"/>
    </w:p>
    <w:p w:rsidR="007B5571" w:rsidRPr="00A72D99" w:rsidRDefault="00F12B2B" w:rsidP="009C3984">
      <w:pPr>
        <w:pStyle w:val="Odsekzoznamu"/>
        <w:numPr>
          <w:ilvl w:val="0"/>
          <w:numId w:val="76"/>
        </w:numPr>
        <w:spacing w:before="120" w:after="120"/>
        <w:ind w:left="721" w:hanging="437"/>
        <w:contextualSpacing w:val="0"/>
        <w:jc w:val="both"/>
        <w:rPr>
          <w:rFonts w:asciiTheme="minorHAnsi" w:hAnsiTheme="minorHAnsi"/>
          <w:sz w:val="20"/>
          <w:szCs w:val="20"/>
        </w:rPr>
      </w:pPr>
      <w:r w:rsidRPr="00F12B2B">
        <w:rPr>
          <w:rFonts w:asciiTheme="minorHAnsi" w:hAnsiTheme="minorHAnsi"/>
          <w:sz w:val="20"/>
          <w:szCs w:val="20"/>
        </w:rPr>
        <w:t xml:space="preserve">Ex post finančnú opravu aplikuje RO v prípade, ak pri kontrole VO zistí porušenie pravidiel a postupov verejného obstarávania, resp. porušenie legislatívy SR a EÚ, pričom už došlo k úhrade súvisiacich výdavkov v rámci </w:t>
      </w:r>
      <w:proofErr w:type="spellStart"/>
      <w:r w:rsidRPr="00F12B2B">
        <w:rPr>
          <w:rFonts w:asciiTheme="minorHAnsi" w:hAnsiTheme="minorHAnsi"/>
          <w:sz w:val="20"/>
          <w:szCs w:val="20"/>
        </w:rPr>
        <w:t>ŽoP</w:t>
      </w:r>
      <w:proofErr w:type="spellEnd"/>
      <w:r w:rsidRPr="00F12B2B">
        <w:rPr>
          <w:rFonts w:asciiTheme="minorHAnsi" w:hAnsiTheme="minorHAnsi"/>
          <w:sz w:val="20"/>
          <w:szCs w:val="20"/>
        </w:rPr>
        <w:t xml:space="preserve">. </w:t>
      </w:r>
      <w:r>
        <w:rPr>
          <w:rFonts w:asciiTheme="minorHAnsi" w:hAnsiTheme="minorHAnsi"/>
          <w:sz w:val="20"/>
          <w:szCs w:val="20"/>
        </w:rPr>
        <w:t>V tomto prípade</w:t>
      </w:r>
      <w:r w:rsidRPr="00F12B2B">
        <w:rPr>
          <w:rFonts w:asciiTheme="minorHAnsi" w:hAnsiTheme="minorHAnsi"/>
          <w:sz w:val="20"/>
          <w:szCs w:val="20"/>
        </w:rPr>
        <w:t xml:space="preserve"> je RO povinný postupovať </w:t>
      </w:r>
      <w:r w:rsidRPr="00A72D99">
        <w:rPr>
          <w:rFonts w:asciiTheme="minorHAnsi" w:hAnsiTheme="minorHAnsi"/>
          <w:sz w:val="20"/>
          <w:szCs w:val="20"/>
        </w:rPr>
        <w:t xml:space="preserve">v súlade s kapitolou 3.3.7. Systému riadenia EŠIF </w:t>
      </w:r>
      <w:r>
        <w:rPr>
          <w:rFonts w:asciiTheme="minorHAnsi" w:hAnsiTheme="minorHAnsi"/>
          <w:sz w:val="20"/>
          <w:szCs w:val="20"/>
        </w:rPr>
        <w:t>a</w:t>
      </w:r>
      <w:r w:rsidRPr="00F12B2B">
        <w:rPr>
          <w:rFonts w:asciiTheme="minorHAnsi" w:hAnsiTheme="minorHAnsi"/>
          <w:sz w:val="20"/>
          <w:szCs w:val="20"/>
        </w:rPr>
        <w:t xml:space="preserve"> pri určení výšky % finančnej opravy </w:t>
      </w:r>
      <w:r>
        <w:rPr>
          <w:rFonts w:asciiTheme="minorHAnsi" w:hAnsiTheme="minorHAnsi"/>
          <w:sz w:val="20"/>
          <w:szCs w:val="20"/>
        </w:rPr>
        <w:t> sa riadi</w:t>
      </w:r>
      <w:r w:rsidRPr="00A72D99">
        <w:rPr>
          <w:rFonts w:asciiTheme="minorHAnsi" w:hAnsiTheme="minorHAnsi"/>
          <w:sz w:val="20"/>
          <w:szCs w:val="20"/>
        </w:rPr>
        <w:t> </w:t>
      </w:r>
      <w:r w:rsidRPr="00A72D99" w:rsidDel="00F12B2B">
        <w:rPr>
          <w:rFonts w:asciiTheme="minorHAnsi" w:hAnsiTheme="minorHAnsi"/>
          <w:sz w:val="20"/>
          <w:szCs w:val="20"/>
        </w:rPr>
        <w:t xml:space="preserve"> </w:t>
      </w:r>
      <w:r w:rsidR="007B5571" w:rsidRPr="00A72D99">
        <w:rPr>
          <w:rFonts w:asciiTheme="minorHAnsi" w:hAnsiTheme="minorHAnsi"/>
          <w:sz w:val="20"/>
          <w:szCs w:val="20"/>
        </w:rPr>
        <w:t>MP CKO č. 5.</w:t>
      </w:r>
    </w:p>
    <w:p w:rsidR="007B5571" w:rsidRPr="00884B5F" w:rsidRDefault="007B5571" w:rsidP="009C3984">
      <w:pPr>
        <w:pStyle w:val="Zkladntext"/>
        <w:numPr>
          <w:ilvl w:val="0"/>
          <w:numId w:val="76"/>
        </w:numPr>
        <w:spacing w:before="120" w:after="120" w:line="276" w:lineRule="auto"/>
        <w:ind w:left="721" w:hanging="437"/>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 xml:space="preserve">Zároveň RO postupuje podľa § 41 </w:t>
      </w:r>
      <w:r w:rsidR="00F12B2B">
        <w:rPr>
          <w:rFonts w:asciiTheme="minorHAnsi" w:eastAsiaTheme="minorHAnsi" w:hAnsiTheme="minorHAnsi" w:cstheme="minorBidi"/>
          <w:sz w:val="20"/>
          <w:lang w:val="sk-SK"/>
        </w:rPr>
        <w:t>a </w:t>
      </w:r>
      <w:r w:rsidR="00F12B2B" w:rsidRPr="00A72D99">
        <w:rPr>
          <w:rFonts w:asciiTheme="minorHAnsi" w:eastAsiaTheme="minorHAnsi" w:hAnsiTheme="minorHAnsi" w:cstheme="minorBidi"/>
          <w:sz w:val="20"/>
          <w:lang w:val="sk-SK"/>
        </w:rPr>
        <w:t>§</w:t>
      </w:r>
      <w:r w:rsidR="00F12B2B">
        <w:rPr>
          <w:rFonts w:asciiTheme="minorHAnsi" w:eastAsiaTheme="minorHAnsi" w:hAnsiTheme="minorHAnsi" w:cstheme="minorBidi"/>
          <w:sz w:val="20"/>
          <w:lang w:val="sk-SK"/>
        </w:rPr>
        <w:t>41</w:t>
      </w:r>
      <w:r w:rsidR="006D6BA7">
        <w:rPr>
          <w:rFonts w:asciiTheme="minorHAnsi" w:eastAsiaTheme="minorHAnsi" w:hAnsiTheme="minorHAnsi" w:cstheme="minorBidi"/>
          <w:sz w:val="20"/>
          <w:lang w:val="sk-SK"/>
        </w:rPr>
        <w:t xml:space="preserve"> </w:t>
      </w:r>
      <w:r w:rsidR="00F12B2B">
        <w:rPr>
          <w:rFonts w:asciiTheme="minorHAnsi" w:eastAsiaTheme="minorHAnsi" w:hAnsiTheme="minorHAnsi" w:cstheme="minorBidi"/>
          <w:sz w:val="20"/>
          <w:lang w:val="sk-SK"/>
        </w:rPr>
        <w:t xml:space="preserve">a </w:t>
      </w:r>
      <w:r w:rsidRPr="00A72D99">
        <w:rPr>
          <w:rFonts w:asciiTheme="minorHAnsi" w:eastAsiaTheme="minorHAnsi" w:hAnsiTheme="minorHAnsi" w:cstheme="minorBidi"/>
          <w:sz w:val="20"/>
          <w:lang w:val="sk-SK"/>
        </w:rPr>
        <w:t xml:space="preserve">zákona č. 292/2014 Z. z. o príspevku poskytovanom </w:t>
      </w:r>
      <w:r w:rsidR="00EF243A">
        <w:rPr>
          <w:rFonts w:asciiTheme="minorHAnsi" w:eastAsiaTheme="minorHAnsi" w:hAnsiTheme="minorHAnsi" w:cstheme="minorBidi"/>
          <w:sz w:val="20"/>
          <w:lang w:val="sk-SK"/>
        </w:rPr>
        <w:t xml:space="preserve"> </w:t>
      </w:r>
      <w:r w:rsidR="00EF243A">
        <w:rPr>
          <w:rFonts w:asciiTheme="minorHAnsi" w:eastAsiaTheme="minorHAnsi" w:hAnsiTheme="minorHAnsi" w:cstheme="minorBidi"/>
          <w:sz w:val="20"/>
          <w:lang w:val="sk-SK"/>
        </w:rPr>
        <w:br/>
      </w:r>
      <w:r w:rsidRPr="00884B5F">
        <w:rPr>
          <w:rFonts w:asciiTheme="minorHAnsi" w:eastAsiaTheme="minorHAnsi" w:hAnsiTheme="minorHAnsi" w:cstheme="minorBidi"/>
          <w:sz w:val="20"/>
          <w:lang w:val="sk-SK"/>
        </w:rPr>
        <w:t>z európskych štrukturálnych a investičných fondov a o zmene a doplnení niektorých zákonov.</w:t>
      </w:r>
    </w:p>
    <w:p w:rsidR="007B5571" w:rsidRDefault="00252342" w:rsidP="009C3984">
      <w:pPr>
        <w:pStyle w:val="Nadpis1"/>
        <w:spacing w:after="120"/>
        <w:ind w:left="444" w:firstLine="708"/>
      </w:pPr>
      <w:bookmarkStart w:id="401" w:name="_Toc463593724"/>
      <w:bookmarkStart w:id="402" w:name="_Toc26798976"/>
      <w:r w:rsidRPr="00757367">
        <w:t>2</w:t>
      </w:r>
      <w:r w:rsidR="00757367" w:rsidRPr="00757367">
        <w:t>0</w:t>
      </w:r>
      <w:r w:rsidRPr="00757367">
        <w:t xml:space="preserve">. </w:t>
      </w:r>
      <w:r w:rsidR="007B5571" w:rsidRPr="00757367">
        <w:t>Konflikt záujmov</w:t>
      </w:r>
      <w:bookmarkEnd w:id="401"/>
      <w:bookmarkEnd w:id="402"/>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lastRenderedPageBreak/>
        <w:t xml:space="preserve">RO požaduje, aby súčasťou dokumentácie každého VO predkladaného na RO bolo čestné vyhlásenie prijímateľa o vylúčení konfliktu záujmov z daného procesu VO. Záväzný vzor tohto prehlásenia je uvedený </w:t>
      </w:r>
      <w:r w:rsidRPr="00875725">
        <w:rPr>
          <w:rFonts w:asciiTheme="minorHAnsi" w:hAnsiTheme="minorHAnsi"/>
          <w:sz w:val="20"/>
          <w:szCs w:val="20"/>
        </w:rPr>
        <w:t xml:space="preserve">v  </w:t>
      </w:r>
      <w:r w:rsidR="00854BB5" w:rsidRPr="00730B03">
        <w:rPr>
          <w:rFonts w:asciiTheme="minorHAnsi" w:hAnsiTheme="minorHAnsi"/>
          <w:sz w:val="20"/>
          <w:szCs w:val="20"/>
        </w:rPr>
        <w:fldChar w:fldCharType="begin"/>
      </w:r>
      <w:r w:rsidR="00854BB5" w:rsidRPr="00875725">
        <w:rPr>
          <w:rFonts w:asciiTheme="minorHAnsi" w:hAnsiTheme="minorHAnsi"/>
          <w:sz w:val="20"/>
          <w:szCs w:val="20"/>
        </w:rPr>
        <w:instrText xml:space="preserve"> REF _Ref418020975  \* MERGEFORMAT </w:instrText>
      </w:r>
      <w:r w:rsidR="00854BB5" w:rsidRPr="00730B03">
        <w:rPr>
          <w:rFonts w:asciiTheme="minorHAnsi" w:hAnsiTheme="minorHAnsi"/>
          <w:sz w:val="20"/>
          <w:szCs w:val="20"/>
        </w:rPr>
        <w:fldChar w:fldCharType="separate"/>
      </w:r>
      <w:r w:rsidR="00196AF2" w:rsidRPr="00196AF2">
        <w:rPr>
          <w:rFonts w:asciiTheme="minorHAnsi" w:hAnsiTheme="minorHAnsi"/>
          <w:sz w:val="20"/>
          <w:szCs w:val="20"/>
        </w:rPr>
        <w:t>Príloha č. 7 Čestné vyhlásenie prijímateľa o vylúčení konfliktu záujmov v procese VO</w:t>
      </w:r>
      <w:r w:rsidR="00854BB5" w:rsidRPr="00730B03">
        <w:rPr>
          <w:rFonts w:asciiTheme="minorHAnsi" w:hAnsiTheme="minorHAnsi"/>
          <w:sz w:val="20"/>
          <w:szCs w:val="20"/>
        </w:rPr>
        <w:fldChar w:fldCharType="end"/>
      </w:r>
      <w:r w:rsidRPr="00356885">
        <w:rPr>
          <w:rFonts w:asciiTheme="minorHAnsi" w:hAnsiTheme="minorHAnsi"/>
          <w:sz w:val="20"/>
          <w:szCs w:val="20"/>
        </w:rPr>
        <w:t xml:space="preserve"> tejto príručky. </w:t>
      </w:r>
    </w:p>
    <w:p w:rsidR="00CC4871"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788"/>
      </w:tblGrid>
      <w:tr w:rsidR="007B5571" w:rsidRPr="00B64CCB" w:rsidTr="009C3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3305BD" w:rsidRDefault="007B5571" w:rsidP="007B5571">
            <w:pPr>
              <w:pStyle w:val="Odsekzoznamu"/>
              <w:ind w:left="0"/>
              <w:jc w:val="both"/>
              <w:rPr>
                <w:rFonts w:asciiTheme="minorHAnsi" w:hAnsiTheme="minorHAnsi"/>
                <w:sz w:val="20"/>
                <w:szCs w:val="20"/>
              </w:rPr>
            </w:pPr>
            <w:r w:rsidRPr="003305BD">
              <w:rPr>
                <w:rFonts w:asciiTheme="minorHAnsi" w:hAnsiTheme="minorHAnsi"/>
                <w:sz w:val="20"/>
                <w:szCs w:val="20"/>
              </w:rPr>
              <w:t>Indikovaná forma prepojenosti</w:t>
            </w: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štatutárneho orgánu obstarávateľa</w:t>
            </w:r>
          </w:p>
        </w:tc>
      </w:tr>
      <w:tr w:rsidR="007B5571" w:rsidRPr="00B64CCB" w:rsidTr="009C3984">
        <w:tc>
          <w:tcPr>
            <w:cnfStyle w:val="001000000000" w:firstRow="0" w:lastRow="0" w:firstColumn="1" w:lastColumn="0" w:oddVBand="0" w:evenVBand="0" w:oddHBand="0" w:evenHBand="0" w:firstRowFirstColumn="0" w:firstRowLastColumn="0" w:lastRowFirstColumn="0" w:lastRowLastColumn="0"/>
            <w:tcW w:w="878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rodinný príslušník alebo príbuzný člena  štatutárneho orgánu obstarávateľa</w:t>
            </w: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 xml:space="preserve">Člen štatutárneho orgánu úspešného uchádzača je obchodný partner člena štatutárneho orgánu obstarávateľa (napr. </w:t>
            </w:r>
            <w:proofErr w:type="spellStart"/>
            <w:r w:rsidRPr="003305BD">
              <w:rPr>
                <w:rFonts w:asciiTheme="minorHAnsi" w:hAnsiTheme="minorHAnsi"/>
                <w:sz w:val="20"/>
                <w:szCs w:val="20"/>
              </w:rPr>
              <w:t>spolukonatelia</w:t>
            </w:r>
            <w:proofErr w:type="spellEnd"/>
            <w:r w:rsidRPr="003305BD">
              <w:rPr>
                <w:rFonts w:asciiTheme="minorHAnsi" w:hAnsiTheme="minorHAnsi"/>
                <w:sz w:val="20"/>
                <w:szCs w:val="20"/>
              </w:rPr>
              <w:t>/členovia štatutárneho orgánu majú majetkové prepojenie v tretej firme, spolumajitelia tretej firmy - súčasní alebo bývalí)</w:t>
            </w:r>
          </w:p>
        </w:tc>
      </w:tr>
      <w:tr w:rsidR="007B5571" w:rsidRPr="00B64CCB" w:rsidTr="009C3984">
        <w:tc>
          <w:tcPr>
            <w:cnfStyle w:val="001000000000" w:firstRow="0" w:lastRow="0" w:firstColumn="1" w:lastColumn="0" w:oddVBand="0" w:evenVBand="0" w:oddHBand="0" w:evenHBand="0" w:firstRowFirstColumn="0" w:firstRowLastColumn="0" w:lastRowFirstColumn="0" w:lastRowLastColumn="0"/>
            <w:tcW w:w="878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zamestnancom obstarávateľa alebo pre neho pracuje na základe živnostenského oprávnenia.</w:t>
            </w:r>
          </w:p>
          <w:p w:rsidR="007B5571" w:rsidRPr="003305BD" w:rsidRDefault="007B5571" w:rsidP="007B5571">
            <w:pPr>
              <w:jc w:val="both"/>
              <w:rPr>
                <w:rFonts w:asciiTheme="minorHAnsi" w:hAnsiTheme="minorHAnsi"/>
                <w:b w:val="0"/>
                <w:sz w:val="20"/>
                <w:szCs w:val="20"/>
              </w:rPr>
            </w:pP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osoby podľa § 7 zákona o verejnom obstarávaní (napr. občianskeho združenia).</w:t>
            </w:r>
          </w:p>
        </w:tc>
      </w:tr>
      <w:tr w:rsidR="007B5571" w:rsidRPr="00B64CCB" w:rsidTr="009C3984">
        <w:tc>
          <w:tcPr>
            <w:cnfStyle w:val="001000000000" w:firstRow="0" w:lastRow="0" w:firstColumn="1" w:lastColumn="0" w:oddVBand="0" w:evenVBand="0" w:oddHBand="0" w:evenHBand="0" w:firstRowFirstColumn="0" w:firstRowLastColumn="0" w:lastRowFirstColumn="0" w:lastRowLastColumn="0"/>
            <w:tcW w:w="878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blízky priateľ alebo známy člena štatutárneho orgánu obstarávateľa</w:t>
            </w: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úspešného uchádzača s predstaviteľmi obstarávateľa na iných projektoch</w:t>
            </w:r>
          </w:p>
        </w:tc>
      </w:tr>
      <w:tr w:rsidR="007B5571" w:rsidRPr="00B64CCB" w:rsidTr="009C3984">
        <w:tc>
          <w:tcPr>
            <w:cnfStyle w:val="001000000000" w:firstRow="0" w:lastRow="0" w:firstColumn="1" w:lastColumn="0" w:oddVBand="0" w:evenVBand="0" w:oddHBand="0" w:evenHBand="0" w:firstRowFirstColumn="0" w:firstRowLastColumn="0" w:lastRowFirstColumn="0" w:lastRowLastColumn="0"/>
            <w:tcW w:w="878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obstarávateľa s budúcim úspešným uchádzačom v etape prípravy verejného obstarávania</w:t>
            </w: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keepNext/>
              <w:keepLines/>
              <w:jc w:val="both"/>
              <w:rPr>
                <w:rFonts w:asciiTheme="minorHAnsi" w:hAnsiTheme="minorHAnsi"/>
                <w:b w:val="0"/>
                <w:sz w:val="20"/>
                <w:szCs w:val="20"/>
              </w:rPr>
            </w:pPr>
            <w:r w:rsidRPr="003305BD">
              <w:rPr>
                <w:rFonts w:asciiTheme="minorHAnsi" w:hAnsiTheme="minorHAnsi"/>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3305BD" w:rsidRDefault="007B5571" w:rsidP="007B5571">
            <w:pPr>
              <w:jc w:val="both"/>
              <w:rPr>
                <w:rFonts w:asciiTheme="minorHAnsi" w:hAnsiTheme="minorHAnsi"/>
                <w:b w:val="0"/>
                <w:sz w:val="20"/>
                <w:szCs w:val="20"/>
              </w:rPr>
            </w:pPr>
          </w:p>
        </w:tc>
      </w:tr>
    </w:tbl>
    <w:p w:rsidR="00B62CC3" w:rsidRPr="00757367" w:rsidRDefault="00252342" w:rsidP="009C3984">
      <w:pPr>
        <w:pStyle w:val="Nadpis1"/>
        <w:spacing w:after="120"/>
        <w:ind w:left="444" w:firstLine="708"/>
      </w:pPr>
      <w:bookmarkStart w:id="403" w:name="_Toc26798977"/>
      <w:r w:rsidRPr="00757367">
        <w:t>2</w:t>
      </w:r>
      <w:r w:rsidR="00757367" w:rsidRPr="00757367">
        <w:t>1</w:t>
      </w:r>
      <w:r w:rsidRPr="00757367">
        <w:t xml:space="preserve">. </w:t>
      </w:r>
      <w:r w:rsidR="00B62CC3" w:rsidRPr="00757367">
        <w:t>Prílohy príručky</w:t>
      </w:r>
      <w:bookmarkEnd w:id="403"/>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r w:rsidR="0029193A">
        <w:rPr>
          <w:rFonts w:asciiTheme="minorHAnsi" w:hAnsiTheme="minorHAnsi"/>
          <w:color w:val="1F497D" w:themeColor="text2"/>
          <w:lang w:val="sk-SK"/>
        </w:rPr>
        <w:t xml:space="preserve"> </w:t>
      </w:r>
      <w:r w:rsidR="008253D6">
        <w:rPr>
          <w:rFonts w:asciiTheme="minorHAnsi" w:hAnsiTheme="minorHAnsi"/>
          <w:color w:val="1F497D" w:themeColor="text2"/>
          <w:lang w:val="sk-SK"/>
        </w:rPr>
        <w:t>(platí aj pre výnimky podľa ZVO)</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5 Tabuľka zasielaná v rámci zákaziek  nad  </w:t>
      </w:r>
      <w:r w:rsidR="00E81A23">
        <w:rPr>
          <w:rFonts w:asciiTheme="minorHAnsi" w:hAnsiTheme="minorHAnsi"/>
          <w:color w:val="1F497D" w:themeColor="text2"/>
          <w:lang w:val="sk-SK"/>
        </w:rPr>
        <w:t>30</w:t>
      </w:r>
      <w:r w:rsidRPr="00F575F5">
        <w:rPr>
          <w:rFonts w:asciiTheme="minorHAnsi" w:hAnsiTheme="minorHAnsi"/>
          <w:color w:val="1F497D" w:themeColor="text2"/>
          <w:lang w:val="sk-SK"/>
        </w:rPr>
        <w:t> 000 EUR</w:t>
      </w:r>
    </w:p>
    <w:p w:rsidR="008253D6" w:rsidRDefault="00E27D14" w:rsidP="009C3984">
      <w:pPr>
        <w:pStyle w:val="Zkladntext"/>
        <w:spacing w:before="0" w:after="0"/>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E81A23">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 xml:space="preserve">Čestné vyhlásenie prijímateľa k úplnosti a súladu predkladanej dokumentácie </w:t>
      </w:r>
    </w:p>
    <w:p w:rsidR="00B62CC3" w:rsidRPr="00F575F5" w:rsidRDefault="008253D6" w:rsidP="009C3984">
      <w:pPr>
        <w:pStyle w:val="Zkladntext"/>
        <w:spacing w:before="0" w:after="0"/>
        <w:rPr>
          <w:rFonts w:asciiTheme="minorHAnsi" w:hAnsiTheme="minorHAnsi"/>
          <w:color w:val="1F497D" w:themeColor="text2"/>
          <w:lang w:val="sk-SK"/>
        </w:rPr>
      </w:pPr>
      <w:r>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VO s originálnou dokumentáciou</w:t>
      </w:r>
    </w:p>
    <w:p w:rsidR="00B62CC3" w:rsidRPr="00F575F5" w:rsidRDefault="00E27D14" w:rsidP="00495B98">
      <w:pPr>
        <w:pStyle w:val="Zkladntext"/>
        <w:rPr>
          <w:rFonts w:asciiTheme="minorHAnsi" w:hAnsiTheme="minorHAnsi"/>
          <w:color w:val="1F497D" w:themeColor="text2"/>
          <w:lang w:val="sk-SK"/>
        </w:rPr>
      </w:pPr>
      <w:bookmarkStart w:id="404" w:name="_Ref418020975"/>
      <w:bookmarkStart w:id="405" w:name="_Ref418020987"/>
      <w:bookmarkStart w:id="406" w:name="_Ref418021052"/>
      <w:bookmarkStart w:id="407" w:name="_Ref418021057"/>
      <w:bookmarkStart w:id="408" w:name="_Ref418021061"/>
      <w:bookmarkStart w:id="409"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404"/>
      <w:bookmarkEnd w:id="405"/>
      <w:bookmarkEnd w:id="406"/>
      <w:bookmarkEnd w:id="407"/>
      <w:bookmarkEnd w:id="408"/>
      <w:bookmarkEnd w:id="409"/>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1A4CEC" w:rsidRDefault="0015746A" w:rsidP="00495B98">
      <w:pPr>
        <w:pStyle w:val="Zkladntext"/>
        <w:rPr>
          <w:rFonts w:asciiTheme="minorHAnsi" w:eastAsiaTheme="majorEastAsia" w:hAnsiTheme="minorHAnsi"/>
          <w:strike/>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sidRPr="00F96EFF">
        <w:rPr>
          <w:rFonts w:asciiTheme="minorHAnsi" w:hAnsiTheme="minorHAnsi"/>
          <w:color w:val="1F497D" w:themeColor="text2"/>
        </w:rPr>
        <w:t>–</w:t>
      </w:r>
      <w:r w:rsidR="00797365" w:rsidRPr="001A4CEC">
        <w:rPr>
          <w:rFonts w:asciiTheme="minorHAnsi" w:hAnsiTheme="minorHAnsi"/>
          <w:color w:val="1F497D" w:themeColor="text2"/>
        </w:rPr>
        <w:t xml:space="preserve"> </w:t>
      </w:r>
      <w:proofErr w:type="spellStart"/>
      <w:r w:rsidRPr="00A45749">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410"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411" w:name="_Toc26798978"/>
      <w:r w:rsidRPr="00F575F5">
        <w:rPr>
          <w:rFonts w:asciiTheme="minorHAnsi" w:hAnsiTheme="minorHAnsi"/>
          <w:color w:val="1F497D" w:themeColor="text2"/>
        </w:rPr>
        <w:lastRenderedPageBreak/>
        <w:t>Príloha č. 1 Vzorový formulár na určenie PHZ</w:t>
      </w:r>
      <w:bookmarkEnd w:id="410"/>
      <w:bookmarkEnd w:id="411"/>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6"/>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7"/>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8"/>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9"/>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 xml:space="preserve"> určená podľa § 6 zákona č. 343/2015 Z.</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z.</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4"/>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osloveného dodávateľa</w:t>
            </w:r>
          </w:p>
        </w:tc>
        <w:tc>
          <w:tcPr>
            <w:tcW w:w="177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dodávateľa, ktorý predložil ponuku</w:t>
            </w:r>
          </w:p>
        </w:tc>
        <w:tc>
          <w:tcPr>
            <w:tcW w:w="177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Suma ponuky relevantná </w:t>
            </w:r>
          </w:p>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pre určenie PHZ </w:t>
            </w:r>
          </w:p>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 EUR bez DPH</w:t>
            </w:r>
          </w:p>
        </w:tc>
        <w:tc>
          <w:tcPr>
            <w:tcW w:w="2039"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w:t>
            </w:r>
          </w:p>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na tento zdroj </w:t>
            </w:r>
          </w:p>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je to relevantné)</w:t>
            </w:r>
          </w:p>
        </w:tc>
        <w:tc>
          <w:tcPr>
            <w:tcW w:w="2321" w:type="dxa"/>
            <w:shd w:val="clear" w:color="auto" w:fill="FBD4B4" w:themeFill="accent6" w:themeFillTint="66"/>
          </w:tcPr>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Suma relevantná </w:t>
            </w:r>
          </w:p>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pre určenie PHZ </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v EUR bez DPH</w:t>
            </w:r>
          </w:p>
        </w:tc>
        <w:tc>
          <w:tcPr>
            <w:tcW w:w="2039"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412" w:name="_Ref418070004"/>
    </w:p>
    <w:p w:rsidR="00E27D14" w:rsidRPr="00F575F5" w:rsidRDefault="00E27D14" w:rsidP="00495B98">
      <w:pPr>
        <w:pStyle w:val="Nadpis2"/>
        <w:jc w:val="both"/>
        <w:rPr>
          <w:rFonts w:asciiTheme="minorHAnsi" w:hAnsiTheme="minorHAnsi"/>
          <w:color w:val="1F497D" w:themeColor="text2"/>
        </w:rPr>
      </w:pPr>
      <w:bookmarkStart w:id="413" w:name="_Toc26798979"/>
      <w:r w:rsidRPr="00F575F5">
        <w:rPr>
          <w:rFonts w:asciiTheme="minorHAnsi" w:hAnsiTheme="minorHAnsi"/>
          <w:color w:val="1F497D" w:themeColor="text2"/>
        </w:rPr>
        <w:t>Príloha č. 2 Vzor zápisnice z vyhodnotenia podmienok účasti</w:t>
      </w:r>
      <w:bookmarkEnd w:id="412"/>
      <w:bookmarkEnd w:id="413"/>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2"/>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4"/>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25"/>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26"/>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9"/>
        <w:gridCol w:w="2384"/>
        <w:gridCol w:w="2388"/>
        <w:gridCol w:w="2110"/>
      </w:tblGrid>
      <w:tr w:rsidR="00BF2FB5" w:rsidRPr="00840C9D" w:rsidTr="00BF2FB5">
        <w:tc>
          <w:tcPr>
            <w:tcW w:w="995"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Záver posúdenia </w:t>
            </w:r>
          </w:p>
          <w:p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(napr. plnil/nesplnil/</w:t>
            </w:r>
          </w:p>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29193A"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xml:space="preserve">Osobné postavenie </w:t>
            </w:r>
          </w:p>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29193A"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xml:space="preserve">Osobné postavenie </w:t>
            </w:r>
          </w:p>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27"/>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28"/>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29"/>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414" w:name="_Ref418070151"/>
      <w:bookmarkStart w:id="415" w:name="_Toc26798980"/>
      <w:r w:rsidRPr="00F575F5">
        <w:rPr>
          <w:rFonts w:asciiTheme="minorHAnsi" w:hAnsiTheme="minorHAnsi"/>
          <w:color w:val="1F497D" w:themeColor="text2"/>
        </w:rPr>
        <w:lastRenderedPageBreak/>
        <w:t>Príloha č. 3 Vzor zápisnice z vyhodnotenia ponúk</w:t>
      </w:r>
      <w:bookmarkEnd w:id="414"/>
      <w:bookmarkEnd w:id="415"/>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0"/>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1"/>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2"/>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proofErr w:type="spellStart"/>
      <w:r w:rsidRPr="00A72D99">
        <w:rPr>
          <w:rFonts w:asciiTheme="minorHAnsi" w:hAnsiTheme="minorHAnsi" w:cs="Times New Roman"/>
          <w:color w:val="1F497D" w:themeColor="text2"/>
          <w:sz w:val="20"/>
          <w:szCs w:val="20"/>
        </w:rPr>
        <w:t>Prítomn</w:t>
      </w:r>
      <w:r w:rsidRPr="001A4CEC">
        <w:rPr>
          <w:rFonts w:asciiTheme="minorHAnsi" w:hAnsiTheme="minorHAnsi" w:cs="Times New Roman"/>
          <w:strike/>
          <w:color w:val="1F497D" w:themeColor="text2"/>
          <w:sz w:val="20"/>
          <w:szCs w:val="20"/>
        </w:rPr>
        <w:t>ý</w:t>
      </w:r>
      <w:r w:rsidR="00600609">
        <w:rPr>
          <w:rFonts w:asciiTheme="minorHAnsi" w:hAnsiTheme="minorHAnsi" w:cs="Times New Roman"/>
          <w:color w:val="1F497D" w:themeColor="text2"/>
          <w:sz w:val="20"/>
          <w:szCs w:val="20"/>
        </w:rPr>
        <w:t>í</w:t>
      </w:r>
      <w:proofErr w:type="spellEnd"/>
      <w:r w:rsidRPr="00A72D99">
        <w:rPr>
          <w:rFonts w:asciiTheme="minorHAnsi" w:hAnsiTheme="minorHAnsi" w:cs="Times New Roman"/>
          <w:color w:val="1F497D" w:themeColor="text2"/>
          <w:sz w:val="20"/>
          <w:szCs w:val="20"/>
        </w:rPr>
        <w:t xml:space="preserve"> členovia komisie</w:t>
      </w:r>
      <w:r w:rsidRPr="00A72D99">
        <w:rPr>
          <w:rStyle w:val="Odkaznapoznmkupodiarou"/>
        </w:rPr>
        <w:footnoteReference w:id="33"/>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4"/>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Návrh kritéria </w:t>
            </w:r>
          </w:p>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 vyhodnotenie ponúk predložené uchádzačom</w:t>
            </w:r>
          </w:p>
        </w:tc>
        <w:tc>
          <w:tcPr>
            <w:tcW w:w="1984"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416"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417" w:name="_Toc26798981"/>
      <w:r w:rsidRPr="00F575F5">
        <w:rPr>
          <w:rFonts w:asciiTheme="minorHAnsi" w:hAnsiTheme="minorHAnsi"/>
          <w:color w:val="1F497D" w:themeColor="text2"/>
        </w:rPr>
        <w:lastRenderedPageBreak/>
        <w:t>Príloha č. 4 Záznam z prieskumu trhu</w:t>
      </w:r>
      <w:bookmarkEnd w:id="416"/>
      <w:r w:rsidRPr="00F575F5">
        <w:rPr>
          <w:rFonts w:asciiTheme="minorHAnsi" w:hAnsiTheme="minorHAnsi"/>
          <w:color w:val="1F497D" w:themeColor="text2"/>
        </w:rPr>
        <w:t xml:space="preserve"> </w:t>
      </w:r>
      <w:r w:rsidR="00FF66D4">
        <w:rPr>
          <w:rFonts w:asciiTheme="minorHAnsi" w:hAnsiTheme="minorHAnsi"/>
          <w:color w:val="1F497D" w:themeColor="text2"/>
        </w:rPr>
        <w:t>(platí aj pre výnimky zo ZVO)</w:t>
      </w:r>
      <w:bookmarkEnd w:id="417"/>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0E7742" w:rsidRPr="00A72D99" w:rsidRDefault="000E7742"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Pr>
          <w:rFonts w:asciiTheme="minorHAnsi" w:hAnsiTheme="minorHAnsi" w:cs="Times New Roman"/>
          <w:color w:val="1F497D" w:themeColor="text2"/>
          <w:sz w:val="20"/>
          <w:szCs w:val="20"/>
        </w:rPr>
        <w:t xml:space="preserve">Výnimka zo ZVO (uviesť presné ustanovenie § 1 ods. 2 až 14 ZVO):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0E7742" w:rsidRPr="000E7742" w:rsidRDefault="00157B79" w:rsidP="000E7742">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35"/>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36"/>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osloveného dodávateľa</w:t>
            </w:r>
          </w:p>
        </w:tc>
        <w:tc>
          <w:tcPr>
            <w:tcW w:w="1673"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w:t>
            </w:r>
          </w:p>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(áno/nie)</w:t>
            </w:r>
          </w:p>
        </w:tc>
        <w:tc>
          <w:tcPr>
            <w:tcW w:w="141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4D4577" w:rsidRDefault="004D4577" w:rsidP="004D4577">
      <w:pPr>
        <w:pStyle w:val="Odsekzoznamu"/>
        <w:spacing w:after="160"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a sídlo uchádzača, ktorý predložil ponuku</w:t>
            </w:r>
          </w:p>
        </w:tc>
        <w:tc>
          <w:tcPr>
            <w:tcW w:w="1750"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40"/>
            </w:r>
          </w:p>
        </w:tc>
        <w:tc>
          <w:tcPr>
            <w:tcW w:w="192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0E7742" w:rsidRDefault="000E7742" w:rsidP="00157B79">
      <w:pPr>
        <w:pStyle w:val="Odsekzoznamu"/>
        <w:spacing w:line="360" w:lineRule="auto"/>
        <w:jc w:val="both"/>
        <w:rPr>
          <w:rFonts w:asciiTheme="minorHAnsi" w:hAnsiTheme="minorHAnsi" w:cs="Times New Roman"/>
          <w:color w:val="1F497D" w:themeColor="text2"/>
          <w:sz w:val="20"/>
          <w:szCs w:val="20"/>
        </w:rPr>
      </w:pPr>
    </w:p>
    <w:p w:rsidR="00157B7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w:t>
      </w:r>
    </w:p>
    <w:p w:rsidR="000E7742" w:rsidRDefault="000E7742" w:rsidP="000E7742">
      <w:pPr>
        <w:spacing w:after="160" w:line="360" w:lineRule="auto"/>
        <w:jc w:val="both"/>
        <w:rPr>
          <w:rFonts w:asciiTheme="minorHAnsi" w:hAnsiTheme="minorHAnsi" w:cs="Times New Roman"/>
          <w:color w:val="1F497D" w:themeColor="text2"/>
          <w:sz w:val="20"/>
          <w:szCs w:val="20"/>
        </w:rPr>
      </w:pPr>
    </w:p>
    <w:p w:rsidR="000E7742" w:rsidRPr="000E7742" w:rsidRDefault="000E7742" w:rsidP="000E7742">
      <w:pPr>
        <w:spacing w:after="160" w:line="360" w:lineRule="auto"/>
        <w:jc w:val="both"/>
        <w:rPr>
          <w:rFonts w:asciiTheme="minorHAnsi" w:hAnsiTheme="minorHAnsi" w:cs="Times New Roman"/>
          <w:color w:val="1F497D" w:themeColor="text2"/>
          <w:sz w:val="20"/>
          <w:szCs w:val="20"/>
        </w:rPr>
      </w:pPr>
    </w:p>
    <w:p w:rsidR="000E7742" w:rsidRPr="00A72D99" w:rsidRDefault="000E7742"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p>
          <w:p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tento zdroj</w:t>
            </w:r>
          </w:p>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je to relevantné)</w:t>
            </w:r>
          </w:p>
        </w:tc>
        <w:tc>
          <w:tcPr>
            <w:tcW w:w="2321"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3"/>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4"/>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418" w:name="_Ref418074111"/>
      <w:bookmarkStart w:id="419" w:name="_Toc26798982"/>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r w:rsidR="008407B7">
        <w:rPr>
          <w:rFonts w:asciiTheme="minorHAnsi" w:hAnsiTheme="minorHAnsi"/>
          <w:color w:val="1F497D" w:themeColor="text2"/>
        </w:rPr>
        <w:t>30</w:t>
      </w:r>
      <w:r w:rsidR="00AD1131" w:rsidRPr="00F575F5">
        <w:rPr>
          <w:rFonts w:asciiTheme="minorHAnsi" w:hAnsiTheme="minorHAnsi"/>
          <w:color w:val="1F497D" w:themeColor="text2"/>
        </w:rPr>
        <w:t xml:space="preserve">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418"/>
      <w:bookmarkEnd w:id="419"/>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3"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45"/>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46"/>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47"/>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48"/>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49"/>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50"/>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1"/>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420" w:name="_Ref418074365"/>
      <w:bookmarkStart w:id="421" w:name="_Toc26798983"/>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420"/>
      <w:bookmarkEnd w:id="421"/>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2"/>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3"/>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4"/>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 xml:space="preserve">je úplná, kompletná a je totožná </w:t>
      </w:r>
      <w:r w:rsidR="008C1FB1">
        <w:rPr>
          <w:rFonts w:asciiTheme="minorHAnsi" w:hAnsiTheme="minorHAnsi" w:cs="Times New Roman"/>
          <w:b/>
          <w:color w:val="1F497D" w:themeColor="text2"/>
        </w:rPr>
        <w:t xml:space="preserve"> </w:t>
      </w:r>
      <w:r w:rsidR="008C1FB1">
        <w:rPr>
          <w:rFonts w:asciiTheme="minorHAnsi" w:hAnsiTheme="minorHAnsi" w:cs="Times New Roman"/>
          <w:b/>
          <w:color w:val="1F497D" w:themeColor="text2"/>
        </w:rPr>
        <w:br/>
      </w:r>
      <w:r w:rsidRPr="00A72D99">
        <w:rPr>
          <w:rFonts w:asciiTheme="minorHAnsi" w:hAnsiTheme="minorHAnsi" w:cs="Times New Roman"/>
          <w:b/>
          <w:color w:val="1F497D" w:themeColor="text2"/>
        </w:rPr>
        <w:t>s originálom dokumentácie</w:t>
      </w:r>
      <w:r w:rsidRPr="00A72D99">
        <w:rPr>
          <w:rFonts w:asciiTheme="minorHAnsi" w:hAnsiTheme="minorHAnsi" w:cs="Times New Roman"/>
          <w:color w:val="1F497D" w:themeColor="text2"/>
        </w:rPr>
        <w:t xml:space="preserve">. Zároveň vyhlasujem, že som si vedomý, že na základe predloženej dokumentácie poskytovateľ rozhodne o pripustení, nepripustení výdavkov súvisiacich s predmetným verejným obstarávaním do financovania, ako aj možnej </w:t>
      </w:r>
      <w:r w:rsidRPr="001A4CEC">
        <w:rPr>
          <w:rFonts w:asciiTheme="minorHAnsi" w:hAnsiTheme="minorHAnsi" w:cs="Times New Roman"/>
          <w:strike/>
          <w:color w:val="1F497D" w:themeColor="text2"/>
        </w:rPr>
        <w:t>o</w:t>
      </w:r>
      <w:r w:rsidRPr="00A72D99">
        <w:rPr>
          <w:rFonts w:asciiTheme="minorHAnsi" w:hAnsiTheme="minorHAnsi" w:cs="Times New Roman"/>
          <w:color w:val="1F497D" w:themeColor="text2"/>
        </w:rPr>
        <w:t>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Kompletný zoznam predkladanej dokumentácie VO</w:t>
      </w: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422" w:name="_Ref418075273"/>
      <w:bookmarkStart w:id="423" w:name="_Toc26798984"/>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422"/>
      <w:bookmarkEnd w:id="423"/>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5"/>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56"/>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456660" w:rsidRPr="00A72D99" w:rsidRDefault="00157B79" w:rsidP="00456660">
      <w:pPr>
        <w:jc w:val="both"/>
        <w:rPr>
          <w:rFonts w:asciiTheme="minorHAnsi" w:hAnsiTheme="minorHAnsi" w:cs="Times New Roman"/>
          <w:color w:val="1F497D" w:themeColor="text2"/>
        </w:rPr>
      </w:pP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p>
    <w:p w:rsidR="00157B79" w:rsidRDefault="00157B79" w:rsidP="00A72D99">
      <w:pPr>
        <w:rPr>
          <w:rFonts w:asciiTheme="minorHAnsi" w:hAnsiTheme="minorHAnsi" w:cs="Times New Roman"/>
          <w:bCs/>
          <w:iCs/>
          <w:color w:val="1F497D" w:themeColor="text2"/>
          <w:sz w:val="20"/>
          <w:szCs w:val="20"/>
        </w:rPr>
      </w:pPr>
    </w:p>
    <w:p w:rsidR="007B5873" w:rsidRPr="00F575F5" w:rsidRDefault="007B5873" w:rsidP="00495B98">
      <w:pPr>
        <w:pStyle w:val="Nadpis2"/>
        <w:jc w:val="both"/>
        <w:rPr>
          <w:rFonts w:asciiTheme="minorHAnsi" w:hAnsiTheme="minorHAnsi"/>
          <w:color w:val="1F497D" w:themeColor="text2"/>
        </w:rPr>
      </w:pPr>
      <w:bookmarkStart w:id="424" w:name="_Ref418070524"/>
      <w:bookmarkStart w:id="425" w:name="_Ref418074070"/>
      <w:bookmarkStart w:id="426" w:name="_Toc26798985"/>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424"/>
      <w:bookmarkEnd w:id="425"/>
      <w:bookmarkEnd w:id="426"/>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3305BD">
        <w:rPr>
          <w:rFonts w:asciiTheme="minorHAnsi" w:hAnsiTheme="minorHAnsi" w:cs="Times New Roman"/>
          <w:b/>
          <w:color w:val="1F497D" w:themeColor="text2"/>
          <w:sz w:val="40"/>
          <w:szCs w:val="40"/>
          <w:vertAlign w:val="superscript"/>
        </w:rPr>
        <w:footnoteReference w:id="57"/>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r w:rsidR="00F12A38">
        <w:rPr>
          <w:rStyle w:val="Odkaznapoznmkupodiarou"/>
          <w:rFonts w:asciiTheme="minorHAnsi" w:hAnsiTheme="minorHAnsi"/>
          <w:color w:val="1F497D" w:themeColor="text2"/>
          <w:sz w:val="20"/>
          <w:szCs w:val="20"/>
        </w:rPr>
        <w:footnoteReference w:id="58"/>
      </w:r>
      <w:r w:rsidRPr="00A72D99">
        <w:rPr>
          <w:rFonts w:asciiTheme="minorHAnsi" w:hAnsiTheme="minorHAnsi"/>
          <w:color w:val="1F497D" w:themeColor="text2"/>
          <w:sz w:val="20"/>
          <w:szCs w:val="20"/>
        </w:rPr>
        <w:t>:</w:t>
      </w:r>
    </w:p>
    <w:p w:rsidR="007B5873" w:rsidRDefault="007B5873" w:rsidP="00E131AA">
      <w:pPr>
        <w:spacing w:before="120" w:after="120" w:line="240" w:lineRule="auto"/>
        <w:jc w:val="both"/>
        <w:rPr>
          <w:rFonts w:asciiTheme="minorHAnsi" w:hAnsiTheme="minorHAnsi"/>
          <w:color w:val="1F497D" w:themeColor="text2"/>
        </w:rPr>
      </w:pPr>
    </w:p>
    <w:tbl>
      <w:tblPr>
        <w:tblStyle w:val="Mriekatabuky"/>
        <w:tblpPr w:leftFromText="141" w:rightFromText="141" w:vertAnchor="text" w:tblpXSpec="center" w:tblpY="1"/>
        <w:tblOverlap w:val="never"/>
        <w:tblW w:w="0" w:type="auto"/>
        <w:jc w:val="center"/>
        <w:tblLook w:val="04A0" w:firstRow="1" w:lastRow="0" w:firstColumn="1" w:lastColumn="0" w:noHBand="0" w:noVBand="1"/>
      </w:tblPr>
      <w:tblGrid>
        <w:gridCol w:w="564"/>
        <w:gridCol w:w="3529"/>
        <w:gridCol w:w="5195"/>
      </w:tblGrid>
      <w:tr w:rsidR="000139AF" w:rsidRPr="00255BE3" w:rsidTr="00C46173">
        <w:trPr>
          <w:jc w:val="center"/>
        </w:trPr>
        <w:tc>
          <w:tcPr>
            <w:tcW w:w="567" w:type="dxa"/>
            <w:shd w:val="clear" w:color="auto" w:fill="F19B61"/>
          </w:tcPr>
          <w:p w:rsidR="000139AF" w:rsidRPr="001C1F65" w:rsidRDefault="000139AF" w:rsidP="000139AF">
            <w:pPr>
              <w:keepNext/>
              <w:keepLines/>
              <w:spacing w:before="120" w:after="120"/>
              <w:ind w:left="34" w:right="-220"/>
              <w:jc w:val="both"/>
              <w:rPr>
                <w:rFonts w:asciiTheme="minorHAnsi" w:hAnsiTheme="minorHAnsi"/>
                <w:b/>
                <w:bCs/>
                <w:sz w:val="18"/>
              </w:rPr>
            </w:pPr>
            <w:r w:rsidRPr="001C1F65">
              <w:rPr>
                <w:rFonts w:asciiTheme="minorHAnsi" w:hAnsiTheme="minorHAnsi"/>
                <w:b/>
                <w:bCs/>
                <w:sz w:val="18"/>
              </w:rPr>
              <w:t>P. č.</w:t>
            </w:r>
          </w:p>
        </w:tc>
        <w:tc>
          <w:tcPr>
            <w:tcW w:w="3573" w:type="dxa"/>
            <w:shd w:val="clear" w:color="auto" w:fill="F19B61"/>
          </w:tcPr>
          <w:p w:rsidR="000139AF" w:rsidRPr="001C1F65" w:rsidRDefault="000139AF" w:rsidP="000139AF">
            <w:pPr>
              <w:keepNext/>
              <w:keepLines/>
              <w:spacing w:before="120" w:after="120"/>
              <w:jc w:val="both"/>
              <w:rPr>
                <w:rFonts w:asciiTheme="minorHAnsi" w:hAnsiTheme="minorHAnsi"/>
                <w:b/>
                <w:bCs/>
                <w:sz w:val="18"/>
              </w:rPr>
            </w:pPr>
            <w:r w:rsidRPr="001C1F65">
              <w:rPr>
                <w:rFonts w:asciiTheme="minorHAnsi" w:hAnsiTheme="minorHAnsi"/>
                <w:b/>
                <w:bCs/>
                <w:sz w:val="18"/>
              </w:rPr>
              <w:t>Názov rizikového indikátora</w:t>
            </w:r>
          </w:p>
        </w:tc>
        <w:tc>
          <w:tcPr>
            <w:tcW w:w="5274" w:type="dxa"/>
            <w:tcBorders>
              <w:bottom w:val="single" w:sz="4" w:space="0" w:color="auto"/>
            </w:tcBorders>
            <w:shd w:val="clear" w:color="auto" w:fill="F19B61"/>
          </w:tcPr>
          <w:p w:rsidR="000139AF" w:rsidRPr="001C1F65" w:rsidRDefault="000139AF" w:rsidP="000139AF">
            <w:pPr>
              <w:keepNext/>
              <w:keepLines/>
              <w:spacing w:before="120" w:after="120"/>
              <w:ind w:left="19"/>
              <w:jc w:val="both"/>
              <w:rPr>
                <w:rFonts w:asciiTheme="minorHAnsi" w:hAnsiTheme="minorHAnsi"/>
                <w:b/>
                <w:bCs/>
                <w:sz w:val="18"/>
              </w:rPr>
            </w:pPr>
            <w:r w:rsidRPr="001C1F65">
              <w:rPr>
                <w:rFonts w:asciiTheme="minorHAnsi" w:hAnsiTheme="minorHAnsi"/>
                <w:b/>
                <w:bCs/>
                <w:sz w:val="18"/>
              </w:rPr>
              <w:t>Popis rizikového indikátora</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w:t>
            </w:r>
          </w:p>
          <w:p w:rsidR="000139AF" w:rsidRPr="001C1F65" w:rsidRDefault="000139AF" w:rsidP="000139AF">
            <w:pPr>
              <w:keepNext/>
              <w:keepLines/>
              <w:spacing w:before="120" w:after="120"/>
              <w:ind w:left="34"/>
              <w:jc w:val="center"/>
              <w:rPr>
                <w:rFonts w:asciiTheme="minorHAnsi" w:hAnsiTheme="minorHAnsi"/>
                <w:b/>
                <w:bCs/>
                <w:sz w:val="18"/>
                <w:szCs w:val="18"/>
              </w:rPr>
            </w:pP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Rotácia úspešných uchádzačov podľa regiónu, typu služby, tovaru alebo práce (</w:t>
            </w:r>
            <w:proofErr w:type="spellStart"/>
            <w:r w:rsidRPr="001C1F65">
              <w:rPr>
                <w:rFonts w:asciiTheme="minorHAnsi" w:hAnsiTheme="minorHAnsi"/>
                <w:b/>
                <w:bCs/>
                <w:sz w:val="18"/>
                <w:szCs w:val="18"/>
              </w:rPr>
              <w:t>bid</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rotation</w:t>
            </w:r>
            <w:proofErr w:type="spellEnd"/>
            <w:r w:rsidRPr="001C1F65">
              <w:rPr>
                <w:rFonts w:asciiTheme="minorHAnsi" w:hAnsiTheme="minorHAnsi"/>
                <w:b/>
                <w:bCs/>
                <w:sz w:val="18"/>
                <w:szCs w:val="18"/>
              </w:rPr>
              <w:t>)</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Zloženie uchádzačov, ktorí predložili ponuku, je pri viacerých súťažiach takmer rovnaké, pričom ako úspešný je vyhodnotený vždy iný uchádzač, a to v závislosti od regiónu, alebo typu služby, tovaru  alebo práce alebo podľa typu zákazníkov a pod.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 xml:space="preserve">Neúspešný uchádzač je </w:t>
            </w:r>
            <w:proofErr w:type="spellStart"/>
            <w:r w:rsidRPr="001C1F65">
              <w:rPr>
                <w:rFonts w:asciiTheme="minorHAnsi" w:hAnsiTheme="minorHAnsi"/>
                <w:b/>
                <w:bCs/>
                <w:sz w:val="18"/>
                <w:szCs w:val="18"/>
              </w:rPr>
              <w:t>zazmluvnený</w:t>
            </w:r>
            <w:proofErr w:type="spellEnd"/>
            <w:r w:rsidRPr="001C1F65">
              <w:rPr>
                <w:rFonts w:asciiTheme="minorHAnsi" w:hAnsiTheme="minorHAnsi"/>
                <w:b/>
                <w:bCs/>
                <w:sz w:val="18"/>
                <w:szCs w:val="18"/>
              </w:rPr>
              <w:t xml:space="preserve"> úspešným uchádzačom ako subdodávateľ</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Pri kontrole RO zistí skutočnosť, že s uchádzačom, ktorý bol v súťaži vyhodnotený ako neúspešný, uzavrel úspešný uchádzač v rámci plnenia predmetnej zákazky subdodávateľskú zmluvu.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3</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Medzi uchádzačmi je majetkové alebo osobné prepojenie</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4</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opätovne svoju ponuku, avšak nikdy nie sú úspešní</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Vo viacerých súťažiach je možné identifikovať rovnakého uchádzača, ktorý sa zúčastní postupu VO, ale nikdy nie je úspešný.</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5</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ponuku, avšak nespĺňajú rozsah požiadaviek pre účely splnenia podmienok účasti/požiadaviek na predmet zákazky</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postupoch VO je možné pri kontrole zistiť, že ponuku predložili uchádzači, ktorí zjavne nespĺňajú podmienky účasti alebo požiadavky na predmet zákazky (napr. nedosahujú požadovaný obrat, nedisponujú požadovanými referenciami).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6</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Dvaja alebo viacerí uchádzači predkladajú spoločnú ponuku (ako skupina dodávateľov), avšak aspoň jeden z nich je dostatočne kvalifikovaný aby mohol podať ponuku sám</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7</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Predloženie tieňovej („krycej“) ponuky (</w:t>
            </w:r>
            <w:proofErr w:type="spellStart"/>
            <w:r w:rsidRPr="001C1F65">
              <w:rPr>
                <w:rFonts w:asciiTheme="minorHAnsi" w:hAnsiTheme="minorHAnsi"/>
                <w:b/>
                <w:bCs/>
                <w:sz w:val="18"/>
                <w:szCs w:val="18"/>
              </w:rPr>
              <w:t>cover</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bidding</w:t>
            </w:r>
            <w:proofErr w:type="spellEnd"/>
            <w:r w:rsidRPr="001C1F65">
              <w:rPr>
                <w:rFonts w:asciiTheme="minorHAnsi" w:hAnsiTheme="minorHAnsi"/>
                <w:b/>
                <w:bCs/>
                <w:sz w:val="18"/>
                <w:szCs w:val="18"/>
              </w:rPr>
              <w:t>)</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alebo uchádzači predložia vyššiu cenovú ponuku ako vopred dohodnutý úspešný uchádzač</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predloží cenovú ponuku, ktorá je príliš vysoká na to, aby bola akceptovaná,</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 xml:space="preserve">určitý uchádzač predloží ponuku s podmienkami, ktoré sú pre </w:t>
            </w:r>
            <w:r w:rsidRPr="001C1F65">
              <w:rPr>
                <w:rFonts w:asciiTheme="minorHAnsi" w:hAnsiTheme="minorHAnsi"/>
                <w:bCs/>
                <w:sz w:val="18"/>
                <w:szCs w:val="18"/>
              </w:rPr>
              <w:lastRenderedPageBreak/>
              <w:t>verejného obstarávateľa neakceptovateľné, resp. v rozpore so súťažnými podkladmi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lastRenderedPageBreak/>
              <w:t>8</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Zrušenie cenovej ponuky (</w:t>
            </w:r>
            <w:proofErr w:type="spellStart"/>
            <w:r w:rsidRPr="001C1F65">
              <w:rPr>
                <w:rFonts w:asciiTheme="minorHAnsi" w:hAnsiTheme="minorHAnsi"/>
                <w:b/>
                <w:bCs/>
                <w:sz w:val="18"/>
                <w:szCs w:val="18"/>
              </w:rPr>
              <w:t>bid</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suppresion</w:t>
            </w:r>
            <w:proofErr w:type="spellEnd"/>
            <w:r w:rsidRPr="001C1F65">
              <w:rPr>
                <w:rFonts w:asciiTheme="minorHAnsi" w:hAnsiTheme="minorHAnsi"/>
                <w:b/>
                <w:bCs/>
                <w:sz w:val="18"/>
                <w:szCs w:val="18"/>
              </w:rPr>
              <w:t>)</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niektorí uchádzači neočakávane stiahli svoje ponuky</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pravidelní uchádzači o určitý typ zákazky nepredložili ponuku, aj keď sa očakávala ich účasť, nakoľko v iných súťažiach na obdobný predmet zákazky ponuku predložili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9</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Nízky počet ponúk/žiadostí o účasť</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V rámci súťaže bol predložený nízky počet ponúk alebo žiadostí o účasť (1 až 2)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10</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schémy v stanovovaní cien</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predložené uchádzačmi sa oproti úspešnej ponuke zvyšujú o pravidelný % prírastok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na stanovenie ceny sú pri viacerých uchádzačoch použité rovnaké kalkulácie (cenový index),</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hodnoty všetkých predložených ponúk sú v porovnaní s predpokladanou hodnotou zákazky buď nad touto hodnotou, alebo tesne pod ňou,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výsledná suma  ponuky úspešného uchádzača je neprimerane vysoká vzhľadom na sumy, ktoré vie RO porovnať z verejne dostupných zdrojov alebo z vlastných databáz a zdrojov informácií o hodnotách podobných tovarov, prác a služieb,</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 súťaži je možné pozorovať náhly pokles ponukových cien (v porovnaní s inými súťažami na obdobný predmet zákazky) pri vstupe uchádzača do súťaže, ktorý v predošlých podobných súťažiach nepredkladal ponuku,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zľavy neboli ponúknuté, aj keď ide o trh, kde sú zľavy pravidelne poskytované</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sú použité ako signalizácie v </w:t>
            </w:r>
            <w:proofErr w:type="spellStart"/>
            <w:r w:rsidRPr="001C1F65">
              <w:rPr>
                <w:rFonts w:asciiTheme="minorHAnsi" w:hAnsiTheme="minorHAnsi"/>
                <w:bCs/>
                <w:sz w:val="18"/>
                <w:szCs w:val="18"/>
              </w:rPr>
              <w:t>e-aukciách</w:t>
            </w:r>
            <w:proofErr w:type="spellEnd"/>
            <w:r w:rsidRPr="001C1F65">
              <w:rPr>
                <w:rFonts w:asciiTheme="minorHAnsi" w:hAnsiTheme="minorHAnsi"/>
                <w:bCs/>
                <w:sz w:val="18"/>
                <w:szCs w:val="18"/>
              </w:rPr>
              <w:t xml:space="preserve"> alebo pri zákazkách zadávaných s využitím elektronického trhoviska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miestni dodávatelia predkladajú vyššie ceny pre miestne dodávky ako pre dodávky do vzdialenejších destinácií</w:t>
            </w:r>
          </w:p>
          <w:p w:rsidR="000139AF" w:rsidRPr="001C1F65" w:rsidRDefault="000139AF" w:rsidP="000139AF">
            <w:pPr>
              <w:keepNext/>
              <w:keepLines/>
              <w:spacing w:before="120" w:after="120"/>
              <w:ind w:left="17"/>
              <w:jc w:val="both"/>
              <w:rPr>
                <w:rFonts w:asciiTheme="minorHAnsi" w:hAnsiTheme="minorHAnsi"/>
                <w:bCs/>
                <w:sz w:val="18"/>
                <w:szCs w:val="18"/>
              </w:rPr>
            </w:pP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11</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vyhlásenia a správanie</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naznačujúce, že určitý uchádzač pozná (nezverejnené) ceny alebo detaily ponuky iného uchádzača alebo vopred „pozná“ úspešného uchádzača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že určití uchádzači nepredávajú tovary alebo neponúkajú služby v určitej oblasti alebo určitých odberateľom</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použitie rovnakej alebo podobnej terminológie pri vysvetľovaní ponuky alebo vysvetľovaní mimoriadne nízkej ponuky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niekoľko uchádzačov adresovalo verejnému obstarávateľovi rovnaké žiadosti o vysvetlenie súťažných podkladov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indície v dokumentácii z verejného obstarávania</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dokumenty obsahujú rovnaký rukopis, druh písma, rovnakú formu alebo boli použité rovnaké kancelárske potreby (napr. ponuky sú podpísané rovnakým atramentom, sú na rovnakom kancelárskom papieri),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rovnaké chyby v jednotlivých dokumentoch, napr. pravopisné chyby, tlačiarenské chyby (rovnaké nedostatky tlače), matematické chyby (identické chyby v počítaní),</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zhodné nepravidelnosti, napr. zoradenie dokumentov do ponuky s prehodenými stranami, chybné číslovanie strán,</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v elektronickej forme ukazujú, že ich vytvorila alebo upravovala jedna osoba,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obálky od rôznych uchádzačov majú podobné poštové pečiatky, sú zasielané z jednej pošty, majú rovnaké </w:t>
            </w:r>
            <w:proofErr w:type="spellStart"/>
            <w:r w:rsidRPr="001C1F65">
              <w:rPr>
                <w:rFonts w:asciiTheme="minorHAnsi" w:hAnsiTheme="minorHAnsi"/>
                <w:bCs/>
                <w:sz w:val="18"/>
                <w:szCs w:val="18"/>
              </w:rPr>
              <w:t>frankovacie</w:t>
            </w:r>
            <w:proofErr w:type="spellEnd"/>
            <w:r w:rsidRPr="001C1F65">
              <w:rPr>
                <w:rFonts w:asciiTheme="minorHAnsi" w:hAnsiTheme="minorHAnsi"/>
                <w:bCs/>
                <w:sz w:val="18"/>
                <w:szCs w:val="18"/>
              </w:rPr>
              <w:t xml:space="preserve"> značky a známky, na podacích lístkoch je rovnaký rukopis, čísla kolkov v rôznych ponukách na seba nadväzujú,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niekoľko ponúk (alebo akýchkoľvek iných dokumentov, </w:t>
            </w:r>
            <w:r w:rsidRPr="001C1F65">
              <w:rPr>
                <w:rFonts w:asciiTheme="minorHAnsi" w:hAnsiTheme="minorHAnsi"/>
                <w:bCs/>
                <w:sz w:val="18"/>
                <w:szCs w:val="18"/>
              </w:rPr>
              <w:lastRenderedPageBreak/>
              <w:t>napr. žiadosti o vysvetlenie súťažných podkladov) je posielaných z rovnakej emailovej adresy, z rovnakého faxového čísla alebo naraz prostredníctvom jedného kuriéra,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o cenových ponukách obsahujú veľký počet opráv ako gumovanie, škrtanie alebo iné viditeľné zmeny,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jedného uchádzača obsahujú jednoznačný odkaz na ponuky ostatných konkurentov, v hlavičke sa vyskytuje faxové číslo iného uchádzača alebo využívajú hlavičkový papier konkurenta,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viacerých uchádzačov obsahujú podstatný počet rovnakých odhadov nákladov na jednotlivé položky.</w:t>
            </w:r>
          </w:p>
        </w:tc>
      </w:tr>
    </w:tbl>
    <w:p w:rsidR="000139AF" w:rsidRDefault="000139AF"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427" w:name="_Toc26798986"/>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sidRPr="00F96EFF">
        <w:rPr>
          <w:rFonts w:asciiTheme="minorHAnsi" w:hAnsiTheme="minorHAnsi"/>
          <w:color w:val="1F497D" w:themeColor="text2"/>
        </w:rPr>
        <w:t>–</w:t>
      </w:r>
      <w:r w:rsidR="00E9120A" w:rsidRPr="001A4CEC">
        <w:rPr>
          <w:rFonts w:asciiTheme="minorHAnsi" w:hAnsiTheme="minorHAnsi"/>
          <w:color w:val="1F497D" w:themeColor="text2"/>
        </w:rPr>
        <w:t xml:space="preserve"> </w:t>
      </w:r>
      <w:r>
        <w:rPr>
          <w:rFonts w:asciiTheme="minorHAnsi" w:hAnsiTheme="minorHAnsi"/>
          <w:color w:val="1F497D" w:themeColor="text2"/>
        </w:rPr>
        <w:t>vzor</w:t>
      </w:r>
      <w:bookmarkEnd w:id="427"/>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1A4CEC">
        <w:trPr>
          <w:trHeight w:hRule="exact" w:val="711"/>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1A4CEC" w:rsidRDefault="00734F19" w:rsidP="0046604D">
            <w:pPr>
              <w:rPr>
                <w:rFonts w:asciiTheme="minorHAnsi" w:hAnsiTheme="minorHAnsi"/>
                <w:strike/>
                <w:sz w:val="20"/>
                <w:szCs w:val="20"/>
              </w:rPr>
            </w:pP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264A75" w:rsidRDefault="00264A75" w:rsidP="0046604D">
            <w:pPr>
              <w:rPr>
                <w:rFonts w:asciiTheme="minorHAnsi" w:hAnsiTheme="minorHAnsi"/>
                <w:sz w:val="20"/>
                <w:szCs w:val="20"/>
              </w:rPr>
            </w:pPr>
            <w:r w:rsidRPr="001A4CEC">
              <w:rPr>
                <w:rFonts w:asciiTheme="minorHAnsi" w:hAnsiTheme="minorHAnsi"/>
                <w:sz w:val="20"/>
                <w:szCs w:val="20"/>
              </w:rPr>
              <w:t>Miesto a dátum</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w:t>
      </w:r>
      <w:r w:rsidR="00264A75">
        <w:rPr>
          <w:rFonts w:asciiTheme="minorHAnsi" w:hAnsiTheme="minorHAnsi"/>
          <w:sz w:val="20"/>
          <w:szCs w:val="20"/>
          <w:u w:val="single"/>
        </w:rPr>
        <w:t xml:space="preserve">názov </w:t>
      </w:r>
      <w:r w:rsidRPr="00A72D99">
        <w:rPr>
          <w:rFonts w:asciiTheme="minorHAnsi" w:hAnsiTheme="minorHAnsi"/>
          <w:sz w:val="20"/>
          <w:szCs w:val="20"/>
          <w:u w:val="single"/>
        </w:rPr>
        <w:t xml:space="preserve">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Change w:id="428">
          <w:tblGrid>
            <w:gridCol w:w="5387"/>
            <w:gridCol w:w="3713"/>
          </w:tblGrid>
        </w:tblGridChange>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6132" w:rsidRDefault="0000502A"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B67DAD">
        <w:trPr>
          <w:trHeight w:hRule="exact" w:val="593"/>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1A744E" w:rsidRDefault="00734F19" w:rsidP="008253D6">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Druh verejného obstarávateľa podľa ZVO</w:t>
            </w:r>
            <w:r w:rsidR="00132D51" w:rsidRPr="00A76132">
              <w:rPr>
                <w:rFonts w:asciiTheme="minorHAnsi" w:hAnsiTheme="minorHAnsi"/>
                <w:color w:val="000000"/>
                <w:sz w:val="20"/>
                <w:szCs w:val="20"/>
              </w:rPr>
              <w:t xml:space="preserve"> </w:t>
            </w:r>
          </w:p>
          <w:p w:rsidR="00734F19" w:rsidRPr="00A76132" w:rsidRDefault="00132D51" w:rsidP="0074186C">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(napr.§ 7 ods.1 písm.</w:t>
            </w:r>
            <w:r w:rsidR="006B524A">
              <w:rPr>
                <w:rFonts w:asciiTheme="minorHAnsi" w:hAnsiTheme="minorHAnsi"/>
                <w:color w:val="000000"/>
                <w:sz w:val="20"/>
                <w:szCs w:val="20"/>
              </w:rPr>
              <w:t xml:space="preserve"> </w:t>
            </w:r>
            <w:r w:rsidRPr="00A76132">
              <w:rPr>
                <w:rFonts w:asciiTheme="minorHAnsi" w:hAnsiTheme="minorHAnsi"/>
                <w:color w:val="000000"/>
                <w:sz w:val="20"/>
                <w:szCs w:val="20"/>
              </w:rPr>
              <w:t>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560"/>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Druh zákazky </w:t>
            </w:r>
            <w:r w:rsidR="00132D51" w:rsidRPr="00A76132">
              <w:rPr>
                <w:rFonts w:asciiTheme="minorHAnsi" w:hAnsiTheme="minorHAnsi"/>
                <w:color w:val="000000"/>
                <w:sz w:val="20"/>
                <w:szCs w:val="20"/>
              </w:rPr>
              <w:t>(napr. dodanie tovaru, poskytnutie služby alebo uskutočnenie stavebných prác)</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1561"/>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Default="006B524A" w:rsidP="009C3984">
            <w:pPr>
              <w:spacing w:after="0" w:line="240" w:lineRule="auto"/>
              <w:rPr>
                <w:rFonts w:asciiTheme="minorHAnsi" w:hAnsiTheme="minorHAnsi"/>
                <w:color w:val="000000"/>
                <w:sz w:val="20"/>
                <w:szCs w:val="20"/>
              </w:rPr>
            </w:pPr>
            <w:r>
              <w:rPr>
                <w:rFonts w:asciiTheme="minorHAnsi" w:hAnsiTheme="minorHAnsi"/>
                <w:color w:val="000000"/>
                <w:sz w:val="20"/>
                <w:szCs w:val="20"/>
              </w:rPr>
              <w:t xml:space="preserve">Postup vo </w:t>
            </w:r>
            <w:proofErr w:type="spellStart"/>
            <w:r>
              <w:rPr>
                <w:rFonts w:asciiTheme="minorHAnsi" w:hAnsiTheme="minorHAnsi"/>
                <w:color w:val="000000"/>
                <w:sz w:val="20"/>
                <w:szCs w:val="20"/>
              </w:rPr>
              <w:t>VO</w:t>
            </w:r>
            <w:proofErr w:type="spellEnd"/>
            <w:r>
              <w:rPr>
                <w:rFonts w:asciiTheme="minorHAnsi" w:hAnsiTheme="minorHAnsi"/>
                <w:color w:val="000000"/>
                <w:sz w:val="20"/>
                <w:szCs w:val="20"/>
              </w:rPr>
              <w:t xml:space="preserve"> pri nadlimitných zákazkách </w:t>
            </w:r>
            <w:r w:rsidR="00132D51" w:rsidRPr="00A76132">
              <w:rPr>
                <w:rFonts w:asciiTheme="minorHAnsi" w:hAnsiTheme="minorHAnsi"/>
                <w:color w:val="000000"/>
                <w:sz w:val="20"/>
                <w:szCs w:val="20"/>
              </w:rPr>
              <w:t>(napr. verejná súťaž, užšia súťaž, rokovacie konanie so zverejnením, súťažný dialóg, inovatívne partnerstvo alebo priame rokovacie konanie)</w:t>
            </w:r>
            <w:r w:rsidR="008253D6">
              <w:rPr>
                <w:rFonts w:asciiTheme="minorHAnsi" w:hAnsiTheme="minorHAnsi"/>
                <w:color w:val="000000"/>
                <w:sz w:val="20"/>
                <w:szCs w:val="20"/>
              </w:rPr>
              <w:t xml:space="preserve"> </w:t>
            </w:r>
          </w:p>
          <w:p w:rsidR="008253D6" w:rsidRDefault="008253D6" w:rsidP="009C3984">
            <w:pPr>
              <w:spacing w:after="0" w:line="240" w:lineRule="auto"/>
              <w:rPr>
                <w:rFonts w:asciiTheme="minorHAnsi" w:hAnsiTheme="minorHAnsi"/>
                <w:color w:val="000000"/>
                <w:sz w:val="20"/>
                <w:szCs w:val="20"/>
              </w:rPr>
            </w:pPr>
            <w:r>
              <w:rPr>
                <w:rFonts w:asciiTheme="minorHAnsi" w:hAnsiTheme="minorHAnsi"/>
                <w:color w:val="000000"/>
                <w:sz w:val="20"/>
                <w:szCs w:val="20"/>
              </w:rPr>
              <w:t xml:space="preserve">alebo </w:t>
            </w:r>
          </w:p>
          <w:p w:rsidR="008253D6" w:rsidRDefault="008253D6" w:rsidP="009C3984">
            <w:pPr>
              <w:spacing w:line="240" w:lineRule="auto"/>
              <w:rPr>
                <w:rFonts w:asciiTheme="minorHAnsi" w:hAnsiTheme="minorHAnsi"/>
                <w:color w:val="000000"/>
                <w:sz w:val="20"/>
                <w:szCs w:val="20"/>
              </w:rPr>
            </w:pPr>
            <w:r>
              <w:rPr>
                <w:rFonts w:asciiTheme="minorHAnsi" w:hAnsiTheme="minorHAnsi"/>
                <w:color w:val="000000"/>
                <w:sz w:val="20"/>
                <w:szCs w:val="20"/>
              </w:rPr>
              <w:t>Výnimka podľa § 1 ods. 2 až 14 (uviesť presne odkaz na použité ustanovenie)</w:t>
            </w:r>
          </w:p>
          <w:p w:rsidR="008253D6" w:rsidRDefault="008253D6" w:rsidP="009C3984">
            <w:pPr>
              <w:spacing w:line="240" w:lineRule="auto"/>
              <w:rPr>
                <w:rFonts w:asciiTheme="minorHAnsi" w:hAnsiTheme="minorHAnsi"/>
                <w:color w:val="000000"/>
                <w:sz w:val="20"/>
                <w:szCs w:val="20"/>
              </w:rPr>
            </w:pPr>
          </w:p>
          <w:p w:rsidR="008253D6" w:rsidRPr="00A76132" w:rsidRDefault="008253D6" w:rsidP="009C3984">
            <w:pPr>
              <w:spacing w:line="240" w:lineRule="auto"/>
              <w:rPr>
                <w:rFonts w:asciiTheme="minorHAnsi" w:hAnsiTheme="minorHAnsi"/>
                <w:color w:val="000000"/>
                <w:sz w:val="20"/>
                <w:szCs w:val="20"/>
              </w:rPr>
            </w:pP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71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132D51"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Zákazka podľa finančného limitu</w:t>
            </w:r>
            <w:r w:rsidR="006B524A">
              <w:rPr>
                <w:rFonts w:asciiTheme="minorHAnsi" w:hAnsiTheme="minorHAnsi"/>
                <w:color w:val="000000"/>
                <w:sz w:val="20"/>
                <w:szCs w:val="20"/>
              </w:rPr>
              <w:t xml:space="preserve"> v závislosti od PHZ</w:t>
            </w:r>
            <w:r w:rsidRPr="00A76132">
              <w:rPr>
                <w:rFonts w:asciiTheme="minorHAnsi" w:hAnsiTheme="minorHAnsi"/>
                <w:color w:val="000000"/>
                <w:sz w:val="20"/>
                <w:szCs w:val="20"/>
              </w:rPr>
              <w:t xml:space="preserve"> (napr. nadlimitná, podlimitná, zákazka  s nízkou hodnotou alebo ďalšie  podľa ZVO – konkrétne uviesť)</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Typ kontroly </w:t>
            </w:r>
            <w:r w:rsidR="00550DC1" w:rsidRPr="00A76132">
              <w:rPr>
                <w:rFonts w:asciiTheme="minorHAnsi" w:hAnsiTheme="minorHAnsi"/>
                <w:color w:val="000000"/>
                <w:sz w:val="20"/>
                <w:szCs w:val="20"/>
              </w:rPr>
              <w:t xml:space="preserve">(napr. ex </w:t>
            </w:r>
            <w:proofErr w:type="spellStart"/>
            <w:r w:rsidR="00550DC1" w:rsidRPr="00A76132">
              <w:rPr>
                <w:rFonts w:asciiTheme="minorHAnsi" w:hAnsiTheme="minorHAnsi"/>
                <w:color w:val="000000"/>
                <w:sz w:val="20"/>
                <w:szCs w:val="20"/>
              </w:rPr>
              <w:t>ante</w:t>
            </w:r>
            <w:proofErr w:type="spellEnd"/>
            <w:r w:rsidR="00550DC1" w:rsidRPr="00A76132">
              <w:rPr>
                <w:rFonts w:asciiTheme="minorHAnsi" w:hAnsiTheme="minorHAnsi"/>
                <w:color w:val="000000"/>
                <w:sz w:val="20"/>
                <w:szCs w:val="20"/>
              </w:rPr>
              <w:t>, ex post a pod.)</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zákazky</w:t>
            </w:r>
            <w:r w:rsidR="00550DC1" w:rsidRPr="00A76132">
              <w:rPr>
                <w:rFonts w:asciiTheme="minorHAnsi" w:hAnsiTheme="minorHAnsi"/>
                <w:color w:val="000000"/>
                <w:sz w:val="20"/>
                <w:szCs w:val="20"/>
              </w:rPr>
              <w:t xml:space="preserve"> ( uvedie názov vo verejnom obstarávaní)</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550DC1" w:rsidRPr="00F37F26" w:rsidTr="009C3984">
        <w:trPr>
          <w:trHeight w:hRule="exact" w:val="73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550DC1" w:rsidRPr="00A76132" w:rsidRDefault="00550DC1"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p>
        </w:tc>
        <w:tc>
          <w:tcPr>
            <w:tcW w:w="2040" w:type="pct"/>
            <w:tcBorders>
              <w:top w:val="single" w:sz="6" w:space="0" w:color="auto"/>
              <w:left w:val="single" w:sz="6" w:space="0" w:color="auto"/>
              <w:bottom w:val="single" w:sz="6" w:space="0" w:color="auto"/>
              <w:right w:val="single" w:sz="6" w:space="0" w:color="auto"/>
            </w:tcBorders>
            <w:vAlign w:val="center"/>
          </w:tcPr>
          <w:p w:rsidR="00550DC1" w:rsidRPr="00A72D99" w:rsidRDefault="00550DC1"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dodávateľa</w:t>
            </w:r>
            <w:r w:rsidR="006B524A">
              <w:rPr>
                <w:rFonts w:asciiTheme="minorHAnsi" w:hAnsiTheme="minorHAnsi"/>
                <w:color w:val="000000"/>
                <w:sz w:val="20"/>
                <w:szCs w:val="20"/>
              </w:rPr>
              <w:t xml:space="preserve"> ako úspešného uchádzača vo </w:t>
            </w:r>
            <w:proofErr w:type="spellStart"/>
            <w:r w:rsidR="006B524A">
              <w:rPr>
                <w:rFonts w:asciiTheme="minorHAnsi" w:hAnsiTheme="minorHAnsi"/>
                <w:color w:val="000000"/>
                <w:sz w:val="20"/>
                <w:szCs w:val="20"/>
              </w:rPr>
              <w:t>VO</w:t>
            </w:r>
            <w:proofErr w:type="spellEnd"/>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Predpokladaná hodnota zákazky </w:t>
            </w:r>
            <w:r w:rsidR="00550DC1" w:rsidRPr="00A76132">
              <w:rPr>
                <w:rFonts w:asciiTheme="minorHAnsi" w:hAnsiTheme="minorHAnsi"/>
                <w:color w:val="000000"/>
                <w:sz w:val="20"/>
                <w:szCs w:val="20"/>
              </w:rPr>
              <w:t xml:space="preserve">bez DPH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Hodnota zákazky bez DPH</w:t>
            </w:r>
            <w:r w:rsidR="0010383D" w:rsidRPr="00A76132">
              <w:rPr>
                <w:rFonts w:asciiTheme="minorHAnsi" w:hAnsiTheme="minorHAnsi"/>
                <w:color w:val="000000"/>
                <w:sz w:val="20"/>
                <w:szCs w:val="20"/>
              </w:rPr>
              <w:t xml:space="preserve"> (podľa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Hodnota zákazky s DPH</w:t>
            </w:r>
            <w:r w:rsidR="0010383D" w:rsidRPr="00A76132">
              <w:rPr>
                <w:rFonts w:asciiTheme="minorHAnsi" w:hAnsiTheme="minorHAnsi"/>
                <w:color w:val="000000"/>
                <w:sz w:val="20"/>
                <w:szCs w:val="20"/>
              </w:rPr>
              <w:t>(podľa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27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564"/>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6B524A" w:rsidP="009C3984">
            <w:pPr>
              <w:spacing w:line="240" w:lineRule="auto"/>
              <w:rPr>
                <w:rFonts w:asciiTheme="minorHAnsi" w:hAnsiTheme="minorHAnsi"/>
                <w:color w:val="000000"/>
                <w:sz w:val="20"/>
                <w:szCs w:val="20"/>
              </w:rPr>
            </w:pPr>
            <w:r>
              <w:rPr>
                <w:rFonts w:asciiTheme="minorHAnsi" w:hAnsiTheme="minorHAnsi"/>
                <w:color w:val="000000"/>
                <w:sz w:val="20"/>
                <w:szCs w:val="20"/>
              </w:rPr>
              <w:t>Odkaz (</w:t>
            </w:r>
            <w:proofErr w:type="spellStart"/>
            <w:r>
              <w:rPr>
                <w:rFonts w:asciiTheme="minorHAnsi" w:hAnsiTheme="minorHAnsi"/>
                <w:color w:val="000000"/>
                <w:sz w:val="20"/>
                <w:szCs w:val="20"/>
              </w:rPr>
              <w:t>l</w:t>
            </w:r>
            <w:r w:rsidR="00734F19" w:rsidRPr="00A76132">
              <w:rPr>
                <w:rFonts w:asciiTheme="minorHAnsi" w:hAnsiTheme="minorHAnsi"/>
                <w:color w:val="000000"/>
                <w:sz w:val="20"/>
                <w:szCs w:val="20"/>
              </w:rPr>
              <w:t>ink</w:t>
            </w:r>
            <w:proofErr w:type="spellEnd"/>
            <w:r w:rsidR="00734F19" w:rsidRPr="00A76132">
              <w:rPr>
                <w:rFonts w:asciiTheme="minorHAnsi" w:hAnsiTheme="minorHAnsi"/>
                <w:color w:val="000000"/>
                <w:sz w:val="20"/>
                <w:szCs w:val="20"/>
              </w:rPr>
              <w:t xml:space="preserve"> </w:t>
            </w:r>
            <w:r>
              <w:rPr>
                <w:rFonts w:asciiTheme="minorHAnsi" w:hAnsiTheme="minorHAnsi"/>
                <w:color w:val="000000"/>
                <w:sz w:val="20"/>
                <w:szCs w:val="20"/>
              </w:rPr>
              <w:t xml:space="preserve">) </w:t>
            </w:r>
            <w:r w:rsidR="00734F19" w:rsidRPr="00A76132">
              <w:rPr>
                <w:rFonts w:asciiTheme="minorHAnsi" w:hAnsiTheme="minorHAnsi"/>
                <w:color w:val="000000"/>
                <w:sz w:val="20"/>
                <w:szCs w:val="20"/>
              </w:rPr>
              <w:t xml:space="preserve">na </w:t>
            </w:r>
            <w:r>
              <w:rPr>
                <w:rFonts w:asciiTheme="minorHAnsi" w:hAnsiTheme="minorHAnsi"/>
                <w:color w:val="000000"/>
                <w:sz w:val="20"/>
                <w:szCs w:val="20"/>
              </w:rPr>
              <w:t>zverejnenú zmluvu s</w:t>
            </w:r>
            <w:r w:rsidR="008253D6">
              <w:rPr>
                <w:rFonts w:asciiTheme="minorHAnsi" w:hAnsiTheme="minorHAnsi"/>
                <w:color w:val="000000"/>
                <w:sz w:val="20"/>
                <w:szCs w:val="20"/>
              </w:rPr>
              <w:t> </w:t>
            </w:r>
            <w:r>
              <w:rPr>
                <w:rFonts w:asciiTheme="minorHAnsi" w:hAnsiTheme="minorHAnsi"/>
                <w:color w:val="000000"/>
                <w:sz w:val="20"/>
                <w:szCs w:val="20"/>
              </w:rPr>
              <w:t>dodávateľom</w:t>
            </w:r>
            <w:r w:rsidR="008253D6">
              <w:rPr>
                <w:rFonts w:asciiTheme="minorHAnsi" w:hAnsiTheme="minorHAnsi"/>
                <w:color w:val="000000"/>
                <w:sz w:val="20"/>
                <w:szCs w:val="20"/>
              </w:rPr>
              <w:t xml:space="preserve">                             </w:t>
            </w:r>
            <w:r>
              <w:rPr>
                <w:rFonts w:asciiTheme="minorHAnsi" w:hAnsiTheme="minorHAnsi"/>
                <w:color w:val="000000"/>
                <w:sz w:val="20"/>
                <w:szCs w:val="20"/>
              </w:rPr>
              <w:t xml:space="preserve"> v </w:t>
            </w:r>
            <w:r w:rsidR="00734F19" w:rsidRPr="00A76132">
              <w:rPr>
                <w:rFonts w:asciiTheme="minorHAnsi" w:hAnsiTheme="minorHAnsi"/>
                <w:color w:val="000000"/>
                <w:sz w:val="20"/>
                <w:szCs w:val="20"/>
              </w:rPr>
              <w:t>CRZ/webové sídlo</w:t>
            </w:r>
            <w:r>
              <w:rPr>
                <w:rFonts w:asciiTheme="minorHAnsi" w:hAnsiTheme="minorHAnsi"/>
                <w:color w:val="000000"/>
                <w:sz w:val="20"/>
                <w:szCs w:val="20"/>
              </w:rPr>
              <w:t xml:space="preserve"> Prijímateľa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00502A"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6B524A" w:rsidRPr="00F37F26" w:rsidTr="009C3984">
        <w:trPr>
          <w:trHeight w:hRule="exact" w:val="44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6B524A" w:rsidRPr="00A76132" w:rsidRDefault="006B524A" w:rsidP="009C3984">
            <w:pPr>
              <w:spacing w:line="240" w:lineRule="auto"/>
              <w:rPr>
                <w:rFonts w:asciiTheme="minorHAnsi" w:hAnsiTheme="minorHAnsi"/>
                <w:color w:val="000000"/>
                <w:sz w:val="20"/>
                <w:szCs w:val="20"/>
              </w:rPr>
            </w:pPr>
            <w:r>
              <w:rPr>
                <w:rFonts w:asciiTheme="minorHAnsi" w:hAnsiTheme="minorHAnsi"/>
                <w:color w:val="000000"/>
                <w:sz w:val="20"/>
                <w:szCs w:val="20"/>
              </w:rPr>
              <w:lastRenderedPageBreak/>
              <w:t>Odkaz (</w:t>
            </w:r>
            <w:proofErr w:type="spellStart"/>
            <w:r>
              <w:rPr>
                <w:rFonts w:asciiTheme="minorHAnsi" w:hAnsiTheme="minorHAnsi"/>
                <w:color w:val="000000"/>
                <w:sz w:val="20"/>
                <w:szCs w:val="20"/>
              </w:rPr>
              <w:t>link</w:t>
            </w:r>
            <w:proofErr w:type="spellEnd"/>
            <w:r>
              <w:rPr>
                <w:rFonts w:asciiTheme="minorHAnsi" w:hAnsiTheme="minorHAnsi"/>
                <w:color w:val="000000"/>
                <w:sz w:val="20"/>
                <w:szCs w:val="20"/>
              </w:rPr>
              <w:t>) na internetové zverejnenie Zmluvy o poskytnutí NFP</w:t>
            </w:r>
          </w:p>
        </w:tc>
        <w:tc>
          <w:tcPr>
            <w:tcW w:w="2040" w:type="pct"/>
            <w:tcBorders>
              <w:top w:val="single" w:sz="6" w:space="0" w:color="auto"/>
              <w:left w:val="single" w:sz="6" w:space="0" w:color="auto"/>
              <w:bottom w:val="single" w:sz="6" w:space="0" w:color="auto"/>
              <w:right w:val="single" w:sz="6" w:space="0" w:color="auto"/>
            </w:tcBorders>
            <w:shd w:val="clear" w:color="auto" w:fill="auto"/>
            <w:vAlign w:val="center"/>
          </w:tcPr>
          <w:p w:rsidR="006B524A" w:rsidRPr="006B524A" w:rsidRDefault="006B524A"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D35FBF">
        <w:tblPrEx>
          <w:tblW w:w="4899" w:type="pct"/>
          <w:tblInd w:w="108" w:type="dxa"/>
          <w:tblLook w:val="0000" w:firstRow="0" w:lastRow="0" w:firstColumn="0" w:lastColumn="0" w:noHBand="0" w:noVBand="0"/>
          <w:tblPrExChange w:id="429" w:author="Autor">
            <w:tblPrEx>
              <w:tblW w:w="4899" w:type="pct"/>
              <w:tblInd w:w="108" w:type="dxa"/>
              <w:tblLook w:val="0000" w:firstRow="0" w:lastRow="0" w:firstColumn="0" w:lastColumn="0" w:noHBand="0" w:noVBand="0"/>
            </w:tblPrEx>
          </w:tblPrExChange>
        </w:tblPrEx>
        <w:trPr>
          <w:trHeight w:hRule="exact" w:val="730"/>
          <w:trPrChange w:id="430" w:author="Autor">
            <w:trPr>
              <w:trHeight w:hRule="exact" w:val="446"/>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431"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Priradenie predmetu obstarania k aktivitám projektu/ k rozpočtovým položkám</w:t>
            </w:r>
            <w:r w:rsidR="00D674A9" w:rsidRPr="00A76132">
              <w:rPr>
                <w:rFonts w:asciiTheme="minorHAnsi" w:hAnsiTheme="minorHAnsi"/>
                <w:color w:val="000000"/>
                <w:sz w:val="20"/>
                <w:szCs w:val="20"/>
              </w:rPr>
              <w:t xml:space="preserve"> (podľa rozpočtu zmluvy o NFP)</w:t>
            </w:r>
          </w:p>
          <w:p w:rsidR="00734F19" w:rsidRPr="00A76132" w:rsidRDefault="00734F19" w:rsidP="009C3984">
            <w:pPr>
              <w:spacing w:line="240" w:lineRule="auto"/>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Change w:id="432" w:author="Autor">
              <w:tcPr>
                <w:tcW w:w="2040" w:type="pct"/>
                <w:tcBorders>
                  <w:top w:val="single" w:sz="6" w:space="0" w:color="auto"/>
                  <w:left w:val="single" w:sz="6" w:space="0" w:color="auto"/>
                  <w:bottom w:val="single" w:sz="4"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bl>
    <w:p w:rsidR="00734F19" w:rsidRDefault="00734F19" w:rsidP="00734F19">
      <w:pPr>
        <w:ind w:firstLine="720"/>
        <w:jc w:val="both"/>
        <w:rPr>
          <w:rFonts w:asciiTheme="minorHAnsi" w:hAnsiTheme="minorHAnsi"/>
          <w:color w:val="000000"/>
          <w:sz w:val="20"/>
          <w:szCs w:val="20"/>
        </w:rPr>
      </w:pPr>
    </w:p>
    <w:p w:rsidR="006B524A" w:rsidRPr="006B524A" w:rsidRDefault="006B524A" w:rsidP="006B524A">
      <w:pPr>
        <w:ind w:firstLine="720"/>
        <w:jc w:val="both"/>
        <w:rPr>
          <w:rFonts w:ascii="Calibri" w:eastAsia="Calibri" w:hAnsi="Calibri" w:cs="Arial"/>
          <w:color w:val="000000"/>
          <w:sz w:val="20"/>
          <w:szCs w:val="20"/>
        </w:rPr>
      </w:pPr>
      <w:r w:rsidRPr="006B524A">
        <w:rPr>
          <w:rFonts w:ascii="Calibri" w:eastAsia="Calibri" w:hAnsi="Calibri" w:cs="Arial"/>
          <w:color w:val="000000"/>
          <w:sz w:val="20"/>
          <w:szCs w:val="20"/>
        </w:rPr>
        <w:t>Prílohy:</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Zoznam predloženej dokumentácie, t. j. kompletný zoznam všetkých predkladaných dokumentov s uvedením informácie, ktorá dokumentácia je predložená v listinnej  podobe,  elektronickej podobe (napr. na CD/DVD) a prostredníctvom  ITMS2014+; </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Čestné vyhlásenie k úplnosti dokumentácie z VO alebo obstarávania a totožnosti kópie                </w:t>
      </w:r>
    </w:p>
    <w:p w:rsidR="006B524A" w:rsidRPr="006B524A" w:rsidRDefault="006B524A" w:rsidP="009C3984">
      <w:pPr>
        <w:spacing w:line="240" w:lineRule="auto"/>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predloženej dokumentácie s jej originálom – </w:t>
      </w:r>
      <w:r w:rsidR="008253D6">
        <w:rPr>
          <w:rFonts w:ascii="Calibri" w:eastAsia="Calibri" w:hAnsi="Calibri" w:cs="Times New Roman"/>
          <w:b/>
          <w:sz w:val="20"/>
          <w:szCs w:val="20"/>
        </w:rPr>
        <w:t>pozri</w:t>
      </w:r>
      <w:r w:rsidRPr="006B524A">
        <w:rPr>
          <w:rFonts w:ascii="Calibri" w:eastAsia="Calibri" w:hAnsi="Calibri" w:cs="Times New Roman"/>
          <w:b/>
          <w:sz w:val="20"/>
          <w:szCs w:val="20"/>
        </w:rPr>
        <w:t xml:space="preserve"> vzor v Prílohe č. </w:t>
      </w:r>
      <w:r w:rsidR="002C5B25">
        <w:rPr>
          <w:rFonts w:ascii="Calibri" w:eastAsia="Calibri" w:hAnsi="Calibri" w:cs="Times New Roman"/>
          <w:b/>
          <w:sz w:val="20"/>
          <w:szCs w:val="20"/>
        </w:rPr>
        <w:t>6</w:t>
      </w:r>
      <w:r w:rsidRPr="006B524A">
        <w:rPr>
          <w:rFonts w:ascii="Calibri" w:eastAsia="Calibri" w:hAnsi="Calibri" w:cs="Times New Roman"/>
          <w:b/>
          <w:sz w:val="20"/>
          <w:szCs w:val="20"/>
        </w:rPr>
        <w:t xml:space="preserve"> tejto príručky</w:t>
      </w:r>
      <w:r w:rsidRPr="006B524A">
        <w:rPr>
          <w:rFonts w:ascii="Calibri" w:eastAsia="Calibri" w:hAnsi="Calibri" w:cs="Times New Roman"/>
          <w:sz w:val="20"/>
          <w:szCs w:val="20"/>
        </w:rPr>
        <w:t>;</w:t>
      </w:r>
    </w:p>
    <w:p w:rsidR="006B524A" w:rsidRPr="006B524A" w:rsidRDefault="006B524A" w:rsidP="009C3984">
      <w:pPr>
        <w:numPr>
          <w:ilvl w:val="0"/>
          <w:numId w:val="187"/>
        </w:numPr>
        <w:spacing w:line="240" w:lineRule="auto"/>
        <w:contextualSpacing/>
        <w:jc w:val="both"/>
        <w:rPr>
          <w:rFonts w:ascii="Calibri" w:eastAsia="Calibri" w:hAnsi="Calibri" w:cs="Times New Roman"/>
          <w:b/>
          <w:sz w:val="20"/>
          <w:szCs w:val="20"/>
        </w:rPr>
      </w:pPr>
      <w:r w:rsidRPr="006B524A">
        <w:rPr>
          <w:rFonts w:ascii="Calibri" w:eastAsia="Calibri" w:hAnsi="Calibri" w:cs="Times New Roman"/>
          <w:sz w:val="20"/>
          <w:szCs w:val="20"/>
        </w:rPr>
        <w:t xml:space="preserve">Čestné vyhlásenie prijímateľa o vylúčení konfliktu záujmov v procese VO – </w:t>
      </w:r>
      <w:r w:rsidR="008253D6">
        <w:rPr>
          <w:rFonts w:ascii="Calibri" w:eastAsia="Calibri" w:hAnsi="Calibri" w:cs="Times New Roman"/>
          <w:b/>
          <w:sz w:val="20"/>
          <w:szCs w:val="20"/>
        </w:rPr>
        <w:t>pozri</w:t>
      </w:r>
      <w:r w:rsidRPr="006B524A">
        <w:rPr>
          <w:rFonts w:ascii="Calibri" w:eastAsia="Calibri" w:hAnsi="Calibri" w:cs="Times New Roman"/>
          <w:b/>
          <w:sz w:val="20"/>
          <w:szCs w:val="20"/>
        </w:rPr>
        <w:t xml:space="preserve"> vzor v Prílohe     </w:t>
      </w:r>
    </w:p>
    <w:p w:rsidR="006B524A" w:rsidRPr="006B524A" w:rsidRDefault="006B524A" w:rsidP="009C3984">
      <w:pPr>
        <w:spacing w:line="240" w:lineRule="auto"/>
        <w:ind w:left="786"/>
        <w:contextualSpacing/>
        <w:jc w:val="both"/>
        <w:rPr>
          <w:rFonts w:ascii="Calibri" w:eastAsia="Calibri" w:hAnsi="Calibri" w:cs="Times New Roman"/>
          <w:b/>
          <w:sz w:val="20"/>
          <w:szCs w:val="20"/>
        </w:rPr>
      </w:pPr>
      <w:r w:rsidRPr="006B524A">
        <w:rPr>
          <w:rFonts w:ascii="Calibri" w:eastAsia="Calibri" w:hAnsi="Calibri" w:cs="Times New Roman"/>
          <w:b/>
          <w:sz w:val="20"/>
          <w:szCs w:val="20"/>
        </w:rPr>
        <w:t xml:space="preserve">č. </w:t>
      </w:r>
      <w:r w:rsidR="002C5B25">
        <w:rPr>
          <w:rFonts w:ascii="Calibri" w:eastAsia="Calibri" w:hAnsi="Calibri" w:cs="Times New Roman"/>
          <w:b/>
          <w:sz w:val="20"/>
          <w:szCs w:val="20"/>
        </w:rPr>
        <w:t>7</w:t>
      </w:r>
      <w:r w:rsidRPr="006B524A">
        <w:rPr>
          <w:rFonts w:ascii="Calibri" w:eastAsia="Calibri" w:hAnsi="Calibri" w:cs="Times New Roman"/>
          <w:b/>
          <w:sz w:val="20"/>
          <w:szCs w:val="20"/>
        </w:rPr>
        <w:t xml:space="preserve"> tejto príručky; </w:t>
      </w:r>
    </w:p>
    <w:p w:rsidR="006B524A" w:rsidRPr="006B524A" w:rsidRDefault="006B524A" w:rsidP="009C3984">
      <w:pPr>
        <w:numPr>
          <w:ilvl w:val="0"/>
          <w:numId w:val="187"/>
        </w:numPr>
        <w:spacing w:line="240" w:lineRule="auto"/>
        <w:contextualSpacing/>
        <w:jc w:val="both"/>
        <w:rPr>
          <w:rFonts w:ascii="Calibri" w:eastAsia="Calibri" w:hAnsi="Calibri" w:cs="Times New Roman"/>
          <w:b/>
          <w:sz w:val="20"/>
          <w:szCs w:val="20"/>
        </w:rPr>
      </w:pPr>
      <w:r w:rsidRPr="006B524A">
        <w:rPr>
          <w:rFonts w:ascii="Calibri" w:eastAsia="Calibri" w:hAnsi="Calibri" w:cs="Times New Roman"/>
          <w:sz w:val="20"/>
          <w:szCs w:val="20"/>
        </w:rPr>
        <w:t>Kontrolný list základnej finančnej kontroly</w:t>
      </w:r>
      <w:r w:rsidR="00A45749">
        <w:rPr>
          <w:rFonts w:ascii="Calibri" w:eastAsia="Calibri" w:hAnsi="Calibri" w:cs="Times New Roman"/>
          <w:sz w:val="20"/>
          <w:szCs w:val="20"/>
        </w:rPr>
        <w:t>.</w:t>
      </w:r>
      <w:r w:rsidRPr="006B524A">
        <w:rPr>
          <w:rFonts w:ascii="Calibri" w:eastAsia="Calibri" w:hAnsi="Calibri" w:cs="Times New Roman"/>
          <w:sz w:val="20"/>
          <w:szCs w:val="20"/>
        </w:rPr>
        <w:t xml:space="preserve"> </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proofErr w:type="spellStart"/>
      <w:r w:rsidRPr="006B524A">
        <w:rPr>
          <w:rFonts w:ascii="Calibri" w:eastAsia="Calibri" w:hAnsi="Calibri" w:cs="Times New Roman"/>
          <w:sz w:val="20"/>
          <w:szCs w:val="20"/>
        </w:rPr>
        <w:t>Prevodníková</w:t>
      </w:r>
      <w:proofErr w:type="spellEnd"/>
      <w:r w:rsidRPr="006B524A">
        <w:rPr>
          <w:rFonts w:ascii="Calibri" w:eastAsia="Calibri" w:hAnsi="Calibri" w:cs="Times New Roman"/>
          <w:sz w:val="20"/>
          <w:szCs w:val="20"/>
        </w:rPr>
        <w:t xml:space="preserve"> tabuľka,  ktorá deklaruje súlad výdavkov zákazky podľa rozpočtu, ktorý je výsledkom verejného obstarávania (uvedené v objednávke, zmluve, rámcovej  dohode a pod.) s výdavkami  jednotlivých aktivít podľa rozpočtu</w:t>
      </w:r>
      <w:r w:rsidR="002A28A4">
        <w:rPr>
          <w:rFonts w:ascii="Calibri" w:eastAsia="Calibri" w:hAnsi="Calibri" w:cs="Times New Roman"/>
          <w:sz w:val="20"/>
          <w:szCs w:val="20"/>
        </w:rPr>
        <w:t xml:space="preserve"> (skupina výdavkov, rozpočtová položka)</w:t>
      </w:r>
      <w:r w:rsidRPr="006B524A">
        <w:rPr>
          <w:rFonts w:ascii="Calibri" w:eastAsia="Calibri" w:hAnsi="Calibri" w:cs="Times New Roman"/>
          <w:sz w:val="20"/>
          <w:szCs w:val="20"/>
        </w:rPr>
        <w:t xml:space="preserve">, ktorý je súčasťou Zmluvy o poskytnutí  NFP;   </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b/>
          <w:sz w:val="20"/>
          <w:szCs w:val="20"/>
        </w:rPr>
        <w:t>Vyznačenie  konkrétnych položiek</w:t>
      </w:r>
      <w:r w:rsidRPr="006B524A">
        <w:rPr>
          <w:rFonts w:ascii="Calibri" w:eastAsia="Calibri" w:hAnsi="Calibri" w:cs="Times New Roman"/>
          <w:sz w:val="20"/>
          <w:szCs w:val="20"/>
        </w:rPr>
        <w:t xml:space="preserve"> v zmluve, objednávke, čiastkovej zmluve uzavretej na základe rámcovej dohody a pod., </w:t>
      </w:r>
      <w:r w:rsidRPr="006B524A">
        <w:rPr>
          <w:rFonts w:ascii="Calibri" w:eastAsia="Calibri" w:hAnsi="Calibri" w:cs="Times New Roman"/>
          <w:b/>
          <w:sz w:val="20"/>
          <w:szCs w:val="20"/>
        </w:rPr>
        <w:t>ktoré sú výsledkom verejného obstarávania</w:t>
      </w:r>
      <w:r w:rsidRPr="006B524A">
        <w:rPr>
          <w:rFonts w:ascii="Calibri" w:eastAsia="Calibri" w:hAnsi="Calibri" w:cs="Times New Roman"/>
          <w:sz w:val="20"/>
          <w:szCs w:val="20"/>
        </w:rPr>
        <w:t xml:space="preserve"> a sú predmetom </w:t>
      </w:r>
      <w:r w:rsidRPr="006B524A">
        <w:rPr>
          <w:rFonts w:ascii="Calibri" w:eastAsia="Calibri" w:hAnsi="Calibri" w:cs="Times New Roman"/>
          <w:b/>
          <w:sz w:val="20"/>
          <w:szCs w:val="20"/>
        </w:rPr>
        <w:t xml:space="preserve">refundácie </w:t>
      </w:r>
      <w:r w:rsidRPr="006B524A">
        <w:rPr>
          <w:rFonts w:ascii="Calibri" w:eastAsia="Calibri" w:hAnsi="Calibri" w:cs="Times New Roman"/>
          <w:sz w:val="20"/>
          <w:szCs w:val="20"/>
        </w:rPr>
        <w:t xml:space="preserve">z finančných prostriedkov OP TP, </w:t>
      </w:r>
      <w:r w:rsidRPr="006B524A">
        <w:rPr>
          <w:rFonts w:ascii="Calibri" w:eastAsia="Calibri" w:hAnsi="Calibri" w:cs="Times New Roman"/>
          <w:b/>
          <w:sz w:val="20"/>
          <w:szCs w:val="20"/>
        </w:rPr>
        <w:t>ak obsahujú aj iné položky obstarávané verejným obstarávateľom</w:t>
      </w:r>
      <w:r w:rsidRPr="006B524A">
        <w:rPr>
          <w:rFonts w:ascii="Calibri" w:eastAsia="Calibri" w:hAnsi="Calibri" w:cs="Times New Roman"/>
          <w:sz w:val="20"/>
          <w:szCs w:val="20"/>
        </w:rPr>
        <w:t>,  ktoré sú súčasťou aktivít podľa zmluvy o NFP;</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Výstupy všetkých predchádzajúcich kontrol VO (ak boli realizované) vykonaných oprávnenými orgánmi (napr. ÚVO, NKÚ, orgán auditu a pod.); </w:t>
      </w:r>
    </w:p>
    <w:p w:rsidR="006B524A" w:rsidRPr="006B524A" w:rsidRDefault="006B524A" w:rsidP="0074186C">
      <w:pPr>
        <w:numPr>
          <w:ilvl w:val="0"/>
          <w:numId w:val="187"/>
        </w:numPr>
        <w:spacing w:after="0"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Test bežnej dostupnosti. </w:t>
      </w:r>
    </w:p>
    <w:p w:rsidR="00424832" w:rsidRDefault="006B524A" w:rsidP="001D269A">
      <w:pPr>
        <w:spacing w:after="0" w:line="240" w:lineRule="auto"/>
        <w:ind w:left="360"/>
        <w:jc w:val="both"/>
        <w:rPr>
          <w:ins w:id="433" w:author="Autor"/>
          <w:rFonts w:ascii="Calibri" w:eastAsia="Calibri" w:hAnsi="Calibri" w:cs="Times New Roman"/>
          <w:sz w:val="20"/>
          <w:szCs w:val="20"/>
        </w:rPr>
      </w:pPr>
      <w:r w:rsidRPr="006B524A">
        <w:rPr>
          <w:rFonts w:ascii="Calibri" w:eastAsia="Calibri" w:hAnsi="Calibri" w:cs="Times New Roman"/>
          <w:sz w:val="20"/>
          <w:szCs w:val="20"/>
        </w:rPr>
        <w:t xml:space="preserve"> </w:t>
      </w:r>
    </w:p>
    <w:p w:rsidR="00424832" w:rsidRDefault="00424832" w:rsidP="001D269A">
      <w:pPr>
        <w:spacing w:after="0" w:line="240" w:lineRule="auto"/>
        <w:ind w:left="360"/>
        <w:jc w:val="both"/>
        <w:rPr>
          <w:ins w:id="434" w:author="Autor"/>
          <w:rFonts w:ascii="Calibri" w:eastAsia="Calibri" w:hAnsi="Calibri" w:cs="Times New Roman"/>
          <w:sz w:val="20"/>
          <w:szCs w:val="20"/>
        </w:rPr>
      </w:pPr>
    </w:p>
    <w:p w:rsidR="008222DD" w:rsidRDefault="006B524A" w:rsidP="00D35FBF">
      <w:pPr>
        <w:spacing w:after="0" w:line="240" w:lineRule="auto"/>
        <w:ind w:left="360"/>
        <w:jc w:val="both"/>
        <w:rPr>
          <w:ins w:id="435" w:author="Autor"/>
          <w:rFonts w:ascii="Calibri" w:eastAsia="Calibri" w:hAnsi="Calibri" w:cs="Times New Roman"/>
          <w:sz w:val="20"/>
          <w:szCs w:val="20"/>
        </w:rPr>
      </w:pPr>
      <w:del w:id="436" w:author="Autor">
        <w:r w:rsidRPr="006B524A" w:rsidDel="00424832">
          <w:rPr>
            <w:rFonts w:ascii="Calibri" w:eastAsia="Calibri" w:hAnsi="Calibri" w:cs="Times New Roman"/>
            <w:sz w:val="20"/>
            <w:szCs w:val="20"/>
          </w:rPr>
          <w:delText xml:space="preserve">9.      </w:delText>
        </w:r>
      </w:del>
      <w:r w:rsidRPr="006B524A">
        <w:rPr>
          <w:rFonts w:ascii="Calibri" w:eastAsia="Calibri" w:hAnsi="Calibri" w:cs="Times New Roman"/>
          <w:sz w:val="20"/>
          <w:szCs w:val="20"/>
        </w:rPr>
        <w:t>Kompletná dokumentácia z</w:t>
      </w:r>
      <w:del w:id="437" w:author="Autor">
        <w:r w:rsidRPr="006B524A" w:rsidDel="000B32DC">
          <w:rPr>
            <w:rFonts w:ascii="Calibri" w:eastAsia="Calibri" w:hAnsi="Calibri" w:cs="Times New Roman"/>
            <w:sz w:val="20"/>
            <w:szCs w:val="20"/>
          </w:rPr>
          <w:delText> </w:delText>
        </w:r>
      </w:del>
      <w:ins w:id="438" w:author="Autor">
        <w:r w:rsidR="000B32DC">
          <w:rPr>
            <w:rFonts w:ascii="Calibri" w:eastAsia="Calibri" w:hAnsi="Calibri" w:cs="Times New Roman"/>
            <w:sz w:val="20"/>
            <w:szCs w:val="20"/>
          </w:rPr>
          <w:t> </w:t>
        </w:r>
      </w:ins>
      <w:r w:rsidRPr="006B524A">
        <w:rPr>
          <w:rFonts w:ascii="Calibri" w:eastAsia="Calibri" w:hAnsi="Calibri" w:cs="Times New Roman"/>
          <w:sz w:val="20"/>
          <w:szCs w:val="20"/>
        </w:rPr>
        <w:t>VO</w:t>
      </w:r>
      <w:ins w:id="439" w:author="Autor">
        <w:r w:rsidR="000B32DC">
          <w:rPr>
            <w:rFonts w:ascii="Calibri" w:eastAsia="Calibri" w:hAnsi="Calibri" w:cs="Times New Roman"/>
            <w:sz w:val="20"/>
            <w:szCs w:val="20"/>
          </w:rPr>
          <w:t xml:space="preserve"> </w:t>
        </w:r>
        <w:r w:rsidR="00424832">
          <w:rPr>
            <w:rFonts w:ascii="Calibri" w:eastAsia="Calibri" w:hAnsi="Calibri" w:cs="Times New Roman"/>
            <w:sz w:val="20"/>
            <w:szCs w:val="20"/>
          </w:rPr>
          <w:t xml:space="preserve">je </w:t>
        </w:r>
        <w:r w:rsidR="000B32DC">
          <w:rPr>
            <w:rFonts w:ascii="Calibri" w:eastAsia="Calibri" w:hAnsi="Calibri" w:cs="Times New Roman"/>
            <w:sz w:val="20"/>
            <w:szCs w:val="20"/>
          </w:rPr>
          <w:t>pred</w:t>
        </w:r>
        <w:r w:rsidR="00424832">
          <w:rPr>
            <w:rFonts w:ascii="Calibri" w:eastAsia="Calibri" w:hAnsi="Calibri" w:cs="Times New Roman"/>
            <w:sz w:val="20"/>
            <w:szCs w:val="20"/>
          </w:rPr>
          <w:t>ložená</w:t>
        </w:r>
        <w:r w:rsidR="000B32DC">
          <w:rPr>
            <w:rFonts w:ascii="Calibri" w:eastAsia="Calibri" w:hAnsi="Calibri" w:cs="Times New Roman"/>
            <w:sz w:val="20"/>
            <w:szCs w:val="20"/>
          </w:rPr>
          <w:t xml:space="preserve"> na RO prostredníctvom ITMS2014+</w:t>
        </w:r>
      </w:ins>
      <w:r w:rsidRPr="006B524A">
        <w:rPr>
          <w:rFonts w:ascii="Calibri" w:eastAsia="Calibri" w:hAnsi="Calibri" w:cs="Times New Roman"/>
          <w:sz w:val="20"/>
          <w:szCs w:val="20"/>
        </w:rPr>
        <w:t xml:space="preserve">. </w:t>
      </w:r>
    </w:p>
    <w:p w:rsidR="008222DD" w:rsidRDefault="008222DD">
      <w:pPr>
        <w:spacing w:after="0" w:line="240" w:lineRule="auto"/>
        <w:ind w:left="360"/>
        <w:jc w:val="both"/>
        <w:rPr>
          <w:ins w:id="440" w:author="Autor"/>
          <w:rFonts w:ascii="Calibri" w:eastAsia="Calibri" w:hAnsi="Calibri" w:cs="Times New Roman"/>
          <w:sz w:val="20"/>
          <w:szCs w:val="20"/>
        </w:rPr>
      </w:pPr>
    </w:p>
    <w:p w:rsidR="006B524A" w:rsidRPr="006B524A" w:rsidDel="008222DD" w:rsidRDefault="006B524A" w:rsidP="001D269A">
      <w:pPr>
        <w:spacing w:after="0" w:line="240" w:lineRule="auto"/>
        <w:ind w:left="360"/>
        <w:jc w:val="both"/>
        <w:rPr>
          <w:del w:id="441" w:author="Autor"/>
          <w:rFonts w:ascii="Calibri" w:eastAsia="Calibri" w:hAnsi="Calibri" w:cs="Times New Roman"/>
          <w:sz w:val="20"/>
          <w:szCs w:val="20"/>
        </w:rPr>
      </w:pPr>
      <w:del w:id="442" w:author="Autor">
        <w:r w:rsidRPr="006B524A" w:rsidDel="008222DD">
          <w:rPr>
            <w:rFonts w:ascii="Calibri" w:eastAsia="Calibri" w:hAnsi="Calibri" w:cs="Times New Roman"/>
            <w:sz w:val="20"/>
            <w:szCs w:val="20"/>
          </w:rPr>
          <w:delText xml:space="preserve">Všeobecný rozsah dokumentácie z VO je uvedený na webovom sídle       </w:delText>
        </w:r>
      </w:del>
    </w:p>
    <w:p w:rsidR="006B524A" w:rsidRPr="006B524A" w:rsidDel="008222DD" w:rsidRDefault="006B524A" w:rsidP="00D35FBF">
      <w:pPr>
        <w:spacing w:after="0" w:line="240" w:lineRule="auto"/>
        <w:ind w:left="360"/>
        <w:jc w:val="both"/>
        <w:rPr>
          <w:del w:id="443" w:author="Autor"/>
          <w:rFonts w:ascii="Calibri" w:eastAsia="Calibri" w:hAnsi="Calibri" w:cs="Times New Roman"/>
          <w:sz w:val="20"/>
          <w:szCs w:val="20"/>
        </w:rPr>
      </w:pPr>
      <w:del w:id="444" w:author="Autor">
        <w:r w:rsidRPr="006B524A" w:rsidDel="008222DD">
          <w:rPr>
            <w:rFonts w:ascii="Calibri" w:eastAsia="Calibri" w:hAnsi="Calibri" w:cs="Times New Roman"/>
            <w:sz w:val="20"/>
            <w:szCs w:val="20"/>
          </w:rPr>
          <w:delText xml:space="preserve">           ÚVO (odkaz=link) </w:delText>
        </w:r>
        <w:r w:rsidR="00465C6C" w:rsidDel="008222DD">
          <w:fldChar w:fldCharType="begin"/>
        </w:r>
        <w:r w:rsidR="00465C6C" w:rsidDel="008222DD">
          <w:delInstrText xml:space="preserve"> HYPERLINK </w:delInstrText>
        </w:r>
        <w:r w:rsidR="00465C6C" w:rsidDel="008222DD">
          <w:fldChar w:fldCharType="end"/>
        </w:r>
        <w:r w:rsidRPr="006B524A" w:rsidDel="008222DD">
          <w:rPr>
            <w:rFonts w:ascii="Calibri" w:eastAsia="Calibri" w:hAnsi="Calibri" w:cs="Times New Roman"/>
            <w:color w:val="0000FF"/>
            <w:sz w:val="20"/>
            <w:szCs w:val="20"/>
            <w:u w:val="single"/>
          </w:rPr>
          <w:delText>).</w:delText>
        </w:r>
      </w:del>
    </w:p>
    <w:p w:rsidR="006B524A" w:rsidRPr="006B524A" w:rsidDel="008222DD" w:rsidRDefault="006B524A">
      <w:pPr>
        <w:spacing w:after="0" w:line="240" w:lineRule="auto"/>
        <w:ind w:left="360"/>
        <w:jc w:val="both"/>
        <w:rPr>
          <w:del w:id="445" w:author="Autor"/>
          <w:rFonts w:ascii="Calibri" w:eastAsia="Calibri" w:hAnsi="Calibri" w:cs="Times New Roman"/>
          <w:sz w:val="20"/>
          <w:szCs w:val="20"/>
        </w:rPr>
        <w:pPrChange w:id="446" w:author="Autor">
          <w:pPr>
            <w:spacing w:after="0" w:line="240" w:lineRule="auto"/>
            <w:ind w:left="786"/>
            <w:contextualSpacing/>
            <w:jc w:val="both"/>
          </w:pPr>
        </w:pPrChange>
      </w:pPr>
      <w:del w:id="447" w:author="Autor">
        <w:r w:rsidRPr="006B524A" w:rsidDel="008222DD">
          <w:rPr>
            <w:rFonts w:ascii="Calibri" w:eastAsia="Calibri" w:hAnsi="Calibri" w:cs="Times New Roman"/>
            <w:sz w:val="20"/>
            <w:szCs w:val="20"/>
          </w:rPr>
          <w:delText xml:space="preserve">(pozn. ak výsledkom VO je </w:delText>
        </w:r>
        <w:r w:rsidRPr="006B524A" w:rsidDel="008222DD">
          <w:rPr>
            <w:rFonts w:ascii="Calibri" w:eastAsia="Calibri" w:hAnsi="Calibri" w:cs="Times New Roman"/>
            <w:b/>
            <w:sz w:val="20"/>
            <w:szCs w:val="20"/>
          </w:rPr>
          <w:delText>objednávka, musí obsahovať</w:delText>
        </w:r>
        <w:r w:rsidRPr="006B524A" w:rsidDel="008222DD">
          <w:rPr>
            <w:rFonts w:ascii="Calibri" w:eastAsia="Calibri" w:hAnsi="Calibri" w:cs="Times New Roman"/>
            <w:sz w:val="20"/>
            <w:szCs w:val="20"/>
          </w:rPr>
          <w:delText xml:space="preserve">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delText>
        </w:r>
      </w:del>
    </w:p>
    <w:p w:rsidR="00734F19" w:rsidRPr="000F090A" w:rsidRDefault="00734F19" w:rsidP="009C3984">
      <w:pPr>
        <w:spacing w:line="240" w:lineRule="auto"/>
        <w:ind w:firstLine="708"/>
        <w:jc w:val="both"/>
        <w:rPr>
          <w:sz w:val="24"/>
          <w:szCs w:val="24"/>
        </w:rPr>
      </w:pPr>
    </w:p>
    <w:p w:rsidR="006B524A" w:rsidRDefault="006B524A" w:rsidP="00734F19">
      <w:pPr>
        <w:jc w:val="center"/>
        <w:rPr>
          <w:b/>
          <w:sz w:val="24"/>
          <w:szCs w:val="24"/>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1A4CEC" w:rsidRDefault="00734F19" w:rsidP="00734F19">
      <w:pPr>
        <w:jc w:val="both"/>
        <w:rPr>
          <w:rFonts w:eastAsia="Arial Unicode MS"/>
          <w:bCs/>
          <w:iCs/>
          <w:strike/>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w:t>
      </w:r>
      <w:r w:rsidR="006B524A">
        <w:rPr>
          <w:sz w:val="24"/>
          <w:szCs w:val="24"/>
        </w:rPr>
        <w:t xml:space="preserve">  </w:t>
      </w:r>
      <w:r w:rsidRPr="000F090A">
        <w:rPr>
          <w:sz w:val="24"/>
          <w:szCs w:val="24"/>
        </w:rPr>
        <w:t>z. o finančnej kontrole a vnútornom audite a o zmene a doplnení niektorých zákonov</w:t>
      </w:r>
      <w:r w:rsidR="00A45749">
        <w:rPr>
          <w:sz w:val="24"/>
          <w:szCs w:val="24"/>
        </w:rPr>
        <w:t xml:space="preserve"> v znení neskorších predpisov.</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w:t>
      </w:r>
      <w:r w:rsidR="006B524A">
        <w:rPr>
          <w:rFonts w:eastAsia="Arial Unicode MS"/>
          <w:bCs/>
          <w:iCs/>
          <w:color w:val="000000"/>
          <w:kern w:val="36"/>
          <w:sz w:val="24"/>
          <w:szCs w:val="24"/>
          <w:lang w:eastAsia="cs-CZ"/>
        </w:rPr>
        <w:t xml:space="preserve"> </w:t>
      </w:r>
      <w:r w:rsidRPr="000F090A">
        <w:rPr>
          <w:rFonts w:eastAsia="Arial Unicode MS"/>
          <w:bCs/>
          <w:iCs/>
          <w:color w:val="000000"/>
          <w:kern w:val="36"/>
          <w:sz w:val="24"/>
          <w:szCs w:val="24"/>
          <w:lang w:eastAsia="cs-CZ"/>
        </w:rPr>
        <w:t>z.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C6C" w:rsidRDefault="00465C6C" w:rsidP="006C71B4">
      <w:pPr>
        <w:spacing w:after="0" w:line="240" w:lineRule="auto"/>
      </w:pPr>
      <w:r>
        <w:separator/>
      </w:r>
    </w:p>
  </w:endnote>
  <w:endnote w:type="continuationSeparator" w:id="0">
    <w:p w:rsidR="00465C6C" w:rsidRDefault="00465C6C"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132822"/>
      <w:docPartObj>
        <w:docPartGallery w:val="Page Numbers (Bottom of Page)"/>
        <w:docPartUnique/>
      </w:docPartObj>
    </w:sdtPr>
    <w:sdtEndPr/>
    <w:sdtContent>
      <w:p w:rsidR="00465C6C" w:rsidRDefault="00465C6C">
        <w:pPr>
          <w:pStyle w:val="Pta"/>
          <w:jc w:val="center"/>
        </w:pPr>
        <w:r>
          <w:fldChar w:fldCharType="begin"/>
        </w:r>
        <w:r>
          <w:instrText>PAGE   \* MERGEFORMAT</w:instrText>
        </w:r>
        <w:r>
          <w:fldChar w:fldCharType="separate"/>
        </w:r>
        <w:r w:rsidR="00F67EFA">
          <w:rPr>
            <w:noProof/>
          </w:rPr>
          <w:t>67</w:t>
        </w:r>
        <w:r>
          <w:fldChar w:fldCharType="end"/>
        </w:r>
      </w:p>
    </w:sdtContent>
  </w:sdt>
  <w:p w:rsidR="00465C6C" w:rsidRPr="00316D13" w:rsidRDefault="00465C6C" w:rsidP="00316D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C6C" w:rsidRDefault="00465C6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C6C" w:rsidRDefault="00465C6C" w:rsidP="006C71B4">
      <w:pPr>
        <w:spacing w:after="0" w:line="240" w:lineRule="auto"/>
      </w:pPr>
      <w:r>
        <w:separator/>
      </w:r>
    </w:p>
  </w:footnote>
  <w:footnote w:type="continuationSeparator" w:id="0">
    <w:p w:rsidR="00465C6C" w:rsidRDefault="00465C6C" w:rsidP="006C71B4">
      <w:pPr>
        <w:spacing w:after="0" w:line="240" w:lineRule="auto"/>
      </w:pPr>
      <w:r>
        <w:continuationSeparator/>
      </w:r>
    </w:p>
  </w:footnote>
  <w:footnote w:id="1">
    <w:p w:rsidR="00465C6C" w:rsidRPr="003305BD" w:rsidRDefault="00465C6C" w:rsidP="00777572">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2">
    <w:p w:rsidR="00465C6C" w:rsidRPr="003305BD" w:rsidRDefault="00465C6C" w:rsidP="00777572">
      <w:pPr>
        <w:pStyle w:val="Textpoznmkypodiarou"/>
        <w:ind w:left="426"/>
        <w:jc w:val="both"/>
        <w:rPr>
          <w:sz w:val="16"/>
          <w:szCs w:val="16"/>
        </w:rPr>
      </w:pPr>
      <w:r w:rsidRPr="003305BD">
        <w:rPr>
          <w:rStyle w:val="Odkaznapoznmkupodiarou"/>
          <w:sz w:val="16"/>
          <w:szCs w:val="16"/>
        </w:rPr>
        <w:footnoteRef/>
      </w:r>
      <w:r w:rsidRPr="003305BD">
        <w:rPr>
          <w:sz w:val="16"/>
          <w:szCs w:val="16"/>
        </w:rPr>
        <w:t xml:space="preserve"> ex </w:t>
      </w:r>
      <w:proofErr w:type="spellStart"/>
      <w:r w:rsidRPr="003305BD">
        <w:rPr>
          <w:sz w:val="16"/>
          <w:szCs w:val="16"/>
        </w:rPr>
        <w:t>ante</w:t>
      </w:r>
      <w:proofErr w:type="spellEnd"/>
      <w:r w:rsidRPr="003305BD">
        <w:rPr>
          <w:sz w:val="16"/>
          <w:szCs w:val="16"/>
        </w:rPr>
        <w:t xml:space="preserve"> finančná oprava:  individuálne zníženie hodnoty deklarovaných výdavkov z dôvodu zistení porušenia legislatívy SR alebo EÚ, najmä v oblasti VO. Výška individuálnej ex </w:t>
      </w:r>
      <w:proofErr w:type="spellStart"/>
      <w:r w:rsidRPr="003305BD">
        <w:rPr>
          <w:sz w:val="16"/>
          <w:szCs w:val="16"/>
        </w:rPr>
        <w:t>ante</w:t>
      </w:r>
      <w:proofErr w:type="spellEnd"/>
      <w:r w:rsidRPr="003305BD">
        <w:rPr>
          <w:sz w:val="16"/>
          <w:szCs w:val="16"/>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3305BD">
        <w:rPr>
          <w:sz w:val="16"/>
          <w:szCs w:val="16"/>
        </w:rPr>
        <w:t>ŽoP</w:t>
      </w:r>
      <w:proofErr w:type="spellEnd"/>
      <w:r w:rsidRPr="003305BD">
        <w:rPr>
          <w:sz w:val="16"/>
          <w:szCs w:val="16"/>
        </w:rPr>
        <w:t>, v rámci ktorej boli nedostatky identifikované.</w:t>
      </w:r>
    </w:p>
  </w:footnote>
  <w:footnote w:id="3">
    <w:p w:rsidR="00465C6C" w:rsidRDefault="00465C6C" w:rsidP="00777572">
      <w:pPr>
        <w:pStyle w:val="Textpoznmkypodiarou"/>
        <w:ind w:left="426"/>
        <w:jc w:val="both"/>
      </w:pPr>
      <w:r w:rsidRPr="003305BD">
        <w:rPr>
          <w:rStyle w:val="Odkaznapoznmkupodiarou"/>
          <w:sz w:val="16"/>
          <w:szCs w:val="16"/>
        </w:rPr>
        <w:footnoteRef/>
      </w:r>
      <w:r w:rsidRPr="003305BD">
        <w:rPr>
          <w:sz w:val="16"/>
          <w:szCs w:val="16"/>
        </w:rPr>
        <w:t xml:space="preserve"> MP CKO č. 5 k určovaniu finančných opráv, ktoré má riadiaci orgán uplatňovať pri nedodržaní pravidiel a postupov verejného obstarávania</w:t>
      </w:r>
    </w:p>
  </w:footnote>
  <w:footnote w:id="4">
    <w:p w:rsidR="00465C6C" w:rsidRDefault="00465C6C" w:rsidP="00777572">
      <w:pPr>
        <w:pStyle w:val="Textpoznmkypodiarou"/>
        <w:ind w:left="0"/>
      </w:pPr>
      <w:r>
        <w:rPr>
          <w:rStyle w:val="Odkaznapoznmkupodiarou"/>
        </w:rPr>
        <w:footnoteRef/>
      </w:r>
      <w:r>
        <w:t xml:space="preserve"> MP CKO č. 14 </w:t>
      </w:r>
      <w:r w:rsidRPr="00EA2B51">
        <w:t xml:space="preserve">k zadávaniu zákaziek v hodnote nad </w:t>
      </w:r>
      <w:r>
        <w:t>30</w:t>
      </w:r>
      <w:r w:rsidRPr="00EA2B51">
        <w:t xml:space="preserve"> 000 EUR</w:t>
      </w:r>
    </w:p>
  </w:footnote>
  <w:footnote w:id="5">
    <w:p w:rsidR="00465C6C" w:rsidRPr="003305BD" w:rsidRDefault="00465C6C"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Hodiace sa podčiarknite</w:t>
      </w:r>
    </w:p>
  </w:footnote>
  <w:footnote w:id="6">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7">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Overený a opečiatkovaný autorizovanou osobou</w:t>
      </w:r>
    </w:p>
  </w:footnote>
  <w:footnote w:id="8">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 rovnaký alebo podobný predmet zákazky realizovaných prijímateľom </w:t>
      </w:r>
    </w:p>
  </w:footnote>
  <w:footnote w:id="9">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hyperlink r:id="rId1" w:history="1">
        <w:r w:rsidRPr="003305BD">
          <w:rPr>
            <w:rStyle w:val="Hypertextovprepojenie"/>
            <w:sz w:val="16"/>
            <w:szCs w:val="16"/>
          </w:rPr>
          <w:t>www.eks.sk</w:t>
        </w:r>
      </w:hyperlink>
    </w:p>
  </w:footnote>
  <w:footnote w:id="10">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Špecifikovať tento spôsob, okrem telefonického resp. osobného prieskumu.</w:t>
      </w:r>
    </w:p>
  </w:footnote>
  <w:footnote w:id="11">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všetky relevantné dokumenty/doklady na základe ktorých sa PHZ určuje: napr. ponuky dodávateľov, katalógy, cenníky, </w:t>
      </w:r>
      <w:proofErr w:type="spellStart"/>
      <w:r w:rsidRPr="003305BD">
        <w:rPr>
          <w:sz w:val="16"/>
          <w:szCs w:val="16"/>
        </w:rPr>
        <w:t>prinstcreeny</w:t>
      </w:r>
      <w:proofErr w:type="spellEnd"/>
      <w:r w:rsidRPr="003305BD">
        <w:rPr>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2">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Určená ako hodnota bez DPH v EUR</w:t>
      </w:r>
    </w:p>
  </w:footnote>
  <w:footnote w:id="13">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4">
    <w:p w:rsidR="00465C6C" w:rsidRPr="00782093" w:rsidRDefault="00465C6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Ak je to s ohľadom na spôsob určenia PHZ relevantné</w:t>
      </w:r>
    </w:p>
  </w:footnote>
  <w:footnote w:id="15">
    <w:p w:rsidR="00465C6C" w:rsidRPr="003305BD" w:rsidRDefault="00465C6C" w:rsidP="00BF2FB5">
      <w:pPr>
        <w:pStyle w:val="Textpoznmkypodiarou"/>
        <w:ind w:left="142" w:hanging="142"/>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6">
    <w:p w:rsidR="00465C6C" w:rsidRPr="003305BD" w:rsidRDefault="00465C6C"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17">
    <w:p w:rsidR="00465C6C" w:rsidRPr="003305BD" w:rsidRDefault="00465C6C"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traja oslovení dodávatelia </w:t>
      </w:r>
    </w:p>
  </w:footnote>
  <w:footnote w:id="18">
    <w:p w:rsidR="00465C6C" w:rsidRPr="003305BD" w:rsidRDefault="00465C6C"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subjektov, ktoré ponuku predložili</w:t>
      </w:r>
    </w:p>
  </w:footnote>
  <w:footnote w:id="19">
    <w:p w:rsidR="00465C6C" w:rsidRPr="00782093" w:rsidRDefault="00465C6C" w:rsidP="00BF2FB5">
      <w:pPr>
        <w:pStyle w:val="Textpoznmkypodiarou"/>
        <w:ind w:left="142" w:hanging="142"/>
        <w:jc w:val="both"/>
        <w:rPr>
          <w:rFonts w:ascii="Verdana" w:hAnsi="Verdana"/>
          <w:sz w:val="16"/>
          <w:szCs w:val="16"/>
        </w:rPr>
      </w:pPr>
      <w:r w:rsidRPr="003305BD">
        <w:rPr>
          <w:rStyle w:val="Odkaznapoznmkupodiarou"/>
          <w:sz w:val="16"/>
          <w:szCs w:val="16"/>
        </w:rPr>
        <w:footnoteRef/>
      </w:r>
      <w:r w:rsidRPr="003305BD">
        <w:rPr>
          <w:sz w:val="16"/>
          <w:szCs w:val="16"/>
        </w:rPr>
        <w:t xml:space="preserve"> Vyžadujú sa minimálne tri identifikované zdroje</w:t>
      </w:r>
    </w:p>
  </w:footnote>
  <w:footnote w:id="20">
    <w:p w:rsidR="00465C6C" w:rsidRPr="003305BD" w:rsidRDefault="00465C6C"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Určí sa suma v EUR bez DPH ako priemerná cena s posudzovaných cien, ktorá tvorí podklad na určenie PHZ podľa § 6 zákona o verejnom obstarávaní</w:t>
      </w:r>
    </w:p>
  </w:footnote>
  <w:footnote w:id="21">
    <w:p w:rsidR="00465C6C" w:rsidRPr="00782093" w:rsidRDefault="00465C6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w:t>
      </w:r>
    </w:p>
  </w:footnote>
  <w:footnote w:id="22">
    <w:p w:rsidR="00465C6C" w:rsidRPr="003305BD" w:rsidRDefault="00465C6C"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a dopĺňanie  podľa §  33 ods. 5 ZVO vypracovaných viacej zápisníc.</w:t>
      </w:r>
    </w:p>
  </w:footnote>
  <w:footnote w:id="23">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24">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w:t>
      </w:r>
    </w:p>
  </w:footnote>
  <w:footnote w:id="25">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26">
    <w:p w:rsidR="00465C6C" w:rsidRPr="00782093" w:rsidRDefault="00465C6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Záujemcovia sú relevantný napr. v užších súťažiach, rokovacieho konania so zverejnením a pod.  Uvádza sa obchodné meno/názov uchádzača, záujemcu a sídlo/miesto podnikania</w:t>
      </w:r>
    </w:p>
  </w:footnote>
  <w:footnote w:id="27">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8">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footnote>
  <w:footnote w:id="29">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p w:rsidR="00465C6C" w:rsidRPr="00782093" w:rsidRDefault="00465C6C" w:rsidP="00BF2FB5">
      <w:pPr>
        <w:pStyle w:val="Textpoznmkypodiarou"/>
        <w:ind w:left="142" w:hanging="142"/>
        <w:jc w:val="both"/>
        <w:rPr>
          <w:rFonts w:ascii="Verdana" w:hAnsi="Verdana"/>
          <w:sz w:val="16"/>
          <w:szCs w:val="16"/>
        </w:rPr>
      </w:pPr>
    </w:p>
  </w:footnote>
  <w:footnote w:id="30">
    <w:p w:rsidR="00465C6C" w:rsidRPr="003305BD" w:rsidRDefault="00465C6C"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podľa §  42 ods. 2 ZVO, alebo so ohľadom na realizáciu elektronickej aukcie, vypracovaných viacej zápisníc.</w:t>
      </w:r>
    </w:p>
  </w:footnote>
  <w:footnote w:id="31">
    <w:p w:rsidR="00465C6C" w:rsidRPr="003305BD" w:rsidRDefault="00465C6C"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Relevantné v prípade ak sa zápisnica vyhotovuje po elektronickej aukcii</w:t>
      </w:r>
    </w:p>
  </w:footnote>
  <w:footnote w:id="32">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3">
    <w:p w:rsidR="00465C6C" w:rsidRPr="003305BD" w:rsidRDefault="00465C6C"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 plus informácia či má alebo nemá člen komisie právo vyhodnocovať,</w:t>
      </w:r>
    </w:p>
  </w:footnote>
  <w:footnote w:id="34">
    <w:p w:rsidR="00465C6C" w:rsidRPr="00782093" w:rsidRDefault="00465C6C"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35">
    <w:p w:rsidR="00465C6C" w:rsidRPr="003305BD" w:rsidRDefault="00465C6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6">
    <w:p w:rsidR="00465C6C" w:rsidRPr="003305BD" w:rsidRDefault="00465C6C"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najnižšia cena, pričom je potrebné uviesť či kritériom je cena s DPH alebo cena bez DPH!</w:t>
      </w:r>
    </w:p>
  </w:footnote>
  <w:footnote w:id="37">
    <w:p w:rsidR="00465C6C" w:rsidRPr="003305BD" w:rsidRDefault="00465C6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38">
    <w:p w:rsidR="00465C6C" w:rsidRPr="003305BD" w:rsidRDefault="00465C6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w:t>
      </w:r>
      <w:r>
        <w:rPr>
          <w:sz w:val="16"/>
          <w:szCs w:val="16"/>
        </w:rPr>
        <w:t xml:space="preserve">traja </w:t>
      </w:r>
      <w:r w:rsidRPr="003305BD">
        <w:rPr>
          <w:sz w:val="16"/>
          <w:szCs w:val="16"/>
        </w:rPr>
        <w:t xml:space="preserve">oslovení dodávatelia (pozn. uvedené pravidlo platí na zákazky rovné a vyššie ako 5000 EUR) </w:t>
      </w:r>
    </w:p>
  </w:footnote>
  <w:footnote w:id="39">
    <w:p w:rsidR="00465C6C" w:rsidRPr="003305BD" w:rsidRDefault="00465C6C"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uchádzačov, ktorí ponuku predložili</w:t>
      </w:r>
    </w:p>
  </w:footnote>
  <w:footnote w:id="40">
    <w:p w:rsidR="00465C6C" w:rsidRPr="003305BD" w:rsidRDefault="00465C6C"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suma ponuky v EUR s uvedením či je suma uvádzaní s DPH alebo bez DPH</w:t>
      </w:r>
    </w:p>
  </w:footnote>
  <w:footnote w:id="41">
    <w:p w:rsidR="00465C6C" w:rsidRPr="00782093" w:rsidRDefault="00465C6C"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Vyžaduj</w:t>
      </w:r>
      <w:r>
        <w:rPr>
          <w:sz w:val="16"/>
          <w:szCs w:val="16"/>
        </w:rPr>
        <w:t>ú</w:t>
      </w:r>
      <w:r w:rsidRPr="003305BD">
        <w:rPr>
          <w:sz w:val="16"/>
          <w:szCs w:val="16"/>
        </w:rPr>
        <w:t xml:space="preserve"> sa minimálne</w:t>
      </w:r>
      <w:r>
        <w:rPr>
          <w:sz w:val="16"/>
          <w:szCs w:val="16"/>
        </w:rPr>
        <w:t xml:space="preserve"> tri</w:t>
      </w:r>
      <w:r w:rsidRPr="003305BD">
        <w:rPr>
          <w:sz w:val="16"/>
          <w:szCs w:val="16"/>
        </w:rPr>
        <w:t xml:space="preserve"> identifikovan</w:t>
      </w:r>
      <w:r>
        <w:rPr>
          <w:sz w:val="16"/>
          <w:szCs w:val="16"/>
        </w:rPr>
        <w:t>é</w:t>
      </w:r>
      <w:r w:rsidRPr="003305BD">
        <w:rPr>
          <w:sz w:val="16"/>
          <w:szCs w:val="16"/>
        </w:rPr>
        <w:t xml:space="preserve"> zdroj</w:t>
      </w:r>
      <w:r>
        <w:rPr>
          <w:sz w:val="16"/>
          <w:szCs w:val="16"/>
        </w:rPr>
        <w:t>e</w:t>
      </w:r>
    </w:p>
  </w:footnote>
  <w:footnote w:id="42">
    <w:p w:rsidR="00465C6C" w:rsidRPr="003305BD" w:rsidRDefault="00465C6C"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r w:rsidRPr="003305BD">
        <w:rPr>
          <w:rFonts w:cs="Times New Roman"/>
          <w:sz w:val="16"/>
          <w:szCs w:val="16"/>
        </w:rPr>
        <w:t>uviesť s DPH aj bez DPH</w:t>
      </w:r>
    </w:p>
  </w:footnote>
  <w:footnote w:id="43">
    <w:p w:rsidR="00465C6C" w:rsidRPr="003305BD" w:rsidRDefault="00465C6C"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napr. zmluva o dielo, zmluva o dodávke tovaru, zmluva o poskytnutí služieb, objednávka...</w:t>
      </w:r>
    </w:p>
  </w:footnote>
  <w:footnote w:id="44">
    <w:p w:rsidR="00465C6C" w:rsidRPr="00782093" w:rsidRDefault="00465C6C"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prílohy/dokumenty vzťahujúce k zadávaniu zákazky/vykonania prieskumu trhu</w:t>
      </w:r>
    </w:p>
  </w:footnote>
  <w:footnote w:id="45">
    <w:p w:rsidR="00465C6C" w:rsidRPr="00782093" w:rsidRDefault="00465C6C"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465C6C" w:rsidRPr="003305BD" w:rsidRDefault="00465C6C" w:rsidP="00157B79">
      <w:pPr>
        <w:pStyle w:val="Textpoznmkypodiarou"/>
        <w:ind w:left="142" w:hanging="142"/>
        <w:jc w:val="both"/>
        <w:rPr>
          <w:rFonts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3305BD">
        <w:rPr>
          <w:rFonts w:cs="Times New Roman"/>
          <w:sz w:val="16"/>
          <w:szCs w:val="16"/>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6">
    <w:p w:rsidR="00465C6C" w:rsidRPr="003305BD" w:rsidRDefault="00465C6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celý názov prijímateľa (nie skratky), pričom má sa za to, že "prijímateľ" je v tomto  prípade zároveň verejný obstarávateľ/obstarávateľa alebo osoba podľa § 8 zákona o verejnom obstarávaní.</w:t>
      </w:r>
    </w:p>
  </w:footnote>
  <w:footnote w:id="47">
    <w:p w:rsidR="00465C6C" w:rsidRPr="003305BD" w:rsidRDefault="00465C6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celá adresa prijímateľa.</w:t>
      </w:r>
    </w:p>
  </w:footnote>
  <w:footnote w:id="48">
    <w:p w:rsidR="00465C6C" w:rsidRPr="003305BD" w:rsidRDefault="00465C6C" w:rsidP="00157B79">
      <w:pPr>
        <w:pStyle w:val="Textpoznmkypodiarou"/>
        <w:ind w:hanging="2160"/>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IČO prijímateľa.</w:t>
      </w:r>
    </w:p>
  </w:footnote>
  <w:footnote w:id="49">
    <w:p w:rsidR="00465C6C" w:rsidRPr="003305BD" w:rsidRDefault="00465C6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50">
    <w:p w:rsidR="00465C6C" w:rsidRPr="003305BD" w:rsidRDefault="00465C6C"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w:t>
      </w:r>
      <w:proofErr w:type="spellStart"/>
      <w:r w:rsidRPr="003305BD">
        <w:rPr>
          <w:rFonts w:cs="Times New Roman"/>
          <w:sz w:val="16"/>
          <w:szCs w:val="16"/>
        </w:rPr>
        <w:t>link</w:t>
      </w:r>
      <w:proofErr w:type="spellEnd"/>
      <w:r w:rsidRPr="003305BD">
        <w:rPr>
          <w:rFonts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51">
    <w:p w:rsidR="00465C6C" w:rsidRPr="00782093" w:rsidRDefault="00465C6C" w:rsidP="00157B79">
      <w:pPr>
        <w:pStyle w:val="Textpoznmkypodiarou"/>
        <w:ind w:left="142" w:hanging="142"/>
        <w:jc w:val="both"/>
        <w:rPr>
          <w:rFonts w:ascii="Verdana" w:hAnsi="Verdana" w:cs="Times New Roman"/>
          <w:sz w:val="16"/>
          <w:szCs w:val="16"/>
        </w:rPr>
      </w:pPr>
      <w:r w:rsidRPr="003305BD">
        <w:rPr>
          <w:rStyle w:val="Odkaznapoznmkupodiarou"/>
          <w:sz w:val="16"/>
          <w:szCs w:val="16"/>
        </w:rPr>
        <w:footnoteRef/>
      </w:r>
      <w:r w:rsidRPr="003305BD">
        <w:rPr>
          <w:rFonts w:cs="Times New Roman"/>
          <w:sz w:val="16"/>
          <w:szCs w:val="16"/>
        </w:rPr>
        <w:t xml:space="preserve"> Nevypĺňa prijímateľ, ale </w:t>
      </w:r>
      <w:proofErr w:type="spellStart"/>
      <w:r w:rsidRPr="003305BD">
        <w:rPr>
          <w:rFonts w:cs="Times New Roman"/>
          <w:sz w:val="16"/>
          <w:szCs w:val="16"/>
        </w:rPr>
        <w:t>zverejňovateľ</w:t>
      </w:r>
      <w:proofErr w:type="spellEnd"/>
      <w:r w:rsidRPr="003305BD">
        <w:rPr>
          <w:rFonts w:cs="Times New Roman"/>
          <w:sz w:val="16"/>
          <w:szCs w:val="16"/>
        </w:rPr>
        <w:t xml:space="preserve"> informácie na stránke CKO.</w:t>
      </w:r>
    </w:p>
  </w:footnote>
  <w:footnote w:id="52">
    <w:p w:rsidR="00465C6C" w:rsidRPr="003305BD" w:rsidRDefault="00465C6C" w:rsidP="00157B79">
      <w:pPr>
        <w:spacing w:after="0" w:line="240" w:lineRule="auto"/>
        <w:jc w:val="both"/>
        <w:rPr>
          <w:rFonts w:asciiTheme="minorHAnsi" w:hAnsiTheme="minorHAnsi"/>
          <w:sz w:val="16"/>
          <w:szCs w:val="16"/>
        </w:rPr>
      </w:pPr>
      <w:r w:rsidRPr="003305BD">
        <w:rPr>
          <w:rStyle w:val="Odkaznapoznmkupodiarou"/>
          <w:rFonts w:asciiTheme="minorHAnsi" w:hAnsiTheme="minorHAnsi"/>
          <w:sz w:val="16"/>
          <w:szCs w:val="16"/>
        </w:rPr>
        <w:footnoteRef/>
      </w:r>
      <w:r w:rsidRPr="003305BD">
        <w:rPr>
          <w:rFonts w:asciiTheme="minorHAnsi" w:hAnsiTheme="minorHAnsi"/>
          <w:sz w:val="16"/>
          <w:szCs w:val="16"/>
        </w:rPr>
        <w:t xml:space="preserve"> </w:t>
      </w:r>
      <w:r w:rsidRPr="003305BD">
        <w:rPr>
          <w:rFonts w:asciiTheme="minorHAnsi" w:eastAsiaTheme="minorEastAsia" w:hAnsiTheme="minorHAnsi"/>
          <w:color w:val="5A5A5A" w:themeColor="text1" w:themeTint="A5"/>
          <w:sz w:val="16"/>
          <w:szCs w:val="16"/>
        </w:rPr>
        <w:t>Uvedená povinnosť predkladania čestného vyhlásenia sa rovnako vzťahujú aj na každé dopĺňanie dokumentácie k VO</w:t>
      </w:r>
    </w:p>
  </w:footnote>
  <w:footnote w:id="53">
    <w:p w:rsidR="00465C6C" w:rsidRPr="003305BD" w:rsidRDefault="00465C6C"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4">
    <w:p w:rsidR="00465C6C" w:rsidRPr="00782093" w:rsidRDefault="00465C6C"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Viď príloha k vyhláseniu, ktorou je úplný zoznam predkladanej dokumentácie (písomnej, na elektronických nosičoch aj dokumentácie predkladanej cez ITMS 2014 +)</w:t>
      </w:r>
    </w:p>
  </w:footnote>
  <w:footnote w:id="55">
    <w:p w:rsidR="00465C6C" w:rsidRPr="003305BD" w:rsidRDefault="00465C6C"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6">
    <w:p w:rsidR="00465C6C" w:rsidRPr="00782093" w:rsidRDefault="00465C6C"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či už ako jednotlivci alebo členovia skupiny dodávateľov, alebo ako navrhovaní subdodávatelia</w:t>
      </w:r>
    </w:p>
  </w:footnote>
  <w:footnote w:id="57">
    <w:p w:rsidR="00465C6C" w:rsidRPr="00782093" w:rsidRDefault="00465C6C"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 xml:space="preserve">z pohľadu možného porušenia hospodárskej súťaže podľa zákona č. 136/2001 </w:t>
      </w:r>
      <w:proofErr w:type="spellStart"/>
      <w:r w:rsidRPr="003305BD">
        <w:rPr>
          <w:sz w:val="16"/>
          <w:szCs w:val="16"/>
        </w:rPr>
        <w:t>Z.z</w:t>
      </w:r>
      <w:proofErr w:type="spellEnd"/>
      <w:r w:rsidRPr="003305BD">
        <w:rPr>
          <w:sz w:val="16"/>
          <w:szCs w:val="16"/>
        </w:rPr>
        <w:t>. o ochrane hospodárskej súťaže - konkrétne  dohôd obmedzujúcich súťaž podľa §4 zákona o ochrane hospodárskej súťaže.</w:t>
      </w:r>
    </w:p>
  </w:footnote>
  <w:footnote w:id="58">
    <w:p w:rsidR="00465C6C" w:rsidRPr="003305BD" w:rsidRDefault="00465C6C" w:rsidP="003305BD">
      <w:pPr>
        <w:pStyle w:val="Textpoznmkypodiarou"/>
        <w:ind w:left="426"/>
        <w:rPr>
          <w:sz w:val="16"/>
          <w:szCs w:val="16"/>
        </w:rPr>
      </w:pPr>
      <w:r>
        <w:rPr>
          <w:rStyle w:val="Odkaznapoznmkupodiarou"/>
        </w:rPr>
        <w:footnoteRef/>
      </w:r>
      <w:r>
        <w:t xml:space="preserve"> </w:t>
      </w:r>
      <w:r w:rsidRPr="003305BD">
        <w:rPr>
          <w:sz w:val="16"/>
          <w:szCs w:val="16"/>
        </w:rPr>
        <w:t xml:space="preserve">Zoznam rizikových indikátorov </w:t>
      </w:r>
      <w:r>
        <w:rPr>
          <w:sz w:val="16"/>
          <w:szCs w:val="16"/>
        </w:rPr>
        <w:t>je súčasťou MP</w:t>
      </w:r>
      <w:r w:rsidRPr="003305BD">
        <w:rPr>
          <w:sz w:val="16"/>
          <w:szCs w:val="16"/>
        </w:rPr>
        <w:t xml:space="preserve"> CKO </w:t>
      </w:r>
      <w:r>
        <w:rPr>
          <w:sz w:val="16"/>
          <w:szCs w:val="16"/>
        </w:rPr>
        <w:t xml:space="preserve">č. 35. </w:t>
      </w:r>
      <w:r w:rsidRPr="003305BD">
        <w:rPr>
          <w:sz w:val="16"/>
          <w:szCs w:val="16"/>
        </w:rPr>
        <w:t xml:space="preserve"> Do dátumu nadobudnutia účinnosti metodického pokynu je možné primerane aplikovať rizikové indikátory podľa verzie 4 Systému riadenia EŠIF.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C6C" w:rsidRDefault="00465C6C" w:rsidP="00DF5F56">
    <w:pPr>
      <w:pStyle w:val="Hlavika"/>
    </w:pPr>
    <w:r>
      <w:rPr>
        <w:noProof/>
        <w:lang w:eastAsia="sk-SK"/>
      </w:rPr>
      <w:drawing>
        <wp:anchor distT="0" distB="182880" distL="114300" distR="114300" simplePos="0" relativeHeight="251659264" behindDoc="1" locked="0" layoutInCell="1" allowOverlap="1" wp14:anchorId="7FA5575E" wp14:editId="0515A4B1">
          <wp:simplePos x="0" y="0"/>
          <wp:positionH relativeFrom="column">
            <wp:posOffset>5259070</wp:posOffset>
          </wp:positionH>
          <wp:positionV relativeFrom="paragraph">
            <wp:posOffset>-2540</wp:posOffset>
          </wp:positionV>
          <wp:extent cx="925830" cy="704850"/>
          <wp:effectExtent l="0" t="0" r="7620" b="0"/>
          <wp:wrapTopAndBottom/>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rFonts w:cs="Times New Roman"/>
        <w:noProof/>
        <w:sz w:val="20"/>
        <w:lang w:eastAsia="sk-SK"/>
      </w:rPr>
      <w:drawing>
        <wp:inline distT="0" distB="0" distL="0" distR="0" wp14:anchorId="2A5BD160" wp14:editId="1F7C16C2">
          <wp:extent cx="542925" cy="728013"/>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rsidR="00465C6C" w:rsidRDefault="00465C6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C6C" w:rsidRDefault="00465C6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6E3FD4"/>
    <w:multiLevelType w:val="hybridMultilevel"/>
    <w:tmpl w:val="F7FC16C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nsid w:val="07F32613"/>
    <w:multiLevelType w:val="hybridMultilevel"/>
    <w:tmpl w:val="D7A6A3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2">
    <w:nsid w:val="088E6070"/>
    <w:multiLevelType w:val="hybridMultilevel"/>
    <w:tmpl w:val="37228E7C"/>
    <w:lvl w:ilvl="0" w:tplc="CD7243A2">
      <w:start w:val="1"/>
      <w:numFmt w:val="decimal"/>
      <w:lvlText w:val="%1."/>
      <w:lvlJc w:val="left"/>
      <w:pPr>
        <w:ind w:left="720" w:hanging="360"/>
      </w:pPr>
      <w:rPr>
        <w:rFonts w:hint="default"/>
        <w:color w:val="auto"/>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AB615E8"/>
    <w:multiLevelType w:val="multilevel"/>
    <w:tmpl w:val="2E4EC9BA"/>
    <w:lvl w:ilvl="0">
      <w:start w:val="2"/>
      <w:numFmt w:val="decimal"/>
      <w:lvlText w:val="%1."/>
      <w:lvlJc w:val="left"/>
      <w:pPr>
        <w:ind w:left="858" w:hanging="432"/>
      </w:pPr>
      <w:rPr>
        <w:rFonts w:hint="default"/>
        <w:b w:val="0"/>
        <w:sz w:val="20"/>
        <w:szCs w:val="28"/>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7">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0F31740E"/>
    <w:multiLevelType w:val="hybridMultilevel"/>
    <w:tmpl w:val="2E4677AE"/>
    <w:lvl w:ilvl="0" w:tplc="0E28761E">
      <w:start w:val="1"/>
      <w:numFmt w:val="lowerLetter"/>
      <w:lvlText w:val="%1)"/>
      <w:lvlJc w:val="left"/>
      <w:pPr>
        <w:ind w:left="786"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862"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8">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3B53D95"/>
    <w:multiLevelType w:val="hybridMultilevel"/>
    <w:tmpl w:val="903010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2">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34">
    <w:nsid w:val="15383B85"/>
    <w:multiLevelType w:val="hybridMultilevel"/>
    <w:tmpl w:val="154AFF8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5">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164A43EC"/>
    <w:multiLevelType w:val="hybridMultilevel"/>
    <w:tmpl w:val="EC7E383A"/>
    <w:lvl w:ilvl="0" w:tplc="041B000F">
      <w:start w:val="1"/>
      <w:numFmt w:val="decimal"/>
      <w:lvlText w:val="%1."/>
      <w:lvlJc w:val="left"/>
      <w:pPr>
        <w:ind w:left="720" w:hanging="360"/>
      </w:pPr>
      <w:rPr>
        <w:rFonts w:hint="default"/>
      </w:rPr>
    </w:lvl>
    <w:lvl w:ilvl="1" w:tplc="5994045A">
      <w:numFmt w:val="bullet"/>
      <w:lvlText w:val="-"/>
      <w:lvlJc w:val="left"/>
      <w:pPr>
        <w:ind w:left="1440" w:hanging="360"/>
      </w:pPr>
      <w:rPr>
        <w:rFonts w:ascii="Calibri" w:eastAsiaTheme="minorHAnsi" w:hAnsi="Calibri"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76C3306"/>
    <w:multiLevelType w:val="hybridMultilevel"/>
    <w:tmpl w:val="7436CB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8DD7F3D"/>
    <w:multiLevelType w:val="hybridMultilevel"/>
    <w:tmpl w:val="3EE65D1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3">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nsid w:val="1A52038E"/>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1A560E1D"/>
    <w:multiLevelType w:val="hybridMultilevel"/>
    <w:tmpl w:val="73B2E794"/>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nsid w:val="1A630999"/>
    <w:multiLevelType w:val="hybridMultilevel"/>
    <w:tmpl w:val="655ABE9C"/>
    <w:lvl w:ilvl="0" w:tplc="FCE211D6">
      <w:start w:val="1"/>
      <w:numFmt w:val="decimal"/>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8">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1B4C6392"/>
    <w:multiLevelType w:val="hybridMultilevel"/>
    <w:tmpl w:val="7E46B50C"/>
    <w:lvl w:ilvl="0" w:tplc="257EA9EE">
      <w:numFmt w:val="bullet"/>
      <w:lvlText w:val="-"/>
      <w:lvlJc w:val="left"/>
      <w:pPr>
        <w:ind w:left="644" w:hanging="360"/>
      </w:pPr>
      <w:rPr>
        <w:rFonts w:ascii="Calibri" w:eastAsiaTheme="minorHAnsi" w:hAnsi="Calibri" w:cstheme="minorBid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1">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2">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5">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1EBF327A"/>
    <w:multiLevelType w:val="hybridMultilevel"/>
    <w:tmpl w:val="AE56A768"/>
    <w:lvl w:ilvl="0" w:tplc="E2CA09CC">
      <w:start w:val="1"/>
      <w:numFmt w:val="decimal"/>
      <w:lvlText w:val="%1."/>
      <w:lvlJc w:val="left"/>
      <w:pPr>
        <w:ind w:left="360" w:hanging="360"/>
      </w:pPr>
      <w:rPr>
        <w:rFonts w:asciiTheme="minorHAnsi" w:hAnsiTheme="minorHAnsi" w:hint="default"/>
        <w:b w:val="0"/>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7">
    <w:nsid w:val="1ED501CE"/>
    <w:multiLevelType w:val="hybridMultilevel"/>
    <w:tmpl w:val="8AA08036"/>
    <w:lvl w:ilvl="0" w:tplc="5A6C4318">
      <w:start w:val="1"/>
      <w:numFmt w:val="decimal"/>
      <w:lvlText w:val="%1."/>
      <w:lvlJc w:val="left"/>
      <w:pPr>
        <w:ind w:left="4897" w:hanging="360"/>
      </w:pPr>
      <w:rPr>
        <w:rFonts w:cs="Times New Roman" w:hint="default"/>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1DF0F4D"/>
    <w:multiLevelType w:val="hybridMultilevel"/>
    <w:tmpl w:val="4274EE0A"/>
    <w:lvl w:ilvl="0" w:tplc="041B000F">
      <w:start w:val="1"/>
      <w:numFmt w:val="decimal"/>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2">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nsid w:val="24B15656"/>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266C2A2A"/>
    <w:multiLevelType w:val="hybridMultilevel"/>
    <w:tmpl w:val="C7165554"/>
    <w:lvl w:ilvl="0" w:tplc="EC368080">
      <w:start w:val="1"/>
      <w:numFmt w:val="decimal"/>
      <w:lvlText w:val="%1."/>
      <w:lvlJc w:val="left"/>
      <w:pPr>
        <w:ind w:left="4897" w:hanging="360"/>
      </w:pPr>
      <w:rPr>
        <w:rFonts w:asciiTheme="minorHAnsi" w:hAnsiTheme="minorHAnsi" w:cs="Times New Roman" w:hint="default"/>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68">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293D411B"/>
    <w:multiLevelType w:val="hybridMultilevel"/>
    <w:tmpl w:val="D784962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0">
    <w:nsid w:val="298513D1"/>
    <w:multiLevelType w:val="hybridMultilevel"/>
    <w:tmpl w:val="C556179A"/>
    <w:lvl w:ilvl="0" w:tplc="F7ECAB32">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29C357A4"/>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72">
    <w:nsid w:val="2C352EAF"/>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7">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9">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33AB6E72"/>
    <w:multiLevelType w:val="multilevel"/>
    <w:tmpl w:val="E206926A"/>
    <w:lvl w:ilvl="0">
      <w:start w:val="1"/>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82">
    <w:nsid w:val="33FB5E3C"/>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3507018A"/>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35B759FA"/>
    <w:multiLevelType w:val="hybridMultilevel"/>
    <w:tmpl w:val="11264036"/>
    <w:lvl w:ilvl="0" w:tplc="041B000F">
      <w:start w:val="1"/>
      <w:numFmt w:val="decimal"/>
      <w:lvlText w:val="%1."/>
      <w:lvlJc w:val="left"/>
      <w:pPr>
        <w:ind w:left="644" w:hanging="360"/>
      </w:pPr>
      <w:rPr>
        <w:rFonts w:cs="Times New Roman" w:hint="default"/>
      </w:rPr>
    </w:lvl>
    <w:lvl w:ilvl="1" w:tplc="041B0019" w:tentative="1">
      <w:start w:val="1"/>
      <w:numFmt w:val="lowerLetter"/>
      <w:lvlText w:val="%2."/>
      <w:lvlJc w:val="left"/>
      <w:pPr>
        <w:ind w:left="-2813" w:hanging="360"/>
      </w:pPr>
      <w:rPr>
        <w:rFonts w:cs="Times New Roman"/>
      </w:rPr>
    </w:lvl>
    <w:lvl w:ilvl="2" w:tplc="041B001B" w:tentative="1">
      <w:start w:val="1"/>
      <w:numFmt w:val="lowerRoman"/>
      <w:lvlText w:val="%3."/>
      <w:lvlJc w:val="right"/>
      <w:pPr>
        <w:ind w:left="-2093" w:hanging="180"/>
      </w:pPr>
      <w:rPr>
        <w:rFonts w:cs="Times New Roman"/>
      </w:rPr>
    </w:lvl>
    <w:lvl w:ilvl="3" w:tplc="041B000F" w:tentative="1">
      <w:start w:val="1"/>
      <w:numFmt w:val="decimal"/>
      <w:lvlText w:val="%4."/>
      <w:lvlJc w:val="left"/>
      <w:pPr>
        <w:ind w:left="-1373" w:hanging="360"/>
      </w:pPr>
      <w:rPr>
        <w:rFonts w:cs="Times New Roman"/>
      </w:rPr>
    </w:lvl>
    <w:lvl w:ilvl="4" w:tplc="041B0019" w:tentative="1">
      <w:start w:val="1"/>
      <w:numFmt w:val="lowerLetter"/>
      <w:lvlText w:val="%5."/>
      <w:lvlJc w:val="left"/>
      <w:pPr>
        <w:ind w:left="-653" w:hanging="360"/>
      </w:pPr>
      <w:rPr>
        <w:rFonts w:cs="Times New Roman"/>
      </w:rPr>
    </w:lvl>
    <w:lvl w:ilvl="5" w:tplc="041B001B" w:tentative="1">
      <w:start w:val="1"/>
      <w:numFmt w:val="lowerRoman"/>
      <w:lvlText w:val="%6."/>
      <w:lvlJc w:val="right"/>
      <w:pPr>
        <w:ind w:left="67" w:hanging="180"/>
      </w:pPr>
      <w:rPr>
        <w:rFonts w:cs="Times New Roman"/>
      </w:rPr>
    </w:lvl>
    <w:lvl w:ilvl="6" w:tplc="041B000F" w:tentative="1">
      <w:start w:val="1"/>
      <w:numFmt w:val="decimal"/>
      <w:lvlText w:val="%7."/>
      <w:lvlJc w:val="left"/>
      <w:pPr>
        <w:ind w:left="787" w:hanging="360"/>
      </w:pPr>
      <w:rPr>
        <w:rFonts w:cs="Times New Roman"/>
      </w:rPr>
    </w:lvl>
    <w:lvl w:ilvl="7" w:tplc="041B0019" w:tentative="1">
      <w:start w:val="1"/>
      <w:numFmt w:val="lowerLetter"/>
      <w:lvlText w:val="%8."/>
      <w:lvlJc w:val="left"/>
      <w:pPr>
        <w:ind w:left="1507" w:hanging="360"/>
      </w:pPr>
      <w:rPr>
        <w:rFonts w:cs="Times New Roman"/>
      </w:rPr>
    </w:lvl>
    <w:lvl w:ilvl="8" w:tplc="041B001B" w:tentative="1">
      <w:start w:val="1"/>
      <w:numFmt w:val="lowerRoman"/>
      <w:lvlText w:val="%9."/>
      <w:lvlJc w:val="right"/>
      <w:pPr>
        <w:ind w:left="2227" w:hanging="180"/>
      </w:pPr>
      <w:rPr>
        <w:rFonts w:cs="Times New Roman"/>
      </w:rPr>
    </w:lvl>
  </w:abstractNum>
  <w:abstractNum w:abstractNumId="85">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87">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8">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89">
    <w:nsid w:val="39982EBB"/>
    <w:multiLevelType w:val="hybridMultilevel"/>
    <w:tmpl w:val="7DDE44A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0">
    <w:nsid w:val="3AB62210"/>
    <w:multiLevelType w:val="hybridMultilevel"/>
    <w:tmpl w:val="6AE2FBB2"/>
    <w:lvl w:ilvl="0" w:tplc="78DE7D40">
      <w:start w:val="1"/>
      <w:numFmt w:val="decimal"/>
      <w:lvlText w:val="%1."/>
      <w:lvlJc w:val="left"/>
      <w:pPr>
        <w:ind w:left="720" w:hanging="360"/>
      </w:pPr>
      <w:rPr>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3B40406A"/>
    <w:multiLevelType w:val="hybridMultilevel"/>
    <w:tmpl w:val="D9F65F7E"/>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3">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nsid w:val="3CFB3311"/>
    <w:multiLevelType w:val="hybridMultilevel"/>
    <w:tmpl w:val="B47A2A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3D73301C"/>
    <w:multiLevelType w:val="hybridMultilevel"/>
    <w:tmpl w:val="AE08DA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3DCC045A"/>
    <w:multiLevelType w:val="hybridMultilevel"/>
    <w:tmpl w:val="42C61526"/>
    <w:lvl w:ilvl="0" w:tplc="5C4ADD1C">
      <w:start w:val="1"/>
      <w:numFmt w:val="decimal"/>
      <w:lvlText w:val="%1."/>
      <w:lvlJc w:val="left"/>
      <w:pPr>
        <w:ind w:left="5606" w:hanging="360"/>
      </w:pPr>
      <w:rPr>
        <w:rFonts w:cs="Times New Roman" w:hint="default"/>
        <w:b w:val="0"/>
        <w:sz w:val="2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9">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0">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1">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40070A68"/>
    <w:multiLevelType w:val="hybridMultilevel"/>
    <w:tmpl w:val="D8FA8FF8"/>
    <w:lvl w:ilvl="0" w:tplc="99446AF6">
      <w:start w:val="1"/>
      <w:numFmt w:val="decimal"/>
      <w:lvlText w:val="%1."/>
      <w:lvlJc w:val="left"/>
      <w:pPr>
        <w:ind w:left="720" w:hanging="360"/>
      </w:pPr>
      <w:rPr>
        <w:b w:val="0"/>
        <w:i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36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5">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8">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9">
    <w:nsid w:val="420E5E36"/>
    <w:multiLevelType w:val="hybridMultilevel"/>
    <w:tmpl w:val="AE56A768"/>
    <w:lvl w:ilvl="0" w:tplc="E2CA09CC">
      <w:start w:val="1"/>
      <w:numFmt w:val="decimal"/>
      <w:lvlText w:val="%1."/>
      <w:lvlJc w:val="left"/>
      <w:pPr>
        <w:ind w:left="360" w:hanging="360"/>
      </w:pPr>
      <w:rPr>
        <w:rFonts w:asciiTheme="minorHAnsi" w:hAnsiTheme="minorHAnsi" w:hint="default"/>
        <w:b w:val="0"/>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0">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2">
    <w:nsid w:val="43740297"/>
    <w:multiLevelType w:val="hybridMultilevel"/>
    <w:tmpl w:val="5EF66B24"/>
    <w:lvl w:ilvl="0" w:tplc="5C4ADD1C">
      <w:start w:val="1"/>
      <w:numFmt w:val="decimal"/>
      <w:lvlText w:val="%1."/>
      <w:lvlJc w:val="left"/>
      <w:pPr>
        <w:ind w:left="4897" w:hanging="360"/>
      </w:pPr>
      <w:rPr>
        <w:rFonts w:cs="Times New Roman"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3">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45D410D0"/>
    <w:multiLevelType w:val="multilevel"/>
    <w:tmpl w:val="8B2CBB7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7">
    <w:nsid w:val="45F34362"/>
    <w:multiLevelType w:val="multilevel"/>
    <w:tmpl w:val="8B2CBB7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8">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20">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1">
    <w:nsid w:val="47C644E3"/>
    <w:multiLevelType w:val="hybridMultilevel"/>
    <w:tmpl w:val="11483E2C"/>
    <w:lvl w:ilvl="0" w:tplc="93ACC596">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23">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4">
    <w:nsid w:val="49A46622"/>
    <w:multiLevelType w:val="hybridMultilevel"/>
    <w:tmpl w:val="700E593E"/>
    <w:lvl w:ilvl="0" w:tplc="0DD27E7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7">
    <w:nsid w:val="4A8D3A2C"/>
    <w:multiLevelType w:val="hybridMultilevel"/>
    <w:tmpl w:val="FAE4871E"/>
    <w:lvl w:ilvl="0" w:tplc="041B000F">
      <w:start w:val="1"/>
      <w:numFmt w:val="decimal"/>
      <w:lvlText w:val="%1."/>
      <w:lvlJc w:val="left"/>
      <w:pPr>
        <w:ind w:left="720" w:hanging="360"/>
      </w:pPr>
      <w:rPr>
        <w:rFonts w:hint="default"/>
      </w:rPr>
    </w:lvl>
    <w:lvl w:ilvl="1" w:tplc="2A68227E">
      <w:start w:val="1"/>
      <w:numFmt w:val="decimal"/>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4B194625"/>
    <w:multiLevelType w:val="hybridMultilevel"/>
    <w:tmpl w:val="9D240C3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0">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1">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2">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4D4A5BFD"/>
    <w:multiLevelType w:val="hybridMultilevel"/>
    <w:tmpl w:val="8804A31A"/>
    <w:lvl w:ilvl="0" w:tplc="041B0001">
      <w:start w:val="1"/>
      <w:numFmt w:val="bullet"/>
      <w:lvlText w:val=""/>
      <w:lvlJc w:val="left"/>
      <w:pPr>
        <w:ind w:left="1451" w:hanging="360"/>
      </w:pPr>
      <w:rPr>
        <w:rFonts w:ascii="Symbol" w:hAnsi="Symbol" w:hint="default"/>
      </w:rPr>
    </w:lvl>
    <w:lvl w:ilvl="1" w:tplc="041B0003">
      <w:start w:val="1"/>
      <w:numFmt w:val="bullet"/>
      <w:lvlText w:val="o"/>
      <w:lvlJc w:val="left"/>
      <w:pPr>
        <w:ind w:left="2171" w:hanging="360"/>
      </w:pPr>
      <w:rPr>
        <w:rFonts w:ascii="Courier New" w:hAnsi="Courier New" w:cs="Courier New" w:hint="default"/>
      </w:rPr>
    </w:lvl>
    <w:lvl w:ilvl="2" w:tplc="041B0005" w:tentative="1">
      <w:start w:val="1"/>
      <w:numFmt w:val="bullet"/>
      <w:lvlText w:val=""/>
      <w:lvlJc w:val="left"/>
      <w:pPr>
        <w:ind w:left="2891" w:hanging="360"/>
      </w:pPr>
      <w:rPr>
        <w:rFonts w:ascii="Wingdings" w:hAnsi="Wingdings" w:hint="default"/>
      </w:rPr>
    </w:lvl>
    <w:lvl w:ilvl="3" w:tplc="041B0001" w:tentative="1">
      <w:start w:val="1"/>
      <w:numFmt w:val="bullet"/>
      <w:lvlText w:val=""/>
      <w:lvlJc w:val="left"/>
      <w:pPr>
        <w:ind w:left="3611" w:hanging="360"/>
      </w:pPr>
      <w:rPr>
        <w:rFonts w:ascii="Symbol" w:hAnsi="Symbol" w:hint="default"/>
      </w:rPr>
    </w:lvl>
    <w:lvl w:ilvl="4" w:tplc="041B0003" w:tentative="1">
      <w:start w:val="1"/>
      <w:numFmt w:val="bullet"/>
      <w:lvlText w:val="o"/>
      <w:lvlJc w:val="left"/>
      <w:pPr>
        <w:ind w:left="4331" w:hanging="360"/>
      </w:pPr>
      <w:rPr>
        <w:rFonts w:ascii="Courier New" w:hAnsi="Courier New" w:cs="Courier New" w:hint="default"/>
      </w:rPr>
    </w:lvl>
    <w:lvl w:ilvl="5" w:tplc="041B0005" w:tentative="1">
      <w:start w:val="1"/>
      <w:numFmt w:val="bullet"/>
      <w:lvlText w:val=""/>
      <w:lvlJc w:val="left"/>
      <w:pPr>
        <w:ind w:left="5051" w:hanging="360"/>
      </w:pPr>
      <w:rPr>
        <w:rFonts w:ascii="Wingdings" w:hAnsi="Wingdings" w:hint="default"/>
      </w:rPr>
    </w:lvl>
    <w:lvl w:ilvl="6" w:tplc="041B0001" w:tentative="1">
      <w:start w:val="1"/>
      <w:numFmt w:val="bullet"/>
      <w:lvlText w:val=""/>
      <w:lvlJc w:val="left"/>
      <w:pPr>
        <w:ind w:left="5771" w:hanging="360"/>
      </w:pPr>
      <w:rPr>
        <w:rFonts w:ascii="Symbol" w:hAnsi="Symbol" w:hint="default"/>
      </w:rPr>
    </w:lvl>
    <w:lvl w:ilvl="7" w:tplc="041B0003" w:tentative="1">
      <w:start w:val="1"/>
      <w:numFmt w:val="bullet"/>
      <w:lvlText w:val="o"/>
      <w:lvlJc w:val="left"/>
      <w:pPr>
        <w:ind w:left="6491" w:hanging="360"/>
      </w:pPr>
      <w:rPr>
        <w:rFonts w:ascii="Courier New" w:hAnsi="Courier New" w:cs="Courier New" w:hint="default"/>
      </w:rPr>
    </w:lvl>
    <w:lvl w:ilvl="8" w:tplc="041B0005" w:tentative="1">
      <w:start w:val="1"/>
      <w:numFmt w:val="bullet"/>
      <w:lvlText w:val=""/>
      <w:lvlJc w:val="left"/>
      <w:pPr>
        <w:ind w:left="7211" w:hanging="360"/>
      </w:pPr>
      <w:rPr>
        <w:rFonts w:ascii="Wingdings" w:hAnsi="Wingdings" w:hint="default"/>
      </w:rPr>
    </w:lvl>
  </w:abstractNum>
  <w:abstractNum w:abstractNumId="134">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4FFA0279"/>
    <w:multiLevelType w:val="hybridMultilevel"/>
    <w:tmpl w:val="5EF66B24"/>
    <w:lvl w:ilvl="0" w:tplc="5C4ADD1C">
      <w:start w:val="1"/>
      <w:numFmt w:val="decimal"/>
      <w:lvlText w:val="%1."/>
      <w:lvlJc w:val="left"/>
      <w:pPr>
        <w:ind w:left="4897" w:hanging="360"/>
      </w:pPr>
      <w:rPr>
        <w:rFonts w:cs="Times New Roman"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0">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51962259"/>
    <w:multiLevelType w:val="hybridMultilevel"/>
    <w:tmpl w:val="3A240140"/>
    <w:lvl w:ilvl="0" w:tplc="5A6C4318">
      <w:start w:val="1"/>
      <w:numFmt w:val="decimal"/>
      <w:lvlText w:val="%1."/>
      <w:lvlJc w:val="left"/>
      <w:pPr>
        <w:ind w:left="1004" w:hanging="360"/>
      </w:pPr>
      <w:rPr>
        <w:rFonts w:cs="Times New Roman" w:hint="default"/>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3">
    <w:nsid w:val="51CF275D"/>
    <w:multiLevelType w:val="hybridMultilevel"/>
    <w:tmpl w:val="98569106"/>
    <w:lvl w:ilvl="0" w:tplc="17E28C7E">
      <w:start w:val="1"/>
      <w:numFmt w:val="decimal"/>
      <w:lvlText w:val="%1."/>
      <w:lvlJc w:val="left"/>
      <w:pPr>
        <w:ind w:left="502" w:hanging="360"/>
      </w:pPr>
      <w:rPr>
        <w:rFonts w:asciiTheme="minorHAnsi" w:hAnsiTheme="minorHAnsi" w:hint="default"/>
        <w:b w:val="0"/>
        <w:color w:val="auto"/>
        <w:sz w:val="20"/>
        <w:szCs w:val="2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44">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51EE55E1"/>
    <w:multiLevelType w:val="hybridMultilevel"/>
    <w:tmpl w:val="D4544410"/>
    <w:lvl w:ilvl="0" w:tplc="041B0001">
      <w:start w:val="1"/>
      <w:numFmt w:val="bullet"/>
      <w:lvlText w:val=""/>
      <w:lvlJc w:val="left"/>
      <w:pPr>
        <w:ind w:left="1152" w:hanging="360"/>
      </w:pPr>
      <w:rPr>
        <w:rFonts w:ascii="Symbol" w:hAnsi="Symbol"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46">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52F005DD"/>
    <w:multiLevelType w:val="hybridMultilevel"/>
    <w:tmpl w:val="243C98F4"/>
    <w:lvl w:ilvl="0" w:tplc="5A6C4318">
      <w:start w:val="1"/>
      <w:numFmt w:val="decimal"/>
      <w:lvlText w:val="%1."/>
      <w:lvlJc w:val="left"/>
      <w:pPr>
        <w:ind w:left="5606" w:hanging="360"/>
      </w:pPr>
      <w:rPr>
        <w:rFonts w:cs="Times New Roman" w:hint="default"/>
        <w:sz w:val="20"/>
        <w:szCs w:val="2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9">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0">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51">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567D3BAA"/>
    <w:multiLevelType w:val="hybridMultilevel"/>
    <w:tmpl w:val="665EB1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8">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60">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146"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61">
    <w:nsid w:val="5A81508A"/>
    <w:multiLevelType w:val="hybridMultilevel"/>
    <w:tmpl w:val="FDD4789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2">
    <w:nsid w:val="5B307FBB"/>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5">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8">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70">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60346E6B"/>
    <w:multiLevelType w:val="multilevel"/>
    <w:tmpl w:val="8C16C6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4">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nsid w:val="60C06E12"/>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nsid w:val="613B6DEA"/>
    <w:multiLevelType w:val="hybridMultilevel"/>
    <w:tmpl w:val="132AA58E"/>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7">
    <w:nsid w:val="61D870E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8">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79">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0">
    <w:nsid w:val="66546FB1"/>
    <w:multiLevelType w:val="hybridMultilevel"/>
    <w:tmpl w:val="754413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2">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3">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4">
    <w:nsid w:val="673406B0"/>
    <w:multiLevelType w:val="hybridMultilevel"/>
    <w:tmpl w:val="3B00CB80"/>
    <w:lvl w:ilvl="0" w:tplc="1E863E60">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85">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6">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7">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8">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nsid w:val="68F00EC9"/>
    <w:multiLevelType w:val="hybridMultilevel"/>
    <w:tmpl w:val="C9288E1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nsid w:val="695A7444"/>
    <w:multiLevelType w:val="hybridMultilevel"/>
    <w:tmpl w:val="8DB85886"/>
    <w:lvl w:ilvl="0" w:tplc="6D42D3D8">
      <w:start w:val="1"/>
      <w:numFmt w:val="decimal"/>
      <w:lvlText w:val="%1."/>
      <w:lvlJc w:val="left"/>
      <w:pPr>
        <w:ind w:left="4897" w:hanging="360"/>
      </w:pPr>
      <w:rPr>
        <w:rFonts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2">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6">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0">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1">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nsid w:val="6D0769DD"/>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205">
    <w:nsid w:val="6E1B45D1"/>
    <w:multiLevelType w:val="hybridMultilevel"/>
    <w:tmpl w:val="FF8075FA"/>
    <w:lvl w:ilvl="0" w:tplc="7708028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07">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8">
    <w:nsid w:val="6F9E4E17"/>
    <w:multiLevelType w:val="hybridMultilevel"/>
    <w:tmpl w:val="C7165554"/>
    <w:lvl w:ilvl="0" w:tplc="EC368080">
      <w:start w:val="1"/>
      <w:numFmt w:val="decimal"/>
      <w:lvlText w:val="%1."/>
      <w:lvlJc w:val="left"/>
      <w:pPr>
        <w:ind w:left="4897" w:hanging="360"/>
      </w:pPr>
      <w:rPr>
        <w:rFonts w:asciiTheme="minorHAnsi" w:hAnsiTheme="minorHAnsi" w:cs="Times New Roman" w:hint="default"/>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9">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nsid w:val="70A52E51"/>
    <w:multiLevelType w:val="hybridMultilevel"/>
    <w:tmpl w:val="D428B7B2"/>
    <w:lvl w:ilvl="0" w:tplc="041B0001">
      <w:start w:val="1"/>
      <w:numFmt w:val="bullet"/>
      <w:lvlText w:val=""/>
      <w:lvlJc w:val="left"/>
      <w:pPr>
        <w:ind w:left="1212" w:hanging="360"/>
      </w:pPr>
      <w:rPr>
        <w:rFonts w:ascii="Symbol" w:hAnsi="Symbol" w:hint="default"/>
      </w:rPr>
    </w:lvl>
    <w:lvl w:ilvl="1" w:tplc="041B0003" w:tentative="1">
      <w:start w:val="1"/>
      <w:numFmt w:val="bullet"/>
      <w:lvlText w:val="o"/>
      <w:lvlJc w:val="left"/>
      <w:pPr>
        <w:ind w:left="1932" w:hanging="360"/>
      </w:pPr>
      <w:rPr>
        <w:rFonts w:ascii="Courier New" w:hAnsi="Courier New" w:cs="Courier New" w:hint="default"/>
      </w:rPr>
    </w:lvl>
    <w:lvl w:ilvl="2" w:tplc="041B0005" w:tentative="1">
      <w:start w:val="1"/>
      <w:numFmt w:val="bullet"/>
      <w:lvlText w:val=""/>
      <w:lvlJc w:val="left"/>
      <w:pPr>
        <w:ind w:left="2652" w:hanging="360"/>
      </w:pPr>
      <w:rPr>
        <w:rFonts w:ascii="Wingdings" w:hAnsi="Wingdings" w:hint="default"/>
      </w:rPr>
    </w:lvl>
    <w:lvl w:ilvl="3" w:tplc="041B0001" w:tentative="1">
      <w:start w:val="1"/>
      <w:numFmt w:val="bullet"/>
      <w:lvlText w:val=""/>
      <w:lvlJc w:val="left"/>
      <w:pPr>
        <w:ind w:left="3372" w:hanging="360"/>
      </w:pPr>
      <w:rPr>
        <w:rFonts w:ascii="Symbol" w:hAnsi="Symbol" w:hint="default"/>
      </w:rPr>
    </w:lvl>
    <w:lvl w:ilvl="4" w:tplc="041B0003" w:tentative="1">
      <w:start w:val="1"/>
      <w:numFmt w:val="bullet"/>
      <w:lvlText w:val="o"/>
      <w:lvlJc w:val="left"/>
      <w:pPr>
        <w:ind w:left="4092" w:hanging="360"/>
      </w:pPr>
      <w:rPr>
        <w:rFonts w:ascii="Courier New" w:hAnsi="Courier New" w:cs="Courier New" w:hint="default"/>
      </w:rPr>
    </w:lvl>
    <w:lvl w:ilvl="5" w:tplc="041B0005" w:tentative="1">
      <w:start w:val="1"/>
      <w:numFmt w:val="bullet"/>
      <w:lvlText w:val=""/>
      <w:lvlJc w:val="left"/>
      <w:pPr>
        <w:ind w:left="4812" w:hanging="360"/>
      </w:pPr>
      <w:rPr>
        <w:rFonts w:ascii="Wingdings" w:hAnsi="Wingdings" w:hint="default"/>
      </w:rPr>
    </w:lvl>
    <w:lvl w:ilvl="6" w:tplc="041B0001" w:tentative="1">
      <w:start w:val="1"/>
      <w:numFmt w:val="bullet"/>
      <w:lvlText w:val=""/>
      <w:lvlJc w:val="left"/>
      <w:pPr>
        <w:ind w:left="5532" w:hanging="360"/>
      </w:pPr>
      <w:rPr>
        <w:rFonts w:ascii="Symbol" w:hAnsi="Symbol" w:hint="default"/>
      </w:rPr>
    </w:lvl>
    <w:lvl w:ilvl="7" w:tplc="041B0003" w:tentative="1">
      <w:start w:val="1"/>
      <w:numFmt w:val="bullet"/>
      <w:lvlText w:val="o"/>
      <w:lvlJc w:val="left"/>
      <w:pPr>
        <w:ind w:left="6252" w:hanging="360"/>
      </w:pPr>
      <w:rPr>
        <w:rFonts w:ascii="Courier New" w:hAnsi="Courier New" w:cs="Courier New" w:hint="default"/>
      </w:rPr>
    </w:lvl>
    <w:lvl w:ilvl="8" w:tplc="041B0005" w:tentative="1">
      <w:start w:val="1"/>
      <w:numFmt w:val="bullet"/>
      <w:lvlText w:val=""/>
      <w:lvlJc w:val="left"/>
      <w:pPr>
        <w:ind w:left="6972" w:hanging="360"/>
      </w:pPr>
      <w:rPr>
        <w:rFonts w:ascii="Wingdings" w:hAnsi="Wingdings" w:hint="default"/>
      </w:rPr>
    </w:lvl>
  </w:abstractNum>
  <w:abstractNum w:abstractNumId="212">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nsid w:val="722E2BB2"/>
    <w:multiLevelType w:val="hybridMultilevel"/>
    <w:tmpl w:val="5E4AC014"/>
    <w:lvl w:ilvl="0" w:tplc="8F961B3A">
      <w:start w:val="1"/>
      <w:numFmt w:val="decimal"/>
      <w:lvlText w:val="%1."/>
      <w:lvlJc w:val="left"/>
      <w:pPr>
        <w:ind w:left="786" w:hanging="360"/>
      </w:pPr>
      <w:rPr>
        <w:b w:val="0"/>
      </w:rPr>
    </w:lvl>
    <w:lvl w:ilvl="1" w:tplc="041B0019" w:tentative="1">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4">
    <w:nsid w:val="73973649"/>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21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8">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9">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20">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1">
    <w:nsid w:val="779608F5"/>
    <w:multiLevelType w:val="hybridMultilevel"/>
    <w:tmpl w:val="D61202D8"/>
    <w:lvl w:ilvl="0" w:tplc="889AEA86">
      <w:start w:val="1"/>
      <w:numFmt w:val="decimal"/>
      <w:lvlText w:val="%1."/>
      <w:lvlJc w:val="left"/>
      <w:pPr>
        <w:ind w:left="4897"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nsid w:val="77BA7088"/>
    <w:multiLevelType w:val="hybridMultilevel"/>
    <w:tmpl w:val="B0985920"/>
    <w:lvl w:ilvl="0" w:tplc="5C4ADD1C">
      <w:start w:val="1"/>
      <w:numFmt w:val="decimal"/>
      <w:lvlText w:val="%1."/>
      <w:lvlJc w:val="left"/>
      <w:pPr>
        <w:ind w:left="720" w:hanging="360"/>
      </w:pPr>
      <w:rPr>
        <w:rFonts w:cs="Times New Roman"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4">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5">
    <w:nsid w:val="78D433C7"/>
    <w:multiLevelType w:val="hybridMultilevel"/>
    <w:tmpl w:val="4C5AB188"/>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6">
    <w:nsid w:val="7B7F186A"/>
    <w:multiLevelType w:val="multilevel"/>
    <w:tmpl w:val="8578AEEC"/>
    <w:lvl w:ilvl="0">
      <w:start w:val="1"/>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227">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8">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0">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1">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2">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3">
    <w:nsid w:val="7E0E3DAF"/>
    <w:multiLevelType w:val="hybridMultilevel"/>
    <w:tmpl w:val="0F4E8964"/>
    <w:lvl w:ilvl="0" w:tplc="5F640AF6">
      <w:start w:val="1"/>
      <w:numFmt w:val="decimal"/>
      <w:lvlText w:val="%1."/>
      <w:lvlJc w:val="left"/>
      <w:pPr>
        <w:ind w:left="4897" w:hanging="360"/>
      </w:pPr>
      <w:rPr>
        <w:rFonts w:asciiTheme="minorHAnsi" w:hAnsiTheme="minorHAnsi" w:cs="Times New Roman" w:hint="default"/>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4">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235">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6">
    <w:nsid w:val="7ECF22E9"/>
    <w:multiLevelType w:val="hybridMultilevel"/>
    <w:tmpl w:val="DA709C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60"/>
  </w:num>
  <w:num w:numId="3">
    <w:abstractNumId w:val="154"/>
  </w:num>
  <w:num w:numId="4">
    <w:abstractNumId w:val="228"/>
  </w:num>
  <w:num w:numId="5">
    <w:abstractNumId w:val="70"/>
  </w:num>
  <w:num w:numId="6">
    <w:abstractNumId w:val="203"/>
  </w:num>
  <w:num w:numId="7">
    <w:abstractNumId w:val="12"/>
  </w:num>
  <w:num w:numId="8">
    <w:abstractNumId w:val="104"/>
  </w:num>
  <w:num w:numId="9">
    <w:abstractNumId w:val="28"/>
  </w:num>
  <w:num w:numId="10">
    <w:abstractNumId w:val="219"/>
  </w:num>
  <w:num w:numId="11">
    <w:abstractNumId w:val="68"/>
  </w:num>
  <w:num w:numId="12">
    <w:abstractNumId w:val="149"/>
  </w:num>
  <w:num w:numId="13">
    <w:abstractNumId w:val="62"/>
  </w:num>
  <w:num w:numId="14">
    <w:abstractNumId w:val="218"/>
  </w:num>
  <w:num w:numId="15">
    <w:abstractNumId w:val="164"/>
  </w:num>
  <w:num w:numId="16">
    <w:abstractNumId w:val="93"/>
  </w:num>
  <w:num w:numId="17">
    <w:abstractNumId w:val="100"/>
  </w:num>
  <w:num w:numId="18">
    <w:abstractNumId w:val="75"/>
  </w:num>
  <w:num w:numId="19">
    <w:abstractNumId w:val="220"/>
  </w:num>
  <w:num w:numId="20">
    <w:abstractNumId w:val="137"/>
  </w:num>
  <w:num w:numId="21">
    <w:abstractNumId w:val="152"/>
  </w:num>
  <w:num w:numId="22">
    <w:abstractNumId w:val="188"/>
  </w:num>
  <w:num w:numId="23">
    <w:abstractNumId w:val="127"/>
  </w:num>
  <w:num w:numId="24">
    <w:abstractNumId w:val="121"/>
  </w:num>
  <w:num w:numId="25">
    <w:abstractNumId w:val="182"/>
  </w:num>
  <w:num w:numId="26">
    <w:abstractNumId w:val="7"/>
  </w:num>
  <w:num w:numId="27">
    <w:abstractNumId w:val="117"/>
  </w:num>
  <w:num w:numId="28">
    <w:abstractNumId w:val="44"/>
  </w:num>
  <w:num w:numId="29">
    <w:abstractNumId w:val="101"/>
  </w:num>
  <w:num w:numId="30">
    <w:abstractNumId w:val="165"/>
  </w:num>
  <w:num w:numId="31">
    <w:abstractNumId w:val="198"/>
  </w:num>
  <w:num w:numId="32">
    <w:abstractNumId w:val="224"/>
  </w:num>
  <w:num w:numId="33">
    <w:abstractNumId w:val="55"/>
  </w:num>
  <w:num w:numId="34">
    <w:abstractNumId w:val="5"/>
  </w:num>
  <w:num w:numId="35">
    <w:abstractNumId w:val="195"/>
  </w:num>
  <w:num w:numId="36">
    <w:abstractNumId w:val="193"/>
  </w:num>
  <w:num w:numId="37">
    <w:abstractNumId w:val="167"/>
  </w:num>
  <w:num w:numId="38">
    <w:abstractNumId w:val="231"/>
  </w:num>
  <w:num w:numId="39">
    <w:abstractNumId w:val="201"/>
  </w:num>
  <w:num w:numId="40">
    <w:abstractNumId w:val="136"/>
  </w:num>
  <w:num w:numId="41">
    <w:abstractNumId w:val="130"/>
  </w:num>
  <w:num w:numId="42">
    <w:abstractNumId w:val="99"/>
  </w:num>
  <w:num w:numId="43">
    <w:abstractNumId w:val="155"/>
  </w:num>
  <w:num w:numId="44">
    <w:abstractNumId w:val="126"/>
  </w:num>
  <w:num w:numId="45">
    <w:abstractNumId w:val="209"/>
  </w:num>
  <w:num w:numId="46">
    <w:abstractNumId w:val="73"/>
  </w:num>
  <w:num w:numId="47">
    <w:abstractNumId w:val="19"/>
  </w:num>
  <w:num w:numId="48">
    <w:abstractNumId w:val="2"/>
  </w:num>
  <w:num w:numId="49">
    <w:abstractNumId w:val="166"/>
  </w:num>
  <w:num w:numId="50">
    <w:abstractNumId w:val="174"/>
  </w:num>
  <w:num w:numId="51">
    <w:abstractNumId w:val="170"/>
  </w:num>
  <w:num w:numId="52">
    <w:abstractNumId w:val="217"/>
  </w:num>
  <w:num w:numId="53">
    <w:abstractNumId w:val="207"/>
  </w:num>
  <w:num w:numId="54">
    <w:abstractNumId w:val="227"/>
  </w:num>
  <w:num w:numId="55">
    <w:abstractNumId w:val="38"/>
  </w:num>
  <w:num w:numId="56">
    <w:abstractNumId w:val="138"/>
  </w:num>
  <w:num w:numId="57">
    <w:abstractNumId w:val="15"/>
  </w:num>
  <w:num w:numId="58">
    <w:abstractNumId w:val="197"/>
  </w:num>
  <w:num w:numId="59">
    <w:abstractNumId w:val="106"/>
  </w:num>
  <w:num w:numId="60">
    <w:abstractNumId w:val="210"/>
  </w:num>
  <w:num w:numId="61">
    <w:abstractNumId w:val="67"/>
  </w:num>
  <w:num w:numId="62">
    <w:abstractNumId w:val="0"/>
  </w:num>
  <w:num w:numId="63">
    <w:abstractNumId w:val="87"/>
  </w:num>
  <w:num w:numId="64">
    <w:abstractNumId w:val="92"/>
  </w:num>
  <w:num w:numId="65">
    <w:abstractNumId w:val="168"/>
  </w:num>
  <w:num w:numId="66">
    <w:abstractNumId w:val="65"/>
  </w:num>
  <w:num w:numId="67">
    <w:abstractNumId w:val="105"/>
  </w:num>
  <w:num w:numId="68">
    <w:abstractNumId w:val="114"/>
  </w:num>
  <w:num w:numId="69">
    <w:abstractNumId w:val="48"/>
  </w:num>
  <w:num w:numId="70">
    <w:abstractNumId w:val="18"/>
  </w:num>
  <w:num w:numId="71">
    <w:abstractNumId w:val="29"/>
  </w:num>
  <w:num w:numId="72">
    <w:abstractNumId w:val="120"/>
  </w:num>
  <w:num w:numId="73">
    <w:abstractNumId w:val="128"/>
  </w:num>
  <w:num w:numId="74">
    <w:abstractNumId w:val="186"/>
  </w:num>
  <w:num w:numId="75">
    <w:abstractNumId w:val="134"/>
  </w:num>
  <w:num w:numId="76">
    <w:abstractNumId w:val="212"/>
  </w:num>
  <w:num w:numId="77">
    <w:abstractNumId w:val="169"/>
  </w:num>
  <w:num w:numId="78">
    <w:abstractNumId w:val="6"/>
  </w:num>
  <w:num w:numId="79">
    <w:abstractNumId w:val="119"/>
  </w:num>
  <w:num w:numId="80">
    <w:abstractNumId w:val="52"/>
  </w:num>
  <w:num w:numId="81">
    <w:abstractNumId w:val="204"/>
  </w:num>
  <w:num w:numId="82">
    <w:abstractNumId w:val="11"/>
  </w:num>
  <w:num w:numId="83">
    <w:abstractNumId w:val="79"/>
  </w:num>
  <w:num w:numId="84">
    <w:abstractNumId w:val="60"/>
  </w:num>
  <w:num w:numId="85">
    <w:abstractNumId w:val="123"/>
  </w:num>
  <w:num w:numId="86">
    <w:abstractNumId w:val="157"/>
  </w:num>
  <w:num w:numId="87">
    <w:abstractNumId w:val="110"/>
  </w:num>
  <w:num w:numId="88">
    <w:abstractNumId w:val="171"/>
  </w:num>
  <w:num w:numId="89">
    <w:abstractNumId w:val="192"/>
  </w:num>
  <w:num w:numId="90">
    <w:abstractNumId w:val="22"/>
  </w:num>
  <w:num w:numId="91">
    <w:abstractNumId w:val="108"/>
  </w:num>
  <w:num w:numId="92">
    <w:abstractNumId w:val="158"/>
  </w:num>
  <w:num w:numId="93">
    <w:abstractNumId w:val="189"/>
  </w:num>
  <w:num w:numId="94">
    <w:abstractNumId w:val="59"/>
  </w:num>
  <w:num w:numId="95">
    <w:abstractNumId w:val="107"/>
  </w:num>
  <w:num w:numId="96">
    <w:abstractNumId w:val="225"/>
  </w:num>
  <w:num w:numId="97">
    <w:abstractNumId w:val="21"/>
  </w:num>
  <w:num w:numId="98">
    <w:abstractNumId w:val="215"/>
  </w:num>
  <w:num w:numId="99">
    <w:abstractNumId w:val="144"/>
  </w:num>
  <w:num w:numId="100">
    <w:abstractNumId w:val="151"/>
  </w:num>
  <w:num w:numId="101">
    <w:abstractNumId w:val="172"/>
  </w:num>
  <w:num w:numId="102">
    <w:abstractNumId w:val="14"/>
  </w:num>
  <w:num w:numId="103">
    <w:abstractNumId w:val="25"/>
  </w:num>
  <w:num w:numId="104">
    <w:abstractNumId w:val="187"/>
  </w:num>
  <w:num w:numId="105">
    <w:abstractNumId w:val="159"/>
  </w:num>
  <w:num w:numId="106">
    <w:abstractNumId w:val="16"/>
  </w:num>
  <w:num w:numId="107">
    <w:abstractNumId w:val="135"/>
  </w:num>
  <w:num w:numId="108">
    <w:abstractNumId w:val="1"/>
  </w:num>
  <w:num w:numId="109">
    <w:abstractNumId w:val="77"/>
  </w:num>
  <w:num w:numId="110">
    <w:abstractNumId w:val="86"/>
  </w:num>
  <w:num w:numId="111">
    <w:abstractNumId w:val="13"/>
  </w:num>
  <w:num w:numId="112">
    <w:abstractNumId w:val="216"/>
  </w:num>
  <w:num w:numId="113">
    <w:abstractNumId w:val="32"/>
  </w:num>
  <w:num w:numId="114">
    <w:abstractNumId w:val="234"/>
  </w:num>
  <w:num w:numId="115">
    <w:abstractNumId w:val="238"/>
  </w:num>
  <w:num w:numId="116">
    <w:abstractNumId w:val="124"/>
  </w:num>
  <w:num w:numId="117">
    <w:abstractNumId w:val="27"/>
  </w:num>
  <w:num w:numId="118">
    <w:abstractNumId w:val="80"/>
  </w:num>
  <w:num w:numId="119">
    <w:abstractNumId w:val="17"/>
  </w:num>
  <w:num w:numId="120">
    <w:abstractNumId w:val="53"/>
  </w:num>
  <w:num w:numId="121">
    <w:abstractNumId w:val="74"/>
  </w:num>
  <w:num w:numId="122">
    <w:abstractNumId w:val="115"/>
  </w:num>
  <w:num w:numId="123">
    <w:abstractNumId w:val="37"/>
  </w:num>
  <w:num w:numId="124">
    <w:abstractNumId w:val="20"/>
  </w:num>
  <w:num w:numId="125">
    <w:abstractNumId w:val="113"/>
  </w:num>
  <w:num w:numId="126">
    <w:abstractNumId w:val="141"/>
  </w:num>
  <w:num w:numId="127">
    <w:abstractNumId w:val="194"/>
  </w:num>
  <w:num w:numId="128">
    <w:abstractNumId w:val="178"/>
  </w:num>
  <w:num w:numId="129">
    <w:abstractNumId w:val="63"/>
  </w:num>
  <w:num w:numId="130">
    <w:abstractNumId w:val="147"/>
  </w:num>
  <w:num w:numId="131">
    <w:abstractNumId w:val="229"/>
  </w:num>
  <w:num w:numId="132">
    <w:abstractNumId w:val="146"/>
  </w:num>
  <w:num w:numId="133">
    <w:abstractNumId w:val="89"/>
  </w:num>
  <w:num w:numId="134">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3"/>
  </w:num>
  <w:num w:numId="139">
    <w:abstractNumId w:val="163"/>
  </w:num>
  <w:num w:numId="140">
    <w:abstractNumId w:val="95"/>
  </w:num>
  <w:num w:numId="141">
    <w:abstractNumId w:val="54"/>
  </w:num>
  <w:num w:numId="142">
    <w:abstractNumId w:val="237"/>
  </w:num>
  <w:num w:numId="143">
    <w:abstractNumId w:val="47"/>
  </w:num>
  <w:num w:numId="144">
    <w:abstractNumId w:val="122"/>
  </w:num>
  <w:num w:numId="145">
    <w:abstractNumId w:val="150"/>
  </w:num>
  <w:num w:numId="146">
    <w:abstractNumId w:val="196"/>
  </w:num>
  <w:num w:numId="147">
    <w:abstractNumId w:val="58"/>
  </w:num>
  <w:num w:numId="148">
    <w:abstractNumId w:val="24"/>
  </w:num>
  <w:num w:numId="149">
    <w:abstractNumId w:val="183"/>
  </w:num>
  <w:num w:numId="150">
    <w:abstractNumId w:val="185"/>
  </w:num>
  <w:num w:numId="151">
    <w:abstractNumId w:val="51"/>
  </w:num>
  <w:num w:numId="152">
    <w:abstractNumId w:val="156"/>
  </w:num>
  <w:num w:numId="153">
    <w:abstractNumId w:val="85"/>
  </w:num>
  <w:num w:numId="154">
    <w:abstractNumId w:val="30"/>
  </w:num>
  <w:num w:numId="155">
    <w:abstractNumId w:val="78"/>
  </w:num>
  <w:num w:numId="156">
    <w:abstractNumId w:val="4"/>
  </w:num>
  <w:num w:numId="157">
    <w:abstractNumId w:val="200"/>
  </w:num>
  <w:num w:numId="158">
    <w:abstractNumId w:val="97"/>
  </w:num>
  <w:num w:numId="159">
    <w:abstractNumId w:val="8"/>
  </w:num>
  <w:num w:numId="160">
    <w:abstractNumId w:val="102"/>
  </w:num>
  <w:num w:numId="161">
    <w:abstractNumId w:val="118"/>
  </w:num>
  <w:num w:numId="162">
    <w:abstractNumId w:val="111"/>
  </w:num>
  <w:num w:numId="163">
    <w:abstractNumId w:val="181"/>
  </w:num>
  <w:num w:numId="164">
    <w:abstractNumId w:val="109"/>
  </w:num>
  <w:num w:numId="165">
    <w:abstractNumId w:val="3"/>
  </w:num>
  <w:num w:numId="166">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23"/>
  </w:num>
  <w:num w:numId="168">
    <w:abstractNumId w:val="132"/>
  </w:num>
  <w:num w:numId="169">
    <w:abstractNumId w:val="140"/>
  </w:num>
  <w:num w:numId="170">
    <w:abstractNumId w:val="40"/>
  </w:num>
  <w:num w:numId="171">
    <w:abstractNumId w:val="57"/>
  </w:num>
  <w:num w:numId="172">
    <w:abstractNumId w:val="235"/>
  </w:num>
  <w:num w:numId="173">
    <w:abstractNumId w:val="131"/>
  </w:num>
  <w:num w:numId="174">
    <w:abstractNumId w:val="221"/>
  </w:num>
  <w:num w:numId="175">
    <w:abstractNumId w:val="208"/>
  </w:num>
  <w:num w:numId="176">
    <w:abstractNumId w:val="35"/>
  </w:num>
  <w:num w:numId="177">
    <w:abstractNumId w:val="88"/>
  </w:num>
  <w:num w:numId="178">
    <w:abstractNumId w:val="49"/>
  </w:num>
  <w:num w:numId="179">
    <w:abstractNumId w:val="76"/>
  </w:num>
  <w:num w:numId="180">
    <w:abstractNumId w:val="232"/>
  </w:num>
  <w:num w:numId="181">
    <w:abstractNumId w:val="191"/>
  </w:num>
  <w:num w:numId="182">
    <w:abstractNumId w:val="230"/>
  </w:num>
  <w:num w:numId="183">
    <w:abstractNumId w:val="26"/>
  </w:num>
  <w:num w:numId="184">
    <w:abstractNumId w:val="233"/>
  </w:num>
  <w:num w:numId="185">
    <w:abstractNumId w:val="41"/>
  </w:num>
  <w:num w:numId="186">
    <w:abstractNumId w:val="64"/>
  </w:num>
  <w:num w:numId="187">
    <w:abstractNumId w:val="213"/>
  </w:num>
  <w:num w:numId="188">
    <w:abstractNumId w:val="83"/>
  </w:num>
  <w:num w:numId="189">
    <w:abstractNumId w:val="82"/>
  </w:num>
  <w:num w:numId="190">
    <w:abstractNumId w:val="214"/>
  </w:num>
  <w:num w:numId="191">
    <w:abstractNumId w:val="33"/>
  </w:num>
  <w:num w:numId="192">
    <w:abstractNumId w:val="84"/>
  </w:num>
  <w:num w:numId="193">
    <w:abstractNumId w:val="71"/>
  </w:num>
  <w:num w:numId="194">
    <w:abstractNumId w:val="177"/>
  </w:num>
  <w:num w:numId="195">
    <w:abstractNumId w:val="112"/>
  </w:num>
  <w:num w:numId="196">
    <w:abstractNumId w:val="143"/>
  </w:num>
  <w:num w:numId="197">
    <w:abstractNumId w:val="61"/>
  </w:num>
  <w:num w:numId="19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3"/>
  </w:num>
  <w:num w:numId="200">
    <w:abstractNumId w:val="153"/>
  </w:num>
  <w:num w:numId="201">
    <w:abstractNumId w:val="162"/>
  </w:num>
  <w:num w:numId="202">
    <w:abstractNumId w:val="72"/>
  </w:num>
  <w:num w:numId="203">
    <w:abstractNumId w:val="45"/>
  </w:num>
  <w:num w:numId="204">
    <w:abstractNumId w:val="202"/>
  </w:num>
  <w:num w:numId="205">
    <w:abstractNumId w:val="205"/>
  </w:num>
  <w:num w:numId="206">
    <w:abstractNumId w:val="94"/>
  </w:num>
  <w:num w:numId="207">
    <w:abstractNumId w:val="81"/>
  </w:num>
  <w:num w:numId="208">
    <w:abstractNumId w:val="46"/>
  </w:num>
  <w:num w:numId="209">
    <w:abstractNumId w:val="90"/>
  </w:num>
  <w:num w:numId="210">
    <w:abstractNumId w:val="184"/>
  </w:num>
  <w:num w:numId="211">
    <w:abstractNumId w:val="96"/>
  </w:num>
  <w:num w:numId="212">
    <w:abstractNumId w:val="173"/>
  </w:num>
  <w:num w:numId="213">
    <w:abstractNumId w:val="175"/>
  </w:num>
  <w:num w:numId="214">
    <w:abstractNumId w:val="129"/>
  </w:num>
  <w:num w:numId="215">
    <w:abstractNumId w:val="176"/>
  </w:num>
  <w:num w:numId="216">
    <w:abstractNumId w:val="226"/>
  </w:num>
  <w:num w:numId="217">
    <w:abstractNumId w:val="211"/>
  </w:num>
  <w:num w:numId="218">
    <w:abstractNumId w:val="125"/>
  </w:num>
  <w:num w:numId="219">
    <w:abstractNumId w:val="98"/>
  </w:num>
  <w:num w:numId="220">
    <w:abstractNumId w:val="222"/>
  </w:num>
  <w:num w:numId="221">
    <w:abstractNumId w:val="190"/>
  </w:num>
  <w:num w:numId="222">
    <w:abstractNumId w:val="148"/>
  </w:num>
  <w:num w:numId="223">
    <w:abstractNumId w:val="142"/>
  </w:num>
  <w:num w:numId="224">
    <w:abstractNumId w:val="10"/>
  </w:num>
  <w:num w:numId="225">
    <w:abstractNumId w:val="116"/>
  </w:num>
  <w:num w:numId="226">
    <w:abstractNumId w:val="103"/>
  </w:num>
  <w:num w:numId="227">
    <w:abstractNumId w:val="69"/>
  </w:num>
  <w:num w:numId="228">
    <w:abstractNumId w:val="161"/>
  </w:num>
  <w:num w:numId="229">
    <w:abstractNumId w:val="145"/>
  </w:num>
  <w:num w:numId="230">
    <w:abstractNumId w:val="42"/>
  </w:num>
  <w:num w:numId="231">
    <w:abstractNumId w:val="9"/>
  </w:num>
  <w:num w:numId="232">
    <w:abstractNumId w:val="133"/>
  </w:num>
  <w:num w:numId="233">
    <w:abstractNumId w:val="236"/>
  </w:num>
  <w:num w:numId="234">
    <w:abstractNumId w:val="180"/>
  </w:num>
  <w:num w:numId="235">
    <w:abstractNumId w:val="39"/>
  </w:num>
  <w:num w:numId="236">
    <w:abstractNumId w:val="34"/>
  </w:num>
  <w:num w:numId="237">
    <w:abstractNumId w:val="50"/>
  </w:num>
  <w:num w:numId="238">
    <w:abstractNumId w:val="31"/>
  </w:num>
  <w:num w:numId="239">
    <w:abstractNumId w:val="91"/>
  </w:num>
  <w:num w:numId="240">
    <w:abstractNumId w:val="66"/>
  </w:num>
  <w:num w:numId="241">
    <w:abstractNumId w:val="139"/>
  </w:num>
  <w:num w:numId="242">
    <w:abstractNumId w:val="56"/>
  </w:num>
  <w:numIdMacAtCleanup w:val="2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revisionView w:markup="0"/>
  <w:trackRevisions/>
  <w:defaultTabStop w:val="708"/>
  <w:hyphenationZone w:val="425"/>
  <w:characterSpacingControl w:val="doNotCompress"/>
  <w:hdrShapeDefaults>
    <o:shapedefaults v:ext="edit" spidmax="2457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36BE"/>
    <w:rsid w:val="00004B87"/>
    <w:rsid w:val="0000502A"/>
    <w:rsid w:val="00005990"/>
    <w:rsid w:val="00005E00"/>
    <w:rsid w:val="0000606E"/>
    <w:rsid w:val="000103C5"/>
    <w:rsid w:val="000120B4"/>
    <w:rsid w:val="000137E5"/>
    <w:rsid w:val="000139AF"/>
    <w:rsid w:val="000153A6"/>
    <w:rsid w:val="000157BB"/>
    <w:rsid w:val="000161D3"/>
    <w:rsid w:val="00020927"/>
    <w:rsid w:val="00021150"/>
    <w:rsid w:val="00023D88"/>
    <w:rsid w:val="000248AD"/>
    <w:rsid w:val="0003089C"/>
    <w:rsid w:val="0003212C"/>
    <w:rsid w:val="00034CDB"/>
    <w:rsid w:val="00036036"/>
    <w:rsid w:val="0003772F"/>
    <w:rsid w:val="00037E59"/>
    <w:rsid w:val="00041F4A"/>
    <w:rsid w:val="00044102"/>
    <w:rsid w:val="00044D4E"/>
    <w:rsid w:val="000459B0"/>
    <w:rsid w:val="00047DB9"/>
    <w:rsid w:val="00051AFD"/>
    <w:rsid w:val="00051FCB"/>
    <w:rsid w:val="00052BCD"/>
    <w:rsid w:val="00054A7B"/>
    <w:rsid w:val="00060E2F"/>
    <w:rsid w:val="00063991"/>
    <w:rsid w:val="00063F14"/>
    <w:rsid w:val="00073516"/>
    <w:rsid w:val="000741FC"/>
    <w:rsid w:val="0007778D"/>
    <w:rsid w:val="00082C13"/>
    <w:rsid w:val="000855B0"/>
    <w:rsid w:val="000861A1"/>
    <w:rsid w:val="00093B72"/>
    <w:rsid w:val="00096E71"/>
    <w:rsid w:val="00097C3E"/>
    <w:rsid w:val="000A2142"/>
    <w:rsid w:val="000A33B6"/>
    <w:rsid w:val="000A62A5"/>
    <w:rsid w:val="000B09EB"/>
    <w:rsid w:val="000B1292"/>
    <w:rsid w:val="000B1F88"/>
    <w:rsid w:val="000B22A2"/>
    <w:rsid w:val="000B32DC"/>
    <w:rsid w:val="000B69F3"/>
    <w:rsid w:val="000B7C77"/>
    <w:rsid w:val="000C01C9"/>
    <w:rsid w:val="000C1A84"/>
    <w:rsid w:val="000C1C1A"/>
    <w:rsid w:val="000C6BC3"/>
    <w:rsid w:val="000C7F0F"/>
    <w:rsid w:val="000D0D42"/>
    <w:rsid w:val="000D2201"/>
    <w:rsid w:val="000D3DB9"/>
    <w:rsid w:val="000D4412"/>
    <w:rsid w:val="000D58B5"/>
    <w:rsid w:val="000D6CD6"/>
    <w:rsid w:val="000D73A7"/>
    <w:rsid w:val="000E0B74"/>
    <w:rsid w:val="000E343D"/>
    <w:rsid w:val="000E6F75"/>
    <w:rsid w:val="000E7742"/>
    <w:rsid w:val="000E7749"/>
    <w:rsid w:val="000F2390"/>
    <w:rsid w:val="000F622C"/>
    <w:rsid w:val="000F77CD"/>
    <w:rsid w:val="000F79B1"/>
    <w:rsid w:val="001008A7"/>
    <w:rsid w:val="00102DDE"/>
    <w:rsid w:val="0010383D"/>
    <w:rsid w:val="00106D9A"/>
    <w:rsid w:val="0011184B"/>
    <w:rsid w:val="00112DE3"/>
    <w:rsid w:val="001140A5"/>
    <w:rsid w:val="001212E0"/>
    <w:rsid w:val="001216A2"/>
    <w:rsid w:val="0012299E"/>
    <w:rsid w:val="00123964"/>
    <w:rsid w:val="00123FE6"/>
    <w:rsid w:val="00125E26"/>
    <w:rsid w:val="00126AB9"/>
    <w:rsid w:val="0012759C"/>
    <w:rsid w:val="00127D85"/>
    <w:rsid w:val="00130226"/>
    <w:rsid w:val="0013046F"/>
    <w:rsid w:val="00130A29"/>
    <w:rsid w:val="00131B9B"/>
    <w:rsid w:val="00132034"/>
    <w:rsid w:val="00132D51"/>
    <w:rsid w:val="00133A0D"/>
    <w:rsid w:val="001347CC"/>
    <w:rsid w:val="00134E13"/>
    <w:rsid w:val="001379B3"/>
    <w:rsid w:val="00140FBD"/>
    <w:rsid w:val="00141ECC"/>
    <w:rsid w:val="001423FA"/>
    <w:rsid w:val="00142786"/>
    <w:rsid w:val="0014755F"/>
    <w:rsid w:val="00150446"/>
    <w:rsid w:val="0015746A"/>
    <w:rsid w:val="00157B79"/>
    <w:rsid w:val="001601E7"/>
    <w:rsid w:val="00160378"/>
    <w:rsid w:val="001618B5"/>
    <w:rsid w:val="001643A0"/>
    <w:rsid w:val="00164509"/>
    <w:rsid w:val="001676FF"/>
    <w:rsid w:val="0017125D"/>
    <w:rsid w:val="001747C3"/>
    <w:rsid w:val="001753F6"/>
    <w:rsid w:val="001765AF"/>
    <w:rsid w:val="001769FD"/>
    <w:rsid w:val="00176CD6"/>
    <w:rsid w:val="00180AB6"/>
    <w:rsid w:val="00182FB0"/>
    <w:rsid w:val="001835F0"/>
    <w:rsid w:val="00183FFB"/>
    <w:rsid w:val="001845BE"/>
    <w:rsid w:val="0018472F"/>
    <w:rsid w:val="001863FA"/>
    <w:rsid w:val="0019070D"/>
    <w:rsid w:val="00192930"/>
    <w:rsid w:val="00193939"/>
    <w:rsid w:val="00193981"/>
    <w:rsid w:val="00195CC5"/>
    <w:rsid w:val="001962DD"/>
    <w:rsid w:val="00196AF2"/>
    <w:rsid w:val="00196E5D"/>
    <w:rsid w:val="001A2623"/>
    <w:rsid w:val="001A3470"/>
    <w:rsid w:val="001A485A"/>
    <w:rsid w:val="001A4CEC"/>
    <w:rsid w:val="001A5142"/>
    <w:rsid w:val="001A744E"/>
    <w:rsid w:val="001B434B"/>
    <w:rsid w:val="001B463B"/>
    <w:rsid w:val="001B63F1"/>
    <w:rsid w:val="001C086A"/>
    <w:rsid w:val="001C256A"/>
    <w:rsid w:val="001C2A5C"/>
    <w:rsid w:val="001C453B"/>
    <w:rsid w:val="001C4A91"/>
    <w:rsid w:val="001D1CD6"/>
    <w:rsid w:val="001D269A"/>
    <w:rsid w:val="001D4571"/>
    <w:rsid w:val="001D69FC"/>
    <w:rsid w:val="001D72C6"/>
    <w:rsid w:val="001E01D3"/>
    <w:rsid w:val="001E0604"/>
    <w:rsid w:val="001E460B"/>
    <w:rsid w:val="001E610D"/>
    <w:rsid w:val="001E6E50"/>
    <w:rsid w:val="001E75EE"/>
    <w:rsid w:val="001F0954"/>
    <w:rsid w:val="001F1C2D"/>
    <w:rsid w:val="001F24BA"/>
    <w:rsid w:val="001F4F00"/>
    <w:rsid w:val="001F64F5"/>
    <w:rsid w:val="001F7250"/>
    <w:rsid w:val="001F7A32"/>
    <w:rsid w:val="00200030"/>
    <w:rsid w:val="002009AD"/>
    <w:rsid w:val="00200C00"/>
    <w:rsid w:val="0020135A"/>
    <w:rsid w:val="00204E1B"/>
    <w:rsid w:val="00205BB6"/>
    <w:rsid w:val="00207191"/>
    <w:rsid w:val="00207B7E"/>
    <w:rsid w:val="00207EA3"/>
    <w:rsid w:val="00211571"/>
    <w:rsid w:val="00213978"/>
    <w:rsid w:val="00215BF4"/>
    <w:rsid w:val="002166B5"/>
    <w:rsid w:val="0022012A"/>
    <w:rsid w:val="0022189C"/>
    <w:rsid w:val="002220DD"/>
    <w:rsid w:val="0022440B"/>
    <w:rsid w:val="002244EF"/>
    <w:rsid w:val="00224B27"/>
    <w:rsid w:val="00224D14"/>
    <w:rsid w:val="002275C7"/>
    <w:rsid w:val="00233F26"/>
    <w:rsid w:val="00236873"/>
    <w:rsid w:val="00237762"/>
    <w:rsid w:val="002418DE"/>
    <w:rsid w:val="00241D00"/>
    <w:rsid w:val="00245B09"/>
    <w:rsid w:val="002467E2"/>
    <w:rsid w:val="0024794F"/>
    <w:rsid w:val="0025004D"/>
    <w:rsid w:val="002504C4"/>
    <w:rsid w:val="00252342"/>
    <w:rsid w:val="002530C7"/>
    <w:rsid w:val="00254EAC"/>
    <w:rsid w:val="0025629F"/>
    <w:rsid w:val="00260079"/>
    <w:rsid w:val="0026098E"/>
    <w:rsid w:val="00260CCE"/>
    <w:rsid w:val="002611F9"/>
    <w:rsid w:val="00261E10"/>
    <w:rsid w:val="0026201F"/>
    <w:rsid w:val="00264A75"/>
    <w:rsid w:val="002728BA"/>
    <w:rsid w:val="00272D68"/>
    <w:rsid w:val="00273C2E"/>
    <w:rsid w:val="00273F2D"/>
    <w:rsid w:val="0027445A"/>
    <w:rsid w:val="0027636B"/>
    <w:rsid w:val="002773C2"/>
    <w:rsid w:val="002779C4"/>
    <w:rsid w:val="0028497F"/>
    <w:rsid w:val="002854A2"/>
    <w:rsid w:val="002865C5"/>
    <w:rsid w:val="002872AC"/>
    <w:rsid w:val="00290C6C"/>
    <w:rsid w:val="0029193A"/>
    <w:rsid w:val="0029254A"/>
    <w:rsid w:val="002938C7"/>
    <w:rsid w:val="0029425E"/>
    <w:rsid w:val="00294B70"/>
    <w:rsid w:val="0029501A"/>
    <w:rsid w:val="00297DA5"/>
    <w:rsid w:val="002A0386"/>
    <w:rsid w:val="002A1650"/>
    <w:rsid w:val="002A28A4"/>
    <w:rsid w:val="002A2F01"/>
    <w:rsid w:val="002A38D8"/>
    <w:rsid w:val="002A744A"/>
    <w:rsid w:val="002B3E44"/>
    <w:rsid w:val="002B61B4"/>
    <w:rsid w:val="002C4B55"/>
    <w:rsid w:val="002C5797"/>
    <w:rsid w:val="002C5B25"/>
    <w:rsid w:val="002C7B90"/>
    <w:rsid w:val="002D0C82"/>
    <w:rsid w:val="002D38A8"/>
    <w:rsid w:val="002D42F0"/>
    <w:rsid w:val="002D51AA"/>
    <w:rsid w:val="002D6D0A"/>
    <w:rsid w:val="002D755A"/>
    <w:rsid w:val="002E45B4"/>
    <w:rsid w:val="002E462B"/>
    <w:rsid w:val="002E47EE"/>
    <w:rsid w:val="002E4FCC"/>
    <w:rsid w:val="002E696F"/>
    <w:rsid w:val="002E6F8B"/>
    <w:rsid w:val="002E7049"/>
    <w:rsid w:val="002F0574"/>
    <w:rsid w:val="002F21ED"/>
    <w:rsid w:val="002F7211"/>
    <w:rsid w:val="002F7D5F"/>
    <w:rsid w:val="00301EEC"/>
    <w:rsid w:val="003021C4"/>
    <w:rsid w:val="003079CA"/>
    <w:rsid w:val="003103C4"/>
    <w:rsid w:val="00311C18"/>
    <w:rsid w:val="00312472"/>
    <w:rsid w:val="003143E8"/>
    <w:rsid w:val="00314A9B"/>
    <w:rsid w:val="00315446"/>
    <w:rsid w:val="00316AB4"/>
    <w:rsid w:val="00316D13"/>
    <w:rsid w:val="00324567"/>
    <w:rsid w:val="00325146"/>
    <w:rsid w:val="0032585B"/>
    <w:rsid w:val="00325C95"/>
    <w:rsid w:val="003305BD"/>
    <w:rsid w:val="0033060C"/>
    <w:rsid w:val="00336649"/>
    <w:rsid w:val="00340404"/>
    <w:rsid w:val="00344066"/>
    <w:rsid w:val="003446D7"/>
    <w:rsid w:val="00345328"/>
    <w:rsid w:val="003456AB"/>
    <w:rsid w:val="003512C3"/>
    <w:rsid w:val="00351969"/>
    <w:rsid w:val="0035266E"/>
    <w:rsid w:val="00352C4F"/>
    <w:rsid w:val="00353F8A"/>
    <w:rsid w:val="003552AF"/>
    <w:rsid w:val="00356885"/>
    <w:rsid w:val="00357559"/>
    <w:rsid w:val="003639B6"/>
    <w:rsid w:val="00363A0E"/>
    <w:rsid w:val="00365951"/>
    <w:rsid w:val="00365BC0"/>
    <w:rsid w:val="00366420"/>
    <w:rsid w:val="00366F44"/>
    <w:rsid w:val="003713AE"/>
    <w:rsid w:val="0037674C"/>
    <w:rsid w:val="003768F7"/>
    <w:rsid w:val="00377891"/>
    <w:rsid w:val="003778AF"/>
    <w:rsid w:val="003800F8"/>
    <w:rsid w:val="00383E3F"/>
    <w:rsid w:val="00384F0E"/>
    <w:rsid w:val="00386DE2"/>
    <w:rsid w:val="003903CA"/>
    <w:rsid w:val="00391FDE"/>
    <w:rsid w:val="0039225A"/>
    <w:rsid w:val="003922F1"/>
    <w:rsid w:val="00393CA0"/>
    <w:rsid w:val="0039429A"/>
    <w:rsid w:val="00394804"/>
    <w:rsid w:val="00394991"/>
    <w:rsid w:val="003A2092"/>
    <w:rsid w:val="003A2BAD"/>
    <w:rsid w:val="003A2FE5"/>
    <w:rsid w:val="003A39A1"/>
    <w:rsid w:val="003A45CC"/>
    <w:rsid w:val="003A6230"/>
    <w:rsid w:val="003A65A4"/>
    <w:rsid w:val="003A6F02"/>
    <w:rsid w:val="003B0954"/>
    <w:rsid w:val="003B0B3C"/>
    <w:rsid w:val="003B1287"/>
    <w:rsid w:val="003B2050"/>
    <w:rsid w:val="003B27FF"/>
    <w:rsid w:val="003B2B9B"/>
    <w:rsid w:val="003B3065"/>
    <w:rsid w:val="003B48B7"/>
    <w:rsid w:val="003B492C"/>
    <w:rsid w:val="003B74A0"/>
    <w:rsid w:val="003C0297"/>
    <w:rsid w:val="003C0EDB"/>
    <w:rsid w:val="003C4922"/>
    <w:rsid w:val="003C6A67"/>
    <w:rsid w:val="003C6D70"/>
    <w:rsid w:val="003C7E87"/>
    <w:rsid w:val="003D144A"/>
    <w:rsid w:val="003D1FA5"/>
    <w:rsid w:val="003D4544"/>
    <w:rsid w:val="003D6954"/>
    <w:rsid w:val="003E1388"/>
    <w:rsid w:val="003E44C1"/>
    <w:rsid w:val="003E45A5"/>
    <w:rsid w:val="003E4A5C"/>
    <w:rsid w:val="003F2338"/>
    <w:rsid w:val="003F265B"/>
    <w:rsid w:val="003F2699"/>
    <w:rsid w:val="003F4D21"/>
    <w:rsid w:val="003F4F94"/>
    <w:rsid w:val="003F7173"/>
    <w:rsid w:val="0040222E"/>
    <w:rsid w:val="00403D84"/>
    <w:rsid w:val="004078C5"/>
    <w:rsid w:val="0041119B"/>
    <w:rsid w:val="00412569"/>
    <w:rsid w:val="00413218"/>
    <w:rsid w:val="00413DAC"/>
    <w:rsid w:val="004152B7"/>
    <w:rsid w:val="00417320"/>
    <w:rsid w:val="00420BDB"/>
    <w:rsid w:val="00424832"/>
    <w:rsid w:val="00426C94"/>
    <w:rsid w:val="004273D2"/>
    <w:rsid w:val="00430BD9"/>
    <w:rsid w:val="00431BB1"/>
    <w:rsid w:val="004343CE"/>
    <w:rsid w:val="00436F65"/>
    <w:rsid w:val="00437A0F"/>
    <w:rsid w:val="00437EEB"/>
    <w:rsid w:val="004436EB"/>
    <w:rsid w:val="00446282"/>
    <w:rsid w:val="00452F83"/>
    <w:rsid w:val="00456278"/>
    <w:rsid w:val="00456660"/>
    <w:rsid w:val="00460061"/>
    <w:rsid w:val="004607B9"/>
    <w:rsid w:val="00460A02"/>
    <w:rsid w:val="00461819"/>
    <w:rsid w:val="00464BCE"/>
    <w:rsid w:val="0046557D"/>
    <w:rsid w:val="00465C6C"/>
    <w:rsid w:val="0046604D"/>
    <w:rsid w:val="00470A57"/>
    <w:rsid w:val="00470C92"/>
    <w:rsid w:val="00471843"/>
    <w:rsid w:val="004733A5"/>
    <w:rsid w:val="004749EB"/>
    <w:rsid w:val="00475456"/>
    <w:rsid w:val="004762E9"/>
    <w:rsid w:val="004767C4"/>
    <w:rsid w:val="004801AC"/>
    <w:rsid w:val="004817E4"/>
    <w:rsid w:val="004820EC"/>
    <w:rsid w:val="0048569A"/>
    <w:rsid w:val="004858E3"/>
    <w:rsid w:val="00485B64"/>
    <w:rsid w:val="00486A83"/>
    <w:rsid w:val="00486CB6"/>
    <w:rsid w:val="0048746B"/>
    <w:rsid w:val="004914D0"/>
    <w:rsid w:val="004927B2"/>
    <w:rsid w:val="00493BFF"/>
    <w:rsid w:val="004952AF"/>
    <w:rsid w:val="00495B98"/>
    <w:rsid w:val="004A0516"/>
    <w:rsid w:val="004A0B3D"/>
    <w:rsid w:val="004A1450"/>
    <w:rsid w:val="004A2A46"/>
    <w:rsid w:val="004A44ED"/>
    <w:rsid w:val="004A4E88"/>
    <w:rsid w:val="004A5E15"/>
    <w:rsid w:val="004A670B"/>
    <w:rsid w:val="004B288A"/>
    <w:rsid w:val="004B5657"/>
    <w:rsid w:val="004B686D"/>
    <w:rsid w:val="004B6BED"/>
    <w:rsid w:val="004C1BAB"/>
    <w:rsid w:val="004C2157"/>
    <w:rsid w:val="004D4577"/>
    <w:rsid w:val="004D4A7D"/>
    <w:rsid w:val="004D74EE"/>
    <w:rsid w:val="004E17B8"/>
    <w:rsid w:val="004E3B5E"/>
    <w:rsid w:val="004E5679"/>
    <w:rsid w:val="004E5AA2"/>
    <w:rsid w:val="004E62A9"/>
    <w:rsid w:val="004F3118"/>
    <w:rsid w:val="00500709"/>
    <w:rsid w:val="00500BFA"/>
    <w:rsid w:val="00500D7B"/>
    <w:rsid w:val="00502B9B"/>
    <w:rsid w:val="005049EC"/>
    <w:rsid w:val="00505CD1"/>
    <w:rsid w:val="00505DFE"/>
    <w:rsid w:val="0050678A"/>
    <w:rsid w:val="0050720D"/>
    <w:rsid w:val="00512B4E"/>
    <w:rsid w:val="00516168"/>
    <w:rsid w:val="0051732E"/>
    <w:rsid w:val="005206C0"/>
    <w:rsid w:val="00520CEC"/>
    <w:rsid w:val="00521234"/>
    <w:rsid w:val="00523EC7"/>
    <w:rsid w:val="00526898"/>
    <w:rsid w:val="00526F24"/>
    <w:rsid w:val="005271BC"/>
    <w:rsid w:val="00530CBB"/>
    <w:rsid w:val="00537B96"/>
    <w:rsid w:val="00541616"/>
    <w:rsid w:val="00545401"/>
    <w:rsid w:val="00546E80"/>
    <w:rsid w:val="00546EFE"/>
    <w:rsid w:val="00550524"/>
    <w:rsid w:val="00550DC1"/>
    <w:rsid w:val="00553025"/>
    <w:rsid w:val="00554478"/>
    <w:rsid w:val="0055576F"/>
    <w:rsid w:val="0055637E"/>
    <w:rsid w:val="0055748F"/>
    <w:rsid w:val="00560CA5"/>
    <w:rsid w:val="00563AD9"/>
    <w:rsid w:val="00564E2A"/>
    <w:rsid w:val="0056524E"/>
    <w:rsid w:val="0057282C"/>
    <w:rsid w:val="005745AA"/>
    <w:rsid w:val="00574E4C"/>
    <w:rsid w:val="00575CFE"/>
    <w:rsid w:val="00576B59"/>
    <w:rsid w:val="00577D59"/>
    <w:rsid w:val="00581429"/>
    <w:rsid w:val="00581B44"/>
    <w:rsid w:val="005828B9"/>
    <w:rsid w:val="0058316E"/>
    <w:rsid w:val="005834B7"/>
    <w:rsid w:val="00583725"/>
    <w:rsid w:val="005842D1"/>
    <w:rsid w:val="00584BB0"/>
    <w:rsid w:val="0058521C"/>
    <w:rsid w:val="005858AA"/>
    <w:rsid w:val="00586132"/>
    <w:rsid w:val="00586DBE"/>
    <w:rsid w:val="0059035D"/>
    <w:rsid w:val="005920E4"/>
    <w:rsid w:val="00592265"/>
    <w:rsid w:val="0059354C"/>
    <w:rsid w:val="0059356A"/>
    <w:rsid w:val="005961A6"/>
    <w:rsid w:val="005A0664"/>
    <w:rsid w:val="005A09DC"/>
    <w:rsid w:val="005A2128"/>
    <w:rsid w:val="005A29AE"/>
    <w:rsid w:val="005A576B"/>
    <w:rsid w:val="005A58CB"/>
    <w:rsid w:val="005A6559"/>
    <w:rsid w:val="005A790B"/>
    <w:rsid w:val="005A7C42"/>
    <w:rsid w:val="005A7D08"/>
    <w:rsid w:val="005B1476"/>
    <w:rsid w:val="005B3D38"/>
    <w:rsid w:val="005B4B06"/>
    <w:rsid w:val="005B6112"/>
    <w:rsid w:val="005B6DF8"/>
    <w:rsid w:val="005C080A"/>
    <w:rsid w:val="005C2647"/>
    <w:rsid w:val="005C526F"/>
    <w:rsid w:val="005D3AE4"/>
    <w:rsid w:val="005D4119"/>
    <w:rsid w:val="005E1502"/>
    <w:rsid w:val="005E24E9"/>
    <w:rsid w:val="005E38B8"/>
    <w:rsid w:val="005E51D9"/>
    <w:rsid w:val="005E7A6C"/>
    <w:rsid w:val="005F0FA0"/>
    <w:rsid w:val="005F10CA"/>
    <w:rsid w:val="005F115F"/>
    <w:rsid w:val="005F5005"/>
    <w:rsid w:val="005F7C9F"/>
    <w:rsid w:val="00600609"/>
    <w:rsid w:val="00602B4B"/>
    <w:rsid w:val="006043FF"/>
    <w:rsid w:val="00604788"/>
    <w:rsid w:val="0060577B"/>
    <w:rsid w:val="00605F2E"/>
    <w:rsid w:val="00607DA0"/>
    <w:rsid w:val="00612E0A"/>
    <w:rsid w:val="00614EF0"/>
    <w:rsid w:val="006169F0"/>
    <w:rsid w:val="00617612"/>
    <w:rsid w:val="0061767D"/>
    <w:rsid w:val="006213E3"/>
    <w:rsid w:val="00621FAF"/>
    <w:rsid w:val="00622754"/>
    <w:rsid w:val="00623857"/>
    <w:rsid w:val="00623C9F"/>
    <w:rsid w:val="00630DAA"/>
    <w:rsid w:val="00632A95"/>
    <w:rsid w:val="00633F87"/>
    <w:rsid w:val="00635D60"/>
    <w:rsid w:val="00641AD0"/>
    <w:rsid w:val="0065307C"/>
    <w:rsid w:val="00653646"/>
    <w:rsid w:val="00653D74"/>
    <w:rsid w:val="00661661"/>
    <w:rsid w:val="00661D21"/>
    <w:rsid w:val="0066221B"/>
    <w:rsid w:val="00662DFA"/>
    <w:rsid w:val="00663440"/>
    <w:rsid w:val="006645A0"/>
    <w:rsid w:val="0066543B"/>
    <w:rsid w:val="00666E61"/>
    <w:rsid w:val="006672BA"/>
    <w:rsid w:val="00667964"/>
    <w:rsid w:val="00672BE9"/>
    <w:rsid w:val="00673E98"/>
    <w:rsid w:val="0067489F"/>
    <w:rsid w:val="00674A34"/>
    <w:rsid w:val="00674CDF"/>
    <w:rsid w:val="0067529B"/>
    <w:rsid w:val="0067578D"/>
    <w:rsid w:val="006757EC"/>
    <w:rsid w:val="00675852"/>
    <w:rsid w:val="006802D0"/>
    <w:rsid w:val="00682345"/>
    <w:rsid w:val="00685FE4"/>
    <w:rsid w:val="00686263"/>
    <w:rsid w:val="00686351"/>
    <w:rsid w:val="00692911"/>
    <w:rsid w:val="00693543"/>
    <w:rsid w:val="0069419D"/>
    <w:rsid w:val="00697468"/>
    <w:rsid w:val="00697871"/>
    <w:rsid w:val="00697FCC"/>
    <w:rsid w:val="006A0014"/>
    <w:rsid w:val="006A2FA0"/>
    <w:rsid w:val="006B0192"/>
    <w:rsid w:val="006B3EA6"/>
    <w:rsid w:val="006B4EEC"/>
    <w:rsid w:val="006B524A"/>
    <w:rsid w:val="006B6509"/>
    <w:rsid w:val="006B69A9"/>
    <w:rsid w:val="006B6BFC"/>
    <w:rsid w:val="006B6F0F"/>
    <w:rsid w:val="006B78C3"/>
    <w:rsid w:val="006C1376"/>
    <w:rsid w:val="006C543F"/>
    <w:rsid w:val="006C71B4"/>
    <w:rsid w:val="006C76C9"/>
    <w:rsid w:val="006C7E16"/>
    <w:rsid w:val="006D04F9"/>
    <w:rsid w:val="006D3952"/>
    <w:rsid w:val="006D6BA7"/>
    <w:rsid w:val="006E3D45"/>
    <w:rsid w:val="006E431F"/>
    <w:rsid w:val="006E526E"/>
    <w:rsid w:val="006F06F4"/>
    <w:rsid w:val="006F2105"/>
    <w:rsid w:val="006F4732"/>
    <w:rsid w:val="006F7700"/>
    <w:rsid w:val="00701F70"/>
    <w:rsid w:val="00702A93"/>
    <w:rsid w:val="00704782"/>
    <w:rsid w:val="00704E22"/>
    <w:rsid w:val="00705281"/>
    <w:rsid w:val="00705801"/>
    <w:rsid w:val="00706FD1"/>
    <w:rsid w:val="00707488"/>
    <w:rsid w:val="0070755E"/>
    <w:rsid w:val="007139A9"/>
    <w:rsid w:val="00716849"/>
    <w:rsid w:val="00716DBD"/>
    <w:rsid w:val="007227DD"/>
    <w:rsid w:val="00723E4C"/>
    <w:rsid w:val="00724EF4"/>
    <w:rsid w:val="0072628C"/>
    <w:rsid w:val="00730B03"/>
    <w:rsid w:val="00734F19"/>
    <w:rsid w:val="00736556"/>
    <w:rsid w:val="00740802"/>
    <w:rsid w:val="0074186C"/>
    <w:rsid w:val="00742A08"/>
    <w:rsid w:val="00743812"/>
    <w:rsid w:val="00745260"/>
    <w:rsid w:val="007512ED"/>
    <w:rsid w:val="00753A2C"/>
    <w:rsid w:val="00753B06"/>
    <w:rsid w:val="00754AEE"/>
    <w:rsid w:val="00756C0A"/>
    <w:rsid w:val="00757367"/>
    <w:rsid w:val="007624F1"/>
    <w:rsid w:val="00762F92"/>
    <w:rsid w:val="00763CF1"/>
    <w:rsid w:val="007645D3"/>
    <w:rsid w:val="007650FD"/>
    <w:rsid w:val="0076510B"/>
    <w:rsid w:val="007652AE"/>
    <w:rsid w:val="00766157"/>
    <w:rsid w:val="007667C9"/>
    <w:rsid w:val="007736F5"/>
    <w:rsid w:val="00775A0C"/>
    <w:rsid w:val="00777572"/>
    <w:rsid w:val="00777D1B"/>
    <w:rsid w:val="0078029B"/>
    <w:rsid w:val="00782093"/>
    <w:rsid w:val="00782F8E"/>
    <w:rsid w:val="007843A0"/>
    <w:rsid w:val="00784A78"/>
    <w:rsid w:val="00785A6B"/>
    <w:rsid w:val="00785C19"/>
    <w:rsid w:val="007908E9"/>
    <w:rsid w:val="007913E1"/>
    <w:rsid w:val="0079152D"/>
    <w:rsid w:val="00792568"/>
    <w:rsid w:val="007942B0"/>
    <w:rsid w:val="00796E84"/>
    <w:rsid w:val="00797365"/>
    <w:rsid w:val="007975DA"/>
    <w:rsid w:val="00797699"/>
    <w:rsid w:val="00797FD6"/>
    <w:rsid w:val="007A02DC"/>
    <w:rsid w:val="007A2638"/>
    <w:rsid w:val="007A2BCE"/>
    <w:rsid w:val="007A41F5"/>
    <w:rsid w:val="007A68DC"/>
    <w:rsid w:val="007B2F69"/>
    <w:rsid w:val="007B405B"/>
    <w:rsid w:val="007B474F"/>
    <w:rsid w:val="007B4817"/>
    <w:rsid w:val="007B49EE"/>
    <w:rsid w:val="007B5571"/>
    <w:rsid w:val="007B5873"/>
    <w:rsid w:val="007B6784"/>
    <w:rsid w:val="007C0090"/>
    <w:rsid w:val="007C0CEB"/>
    <w:rsid w:val="007C3D9D"/>
    <w:rsid w:val="007C6D4E"/>
    <w:rsid w:val="007C77E2"/>
    <w:rsid w:val="007C793D"/>
    <w:rsid w:val="007C7C04"/>
    <w:rsid w:val="007D0AC8"/>
    <w:rsid w:val="007D0C48"/>
    <w:rsid w:val="007D3DA1"/>
    <w:rsid w:val="007D5628"/>
    <w:rsid w:val="007D585A"/>
    <w:rsid w:val="007D6746"/>
    <w:rsid w:val="007E1891"/>
    <w:rsid w:val="007E37BB"/>
    <w:rsid w:val="007E37CD"/>
    <w:rsid w:val="007E68ED"/>
    <w:rsid w:val="007E6EAE"/>
    <w:rsid w:val="007F1155"/>
    <w:rsid w:val="007F426A"/>
    <w:rsid w:val="007F4B38"/>
    <w:rsid w:val="007F5E14"/>
    <w:rsid w:val="007F6E6B"/>
    <w:rsid w:val="007F7EA7"/>
    <w:rsid w:val="0080007E"/>
    <w:rsid w:val="00801229"/>
    <w:rsid w:val="00801778"/>
    <w:rsid w:val="00801EB9"/>
    <w:rsid w:val="008030B4"/>
    <w:rsid w:val="00804654"/>
    <w:rsid w:val="00807E4A"/>
    <w:rsid w:val="00812B5C"/>
    <w:rsid w:val="00813AA0"/>
    <w:rsid w:val="00814C4A"/>
    <w:rsid w:val="008152FD"/>
    <w:rsid w:val="00816B2A"/>
    <w:rsid w:val="00816BC9"/>
    <w:rsid w:val="00816CE8"/>
    <w:rsid w:val="00817190"/>
    <w:rsid w:val="008176F6"/>
    <w:rsid w:val="0082023F"/>
    <w:rsid w:val="008222DD"/>
    <w:rsid w:val="00824606"/>
    <w:rsid w:val="008252FD"/>
    <w:rsid w:val="008253D6"/>
    <w:rsid w:val="00827A2F"/>
    <w:rsid w:val="008327D9"/>
    <w:rsid w:val="00832BDE"/>
    <w:rsid w:val="0083343A"/>
    <w:rsid w:val="00834EEC"/>
    <w:rsid w:val="0083603E"/>
    <w:rsid w:val="00836EFF"/>
    <w:rsid w:val="0083756A"/>
    <w:rsid w:val="00837729"/>
    <w:rsid w:val="008407B7"/>
    <w:rsid w:val="00840C9D"/>
    <w:rsid w:val="008428D2"/>
    <w:rsid w:val="008447DC"/>
    <w:rsid w:val="0084662C"/>
    <w:rsid w:val="008470AF"/>
    <w:rsid w:val="00852936"/>
    <w:rsid w:val="00853F6F"/>
    <w:rsid w:val="00854031"/>
    <w:rsid w:val="00854BB5"/>
    <w:rsid w:val="008561D7"/>
    <w:rsid w:val="00856635"/>
    <w:rsid w:val="00857351"/>
    <w:rsid w:val="008575B7"/>
    <w:rsid w:val="00860CE6"/>
    <w:rsid w:val="00860F8E"/>
    <w:rsid w:val="00861B31"/>
    <w:rsid w:val="0086283B"/>
    <w:rsid w:val="00862A7C"/>
    <w:rsid w:val="00862B9E"/>
    <w:rsid w:val="00862D13"/>
    <w:rsid w:val="00863926"/>
    <w:rsid w:val="00863BFF"/>
    <w:rsid w:val="0086422E"/>
    <w:rsid w:val="008646D2"/>
    <w:rsid w:val="00865854"/>
    <w:rsid w:val="00866E34"/>
    <w:rsid w:val="008715F3"/>
    <w:rsid w:val="00872E31"/>
    <w:rsid w:val="00874754"/>
    <w:rsid w:val="008756AA"/>
    <w:rsid w:val="00875725"/>
    <w:rsid w:val="008766DA"/>
    <w:rsid w:val="008772D4"/>
    <w:rsid w:val="008816E5"/>
    <w:rsid w:val="00883294"/>
    <w:rsid w:val="00884B5F"/>
    <w:rsid w:val="00890F14"/>
    <w:rsid w:val="00892D7B"/>
    <w:rsid w:val="008A09AE"/>
    <w:rsid w:val="008A1087"/>
    <w:rsid w:val="008A3607"/>
    <w:rsid w:val="008A438B"/>
    <w:rsid w:val="008A465F"/>
    <w:rsid w:val="008A6418"/>
    <w:rsid w:val="008A6AEB"/>
    <w:rsid w:val="008A7685"/>
    <w:rsid w:val="008A782D"/>
    <w:rsid w:val="008B1114"/>
    <w:rsid w:val="008B1ACD"/>
    <w:rsid w:val="008B33C3"/>
    <w:rsid w:val="008B4E59"/>
    <w:rsid w:val="008B53B0"/>
    <w:rsid w:val="008B5A9F"/>
    <w:rsid w:val="008B5AF4"/>
    <w:rsid w:val="008B6CBD"/>
    <w:rsid w:val="008B793A"/>
    <w:rsid w:val="008C132B"/>
    <w:rsid w:val="008C1351"/>
    <w:rsid w:val="008C1FB1"/>
    <w:rsid w:val="008C2F8C"/>
    <w:rsid w:val="008C3B3E"/>
    <w:rsid w:val="008C4A67"/>
    <w:rsid w:val="008C536A"/>
    <w:rsid w:val="008C717E"/>
    <w:rsid w:val="008D090E"/>
    <w:rsid w:val="008D517A"/>
    <w:rsid w:val="008D76F7"/>
    <w:rsid w:val="008E5F26"/>
    <w:rsid w:val="008E6043"/>
    <w:rsid w:val="008E6A6A"/>
    <w:rsid w:val="008E6E42"/>
    <w:rsid w:val="008E7624"/>
    <w:rsid w:val="008F121C"/>
    <w:rsid w:val="008F1823"/>
    <w:rsid w:val="008F198C"/>
    <w:rsid w:val="008F20CB"/>
    <w:rsid w:val="008F35B8"/>
    <w:rsid w:val="008F386F"/>
    <w:rsid w:val="008F4FE8"/>
    <w:rsid w:val="008F5516"/>
    <w:rsid w:val="0090059B"/>
    <w:rsid w:val="009069C5"/>
    <w:rsid w:val="00907E50"/>
    <w:rsid w:val="00913066"/>
    <w:rsid w:val="00913946"/>
    <w:rsid w:val="009163CC"/>
    <w:rsid w:val="00916F2E"/>
    <w:rsid w:val="00916F35"/>
    <w:rsid w:val="009177B2"/>
    <w:rsid w:val="009219F6"/>
    <w:rsid w:val="00922202"/>
    <w:rsid w:val="00924A2B"/>
    <w:rsid w:val="009274CC"/>
    <w:rsid w:val="00930F80"/>
    <w:rsid w:val="00932BE9"/>
    <w:rsid w:val="00940B97"/>
    <w:rsid w:val="009419E4"/>
    <w:rsid w:val="009425F5"/>
    <w:rsid w:val="00942C9F"/>
    <w:rsid w:val="009441D7"/>
    <w:rsid w:val="00945C29"/>
    <w:rsid w:val="00947CC4"/>
    <w:rsid w:val="0095067A"/>
    <w:rsid w:val="00951803"/>
    <w:rsid w:val="00951C5C"/>
    <w:rsid w:val="009520FB"/>
    <w:rsid w:val="00953AD2"/>
    <w:rsid w:val="00954F98"/>
    <w:rsid w:val="00957CBE"/>
    <w:rsid w:val="009609F2"/>
    <w:rsid w:val="0096116A"/>
    <w:rsid w:val="00965B87"/>
    <w:rsid w:val="00967DD8"/>
    <w:rsid w:val="009701A9"/>
    <w:rsid w:val="00971010"/>
    <w:rsid w:val="00983540"/>
    <w:rsid w:val="00984076"/>
    <w:rsid w:val="009841E0"/>
    <w:rsid w:val="00984A4E"/>
    <w:rsid w:val="0098586D"/>
    <w:rsid w:val="0098723B"/>
    <w:rsid w:val="00991554"/>
    <w:rsid w:val="009936B3"/>
    <w:rsid w:val="00995CE6"/>
    <w:rsid w:val="009A1C5F"/>
    <w:rsid w:val="009A6B30"/>
    <w:rsid w:val="009B0C45"/>
    <w:rsid w:val="009B2643"/>
    <w:rsid w:val="009B3080"/>
    <w:rsid w:val="009B4582"/>
    <w:rsid w:val="009B7F97"/>
    <w:rsid w:val="009C2941"/>
    <w:rsid w:val="009C3984"/>
    <w:rsid w:val="009C5487"/>
    <w:rsid w:val="009C597D"/>
    <w:rsid w:val="009D0904"/>
    <w:rsid w:val="009D32F6"/>
    <w:rsid w:val="009D4A6F"/>
    <w:rsid w:val="009D616D"/>
    <w:rsid w:val="009D6CAB"/>
    <w:rsid w:val="009D722B"/>
    <w:rsid w:val="009E1DED"/>
    <w:rsid w:val="009E20EC"/>
    <w:rsid w:val="009E33C1"/>
    <w:rsid w:val="009E3712"/>
    <w:rsid w:val="009E66F8"/>
    <w:rsid w:val="009E7C3F"/>
    <w:rsid w:val="009F0B87"/>
    <w:rsid w:val="009F18DB"/>
    <w:rsid w:val="009F3CCC"/>
    <w:rsid w:val="009F6378"/>
    <w:rsid w:val="00A0087D"/>
    <w:rsid w:val="00A01E93"/>
    <w:rsid w:val="00A035BE"/>
    <w:rsid w:val="00A07298"/>
    <w:rsid w:val="00A1000C"/>
    <w:rsid w:val="00A14A7A"/>
    <w:rsid w:val="00A15267"/>
    <w:rsid w:val="00A15562"/>
    <w:rsid w:val="00A1627C"/>
    <w:rsid w:val="00A16BC9"/>
    <w:rsid w:val="00A17230"/>
    <w:rsid w:val="00A17294"/>
    <w:rsid w:val="00A1737F"/>
    <w:rsid w:val="00A17EAE"/>
    <w:rsid w:val="00A20701"/>
    <w:rsid w:val="00A23BFE"/>
    <w:rsid w:val="00A244D1"/>
    <w:rsid w:val="00A270A8"/>
    <w:rsid w:val="00A279F8"/>
    <w:rsid w:val="00A27E8C"/>
    <w:rsid w:val="00A27F82"/>
    <w:rsid w:val="00A3017E"/>
    <w:rsid w:val="00A302DE"/>
    <w:rsid w:val="00A314CB"/>
    <w:rsid w:val="00A3227B"/>
    <w:rsid w:val="00A3332C"/>
    <w:rsid w:val="00A3605F"/>
    <w:rsid w:val="00A360BC"/>
    <w:rsid w:val="00A360FD"/>
    <w:rsid w:val="00A41D30"/>
    <w:rsid w:val="00A429BA"/>
    <w:rsid w:val="00A42DFB"/>
    <w:rsid w:val="00A43CF8"/>
    <w:rsid w:val="00A4438F"/>
    <w:rsid w:val="00A45749"/>
    <w:rsid w:val="00A505F1"/>
    <w:rsid w:val="00A51D61"/>
    <w:rsid w:val="00A54022"/>
    <w:rsid w:val="00A60260"/>
    <w:rsid w:val="00A62DE9"/>
    <w:rsid w:val="00A642B2"/>
    <w:rsid w:val="00A64849"/>
    <w:rsid w:val="00A66E66"/>
    <w:rsid w:val="00A72D99"/>
    <w:rsid w:val="00A74346"/>
    <w:rsid w:val="00A74A78"/>
    <w:rsid w:val="00A75024"/>
    <w:rsid w:val="00A751D1"/>
    <w:rsid w:val="00A75A51"/>
    <w:rsid w:val="00A75BA8"/>
    <w:rsid w:val="00A76132"/>
    <w:rsid w:val="00A80996"/>
    <w:rsid w:val="00A82C86"/>
    <w:rsid w:val="00A84AAF"/>
    <w:rsid w:val="00A91FC7"/>
    <w:rsid w:val="00A962C0"/>
    <w:rsid w:val="00A97DEC"/>
    <w:rsid w:val="00AA2335"/>
    <w:rsid w:val="00AA524C"/>
    <w:rsid w:val="00AA56AF"/>
    <w:rsid w:val="00AA7383"/>
    <w:rsid w:val="00AB4A9F"/>
    <w:rsid w:val="00AB5258"/>
    <w:rsid w:val="00AB5502"/>
    <w:rsid w:val="00AC3E30"/>
    <w:rsid w:val="00AC63E2"/>
    <w:rsid w:val="00AD07FB"/>
    <w:rsid w:val="00AD1131"/>
    <w:rsid w:val="00AD14BD"/>
    <w:rsid w:val="00AD1C2F"/>
    <w:rsid w:val="00AD207A"/>
    <w:rsid w:val="00AD6E59"/>
    <w:rsid w:val="00AD751E"/>
    <w:rsid w:val="00AE3445"/>
    <w:rsid w:val="00AE3485"/>
    <w:rsid w:val="00AE34CB"/>
    <w:rsid w:val="00AF03B8"/>
    <w:rsid w:val="00AF6296"/>
    <w:rsid w:val="00B01B3E"/>
    <w:rsid w:val="00B030C1"/>
    <w:rsid w:val="00B07CA0"/>
    <w:rsid w:val="00B13CF5"/>
    <w:rsid w:val="00B13F66"/>
    <w:rsid w:val="00B140B2"/>
    <w:rsid w:val="00B148C3"/>
    <w:rsid w:val="00B14AC5"/>
    <w:rsid w:val="00B1576E"/>
    <w:rsid w:val="00B160C6"/>
    <w:rsid w:val="00B175C2"/>
    <w:rsid w:val="00B20222"/>
    <w:rsid w:val="00B21305"/>
    <w:rsid w:val="00B226E7"/>
    <w:rsid w:val="00B231CE"/>
    <w:rsid w:val="00B26C65"/>
    <w:rsid w:val="00B26F62"/>
    <w:rsid w:val="00B272A8"/>
    <w:rsid w:val="00B30B0F"/>
    <w:rsid w:val="00B32E58"/>
    <w:rsid w:val="00B340C1"/>
    <w:rsid w:val="00B34B6A"/>
    <w:rsid w:val="00B35541"/>
    <w:rsid w:val="00B35CCE"/>
    <w:rsid w:val="00B36146"/>
    <w:rsid w:val="00B3701B"/>
    <w:rsid w:val="00B37578"/>
    <w:rsid w:val="00B376D8"/>
    <w:rsid w:val="00B37F18"/>
    <w:rsid w:val="00B40069"/>
    <w:rsid w:val="00B40545"/>
    <w:rsid w:val="00B41B6F"/>
    <w:rsid w:val="00B45BE7"/>
    <w:rsid w:val="00B45D1D"/>
    <w:rsid w:val="00B474CE"/>
    <w:rsid w:val="00B4750E"/>
    <w:rsid w:val="00B50528"/>
    <w:rsid w:val="00B52DF9"/>
    <w:rsid w:val="00B53920"/>
    <w:rsid w:val="00B53949"/>
    <w:rsid w:val="00B575B8"/>
    <w:rsid w:val="00B57904"/>
    <w:rsid w:val="00B6038B"/>
    <w:rsid w:val="00B61D65"/>
    <w:rsid w:val="00B62112"/>
    <w:rsid w:val="00B62CC3"/>
    <w:rsid w:val="00B62E91"/>
    <w:rsid w:val="00B63069"/>
    <w:rsid w:val="00B64BE7"/>
    <w:rsid w:val="00B64CCB"/>
    <w:rsid w:val="00B66288"/>
    <w:rsid w:val="00B66DA6"/>
    <w:rsid w:val="00B67DAD"/>
    <w:rsid w:val="00B71180"/>
    <w:rsid w:val="00B721CD"/>
    <w:rsid w:val="00B73A65"/>
    <w:rsid w:val="00B76D1C"/>
    <w:rsid w:val="00B77082"/>
    <w:rsid w:val="00B8128C"/>
    <w:rsid w:val="00B81D8C"/>
    <w:rsid w:val="00B82735"/>
    <w:rsid w:val="00B83BFD"/>
    <w:rsid w:val="00B83D3D"/>
    <w:rsid w:val="00B91332"/>
    <w:rsid w:val="00B91AF6"/>
    <w:rsid w:val="00B91C28"/>
    <w:rsid w:val="00B9504F"/>
    <w:rsid w:val="00B95225"/>
    <w:rsid w:val="00B9724B"/>
    <w:rsid w:val="00B97E60"/>
    <w:rsid w:val="00BA00BF"/>
    <w:rsid w:val="00BA0D93"/>
    <w:rsid w:val="00BA252B"/>
    <w:rsid w:val="00BA3F73"/>
    <w:rsid w:val="00BA4BF6"/>
    <w:rsid w:val="00BA55D3"/>
    <w:rsid w:val="00BA6770"/>
    <w:rsid w:val="00BB090F"/>
    <w:rsid w:val="00BB3534"/>
    <w:rsid w:val="00BB501F"/>
    <w:rsid w:val="00BB58F7"/>
    <w:rsid w:val="00BB5A71"/>
    <w:rsid w:val="00BB5D9E"/>
    <w:rsid w:val="00BB7DD3"/>
    <w:rsid w:val="00BC24C3"/>
    <w:rsid w:val="00BC2563"/>
    <w:rsid w:val="00BC26F0"/>
    <w:rsid w:val="00BC2F29"/>
    <w:rsid w:val="00BC3E09"/>
    <w:rsid w:val="00BD03D9"/>
    <w:rsid w:val="00BE0AB3"/>
    <w:rsid w:val="00BE183F"/>
    <w:rsid w:val="00BE1DDC"/>
    <w:rsid w:val="00BE67D5"/>
    <w:rsid w:val="00BE7530"/>
    <w:rsid w:val="00BF2FB5"/>
    <w:rsid w:val="00BF30C8"/>
    <w:rsid w:val="00BF3197"/>
    <w:rsid w:val="00BF4208"/>
    <w:rsid w:val="00BF6291"/>
    <w:rsid w:val="00BF6AAA"/>
    <w:rsid w:val="00BF788B"/>
    <w:rsid w:val="00C106A2"/>
    <w:rsid w:val="00C10A05"/>
    <w:rsid w:val="00C110A7"/>
    <w:rsid w:val="00C1549B"/>
    <w:rsid w:val="00C156C4"/>
    <w:rsid w:val="00C15D78"/>
    <w:rsid w:val="00C16832"/>
    <w:rsid w:val="00C17040"/>
    <w:rsid w:val="00C21F27"/>
    <w:rsid w:val="00C23A43"/>
    <w:rsid w:val="00C248A9"/>
    <w:rsid w:val="00C2629D"/>
    <w:rsid w:val="00C26D6C"/>
    <w:rsid w:val="00C3098D"/>
    <w:rsid w:val="00C3230A"/>
    <w:rsid w:val="00C334AE"/>
    <w:rsid w:val="00C3696D"/>
    <w:rsid w:val="00C369F6"/>
    <w:rsid w:val="00C40816"/>
    <w:rsid w:val="00C4082B"/>
    <w:rsid w:val="00C40CB3"/>
    <w:rsid w:val="00C43870"/>
    <w:rsid w:val="00C43F27"/>
    <w:rsid w:val="00C44D3D"/>
    <w:rsid w:val="00C4597A"/>
    <w:rsid w:val="00C46173"/>
    <w:rsid w:val="00C465D2"/>
    <w:rsid w:val="00C46BCD"/>
    <w:rsid w:val="00C46C4D"/>
    <w:rsid w:val="00C47D48"/>
    <w:rsid w:val="00C51769"/>
    <w:rsid w:val="00C532C8"/>
    <w:rsid w:val="00C553C1"/>
    <w:rsid w:val="00C55B6D"/>
    <w:rsid w:val="00C56192"/>
    <w:rsid w:val="00C5682E"/>
    <w:rsid w:val="00C57644"/>
    <w:rsid w:val="00C63046"/>
    <w:rsid w:val="00C63195"/>
    <w:rsid w:val="00C63E76"/>
    <w:rsid w:val="00C66001"/>
    <w:rsid w:val="00C661FD"/>
    <w:rsid w:val="00C67198"/>
    <w:rsid w:val="00C74943"/>
    <w:rsid w:val="00C75A78"/>
    <w:rsid w:val="00C76BF6"/>
    <w:rsid w:val="00C80CDA"/>
    <w:rsid w:val="00C82B96"/>
    <w:rsid w:val="00C835D3"/>
    <w:rsid w:val="00C83E11"/>
    <w:rsid w:val="00C84E4D"/>
    <w:rsid w:val="00C85CEF"/>
    <w:rsid w:val="00C92115"/>
    <w:rsid w:val="00C92427"/>
    <w:rsid w:val="00C96179"/>
    <w:rsid w:val="00CA29C2"/>
    <w:rsid w:val="00CA3717"/>
    <w:rsid w:val="00CA4ECB"/>
    <w:rsid w:val="00CA5E5A"/>
    <w:rsid w:val="00CA665B"/>
    <w:rsid w:val="00CB21B8"/>
    <w:rsid w:val="00CB271E"/>
    <w:rsid w:val="00CB39C3"/>
    <w:rsid w:val="00CB4854"/>
    <w:rsid w:val="00CB4916"/>
    <w:rsid w:val="00CB6B4B"/>
    <w:rsid w:val="00CC1190"/>
    <w:rsid w:val="00CC1BA7"/>
    <w:rsid w:val="00CC2CD6"/>
    <w:rsid w:val="00CC4871"/>
    <w:rsid w:val="00CC543D"/>
    <w:rsid w:val="00CC68B5"/>
    <w:rsid w:val="00CC7B68"/>
    <w:rsid w:val="00CD0586"/>
    <w:rsid w:val="00CD3BA6"/>
    <w:rsid w:val="00CD66CE"/>
    <w:rsid w:val="00CD786F"/>
    <w:rsid w:val="00CE22EC"/>
    <w:rsid w:val="00CF14C9"/>
    <w:rsid w:val="00CF24FF"/>
    <w:rsid w:val="00CF67E0"/>
    <w:rsid w:val="00CF6EE6"/>
    <w:rsid w:val="00D05E1E"/>
    <w:rsid w:val="00D12B7B"/>
    <w:rsid w:val="00D1371B"/>
    <w:rsid w:val="00D15E01"/>
    <w:rsid w:val="00D175B1"/>
    <w:rsid w:val="00D2011E"/>
    <w:rsid w:val="00D2085C"/>
    <w:rsid w:val="00D2460D"/>
    <w:rsid w:val="00D24D81"/>
    <w:rsid w:val="00D2552F"/>
    <w:rsid w:val="00D256F5"/>
    <w:rsid w:val="00D35FBF"/>
    <w:rsid w:val="00D40DE7"/>
    <w:rsid w:val="00D42AEE"/>
    <w:rsid w:val="00D42BD1"/>
    <w:rsid w:val="00D431BA"/>
    <w:rsid w:val="00D4325C"/>
    <w:rsid w:val="00D46E55"/>
    <w:rsid w:val="00D4717F"/>
    <w:rsid w:val="00D52A41"/>
    <w:rsid w:val="00D52D88"/>
    <w:rsid w:val="00D53A56"/>
    <w:rsid w:val="00D5449D"/>
    <w:rsid w:val="00D549F7"/>
    <w:rsid w:val="00D54EDA"/>
    <w:rsid w:val="00D565D2"/>
    <w:rsid w:val="00D60B94"/>
    <w:rsid w:val="00D61004"/>
    <w:rsid w:val="00D62706"/>
    <w:rsid w:val="00D634E3"/>
    <w:rsid w:val="00D65850"/>
    <w:rsid w:val="00D65D98"/>
    <w:rsid w:val="00D674A9"/>
    <w:rsid w:val="00D71408"/>
    <w:rsid w:val="00D73AC9"/>
    <w:rsid w:val="00D75502"/>
    <w:rsid w:val="00D76BDC"/>
    <w:rsid w:val="00D76F1E"/>
    <w:rsid w:val="00D809C7"/>
    <w:rsid w:val="00D80E51"/>
    <w:rsid w:val="00D80FF1"/>
    <w:rsid w:val="00D81B7B"/>
    <w:rsid w:val="00D84B53"/>
    <w:rsid w:val="00D85B95"/>
    <w:rsid w:val="00D86850"/>
    <w:rsid w:val="00D869EA"/>
    <w:rsid w:val="00D91536"/>
    <w:rsid w:val="00D92A7B"/>
    <w:rsid w:val="00D9364B"/>
    <w:rsid w:val="00D94CC1"/>
    <w:rsid w:val="00DA0AF5"/>
    <w:rsid w:val="00DA1245"/>
    <w:rsid w:val="00DA31CE"/>
    <w:rsid w:val="00DA3B64"/>
    <w:rsid w:val="00DA4AA2"/>
    <w:rsid w:val="00DA69DA"/>
    <w:rsid w:val="00DA72E9"/>
    <w:rsid w:val="00DA769D"/>
    <w:rsid w:val="00DB1FEA"/>
    <w:rsid w:val="00DB4FA1"/>
    <w:rsid w:val="00DC406F"/>
    <w:rsid w:val="00DC5014"/>
    <w:rsid w:val="00DC5EF8"/>
    <w:rsid w:val="00DC6A66"/>
    <w:rsid w:val="00DC7DDF"/>
    <w:rsid w:val="00DD0F3D"/>
    <w:rsid w:val="00DD22DD"/>
    <w:rsid w:val="00DD3178"/>
    <w:rsid w:val="00DD31C5"/>
    <w:rsid w:val="00DD4C0D"/>
    <w:rsid w:val="00DD6A2A"/>
    <w:rsid w:val="00DD7433"/>
    <w:rsid w:val="00DE4BE6"/>
    <w:rsid w:val="00DE5B4E"/>
    <w:rsid w:val="00DE6ED8"/>
    <w:rsid w:val="00DE7B11"/>
    <w:rsid w:val="00DF09F6"/>
    <w:rsid w:val="00DF2A1D"/>
    <w:rsid w:val="00DF4035"/>
    <w:rsid w:val="00DF5DCD"/>
    <w:rsid w:val="00DF5F56"/>
    <w:rsid w:val="00E0100D"/>
    <w:rsid w:val="00E01A5C"/>
    <w:rsid w:val="00E02B61"/>
    <w:rsid w:val="00E03D49"/>
    <w:rsid w:val="00E04E38"/>
    <w:rsid w:val="00E06371"/>
    <w:rsid w:val="00E06A79"/>
    <w:rsid w:val="00E0746C"/>
    <w:rsid w:val="00E07EC9"/>
    <w:rsid w:val="00E101F1"/>
    <w:rsid w:val="00E12384"/>
    <w:rsid w:val="00E1257E"/>
    <w:rsid w:val="00E131AA"/>
    <w:rsid w:val="00E14998"/>
    <w:rsid w:val="00E14DB8"/>
    <w:rsid w:val="00E14F21"/>
    <w:rsid w:val="00E151BF"/>
    <w:rsid w:val="00E17D33"/>
    <w:rsid w:val="00E202FF"/>
    <w:rsid w:val="00E2058C"/>
    <w:rsid w:val="00E20768"/>
    <w:rsid w:val="00E21CDA"/>
    <w:rsid w:val="00E2200D"/>
    <w:rsid w:val="00E256C0"/>
    <w:rsid w:val="00E25992"/>
    <w:rsid w:val="00E26B6F"/>
    <w:rsid w:val="00E26FBF"/>
    <w:rsid w:val="00E27D14"/>
    <w:rsid w:val="00E3087A"/>
    <w:rsid w:val="00E3289C"/>
    <w:rsid w:val="00E32FFF"/>
    <w:rsid w:val="00E35235"/>
    <w:rsid w:val="00E35B60"/>
    <w:rsid w:val="00E4055B"/>
    <w:rsid w:val="00E449AE"/>
    <w:rsid w:val="00E44B18"/>
    <w:rsid w:val="00E44DAE"/>
    <w:rsid w:val="00E527D3"/>
    <w:rsid w:val="00E531B9"/>
    <w:rsid w:val="00E5436F"/>
    <w:rsid w:val="00E54A01"/>
    <w:rsid w:val="00E54D19"/>
    <w:rsid w:val="00E60AC2"/>
    <w:rsid w:val="00E60B21"/>
    <w:rsid w:val="00E61987"/>
    <w:rsid w:val="00E6206D"/>
    <w:rsid w:val="00E67151"/>
    <w:rsid w:val="00E706C3"/>
    <w:rsid w:val="00E74122"/>
    <w:rsid w:val="00E757DA"/>
    <w:rsid w:val="00E81A23"/>
    <w:rsid w:val="00E8389E"/>
    <w:rsid w:val="00E84877"/>
    <w:rsid w:val="00E85E0F"/>
    <w:rsid w:val="00E86DCE"/>
    <w:rsid w:val="00E90701"/>
    <w:rsid w:val="00E9120A"/>
    <w:rsid w:val="00E928CD"/>
    <w:rsid w:val="00E93F3A"/>
    <w:rsid w:val="00E93FFE"/>
    <w:rsid w:val="00E94500"/>
    <w:rsid w:val="00EA0A26"/>
    <w:rsid w:val="00EA3557"/>
    <w:rsid w:val="00EA38C7"/>
    <w:rsid w:val="00EB0CE3"/>
    <w:rsid w:val="00EB17F7"/>
    <w:rsid w:val="00EB700F"/>
    <w:rsid w:val="00EB7285"/>
    <w:rsid w:val="00EC1F9A"/>
    <w:rsid w:val="00EC3CBA"/>
    <w:rsid w:val="00EC599D"/>
    <w:rsid w:val="00ED2482"/>
    <w:rsid w:val="00ED2888"/>
    <w:rsid w:val="00ED4C5F"/>
    <w:rsid w:val="00ED742A"/>
    <w:rsid w:val="00EE5182"/>
    <w:rsid w:val="00EE6575"/>
    <w:rsid w:val="00EF08B6"/>
    <w:rsid w:val="00EF0B79"/>
    <w:rsid w:val="00EF198C"/>
    <w:rsid w:val="00EF1C9E"/>
    <w:rsid w:val="00EF2196"/>
    <w:rsid w:val="00EF243A"/>
    <w:rsid w:val="00EF752D"/>
    <w:rsid w:val="00F0224C"/>
    <w:rsid w:val="00F038B5"/>
    <w:rsid w:val="00F03AC1"/>
    <w:rsid w:val="00F0413A"/>
    <w:rsid w:val="00F04BCE"/>
    <w:rsid w:val="00F04EF7"/>
    <w:rsid w:val="00F055B4"/>
    <w:rsid w:val="00F05759"/>
    <w:rsid w:val="00F06569"/>
    <w:rsid w:val="00F0669D"/>
    <w:rsid w:val="00F107F7"/>
    <w:rsid w:val="00F12A38"/>
    <w:rsid w:val="00F12B2B"/>
    <w:rsid w:val="00F14280"/>
    <w:rsid w:val="00F14858"/>
    <w:rsid w:val="00F1535A"/>
    <w:rsid w:val="00F15A84"/>
    <w:rsid w:val="00F15F0C"/>
    <w:rsid w:val="00F2144C"/>
    <w:rsid w:val="00F22994"/>
    <w:rsid w:val="00F2319A"/>
    <w:rsid w:val="00F2349F"/>
    <w:rsid w:val="00F27E62"/>
    <w:rsid w:val="00F30553"/>
    <w:rsid w:val="00F307E0"/>
    <w:rsid w:val="00F31460"/>
    <w:rsid w:val="00F31A63"/>
    <w:rsid w:val="00F33A6D"/>
    <w:rsid w:val="00F3699E"/>
    <w:rsid w:val="00F37210"/>
    <w:rsid w:val="00F37F26"/>
    <w:rsid w:val="00F4018F"/>
    <w:rsid w:val="00F426DE"/>
    <w:rsid w:val="00F42B9F"/>
    <w:rsid w:val="00F42FFB"/>
    <w:rsid w:val="00F447D7"/>
    <w:rsid w:val="00F47558"/>
    <w:rsid w:val="00F47567"/>
    <w:rsid w:val="00F509C2"/>
    <w:rsid w:val="00F524CF"/>
    <w:rsid w:val="00F53BBE"/>
    <w:rsid w:val="00F575F5"/>
    <w:rsid w:val="00F636E2"/>
    <w:rsid w:val="00F63913"/>
    <w:rsid w:val="00F64B7F"/>
    <w:rsid w:val="00F650A4"/>
    <w:rsid w:val="00F67ABF"/>
    <w:rsid w:val="00F67EFA"/>
    <w:rsid w:val="00F71B62"/>
    <w:rsid w:val="00F71CE4"/>
    <w:rsid w:val="00F73CDD"/>
    <w:rsid w:val="00F77932"/>
    <w:rsid w:val="00F77B6F"/>
    <w:rsid w:val="00F8036A"/>
    <w:rsid w:val="00F80533"/>
    <w:rsid w:val="00F85DD1"/>
    <w:rsid w:val="00F902A1"/>
    <w:rsid w:val="00F94CCF"/>
    <w:rsid w:val="00F96EFF"/>
    <w:rsid w:val="00FA2080"/>
    <w:rsid w:val="00FA65DB"/>
    <w:rsid w:val="00FB00B5"/>
    <w:rsid w:val="00FB1BEA"/>
    <w:rsid w:val="00FB1D4B"/>
    <w:rsid w:val="00FB44BB"/>
    <w:rsid w:val="00FB498B"/>
    <w:rsid w:val="00FB4DF1"/>
    <w:rsid w:val="00FB50BE"/>
    <w:rsid w:val="00FB6296"/>
    <w:rsid w:val="00FB67D7"/>
    <w:rsid w:val="00FB7B00"/>
    <w:rsid w:val="00FC03BE"/>
    <w:rsid w:val="00FC2606"/>
    <w:rsid w:val="00FC2B5D"/>
    <w:rsid w:val="00FC3108"/>
    <w:rsid w:val="00FC4403"/>
    <w:rsid w:val="00FC53AB"/>
    <w:rsid w:val="00FC5461"/>
    <w:rsid w:val="00FC5B9C"/>
    <w:rsid w:val="00FD1FB4"/>
    <w:rsid w:val="00FD4876"/>
    <w:rsid w:val="00FD55F0"/>
    <w:rsid w:val="00FD6536"/>
    <w:rsid w:val="00FD6CC3"/>
    <w:rsid w:val="00FD700F"/>
    <w:rsid w:val="00FD7B50"/>
    <w:rsid w:val="00FE04C8"/>
    <w:rsid w:val="00FE0C6F"/>
    <w:rsid w:val="00FE3253"/>
    <w:rsid w:val="00FE6527"/>
    <w:rsid w:val="00FF034D"/>
    <w:rsid w:val="00FF1556"/>
    <w:rsid w:val="00FF3458"/>
    <w:rsid w:val="00FF3CF0"/>
    <w:rsid w:val="00FF47EB"/>
    <w:rsid w:val="00FF66D4"/>
    <w:rsid w:val="00FF6D9E"/>
    <w:rsid w:val="00FF7AE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8252FD"/>
    <w:pPr>
      <w:tabs>
        <w:tab w:val="left" w:pos="1320"/>
        <w:tab w:val="right" w:leader="dot" w:pos="9062"/>
      </w:tabs>
      <w:spacing w:after="100"/>
      <w:ind w:left="142"/>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
    <w:rPr>
      <w:rFonts w:asciiTheme="minorHAnsi" w:eastAsia="Times New Roman" w:hAnsiTheme="minorHAnsi" w:cs="Times New Roman"/>
      <w:b w:val="0"/>
      <w:i w:val="0"/>
      <w:color w:val="1F497D" w:themeColor="text2"/>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8252FD"/>
    <w:pPr>
      <w:tabs>
        <w:tab w:val="left" w:pos="1320"/>
        <w:tab w:val="right" w:leader="dot" w:pos="9062"/>
      </w:tabs>
      <w:spacing w:after="100"/>
      <w:ind w:left="142"/>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
    <w:rPr>
      <w:rFonts w:asciiTheme="minorHAnsi" w:eastAsia="Times New Roman" w:hAnsiTheme="minorHAnsi" w:cs="Times New Roman"/>
      <w:b w:val="0"/>
      <w:i w:val="0"/>
      <w:color w:val="1F497D" w:themeColor="text2"/>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384959088">
      <w:bodyDiv w:val="1"/>
      <w:marLeft w:val="0"/>
      <w:marRight w:val="0"/>
      <w:marTop w:val="0"/>
      <w:marBottom w:val="0"/>
      <w:divBdr>
        <w:top w:val="none" w:sz="0" w:space="0" w:color="auto"/>
        <w:left w:val="none" w:sz="0" w:space="0" w:color="auto"/>
        <w:bottom w:val="none" w:sz="0" w:space="0" w:color="auto"/>
        <w:right w:val="none" w:sz="0" w:space="0" w:color="auto"/>
      </w:divBdr>
      <w:divsChild>
        <w:div w:id="864902001">
          <w:marLeft w:val="0"/>
          <w:marRight w:val="0"/>
          <w:marTop w:val="100"/>
          <w:marBottom w:val="100"/>
          <w:divBdr>
            <w:top w:val="none" w:sz="0" w:space="0" w:color="auto"/>
            <w:left w:val="none" w:sz="0" w:space="0" w:color="auto"/>
            <w:bottom w:val="none" w:sz="0" w:space="0" w:color="auto"/>
            <w:right w:val="none" w:sz="0" w:space="0" w:color="auto"/>
          </w:divBdr>
          <w:divsChild>
            <w:div w:id="1683699213">
              <w:marLeft w:val="0"/>
              <w:marRight w:val="0"/>
              <w:marTop w:val="225"/>
              <w:marBottom w:val="750"/>
              <w:divBdr>
                <w:top w:val="none" w:sz="0" w:space="0" w:color="auto"/>
                <w:left w:val="none" w:sz="0" w:space="0" w:color="auto"/>
                <w:bottom w:val="none" w:sz="0" w:space="0" w:color="auto"/>
                <w:right w:val="none" w:sz="0" w:space="0" w:color="auto"/>
              </w:divBdr>
              <w:divsChild>
                <w:div w:id="1769276472">
                  <w:marLeft w:val="0"/>
                  <w:marRight w:val="0"/>
                  <w:marTop w:val="0"/>
                  <w:marBottom w:val="0"/>
                  <w:divBdr>
                    <w:top w:val="none" w:sz="0" w:space="0" w:color="auto"/>
                    <w:left w:val="none" w:sz="0" w:space="0" w:color="auto"/>
                    <w:bottom w:val="none" w:sz="0" w:space="0" w:color="auto"/>
                    <w:right w:val="none" w:sz="0" w:space="0" w:color="auto"/>
                  </w:divBdr>
                  <w:divsChild>
                    <w:div w:id="416367150">
                      <w:marLeft w:val="0"/>
                      <w:marRight w:val="0"/>
                      <w:marTop w:val="0"/>
                      <w:marBottom w:val="0"/>
                      <w:divBdr>
                        <w:top w:val="none" w:sz="0" w:space="0" w:color="auto"/>
                        <w:left w:val="none" w:sz="0" w:space="0" w:color="auto"/>
                        <w:bottom w:val="none" w:sz="0" w:space="0" w:color="auto"/>
                        <w:right w:val="none" w:sz="0" w:space="0" w:color="auto"/>
                      </w:divBdr>
                      <w:divsChild>
                        <w:div w:id="508447273">
                          <w:marLeft w:val="0"/>
                          <w:marRight w:val="0"/>
                          <w:marTop w:val="0"/>
                          <w:marBottom w:val="0"/>
                          <w:divBdr>
                            <w:top w:val="none" w:sz="0" w:space="0" w:color="auto"/>
                            <w:left w:val="none" w:sz="0" w:space="0" w:color="auto"/>
                            <w:bottom w:val="none" w:sz="0" w:space="0" w:color="auto"/>
                            <w:right w:val="none" w:sz="0" w:space="0" w:color="auto"/>
                          </w:divBdr>
                          <w:divsChild>
                            <w:div w:id="117451096">
                              <w:marLeft w:val="0"/>
                              <w:marRight w:val="0"/>
                              <w:marTop w:val="0"/>
                              <w:marBottom w:val="0"/>
                              <w:divBdr>
                                <w:top w:val="none" w:sz="0" w:space="0" w:color="auto"/>
                                <w:left w:val="none" w:sz="0" w:space="0" w:color="auto"/>
                                <w:bottom w:val="none" w:sz="0" w:space="0" w:color="auto"/>
                                <w:right w:val="none" w:sz="0" w:space="0" w:color="auto"/>
                              </w:divBdr>
                              <w:divsChild>
                                <w:div w:id="1004934719">
                                  <w:marLeft w:val="0"/>
                                  <w:marRight w:val="0"/>
                                  <w:marTop w:val="0"/>
                                  <w:marBottom w:val="0"/>
                                  <w:divBdr>
                                    <w:top w:val="none" w:sz="0" w:space="0" w:color="auto"/>
                                    <w:left w:val="none" w:sz="0" w:space="0" w:color="auto"/>
                                    <w:bottom w:val="none" w:sz="0" w:space="0" w:color="auto"/>
                                    <w:right w:val="none" w:sz="0" w:space="0" w:color="auto"/>
                                  </w:divBdr>
                                  <w:divsChild>
                                    <w:div w:id="383986189">
                                      <w:marLeft w:val="0"/>
                                      <w:marRight w:val="0"/>
                                      <w:marTop w:val="0"/>
                                      <w:marBottom w:val="0"/>
                                      <w:divBdr>
                                        <w:top w:val="none" w:sz="0" w:space="0" w:color="auto"/>
                                        <w:left w:val="none" w:sz="0" w:space="0" w:color="auto"/>
                                        <w:bottom w:val="none" w:sz="0" w:space="0" w:color="auto"/>
                                        <w:right w:val="none" w:sz="0" w:space="0" w:color="auto"/>
                                      </w:divBdr>
                                      <w:divsChild>
                                        <w:div w:id="1568884665">
                                          <w:marLeft w:val="0"/>
                                          <w:marRight w:val="0"/>
                                          <w:marTop w:val="0"/>
                                          <w:marBottom w:val="0"/>
                                          <w:divBdr>
                                            <w:top w:val="none" w:sz="0" w:space="0" w:color="auto"/>
                                            <w:left w:val="none" w:sz="0" w:space="0" w:color="auto"/>
                                            <w:bottom w:val="none" w:sz="0" w:space="0" w:color="auto"/>
                                            <w:right w:val="none" w:sz="0" w:space="0" w:color="auto"/>
                                          </w:divBdr>
                                          <w:divsChild>
                                            <w:div w:id="1816099274">
                                              <w:marLeft w:val="0"/>
                                              <w:marRight w:val="0"/>
                                              <w:marTop w:val="0"/>
                                              <w:marBottom w:val="0"/>
                                              <w:divBdr>
                                                <w:top w:val="none" w:sz="0" w:space="0" w:color="auto"/>
                                                <w:left w:val="none" w:sz="0" w:space="0" w:color="auto"/>
                                                <w:bottom w:val="none" w:sz="0" w:space="0" w:color="auto"/>
                                                <w:right w:val="none" w:sz="0" w:space="0" w:color="auto"/>
                                              </w:divBdr>
                                              <w:divsChild>
                                                <w:div w:id="665741442">
                                                  <w:marLeft w:val="0"/>
                                                  <w:marRight w:val="0"/>
                                                  <w:marTop w:val="0"/>
                                                  <w:marBottom w:val="0"/>
                                                  <w:divBdr>
                                                    <w:top w:val="none" w:sz="0" w:space="0" w:color="auto"/>
                                                    <w:left w:val="none" w:sz="0" w:space="0" w:color="auto"/>
                                                    <w:bottom w:val="none" w:sz="0" w:space="0" w:color="auto"/>
                                                    <w:right w:val="none" w:sz="0" w:space="0" w:color="auto"/>
                                                  </w:divBdr>
                                                  <w:divsChild>
                                                    <w:div w:id="144981688">
                                                      <w:marLeft w:val="0"/>
                                                      <w:marRight w:val="0"/>
                                                      <w:marTop w:val="0"/>
                                                      <w:marBottom w:val="0"/>
                                                      <w:divBdr>
                                                        <w:top w:val="none" w:sz="0" w:space="0" w:color="auto"/>
                                                        <w:left w:val="none" w:sz="0" w:space="0" w:color="auto"/>
                                                        <w:bottom w:val="none" w:sz="0" w:space="0" w:color="auto"/>
                                                        <w:right w:val="none" w:sz="0" w:space="0" w:color="auto"/>
                                                      </w:divBdr>
                                                      <w:divsChild>
                                                        <w:div w:id="2131632494">
                                                          <w:marLeft w:val="0"/>
                                                          <w:marRight w:val="0"/>
                                                          <w:marTop w:val="0"/>
                                                          <w:marBottom w:val="0"/>
                                                          <w:divBdr>
                                                            <w:top w:val="none" w:sz="0" w:space="0" w:color="auto"/>
                                                            <w:left w:val="none" w:sz="0" w:space="0" w:color="auto"/>
                                                            <w:bottom w:val="none" w:sz="0" w:space="0" w:color="auto"/>
                                                            <w:right w:val="none" w:sz="0" w:space="0" w:color="auto"/>
                                                          </w:divBdr>
                                                          <w:divsChild>
                                                            <w:div w:id="126047965">
                                                              <w:marLeft w:val="0"/>
                                                              <w:marRight w:val="0"/>
                                                              <w:marTop w:val="0"/>
                                                              <w:marBottom w:val="0"/>
                                                              <w:divBdr>
                                                                <w:top w:val="none" w:sz="0" w:space="0" w:color="auto"/>
                                                                <w:left w:val="none" w:sz="0" w:space="0" w:color="auto"/>
                                                                <w:bottom w:val="none" w:sz="0" w:space="0" w:color="auto"/>
                                                                <w:right w:val="none" w:sz="0" w:space="0" w:color="auto"/>
                                                              </w:divBdr>
                                                              <w:divsChild>
                                                                <w:div w:id="874388712">
                                                                  <w:marLeft w:val="0"/>
                                                                  <w:marRight w:val="0"/>
                                                                  <w:marTop w:val="0"/>
                                                                  <w:marBottom w:val="0"/>
                                                                  <w:divBdr>
                                                                    <w:top w:val="none" w:sz="0" w:space="0" w:color="auto"/>
                                                                    <w:left w:val="none" w:sz="0" w:space="0" w:color="auto"/>
                                                                    <w:bottom w:val="none" w:sz="0" w:space="0" w:color="auto"/>
                                                                    <w:right w:val="none" w:sz="0" w:space="0" w:color="auto"/>
                                                                  </w:divBdr>
                                                                  <w:divsChild>
                                                                    <w:div w:id="35741208">
                                                                      <w:marLeft w:val="0"/>
                                                                      <w:marRight w:val="0"/>
                                                                      <w:marTop w:val="0"/>
                                                                      <w:marBottom w:val="0"/>
                                                                      <w:divBdr>
                                                                        <w:top w:val="none" w:sz="0" w:space="0" w:color="auto"/>
                                                                        <w:left w:val="none" w:sz="0" w:space="0" w:color="auto"/>
                                                                        <w:bottom w:val="none" w:sz="0" w:space="0" w:color="auto"/>
                                                                        <w:right w:val="none" w:sz="0" w:space="0" w:color="auto"/>
                                                                      </w:divBdr>
                                                                    </w:div>
                                                                    <w:div w:id="1943685938">
                                                                      <w:marLeft w:val="0"/>
                                                                      <w:marRight w:val="0"/>
                                                                      <w:marTop w:val="0"/>
                                                                      <w:marBottom w:val="0"/>
                                                                      <w:divBdr>
                                                                        <w:top w:val="none" w:sz="0" w:space="0" w:color="auto"/>
                                                                        <w:left w:val="none" w:sz="0" w:space="0" w:color="auto"/>
                                                                        <w:bottom w:val="none" w:sz="0" w:space="0" w:color="auto"/>
                                                                        <w:right w:val="none" w:sz="0" w:space="0" w:color="auto"/>
                                                                      </w:divBdr>
                                                                    </w:div>
                                                                    <w:div w:id="722680892">
                                                                      <w:marLeft w:val="0"/>
                                                                      <w:marRight w:val="0"/>
                                                                      <w:marTop w:val="0"/>
                                                                      <w:marBottom w:val="0"/>
                                                                      <w:divBdr>
                                                                        <w:top w:val="none" w:sz="0" w:space="0" w:color="auto"/>
                                                                        <w:left w:val="none" w:sz="0" w:space="0" w:color="auto"/>
                                                                        <w:bottom w:val="none" w:sz="0" w:space="0" w:color="auto"/>
                                                                        <w:right w:val="none" w:sz="0" w:space="0" w:color="auto"/>
                                                                      </w:divBdr>
                                                                      <w:divsChild>
                                                                        <w:div w:id="1524902411">
                                                                          <w:marLeft w:val="0"/>
                                                                          <w:marRight w:val="0"/>
                                                                          <w:marTop w:val="0"/>
                                                                          <w:marBottom w:val="0"/>
                                                                          <w:divBdr>
                                                                            <w:top w:val="none" w:sz="0" w:space="0" w:color="auto"/>
                                                                            <w:left w:val="none" w:sz="0" w:space="0" w:color="auto"/>
                                                                            <w:bottom w:val="none" w:sz="0" w:space="0" w:color="auto"/>
                                                                            <w:right w:val="none" w:sz="0" w:space="0" w:color="auto"/>
                                                                          </w:divBdr>
                                                                        </w:div>
                                                                        <w:div w:id="1908416272">
                                                                          <w:marLeft w:val="0"/>
                                                                          <w:marRight w:val="0"/>
                                                                          <w:marTop w:val="0"/>
                                                                          <w:marBottom w:val="0"/>
                                                                          <w:divBdr>
                                                                            <w:top w:val="none" w:sz="0" w:space="0" w:color="auto"/>
                                                                            <w:left w:val="none" w:sz="0" w:space="0" w:color="auto"/>
                                                                            <w:bottom w:val="none" w:sz="0" w:space="0" w:color="auto"/>
                                                                            <w:right w:val="none" w:sz="0" w:space="0" w:color="auto"/>
                                                                          </w:divBdr>
                                                                        </w:div>
                                                                      </w:divsChild>
                                                                    </w:div>
                                                                    <w:div w:id="1461992678">
                                                                      <w:marLeft w:val="0"/>
                                                                      <w:marRight w:val="0"/>
                                                                      <w:marTop w:val="0"/>
                                                                      <w:marBottom w:val="0"/>
                                                                      <w:divBdr>
                                                                        <w:top w:val="none" w:sz="0" w:space="0" w:color="auto"/>
                                                                        <w:left w:val="none" w:sz="0" w:space="0" w:color="auto"/>
                                                                        <w:bottom w:val="none" w:sz="0" w:space="0" w:color="auto"/>
                                                                        <w:right w:val="none" w:sz="0" w:space="0" w:color="auto"/>
                                                                      </w:divBdr>
                                                                      <w:divsChild>
                                                                        <w:div w:id="1641612628">
                                                                          <w:marLeft w:val="0"/>
                                                                          <w:marRight w:val="0"/>
                                                                          <w:marTop w:val="0"/>
                                                                          <w:marBottom w:val="0"/>
                                                                          <w:divBdr>
                                                                            <w:top w:val="none" w:sz="0" w:space="0" w:color="auto"/>
                                                                            <w:left w:val="none" w:sz="0" w:space="0" w:color="auto"/>
                                                                            <w:bottom w:val="none" w:sz="0" w:space="0" w:color="auto"/>
                                                                            <w:right w:val="none" w:sz="0" w:space="0" w:color="auto"/>
                                                                          </w:divBdr>
                                                                        </w:div>
                                                                        <w:div w:id="1616213056">
                                                                          <w:marLeft w:val="0"/>
                                                                          <w:marRight w:val="0"/>
                                                                          <w:marTop w:val="0"/>
                                                                          <w:marBottom w:val="0"/>
                                                                          <w:divBdr>
                                                                            <w:top w:val="none" w:sz="0" w:space="0" w:color="auto"/>
                                                                            <w:left w:val="none" w:sz="0" w:space="0" w:color="auto"/>
                                                                            <w:bottom w:val="none" w:sz="0" w:space="0" w:color="auto"/>
                                                                            <w:right w:val="none" w:sz="0" w:space="0" w:color="auto"/>
                                                                          </w:divBdr>
                                                                        </w:div>
                                                                      </w:divsChild>
                                                                    </w:div>
                                                                    <w:div w:id="1216161737">
                                                                      <w:marLeft w:val="0"/>
                                                                      <w:marRight w:val="0"/>
                                                                      <w:marTop w:val="0"/>
                                                                      <w:marBottom w:val="0"/>
                                                                      <w:divBdr>
                                                                        <w:top w:val="none" w:sz="0" w:space="0" w:color="auto"/>
                                                                        <w:left w:val="none" w:sz="0" w:space="0" w:color="auto"/>
                                                                        <w:bottom w:val="none" w:sz="0" w:space="0" w:color="auto"/>
                                                                        <w:right w:val="none" w:sz="0" w:space="0" w:color="auto"/>
                                                                      </w:divBdr>
                                                                      <w:divsChild>
                                                                        <w:div w:id="1751123686">
                                                                          <w:marLeft w:val="0"/>
                                                                          <w:marRight w:val="0"/>
                                                                          <w:marTop w:val="0"/>
                                                                          <w:marBottom w:val="0"/>
                                                                          <w:divBdr>
                                                                            <w:top w:val="none" w:sz="0" w:space="0" w:color="auto"/>
                                                                            <w:left w:val="none" w:sz="0" w:space="0" w:color="auto"/>
                                                                            <w:bottom w:val="none" w:sz="0" w:space="0" w:color="auto"/>
                                                                            <w:right w:val="none" w:sz="0" w:space="0" w:color="auto"/>
                                                                          </w:divBdr>
                                                                        </w:div>
                                                                        <w:div w:id="665862888">
                                                                          <w:marLeft w:val="0"/>
                                                                          <w:marRight w:val="0"/>
                                                                          <w:marTop w:val="0"/>
                                                                          <w:marBottom w:val="0"/>
                                                                          <w:divBdr>
                                                                            <w:top w:val="none" w:sz="0" w:space="0" w:color="auto"/>
                                                                            <w:left w:val="none" w:sz="0" w:space="0" w:color="auto"/>
                                                                            <w:bottom w:val="none" w:sz="0" w:space="0" w:color="auto"/>
                                                                            <w:right w:val="none" w:sz="0" w:space="0" w:color="auto"/>
                                                                          </w:divBdr>
                                                                        </w:div>
                                                                      </w:divsChild>
                                                                    </w:div>
                                                                    <w:div w:id="1915433198">
                                                                      <w:marLeft w:val="0"/>
                                                                      <w:marRight w:val="0"/>
                                                                      <w:marTop w:val="0"/>
                                                                      <w:marBottom w:val="0"/>
                                                                      <w:divBdr>
                                                                        <w:top w:val="none" w:sz="0" w:space="0" w:color="auto"/>
                                                                        <w:left w:val="none" w:sz="0" w:space="0" w:color="auto"/>
                                                                        <w:bottom w:val="none" w:sz="0" w:space="0" w:color="auto"/>
                                                                        <w:right w:val="none" w:sz="0" w:space="0" w:color="auto"/>
                                                                      </w:divBdr>
                                                                      <w:divsChild>
                                                                        <w:div w:id="1773161013">
                                                                          <w:marLeft w:val="0"/>
                                                                          <w:marRight w:val="0"/>
                                                                          <w:marTop w:val="0"/>
                                                                          <w:marBottom w:val="0"/>
                                                                          <w:divBdr>
                                                                            <w:top w:val="none" w:sz="0" w:space="0" w:color="auto"/>
                                                                            <w:left w:val="none" w:sz="0" w:space="0" w:color="auto"/>
                                                                            <w:bottom w:val="none" w:sz="0" w:space="0" w:color="auto"/>
                                                                            <w:right w:val="none" w:sz="0" w:space="0" w:color="auto"/>
                                                                          </w:divBdr>
                                                                        </w:div>
                                                                        <w:div w:id="1986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689897">
      <w:bodyDiv w:val="1"/>
      <w:marLeft w:val="0"/>
      <w:marRight w:val="0"/>
      <w:marTop w:val="0"/>
      <w:marBottom w:val="0"/>
      <w:divBdr>
        <w:top w:val="none" w:sz="0" w:space="0" w:color="auto"/>
        <w:left w:val="none" w:sz="0" w:space="0" w:color="auto"/>
        <w:bottom w:val="none" w:sz="0" w:space="0" w:color="auto"/>
        <w:right w:val="none" w:sz="0" w:space="0" w:color="auto"/>
      </w:divBdr>
    </w:div>
    <w:div w:id="999192582">
      <w:bodyDiv w:val="1"/>
      <w:marLeft w:val="0"/>
      <w:marRight w:val="0"/>
      <w:marTop w:val="0"/>
      <w:marBottom w:val="0"/>
      <w:divBdr>
        <w:top w:val="none" w:sz="0" w:space="0" w:color="auto"/>
        <w:left w:val="none" w:sz="0" w:space="0" w:color="auto"/>
        <w:bottom w:val="none" w:sz="0" w:space="0" w:color="auto"/>
        <w:right w:val="none" w:sz="0" w:space="0" w:color="auto"/>
      </w:divBdr>
      <w:divsChild>
        <w:div w:id="1308166213">
          <w:marLeft w:val="0"/>
          <w:marRight w:val="0"/>
          <w:marTop w:val="0"/>
          <w:marBottom w:val="0"/>
          <w:divBdr>
            <w:top w:val="none" w:sz="0" w:space="0" w:color="auto"/>
            <w:left w:val="none" w:sz="0" w:space="0" w:color="auto"/>
            <w:bottom w:val="none" w:sz="0" w:space="0" w:color="auto"/>
            <w:right w:val="none" w:sz="0" w:space="0" w:color="auto"/>
          </w:divBdr>
          <w:divsChild>
            <w:div w:id="792358448">
              <w:marLeft w:val="0"/>
              <w:marRight w:val="0"/>
              <w:marTop w:val="0"/>
              <w:marBottom w:val="0"/>
              <w:divBdr>
                <w:top w:val="none" w:sz="0" w:space="0" w:color="auto"/>
                <w:left w:val="none" w:sz="0" w:space="0" w:color="auto"/>
                <w:bottom w:val="none" w:sz="0" w:space="0" w:color="auto"/>
                <w:right w:val="none" w:sz="0" w:space="0" w:color="auto"/>
              </w:divBdr>
              <w:divsChild>
                <w:div w:id="1046224873">
                  <w:marLeft w:val="0"/>
                  <w:marRight w:val="0"/>
                  <w:marTop w:val="0"/>
                  <w:marBottom w:val="0"/>
                  <w:divBdr>
                    <w:top w:val="none" w:sz="0" w:space="0" w:color="auto"/>
                    <w:left w:val="none" w:sz="0" w:space="0" w:color="auto"/>
                    <w:bottom w:val="none" w:sz="0" w:space="0" w:color="auto"/>
                    <w:right w:val="none" w:sz="0" w:space="0" w:color="auto"/>
                  </w:divBdr>
                  <w:divsChild>
                    <w:div w:id="458185139">
                      <w:marLeft w:val="-225"/>
                      <w:marRight w:val="-225"/>
                      <w:marTop w:val="0"/>
                      <w:marBottom w:val="0"/>
                      <w:divBdr>
                        <w:top w:val="none" w:sz="0" w:space="0" w:color="auto"/>
                        <w:left w:val="none" w:sz="0" w:space="0" w:color="auto"/>
                        <w:bottom w:val="none" w:sz="0" w:space="0" w:color="auto"/>
                        <w:right w:val="none" w:sz="0" w:space="0" w:color="auto"/>
                      </w:divBdr>
                      <w:divsChild>
                        <w:div w:id="1308828021">
                          <w:marLeft w:val="0"/>
                          <w:marRight w:val="0"/>
                          <w:marTop w:val="0"/>
                          <w:marBottom w:val="0"/>
                          <w:divBdr>
                            <w:top w:val="none" w:sz="0" w:space="0" w:color="auto"/>
                            <w:left w:val="none" w:sz="0" w:space="0" w:color="auto"/>
                            <w:bottom w:val="none" w:sz="0" w:space="0" w:color="auto"/>
                            <w:right w:val="none" w:sz="0" w:space="0" w:color="auto"/>
                          </w:divBdr>
                          <w:divsChild>
                            <w:div w:id="151794540">
                              <w:marLeft w:val="0"/>
                              <w:marRight w:val="0"/>
                              <w:marTop w:val="0"/>
                              <w:marBottom w:val="0"/>
                              <w:divBdr>
                                <w:top w:val="none" w:sz="0" w:space="0" w:color="auto"/>
                                <w:left w:val="none" w:sz="0" w:space="0" w:color="auto"/>
                                <w:bottom w:val="none" w:sz="0" w:space="0" w:color="auto"/>
                                <w:right w:val="none" w:sz="0" w:space="0" w:color="auto"/>
                              </w:divBdr>
                              <w:divsChild>
                                <w:div w:id="1199313665">
                                  <w:marLeft w:val="0"/>
                                  <w:marRight w:val="0"/>
                                  <w:marTop w:val="0"/>
                                  <w:marBottom w:val="0"/>
                                  <w:divBdr>
                                    <w:top w:val="none" w:sz="0" w:space="0" w:color="auto"/>
                                    <w:left w:val="none" w:sz="0" w:space="0" w:color="auto"/>
                                    <w:bottom w:val="none" w:sz="0" w:space="0" w:color="auto"/>
                                    <w:right w:val="none" w:sz="0" w:space="0" w:color="auto"/>
                                  </w:divBdr>
                                  <w:divsChild>
                                    <w:div w:id="97068350">
                                      <w:marLeft w:val="0"/>
                                      <w:marRight w:val="0"/>
                                      <w:marTop w:val="0"/>
                                      <w:marBottom w:val="0"/>
                                      <w:divBdr>
                                        <w:top w:val="none" w:sz="0" w:space="0" w:color="auto"/>
                                        <w:left w:val="none" w:sz="0" w:space="0" w:color="auto"/>
                                        <w:bottom w:val="none" w:sz="0" w:space="0" w:color="auto"/>
                                        <w:right w:val="none" w:sz="0" w:space="0" w:color="auto"/>
                                      </w:divBdr>
                                      <w:divsChild>
                                        <w:div w:id="1781222595">
                                          <w:marLeft w:val="0"/>
                                          <w:marRight w:val="0"/>
                                          <w:marTop w:val="0"/>
                                          <w:marBottom w:val="0"/>
                                          <w:divBdr>
                                            <w:top w:val="none" w:sz="0" w:space="0" w:color="auto"/>
                                            <w:left w:val="none" w:sz="0" w:space="0" w:color="auto"/>
                                            <w:bottom w:val="none" w:sz="0" w:space="0" w:color="auto"/>
                                            <w:right w:val="none" w:sz="0" w:space="0" w:color="auto"/>
                                          </w:divBdr>
                                          <w:divsChild>
                                            <w:div w:id="1548757128">
                                              <w:marLeft w:val="0"/>
                                              <w:marRight w:val="0"/>
                                              <w:marTop w:val="0"/>
                                              <w:marBottom w:val="0"/>
                                              <w:divBdr>
                                                <w:top w:val="none" w:sz="0" w:space="0" w:color="auto"/>
                                                <w:left w:val="none" w:sz="0" w:space="0" w:color="auto"/>
                                                <w:bottom w:val="none" w:sz="0" w:space="0" w:color="auto"/>
                                                <w:right w:val="none" w:sz="0" w:space="0" w:color="auto"/>
                                              </w:divBdr>
                                            </w:div>
                                            <w:div w:id="89200863">
                                              <w:marLeft w:val="0"/>
                                              <w:marRight w:val="0"/>
                                              <w:marTop w:val="0"/>
                                              <w:marBottom w:val="0"/>
                                              <w:divBdr>
                                                <w:top w:val="none" w:sz="0" w:space="0" w:color="auto"/>
                                                <w:left w:val="none" w:sz="0" w:space="0" w:color="auto"/>
                                                <w:bottom w:val="none" w:sz="0" w:space="0" w:color="auto"/>
                                                <w:right w:val="none" w:sz="0" w:space="0" w:color="auto"/>
                                              </w:divBdr>
                                            </w:div>
                                            <w:div w:id="861822119">
                                              <w:marLeft w:val="0"/>
                                              <w:marRight w:val="0"/>
                                              <w:marTop w:val="0"/>
                                              <w:marBottom w:val="0"/>
                                              <w:divBdr>
                                                <w:top w:val="none" w:sz="0" w:space="0" w:color="auto"/>
                                                <w:left w:val="none" w:sz="0" w:space="0" w:color="auto"/>
                                                <w:bottom w:val="none" w:sz="0" w:space="0" w:color="auto"/>
                                                <w:right w:val="none" w:sz="0" w:space="0" w:color="auto"/>
                                              </w:divBdr>
                                            </w:div>
                                            <w:div w:id="67968008">
                                              <w:marLeft w:val="0"/>
                                              <w:marRight w:val="0"/>
                                              <w:marTop w:val="0"/>
                                              <w:marBottom w:val="0"/>
                                              <w:divBdr>
                                                <w:top w:val="none" w:sz="0" w:space="0" w:color="auto"/>
                                                <w:left w:val="none" w:sz="0" w:space="0" w:color="auto"/>
                                                <w:bottom w:val="none" w:sz="0" w:space="0" w:color="auto"/>
                                                <w:right w:val="none" w:sz="0" w:space="0" w:color="auto"/>
                                              </w:divBdr>
                                            </w:div>
                                            <w:div w:id="2058821397">
                                              <w:marLeft w:val="0"/>
                                              <w:marRight w:val="0"/>
                                              <w:marTop w:val="0"/>
                                              <w:marBottom w:val="0"/>
                                              <w:divBdr>
                                                <w:top w:val="none" w:sz="0" w:space="0" w:color="auto"/>
                                                <w:left w:val="none" w:sz="0" w:space="0" w:color="auto"/>
                                                <w:bottom w:val="none" w:sz="0" w:space="0" w:color="auto"/>
                                                <w:right w:val="none" w:sz="0" w:space="0" w:color="auto"/>
                                              </w:divBdr>
                                            </w:div>
                                            <w:div w:id="152256173">
                                              <w:marLeft w:val="0"/>
                                              <w:marRight w:val="0"/>
                                              <w:marTop w:val="0"/>
                                              <w:marBottom w:val="0"/>
                                              <w:divBdr>
                                                <w:top w:val="none" w:sz="0" w:space="0" w:color="auto"/>
                                                <w:left w:val="none" w:sz="0" w:space="0" w:color="auto"/>
                                                <w:bottom w:val="none" w:sz="0" w:space="0" w:color="auto"/>
                                                <w:right w:val="none" w:sz="0" w:space="0" w:color="auto"/>
                                              </w:divBdr>
                                            </w:div>
                                            <w:div w:id="7609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764915876">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slov-lex.sk/pravne-predpisy/SK/ZZ/2016/152/20160418" TargetMode="External"/><Relationship Id="rId26" Type="http://schemas.openxmlformats.org/officeDocument/2006/relationships/hyperlink" Target="https://www.uvo.gov.sk/legislativametodika-dohlad/najcastejsie-porusenia--3b4.html" TargetMode="External"/><Relationship Id="rId39" Type="http://schemas.openxmlformats.org/officeDocument/2006/relationships/hyperlink" Target="mailto:zakazkycko@vlada.gov.sk" TargetMode="External"/><Relationship Id="rId21" Type="http://schemas.openxmlformats.org/officeDocument/2006/relationships/hyperlink" Target="https://www.slov-lex.sk/pravne-predpisy/SK/ZZ/2016/157/20160418" TargetMode="External"/><Relationship Id="rId34" Type="http://schemas.openxmlformats.org/officeDocument/2006/relationships/hyperlink" Target="https://www.crz.gov.sk/" TargetMode="External"/><Relationship Id="rId42" Type="http://schemas.openxmlformats.org/officeDocument/2006/relationships/hyperlink" Target="http://www.partnerskadohoda.gov.sk/zakazky-v-hodnote-nad-30-000-eur/" TargetMode="External"/><Relationship Id="rId47" Type="http://schemas.openxmlformats.org/officeDocument/2006/relationships/hyperlink" Target="https://www.uvo.gov.sk/verejny-obstaravatel-obstaravatel/vseobecne-informacie/zoznam-kompletnej-dokumentacie-55c.html" TargetMode="External"/><Relationship Id="rId50" Type="http://schemas.openxmlformats.org/officeDocument/2006/relationships/diagramQuickStyle" Target="diagrams/quickStyle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32/20160418" TargetMode="External"/><Relationship Id="rId25" Type="http://schemas.openxmlformats.org/officeDocument/2006/relationships/hyperlink" Target="https://www.uvo.gov.sk/legislativametodika-dohlad/vykladove-stanoviska-uradu-57b.html" TargetMode="External"/><Relationship Id="rId33" Type="http://schemas.openxmlformats.org/officeDocument/2006/relationships/hyperlink" Target="http://www.eks.sk" TargetMode="External"/><Relationship Id="rId38" Type="http://schemas.openxmlformats.org/officeDocument/2006/relationships/hyperlink" Target="mailto:zakazkycko@vlada.gov.sk" TargetMode="External"/><Relationship Id="rId46" Type="http://schemas.openxmlformats.org/officeDocument/2006/relationships/hyperlink" Target="https://www.uvo.gov.sk/verejny-obstaravatel-obstaravatel/vseobecne-informacie/zoznam-kompletnej-dokumentacie-55c.html"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slov-lex.sk/pravne-predpisy/SK/ZZ/2016/156/20160418" TargetMode="External"/><Relationship Id="rId29" Type="http://schemas.openxmlformats.org/officeDocument/2006/relationships/hyperlink" Target="https://www.uvo.gov.sk/legislativametodika-dohlad/vykladove-stanoviska-uradu-57b.html" TargetMode="External"/><Relationship Id="rId41" Type="http://schemas.openxmlformats.org/officeDocument/2006/relationships/hyperlink" Target="mailto:metodika.cko@vicepremier.gov.sk"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legislativametodika-dohlad/metodicke-usmernenia/vseobecne-metodicke-usmernenia-zakon-c-3432015-z-z--51e.html" TargetMode="External"/><Relationship Id="rId32" Type="http://schemas.openxmlformats.org/officeDocument/2006/relationships/hyperlink" Target="http://www.eks.sk" TargetMode="External"/><Relationship Id="rId37" Type="http://schemas.openxmlformats.org/officeDocument/2006/relationships/hyperlink" Target="http://www.antimon.gov.sk/" TargetMode="External"/><Relationship Id="rId40" Type="http://schemas.openxmlformats.org/officeDocument/2006/relationships/hyperlink" Target="http://www.partnerskadohoda.gov.sk" TargetMode="External"/><Relationship Id="rId45" Type="http://schemas.openxmlformats.org/officeDocument/2006/relationships/hyperlink" Target="https://www.uvo.gov.sk/legislativametodika-dohlad/metodika-zadavania-zakaziek-5ae.html" TargetMode="External"/><Relationship Id="rId53" Type="http://schemas.openxmlformats.org/officeDocument/2006/relationships/hyperlink" Target="mailto:zakazkycko@vlada.gov.sk"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uvo.gov.sk/legislativametodika-dohlad/metodika-zadavania-zakaziek-5ae.html" TargetMode="External"/><Relationship Id="rId28" Type="http://schemas.openxmlformats.org/officeDocument/2006/relationships/hyperlink" Target="https://www.uvo.gov.sk/legislativametodika-dohlad/metodicke-usmernenia/vseobecne-metodicke-usmernenia-zakon-c-3432015-z-z--51e.html" TargetMode="External"/><Relationship Id="rId36" Type="http://schemas.openxmlformats.org/officeDocument/2006/relationships/hyperlink" Target="https://www.slov-lex.sk/pravne-predpisy/SK/ZZ/1990/347/" TargetMode="External"/><Relationship Id="rId49" Type="http://schemas.openxmlformats.org/officeDocument/2006/relationships/diagramLayout" Target="diagrams/layout1.xml"/><Relationship Id="rId10" Type="http://schemas.openxmlformats.org/officeDocument/2006/relationships/header" Target="header1.xml"/><Relationship Id="rId19" Type="http://schemas.openxmlformats.org/officeDocument/2006/relationships/hyperlink" Target="https://www.slov-lex.sk/pravne-predpisy/SK/ZZ/2016/155/20160418" TargetMode="External"/><Relationship Id="rId31" Type="http://schemas.openxmlformats.org/officeDocument/2006/relationships/hyperlink" Target="https://www.uvo.gov.sk/legislativametodika-dohlad/namietky-3c5.html" TargetMode="External"/><Relationship Id="rId44" Type="http://schemas.openxmlformats.org/officeDocument/2006/relationships/hyperlink" Target="mailto:zakazkycko@vlada.gov.sk" TargetMode="External"/><Relationship Id="rId52"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hyperlink" Target="https://www.slov-lex.sk/pravne-predpisy/SK/ZZ/2016/153/20160418" TargetMode="External"/><Relationship Id="rId27" Type="http://schemas.openxmlformats.org/officeDocument/2006/relationships/hyperlink" Target="https://www.uvo.gov.sk/legislativametodika-dohlad/namietky-3c5.html" TargetMode="External"/><Relationship Id="rId30" Type="http://schemas.openxmlformats.org/officeDocument/2006/relationships/hyperlink" Target="https://www.uvo.gov.sk/legislativametodika-dohlad/najcastejsie-porusenia--3b4.html" TargetMode="External"/><Relationship Id="rId35" Type="http://schemas.openxmlformats.org/officeDocument/2006/relationships/hyperlink" Target="https://www.crz.gov.sk/" TargetMode="External"/><Relationship Id="rId43" Type="http://schemas.openxmlformats.org/officeDocument/2006/relationships/hyperlink" Target="http://www.partnerskadohoda.gov.sk" TargetMode="External"/><Relationship Id="rId48" Type="http://schemas.openxmlformats.org/officeDocument/2006/relationships/diagramData" Target="diagrams/data1.xml"/><Relationship Id="rId8" Type="http://schemas.openxmlformats.org/officeDocument/2006/relationships/endnotes" Target="endnotes.xml"/><Relationship Id="rId51" Type="http://schemas.openxmlformats.org/officeDocument/2006/relationships/diagramColors" Target="diagrams/colors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v </a:t>
          </a:r>
          <a:r>
            <a:rPr lang="sk-SK">
              <a:solidFill>
                <a:srgbClr val="FF0000"/>
              </a:solidFill>
              <a:latin typeface="Calibri"/>
              <a:ea typeface="+mn-ea"/>
              <a:cs typeface="+mn-cs"/>
            </a:rPr>
            <a:t>ITMS2014+</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2DC41720-DAA3-4B3A-A20E-598CD2B86308}" type="pres">
      <dgm:prSet presAssocID="{136DC8C4-F1F4-4A36-9F2A-E7BC81484F53}" presName="node" presStyleLbl="node1" presStyleIdx="0" presStyleCnt="4">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0" presStyleCnt="3"/>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0" presStyleCnt="3"/>
      <dgm:spPr/>
      <dgm:t>
        <a:bodyPr/>
        <a:lstStyle/>
        <a:p>
          <a:endParaRPr lang="sk-SK"/>
        </a:p>
      </dgm:t>
    </dgm:pt>
    <dgm:pt modelId="{2B64F0D5-A1FF-4FD5-BC10-C2FDB8307C57}" type="pres">
      <dgm:prSet presAssocID="{32FA83FE-DE96-4265-9A31-C316AFF2BA81}" presName="node" presStyleLbl="node1" presStyleIdx="1" presStyleCnt="4">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1" presStyleCnt="3"/>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1" presStyleCnt="3"/>
      <dgm:spPr/>
      <dgm:t>
        <a:bodyPr/>
        <a:lstStyle/>
        <a:p>
          <a:endParaRPr lang="sk-SK"/>
        </a:p>
      </dgm:t>
    </dgm:pt>
    <dgm:pt modelId="{27CC5679-F945-4AB8-A38A-3CFF9846F564}" type="pres">
      <dgm:prSet presAssocID="{B6C4C427-58BA-4D02-8B88-20ADA36E4E41}" presName="node" presStyleLbl="node1" presStyleIdx="2" presStyleCnt="4">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2" presStyleCnt="3"/>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2" presStyleCnt="3"/>
      <dgm:spPr/>
      <dgm:t>
        <a:bodyPr/>
        <a:lstStyle/>
        <a:p>
          <a:endParaRPr lang="sk-SK"/>
        </a:p>
      </dgm:t>
    </dgm:pt>
    <dgm:pt modelId="{8F42E337-B5E3-4ACD-AECC-BB07FBF32CDF}" type="pres">
      <dgm:prSet presAssocID="{25BD42A5-2E4E-4101-AE0B-C9F4DA4BE460}" presName="node" presStyleLbl="node1" presStyleIdx="3" presStyleCnt="4">
        <dgm:presLayoutVars>
          <dgm:bulletEnabled val="1"/>
        </dgm:presLayoutVars>
      </dgm:prSet>
      <dgm:spPr>
        <a:prstGeom prst="roundRect">
          <a:avLst>
            <a:gd name="adj" fmla="val 10000"/>
          </a:avLst>
        </a:prstGeom>
      </dgm:spPr>
      <dgm:t>
        <a:bodyPr/>
        <a:lstStyle/>
        <a:p>
          <a:endParaRPr lang="sk-SK"/>
        </a:p>
      </dgm:t>
    </dgm:pt>
  </dgm:ptLst>
  <dgm:cxnLst>
    <dgm:cxn modelId="{627CA12D-DD24-41AE-873C-62B9B4C70877}" srcId="{3E23D35F-1984-4AFC-A78F-B9DD3911693F}" destId="{136DC8C4-F1F4-4A36-9F2A-E7BC81484F53}" srcOrd="0" destOrd="0" parTransId="{B5621D03-CCA2-441E-B1E6-F1FD2B222D06}" sibTransId="{D001595E-61DD-4623-83CF-E754A5BD68E4}"/>
    <dgm:cxn modelId="{7F46AB35-8A0A-45F1-905B-F66BF1B269DD}" type="presOf" srcId="{60FD21B2-0B36-4F72-8F53-895BE20AD04E}" destId="{310FD239-F73B-442A-937A-2750465C7F21}" srcOrd="0" destOrd="0" presId="urn:microsoft.com/office/officeart/2005/8/layout/process1"/>
    <dgm:cxn modelId="{1A5D8AD6-7D06-4076-A4D5-A43C77EDB07D}" type="presOf" srcId="{B6C4C427-58BA-4D02-8B88-20ADA36E4E41}" destId="{27CC5679-F945-4AB8-A38A-3CFF9846F564}" srcOrd="0" destOrd="0" presId="urn:microsoft.com/office/officeart/2005/8/layout/process1"/>
    <dgm:cxn modelId="{17429DE8-5DAC-4E0B-918D-A337981026C0}" type="presOf" srcId="{60FD21B2-0B36-4F72-8F53-895BE20AD04E}" destId="{A1201C7C-02F5-4F15-9DA7-F6B8B6ED78F6}" srcOrd="1" destOrd="0" presId="urn:microsoft.com/office/officeart/2005/8/layout/process1"/>
    <dgm:cxn modelId="{15BBD3DB-BF1A-4FEB-9325-36638DE5B95F}" type="presOf" srcId="{32FA83FE-DE96-4265-9A31-C316AFF2BA81}" destId="{2B64F0D5-A1FF-4FD5-BC10-C2FDB8307C57}" srcOrd="0" destOrd="0" presId="urn:microsoft.com/office/officeart/2005/8/layout/process1"/>
    <dgm:cxn modelId="{036EF1EA-E27A-4A32-B6A7-9E158B4FFC62}" srcId="{3E23D35F-1984-4AFC-A78F-B9DD3911693F}" destId="{32FA83FE-DE96-4265-9A31-C316AFF2BA81}" srcOrd="1" destOrd="0" parTransId="{8144D013-3FC4-48C8-83CE-CE0699A73F3F}" sibTransId="{60FD21B2-0B36-4F72-8F53-895BE20AD04E}"/>
    <dgm:cxn modelId="{47554FB8-0735-407D-B74A-5EA393F213DE}" srcId="{3E23D35F-1984-4AFC-A78F-B9DD3911693F}" destId="{B6C4C427-58BA-4D02-8B88-20ADA36E4E41}" srcOrd="2" destOrd="0" parTransId="{78A063FA-449E-4607-BB31-1C1B0B4A7B92}" sibTransId="{4023E677-1602-46B2-950B-8463090205B7}"/>
    <dgm:cxn modelId="{57ED6A64-9999-4558-A60D-8412FC865E2D}" srcId="{3E23D35F-1984-4AFC-A78F-B9DD3911693F}" destId="{25BD42A5-2E4E-4101-AE0B-C9F4DA4BE460}" srcOrd="3" destOrd="0" parTransId="{E23A69A8-71F4-4242-9686-1B574E30FEFF}" sibTransId="{7F3E7AAC-F23F-453D-AD4D-A1673FFB6398}"/>
    <dgm:cxn modelId="{9337A89D-9167-480F-A2D6-FCC5893B5F8F}" type="presOf" srcId="{4023E677-1602-46B2-950B-8463090205B7}" destId="{70A12F60-1054-4123-A630-7A651F5DF1BE}" srcOrd="1" destOrd="0" presId="urn:microsoft.com/office/officeart/2005/8/layout/process1"/>
    <dgm:cxn modelId="{F6DC57CE-75D1-4ACB-8BD4-154B23241847}" type="presOf" srcId="{D001595E-61DD-4623-83CF-E754A5BD68E4}" destId="{E153AD70-B5BF-4F62-AB46-226FFCDDC2A1}" srcOrd="1" destOrd="0" presId="urn:microsoft.com/office/officeart/2005/8/layout/process1"/>
    <dgm:cxn modelId="{CBD74DEF-6EEF-4121-BFE1-6D510BCBB9C6}" type="presOf" srcId="{136DC8C4-F1F4-4A36-9F2A-E7BC81484F53}" destId="{2DC41720-DAA3-4B3A-A20E-598CD2B86308}" srcOrd="0" destOrd="0" presId="urn:microsoft.com/office/officeart/2005/8/layout/process1"/>
    <dgm:cxn modelId="{0E5AAFF2-9FF1-46EC-9C1B-7B1253971A1D}" type="presOf" srcId="{4023E677-1602-46B2-950B-8463090205B7}" destId="{0A16BB69-4494-4A9D-A56F-D75E59C9C2CF}" srcOrd="0" destOrd="0" presId="urn:microsoft.com/office/officeart/2005/8/layout/process1"/>
    <dgm:cxn modelId="{A906DF6F-7932-4107-B0BB-FA9BBA158673}" type="presOf" srcId="{D001595E-61DD-4623-83CF-E754A5BD68E4}" destId="{273C5DFA-B401-4BB9-8D00-427162E7E672}" srcOrd="0" destOrd="0" presId="urn:microsoft.com/office/officeart/2005/8/layout/process1"/>
    <dgm:cxn modelId="{B2817C71-7651-4040-BFE9-110ED90815F5}" type="presOf" srcId="{3E23D35F-1984-4AFC-A78F-B9DD3911693F}" destId="{CB4A9DBB-5D12-4DFD-85D9-870E574E45BB}" srcOrd="0" destOrd="0" presId="urn:microsoft.com/office/officeart/2005/8/layout/process1"/>
    <dgm:cxn modelId="{7CC8C408-B2CB-48F4-AA49-084121820BB0}" type="presOf" srcId="{25BD42A5-2E4E-4101-AE0B-C9F4DA4BE460}" destId="{8F42E337-B5E3-4ACD-AECC-BB07FBF32CDF}" srcOrd="0" destOrd="0" presId="urn:microsoft.com/office/officeart/2005/8/layout/process1"/>
    <dgm:cxn modelId="{02559158-D356-4BAE-B1B0-960D7637F52F}" type="presParOf" srcId="{CB4A9DBB-5D12-4DFD-85D9-870E574E45BB}" destId="{2DC41720-DAA3-4B3A-A20E-598CD2B86308}" srcOrd="0" destOrd="0" presId="urn:microsoft.com/office/officeart/2005/8/layout/process1"/>
    <dgm:cxn modelId="{D4DD8DC4-2D64-498D-87E4-30389391E234}" type="presParOf" srcId="{CB4A9DBB-5D12-4DFD-85D9-870E574E45BB}" destId="{273C5DFA-B401-4BB9-8D00-427162E7E672}" srcOrd="1" destOrd="0" presId="urn:microsoft.com/office/officeart/2005/8/layout/process1"/>
    <dgm:cxn modelId="{53FF43D4-4418-4C42-BA82-410BBC748F68}" type="presParOf" srcId="{273C5DFA-B401-4BB9-8D00-427162E7E672}" destId="{E153AD70-B5BF-4F62-AB46-226FFCDDC2A1}" srcOrd="0" destOrd="0" presId="urn:microsoft.com/office/officeart/2005/8/layout/process1"/>
    <dgm:cxn modelId="{3092381F-7956-4323-8BE0-E00F41164764}" type="presParOf" srcId="{CB4A9DBB-5D12-4DFD-85D9-870E574E45BB}" destId="{2B64F0D5-A1FF-4FD5-BC10-C2FDB8307C57}" srcOrd="2" destOrd="0" presId="urn:microsoft.com/office/officeart/2005/8/layout/process1"/>
    <dgm:cxn modelId="{E812166C-017C-422F-AF58-008F514DB5EA}" type="presParOf" srcId="{CB4A9DBB-5D12-4DFD-85D9-870E574E45BB}" destId="{310FD239-F73B-442A-937A-2750465C7F21}" srcOrd="3" destOrd="0" presId="urn:microsoft.com/office/officeart/2005/8/layout/process1"/>
    <dgm:cxn modelId="{D7DFA6FA-B201-409D-A995-E939CCBA426A}" type="presParOf" srcId="{310FD239-F73B-442A-937A-2750465C7F21}" destId="{A1201C7C-02F5-4F15-9DA7-F6B8B6ED78F6}" srcOrd="0" destOrd="0" presId="urn:microsoft.com/office/officeart/2005/8/layout/process1"/>
    <dgm:cxn modelId="{B02DBD55-F811-4B1B-A449-EDFF6988555A}" type="presParOf" srcId="{CB4A9DBB-5D12-4DFD-85D9-870E574E45BB}" destId="{27CC5679-F945-4AB8-A38A-3CFF9846F564}" srcOrd="4" destOrd="0" presId="urn:microsoft.com/office/officeart/2005/8/layout/process1"/>
    <dgm:cxn modelId="{761ED27D-051C-4D50-B3B3-8CD118583631}" type="presParOf" srcId="{CB4A9DBB-5D12-4DFD-85D9-870E574E45BB}" destId="{0A16BB69-4494-4A9D-A56F-D75E59C9C2CF}" srcOrd="5" destOrd="0" presId="urn:microsoft.com/office/officeart/2005/8/layout/process1"/>
    <dgm:cxn modelId="{A1008F0F-0B49-45D1-AA5B-74B4F1E7F4EB}" type="presParOf" srcId="{0A16BB69-4494-4A9D-A56F-D75E59C9C2CF}" destId="{70A12F60-1054-4123-A630-7A651F5DF1BE}" srcOrd="0" destOrd="0" presId="urn:microsoft.com/office/officeart/2005/8/layout/process1"/>
    <dgm:cxn modelId="{0F5FB7E6-EFF3-49EC-AD2D-74C787CD85B2}" type="presParOf" srcId="{CB4A9DBB-5D12-4DFD-85D9-870E574E45BB}" destId="{8F42E337-B5E3-4ACD-AECC-BB07FBF32CDF}" srcOrd="6" destOrd="0" presId="urn:microsoft.com/office/officeart/2005/8/layout/process1"/>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C41720-DAA3-4B3A-A20E-598CD2B86308}">
      <dsp:nvSpPr>
        <dsp:cNvPr id="0" name=""/>
        <dsp:cNvSpPr/>
      </dsp:nvSpPr>
      <dsp:spPr>
        <a:xfrm>
          <a:off x="2400" y="17045"/>
          <a:ext cx="1049757" cy="113176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Elektronická dokumentácia v </a:t>
          </a:r>
          <a:r>
            <a:rPr lang="sk-SK" sz="1000" kern="1200">
              <a:solidFill>
                <a:srgbClr val="FF0000"/>
              </a:solidFill>
              <a:latin typeface="Calibri"/>
              <a:ea typeface="+mn-ea"/>
              <a:cs typeface="+mn-cs"/>
            </a:rPr>
            <a:t>ITMS2014+</a:t>
          </a:r>
        </a:p>
      </dsp:txBody>
      <dsp:txXfrm>
        <a:off x="33146" y="47791"/>
        <a:ext cx="988265" cy="1070277"/>
      </dsp:txXfrm>
    </dsp:sp>
    <dsp:sp modelId="{273C5DFA-B401-4BB9-8D00-427162E7E672}">
      <dsp:nvSpPr>
        <dsp:cNvPr id="0" name=""/>
        <dsp:cNvSpPr/>
      </dsp:nvSpPr>
      <dsp:spPr>
        <a:xfrm>
          <a:off x="1157134" y="452760"/>
          <a:ext cx="222548" cy="260339"/>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1157134" y="504828"/>
        <a:ext cx="155784" cy="156203"/>
      </dsp:txXfrm>
    </dsp:sp>
    <dsp:sp modelId="{2B64F0D5-A1FF-4FD5-BC10-C2FDB8307C57}">
      <dsp:nvSpPr>
        <dsp:cNvPr id="0" name=""/>
        <dsp:cNvSpPr/>
      </dsp:nvSpPr>
      <dsp:spPr>
        <a:xfrm>
          <a:off x="1472061" y="17045"/>
          <a:ext cx="1049757" cy="113176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Čestné vyhlásenia prijímateľa</a:t>
          </a:r>
        </a:p>
      </dsp:txBody>
      <dsp:txXfrm>
        <a:off x="1502807" y="47791"/>
        <a:ext cx="988265" cy="1070277"/>
      </dsp:txXfrm>
    </dsp:sp>
    <dsp:sp modelId="{310FD239-F73B-442A-937A-2750465C7F21}">
      <dsp:nvSpPr>
        <dsp:cNvPr id="0" name=""/>
        <dsp:cNvSpPr/>
      </dsp:nvSpPr>
      <dsp:spPr>
        <a:xfrm>
          <a:off x="2626794" y="452760"/>
          <a:ext cx="222548" cy="260339"/>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2626794" y="504828"/>
        <a:ext cx="155784" cy="156203"/>
      </dsp:txXfrm>
    </dsp:sp>
    <dsp:sp modelId="{27CC5679-F945-4AB8-A38A-3CFF9846F564}">
      <dsp:nvSpPr>
        <dsp:cNvPr id="0" name=""/>
        <dsp:cNvSpPr/>
      </dsp:nvSpPr>
      <dsp:spPr>
        <a:xfrm>
          <a:off x="2941721" y="17045"/>
          <a:ext cx="1049757" cy="113176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ln>
                <a:noFill/>
              </a:ln>
              <a:solidFill>
                <a:srgbClr val="1F497D">
                  <a:lumMod val="75000"/>
                </a:srgbClr>
              </a:solidFill>
              <a:latin typeface="Calibri"/>
              <a:ea typeface="+mn-ea"/>
              <a:cs typeface="+mn-cs"/>
            </a:rPr>
            <a:t> Žiadosť                 o vykonanie finančnej kontroly VO, Zoznam predkladanej dokumentácie</a:t>
          </a:r>
        </a:p>
      </dsp:txBody>
      <dsp:txXfrm>
        <a:off x="2972467" y="47791"/>
        <a:ext cx="988265" cy="1070277"/>
      </dsp:txXfrm>
    </dsp:sp>
    <dsp:sp modelId="{0A16BB69-4494-4A9D-A56F-D75E59C9C2CF}">
      <dsp:nvSpPr>
        <dsp:cNvPr id="0" name=""/>
        <dsp:cNvSpPr/>
      </dsp:nvSpPr>
      <dsp:spPr>
        <a:xfrm>
          <a:off x="4096454" y="452760"/>
          <a:ext cx="222548" cy="260339"/>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4096454" y="504828"/>
        <a:ext cx="155784" cy="156203"/>
      </dsp:txXfrm>
    </dsp:sp>
    <dsp:sp modelId="{8F42E337-B5E3-4ACD-AECC-BB07FBF32CDF}">
      <dsp:nvSpPr>
        <dsp:cNvPr id="0" name=""/>
        <dsp:cNvSpPr/>
      </dsp:nvSpPr>
      <dsp:spPr>
        <a:xfrm>
          <a:off x="4411381" y="17045"/>
          <a:ext cx="1049757" cy="113176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Predloženie         na RO</a:t>
          </a:r>
        </a:p>
      </dsp:txBody>
      <dsp:txXfrm>
        <a:off x="4442127" y="47791"/>
        <a:ext cx="988265" cy="107027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0101B-7113-42A8-91B3-2DFAA5376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24956</Words>
  <Characters>142254</Characters>
  <Application>Microsoft Office Word</Application>
  <DocSecurity>0</DocSecurity>
  <Lines>1185</Lines>
  <Paragraphs>333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2020-01-27T14:50:00Z</dcterms:created>
  <dcterms:modified xsi:type="dcterms:W3CDTF">2020-03-12T12:36:00Z</dcterms:modified>
</cp:coreProperties>
</file>