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Úrad vlády </w:t>
      </w:r>
      <w:r w:rsidR="00784272" w:rsidRPr="00FC49A1">
        <w:rPr>
          <w:rFonts w:asciiTheme="minorHAnsi" w:hAnsiTheme="minorHAnsi" w:cstheme="minorHAnsi"/>
        </w:rPr>
        <w:t xml:space="preserve">Slovenskej republiky (ďalej aj „Úrad vlády </w:t>
      </w:r>
      <w:r w:rsidR="00700301" w:rsidRPr="00FC49A1">
        <w:rPr>
          <w:rFonts w:asciiTheme="minorHAnsi" w:hAnsiTheme="minorHAnsi" w:cstheme="minorHAnsi"/>
        </w:rPr>
        <w:t>SR</w:t>
      </w:r>
      <w:r w:rsidR="00784272" w:rsidRPr="00FC49A1">
        <w:rPr>
          <w:rFonts w:asciiTheme="minorHAnsi" w:hAnsiTheme="minorHAnsi" w:cstheme="minorHAnsi"/>
        </w:rPr>
        <w:t>“ alebo „ÚV 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77777777"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Námestie slobody 1, 813 70 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3DC1FFF7"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 xml:space="preserve">Presný dátum uzavretia vyzvania zverejní RO OP TP na webovom sídle </w:t>
      </w:r>
      <w:hyperlink r:id="rId9"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2D4D6D40"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del w:id="0" w:author="Autor">
        <w:r w:rsidR="00040420" w:rsidRPr="00040420" w:rsidDel="00323F23">
          <w:rPr>
            <w:rFonts w:asciiTheme="minorHAnsi" w:hAnsiTheme="minorHAnsi" w:cstheme="minorHAnsi"/>
            <w:b/>
          </w:rPr>
          <w:delText>9 026 600</w:delText>
        </w:r>
      </w:del>
      <w:ins w:id="1" w:author="Autor">
        <w:r w:rsidR="00323F23">
          <w:rPr>
            <w:rFonts w:asciiTheme="minorHAnsi" w:hAnsiTheme="minorHAnsi" w:cstheme="minorHAnsi"/>
            <w:b/>
          </w:rPr>
          <w:t>10 667 950</w:t>
        </w:r>
      </w:ins>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6B747E97"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na programové obdobie 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731F565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 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642C52CA" w:rsidR="004809E2" w:rsidRPr="00587681" w:rsidRDefault="004809E2"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 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D7649F">
        <w:rPr>
          <w:rFonts w:asciiTheme="minorHAnsi" w:hAnsiTheme="minorHAnsi" w:cstheme="minorHAnsi"/>
          <w:sz w:val="22"/>
          <w:szCs w:val="22"/>
        </w:rPr>
        <w:t xml:space="preserve"> a podpísanom</w:t>
      </w:r>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77777777" w:rsidR="00A150E3"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Úrad vlády Slovenskej republiky</w:t>
      </w:r>
    </w:p>
    <w:p w14:paraId="50CDD50D" w14:textId="03679508" w:rsidR="00CF20E8" w:rsidRPr="00587681" w:rsidRDefault="00A150E3"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Riadiaci orgán pre OP TP</w:t>
      </w:r>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693BF22D" w14:textId="77777777" w:rsidR="00CF20E8" w:rsidRPr="00587681" w:rsidRDefault="00CF20E8" w:rsidP="004B6D9A">
      <w:pPr>
        <w:spacing w:before="120" w:after="120" w:line="240" w:lineRule="auto"/>
        <w:ind w:left="426" w:firstLine="709"/>
        <w:jc w:val="both"/>
        <w:rPr>
          <w:rFonts w:asciiTheme="minorHAnsi" w:hAnsiTheme="minorHAnsi" w:cstheme="minorHAnsi"/>
        </w:rPr>
      </w:pPr>
      <w:r w:rsidRPr="00587681">
        <w:rPr>
          <w:rFonts w:asciiTheme="minorHAnsi" w:hAnsiTheme="minorHAnsi" w:cstheme="minorHAnsi"/>
        </w:rPr>
        <w:t>813 70 Bratislava 15</w:t>
      </w:r>
    </w:p>
    <w:p w14:paraId="3BC6A361"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4E76A3D1"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8.00 hod. do 15.00 hod. (obedňajšia prestávka 11.45-12.15 hod</w:t>
      </w:r>
      <w:r w:rsidR="005842A0"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8777220"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podateľňa Úradu vlády Slovenskej republiky </w:t>
      </w:r>
    </w:p>
    <w:p w14:paraId="5962105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221A985A" w14:textId="77777777"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813 70 Bratislava 15</w:t>
      </w:r>
    </w:p>
    <w:p w14:paraId="715382FE" w14:textId="77777777"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8.30 hod. do 14.30 hod. na adresu:</w:t>
      </w:r>
    </w:p>
    <w:p w14:paraId="2BD5435C" w14:textId="77777777" w:rsidR="00CF20E8"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Úrad vlády Slovenskej republiky</w:t>
      </w:r>
    </w:p>
    <w:p w14:paraId="271D9695" w14:textId="77777777" w:rsidR="00A150E3" w:rsidRPr="00587681" w:rsidRDefault="00A150E3" w:rsidP="00A150E3">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Riadiaci orgán pre OP TP</w:t>
      </w:r>
      <w:r w:rsidRPr="00587681">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1C72B9F6"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 1</w:t>
      </w:r>
    </w:p>
    <w:p w14:paraId="4F7CABD6" w14:textId="77777777"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ŽoNFP v listinnej podobe. </w:t>
      </w:r>
    </w:p>
    <w:p w14:paraId="7CD91F7C" w14:textId="025605E2"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 xml:space="preserve">ďalej aj „ÚP VS“) do elektronickej schránky RO OP TP (ÚP VS </w:t>
      </w:r>
      <w:r w:rsidRPr="00587681">
        <w:rPr>
          <w:rFonts w:asciiTheme="minorHAnsi" w:hAnsiTheme="minorHAnsi" w:cstheme="minorHAnsi"/>
          <w:sz w:val="22"/>
          <w:szCs w:val="22"/>
        </w:rPr>
        <w:t xml:space="preserve">na adrese </w:t>
      </w:r>
      <w:hyperlink r:id="rId10"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špeciálna služba ÚV</w:t>
      </w:r>
      <w:r w:rsidR="00B33506" w:rsidRPr="00587681">
        <w:rPr>
          <w:rFonts w:asciiTheme="minorHAnsi" w:hAnsiTheme="minorHAnsi" w:cstheme="minorHAnsi"/>
          <w:sz w:val="22"/>
          <w:szCs w:val="22"/>
        </w:rPr>
        <w:t xml:space="preserve"> 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1"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2"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77777777"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lastRenderedPageBreak/>
        <w:t>V prípade elektronického doručenia žiadosti o NFP prostredníctvom Ú</w:t>
      </w:r>
      <w:r w:rsidR="00D35BF4" w:rsidRPr="00587681">
        <w:rPr>
          <w:rFonts w:asciiTheme="minorHAnsi" w:hAnsiTheme="minorHAnsi" w:cstheme="minorHAnsi"/>
          <w:sz w:val="22"/>
          <w:szCs w:val="22"/>
        </w:rPr>
        <w:t xml:space="preserve">P 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73FFF0BD"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 odoslania ŽoNFP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1B456343" w14:textId="3A92DD14"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 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77777777"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49855E1"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ÚV 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ŽoNFP do elektronickej schránky RO OP TP. </w:t>
      </w:r>
    </w:p>
    <w:p w14:paraId="28E845F5" w14:textId="31DF5CDC" w:rsidR="00CF20E8" w:rsidRPr="00587681" w:rsidRDefault="00485D9C"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r w:rsidRPr="00587681">
        <w:rPr>
          <w:rFonts w:asciiTheme="minorHAnsi" w:hAnsiTheme="minorHAnsi" w:cstheme="minorHAnsi"/>
          <w:sz w:val="22"/>
          <w:szCs w:val="22"/>
        </w:rPr>
        <w:t xml:space="preserve">ŽoNFP a jej príloh </w:t>
      </w:r>
      <w:r w:rsidR="00D7649F" w:rsidRPr="00587681">
        <w:rPr>
          <w:rFonts w:asciiTheme="minorHAnsi" w:hAnsiTheme="minorHAnsi" w:cstheme="minorHAnsi"/>
          <w:sz w:val="22"/>
          <w:szCs w:val="22"/>
        </w:rPr>
        <w:t xml:space="preserve">riadne, včas a v 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Pr>
          <w:rFonts w:asciiTheme="minorHAnsi" w:hAnsiTheme="minorHAnsi" w:cstheme="minorHAnsi"/>
          <w:sz w:val="22"/>
          <w:szCs w:val="22"/>
        </w:rPr>
        <w:br/>
      </w:r>
      <w:r w:rsidRPr="00587681">
        <w:rPr>
          <w:rFonts w:asciiTheme="minorHAnsi" w:hAnsiTheme="minorHAnsi" w:cstheme="minorHAnsi"/>
          <w:sz w:val="22"/>
          <w:szCs w:val="22"/>
        </w:rPr>
        <w:t xml:space="preserve">3. Overovanie podmienok poskytnutia príspevku a ďalšie informácie k vyzvaniu, Schvaľovanie ŽoNFP.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3" w:history="1">
        <w:r w:rsidR="00B251C0" w:rsidRPr="00B251C0">
          <w:rPr>
            <w:rStyle w:val="Hypertextovprepojenie"/>
            <w:rFonts w:asciiTheme="minorHAnsi" w:hAnsiTheme="minorHAnsi" w:cstheme="minorHAnsi"/>
          </w:rPr>
          <w:t>www.itms.sk</w:t>
        </w:r>
      </w:hyperlink>
      <w:r w:rsidRPr="00587681">
        <w:rPr>
          <w:rFonts w:asciiTheme="minorHAnsi" w:hAnsiTheme="minorHAnsi" w:cstheme="minorHAnsi"/>
        </w:rPr>
        <w:t xml:space="preserve"> v časti ČASTO KLADENÉ OTÁZKY (REGISTRÁCIA DO ITMS2014+).</w:t>
      </w:r>
    </w:p>
    <w:p w14:paraId="1731B4A6" w14:textId="77777777" w:rsidR="008836B3" w:rsidRPr="00FC49A1" w:rsidRDefault="008836B3"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7777777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02/20 925 902</w:t>
      </w:r>
    </w:p>
    <w:p w14:paraId="0BD9B152" w14:textId="77777777" w:rsidR="00AA49FC" w:rsidRPr="00FC49A1" w:rsidRDefault="00AA49FC" w:rsidP="008A6820">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lastRenderedPageBreak/>
        <w:t>02/20 925 977</w:t>
      </w:r>
    </w:p>
    <w:p w14:paraId="39744219" w14:textId="77777777" w:rsidR="003A2C31" w:rsidRPr="00FC49A1" w:rsidRDefault="003A2C31" w:rsidP="008A6820">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3C189279" w14:textId="77777777" w:rsidR="003A2C31" w:rsidRPr="00FC49A1" w:rsidRDefault="003A2C31" w:rsidP="008A6820">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15B7FA2F" w14:textId="77777777" w:rsidR="003A2C31" w:rsidRPr="00FC49A1"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5" w:history="1">
        <w:r w:rsidR="00AA49FC" w:rsidRPr="00FC49A1">
          <w:rPr>
            <w:rStyle w:val="Hypertextovprepojenie"/>
            <w:rFonts w:asciiTheme="minorHAnsi" w:eastAsiaTheme="minorHAnsi" w:hAnsiTheme="minorHAnsi" w:cstheme="minorHAnsi"/>
            <w:sz w:val="22"/>
            <w:szCs w:val="22"/>
          </w:rPr>
          <w:t>projektyoptp@vlada.gov.sk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77777777" w:rsidR="00A150E3"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Úrad vlády SR</w:t>
      </w:r>
    </w:p>
    <w:p w14:paraId="13C99940" w14:textId="77777777" w:rsidR="00A150E3" w:rsidRPr="00A150E3" w:rsidRDefault="00A150E3" w:rsidP="00A150E3">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 xml:space="preserve">Riadiaci orgán pre OP TP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77777777"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5CED013A" w14:textId="77777777" w:rsidR="003A2C31" w:rsidRPr="00FC49A1" w:rsidRDefault="00D863AD" w:rsidP="008A6820">
      <w:pPr>
        <w:pStyle w:val="Default"/>
        <w:numPr>
          <w:ilvl w:val="0"/>
          <w:numId w:val="33"/>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70 </w:t>
      </w:r>
      <w:r w:rsidR="003A2C31" w:rsidRPr="00FC49A1">
        <w:rPr>
          <w:rFonts w:asciiTheme="minorHAnsi" w:eastAsiaTheme="minorHAnsi" w:hAnsiTheme="minorHAnsi" w:cstheme="minorHAnsi"/>
          <w:sz w:val="22"/>
          <w:szCs w:val="22"/>
        </w:rPr>
        <w:t>Bratislava 15</w:t>
      </w:r>
    </w:p>
    <w:p w14:paraId="0B54E810" w14:textId="7777777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5B197B98" w14:textId="7D4AF6CE" w:rsidR="003A2C31" w:rsidRPr="00FC49A1" w:rsidRDefault="003A2C31" w:rsidP="008A6820">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Úrad vlády SR </w:t>
      </w:r>
    </w:p>
    <w:p w14:paraId="3F3D7051" w14:textId="77777777" w:rsidR="00A150E3" w:rsidRDefault="00A150E3" w:rsidP="008A6820">
      <w:pPr>
        <w:pStyle w:val="Default"/>
        <w:spacing w:before="120" w:after="120"/>
        <w:ind w:left="709"/>
        <w:contextualSpacing/>
        <w:rPr>
          <w:rFonts w:asciiTheme="minorHAnsi" w:eastAsiaTheme="minorHAnsi" w:hAnsiTheme="minorHAnsi" w:cstheme="minorHAnsi"/>
          <w:sz w:val="22"/>
          <w:szCs w:val="22"/>
        </w:rPr>
      </w:pPr>
      <w:r w:rsidRPr="00A150E3">
        <w:rPr>
          <w:rFonts w:asciiTheme="minorHAnsi" w:eastAsiaTheme="minorHAnsi" w:hAnsiTheme="minorHAnsi" w:cstheme="minorHAnsi"/>
          <w:sz w:val="22"/>
          <w:szCs w:val="22"/>
        </w:rPr>
        <w:t>Riadiaci orgán pre OP TP</w:t>
      </w:r>
      <w:r w:rsidRPr="00FC49A1">
        <w:rPr>
          <w:rFonts w:asciiTheme="minorHAnsi" w:eastAsiaTheme="minorHAnsi" w:hAnsiTheme="minorHAnsi" w:cstheme="minorHAnsi"/>
          <w:sz w:val="22"/>
          <w:szCs w:val="22"/>
        </w:rPr>
        <w:t xml:space="preserve"> </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68DA6E42"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r w:rsidR="00AD0350" w:rsidRPr="00FC49A1">
        <w:rPr>
          <w:rFonts w:asciiTheme="minorHAnsi" w:eastAsiaTheme="minorHAnsi" w:hAnsiTheme="minorHAnsi" w:cstheme="minorHAnsi"/>
          <w:sz w:val="22"/>
          <w:szCs w:val="22"/>
        </w:rPr>
        <w:t xml:space="preserve"> 1</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5A7E18ED" w:rsidR="0052742A" w:rsidRDefault="0052742A"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7AB5D84B"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D7649F">
        <w:rPr>
          <w:rFonts w:asciiTheme="minorHAnsi" w:hAnsiTheme="minorHAnsi" w:cstheme="minorHAnsi"/>
        </w:rPr>
        <w:t xml:space="preserve"> poskytnutí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2"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77777777"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18D06D74"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p>
    <w:p w14:paraId="0F03ACB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1B06D84E" w14:textId="7378367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p>
    <w:p w14:paraId="336AFC7D" w14:textId="0283D93D"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03E4AF7F" w14:textId="29F8743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772D4C36" w14:textId="50C82380"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p>
    <w:p w14:paraId="1FD1B2D9"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77777777" w:rsidR="00E77D4D"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49A07BE2"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p>
    <w:p w14:paraId="2CBD710F"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54BDB834" w:rsidR="008F16C5"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p>
    <w:p w14:paraId="102DD1AF" w14:textId="77777777" w:rsidR="00575926" w:rsidRPr="00345789" w:rsidRDefault="00575926">
      <w:pPr>
        <w:spacing w:after="0" w:line="240" w:lineRule="auto"/>
        <w:rPr>
          <w:rFonts w:asciiTheme="minorHAnsi" w:hAnsiTheme="minorHAnsi" w:cstheme="minorHAnsi"/>
        </w:rPr>
      </w:pP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224E7F0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0E39CD3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lastRenderedPageBreak/>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01965255" w:rsidR="007B5266" w:rsidRPr="00345789" w:rsidRDefault="007B5266"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019F9DD"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2F937E36" w14:textId="1CBA47D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485D98E3" w14:textId="587384CA"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p>
    <w:p w14:paraId="49BF09F1" w14:textId="1AD81312"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182193B0" w:rsidR="008F16C5" w:rsidRPr="004A13EB"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p>
    <w:p w14:paraId="6B2A0CAA"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0256CAC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 EÚS</w:t>
      </w:r>
    </w:p>
    <w:p w14:paraId="7B7B7DB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4B93020A"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61C21FC2" w14:textId="6AEB4BF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6F49456B" w14:textId="05080DFD"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p>
    <w:p w14:paraId="68F901F2" w14:textId="67D32C4E"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 EŠIF</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0431BAE6" w:rsidR="008F16C5" w:rsidRPr="004A13EB" w:rsidRDefault="00CF20E8" w:rsidP="003F442A">
      <w:pPr>
        <w:pStyle w:val="Odsekzoznamu"/>
        <w:numPr>
          <w:ilvl w:val="0"/>
          <w:numId w:val="7"/>
        </w:numPr>
        <w:spacing w:before="120"/>
        <w:rPr>
          <w:rFonts w:asciiTheme="minorHAnsi" w:hAnsiTheme="minorHAnsi" w:cstheme="minorHAnsi"/>
          <w:u w:val="single"/>
        </w:rPr>
      </w:pPr>
      <w:r w:rsidRPr="004A13EB">
        <w:rPr>
          <w:rFonts w:asciiTheme="minorHAnsi" w:hAnsiTheme="minorHAnsi" w:cstheme="minorHAnsi"/>
          <w:sz w:val="22"/>
          <w:szCs w:val="22"/>
        </w:rPr>
        <w:t>Úrad vládneho auditu</w:t>
      </w: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01E93902" w14:textId="59AD23D4" w:rsidR="004A13EB"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lastRenderedPageBreak/>
        <w:t xml:space="preserve">Úrad vlády SR ako </w:t>
      </w:r>
      <w:r w:rsidR="00CF1826" w:rsidRPr="004A13EB">
        <w:rPr>
          <w:rFonts w:asciiTheme="minorHAnsi" w:hAnsiTheme="minorHAnsi" w:cstheme="minorHAnsi"/>
          <w:sz w:val="22"/>
          <w:szCs w:val="22"/>
        </w:rPr>
        <w:t>OCKÚ OLAF</w:t>
      </w:r>
    </w:p>
    <w:p w14:paraId="624467FC" w14:textId="77777777" w:rsidR="004A13EB" w:rsidRPr="004A13EB" w:rsidRDefault="004A13EB" w:rsidP="004A13EB">
      <w:pPr>
        <w:pStyle w:val="Odsekzoznamu"/>
        <w:spacing w:before="120" w:after="120"/>
        <w:contextualSpacing w:val="0"/>
        <w:rPr>
          <w:rFonts w:asciiTheme="minorHAnsi" w:hAnsiTheme="minorHAnsi" w:cstheme="minorHAnsi"/>
          <w:sz w:val="22"/>
          <w:szCs w:val="22"/>
        </w:rPr>
      </w:pPr>
    </w:p>
    <w:p w14:paraId="6939F77A" w14:textId="08840FB7" w:rsidR="0029320B" w:rsidRPr="00345789" w:rsidRDefault="0029320B" w:rsidP="004A13EB">
      <w:pPr>
        <w:spacing w:before="120"/>
        <w:ind w:left="426"/>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p>
    <w:p w14:paraId="3D69DEB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6C28B3D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 EÚS</w:t>
      </w:r>
    </w:p>
    <w:p w14:paraId="5A26296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p>
    <w:p w14:paraId="051076A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2F0902CE"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p>
    <w:p w14:paraId="7B93DB9C" w14:textId="04ADF8C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p>
    <w:p w14:paraId="725CFAE3" w14:textId="3AD874CE" w:rsidR="009C6B38" w:rsidRPr="00345789" w:rsidRDefault="009C6B3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 EŠIF</w:t>
      </w:r>
    </w:p>
    <w:p w14:paraId="7411C32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115AB377" w:rsidR="008F16C5" w:rsidRPr="004A13EB" w:rsidRDefault="00990D5F" w:rsidP="00D50FBF">
      <w:pPr>
        <w:pStyle w:val="Odsekzoznamu"/>
        <w:numPr>
          <w:ilvl w:val="0"/>
          <w:numId w:val="7"/>
        </w:numPr>
        <w:spacing w:before="12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77777777"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38AD3CB1" w14:textId="2FFD5080" w:rsidR="00D82750"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w:t>
      </w:r>
      <w:r w:rsidR="007675D2" w:rsidRPr="00345789">
        <w:rPr>
          <w:rFonts w:asciiTheme="minorHAnsi" w:hAnsiTheme="minorHAnsi" w:cstheme="minorHAnsi"/>
          <w:sz w:val="22"/>
          <w:szCs w:val="22"/>
        </w:rPr>
        <w:t xml:space="preserve">voči žiadateľovi </w:t>
      </w:r>
      <w:r w:rsidR="00D82750" w:rsidRPr="00345789">
        <w:rPr>
          <w:rFonts w:asciiTheme="minorHAnsi" w:hAnsiTheme="minorHAnsi" w:cstheme="minorHAnsi"/>
          <w:sz w:val="22"/>
          <w:szCs w:val="22"/>
        </w:rPr>
        <w:t xml:space="preserve">sa nenárokuje vrátenie pomoci na základe rozhodnutia Európskej komisie, ktorým bola pomoc označená za neoprávnenú a nezlučiteľnú s </w:t>
      </w:r>
      <w:r w:rsidR="00D7649F">
        <w:rPr>
          <w:rFonts w:asciiTheme="minorHAnsi" w:hAnsiTheme="minorHAnsi" w:cstheme="minorHAnsi"/>
          <w:sz w:val="22"/>
          <w:szCs w:val="22"/>
        </w:rPr>
        <w:t>vnútorným</w:t>
      </w:r>
      <w:r w:rsidR="00D7649F" w:rsidRPr="00345789">
        <w:rPr>
          <w:rFonts w:asciiTheme="minorHAnsi" w:hAnsiTheme="minorHAnsi" w:cstheme="minorHAnsi"/>
          <w:sz w:val="22"/>
          <w:szCs w:val="22"/>
        </w:rPr>
        <w:t xml:space="preserve"> </w:t>
      </w:r>
      <w:r w:rsidR="00D82750" w:rsidRPr="00345789">
        <w:rPr>
          <w:rFonts w:asciiTheme="minorHAnsi" w:hAnsiTheme="minorHAnsi" w:cstheme="minorHAnsi"/>
          <w:sz w:val="22"/>
          <w:szCs w:val="22"/>
        </w:rPr>
        <w:t xml:space="preserve">trhom </w:t>
      </w:r>
    </w:p>
    <w:p w14:paraId="68FE1822" w14:textId="77777777" w:rsidR="007675D2" w:rsidRPr="00345789" w:rsidRDefault="007675D2"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D82750" w:rsidRPr="00345789">
        <w:rPr>
          <w:rFonts w:asciiTheme="minorHAnsi" w:hAnsiTheme="minorHAnsi" w:cstheme="minorHAnsi"/>
          <w:i/>
          <w:sz w:val="22"/>
          <w:szCs w:val="22"/>
        </w:rPr>
        <w:t>v časti č. 15 vo formulári ŽoNFP).</w:t>
      </w:r>
    </w:p>
    <w:p w14:paraId="76F0B547" w14:textId="77777777"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77777777"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 xml:space="preserve">Oprávnené na poskytnutie príspevku sú výlučne projekty, ktoré svojimi aktivitami spadajú do 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33902D7E" w:rsidR="00F96DBE" w:rsidRPr="00345789" w:rsidRDefault="00D7649F"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2D288FF0" w14:textId="77777777" w:rsidR="003C2776" w:rsidRPr="00FC49A1" w:rsidRDefault="003C2776" w:rsidP="003C2776">
      <w:pPr>
        <w:pStyle w:val="Odsekzoznamu1"/>
        <w:keepNext/>
        <w:numPr>
          <w:ilvl w:val="1"/>
          <w:numId w:val="1"/>
        </w:numPr>
        <w:spacing w:before="240" w:after="240" w:line="276" w:lineRule="auto"/>
        <w:ind w:left="788" w:hanging="431"/>
        <w:rPr>
          <w:rFonts w:asciiTheme="minorHAnsi" w:hAnsiTheme="minorHAnsi" w:cstheme="minorHAnsi"/>
          <w:b/>
        </w:rPr>
      </w:pPr>
      <w:r w:rsidRPr="00FC49A1">
        <w:rPr>
          <w:rFonts w:asciiTheme="minorHAnsi" w:hAnsiTheme="minorHAnsi" w:cstheme="minorHAnsi"/>
          <w:b/>
        </w:rPr>
        <w:t>Oprávnenosť výdavkov realizácie projektu</w:t>
      </w:r>
    </w:p>
    <w:p w14:paraId="0826A6CF" w14:textId="77777777" w:rsidR="00B517DF" w:rsidRPr="00925FC1" w:rsidRDefault="00496D8C" w:rsidP="00127D60">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r w:rsidR="00B517DF" w:rsidRPr="00925FC1">
        <w:rPr>
          <w:rFonts w:asciiTheme="minorHAnsi" w:eastAsia="Times New Roman" w:hAnsiTheme="minorHAnsi" w:cstheme="minorHAnsi"/>
          <w:u w:val="single"/>
          <w:lang w:eastAsia="sk-SK"/>
        </w:rPr>
        <w:t>:</w:t>
      </w:r>
    </w:p>
    <w:p w14:paraId="4DDA04A7" w14:textId="77777777" w:rsidR="004641E9" w:rsidRPr="00925FC1" w:rsidRDefault="00D16C26" w:rsidP="00127D60">
      <w:pPr>
        <w:pStyle w:val="Odsekzoznamu"/>
        <w:numPr>
          <w:ilvl w:val="0"/>
          <w:numId w:val="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výdavky projektu sú </w:t>
      </w:r>
      <w:r w:rsidR="00354603" w:rsidRPr="00925FC1">
        <w:rPr>
          <w:rFonts w:asciiTheme="minorHAnsi" w:hAnsiTheme="minorHAnsi" w:cstheme="minorHAnsi"/>
          <w:color w:val="000000"/>
          <w:sz w:val="22"/>
          <w:szCs w:val="22"/>
        </w:rPr>
        <w:t>v súlade s</w:t>
      </w:r>
      <w:r w:rsidR="007065EB"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oprávnen</w:t>
      </w:r>
      <w:r w:rsidR="007065EB" w:rsidRPr="00925FC1">
        <w:rPr>
          <w:rFonts w:asciiTheme="minorHAnsi" w:hAnsiTheme="minorHAnsi" w:cstheme="minorHAnsi"/>
          <w:color w:val="000000"/>
          <w:sz w:val="22"/>
          <w:szCs w:val="22"/>
        </w:rPr>
        <w:t>ými výdavkami pre oprávnen</w:t>
      </w:r>
      <w:r w:rsidR="00ED6A92" w:rsidRPr="00925FC1">
        <w:rPr>
          <w:rFonts w:asciiTheme="minorHAnsi" w:hAnsiTheme="minorHAnsi" w:cstheme="minorHAnsi"/>
          <w:color w:val="000000"/>
          <w:sz w:val="22"/>
          <w:szCs w:val="22"/>
        </w:rPr>
        <w:t>ú</w:t>
      </w:r>
      <w:r w:rsidR="007065EB" w:rsidRPr="00925FC1">
        <w:rPr>
          <w:rFonts w:asciiTheme="minorHAnsi" w:hAnsiTheme="minorHAnsi" w:cstheme="minorHAnsi"/>
          <w:color w:val="000000"/>
          <w:sz w:val="22"/>
          <w:szCs w:val="22"/>
        </w:rPr>
        <w:t xml:space="preserve"> aktivit</w:t>
      </w:r>
      <w:r w:rsidR="00ED6A92" w:rsidRPr="00925FC1">
        <w:rPr>
          <w:rFonts w:asciiTheme="minorHAnsi" w:hAnsiTheme="minorHAnsi" w:cstheme="minorHAnsi"/>
          <w:color w:val="000000"/>
          <w:sz w:val="22"/>
          <w:szCs w:val="22"/>
        </w:rPr>
        <w:t>u</w:t>
      </w:r>
      <w:r w:rsidR="007065EB" w:rsidRPr="00925FC1">
        <w:rPr>
          <w:rFonts w:asciiTheme="minorHAnsi" w:hAnsiTheme="minorHAnsi" w:cstheme="minorHAnsi"/>
          <w:color w:val="000000"/>
          <w:sz w:val="22"/>
          <w:szCs w:val="22"/>
        </w:rPr>
        <w:t xml:space="preserve"> na toto vyzvanie</w:t>
      </w:r>
    </w:p>
    <w:p w14:paraId="3FF15003" w14:textId="77777777" w:rsidR="00D16C26"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279758A9" w14:textId="77777777" w:rsidR="00E81977" w:rsidRPr="00925FC1" w:rsidRDefault="007065EB"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w:t>
      </w:r>
      <w:r w:rsidR="000605DD" w:rsidRPr="00925FC1">
        <w:rPr>
          <w:rFonts w:asciiTheme="minorHAnsi" w:hAnsiTheme="minorHAnsi" w:cstheme="minorHAnsi"/>
          <w:color w:val="000000"/>
          <w:sz w:val="22"/>
          <w:szCs w:val="22"/>
        </w:rPr>
        <w:t>podľa aktivity</w:t>
      </w:r>
      <w:r w:rsidRPr="00925FC1">
        <w:rPr>
          <w:rFonts w:asciiTheme="minorHAnsi" w:hAnsiTheme="minorHAnsi" w:cstheme="minorHAnsi"/>
          <w:color w:val="000000"/>
          <w:sz w:val="22"/>
          <w:szCs w:val="22"/>
        </w:rPr>
        <w:t xml:space="preserve">: </w:t>
      </w:r>
    </w:p>
    <w:p w14:paraId="74310F80" w14:textId="77777777" w:rsidR="000605DD" w:rsidRPr="00925FC1" w:rsidRDefault="000605DD" w:rsidP="000605DD">
      <w:pPr>
        <w:pStyle w:val="Odsekzoznamu"/>
        <w:spacing w:before="120"/>
        <w:rPr>
          <w:rFonts w:asciiTheme="minorHAnsi" w:hAnsiTheme="minorHAnsi" w:cstheme="minorHAnsi"/>
          <w:color w:val="000000"/>
          <w:sz w:val="22"/>
          <w:szCs w:val="22"/>
        </w:rPr>
      </w:pPr>
    </w:p>
    <w:tbl>
      <w:tblPr>
        <w:tblW w:w="8095" w:type="dxa"/>
        <w:tblInd w:w="493" w:type="dxa"/>
        <w:tblCellMar>
          <w:left w:w="70" w:type="dxa"/>
          <w:right w:w="70" w:type="dxa"/>
        </w:tblCellMar>
        <w:tblLook w:val="04A0" w:firstRow="1" w:lastRow="0" w:firstColumn="1" w:lastColumn="0" w:noHBand="0" w:noVBand="1"/>
      </w:tblPr>
      <w:tblGrid>
        <w:gridCol w:w="8095"/>
      </w:tblGrid>
      <w:tr w:rsidR="000605DD" w:rsidRPr="00925FC1" w14:paraId="60E820B0" w14:textId="77777777" w:rsidTr="00010F8B">
        <w:trPr>
          <w:trHeight w:val="300"/>
        </w:trPr>
        <w:tc>
          <w:tcPr>
            <w:tcW w:w="8095" w:type="dxa"/>
            <w:tcBorders>
              <w:top w:val="nil"/>
              <w:left w:val="nil"/>
              <w:bottom w:val="nil"/>
              <w:right w:val="nil"/>
            </w:tcBorders>
            <w:shd w:val="clear" w:color="auto" w:fill="auto"/>
            <w:noWrap/>
            <w:vAlign w:val="bottom"/>
            <w:hideMark/>
          </w:tcPr>
          <w:p w14:paraId="192CA5FA" w14:textId="77777777" w:rsidR="000605DD" w:rsidRPr="00925FC1" w:rsidRDefault="000605DD" w:rsidP="000B6FEF">
            <w:pPr>
              <w:spacing w:after="0" w:line="240" w:lineRule="auto"/>
              <w:jc w:val="both"/>
              <w:rPr>
                <w:rFonts w:asciiTheme="minorHAnsi" w:eastAsia="Times New Roman" w:hAnsiTheme="minorHAnsi" w:cstheme="minorHAnsi"/>
                <w:b/>
                <w:bCs/>
                <w:color w:val="000000"/>
                <w:lang w:eastAsia="sk-SK"/>
              </w:rPr>
            </w:pPr>
            <w:r w:rsidRPr="00925FC1">
              <w:rPr>
                <w:rFonts w:asciiTheme="minorHAnsi" w:eastAsia="Times New Roman" w:hAnsiTheme="minorHAnsi" w:cstheme="minorHAnsi"/>
                <w:b/>
                <w:bCs/>
                <w:color w:val="000000"/>
                <w:lang w:eastAsia="sk-SK"/>
              </w:rPr>
              <w:lastRenderedPageBreak/>
              <w:t>301010031A008 - A. Činnosti spojené s realizáciou Rady CKO, Monitorovacími výbormi, zasadnutiami pracovných skupín EŠIF</w:t>
            </w:r>
          </w:p>
        </w:tc>
      </w:tr>
      <w:tr w:rsidR="000605DD" w:rsidRPr="00925FC1" w14:paraId="25BADFAD" w14:textId="77777777" w:rsidTr="00010F8B">
        <w:trPr>
          <w:trHeight w:val="300"/>
        </w:trPr>
        <w:tc>
          <w:tcPr>
            <w:tcW w:w="8095" w:type="dxa"/>
            <w:tcBorders>
              <w:top w:val="nil"/>
              <w:left w:val="nil"/>
              <w:bottom w:val="nil"/>
              <w:right w:val="nil"/>
            </w:tcBorders>
            <w:shd w:val="clear" w:color="auto" w:fill="auto"/>
            <w:noWrap/>
            <w:vAlign w:val="bottom"/>
            <w:hideMark/>
          </w:tcPr>
          <w:p w14:paraId="443AFAF8"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925FC1" w14:paraId="2D8ABE50" w14:textId="77777777" w:rsidTr="00010F8B">
        <w:trPr>
          <w:trHeight w:val="300"/>
        </w:trPr>
        <w:tc>
          <w:tcPr>
            <w:tcW w:w="8095" w:type="dxa"/>
            <w:tcBorders>
              <w:top w:val="nil"/>
              <w:left w:val="nil"/>
              <w:bottom w:val="nil"/>
              <w:right w:val="nil"/>
            </w:tcBorders>
            <w:shd w:val="clear" w:color="auto" w:fill="auto"/>
            <w:noWrap/>
            <w:vAlign w:val="bottom"/>
            <w:hideMark/>
          </w:tcPr>
          <w:p w14:paraId="0D23B2B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925FC1" w14:paraId="14FD7DCB" w14:textId="77777777" w:rsidTr="00010F8B">
        <w:trPr>
          <w:trHeight w:val="300"/>
        </w:trPr>
        <w:tc>
          <w:tcPr>
            <w:tcW w:w="8095" w:type="dxa"/>
            <w:tcBorders>
              <w:top w:val="nil"/>
              <w:left w:val="nil"/>
              <w:bottom w:val="nil"/>
              <w:right w:val="nil"/>
            </w:tcBorders>
            <w:shd w:val="clear" w:color="auto" w:fill="auto"/>
            <w:noWrap/>
            <w:vAlign w:val="bottom"/>
            <w:hideMark/>
          </w:tcPr>
          <w:p w14:paraId="3EB3DBA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925FC1" w14:paraId="4298B0AA" w14:textId="77777777" w:rsidTr="00010F8B">
        <w:trPr>
          <w:trHeight w:val="300"/>
        </w:trPr>
        <w:tc>
          <w:tcPr>
            <w:tcW w:w="8095" w:type="dxa"/>
            <w:tcBorders>
              <w:top w:val="nil"/>
              <w:left w:val="nil"/>
              <w:bottom w:val="nil"/>
              <w:right w:val="nil"/>
            </w:tcBorders>
            <w:shd w:val="clear" w:color="auto" w:fill="auto"/>
            <w:noWrap/>
            <w:vAlign w:val="bottom"/>
            <w:hideMark/>
          </w:tcPr>
          <w:p w14:paraId="5BCF811A"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925FC1" w14:paraId="7D50A972" w14:textId="77777777" w:rsidTr="00010F8B">
        <w:trPr>
          <w:trHeight w:val="300"/>
        </w:trPr>
        <w:tc>
          <w:tcPr>
            <w:tcW w:w="8095" w:type="dxa"/>
            <w:tcBorders>
              <w:top w:val="nil"/>
              <w:left w:val="nil"/>
              <w:bottom w:val="nil"/>
              <w:right w:val="nil"/>
            </w:tcBorders>
            <w:shd w:val="clear" w:color="auto" w:fill="auto"/>
            <w:noWrap/>
            <w:vAlign w:val="bottom"/>
            <w:hideMark/>
          </w:tcPr>
          <w:p w14:paraId="76BE4B0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925FC1" w14:paraId="7654F99B" w14:textId="77777777" w:rsidTr="00010F8B">
        <w:trPr>
          <w:trHeight w:val="300"/>
        </w:trPr>
        <w:tc>
          <w:tcPr>
            <w:tcW w:w="8095" w:type="dxa"/>
            <w:tcBorders>
              <w:top w:val="nil"/>
              <w:left w:val="nil"/>
              <w:bottom w:val="nil"/>
              <w:right w:val="nil"/>
            </w:tcBorders>
            <w:shd w:val="clear" w:color="auto" w:fill="auto"/>
            <w:noWrap/>
            <w:vAlign w:val="bottom"/>
            <w:hideMark/>
          </w:tcPr>
          <w:p w14:paraId="1A8188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925FC1" w14:paraId="41417F7B" w14:textId="77777777" w:rsidTr="00010F8B">
        <w:trPr>
          <w:trHeight w:val="300"/>
        </w:trPr>
        <w:tc>
          <w:tcPr>
            <w:tcW w:w="8095" w:type="dxa"/>
            <w:tcBorders>
              <w:top w:val="nil"/>
              <w:left w:val="nil"/>
              <w:bottom w:val="nil"/>
              <w:right w:val="nil"/>
            </w:tcBorders>
            <w:shd w:val="clear" w:color="auto" w:fill="auto"/>
            <w:noWrap/>
            <w:vAlign w:val="bottom"/>
            <w:hideMark/>
          </w:tcPr>
          <w:p w14:paraId="34F8A0E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925FC1" w14:paraId="71FEE99E" w14:textId="77777777" w:rsidTr="00010F8B">
        <w:trPr>
          <w:trHeight w:val="300"/>
        </w:trPr>
        <w:tc>
          <w:tcPr>
            <w:tcW w:w="8095" w:type="dxa"/>
            <w:tcBorders>
              <w:top w:val="nil"/>
              <w:left w:val="nil"/>
              <w:bottom w:val="nil"/>
              <w:right w:val="nil"/>
            </w:tcBorders>
            <w:shd w:val="clear" w:color="auto" w:fill="auto"/>
            <w:noWrap/>
            <w:vAlign w:val="bottom"/>
            <w:hideMark/>
          </w:tcPr>
          <w:p w14:paraId="08C4690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925FC1" w14:paraId="709FAE86" w14:textId="77777777" w:rsidTr="00010F8B">
        <w:trPr>
          <w:trHeight w:val="300"/>
        </w:trPr>
        <w:tc>
          <w:tcPr>
            <w:tcW w:w="8095" w:type="dxa"/>
            <w:tcBorders>
              <w:top w:val="nil"/>
              <w:left w:val="nil"/>
              <w:bottom w:val="nil"/>
              <w:right w:val="nil"/>
            </w:tcBorders>
            <w:shd w:val="clear" w:color="auto" w:fill="auto"/>
            <w:noWrap/>
            <w:vAlign w:val="bottom"/>
            <w:hideMark/>
          </w:tcPr>
          <w:p w14:paraId="5B5540B1"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r w:rsidR="000605DD" w:rsidRPr="00FC49A1" w14:paraId="2B5A0A6C" w14:textId="77777777" w:rsidTr="00010F8B">
        <w:trPr>
          <w:trHeight w:val="300"/>
        </w:trPr>
        <w:tc>
          <w:tcPr>
            <w:tcW w:w="8095" w:type="dxa"/>
            <w:tcBorders>
              <w:top w:val="nil"/>
              <w:left w:val="nil"/>
              <w:bottom w:val="nil"/>
              <w:right w:val="nil"/>
            </w:tcBorders>
            <w:shd w:val="clear" w:color="auto" w:fill="auto"/>
            <w:noWrap/>
            <w:vAlign w:val="bottom"/>
            <w:hideMark/>
          </w:tcPr>
          <w:p w14:paraId="3361006C"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3D5925D3" w14:textId="77777777" w:rsidTr="00010F8B">
        <w:trPr>
          <w:trHeight w:val="300"/>
        </w:trPr>
        <w:tc>
          <w:tcPr>
            <w:tcW w:w="8095" w:type="dxa"/>
            <w:tcBorders>
              <w:top w:val="nil"/>
              <w:left w:val="nil"/>
              <w:bottom w:val="nil"/>
              <w:right w:val="nil"/>
            </w:tcBorders>
            <w:shd w:val="clear" w:color="auto" w:fill="auto"/>
            <w:noWrap/>
            <w:vAlign w:val="bottom"/>
            <w:hideMark/>
          </w:tcPr>
          <w:p w14:paraId="384EAD3F"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301010031A011 - D. Riešenie korupcie a boj proti podvodom</w:t>
            </w:r>
          </w:p>
        </w:tc>
      </w:tr>
      <w:tr w:rsidR="000605DD" w:rsidRPr="00FC49A1" w14:paraId="1D068F00" w14:textId="77777777" w:rsidTr="00010F8B">
        <w:trPr>
          <w:trHeight w:val="300"/>
        </w:trPr>
        <w:tc>
          <w:tcPr>
            <w:tcW w:w="8095" w:type="dxa"/>
            <w:tcBorders>
              <w:top w:val="nil"/>
              <w:left w:val="nil"/>
              <w:bottom w:val="nil"/>
              <w:right w:val="nil"/>
            </w:tcBorders>
            <w:shd w:val="clear" w:color="auto" w:fill="auto"/>
            <w:noWrap/>
            <w:vAlign w:val="bottom"/>
          </w:tcPr>
          <w:tbl>
            <w:tblPr>
              <w:tblW w:w="5267" w:type="dxa"/>
              <w:tblCellMar>
                <w:left w:w="70" w:type="dxa"/>
                <w:right w:w="70" w:type="dxa"/>
              </w:tblCellMar>
              <w:tblLook w:val="04A0" w:firstRow="1" w:lastRow="0" w:firstColumn="1" w:lastColumn="0" w:noHBand="0" w:noVBand="1"/>
            </w:tblPr>
            <w:tblGrid>
              <w:gridCol w:w="5267"/>
            </w:tblGrid>
            <w:tr w:rsidR="00A2307A" w:rsidRPr="00925FC1" w14:paraId="29AB80DA" w14:textId="77777777" w:rsidTr="00010F8B">
              <w:trPr>
                <w:trHeight w:val="300"/>
              </w:trPr>
              <w:tc>
                <w:tcPr>
                  <w:tcW w:w="5267" w:type="dxa"/>
                  <w:shd w:val="clear" w:color="auto" w:fill="auto"/>
                  <w:noWrap/>
                  <w:vAlign w:val="bottom"/>
                  <w:hideMark/>
                </w:tcPr>
                <w:p w14:paraId="200CE4A0"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013 - Softvér</w:t>
                  </w:r>
                </w:p>
              </w:tc>
            </w:tr>
            <w:tr w:rsidR="00A2307A" w:rsidRPr="00925FC1" w14:paraId="1151DDE2" w14:textId="77777777" w:rsidTr="00010F8B">
              <w:trPr>
                <w:trHeight w:val="300"/>
              </w:trPr>
              <w:tc>
                <w:tcPr>
                  <w:tcW w:w="5267" w:type="dxa"/>
                  <w:shd w:val="clear" w:color="auto" w:fill="auto"/>
                  <w:noWrap/>
                  <w:vAlign w:val="bottom"/>
                  <w:hideMark/>
                </w:tcPr>
                <w:p w14:paraId="337B03E9"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tc>
            </w:tr>
            <w:tr w:rsidR="00A2307A" w:rsidRPr="00925FC1" w14:paraId="5475A9BC" w14:textId="77777777" w:rsidTr="00010F8B">
              <w:trPr>
                <w:trHeight w:val="300"/>
              </w:trPr>
              <w:tc>
                <w:tcPr>
                  <w:tcW w:w="5267" w:type="dxa"/>
                  <w:shd w:val="clear" w:color="auto" w:fill="auto"/>
                  <w:noWrap/>
                  <w:vAlign w:val="bottom"/>
                  <w:hideMark/>
                </w:tcPr>
                <w:p w14:paraId="0CB9F195"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019 - Ostatný dlhodobý nehmotný majetok</w:t>
                  </w:r>
                </w:p>
              </w:tc>
            </w:tr>
            <w:tr w:rsidR="00A2307A" w:rsidRPr="00925FC1" w14:paraId="55124EBD" w14:textId="77777777" w:rsidTr="00010F8B">
              <w:trPr>
                <w:trHeight w:val="300"/>
              </w:trPr>
              <w:tc>
                <w:tcPr>
                  <w:tcW w:w="5267" w:type="dxa"/>
                  <w:shd w:val="clear" w:color="auto" w:fill="auto"/>
                  <w:noWrap/>
                  <w:vAlign w:val="bottom"/>
                  <w:hideMark/>
                </w:tcPr>
                <w:p w14:paraId="40FD6B83"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A2307A" w:rsidRPr="00925FC1" w14:paraId="192A3C4D" w14:textId="77777777" w:rsidTr="00010F8B">
              <w:trPr>
                <w:trHeight w:val="300"/>
              </w:trPr>
              <w:tc>
                <w:tcPr>
                  <w:tcW w:w="5267" w:type="dxa"/>
                  <w:shd w:val="clear" w:color="auto" w:fill="auto"/>
                  <w:noWrap/>
                  <w:vAlign w:val="bottom"/>
                  <w:hideMark/>
                </w:tcPr>
                <w:p w14:paraId="3A6393CF" w14:textId="77777777" w:rsidR="00A2307A" w:rsidRPr="00925FC1" w:rsidRDefault="00A2307A" w:rsidP="00ED6A92">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 xml:space="preserve">352 - Poskytnutie dotácií, príspevkov voči tretím </w:t>
                  </w:r>
                  <w:r w:rsidR="00ED6A92" w:rsidRPr="00925FC1">
                    <w:rPr>
                      <w:rFonts w:asciiTheme="minorHAnsi" w:eastAsia="Times New Roman" w:hAnsiTheme="minorHAnsi" w:cstheme="minorHAnsi"/>
                      <w:lang w:eastAsia="sk-SK"/>
                    </w:rPr>
                    <w:t>o</w:t>
                  </w:r>
                  <w:r w:rsidRPr="00925FC1">
                    <w:rPr>
                      <w:rFonts w:asciiTheme="minorHAnsi" w:eastAsia="Times New Roman" w:hAnsiTheme="minorHAnsi" w:cstheme="minorHAnsi"/>
                      <w:lang w:eastAsia="sk-SK"/>
                    </w:rPr>
                    <w:t>sobám</w:t>
                  </w:r>
                </w:p>
              </w:tc>
            </w:tr>
            <w:tr w:rsidR="00A2307A" w:rsidRPr="00925FC1" w14:paraId="416F26F0" w14:textId="77777777" w:rsidTr="00010F8B">
              <w:trPr>
                <w:trHeight w:val="300"/>
              </w:trPr>
              <w:tc>
                <w:tcPr>
                  <w:tcW w:w="5267" w:type="dxa"/>
                  <w:shd w:val="clear" w:color="auto" w:fill="auto"/>
                  <w:noWrap/>
                  <w:vAlign w:val="bottom"/>
                  <w:hideMark/>
                </w:tcPr>
                <w:p w14:paraId="0458101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A2307A" w:rsidRPr="00925FC1" w14:paraId="069824E5" w14:textId="77777777" w:rsidTr="00010F8B">
              <w:trPr>
                <w:trHeight w:val="300"/>
              </w:trPr>
              <w:tc>
                <w:tcPr>
                  <w:tcW w:w="5267" w:type="dxa"/>
                  <w:shd w:val="clear" w:color="auto" w:fill="auto"/>
                  <w:noWrap/>
                  <w:vAlign w:val="bottom"/>
                  <w:hideMark/>
                </w:tcPr>
                <w:p w14:paraId="6035AF6F"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A2307A" w:rsidRPr="00925FC1" w14:paraId="54846B24" w14:textId="77777777" w:rsidTr="00010F8B">
              <w:trPr>
                <w:trHeight w:val="300"/>
              </w:trPr>
              <w:tc>
                <w:tcPr>
                  <w:tcW w:w="5267" w:type="dxa"/>
                  <w:shd w:val="clear" w:color="auto" w:fill="auto"/>
                  <w:noWrap/>
                  <w:vAlign w:val="bottom"/>
                  <w:hideMark/>
                </w:tcPr>
                <w:p w14:paraId="15CC2A6E" w14:textId="77777777" w:rsidR="00A2307A" w:rsidRPr="00925FC1" w:rsidRDefault="00A2307A" w:rsidP="00A2307A">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bl>
          <w:p w14:paraId="770F3238"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23553003" w14:textId="77777777" w:rsidTr="00010F8B">
        <w:trPr>
          <w:trHeight w:val="300"/>
        </w:trPr>
        <w:tc>
          <w:tcPr>
            <w:tcW w:w="8095" w:type="dxa"/>
            <w:tcBorders>
              <w:top w:val="nil"/>
              <w:left w:val="nil"/>
              <w:bottom w:val="nil"/>
              <w:right w:val="nil"/>
            </w:tcBorders>
            <w:shd w:val="clear" w:color="auto" w:fill="auto"/>
            <w:noWrap/>
            <w:vAlign w:val="bottom"/>
          </w:tcPr>
          <w:p w14:paraId="1FA8A1D5" w14:textId="77777777" w:rsidR="000605DD" w:rsidRPr="00925FC1" w:rsidRDefault="000605DD" w:rsidP="000605DD">
            <w:pPr>
              <w:spacing w:after="0" w:line="240" w:lineRule="auto"/>
              <w:rPr>
                <w:rFonts w:asciiTheme="minorHAnsi" w:eastAsia="Times New Roman" w:hAnsiTheme="minorHAnsi" w:cstheme="minorHAnsi"/>
                <w:lang w:eastAsia="sk-SK"/>
              </w:rPr>
            </w:pPr>
          </w:p>
        </w:tc>
      </w:tr>
      <w:tr w:rsidR="000605DD" w:rsidRPr="00FC49A1" w14:paraId="589A5F69" w14:textId="77777777" w:rsidTr="00010F8B">
        <w:trPr>
          <w:trHeight w:val="300"/>
        </w:trPr>
        <w:tc>
          <w:tcPr>
            <w:tcW w:w="8095" w:type="dxa"/>
            <w:tcBorders>
              <w:top w:val="nil"/>
              <w:left w:val="nil"/>
              <w:bottom w:val="nil"/>
              <w:right w:val="nil"/>
            </w:tcBorders>
            <w:shd w:val="clear" w:color="auto" w:fill="auto"/>
            <w:noWrap/>
            <w:vAlign w:val="bottom"/>
            <w:hideMark/>
          </w:tcPr>
          <w:p w14:paraId="161FAF72" w14:textId="77777777" w:rsidR="000605DD" w:rsidRPr="00925FC1" w:rsidRDefault="000605DD" w:rsidP="000605DD">
            <w:pPr>
              <w:spacing w:after="0" w:line="240" w:lineRule="auto"/>
              <w:rPr>
                <w:rFonts w:asciiTheme="minorHAnsi" w:eastAsia="Times New Roman" w:hAnsiTheme="minorHAnsi" w:cstheme="minorHAnsi"/>
                <w:b/>
                <w:bCs/>
                <w:lang w:eastAsia="sk-SK"/>
              </w:rPr>
            </w:pPr>
            <w:r w:rsidRPr="00925FC1">
              <w:rPr>
                <w:rFonts w:asciiTheme="minorHAnsi" w:eastAsia="Times New Roman" w:hAnsiTheme="minorHAnsi" w:cstheme="minorHAnsi"/>
                <w:b/>
                <w:bCs/>
                <w:lang w:eastAsia="sk-SK"/>
              </w:rPr>
              <w:t>301010031A012 - E. Hodnotenia, analýzy, štúdie a expertízne posúdenia</w:t>
            </w:r>
          </w:p>
        </w:tc>
      </w:tr>
      <w:tr w:rsidR="000605DD" w:rsidRPr="00FC49A1" w14:paraId="1EE777C1" w14:textId="77777777" w:rsidTr="00010F8B">
        <w:trPr>
          <w:trHeight w:val="300"/>
        </w:trPr>
        <w:tc>
          <w:tcPr>
            <w:tcW w:w="8095" w:type="dxa"/>
            <w:tcBorders>
              <w:top w:val="nil"/>
              <w:left w:val="nil"/>
              <w:bottom w:val="nil"/>
              <w:right w:val="nil"/>
            </w:tcBorders>
            <w:shd w:val="clear" w:color="auto" w:fill="auto"/>
            <w:noWrap/>
            <w:vAlign w:val="bottom"/>
            <w:hideMark/>
          </w:tcPr>
          <w:p w14:paraId="354B256C"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17599A2F" w14:textId="77777777" w:rsidTr="00010F8B">
        <w:trPr>
          <w:trHeight w:val="300"/>
        </w:trPr>
        <w:tc>
          <w:tcPr>
            <w:tcW w:w="8095" w:type="dxa"/>
            <w:tcBorders>
              <w:top w:val="nil"/>
              <w:left w:val="nil"/>
              <w:bottom w:val="nil"/>
              <w:right w:val="nil"/>
            </w:tcBorders>
            <w:shd w:val="clear" w:color="auto" w:fill="auto"/>
            <w:noWrap/>
            <w:vAlign w:val="bottom"/>
            <w:hideMark/>
          </w:tcPr>
          <w:p w14:paraId="30E9E096"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352 - Poskytnutie dotácií, príspevkov voči tretím osobám</w:t>
            </w:r>
          </w:p>
        </w:tc>
      </w:tr>
      <w:tr w:rsidR="000605DD" w:rsidRPr="00FC49A1" w14:paraId="43D288C5" w14:textId="77777777" w:rsidTr="00010F8B">
        <w:trPr>
          <w:trHeight w:val="300"/>
        </w:trPr>
        <w:tc>
          <w:tcPr>
            <w:tcW w:w="8095" w:type="dxa"/>
            <w:tcBorders>
              <w:top w:val="nil"/>
              <w:left w:val="nil"/>
              <w:bottom w:val="nil"/>
              <w:right w:val="nil"/>
            </w:tcBorders>
            <w:shd w:val="clear" w:color="auto" w:fill="auto"/>
            <w:noWrap/>
            <w:vAlign w:val="bottom"/>
            <w:hideMark/>
          </w:tcPr>
          <w:p w14:paraId="637CBFA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6BF91F4F" w14:textId="77777777" w:rsidTr="00010F8B">
        <w:trPr>
          <w:trHeight w:val="300"/>
        </w:trPr>
        <w:tc>
          <w:tcPr>
            <w:tcW w:w="8095" w:type="dxa"/>
            <w:tcBorders>
              <w:top w:val="nil"/>
              <w:left w:val="nil"/>
              <w:bottom w:val="nil"/>
              <w:right w:val="nil"/>
            </w:tcBorders>
            <w:shd w:val="clear" w:color="auto" w:fill="auto"/>
            <w:noWrap/>
            <w:vAlign w:val="bottom"/>
            <w:hideMark/>
          </w:tcPr>
          <w:p w14:paraId="7ED5D27E"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76FF7E74" w14:textId="77777777" w:rsidTr="00010F8B">
        <w:trPr>
          <w:trHeight w:val="300"/>
        </w:trPr>
        <w:tc>
          <w:tcPr>
            <w:tcW w:w="8095" w:type="dxa"/>
            <w:tcBorders>
              <w:top w:val="nil"/>
              <w:left w:val="nil"/>
              <w:bottom w:val="nil"/>
              <w:right w:val="nil"/>
            </w:tcBorders>
            <w:shd w:val="clear" w:color="auto" w:fill="auto"/>
            <w:noWrap/>
            <w:vAlign w:val="bottom"/>
            <w:hideMark/>
          </w:tcPr>
          <w:p w14:paraId="4F331D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0863A8E4" w14:textId="77777777" w:rsidTr="00010F8B">
        <w:trPr>
          <w:trHeight w:val="300"/>
        </w:trPr>
        <w:tc>
          <w:tcPr>
            <w:tcW w:w="8095" w:type="dxa"/>
            <w:tcBorders>
              <w:top w:val="nil"/>
              <w:left w:val="nil"/>
              <w:bottom w:val="nil"/>
              <w:right w:val="nil"/>
            </w:tcBorders>
            <w:shd w:val="clear" w:color="auto" w:fill="auto"/>
            <w:noWrap/>
            <w:vAlign w:val="bottom"/>
            <w:hideMark/>
          </w:tcPr>
          <w:p w14:paraId="42A328D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6F0CCA84" w14:textId="77777777" w:rsidTr="00010F8B">
        <w:trPr>
          <w:trHeight w:val="300"/>
        </w:trPr>
        <w:tc>
          <w:tcPr>
            <w:tcW w:w="8095" w:type="dxa"/>
            <w:tcBorders>
              <w:top w:val="nil"/>
              <w:left w:val="nil"/>
              <w:bottom w:val="nil"/>
              <w:right w:val="nil"/>
            </w:tcBorders>
            <w:shd w:val="clear" w:color="auto" w:fill="auto"/>
            <w:noWrap/>
            <w:vAlign w:val="bottom"/>
            <w:hideMark/>
          </w:tcPr>
          <w:p w14:paraId="7252D6F1"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301010031A013 - F. Konzultačné, poradenské a právne služby</w:t>
            </w:r>
          </w:p>
        </w:tc>
      </w:tr>
      <w:tr w:rsidR="000605DD" w:rsidRPr="00FC49A1" w14:paraId="2BE95181" w14:textId="77777777" w:rsidTr="00010F8B">
        <w:trPr>
          <w:trHeight w:val="300"/>
        </w:trPr>
        <w:tc>
          <w:tcPr>
            <w:tcW w:w="8095" w:type="dxa"/>
            <w:tcBorders>
              <w:top w:val="nil"/>
              <w:left w:val="nil"/>
              <w:bottom w:val="nil"/>
              <w:right w:val="nil"/>
            </w:tcBorders>
            <w:shd w:val="clear" w:color="auto" w:fill="auto"/>
            <w:noWrap/>
            <w:vAlign w:val="bottom"/>
            <w:hideMark/>
          </w:tcPr>
          <w:p w14:paraId="58C22A9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63EF997D" w14:textId="77777777" w:rsidTr="00010F8B">
        <w:trPr>
          <w:trHeight w:val="300"/>
        </w:trPr>
        <w:tc>
          <w:tcPr>
            <w:tcW w:w="8095" w:type="dxa"/>
            <w:tcBorders>
              <w:top w:val="nil"/>
              <w:left w:val="nil"/>
              <w:bottom w:val="nil"/>
              <w:right w:val="nil"/>
            </w:tcBorders>
            <w:shd w:val="clear" w:color="auto" w:fill="auto"/>
            <w:noWrap/>
            <w:vAlign w:val="bottom"/>
            <w:hideMark/>
          </w:tcPr>
          <w:p w14:paraId="30E8897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2848C4D8" w14:textId="77777777" w:rsidTr="00010F8B">
        <w:trPr>
          <w:trHeight w:val="300"/>
        </w:trPr>
        <w:tc>
          <w:tcPr>
            <w:tcW w:w="8095" w:type="dxa"/>
            <w:tcBorders>
              <w:top w:val="nil"/>
              <w:left w:val="nil"/>
              <w:bottom w:val="nil"/>
              <w:right w:val="nil"/>
            </w:tcBorders>
            <w:shd w:val="clear" w:color="auto" w:fill="auto"/>
            <w:noWrap/>
            <w:vAlign w:val="bottom"/>
            <w:hideMark/>
          </w:tcPr>
          <w:p w14:paraId="79E02DC5"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4655A840" w14:textId="77777777" w:rsidTr="00010F8B">
        <w:trPr>
          <w:trHeight w:val="300"/>
        </w:trPr>
        <w:tc>
          <w:tcPr>
            <w:tcW w:w="8095" w:type="dxa"/>
            <w:tcBorders>
              <w:top w:val="nil"/>
              <w:left w:val="nil"/>
              <w:bottom w:val="nil"/>
              <w:right w:val="nil"/>
            </w:tcBorders>
            <w:shd w:val="clear" w:color="auto" w:fill="auto"/>
            <w:noWrap/>
            <w:vAlign w:val="bottom"/>
            <w:hideMark/>
          </w:tcPr>
          <w:p w14:paraId="0AB46A1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67CAB10" w14:textId="77777777" w:rsidTr="00010F8B">
        <w:trPr>
          <w:trHeight w:val="300"/>
        </w:trPr>
        <w:tc>
          <w:tcPr>
            <w:tcW w:w="8095" w:type="dxa"/>
            <w:tcBorders>
              <w:top w:val="nil"/>
              <w:left w:val="nil"/>
              <w:bottom w:val="nil"/>
              <w:right w:val="nil"/>
            </w:tcBorders>
            <w:shd w:val="clear" w:color="auto" w:fill="auto"/>
            <w:noWrap/>
            <w:vAlign w:val="bottom"/>
            <w:hideMark/>
          </w:tcPr>
          <w:p w14:paraId="5F24812E"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76A466F2" w14:textId="77777777" w:rsidTr="00010F8B">
        <w:trPr>
          <w:trHeight w:val="300"/>
        </w:trPr>
        <w:tc>
          <w:tcPr>
            <w:tcW w:w="8095" w:type="dxa"/>
            <w:tcBorders>
              <w:top w:val="nil"/>
              <w:left w:val="nil"/>
              <w:bottom w:val="nil"/>
              <w:right w:val="nil"/>
            </w:tcBorders>
            <w:shd w:val="clear" w:color="auto" w:fill="auto"/>
            <w:noWrap/>
            <w:vAlign w:val="bottom"/>
            <w:hideMark/>
          </w:tcPr>
          <w:p w14:paraId="47BB4720" w14:textId="77777777" w:rsidR="000605DD" w:rsidRPr="00925FC1" w:rsidRDefault="000605DD" w:rsidP="000605DD">
            <w:pPr>
              <w:spacing w:after="0" w:line="240" w:lineRule="auto"/>
              <w:rPr>
                <w:rFonts w:asciiTheme="minorHAnsi" w:eastAsia="Times New Roman" w:hAnsiTheme="minorHAnsi" w:cstheme="minorHAnsi"/>
                <w:b/>
                <w:lang w:eastAsia="sk-SK"/>
              </w:rPr>
            </w:pPr>
            <w:r w:rsidRPr="00925FC1">
              <w:rPr>
                <w:rFonts w:asciiTheme="minorHAnsi" w:eastAsia="Times New Roman" w:hAnsiTheme="minorHAnsi" w:cstheme="minorHAnsi"/>
                <w:b/>
                <w:lang w:eastAsia="sk-SK"/>
              </w:rPr>
              <w:t>301010031A014 - G. Služby zamerané na zabezpečenie výkonu auditov a kontrol</w:t>
            </w:r>
          </w:p>
        </w:tc>
      </w:tr>
      <w:tr w:rsidR="000605DD" w:rsidRPr="00FC49A1" w14:paraId="6AD32D44" w14:textId="77777777" w:rsidTr="00010F8B">
        <w:trPr>
          <w:trHeight w:val="300"/>
        </w:trPr>
        <w:tc>
          <w:tcPr>
            <w:tcW w:w="8095" w:type="dxa"/>
            <w:tcBorders>
              <w:top w:val="nil"/>
              <w:left w:val="nil"/>
              <w:bottom w:val="nil"/>
              <w:right w:val="nil"/>
            </w:tcBorders>
            <w:shd w:val="clear" w:color="auto" w:fill="auto"/>
            <w:noWrap/>
            <w:vAlign w:val="bottom"/>
            <w:hideMark/>
          </w:tcPr>
          <w:p w14:paraId="1C0E4754"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0605DD" w:rsidRPr="00FC49A1" w14:paraId="3CAF9307" w14:textId="77777777" w:rsidTr="00010F8B">
        <w:trPr>
          <w:trHeight w:val="300"/>
        </w:trPr>
        <w:tc>
          <w:tcPr>
            <w:tcW w:w="8095" w:type="dxa"/>
            <w:tcBorders>
              <w:top w:val="nil"/>
              <w:left w:val="nil"/>
              <w:bottom w:val="nil"/>
              <w:right w:val="nil"/>
            </w:tcBorders>
            <w:shd w:val="clear" w:color="auto" w:fill="auto"/>
            <w:noWrap/>
            <w:vAlign w:val="bottom"/>
            <w:hideMark/>
          </w:tcPr>
          <w:p w14:paraId="427C7C0B"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0605DD" w:rsidRPr="00FC49A1" w14:paraId="72F80B66" w14:textId="77777777" w:rsidTr="00010F8B">
        <w:trPr>
          <w:trHeight w:val="300"/>
        </w:trPr>
        <w:tc>
          <w:tcPr>
            <w:tcW w:w="8095" w:type="dxa"/>
            <w:tcBorders>
              <w:top w:val="nil"/>
              <w:left w:val="nil"/>
              <w:bottom w:val="nil"/>
              <w:right w:val="nil"/>
            </w:tcBorders>
            <w:shd w:val="clear" w:color="auto" w:fill="auto"/>
            <w:noWrap/>
            <w:vAlign w:val="bottom"/>
            <w:hideMark/>
          </w:tcPr>
          <w:p w14:paraId="36A85600"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0605DD" w:rsidRPr="00FC49A1" w14:paraId="3EF955D5" w14:textId="77777777" w:rsidTr="00010F8B">
        <w:trPr>
          <w:trHeight w:val="300"/>
        </w:trPr>
        <w:tc>
          <w:tcPr>
            <w:tcW w:w="8095" w:type="dxa"/>
            <w:tcBorders>
              <w:top w:val="nil"/>
              <w:left w:val="nil"/>
              <w:bottom w:val="nil"/>
              <w:right w:val="nil"/>
            </w:tcBorders>
            <w:shd w:val="clear" w:color="auto" w:fill="auto"/>
            <w:noWrap/>
            <w:vAlign w:val="bottom"/>
            <w:hideMark/>
          </w:tcPr>
          <w:p w14:paraId="30DA3A3F"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0605DD" w:rsidRPr="00FC49A1" w14:paraId="108B9EFA" w14:textId="77777777" w:rsidTr="00010F8B">
        <w:trPr>
          <w:trHeight w:val="300"/>
        </w:trPr>
        <w:tc>
          <w:tcPr>
            <w:tcW w:w="8095" w:type="dxa"/>
            <w:tcBorders>
              <w:top w:val="nil"/>
              <w:left w:val="nil"/>
              <w:bottom w:val="nil"/>
              <w:right w:val="nil"/>
            </w:tcBorders>
            <w:shd w:val="clear" w:color="auto" w:fill="auto"/>
            <w:noWrap/>
            <w:vAlign w:val="bottom"/>
            <w:hideMark/>
          </w:tcPr>
          <w:p w14:paraId="7E5EA923"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0605DD" w:rsidRPr="00FC49A1" w14:paraId="60AD5279" w14:textId="77777777" w:rsidTr="00010F8B">
        <w:trPr>
          <w:trHeight w:val="300"/>
        </w:trPr>
        <w:tc>
          <w:tcPr>
            <w:tcW w:w="8095" w:type="dxa"/>
            <w:tcBorders>
              <w:top w:val="nil"/>
              <w:left w:val="nil"/>
              <w:bottom w:val="nil"/>
              <w:right w:val="nil"/>
            </w:tcBorders>
            <w:shd w:val="clear" w:color="auto" w:fill="auto"/>
            <w:noWrap/>
            <w:vAlign w:val="bottom"/>
            <w:hideMark/>
          </w:tcPr>
          <w:p w14:paraId="575E88A7"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0605DD" w:rsidRPr="00FC49A1" w14:paraId="19FD7868" w14:textId="77777777" w:rsidTr="00010F8B">
        <w:trPr>
          <w:trHeight w:val="300"/>
        </w:trPr>
        <w:tc>
          <w:tcPr>
            <w:tcW w:w="8095" w:type="dxa"/>
            <w:tcBorders>
              <w:top w:val="nil"/>
              <w:left w:val="nil"/>
              <w:bottom w:val="nil"/>
              <w:right w:val="nil"/>
            </w:tcBorders>
            <w:shd w:val="clear" w:color="auto" w:fill="auto"/>
            <w:noWrap/>
            <w:vAlign w:val="bottom"/>
            <w:hideMark/>
          </w:tcPr>
          <w:p w14:paraId="7441C3B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0605DD" w:rsidRPr="00FC49A1" w14:paraId="239331E4" w14:textId="77777777" w:rsidTr="00010F8B">
        <w:trPr>
          <w:trHeight w:val="300"/>
        </w:trPr>
        <w:tc>
          <w:tcPr>
            <w:tcW w:w="8095" w:type="dxa"/>
            <w:tcBorders>
              <w:top w:val="nil"/>
              <w:left w:val="nil"/>
              <w:bottom w:val="nil"/>
              <w:right w:val="nil"/>
            </w:tcBorders>
            <w:shd w:val="clear" w:color="auto" w:fill="auto"/>
            <w:noWrap/>
            <w:vAlign w:val="bottom"/>
            <w:hideMark/>
          </w:tcPr>
          <w:p w14:paraId="2C00E142" w14:textId="77777777" w:rsidR="000605DD" w:rsidRPr="00925FC1" w:rsidRDefault="000605DD" w:rsidP="000605DD">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p w14:paraId="38CE72A6" w14:textId="77777777" w:rsidR="003939AC" w:rsidRPr="00925FC1" w:rsidRDefault="003939AC" w:rsidP="000605DD">
            <w:pPr>
              <w:spacing w:after="0" w:line="240" w:lineRule="auto"/>
              <w:rPr>
                <w:rFonts w:asciiTheme="minorHAnsi" w:hAnsiTheme="minorHAnsi" w:cstheme="minorHAnsi"/>
                <w:b/>
              </w:rPr>
            </w:pPr>
          </w:p>
          <w:p w14:paraId="631123B1" w14:textId="77777777" w:rsidR="003939AC" w:rsidRPr="00925FC1" w:rsidRDefault="003939AC" w:rsidP="00ED6A92">
            <w:pPr>
              <w:spacing w:after="0" w:line="240" w:lineRule="auto"/>
              <w:jc w:val="both"/>
              <w:rPr>
                <w:rFonts w:asciiTheme="minorHAnsi" w:eastAsia="Times New Roman" w:hAnsiTheme="minorHAnsi" w:cstheme="minorHAnsi"/>
                <w:lang w:eastAsia="sk-SK"/>
              </w:rPr>
            </w:pPr>
            <w:r w:rsidRPr="00925FC1">
              <w:rPr>
                <w:rFonts w:asciiTheme="minorHAnsi" w:hAnsiTheme="minorHAnsi" w:cstheme="minorHAnsi"/>
                <w:b/>
              </w:rPr>
              <w:lastRenderedPageBreak/>
              <w:t>301010031A015 - H. Služby so zameraním na zabezpečenie IS, technickej a administratívnej podpory</w:t>
            </w:r>
          </w:p>
        </w:tc>
      </w:tr>
      <w:tr w:rsidR="000605DD" w:rsidRPr="00FC49A1" w14:paraId="2B97A1B4" w14:textId="77777777" w:rsidTr="00010F8B">
        <w:trPr>
          <w:trHeight w:val="300"/>
        </w:trPr>
        <w:tc>
          <w:tcPr>
            <w:tcW w:w="8095" w:type="dxa"/>
            <w:tcBorders>
              <w:top w:val="nil"/>
              <w:left w:val="nil"/>
              <w:bottom w:val="nil"/>
              <w:right w:val="nil"/>
            </w:tcBorders>
            <w:shd w:val="clear" w:color="auto" w:fill="auto"/>
            <w:noWrap/>
            <w:vAlign w:val="bottom"/>
            <w:hideMark/>
          </w:tcPr>
          <w:tbl>
            <w:tblPr>
              <w:tblW w:w="5267" w:type="dxa"/>
              <w:tblCellMar>
                <w:left w:w="70" w:type="dxa"/>
                <w:right w:w="70" w:type="dxa"/>
              </w:tblCellMar>
              <w:tblLook w:val="04A0" w:firstRow="1" w:lastRow="0" w:firstColumn="1" w:lastColumn="0" w:noHBand="0" w:noVBand="1"/>
            </w:tblPr>
            <w:tblGrid>
              <w:gridCol w:w="5267"/>
            </w:tblGrid>
            <w:tr w:rsidR="003939AC" w:rsidRPr="00925FC1" w14:paraId="1C74F71C" w14:textId="77777777" w:rsidTr="00ED6A92">
              <w:trPr>
                <w:trHeight w:val="300"/>
              </w:trPr>
              <w:tc>
                <w:tcPr>
                  <w:tcW w:w="5267" w:type="dxa"/>
                  <w:tcBorders>
                    <w:top w:val="nil"/>
                    <w:left w:val="nil"/>
                    <w:bottom w:val="nil"/>
                    <w:right w:val="nil"/>
                  </w:tcBorders>
                  <w:shd w:val="clear" w:color="auto" w:fill="auto"/>
                  <w:noWrap/>
                  <w:vAlign w:val="bottom"/>
                  <w:hideMark/>
                </w:tcPr>
                <w:p w14:paraId="60EDC394"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lastRenderedPageBreak/>
                    <w:t>013 - Softvér</w:t>
                  </w:r>
                </w:p>
              </w:tc>
            </w:tr>
            <w:tr w:rsidR="003939AC" w:rsidRPr="00925FC1" w14:paraId="6E8605D1" w14:textId="77777777" w:rsidTr="00ED6A92">
              <w:trPr>
                <w:trHeight w:val="300"/>
              </w:trPr>
              <w:tc>
                <w:tcPr>
                  <w:tcW w:w="5267" w:type="dxa"/>
                  <w:tcBorders>
                    <w:top w:val="nil"/>
                    <w:left w:val="nil"/>
                    <w:bottom w:val="nil"/>
                    <w:right w:val="nil"/>
                  </w:tcBorders>
                  <w:shd w:val="clear" w:color="auto" w:fill="auto"/>
                  <w:noWrap/>
                  <w:vAlign w:val="bottom"/>
                  <w:hideMark/>
                </w:tcPr>
                <w:p w14:paraId="3916F65D" w14:textId="77777777" w:rsidR="003939AC"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014 - Oceniteľné práva</w:t>
                  </w:r>
                </w:p>
                <w:p w14:paraId="4E38A7B1" w14:textId="3653B5B4" w:rsidR="00632A06" w:rsidRPr="00632A06" w:rsidRDefault="00632A06" w:rsidP="00632A06">
                  <w:pPr>
                    <w:spacing w:before="120" w:after="120" w:line="240" w:lineRule="auto"/>
                    <w:contextualSpacing/>
                    <w:rPr>
                      <w:rFonts w:asciiTheme="minorHAnsi" w:hAnsiTheme="minorHAnsi"/>
                    </w:rPr>
                  </w:pPr>
                  <w:r w:rsidRPr="00632A06">
                    <w:rPr>
                      <w:rFonts w:asciiTheme="minorHAnsi" w:hAnsiTheme="minorHAnsi"/>
                      <w:szCs w:val="20"/>
                    </w:rPr>
                    <w:t>019 - Ostatný dlhodobý nehmotný majetok</w:t>
                  </w:r>
                </w:p>
              </w:tc>
            </w:tr>
            <w:tr w:rsidR="003939AC" w:rsidRPr="00925FC1" w14:paraId="01A181FB" w14:textId="77777777" w:rsidTr="00ED6A92">
              <w:trPr>
                <w:trHeight w:val="300"/>
              </w:trPr>
              <w:tc>
                <w:tcPr>
                  <w:tcW w:w="5267" w:type="dxa"/>
                  <w:tcBorders>
                    <w:top w:val="nil"/>
                    <w:left w:val="nil"/>
                    <w:bottom w:val="nil"/>
                    <w:right w:val="nil"/>
                  </w:tcBorders>
                  <w:shd w:val="clear" w:color="auto" w:fill="auto"/>
                  <w:noWrap/>
                  <w:vAlign w:val="bottom"/>
                  <w:hideMark/>
                </w:tcPr>
                <w:p w14:paraId="269A1EEF"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022 - Samostatné hnuteľné veci a súbory hnuteľných vecí</w:t>
                  </w:r>
                </w:p>
              </w:tc>
            </w:tr>
            <w:tr w:rsidR="003939AC" w:rsidRPr="00925FC1" w14:paraId="386991C8" w14:textId="77777777" w:rsidTr="00ED6A92">
              <w:trPr>
                <w:trHeight w:val="300"/>
              </w:trPr>
              <w:tc>
                <w:tcPr>
                  <w:tcW w:w="5267" w:type="dxa"/>
                  <w:tcBorders>
                    <w:top w:val="nil"/>
                    <w:left w:val="nil"/>
                    <w:bottom w:val="nil"/>
                    <w:right w:val="nil"/>
                  </w:tcBorders>
                  <w:shd w:val="clear" w:color="auto" w:fill="auto"/>
                  <w:noWrap/>
                  <w:vAlign w:val="bottom"/>
                  <w:hideMark/>
                </w:tcPr>
                <w:p w14:paraId="2C0434C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112 - Zásoby</w:t>
                  </w:r>
                </w:p>
              </w:tc>
            </w:tr>
            <w:tr w:rsidR="003939AC" w:rsidRPr="00925FC1" w14:paraId="3F442746" w14:textId="77777777" w:rsidTr="00ED6A92">
              <w:trPr>
                <w:trHeight w:val="300"/>
              </w:trPr>
              <w:tc>
                <w:tcPr>
                  <w:tcW w:w="5267" w:type="dxa"/>
                  <w:tcBorders>
                    <w:top w:val="nil"/>
                    <w:left w:val="nil"/>
                    <w:bottom w:val="nil"/>
                    <w:right w:val="nil"/>
                  </w:tcBorders>
                  <w:shd w:val="clear" w:color="auto" w:fill="auto"/>
                  <w:noWrap/>
                  <w:vAlign w:val="bottom"/>
                  <w:hideMark/>
                </w:tcPr>
                <w:p w14:paraId="450A82AE"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502 - Spotreba energie</w:t>
                  </w:r>
                </w:p>
              </w:tc>
            </w:tr>
            <w:tr w:rsidR="003939AC" w:rsidRPr="00925FC1" w14:paraId="01B20CC2" w14:textId="77777777" w:rsidTr="00ED6A92">
              <w:trPr>
                <w:trHeight w:val="300"/>
              </w:trPr>
              <w:tc>
                <w:tcPr>
                  <w:tcW w:w="5267" w:type="dxa"/>
                  <w:tcBorders>
                    <w:top w:val="nil"/>
                    <w:left w:val="nil"/>
                    <w:bottom w:val="nil"/>
                    <w:right w:val="nil"/>
                  </w:tcBorders>
                  <w:shd w:val="clear" w:color="auto" w:fill="auto"/>
                  <w:noWrap/>
                  <w:vAlign w:val="bottom"/>
                  <w:hideMark/>
                </w:tcPr>
                <w:p w14:paraId="34A38F02"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503 - Spotreba ostatných neskladovateľných dodávok</w:t>
                  </w:r>
                </w:p>
              </w:tc>
            </w:tr>
            <w:tr w:rsidR="003939AC" w:rsidRPr="00925FC1" w14:paraId="66B0F16B" w14:textId="77777777" w:rsidTr="00ED6A92">
              <w:trPr>
                <w:trHeight w:val="300"/>
              </w:trPr>
              <w:tc>
                <w:tcPr>
                  <w:tcW w:w="5267" w:type="dxa"/>
                  <w:tcBorders>
                    <w:top w:val="nil"/>
                    <w:left w:val="nil"/>
                    <w:bottom w:val="nil"/>
                    <w:right w:val="nil"/>
                  </w:tcBorders>
                  <w:shd w:val="clear" w:color="auto" w:fill="auto"/>
                  <w:noWrap/>
                  <w:vAlign w:val="bottom"/>
                  <w:hideMark/>
                </w:tcPr>
                <w:p w14:paraId="26A01777"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511 - Opravy a udržiavanie</w:t>
                  </w:r>
                </w:p>
              </w:tc>
            </w:tr>
            <w:tr w:rsidR="003939AC" w:rsidRPr="00925FC1" w14:paraId="53A72146" w14:textId="77777777" w:rsidTr="00ED6A92">
              <w:trPr>
                <w:trHeight w:val="300"/>
              </w:trPr>
              <w:tc>
                <w:tcPr>
                  <w:tcW w:w="5267" w:type="dxa"/>
                  <w:tcBorders>
                    <w:top w:val="nil"/>
                    <w:left w:val="nil"/>
                    <w:bottom w:val="nil"/>
                    <w:right w:val="nil"/>
                  </w:tcBorders>
                  <w:shd w:val="clear" w:color="auto" w:fill="auto"/>
                  <w:noWrap/>
                  <w:vAlign w:val="bottom"/>
                  <w:hideMark/>
                </w:tcPr>
                <w:p w14:paraId="2D2A87C3"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512 - Cestovné náhrady</w:t>
                  </w:r>
                </w:p>
              </w:tc>
            </w:tr>
            <w:tr w:rsidR="003939AC" w:rsidRPr="00925FC1" w14:paraId="1CFA2B3F" w14:textId="77777777" w:rsidTr="00ED6A92">
              <w:trPr>
                <w:trHeight w:val="300"/>
              </w:trPr>
              <w:tc>
                <w:tcPr>
                  <w:tcW w:w="5267" w:type="dxa"/>
                  <w:tcBorders>
                    <w:top w:val="nil"/>
                    <w:left w:val="nil"/>
                    <w:bottom w:val="nil"/>
                    <w:right w:val="nil"/>
                  </w:tcBorders>
                  <w:shd w:val="clear" w:color="auto" w:fill="auto"/>
                  <w:noWrap/>
                  <w:vAlign w:val="bottom"/>
                  <w:hideMark/>
                </w:tcPr>
                <w:p w14:paraId="4DB467AD"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518 - Ostatné služby</w:t>
                  </w:r>
                </w:p>
              </w:tc>
            </w:tr>
            <w:tr w:rsidR="003939AC" w:rsidRPr="00925FC1" w14:paraId="439CED77" w14:textId="77777777" w:rsidTr="00ED6A92">
              <w:trPr>
                <w:trHeight w:val="300"/>
              </w:trPr>
              <w:tc>
                <w:tcPr>
                  <w:tcW w:w="5267" w:type="dxa"/>
                  <w:tcBorders>
                    <w:top w:val="nil"/>
                    <w:left w:val="nil"/>
                    <w:bottom w:val="nil"/>
                    <w:right w:val="nil"/>
                  </w:tcBorders>
                  <w:shd w:val="clear" w:color="auto" w:fill="auto"/>
                  <w:noWrap/>
                  <w:vAlign w:val="bottom"/>
                  <w:hideMark/>
                </w:tcPr>
                <w:p w14:paraId="4459C9BB"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521 - Mzdové výdavky</w:t>
                  </w:r>
                </w:p>
              </w:tc>
            </w:tr>
            <w:tr w:rsidR="003939AC" w:rsidRPr="00925FC1" w14:paraId="468C55A7" w14:textId="77777777" w:rsidTr="00ED6A92">
              <w:trPr>
                <w:trHeight w:val="300"/>
              </w:trPr>
              <w:tc>
                <w:tcPr>
                  <w:tcW w:w="5267" w:type="dxa"/>
                  <w:tcBorders>
                    <w:top w:val="nil"/>
                    <w:left w:val="nil"/>
                    <w:bottom w:val="nil"/>
                    <w:right w:val="nil"/>
                  </w:tcBorders>
                  <w:shd w:val="clear" w:color="auto" w:fill="auto"/>
                  <w:noWrap/>
                  <w:vAlign w:val="bottom"/>
                  <w:hideMark/>
                </w:tcPr>
                <w:p w14:paraId="764EC299"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548 - Výdavky na prevádzkovú činnosť</w:t>
                  </w:r>
                </w:p>
              </w:tc>
            </w:tr>
            <w:tr w:rsidR="003939AC" w:rsidRPr="00925FC1" w14:paraId="001B3506" w14:textId="77777777" w:rsidTr="00ED6A92">
              <w:trPr>
                <w:trHeight w:val="300"/>
              </w:trPr>
              <w:tc>
                <w:tcPr>
                  <w:tcW w:w="5267" w:type="dxa"/>
                  <w:tcBorders>
                    <w:top w:val="nil"/>
                    <w:left w:val="nil"/>
                    <w:bottom w:val="nil"/>
                    <w:right w:val="nil"/>
                  </w:tcBorders>
                  <w:shd w:val="clear" w:color="auto" w:fill="auto"/>
                  <w:noWrap/>
                  <w:vAlign w:val="bottom"/>
                  <w:hideMark/>
                </w:tcPr>
                <w:p w14:paraId="10BEBB11" w14:textId="77777777" w:rsidR="003939AC" w:rsidRPr="00925FC1" w:rsidRDefault="003939AC" w:rsidP="003939AC">
                  <w:pPr>
                    <w:spacing w:after="0" w:line="240" w:lineRule="auto"/>
                    <w:rPr>
                      <w:rFonts w:asciiTheme="minorHAnsi" w:eastAsia="Times New Roman" w:hAnsiTheme="minorHAnsi" w:cstheme="minorHAnsi"/>
                      <w:lang w:eastAsia="sk-SK"/>
                    </w:rPr>
                  </w:pPr>
                  <w:r w:rsidRPr="00925FC1">
                    <w:rPr>
                      <w:rFonts w:asciiTheme="minorHAnsi" w:eastAsia="Times New Roman" w:hAnsiTheme="minorHAnsi" w:cstheme="minorHAnsi"/>
                      <w:lang w:eastAsia="sk-SK"/>
                    </w:rPr>
                    <w:t>568 - Ostatné finančné výdavky</w:t>
                  </w:r>
                </w:p>
              </w:tc>
            </w:tr>
          </w:tbl>
          <w:p w14:paraId="2ECDE359"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r w:rsidR="000605DD" w:rsidRPr="00FC49A1" w14:paraId="2C39FF93" w14:textId="77777777" w:rsidTr="00010F8B">
        <w:trPr>
          <w:trHeight w:val="300"/>
        </w:trPr>
        <w:tc>
          <w:tcPr>
            <w:tcW w:w="8095" w:type="dxa"/>
            <w:tcBorders>
              <w:top w:val="nil"/>
              <w:left w:val="nil"/>
              <w:bottom w:val="nil"/>
              <w:right w:val="nil"/>
            </w:tcBorders>
            <w:shd w:val="clear" w:color="auto" w:fill="auto"/>
            <w:noWrap/>
            <w:vAlign w:val="bottom"/>
            <w:hideMark/>
          </w:tcPr>
          <w:p w14:paraId="73234C7B" w14:textId="77777777" w:rsidR="000605DD" w:rsidRPr="00925FC1" w:rsidRDefault="000605DD" w:rsidP="000605DD">
            <w:pPr>
              <w:spacing w:after="0" w:line="240" w:lineRule="auto"/>
              <w:rPr>
                <w:rFonts w:asciiTheme="minorHAnsi" w:eastAsia="Times New Roman" w:hAnsiTheme="minorHAnsi" w:cstheme="minorHAnsi"/>
                <w:color w:val="000000"/>
                <w:lang w:eastAsia="sk-SK"/>
              </w:rPr>
            </w:pPr>
          </w:p>
        </w:tc>
      </w:tr>
    </w:tbl>
    <w:p w14:paraId="087A6F12" w14:textId="77777777" w:rsidR="0018298C" w:rsidRPr="00FC49A1" w:rsidRDefault="0018298C" w:rsidP="007065EB">
      <w:pPr>
        <w:pStyle w:val="Odsekzoznamu"/>
        <w:spacing w:before="120"/>
        <w:rPr>
          <w:rFonts w:asciiTheme="minorHAnsi" w:hAnsiTheme="minorHAnsi" w:cstheme="minorHAnsi"/>
          <w:b/>
          <w:color w:val="000000"/>
        </w:rPr>
      </w:pPr>
    </w:p>
    <w:p w14:paraId="5C03B03F" w14:textId="77777777" w:rsidR="00B517DF" w:rsidRPr="00925FC1" w:rsidRDefault="00D16C26" w:rsidP="00127D60">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148D4F42" w14:textId="77777777" w:rsidR="00402FBF" w:rsidRPr="00925FC1" w:rsidRDefault="00496D8C"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oprávnenosti výdavkov pre projekty operačného programu Technická pomoc 2014 - 2020 </w:t>
      </w:r>
      <w:r w:rsidR="00402FBF" w:rsidRPr="00925FC1">
        <w:rPr>
          <w:rFonts w:asciiTheme="minorHAnsi" w:hAnsiTheme="minorHAnsi" w:cstheme="minorHAnsi"/>
          <w:sz w:val="22"/>
          <w:szCs w:val="22"/>
        </w:rPr>
        <w:t>(</w:t>
      </w:r>
      <w:hyperlink r:id="rId23"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0C265FCF" w14:textId="77777777" w:rsidR="005D5FC6" w:rsidRPr="00925FC1" w:rsidRDefault="005D5FC6"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2014 - 2020 </w:t>
      </w:r>
      <w:r w:rsidR="00402FBF" w:rsidRPr="00925FC1">
        <w:rPr>
          <w:rFonts w:asciiTheme="minorHAnsi" w:hAnsiTheme="minorHAnsi" w:cstheme="minorHAnsi"/>
          <w:sz w:val="22"/>
          <w:szCs w:val="22"/>
        </w:rPr>
        <w:t>(</w:t>
      </w:r>
      <w:hyperlink r:id="rId24" w:history="1">
        <w:r w:rsidR="00402FBF" w:rsidRPr="00925FC1">
          <w:rPr>
            <w:rStyle w:val="Hypertextovprepojenie"/>
            <w:rFonts w:asciiTheme="minorHAnsi" w:hAnsiTheme="minorHAnsi" w:cstheme="minorHAnsi"/>
            <w:sz w:val="22"/>
            <w:szCs w:val="22"/>
          </w:rPr>
          <w:t>http://www.optp.vlada.gov.sk/ine-dokumenty/</w:t>
        </w:r>
      </w:hyperlink>
      <w:r w:rsidR="00402FBF" w:rsidRPr="00925FC1">
        <w:rPr>
          <w:rFonts w:asciiTheme="minorHAnsi" w:hAnsiTheme="minorHAnsi" w:cstheme="minorHAnsi"/>
          <w:sz w:val="22"/>
          <w:szCs w:val="22"/>
        </w:rPr>
        <w:t>);</w:t>
      </w:r>
    </w:p>
    <w:p w14:paraId="373650F5" w14:textId="77777777" w:rsidR="00A72653" w:rsidRPr="00925FC1" w:rsidRDefault="00A72653" w:rsidP="00127D60">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Operačný program Technická pomoc pre programové obdobie 2014-2020 </w:t>
      </w:r>
      <w:r w:rsidR="00402FBF" w:rsidRPr="00925FC1">
        <w:rPr>
          <w:rFonts w:asciiTheme="minorHAnsi" w:hAnsiTheme="minorHAnsi" w:cstheme="minorHAnsi"/>
          <w:sz w:val="22"/>
          <w:szCs w:val="22"/>
        </w:rPr>
        <w:t>(</w:t>
      </w:r>
      <w:hyperlink r:id="rId25" w:history="1">
        <w:r w:rsidR="00402FBF" w:rsidRPr="00925FC1">
          <w:rPr>
            <w:rStyle w:val="Hypertextovprepojenie"/>
            <w:rFonts w:asciiTheme="minorHAnsi" w:hAnsiTheme="minorHAnsi" w:cstheme="minorHAnsi"/>
            <w:sz w:val="22"/>
            <w:szCs w:val="22"/>
          </w:rPr>
          <w:t>http://www.optp.vlada.gov.sk/programovy-dokument/</w:t>
        </w:r>
      </w:hyperlink>
      <w:r w:rsidR="007A576A" w:rsidRPr="00925FC1">
        <w:rPr>
          <w:rFonts w:asciiTheme="minorHAnsi" w:hAnsiTheme="minorHAnsi" w:cstheme="minorHAnsi"/>
          <w:sz w:val="22"/>
          <w:szCs w:val="22"/>
        </w:rPr>
        <w:t>)</w:t>
      </w:r>
      <w:r w:rsidR="00340864" w:rsidRPr="00925FC1">
        <w:rPr>
          <w:rFonts w:asciiTheme="minorHAnsi" w:hAnsiTheme="minorHAnsi" w:cstheme="minorHAnsi"/>
          <w:sz w:val="22"/>
          <w:szCs w:val="22"/>
        </w:rPr>
        <w:t>;</w:t>
      </w:r>
      <w:r w:rsidRPr="00925FC1">
        <w:rPr>
          <w:rFonts w:asciiTheme="minorHAnsi" w:hAnsiTheme="minorHAnsi" w:cstheme="minorHAnsi"/>
          <w:sz w:val="22"/>
          <w:szCs w:val="22"/>
        </w:rPr>
        <w:t xml:space="preserve"> </w:t>
      </w:r>
    </w:p>
    <w:p w14:paraId="39CC88CB" w14:textId="6D353957" w:rsidR="00496D8C" w:rsidRPr="00925FC1" w:rsidRDefault="00496D8C"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6 k pravidlám oprávnenosti pre najčastejšie sa vyskytujúce skupiny výdavkov (</w:t>
      </w:r>
      <w:hyperlink r:id="rId26" w:history="1">
        <w:r w:rsidR="001348AB" w:rsidRPr="0077590B">
          <w:rPr>
            <w:rStyle w:val="Hypertextovprepojenie"/>
            <w:rFonts w:asciiTheme="minorHAnsi" w:hAnsiTheme="minorHAnsi"/>
            <w:sz w:val="22"/>
            <w:szCs w:val="22"/>
          </w:rPr>
          <w:t>http://www.partnerskadohoda.gov.sk/metodicke-pokyny-cko-a-uv-sr/</w:t>
        </w:r>
      </w:hyperlink>
      <w:r w:rsidR="00402FBF"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76A899A7" w14:textId="0F3887C9" w:rsidR="002C5B67" w:rsidRPr="00925FC1" w:rsidRDefault="002C5B67" w:rsidP="00945337">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27" w:history="1">
        <w:r w:rsidR="001348AB"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3D1B8791" w14:textId="77777777" w:rsidR="003C2776" w:rsidRPr="00925FC1" w:rsidRDefault="007065EB" w:rsidP="00127D60">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w:t>
      </w:r>
      <w:r w:rsidR="00496D8C" w:rsidRPr="00925FC1">
        <w:rPr>
          <w:rFonts w:asciiTheme="minorHAnsi" w:hAnsiTheme="minorHAnsi" w:cstheme="minorHAnsi"/>
          <w:color w:val="000000"/>
          <w:sz w:val="22"/>
          <w:szCs w:val="22"/>
        </w:rPr>
        <w:t>ákony a nariadenia, na ktoré sa uvedené dokumenty odvolávajú.</w:t>
      </w:r>
    </w:p>
    <w:p w14:paraId="642C8EBB" w14:textId="77777777" w:rsidR="00164CBE" w:rsidRPr="00925FC1" w:rsidRDefault="00164CBE" w:rsidP="00127D60">
      <w:pPr>
        <w:pStyle w:val="Odsekzoznamu"/>
        <w:spacing w:before="120" w:after="120"/>
        <w:ind w:left="1440"/>
        <w:rPr>
          <w:rFonts w:asciiTheme="minorHAnsi" w:hAnsiTheme="minorHAnsi" w:cstheme="minorHAnsi"/>
          <w:color w:val="000000"/>
          <w:sz w:val="22"/>
          <w:szCs w:val="22"/>
        </w:rPr>
      </w:pPr>
    </w:p>
    <w:p w14:paraId="08819802" w14:textId="7439DB12" w:rsidR="00164CBE" w:rsidRPr="00FC49A1" w:rsidRDefault="00164CBE" w:rsidP="00127D60">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w:t>
      </w:r>
      <w:r w:rsidR="002B7069" w:rsidRPr="00925FC1">
        <w:rPr>
          <w:rFonts w:asciiTheme="minorHAnsi" w:hAnsiTheme="minorHAnsi" w:cstheme="minorHAnsi"/>
          <w:i/>
          <w:sz w:val="22"/>
          <w:szCs w:val="22"/>
        </w:rPr>
        <w:t xml:space="preserve">skupiny výdavkov </w:t>
      </w:r>
      <w:r w:rsidRPr="00925FC1">
        <w:rPr>
          <w:rFonts w:asciiTheme="minorHAnsi" w:hAnsiTheme="minorHAnsi" w:cstheme="minorHAnsi"/>
          <w:i/>
          <w:sz w:val="22"/>
          <w:szCs w:val="22"/>
        </w:rPr>
        <w:t>vo formulári ŽoNFP, v rámci časti č. 11.A - Rozpočet žiadateľa.)</w:t>
      </w:r>
    </w:p>
    <w:p w14:paraId="6EB14BC2" w14:textId="77777777" w:rsidR="004641E9" w:rsidRPr="00FC49A1" w:rsidRDefault="004641E9" w:rsidP="00127D60">
      <w:pPr>
        <w:pStyle w:val="Odsekzoznamu"/>
        <w:spacing w:before="120" w:after="120"/>
        <w:ind w:left="1440"/>
        <w:rPr>
          <w:rFonts w:asciiTheme="minorHAnsi" w:hAnsiTheme="minorHAnsi" w:cstheme="minorHAnsi"/>
          <w:color w:val="000000"/>
          <w:sz w:val="22"/>
          <w:szCs w:val="22"/>
        </w:rPr>
      </w:pPr>
    </w:p>
    <w:p w14:paraId="22B432CF" w14:textId="77777777" w:rsidR="00AE1B07" w:rsidRPr="00925FC1" w:rsidRDefault="00AE1B07"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č</w:t>
      </w:r>
      <w:r w:rsidR="00CD6449" w:rsidRPr="00925FC1">
        <w:rPr>
          <w:rFonts w:asciiTheme="minorHAnsi" w:hAnsiTheme="minorHAnsi" w:cstheme="minorHAnsi"/>
          <w:color w:val="000000"/>
          <w:sz w:val="22"/>
          <w:szCs w:val="22"/>
        </w:rPr>
        <w:t>asová oprávnenosť výdavkov</w:t>
      </w:r>
    </w:p>
    <w:p w14:paraId="760E073D" w14:textId="6988587D" w:rsidR="00CD6449" w:rsidRPr="00925FC1" w:rsidRDefault="00AE1B07"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r w:rsidR="003C3A87" w:rsidRPr="00925FC1">
        <w:rPr>
          <w:rFonts w:asciiTheme="minorHAnsi" w:hAnsiTheme="minorHAnsi" w:cstheme="minorHAnsi"/>
          <w:color w:val="000000"/>
          <w:sz w:val="22"/>
          <w:szCs w:val="22"/>
        </w:rPr>
        <w:t xml:space="preserve"> v rámci OP TP</w:t>
      </w:r>
      <w:r w:rsidR="00CD6449" w:rsidRPr="00925FC1">
        <w:rPr>
          <w:rFonts w:asciiTheme="minorHAnsi" w:hAnsiTheme="minorHAnsi" w:cstheme="minorHAnsi"/>
          <w:color w:val="000000"/>
          <w:sz w:val="22"/>
          <w:szCs w:val="22"/>
        </w:rPr>
        <w:t xml:space="preserve"> je stanovená </w:t>
      </w:r>
      <w:r w:rsidR="00CD6449" w:rsidRPr="00925FC1">
        <w:rPr>
          <w:rFonts w:asciiTheme="minorHAnsi" w:hAnsiTheme="minorHAnsi" w:cstheme="minorHAnsi"/>
          <w:b/>
          <w:color w:val="000000"/>
          <w:sz w:val="22"/>
          <w:szCs w:val="22"/>
        </w:rPr>
        <w:t xml:space="preserve">od </w:t>
      </w:r>
      <w:r w:rsidR="0064015D" w:rsidRPr="00925FC1">
        <w:rPr>
          <w:rFonts w:asciiTheme="minorHAnsi" w:hAnsiTheme="minorHAnsi" w:cstheme="minorHAnsi"/>
          <w:b/>
          <w:color w:val="000000"/>
          <w:sz w:val="22"/>
          <w:szCs w:val="22"/>
        </w:rPr>
        <w:t>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0</w:t>
      </w:r>
      <w:r w:rsidR="00CD6449" w:rsidRPr="00925FC1">
        <w:rPr>
          <w:rFonts w:asciiTheme="minorHAnsi" w:hAnsiTheme="minorHAnsi" w:cstheme="minorHAnsi"/>
          <w:b/>
          <w:color w:val="000000"/>
          <w:sz w:val="22"/>
          <w:szCs w:val="22"/>
        </w:rPr>
        <w:t>1.</w:t>
      </w:r>
      <w:r w:rsidR="0064015D" w:rsidRPr="00925FC1">
        <w:rPr>
          <w:rFonts w:asciiTheme="minorHAnsi" w:hAnsiTheme="minorHAnsi" w:cstheme="minorHAnsi"/>
          <w:b/>
          <w:color w:val="000000"/>
          <w:sz w:val="22"/>
          <w:szCs w:val="22"/>
        </w:rPr>
        <w:t xml:space="preserve"> </w:t>
      </w:r>
      <w:r w:rsidR="00CD6449" w:rsidRPr="00925FC1">
        <w:rPr>
          <w:rFonts w:asciiTheme="minorHAnsi" w:hAnsiTheme="minorHAnsi" w:cstheme="minorHAnsi"/>
          <w:b/>
          <w:color w:val="000000"/>
          <w:sz w:val="22"/>
          <w:szCs w:val="22"/>
        </w:rPr>
        <w:t>201</w:t>
      </w:r>
      <w:r w:rsidR="005911B5" w:rsidRPr="00925FC1">
        <w:rPr>
          <w:rFonts w:asciiTheme="minorHAnsi" w:hAnsiTheme="minorHAnsi" w:cstheme="minorHAnsi"/>
          <w:b/>
          <w:color w:val="000000"/>
          <w:sz w:val="22"/>
          <w:szCs w:val="22"/>
        </w:rPr>
        <w:t>4</w:t>
      </w:r>
      <w:r w:rsidR="005F0950" w:rsidRPr="005F0950">
        <w:rPr>
          <w:rFonts w:asciiTheme="minorHAnsi" w:hAnsiTheme="minorHAnsi" w:cstheme="minorHAnsi"/>
          <w:b/>
          <w:color w:val="000000"/>
          <w:sz w:val="22"/>
          <w:szCs w:val="22"/>
        </w:rPr>
        <w:t xml:space="preserve"> </w:t>
      </w:r>
      <w:r w:rsidR="005F0950">
        <w:rPr>
          <w:rFonts w:asciiTheme="minorHAnsi" w:hAnsiTheme="minorHAnsi" w:cstheme="minorHAnsi"/>
          <w:b/>
          <w:color w:val="000000"/>
          <w:sz w:val="22"/>
          <w:szCs w:val="22"/>
        </w:rPr>
        <w:t>do 31. 12. 2023</w:t>
      </w:r>
      <w:r w:rsidR="00CD6449" w:rsidRPr="00925FC1">
        <w:rPr>
          <w:rFonts w:asciiTheme="minorHAnsi" w:hAnsiTheme="minorHAnsi" w:cstheme="minorHAnsi"/>
          <w:color w:val="000000"/>
          <w:sz w:val="22"/>
          <w:szCs w:val="22"/>
        </w:rPr>
        <w:t xml:space="preserve">. Dátum nadobudnutia účinnosti zmluvy o NFP (resp. rozhodnutia o schválení žiadosti o NFP, ak je RO </w:t>
      </w:r>
      <w:r w:rsidR="00930705" w:rsidRPr="00925FC1">
        <w:rPr>
          <w:rFonts w:asciiTheme="minorHAnsi" w:hAnsiTheme="minorHAnsi" w:cstheme="minorHAnsi"/>
          <w:color w:val="000000"/>
          <w:sz w:val="22"/>
          <w:szCs w:val="22"/>
        </w:rPr>
        <w:t xml:space="preserve">OP TP </w:t>
      </w:r>
      <w:r w:rsidR="00CD6449" w:rsidRPr="00925FC1">
        <w:rPr>
          <w:rFonts w:asciiTheme="minorHAnsi" w:hAnsiTheme="minorHAnsi" w:cstheme="minorHAnsi"/>
          <w:color w:val="000000"/>
          <w:sz w:val="22"/>
          <w:szCs w:val="22"/>
        </w:rPr>
        <w:t>a prijímateľ tá istá osoba) nemá vplyv na počiatočný dátum oprávnenosti výdavkov.</w:t>
      </w:r>
    </w:p>
    <w:p w14:paraId="13389969" w14:textId="77777777" w:rsidR="0064015D" w:rsidRPr="00925FC1" w:rsidRDefault="0064015D" w:rsidP="00127D60">
      <w:pPr>
        <w:pStyle w:val="Odsekzoznamu"/>
        <w:spacing w:before="120" w:after="120"/>
        <w:jc w:val="both"/>
        <w:rPr>
          <w:rFonts w:asciiTheme="minorHAnsi" w:hAnsiTheme="minorHAnsi" w:cstheme="minorHAnsi"/>
          <w:color w:val="000000"/>
          <w:sz w:val="22"/>
          <w:szCs w:val="22"/>
        </w:rPr>
      </w:pPr>
    </w:p>
    <w:p w14:paraId="7D621A7F" w14:textId="4297077C" w:rsidR="0064015D" w:rsidRPr="00925FC1" w:rsidRDefault="0064015D"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w:t>
      </w:r>
      <w:r w:rsidR="00DB3351"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DB3351">
        <w:rPr>
          <w:rFonts w:asciiTheme="minorHAnsi" w:hAnsiTheme="minorHAnsi" w:cstheme="minorHAnsi"/>
          <w:i/>
          <w:sz w:val="22"/>
          <w:szCs w:val="22"/>
        </w:rPr>
        <w:t>.</w:t>
      </w:r>
      <w:r w:rsidRPr="00925FC1">
        <w:rPr>
          <w:rFonts w:asciiTheme="minorHAnsi" w:hAnsiTheme="minorHAnsi" w:cstheme="minorHAnsi"/>
          <w:i/>
          <w:sz w:val="22"/>
          <w:szCs w:val="22"/>
        </w:rPr>
        <w:t>)</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lastRenderedPageBreak/>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263E206F" w14:textId="77777777" w:rsidR="00683BD1" w:rsidRPr="00FC49A1" w:rsidRDefault="00683BD1" w:rsidP="004641E9">
      <w:pPr>
        <w:pStyle w:val="Odsekzoznamu"/>
        <w:spacing w:before="120"/>
        <w:jc w:val="both"/>
        <w:rPr>
          <w:rFonts w:asciiTheme="minorHAnsi" w:hAnsiTheme="minorHAnsi" w:cstheme="minorHAnsi"/>
          <w:color w:val="000000"/>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8"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61FD0D4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Spôsob financovania</w:t>
      </w:r>
    </w:p>
    <w:p w14:paraId="60E1C82E" w14:textId="77777777" w:rsidR="00D7649F" w:rsidRPr="00010F8B" w:rsidRDefault="00D7649F" w:rsidP="00010F8B">
      <w:pPr>
        <w:spacing w:before="120" w:after="120"/>
        <w:jc w:val="both"/>
        <w:rPr>
          <w:rFonts w:asciiTheme="minorHAnsi" w:hAnsiTheme="minorHAnsi" w:cstheme="minorHAnsi"/>
          <w:color w:val="000000"/>
        </w:rPr>
      </w:pPr>
      <w:r w:rsidRPr="00010F8B">
        <w:rPr>
          <w:rFonts w:asciiTheme="minorHAnsi" w:hAnsiTheme="minorHAnsi" w:cstheme="minorHAnsi"/>
          <w:color w:val="000000"/>
        </w:rPr>
        <w:t xml:space="preserve">V rámci tohto vyzvania sú určené spôsoby financovania v súlade s platným Systémom finančného riadenia štrukturálnych fondov, Kohézneho fondu a Európskeho námorného </w:t>
      </w:r>
      <w:r w:rsidRPr="00010F8B">
        <w:rPr>
          <w:rFonts w:asciiTheme="minorHAnsi" w:hAnsiTheme="minorHAnsi" w:cstheme="minorHAnsi"/>
          <w:color w:val="000000"/>
        </w:rPr>
        <w:br/>
        <w:t>a rybárskeho fondu na programové obdobie 2014 – 2020 (</w:t>
      </w:r>
      <w:hyperlink r:id="rId29"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56FA8062" w14:textId="77777777" w:rsidR="00D7649F" w:rsidRPr="00010F8B" w:rsidRDefault="00D7649F" w:rsidP="00010F8B">
      <w:pPr>
        <w:spacing w:before="120" w:after="120"/>
        <w:rPr>
          <w:rFonts w:asciiTheme="minorHAnsi" w:hAnsiTheme="minorHAnsi" w:cstheme="minorHAnsi"/>
        </w:rPr>
      </w:pPr>
    </w:p>
    <w:p w14:paraId="43F48603" w14:textId="77777777" w:rsidR="007F31BD" w:rsidRPr="00925FC1" w:rsidRDefault="004641E9" w:rsidP="00127D60">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s</w:t>
      </w:r>
      <w:r w:rsidR="006C39F2" w:rsidRPr="00925FC1">
        <w:rPr>
          <w:rFonts w:asciiTheme="minorHAnsi" w:hAnsiTheme="minorHAnsi" w:cstheme="minorHAnsi"/>
          <w:sz w:val="22"/>
          <w:szCs w:val="22"/>
        </w:rPr>
        <w:t>pôsob</w:t>
      </w:r>
      <w:r w:rsidR="007675D2" w:rsidRPr="00925FC1">
        <w:rPr>
          <w:rFonts w:asciiTheme="minorHAnsi" w:hAnsiTheme="minorHAnsi" w:cstheme="minorHAnsi"/>
          <w:sz w:val="22"/>
          <w:szCs w:val="22"/>
        </w:rPr>
        <w:t xml:space="preserve"> financovania – </w:t>
      </w:r>
      <w:r w:rsidR="007F31BD" w:rsidRPr="00925FC1">
        <w:rPr>
          <w:rFonts w:asciiTheme="minorHAnsi" w:hAnsiTheme="minorHAnsi" w:cstheme="minorHAnsi"/>
          <w:sz w:val="22"/>
          <w:szCs w:val="22"/>
        </w:rPr>
        <w:t xml:space="preserve"> </w:t>
      </w:r>
      <w:r w:rsidR="007675D2" w:rsidRPr="00925FC1">
        <w:rPr>
          <w:rFonts w:asciiTheme="minorHAnsi" w:hAnsiTheme="minorHAnsi" w:cstheme="minorHAnsi"/>
          <w:b/>
          <w:sz w:val="22"/>
          <w:szCs w:val="22"/>
        </w:rPr>
        <w:t xml:space="preserve">systém </w:t>
      </w:r>
      <w:r w:rsidR="007F31BD" w:rsidRPr="00925FC1">
        <w:rPr>
          <w:rFonts w:asciiTheme="minorHAnsi" w:hAnsiTheme="minorHAnsi" w:cstheme="minorHAnsi"/>
          <w:b/>
          <w:sz w:val="22"/>
          <w:szCs w:val="22"/>
        </w:rPr>
        <w:t>predfinancovania</w:t>
      </w:r>
    </w:p>
    <w:p w14:paraId="16C5F3AA"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43217AAD" w14:textId="77777777" w:rsidR="007675D2"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 xml:space="preserve">systém </w:t>
      </w:r>
      <w:r w:rsidR="007675D2" w:rsidRPr="00925FC1">
        <w:rPr>
          <w:rFonts w:asciiTheme="minorHAnsi" w:hAnsiTheme="minorHAnsi" w:cstheme="minorHAnsi"/>
          <w:b/>
          <w:sz w:val="22"/>
          <w:szCs w:val="22"/>
        </w:rPr>
        <w:t>refundácie</w:t>
      </w:r>
    </w:p>
    <w:p w14:paraId="766C2858"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2E54AE95" w14:textId="77777777" w:rsidR="007F31BD" w:rsidRPr="00925FC1" w:rsidRDefault="007F31BD" w:rsidP="00127D60">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w:t>
      </w:r>
      <w:r w:rsidR="00BF00BF" w:rsidRPr="00925FC1">
        <w:rPr>
          <w:rFonts w:asciiTheme="minorHAnsi" w:hAnsiTheme="minorHAnsi" w:cstheme="minorHAnsi"/>
          <w:b/>
          <w:sz w:val="22"/>
          <w:szCs w:val="22"/>
        </w:rPr>
        <w:t>ých</w:t>
      </w:r>
      <w:r w:rsidRPr="00925FC1">
        <w:rPr>
          <w:rFonts w:asciiTheme="minorHAnsi" w:hAnsiTheme="minorHAnsi" w:cstheme="minorHAnsi"/>
          <w:b/>
          <w:sz w:val="22"/>
          <w:szCs w:val="22"/>
        </w:rPr>
        <w:t xml:space="preserve"> plat</w:t>
      </w:r>
      <w:r w:rsidR="00BF00BF" w:rsidRPr="00925FC1">
        <w:rPr>
          <w:rFonts w:asciiTheme="minorHAnsi" w:hAnsiTheme="minorHAnsi" w:cstheme="minorHAnsi"/>
          <w:b/>
          <w:sz w:val="22"/>
          <w:szCs w:val="22"/>
        </w:rPr>
        <w:t>ie</w:t>
      </w:r>
      <w:r w:rsidRPr="00925FC1">
        <w:rPr>
          <w:rFonts w:asciiTheme="minorHAnsi" w:hAnsiTheme="minorHAnsi" w:cstheme="minorHAnsi"/>
          <w:b/>
          <w:sz w:val="22"/>
          <w:szCs w:val="22"/>
        </w:rPr>
        <w:t>b a refundácie</w:t>
      </w:r>
    </w:p>
    <w:p w14:paraId="01BA524A" w14:textId="77777777" w:rsidR="007F31BD" w:rsidRPr="00925FC1" w:rsidRDefault="007F31BD" w:rsidP="00127D60">
      <w:pPr>
        <w:pStyle w:val="Odsekzoznamu"/>
        <w:spacing w:before="120" w:after="120"/>
        <w:ind w:left="2832"/>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63F39149" w14:textId="77777777" w:rsidR="004641E9" w:rsidRPr="00925FC1" w:rsidRDefault="004641E9" w:rsidP="00127D60">
      <w:pPr>
        <w:pStyle w:val="Odsekzoznamu"/>
        <w:spacing w:before="120" w:after="120"/>
        <w:rPr>
          <w:rFonts w:asciiTheme="minorHAnsi" w:hAnsiTheme="minorHAnsi" w:cstheme="minorHAnsi"/>
          <w:sz w:val="22"/>
          <w:szCs w:val="22"/>
        </w:rPr>
      </w:pPr>
    </w:p>
    <w:p w14:paraId="77F91697"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p>
    <w:p w14:paraId="29E4A162" w14:textId="77777777" w:rsidR="00BF00BF" w:rsidRPr="00925FC1" w:rsidRDefault="00BF00B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430FF043" w14:textId="77777777" w:rsidR="00BF00BF" w:rsidRPr="00FC49A1" w:rsidRDefault="00BF00BF" w:rsidP="004641E9">
      <w:pPr>
        <w:pStyle w:val="Odsekzoznamu"/>
        <w:spacing w:before="120"/>
        <w:jc w:val="both"/>
        <w:rPr>
          <w:rFonts w:asciiTheme="minorHAnsi" w:hAnsiTheme="minorHAnsi" w:cstheme="minorHAnsi"/>
          <w:color w:val="000000"/>
          <w:sz w:val="22"/>
          <w:szCs w:val="22"/>
        </w:rPr>
      </w:pPr>
    </w:p>
    <w:p w14:paraId="55811501" w14:textId="77777777" w:rsidR="004641E9" w:rsidRPr="00FC49A1" w:rsidRDefault="004641E9" w:rsidP="004641E9">
      <w:pPr>
        <w:pStyle w:val="Odsekzoznamu"/>
        <w:spacing w:before="120"/>
        <w:jc w:val="both"/>
        <w:rPr>
          <w:rFonts w:asciiTheme="minorHAnsi" w:hAnsiTheme="minorHAnsi" w:cstheme="minorHAnsi"/>
          <w:color w:val="000000"/>
          <w:sz w:val="22"/>
          <w:szCs w:val="22"/>
        </w:rPr>
      </w:pPr>
    </w:p>
    <w:p w14:paraId="540F98F6" w14:textId="77777777" w:rsidR="00B534C5" w:rsidRPr="00FC49A1" w:rsidRDefault="00D6511F" w:rsidP="00D6511F">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f</w:t>
      </w:r>
      <w:r w:rsidR="00B534C5" w:rsidRPr="00FC49A1">
        <w:rPr>
          <w:rFonts w:asciiTheme="minorHAnsi" w:hAnsiTheme="minorHAnsi" w:cstheme="minorHAnsi"/>
          <w:sz w:val="22"/>
          <w:szCs w:val="22"/>
        </w:rPr>
        <w:t xml:space="preserve">orma poskytovaného príspevku: </w:t>
      </w:r>
      <w:r w:rsidR="00B534C5" w:rsidRPr="00FC49A1">
        <w:rPr>
          <w:rFonts w:asciiTheme="minorHAnsi" w:hAnsiTheme="minorHAnsi" w:cstheme="minorHAnsi"/>
          <w:b/>
          <w:sz w:val="22"/>
          <w:szCs w:val="22"/>
        </w:rPr>
        <w:t>nenávratný finančný príspevok</w:t>
      </w:r>
      <w:r w:rsidR="00B534C5" w:rsidRPr="00FC49A1">
        <w:rPr>
          <w:rFonts w:asciiTheme="minorHAnsi" w:hAnsiTheme="minorHAnsi" w:cstheme="minorHAnsi"/>
          <w:sz w:val="22"/>
          <w:szCs w:val="22"/>
        </w:rPr>
        <w:t>.</w:t>
      </w:r>
    </w:p>
    <w:p w14:paraId="756BE7C9" w14:textId="77777777" w:rsidR="00BF00BF" w:rsidRPr="00FC49A1" w:rsidRDefault="00BF00BF" w:rsidP="00BF00BF">
      <w:pPr>
        <w:pStyle w:val="Odsekzoznamu"/>
        <w:spacing w:before="120"/>
        <w:rPr>
          <w:rFonts w:asciiTheme="minorHAnsi" w:hAnsiTheme="minorHAnsi" w:cstheme="minorHAnsi"/>
          <w:sz w:val="22"/>
          <w:szCs w:val="22"/>
        </w:rPr>
      </w:pPr>
    </w:p>
    <w:p w14:paraId="47A802BB" w14:textId="77777777" w:rsidR="00BF00BF" w:rsidRPr="00925FC1" w:rsidRDefault="00BF00BF" w:rsidP="00BF00BF">
      <w:pPr>
        <w:pStyle w:val="Odsekzoznamu"/>
        <w:spacing w:before="120"/>
        <w:jc w:val="both"/>
        <w:rPr>
          <w:rFonts w:asciiTheme="minorHAnsi" w:hAnsiTheme="minorHAnsi" w:cstheme="minorHAnsi"/>
          <w:i/>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137D8B64" w14:textId="77777777" w:rsidR="005F5C8C" w:rsidRPr="00FC49A1" w:rsidRDefault="005F5C8C" w:rsidP="005F5C8C">
      <w:pPr>
        <w:pStyle w:val="Odsekzoznamu"/>
        <w:spacing w:before="120"/>
        <w:rPr>
          <w:rFonts w:asciiTheme="minorHAnsi" w:hAnsiTheme="minorHAnsi" w:cstheme="minorHAnsi"/>
          <w:sz w:val="22"/>
          <w:szCs w:val="22"/>
        </w:rPr>
      </w:pP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plnenie podmienky čestným vyhlásením v časti č. 15 vo formulári ŽoNFP</w:t>
      </w:r>
      <w:r w:rsidR="005911B5" w:rsidRPr="00925FC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695161C8"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lastRenderedPageBreak/>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0D908D68"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4D27B5C"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6E4C92F0" w14:textId="0CE8BE33" w:rsidR="00E90270" w:rsidRDefault="00E90270">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preskúmania 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67E2BC67" w:rsidR="00CC01B0" w:rsidRPr="00230311"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 xml:space="preserve"> RO OP TP </w:t>
      </w:r>
      <w:r w:rsidR="00CC01B0" w:rsidRPr="00230311">
        <w:rPr>
          <w:rFonts w:asciiTheme="minorHAnsi" w:hAnsiTheme="minorHAnsi" w:cstheme="minorHAnsi"/>
          <w:sz w:val="22"/>
          <w:szCs w:val="22"/>
        </w:rPr>
        <w:t xml:space="preserve">zastaví konanie o ŽoNFP;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30"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31"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39CD8C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lastRenderedPageBreak/>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138A669B"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lehote na podanie odvolania – zákonná lehota na podanie odvolania je 10 pracovných dní od doručenia rozhodnutia; ak žiadateľ v dôsledku nesprávneho poučenia alebo preto, že nebol poučený vôbec, podal opravný prostriedok po </w:t>
      </w:r>
      <w:r w:rsidRPr="00230311">
        <w:rPr>
          <w:rFonts w:asciiTheme="minorHAnsi" w:hAnsiTheme="minorHAnsi" w:cstheme="minorHAnsi"/>
          <w:sz w:val="22"/>
          <w:szCs w:val="22"/>
        </w:rPr>
        <w:lastRenderedPageBreak/>
        <w:t>lehote, predpokladá sa, že ho podal včas, ak tak urobil do 1 mesiaca odo dňa doručenia rozhodnutia,</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80477DF"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w:t>
      </w:r>
      <w:r w:rsidRPr="004A331B">
        <w:rPr>
          <w:rFonts w:asciiTheme="minorHAnsi" w:hAnsiTheme="minorHAnsi" w:cstheme="minorHAnsi"/>
          <w:sz w:val="22"/>
          <w:szCs w:val="22"/>
        </w:rPr>
        <w:lastRenderedPageBreak/>
        <w:t>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5BA909E" w14:textId="77777777" w:rsidR="00D7649F" w:rsidRPr="00230311" w:rsidRDefault="00D7649F" w:rsidP="00010F8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77777777"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230311">
        <w:rPr>
          <w:rFonts w:asciiTheme="minorHAnsi" w:hAnsiTheme="minorHAnsi" w:cstheme="minorHAnsi"/>
          <w:sz w:val="22"/>
          <w:szCs w:val="22"/>
          <w:u w:val="single"/>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Pr="00230311">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331EF70A" w:rsidR="00D7649F" w:rsidRPr="00010F8B"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5E50DBC" w14:textId="4529C9FB"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777777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60E5C700" w14:textId="6A1AEE2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77777777" w:rsidR="00C20412" w:rsidRPr="00FC49A1" w:rsidRDefault="00C20412" w:rsidP="00C20412">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47B3E8B7"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w:t>
      </w:r>
      <w:r w:rsidRPr="008210DA">
        <w:rPr>
          <w:rFonts w:asciiTheme="minorHAnsi" w:hAnsiTheme="minorHAnsi" w:cstheme="minorHAnsi"/>
        </w:rPr>
        <w:lastRenderedPageBreak/>
        <w:t xml:space="preserve">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39C60C7C"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p>
    <w:p w14:paraId="3C71A0C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6E31C037" w14:textId="1156655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05A7FA9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písomný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043AA8F" w14:textId="5647B26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t>
      </w:r>
    </w:p>
    <w:p w14:paraId="1EF31661" w14:textId="1C283ED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EAE4653" w14:textId="587DDF30"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Rozhodnutia o schválení ŽoNFP (v prípade ak je prijímateľ a RO OP TP tá istá osoba),  sú zverejnené na webovom sídle RO OP TP  </w:t>
      </w:r>
      <w:hyperlink r:id="rId3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 prípade zmeny vzoru zmluvy o NFP/ Rozhodnutia o schválení ŽoNFP zverejnených na webovom sídle RO OP TP, ktoré nie sú prílohou vyzvania,  RO OP TP nahradí zverejnené vzory novou verziou. Predchádzajúce verzie sú dostupné v archíve s jasným označením čísla verzie a vymedzeným obdobím platnosti.</w:t>
      </w:r>
    </w:p>
    <w:p w14:paraId="2ECCDC1C" w14:textId="0ABF2CFC"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Governmente)  je od</w:t>
      </w:r>
      <w:r w:rsidR="00BF12FC">
        <w:rPr>
          <w:rFonts w:asciiTheme="minorHAnsi" w:eastAsiaTheme="minorHAnsi" w:hAnsiTheme="minorHAnsi" w:cstheme="minorHAnsi"/>
        </w:rPr>
        <w:br/>
      </w:r>
      <w:r w:rsidRPr="00230311">
        <w:rPr>
          <w:rFonts w:asciiTheme="minorHAnsi" w:eastAsiaTheme="minorHAnsi" w:hAnsiTheme="minorHAnsi" w:cstheme="minorHAnsi"/>
        </w:rPr>
        <w:lastRenderedPageBreak/>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0424DEB0" w14:textId="7F7BBED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157FC87A" w14:textId="4954A5D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623AAF2F" w14:textId="73CDF2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3ED4CD8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podpísania zmluvy o  NFP v tlačenej podobe zasiela žiadateľ na RO OP TP aj podpisový vzor, prípadne aj splnomocnenie, v dvoch rovnopisoch (vzor podpisového vzoru je zverejnený pri zmluve o NFP na webovom sídle RO OP TP </w:t>
      </w:r>
      <w:hyperlink r:id="rId37"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6A1C8BA0"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 zároveň momentom uzavretia zmluvy</w:t>
      </w:r>
      <w:r w:rsidR="006A5D3B">
        <w:rPr>
          <w:rFonts w:asciiTheme="minorHAnsi" w:hAnsiTheme="minorHAnsi" w:cstheme="minorHAnsi"/>
        </w:rPr>
        <w:t xml:space="preserve"> o NFP</w:t>
      </w:r>
      <w:r w:rsidRPr="00230311">
        <w:rPr>
          <w:rFonts w:asciiTheme="minorHAnsi" w:hAnsiTheme="minorHAnsi" w:cstheme="minorHAnsi"/>
        </w:rPr>
        <w:t xml:space="preserve">. </w:t>
      </w:r>
    </w:p>
    <w:p w14:paraId="17BD6D69" w14:textId="3C1B26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účinnosti zmluvy o NFP alebo nadobudnutím právoplatnosti Rozhodnutia, ak je prijímateľ a RO OP TP tá istá osoba.</w:t>
      </w:r>
    </w:p>
    <w:p w14:paraId="591B0AB8" w14:textId="0972E40D"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920F6F" w14:textId="5AC049A7"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89F7AF6" w14:textId="21099457" w:rsidR="009D0DD2" w:rsidRDefault="00CC01B0" w:rsidP="00010F8B">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009F0023" w:rsidRPr="00FC49A1">
        <w:rPr>
          <w:rFonts w:asciiTheme="minorHAnsi" w:hAnsiTheme="minorHAnsi" w:cstheme="minorHAnsi"/>
        </w:rPr>
        <w:t>.</w:t>
      </w:r>
    </w:p>
    <w:p w14:paraId="570D726A" w14:textId="77777777" w:rsidR="00AB4553" w:rsidRPr="00FC49A1" w:rsidRDefault="00AB4553"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638E25A6" w14:textId="77777777" w:rsidR="0064229B" w:rsidRPr="008210DA" w:rsidRDefault="0064229B"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C4EC3AC" w14:textId="77777777" w:rsidTr="001132F4">
        <w:tc>
          <w:tcPr>
            <w:tcW w:w="4606" w:type="dxa"/>
            <w:shd w:val="clear" w:color="auto" w:fill="002060"/>
            <w:vAlign w:val="center"/>
          </w:tcPr>
          <w:p w14:paraId="5F47413F"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4B9EF5F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VaI</w:t>
            </w:r>
          </w:p>
        </w:tc>
      </w:tr>
      <w:tr w:rsidR="0064229B" w:rsidRPr="008210DA" w14:paraId="7BEB2BA8" w14:textId="77777777" w:rsidTr="001132F4">
        <w:tc>
          <w:tcPr>
            <w:tcW w:w="4606" w:type="dxa"/>
            <w:shd w:val="clear" w:color="auto" w:fill="95B3D7" w:themeFill="accent1" w:themeFillTint="99"/>
          </w:tcPr>
          <w:p w14:paraId="64B5672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E4298C3"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41DED0D" w14:textId="77777777" w:rsidTr="001132F4">
        <w:tc>
          <w:tcPr>
            <w:tcW w:w="4606" w:type="dxa"/>
            <w:shd w:val="clear" w:color="auto" w:fill="auto"/>
          </w:tcPr>
          <w:p w14:paraId="07F6BC6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FA766C2" w14:textId="77777777" w:rsidR="0064229B" w:rsidRPr="008210DA" w:rsidRDefault="0064229B" w:rsidP="00182A12">
            <w:pPr>
              <w:jc w:val="both"/>
              <w:rPr>
                <w:rFonts w:asciiTheme="minorHAnsi" w:hAnsiTheme="minorHAnsi" w:cstheme="minorHAnsi"/>
              </w:rPr>
            </w:pPr>
            <w:r w:rsidRPr="008210DA">
              <w:rPr>
                <w:rFonts w:asciiTheme="minorHAnsi" w:hAnsiTheme="minorHAnsi" w:cstheme="minorHAnsi"/>
              </w:rPr>
              <w:t>Špecifický cieľ: 5.1.1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41CCB0D7"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a komplementárnym účinkom je možné získať na webovom sídle centrálneho koordinačného orgánu</w:t>
      </w:r>
      <w:r w:rsidRPr="008210DA">
        <w:rPr>
          <w:rFonts w:asciiTheme="minorHAnsi" w:hAnsiTheme="minorHAnsi" w:cstheme="minorHAnsi"/>
        </w:rPr>
        <w:t xml:space="preserve"> </w:t>
      </w:r>
      <w:hyperlink r:id="rId39"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40"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083BA1F9" w14:textId="7641102F" w:rsidR="00AB4553" w:rsidRDefault="0064229B"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E8C378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del w:id="2" w:author="Autor">
        <w:r w:rsidR="006A5D3B" w:rsidRPr="006A5D3B" w:rsidDel="008C36CE">
          <w:rPr>
            <w:rFonts w:asciiTheme="minorHAnsi" w:hAnsiTheme="minorHAnsi" w:cstheme="minorHAnsi"/>
            <w:bCs/>
            <w:iCs/>
            <w:sz w:val="22"/>
            <w:szCs w:val="22"/>
          </w:rPr>
          <w:delText xml:space="preserve"> </w:delText>
        </w:r>
        <w:r w:rsidR="006A5D3B" w:rsidDel="008C36CE">
          <w:rPr>
            <w:rFonts w:asciiTheme="minorHAnsi" w:hAnsiTheme="minorHAnsi" w:cstheme="minorHAnsi"/>
            <w:bCs/>
            <w:iCs/>
            <w:sz w:val="22"/>
            <w:szCs w:val="22"/>
          </w:rPr>
          <w:delText xml:space="preserve">- </w:delText>
        </w:r>
        <w:r w:rsidR="006A5D3B" w:rsidRPr="004A331B" w:rsidDel="008C36CE">
          <w:rPr>
            <w:rFonts w:asciiTheme="minorHAnsi" w:hAnsiTheme="minorHAnsi" w:cstheme="minorHAnsi"/>
            <w:b/>
            <w:bCs/>
            <w:iCs/>
            <w:sz w:val="22"/>
            <w:szCs w:val="22"/>
          </w:rPr>
          <w:delText>aktualizovaná</w:delText>
        </w:r>
        <w:r w:rsidR="006B5AA1" w:rsidRPr="00980C57" w:rsidDel="008C36CE">
          <w:rPr>
            <w:rFonts w:asciiTheme="minorHAnsi" w:hAnsiTheme="minorHAnsi" w:cstheme="minorHAnsi"/>
            <w:bCs/>
            <w:iCs/>
            <w:sz w:val="22"/>
            <w:szCs w:val="22"/>
          </w:rPr>
          <w:delText>;</w:delText>
        </w:r>
      </w:del>
    </w:p>
    <w:p w14:paraId="22002C79" w14:textId="734E733C" w:rsidR="003C2776" w:rsidRPr="00980C57" w:rsidRDefault="006B5AA1"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5E048769"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Vzor Výzvy na doplnenie ŽoNFP</w:t>
      </w:r>
      <w:del w:id="3" w:author="Autor">
        <w:r w:rsidR="006A5D3B" w:rsidDel="008C36CE">
          <w:rPr>
            <w:rFonts w:asciiTheme="minorHAnsi" w:hAnsiTheme="minorHAnsi" w:cstheme="minorHAnsi"/>
            <w:bCs/>
            <w:iCs/>
            <w:sz w:val="22"/>
            <w:szCs w:val="22"/>
          </w:rPr>
          <w:delText xml:space="preserve">- </w:delText>
        </w:r>
        <w:r w:rsidR="006A5D3B" w:rsidRPr="004A331B" w:rsidDel="008C36CE">
          <w:rPr>
            <w:rFonts w:asciiTheme="minorHAnsi" w:hAnsiTheme="minorHAnsi" w:cstheme="minorHAnsi"/>
            <w:b/>
            <w:bCs/>
            <w:iCs/>
            <w:sz w:val="22"/>
            <w:szCs w:val="22"/>
          </w:rPr>
          <w:delText>aktualizovaná</w:delText>
        </w:r>
      </w:del>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bookmarkStart w:id="4" w:name="_GoBack"/>
      <w:bookmarkEnd w:id="4"/>
    </w:p>
    <w:sectPr w:rsidR="00815D38" w:rsidRPr="00FC49A1" w:rsidSect="00D77390">
      <w:headerReference w:type="default" r:id="rId41"/>
      <w:footerReference w:type="default" r:id="rId42"/>
      <w:headerReference w:type="first" r:id="rId43"/>
      <w:footerReference w:type="first" r:id="rId44"/>
      <w:pgSz w:w="11906" w:h="16838"/>
      <w:pgMar w:top="184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523C21" w15:done="0"/>
  <w15:commentEx w15:paraId="662B0A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7BE2E" w14:textId="77777777" w:rsidR="00D7649F" w:rsidRDefault="00D7649F" w:rsidP="00784ECE">
      <w:pPr>
        <w:spacing w:after="0" w:line="240" w:lineRule="auto"/>
      </w:pPr>
      <w:r>
        <w:separator/>
      </w:r>
    </w:p>
  </w:endnote>
  <w:endnote w:type="continuationSeparator" w:id="0">
    <w:p w14:paraId="35EE5EE1" w14:textId="77777777" w:rsidR="00D7649F" w:rsidRDefault="00D7649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590341"/>
      <w:docPartObj>
        <w:docPartGallery w:val="Page Numbers (Bottom of Page)"/>
        <w:docPartUnique/>
      </w:docPartObj>
    </w:sdtPr>
    <w:sdtEndPr/>
    <w:sdtContent>
      <w:p w14:paraId="7F6058CD" w14:textId="37A15BDF" w:rsidR="00D7649F" w:rsidRDefault="00D7649F">
        <w:pPr>
          <w:pStyle w:val="Pta"/>
          <w:jc w:val="center"/>
        </w:pPr>
        <w:r>
          <w:fldChar w:fldCharType="begin"/>
        </w:r>
        <w:r>
          <w:instrText>PAGE   \* MERGEFORMAT</w:instrText>
        </w:r>
        <w:r>
          <w:fldChar w:fldCharType="separate"/>
        </w:r>
        <w:r w:rsidR="008C36CE">
          <w:rPr>
            <w:noProof/>
          </w:rPr>
          <w:t>29</w:t>
        </w:r>
        <w:r>
          <w:fldChar w:fldCharType="end"/>
        </w:r>
      </w:p>
    </w:sdtContent>
  </w:sdt>
  <w:p w14:paraId="2E3B9BEC" w14:textId="77777777" w:rsidR="00D7649F" w:rsidRDefault="00D7649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4BE21" w14:textId="77777777" w:rsidR="00D7649F" w:rsidRDefault="00D7649F" w:rsidP="00F4420F">
    <w:pPr>
      <w:pStyle w:val="Pta"/>
      <w:jc w:val="right"/>
    </w:pPr>
    <w:r>
      <w:rPr>
        <w:noProof/>
      </w:rPr>
      <mc:AlternateContent>
        <mc:Choice Requires="wps">
          <w:drawing>
            <wp:anchor distT="0" distB="0" distL="114300" distR="114300" simplePos="0" relativeHeight="251657216" behindDoc="0" locked="0" layoutInCell="1" allowOverlap="1" wp14:anchorId="21074876" wp14:editId="2F73A2C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BA05DDF"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D7649F" w:rsidRDefault="00D7649F" w:rsidP="00F4420F">
    <w:pPr>
      <w:pStyle w:val="Pta"/>
      <w:jc w:val="right"/>
    </w:pPr>
    <w:r>
      <w:rPr>
        <w:noProof/>
      </w:rPr>
      <w:drawing>
        <wp:anchor distT="0" distB="0" distL="114300" distR="114300" simplePos="0" relativeHeight="251658240" behindDoc="1" locked="0" layoutInCell="1" allowOverlap="1" wp14:anchorId="0238397C" wp14:editId="4201FC5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D7649F" w:rsidRDefault="00D7649F" w:rsidP="00F4420F">
    <w:pPr>
      <w:pStyle w:val="Pta"/>
    </w:pPr>
  </w:p>
  <w:p w14:paraId="5A0E7335" w14:textId="77777777" w:rsidR="00D7649F" w:rsidRDefault="00D764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C5B35" w14:textId="77777777" w:rsidR="00D7649F" w:rsidRDefault="00D7649F" w:rsidP="00784ECE">
      <w:pPr>
        <w:spacing w:after="0" w:line="240" w:lineRule="auto"/>
      </w:pPr>
      <w:r>
        <w:separator/>
      </w:r>
    </w:p>
  </w:footnote>
  <w:footnote w:type="continuationSeparator" w:id="0">
    <w:p w14:paraId="5C551F17" w14:textId="77777777" w:rsidR="00D7649F" w:rsidRDefault="00D7649F" w:rsidP="00784ECE">
      <w:pPr>
        <w:spacing w:after="0" w:line="240" w:lineRule="auto"/>
      </w:pPr>
      <w:r>
        <w:continuationSeparator/>
      </w:r>
    </w:p>
  </w:footnote>
  <w:footnote w:id="1">
    <w:p w14:paraId="3A675445" w14:textId="77777777" w:rsidR="00D7649F" w:rsidRDefault="00D7649F"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77777777" w:rsidR="00D7649F" w:rsidRPr="00DE3DF0" w:rsidRDefault="00D7649F"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8BC58" w14:textId="77777777" w:rsidR="00D7649F" w:rsidRDefault="00D7649F">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7A22B85A">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381D9FA9" w:rsidR="00D7649F" w:rsidRPr="00891AD8" w:rsidRDefault="00D7649F">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del w:id="5" w:author="Autor">
      <w:r w:rsidR="004B6D9A" w:rsidDel="00323F23">
        <w:rPr>
          <w:rFonts w:asciiTheme="minorHAnsi" w:hAnsiTheme="minorHAnsi"/>
        </w:rPr>
        <w:delText>3</w:delText>
      </w:r>
      <w:r w:rsidR="004B6D9A" w:rsidRPr="00891AD8" w:rsidDel="00323F23">
        <w:rPr>
          <w:rFonts w:asciiTheme="minorHAnsi" w:hAnsiTheme="minorHAnsi"/>
        </w:rPr>
        <w:delText xml:space="preserve"> </w:delText>
      </w:r>
    </w:del>
    <w:ins w:id="6" w:author="Autor">
      <w:r w:rsidR="00323F23">
        <w:rPr>
          <w:rFonts w:asciiTheme="minorHAnsi" w:hAnsiTheme="minorHAnsi"/>
        </w:rPr>
        <w:t>4</w:t>
      </w:r>
      <w:r w:rsidR="00323F23" w:rsidRPr="00891AD8">
        <w:rPr>
          <w:rFonts w:asciiTheme="minorHAnsi" w:hAnsiTheme="minorHAnsi"/>
        </w:rPr>
        <w:t xml:space="preserve"> </w:t>
      </w:r>
    </w:ins>
    <w:r w:rsidRPr="00891AD8">
      <w:rPr>
        <w:rFonts w:asciiTheme="minorHAnsi" w:hAnsiTheme="minorHAnsi"/>
      </w:rPr>
      <w:t xml:space="preserve">účinnej od </w:t>
    </w:r>
    <w:del w:id="7" w:author="Autor">
      <w:r w:rsidR="00827B68" w:rsidDel="00323F23">
        <w:rPr>
          <w:rFonts w:asciiTheme="minorHAnsi" w:hAnsiTheme="minorHAnsi"/>
        </w:rPr>
        <w:delText>12</w:delText>
      </w:r>
    </w:del>
    <w:ins w:id="8" w:author="Autor">
      <w:r w:rsidR="00323F23">
        <w:rPr>
          <w:rFonts w:asciiTheme="minorHAnsi" w:hAnsiTheme="minorHAnsi"/>
        </w:rPr>
        <w:t>22</w:t>
      </w:r>
    </w:ins>
    <w:r w:rsidRPr="00891AD8">
      <w:rPr>
        <w:rFonts w:asciiTheme="minorHAnsi" w:hAnsiTheme="minorHAnsi"/>
      </w:rPr>
      <w:t>.</w:t>
    </w:r>
    <w:r>
      <w:rPr>
        <w:rFonts w:asciiTheme="minorHAnsi" w:hAnsiTheme="minorHAnsi"/>
      </w:rPr>
      <w:t xml:space="preserve"> </w:t>
    </w:r>
    <w:del w:id="9" w:author="Autor">
      <w:r w:rsidR="00223239" w:rsidDel="00323F23">
        <w:rPr>
          <w:rFonts w:asciiTheme="minorHAnsi" w:hAnsiTheme="minorHAnsi"/>
        </w:rPr>
        <w:delText>09</w:delText>
      </w:r>
    </w:del>
    <w:ins w:id="10" w:author="Autor">
      <w:r w:rsidR="00323F23">
        <w:rPr>
          <w:rFonts w:asciiTheme="minorHAnsi" w:hAnsiTheme="minorHAnsi"/>
        </w:rPr>
        <w:t>04</w:t>
      </w:r>
    </w:ins>
    <w:r w:rsidRPr="00891AD8">
      <w:rPr>
        <w:rFonts w:asciiTheme="minorHAnsi" w:hAnsiTheme="minorHAnsi"/>
      </w:rPr>
      <w:t>.</w:t>
    </w:r>
    <w:r>
      <w:rPr>
        <w:rFonts w:asciiTheme="minorHAnsi" w:hAnsiTheme="minorHAnsi"/>
      </w:rPr>
      <w:t xml:space="preserve"> </w:t>
    </w:r>
    <w:del w:id="11" w:author="Autor">
      <w:r w:rsidRPr="00891AD8" w:rsidDel="00323F23">
        <w:rPr>
          <w:rFonts w:asciiTheme="minorHAnsi" w:hAnsiTheme="minorHAnsi"/>
        </w:rPr>
        <w:delText xml:space="preserve">2019     </w:delText>
      </w:r>
    </w:del>
    <w:ins w:id="12" w:author="Autor">
      <w:r w:rsidR="00323F23" w:rsidRPr="00891AD8">
        <w:rPr>
          <w:rFonts w:asciiTheme="minorHAnsi" w:hAnsiTheme="minorHAnsi"/>
        </w:rPr>
        <w:t>20</w:t>
      </w:r>
      <w:r w:rsidR="00323F23">
        <w:rPr>
          <w:rFonts w:asciiTheme="minorHAnsi" w:hAnsiTheme="minorHAnsi"/>
        </w:rPr>
        <w:t>20</w:t>
      </w:r>
      <w:r w:rsidR="00323F23" w:rsidRPr="00891AD8">
        <w:rPr>
          <w:rFonts w:asciiTheme="minorHAnsi" w:hAnsiTheme="minorHAnsi"/>
        </w:rPr>
        <w:t xml:space="preserve">     </w:t>
      </w:r>
    </w:ins>
  </w:p>
  <w:p w14:paraId="5A513678" w14:textId="77777777" w:rsidR="00D7649F" w:rsidRDefault="00D7649F">
    <w:pPr>
      <w:pStyle w:val="Hlavika"/>
      <w:rPr>
        <w:rFonts w:asciiTheme="minorHAnsi" w:hAnsiTheme="minorHAnsi"/>
        <w:sz w:val="22"/>
        <w:szCs w:val="22"/>
      </w:rPr>
    </w:pPr>
  </w:p>
  <w:p w14:paraId="78A37035" w14:textId="77777777" w:rsidR="00D7649F" w:rsidRPr="00005728" w:rsidRDefault="00D7649F">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A29BD" w14:textId="77777777" w:rsidR="00D7649F" w:rsidRDefault="00D7649F">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3"/>
  </w:num>
  <w:num w:numId="2">
    <w:abstractNumId w:val="6"/>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4"/>
  </w:num>
  <w:num w:numId="6">
    <w:abstractNumId w:val="10"/>
  </w:num>
  <w:num w:numId="7">
    <w:abstractNumId w:val="19"/>
  </w:num>
  <w:num w:numId="8">
    <w:abstractNumId w:val="32"/>
  </w:num>
  <w:num w:numId="9">
    <w:abstractNumId w:val="22"/>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4"/>
  </w:num>
  <w:num w:numId="18">
    <w:abstractNumId w:val="30"/>
  </w:num>
  <w:num w:numId="19">
    <w:abstractNumId w:val="8"/>
  </w:num>
  <w:num w:numId="20">
    <w:abstractNumId w:val="26"/>
  </w:num>
  <w:num w:numId="21">
    <w:abstractNumId w:val="9"/>
  </w:num>
  <w:num w:numId="22">
    <w:abstractNumId w:val="14"/>
  </w:num>
  <w:num w:numId="23">
    <w:abstractNumId w:val="21"/>
  </w:num>
  <w:num w:numId="24">
    <w:abstractNumId w:val="7"/>
  </w:num>
  <w:num w:numId="25">
    <w:abstractNumId w:val="12"/>
  </w:num>
  <w:num w:numId="26">
    <w:abstractNumId w:val="2"/>
  </w:num>
  <w:num w:numId="27">
    <w:abstractNumId w:val="31"/>
  </w:num>
  <w:num w:numId="28">
    <w:abstractNumId w:val="1"/>
  </w:num>
  <w:num w:numId="29">
    <w:abstractNumId w:val="16"/>
  </w:num>
  <w:num w:numId="30">
    <w:abstractNumId w:val="28"/>
  </w:num>
  <w:num w:numId="31">
    <w:abstractNumId w:val="27"/>
  </w:num>
  <w:num w:numId="32">
    <w:abstractNumId w:val="13"/>
  </w:num>
  <w:num w:numId="33">
    <w:abstractNumId w:val="20"/>
  </w:num>
  <w:num w:numId="34">
    <w:abstractNumId w:val="3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C684B"/>
    <w:rsid w:val="000D0982"/>
    <w:rsid w:val="000D0C57"/>
    <w:rsid w:val="000D48D0"/>
    <w:rsid w:val="000D7759"/>
    <w:rsid w:val="000E2CBE"/>
    <w:rsid w:val="000E40BC"/>
    <w:rsid w:val="000E7017"/>
    <w:rsid w:val="0010099B"/>
    <w:rsid w:val="00102CED"/>
    <w:rsid w:val="00110F51"/>
    <w:rsid w:val="001132F4"/>
    <w:rsid w:val="00124E7E"/>
    <w:rsid w:val="00127D60"/>
    <w:rsid w:val="001348AB"/>
    <w:rsid w:val="001508E8"/>
    <w:rsid w:val="00155DE3"/>
    <w:rsid w:val="00164592"/>
    <w:rsid w:val="00164CBE"/>
    <w:rsid w:val="00171435"/>
    <w:rsid w:val="00171B43"/>
    <w:rsid w:val="001760A1"/>
    <w:rsid w:val="00181E61"/>
    <w:rsid w:val="0018298C"/>
    <w:rsid w:val="00182A1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D56"/>
    <w:rsid w:val="002058E2"/>
    <w:rsid w:val="00207421"/>
    <w:rsid w:val="00210517"/>
    <w:rsid w:val="002106BF"/>
    <w:rsid w:val="002123C1"/>
    <w:rsid w:val="002174C3"/>
    <w:rsid w:val="00220D59"/>
    <w:rsid w:val="00222202"/>
    <w:rsid w:val="00223239"/>
    <w:rsid w:val="00227D3A"/>
    <w:rsid w:val="002366FB"/>
    <w:rsid w:val="00237B2F"/>
    <w:rsid w:val="002559EC"/>
    <w:rsid w:val="00261CB1"/>
    <w:rsid w:val="00262CE4"/>
    <w:rsid w:val="00263737"/>
    <w:rsid w:val="0026484B"/>
    <w:rsid w:val="0026582F"/>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328C"/>
    <w:rsid w:val="00306239"/>
    <w:rsid w:val="003067C4"/>
    <w:rsid w:val="0030759D"/>
    <w:rsid w:val="00317420"/>
    <w:rsid w:val="00317EFA"/>
    <w:rsid w:val="00323F23"/>
    <w:rsid w:val="00325735"/>
    <w:rsid w:val="00325A39"/>
    <w:rsid w:val="0032743F"/>
    <w:rsid w:val="00327F04"/>
    <w:rsid w:val="00340864"/>
    <w:rsid w:val="00340E42"/>
    <w:rsid w:val="003417D8"/>
    <w:rsid w:val="00345789"/>
    <w:rsid w:val="00345CCD"/>
    <w:rsid w:val="00354603"/>
    <w:rsid w:val="00364C66"/>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8BB"/>
    <w:rsid w:val="004B5A40"/>
    <w:rsid w:val="004B6D9A"/>
    <w:rsid w:val="004C1640"/>
    <w:rsid w:val="004D72C0"/>
    <w:rsid w:val="004E36AD"/>
    <w:rsid w:val="004F1AED"/>
    <w:rsid w:val="004F35ED"/>
    <w:rsid w:val="004F4003"/>
    <w:rsid w:val="004F6869"/>
    <w:rsid w:val="0051058B"/>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60FA"/>
    <w:rsid w:val="006613F8"/>
    <w:rsid w:val="00662358"/>
    <w:rsid w:val="00675178"/>
    <w:rsid w:val="00681686"/>
    <w:rsid w:val="00683BD1"/>
    <w:rsid w:val="0069226A"/>
    <w:rsid w:val="006937F7"/>
    <w:rsid w:val="0069409D"/>
    <w:rsid w:val="00694CFB"/>
    <w:rsid w:val="00695289"/>
    <w:rsid w:val="006A5D3B"/>
    <w:rsid w:val="006A6E11"/>
    <w:rsid w:val="006B5AA1"/>
    <w:rsid w:val="006C2032"/>
    <w:rsid w:val="006C39F2"/>
    <w:rsid w:val="006C4A28"/>
    <w:rsid w:val="006D1E8B"/>
    <w:rsid w:val="006D3773"/>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4303"/>
    <w:rsid w:val="00745684"/>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E2E80"/>
    <w:rsid w:val="007E5DD1"/>
    <w:rsid w:val="007E6439"/>
    <w:rsid w:val="007E7CA9"/>
    <w:rsid w:val="007E7DDB"/>
    <w:rsid w:val="007F0B8D"/>
    <w:rsid w:val="007F31BD"/>
    <w:rsid w:val="007F39A0"/>
    <w:rsid w:val="00810DAA"/>
    <w:rsid w:val="00815D38"/>
    <w:rsid w:val="00816173"/>
    <w:rsid w:val="008210DA"/>
    <w:rsid w:val="00822A82"/>
    <w:rsid w:val="00827B68"/>
    <w:rsid w:val="008324D9"/>
    <w:rsid w:val="00836039"/>
    <w:rsid w:val="00837500"/>
    <w:rsid w:val="008375FA"/>
    <w:rsid w:val="00851F7F"/>
    <w:rsid w:val="00852EB3"/>
    <w:rsid w:val="0086151A"/>
    <w:rsid w:val="008647E9"/>
    <w:rsid w:val="00865823"/>
    <w:rsid w:val="008664F8"/>
    <w:rsid w:val="00874425"/>
    <w:rsid w:val="008802B7"/>
    <w:rsid w:val="008836B3"/>
    <w:rsid w:val="0088372E"/>
    <w:rsid w:val="00885890"/>
    <w:rsid w:val="00891AD8"/>
    <w:rsid w:val="00891D4C"/>
    <w:rsid w:val="008927AB"/>
    <w:rsid w:val="0089626A"/>
    <w:rsid w:val="008A01C9"/>
    <w:rsid w:val="008A3A69"/>
    <w:rsid w:val="008A54C1"/>
    <w:rsid w:val="008A6820"/>
    <w:rsid w:val="008B1F86"/>
    <w:rsid w:val="008C36CE"/>
    <w:rsid w:val="008C3AF5"/>
    <w:rsid w:val="008D1C8A"/>
    <w:rsid w:val="008E2A4F"/>
    <w:rsid w:val="008F0942"/>
    <w:rsid w:val="008F16C5"/>
    <w:rsid w:val="008F3DE3"/>
    <w:rsid w:val="008F5C24"/>
    <w:rsid w:val="00904248"/>
    <w:rsid w:val="0091218A"/>
    <w:rsid w:val="009125E4"/>
    <w:rsid w:val="00916F37"/>
    <w:rsid w:val="00925FC1"/>
    <w:rsid w:val="00930705"/>
    <w:rsid w:val="00942160"/>
    <w:rsid w:val="0094450C"/>
    <w:rsid w:val="009446DF"/>
    <w:rsid w:val="00945337"/>
    <w:rsid w:val="00954413"/>
    <w:rsid w:val="00955940"/>
    <w:rsid w:val="009665D8"/>
    <w:rsid w:val="009679C1"/>
    <w:rsid w:val="009730A1"/>
    <w:rsid w:val="009747C3"/>
    <w:rsid w:val="0097540D"/>
    <w:rsid w:val="00980C57"/>
    <w:rsid w:val="00981E8D"/>
    <w:rsid w:val="00990D5F"/>
    <w:rsid w:val="009912EF"/>
    <w:rsid w:val="00992988"/>
    <w:rsid w:val="009960D9"/>
    <w:rsid w:val="009A02E9"/>
    <w:rsid w:val="009A15ED"/>
    <w:rsid w:val="009A4167"/>
    <w:rsid w:val="009B21AD"/>
    <w:rsid w:val="009C2449"/>
    <w:rsid w:val="009C6B38"/>
    <w:rsid w:val="009D0DD2"/>
    <w:rsid w:val="009D1ADD"/>
    <w:rsid w:val="009D68C4"/>
    <w:rsid w:val="009D6F6E"/>
    <w:rsid w:val="009E19D9"/>
    <w:rsid w:val="009F0023"/>
    <w:rsid w:val="009F5A47"/>
    <w:rsid w:val="00A150E3"/>
    <w:rsid w:val="00A153E8"/>
    <w:rsid w:val="00A2307A"/>
    <w:rsid w:val="00A2390D"/>
    <w:rsid w:val="00A250D1"/>
    <w:rsid w:val="00A27BEC"/>
    <w:rsid w:val="00A3051D"/>
    <w:rsid w:val="00A3426C"/>
    <w:rsid w:val="00A356C4"/>
    <w:rsid w:val="00A46A09"/>
    <w:rsid w:val="00A55DD5"/>
    <w:rsid w:val="00A64129"/>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F63"/>
    <w:rsid w:val="00AE1B07"/>
    <w:rsid w:val="00AE1D9A"/>
    <w:rsid w:val="00AE5C8A"/>
    <w:rsid w:val="00B251C0"/>
    <w:rsid w:val="00B33506"/>
    <w:rsid w:val="00B405AD"/>
    <w:rsid w:val="00B4267B"/>
    <w:rsid w:val="00B45904"/>
    <w:rsid w:val="00B517DF"/>
    <w:rsid w:val="00B51B6F"/>
    <w:rsid w:val="00B534C5"/>
    <w:rsid w:val="00B66BB3"/>
    <w:rsid w:val="00B731F7"/>
    <w:rsid w:val="00B822E1"/>
    <w:rsid w:val="00B940D8"/>
    <w:rsid w:val="00BA06A3"/>
    <w:rsid w:val="00BA06FA"/>
    <w:rsid w:val="00BA2817"/>
    <w:rsid w:val="00BA2CDD"/>
    <w:rsid w:val="00BC471D"/>
    <w:rsid w:val="00BC48D2"/>
    <w:rsid w:val="00BE48FD"/>
    <w:rsid w:val="00BE588D"/>
    <w:rsid w:val="00BF00BF"/>
    <w:rsid w:val="00BF12FC"/>
    <w:rsid w:val="00C02E58"/>
    <w:rsid w:val="00C05944"/>
    <w:rsid w:val="00C20412"/>
    <w:rsid w:val="00C20634"/>
    <w:rsid w:val="00C252D5"/>
    <w:rsid w:val="00C3240E"/>
    <w:rsid w:val="00C51E0C"/>
    <w:rsid w:val="00C62740"/>
    <w:rsid w:val="00C62961"/>
    <w:rsid w:val="00C64C0C"/>
    <w:rsid w:val="00C811AD"/>
    <w:rsid w:val="00C8572A"/>
    <w:rsid w:val="00C9226B"/>
    <w:rsid w:val="00C92B5F"/>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649F"/>
    <w:rsid w:val="00D77390"/>
    <w:rsid w:val="00D773C0"/>
    <w:rsid w:val="00D80C37"/>
    <w:rsid w:val="00D815CC"/>
    <w:rsid w:val="00D82750"/>
    <w:rsid w:val="00D846A6"/>
    <w:rsid w:val="00D85835"/>
    <w:rsid w:val="00D863AD"/>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49" Type="http://schemas.microsoft.com/office/2011/relationships/commentsExtended" Target="commentsExtended.xm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368B2-2FEC-4818-A59A-7F3E529C8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10680</Words>
  <Characters>60880</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2019-09-04T13:41:00Z</dcterms:created>
  <dcterms:modified xsi:type="dcterms:W3CDTF">2020-04-16T11:48:00Z</dcterms:modified>
</cp:coreProperties>
</file>