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76" w:rsidRPr="004A6A07" w:rsidRDefault="003C2776" w:rsidP="003C2776">
      <w:pPr>
        <w:pStyle w:val="Nzov"/>
        <w:pBdr>
          <w:bottom w:val="single" w:sz="8" w:space="1" w:color="5F497A"/>
        </w:pBdr>
        <w:rPr>
          <w:rFonts w:asciiTheme="minorHAnsi" w:hAnsiTheme="minorHAnsi"/>
        </w:rPr>
      </w:pPr>
      <w:bookmarkStart w:id="0" w:name="_GoBack"/>
      <w:bookmarkEnd w:id="0"/>
      <w:r w:rsidRPr="004A6A07">
        <w:rPr>
          <w:rFonts w:asciiTheme="minorHAnsi" w:hAnsiTheme="minorHAnsi"/>
        </w:rPr>
        <w:t>Vyzvanie na projekty technickej pomoci</w:t>
      </w:r>
      <w:r w:rsidR="002B3A70" w:rsidRPr="004A6A07">
        <w:rPr>
          <w:rFonts w:asciiTheme="minorHAnsi" w:hAnsiTheme="minorHAnsi"/>
        </w:rPr>
        <w:br/>
      </w:r>
      <w:r w:rsidR="00700301" w:rsidRPr="004A6A07">
        <w:rPr>
          <w:rFonts w:asciiTheme="minorHAnsi" w:hAnsiTheme="minorHAnsi"/>
        </w:rPr>
        <w:t>č.</w:t>
      </w:r>
      <w:r w:rsidR="002B3A70" w:rsidRPr="004A6A07">
        <w:rPr>
          <w:rFonts w:asciiTheme="minorHAnsi" w:hAnsiTheme="minorHAnsi"/>
          <w:b/>
          <w:sz w:val="28"/>
          <w:szCs w:val="28"/>
        </w:rPr>
        <w:t xml:space="preserve"> </w:t>
      </w:r>
      <w:r w:rsidR="008B1F86" w:rsidRPr="004A6A07">
        <w:rPr>
          <w:rFonts w:asciiTheme="minorHAnsi" w:hAnsiTheme="minorHAnsi"/>
        </w:rPr>
        <w:t>(kód)</w:t>
      </w:r>
      <w:r w:rsidR="008B1F86" w:rsidRPr="004A6A07">
        <w:rPr>
          <w:rFonts w:asciiTheme="minorHAnsi" w:hAnsiTheme="minorHAnsi"/>
          <w:b/>
          <w:sz w:val="28"/>
          <w:szCs w:val="28"/>
        </w:rPr>
        <w:t xml:space="preserve"> </w:t>
      </w:r>
      <w:r w:rsidR="002B3A70" w:rsidRPr="004A6A07">
        <w:rPr>
          <w:rFonts w:asciiTheme="minorHAnsi" w:hAnsiTheme="minorHAnsi"/>
        </w:rPr>
        <w:t>OPTP-</w:t>
      </w:r>
      <w:r w:rsidR="009D6357" w:rsidRPr="004A6A07">
        <w:rPr>
          <w:rFonts w:asciiTheme="minorHAnsi" w:hAnsiTheme="minorHAnsi"/>
        </w:rPr>
        <w:t>PO</w:t>
      </w:r>
      <w:r w:rsidR="00F32903" w:rsidRPr="004A6A07">
        <w:rPr>
          <w:rFonts w:asciiTheme="minorHAnsi" w:hAnsiTheme="minorHAnsi"/>
        </w:rPr>
        <w:t>1</w:t>
      </w:r>
      <w:r w:rsidR="002B3A70" w:rsidRPr="004A6A07">
        <w:rPr>
          <w:rFonts w:asciiTheme="minorHAnsi" w:hAnsiTheme="minorHAnsi"/>
        </w:rPr>
        <w:t>-SC</w:t>
      </w:r>
      <w:r w:rsidR="00F32903" w:rsidRPr="004A6A07">
        <w:rPr>
          <w:rFonts w:asciiTheme="minorHAnsi" w:hAnsiTheme="minorHAnsi"/>
        </w:rPr>
        <w:t>2</w:t>
      </w:r>
      <w:r w:rsidR="002B3A70" w:rsidRPr="004A6A07">
        <w:rPr>
          <w:rFonts w:asciiTheme="minorHAnsi" w:hAnsiTheme="minorHAnsi"/>
        </w:rPr>
        <w:t>-2016-</w:t>
      </w:r>
      <w:r w:rsidR="00F32903" w:rsidRPr="004A6A07">
        <w:rPr>
          <w:rFonts w:asciiTheme="minorHAnsi" w:hAnsiTheme="minorHAnsi"/>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4A6A07">
        <w:rPr>
          <w:rFonts w:asciiTheme="minorHAnsi" w:hAnsiTheme="minorHAnsi"/>
          <w:b/>
          <w:sz w:val="28"/>
          <w:szCs w:val="28"/>
        </w:rPr>
        <w:t>Formálne náležitosti:</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Operačný program:</w:t>
      </w:r>
      <w:r w:rsidR="00700301" w:rsidRPr="004A6A07">
        <w:rPr>
          <w:rFonts w:asciiTheme="minorHAnsi" w:hAnsiTheme="minorHAnsi"/>
          <w:b/>
        </w:rPr>
        <w:t xml:space="preserve">    Technická pomoc</w:t>
      </w:r>
    </w:p>
    <w:p w:rsidR="003C2776" w:rsidRPr="004A6A07" w:rsidRDefault="003C2776" w:rsidP="004A6A07">
      <w:pPr>
        <w:spacing w:before="120" w:after="120" w:line="240" w:lineRule="auto"/>
        <w:rPr>
          <w:rFonts w:asciiTheme="minorHAnsi" w:hAnsiTheme="minorHAnsi"/>
          <w:bCs/>
        </w:rPr>
      </w:pPr>
      <w:r w:rsidRPr="004A6A07">
        <w:rPr>
          <w:rFonts w:asciiTheme="minorHAnsi" w:hAnsiTheme="minorHAnsi"/>
          <w:b/>
        </w:rPr>
        <w:t>Prioritná os:</w:t>
      </w:r>
      <w:r w:rsidR="003E149B" w:rsidRPr="004A6A07">
        <w:rPr>
          <w:rFonts w:asciiTheme="minorHAnsi" w:hAnsiTheme="minorHAnsi"/>
          <w:bCs/>
        </w:rPr>
        <w:t xml:space="preserve"> </w:t>
      </w:r>
      <w:r w:rsidR="00F32903" w:rsidRPr="004A6A07">
        <w:rPr>
          <w:rFonts w:asciiTheme="minorHAnsi" w:hAnsiTheme="minorHAnsi"/>
          <w:bCs/>
        </w:rPr>
        <w:t>1</w:t>
      </w:r>
      <w:r w:rsidR="00520D75" w:rsidRPr="004A6A07">
        <w:rPr>
          <w:rFonts w:asciiTheme="minorHAnsi" w:hAnsiTheme="minorHAnsi"/>
          <w:bCs/>
        </w:rPr>
        <w:t xml:space="preserve"> - </w:t>
      </w:r>
      <w:r w:rsidR="00F32903" w:rsidRPr="004A6A07">
        <w:rPr>
          <w:rFonts w:asciiTheme="minorHAnsi" w:hAnsiTheme="minorHAnsi"/>
          <w:bCs/>
        </w:rPr>
        <w:t>Riadenie, kontrola a audit EŠIF</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Špecifický cieľ:</w:t>
      </w:r>
      <w:r w:rsidR="003E149B" w:rsidRPr="004A6A07">
        <w:rPr>
          <w:rFonts w:asciiTheme="minorHAnsi" w:hAnsiTheme="minorHAnsi"/>
          <w:bCs/>
        </w:rPr>
        <w:t xml:space="preserve"> </w:t>
      </w:r>
      <w:r w:rsidR="00F32903" w:rsidRPr="004A6A07">
        <w:rPr>
          <w:rFonts w:asciiTheme="minorHAnsi" w:hAnsiTheme="minorHAnsi"/>
          <w:bCs/>
        </w:rPr>
        <w:t>2 - Zabezpečiť účinné informovanie a publicitu</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Fond:</w:t>
      </w:r>
      <w:r w:rsidR="003E149B" w:rsidRPr="004A6A07">
        <w:rPr>
          <w:rFonts w:asciiTheme="minorHAnsi" w:hAnsiTheme="minorHAnsi"/>
        </w:rPr>
        <w:t xml:space="preserve"> Európsky fond regionálneho rozvoja</w:t>
      </w:r>
      <w:r w:rsidR="00F300DB" w:rsidRPr="004A6A07">
        <w:rPr>
          <w:rFonts w:asciiTheme="minorHAnsi" w:hAnsiTheme="minorHAnsi"/>
        </w:rPr>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Poskytovateľ: </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Názov:</w:t>
      </w:r>
      <w:r w:rsidR="00700301" w:rsidRPr="004A6A07">
        <w:rPr>
          <w:rFonts w:asciiTheme="minorHAnsi" w:hAnsiTheme="minorHAnsi"/>
        </w:rPr>
        <w:t xml:space="preserve">    Úrad vlády </w:t>
      </w:r>
      <w:r w:rsidR="00EC7A45" w:rsidRPr="004A6A07">
        <w:rPr>
          <w:rFonts w:asciiTheme="minorHAnsi" w:hAnsiTheme="minorHAnsi"/>
        </w:rPr>
        <w:t>Slovenskej republiky (ďalej aj „Úrad vlády SR“ alebo „ÚV SR“)</w:t>
      </w:r>
      <w:r w:rsidR="00700301" w:rsidRPr="004A6A07">
        <w:rPr>
          <w:rFonts w:asciiTheme="minorHAnsi" w:hAnsiTheme="minorHAnsi"/>
        </w:rPr>
        <w:t xml:space="preserve">,  riadiaci orgán pre </w:t>
      </w:r>
      <w:r w:rsidR="00EC7A45" w:rsidRPr="004A6A07">
        <w:rPr>
          <w:rFonts w:asciiTheme="minorHAnsi" w:hAnsiTheme="minorHAnsi"/>
        </w:rPr>
        <w:t>operačný program Technická pomoc (ďalej aj „RO OP TP“)</w:t>
      </w:r>
    </w:p>
    <w:p w:rsidR="00700301" w:rsidRPr="004A6A07" w:rsidRDefault="003C2776" w:rsidP="004A6A07">
      <w:pPr>
        <w:spacing w:before="120" w:after="120" w:line="240" w:lineRule="auto"/>
        <w:rPr>
          <w:rFonts w:asciiTheme="minorHAnsi" w:hAnsiTheme="minorHAnsi"/>
          <w:b/>
        </w:rPr>
      </w:pPr>
      <w:r w:rsidRPr="004A6A07">
        <w:rPr>
          <w:rFonts w:asciiTheme="minorHAnsi" w:hAnsiTheme="minorHAnsi"/>
          <w:b/>
        </w:rPr>
        <w:t>Adresa:</w:t>
      </w:r>
      <w:r w:rsidR="00700301" w:rsidRPr="004A6A07">
        <w:rPr>
          <w:rFonts w:asciiTheme="minorHAnsi" w:hAnsiTheme="minorHAnsi"/>
        </w:rPr>
        <w:t xml:space="preserve">   </w:t>
      </w:r>
      <w:r w:rsidR="00700301" w:rsidRPr="00D7167A">
        <w:rPr>
          <w:rFonts w:asciiTheme="minorHAnsi" w:hAnsiTheme="minorHAnsi" w:cstheme="minorHAnsi"/>
        </w:rPr>
        <w:t>Námestie slobody 1, 813 70 Bratislava, Slovenská republika</w:t>
      </w:r>
      <w:r w:rsidR="00700301" w:rsidRPr="004A6A07">
        <w:rPr>
          <w:rFonts w:asciiTheme="minorHAnsi" w:hAnsiTheme="minorHAnsi"/>
          <w:b/>
        </w:rPr>
        <w:t xml:space="preserve"> </w:t>
      </w: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Dĺžka trvania vyzvania:</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Typ vyzvania:</w:t>
      </w:r>
      <w:r w:rsidRPr="004A6A07">
        <w:rPr>
          <w:rFonts w:asciiTheme="minorHAnsi" w:hAnsiTheme="minorHAnsi"/>
        </w:rPr>
        <w:t xml:space="preserve"> otvorené</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Dátum vyhlásenia:</w:t>
      </w:r>
      <w:r w:rsidR="003E149B" w:rsidRPr="004A6A07">
        <w:rPr>
          <w:rFonts w:asciiTheme="minorHAnsi" w:hAnsiTheme="minorHAnsi"/>
        </w:rPr>
        <w:t xml:space="preserve"> </w:t>
      </w:r>
      <w:r w:rsidR="00D85835" w:rsidRPr="004A6A07">
        <w:rPr>
          <w:rFonts w:asciiTheme="minorHAnsi" w:hAnsiTheme="minorHAnsi"/>
        </w:rPr>
        <w:t xml:space="preserve"> </w:t>
      </w:r>
      <w:r w:rsidR="00F32903" w:rsidRPr="004A6A07">
        <w:rPr>
          <w:rFonts w:asciiTheme="minorHAnsi" w:hAnsiTheme="minorHAnsi"/>
        </w:rPr>
        <w:t>13</w:t>
      </w:r>
      <w:r w:rsidR="003E149B" w:rsidRPr="004A6A07">
        <w:rPr>
          <w:rFonts w:asciiTheme="minorHAnsi" w:hAnsiTheme="minorHAnsi"/>
        </w:rPr>
        <w:t>/</w:t>
      </w:r>
      <w:r w:rsidR="00DE151E" w:rsidRPr="004A6A07">
        <w:rPr>
          <w:rFonts w:asciiTheme="minorHAnsi" w:hAnsiTheme="minorHAnsi"/>
        </w:rPr>
        <w:t>0</w:t>
      </w:r>
      <w:r w:rsidR="00F32903" w:rsidRPr="004A6A07">
        <w:rPr>
          <w:rFonts w:asciiTheme="minorHAnsi" w:hAnsiTheme="minorHAnsi"/>
        </w:rPr>
        <w:t>5</w:t>
      </w:r>
      <w:r w:rsidR="003E149B" w:rsidRPr="004A6A07">
        <w:rPr>
          <w:rFonts w:asciiTheme="minorHAnsi" w:hAnsiTheme="minorHAnsi"/>
        </w:rPr>
        <w:t>/2016</w:t>
      </w:r>
    </w:p>
    <w:p w:rsidR="003C2776" w:rsidRDefault="003C2776" w:rsidP="004A6A07">
      <w:pPr>
        <w:spacing w:before="120" w:after="120" w:line="240" w:lineRule="auto"/>
        <w:jc w:val="both"/>
      </w:pPr>
      <w:r w:rsidRPr="004A6A07">
        <w:rPr>
          <w:rFonts w:asciiTheme="minorHAnsi" w:hAnsiTheme="minorHAnsi"/>
          <w:b/>
        </w:rPr>
        <w:t>Dátum uzavretia:</w:t>
      </w:r>
      <w:r w:rsidRPr="004A6A07">
        <w:rPr>
          <w:rFonts w:asciiTheme="minorHAnsi" w:hAnsiTheme="minorHAnsi"/>
        </w:rPr>
        <w:t xml:space="preserve"> </w:t>
      </w:r>
      <w:r w:rsidR="003E149B" w:rsidRPr="004A6A07">
        <w:rPr>
          <w:rFonts w:asciiTheme="minorHAnsi" w:hAnsiTheme="minorHAnsi"/>
        </w:rPr>
        <w:t>do vyčerpania vyčlenených finančných prostriedkov</w:t>
      </w:r>
      <w:r w:rsidR="00D863AD" w:rsidRPr="004A6A07">
        <w:rPr>
          <w:rFonts w:asciiTheme="minorHAnsi" w:hAnsiTheme="minorHAnsi"/>
        </w:rPr>
        <w:t xml:space="preserve"> alebo na základe rozhodnutia RO OP TP, najmä z dôvodu uspokojenia dopytu oprávnených žiadateľov. Presný dátum uzavretia vyzvania zverejní RO OP TP na webovom sídle</w:t>
      </w:r>
      <w:r w:rsidR="00D863AD" w:rsidRPr="009D6720">
        <w:t xml:space="preserve"> </w:t>
      </w:r>
      <w:hyperlink r:id="rId8" w:history="1">
        <w:r w:rsidR="00D863AD" w:rsidRPr="002E00FB">
          <w:rPr>
            <w:rStyle w:val="Hypertextovprepojenie"/>
          </w:rPr>
          <w:t>http://optp.vlada.gov.sk</w:t>
        </w:r>
      </w:hyperlink>
      <w:r w:rsidR="00D863AD" w:rsidRPr="009D6720">
        <w:t>.</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Indikatívna výška finančných prostriedkov vyčlenených na vyzvanie (zdroje EÚ)</w:t>
      </w:r>
    </w:p>
    <w:p w:rsidR="003A23D2" w:rsidRDefault="003E149B" w:rsidP="004A6A07">
      <w:pPr>
        <w:spacing w:before="120" w:after="120" w:line="240" w:lineRule="auto"/>
        <w:jc w:val="both"/>
        <w:rPr>
          <w:rFonts w:ascii="Times New Roman" w:hAnsi="Times New Roman"/>
          <w:b/>
          <w:sz w:val="24"/>
          <w:szCs w:val="24"/>
          <w:lang w:eastAsia="sk-SK"/>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ins w:id="1" w:author="Autor">
        <w:r w:rsidR="007314FD" w:rsidRPr="00435EC0">
          <w:rPr>
            <w:b/>
          </w:rPr>
          <w:t>1</w:t>
        </w:r>
        <w:r w:rsidR="007314FD">
          <w:rPr>
            <w:b/>
          </w:rPr>
          <w:t>4 238 187</w:t>
        </w:r>
        <w:r w:rsidR="007314FD" w:rsidRPr="00435EC0">
          <w:rPr>
            <w:b/>
          </w:rPr>
          <w:t>,00</w:t>
        </w:r>
      </w:ins>
      <w:del w:id="2" w:author="Autor">
        <w:r w:rsidR="007F74E4" w:rsidRPr="007F74E4" w:rsidDel="007314FD">
          <w:rPr>
            <w:b/>
          </w:rPr>
          <w:delText>13 942</w:delText>
        </w:r>
        <w:r w:rsidR="007F74E4" w:rsidDel="007314FD">
          <w:rPr>
            <w:b/>
          </w:rPr>
          <w:delText> </w:delText>
        </w:r>
        <w:r w:rsidR="007F74E4" w:rsidRPr="007F74E4" w:rsidDel="007314FD">
          <w:rPr>
            <w:b/>
          </w:rPr>
          <w:delText>744</w:delText>
        </w:r>
      </w:del>
      <w:r w:rsidR="007F74E4">
        <w:rPr>
          <w:b/>
        </w:rPr>
        <w:t xml:space="preserve"> </w:t>
      </w:r>
      <w:r w:rsidRPr="0090668B">
        <w:rPr>
          <w:rFonts w:asciiTheme="minorHAnsi" w:hAnsiTheme="minorHAnsi"/>
        </w:rPr>
        <w:t>€.</w:t>
      </w: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Financovanie projektu</w:t>
      </w:r>
    </w:p>
    <w:p w:rsidR="004A420E" w:rsidRP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984"/>
        <w:gridCol w:w="1701"/>
        <w:gridCol w:w="1733"/>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lastRenderedPageBreak/>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BF0064">
      <w:pPr>
        <w:spacing w:before="120" w:after="120" w:line="240" w:lineRule="auto"/>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„pro rata“ tvorí výška pomoci z Európskeho fondu regionálneho rozvoja;</w:t>
      </w:r>
    </w:p>
    <w:p w:rsidR="003C2776"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„pro rata“ tvorí príspevok zo štátneho rozpočtu.</w:t>
      </w:r>
    </w:p>
    <w:p w:rsidR="003C2776" w:rsidRPr="004A6A07"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4A6A07">
        <w:rPr>
          <w:rFonts w:asciiTheme="minorHAnsi" w:hAnsiTheme="minorHAnsi"/>
          <w:b/>
        </w:rPr>
        <w:t>Časový harmonogram konania o ŽoNFP</w:t>
      </w:r>
      <w:r w:rsidRPr="004A6A07">
        <w:rPr>
          <w:rFonts w:asciiTheme="minorHAnsi" w:hAnsiTheme="minorHAnsi"/>
          <w:b/>
        </w:rPr>
        <w:tab/>
      </w:r>
    </w:p>
    <w:p w:rsidR="00220D59" w:rsidRPr="00C62961" w:rsidRDefault="00220D59" w:rsidP="00BF0064">
      <w:pPr>
        <w:spacing w:before="120" w:after="120" w:line="240" w:lineRule="auto"/>
        <w:jc w:val="both"/>
      </w:pPr>
      <w:r w:rsidRPr="00FC0520">
        <w:t>Rozhodnutie o žiadosti o</w:t>
      </w:r>
      <w:r w:rsidR="00122DE0">
        <w:t xml:space="preserve"> poskytnutí </w:t>
      </w:r>
      <w:r w:rsidR="00122DE0" w:rsidRPr="00FC0520">
        <w:t>nenávratn</w:t>
      </w:r>
      <w:r w:rsidR="00122DE0">
        <w:t>ého</w:t>
      </w:r>
      <w:r w:rsidR="00122DE0" w:rsidRPr="00FC0520">
        <w:t xml:space="preserve"> finančn</w:t>
      </w:r>
      <w:r w:rsidR="00122DE0">
        <w:t>ého</w:t>
      </w:r>
      <w:r w:rsidR="00122DE0" w:rsidRPr="00FC0520">
        <w:t xml:space="preserve"> </w:t>
      </w:r>
      <w:r w:rsidRPr="00FC0520">
        <w:t>príspevk</w:t>
      </w:r>
      <w:r w:rsidR="00122DE0">
        <w:t xml:space="preserve">u </w:t>
      </w:r>
      <w:r w:rsidR="00122DE0" w:rsidRPr="004A6A07">
        <w:t>(ďalej aj „žiadosť o NFP“ alebo „ŽoNFP“)</w:t>
      </w:r>
      <w:r w:rsidRPr="00FC0520">
        <w:t xml:space="preserve"> bude vydané najneskôr </w:t>
      </w:r>
      <w:r w:rsidRPr="00C62961">
        <w:t xml:space="preserve">do </w:t>
      </w:r>
      <w:r w:rsidR="0050162E">
        <w:rPr>
          <w:b/>
        </w:rPr>
        <w:t>70</w:t>
      </w:r>
      <w:r w:rsidR="0050162E" w:rsidRPr="004A6A07">
        <w:rPr>
          <w:b/>
        </w:rPr>
        <w:t xml:space="preserve"> </w:t>
      </w:r>
      <w:r w:rsidRPr="004A6A07">
        <w:rPr>
          <w:b/>
        </w:rPr>
        <w:t>pracovných dní</w:t>
      </w:r>
      <w:r w:rsidRPr="00C62961">
        <w:t xml:space="preserve">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BF0064">
      <w:pPr>
        <w:spacing w:before="120" w:after="120" w:line="240" w:lineRule="auto"/>
        <w:jc w:val="both"/>
      </w:pPr>
      <w:r w:rsidRPr="00C62961">
        <w:t>Posudzovaným obdobím tohto vyzvania je kalendárny týždeň, pričom posudzovanie žiadosti začne v prvý pracovný deň nasledujúceho týždňa.</w:t>
      </w:r>
    </w:p>
    <w:p w:rsidR="00220D59" w:rsidRDefault="00220D59" w:rsidP="00BF0064">
      <w:pPr>
        <w:spacing w:before="120" w:after="120" w:line="240" w:lineRule="auto"/>
        <w:jc w:val="both"/>
      </w:pPr>
      <w:r w:rsidRPr="00FC0520">
        <w:t>Riadiaci orgán</w:t>
      </w:r>
      <w:r w:rsidRPr="00220D59">
        <w:t xml:space="preserve"> </w:t>
      </w:r>
      <w:r w:rsidR="009958B8">
        <w:t xml:space="preserve">OP TP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50162E">
        <w:t xml:space="preserve">70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 xml:space="preserve">zverejní </w:t>
      </w:r>
      <w:r w:rsidR="009958B8">
        <w:t xml:space="preserve">RO OP TP </w:t>
      </w:r>
      <w:r w:rsidRPr="00FC0520">
        <w:t xml:space="preserve"> na svojom webovom sídle</w:t>
      </w:r>
      <w:r w:rsidRPr="00220D59">
        <w:t xml:space="preserve">. </w:t>
      </w:r>
    </w:p>
    <w:p w:rsidR="003C2776" w:rsidRDefault="00220D59" w:rsidP="00BF0064">
      <w:pPr>
        <w:spacing w:before="120" w:after="120" w:line="240" w:lineRule="auto"/>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w:t>
      </w:r>
      <w:r w:rsidR="009958B8">
        <w:t xml:space="preserve">OP TP </w:t>
      </w:r>
      <w:r w:rsidRPr="00FC0520">
        <w:t>(t.</w:t>
      </w:r>
      <w:r>
        <w:t xml:space="preserve"> </w:t>
      </w:r>
      <w:r w:rsidRPr="00FC0520">
        <w:t xml:space="preserve">j. prerušuje sa </w:t>
      </w:r>
      <w:r w:rsidR="00FE1F78">
        <w:t>dňom</w:t>
      </w:r>
      <w:r w:rsidRPr="00FC0520">
        <w:t xml:space="preserve"> zaslania výzvy na doplnenie chýbajúcich náležitostí a začína plynúť </w:t>
      </w:r>
      <w:r w:rsidR="00FE1F78">
        <w:t>dňom</w:t>
      </w:r>
      <w:r w:rsidR="00FE1F78" w:rsidRPr="00FC0520">
        <w:t xml:space="preserve"> </w:t>
      </w:r>
      <w:r w:rsidRPr="00FC0520">
        <w:t>doručenia náležitostí na riadiaci orgán</w:t>
      </w:r>
      <w:r w:rsidR="009958B8">
        <w:t xml:space="preserve"> OP TP</w:t>
      </w:r>
      <w:r w:rsidRPr="00FC0520">
        <w:t>).</w:t>
      </w:r>
      <w:r w:rsidR="008A01C9">
        <w:t xml:space="preserve"> </w:t>
      </w:r>
      <w:r w:rsidR="003C2776" w:rsidRPr="0032281B">
        <w:t xml:space="preserve">RO </w:t>
      </w:r>
      <w:r w:rsidR="009958B8">
        <w:t xml:space="preserve">OP TP </w:t>
      </w:r>
      <w:r w:rsidR="003C2776" w:rsidRPr="0032281B">
        <w:t>uvedie časové obdobie, v rámci ktorého bude rozhodnuté o</w:t>
      </w:r>
      <w:r w:rsidR="003C2776">
        <w:t> </w:t>
      </w:r>
      <w:r w:rsidR="003C2776" w:rsidRPr="0032281B">
        <w:t>ŽoNFP</w:t>
      </w:r>
      <w:r w:rsidR="003C2776">
        <w:t xml:space="preserve"> (celková dĺžka času potrebná na vydanie rozhodnutia o ŽoNFP)</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w:t>
      </w:r>
      <w:r w:rsidR="009958B8">
        <w:t xml:space="preserve">OP TP </w:t>
      </w:r>
      <w:r w:rsidR="003C2776" w:rsidRPr="0032281B">
        <w:t>bola udelená výnimka z maximálnej dĺžky na schvaľovací proces</w:t>
      </w:r>
      <w:r w:rsidR="003C2776">
        <w:t xml:space="preserve"> v súlade s kapitolou 1.2, ods. 3, písm. d) Systému riadenia EŠIF</w:t>
      </w:r>
      <w:r w:rsidR="003C2776" w:rsidRPr="0032281B">
        <w:t>.</w:t>
      </w:r>
      <w:r w:rsidR="003C2776">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Miesto a spôsob podania ŽoNFP</w:t>
      </w:r>
    </w:p>
    <w:p w:rsidR="00120AD4" w:rsidRPr="004A6A07" w:rsidRDefault="00120AD4" w:rsidP="004A6A07">
      <w:pPr>
        <w:pStyle w:val="Default"/>
        <w:spacing w:before="120" w:after="120"/>
        <w:jc w:val="both"/>
        <w:rPr>
          <w:rFonts w:asciiTheme="minorHAnsi" w:hAnsiTheme="minorHAnsi"/>
          <w:sz w:val="22"/>
          <w:szCs w:val="22"/>
        </w:rPr>
      </w:pPr>
      <w:r w:rsidRPr="00694F7B">
        <w:rPr>
          <w:rFonts w:asciiTheme="minorHAnsi" w:hAnsiTheme="minorHAnsi" w:cs="Times New Roman"/>
          <w:sz w:val="22"/>
          <w:szCs w:val="22"/>
        </w:rPr>
        <w:t xml:space="preserve">Žiadateľ je povinný predložiť žiadosť o NFP </w:t>
      </w:r>
      <w:r w:rsidRPr="004A6A07">
        <w:rPr>
          <w:rFonts w:asciiTheme="minorHAnsi" w:hAnsiTheme="minorHAnsi"/>
          <w:sz w:val="22"/>
          <w:szCs w:val="22"/>
        </w:rPr>
        <w:t>riadne, včas a v určenej forme</w:t>
      </w:r>
      <w:r w:rsidR="00DA2744" w:rsidRPr="004A6A07">
        <w:rPr>
          <w:rFonts w:asciiTheme="minorHAnsi" w:hAnsiTheme="minorHAnsi"/>
          <w:sz w:val="22"/>
          <w:szCs w:val="22"/>
        </w:rPr>
        <w:t>.</w:t>
      </w:r>
      <w:r w:rsidRPr="004A6A07">
        <w:rPr>
          <w:rFonts w:asciiTheme="minorHAnsi" w:hAnsiTheme="minorHAnsi"/>
          <w:sz w:val="22"/>
          <w:szCs w:val="22"/>
        </w:rPr>
        <w:t xml:space="preserve"> </w:t>
      </w:r>
    </w:p>
    <w:p w:rsidR="00120AD4" w:rsidRPr="00694F7B" w:rsidRDefault="00DA2744" w:rsidP="004A6A07">
      <w:pPr>
        <w:pStyle w:val="Default"/>
        <w:spacing w:before="120" w:after="120"/>
        <w:jc w:val="both"/>
        <w:rPr>
          <w:rFonts w:asciiTheme="minorHAnsi" w:hAnsiTheme="minorHAnsi" w:cs="Times New Roman"/>
          <w:sz w:val="22"/>
          <w:szCs w:val="22"/>
        </w:rPr>
      </w:pPr>
      <w:r w:rsidRPr="004A6A07">
        <w:rPr>
          <w:rFonts w:asciiTheme="minorHAnsi" w:hAnsiTheme="minorHAnsi"/>
          <w:sz w:val="22"/>
          <w:szCs w:val="22"/>
        </w:rPr>
        <w:t xml:space="preserve">Žiadosť o NFP je doručená </w:t>
      </w:r>
      <w:r w:rsidRPr="004A6A07">
        <w:rPr>
          <w:rFonts w:asciiTheme="minorHAnsi" w:hAnsiTheme="minorHAnsi"/>
          <w:b/>
          <w:sz w:val="22"/>
          <w:szCs w:val="22"/>
        </w:rPr>
        <w:t>vo forme určenej RO OP TP</w:t>
      </w:r>
      <w:r w:rsidRPr="004A6A07">
        <w:rPr>
          <w:rFonts w:asciiTheme="minorHAnsi" w:hAnsiTheme="minorHAnsi"/>
          <w:sz w:val="22"/>
          <w:szCs w:val="22"/>
        </w:rPr>
        <w:t>, ak je formulár žiadosti o NFP (spolu so všetkými prílohami) zaslaný</w:t>
      </w:r>
      <w:r w:rsidRPr="00694F7B">
        <w:rPr>
          <w:rFonts w:asciiTheme="minorHAnsi" w:hAnsiTheme="minorHAnsi" w:cs="Times New Roman"/>
          <w:b/>
          <w:sz w:val="22"/>
          <w:szCs w:val="22"/>
        </w:rPr>
        <w:t xml:space="preserve"> </w:t>
      </w:r>
      <w:r w:rsidR="00120AD4" w:rsidRPr="00694F7B">
        <w:rPr>
          <w:rFonts w:asciiTheme="minorHAnsi" w:hAnsiTheme="minorHAnsi" w:cs="Times New Roman"/>
          <w:b/>
          <w:sz w:val="22"/>
          <w:szCs w:val="22"/>
        </w:rPr>
        <w:t>elektronicky</w:t>
      </w:r>
      <w:r w:rsidR="00120AD4" w:rsidRPr="00694F7B">
        <w:rPr>
          <w:rFonts w:asciiTheme="minorHAnsi" w:hAnsiTheme="minorHAnsi" w:cs="Times New Roman"/>
          <w:sz w:val="22"/>
          <w:szCs w:val="22"/>
        </w:rPr>
        <w:t xml:space="preserve"> prostredníctvom ITMS2014+ </w:t>
      </w:r>
      <w:r w:rsidR="00120AD4" w:rsidRPr="00694F7B">
        <w:rPr>
          <w:rFonts w:asciiTheme="minorHAnsi" w:hAnsiTheme="minorHAnsi" w:cs="Times New Roman"/>
          <w:b/>
          <w:sz w:val="22"/>
          <w:szCs w:val="22"/>
        </w:rPr>
        <w:t xml:space="preserve">a zároveň </w:t>
      </w:r>
      <w:r w:rsidRPr="00694F7B">
        <w:rPr>
          <w:rFonts w:asciiTheme="minorHAnsi" w:hAnsiTheme="minorHAnsi" w:cs="Times New Roman"/>
          <w:b/>
          <w:sz w:val="22"/>
          <w:szCs w:val="22"/>
        </w:rPr>
        <w:t>písomne</w:t>
      </w:r>
      <w:r w:rsidR="00120AD4" w:rsidRPr="00694F7B">
        <w:rPr>
          <w:rFonts w:asciiTheme="minorHAnsi" w:hAnsiTheme="minorHAnsi" w:cs="Times New Roman"/>
          <w:sz w:val="22"/>
          <w:szCs w:val="22"/>
        </w:rPr>
        <w:t xml:space="preserve"> jedným z nasledovných spôsobov: </w:t>
      </w:r>
    </w:p>
    <w:p w:rsidR="00841056" w:rsidRPr="00694F7B" w:rsidRDefault="00841056" w:rsidP="004A6A07">
      <w:pPr>
        <w:pStyle w:val="Default"/>
        <w:numPr>
          <w:ilvl w:val="0"/>
          <w:numId w:val="35"/>
        </w:numPr>
        <w:spacing w:before="120" w:after="120"/>
        <w:jc w:val="both"/>
        <w:rPr>
          <w:rFonts w:asciiTheme="minorHAnsi" w:hAnsiTheme="minorHAnsi"/>
          <w:sz w:val="22"/>
          <w:szCs w:val="22"/>
        </w:rPr>
      </w:pPr>
      <w:r w:rsidRPr="004A6A07">
        <w:rPr>
          <w:rFonts w:asciiTheme="minorHAnsi" w:hAnsiTheme="minorHAnsi" w:cs="Times New Roman"/>
          <w:sz w:val="22"/>
          <w:szCs w:val="22"/>
        </w:rPr>
        <w:t>V </w:t>
      </w:r>
      <w:r w:rsidRPr="004A6A07">
        <w:rPr>
          <w:rFonts w:asciiTheme="minorHAnsi" w:hAnsiTheme="minorHAnsi" w:cs="Times New Roman"/>
          <w:b/>
          <w:sz w:val="22"/>
          <w:szCs w:val="22"/>
        </w:rPr>
        <w:t>listinnej podobe</w:t>
      </w:r>
      <w:r w:rsidRPr="004A6A07">
        <w:rPr>
          <w:rFonts w:asciiTheme="minorHAnsi" w:hAnsiTheme="minorHAnsi" w:cs="Times New Roman"/>
          <w:sz w:val="22"/>
          <w:szCs w:val="22"/>
        </w:rPr>
        <w:t xml:space="preserve"> je žiadosť o NFP, vrátane všetkých príloh, možné doručiť v jednom origináli (vytlačenom po odoslaní prostredníctvom ITMS2014+</w:t>
      </w:r>
      <w:r w:rsidR="00217F55">
        <w:rPr>
          <w:rFonts w:asciiTheme="minorHAnsi" w:hAnsiTheme="minorHAnsi" w:cs="Times New Roman"/>
          <w:sz w:val="22"/>
          <w:szCs w:val="22"/>
        </w:rPr>
        <w:t xml:space="preserve"> a podpísanom</w:t>
      </w:r>
      <w:r w:rsidRPr="004A6A07">
        <w:rPr>
          <w:rFonts w:asciiTheme="minorHAnsi" w:hAnsiTheme="minorHAnsi" w:cs="Times New Roman"/>
          <w:sz w:val="22"/>
          <w:szCs w:val="22"/>
        </w:rPr>
        <w:t>) a jednej kópii:</w:t>
      </w:r>
    </w:p>
    <w:p w:rsidR="00120AD4" w:rsidRPr="00694F7B" w:rsidRDefault="00120AD4" w:rsidP="004A6A07">
      <w:pPr>
        <w:pStyle w:val="Odsekzoznamu"/>
        <w:numPr>
          <w:ilvl w:val="0"/>
          <w:numId w:val="6"/>
        </w:numPr>
        <w:spacing w:before="120" w:after="120"/>
        <w:contextualSpacing w:val="0"/>
        <w:jc w:val="both"/>
        <w:rPr>
          <w:rFonts w:asciiTheme="minorHAnsi" w:hAnsiTheme="minorHAnsi"/>
          <w:sz w:val="22"/>
          <w:szCs w:val="22"/>
        </w:rPr>
      </w:pPr>
      <w:r w:rsidRPr="00694F7B">
        <w:rPr>
          <w:rFonts w:asciiTheme="minorHAnsi" w:hAnsiTheme="minorHAnsi"/>
          <w:sz w:val="22"/>
          <w:szCs w:val="22"/>
        </w:rPr>
        <w:lastRenderedPageBreak/>
        <w:t>doporučenou poštou alebo kuriérskou službou na adresu:</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 xml:space="preserve">Úrad vlády Slovenskej republiky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 xml:space="preserve">sekcia </w:t>
      </w:r>
      <w:r w:rsidR="002D1D1E">
        <w:rPr>
          <w:rFonts w:asciiTheme="minorHAnsi" w:hAnsiTheme="minorHAnsi"/>
        </w:rPr>
        <w:t>finančných</w:t>
      </w:r>
      <w:r w:rsidR="002D1D1E" w:rsidRPr="002D08EE">
        <w:rPr>
          <w:rFonts w:asciiTheme="minorHAnsi" w:hAnsiTheme="minorHAnsi"/>
        </w:rPr>
        <w:t xml:space="preserve"> </w:t>
      </w:r>
      <w:r w:rsidRPr="002D08EE">
        <w:rPr>
          <w:rFonts w:asciiTheme="minorHAnsi" w:hAnsiTheme="minorHAnsi"/>
        </w:rPr>
        <w:t xml:space="preserve">programov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odbor implementácie projektov OP TP</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 xml:space="preserve">Námestie slobody 1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813 70 Bratislava 15</w:t>
      </w:r>
    </w:p>
    <w:p w:rsidR="00120AD4" w:rsidRPr="00C92C97" w:rsidRDefault="00120AD4" w:rsidP="004A6A07">
      <w:pPr>
        <w:pStyle w:val="Odsekzoznamu"/>
        <w:numPr>
          <w:ilvl w:val="0"/>
          <w:numId w:val="6"/>
        </w:numPr>
        <w:spacing w:before="120" w:after="120"/>
        <w:ind w:left="709"/>
        <w:contextualSpacing w:val="0"/>
        <w:jc w:val="both"/>
        <w:rPr>
          <w:rFonts w:asciiTheme="minorHAnsi" w:hAnsiTheme="minorHAnsi"/>
          <w:sz w:val="22"/>
          <w:szCs w:val="22"/>
        </w:rPr>
      </w:pPr>
      <w:r w:rsidRPr="00C92C97">
        <w:rPr>
          <w:rFonts w:asciiTheme="minorHAnsi" w:hAnsiTheme="minorHAnsi"/>
          <w:sz w:val="22"/>
          <w:szCs w:val="22"/>
        </w:rPr>
        <w:t xml:space="preserve">osobne v pracovných dňoch </w:t>
      </w:r>
    </w:p>
    <w:p w:rsidR="00120AD4" w:rsidRPr="00C92C97" w:rsidRDefault="00120AD4" w:rsidP="004A6A07">
      <w:pPr>
        <w:pStyle w:val="Odsekzoznamu"/>
        <w:numPr>
          <w:ilvl w:val="1"/>
          <w:numId w:val="6"/>
        </w:numPr>
        <w:spacing w:before="120" w:after="120"/>
        <w:ind w:left="1092"/>
        <w:contextualSpacing w:val="0"/>
        <w:jc w:val="both"/>
        <w:rPr>
          <w:rFonts w:asciiTheme="minorHAnsi" w:hAnsiTheme="minorHAnsi"/>
          <w:sz w:val="22"/>
          <w:szCs w:val="22"/>
        </w:rPr>
      </w:pPr>
      <w:r w:rsidRPr="00C92C97">
        <w:rPr>
          <w:rFonts w:asciiTheme="minorHAnsi" w:hAnsiTheme="minorHAnsi"/>
          <w:sz w:val="22"/>
          <w:szCs w:val="22"/>
        </w:rPr>
        <w:t>v čase od 8.00 hod. do 15.00 hod. (obedňajšia prestávka 11.45-12.15 hod</w:t>
      </w:r>
      <w:r w:rsidR="00330F05">
        <w:rPr>
          <w:rFonts w:asciiTheme="minorHAnsi" w:hAnsiTheme="minorHAnsi"/>
          <w:sz w:val="22"/>
          <w:szCs w:val="22"/>
        </w:rPr>
        <w:t>.</w:t>
      </w:r>
      <w:r w:rsidRPr="00C92C97">
        <w:rPr>
          <w:rFonts w:asciiTheme="minorHAnsi" w:hAnsiTheme="minorHAnsi"/>
          <w:sz w:val="22"/>
          <w:szCs w:val="22"/>
        </w:rPr>
        <w:t>):</w:t>
      </w:r>
    </w:p>
    <w:p w:rsidR="00120AD4" w:rsidRPr="002D08EE" w:rsidRDefault="00120AD4" w:rsidP="004A6A07">
      <w:pPr>
        <w:spacing w:before="120" w:after="120" w:line="240" w:lineRule="auto"/>
        <w:ind w:left="1094" w:firstLine="357"/>
        <w:contextualSpacing/>
        <w:jc w:val="both"/>
        <w:rPr>
          <w:rFonts w:asciiTheme="minorHAnsi" w:hAnsiTheme="minorHAnsi"/>
        </w:rPr>
      </w:pPr>
      <w:r w:rsidRPr="002D08EE">
        <w:rPr>
          <w:rFonts w:asciiTheme="minorHAnsi" w:hAnsiTheme="minorHAnsi"/>
        </w:rPr>
        <w:t xml:space="preserve">podateľňa Úradu vlády Slovenskej republiky </w:t>
      </w:r>
    </w:p>
    <w:p w:rsidR="00120AD4" w:rsidRPr="002D08EE" w:rsidRDefault="00120AD4" w:rsidP="004A6A07">
      <w:pPr>
        <w:spacing w:before="120" w:after="120" w:line="240" w:lineRule="auto"/>
        <w:ind w:left="1094" w:firstLine="357"/>
        <w:contextualSpacing/>
        <w:jc w:val="both"/>
        <w:rPr>
          <w:rFonts w:asciiTheme="minorHAnsi" w:hAnsiTheme="minorHAnsi"/>
        </w:rPr>
      </w:pPr>
      <w:r w:rsidRPr="002D08EE">
        <w:rPr>
          <w:rFonts w:asciiTheme="minorHAnsi" w:hAnsiTheme="minorHAnsi"/>
        </w:rPr>
        <w:t xml:space="preserve">Námestie slobody 1 </w:t>
      </w:r>
    </w:p>
    <w:p w:rsidR="00120AD4" w:rsidRPr="002D08EE" w:rsidRDefault="00120AD4" w:rsidP="004A6A07">
      <w:pPr>
        <w:spacing w:before="120" w:after="120" w:line="240" w:lineRule="auto"/>
        <w:ind w:left="1094" w:firstLine="357"/>
        <w:contextualSpacing/>
        <w:jc w:val="both"/>
        <w:rPr>
          <w:rFonts w:asciiTheme="minorHAnsi" w:hAnsiTheme="minorHAnsi"/>
        </w:rPr>
      </w:pPr>
      <w:r w:rsidRPr="002D08EE">
        <w:rPr>
          <w:rFonts w:asciiTheme="minorHAnsi" w:hAnsiTheme="minorHAnsi"/>
        </w:rPr>
        <w:t>813 70 Bratislava 15</w:t>
      </w:r>
    </w:p>
    <w:p w:rsidR="00120AD4" w:rsidRPr="00C92C97" w:rsidRDefault="00120AD4" w:rsidP="004A6A07">
      <w:pPr>
        <w:pStyle w:val="Odsekzoznamu"/>
        <w:numPr>
          <w:ilvl w:val="1"/>
          <w:numId w:val="6"/>
        </w:numPr>
        <w:spacing w:before="120" w:after="120"/>
        <w:ind w:left="1106"/>
        <w:contextualSpacing w:val="0"/>
        <w:jc w:val="both"/>
        <w:rPr>
          <w:rFonts w:asciiTheme="minorHAnsi" w:hAnsiTheme="minorHAnsi"/>
          <w:sz w:val="22"/>
          <w:szCs w:val="22"/>
        </w:rPr>
      </w:pPr>
      <w:r w:rsidRPr="00C92C97">
        <w:rPr>
          <w:rFonts w:asciiTheme="minorHAnsi" w:hAnsiTheme="minorHAnsi"/>
          <w:sz w:val="22"/>
          <w:szCs w:val="22"/>
        </w:rPr>
        <w:t>v čase od 8.30 hod. do 14.30 hod. na adresu:</w:t>
      </w:r>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Úrad vlády Slovenskej republiky</w:t>
      </w:r>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 xml:space="preserve">sekcia </w:t>
      </w:r>
      <w:r w:rsidR="002D1D1E">
        <w:rPr>
          <w:rFonts w:asciiTheme="minorHAnsi" w:hAnsiTheme="minorHAnsi"/>
        </w:rPr>
        <w:t>finančných</w:t>
      </w:r>
      <w:r w:rsidR="002D1D1E" w:rsidRPr="002D08EE">
        <w:rPr>
          <w:rFonts w:asciiTheme="minorHAnsi" w:hAnsiTheme="minorHAnsi"/>
        </w:rPr>
        <w:t xml:space="preserve"> </w:t>
      </w:r>
      <w:r w:rsidRPr="002D08EE">
        <w:rPr>
          <w:rFonts w:asciiTheme="minorHAnsi" w:hAnsiTheme="minorHAnsi"/>
        </w:rPr>
        <w:t xml:space="preserve">programov </w:t>
      </w:r>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 xml:space="preserve">odbor implementácie projektov OP TP </w:t>
      </w:r>
    </w:p>
    <w:p w:rsidR="00120AD4" w:rsidRPr="002D08EE" w:rsidRDefault="00C20BED" w:rsidP="004A6A07">
      <w:pPr>
        <w:spacing w:before="120" w:after="120" w:line="240" w:lineRule="auto"/>
        <w:ind w:left="1106" w:firstLine="357"/>
        <w:contextualSpacing/>
        <w:jc w:val="both"/>
        <w:rPr>
          <w:rFonts w:asciiTheme="minorHAnsi" w:hAnsiTheme="minorHAnsi"/>
        </w:rPr>
      </w:pPr>
      <w:r>
        <w:rPr>
          <w:rFonts w:asciiTheme="minorHAnsi" w:hAnsiTheme="minorHAnsi"/>
        </w:rPr>
        <w:t>Dunajská 68</w:t>
      </w:r>
    </w:p>
    <w:p w:rsidR="00120AD4" w:rsidRDefault="00120AD4" w:rsidP="004A6A07">
      <w:pPr>
        <w:spacing w:before="120" w:after="120" w:line="240" w:lineRule="auto"/>
        <w:ind w:left="1106" w:firstLine="357"/>
        <w:contextualSpacing/>
        <w:jc w:val="both"/>
        <w:rPr>
          <w:rFonts w:asciiTheme="minorHAnsi" w:hAnsiTheme="minorHAnsi"/>
        </w:rPr>
      </w:pPr>
      <w:r>
        <w:rPr>
          <w:rFonts w:asciiTheme="minorHAnsi" w:hAnsiTheme="minorHAnsi"/>
        </w:rPr>
        <w:t xml:space="preserve">811 </w:t>
      </w:r>
      <w:r w:rsidR="00C20BED">
        <w:rPr>
          <w:rFonts w:asciiTheme="minorHAnsi" w:hAnsiTheme="minorHAnsi"/>
        </w:rPr>
        <w:t xml:space="preserve">08 </w:t>
      </w:r>
      <w:r w:rsidRPr="002D08EE">
        <w:rPr>
          <w:rFonts w:asciiTheme="minorHAnsi" w:hAnsiTheme="minorHAnsi"/>
        </w:rPr>
        <w:t>Bratislava</w:t>
      </w:r>
      <w:r>
        <w:rPr>
          <w:rFonts w:asciiTheme="minorHAnsi" w:hAnsiTheme="minorHAnsi"/>
        </w:rPr>
        <w:t xml:space="preserve"> 1</w:t>
      </w:r>
    </w:p>
    <w:p w:rsidR="004D5D0F" w:rsidRPr="002D08EE" w:rsidRDefault="004D5D0F" w:rsidP="004A6A07">
      <w:pPr>
        <w:spacing w:before="120" w:after="120" w:line="240" w:lineRule="auto"/>
        <w:ind w:left="1106" w:firstLine="357"/>
        <w:contextualSpacing/>
        <w:jc w:val="both"/>
        <w:rPr>
          <w:rFonts w:asciiTheme="minorHAnsi" w:hAnsiTheme="minorHAnsi"/>
        </w:rPr>
      </w:pPr>
    </w:p>
    <w:p w:rsidR="00330F05" w:rsidRDefault="00120AD4" w:rsidP="004A6A07">
      <w:pPr>
        <w:spacing w:before="120" w:after="120" w:line="240" w:lineRule="auto"/>
        <w:ind w:left="709" w:hanging="6"/>
        <w:jc w:val="both"/>
      </w:pPr>
      <w:r>
        <w:t xml:space="preserve">RO OP TP nie je oprávnený v zmysle v súčasnosti platných právnych prepisov obmedziť pre žiadateľov predkladanie ŽoNFP v listinnej podobe. </w:t>
      </w:r>
    </w:p>
    <w:p w:rsidR="00C4040F" w:rsidRPr="003B0CE6" w:rsidRDefault="00C4040F" w:rsidP="004A6A07">
      <w:pPr>
        <w:spacing w:before="120" w:after="120" w:line="240" w:lineRule="auto"/>
        <w:ind w:left="709" w:hanging="6"/>
        <w:jc w:val="both"/>
      </w:pPr>
    </w:p>
    <w:p w:rsidR="00694F7B" w:rsidRPr="00DE4518" w:rsidRDefault="00120AD4" w:rsidP="004A6A07">
      <w:pPr>
        <w:pStyle w:val="Default"/>
        <w:numPr>
          <w:ilvl w:val="0"/>
          <w:numId w:val="35"/>
        </w:numPr>
        <w:spacing w:before="120" w:after="120"/>
        <w:jc w:val="both"/>
        <w:rPr>
          <w:rFonts w:asciiTheme="minorHAnsi" w:hAnsiTheme="minorHAnsi"/>
          <w:sz w:val="22"/>
          <w:szCs w:val="22"/>
        </w:rPr>
      </w:pPr>
      <w:r w:rsidRPr="00DE4518">
        <w:rPr>
          <w:rFonts w:asciiTheme="minorHAnsi" w:hAnsiTheme="minorHAnsi"/>
          <w:sz w:val="22"/>
          <w:szCs w:val="22"/>
        </w:rPr>
        <w:t xml:space="preserve">V zmysle zákona o e-Governmente môže žiadateľ </w:t>
      </w:r>
      <w:r w:rsidR="00236043" w:rsidRPr="00DE4518">
        <w:rPr>
          <w:rFonts w:asciiTheme="minorHAnsi" w:hAnsiTheme="minorHAnsi"/>
          <w:sz w:val="22"/>
          <w:szCs w:val="22"/>
        </w:rPr>
        <w:t xml:space="preserve">listinné </w:t>
      </w:r>
      <w:r w:rsidRPr="00DE4518">
        <w:rPr>
          <w:rFonts w:asciiTheme="minorHAnsi" w:hAnsiTheme="minorHAnsi"/>
          <w:sz w:val="22"/>
          <w:szCs w:val="22"/>
        </w:rPr>
        <w:t xml:space="preserve">doručenie ŽoNFP nahradiť </w:t>
      </w:r>
      <w:r w:rsidRPr="00DE4518">
        <w:rPr>
          <w:rFonts w:asciiTheme="minorHAnsi" w:hAnsiTheme="minorHAnsi"/>
          <w:b/>
          <w:sz w:val="22"/>
          <w:szCs w:val="22"/>
        </w:rPr>
        <w:t>elektronickým doručením prostredníctvom Ústredného portálu verejnej správy</w:t>
      </w:r>
      <w:r w:rsidRPr="00DE4518">
        <w:rPr>
          <w:rFonts w:asciiTheme="minorHAnsi" w:hAnsiTheme="minorHAnsi"/>
          <w:sz w:val="22"/>
          <w:szCs w:val="22"/>
        </w:rPr>
        <w:t xml:space="preserve"> (</w:t>
      </w:r>
      <w:r w:rsidR="00236043" w:rsidRPr="00DE4518">
        <w:rPr>
          <w:rFonts w:asciiTheme="minorHAnsi" w:hAnsiTheme="minorHAnsi"/>
          <w:sz w:val="22"/>
          <w:szCs w:val="22"/>
        </w:rPr>
        <w:t>ďalej aj „</w:t>
      </w:r>
      <w:r w:rsidRPr="00DE4518">
        <w:rPr>
          <w:rFonts w:asciiTheme="minorHAnsi" w:hAnsiTheme="minorHAnsi"/>
          <w:sz w:val="22"/>
          <w:szCs w:val="22"/>
        </w:rPr>
        <w:t>ÚP VS</w:t>
      </w:r>
      <w:r w:rsidR="00236043" w:rsidRPr="00DE4518">
        <w:rPr>
          <w:rFonts w:asciiTheme="minorHAnsi" w:hAnsiTheme="minorHAnsi"/>
          <w:sz w:val="22"/>
          <w:szCs w:val="22"/>
        </w:rPr>
        <w:t>“)</w:t>
      </w:r>
      <w:r w:rsidRPr="00DE4518">
        <w:rPr>
          <w:rFonts w:asciiTheme="minorHAnsi" w:hAnsiTheme="minorHAnsi"/>
          <w:sz w:val="22"/>
          <w:szCs w:val="22"/>
        </w:rPr>
        <w:t xml:space="preserve"> </w:t>
      </w:r>
      <w:r w:rsidR="00236043" w:rsidRPr="00DE4518">
        <w:rPr>
          <w:rFonts w:asciiTheme="minorHAnsi" w:hAnsiTheme="minorHAnsi"/>
          <w:sz w:val="22"/>
          <w:szCs w:val="22"/>
        </w:rPr>
        <w:t xml:space="preserve">do elektronickej schránky RO OP TP </w:t>
      </w:r>
      <w:r w:rsidRPr="00DE4518">
        <w:rPr>
          <w:rFonts w:asciiTheme="minorHAnsi" w:hAnsiTheme="minorHAnsi"/>
          <w:sz w:val="22"/>
          <w:szCs w:val="22"/>
        </w:rPr>
        <w:t>(</w:t>
      </w:r>
      <w:r w:rsidR="00236043" w:rsidRPr="00DE4518">
        <w:rPr>
          <w:rFonts w:asciiTheme="minorHAnsi" w:hAnsiTheme="minorHAnsi"/>
          <w:sz w:val="22"/>
          <w:szCs w:val="22"/>
        </w:rPr>
        <w:t xml:space="preserve">ÚP VS na adrese </w:t>
      </w:r>
      <w:hyperlink r:id="rId9" w:history="1">
        <w:r w:rsidR="004C7CEB" w:rsidRPr="00DE4518">
          <w:rPr>
            <w:rStyle w:val="Hypertextovprepojenie"/>
            <w:rFonts w:asciiTheme="minorHAnsi" w:hAnsiTheme="minorHAnsi"/>
            <w:sz w:val="22"/>
            <w:szCs w:val="22"/>
          </w:rPr>
          <w:t>www.slovensko.</w:t>
        </w:r>
        <w:r w:rsidR="004C7CEB" w:rsidRPr="00C20BED">
          <w:rPr>
            <w:rStyle w:val="Hypertextovprepojenie"/>
            <w:rFonts w:asciiTheme="minorHAnsi" w:hAnsiTheme="minorHAnsi" w:cs="Times New Roman"/>
            <w:sz w:val="22"/>
            <w:szCs w:val="22"/>
          </w:rPr>
          <w:t>sk</w:t>
        </w:r>
      </w:hyperlink>
      <w:r w:rsidR="00236043" w:rsidRPr="00DE4518">
        <w:rPr>
          <w:rFonts w:asciiTheme="minorHAnsi" w:hAnsiTheme="minorHAnsi"/>
          <w:sz w:val="22"/>
          <w:szCs w:val="22"/>
        </w:rPr>
        <w:t xml:space="preserve">, </w:t>
      </w:r>
      <w:r w:rsidRPr="00DE4518">
        <w:rPr>
          <w:rFonts w:asciiTheme="minorHAnsi" w:hAnsiTheme="minorHAnsi"/>
          <w:sz w:val="22"/>
          <w:szCs w:val="22"/>
        </w:rPr>
        <w:t>špeciálna služba ÚV SR zriadená pre takéto podanie</w:t>
      </w:r>
      <w:r w:rsidR="00236043" w:rsidRPr="00DE4518">
        <w:rPr>
          <w:rFonts w:asciiTheme="minorHAnsi" w:hAnsiTheme="minorHAnsi"/>
          <w:sz w:val="22"/>
          <w:szCs w:val="22"/>
        </w:rPr>
        <w:t xml:space="preserve"> „</w:t>
      </w:r>
      <w:r w:rsidR="00236043" w:rsidRPr="00DE4518">
        <w:rPr>
          <w:rFonts w:asciiTheme="minorHAnsi" w:hAnsiTheme="minorHAnsi"/>
          <w:b/>
          <w:sz w:val="22"/>
          <w:szCs w:val="22"/>
        </w:rPr>
        <w:t>Podanie na RO OP TP - dokumenty k projektom</w:t>
      </w:r>
      <w:r w:rsidR="00236043" w:rsidRPr="00DE4518">
        <w:rPr>
          <w:rFonts w:asciiTheme="minorHAnsi" w:hAnsiTheme="minorHAnsi"/>
          <w:sz w:val="22"/>
          <w:szCs w:val="22"/>
        </w:rPr>
        <w:t>“).</w:t>
      </w:r>
    </w:p>
    <w:p w:rsidR="00120AD4" w:rsidRPr="001D14C0" w:rsidRDefault="00120AD4" w:rsidP="004A6A07">
      <w:pPr>
        <w:spacing w:before="120" w:after="120" w:line="240" w:lineRule="auto"/>
        <w:ind w:left="709" w:hanging="4"/>
        <w:jc w:val="both"/>
      </w:pPr>
      <w:r w:rsidRPr="001D14C0">
        <w:t xml:space="preserve">Žiadateľ postupuje pri predložení ŽoNFP do elektronickej schránky RO OP TP </w:t>
      </w:r>
      <w:r w:rsidR="00257651" w:rsidRPr="001D14C0">
        <w:t>jedným z nasledovných spôsobov</w:t>
      </w:r>
      <w:r w:rsidRPr="001D14C0">
        <w:t>:</w:t>
      </w:r>
    </w:p>
    <w:p w:rsidR="00120AD4" w:rsidRPr="001D14C0" w:rsidRDefault="00120AD4" w:rsidP="00C4040F">
      <w:pPr>
        <w:pStyle w:val="SRKNorm"/>
        <w:numPr>
          <w:ilvl w:val="0"/>
          <w:numId w:val="33"/>
        </w:numPr>
        <w:spacing w:before="120" w:after="120"/>
        <w:ind w:left="709"/>
        <w:contextualSpacing w:val="0"/>
        <w:rPr>
          <w:rFonts w:asciiTheme="minorHAnsi" w:hAnsiTheme="minorHAnsi"/>
          <w:sz w:val="22"/>
          <w:szCs w:val="22"/>
        </w:rPr>
      </w:pPr>
      <w:r w:rsidRPr="001D14C0">
        <w:rPr>
          <w:rFonts w:asciiTheme="minorHAnsi" w:hAnsiTheme="minorHAnsi"/>
          <w:sz w:val="22"/>
          <w:szCs w:val="22"/>
        </w:rPr>
        <w:t>žiadateľ odošle žiadosť o NFP, vrátane príloh</w:t>
      </w:r>
      <w:r w:rsidR="003D4F02" w:rsidRPr="001D14C0">
        <w:rPr>
          <w:rFonts w:asciiTheme="minorHAnsi" w:hAnsiTheme="minorHAnsi"/>
          <w:sz w:val="22"/>
          <w:szCs w:val="22"/>
        </w:rPr>
        <w:t>,</w:t>
      </w:r>
      <w:r w:rsidRPr="001D14C0">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3D4F02" w:rsidRPr="001D14C0">
        <w:rPr>
          <w:rFonts w:asciiTheme="minorHAnsi" w:hAnsiTheme="minorHAnsi"/>
          <w:sz w:val="22"/>
          <w:szCs w:val="22"/>
        </w:rPr>
        <w:t xml:space="preserve">ho </w:t>
      </w:r>
      <w:r w:rsidR="0066172B">
        <w:rPr>
          <w:rFonts w:asciiTheme="minorHAnsi" w:hAnsiTheme="minorHAnsi"/>
          <w:sz w:val="22"/>
          <w:szCs w:val="22"/>
        </w:rPr>
        <w:t xml:space="preserve">bez príloh </w:t>
      </w:r>
      <w:r w:rsidRPr="001D14C0">
        <w:rPr>
          <w:rFonts w:asciiTheme="minorHAnsi" w:hAnsiTheme="minorHAnsi"/>
          <w:sz w:val="22"/>
          <w:szCs w:val="22"/>
        </w:rPr>
        <w:t>do elektronickej schránky RO OP TP;</w:t>
      </w:r>
    </w:p>
    <w:p w:rsidR="002E276F" w:rsidRPr="0049360B" w:rsidRDefault="00120AD4" w:rsidP="004A6A07">
      <w:pPr>
        <w:pStyle w:val="SRKNorm"/>
        <w:numPr>
          <w:ilvl w:val="0"/>
          <w:numId w:val="33"/>
        </w:numPr>
        <w:spacing w:before="120" w:after="120"/>
        <w:ind w:left="709"/>
        <w:contextualSpacing w:val="0"/>
        <w:rPr>
          <w:rFonts w:asciiTheme="minorHAnsi" w:hAnsiTheme="minorHAnsi"/>
          <w:sz w:val="22"/>
          <w:szCs w:val="22"/>
        </w:rPr>
      </w:pPr>
      <w:r w:rsidRPr="004A6A07">
        <w:rPr>
          <w:rFonts w:asciiTheme="minorHAnsi" w:hAnsiTheme="minorHAnsi"/>
          <w:sz w:val="22"/>
          <w:szCs w:val="22"/>
        </w:rPr>
        <w:t xml:space="preserve">žiadateľ autorizuje a odošle ŽoNFP </w:t>
      </w:r>
      <w:r w:rsidR="0066172B">
        <w:rPr>
          <w:rFonts w:asciiTheme="minorHAnsi" w:hAnsiTheme="minorHAnsi"/>
          <w:sz w:val="22"/>
          <w:szCs w:val="22"/>
        </w:rPr>
        <w:t xml:space="preserve">bez príloh </w:t>
      </w:r>
      <w:r w:rsidRPr="004A6A07">
        <w:rPr>
          <w:rFonts w:asciiTheme="minorHAnsi" w:hAnsiTheme="minorHAnsi"/>
          <w:sz w:val="22"/>
          <w:szCs w:val="22"/>
        </w:rPr>
        <w:t>priamo z prostredia ITMS2014+ (podrobnejšie informácie</w:t>
      </w:r>
      <w:r w:rsidR="002E276F" w:rsidRPr="0049360B">
        <w:rPr>
          <w:rFonts w:asciiTheme="minorHAnsi" w:hAnsiTheme="minorHAnsi"/>
          <w:sz w:val="22"/>
          <w:szCs w:val="22"/>
        </w:rPr>
        <w:t xml:space="preserve"> </w:t>
      </w:r>
      <w:r w:rsidR="00991362" w:rsidRPr="004A6A07">
        <w:rPr>
          <w:rFonts w:asciiTheme="minorHAnsi" w:hAnsiTheme="minorHAnsi"/>
          <w:sz w:val="22"/>
          <w:szCs w:val="22"/>
        </w:rPr>
        <w:t>žiadateľ nájde na webovom sídle</w:t>
      </w:r>
    </w:p>
    <w:p w:rsidR="00991362" w:rsidRPr="004A6A07" w:rsidRDefault="00991362" w:rsidP="004A6A07">
      <w:pPr>
        <w:pStyle w:val="SRKNorm"/>
        <w:numPr>
          <w:ilvl w:val="0"/>
          <w:numId w:val="0"/>
        </w:numPr>
        <w:spacing w:before="120" w:after="120"/>
        <w:ind w:left="709"/>
        <w:contextualSpacing w:val="0"/>
        <w:rPr>
          <w:rFonts w:asciiTheme="minorHAnsi" w:hAnsiTheme="minorHAnsi"/>
          <w:sz w:val="22"/>
          <w:szCs w:val="22"/>
        </w:rPr>
      </w:pPr>
      <w:r w:rsidRPr="004A6A07">
        <w:rPr>
          <w:rFonts w:asciiTheme="minorHAnsi" w:hAnsiTheme="minorHAnsi"/>
          <w:sz w:val="22"/>
          <w:szCs w:val="22"/>
        </w:rPr>
        <w:t>(</w:t>
      </w:r>
      <w:hyperlink r:id="rId10" w:history="1">
        <w:r w:rsidR="002E276F" w:rsidRPr="004A6A07">
          <w:rPr>
            <w:rStyle w:val="Hypertextovprepojenie"/>
            <w:rFonts w:asciiTheme="minorHAnsi" w:hAnsiTheme="minorHAnsi"/>
            <w:sz w:val="22"/>
            <w:szCs w:val="22"/>
          </w:rPr>
          <w:t>https://www.itms2014.sk/aktuality/aktualita?id=3177b6ce-fe6d-40a4-b9b2-d8fbb2e439f8</w:t>
        </w:r>
      </w:hyperlink>
      <w:r w:rsidRPr="004A6A07">
        <w:rPr>
          <w:rFonts w:asciiTheme="minorHAnsi" w:hAnsiTheme="minorHAnsi"/>
          <w:sz w:val="22"/>
          <w:szCs w:val="22"/>
        </w:rPr>
        <w:t xml:space="preserve">). </w:t>
      </w:r>
    </w:p>
    <w:p w:rsidR="002E276F" w:rsidRPr="0050162E" w:rsidRDefault="002B2B13" w:rsidP="004A6A07">
      <w:pPr>
        <w:spacing w:before="120" w:after="120" w:line="240" w:lineRule="auto"/>
        <w:ind w:left="709" w:hanging="4"/>
        <w:jc w:val="both"/>
      </w:pPr>
      <w:r w:rsidRPr="00271318">
        <w:t xml:space="preserve">V prípade elektronického doručenia žiadosti o NFP prostredníctvom </w:t>
      </w:r>
      <w:r w:rsidR="002E276F" w:rsidRPr="00271318">
        <w:t>ÚP VS</w:t>
      </w:r>
      <w:r w:rsidRPr="004A6A07">
        <w:t xml:space="preserve"> </w:t>
      </w:r>
      <w:r w:rsidRPr="00A31FE1">
        <w:t>žiadateľ povinné prílohy k </w:t>
      </w:r>
      <w:r w:rsidRPr="004A6A07">
        <w:t xml:space="preserve">ŽoNFP iba vloží do ITMS2014+, nezasiela ich do elektronickej schránky RO OP TP. V  prípade prílohy </w:t>
      </w:r>
      <w:r w:rsidR="000F6BBE" w:rsidRPr="004A6A07">
        <w:t>Splnomocneni</w:t>
      </w:r>
      <w:r w:rsidR="000F6BBE">
        <w:t>e</w:t>
      </w:r>
      <w:r w:rsidR="000F6BBE" w:rsidRPr="004A6A07">
        <w:t xml:space="preserve"> </w:t>
      </w:r>
      <w:r w:rsidRPr="004A6A07">
        <w:t>osoby splnomocnenej zastupovať žiadateľa v konaní o </w:t>
      </w:r>
      <w:r w:rsidRPr="00271318">
        <w:t>ŽoNFP je potrebné vložiť do ITMS2014+ elektronicky autorizovanú prílohu. Ak nie je možné túto pr</w:t>
      </w:r>
      <w:r w:rsidRPr="00A31FE1">
        <w:t xml:space="preserve">ílohu autorizovať, žiadateľ vloží do ITMS2014+ </w:t>
      </w:r>
      <w:r w:rsidR="00925630" w:rsidRPr="005222B0">
        <w:t>sken</w:t>
      </w:r>
      <w:r w:rsidRPr="005222B0">
        <w:t xml:space="preserve"> prílohy a zároveň doručí originál prílohy na RO OP TP v listinnej podobe a to najneskôr do troch pracovných dní od odoslania ŽoNFP do elektronickej schránky RO OP TP. </w:t>
      </w:r>
    </w:p>
    <w:p w:rsidR="00120AD4" w:rsidRDefault="00120AD4" w:rsidP="004A6A07">
      <w:pPr>
        <w:spacing w:before="120" w:after="120" w:line="240" w:lineRule="auto"/>
        <w:ind w:left="709" w:hanging="4"/>
        <w:jc w:val="both"/>
      </w:pPr>
      <w:r w:rsidRPr="004A6A07">
        <w:lastRenderedPageBreak/>
        <w:t>V prípade, ak žiadateľ predloží ŽoNFP bez príloh elektronickým spôsobom a má aktivovanú elektronickú schránku, RO OP TP je povinný doručovať všetky rozhodnutia, vydané v konaní o ŽoNFP elektronicky, v súlade so zákonom o e-Governmente.</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podateľňu ÚV 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w:t>
      </w:r>
      <w:r w:rsidR="002B2B13">
        <w:rPr>
          <w:rFonts w:asciiTheme="minorHAnsi" w:hAnsiTheme="minorHAnsi" w:cs="Times New Roman"/>
          <w:sz w:val="22"/>
          <w:szCs w:val="22"/>
        </w:rPr>
        <w:t>listinnej</w:t>
      </w:r>
      <w:r w:rsidR="002B2B13" w:rsidRPr="00F75923">
        <w:rPr>
          <w:rFonts w:asciiTheme="minorHAnsi" w:hAnsiTheme="minorHAnsi" w:cs="Times New Roman"/>
          <w:sz w:val="22"/>
          <w:szCs w:val="22"/>
        </w:rPr>
        <w:t xml:space="preserve"> </w:t>
      </w:r>
      <w:r w:rsidR="002B2B13">
        <w:rPr>
          <w:rFonts w:asciiTheme="minorHAnsi" w:hAnsiTheme="minorHAnsi" w:cs="Times New Roman"/>
          <w:sz w:val="22"/>
          <w:szCs w:val="22"/>
        </w:rPr>
        <w:t>podobe</w:t>
      </w:r>
      <w:r w:rsidR="002B2B13" w:rsidRPr="00F75923">
        <w:rPr>
          <w:rFonts w:asciiTheme="minorHAnsi" w:hAnsiTheme="minorHAnsi" w:cs="Times New Roman"/>
          <w:sz w:val="22"/>
          <w:szCs w:val="22"/>
        </w:rPr>
        <w:t xml:space="preserve"> </w:t>
      </w:r>
      <w:r w:rsidRPr="00F75923">
        <w:rPr>
          <w:rFonts w:asciiTheme="minorHAnsi" w:hAnsiTheme="minorHAnsi" w:cs="Times New Roman"/>
          <w:sz w:val="22"/>
          <w:szCs w:val="22"/>
        </w:rPr>
        <w:t xml:space="preserve">na adresu </w:t>
      </w:r>
      <w:r>
        <w:rPr>
          <w:rFonts w:asciiTheme="minorHAnsi" w:hAnsiTheme="minorHAnsi" w:cs="Times New Roman"/>
          <w:sz w:val="22"/>
          <w:szCs w:val="22"/>
        </w:rPr>
        <w:t>ÚV SR</w:t>
      </w:r>
      <w:r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120AD4"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r w:rsidR="002B2B13">
        <w:rPr>
          <w:rFonts w:asciiTheme="minorHAnsi" w:hAnsiTheme="minorHAnsi" w:cs="Times New Roman"/>
          <w:sz w:val="22"/>
          <w:szCs w:val="22"/>
        </w:rPr>
        <w:t>;</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002B2B13">
        <w:rPr>
          <w:rFonts w:asciiTheme="minorHAnsi" w:hAnsiTheme="minorHAnsi"/>
          <w:sz w:val="22"/>
          <w:szCs w:val="22"/>
        </w:rPr>
        <w:t>odoslania</w:t>
      </w:r>
      <w:r w:rsidR="002B2B13" w:rsidRPr="002B139F">
        <w:rPr>
          <w:rFonts w:asciiTheme="minorHAnsi" w:hAnsiTheme="minorHAnsi"/>
          <w:sz w:val="22"/>
          <w:szCs w:val="22"/>
        </w:rPr>
        <w:t xml:space="preserve"> </w:t>
      </w:r>
      <w:r w:rsidRPr="002B139F">
        <w:rPr>
          <w:rFonts w:asciiTheme="minorHAnsi" w:hAnsiTheme="minorHAnsi"/>
          <w:sz w:val="22"/>
          <w:szCs w:val="22"/>
        </w:rPr>
        <w:t>ŽoNFP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62456D" w:rsidRDefault="0062456D" w:rsidP="00BF0064">
      <w:pPr>
        <w:spacing w:before="120" w:after="120" w:line="240" w:lineRule="auto"/>
        <w:jc w:val="both"/>
      </w:pPr>
      <w:r w:rsidRPr="00FC0520">
        <w:t xml:space="preserve">V prípade, ak žiadateľ nepredloží žiadosť o NFP riadne, včas alebo v určenej forme, </w:t>
      </w:r>
      <w:r w:rsidR="00724EDC">
        <w:t>RO OP TP</w:t>
      </w:r>
      <w:r w:rsidRPr="00FC0520">
        <w:t xml:space="preserve"> zastaví konanie vydaním rozhodnutia o zastavení konania o žiadosti o NFP. </w:t>
      </w:r>
    </w:p>
    <w:p w:rsidR="00120AD4" w:rsidRPr="00FC0520" w:rsidRDefault="00120AD4" w:rsidP="00BF0064">
      <w:pPr>
        <w:spacing w:before="120" w:after="120" w:line="240" w:lineRule="auto"/>
        <w:jc w:val="both"/>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v mene štatutára 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úkon.</w:t>
      </w:r>
    </w:p>
    <w:p w:rsidR="003C2776" w:rsidRDefault="0062456D" w:rsidP="00BF0064">
      <w:pPr>
        <w:spacing w:before="120" w:after="120" w:line="240" w:lineRule="auto"/>
        <w:jc w:val="both"/>
      </w:pPr>
      <w:r w:rsidRPr="00FC0520">
        <w:t xml:space="preserve">Postup pri získavaní prístupu do verejnej časti ITMS2014+ je popísaný na webovom sídle </w:t>
      </w:r>
      <w:hyperlink r:id="rId11" w:history="1">
        <w:r w:rsidR="00C4040F" w:rsidRPr="002E202C">
          <w:rPr>
            <w:rStyle w:val="Hypertextovprepojenie"/>
          </w:rPr>
          <w:t>www.ITMS2014.sk</w:t>
        </w:r>
      </w:hyperlink>
      <w:r w:rsidR="00C4040F">
        <w:rPr>
          <w:u w:val="single"/>
        </w:rPr>
        <w:t xml:space="preserve"> </w:t>
      </w:r>
      <w:r w:rsidRPr="00FC0520">
        <w:t xml:space="preserve"> v časti ČASTO KLADENÉ OTÁZKY (REGISTRÁCIA DO ITMS2014+).</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Kontaktné údaje poskytovateľa a spôsob komunikácie s poskytovateľom:</w:t>
      </w:r>
    </w:p>
    <w:p w:rsidR="003A2C31" w:rsidRPr="00FC0520" w:rsidRDefault="003A2C31" w:rsidP="00BF0064">
      <w:pPr>
        <w:spacing w:before="120" w:after="120" w:line="240" w:lineRule="auto"/>
        <w:jc w:val="both"/>
      </w:pPr>
      <w:r w:rsidRPr="00FC0520">
        <w:t xml:space="preserve">Všeobecné informácie o operačnom programe Technická pomoc a podporné dokumenty sú zverejnené na webovom sídle Úradu vlády Slovenskej republiky </w:t>
      </w:r>
      <w:hyperlink r:id="rId12" w:history="1">
        <w:r w:rsidR="00593B81" w:rsidRPr="002E00FB">
          <w:rPr>
            <w:rStyle w:val="Hypertextovprepojenie"/>
          </w:rPr>
          <w:t>http://optp.vlada.gov.sk</w:t>
        </w:r>
      </w:hyperlink>
      <w:r w:rsidR="00593B81">
        <w:rPr>
          <w:rStyle w:val="Hypertextovprepojenie"/>
        </w:rPr>
        <w:t>.</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4A6A07">
      <w:pPr>
        <w:pStyle w:val="Default"/>
        <w:spacing w:before="120" w:after="120"/>
        <w:ind w:left="3540" w:firstLine="708"/>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4A6A07">
      <w:pPr>
        <w:pStyle w:val="Default"/>
        <w:spacing w:before="120" w:after="120"/>
        <w:ind w:left="3540" w:firstLine="708"/>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4A6A07">
      <w:pPr>
        <w:pStyle w:val="Default"/>
        <w:spacing w:before="120" w:after="120"/>
        <w:ind w:left="3824" w:firstLine="424"/>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AA49FC" w:rsidRDefault="003A2C31" w:rsidP="004A6A07">
      <w:pPr>
        <w:pStyle w:val="Odsekzoznamu"/>
        <w:numPr>
          <w:ilvl w:val="0"/>
          <w:numId w:val="6"/>
        </w:numPr>
        <w:spacing w:before="120" w:after="120"/>
        <w:contextualSpacing w:val="0"/>
        <w:rPr>
          <w:rFonts w:asciiTheme="minorHAnsi" w:hAnsiTheme="minorHAnsi" w:cs="Arial"/>
          <w:color w:val="000000"/>
          <w:lang w:eastAsia="en-US"/>
        </w:rPr>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3"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p>
    <w:p w:rsidR="003A2C31" w:rsidRPr="003A2C31" w:rsidRDefault="003A2C31" w:rsidP="004A6A07">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2D1D1E">
        <w:rPr>
          <w:rFonts w:asciiTheme="minorHAnsi" w:eastAsiaTheme="minorHAnsi" w:hAnsiTheme="minorHAnsi" w:cs="Times New Roman"/>
          <w:sz w:val="22"/>
          <w:szCs w:val="22"/>
        </w:rPr>
        <w:t>finančných</w:t>
      </w:r>
      <w:r w:rsidR="002D1D1E" w:rsidRPr="003A2C31">
        <w:rPr>
          <w:rFonts w:asciiTheme="minorHAnsi" w:eastAsiaTheme="minorHAnsi" w:hAnsiTheme="minorHAnsi" w:cs="Times New Roman"/>
          <w:sz w:val="22"/>
          <w:szCs w:val="22"/>
        </w:rPr>
        <w:t xml:space="preserve"> </w:t>
      </w:r>
      <w:r w:rsidRPr="003A2C31">
        <w:rPr>
          <w:rFonts w:asciiTheme="minorHAnsi" w:eastAsiaTheme="minorHAnsi" w:hAnsiTheme="minorHAnsi" w:cs="Times New Roman"/>
          <w:sz w:val="22"/>
          <w:szCs w:val="22"/>
        </w:rPr>
        <w:t xml:space="preserve">programov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CB2120" w:rsidRDefault="003A2C31" w:rsidP="004A6A07">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Námestie slobody 1</w:t>
      </w:r>
    </w:p>
    <w:p w:rsidR="003A2C31" w:rsidRPr="003A2C31" w:rsidRDefault="00CB2120" w:rsidP="004A6A07">
      <w:pPr>
        <w:pStyle w:val="Default"/>
        <w:ind w:left="709" w:firstLine="284"/>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813 70 </w:t>
      </w:r>
      <w:r w:rsidR="003A2C31" w:rsidRPr="003A2C31">
        <w:rPr>
          <w:rFonts w:asciiTheme="minorHAnsi" w:eastAsiaTheme="minorHAnsi" w:hAnsiTheme="minorHAnsi" w:cs="Times New Roman"/>
          <w:sz w:val="22"/>
          <w:szCs w:val="22"/>
        </w:rPr>
        <w:t>Bratislava 15</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8.30 hod. do 14.30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lastRenderedPageBreak/>
        <w:t xml:space="preserve">sekcia </w:t>
      </w:r>
      <w:r w:rsidR="002D1D1E">
        <w:rPr>
          <w:rFonts w:asciiTheme="minorHAnsi" w:eastAsiaTheme="minorHAnsi" w:hAnsiTheme="minorHAnsi" w:cs="Times New Roman"/>
          <w:sz w:val="22"/>
          <w:szCs w:val="22"/>
        </w:rPr>
        <w:t>finančných</w:t>
      </w:r>
      <w:r w:rsidR="002D1D1E" w:rsidRPr="003A2C31">
        <w:rPr>
          <w:rFonts w:asciiTheme="minorHAnsi" w:eastAsiaTheme="minorHAnsi" w:hAnsiTheme="minorHAnsi" w:cs="Times New Roman"/>
          <w:sz w:val="22"/>
          <w:szCs w:val="22"/>
        </w:rPr>
        <w:t xml:space="preserve"> </w:t>
      </w:r>
      <w:r w:rsidRPr="003A2C31">
        <w:rPr>
          <w:rFonts w:asciiTheme="minorHAnsi" w:eastAsiaTheme="minorHAnsi" w:hAnsiTheme="minorHAnsi" w:cs="Times New Roman"/>
          <w:sz w:val="22"/>
          <w:szCs w:val="22"/>
        </w:rPr>
        <w:t xml:space="preserve">programov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C20BED"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A2C31">
        <w:rPr>
          <w:rFonts w:asciiTheme="minorHAnsi" w:eastAsiaTheme="minorHAnsi" w:hAnsiTheme="minorHAnsi" w:cs="Times New Roman"/>
          <w:sz w:val="22"/>
          <w:szCs w:val="22"/>
        </w:rPr>
        <w:t xml:space="preserve"> </w:t>
      </w:r>
    </w:p>
    <w:p w:rsidR="003A2C31" w:rsidRPr="003A2C31" w:rsidRDefault="005222B0"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811 </w:t>
      </w:r>
      <w:r w:rsidR="00C20BED">
        <w:rPr>
          <w:rFonts w:asciiTheme="minorHAnsi" w:eastAsiaTheme="minorHAnsi" w:hAnsiTheme="minorHAnsi" w:cs="Times New Roman"/>
          <w:sz w:val="22"/>
          <w:szCs w:val="22"/>
        </w:rPr>
        <w:t xml:space="preserve">08 </w:t>
      </w:r>
      <w:r w:rsidR="003A2C31" w:rsidRPr="003A2C31">
        <w:rPr>
          <w:rFonts w:asciiTheme="minorHAnsi" w:eastAsiaTheme="minorHAnsi" w:hAnsiTheme="minorHAnsi" w:cs="Times New Roman"/>
          <w:sz w:val="22"/>
          <w:szCs w:val="22"/>
        </w:rPr>
        <w:t>Bratislava</w:t>
      </w:r>
      <w:r w:rsidR="000E747D">
        <w:rPr>
          <w:rFonts w:asciiTheme="minorHAnsi" w:eastAsiaTheme="minorHAnsi" w:hAnsiTheme="minorHAnsi" w:cs="Times New Roman"/>
          <w:sz w:val="22"/>
          <w:szCs w:val="22"/>
        </w:rPr>
        <w:t xml:space="preserve"> 1</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BF0064">
      <w:pPr>
        <w:spacing w:before="120" w:after="120" w:line="240" w:lineRule="auto"/>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4A6A07" w:rsidRDefault="003C2776" w:rsidP="003C2776">
      <w:pPr>
        <w:pStyle w:val="Odsekzoznamu1"/>
        <w:numPr>
          <w:ilvl w:val="1"/>
          <w:numId w:val="1"/>
        </w:numPr>
        <w:spacing w:before="240" w:after="240" w:line="276" w:lineRule="auto"/>
        <w:ind w:left="792"/>
        <w:rPr>
          <w:rFonts w:asciiTheme="minorHAnsi" w:hAnsiTheme="minorHAnsi"/>
        </w:rPr>
      </w:pPr>
      <w:r w:rsidRPr="004A6A07">
        <w:rPr>
          <w:rFonts w:asciiTheme="minorHAnsi" w:hAnsiTheme="minorHAnsi"/>
          <w:b/>
        </w:rPr>
        <w:t>Ďalšie formálne náležitosti</w:t>
      </w:r>
    </w:p>
    <w:p w:rsidR="00CD1A3F" w:rsidRDefault="00CD1A3F" w:rsidP="00BF0064">
      <w:pPr>
        <w:spacing w:before="120" w:after="120" w:line="240" w:lineRule="auto"/>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4" w:history="1">
        <w:r w:rsidR="00A7096E" w:rsidRPr="002E00FB">
          <w:rPr>
            <w:rStyle w:val="Hypertextovprepojenie"/>
          </w:rPr>
          <w:t>http://optp.vlada.gov.sk</w:t>
        </w:r>
      </w:hyperlink>
      <w:r w:rsidR="00A7096E">
        <w:t xml:space="preserve"> </w:t>
      </w:r>
      <w:r w:rsidR="007A576A">
        <w:t xml:space="preserve"> </w:t>
      </w:r>
      <w:r>
        <w:t>a tiež z </w:t>
      </w:r>
      <w:r w:rsidRPr="004A6A07">
        <w:rPr>
          <w:rFonts w:asciiTheme="minorHAnsi" w:hAnsiTheme="minorHAnsi"/>
        </w:rPr>
        <w:t xml:space="preserve">relevantných Metodických pokynov </w:t>
      </w:r>
      <w:r w:rsidR="00724EDC" w:rsidRPr="004A6A07">
        <w:rPr>
          <w:rFonts w:asciiTheme="minorHAnsi" w:hAnsiTheme="minorHAnsi"/>
        </w:rPr>
        <w:t>(ďalej aj „MP“) Centrálneho koordinačného orgánu (ďalej aj „CKO“)</w:t>
      </w:r>
      <w:r w:rsidR="002E276F">
        <w:t xml:space="preserve"> </w:t>
      </w:r>
      <w:r w:rsidRPr="00E819C4">
        <w:t>zverejnen</w:t>
      </w:r>
      <w:r>
        <w:t>ých</w:t>
      </w:r>
      <w:r w:rsidRPr="00E819C4">
        <w:t xml:space="preserve"> na</w:t>
      </w:r>
      <w:r>
        <w:t> </w:t>
      </w:r>
      <w:r w:rsidRPr="00E819C4">
        <w:t xml:space="preserve">webovom sídle </w:t>
      </w:r>
      <w:hyperlink r:id="rId15" w:history="1">
        <w:r w:rsidRPr="006B2106">
          <w:rPr>
            <w:rStyle w:val="Hypertextovprepojenie"/>
          </w:rPr>
          <w:t>http://www.partnerskadohoda.gov.sk/</w:t>
        </w:r>
      </w:hyperlink>
      <w:r>
        <w:t xml:space="preserve">. </w:t>
      </w:r>
    </w:p>
    <w:p w:rsidR="003C2776" w:rsidRDefault="003C2776" w:rsidP="003C2776">
      <w:pPr>
        <w:spacing w:before="240" w:after="240"/>
        <w:ind w:firstLine="360"/>
        <w:jc w:val="both"/>
      </w:pPr>
    </w:p>
    <w:p w:rsidR="002E276F" w:rsidRDefault="002E276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4A6A07">
        <w:rPr>
          <w:rFonts w:asciiTheme="minorHAnsi" w:hAnsiTheme="minorHAnsi"/>
          <w:b/>
          <w:sz w:val="28"/>
          <w:szCs w:val="28"/>
        </w:rPr>
        <w:lastRenderedPageBreak/>
        <w:t>Podmienky poskytnutia príspevku</w:t>
      </w:r>
    </w:p>
    <w:p w:rsidR="003C2776" w:rsidRDefault="003C2776" w:rsidP="003C2776">
      <w:pPr>
        <w:pStyle w:val="Odsekzoznamu1"/>
        <w:spacing w:before="240" w:after="240"/>
        <w:rPr>
          <w:b/>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rsidP="004A6A07">
      <w:pPr>
        <w:spacing w:before="120" w:after="120" w:line="240" w:lineRule="auto"/>
        <w:ind w:firstLine="360"/>
        <w:contextualSpacing/>
        <w:jc w:val="both"/>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rsidP="004A6A07">
      <w:pPr>
        <w:pStyle w:val="Odsekzoznamu"/>
        <w:numPr>
          <w:ilvl w:val="0"/>
          <w:numId w:val="7"/>
        </w:numPr>
        <w:spacing w:before="120" w:after="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p>
    <w:p w:rsidR="00FD4C06" w:rsidRDefault="00FD4C06" w:rsidP="005222B0">
      <w:pPr>
        <w:pStyle w:val="Odsekzoznamu"/>
        <w:numPr>
          <w:ilvl w:val="1"/>
          <w:numId w:val="7"/>
        </w:numPr>
        <w:spacing w:before="120"/>
        <w:rPr>
          <w:rFonts w:asciiTheme="minorHAnsi" w:hAnsiTheme="minorHAnsi"/>
          <w:sz w:val="22"/>
          <w:szCs w:val="22"/>
        </w:rPr>
      </w:pPr>
      <w:r w:rsidRPr="00F10C1B">
        <w:rPr>
          <w:rFonts w:asciiTheme="minorHAnsi" w:hAnsiTheme="minorHAnsi"/>
          <w:sz w:val="22"/>
          <w:szCs w:val="22"/>
        </w:rPr>
        <w:t xml:space="preserve"> ako útvar zabezpečujúci  informovanie a komunikáciu na úrovni PD a OP TP </w:t>
      </w:r>
    </w:p>
    <w:p w:rsidR="00F32903" w:rsidRPr="004A6A07" w:rsidRDefault="00FD4C06" w:rsidP="004A6A07">
      <w:pPr>
        <w:pStyle w:val="Odsekzoznamu"/>
        <w:spacing w:before="120"/>
        <w:ind w:left="1495"/>
        <w:rPr>
          <w:rFonts w:asciiTheme="minorHAnsi" w:hAnsiTheme="minorHAnsi"/>
          <w:sz w:val="22"/>
          <w:szCs w:val="22"/>
        </w:rPr>
      </w:pPr>
      <w:r w:rsidRPr="004A6A07">
        <w:rPr>
          <w:rFonts w:asciiTheme="minorHAnsi" w:hAnsiTheme="minorHAnsi"/>
          <w:sz w:val="22"/>
          <w:szCs w:val="22"/>
        </w:rPr>
        <w:t>(od 1.6.2016)</w:t>
      </w:r>
    </w:p>
    <w:p w:rsidR="0088701E" w:rsidRPr="00BC0662" w:rsidRDefault="0088701E" w:rsidP="004A6A07">
      <w:pPr>
        <w:pStyle w:val="Odsekzoznamu"/>
        <w:spacing w:before="120" w:after="120"/>
        <w:ind w:left="1440"/>
        <w:rPr>
          <w:rFonts w:asciiTheme="minorHAnsi" w:hAnsiTheme="minorHAnsi"/>
          <w:sz w:val="22"/>
          <w:szCs w:val="22"/>
        </w:rPr>
      </w:pPr>
    </w:p>
    <w:p w:rsidR="0088701E" w:rsidRPr="0001094B" w:rsidRDefault="0088701E" w:rsidP="005222B0">
      <w:pPr>
        <w:pStyle w:val="Odsekzoznamu"/>
        <w:numPr>
          <w:ilvl w:val="0"/>
          <w:numId w:val="7"/>
        </w:numPr>
        <w:ind w:left="714" w:hanging="357"/>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88701E" w:rsidRPr="005222B0" w:rsidRDefault="0088701E" w:rsidP="005222B0">
      <w:pPr>
        <w:pStyle w:val="Odsekzoznamu"/>
        <w:numPr>
          <w:ilvl w:val="1"/>
          <w:numId w:val="7"/>
        </w:numPr>
        <w:spacing w:before="120"/>
        <w:rPr>
          <w:rFonts w:asciiTheme="minorHAnsi" w:hAnsiTheme="minorHAnsi"/>
          <w:sz w:val="22"/>
          <w:szCs w:val="22"/>
        </w:rPr>
      </w:pPr>
      <w:r w:rsidRPr="006B5961">
        <w:rPr>
          <w:rFonts w:asciiTheme="minorHAnsi" w:hAnsiTheme="minorHAnsi"/>
          <w:sz w:val="22"/>
          <w:szCs w:val="22"/>
        </w:rPr>
        <w:t xml:space="preserve">ako centrálny </w:t>
      </w:r>
      <w:r w:rsidRPr="0049360B">
        <w:rPr>
          <w:rFonts w:asciiTheme="minorHAnsi" w:hAnsiTheme="minorHAnsi"/>
          <w:sz w:val="22"/>
          <w:szCs w:val="22"/>
        </w:rPr>
        <w:t>koordinačný orgán</w:t>
      </w:r>
      <w:r w:rsidRPr="004A6A07">
        <w:rPr>
          <w:sz w:val="22"/>
          <w:szCs w:val="22"/>
        </w:rPr>
        <w:t xml:space="preserve"> </w:t>
      </w:r>
      <w:r w:rsidRPr="004A6A07">
        <w:rPr>
          <w:rFonts w:asciiTheme="minorHAnsi" w:hAnsiTheme="minorHAnsi"/>
          <w:sz w:val="22"/>
          <w:szCs w:val="22"/>
        </w:rPr>
        <w:t>(od 2.11.2017)</w:t>
      </w:r>
    </w:p>
    <w:p w:rsidR="00F32903" w:rsidRPr="00B95FB2" w:rsidRDefault="00F32903" w:rsidP="00DE4518">
      <w:pPr>
        <w:pStyle w:val="Odsekzoznamu"/>
        <w:spacing w:before="120" w:after="120"/>
        <w:ind w:left="1495"/>
        <w:rPr>
          <w:rFonts w:asciiTheme="minorHAnsi" w:hAnsiTheme="minorHAnsi"/>
          <w:sz w:val="22"/>
          <w:szCs w:val="22"/>
        </w:rPr>
      </w:pPr>
    </w:p>
    <w:p w:rsidR="00115810" w:rsidRDefault="00115810" w:rsidP="004A6A07">
      <w:pPr>
        <w:spacing w:before="120" w:after="120" w:line="240" w:lineRule="auto"/>
        <w:contextualSpacing/>
        <w:rPr>
          <w:rFonts w:eastAsiaTheme="minorHAnsi"/>
          <w:i/>
          <w:color w:val="000000"/>
        </w:rPr>
      </w:pPr>
      <w:r w:rsidRPr="00666BB7">
        <w:rPr>
          <w:rFonts w:eastAsia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rsidR="00115810" w:rsidRDefault="00115810" w:rsidP="00F32903">
      <w:pPr>
        <w:spacing w:after="0" w:line="240" w:lineRule="auto"/>
        <w:rPr>
          <w:rFonts w:asciiTheme="minorHAnsi" w:hAnsiTheme="minorHAnsi"/>
          <w:u w:val="single"/>
        </w:rPr>
      </w:pPr>
    </w:p>
    <w:p w:rsidR="00CD1A3F" w:rsidRPr="00CD1A3F" w:rsidRDefault="00CD1A3F" w:rsidP="004A6A07">
      <w:pPr>
        <w:pStyle w:val="Odsekzoznamu"/>
        <w:ind w:left="0"/>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636E1F" w:rsidRPr="004A6A07" w:rsidRDefault="00CD1A3F" w:rsidP="004A6A07">
      <w:pPr>
        <w:pStyle w:val="Odsekzoznamu"/>
        <w:numPr>
          <w:ilvl w:val="0"/>
          <w:numId w:val="7"/>
        </w:numPr>
        <w:spacing w:before="120" w:after="120"/>
        <w:contextualSpacing w:val="0"/>
        <w:jc w:val="both"/>
        <w:rPr>
          <w:rFonts w:asciiTheme="minorHAnsi" w:hAnsiTheme="minorHAnsi"/>
          <w:sz w:val="22"/>
          <w:szCs w:val="22"/>
        </w:rPr>
      </w:pPr>
      <w:r w:rsidRPr="00CD1A3F">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115810" w:rsidRPr="004A6A07">
        <w:rPr>
          <w:rFonts w:asciiTheme="minorHAnsi" w:hAnsiTheme="minorHAnsi"/>
          <w:color w:val="000000"/>
          <w:sz w:val="22"/>
          <w:szCs w:val="22"/>
        </w:rPr>
        <w:t>Európskeho spoločenstva</w:t>
      </w:r>
      <w:r w:rsidRPr="00CD1A3F">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B40AB0" w:rsidRPr="00CD1A3F" w:rsidRDefault="00CD1A3F" w:rsidP="004A6A07">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(podmienka sa preukazuje čestným vyhlásením žiadateľa</w:t>
      </w:r>
      <w:r w:rsidR="006F0AA9" w:rsidRPr="005D62FE">
        <w:rPr>
          <w:rFonts w:asciiTheme="minorHAnsi" w:hAnsiTheme="minorHAnsi"/>
          <w:sz w:val="22"/>
          <w:szCs w:val="22"/>
        </w:rPr>
        <w:t xml:space="preserve"> </w:t>
      </w:r>
      <w:r w:rsidR="00B40AB0" w:rsidRPr="004A6A07">
        <w:rPr>
          <w:rFonts w:asciiTheme="minorHAnsi" w:hAnsiTheme="minorHAnsi"/>
          <w:i/>
          <w:sz w:val="22"/>
          <w:szCs w:val="22"/>
        </w:rPr>
        <w:t>v časti č. 15 vo formulári ŽoNFP</w:t>
      </w:r>
      <w:r w:rsidR="00B40AB0" w:rsidRPr="004A6A07">
        <w:rPr>
          <w:rFonts w:asciiTheme="minorHAnsi" w:hAnsiTheme="minorHAnsi"/>
          <w:sz w:val="22"/>
          <w:szCs w:val="22"/>
        </w:rPr>
        <w:t>);</w:t>
      </w:r>
    </w:p>
    <w:p w:rsidR="00CD1A3F" w:rsidRPr="00CA28A0" w:rsidRDefault="00CD1A3F" w:rsidP="004A6A07">
      <w:pPr>
        <w:pStyle w:val="Odsekzoznamu"/>
        <w:numPr>
          <w:ilvl w:val="0"/>
          <w:numId w:val="7"/>
        </w:numPr>
        <w:spacing w:before="120" w:after="120"/>
        <w:contextualSpacing w:val="0"/>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Pr="004A6A07" w:rsidRDefault="00CD1A3F"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(podmienka sa preukazuje </w:t>
      </w:r>
      <w:r w:rsidR="00CD6449" w:rsidRPr="004A6A07">
        <w:rPr>
          <w:rFonts w:asciiTheme="minorHAnsi" w:hAnsiTheme="minorHAnsi"/>
          <w:i/>
          <w:sz w:val="22"/>
          <w:szCs w:val="22"/>
        </w:rPr>
        <w:t>čestným vyhlásením žiadateľa</w:t>
      </w:r>
      <w:r w:rsidR="006F0AA9" w:rsidRPr="004A6A07">
        <w:rPr>
          <w:rFonts w:asciiTheme="minorHAnsi" w:hAnsiTheme="minorHAnsi"/>
          <w:i/>
          <w:sz w:val="22"/>
          <w:szCs w:val="22"/>
        </w:rPr>
        <w:t xml:space="preserve"> </w:t>
      </w:r>
      <w:r w:rsidR="00B40AB0" w:rsidRPr="004A6A07">
        <w:rPr>
          <w:rFonts w:asciiTheme="minorHAnsi" w:hAnsiTheme="minorHAnsi"/>
          <w:i/>
          <w:sz w:val="22"/>
          <w:szCs w:val="22"/>
        </w:rPr>
        <w:t>v časti č. 15 vo formulári ŽoNFP);</w:t>
      </w:r>
    </w:p>
    <w:p w:rsidR="00B40AB0" w:rsidRPr="004A6A07" w:rsidRDefault="00B40AB0" w:rsidP="004A6A07">
      <w:pPr>
        <w:pStyle w:val="Odsekzoznamu"/>
        <w:numPr>
          <w:ilvl w:val="0"/>
          <w:numId w:val="7"/>
        </w:numPr>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voči žiadateľovi sa nenárokuje vrátenie pomoci na základe rozhodnutia Európskej komisie, ktorým bola pomoc označená za neoprávnenú a nezlučiteľnú so spoločným trhom</w:t>
      </w:r>
    </w:p>
    <w:p w:rsidR="00B40AB0" w:rsidRDefault="00B40AB0"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(podmienka sa preukazuje čestným vyhlásením žiadateľa v časti č. 15 vo formulári ŽoNFP).</w:t>
      </w:r>
    </w:p>
    <w:p w:rsidR="009C431A" w:rsidRPr="004A6A07" w:rsidRDefault="009C431A" w:rsidP="004A6A07">
      <w:pPr>
        <w:pStyle w:val="Odsekzoznamu"/>
        <w:spacing w:before="120" w:after="120"/>
        <w:contextualSpacing w:val="0"/>
        <w:jc w:val="both"/>
        <w:rPr>
          <w:rFonts w:asciiTheme="minorHAnsi" w:hAnsiTheme="minorHAnsi"/>
          <w: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9D1E6F" w:rsidRDefault="00F875B0" w:rsidP="004A6A07">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9D1E6F">
        <w:rPr>
          <w:rFonts w:asciiTheme="minorHAnsi" w:hAnsiTheme="minorHAnsi"/>
          <w:color w:val="000000"/>
          <w:sz w:val="22"/>
          <w:szCs w:val="22"/>
        </w:rPr>
        <w:t>hlavné aktivity projektu sú vo vecnom súlade s oprávnenými aktivitami OP TP</w:t>
      </w:r>
      <w:r w:rsidR="005D616C" w:rsidRPr="009D1E6F">
        <w:rPr>
          <w:rFonts w:asciiTheme="minorHAnsi" w:hAnsiTheme="minorHAnsi"/>
          <w:color w:val="000000"/>
          <w:sz w:val="22"/>
          <w:szCs w:val="22"/>
        </w:rPr>
        <w:t>,</w:t>
      </w:r>
      <w:r w:rsidRPr="004A6A07">
        <w:rPr>
          <w:rFonts w:asciiTheme="minorHAnsi" w:hAnsiTheme="minorHAnsi"/>
          <w:color w:val="000000"/>
          <w:sz w:val="22"/>
          <w:szCs w:val="22"/>
        </w:rPr>
        <w:t xml:space="preserve"> na realizáciu ktorých je vyhlásené toto vyzvanie</w:t>
      </w:r>
    </w:p>
    <w:p w:rsidR="00F875B0" w:rsidRPr="009D1E6F" w:rsidRDefault="00F875B0"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4A6A07">
        <w:rPr>
          <w:rFonts w:asciiTheme="minorHAnsi" w:hAnsiTheme="minorHAnsi"/>
          <w:color w:val="000000"/>
          <w:sz w:val="22"/>
          <w:szCs w:val="22"/>
        </w:rPr>
        <w:t>Oprávnené na poskytnutie príspevku sú výlučne projekty, ktoré svojimi aktivitami spadajú do oprávnen</w:t>
      </w:r>
      <w:r w:rsidR="002E5A79" w:rsidRPr="004A6A07">
        <w:rPr>
          <w:rFonts w:asciiTheme="minorHAnsi" w:hAnsiTheme="minorHAnsi"/>
          <w:color w:val="000000"/>
          <w:sz w:val="22"/>
          <w:szCs w:val="22"/>
        </w:rPr>
        <w:t>ých</w:t>
      </w:r>
      <w:r w:rsidRPr="004A6A07">
        <w:rPr>
          <w:rFonts w:asciiTheme="minorHAnsi" w:hAnsiTheme="minorHAnsi"/>
          <w:color w:val="000000"/>
          <w:sz w:val="22"/>
          <w:szCs w:val="22"/>
        </w:rPr>
        <w:t xml:space="preserve"> aktiv</w:t>
      </w:r>
      <w:r w:rsidR="002E5A79" w:rsidRPr="004A6A07">
        <w:rPr>
          <w:rFonts w:asciiTheme="minorHAnsi" w:hAnsiTheme="minorHAnsi"/>
          <w:color w:val="000000"/>
          <w:sz w:val="22"/>
          <w:szCs w:val="22"/>
        </w:rPr>
        <w:t>ít</w:t>
      </w:r>
      <w:r w:rsidRPr="004A6A07">
        <w:rPr>
          <w:rFonts w:asciiTheme="minorHAnsi" w:hAnsiTheme="minorHAnsi"/>
          <w:color w:val="000000"/>
          <w:sz w:val="22"/>
          <w:szCs w:val="22"/>
        </w:rPr>
        <w:t xml:space="preserve">: </w:t>
      </w:r>
    </w:p>
    <w:p w:rsidR="00E84989" w:rsidRDefault="00F32903"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1568D1" w:rsidRPr="004A6A07" w:rsidRDefault="0036245C" w:rsidP="004A6A07">
      <w:pPr>
        <w:pStyle w:val="Odsekzoznamu"/>
        <w:autoSpaceDE w:val="0"/>
        <w:autoSpaceDN w:val="0"/>
        <w:adjustRightInd w:val="0"/>
        <w:spacing w:before="120" w:after="120"/>
        <w:contextualSpacing w:val="0"/>
        <w:jc w:val="both"/>
        <w:rPr>
          <w:rFonts w:asciiTheme="minorHAnsi" w:hAnsiTheme="minorHAnsi"/>
          <w:sz w:val="22"/>
          <w:szCs w:val="22"/>
        </w:rPr>
      </w:pPr>
      <w:r w:rsidRPr="00F32903" w:rsidDel="0036245C">
        <w:rPr>
          <w:rFonts w:asciiTheme="minorHAnsi" w:hAnsiTheme="minorHAnsi"/>
          <w:b/>
          <w:sz w:val="22"/>
          <w:szCs w:val="22"/>
        </w:rPr>
        <w:lastRenderedPageBreak/>
        <w:t xml:space="preserve"> </w:t>
      </w:r>
      <w:r w:rsidR="001568D1"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F875B0" w:rsidRPr="00F875B0" w:rsidRDefault="00810DAA" w:rsidP="004A6A07">
      <w:pPr>
        <w:pStyle w:val="Odsekzoznamu"/>
        <w:numPr>
          <w:ilvl w:val="0"/>
          <w:numId w:val="7"/>
        </w:numPr>
        <w:spacing w:before="120" w:after="120"/>
        <w:contextualSpacing w:val="0"/>
        <w:rPr>
          <w:rFonts w:asciiTheme="minorHAnsi" w:hAnsiTheme="minorHAnsi"/>
          <w:color w:val="000000"/>
          <w:sz w:val="22"/>
          <w:szCs w:val="22"/>
        </w:rPr>
      </w:pPr>
      <w:r w:rsidRPr="00810DAA">
        <w:rPr>
          <w:rFonts w:asciiTheme="minorHAnsi" w:hAnsiTheme="minorHAnsi"/>
          <w:color w:val="000000"/>
          <w:sz w:val="22"/>
          <w:szCs w:val="22"/>
        </w:rPr>
        <w:t>žiadateľ neukončil fyzickú realizáciu všetkých hlavných aktivít projektu pred predložením ŽoNFP</w:t>
      </w:r>
    </w:p>
    <w:p w:rsidR="00810DAA" w:rsidRPr="004A6A07" w:rsidRDefault="00810DAA"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775A18" w:rsidRPr="004A6A07" w:rsidRDefault="00775A18"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3C2776" w:rsidRPr="004A6A07"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4A6A07">
        <w:rPr>
          <w:rFonts w:asciiTheme="minorHAnsi" w:hAnsiTheme="minorHAnsi"/>
          <w:b/>
        </w:rPr>
        <w:t>Oprávnenosť výdavkov realizácie projektu</w:t>
      </w:r>
    </w:p>
    <w:p w:rsidR="00B517DF" w:rsidRDefault="00496D8C" w:rsidP="00496D8C">
      <w:pPr>
        <w:spacing w:before="240" w:after="240"/>
        <w:ind w:firstLine="360"/>
        <w:jc w:val="both"/>
      </w:pPr>
      <w:r w:rsidRPr="00B517DF">
        <w:rPr>
          <w:rFonts w:asciiTheme="minorHAnsi" w:eastAsia="Times New Roman" w:hAnsiTheme="minorHAnsi"/>
          <w:u w:val="single"/>
          <w:lang w:eastAsia="sk-SK"/>
        </w:rPr>
        <w:t>Podmienky oprávnenosti výdavkov</w:t>
      </w:r>
      <w:r w:rsidR="00B517DF" w:rsidRPr="00B517DF">
        <w:rPr>
          <w:rFonts w:asciiTheme="minorHAnsi" w:eastAsia="Times New Roman" w:hAnsiTheme="minorHAnsi"/>
          <w:u w:val="single"/>
          <w:lang w:eastAsia="sk-SK"/>
        </w:rPr>
        <w:t>:</w:t>
      </w:r>
    </w:p>
    <w:p w:rsidR="004641E9" w:rsidRDefault="00D16C26" w:rsidP="004A6A07">
      <w:pPr>
        <w:pStyle w:val="Odsekzoznamu"/>
        <w:numPr>
          <w:ilvl w:val="0"/>
          <w:numId w:val="7"/>
        </w:numPr>
        <w:spacing w:before="120" w:after="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sidR="00354603">
        <w:rPr>
          <w:rFonts w:asciiTheme="minorHAnsi" w:hAnsiTheme="minorHAnsi"/>
          <w:color w:val="000000"/>
          <w:sz w:val="22"/>
          <w:szCs w:val="22"/>
        </w:rPr>
        <w:t>v súlade s</w:t>
      </w:r>
      <w:r w:rsidR="007065EB">
        <w:rPr>
          <w:rFonts w:asciiTheme="minorHAnsi" w:hAnsiTheme="minorHAnsi"/>
          <w:color w:val="000000"/>
          <w:sz w:val="22"/>
          <w:szCs w:val="22"/>
        </w:rPr>
        <w:t> </w:t>
      </w:r>
      <w:r w:rsidRPr="00D16C26">
        <w:rPr>
          <w:rFonts w:asciiTheme="minorHAnsi" w:hAnsiTheme="minorHAnsi"/>
          <w:color w:val="000000"/>
          <w:sz w:val="22"/>
          <w:szCs w:val="22"/>
        </w:rPr>
        <w:t>oprávnen</w:t>
      </w:r>
      <w:r w:rsidR="007065EB">
        <w:rPr>
          <w:rFonts w:asciiTheme="minorHAnsi" w:hAnsiTheme="minorHAnsi"/>
          <w:color w:val="000000"/>
          <w:sz w:val="22"/>
          <w:szCs w:val="22"/>
        </w:rPr>
        <w:t>ými výdavkami pre oprávnenú aktivitu na toto vyzvanie</w:t>
      </w:r>
    </w:p>
    <w:p w:rsidR="00D16C26" w:rsidRPr="00D16C26" w:rsidRDefault="00D16C26" w:rsidP="004A6A07">
      <w:pPr>
        <w:pStyle w:val="Odsekzoznamu"/>
        <w:spacing w:before="120" w:after="120"/>
        <w:rPr>
          <w:rFonts w:asciiTheme="minorHAnsi" w:hAnsiTheme="minorHAnsi"/>
          <w:color w:val="000000"/>
          <w:sz w:val="22"/>
          <w:szCs w:val="22"/>
        </w:rPr>
      </w:pPr>
      <w:r w:rsidRPr="00D16C26">
        <w:rPr>
          <w:rFonts w:ascii="Arial Narrow" w:hAnsi="Arial Narrow"/>
        </w:rPr>
        <w:t xml:space="preserve"> </w:t>
      </w:r>
    </w:p>
    <w:p w:rsidR="00E81977" w:rsidRPr="004A6A07" w:rsidRDefault="007065EB" w:rsidP="004A6A07">
      <w:pPr>
        <w:pStyle w:val="Odsekzoznamu"/>
        <w:spacing w:before="120" w:after="120"/>
        <w:contextualSpacing w:val="0"/>
        <w:rPr>
          <w:rFonts w:asciiTheme="minorHAnsi" w:hAnsiTheme="minorHAnsi"/>
          <w:color w:val="000000"/>
          <w:sz w:val="22"/>
          <w:szCs w:val="22"/>
        </w:rPr>
      </w:pPr>
      <w:r w:rsidRPr="004A6A07">
        <w:rPr>
          <w:rFonts w:asciiTheme="minorHAnsi" w:hAnsiTheme="minorHAnsi"/>
          <w:color w:val="000000"/>
          <w:sz w:val="22"/>
          <w:szCs w:val="22"/>
        </w:rPr>
        <w:t xml:space="preserve">Pre toto vyzvanie sú oprávneným typom výdavkov </w:t>
      </w:r>
      <w:r w:rsidR="000605DD" w:rsidRPr="004A6A07">
        <w:rPr>
          <w:rFonts w:asciiTheme="minorHAnsi" w:hAnsiTheme="minorHAnsi"/>
          <w:color w:val="000000"/>
          <w:sz w:val="22"/>
          <w:szCs w:val="22"/>
        </w:rPr>
        <w:t>podľa aktivity</w:t>
      </w:r>
      <w:r w:rsidRPr="004A6A07">
        <w:rPr>
          <w:rFonts w:asciiTheme="minorHAnsi" w:hAnsiTheme="minorHAnsi"/>
          <w:color w:val="000000"/>
          <w:sz w:val="22"/>
          <w:szCs w:val="22"/>
        </w:rPr>
        <w:t xml:space="preserve">: </w:t>
      </w:r>
    </w:p>
    <w:tbl>
      <w:tblPr>
        <w:tblW w:w="9157" w:type="dxa"/>
        <w:tblInd w:w="55" w:type="dxa"/>
        <w:tblCellMar>
          <w:left w:w="70" w:type="dxa"/>
          <w:right w:w="70" w:type="dxa"/>
        </w:tblCellMar>
        <w:tblLook w:val="04A0" w:firstRow="1" w:lastRow="0" w:firstColumn="1" w:lastColumn="0" w:noHBand="0" w:noVBand="1"/>
      </w:tblPr>
      <w:tblGrid>
        <w:gridCol w:w="9157"/>
      </w:tblGrid>
      <w:tr w:rsidR="000605DD" w:rsidRPr="000605DD" w:rsidTr="00A7192C">
        <w:trPr>
          <w:trHeight w:val="300"/>
        </w:trPr>
        <w:tc>
          <w:tcPr>
            <w:tcW w:w="9157" w:type="dxa"/>
            <w:tcBorders>
              <w:top w:val="nil"/>
              <w:left w:val="nil"/>
              <w:bottom w:val="nil"/>
              <w:right w:val="nil"/>
            </w:tcBorders>
            <w:shd w:val="clear" w:color="auto" w:fill="auto"/>
            <w:noWrap/>
            <w:vAlign w:val="bottom"/>
            <w:hideMark/>
          </w:tcPr>
          <w:p w:rsidR="00B30996" w:rsidRDefault="00B30996" w:rsidP="004A6A07">
            <w:pPr>
              <w:pStyle w:val="Odsekzoznamu"/>
              <w:autoSpaceDE w:val="0"/>
              <w:autoSpaceDN w:val="0"/>
              <w:adjustRightInd w:val="0"/>
              <w:spacing w:before="120" w:after="12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tbl>
            <w:tblPr>
              <w:tblW w:w="10278" w:type="dxa"/>
              <w:tblCellMar>
                <w:left w:w="70" w:type="dxa"/>
                <w:right w:w="70" w:type="dxa"/>
              </w:tblCellMar>
              <w:tblLook w:val="04A0" w:firstRow="1" w:lastRow="0" w:firstColumn="1" w:lastColumn="0" w:noHBand="0" w:noVBand="1"/>
            </w:tblPr>
            <w:tblGrid>
              <w:gridCol w:w="10278"/>
            </w:tblGrid>
            <w:tr w:rsidR="00A7192C" w:rsidRPr="000969E9" w:rsidTr="00A7192C">
              <w:trPr>
                <w:trHeight w:val="1404"/>
              </w:trPr>
              <w:tc>
                <w:tcPr>
                  <w:tcW w:w="10278" w:type="dxa"/>
                  <w:tcBorders>
                    <w:top w:val="nil"/>
                    <w:left w:val="nil"/>
                    <w:right w:val="nil"/>
                  </w:tcBorders>
                  <w:vAlign w:val="bottom"/>
                </w:tcPr>
                <w:p w:rsidR="00CD4B4E" w:rsidRPr="00A1007F" w:rsidRDefault="00CD4B4E" w:rsidP="004A6A07">
                  <w:pPr>
                    <w:spacing w:before="120" w:after="120" w:line="240" w:lineRule="auto"/>
                    <w:ind w:left="584"/>
                    <w:contextualSpacing/>
                    <w:rPr>
                      <w:rFonts w:asciiTheme="minorHAnsi" w:hAnsiTheme="minorHAnsi"/>
                    </w:rPr>
                  </w:pPr>
                  <w:r w:rsidRPr="00CD4B4E">
                    <w:rPr>
                      <w:rFonts w:asciiTheme="minorHAnsi" w:hAnsiTheme="minorHAnsi"/>
                      <w:szCs w:val="20"/>
                    </w:rPr>
                    <w:t xml:space="preserve">019 </w:t>
                  </w:r>
                  <w:r>
                    <w:rPr>
                      <w:rFonts w:asciiTheme="minorHAnsi" w:hAnsiTheme="minorHAnsi"/>
                      <w:szCs w:val="20"/>
                    </w:rPr>
                    <w:t xml:space="preserve">- </w:t>
                  </w:r>
                  <w:r w:rsidRPr="00CD4B4E">
                    <w:rPr>
                      <w:rFonts w:asciiTheme="minorHAnsi" w:hAnsiTheme="minorHAnsi"/>
                      <w:szCs w:val="20"/>
                    </w:rPr>
                    <w:t>Ostatný dlhodobý nehmotný majetok</w:t>
                  </w:r>
                </w:p>
                <w:p w:rsidR="00A7192C" w:rsidRPr="00A7192C" w:rsidRDefault="00A7192C" w:rsidP="004A6A07">
                  <w:pPr>
                    <w:spacing w:before="120" w:after="120" w:line="240" w:lineRule="auto"/>
                    <w:ind w:left="584"/>
                    <w:contextualSpacing/>
                    <w:rPr>
                      <w:rFonts w:asciiTheme="minorHAnsi" w:hAnsiTheme="minorHAnsi"/>
                      <w:szCs w:val="20"/>
                    </w:rPr>
                  </w:pPr>
                  <w:r w:rsidRPr="00A1007F">
                    <w:rPr>
                      <w:rFonts w:asciiTheme="minorHAnsi" w:hAnsiTheme="minorHAnsi"/>
                      <w:szCs w:val="20"/>
                    </w:rPr>
                    <w:t xml:space="preserve">112 </w:t>
                  </w:r>
                  <w:r>
                    <w:rPr>
                      <w:rFonts w:asciiTheme="minorHAnsi" w:hAnsiTheme="minorHAnsi"/>
                      <w:szCs w:val="20"/>
                    </w:rPr>
                    <w:t xml:space="preserve">- </w:t>
                  </w:r>
                  <w:r w:rsidRPr="00A1007F">
                    <w:rPr>
                      <w:rFonts w:asciiTheme="minorHAnsi" w:hAnsiTheme="minorHAnsi"/>
                      <w:szCs w:val="20"/>
                    </w:rPr>
                    <w:t>Zásoby</w:t>
                  </w:r>
                </w:p>
                <w:p w:rsidR="00A7192C" w:rsidRPr="00A7192C" w:rsidRDefault="00A7192C" w:rsidP="004A6A07">
                  <w:pPr>
                    <w:spacing w:before="120" w:after="120" w:line="240" w:lineRule="auto"/>
                    <w:ind w:left="584"/>
                    <w:contextualSpacing/>
                    <w:rPr>
                      <w:rFonts w:asciiTheme="minorHAnsi" w:hAnsiTheme="minorHAnsi"/>
                      <w:szCs w:val="20"/>
                    </w:rPr>
                  </w:pPr>
                  <w:r w:rsidRPr="00A7192C">
                    <w:rPr>
                      <w:rFonts w:asciiTheme="minorHAnsi" w:hAnsiTheme="minorHAnsi"/>
                      <w:szCs w:val="20"/>
                    </w:rPr>
                    <w:t>512 - Cestovné náhrady</w:t>
                  </w:r>
                </w:p>
                <w:p w:rsidR="00A7192C" w:rsidRPr="00A7192C" w:rsidRDefault="00A7192C" w:rsidP="004A6A07">
                  <w:pPr>
                    <w:spacing w:before="120" w:after="120" w:line="240" w:lineRule="auto"/>
                    <w:ind w:left="584"/>
                    <w:contextualSpacing/>
                    <w:rPr>
                      <w:rFonts w:asciiTheme="minorHAnsi" w:hAnsiTheme="minorHAnsi"/>
                      <w:szCs w:val="20"/>
                    </w:rPr>
                  </w:pPr>
                  <w:r w:rsidRPr="00A7192C">
                    <w:rPr>
                      <w:rFonts w:asciiTheme="minorHAnsi" w:hAnsiTheme="minorHAnsi"/>
                      <w:szCs w:val="20"/>
                    </w:rPr>
                    <w:t>518 - Ostatné služby</w:t>
                  </w:r>
                </w:p>
                <w:p w:rsidR="00A7192C" w:rsidRPr="00A7192C" w:rsidRDefault="00A7192C" w:rsidP="004A6A07">
                  <w:pPr>
                    <w:spacing w:before="120" w:after="120" w:line="240" w:lineRule="auto"/>
                    <w:ind w:left="584"/>
                    <w:contextualSpacing/>
                    <w:rPr>
                      <w:rFonts w:asciiTheme="minorHAnsi" w:hAnsiTheme="minorHAnsi"/>
                      <w:szCs w:val="20"/>
                    </w:rPr>
                  </w:pPr>
                  <w:r w:rsidRPr="00A7192C">
                    <w:rPr>
                      <w:rFonts w:asciiTheme="minorHAnsi" w:hAnsiTheme="minorHAnsi"/>
                      <w:szCs w:val="20"/>
                    </w:rPr>
                    <w:t>521 - Mzdové výdavky</w:t>
                  </w:r>
                </w:p>
                <w:p w:rsidR="00C4040F" w:rsidRDefault="00C4040F" w:rsidP="004A6A07">
                  <w:pPr>
                    <w:spacing w:before="120" w:after="120" w:line="240" w:lineRule="auto"/>
                    <w:ind w:left="584"/>
                    <w:contextualSpacing/>
                    <w:rPr>
                      <w:rFonts w:asciiTheme="minorHAnsi" w:hAnsiTheme="minorHAnsi"/>
                      <w:szCs w:val="20"/>
                    </w:rPr>
                  </w:pPr>
                </w:p>
                <w:p w:rsidR="00A7192C" w:rsidRPr="00C4040F" w:rsidRDefault="00A7192C" w:rsidP="004A6A07">
                  <w:pPr>
                    <w:spacing w:before="120" w:after="120" w:line="240" w:lineRule="auto"/>
                    <w:contextualSpacing/>
                    <w:rPr>
                      <w:rFonts w:asciiTheme="minorHAnsi" w:hAnsiTheme="minorHAnsi"/>
                      <w:szCs w:val="20"/>
                    </w:rPr>
                  </w:pPr>
                </w:p>
              </w:tc>
            </w:tr>
          </w:tbl>
          <w:p w:rsidR="000605DD" w:rsidRPr="000605DD" w:rsidRDefault="000605DD" w:rsidP="004A6A07">
            <w:pPr>
              <w:spacing w:before="120" w:after="120" w:line="240" w:lineRule="auto"/>
              <w:ind w:left="654"/>
              <w:contextualSpacing/>
              <w:rPr>
                <w:rFonts w:eastAsia="Times New Roman"/>
                <w:b/>
                <w:bCs/>
                <w:color w:val="000000"/>
                <w:lang w:eastAsia="sk-SK"/>
              </w:rPr>
            </w:pPr>
          </w:p>
        </w:tc>
      </w:tr>
    </w:tbl>
    <w:p w:rsidR="00B517DF" w:rsidRPr="004A6A07" w:rsidRDefault="00D16C26" w:rsidP="004A6A07">
      <w:pPr>
        <w:pStyle w:val="Odsekzoznamu"/>
        <w:spacing w:before="120" w:after="120"/>
        <w:contextualSpacing w:val="0"/>
        <w:rPr>
          <w:rFonts w:asciiTheme="minorHAnsi" w:hAnsiTheme="minorHAnsi"/>
          <w:color w:val="000000"/>
          <w:sz w:val="22"/>
          <w:szCs w:val="22"/>
        </w:rPr>
      </w:pPr>
      <w:r w:rsidRPr="004A6A07">
        <w:rPr>
          <w:rFonts w:asciiTheme="minorHAnsi" w:hAnsiTheme="minorHAnsi"/>
          <w:sz w:val="22"/>
          <w:szCs w:val="22"/>
        </w:rPr>
        <w:t xml:space="preserve">Výdavky projektu musia byť v súlade s podmienkami oprávnenosti podrobne definovanými v dokumentoch: </w:t>
      </w:r>
    </w:p>
    <w:p w:rsidR="00496D8C" w:rsidRPr="00636E1F" w:rsidRDefault="00496D8C"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oprávnenosti výdavkov pre projekty operačného programu Technická pomoc 2014 - 2020 (</w:t>
      </w:r>
      <w:hyperlink r:id="rId16" w:history="1">
        <w:r w:rsidR="00E40CCA"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5D5FC6" w:rsidRPr="00636E1F" w:rsidRDefault="005D5FC6"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pre prijímateľa pre projekty operačného programu Technická pomoc 2014 - 2020 (</w:t>
      </w:r>
      <w:hyperlink r:id="rId17" w:history="1">
        <w:r w:rsidR="00E40CCA"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A72653" w:rsidRPr="00636E1F" w:rsidRDefault="00A72653"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Operačný program Technická pomoc pre programové obdobie 2014-2020</w:t>
      </w:r>
      <w:r w:rsidRPr="004A6A07">
        <w:rPr>
          <w:rFonts w:asciiTheme="minorHAnsi" w:hAnsiTheme="minorHAnsi"/>
          <w:sz w:val="22"/>
          <w:szCs w:val="22"/>
        </w:rPr>
        <w:t xml:space="preserve"> </w:t>
      </w:r>
      <w:r w:rsidR="007A576A" w:rsidRPr="004A6A07">
        <w:rPr>
          <w:rFonts w:asciiTheme="minorHAnsi" w:hAnsiTheme="minorHAnsi"/>
          <w:sz w:val="22"/>
          <w:szCs w:val="22"/>
        </w:rPr>
        <w:t>(</w:t>
      </w:r>
      <w:hyperlink r:id="rId18" w:history="1">
        <w:r w:rsidR="00E40CCA" w:rsidRPr="004A6A07">
          <w:rPr>
            <w:rStyle w:val="Hypertextovprepojenie"/>
            <w:rFonts w:asciiTheme="minorHAnsi" w:hAnsiTheme="minorHAnsi"/>
            <w:sz w:val="22"/>
            <w:szCs w:val="22"/>
          </w:rPr>
          <w:t>http://www.optp.vlada.gov.sk/programovy-dokument/</w:t>
        </w:r>
      </w:hyperlink>
      <w:r w:rsidR="007A576A" w:rsidRPr="004A6A07">
        <w:rPr>
          <w:rFonts w:asciiTheme="minorHAnsi" w:hAnsiTheme="minorHAnsi"/>
          <w:sz w:val="22"/>
          <w:szCs w:val="22"/>
        </w:rPr>
        <w:t>)</w:t>
      </w:r>
      <w:r w:rsidR="00340864" w:rsidRPr="004A6A07">
        <w:rPr>
          <w:rFonts w:asciiTheme="minorHAnsi" w:hAnsiTheme="minorHAnsi"/>
          <w:sz w:val="22"/>
          <w:szCs w:val="22"/>
        </w:rPr>
        <w:t>;</w:t>
      </w:r>
      <w:r w:rsidRPr="00636E1F">
        <w:rPr>
          <w:rFonts w:asciiTheme="minorHAnsi" w:hAnsiTheme="minorHAnsi"/>
          <w:sz w:val="22"/>
          <w:szCs w:val="22"/>
        </w:rPr>
        <w:t xml:space="preserve"> </w:t>
      </w:r>
    </w:p>
    <w:p w:rsidR="00496D8C" w:rsidRPr="00636E1F" w:rsidRDefault="00496D8C"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6 k pravidlám oprávnenosti pre najčastejšie sa vyskytujúce skupiny výdavkov (</w:t>
      </w:r>
      <w:hyperlink r:id="rId19" w:history="1">
        <w:r w:rsidR="00E40CCA" w:rsidRPr="004A6A07">
          <w:rPr>
            <w:rStyle w:val="Hypertextovprepojenie"/>
            <w:rFonts w:asciiTheme="minorHAnsi" w:hAnsiTheme="minorHAnsi"/>
            <w:sz w:val="22"/>
            <w:szCs w:val="22"/>
          </w:rPr>
          <w:t>http://www.partnerskadohoda.gov.sk/metodicke-pokyny-cko/</w:t>
        </w:r>
      </w:hyperlink>
      <w:r w:rsidRPr="00636E1F">
        <w:rPr>
          <w:rFonts w:asciiTheme="minorHAnsi" w:hAnsiTheme="minorHAnsi"/>
          <w:sz w:val="22"/>
          <w:szCs w:val="22"/>
        </w:rPr>
        <w:t>);</w:t>
      </w:r>
    </w:p>
    <w:p w:rsidR="002C5B67" w:rsidRPr="00636E1F" w:rsidRDefault="002C5B67"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18 k overovaniu hospodárnosti výdavkov na programové obdobie 2014-2020 (</w:t>
      </w:r>
      <w:hyperlink r:id="rId20" w:history="1">
        <w:r w:rsidR="00E40CCA" w:rsidRPr="004A6A07">
          <w:rPr>
            <w:rStyle w:val="Hypertextovprepojenie"/>
            <w:rFonts w:asciiTheme="minorHAnsi" w:hAnsiTheme="minorHAnsi"/>
            <w:sz w:val="22"/>
            <w:szCs w:val="22"/>
          </w:rPr>
          <w:t>http://www.partnerskadohoda.gov.sk/metodicke-pokyny- cko/</w:t>
        </w:r>
      </w:hyperlink>
      <w:r w:rsidRPr="004A6A07">
        <w:rPr>
          <w:rStyle w:val="Hypertextovprepojenie"/>
          <w:rFonts w:asciiTheme="minorHAnsi" w:hAnsiTheme="minorHAnsi"/>
          <w:sz w:val="22"/>
          <w:szCs w:val="22"/>
        </w:rPr>
        <w:t>);</w:t>
      </w:r>
    </w:p>
    <w:p w:rsidR="00636E1F" w:rsidRPr="004A6A07" w:rsidRDefault="007065EB" w:rsidP="004A6A07">
      <w:pPr>
        <w:pStyle w:val="Odsekzoznamu"/>
        <w:numPr>
          <w:ilvl w:val="1"/>
          <w:numId w:val="7"/>
        </w:numPr>
        <w:spacing w:before="120" w:after="120"/>
        <w:ind w:left="1491" w:hanging="357"/>
        <w:contextualSpacing w:val="0"/>
        <w:rPr>
          <w:rFonts w:asciiTheme="minorHAnsi" w:hAnsiTheme="minorHAnsi"/>
          <w:color w:val="000000"/>
          <w:sz w:val="22"/>
          <w:szCs w:val="22"/>
        </w:rPr>
      </w:pPr>
      <w:r w:rsidRPr="00636E1F">
        <w:rPr>
          <w:rFonts w:asciiTheme="minorHAnsi" w:hAnsiTheme="minorHAnsi"/>
          <w:color w:val="000000"/>
          <w:sz w:val="22"/>
          <w:szCs w:val="22"/>
        </w:rPr>
        <w:t>Z</w:t>
      </w:r>
      <w:r w:rsidR="00496D8C" w:rsidRPr="00636E1F">
        <w:rPr>
          <w:rFonts w:asciiTheme="minorHAnsi" w:hAnsiTheme="minorHAnsi"/>
          <w:color w:val="000000"/>
          <w:sz w:val="22"/>
          <w:szCs w:val="22"/>
        </w:rPr>
        <w:t>ákony a nariadenia, na ktoré sa uvedené dokumenty odvolávajú.</w:t>
      </w:r>
    </w:p>
    <w:p w:rsidR="00E40CCA" w:rsidRPr="004A6A07" w:rsidRDefault="00E40CCA" w:rsidP="004A6A07">
      <w:pPr>
        <w:pStyle w:val="Odsekzoznamu"/>
        <w:spacing w:before="120" w:after="120"/>
        <w:ind w:left="709"/>
        <w:jc w:val="both"/>
        <w:rPr>
          <w:rFonts w:asciiTheme="minorHAnsi" w:hAnsiTheme="minorHAnsi"/>
          <w:i/>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4A6A07">
        <w:rPr>
          <w:rFonts w:asciiTheme="minorHAnsi" w:hAnsiTheme="minorHAnsi"/>
          <w:i/>
          <w:sz w:val="22"/>
          <w:szCs w:val="22"/>
        </w:rPr>
        <w:lastRenderedPageBreak/>
        <w:t>uvedie žiadateľ skupiny výdavkov vo formulári ŽoNFP, v rámci časti č. 11.A  - Rozpočet žiadateľa.)</w:t>
      </w:r>
    </w:p>
    <w:p w:rsidR="004641E9" w:rsidRDefault="004641E9" w:rsidP="004A6A07">
      <w:pPr>
        <w:pStyle w:val="Odsekzoznamu"/>
        <w:spacing w:before="120" w:after="120"/>
        <w:ind w:left="1440"/>
        <w:rPr>
          <w:rFonts w:asciiTheme="minorHAnsi" w:hAnsiTheme="minorHAnsi"/>
          <w:color w:val="000000"/>
          <w:sz w:val="22"/>
          <w:szCs w:val="22"/>
        </w:rPr>
      </w:pPr>
    </w:p>
    <w:p w:rsidR="00AE1B07" w:rsidRDefault="00AE1B07"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č</w:t>
      </w:r>
      <w:r w:rsidR="00CD6449" w:rsidRPr="00AE1B07">
        <w:rPr>
          <w:rFonts w:asciiTheme="minorHAnsi" w:hAnsiTheme="minorHAnsi"/>
          <w:color w:val="000000"/>
          <w:sz w:val="22"/>
          <w:szCs w:val="22"/>
        </w:rPr>
        <w:t>asová oprávnenosť výdavkov</w:t>
      </w:r>
    </w:p>
    <w:p w:rsidR="00CD6449" w:rsidRDefault="00AE1B07" w:rsidP="004A6A07">
      <w:pPr>
        <w:pStyle w:val="Odsekzoznamu"/>
        <w:spacing w:before="120" w:after="120"/>
        <w:contextualSpacing w:val="0"/>
        <w:jc w:val="both"/>
        <w:rPr>
          <w:rFonts w:asciiTheme="minorHAnsi" w:hAnsiTheme="minorHAnsi"/>
          <w:color w:val="000000"/>
          <w:sz w:val="22"/>
          <w:szCs w:val="22"/>
        </w:rPr>
      </w:pPr>
      <w:r>
        <w:rPr>
          <w:rFonts w:asciiTheme="minorHAnsi" w:hAnsiTheme="minorHAnsi"/>
          <w:color w:val="000000"/>
          <w:sz w:val="22"/>
          <w:szCs w:val="22"/>
        </w:rPr>
        <w:t>Časová oprávnenosť výdavkov</w:t>
      </w:r>
      <w:r w:rsidR="003C3A87">
        <w:rPr>
          <w:rFonts w:asciiTheme="minorHAnsi" w:hAnsiTheme="minorHAnsi"/>
          <w:color w:val="000000"/>
          <w:sz w:val="22"/>
          <w:szCs w:val="22"/>
        </w:rPr>
        <w:t xml:space="preserve"> v rámci OP TP</w:t>
      </w:r>
      <w:r w:rsidR="00CD6449" w:rsidRPr="00AE1B07">
        <w:rPr>
          <w:rFonts w:asciiTheme="minorHAnsi" w:hAnsiTheme="minorHAnsi"/>
          <w:color w:val="000000"/>
          <w:sz w:val="22"/>
          <w:szCs w:val="22"/>
        </w:rPr>
        <w:t xml:space="preserve"> je stanovená </w:t>
      </w:r>
      <w:r w:rsidR="00CD6449" w:rsidRPr="00220926">
        <w:rPr>
          <w:rFonts w:asciiTheme="minorHAnsi" w:hAnsiTheme="minorHAnsi"/>
          <w:b/>
          <w:color w:val="000000"/>
          <w:sz w:val="22"/>
          <w:szCs w:val="22"/>
        </w:rPr>
        <w:t xml:space="preserve">od </w:t>
      </w:r>
      <w:r w:rsidR="00E40CCA" w:rsidRPr="00220926">
        <w:rPr>
          <w:rFonts w:asciiTheme="minorHAnsi" w:hAnsiTheme="minorHAnsi"/>
          <w:b/>
          <w:color w:val="000000"/>
          <w:sz w:val="22"/>
          <w:szCs w:val="22"/>
        </w:rPr>
        <w:t>0</w:t>
      </w:r>
      <w:r w:rsidR="00CD6449" w:rsidRPr="00220926">
        <w:rPr>
          <w:rFonts w:asciiTheme="minorHAnsi" w:hAnsiTheme="minorHAnsi"/>
          <w:b/>
          <w:color w:val="000000"/>
          <w:sz w:val="22"/>
          <w:szCs w:val="22"/>
        </w:rPr>
        <w:t>1.</w:t>
      </w:r>
      <w:r w:rsidR="00E40CCA" w:rsidRPr="0050162E">
        <w:rPr>
          <w:rFonts w:asciiTheme="minorHAnsi" w:hAnsiTheme="minorHAnsi"/>
          <w:b/>
          <w:color w:val="000000"/>
          <w:sz w:val="22"/>
          <w:szCs w:val="22"/>
        </w:rPr>
        <w:t xml:space="preserve"> 0</w:t>
      </w:r>
      <w:r w:rsidR="00CD6449" w:rsidRPr="0050162E">
        <w:rPr>
          <w:rFonts w:asciiTheme="minorHAnsi" w:hAnsiTheme="minorHAnsi"/>
          <w:b/>
          <w:color w:val="000000"/>
          <w:sz w:val="22"/>
          <w:szCs w:val="22"/>
        </w:rPr>
        <w:t>1.</w:t>
      </w:r>
      <w:r w:rsidR="00E40CCA" w:rsidRPr="0050162E">
        <w:rPr>
          <w:rFonts w:asciiTheme="minorHAnsi" w:hAnsiTheme="minorHAnsi"/>
          <w:b/>
          <w:color w:val="000000"/>
          <w:sz w:val="22"/>
          <w:szCs w:val="22"/>
        </w:rPr>
        <w:t xml:space="preserve"> </w:t>
      </w:r>
      <w:r w:rsidR="00CD6449" w:rsidRPr="00220926">
        <w:rPr>
          <w:rFonts w:asciiTheme="minorHAnsi" w:hAnsiTheme="minorHAnsi"/>
          <w:b/>
          <w:color w:val="000000"/>
          <w:sz w:val="22"/>
          <w:szCs w:val="22"/>
        </w:rPr>
        <w:t>2014</w:t>
      </w:r>
      <w:r w:rsidR="00CD6449" w:rsidRPr="00AE1B07">
        <w:rPr>
          <w:rFonts w:asciiTheme="minorHAnsi" w:hAnsiTheme="minorHAnsi"/>
          <w:color w:val="000000"/>
          <w:sz w:val="22"/>
          <w:szCs w:val="22"/>
        </w:rPr>
        <w:t>. Dátum nadobudnutia účinnosti zmluvy o poskytnutí NFP (resp. rozhodnutia o schválení žiadosti o NFP, ak je RO</w:t>
      </w:r>
      <w:r w:rsidR="0012539E">
        <w:rPr>
          <w:rFonts w:asciiTheme="minorHAnsi" w:hAnsiTheme="minorHAnsi"/>
          <w:color w:val="000000"/>
          <w:sz w:val="22"/>
          <w:szCs w:val="22"/>
        </w:rPr>
        <w:t xml:space="preserve"> OP TP</w:t>
      </w:r>
      <w:r w:rsidR="00CD6449" w:rsidRPr="00AE1B07">
        <w:rPr>
          <w:rFonts w:asciiTheme="minorHAnsi" w:hAnsiTheme="minorHAnsi"/>
          <w:color w:val="000000"/>
          <w:sz w:val="22"/>
          <w:szCs w:val="22"/>
        </w:rPr>
        <w:t xml:space="preserve"> a</w:t>
      </w:r>
      <w:r w:rsidR="003124AE">
        <w:rPr>
          <w:rFonts w:asciiTheme="minorHAnsi" w:hAnsiTheme="minorHAnsi"/>
          <w:color w:val="000000"/>
          <w:sz w:val="22"/>
          <w:szCs w:val="22"/>
        </w:rPr>
        <w:t> žiadateľ/</w:t>
      </w:r>
      <w:r w:rsidR="00CD6449" w:rsidRPr="00AE1B07">
        <w:rPr>
          <w:rFonts w:asciiTheme="minorHAnsi" w:hAnsiTheme="minorHAnsi"/>
          <w:color w:val="000000"/>
          <w:sz w:val="22"/>
          <w:szCs w:val="22"/>
        </w:rPr>
        <w:t>prijímateľ tá istá osoba) nemá vplyv na počiatočný dátum oprávnenosti výdavkov.</w:t>
      </w:r>
    </w:p>
    <w:p w:rsidR="00E40CCA" w:rsidRPr="004A6A07" w:rsidRDefault="00E40CCA" w:rsidP="004A6A07">
      <w:pPr>
        <w:pStyle w:val="Odsekzoznamu"/>
        <w:spacing w:before="120" w:after="120"/>
        <w:jc w:val="both"/>
        <w:rPr>
          <w:rFonts w:asciiTheme="minorHAnsi" w:hAnsiTheme="minorHAnsi"/>
          <w: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začať pred 01. 01. 201</w:t>
      </w:r>
      <w:r w:rsidR="009C431A" w:rsidRPr="004A6A07">
        <w:rPr>
          <w:rFonts w:asciiTheme="minorHAnsi" w:hAnsiTheme="minorHAnsi"/>
          <w:i/>
          <w:sz w:val="22"/>
          <w:szCs w:val="22"/>
        </w:rPr>
        <w:t>4</w:t>
      </w:r>
      <w:r w:rsidRPr="004A6A07">
        <w:rPr>
          <w:rFonts w:asciiTheme="minorHAnsi" w:hAnsiTheme="minorHAnsi"/>
          <w:i/>
          <w:sz w:val="22"/>
          <w:szCs w:val="22"/>
        </w:rPr>
        <w:t>.)</w:t>
      </w:r>
    </w:p>
    <w:p w:rsidR="00E40CCA" w:rsidRPr="00AE1B07" w:rsidRDefault="00E40CCA" w:rsidP="003C3A87">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miesta realizácie projektu</w:t>
      </w:r>
    </w:p>
    <w:p w:rsidR="00496D8C" w:rsidRDefault="00920D5C" w:rsidP="00A91B4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ž</w:t>
      </w:r>
      <w:r w:rsidR="00496D8C" w:rsidRPr="00A91B49">
        <w:rPr>
          <w:rFonts w:asciiTheme="minorHAnsi" w:hAnsiTheme="minorHAnsi"/>
          <w:color w:val="000000"/>
          <w:sz w:val="22"/>
          <w:szCs w:val="22"/>
        </w:rPr>
        <w:t>iadateľ je povinný realizovať projekt na oprávnenom území</w:t>
      </w:r>
    </w:p>
    <w:p w:rsidR="003C2776" w:rsidRDefault="00B534C5"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Kritériá pre výber projektov</w:t>
      </w:r>
    </w:p>
    <w:p w:rsidR="005D616C" w:rsidRDefault="005D616C"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3827B7" w:rsidRPr="009C431A" w:rsidRDefault="00AA0BD9" w:rsidP="004A6A07">
      <w:pPr>
        <w:pStyle w:val="Odsekzoznamu"/>
        <w:spacing w:before="120" w:after="120"/>
        <w:contextualSpacing w:val="0"/>
        <w:jc w:val="both"/>
        <w:rPr>
          <w:rFonts w:asciiTheme="minorHAnsi" w:hAnsiTheme="minorHAnsi"/>
          <w:color w:val="000000"/>
          <w:sz w:val="22"/>
          <w:szCs w:val="22"/>
        </w:rPr>
      </w:pPr>
      <w:r w:rsidRPr="009C431A">
        <w:rPr>
          <w:rFonts w:asciiTheme="minorHAnsi" w:hAnsiTheme="minorHAnsi"/>
          <w:color w:val="000000"/>
          <w:sz w:val="22"/>
          <w:szCs w:val="22"/>
        </w:rPr>
        <w:t xml:space="preserve">Kritériá pre výber projektov schválené </w:t>
      </w:r>
      <w:r w:rsidR="00A31FE1">
        <w:rPr>
          <w:rFonts w:asciiTheme="minorHAnsi" w:hAnsiTheme="minorHAnsi"/>
          <w:color w:val="000000"/>
          <w:sz w:val="22"/>
          <w:szCs w:val="22"/>
        </w:rPr>
        <w:t>M</w:t>
      </w:r>
      <w:r w:rsidR="00A31FE1" w:rsidRPr="009C431A">
        <w:rPr>
          <w:rFonts w:asciiTheme="minorHAnsi" w:hAnsiTheme="minorHAnsi"/>
          <w:color w:val="000000"/>
          <w:sz w:val="22"/>
          <w:szCs w:val="22"/>
        </w:rPr>
        <w:t xml:space="preserve">onitorovacím </w:t>
      </w:r>
      <w:r w:rsidRPr="009C431A">
        <w:rPr>
          <w:rFonts w:asciiTheme="minorHAnsi" w:hAnsiTheme="minorHAnsi"/>
          <w:color w:val="000000"/>
          <w:sz w:val="22"/>
          <w:szCs w:val="22"/>
        </w:rPr>
        <w:t xml:space="preserve">výborom </w:t>
      </w:r>
      <w:r w:rsidR="003827B7" w:rsidRPr="009C431A">
        <w:rPr>
          <w:rFonts w:asciiTheme="minorHAnsi" w:hAnsiTheme="minorHAnsi"/>
          <w:color w:val="000000"/>
          <w:sz w:val="22"/>
          <w:szCs w:val="22"/>
        </w:rPr>
        <w:t xml:space="preserve">pre OP TP </w:t>
      </w:r>
      <w:r w:rsidRPr="009C431A">
        <w:rPr>
          <w:rFonts w:asciiTheme="minorHAnsi" w:hAnsiTheme="minorHAnsi"/>
          <w:color w:val="000000"/>
          <w:sz w:val="22"/>
          <w:szCs w:val="22"/>
        </w:rPr>
        <w:t xml:space="preserve">sú zverejnené na webovom sídle </w:t>
      </w:r>
      <w:r w:rsidR="007A576A" w:rsidRPr="009C431A">
        <w:rPr>
          <w:rFonts w:asciiTheme="minorHAnsi" w:hAnsiTheme="minorHAnsi"/>
          <w:color w:val="000000"/>
          <w:sz w:val="22"/>
          <w:szCs w:val="22"/>
        </w:rPr>
        <w:t>RO OP TP</w:t>
      </w:r>
      <w:r w:rsidRPr="009C431A">
        <w:rPr>
          <w:rFonts w:asciiTheme="minorHAnsi" w:hAnsiTheme="minorHAnsi"/>
          <w:color w:val="000000"/>
          <w:sz w:val="22"/>
          <w:szCs w:val="22"/>
        </w:rPr>
        <w:t xml:space="preserve">: </w:t>
      </w:r>
      <w:hyperlink r:id="rId21" w:history="1">
        <w:r w:rsidR="003827B7" w:rsidRPr="004A6A07">
          <w:rPr>
            <w:rStyle w:val="Hypertextovprepojenie"/>
            <w:rFonts w:asciiTheme="minorHAnsi" w:hAnsiTheme="minorHAnsi"/>
            <w:sz w:val="22"/>
            <w:szCs w:val="22"/>
          </w:rPr>
          <w:t>http://www.optp.vlada.gov.sk/ine-dokumenty/</w:t>
        </w:r>
      </w:hyperlink>
      <w:r w:rsidR="003827B7" w:rsidRPr="004A6A07">
        <w:rPr>
          <w:rStyle w:val="Hypertextovprepojenie"/>
          <w:rFonts w:asciiTheme="minorHAnsi" w:hAnsiTheme="minorHAnsi"/>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(Žiadateľ je povinný za účelom posúdenia splnenia tejto podmienky poskytnutia príspevku predložiť prílohu č. </w:t>
      </w:r>
      <w:r w:rsidR="006B5961" w:rsidRPr="004A6A07">
        <w:rPr>
          <w:rFonts w:asciiTheme="minorHAnsi" w:hAnsiTheme="minorHAnsi"/>
          <w:i/>
          <w:sz w:val="22"/>
          <w:szCs w:val="22"/>
        </w:rPr>
        <w:t>4</w:t>
      </w:r>
      <w:r w:rsidRPr="004A6A07">
        <w:rPr>
          <w:rFonts w:asciiTheme="minorHAnsi" w:hAnsiTheme="minorHAnsi"/>
          <w:i/>
          <w:sz w:val="22"/>
          <w:szCs w:val="22"/>
        </w:rPr>
        <w:t xml:space="preserve"> vyzvania - Opis projektu, v ktorom uvedie rozpočet projektu. RO OP TP posudzuje žiadosť o NFP ako celok, vecné zameranie projektu a jeho prínos).</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4A6A07">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Spôsob financovania</w:t>
      </w:r>
    </w:p>
    <w:p w:rsidR="007F31BD" w:rsidRPr="007F31BD" w:rsidRDefault="004641E9" w:rsidP="004A6A07">
      <w:pPr>
        <w:pStyle w:val="Odsekzoznamu"/>
        <w:numPr>
          <w:ilvl w:val="0"/>
          <w:numId w:val="7"/>
        </w:numPr>
        <w:spacing w:before="120" w:after="120"/>
        <w:contextualSpacing w:val="0"/>
        <w:rPr>
          <w:rFonts w:asciiTheme="minorHAnsi" w:hAnsiTheme="minorHAnsi"/>
          <w:sz w:val="22"/>
          <w:szCs w:val="22"/>
        </w:rPr>
      </w:pPr>
      <w:r>
        <w:rPr>
          <w:rFonts w:asciiTheme="minorHAnsi" w:hAnsiTheme="minorHAnsi"/>
          <w:sz w:val="22"/>
          <w:szCs w:val="22"/>
        </w:rPr>
        <w:t>s</w:t>
      </w:r>
      <w:r w:rsidR="006C39F2">
        <w:rPr>
          <w:rFonts w:asciiTheme="minorHAnsi" w:hAnsiTheme="minorHAnsi"/>
          <w:sz w:val="22"/>
          <w:szCs w:val="22"/>
        </w:rPr>
        <w:t>pôsob</w:t>
      </w:r>
      <w:r w:rsidR="007675D2" w:rsidRPr="007675D2">
        <w:rPr>
          <w:rFonts w:asciiTheme="minorHAnsi" w:hAnsiTheme="minorHAnsi"/>
          <w:sz w:val="22"/>
          <w:szCs w:val="22"/>
        </w:rPr>
        <w:t xml:space="preserve"> financovania – </w:t>
      </w:r>
      <w:r w:rsidR="007F31BD">
        <w:rPr>
          <w:rFonts w:asciiTheme="minorHAnsi" w:hAnsiTheme="minorHAnsi"/>
          <w:sz w:val="22"/>
          <w:szCs w:val="22"/>
        </w:rPr>
        <w:t xml:space="preserve"> </w:t>
      </w:r>
      <w:r w:rsidR="007675D2" w:rsidRPr="006C39F2">
        <w:rPr>
          <w:rFonts w:asciiTheme="minorHAnsi" w:hAnsiTheme="minorHAnsi"/>
          <w:b/>
          <w:sz w:val="22"/>
          <w:szCs w:val="22"/>
        </w:rPr>
        <w:t xml:space="preserve">systém </w:t>
      </w:r>
      <w:r w:rsidR="007F31BD">
        <w:rPr>
          <w:rFonts w:asciiTheme="minorHAnsi" w:hAnsiTheme="minorHAnsi"/>
          <w:b/>
          <w:sz w:val="22"/>
          <w:szCs w:val="22"/>
        </w:rPr>
        <w:t>predfinancovania</w:t>
      </w:r>
    </w:p>
    <w:p w:rsidR="007F31BD" w:rsidRDefault="007F31BD" w:rsidP="004A6A07">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systém zálohových platieb</w:t>
      </w:r>
    </w:p>
    <w:p w:rsidR="007675D2" w:rsidRDefault="007F31BD" w:rsidP="004A6A07">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systém </w:t>
      </w:r>
      <w:r w:rsidR="007675D2" w:rsidRPr="006C39F2">
        <w:rPr>
          <w:rFonts w:asciiTheme="minorHAnsi" w:hAnsiTheme="minorHAnsi"/>
          <w:b/>
          <w:sz w:val="22"/>
          <w:szCs w:val="22"/>
        </w:rPr>
        <w:t>refundácie</w:t>
      </w:r>
    </w:p>
    <w:p w:rsidR="007F31BD" w:rsidRDefault="007F31BD" w:rsidP="004A6A07">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predfinancovania a refundácie</w:t>
      </w:r>
    </w:p>
    <w:p w:rsidR="007F31BD" w:rsidRDefault="007F31BD" w:rsidP="004A6A07">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zálohov</w:t>
      </w:r>
      <w:r w:rsidR="003827B7">
        <w:rPr>
          <w:rFonts w:asciiTheme="minorHAnsi" w:hAnsiTheme="minorHAnsi"/>
          <w:b/>
          <w:sz w:val="22"/>
          <w:szCs w:val="22"/>
        </w:rPr>
        <w:t>ých</w:t>
      </w:r>
      <w:r>
        <w:rPr>
          <w:rFonts w:asciiTheme="minorHAnsi" w:hAnsiTheme="minorHAnsi"/>
          <w:b/>
          <w:sz w:val="22"/>
          <w:szCs w:val="22"/>
        </w:rPr>
        <w:t xml:space="preserve"> plat</w:t>
      </w:r>
      <w:r w:rsidR="003827B7">
        <w:rPr>
          <w:rFonts w:asciiTheme="minorHAnsi" w:hAnsiTheme="minorHAnsi"/>
          <w:b/>
          <w:sz w:val="22"/>
          <w:szCs w:val="22"/>
        </w:rPr>
        <w:t>ie</w:t>
      </w:r>
      <w:r>
        <w:rPr>
          <w:rFonts w:asciiTheme="minorHAnsi" w:hAnsiTheme="minorHAnsi"/>
          <w:b/>
          <w:sz w:val="22"/>
          <w:szCs w:val="22"/>
        </w:rPr>
        <w:t>b a refundácie</w:t>
      </w:r>
    </w:p>
    <w:p w:rsidR="007F31BD" w:rsidRPr="004641E9" w:rsidRDefault="007F31BD" w:rsidP="004A6A07">
      <w:pPr>
        <w:pStyle w:val="Odsekzoznamu"/>
        <w:spacing w:before="120" w:after="120"/>
        <w:ind w:left="2832"/>
        <w:contextualSpacing w:val="0"/>
        <w:rPr>
          <w:rFonts w:asciiTheme="minorHAnsi" w:hAnsiTheme="minorHAnsi"/>
          <w:sz w:val="22"/>
          <w:szCs w:val="22"/>
        </w:rPr>
      </w:pPr>
      <w:r>
        <w:rPr>
          <w:rFonts w:asciiTheme="minorHAnsi" w:hAnsiTheme="minorHAnsi"/>
          <w:b/>
          <w:sz w:val="22"/>
          <w:szCs w:val="22"/>
        </w:rPr>
        <w:t xml:space="preserve">kombinácia systému predfinancovania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 xml:space="preserve">ienky, že sú jasne identifikované výdavky určené pre jednotlivé systémy financovania bez rizika </w:t>
      </w:r>
      <w:r w:rsidRPr="007F31BD">
        <w:rPr>
          <w:rFonts w:asciiTheme="minorHAnsi" w:hAnsiTheme="minorHAnsi"/>
          <w:sz w:val="22"/>
          <w:szCs w:val="22"/>
        </w:rPr>
        <w:lastRenderedPageBreak/>
        <w:t>vzájomného prelínania, t.j. výdavok, ktorý je deklarovaný v rámci systému predfinancovania</w:t>
      </w:r>
      <w:r w:rsidR="003827B7">
        <w:rPr>
          <w:rFonts w:asciiTheme="minorHAnsi" w:hAnsiTheme="minorHAnsi"/>
          <w:sz w:val="22"/>
          <w:szCs w:val="22"/>
        </w:rPr>
        <w:t>,</w:t>
      </w:r>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4641E9" w:rsidRPr="007675D2" w:rsidRDefault="004641E9" w:rsidP="004641E9">
      <w:pPr>
        <w:pStyle w:val="Odsekzoznamu"/>
        <w:spacing w:before="120"/>
        <w:rPr>
          <w:rFonts w:asciiTheme="minorHAnsi" w:hAnsiTheme="minorHAnsi"/>
          <w:sz w:val="22"/>
          <w:szCs w:val="22"/>
        </w:rPr>
      </w:pPr>
    </w:p>
    <w:p w:rsidR="00D6511F" w:rsidRPr="004A6A07" w:rsidRDefault="006C39F2"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V</w:t>
      </w:r>
      <w:r w:rsidR="007675D2" w:rsidRPr="004641E9">
        <w:rPr>
          <w:rFonts w:asciiTheme="minorHAnsi" w:hAnsiTheme="minorHAnsi"/>
          <w:color w:val="000000"/>
          <w:sz w:val="22"/>
          <w:szCs w:val="22"/>
        </w:rPr>
        <w:t xml:space="preserve"> rámci tohto vyzvania </w:t>
      </w:r>
      <w:r w:rsidR="007F31BD">
        <w:rPr>
          <w:rFonts w:asciiTheme="minorHAnsi" w:hAnsiTheme="minorHAnsi"/>
          <w:color w:val="000000"/>
          <w:sz w:val="22"/>
          <w:szCs w:val="22"/>
        </w:rPr>
        <w:t>sú</w:t>
      </w:r>
      <w:r w:rsidR="007675D2" w:rsidRPr="004641E9">
        <w:rPr>
          <w:rFonts w:asciiTheme="minorHAnsi" w:hAnsiTheme="minorHAnsi"/>
          <w:color w:val="000000"/>
          <w:sz w:val="22"/>
          <w:szCs w:val="22"/>
        </w:rPr>
        <w:t xml:space="preserve"> určen</w:t>
      </w:r>
      <w:r w:rsidR="007F31BD">
        <w:rPr>
          <w:rFonts w:asciiTheme="minorHAnsi" w:hAnsiTheme="minorHAnsi"/>
          <w:color w:val="000000"/>
          <w:sz w:val="22"/>
          <w:szCs w:val="22"/>
        </w:rPr>
        <w:t>é</w:t>
      </w:r>
      <w:r w:rsidR="007675D2" w:rsidRPr="004641E9">
        <w:rPr>
          <w:rFonts w:asciiTheme="minorHAnsi" w:hAnsiTheme="minorHAnsi"/>
          <w:color w:val="000000"/>
          <w:sz w:val="22"/>
          <w:szCs w:val="22"/>
        </w:rPr>
        <w:t xml:space="preserve"> spôsob</w:t>
      </w:r>
      <w:r w:rsidR="007F31BD">
        <w:rPr>
          <w:rFonts w:asciiTheme="minorHAnsi" w:hAnsiTheme="minorHAnsi"/>
          <w:color w:val="000000"/>
          <w:sz w:val="22"/>
          <w:szCs w:val="22"/>
        </w:rPr>
        <w:t>y</w:t>
      </w:r>
      <w:r w:rsidR="007675D2" w:rsidRPr="004641E9">
        <w:rPr>
          <w:rFonts w:asciiTheme="minorHAnsi" w:hAnsiTheme="minorHAnsi"/>
          <w:color w:val="000000"/>
          <w:sz w:val="22"/>
          <w:szCs w:val="22"/>
        </w:rPr>
        <w:t xml:space="preserve"> financovania</w:t>
      </w:r>
      <w:r w:rsidRPr="004641E9">
        <w:rPr>
          <w:rFonts w:asciiTheme="minorHAnsi" w:hAnsiTheme="minorHAnsi"/>
          <w:color w:val="000000"/>
          <w:sz w:val="22"/>
          <w:szCs w:val="22"/>
        </w:rPr>
        <w:t xml:space="preserve"> </w:t>
      </w:r>
      <w:r w:rsidR="00B534C5" w:rsidRPr="004641E9">
        <w:rPr>
          <w:rFonts w:asciiTheme="minorHAnsi" w:hAnsiTheme="minorHAnsi"/>
          <w:color w:val="000000"/>
          <w:sz w:val="22"/>
          <w:szCs w:val="22"/>
        </w:rPr>
        <w:t>v súlade s platným</w:t>
      </w:r>
      <w:r w:rsidR="00E93836" w:rsidRPr="004641E9">
        <w:rPr>
          <w:rFonts w:asciiTheme="minorHAnsi" w:hAnsiTheme="minorHAnsi"/>
          <w:color w:val="000000"/>
          <w:sz w:val="22"/>
          <w:szCs w:val="22"/>
        </w:rPr>
        <w:t xml:space="preserve"> Systém</w:t>
      </w:r>
      <w:r w:rsidR="00B534C5" w:rsidRPr="004641E9">
        <w:rPr>
          <w:rFonts w:asciiTheme="minorHAnsi" w:hAnsiTheme="minorHAnsi"/>
          <w:color w:val="000000"/>
          <w:sz w:val="22"/>
          <w:szCs w:val="22"/>
        </w:rPr>
        <w:t>om</w:t>
      </w:r>
      <w:r w:rsidR="00E93836" w:rsidRPr="004641E9">
        <w:rPr>
          <w:rFonts w:asciiTheme="minorHAnsi" w:hAnsiTheme="minorHAnsi"/>
          <w:color w:val="000000"/>
          <w:sz w:val="22"/>
          <w:szCs w:val="22"/>
        </w:rPr>
        <w:t xml:space="preserve"> finančného riadenia štrukturálnych fondov, Kohézneho fondu a Európskeho námorného</w:t>
      </w:r>
      <w:r w:rsidR="0080317F">
        <w:rPr>
          <w:rFonts w:asciiTheme="minorHAnsi" w:hAnsiTheme="minorHAnsi"/>
          <w:color w:val="000000"/>
          <w:sz w:val="22"/>
          <w:szCs w:val="22"/>
        </w:rPr>
        <w:br/>
      </w:r>
      <w:r w:rsidR="00E93836" w:rsidRPr="004641E9">
        <w:rPr>
          <w:rFonts w:asciiTheme="minorHAnsi" w:hAnsiTheme="minorHAnsi"/>
          <w:color w:val="000000"/>
          <w:sz w:val="22"/>
          <w:szCs w:val="22"/>
        </w:rPr>
        <w:t>a rybárskeho fondu na programové obdobie 2014 – 2020</w:t>
      </w:r>
      <w:r w:rsidR="00E93836" w:rsidRPr="004A6A07">
        <w:rPr>
          <w:rFonts w:asciiTheme="minorHAnsi" w:hAnsiTheme="minorHAnsi"/>
          <w:color w:val="000000"/>
          <w:sz w:val="22"/>
          <w:szCs w:val="22"/>
        </w:rPr>
        <w:t xml:space="preserve"> (</w:t>
      </w:r>
      <w:hyperlink r:id="rId22" w:history="1">
        <w:r w:rsidR="00E93836" w:rsidRPr="004A6A07">
          <w:rPr>
            <w:rStyle w:val="Hypertextovprepojenie"/>
            <w:rFonts w:asciiTheme="minorHAnsi" w:hAnsiTheme="minorHAnsi"/>
            <w:sz w:val="22"/>
            <w:szCs w:val="22"/>
          </w:rPr>
          <w:t>http://www.finance.gov.sk/Default.aspx?CatID=9348</w:t>
        </w:r>
      </w:hyperlink>
      <w:r w:rsidR="00E93836" w:rsidRPr="004A6A07">
        <w:rPr>
          <w:rFonts w:asciiTheme="minorHAnsi" w:hAnsiTheme="minorHAnsi"/>
          <w:color w:val="000000"/>
          <w:sz w:val="22"/>
          <w:szCs w:val="22"/>
        </w:rPr>
        <w:t>)</w:t>
      </w:r>
      <w:r w:rsidR="00992988" w:rsidRPr="004A6A07">
        <w:rPr>
          <w:rFonts w:asciiTheme="minorHAnsi" w:hAnsiTheme="minorHAnsi"/>
          <w:color w:val="000000"/>
          <w:sz w:val="22"/>
          <w:szCs w:val="22"/>
        </w:rPr>
        <w:t>.</w:t>
      </w:r>
      <w:r w:rsidR="002366FB" w:rsidRPr="004A6A07">
        <w:rPr>
          <w:rFonts w:asciiTheme="minorHAnsi" w:hAnsiTheme="minorHAnsi"/>
          <w:color w:val="000000"/>
          <w:sz w:val="22"/>
          <w:szCs w:val="22"/>
        </w:rPr>
        <w:t xml:space="preserve"> </w:t>
      </w:r>
    </w:p>
    <w:p w:rsidR="003827B7" w:rsidRPr="004A6A07" w:rsidRDefault="003827B7"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rsidR="004641E9" w:rsidRPr="004641E9" w:rsidRDefault="004641E9" w:rsidP="004A6A07">
      <w:pPr>
        <w:pStyle w:val="Odsekzoznamu"/>
        <w:spacing w:before="120" w:after="120"/>
        <w:contextualSpacing w:val="0"/>
        <w:jc w:val="both"/>
        <w:rPr>
          <w:rFonts w:asciiTheme="minorHAnsi" w:hAnsiTheme="minorHAnsi"/>
          <w:color w:val="000000"/>
          <w:sz w:val="22"/>
          <w:szCs w:val="22"/>
        </w:rPr>
      </w:pPr>
    </w:p>
    <w:p w:rsidR="00B534C5" w:rsidRDefault="00D6511F" w:rsidP="004A6A07">
      <w:pPr>
        <w:pStyle w:val="Odsekzoznamu"/>
        <w:numPr>
          <w:ilvl w:val="0"/>
          <w:numId w:val="7"/>
        </w:numPr>
        <w:spacing w:before="120" w:after="120"/>
        <w:contextualSpacing w:val="0"/>
        <w:rPr>
          <w:rFonts w:asciiTheme="minorHAnsi" w:hAnsiTheme="minorHAnsi"/>
          <w:sz w:val="22"/>
          <w:szCs w:val="22"/>
        </w:rPr>
      </w:pPr>
      <w:r w:rsidRPr="001A48D2">
        <w:rPr>
          <w:rFonts w:asciiTheme="minorHAnsi" w:hAnsiTheme="minorHAnsi"/>
          <w:sz w:val="22"/>
          <w:szCs w:val="22"/>
        </w:rPr>
        <w:t>f</w:t>
      </w:r>
      <w:r w:rsidR="00B534C5" w:rsidRPr="001A48D2">
        <w:rPr>
          <w:rFonts w:asciiTheme="minorHAnsi" w:hAnsiTheme="minorHAnsi"/>
          <w:sz w:val="22"/>
          <w:szCs w:val="22"/>
        </w:rPr>
        <w:t xml:space="preserve">orma poskytovaného príspevku: </w:t>
      </w:r>
      <w:r w:rsidR="00B534C5" w:rsidRPr="001A48D2">
        <w:rPr>
          <w:rFonts w:asciiTheme="minorHAnsi" w:hAnsiTheme="minorHAnsi"/>
          <w:b/>
          <w:sz w:val="22"/>
          <w:szCs w:val="22"/>
        </w:rPr>
        <w:t>nenávratný finančný príspevok</w:t>
      </w:r>
      <w:r w:rsidR="00B534C5" w:rsidRPr="001A48D2">
        <w:rPr>
          <w:rFonts w:asciiTheme="minorHAnsi" w:hAnsiTheme="minorHAnsi"/>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rsidR="005F5C8C" w:rsidRPr="001A48D2" w:rsidRDefault="005F5C8C" w:rsidP="004A6A07">
      <w:pPr>
        <w:pStyle w:val="Odsekzoznamu"/>
        <w:spacing w:before="120" w:after="120"/>
        <w:contextualSpacing w:val="0"/>
        <w:rPr>
          <w:rFonts w:asciiTheme="minorHAnsi" w:hAnsiTheme="minorHAns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Splnenie podmienok ustanovených v osobitných predpisoch</w:t>
      </w:r>
    </w:p>
    <w:p w:rsidR="003C2776" w:rsidRPr="0080317F" w:rsidRDefault="0070447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n</w:t>
      </w:r>
      <w:r w:rsidR="003C2776" w:rsidRPr="0080317F">
        <w:rPr>
          <w:rFonts w:asciiTheme="minorHAnsi" w:hAnsiTheme="minorHAnsi"/>
          <w:color w:val="000000"/>
          <w:sz w:val="22"/>
          <w:szCs w:val="22"/>
        </w:rPr>
        <w:t>eporušenie zákazu nelegálnej práce a nelegálneho zamestnávania</w:t>
      </w:r>
      <w:r w:rsidR="00033564" w:rsidRPr="004A6A07">
        <w:rPr>
          <w:rFonts w:asciiTheme="minorHAnsi" w:hAnsiTheme="minorHAnsi"/>
          <w:color w:val="000000"/>
          <w:sz w:val="22"/>
          <w:szCs w:val="22"/>
        </w:rPr>
        <w:t xml:space="preserve"> </w:t>
      </w:r>
    </w:p>
    <w:p w:rsidR="00715A50" w:rsidRPr="0080317F" w:rsidRDefault="007C40AA"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Žiadateľ predloží </w:t>
      </w:r>
      <w:r w:rsidR="00F9755E" w:rsidRPr="0080317F">
        <w:rPr>
          <w:rFonts w:asciiTheme="minorHAnsi" w:hAnsiTheme="minorHAnsi"/>
          <w:color w:val="000000"/>
          <w:sz w:val="22"/>
          <w:szCs w:val="22"/>
        </w:rPr>
        <w:t>čestné vyhlásenie, že neporušil</w:t>
      </w:r>
      <w:r w:rsidRPr="0080317F">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80317F">
        <w:rPr>
          <w:rFonts w:asciiTheme="minorHAnsi" w:hAnsiTheme="minorHAnsi"/>
          <w:color w:val="000000"/>
          <w:sz w:val="22"/>
          <w:szCs w:val="22"/>
        </w:rPr>
        <w:t> </w:t>
      </w:r>
      <w:r w:rsidRPr="0080317F">
        <w:rPr>
          <w:rFonts w:asciiTheme="minorHAnsi" w:hAnsiTheme="minorHAnsi"/>
          <w:color w:val="000000"/>
          <w:sz w:val="22"/>
          <w:szCs w:val="22"/>
        </w:rPr>
        <w:t xml:space="preserve">NFP. </w:t>
      </w:r>
      <w:r w:rsidR="00D80C37" w:rsidRPr="0080317F">
        <w:rPr>
          <w:rFonts w:asciiTheme="minorHAnsi" w:hAnsiTheme="minorHAnsi"/>
          <w:color w:val="000000"/>
          <w:sz w:val="22"/>
          <w:szCs w:val="22"/>
        </w:rPr>
        <w:t xml:space="preserve"> </w:t>
      </w:r>
    </w:p>
    <w:p w:rsidR="003827B7" w:rsidRPr="004A6A07" w:rsidRDefault="003827B7" w:rsidP="004A6A07">
      <w:pPr>
        <w:pStyle w:val="Odsekzoznamu"/>
        <w:spacing w:before="120" w:after="120"/>
        <w:contextualSpacing w:val="0"/>
        <w:jc w:val="both"/>
        <w:rPr>
          <w:rFonts w:asciiTheme="minorHAnsi" w:hAnsiTheme="minorHAnsi"/>
          <w:i/>
          <w:color w:val="000000"/>
          <w:sz w:val="22"/>
          <w:szCs w:val="22"/>
        </w:rPr>
      </w:pPr>
      <w:r w:rsidRPr="004A6A07">
        <w:rPr>
          <w:rFonts w:asciiTheme="minorHAnsi" w:hAnsiTheme="minorHAnsi"/>
          <w:i/>
          <w:color w:val="000000"/>
          <w:sz w:val="22"/>
          <w:szCs w:val="22"/>
        </w:rPr>
        <w:t xml:space="preserve">(Žiadateľ preukazuje </w:t>
      </w:r>
      <w:r w:rsidR="00A31FE1">
        <w:rPr>
          <w:rFonts w:asciiTheme="minorHAnsi" w:hAnsiTheme="minorHAnsi"/>
          <w:i/>
          <w:color w:val="000000"/>
          <w:sz w:val="22"/>
          <w:szCs w:val="22"/>
        </w:rPr>
        <w:t>s</w:t>
      </w:r>
      <w:r w:rsidRPr="004A6A07">
        <w:rPr>
          <w:rFonts w:asciiTheme="minorHAnsi" w:hAnsiTheme="minorHAnsi"/>
          <w:i/>
          <w:color w:val="000000"/>
          <w:sz w:val="22"/>
          <w:szCs w:val="22"/>
        </w:rPr>
        <w:t>plnenie podmienky čestným vyhlásením v časti č. 15 vo formulári ŽoNFP</w:t>
      </w:r>
      <w:r w:rsidR="00BE69D6">
        <w:rPr>
          <w:rFonts w:asciiTheme="minorHAnsi" w:hAnsiTheme="minorHAnsi"/>
          <w:i/>
          <w:color w:val="000000"/>
          <w:sz w:val="22"/>
          <w:szCs w:val="22"/>
        </w:rPr>
        <w:t>. Žiadateľ/</w:t>
      </w:r>
      <w:r w:rsidR="00BE69D6" w:rsidRPr="004A6A07">
        <w:rPr>
          <w:rFonts w:asciiTheme="minorHAnsi" w:hAnsiTheme="minorHAnsi"/>
          <w:i/>
          <w:color w:val="000000"/>
          <w:sz w:val="22"/>
          <w:szCs w:val="22"/>
        </w:rPr>
        <w:t xml:space="preserve">prijímateľ nesmie </w:t>
      </w:r>
      <w:r w:rsidR="00BE69D6">
        <w:rPr>
          <w:rFonts w:asciiTheme="minorHAnsi" w:hAnsiTheme="minorHAnsi"/>
          <w:i/>
          <w:color w:val="000000"/>
          <w:sz w:val="22"/>
          <w:szCs w:val="22"/>
        </w:rPr>
        <w:t xml:space="preserve">túto </w:t>
      </w:r>
      <w:r w:rsidR="00BE69D6" w:rsidRPr="004A6A07">
        <w:rPr>
          <w:rFonts w:asciiTheme="minorHAnsi" w:hAnsiTheme="minorHAnsi"/>
          <w:i/>
          <w:color w:val="000000"/>
          <w:sz w:val="22"/>
          <w:szCs w:val="22"/>
        </w:rPr>
        <w:t>podmienku poskytnutia príspevku porušiť ani počas konania o ŽoNFP a realizácie projektu</w:t>
      </w:r>
      <w:r w:rsidRPr="004A6A07">
        <w:rPr>
          <w:rFonts w:asciiTheme="minorHAnsi" w:hAnsiTheme="minorHAnsi"/>
          <w:i/>
          <w:color w:val="000000"/>
          <w:sz w:val="22"/>
          <w:szCs w:val="22"/>
        </w:rPr>
        <w:t>).</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jc w:val="both"/>
        <w:rPr>
          <w:rFonts w:asciiTheme="minorHAnsi" w:hAnsiTheme="minorHAnsi"/>
          <w:b/>
        </w:rPr>
      </w:pPr>
      <w:r w:rsidRPr="004A6A07">
        <w:rPr>
          <w:rFonts w:asciiTheme="minorHAnsi" w:hAnsiTheme="minorHAnsi"/>
          <w:b/>
        </w:rPr>
        <w:t>Ďalšie podmienky poskytnutia príspevku</w:t>
      </w:r>
    </w:p>
    <w:p w:rsidR="00704476" w:rsidRPr="004A6A07" w:rsidRDefault="001A2409" w:rsidP="004A6A07">
      <w:pPr>
        <w:pStyle w:val="Odsekzoznamu"/>
        <w:numPr>
          <w:ilvl w:val="0"/>
          <w:numId w:val="7"/>
        </w:numPr>
        <w:spacing w:before="120" w:after="120"/>
        <w:contextualSpacing w:val="0"/>
        <w:rPr>
          <w:rFonts w:asciiTheme="minorHAnsi" w:hAnsiTheme="minorHAnsi"/>
          <w:sz w:val="22"/>
          <w:szCs w:val="22"/>
          <w:lang w:eastAsia="en-US"/>
        </w:rPr>
      </w:pPr>
      <w:r w:rsidRPr="0080317F">
        <w:rPr>
          <w:rFonts w:asciiTheme="minorHAnsi" w:hAnsiTheme="minorHAnsi"/>
          <w:sz w:val="22"/>
          <w:szCs w:val="22"/>
        </w:rPr>
        <w:t>o</w:t>
      </w:r>
      <w:r w:rsidR="004B7E86" w:rsidRPr="0080317F">
        <w:rPr>
          <w:rFonts w:asciiTheme="minorHAnsi" w:hAnsiTheme="minorHAnsi"/>
          <w:sz w:val="22"/>
          <w:szCs w:val="22"/>
        </w:rPr>
        <w:t xml:space="preserve">právnenosť z hľadiska súladu </w:t>
      </w:r>
      <w:r w:rsidR="007C40AA" w:rsidRPr="0080317F">
        <w:rPr>
          <w:rFonts w:asciiTheme="minorHAnsi" w:hAnsiTheme="minorHAnsi"/>
          <w:sz w:val="22"/>
          <w:szCs w:val="22"/>
        </w:rPr>
        <w:t xml:space="preserve">s </w:t>
      </w:r>
      <w:r w:rsidR="007076A1" w:rsidRPr="0080317F">
        <w:rPr>
          <w:rFonts w:asciiTheme="minorHAnsi" w:hAnsiTheme="minorHAnsi"/>
          <w:sz w:val="22"/>
          <w:szCs w:val="22"/>
        </w:rPr>
        <w:t xml:space="preserve">horizontálnymi princípmi </w:t>
      </w:r>
      <w:r w:rsidR="004E067B" w:rsidRPr="0080317F">
        <w:rPr>
          <w:rFonts w:asciiTheme="minorHAnsi" w:hAnsiTheme="minorHAnsi"/>
          <w:sz w:val="22"/>
          <w:szCs w:val="22"/>
        </w:rPr>
        <w:t>R</w:t>
      </w:r>
      <w:r w:rsidR="007076A1" w:rsidRPr="0080317F">
        <w:rPr>
          <w:rFonts w:asciiTheme="minorHAnsi" w:hAnsiTheme="minorHAnsi"/>
          <w:sz w:val="22"/>
          <w:szCs w:val="22"/>
        </w:rPr>
        <w:t>ovnosť mužov a žien a </w:t>
      </w:r>
      <w:r w:rsidR="004E067B" w:rsidRPr="0080317F">
        <w:rPr>
          <w:rFonts w:asciiTheme="minorHAnsi" w:hAnsiTheme="minorHAnsi"/>
          <w:sz w:val="22"/>
          <w:szCs w:val="22"/>
        </w:rPr>
        <w:t>N</w:t>
      </w:r>
      <w:r w:rsidR="007076A1" w:rsidRPr="0080317F">
        <w:rPr>
          <w:rFonts w:asciiTheme="minorHAnsi" w:hAnsiTheme="minorHAnsi"/>
          <w:sz w:val="22"/>
          <w:szCs w:val="22"/>
        </w:rPr>
        <w:t>ediskriminácia</w:t>
      </w:r>
      <w:r w:rsidR="007C40AA" w:rsidRPr="004A6A07">
        <w:rPr>
          <w:rFonts w:asciiTheme="minorHAnsi" w:hAnsiTheme="minorHAnsi"/>
          <w:sz w:val="22"/>
          <w:szCs w:val="22"/>
          <w:lang w:eastAsia="en-US"/>
        </w:rPr>
        <w:t xml:space="preserve"> </w:t>
      </w:r>
    </w:p>
    <w:p w:rsidR="001F7C53"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Uvedené horizontálne princípy </w:t>
      </w:r>
      <w:r w:rsidR="004B7E86" w:rsidRPr="0080317F">
        <w:rPr>
          <w:rFonts w:asciiTheme="minorHAnsi" w:hAnsiTheme="minorHAnsi"/>
          <w:sz w:val="22"/>
          <w:szCs w:val="22"/>
        </w:rPr>
        <w:t>sú definované v Partnerskej dohode na roky 2014 – 2020 a v čl. 7 a 8 všeobecného nariadenia</w:t>
      </w:r>
      <w:r w:rsidR="004B7E86" w:rsidRPr="004A6A07">
        <w:rPr>
          <w:rStyle w:val="Odkaznapoznmkupodiarou"/>
          <w:rFonts w:asciiTheme="minorHAnsi" w:hAnsiTheme="minorHAnsi"/>
          <w:sz w:val="22"/>
          <w:szCs w:val="22"/>
        </w:rPr>
        <w:footnoteReference w:id="2"/>
      </w:r>
      <w:r w:rsidR="00D6511F" w:rsidRPr="0080317F">
        <w:rPr>
          <w:rFonts w:asciiTheme="minorHAnsi" w:hAnsiTheme="minorHAnsi"/>
          <w:sz w:val="22"/>
          <w:szCs w:val="22"/>
        </w:rPr>
        <w:t>.</w:t>
      </w:r>
      <w:r w:rsidR="00704476" w:rsidRPr="0080317F">
        <w:rPr>
          <w:rFonts w:asciiTheme="minorHAnsi" w:hAnsiTheme="minorHAnsi"/>
          <w:sz w:val="22"/>
          <w:szCs w:val="22"/>
        </w:rPr>
        <w:t xml:space="preserve"> </w:t>
      </w:r>
      <w:r w:rsidRPr="004A6A07">
        <w:rPr>
          <w:rFonts w:asciiTheme="minorHAnsi" w:hAnsiTheme="minorHAnsi"/>
          <w:color w:val="000000"/>
          <w:sz w:val="22"/>
          <w:szCs w:val="22"/>
        </w:rPr>
        <w:t xml:space="preserve">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w:t>
      </w:r>
      <w:r w:rsidRPr="004A6A07">
        <w:rPr>
          <w:rFonts w:asciiTheme="minorHAnsi" w:hAnsiTheme="minorHAnsi"/>
          <w:color w:val="000000"/>
          <w:sz w:val="22"/>
          <w:szCs w:val="22"/>
        </w:rPr>
        <w:lastRenderedPageBreak/>
        <w:t>dostupnosť pre všetkých, aby nedochádzalo k vylučovaniu ľudí na základe rodu, veku, rasy, etnika, zdravotného postihnutia alebo k mzdovej diskriminácii a pod.</w:t>
      </w:r>
    </w:p>
    <w:p w:rsidR="004E067B"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4A6A07">
        <w:rPr>
          <w:rFonts w:asciiTheme="minorHAnsi" w:hAnsiTheme="minorHAnsi"/>
          <w:i/>
          <w:sz w:val="22"/>
          <w:szCs w:val="22"/>
        </w:rPr>
        <w:t>.</w:t>
      </w:r>
    </w:p>
    <w:p w:rsidR="007C40AA" w:rsidRPr="0080317F" w:rsidRDefault="0070447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č</w:t>
      </w:r>
      <w:r w:rsidR="007C40AA" w:rsidRPr="0080317F">
        <w:rPr>
          <w:rFonts w:asciiTheme="minorHAnsi" w:hAnsiTheme="minorHAnsi"/>
          <w:color w:val="000000"/>
          <w:sz w:val="22"/>
          <w:szCs w:val="22"/>
        </w:rPr>
        <w:t xml:space="preserve">asová </w:t>
      </w:r>
      <w:r w:rsidRPr="0080317F">
        <w:rPr>
          <w:rFonts w:asciiTheme="minorHAnsi" w:hAnsiTheme="minorHAnsi"/>
          <w:color w:val="000000"/>
          <w:sz w:val="22"/>
          <w:szCs w:val="22"/>
        </w:rPr>
        <w:t>oprávnenosť realizácie projektu</w:t>
      </w:r>
    </w:p>
    <w:p w:rsidR="00F875B0" w:rsidRPr="00304904" w:rsidRDefault="007C40AA" w:rsidP="004A6A07">
      <w:pPr>
        <w:pStyle w:val="Odsekzoznamu"/>
        <w:spacing w:before="120" w:after="120"/>
        <w:contextualSpacing w:val="0"/>
        <w:jc w:val="both"/>
        <w:rPr>
          <w:rFonts w:asciiTheme="minorHAnsi" w:hAnsiTheme="minorHAnsi"/>
          <w:color w:val="000000"/>
          <w:sz w:val="22"/>
          <w:szCs w:val="22"/>
        </w:rPr>
      </w:pPr>
      <w:r w:rsidRPr="00304904">
        <w:rPr>
          <w:rFonts w:asciiTheme="minorHAnsi" w:hAnsiTheme="minorHAnsi"/>
          <w:color w:val="000000"/>
          <w:sz w:val="22"/>
          <w:szCs w:val="22"/>
        </w:rPr>
        <w:t>Hlavné aktivity projektu je prijímateľ povinný začať realizovať najneskôr do 3 mesiacov od nadobudnutia účinnosti zmluvy o poskytnutí NFP</w:t>
      </w:r>
      <w:r w:rsidR="00311944" w:rsidRPr="00304904">
        <w:rPr>
          <w:rFonts w:asciiTheme="minorHAnsi" w:hAnsiTheme="minorHAnsi"/>
          <w:color w:val="000000"/>
          <w:sz w:val="22"/>
          <w:szCs w:val="22"/>
        </w:rPr>
        <w:t xml:space="preserve"> </w:t>
      </w:r>
      <w:r w:rsidR="00311944" w:rsidRPr="004A6A07">
        <w:rPr>
          <w:rFonts w:asciiTheme="minorHAnsi" w:hAnsiTheme="minorHAnsi"/>
          <w:color w:val="000000"/>
          <w:sz w:val="22"/>
          <w:szCs w:val="22"/>
        </w:rPr>
        <w:t>(ďalej aj „zmluva o NFP“)</w:t>
      </w:r>
      <w:r w:rsidR="002366FB" w:rsidRPr="00304904">
        <w:rPr>
          <w:rFonts w:asciiTheme="minorHAnsi" w:hAnsiTheme="minorHAnsi"/>
          <w:color w:val="000000"/>
          <w:sz w:val="22"/>
          <w:szCs w:val="22"/>
        </w:rPr>
        <w:t xml:space="preserve">/interného </w:t>
      </w:r>
      <w:r w:rsidR="002366FB" w:rsidRPr="00962511">
        <w:rPr>
          <w:rFonts w:asciiTheme="minorHAnsi" w:hAnsiTheme="minorHAnsi"/>
          <w:color w:val="000000"/>
          <w:sz w:val="22"/>
          <w:szCs w:val="22"/>
        </w:rPr>
        <w:t>Rozhodnutia o schválení žiadosti o NFP</w:t>
      </w:r>
      <w:r w:rsidRPr="00962511">
        <w:rPr>
          <w:rFonts w:asciiTheme="minorHAnsi" w:hAnsiTheme="minorHAnsi"/>
          <w:color w:val="000000"/>
          <w:sz w:val="22"/>
          <w:szCs w:val="22"/>
        </w:rPr>
        <w:t>.</w:t>
      </w:r>
      <w:r w:rsidR="00704476" w:rsidRPr="00962511">
        <w:rPr>
          <w:rFonts w:asciiTheme="minorHAnsi" w:hAnsiTheme="minorHAnsi"/>
          <w:color w:val="000000"/>
          <w:sz w:val="22"/>
          <w:szCs w:val="22"/>
        </w:rPr>
        <w:t xml:space="preserve"> </w:t>
      </w:r>
      <w:r w:rsidRPr="00C3609C">
        <w:rPr>
          <w:rFonts w:asciiTheme="minorHAnsi" w:hAnsiTheme="minorHAnsi"/>
          <w:color w:val="000000"/>
          <w:sz w:val="22"/>
          <w:szCs w:val="22"/>
        </w:rPr>
        <w:t xml:space="preserve">Aktivity projektu je prijímateľ povinný ukončiť </w:t>
      </w:r>
      <w:r w:rsidRPr="00C3609C">
        <w:rPr>
          <w:rFonts w:asciiTheme="minorHAnsi" w:hAnsiTheme="minorHAnsi"/>
          <w:b/>
          <w:color w:val="000000"/>
          <w:sz w:val="22"/>
          <w:szCs w:val="22"/>
        </w:rPr>
        <w:t>najneskôr do</w:t>
      </w:r>
      <w:r w:rsidR="00962511" w:rsidRPr="004A6A07">
        <w:rPr>
          <w:rFonts w:asciiTheme="minorHAnsi" w:hAnsiTheme="minorHAnsi"/>
          <w:b/>
          <w:color w:val="000000"/>
          <w:sz w:val="22"/>
          <w:szCs w:val="22"/>
        </w:rPr>
        <w:t xml:space="preserve"> 31. 12. 2021</w:t>
      </w:r>
      <w:r w:rsidRPr="004A6A07">
        <w:rPr>
          <w:rFonts w:asciiTheme="minorHAnsi" w:hAnsiTheme="minorHAnsi"/>
          <w:b/>
          <w:color w:val="000000"/>
          <w:sz w:val="22"/>
          <w:szCs w:val="22"/>
        </w:rPr>
        <w:t>.</w:t>
      </w:r>
      <w:r w:rsidR="00F875B0" w:rsidRPr="004A6A07">
        <w:rPr>
          <w:rFonts w:asciiTheme="minorHAnsi" w:hAnsiTheme="minorHAnsi"/>
          <w:b/>
          <w:color w:val="000000"/>
          <w:sz w:val="22"/>
          <w:szCs w:val="22"/>
        </w:rPr>
        <w:t xml:space="preserve"> </w:t>
      </w:r>
      <w:r w:rsidR="00F875B0" w:rsidRPr="00DE4518">
        <w:rPr>
          <w:rFonts w:asciiTheme="minorHAnsi" w:hAnsiTheme="minorHAnsi"/>
          <w:color w:val="000000"/>
          <w:sz w:val="22"/>
          <w:szCs w:val="22"/>
        </w:rPr>
        <w:t>Žiadateľ</w:t>
      </w:r>
      <w:r w:rsidR="00F875B0" w:rsidRPr="00FB5540">
        <w:rPr>
          <w:rFonts w:asciiTheme="minorHAnsi" w:hAnsiTheme="minorHAnsi"/>
          <w:color w:val="000000"/>
          <w:sz w:val="22"/>
          <w:szCs w:val="22"/>
        </w:rPr>
        <w:t xml:space="preserve"> </w:t>
      </w:r>
      <w:r w:rsidR="00F875B0" w:rsidRPr="00962511">
        <w:rPr>
          <w:rFonts w:asciiTheme="minorHAnsi" w:hAnsiTheme="minorHAnsi"/>
          <w:color w:val="000000"/>
          <w:sz w:val="22"/>
          <w:szCs w:val="22"/>
        </w:rPr>
        <w:t>o NFP je oprávnený predložiť v rámci vyzvania viacero žiadostí o NFP.</w:t>
      </w:r>
      <w:r w:rsidR="00F875B0" w:rsidRPr="00304904">
        <w:rPr>
          <w:rFonts w:asciiTheme="minorHAnsi" w:hAnsiTheme="minorHAnsi"/>
          <w:color w:val="000000"/>
          <w:sz w:val="22"/>
          <w:szCs w:val="22"/>
        </w:rPr>
        <w:t xml:space="preserve">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w:t>
      </w:r>
      <w:r w:rsidR="00304904" w:rsidRPr="00304904">
        <w:rPr>
          <w:rFonts w:asciiTheme="minorHAnsi" w:hAnsiTheme="minorHAnsi"/>
          <w:i/>
          <w:sz w:val="22"/>
          <w:szCs w:val="22"/>
        </w:rPr>
        <w:br/>
      </w:r>
      <w:r w:rsidRPr="004A6A07">
        <w:rPr>
          <w:rFonts w:asciiTheme="minorHAnsi" w:hAnsiTheme="minorHAnsi"/>
          <w:i/>
          <w:sz w:val="22"/>
          <w:szCs w:val="22"/>
        </w:rPr>
        <w:t>31.</w:t>
      </w:r>
      <w:r w:rsidR="00304904" w:rsidRPr="004A6A07">
        <w:rPr>
          <w:rFonts w:asciiTheme="minorHAnsi" w:hAnsiTheme="minorHAnsi"/>
          <w:i/>
          <w:sz w:val="22"/>
          <w:szCs w:val="22"/>
        </w:rPr>
        <w:t xml:space="preserve"> </w:t>
      </w:r>
      <w:r w:rsidRPr="004A6A07">
        <w:rPr>
          <w:rFonts w:asciiTheme="minorHAnsi" w:hAnsiTheme="minorHAnsi"/>
          <w:i/>
          <w:sz w:val="22"/>
          <w:szCs w:val="22"/>
        </w:rPr>
        <w:t>12.</w:t>
      </w:r>
      <w:r w:rsidR="00304904" w:rsidRPr="004A6A07">
        <w:rPr>
          <w:rFonts w:asciiTheme="minorHAnsi" w:hAnsiTheme="minorHAnsi"/>
          <w:i/>
          <w:sz w:val="22"/>
          <w:szCs w:val="22"/>
        </w:rPr>
        <w:t xml:space="preserve"> </w:t>
      </w:r>
      <w:r w:rsidRPr="004A6A07">
        <w:rPr>
          <w:rFonts w:asciiTheme="minorHAnsi" w:hAnsiTheme="minorHAnsi"/>
          <w:i/>
          <w:sz w:val="22"/>
          <w:szCs w:val="22"/>
        </w:rPr>
        <w:t>2021).</w:t>
      </w:r>
    </w:p>
    <w:p w:rsidR="003C2776" w:rsidRPr="0080317F" w:rsidRDefault="007C40AA"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 xml:space="preserve"> </w:t>
      </w:r>
      <w:r w:rsidR="00D80C37" w:rsidRPr="0080317F">
        <w:rPr>
          <w:rFonts w:asciiTheme="minorHAnsi" w:hAnsiTheme="minorHAnsi"/>
          <w:color w:val="000000"/>
          <w:sz w:val="22"/>
          <w:szCs w:val="22"/>
        </w:rPr>
        <w:t>p</w:t>
      </w:r>
      <w:r w:rsidR="00B51B6F" w:rsidRPr="0080317F">
        <w:rPr>
          <w:rFonts w:asciiTheme="minorHAnsi" w:hAnsiTheme="minorHAnsi"/>
          <w:color w:val="000000"/>
          <w:sz w:val="22"/>
          <w:szCs w:val="22"/>
        </w:rPr>
        <w:t>odmienka povinného definovania merateľných ukazovateľov projektu</w:t>
      </w:r>
    </w:p>
    <w:p w:rsidR="000B3821" w:rsidRPr="0080317F" w:rsidRDefault="000B3821"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Výstupy/výsledky, ktoré majú byť dosiahnuté realizáciou aktivít projektu musia byť kvantifikované prostredníctvom </w:t>
      </w:r>
      <w:r w:rsidRPr="0080317F">
        <w:rPr>
          <w:rFonts w:asciiTheme="minorHAnsi" w:hAnsiTheme="minorHAnsi"/>
          <w:b/>
          <w:color w:val="000000"/>
          <w:sz w:val="22"/>
          <w:szCs w:val="22"/>
        </w:rPr>
        <w:t>merateľných ukazovateľov</w:t>
      </w:r>
      <w:r w:rsidRPr="0080317F">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Pre potreby monitorovania uvádza žiadateľ v prílohe č. </w:t>
      </w:r>
      <w:r w:rsidR="006B5961" w:rsidRPr="004A6A07">
        <w:rPr>
          <w:rFonts w:asciiTheme="minorHAnsi" w:hAnsiTheme="minorHAnsi"/>
          <w:color w:val="000000"/>
          <w:sz w:val="22"/>
          <w:szCs w:val="22"/>
        </w:rPr>
        <w:t>4</w:t>
      </w:r>
      <w:r w:rsidRPr="004A6A07">
        <w:rPr>
          <w:rFonts w:asciiTheme="minorHAnsi" w:hAnsiTheme="minorHAnsi"/>
          <w:color w:val="000000"/>
          <w:sz w:val="22"/>
          <w:szCs w:val="22"/>
        </w:rPr>
        <w:t xml:space="preserve"> vyzvania – Opise projektu aj </w:t>
      </w:r>
      <w:r w:rsidRPr="004A6A07">
        <w:rPr>
          <w:rFonts w:asciiTheme="minorHAnsi" w:hAnsiTheme="minorHAnsi"/>
          <w:b/>
          <w:color w:val="000000"/>
          <w:sz w:val="22"/>
          <w:szCs w:val="22"/>
        </w:rPr>
        <w:t>iné údaje</w:t>
      </w:r>
      <w:r w:rsidRPr="004A6A07">
        <w:rPr>
          <w:rFonts w:asciiTheme="minorHAnsi" w:hAnsiTheme="minorHAnsi"/>
          <w:color w:val="000000"/>
          <w:sz w:val="22"/>
          <w:szCs w:val="22"/>
        </w:rPr>
        <w:t xml:space="preserve"> relevantné pre projekt a pre sledovanie HP Rovnosť mužov a žien a Nediskriminácia.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4A6A07">
        <w:rPr>
          <w:rFonts w:asciiTheme="minorHAnsi" w:hAnsiTheme="minorHAnsi"/>
          <w:i/>
          <w:sz w:val="22"/>
          <w:szCs w:val="22"/>
        </w:rPr>
        <w:t xml:space="preserve"> projektu merateľné ukazovatele</w:t>
      </w:r>
      <w:r w:rsidR="006B5961" w:rsidRPr="004A6A07">
        <w:rPr>
          <w:rFonts w:asciiTheme="minorHAnsi" w:hAnsiTheme="minorHAnsi"/>
          <w:i/>
          <w:sz w:val="22"/>
          <w:szCs w:val="22"/>
        </w:rPr>
        <w:t xml:space="preserve">. </w:t>
      </w:r>
      <w:r w:rsidR="006B5961" w:rsidRPr="004A6A07">
        <w:rPr>
          <w:rFonts w:asciiTheme="minorHAnsi" w:eastAsia="Calibri" w:hAnsiTheme="minorHAnsi"/>
          <w:i/>
          <w:sz w:val="22"/>
          <w:szCs w:val="22"/>
          <w:lang w:eastAsia="en-US"/>
        </w:rPr>
        <w:t xml:space="preserve">Zároveň je žiadateľ povinný predložiť prílohu č. </w:t>
      </w:r>
      <w:r w:rsidR="00217207">
        <w:rPr>
          <w:rFonts w:asciiTheme="minorHAnsi" w:eastAsia="Calibri" w:hAnsiTheme="minorHAnsi"/>
          <w:i/>
          <w:sz w:val="22"/>
          <w:szCs w:val="22"/>
          <w:lang w:eastAsia="en-US"/>
        </w:rPr>
        <w:t>4</w:t>
      </w:r>
      <w:r w:rsidR="006B5961" w:rsidRPr="004A6A07">
        <w:rPr>
          <w:rFonts w:asciiTheme="minorHAnsi" w:eastAsia="Calibri" w:hAnsiTheme="minorHAnsi"/>
          <w:i/>
          <w:sz w:val="22"/>
          <w:szCs w:val="22"/>
          <w:lang w:eastAsia="en-US"/>
        </w:rPr>
        <w:t xml:space="preserve"> vyzvania - Opis projektu, v ktorom uvedie zoznam iných údajov relevantných pre projekt.</w:t>
      </w:r>
      <w:r w:rsidRPr="004A6A07">
        <w:rPr>
          <w:rFonts w:asciiTheme="minorHAnsi" w:eastAsia="Calibri" w:hAnsiTheme="minorHAnsi"/>
          <w:i/>
          <w:sz w:val="22"/>
          <w:szCs w:val="22"/>
          <w:lang w:eastAsia="en-US"/>
        </w:rPr>
        <w:t>)</w:t>
      </w:r>
    </w:p>
    <w:p w:rsidR="005D5FC6" w:rsidRPr="0080317F" w:rsidRDefault="005D5FC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Povinné prílohy k žiadosti o NFP:</w:t>
      </w:r>
    </w:p>
    <w:p w:rsidR="00E440A0" w:rsidRPr="004A6A07" w:rsidRDefault="0073464D" w:rsidP="004A6A07">
      <w:pPr>
        <w:pStyle w:val="Odsekzoznamu"/>
        <w:numPr>
          <w:ilvl w:val="1"/>
          <w:numId w:val="7"/>
        </w:numPr>
        <w:spacing w:before="120" w:after="120"/>
        <w:ind w:left="1440"/>
        <w:contextualSpacing w:val="0"/>
        <w:jc w:val="both"/>
        <w:rPr>
          <w:rFonts w:asciiTheme="minorHAnsi" w:hAnsiTheme="minorHAnsi"/>
          <w:sz w:val="22"/>
          <w:szCs w:val="22"/>
        </w:rPr>
      </w:pPr>
      <w:r w:rsidRPr="0080317F">
        <w:rPr>
          <w:rFonts w:asciiTheme="minorHAnsi" w:hAnsiTheme="minorHAnsi"/>
          <w:b/>
          <w:sz w:val="22"/>
          <w:szCs w:val="22"/>
        </w:rPr>
        <w:t>Opis projektu</w:t>
      </w:r>
      <w:r w:rsidR="00411E54" w:rsidRPr="0080317F">
        <w:rPr>
          <w:rFonts w:asciiTheme="minorHAnsi" w:hAnsiTheme="minorHAnsi"/>
          <w:sz w:val="22"/>
          <w:szCs w:val="22"/>
        </w:rPr>
        <w:t xml:space="preserve"> </w:t>
      </w:r>
      <w:r w:rsidR="00600EDE">
        <w:rPr>
          <w:rFonts w:asciiTheme="minorHAnsi" w:hAnsiTheme="minorHAnsi"/>
          <w:sz w:val="22"/>
          <w:szCs w:val="22"/>
        </w:rPr>
        <w:t>- je</w:t>
      </w:r>
      <w:r w:rsidR="00600EDE" w:rsidRPr="00AA46FB">
        <w:rPr>
          <w:rFonts w:asciiTheme="minorHAnsi" w:hAnsiTheme="minorHAnsi"/>
          <w:sz w:val="22"/>
          <w:szCs w:val="22"/>
        </w:rPr>
        <w:t xml:space="preserve"> dôležitým podkladom pre posúdenie a vyhodnotenie projektu</w:t>
      </w:r>
      <w:r w:rsidR="00600EDE">
        <w:rPr>
          <w:rFonts w:asciiTheme="minorHAnsi" w:hAnsiTheme="minorHAnsi"/>
          <w:sz w:val="22"/>
          <w:szCs w:val="22"/>
        </w:rPr>
        <w:t>.</w:t>
      </w:r>
      <w:r w:rsidR="00600EDE" w:rsidRPr="0080317F">
        <w:rPr>
          <w:rFonts w:asciiTheme="minorHAnsi" w:hAnsiTheme="minorHAnsi"/>
          <w:sz w:val="22"/>
          <w:szCs w:val="22"/>
        </w:rPr>
        <w:t xml:space="preserve"> </w:t>
      </w:r>
      <w:r w:rsidR="00600EDE">
        <w:rPr>
          <w:rFonts w:asciiTheme="minorHAnsi" w:hAnsiTheme="minorHAnsi"/>
          <w:sz w:val="22"/>
          <w:szCs w:val="22"/>
        </w:rPr>
        <w:t>O</w:t>
      </w:r>
      <w:r w:rsidR="00217207">
        <w:rPr>
          <w:rFonts w:asciiTheme="minorHAnsi" w:hAnsiTheme="minorHAnsi"/>
          <w:sz w:val="22"/>
          <w:szCs w:val="22"/>
        </w:rPr>
        <w:t xml:space="preserve">bsahuje </w:t>
      </w:r>
      <w:r w:rsidR="00C2623B" w:rsidRPr="0080317F">
        <w:rPr>
          <w:rFonts w:asciiTheme="minorHAnsi" w:hAnsiTheme="minorHAnsi"/>
          <w:sz w:val="22"/>
          <w:szCs w:val="22"/>
        </w:rPr>
        <w:t>pomocný výpočet žiadanej sumy</w:t>
      </w:r>
      <w:r w:rsidR="00C259E7">
        <w:rPr>
          <w:rFonts w:asciiTheme="minorHAnsi" w:hAnsiTheme="minorHAnsi"/>
          <w:sz w:val="22"/>
          <w:szCs w:val="22"/>
        </w:rPr>
        <w:t xml:space="preserve"> (</w:t>
      </w:r>
      <w:r w:rsidR="00C2623B" w:rsidRPr="0080317F">
        <w:rPr>
          <w:rFonts w:asciiTheme="minorHAnsi" w:hAnsiTheme="minorHAnsi"/>
          <w:sz w:val="22"/>
          <w:szCs w:val="22"/>
        </w:rPr>
        <w:t>popis metodiky výpočtu žiadanej sumy a matematický výpočet</w:t>
      </w:r>
      <w:r w:rsidR="00600EDE">
        <w:rPr>
          <w:rFonts w:asciiTheme="minorHAnsi" w:hAnsiTheme="minorHAnsi"/>
          <w:sz w:val="22"/>
          <w:szCs w:val="22"/>
        </w:rPr>
        <w:t xml:space="preserve">)a </w:t>
      </w:r>
      <w:r w:rsidR="00600EDE" w:rsidRPr="0080317F">
        <w:rPr>
          <w:rFonts w:asciiTheme="minorHAnsi" w:hAnsiTheme="minorHAnsi"/>
          <w:sz w:val="22"/>
          <w:szCs w:val="22"/>
        </w:rPr>
        <w:t xml:space="preserve"> </w:t>
      </w:r>
      <w:r w:rsidR="00F23EBA" w:rsidRPr="0080317F">
        <w:rPr>
          <w:rFonts w:asciiTheme="minorHAnsi" w:hAnsiTheme="minorHAnsi"/>
          <w:sz w:val="22"/>
          <w:szCs w:val="22"/>
        </w:rPr>
        <w:t>iné údaje</w:t>
      </w:r>
      <w:r w:rsidR="00600EDE" w:rsidRPr="00600EDE">
        <w:rPr>
          <w:rFonts w:asciiTheme="minorHAnsi" w:hAnsiTheme="minorHAnsi"/>
          <w:sz w:val="22"/>
          <w:szCs w:val="22"/>
        </w:rPr>
        <w:t xml:space="preserve"> </w:t>
      </w:r>
      <w:r w:rsidR="00600EDE">
        <w:rPr>
          <w:rFonts w:asciiTheme="minorHAnsi" w:hAnsiTheme="minorHAnsi"/>
          <w:sz w:val="22"/>
          <w:szCs w:val="22"/>
        </w:rPr>
        <w:t>relevantné pre projekt</w:t>
      </w:r>
      <w:r w:rsidR="00C259E7">
        <w:rPr>
          <w:rFonts w:asciiTheme="minorHAnsi" w:hAnsiTheme="minorHAnsi"/>
          <w:sz w:val="22"/>
          <w:szCs w:val="22"/>
        </w:rPr>
        <w:t>. Súčasťou Opisu projektu sú aj ďalšie doklady preukazujúce hospodárnosť výdavkov uvedených v rozpočte projektu</w:t>
      </w:r>
      <w:r w:rsidR="00C2623B" w:rsidRPr="0080317F">
        <w:rPr>
          <w:rFonts w:asciiTheme="minorHAnsi" w:hAnsiTheme="minorHAnsi"/>
          <w:sz w:val="22"/>
          <w:szCs w:val="22"/>
        </w:rPr>
        <w:t xml:space="preserve">. </w:t>
      </w:r>
      <w:r w:rsidR="00E440A0" w:rsidRPr="004A6A07">
        <w:rPr>
          <w:rFonts w:asciiTheme="minorHAnsi" w:hAnsiTheme="minorHAnsi"/>
          <w:sz w:val="22"/>
          <w:szCs w:val="22"/>
        </w:rPr>
        <w:t xml:space="preserve">Vzor </w:t>
      </w:r>
      <w:r w:rsidR="00600EDE" w:rsidRPr="00840854">
        <w:rPr>
          <w:rFonts w:asciiTheme="minorHAnsi" w:hAnsiTheme="minorHAnsi"/>
          <w:sz w:val="22"/>
          <w:szCs w:val="22"/>
        </w:rPr>
        <w:t>Opis</w:t>
      </w:r>
      <w:r w:rsidR="00A31FE1">
        <w:rPr>
          <w:rFonts w:asciiTheme="minorHAnsi" w:hAnsiTheme="minorHAnsi"/>
          <w:sz w:val="22"/>
          <w:szCs w:val="22"/>
        </w:rPr>
        <w:t>u</w:t>
      </w:r>
      <w:r w:rsidR="00600EDE" w:rsidRPr="00840854">
        <w:rPr>
          <w:rFonts w:asciiTheme="minorHAnsi" w:hAnsiTheme="minorHAnsi"/>
          <w:sz w:val="22"/>
          <w:szCs w:val="22"/>
        </w:rPr>
        <w:t xml:space="preserve"> projektu</w:t>
      </w:r>
      <w:r w:rsidR="00600EDE" w:rsidRPr="00EB3F89">
        <w:rPr>
          <w:rFonts w:asciiTheme="minorHAnsi" w:hAnsiTheme="minorHAnsi"/>
          <w:sz w:val="22"/>
          <w:szCs w:val="22"/>
        </w:rPr>
        <w:t xml:space="preserve"> </w:t>
      </w:r>
      <w:r w:rsidR="00E440A0" w:rsidRPr="004A6A07">
        <w:rPr>
          <w:rFonts w:asciiTheme="minorHAnsi" w:hAnsiTheme="minorHAnsi"/>
          <w:sz w:val="22"/>
          <w:szCs w:val="22"/>
        </w:rPr>
        <w:t>je súčasťou príloh tohto vyzvania.</w:t>
      </w:r>
    </w:p>
    <w:p w:rsidR="00021F03" w:rsidRPr="004A6A07" w:rsidRDefault="00021F03" w:rsidP="004A6A07">
      <w:pPr>
        <w:pStyle w:val="Odsekzoznamu"/>
        <w:spacing w:before="120" w:after="120"/>
        <w:ind w:left="709"/>
        <w:contextualSpacing w:val="0"/>
        <w:jc w:val="both"/>
        <w:rPr>
          <w:rFonts w:asciiTheme="minorHAnsi" w:hAnsiTheme="minorHAnsi"/>
          <w:i/>
          <w:sz w:val="22"/>
          <w:szCs w:val="22"/>
        </w:rPr>
      </w:pPr>
      <w:r w:rsidRPr="004A6A07">
        <w:rPr>
          <w:rFonts w:asciiTheme="minorHAnsi" w:hAnsiTheme="minorHAnsi"/>
          <w:i/>
          <w:sz w:val="22"/>
          <w:szCs w:val="22"/>
        </w:rPr>
        <w:t>(Žiadateľ je povinný za účelom posúdenia splnenia tejto podmienky poskytnutia príspevku predložiť povinn</w:t>
      </w:r>
      <w:r w:rsidR="00217207">
        <w:rPr>
          <w:rFonts w:asciiTheme="minorHAnsi" w:hAnsiTheme="minorHAnsi"/>
          <w:i/>
          <w:sz w:val="22"/>
          <w:szCs w:val="22"/>
        </w:rPr>
        <w:t>ú</w:t>
      </w:r>
      <w:r w:rsidRPr="004A6A07">
        <w:rPr>
          <w:rFonts w:asciiTheme="minorHAnsi" w:hAnsiTheme="minorHAnsi"/>
          <w:i/>
          <w:sz w:val="22"/>
          <w:szCs w:val="22"/>
        </w:rPr>
        <w:t xml:space="preserve"> príloh</w:t>
      </w:r>
      <w:r w:rsidR="00217207">
        <w:rPr>
          <w:rFonts w:asciiTheme="minorHAnsi" w:hAnsiTheme="minorHAnsi"/>
          <w:i/>
          <w:sz w:val="22"/>
          <w:szCs w:val="22"/>
        </w:rPr>
        <w:t>u č.</w:t>
      </w:r>
      <w:r w:rsidRPr="004A6A07">
        <w:rPr>
          <w:rFonts w:asciiTheme="minorHAnsi" w:hAnsiTheme="minorHAnsi"/>
          <w:i/>
          <w:sz w:val="22"/>
          <w:szCs w:val="22"/>
        </w:rPr>
        <w:t xml:space="preserve"> </w:t>
      </w:r>
      <w:r w:rsidR="00217207">
        <w:rPr>
          <w:rFonts w:asciiTheme="minorHAnsi" w:hAnsiTheme="minorHAnsi"/>
          <w:i/>
          <w:sz w:val="22"/>
          <w:szCs w:val="22"/>
        </w:rPr>
        <w:t xml:space="preserve">4 </w:t>
      </w:r>
      <w:r w:rsidR="00217207" w:rsidRPr="00196B13">
        <w:rPr>
          <w:rFonts w:asciiTheme="minorHAnsi" w:eastAsia="Calibri" w:hAnsiTheme="minorHAnsi"/>
          <w:i/>
          <w:sz w:val="22"/>
          <w:szCs w:val="22"/>
          <w:lang w:eastAsia="en-US"/>
        </w:rPr>
        <w:t>- Opis projektu</w:t>
      </w:r>
      <w:r w:rsidR="00217207" w:rsidRPr="00217207">
        <w:rPr>
          <w:rFonts w:asciiTheme="minorHAnsi" w:hAnsiTheme="minorHAnsi"/>
          <w:i/>
          <w:sz w:val="22"/>
          <w:szCs w:val="22"/>
        </w:rPr>
        <w:t xml:space="preserve"> </w:t>
      </w:r>
      <w:r w:rsidRPr="004A6A07">
        <w:rPr>
          <w:rFonts w:asciiTheme="minorHAnsi" w:hAnsiTheme="minorHAnsi"/>
          <w:i/>
          <w:sz w:val="22"/>
          <w:szCs w:val="22"/>
        </w:rPr>
        <w:t>ako súčasť odoslanej žiadosti o NFP v ITMS ako aj v písomnej forme, ak nie je uvedené inak).</w:t>
      </w:r>
    </w:p>
    <w:p w:rsidR="00021F03" w:rsidRPr="0080317F" w:rsidRDefault="00021F03" w:rsidP="004A6A07">
      <w:pPr>
        <w:pStyle w:val="Odsekzoznamu"/>
        <w:spacing w:before="120" w:after="120"/>
        <w:ind w:left="1495"/>
        <w:contextualSpacing w:val="0"/>
        <w:jc w:val="both"/>
        <w:rPr>
          <w:rFonts w:asciiTheme="minorHAnsi" w:hAnsiTheme="minorHAnsi"/>
          <w:sz w:val="22"/>
          <w:szCs w:val="22"/>
        </w:rPr>
      </w:pP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BF0064">
      <w:pPr>
        <w:spacing w:before="120" w:after="120" w:line="240" w:lineRule="auto"/>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962511" w:rsidRDefault="00962511" w:rsidP="004A6A07">
      <w:pPr>
        <w:spacing w:before="120" w:after="120" w:line="240" w:lineRule="auto"/>
        <w:ind w:firstLine="360"/>
        <w:jc w:val="both"/>
        <w:rPr>
          <w:b/>
          <w:u w:val="single"/>
        </w:rPr>
      </w:pPr>
    </w:p>
    <w:p w:rsidR="00120AD4" w:rsidRPr="00D01EF2" w:rsidRDefault="00120AD4" w:rsidP="004A6A07">
      <w:pPr>
        <w:spacing w:before="120" w:after="120" w:line="240" w:lineRule="auto"/>
        <w:ind w:firstLine="360"/>
        <w:jc w:val="both"/>
        <w:rPr>
          <w:b/>
          <w:u w:val="single"/>
        </w:rPr>
      </w:pPr>
      <w:r w:rsidRPr="00D01EF2">
        <w:rPr>
          <w:b/>
          <w:u w:val="single"/>
        </w:rPr>
        <w:t>Overovanie podmienok poskytnutia príspevku</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Žiadateľ má možnosť </w:t>
      </w:r>
      <w:r w:rsidRPr="004A6A07">
        <w:rPr>
          <w:rFonts w:asciiTheme="minorHAnsi" w:hAnsiTheme="minorHAnsi"/>
          <w:b/>
        </w:rPr>
        <w:t>ex-ante overenia</w:t>
      </w:r>
      <w:r w:rsidRPr="004A6A07">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7741A5" w:rsidRPr="004A6A07">
        <w:rPr>
          <w:rFonts w:asciiTheme="minorHAnsi" w:hAnsiTheme="minorHAnsi"/>
        </w:rPr>
        <w:t xml:space="preserve">RO OP TP </w:t>
      </w:r>
      <w:r w:rsidRPr="004A6A07">
        <w:rPr>
          <w:rFonts w:asciiTheme="minorHAnsi" w:hAnsiTheme="minorHAnsi"/>
        </w:rPr>
        <w:t>žiadateľa v rámci konania o ŽoNFP rovnako elektronicky, do elektronickej schránky žiadateľa.</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V prípade akýchkoľvek pochybností môže RO OP TP vyzvať žiadateľa na preukázanie splnenia podmienky poskytnutia príspevku, pričom v prípade nepreukázania podmienky zo strany žiadateľa rozhodne o zastavení konania o ŽoNFP.</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4A6A07">
        <w:rPr>
          <w:rFonts w:asciiTheme="minorHAnsi" w:hAnsiTheme="minorHAnsi"/>
          <w:vertAlign w:val="superscript"/>
        </w:rPr>
        <w:footnoteReference w:id="3"/>
      </w:r>
      <w:r w:rsidRPr="004A6A07">
        <w:rPr>
          <w:rFonts w:asciiTheme="minorHAnsi" w:hAnsiTheme="minorHAnsi"/>
          <w:vertAlign w:val="superscript"/>
        </w:rPr>
        <w:t>,</w:t>
      </w:r>
      <w:r w:rsidRPr="004A6A07">
        <w:rPr>
          <w:rFonts w:asciiTheme="minorHAnsi" w:hAnsiTheme="minorHAnsi"/>
        </w:rPr>
        <w:t xml:space="preserve"> ak ho vypracúva žiadateľ sám a nie je potrebné, aby bol úradne osvedčený/podpísaný, napr. rtf a pod.) do ITMS2014+ ako prílohu ŽoNFP.</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Pri dokumentoch, ktoré je v zmysle požiadavky RO OP TP žiadateľ povinný predložiť úradne osvedčené, môže žiadateľ zabezpečiť zaručenú konverziu dokument</w:t>
      </w:r>
      <w:r w:rsidR="006B5961" w:rsidRPr="004A6A07">
        <w:rPr>
          <w:rFonts w:asciiTheme="minorHAnsi" w:hAnsiTheme="minorHAnsi"/>
        </w:rPr>
        <w:t>ov</w:t>
      </w:r>
      <w:r w:rsidRPr="004A6A07">
        <w:rPr>
          <w:rFonts w:asciiTheme="minorHAnsi" w:hAnsiTheme="minorHAnsi"/>
        </w:rPr>
        <w:t xml:space="preserve"> v súlade so zákonom o e-Governmente a vložiť </w:t>
      </w:r>
      <w:r w:rsidR="006B5961" w:rsidRPr="004A6A07">
        <w:rPr>
          <w:rFonts w:asciiTheme="minorHAnsi" w:hAnsiTheme="minorHAnsi"/>
        </w:rPr>
        <w:t xml:space="preserve">ich </w:t>
      </w:r>
      <w:r w:rsidRPr="004A6A07">
        <w:rPr>
          <w:rFonts w:asciiTheme="minorHAnsi" w:hAnsiTheme="minorHAnsi"/>
        </w:rPr>
        <w:t>do ITMS2014+ ako prílohu ŽoNFP.</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Schvaľovanie žiadostí o NFP</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Schvaľovanie žiadosti o NFP </w:t>
      </w:r>
      <w:r w:rsidR="0069226A" w:rsidRPr="004A6A07">
        <w:rPr>
          <w:rFonts w:asciiTheme="minorHAnsi" w:hAnsiTheme="minorHAnsi"/>
        </w:rPr>
        <w:t xml:space="preserve">v rámci OP TP </w:t>
      </w:r>
      <w:r w:rsidRPr="004A6A07">
        <w:rPr>
          <w:rFonts w:asciiTheme="minorHAnsi" w:hAnsiTheme="minorHAnsi"/>
        </w:rPr>
        <w:t>sa uskutoční v </w:t>
      </w:r>
      <w:r w:rsidR="0069226A" w:rsidRPr="004A6A07">
        <w:rPr>
          <w:rFonts w:asciiTheme="minorHAnsi" w:hAnsiTheme="minorHAnsi"/>
        </w:rPr>
        <w:t>týchto</w:t>
      </w:r>
      <w:r w:rsidRPr="004A6A07">
        <w:rPr>
          <w:rFonts w:asciiTheme="minorHAnsi" w:hAnsiTheme="minorHAnsi"/>
        </w:rPr>
        <w:t xml:space="preserve"> základných f</w:t>
      </w:r>
      <w:r w:rsidR="0069226A" w:rsidRPr="004A6A07">
        <w:rPr>
          <w:rFonts w:asciiTheme="minorHAnsi" w:hAnsiTheme="minorHAnsi"/>
        </w:rPr>
        <w:t xml:space="preserve">ázach: administratívne overenie, </w:t>
      </w:r>
      <w:r w:rsidRPr="004A6A07">
        <w:rPr>
          <w:rFonts w:asciiTheme="minorHAnsi" w:hAnsiTheme="minorHAnsi"/>
        </w:rPr>
        <w:t>odborné hodnotenie a opravné prostriedky (neobligatórna časť schvaľovacieho procesu).</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Konanie o žiadosti o NFP sa začína doručením žiadosti o NFP žiadateľom. Žiadateľ doručuje ŽoNFP elektronicky prostredníctvom verejnej časti ITMS 2014+ a písomne na uvedenú adresu.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RO</w:t>
      </w:r>
      <w:r w:rsidR="00414952" w:rsidRPr="004A6A07">
        <w:rPr>
          <w:rFonts w:asciiTheme="minorHAnsi" w:hAnsiTheme="minorHAnsi"/>
        </w:rPr>
        <w:t xml:space="preserve"> OP TP</w:t>
      </w:r>
      <w:r w:rsidRPr="004A6A07">
        <w:rPr>
          <w:rFonts w:asciiTheme="minorHAnsi" w:hAnsiTheme="minorHAnsi"/>
        </w:rPr>
        <w:t xml:space="preserve"> v rámci </w:t>
      </w:r>
      <w:r w:rsidRPr="004A6A07">
        <w:rPr>
          <w:rFonts w:asciiTheme="minorHAnsi" w:hAnsiTheme="minorHAnsi"/>
          <w:b/>
        </w:rPr>
        <w:t>administratívneho overenia</w:t>
      </w:r>
      <w:r w:rsidRPr="004A6A07">
        <w:rPr>
          <w:rFonts w:asciiTheme="minorHAnsi" w:hAnsiTheme="minorHAnsi"/>
        </w:rPr>
        <w:t xml:space="preserve"> overí splnenie doručenia ŽoNFP riadne, včas a v stanovenej forme a následne ostatných podmienok poskytnutia príspevku určených vo v</w:t>
      </w:r>
      <w:r w:rsidR="002106BF" w:rsidRPr="004A6A07">
        <w:rPr>
          <w:rFonts w:asciiTheme="minorHAnsi" w:hAnsiTheme="minorHAnsi"/>
        </w:rPr>
        <w:t>yzvaní</w:t>
      </w:r>
      <w:r w:rsidRPr="004A6A07">
        <w:rPr>
          <w:rFonts w:asciiTheme="minorHAnsi" w:hAnsiTheme="minorHAnsi"/>
        </w:rPr>
        <w:t xml:space="preserve"> </w:t>
      </w:r>
      <w:r w:rsidRPr="004A6A07">
        <w:rPr>
          <w:rFonts w:asciiTheme="minorHAnsi" w:hAnsiTheme="minorHAnsi"/>
          <w:b/>
        </w:rPr>
        <w:t xml:space="preserve">- </w:t>
      </w:r>
      <w:r w:rsidRPr="004A6A07">
        <w:rPr>
          <w:rFonts w:asciiTheme="minorHAnsi" w:hAnsiTheme="minorHAnsi"/>
        </w:rPr>
        <w:lastRenderedPageBreak/>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V prípade, ak na základe preskúmania ŽoNFP a jej príloh vzniknú pochybnosti o pravdivosti alebo úplnosti ŽoNFP alebo jej príloh, RO </w:t>
      </w:r>
      <w:r w:rsidR="00414952" w:rsidRPr="004A6A07">
        <w:rPr>
          <w:rFonts w:asciiTheme="minorHAnsi" w:hAnsiTheme="minorHAnsi"/>
        </w:rPr>
        <w:t xml:space="preserve">OP TP </w:t>
      </w:r>
      <w:r w:rsidRPr="004A6A07">
        <w:rPr>
          <w:rFonts w:asciiTheme="minorHAnsi" w:hAnsiTheme="minorHAnsi"/>
        </w:rPr>
        <w:t>vyzve žiadateľa na doplnenie neúplných údajov</w:t>
      </w:r>
      <w:r w:rsidR="00F47EA2" w:rsidRPr="004A6A07">
        <w:rPr>
          <w:rFonts w:asciiTheme="minorHAnsi" w:hAnsiTheme="minorHAnsi"/>
        </w:rPr>
        <w:t xml:space="preserve"> (vzor </w:t>
      </w:r>
      <w:r w:rsidR="00CC1398" w:rsidRPr="004A6A07">
        <w:rPr>
          <w:rFonts w:asciiTheme="minorHAnsi" w:hAnsiTheme="minorHAnsi"/>
        </w:rPr>
        <w:t xml:space="preserve">výzvy </w:t>
      </w:r>
      <w:r w:rsidR="00F47EA2" w:rsidRPr="004A6A07">
        <w:rPr>
          <w:rFonts w:asciiTheme="minorHAnsi" w:hAnsiTheme="minorHAnsi"/>
        </w:rPr>
        <w:t>v prílohe vyzvania)</w:t>
      </w:r>
      <w:r w:rsidRPr="004A6A07">
        <w:rPr>
          <w:rFonts w:asciiTheme="minorHAnsi" w:hAnsiTheme="minorHAnsi"/>
        </w:rPr>
        <w:t xml:space="preserve">, vysvetlenie nejasností alebo nápravu nepravdivých údajov zaslaním výzvy na doplnenie ŽoNFP </w:t>
      </w:r>
      <w:r w:rsidR="00EB3F89">
        <w:rPr>
          <w:rFonts w:asciiTheme="minorHAnsi" w:hAnsiTheme="minorHAnsi"/>
        </w:rPr>
        <w:t xml:space="preserve">s určením </w:t>
      </w:r>
      <w:r w:rsidR="00EB3F89" w:rsidRPr="004A6A07">
        <w:rPr>
          <w:rFonts w:asciiTheme="minorHAnsi" w:hAnsiTheme="minorHAnsi"/>
        </w:rPr>
        <w:t>lehot</w:t>
      </w:r>
      <w:r w:rsidR="00EB3F89">
        <w:rPr>
          <w:rFonts w:asciiTheme="minorHAnsi" w:hAnsiTheme="minorHAnsi"/>
        </w:rPr>
        <w:t>y na doplnenie minimálne</w:t>
      </w:r>
      <w:r w:rsidR="00EB3F89" w:rsidRPr="004A6A07">
        <w:rPr>
          <w:rFonts w:asciiTheme="minorHAnsi" w:hAnsiTheme="minorHAnsi"/>
        </w:rPr>
        <w:t xml:space="preserve"> </w:t>
      </w:r>
      <w:r w:rsidRPr="004A6A07">
        <w:rPr>
          <w:rFonts w:asciiTheme="minorHAnsi" w:hAnsiTheme="minorHAnsi"/>
        </w:rPr>
        <w:t xml:space="preserve">5 pracovných dní.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 doplnení údajov zo strany žiadateľa RO</w:t>
      </w:r>
      <w:r w:rsidR="008F63CF" w:rsidRPr="004A6A07">
        <w:rPr>
          <w:rFonts w:asciiTheme="minorHAnsi" w:hAnsiTheme="minorHAnsi"/>
        </w:rPr>
        <w:t xml:space="preserve"> OP TP</w:t>
      </w:r>
      <w:r w:rsidRPr="004A6A07">
        <w:rPr>
          <w:rFonts w:asciiTheme="minorHAnsi" w:hAnsiTheme="minorHAnsi"/>
        </w:rPr>
        <w:t xml:space="preserve"> opätovne skontroluje predložené dokumenty a informácie a:</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prípade nesplnenia niektorej z podmienok poskytnutia príspevku ani po dožiadaní (v prípade nedoplnenia žiadnych náležitostí, v prípade doručenia požadovaných náležitostí po stanovenom termíne alebo v prípade, ak aj po doplnení </w:t>
      </w:r>
      <w:r w:rsidRPr="00962511">
        <w:rPr>
          <w:rFonts w:asciiTheme="minorHAnsi" w:hAnsiTheme="minorHAnsi"/>
          <w:sz w:val="22"/>
          <w:szCs w:val="22"/>
        </w:rPr>
        <w:t xml:space="preserve">chýbajúcich náležitostí naďalej pretrvávajú pochybnosti o pravdivosti alebo úplnosti žiadosti, na základe čoho nie je možné overiť splnenie niektorej z podmienok poskytnutia príspevku a rozhodnúť o schválení ŽoNFP ) zastaví konanie o ŽoNFP; </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962511">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Žiadosť o NFP posúdia v rámci </w:t>
      </w:r>
      <w:r w:rsidRPr="004A6A07">
        <w:rPr>
          <w:rFonts w:asciiTheme="minorHAnsi" w:hAnsiTheme="minorHAnsi"/>
          <w:b/>
        </w:rPr>
        <w:t>odborného hodnotenia</w:t>
      </w:r>
      <w:r w:rsidRPr="004A6A07">
        <w:rPr>
          <w:rFonts w:asciiTheme="minorHAnsi" w:hAnsiTheme="minorHAnsi"/>
        </w:rPr>
        <w:t xml:space="preserve"> dvaja odborní hodnotitelia v totožnom rozsahu, pričom využijú hodnotiace kritériá, zverejnené na webovom sídle </w:t>
      </w:r>
      <w:r w:rsidR="00D95256" w:rsidRPr="004A6A07">
        <w:rPr>
          <w:rFonts w:asciiTheme="minorHAnsi" w:hAnsiTheme="minorHAnsi"/>
        </w:rPr>
        <w:t>RO OP TP</w:t>
      </w:r>
      <w:r w:rsidRPr="004A6A07">
        <w:rPr>
          <w:rFonts w:asciiTheme="minorHAnsi" w:hAnsiTheme="minorHAnsi"/>
        </w:rPr>
        <w:t xml:space="preserve"> (</w:t>
      </w:r>
      <w:hyperlink r:id="rId23" w:history="1">
        <w:r w:rsidR="008F63CF" w:rsidRPr="004A6A07">
          <w:rPr>
            <w:rStyle w:val="Hypertextovprepojenie"/>
            <w:rFonts w:asciiTheme="minorHAnsi" w:hAnsiTheme="minorHAnsi"/>
          </w:rPr>
          <w:t>http://optp.vlada.gov.sk/ine-dokumenty/</w:t>
        </w:r>
      </w:hyperlink>
      <w:r w:rsidRPr="004A6A07">
        <w:rPr>
          <w:rFonts w:asciiTheme="minorHAnsi" w:hAnsiTheme="minorHAnsi"/>
        </w:rPr>
        <w:t>). Hodnotitelia postupujú pri hodnotení žiadostí o NFP v súlade s Príručkou pre odborného hodnotiteľa pre operačný program Technická pomoc 2014 - 2020 (</w:t>
      </w:r>
      <w:hyperlink r:id="rId24" w:history="1">
        <w:r w:rsidR="008F63CF" w:rsidRPr="004A6A07">
          <w:rPr>
            <w:rStyle w:val="Hypertextovprepojenie"/>
            <w:rFonts w:asciiTheme="minorHAnsi" w:hAnsiTheme="minorHAnsi"/>
          </w:rPr>
          <w:t>http://optp.vlada.gov.sk/ine-dokumenty/</w:t>
        </w:r>
      </w:hyperlink>
      <w:r w:rsidRPr="004A6A07">
        <w:rPr>
          <w:rFonts w:asciiTheme="minorHAnsi" w:hAnsiTheme="minorHAnsi"/>
        </w:rPr>
        <w:t>).</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9555E2" w:rsidRPr="004A6A07">
        <w:rPr>
          <w:rFonts w:asciiTheme="minorHAnsi" w:hAnsiTheme="minorHAnsi"/>
        </w:rPr>
        <w:t xml:space="preserve">OP TP </w:t>
      </w:r>
      <w:r w:rsidRPr="004A6A07">
        <w:rPr>
          <w:rFonts w:asciiTheme="minorHAnsi" w:hAnsiTheme="minorHAnsi"/>
        </w:rPr>
        <w:t xml:space="preserve">je oprávnený vyžiadať od žiadateľa, na základe požiadavky odborných hodnotiteľov, doplňujúce informácie </w:t>
      </w:r>
      <w:r w:rsidR="00EB3F89">
        <w:rPr>
          <w:rFonts w:asciiTheme="minorHAnsi" w:hAnsiTheme="minorHAnsi"/>
        </w:rPr>
        <w:t xml:space="preserve">formou zaslania výzvy na doplnenie ŽoNFP </w:t>
      </w:r>
      <w:r w:rsidRPr="004A6A07">
        <w:rPr>
          <w:rFonts w:asciiTheme="minorHAnsi" w:hAnsiTheme="minorHAnsi"/>
        </w:rPr>
        <w:t xml:space="preserve">v lehote </w:t>
      </w:r>
      <w:r w:rsidR="00EB3F89">
        <w:rPr>
          <w:rFonts w:asciiTheme="minorHAnsi" w:hAnsiTheme="minorHAnsi"/>
        </w:rPr>
        <w:t xml:space="preserve">minimálne </w:t>
      </w:r>
      <w:r w:rsidRPr="004A6A07">
        <w:rPr>
          <w:rFonts w:asciiTheme="minorHAnsi" w:hAnsiTheme="minorHAnsi"/>
        </w:rPr>
        <w:t xml:space="preserve">5 </w:t>
      </w:r>
      <w:r w:rsidR="002952E1" w:rsidRPr="004A6A07">
        <w:rPr>
          <w:rFonts w:asciiTheme="minorHAnsi" w:hAnsiTheme="minorHAnsi"/>
        </w:rPr>
        <w:t>pracovných</w:t>
      </w:r>
      <w:r w:rsidRPr="004A6A07">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alebo k požiadavke na úpravu žiadosti o NFP. Ak sa na základe predložených dokumentov v tejto fáze preukáže, že ŽoNFP nespĺňa podmienky poskytnutia príspevku, RO </w:t>
      </w:r>
      <w:r w:rsidR="009555E2" w:rsidRPr="004A6A07">
        <w:rPr>
          <w:rFonts w:asciiTheme="minorHAnsi" w:hAnsiTheme="minorHAnsi"/>
        </w:rPr>
        <w:t xml:space="preserve">OP TP </w:t>
      </w:r>
      <w:r w:rsidRPr="004A6A07">
        <w:rPr>
          <w:rFonts w:asciiTheme="minorHAnsi" w:hAnsiTheme="minorHAnsi"/>
        </w:rPr>
        <w:t xml:space="preserve">rozhodne o neschválení ŽoNFP.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Konečným výstupom odborného hodnotenia je spoločný hodnotiaci hárok.</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 xml:space="preserve">RO OP TP na základe posúdenia splnenia podmienok poskytnutia príspevku určených vo vyzvaní rozhodne o schválení alebo neschválení ŽoNFP </w:t>
      </w:r>
      <w:r w:rsidR="0064229B" w:rsidRPr="00BF0064">
        <w:rPr>
          <w:rFonts w:asciiTheme="minorHAnsi" w:hAnsiTheme="minorHAnsi"/>
        </w:rPr>
        <w:t xml:space="preserve">Ak ŽoNFP nesplnila podmienky odborného hodnotenia, RO </w:t>
      </w:r>
      <w:r w:rsidR="00D41C95" w:rsidRPr="00BF0064">
        <w:rPr>
          <w:rFonts w:asciiTheme="minorHAnsi" w:hAnsiTheme="minorHAnsi"/>
        </w:rPr>
        <w:t xml:space="preserve">OP TP </w:t>
      </w:r>
      <w:r w:rsidR="0064229B" w:rsidRPr="00BF0064">
        <w:rPr>
          <w:rFonts w:asciiTheme="minorHAnsi" w:hAnsiTheme="minorHAnsi"/>
        </w:rPr>
        <w:t xml:space="preserve">rozhodne o neschválení ŽoNFP. Ak ŽoNFP splnila podmienky odborného hodnotenia, RO </w:t>
      </w:r>
      <w:r w:rsidR="00D41C95" w:rsidRPr="00BF0064">
        <w:rPr>
          <w:rFonts w:asciiTheme="minorHAnsi" w:hAnsiTheme="minorHAnsi"/>
        </w:rPr>
        <w:t xml:space="preserve">OP TP </w:t>
      </w:r>
      <w:r w:rsidR="0064229B" w:rsidRPr="00BF0064">
        <w:rPr>
          <w:rFonts w:asciiTheme="minorHAnsi" w:hAnsiTheme="minorHAnsi"/>
        </w:rPr>
        <w:t>rozhodne o schválení ŽoNFP</w:t>
      </w:r>
      <w:r w:rsidR="00C84BB2" w:rsidRPr="00BF0064">
        <w:rPr>
          <w:rFonts w:asciiTheme="minorHAnsi" w:hAnsiTheme="minorHAnsi"/>
        </w:rPr>
        <w:t>.</w:t>
      </w:r>
      <w:r w:rsidR="00F47EA2" w:rsidRPr="00BF0064">
        <w:rPr>
          <w:rFonts w:asciiTheme="minorHAnsi" w:hAnsiTheme="minorHAnsi"/>
        </w:rPr>
        <w:t xml:space="preserve"> </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Žiadateľ je oprávnený kedykoľvek počas konania o  ŽoNFP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C84BB2" w:rsidRDefault="00C84BB2" w:rsidP="00BF0064">
      <w:pPr>
        <w:autoSpaceDE w:val="0"/>
        <w:autoSpaceDN w:val="0"/>
        <w:adjustRightInd w:val="0"/>
        <w:spacing w:before="120" w:after="120" w:line="240" w:lineRule="auto"/>
        <w:jc w:val="both"/>
      </w:pPr>
      <w:r>
        <w:t>Vzor rozhodnutia o schválení ŽoNFP, neschválení ŽoNFP a o zastavení konania vydáva CKO (</w:t>
      </w:r>
      <w:r w:rsidRPr="00C84BB2">
        <w:t>Vzor CKO č. 22 - Rozhodnutia o</w:t>
      </w:r>
      <w:r w:rsidR="0091595E">
        <w:t> </w:t>
      </w:r>
      <w:r w:rsidRPr="00C84BB2">
        <w:t>ŽoNFP</w:t>
      </w:r>
      <w:r w:rsidR="0091595E">
        <w:t xml:space="preserve"> je zverejnený na webovom sídle CKO </w:t>
      </w:r>
      <w:hyperlink r:id="rId25" w:history="1">
        <w:r w:rsidR="007E27B7" w:rsidRPr="00EF51EE">
          <w:rPr>
            <w:rStyle w:val="Hypertextovprepojenie"/>
          </w:rPr>
          <w:t>http://www.partnerskadohoda.gov.sk/vzory-cko/</w:t>
        </w:r>
      </w:hyperlink>
      <w:r>
        <w:t>).</w:t>
      </w:r>
    </w:p>
    <w:p w:rsidR="0064229B" w:rsidRPr="004A6A07" w:rsidRDefault="00C84BB2" w:rsidP="00BF0064">
      <w:pPr>
        <w:autoSpaceDE w:val="0"/>
        <w:autoSpaceDN w:val="0"/>
        <w:adjustRightInd w:val="0"/>
        <w:spacing w:before="120" w:after="120" w:line="240" w:lineRule="auto"/>
        <w:jc w:val="both"/>
        <w:rPr>
          <w:rFonts w:asciiTheme="minorHAnsi" w:hAnsiTheme="minorHAnsi"/>
          <w:color w:val="000000"/>
        </w:rPr>
      </w:pPr>
      <w:r>
        <w:lastRenderedPageBreak/>
        <w:t>V </w:t>
      </w:r>
      <w:r w:rsidR="00435834" w:rsidRPr="00C84BB2">
        <w:t>prípade</w:t>
      </w:r>
      <w:r w:rsidR="0091595E" w:rsidRPr="0091595E">
        <w:t xml:space="preserve"> </w:t>
      </w:r>
      <w:r w:rsidR="0091595E">
        <w:t>schválenia ŽoNFP</w:t>
      </w:r>
      <w:r>
        <w:t>,</w:t>
      </w:r>
      <w:r w:rsidR="00435834" w:rsidRPr="00C84BB2">
        <w:t xml:space="preserve"> ak je prijímateľ a RO OP TP tá istá osoba</w:t>
      </w:r>
      <w:r>
        <w:t>, RO OP TP vydá interné</w:t>
      </w:r>
      <w:r w:rsidRPr="00C84BB2">
        <w:t xml:space="preserve"> Rozhodnuti</w:t>
      </w:r>
      <w:r>
        <w:t>e</w:t>
      </w:r>
      <w:r w:rsidRPr="00C84BB2">
        <w:t xml:space="preserve"> o schválení ŽoNFP</w:t>
      </w:r>
      <w:r w:rsidR="00435834" w:rsidRPr="00C84BB2">
        <w:t xml:space="preserve">,  </w:t>
      </w:r>
      <w:r>
        <w:t xml:space="preserve">ktoré nahrádza zmluvu o NFP. Vzor </w:t>
      </w:r>
      <w:r w:rsidR="00435834" w:rsidRPr="00C84BB2">
        <w:t xml:space="preserve">je zverejnený na webovom sídle RO OP TP  </w:t>
      </w:r>
      <w:r w:rsidR="0091595E" w:rsidRPr="0091595E">
        <w:t>http://www.optp.vlada.gov.sk/ine-dokumenty/</w:t>
      </w:r>
      <w:r w:rsidR="00F47EA2" w:rsidRPr="00C84BB2">
        <w:t>)</w:t>
      </w:r>
      <w:r w:rsidR="0064229B" w:rsidRPr="00C84BB2">
        <w:rPr>
          <w:color w:val="000000"/>
        </w:rPr>
        <w:t>.</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D41C95" w:rsidRPr="004A6A07">
        <w:rPr>
          <w:rFonts w:asciiTheme="minorHAnsi" w:hAnsiTheme="minorHAnsi"/>
        </w:rPr>
        <w:t xml:space="preserve">OP TP </w:t>
      </w:r>
      <w:r w:rsidRPr="004A6A07">
        <w:rPr>
          <w:rFonts w:asciiTheme="minorHAnsi" w:hAnsiTheme="minorHAnsi"/>
        </w:rPr>
        <w:t xml:space="preserve">nie je oprávnený vyvodiť negatívne dôsledky len z dôvodov formálnych nedostatkov podania. </w:t>
      </w:r>
      <w:r w:rsidR="000F6BBE">
        <w:rPr>
          <w:rFonts w:asciiTheme="minorHAnsi" w:hAnsiTheme="minorHAnsi"/>
        </w:rPr>
        <w:t xml:space="preserve">Pre konanie </w:t>
      </w:r>
      <w:r w:rsidR="006C01E1">
        <w:rPr>
          <w:rFonts w:asciiTheme="minorHAnsi" w:hAnsiTheme="minorHAnsi"/>
        </w:rPr>
        <w:t xml:space="preserve">o </w:t>
      </w:r>
      <w:r w:rsidR="000F6BBE">
        <w:rPr>
          <w:rFonts w:asciiTheme="minorHAnsi" w:hAnsiTheme="minorHAnsi"/>
        </w:rPr>
        <w:t xml:space="preserve">ŽoNFP je rozhodujúci obsah ŽoNFP. </w:t>
      </w:r>
      <w:r w:rsidRPr="004A6A07">
        <w:rPr>
          <w:rFonts w:asciiTheme="minorHAnsi" w:hAnsiTheme="minorHAnsi"/>
        </w:rPr>
        <w:t xml:space="preserve">Dôvod, pre ktorý RO </w:t>
      </w:r>
      <w:r w:rsidR="005167A6" w:rsidRPr="004A6A07">
        <w:rPr>
          <w:rFonts w:asciiTheme="minorHAnsi" w:hAnsiTheme="minorHAnsi"/>
        </w:rPr>
        <w:t xml:space="preserve">OP TP </w:t>
      </w:r>
      <w:r w:rsidRPr="004A6A07">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Podrobný postup schvaľovania žiadostí o NFP vychádza zo Systému riadenia európskych štrukturálnych a investičných fondov, časť 3.2.  </w:t>
      </w:r>
    </w:p>
    <w:p w:rsidR="00962511" w:rsidRDefault="00962511" w:rsidP="004A6A07">
      <w:pPr>
        <w:spacing w:before="120" w:after="120" w:line="240" w:lineRule="auto"/>
        <w:ind w:firstLine="360"/>
        <w:jc w:val="both"/>
        <w:rPr>
          <w:rFonts w:asciiTheme="minorHAnsi" w:hAnsiTheme="minorHAnsi"/>
          <w:b/>
          <w:u w:val="single"/>
        </w:rPr>
      </w:pPr>
    </w:p>
    <w:p w:rsidR="00391763" w:rsidRPr="004A6A07" w:rsidRDefault="002777A8"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Opravné prostriedky</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Opravné prostriedky umožňujú žiadateľovi v konaní o ŽoNFP domáhať sa nápravy, ak sa domnieva, že neboli dodržané ustanovenia zákona o príspevku z EŠIF a podmienky uvedené vo vyzvaní.</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Riadnym opravným prostriedkom, podľa § 22 zákona o príspevku z EŠIF, je odvolanie. Mimoriadnym opravným prostriedkom, podľa § 24 zákona o príspevku z EŠIF, je preskúmanie rozhodnutia mimo odvolacieho konania.</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vydávané RO </w:t>
      </w:r>
      <w:r w:rsidR="005167A6" w:rsidRPr="004A6A07">
        <w:rPr>
          <w:rFonts w:asciiTheme="minorHAnsi" w:hAnsiTheme="minorHAnsi"/>
        </w:rPr>
        <w:t xml:space="preserve">OP TP </w:t>
      </w:r>
      <w:r w:rsidRPr="004A6A07">
        <w:rPr>
          <w:rFonts w:asciiTheme="minorHAnsi" w:hAnsiTheme="minorHAnsi"/>
        </w:rPr>
        <w:t xml:space="preserve">sú preskúmateľné súdom. </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4A6A07">
        <w:rPr>
          <w:rFonts w:asciiTheme="minorHAnsi" w:hAnsiTheme="minorHAnsi"/>
        </w:rPr>
        <w:br/>
        <w:t xml:space="preserve">(tzv. autoremedúra), lebo odvolaniu v plnom rozsahu vyhovel. V tomto prípade ide stále o prvostupňové rozhodnutie a voči rozhodnutiu je možné </w:t>
      </w:r>
      <w:r w:rsidRPr="004A6A07">
        <w:rPr>
          <w:rFonts w:asciiTheme="minorHAnsi" w:hAnsiTheme="minorHAnsi"/>
          <w:b/>
        </w:rPr>
        <w:t>podať odvolanie</w:t>
      </w:r>
      <w:r w:rsidRPr="004A6A07">
        <w:rPr>
          <w:rFonts w:asciiTheme="minorHAnsi" w:hAnsiTheme="minorHAnsi"/>
        </w:rPr>
        <w:t>.</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Odvolanie podáva žiadateľ písomne na podateľňu ÚV SR v lehote </w:t>
      </w:r>
      <w:r w:rsidRPr="004A6A07">
        <w:rPr>
          <w:rFonts w:asciiTheme="minorHAnsi" w:hAnsiTheme="minorHAnsi"/>
          <w:b/>
        </w:rPr>
        <w:t xml:space="preserve">10 </w:t>
      </w:r>
      <w:r w:rsidR="008A3A69" w:rsidRPr="004A6A07">
        <w:rPr>
          <w:rFonts w:asciiTheme="minorHAnsi" w:hAnsiTheme="minorHAnsi"/>
          <w:b/>
        </w:rPr>
        <w:t xml:space="preserve">pracovných </w:t>
      </w:r>
      <w:r w:rsidRPr="004A6A07">
        <w:rPr>
          <w:rFonts w:asciiTheme="minorHAnsi" w:hAnsiTheme="minorHAnsi"/>
          <w:b/>
        </w:rPr>
        <w:t>dní odo dňa doručenia rozhodnutia</w:t>
      </w:r>
      <w:r w:rsidRPr="004A6A07">
        <w:rPr>
          <w:rFonts w:asciiTheme="minorHAnsi" w:hAnsiTheme="minorHAnsi"/>
        </w:rPr>
        <w:t>. Podané odvolanie môže žiadateľ čo do rozsahu a dôvodov podania odvolania doplniť len do uplynutia lehoty na podanie odvolania.</w:t>
      </w:r>
    </w:p>
    <w:p w:rsidR="004751BD" w:rsidRPr="004A6A07" w:rsidRDefault="00A356C4" w:rsidP="00BF0064">
      <w:pPr>
        <w:spacing w:before="120" w:after="120" w:line="240" w:lineRule="auto"/>
        <w:jc w:val="both"/>
        <w:rPr>
          <w:rFonts w:asciiTheme="minorHAnsi" w:hAnsiTheme="minorHAnsi"/>
        </w:rPr>
      </w:pPr>
      <w:r w:rsidRPr="004A6A07">
        <w:rPr>
          <w:rFonts w:asciiTheme="minorHAnsi" w:hAnsiTheme="minorHAnsi"/>
        </w:rPr>
        <w:t>Odvolanie nie je prípustné voči:</w:t>
      </w:r>
    </w:p>
    <w:p w:rsidR="00A356C4" w:rsidRPr="00DE4518" w:rsidRDefault="004751BD" w:rsidP="00DE4518">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DE4518">
        <w:rPr>
          <w:rFonts w:asciiTheme="minorHAnsi" w:hAnsiTheme="minorHAnsi"/>
          <w:sz w:val="22"/>
          <w:szCs w:val="22"/>
        </w:rPr>
        <w:t>rozhodnutiu o zrušení rozhodnutia a vrátení veci na nové konanie a rozhodnutie</w:t>
      </w:r>
      <w:r w:rsidR="00A356C4" w:rsidRPr="00DE4518">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rozhodnutiam o zastavení konania,</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zmene rozhodnutia o neschválení ŽoNFP,</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rozhodnutiu o odvolaní, ktoré vydal štatutárny orgán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(rozhodnutie vydané v odvolacom konaní, ak RO </w:t>
      </w:r>
      <w:r w:rsidR="005167A6" w:rsidRPr="00962511">
        <w:rPr>
          <w:rFonts w:asciiTheme="minorHAnsi" w:hAnsiTheme="minorHAnsi"/>
          <w:sz w:val="22"/>
          <w:szCs w:val="22"/>
        </w:rPr>
        <w:t xml:space="preserve">OP TP </w:t>
      </w:r>
      <w:r w:rsidRPr="00962511">
        <w:rPr>
          <w:rFonts w:asciiTheme="minorHAnsi" w:hAnsiTheme="minorHAnsi"/>
          <w:sz w:val="22"/>
          <w:szCs w:val="22"/>
        </w:rPr>
        <w:t>nevyhovel odvolaniu v plnom rozsahu a o odvolaní rozhodoval štatutárny orgán 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preskúmaní rozhodnutia mimo odvolacieho konania.</w:t>
      </w:r>
    </w:p>
    <w:p w:rsidR="008A3A69" w:rsidRPr="004A6A07" w:rsidRDefault="00A356C4" w:rsidP="00BF0064">
      <w:pPr>
        <w:spacing w:before="120" w:after="120" w:line="240" w:lineRule="auto"/>
        <w:jc w:val="both"/>
        <w:rPr>
          <w:rFonts w:asciiTheme="minorHAnsi" w:hAnsiTheme="minorHAnsi"/>
        </w:rPr>
      </w:pPr>
      <w:r w:rsidRPr="004A6A07">
        <w:rPr>
          <w:rFonts w:asciiTheme="minorHAnsi" w:hAnsiTheme="minorHAnsi"/>
        </w:rPr>
        <w:t>RO</w:t>
      </w:r>
      <w:r w:rsidR="00A31FE1">
        <w:rPr>
          <w:rFonts w:asciiTheme="minorHAnsi" w:hAnsiTheme="minorHAnsi"/>
        </w:rPr>
        <w:t xml:space="preserve"> </w:t>
      </w:r>
      <w:r w:rsidR="005167A6" w:rsidRPr="004A6A07">
        <w:rPr>
          <w:rFonts w:asciiTheme="minorHAnsi" w:hAnsiTheme="minorHAnsi"/>
        </w:rPr>
        <w:t>OP TP</w:t>
      </w:r>
      <w:r w:rsidRPr="004A6A07">
        <w:rPr>
          <w:rFonts w:asciiTheme="minorHAnsi" w:hAnsiTheme="minorHAnsi"/>
        </w:rPr>
        <w:t xml:space="preserve"> po doručení odvolania preskúma</w:t>
      </w:r>
      <w:r w:rsidR="005167A6" w:rsidRPr="004A6A07">
        <w:rPr>
          <w:rFonts w:asciiTheme="minorHAnsi" w:hAnsiTheme="minorHAnsi"/>
        </w:rPr>
        <w:t>,</w:t>
      </w:r>
      <w:r w:rsidRPr="004A6A07">
        <w:rPr>
          <w:rFonts w:asciiTheme="minorHAnsi" w:hAnsiTheme="minorHAnsi"/>
        </w:rPr>
        <w:t xml:space="preserve"> </w:t>
      </w:r>
      <w:r w:rsidR="008A3A69" w:rsidRPr="004A6A07">
        <w:rPr>
          <w:rFonts w:asciiTheme="minorHAnsi" w:hAnsiTheme="minorHAnsi"/>
        </w:rPr>
        <w:t>či nie sú dôvody na jeho odmietnutie, ktoré sú dané, ak:</w:t>
      </w:r>
    </w:p>
    <w:p w:rsidR="008A3A69" w:rsidRPr="00C3609C"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C3609C">
        <w:rPr>
          <w:rFonts w:asciiTheme="minorHAnsi" w:hAnsiTheme="minorHAnsi"/>
          <w:sz w:val="22"/>
          <w:szCs w:val="22"/>
        </w:rPr>
        <w:t>odvolanie nie je podané oprávnenou osobou – oprávnený na podanie odvolania je výlučne žiadateľ,</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sa žiadateľ práva na odvolanie vzdal – žiadateľ je oprávnený vzdať sa práva na odvolanie písomne u</w:t>
      </w:r>
      <w:r w:rsidR="005167A6" w:rsidRPr="00962511">
        <w:rPr>
          <w:rFonts w:asciiTheme="minorHAnsi" w:hAnsiTheme="minorHAnsi"/>
          <w:sz w:val="22"/>
          <w:szCs w:val="22"/>
        </w:rPr>
        <w:t> </w:t>
      </w:r>
      <w:r w:rsidRPr="00962511">
        <w:rPr>
          <w:rFonts w:asciiTheme="minorHAnsi" w:hAnsiTheme="minorHAnsi"/>
          <w:sz w:val="22"/>
          <w:szCs w:val="22"/>
        </w:rPr>
        <w:t>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5167A6" w:rsidRPr="00962511">
        <w:rPr>
          <w:rFonts w:asciiTheme="minorHAnsi" w:hAnsiTheme="minorHAnsi"/>
          <w:sz w:val="22"/>
          <w:szCs w:val="22"/>
        </w:rPr>
        <w:t>,</w:t>
      </w:r>
      <w:r w:rsidRPr="00962511">
        <w:rPr>
          <w:rFonts w:asciiTheme="minorHAnsi" w:hAnsiTheme="minorHAnsi"/>
          <w:sz w:val="22"/>
          <w:szCs w:val="22"/>
        </w:rPr>
        <w:t xml:space="preserve"> podal opravný prostriedok po lehote, predpokladá sa, že ho podal včas, ak tak urobil do 1 mesiaca odo dňa doručenia rozhodnutia,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lastRenderedPageBreak/>
        <w:t>je odvolanie podané po späťvzatí – žiadateľ je oprávnený do rozhodnutia o odvolaní vziať podané odvolanie písomne späť. Ak po späťvzatí podá v lehote na odvolanie nové odvolanie, RO</w:t>
      </w:r>
      <w:r w:rsidR="005167A6" w:rsidRPr="00962511">
        <w:rPr>
          <w:rFonts w:asciiTheme="minorHAnsi" w:hAnsiTheme="minorHAnsi"/>
          <w:sz w:val="22"/>
          <w:szCs w:val="22"/>
        </w:rPr>
        <w:t xml:space="preserve"> OP TP</w:t>
      </w:r>
      <w:r w:rsidRPr="00962511">
        <w:rPr>
          <w:rFonts w:asciiTheme="minorHAnsi" w:hAnsiTheme="minorHAnsi"/>
          <w:sz w:val="22"/>
          <w:szCs w:val="22"/>
        </w:rPr>
        <w:t xml:space="preserve"> takéto odvolanie odmietne,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nie je podané písomne,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neobsahuje náležitosti, ktorými sú:</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akej veci sa odvolanie týka a dôvody podania odvolania,</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čo odvolaním žiadateľ navrhuje,</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dátum podania a podpis osoby podávajúcej odvolanie,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odvolanie smeruje len proti odôvodneniu rozhodnutia –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774B1B" w:rsidRPr="00962511">
        <w:rPr>
          <w:rFonts w:asciiTheme="minorHAnsi" w:hAnsiTheme="minorHAnsi"/>
          <w:sz w:val="22"/>
          <w:szCs w:val="22"/>
        </w:rPr>
        <w:t xml:space="preserve">OP TP </w:t>
      </w:r>
      <w:r w:rsidRPr="00962511">
        <w:rPr>
          <w:rFonts w:asciiTheme="minorHAnsi" w:hAnsiTheme="minorHAnsi"/>
          <w:sz w:val="22"/>
          <w:szCs w:val="22"/>
        </w:rPr>
        <w:t>nie je oprávnený odmietnuť odvolanie podľa tohto písmena,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je podané proti rozhodnutiu, proti ktorému nie je odvolanie prípustné.</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je naplnený niektorý z dôvodov uvedených v predchádzajúcom odseku, </w:t>
      </w:r>
      <w:r w:rsidR="00A2390D" w:rsidRPr="004A6A07">
        <w:rPr>
          <w:rFonts w:asciiTheme="minorHAnsi" w:hAnsiTheme="minorHAnsi"/>
        </w:rPr>
        <w:t>RO</w:t>
      </w:r>
      <w:r w:rsidRPr="004A6A07">
        <w:rPr>
          <w:rFonts w:asciiTheme="minorHAnsi" w:hAnsiTheme="minorHAnsi"/>
        </w:rPr>
        <w:t xml:space="preserve"> </w:t>
      </w:r>
      <w:r w:rsidR="00774B1B" w:rsidRPr="004A6A07">
        <w:rPr>
          <w:rFonts w:asciiTheme="minorHAnsi" w:hAnsiTheme="minorHAnsi"/>
        </w:rPr>
        <w:t xml:space="preserve">OP TP </w:t>
      </w:r>
      <w:r w:rsidRPr="004A6A07">
        <w:rPr>
          <w:rFonts w:asciiTheme="minorHAnsi" w:hAnsiTheme="minorHAnsi"/>
        </w:rPr>
        <w:t>písomne odmietne odvolanie a v liste identifikuje dôvody na odmietnutie odvolania (v tomto prípade rozhodnutie nevydáva).</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neboli dané dôvody na odmietnutie odvolania podľa predchádzajúceho odseku, </w:t>
      </w:r>
      <w:r w:rsidR="00A2390D" w:rsidRPr="004A6A07">
        <w:rPr>
          <w:rFonts w:asciiTheme="minorHAnsi" w:hAnsiTheme="minorHAnsi"/>
        </w:rPr>
        <w:t>RO</w:t>
      </w:r>
      <w:r w:rsidRPr="004A6A07">
        <w:rPr>
          <w:rFonts w:asciiTheme="minorHAnsi" w:hAnsiTheme="minorHAnsi"/>
        </w:rPr>
        <w:t xml:space="preserve"> </w:t>
      </w:r>
      <w:r w:rsidR="00A66C01" w:rsidRPr="004A6A07">
        <w:rPr>
          <w:rFonts w:asciiTheme="minorHAnsi" w:hAnsiTheme="minorHAnsi"/>
        </w:rPr>
        <w:t xml:space="preserve">OP TP </w:t>
      </w:r>
      <w:r w:rsidRPr="004A6A07">
        <w:rPr>
          <w:rFonts w:asciiTheme="minorHAnsi" w:hAnsiTheme="minorHAnsi"/>
        </w:rPr>
        <w:t>v odvolacom konaní postupuje nasledovne:</w:t>
      </w:r>
    </w:p>
    <w:p w:rsidR="00712E94"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C3609C">
        <w:rPr>
          <w:rFonts w:asciiTheme="minorHAnsi" w:hAnsiTheme="minorHAnsi"/>
          <w:b/>
          <w:sz w:val="22"/>
          <w:szCs w:val="22"/>
        </w:rPr>
        <w:t>Odvolacie konanie zastaví</w:t>
      </w:r>
      <w:r w:rsidRPr="00C3609C">
        <w:rPr>
          <w:rFonts w:asciiTheme="minorHAnsi" w:hAnsiTheme="minorHAnsi"/>
          <w:sz w:val="22"/>
          <w:szCs w:val="22"/>
        </w:rPr>
        <w:t xml:space="preserve"> – </w:t>
      </w:r>
      <w:r w:rsidR="00A2390D" w:rsidRPr="00C3609C">
        <w:rPr>
          <w:rFonts w:asciiTheme="minorHAnsi" w:hAnsiTheme="minorHAnsi"/>
          <w:b/>
          <w:sz w:val="22"/>
          <w:szCs w:val="22"/>
        </w:rPr>
        <w:t xml:space="preserve">RO </w:t>
      </w:r>
      <w:r w:rsidR="00A66C01" w:rsidRPr="00C3609C">
        <w:rPr>
          <w:rFonts w:asciiTheme="minorHAnsi" w:hAnsiTheme="minorHAnsi"/>
          <w:b/>
          <w:sz w:val="22"/>
          <w:szCs w:val="22"/>
        </w:rPr>
        <w:t xml:space="preserve">OP TP </w:t>
      </w:r>
      <w:r w:rsidR="00A2390D" w:rsidRPr="00C3609C">
        <w:rPr>
          <w:rFonts w:asciiTheme="minorHAnsi" w:hAnsiTheme="minorHAnsi"/>
          <w:b/>
          <w:sz w:val="22"/>
          <w:szCs w:val="22"/>
        </w:rPr>
        <w:t>rozhodnutím zastaví</w:t>
      </w:r>
      <w:r w:rsidRPr="00EB3F89">
        <w:rPr>
          <w:rFonts w:asciiTheme="minorHAnsi" w:hAnsiTheme="minorHAnsi"/>
          <w:sz w:val="22"/>
          <w:szCs w:val="22"/>
        </w:rPr>
        <w:t xml:space="preserve"> odvolacie konani</w:t>
      </w:r>
      <w:r w:rsidR="00A2390D" w:rsidRPr="00EB3F89">
        <w:rPr>
          <w:rFonts w:asciiTheme="minorHAnsi" w:hAnsiTheme="minorHAnsi"/>
          <w:sz w:val="22"/>
          <w:szCs w:val="22"/>
        </w:rPr>
        <w:t>e</w:t>
      </w:r>
      <w:r w:rsidRPr="009A25FF">
        <w:rPr>
          <w:rFonts w:asciiTheme="minorHAnsi" w:hAnsiTheme="minorHAnsi"/>
          <w:sz w:val="22"/>
          <w:szCs w:val="22"/>
        </w:rPr>
        <w:t xml:space="preserve"> v</w:t>
      </w:r>
      <w:r w:rsidR="00712E94">
        <w:rPr>
          <w:rFonts w:asciiTheme="minorHAnsi" w:hAnsiTheme="minorHAnsi"/>
          <w:sz w:val="22"/>
          <w:szCs w:val="22"/>
        </w:rPr>
        <w:t> </w:t>
      </w:r>
      <w:r w:rsidRPr="009A25FF">
        <w:rPr>
          <w:rFonts w:asciiTheme="minorHAnsi" w:hAnsiTheme="minorHAnsi"/>
          <w:sz w:val="22"/>
          <w:szCs w:val="22"/>
        </w:rPr>
        <w:t>prípade</w:t>
      </w:r>
    </w:p>
    <w:p w:rsidR="008A3A69"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9A25FF">
        <w:rPr>
          <w:rFonts w:asciiTheme="minorHAnsi" w:hAnsiTheme="minorHAnsi"/>
          <w:sz w:val="22"/>
          <w:szCs w:val="22"/>
        </w:rPr>
        <w:t>späťvzatia odvolania zo strany žiadateľa. Žiadateľ je oprávnený podané odvolanie vziať späť a to až</w:t>
      </w:r>
      <w:r w:rsidRPr="00962511">
        <w:rPr>
          <w:rFonts w:asciiTheme="minorHAnsi" w:hAnsiTheme="minorHAnsi"/>
          <w:sz w:val="22"/>
          <w:szCs w:val="22"/>
        </w:rPr>
        <w:t xml:space="preserve"> do ukončenia odvolacieho konania. Po späťvzatí odvolania nie je žiadateľ oprávnený podať znova odvolanie. Oznámenie o späťvzatí odvolania musí byť podané písomne RO</w:t>
      </w:r>
      <w:r w:rsidR="00A66C01" w:rsidRPr="00962511">
        <w:rPr>
          <w:rFonts w:asciiTheme="minorHAnsi" w:hAnsiTheme="minorHAnsi"/>
          <w:sz w:val="22"/>
          <w:szCs w:val="22"/>
        </w:rPr>
        <w:t xml:space="preserve"> OP TP </w:t>
      </w:r>
      <w:r w:rsidRPr="00962511">
        <w:rPr>
          <w:rFonts w:asciiTheme="minorHAnsi" w:hAnsiTheme="minorHAnsi"/>
          <w:sz w:val="22"/>
          <w:szCs w:val="22"/>
        </w:rPr>
        <w:t>. Za deň späťvzatia odvolania sa považuje deň keď bolo oznámenie o späťvzatí doručené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RO </w:t>
      </w:r>
      <w:r w:rsidR="00A66C01" w:rsidRPr="00962511">
        <w:rPr>
          <w:rFonts w:asciiTheme="minorHAnsi" w:hAnsiTheme="minorHAnsi"/>
          <w:sz w:val="22"/>
          <w:szCs w:val="22"/>
        </w:rPr>
        <w:t xml:space="preserve">OP TP </w:t>
      </w:r>
      <w:r w:rsidRPr="00962511">
        <w:rPr>
          <w:rFonts w:asciiTheme="minorHAnsi" w:hAnsiTheme="minorHAnsi"/>
          <w:sz w:val="22"/>
          <w:szCs w:val="22"/>
        </w:rPr>
        <w:t>rozhodne o zastavení konania ku dňu doručenia späťvzatia odvolania</w:t>
      </w:r>
      <w:r w:rsidR="00712E94">
        <w:rPr>
          <w:rFonts w:asciiTheme="minorHAnsi" w:hAnsiTheme="minorHAnsi"/>
          <w:sz w:val="22"/>
          <w:szCs w:val="22"/>
        </w:rPr>
        <w:t>;</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w:t>
      </w:r>
      <w:r>
        <w:rPr>
          <w:rFonts w:asciiTheme="minorHAnsi" w:hAnsiTheme="minorHAnsi"/>
          <w:sz w:val="22"/>
          <w:szCs w:val="22"/>
        </w:rPr>
        <w:t xml:space="preserve">OP TP </w:t>
      </w:r>
      <w:r w:rsidRPr="00712E94">
        <w:rPr>
          <w:rFonts w:asciiTheme="minorHAnsi" w:hAnsiTheme="minorHAnsi"/>
          <w:sz w:val="22"/>
          <w:szCs w:val="22"/>
        </w:rPr>
        <w:t xml:space="preserve">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712E94" w:rsidRPr="00962511" w:rsidRDefault="00712E94"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w:t>
      </w:r>
      <w:r w:rsidRPr="00712E94">
        <w:rPr>
          <w:rFonts w:asciiTheme="minorHAnsi" w:hAnsiTheme="minorHAnsi"/>
          <w:sz w:val="22"/>
          <w:szCs w:val="22"/>
        </w:rPr>
        <w:lastRenderedPageBreak/>
        <w:t>konania. Rovnako je pri uplatnení tohto dôvodu zastavenia odvolacieho konania potrebné dôsledne odôvodniť takéto rozhodnutie, aby nevykazovalo známky arbitrárnosti, a teda nemohlo byť v rámci prípadného súdneho prieskumu označené za nezákonné.</w:t>
      </w:r>
    </w:p>
    <w:p w:rsidR="008A3A69" w:rsidRPr="00962511"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Rozhodne o odvolaní na svojej úrovni</w:t>
      </w:r>
      <w:r w:rsidRPr="00962511">
        <w:rPr>
          <w:rFonts w:asciiTheme="minorHAnsi" w:hAnsiTheme="minorHAnsi"/>
          <w:sz w:val="22"/>
          <w:szCs w:val="22"/>
        </w:rPr>
        <w:t xml:space="preserve"> – </w:t>
      </w:r>
      <w:r w:rsidR="00A2390D" w:rsidRPr="00962511">
        <w:rPr>
          <w:rFonts w:asciiTheme="minorHAnsi" w:hAnsiTheme="minorHAnsi"/>
          <w:b/>
          <w:sz w:val="22"/>
          <w:szCs w:val="22"/>
        </w:rPr>
        <w:t>RO</w:t>
      </w:r>
      <w:r w:rsidR="00A66C01" w:rsidRPr="00962511">
        <w:rPr>
          <w:rFonts w:asciiTheme="minorHAnsi" w:hAnsiTheme="minorHAnsi"/>
          <w:b/>
          <w:sz w:val="22"/>
          <w:szCs w:val="22"/>
        </w:rPr>
        <w:t xml:space="preserve"> OP TP</w:t>
      </w:r>
      <w:r w:rsidR="00A2390D" w:rsidRPr="00962511">
        <w:rPr>
          <w:rFonts w:asciiTheme="minorHAnsi" w:hAnsiTheme="minorHAnsi"/>
          <w:b/>
          <w:sz w:val="22"/>
          <w:szCs w:val="22"/>
        </w:rPr>
        <w:t xml:space="preserve"> rozhodne</w:t>
      </w:r>
      <w:r w:rsidRPr="00962511">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962511">
        <w:rPr>
          <w:rFonts w:asciiTheme="minorHAnsi" w:hAnsiTheme="minorHAnsi"/>
          <w:sz w:val="22"/>
          <w:szCs w:val="22"/>
        </w:rPr>
        <w:t xml:space="preserve"> </w:t>
      </w:r>
      <w:r w:rsidRPr="00962511">
        <w:rPr>
          <w:rFonts w:asciiTheme="minorHAnsi" w:hAnsiTheme="minorHAnsi"/>
          <w:sz w:val="22"/>
          <w:szCs w:val="22"/>
        </w:rPr>
        <w:t xml:space="preserve">v odvolaní </w:t>
      </w:r>
      <w:r w:rsidR="00A2390D" w:rsidRPr="00962511">
        <w:rPr>
          <w:rFonts w:asciiTheme="minorHAnsi" w:hAnsiTheme="minorHAnsi"/>
          <w:b/>
          <w:sz w:val="22"/>
          <w:szCs w:val="22"/>
        </w:rPr>
        <w:t>musí byť jasne zadefinovaný</w:t>
      </w:r>
      <w:r w:rsidRPr="00962511">
        <w:rPr>
          <w:rFonts w:asciiTheme="minorHAnsi" w:hAnsiTheme="minorHAnsi"/>
          <w:sz w:val="22"/>
          <w:szCs w:val="22"/>
        </w:rPr>
        <w:t xml:space="preserve"> tak, aby nevznikla pochybnosť o správnosti posúdenia predmetného odvolania a oprávnenosti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rozhodnúť o odvolaní </w:t>
      </w:r>
      <w:r w:rsidR="002F6327" w:rsidRPr="00962511">
        <w:rPr>
          <w:rFonts w:asciiTheme="minorHAnsi" w:hAnsiTheme="minorHAnsi"/>
          <w:sz w:val="22"/>
          <w:szCs w:val="22"/>
        </w:rPr>
        <w:t xml:space="preserve"> </w:t>
      </w:r>
      <w:r w:rsidRPr="00962511">
        <w:rPr>
          <w:rFonts w:asciiTheme="minorHAnsi" w:hAnsiTheme="minorHAnsi"/>
          <w:sz w:val="22"/>
          <w:szCs w:val="22"/>
        </w:rPr>
        <w:t xml:space="preserve">na rovnakej úrovni, na akej bolo vydané napadnuté rozhodnutie.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je oprávnený zmeniť </w:t>
      </w:r>
      <w:r w:rsidR="002F6327" w:rsidRPr="00962511">
        <w:rPr>
          <w:rFonts w:asciiTheme="minorHAnsi" w:hAnsiTheme="minorHAnsi"/>
          <w:sz w:val="22"/>
          <w:szCs w:val="22"/>
        </w:rPr>
        <w:t xml:space="preserve">rozhodnutie podľa tohto písmena </w:t>
      </w:r>
      <w:r w:rsidRPr="00962511">
        <w:rPr>
          <w:rFonts w:asciiTheme="minorHAnsi" w:hAnsiTheme="minorHAnsi"/>
          <w:sz w:val="22"/>
          <w:szCs w:val="22"/>
          <w:u w:val="single"/>
        </w:rPr>
        <w:t>iba v prípade, ak odvolaniu vyhovie v plnom rozsahu</w:t>
      </w:r>
      <w:r w:rsidRPr="00962511">
        <w:rPr>
          <w:rFonts w:asciiTheme="minorHAnsi" w:hAnsiTheme="minorHAnsi"/>
          <w:sz w:val="22"/>
          <w:szCs w:val="22"/>
        </w:rPr>
        <w:t xml:space="preserve">. V prípade, ak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962511">
        <w:rPr>
          <w:rFonts w:asciiTheme="minorHAnsi" w:hAnsiTheme="minorHAnsi"/>
          <w:sz w:val="22"/>
          <w:szCs w:val="22"/>
        </w:rPr>
        <w:br/>
        <w:t xml:space="preserve">a rozhodnutie o schválení v plnom rozsahu zodpovedá požiadavke žiadateľa identifikovanej </w:t>
      </w:r>
      <w:r w:rsidRPr="00962511">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962511">
        <w:rPr>
          <w:rFonts w:asciiTheme="minorHAnsi" w:hAnsiTheme="minorHAnsi"/>
          <w:sz w:val="22"/>
          <w:szCs w:val="22"/>
        </w:rPr>
        <w:t>štatutárny orgán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Na toto rozhodnutie sa primerane aplikujú ustanovenia o náležitostiach rozhodnutia o ŽoNFP. Týmto novým rozhodnutím 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pôvodné rozhodnutie zmení tak, aby </w:t>
      </w:r>
      <w:r w:rsidRPr="00962511">
        <w:rPr>
          <w:rFonts w:asciiTheme="minorHAnsi" w:hAnsiTheme="minorHAnsi"/>
          <w:sz w:val="22"/>
          <w:szCs w:val="22"/>
          <w:u w:val="single"/>
        </w:rPr>
        <w:t>v plnom rozsahu</w:t>
      </w:r>
      <w:r w:rsidRPr="00962511">
        <w:rPr>
          <w:rFonts w:asciiTheme="minorHAnsi" w:hAnsiTheme="minorHAnsi"/>
          <w:sz w:val="22"/>
          <w:szCs w:val="22"/>
        </w:rPr>
        <w:t xml:space="preserve"> vyhovel odvolaniu.</w:t>
      </w:r>
    </w:p>
    <w:p w:rsidR="008A3A69" w:rsidRPr="00962511" w:rsidRDefault="008A3A69" w:rsidP="004A6A07">
      <w:pPr>
        <w:pStyle w:val="Odsekzoznamu"/>
        <w:spacing w:before="120" w:after="120"/>
        <w:ind w:left="900" w:right="-18"/>
        <w:jc w:val="both"/>
        <w:rPr>
          <w:rFonts w:asciiTheme="minorHAnsi" w:hAnsiTheme="minorHAnsi"/>
          <w:sz w:val="22"/>
          <w:szCs w:val="22"/>
        </w:rPr>
      </w:pPr>
      <w:r w:rsidRPr="00962511">
        <w:rPr>
          <w:rFonts w:asciiTheme="minorHAnsi" w:hAnsiTheme="minorHAnsi"/>
          <w:sz w:val="22"/>
          <w:szCs w:val="22"/>
        </w:rPr>
        <w:t xml:space="preserve">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je povinný rozhodnúť o odvolaní na svojej úrovni najneskôr do </w:t>
      </w:r>
      <w:r w:rsidRPr="00962511">
        <w:rPr>
          <w:rFonts w:asciiTheme="minorHAnsi" w:hAnsiTheme="minorHAnsi"/>
          <w:b/>
          <w:sz w:val="22"/>
          <w:szCs w:val="22"/>
          <w:u w:val="single"/>
        </w:rPr>
        <w:t>60 dní</w:t>
      </w:r>
      <w:r w:rsidRPr="00962511">
        <w:rPr>
          <w:rFonts w:asciiTheme="minorHAnsi" w:hAnsiTheme="minorHAnsi"/>
          <w:sz w:val="22"/>
          <w:szCs w:val="22"/>
        </w:rPr>
        <w:t xml:space="preserve"> od doručenia odvolania alebo v rovnakej lehote predložiť odvolanie na rozhodnutie štatutárovi </w:t>
      </w:r>
      <w:r w:rsidR="00A2390D" w:rsidRPr="00962511">
        <w:rPr>
          <w:rFonts w:asciiTheme="minorHAnsi" w:hAnsiTheme="minorHAnsi"/>
          <w:sz w:val="22"/>
          <w:szCs w:val="22"/>
        </w:rPr>
        <w:t>RO</w:t>
      </w:r>
      <w:r w:rsidR="00C333BC"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C3609C"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 xml:space="preserve">O odvolaní rozhodne štatutárny orgán </w:t>
      </w:r>
      <w:r w:rsidR="005236E4" w:rsidRPr="00962511">
        <w:rPr>
          <w:rFonts w:asciiTheme="minorHAnsi" w:hAnsiTheme="minorHAnsi"/>
          <w:b/>
          <w:sz w:val="22"/>
          <w:szCs w:val="22"/>
        </w:rPr>
        <w:t>RO</w:t>
      </w:r>
      <w:r w:rsidR="00C333BC" w:rsidRPr="00962511">
        <w:rPr>
          <w:rFonts w:asciiTheme="minorHAnsi" w:hAnsiTheme="minorHAnsi"/>
          <w:b/>
          <w:sz w:val="22"/>
          <w:szCs w:val="22"/>
        </w:rPr>
        <w:t xml:space="preserve"> OP TP</w:t>
      </w:r>
      <w:r w:rsidR="005236E4" w:rsidRPr="00962511">
        <w:rPr>
          <w:rFonts w:asciiTheme="minorHAnsi" w:hAnsiTheme="minorHAnsi"/>
          <w:b/>
          <w:sz w:val="22"/>
          <w:szCs w:val="22"/>
        </w:rPr>
        <w:t xml:space="preserve"> </w:t>
      </w:r>
      <w:r w:rsidRPr="00962511">
        <w:rPr>
          <w:rFonts w:asciiTheme="minorHAnsi" w:hAnsiTheme="minorHAnsi"/>
          <w:sz w:val="22"/>
          <w:szCs w:val="22"/>
        </w:rPr>
        <w:t>– v prípade, ak RO</w:t>
      </w:r>
      <w:r w:rsidR="00C333BC" w:rsidRPr="00962511">
        <w:rPr>
          <w:rFonts w:asciiTheme="minorHAnsi" w:hAnsiTheme="minorHAnsi"/>
          <w:sz w:val="22"/>
          <w:szCs w:val="22"/>
        </w:rPr>
        <w:t xml:space="preserve"> OP TP</w:t>
      </w:r>
      <w:r w:rsidRPr="00962511">
        <w:rPr>
          <w:rFonts w:asciiTheme="minorHAnsi" w:hAnsiTheme="minorHAnsi"/>
          <w:sz w:val="22"/>
          <w:szCs w:val="22"/>
        </w:rPr>
        <w:t xml:space="preserve"> nerozhodol o odvolaní spôsobom podľa písm. b), bezodkladne po zistení dôvodov, na základe ktorých nie je možné rozhodnúť podľa písmena b) postúpi </w:t>
      </w:r>
      <w:r w:rsidR="005236E4" w:rsidRPr="004A6A07">
        <w:rPr>
          <w:rFonts w:asciiTheme="minorHAnsi" w:hAnsiTheme="minorHAnsi"/>
          <w:sz w:val="22"/>
          <w:szCs w:val="22"/>
        </w:rPr>
        <w:t>RO</w:t>
      </w:r>
      <w:r w:rsidRPr="00C3609C">
        <w:rPr>
          <w:rFonts w:asciiTheme="minorHAnsi" w:hAnsiTheme="minorHAnsi"/>
          <w:sz w:val="22"/>
          <w:szCs w:val="22"/>
        </w:rPr>
        <w:t xml:space="preserve"> </w:t>
      </w:r>
      <w:r w:rsidR="00C333BC" w:rsidRPr="00C3609C">
        <w:rPr>
          <w:rFonts w:asciiTheme="minorHAnsi" w:hAnsiTheme="minorHAnsi"/>
          <w:sz w:val="22"/>
          <w:szCs w:val="22"/>
        </w:rPr>
        <w:t xml:space="preserve">OP TP </w:t>
      </w:r>
      <w:r w:rsidRPr="00C3609C">
        <w:rPr>
          <w:rFonts w:asciiTheme="minorHAnsi" w:hAnsiTheme="minorHAnsi"/>
          <w:sz w:val="22"/>
          <w:szCs w:val="22"/>
        </w:rPr>
        <w:t xml:space="preserve">odvolanie na rozhodnutie </w:t>
      </w:r>
      <w:r w:rsidRPr="004A6A07">
        <w:rPr>
          <w:rFonts w:asciiTheme="minorHAnsi" w:hAnsiTheme="minorHAnsi"/>
          <w:sz w:val="22"/>
          <w:szCs w:val="22"/>
        </w:rPr>
        <w:t>štatutárnemu orgánu (</w:t>
      </w:r>
      <w:r w:rsidR="00C333BC" w:rsidRPr="004A6A07">
        <w:rPr>
          <w:rFonts w:asciiTheme="minorHAnsi" w:hAnsiTheme="minorHAnsi"/>
          <w:sz w:val="22"/>
          <w:szCs w:val="22"/>
        </w:rPr>
        <w:t>ďalej aj „</w:t>
      </w:r>
      <w:r w:rsidRPr="004A6A07">
        <w:rPr>
          <w:rFonts w:asciiTheme="minorHAnsi" w:hAnsiTheme="minorHAnsi"/>
          <w:sz w:val="22"/>
          <w:szCs w:val="22"/>
        </w:rPr>
        <w:t>ŠO</w:t>
      </w:r>
      <w:r w:rsidR="00C333BC" w:rsidRPr="004A6A07">
        <w:rPr>
          <w:rFonts w:asciiTheme="minorHAnsi" w:hAnsiTheme="minorHAnsi"/>
          <w:sz w:val="22"/>
          <w:szCs w:val="22"/>
        </w:rPr>
        <w:t>“</w:t>
      </w:r>
      <w:r w:rsidRPr="004A6A07">
        <w:rPr>
          <w:rFonts w:asciiTheme="minorHAnsi" w:hAnsiTheme="minorHAnsi"/>
          <w:sz w:val="22"/>
          <w:szCs w:val="22"/>
        </w:rPr>
        <w:t>)</w:t>
      </w:r>
      <w:r w:rsidRPr="00C3609C">
        <w:rPr>
          <w:rFonts w:asciiTheme="minorHAnsi" w:hAnsiTheme="minorHAnsi"/>
          <w:sz w:val="22"/>
          <w:szCs w:val="22"/>
        </w:rPr>
        <w:t xml:space="preserve">. Na základe preskúmaného odvolania </w:t>
      </w:r>
      <w:r w:rsidRPr="004A6A07">
        <w:rPr>
          <w:rFonts w:asciiTheme="minorHAnsi" w:hAnsiTheme="minorHAnsi"/>
          <w:sz w:val="22"/>
          <w:szCs w:val="22"/>
        </w:rPr>
        <w:t>ŠO</w:t>
      </w:r>
      <w:r w:rsidRPr="00C3609C">
        <w:rPr>
          <w:rFonts w:asciiTheme="minorHAnsi" w:hAnsiTheme="minorHAnsi"/>
          <w:sz w:val="22"/>
          <w:szCs w:val="22"/>
        </w:rPr>
        <w:t>:</w:t>
      </w:r>
    </w:p>
    <w:p w:rsidR="008A3A69" w:rsidRPr="00227424"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227424">
        <w:rPr>
          <w:rFonts w:asciiTheme="minorHAnsi" w:hAnsiTheme="minorHAnsi"/>
          <w:b/>
          <w:sz w:val="22"/>
          <w:szCs w:val="22"/>
        </w:rPr>
        <w:t>Napa</w:t>
      </w:r>
      <w:r w:rsidRPr="00036164">
        <w:rPr>
          <w:rFonts w:asciiTheme="minorHAnsi" w:hAnsiTheme="minorHAnsi"/>
          <w:b/>
          <w:sz w:val="22"/>
          <w:szCs w:val="22"/>
        </w:rPr>
        <w:t>dnuté rozhodnutie zmení</w:t>
      </w:r>
      <w:r w:rsidRPr="00C3609C">
        <w:rPr>
          <w:rFonts w:asciiTheme="minorHAnsi" w:hAnsiTheme="minorHAnsi"/>
          <w:sz w:val="22"/>
          <w:szCs w:val="22"/>
        </w:rPr>
        <w:t xml:space="preserve"> – </w:t>
      </w:r>
      <w:r w:rsidRPr="00DE4518">
        <w:rPr>
          <w:rFonts w:asciiTheme="minorHAnsi" w:hAnsiTheme="minorHAnsi"/>
          <w:sz w:val="22"/>
          <w:szCs w:val="22"/>
        </w:rPr>
        <w:t>rozhodnutím ŠO</w:t>
      </w:r>
      <w:r w:rsidRPr="00C3609C">
        <w:rPr>
          <w:rFonts w:asciiTheme="minorHAnsi" w:hAnsiTheme="minorHAnsi"/>
          <w:sz w:val="22"/>
          <w:szCs w:val="22"/>
        </w:rPr>
        <w:t xml:space="preserve"> v prípade, ak sa na základe preskúmania odvola</w:t>
      </w:r>
      <w:r w:rsidRPr="00962511">
        <w:rPr>
          <w:rFonts w:asciiTheme="minorHAnsi" w:hAnsiTheme="minorHAnsi"/>
          <w:sz w:val="22"/>
          <w:szCs w:val="22"/>
        </w:rPr>
        <w:t xml:space="preserve">nia preukázalo, že pôvodné rozhodnutie bolo vydané v rozpore s podmienkami </w:t>
      </w:r>
      <w:r w:rsidRPr="00227424">
        <w:rPr>
          <w:rFonts w:asciiTheme="minorHAnsi" w:hAnsiTheme="minorHAnsi"/>
          <w:sz w:val="22"/>
          <w:szCs w:val="22"/>
        </w:rPr>
        <w:t>poskytnutia príspevku</w:t>
      </w:r>
      <w:r w:rsidR="00227424" w:rsidRPr="00DE4518">
        <w:rPr>
          <w:rFonts w:asciiTheme="minorHAnsi" w:hAnsiTheme="minorHAnsi" w:cstheme="minorHAnsi"/>
          <w:sz w:val="22"/>
          <w:szCs w:val="22"/>
        </w:rPr>
        <w:t xml:space="preserve"> a/alebo v rozpore so zákonom o príspevku z EŠIF z iných dôvodov</w:t>
      </w:r>
      <w:r w:rsidRPr="00227424">
        <w:rPr>
          <w:rFonts w:asciiTheme="minorHAnsi" w:hAnsiTheme="minorHAnsi"/>
          <w:sz w:val="22"/>
          <w:szCs w:val="22"/>
        </w:rPr>
        <w:t>,</w:t>
      </w:r>
    </w:p>
    <w:p w:rsidR="008A3A69" w:rsidRPr="007E27B7"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B53AB1">
        <w:rPr>
          <w:rFonts w:asciiTheme="minorHAnsi" w:hAnsiTheme="minorHAnsi"/>
          <w:b/>
          <w:sz w:val="22"/>
          <w:szCs w:val="22"/>
        </w:rPr>
        <w:t>Napadnuté rozhodnutie potvrdí</w:t>
      </w:r>
      <w:r w:rsidRPr="00DE4518">
        <w:rPr>
          <w:rFonts w:asciiTheme="minorHAnsi" w:hAnsiTheme="minorHAnsi"/>
          <w:b/>
          <w:sz w:val="22"/>
          <w:szCs w:val="22"/>
        </w:rPr>
        <w:t xml:space="preserve"> - </w:t>
      </w:r>
      <w:r w:rsidRPr="00227424">
        <w:rPr>
          <w:rFonts w:asciiTheme="minorHAnsi" w:hAnsiTheme="minorHAnsi"/>
          <w:sz w:val="22"/>
          <w:szCs w:val="22"/>
        </w:rPr>
        <w:t>ak sa v odvolacom konaní preukáže, že napadnuté rozhodnutie bolo vydané v súlade s podmienkami poskytnutia príspevku</w:t>
      </w:r>
      <w:r w:rsidR="00227424" w:rsidRPr="00DE4518">
        <w:rPr>
          <w:rFonts w:asciiTheme="minorHAnsi" w:hAnsiTheme="minorHAnsi"/>
          <w:sz w:val="22"/>
          <w:szCs w:val="22"/>
        </w:rPr>
        <w:t xml:space="preserve"> a so zákonom o príspevku z EŠIF</w:t>
      </w:r>
      <w:r w:rsidRPr="00227424">
        <w:rPr>
          <w:rFonts w:asciiTheme="minorHAnsi" w:hAnsiTheme="minorHAnsi"/>
          <w:sz w:val="22"/>
          <w:szCs w:val="22"/>
        </w:rPr>
        <w:t>, ŠO</w:t>
      </w:r>
      <w:r w:rsidRPr="00036164">
        <w:rPr>
          <w:rFonts w:asciiTheme="minorHAnsi" w:hAnsiTheme="minorHAnsi"/>
          <w:sz w:val="22"/>
          <w:szCs w:val="22"/>
        </w:rPr>
        <w:t xml:space="preserve"> rozhodnutie potvrdí </w:t>
      </w:r>
      <w:r w:rsidR="00227424">
        <w:rPr>
          <w:rFonts w:asciiTheme="minorHAnsi" w:hAnsiTheme="minorHAnsi"/>
          <w:sz w:val="22"/>
          <w:szCs w:val="22"/>
        </w:rPr>
        <w:t xml:space="preserve">a to </w:t>
      </w:r>
      <w:r w:rsidRPr="00036164">
        <w:rPr>
          <w:rFonts w:asciiTheme="minorHAnsi" w:hAnsiTheme="minorHAnsi"/>
          <w:sz w:val="22"/>
          <w:szCs w:val="22"/>
        </w:rPr>
        <w:t>formou rozhodnutia</w:t>
      </w:r>
      <w:r w:rsidR="00712E94" w:rsidRPr="007E27B7">
        <w:rPr>
          <w:rFonts w:asciiTheme="minorHAnsi" w:hAnsiTheme="minorHAnsi"/>
          <w:sz w:val="22"/>
          <w:szCs w:val="22"/>
        </w:rPr>
        <w:t>,</w:t>
      </w:r>
    </w:p>
    <w:p w:rsidR="00712E94" w:rsidRPr="007E27B7" w:rsidRDefault="00712E94"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DE4518">
        <w:rPr>
          <w:rFonts w:asciiTheme="minorHAnsi" w:hAnsiTheme="minorHAnsi"/>
          <w:b/>
          <w:sz w:val="22"/>
          <w:szCs w:val="22"/>
        </w:rPr>
        <w:t xml:space="preserve">Napadnuté rozhodnutie zruší a vráti vec na nové konanie a rozhodnutie – </w:t>
      </w:r>
      <w:r w:rsidRPr="00036164">
        <w:rPr>
          <w:rFonts w:asciiTheme="minorHAnsi" w:hAnsiTheme="minorHAnsi"/>
          <w:sz w:val="22"/>
          <w:szCs w:val="22"/>
        </w:rPr>
        <w:t xml:space="preserve">štatutárny orgán RO </w:t>
      </w:r>
      <w:r w:rsidR="000F6BBE">
        <w:rPr>
          <w:rFonts w:asciiTheme="minorHAnsi" w:hAnsiTheme="minorHAnsi"/>
          <w:sz w:val="22"/>
          <w:szCs w:val="22"/>
        </w:rPr>
        <w:t xml:space="preserve">OP TP </w:t>
      </w:r>
      <w:r w:rsidRPr="00036164">
        <w:rPr>
          <w:rFonts w:asciiTheme="minorHAnsi" w:hAnsiTheme="minorHAnsi"/>
          <w:sz w:val="22"/>
          <w:szCs w:val="22"/>
        </w:rPr>
        <w:t>rozhodnutie zruší a vec vráti RO</w:t>
      </w:r>
      <w:r w:rsidR="000F6BBE">
        <w:rPr>
          <w:rFonts w:asciiTheme="minorHAnsi" w:hAnsiTheme="minorHAnsi"/>
          <w:sz w:val="22"/>
          <w:szCs w:val="22"/>
        </w:rPr>
        <w:t xml:space="preserve"> OP TP</w:t>
      </w:r>
      <w:r w:rsidRPr="00036164">
        <w:rPr>
          <w:rFonts w:asciiTheme="minorHAnsi" w:hAnsiTheme="minorHAnsi"/>
          <w:sz w:val="22"/>
          <w:szCs w:val="22"/>
        </w:rPr>
        <w:t xml:space="preserve">, ktorý ho vydal, na nové konanie a rozhodnutie, ak zistenie skutkového stavu RO bolo nedostačujúce na riadne posúdenie veci, alebo pokiaľ je to vhodnejšie najmä z dôvodu rýchlosti a hospodárnosti konania. RO </w:t>
      </w:r>
      <w:r w:rsidR="000F6BBE">
        <w:rPr>
          <w:rFonts w:asciiTheme="minorHAnsi" w:hAnsiTheme="minorHAnsi"/>
          <w:sz w:val="22"/>
          <w:szCs w:val="22"/>
        </w:rPr>
        <w:t xml:space="preserve">OP TP </w:t>
      </w:r>
      <w:r w:rsidRPr="00036164">
        <w:rPr>
          <w:rFonts w:asciiTheme="minorHAnsi" w:hAnsiTheme="minorHAnsi"/>
          <w:sz w:val="22"/>
          <w:szCs w:val="22"/>
        </w:rPr>
        <w:t>je pritom viazaný právnym názorom štatutárneho orgánu poskytovateľa.</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Rozhodnutie o odvolaní musí byť vydané </w:t>
      </w:r>
      <w:r w:rsidRPr="004A6A07">
        <w:rPr>
          <w:rFonts w:asciiTheme="minorHAnsi" w:hAnsiTheme="minorHAnsi"/>
          <w:b/>
        </w:rPr>
        <w:t xml:space="preserve">do 30 </w:t>
      </w:r>
      <w:r w:rsidR="002F6327" w:rsidRPr="004A6A07">
        <w:rPr>
          <w:rFonts w:asciiTheme="minorHAnsi" w:hAnsiTheme="minorHAnsi"/>
          <w:b/>
        </w:rPr>
        <w:t>pracovných</w:t>
      </w:r>
      <w:r w:rsidR="002F6327" w:rsidRPr="004A6A07">
        <w:rPr>
          <w:rFonts w:asciiTheme="minorHAnsi" w:hAnsiTheme="minorHAnsi"/>
        </w:rPr>
        <w:t xml:space="preserve"> </w:t>
      </w:r>
      <w:r w:rsidRPr="004A6A07">
        <w:rPr>
          <w:rFonts w:asciiTheme="minorHAnsi" w:hAnsiTheme="minorHAnsi"/>
        </w:rPr>
        <w:t xml:space="preserve">dní od predloženia odvolania štatutárnemu orgánu, vo zvlášť zložitých prípadoch najneskôr </w:t>
      </w:r>
      <w:r w:rsidRPr="004A6A07">
        <w:rPr>
          <w:rFonts w:asciiTheme="minorHAnsi" w:hAnsiTheme="minorHAnsi"/>
          <w:b/>
        </w:rPr>
        <w:t xml:space="preserve">do 60 </w:t>
      </w:r>
      <w:r w:rsidR="002F6327"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xml:space="preserve">, pričom v takomto prípade </w:t>
      </w:r>
      <w:r w:rsidR="00033F3D" w:rsidRPr="004A6A07">
        <w:rPr>
          <w:rFonts w:asciiTheme="minorHAnsi" w:hAnsiTheme="minorHAnsi"/>
        </w:rPr>
        <w:t xml:space="preserve">RO OP TP </w:t>
      </w:r>
      <w:r w:rsidRPr="004A6A07">
        <w:rPr>
          <w:rFonts w:asciiTheme="minorHAnsi" w:hAnsiTheme="minorHAnsi"/>
        </w:rPr>
        <w:t xml:space="preserve">písomne informuje </w:t>
      </w:r>
      <w:r w:rsidR="00033F3D" w:rsidRPr="004A6A07">
        <w:rPr>
          <w:rFonts w:asciiTheme="minorHAnsi" w:hAnsiTheme="minorHAnsi"/>
        </w:rPr>
        <w:t xml:space="preserve">žiadateľa </w:t>
      </w:r>
      <w:r w:rsidRPr="004A6A07">
        <w:rPr>
          <w:rFonts w:asciiTheme="minorHAnsi" w:hAnsiTheme="minorHAnsi"/>
        </w:rPr>
        <w:t>o predĺžení a dôvodoch predĺženia.</w:t>
      </w:r>
    </w:p>
    <w:p w:rsidR="00C2488A" w:rsidRPr="004A6A07" w:rsidRDefault="00C2488A" w:rsidP="004A6A07">
      <w:pPr>
        <w:spacing w:before="120" w:after="120" w:line="240" w:lineRule="auto"/>
        <w:rPr>
          <w:rFonts w:asciiTheme="minorHAnsi" w:hAnsiTheme="minorHAnsi"/>
          <w:b/>
        </w:rPr>
      </w:pPr>
    </w:p>
    <w:p w:rsidR="002F6327" w:rsidRPr="004A6A07" w:rsidRDefault="002F6327"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Preskúmanie rozhodnutia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Mimoriadnym opravným prostriedkom, v  rámci </w:t>
      </w:r>
      <w:r w:rsidR="00585402" w:rsidRPr="004A6A07">
        <w:rPr>
          <w:rFonts w:asciiTheme="minorHAnsi" w:hAnsiTheme="minorHAnsi"/>
        </w:rPr>
        <w:t xml:space="preserve">ktorého </w:t>
      </w:r>
      <w:r w:rsidRPr="004A6A07">
        <w:rPr>
          <w:rFonts w:asciiTheme="minorHAnsi" w:hAnsiTheme="minorHAnsi"/>
        </w:rPr>
        <w:t>možno vykonať nápravu chybného rozhodnutia</w:t>
      </w:r>
      <w:r w:rsidR="00585402" w:rsidRPr="004A6A07">
        <w:rPr>
          <w:rFonts w:asciiTheme="minorHAnsi" w:hAnsiTheme="minorHAnsi"/>
        </w:rPr>
        <w:t>,</w:t>
      </w:r>
      <w:r w:rsidRPr="004A6A07">
        <w:rPr>
          <w:rFonts w:asciiTheme="minorHAnsi" w:hAnsiTheme="minorHAnsi"/>
        </w:rPr>
        <w:t xml:space="preserve"> je Preskúmanie rozhodnutia mimo odvolacieho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lastRenderedPageBreak/>
        <w:t xml:space="preserve">Preskúmať mimo odvolacieho konania možno všetky právoplatné rozhodnutia vydané podľa zákona o príspevku z EŠIF, vrátane rozhodnutí o zastavení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Rozhodnutie o schválení ŽoNFP môže byť preskúmané do zaslania návrhu na uzavretie zmluvy</w:t>
      </w:r>
      <w:r w:rsidR="00C41B7F">
        <w:rPr>
          <w:rFonts w:asciiTheme="minorHAnsi" w:hAnsiTheme="minorHAnsi"/>
        </w:rPr>
        <w:t xml:space="preserve"> o NFP</w:t>
      </w:r>
      <w:r w:rsidRPr="004A6A07">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Žiadateľ je oprávnený dať podnet na preskúmanie rozhodnutia mimo odvolacieho konania s výnimkou podnetu voči rozhodnutiu vydanom v odvolacom konaní.</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Štatutárny orgán RO </w:t>
      </w:r>
      <w:r w:rsidR="00585402" w:rsidRPr="004A6A07">
        <w:rPr>
          <w:rFonts w:asciiTheme="minorHAnsi" w:hAnsiTheme="minorHAnsi"/>
        </w:rPr>
        <w:t xml:space="preserve">OP TP </w:t>
      </w:r>
      <w:r w:rsidRPr="004A6A07">
        <w:rPr>
          <w:rFonts w:asciiTheme="minorHAnsi" w:hAnsiTheme="minorHAnsi"/>
        </w:rPr>
        <w:t>je oprávnený preskúmať právoplatné rozhodnutie aj z vlastného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Ak je podnet žiadateľa opodstatnený, alebo ide o preskúmanie rozhodnutia z vlastného podnetu štatutárneho orgánu RO</w:t>
      </w:r>
      <w:r w:rsidR="00585402" w:rsidRPr="004A6A07">
        <w:rPr>
          <w:rFonts w:asciiTheme="minorHAnsi" w:hAnsiTheme="minorHAnsi"/>
        </w:rPr>
        <w:t xml:space="preserve"> OP TP</w:t>
      </w:r>
      <w:r w:rsidRPr="004A6A07">
        <w:rPr>
          <w:rFonts w:asciiTheme="minorHAnsi" w:hAnsiTheme="minorHAnsi"/>
        </w:rPr>
        <w:t xml:space="preserve">, štatutárny orgán RO </w:t>
      </w:r>
      <w:r w:rsidR="00585402" w:rsidRPr="004A6A07">
        <w:rPr>
          <w:rFonts w:asciiTheme="minorHAnsi" w:hAnsiTheme="minorHAnsi"/>
        </w:rPr>
        <w:t xml:space="preserve">OP TP </w:t>
      </w:r>
      <w:r w:rsidRPr="004A6A07">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585402" w:rsidRPr="004A6A07">
        <w:rPr>
          <w:rFonts w:asciiTheme="minorHAnsi" w:hAnsiTheme="minorHAnsi"/>
        </w:rPr>
        <w:t xml:space="preserve">OP TP </w:t>
      </w:r>
      <w:r w:rsidRPr="004A6A07">
        <w:rPr>
          <w:rFonts w:asciiTheme="minorHAnsi" w:hAnsiTheme="minorHAnsi"/>
        </w:rPr>
        <w:t>o preskúmaní rozhodnutia z vlastného podnetu žiadateľovi alebo doručením oznámenia štatutárneho orgánu RO</w:t>
      </w:r>
      <w:r w:rsidR="00585402" w:rsidRPr="004A6A07">
        <w:rPr>
          <w:rFonts w:asciiTheme="minorHAnsi" w:hAnsiTheme="minorHAnsi"/>
        </w:rPr>
        <w:t xml:space="preserve"> OP TP</w:t>
      </w:r>
      <w:r w:rsidRPr="004A6A07">
        <w:rPr>
          <w:rFonts w:asciiTheme="minorHAnsi" w:hAnsiTheme="minorHAnsi"/>
        </w:rPr>
        <w:t xml:space="preserve"> o uznaní opodstatnenosti podnetu žiadateľa na preskúmanie rozhodnutia mimo odvolacieho konania žiadateľovi.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rámci preskúmania rozhodnutia mimo odvolacieho konania ŠO:</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C3609C">
        <w:rPr>
          <w:rFonts w:asciiTheme="minorHAnsi" w:hAnsiTheme="minorHAnsi"/>
          <w:b/>
          <w:sz w:val="22"/>
          <w:szCs w:val="22"/>
        </w:rPr>
        <w:t>Preskúmavané rozhodnutie zmení</w:t>
      </w:r>
      <w:r w:rsidRPr="00C3609C">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w:t>
      </w:r>
      <w:r w:rsidRPr="00962511">
        <w:rPr>
          <w:rFonts w:asciiTheme="minorHAnsi" w:hAnsiTheme="minorHAnsi"/>
          <w:sz w:val="22"/>
          <w:szCs w:val="22"/>
        </w:rPr>
        <w:t>vého rozhodnutia, na ktorého náležitosti sa primerane aplikujú ustanovenia o náležitostiach rozhodnutia o schválení/neschválení ŽoNFP.</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962511">
        <w:rPr>
          <w:rFonts w:asciiTheme="minorHAnsi" w:hAnsiTheme="minorHAnsi"/>
          <w:b/>
          <w:sz w:val="22"/>
          <w:szCs w:val="22"/>
        </w:rPr>
        <w:t>Preskúmavané konanie zastaví</w:t>
      </w:r>
      <w:r w:rsidRPr="00962511">
        <w:rPr>
          <w:rFonts w:asciiTheme="minorHAnsi" w:hAnsiTheme="minorHAnsi"/>
          <w:sz w:val="22"/>
          <w:szCs w:val="22"/>
        </w:rPr>
        <w:t xml:space="preserve"> - ak ŠO preskúmaním rozhodnutia mimo odvolacieho konania zistí, že rozhodnutie nebolo vydané v rozpore so zákonom o príspevku z EŠIF, </w:t>
      </w:r>
      <w:r w:rsidR="00585402" w:rsidRPr="00962511">
        <w:rPr>
          <w:rFonts w:asciiTheme="minorHAnsi" w:hAnsiTheme="minorHAnsi"/>
          <w:sz w:val="22"/>
          <w:szCs w:val="22"/>
        </w:rPr>
        <w:t xml:space="preserve">vedúci Úradu vlády SR </w:t>
      </w:r>
      <w:r w:rsidRPr="00962511">
        <w:rPr>
          <w:rFonts w:asciiTheme="minorHAnsi" w:hAnsiTheme="minorHAnsi"/>
          <w:sz w:val="22"/>
          <w:szCs w:val="22"/>
        </w:rPr>
        <w:t>preskúmavané konanie zastaví rozhodnutím.</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Po ukončení preskúmania rozhodnutia mimo odvolacieho konania ŠO písomne informuje žiadateľa o jeho výsledku. ŠO je povinný rozhodnúť mimo odvolacieho konania </w:t>
      </w:r>
      <w:r w:rsidRPr="004A6A07">
        <w:rPr>
          <w:rFonts w:asciiTheme="minorHAnsi" w:hAnsiTheme="minorHAnsi"/>
          <w:b/>
        </w:rPr>
        <w:t xml:space="preserve">do 60 </w:t>
      </w:r>
      <w:r w:rsidR="00C3240E" w:rsidRPr="004A6A07">
        <w:rPr>
          <w:rFonts w:asciiTheme="minorHAnsi" w:hAnsiTheme="minorHAnsi"/>
          <w:b/>
        </w:rPr>
        <w:t xml:space="preserve">pracovných </w:t>
      </w:r>
      <w:r w:rsidRPr="004A6A07">
        <w:rPr>
          <w:rFonts w:asciiTheme="minorHAnsi" w:hAnsiTheme="minorHAnsi"/>
          <w:b/>
        </w:rPr>
        <w:t>dní od začiatku konania</w:t>
      </w:r>
      <w:r w:rsidRPr="004A6A07">
        <w:rPr>
          <w:rFonts w:asciiTheme="minorHAnsi" w:hAnsiTheme="minorHAnsi"/>
        </w:rPr>
        <w:t xml:space="preserve"> z vlastného podnetu alebo od uznania opodstatnenosti podnetu žiadateľa. Vo zvlášť zložitých prípadoch rozhodne </w:t>
      </w:r>
      <w:r w:rsidRPr="004A6A07">
        <w:rPr>
          <w:rFonts w:asciiTheme="minorHAnsi" w:hAnsiTheme="minorHAnsi"/>
          <w:b/>
        </w:rPr>
        <w:t xml:space="preserve">do 90 </w:t>
      </w:r>
      <w:r w:rsidR="00C3240E"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pričom v takomto prípade informuje žiadateľa listom ŠO o predĺžení a dôvodoch predĺženia.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Ďalšie skutočnosti ohľadom odvolacieho konania sú uvedené v </w:t>
      </w:r>
      <w:r w:rsidR="00C3240E" w:rsidRPr="004A6A07">
        <w:rPr>
          <w:rFonts w:asciiTheme="minorHAnsi" w:hAnsiTheme="minorHAnsi"/>
        </w:rPr>
        <w:t xml:space="preserve"> </w:t>
      </w:r>
      <w:r w:rsidRPr="004A6A07">
        <w:rPr>
          <w:rFonts w:asciiTheme="minorHAnsi" w:hAnsiTheme="minorHAnsi"/>
        </w:rPr>
        <w:t>Systéme riadenia EŠIF</w:t>
      </w:r>
      <w:r w:rsidR="00C3240E" w:rsidRPr="004A6A07">
        <w:rPr>
          <w:rFonts w:asciiTheme="minorHAnsi" w:hAnsiTheme="minorHAnsi"/>
        </w:rPr>
        <w:t>, kapitola 3.2.4 Opravné prostriedky.</w:t>
      </w:r>
    </w:p>
    <w:p w:rsidR="00C3240E" w:rsidRPr="004A6A07" w:rsidRDefault="00C3240E"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Oprava rozhodnutia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Oprava rozhodnutia slúži RO </w:t>
      </w:r>
      <w:r w:rsidR="003930B3" w:rsidRPr="004A6A07">
        <w:rPr>
          <w:rFonts w:asciiTheme="minorHAnsi" w:hAnsiTheme="minorHAnsi"/>
        </w:rPr>
        <w:t xml:space="preserve">OP TP </w:t>
      </w:r>
      <w:r w:rsidRPr="004A6A07">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lastRenderedPageBreak/>
        <w:t xml:space="preserve">Opravu rozhodnutia vykoná RO </w:t>
      </w:r>
      <w:r w:rsidR="003930B3" w:rsidRPr="004A6A07">
        <w:rPr>
          <w:rFonts w:asciiTheme="minorHAnsi" w:hAnsiTheme="minorHAnsi"/>
        </w:rPr>
        <w:t xml:space="preserve">OP TP </w:t>
      </w:r>
      <w:r w:rsidRPr="004A6A07">
        <w:rPr>
          <w:rFonts w:asciiTheme="minorHAnsi" w:hAnsiTheme="minorHAnsi"/>
        </w:rPr>
        <w:t xml:space="preserve">alebo štatutárny orgán RO </w:t>
      </w:r>
      <w:r w:rsidR="003930B3" w:rsidRPr="004A6A07">
        <w:rPr>
          <w:rFonts w:asciiTheme="minorHAnsi" w:hAnsiTheme="minorHAnsi"/>
        </w:rPr>
        <w:t xml:space="preserve">OP TP </w:t>
      </w:r>
      <w:r w:rsidRPr="004A6A07">
        <w:rPr>
          <w:rFonts w:asciiTheme="minorHAnsi" w:hAnsiTheme="minorHAnsi"/>
        </w:rPr>
        <w:t>v závislosti od toho, kto rozhodnutie vydal a o oprave informuje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RO </w:t>
      </w:r>
      <w:r w:rsidR="003930B3" w:rsidRPr="004A6A07">
        <w:rPr>
          <w:rFonts w:asciiTheme="minorHAnsi" w:hAnsiTheme="minorHAnsi"/>
        </w:rPr>
        <w:t xml:space="preserve">OP TP </w:t>
      </w:r>
      <w:r w:rsidRPr="004A6A07">
        <w:rPr>
          <w:rFonts w:asciiTheme="minorHAnsi" w:hAnsiTheme="minorHAnsi"/>
        </w:rPr>
        <w:t>vykoná zmenu rozhodnutia formou listu, v ktorom jednoznačným spôsobom identifikuje menené náležitosti rozhodnutia. Oznámenie zasiela RO</w:t>
      </w:r>
      <w:r w:rsidR="00353CE8" w:rsidRPr="004A6A07">
        <w:rPr>
          <w:rFonts w:asciiTheme="minorHAnsi" w:hAnsiTheme="minorHAnsi"/>
        </w:rPr>
        <w:t xml:space="preserve"> OP TP</w:t>
      </w:r>
      <w:r w:rsidRPr="004A6A07">
        <w:rPr>
          <w:rFonts w:asciiTheme="minorHAnsi" w:hAnsiTheme="minorHAnsi"/>
        </w:rPr>
        <w:t xml:space="preserve"> žiadateľovi a uchováva ho spolu s rozhodnutím, ktorého sa oprava týka. </w:t>
      </w:r>
    </w:p>
    <w:p w:rsidR="002F6327" w:rsidRPr="004A6A07" w:rsidRDefault="00C3240E" w:rsidP="00BF0064">
      <w:pPr>
        <w:spacing w:before="120" w:after="120" w:line="240" w:lineRule="auto"/>
        <w:jc w:val="both"/>
        <w:rPr>
          <w:rFonts w:asciiTheme="minorHAnsi" w:hAnsiTheme="minorHAnsi"/>
        </w:rPr>
      </w:pPr>
      <w:r w:rsidRPr="004A6A07">
        <w:rPr>
          <w:rFonts w:asciiTheme="minorHAnsi" w:hAnsiTheme="minorHAnsi"/>
        </w:rPr>
        <w:t>Oprava rozhodnutia je možná vo vzťahu ku všetkým typom rozhodnutí vydaných podľa zákona o príspevku z EŠIF. Možnosť opravy rozhodnutia podľa tejto kapitoly nie je časovo obmedzená.</w:t>
      </w:r>
    </w:p>
    <w:p w:rsidR="00962511" w:rsidRDefault="00962511" w:rsidP="004A6A07">
      <w:pPr>
        <w:spacing w:before="120" w:after="120" w:line="240" w:lineRule="auto"/>
        <w:ind w:firstLine="360"/>
        <w:jc w:val="both"/>
        <w:rPr>
          <w:rFonts w:asciiTheme="minorHAnsi" w:hAnsiTheme="minorHAnsi"/>
          <w:b/>
          <w:u w:val="single"/>
        </w:rPr>
      </w:pPr>
    </w:p>
    <w:p w:rsidR="002C0475" w:rsidRPr="004A6A07" w:rsidRDefault="002C0475"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Merateľné ukazovatele pri predkladaní žiadosti o NFP</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V rámci merateľných ukazovateľov definovaných vo vyzvaní je RO </w:t>
      </w:r>
      <w:r w:rsidR="00353CE8" w:rsidRPr="004A6A07">
        <w:rPr>
          <w:rFonts w:asciiTheme="minorHAnsi" w:hAnsiTheme="minorHAnsi"/>
        </w:rPr>
        <w:t xml:space="preserve">OP TP </w:t>
      </w:r>
      <w:r w:rsidRPr="004A6A07">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Označením merateľného ukazovateľa vo </w:t>
      </w:r>
      <w:r w:rsidR="0091184F" w:rsidRPr="004A6A07">
        <w:rPr>
          <w:rFonts w:asciiTheme="minorHAnsi" w:hAnsiTheme="minorHAnsi"/>
        </w:rPr>
        <w:t>vyzvaní (s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4A6A07">
        <w:rPr>
          <w:rFonts w:asciiTheme="minorHAnsi" w:hAnsiTheme="minorHAnsi"/>
          <w:b/>
        </w:rPr>
        <w:t>zahŕňa do analýzy rizík</w:t>
      </w:r>
      <w:r w:rsidRPr="004A6A07">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353CE8" w:rsidRPr="004A6A07">
        <w:rPr>
          <w:rFonts w:asciiTheme="minorHAnsi" w:hAnsiTheme="minorHAnsi"/>
        </w:rPr>
        <w:t xml:space="preserve">OP TP </w:t>
      </w:r>
      <w:r w:rsidRPr="004A6A07">
        <w:rPr>
          <w:rFonts w:asciiTheme="minorHAnsi" w:hAnsiTheme="minorHAnsi"/>
        </w:rPr>
        <w:t>posudzuje v súvislosti s implementáciou projektu pri nedosiahnutí plánovanej hodnoty.</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pri vypracovaní ŽoNFP povinne vyberá všetky merateľné ukazovatele priradené k zvolenému typu aktivít definovaných RO</w:t>
      </w:r>
      <w:r w:rsidR="00353CE8" w:rsidRPr="004A6A07">
        <w:rPr>
          <w:rFonts w:asciiTheme="minorHAnsi" w:hAnsiTheme="minorHAnsi"/>
        </w:rPr>
        <w:t xml:space="preserve"> OP TP</w:t>
      </w:r>
      <w:r w:rsidRPr="004A6A07">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Merateľné ukazovatele </w:t>
      </w:r>
      <w:r w:rsidRPr="004A6A07">
        <w:rPr>
          <w:rFonts w:asciiTheme="minorHAnsi" w:hAnsiTheme="minorHAnsi"/>
          <w:b/>
        </w:rPr>
        <w:t>bez príznaku</w:t>
      </w:r>
      <w:r w:rsidRPr="004A6A07">
        <w:rPr>
          <w:rFonts w:asciiTheme="minorHAnsi" w:hAnsiTheme="minorHAnsi"/>
        </w:rPr>
        <w:t xml:space="preserve"> sú počas implementácie projektu </w:t>
      </w:r>
      <w:r w:rsidRPr="004A6A07">
        <w:rPr>
          <w:rFonts w:asciiTheme="minorHAnsi" w:hAnsiTheme="minorHAnsi"/>
          <w:b/>
        </w:rPr>
        <w:t>záväzné</w:t>
      </w:r>
      <w:r w:rsidRPr="004A6A07">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Pr="004A6A07" w:rsidRDefault="0091184F" w:rsidP="00BF0064">
      <w:pPr>
        <w:spacing w:before="120" w:after="120" w:line="240" w:lineRule="auto"/>
        <w:jc w:val="both"/>
        <w:rPr>
          <w:rFonts w:asciiTheme="minorHAnsi" w:hAnsiTheme="minorHAnsi"/>
          <w:b/>
          <w:u w:val="single"/>
        </w:rPr>
      </w:pPr>
      <w:r w:rsidRPr="004A6A07">
        <w:rPr>
          <w:rFonts w:asciiTheme="minorHAnsi" w:hAnsiTheme="minorHAnsi"/>
        </w:rPr>
        <w:lastRenderedPageBreak/>
        <w:t xml:space="preserve">V prípade sledovania merateľných ukazovateľov </w:t>
      </w:r>
      <w:r w:rsidRPr="004A6A07">
        <w:rPr>
          <w:rFonts w:asciiTheme="minorHAnsi" w:hAnsiTheme="minorHAnsi"/>
          <w:b/>
        </w:rPr>
        <w:t>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pri vyhodnocovaní nedosahovania stanovenej hodnoty </w:t>
      </w:r>
      <w:r w:rsidRPr="004A6A07">
        <w:rPr>
          <w:rFonts w:asciiTheme="minorHAnsi" w:hAnsiTheme="minorHAnsi"/>
          <w:b/>
        </w:rPr>
        <w:t>posúdi zdôvodnenie nedosiahnutia týchto ukazovateľov</w:t>
      </w:r>
      <w:r w:rsidRPr="004A6A07">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353CE8" w:rsidRPr="004A6A07">
        <w:rPr>
          <w:rFonts w:asciiTheme="minorHAnsi" w:hAnsiTheme="minorHAnsi"/>
        </w:rPr>
        <w:t xml:space="preserve"> OP TP</w:t>
      </w:r>
      <w:r w:rsidRPr="004A6A07">
        <w:rPr>
          <w:rFonts w:asciiTheme="minorHAnsi" w:hAnsiTheme="minorHAnsi"/>
        </w:rPr>
        <w:t xml:space="preserve"> aplikuje relevantné ustanovenia zmluvy o NFP/</w:t>
      </w:r>
      <w:r w:rsidR="005768F5" w:rsidRPr="004A6A07">
        <w:rPr>
          <w:rFonts w:asciiTheme="minorHAnsi" w:hAnsiTheme="minorHAnsi"/>
        </w:rPr>
        <w:t>interného Rozhodnutia žiadosti o NFP</w:t>
      </w:r>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426411" w:rsidRPr="004A6A07" w:rsidRDefault="00426411"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Informácia o príspevku k horizontáln</w:t>
      </w:r>
      <w:r w:rsidR="0010099B" w:rsidRPr="004A6A07">
        <w:rPr>
          <w:rFonts w:asciiTheme="minorHAnsi" w:hAnsiTheme="minorHAnsi"/>
          <w:b/>
          <w:u w:val="single"/>
        </w:rPr>
        <w:t>ym</w:t>
      </w:r>
      <w:r w:rsidRPr="004A6A07">
        <w:rPr>
          <w:rFonts w:asciiTheme="minorHAnsi" w:hAnsiTheme="minorHAnsi"/>
          <w:b/>
          <w:u w:val="single"/>
        </w:rPr>
        <w:t xml:space="preserve"> </w:t>
      </w:r>
      <w:r w:rsidR="009A02E9" w:rsidRPr="004A6A07">
        <w:rPr>
          <w:rFonts w:asciiTheme="minorHAnsi" w:hAnsiTheme="minorHAnsi"/>
          <w:b/>
          <w:u w:val="single"/>
        </w:rPr>
        <w:t>princíp</w:t>
      </w:r>
      <w:r w:rsidR="0010099B" w:rsidRPr="004A6A07">
        <w:rPr>
          <w:rFonts w:asciiTheme="minorHAnsi" w:hAnsiTheme="minorHAnsi"/>
          <w:b/>
          <w:u w:val="single"/>
        </w:rPr>
        <w:t>om</w:t>
      </w:r>
      <w:r w:rsidR="009A02E9" w:rsidRPr="004A6A07">
        <w:rPr>
          <w:rFonts w:asciiTheme="minorHAnsi" w:hAnsiTheme="minorHAnsi"/>
          <w:b/>
          <w:u w:val="single"/>
        </w:rPr>
        <w:t xml:space="preserve"> </w:t>
      </w:r>
      <w:r w:rsidR="005F53BE" w:rsidRPr="004A6A07">
        <w:rPr>
          <w:rFonts w:asciiTheme="minorHAnsi" w:hAnsiTheme="minorHAnsi"/>
          <w:b/>
          <w:u w:val="single"/>
        </w:rPr>
        <w:t>R</w:t>
      </w:r>
      <w:r w:rsidR="009A02E9" w:rsidRPr="004A6A07">
        <w:rPr>
          <w:rFonts w:asciiTheme="minorHAnsi" w:hAnsiTheme="minorHAnsi"/>
          <w:b/>
          <w:u w:val="single"/>
        </w:rPr>
        <w:t>ovnos</w:t>
      </w:r>
      <w:r w:rsidR="00222202" w:rsidRPr="004A6A07">
        <w:rPr>
          <w:rFonts w:asciiTheme="minorHAnsi" w:hAnsiTheme="minorHAnsi"/>
          <w:b/>
          <w:u w:val="single"/>
        </w:rPr>
        <w:t>ť</w:t>
      </w:r>
      <w:r w:rsidR="009A02E9" w:rsidRPr="004A6A07">
        <w:rPr>
          <w:rFonts w:asciiTheme="minorHAnsi" w:hAnsiTheme="minorHAnsi"/>
          <w:b/>
          <w:u w:val="single"/>
        </w:rPr>
        <w:t xml:space="preserve"> mužov a žien </w:t>
      </w:r>
      <w:r w:rsidR="00317420" w:rsidRPr="004A6A07">
        <w:rPr>
          <w:rFonts w:asciiTheme="minorHAnsi" w:hAnsiTheme="minorHAnsi"/>
          <w:b/>
          <w:u w:val="single"/>
        </w:rPr>
        <w:t xml:space="preserve">a </w:t>
      </w:r>
      <w:r w:rsidR="005F53BE" w:rsidRPr="004A6A07">
        <w:rPr>
          <w:rFonts w:asciiTheme="minorHAnsi" w:hAnsiTheme="minorHAnsi"/>
          <w:b/>
          <w:u w:val="single"/>
        </w:rPr>
        <w:t>N</w:t>
      </w:r>
      <w:r w:rsidR="00317420" w:rsidRPr="004A6A07">
        <w:rPr>
          <w:rFonts w:asciiTheme="minorHAnsi" w:hAnsiTheme="minorHAnsi"/>
          <w:b/>
          <w:u w:val="single"/>
        </w:rPr>
        <w:t>ediskrimináci</w:t>
      </w:r>
      <w:r w:rsidR="009A02E9" w:rsidRPr="004A6A07">
        <w:rPr>
          <w:rFonts w:asciiTheme="minorHAnsi" w:hAnsiTheme="minorHAnsi"/>
          <w:b/>
          <w:u w:val="single"/>
        </w:rPr>
        <w:t>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Hlavným cieľom HP </w:t>
      </w:r>
      <w:r w:rsidR="005F53BE" w:rsidRPr="004A6A07">
        <w:rPr>
          <w:rFonts w:asciiTheme="minorHAnsi" w:hAnsiTheme="minorHAnsi"/>
        </w:rPr>
        <w:t>R</w:t>
      </w:r>
      <w:r w:rsidR="009A02E9"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w:t>
      </w:r>
      <w:r w:rsidRPr="004A6A07">
        <w:rPr>
          <w:rFonts w:asciiTheme="minorHAnsi" w:hAnsiTheme="minorHAnsi"/>
        </w:rPr>
        <w:t xml:space="preserve"> a </w:t>
      </w:r>
      <w:r w:rsidR="005F53BE" w:rsidRPr="004A6A07">
        <w:rPr>
          <w:rFonts w:asciiTheme="minorHAnsi" w:hAnsiTheme="minorHAnsi"/>
        </w:rPr>
        <w:t>N</w:t>
      </w:r>
      <w:r w:rsidRPr="004A6A07">
        <w:rPr>
          <w:rFonts w:asciiTheme="minorHAnsi" w:hAnsiTheme="minorHAnsi"/>
        </w:rPr>
        <w:t>ediskrimináci</w:t>
      </w:r>
      <w:r w:rsidR="009A02E9" w:rsidRPr="004A6A07">
        <w:rPr>
          <w:rFonts w:asciiTheme="minorHAnsi" w:hAnsiTheme="minorHAnsi"/>
        </w:rPr>
        <w:t>a</w:t>
      </w:r>
      <w:r w:rsidRPr="004A6A07">
        <w:rPr>
          <w:rFonts w:asciiTheme="minorHAnsi" w:hAnsiTheme="minorHAnsi"/>
        </w:rPr>
        <w:t xml:space="preserve"> </w:t>
      </w:r>
      <w:r w:rsidR="005B5471">
        <w:t xml:space="preserve">(ďalej aj „HP RMŽaND“) </w:t>
      </w:r>
      <w:r w:rsidRPr="004A6A07">
        <w:rPr>
          <w:rFonts w:asciiTheme="minorHAnsi" w:hAnsi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4A6A07">
        <w:rPr>
          <w:rFonts w:asciiTheme="minorHAnsi" w:hAnsiTheme="minorHAnsi"/>
        </w:rPr>
        <w:t xml:space="preserve">mzdová diskriminácia </w:t>
      </w:r>
      <w:r w:rsidRPr="004A6A07">
        <w:rPr>
          <w:rFonts w:asciiTheme="minorHAnsi" w:hAnsiTheme="minorHAnsi"/>
        </w:rPr>
        <w:t xml:space="preserve">atď. Cieľom uplatňovania HP </w:t>
      </w:r>
      <w:r w:rsidR="00222202" w:rsidRPr="004A6A07">
        <w:rPr>
          <w:rFonts w:asciiTheme="minorHAnsi" w:hAnsiTheme="minorHAnsi"/>
        </w:rPr>
        <w:t xml:space="preserve">RMŽaND </w:t>
      </w:r>
      <w:r w:rsidRPr="004A6A07">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4A6A07" w:rsidRDefault="00003779" w:rsidP="00BF0064">
      <w:pPr>
        <w:spacing w:before="120" w:after="120" w:line="240" w:lineRule="auto"/>
        <w:jc w:val="both"/>
        <w:rPr>
          <w:rFonts w:asciiTheme="minorHAnsi" w:hAnsiTheme="minorHAnsi"/>
        </w:rPr>
      </w:pPr>
      <w:r w:rsidRPr="004A6A07">
        <w:rPr>
          <w:rFonts w:asciiTheme="minorHAnsi" w:hAnsiTheme="minorHAnsi"/>
        </w:rPr>
        <w:t>OP TP</w:t>
      </w:r>
      <w:r w:rsidR="001F7C53" w:rsidRPr="004A6A07">
        <w:rPr>
          <w:rFonts w:asciiTheme="minorHAnsi" w:hAnsiTheme="minorHAnsi"/>
        </w:rPr>
        <w:t xml:space="preserve"> sa dotýka hlavne nasledujúcich cieľov HP</w:t>
      </w:r>
      <w:r w:rsidR="009A02E9" w:rsidRPr="004A6A07">
        <w:rPr>
          <w:rFonts w:asciiTheme="minorHAnsi" w:hAnsiTheme="minorHAnsi"/>
        </w:rPr>
        <w:t xml:space="preserve"> RMŽaND</w:t>
      </w:r>
      <w:r w:rsidR="001F7C53" w:rsidRPr="004A6A07">
        <w:rPr>
          <w:rFonts w:asciiTheme="minorHAnsi" w:hAnsiTheme="minorHAnsi"/>
        </w:rPr>
        <w:t>:</w:t>
      </w:r>
    </w:p>
    <w:p w:rsidR="001F7C53" w:rsidRPr="00C3609C"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5F53BE" w:rsidRPr="00C3609C">
        <w:rPr>
          <w:rFonts w:asciiTheme="minorHAnsi" w:hAnsiTheme="minorHAnsi"/>
          <w:b/>
          <w:sz w:val="22"/>
          <w:szCs w:val="22"/>
        </w:rPr>
        <w:t>R</w:t>
      </w:r>
      <w:r w:rsidRPr="00C3609C">
        <w:rPr>
          <w:rFonts w:asciiTheme="minorHAnsi" w:hAnsiTheme="minorHAnsi"/>
          <w:b/>
          <w:sz w:val="22"/>
          <w:szCs w:val="22"/>
        </w:rPr>
        <w:t>ovnosť mužov a žien</w:t>
      </w:r>
      <w:r w:rsidRPr="00C3609C">
        <w:rPr>
          <w:rFonts w:asciiTheme="minorHAnsi" w:hAnsiTheme="minorHAnsi"/>
          <w:sz w:val="22"/>
          <w:szCs w:val="22"/>
        </w:rPr>
        <w:t xml:space="preserve"> ide konkrétne o cieľ „zníženie horizontálnej a vertikálnej rodovej segregácie v odvetviach hospodárstva mužov a žien“; </w:t>
      </w:r>
    </w:p>
    <w:p w:rsidR="001F7C53" w:rsidRPr="00962511"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a 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CF3A59" w:rsidRPr="00C3609C">
        <w:rPr>
          <w:rFonts w:asciiTheme="minorHAnsi" w:hAnsiTheme="minorHAnsi"/>
          <w:b/>
          <w:sz w:val="22"/>
          <w:szCs w:val="22"/>
        </w:rPr>
        <w:t>N</w:t>
      </w:r>
      <w:r w:rsidRPr="00C3609C">
        <w:rPr>
          <w:rFonts w:asciiTheme="minorHAnsi" w:hAnsiTheme="minorHAnsi"/>
          <w:b/>
          <w:sz w:val="22"/>
          <w:szCs w:val="22"/>
        </w:rPr>
        <w:t>ediskriminácia</w:t>
      </w:r>
      <w:r w:rsidRPr="00C3609C">
        <w:rPr>
          <w:rFonts w:asciiTheme="minorHAnsi" w:hAnsiTheme="minorHAnsi"/>
          <w:sz w:val="22"/>
          <w:szCs w:val="22"/>
        </w:rPr>
        <w:t xml:space="preserve"> ide konkrétne o cieľ „zabezpečenie rovnosti príležitostí v prístupe a využívaní infraštruktúry a služieb“</w:t>
      </w:r>
      <w:r w:rsidRPr="00962511">
        <w:rPr>
          <w:rFonts w:asciiTheme="minorHAnsi" w:hAnsiTheme="minorHAnsi"/>
          <w:sz w:val="22"/>
          <w:szCs w:val="22"/>
        </w:rPr>
        <w:t>.</w:t>
      </w:r>
    </w:p>
    <w:p w:rsidR="009D6357" w:rsidRPr="004A6A07" w:rsidRDefault="009D6357" w:rsidP="00BF0064">
      <w:pPr>
        <w:spacing w:before="120" w:after="120" w:line="240" w:lineRule="auto"/>
        <w:jc w:val="both"/>
        <w:rPr>
          <w:rFonts w:asciiTheme="minorHAnsi" w:hAnsiTheme="minorHAnsi"/>
        </w:rPr>
      </w:pPr>
      <w:r w:rsidRPr="004A6A07">
        <w:rPr>
          <w:rFonts w:asciiTheme="minorHAnsi" w:hAnsiTheme="minorHAnsi"/>
        </w:rPr>
        <w:t xml:space="preserve">V rámci oprávnených aktivít tohto vyzvania je potrebné </w:t>
      </w:r>
      <w:r w:rsidRPr="004A6A07">
        <w:rPr>
          <w:rFonts w:asciiTheme="minorHAnsi" w:hAnsiTheme="minorHAnsi"/>
          <w:b/>
        </w:rPr>
        <w:t>zabezpečiť prístupnosť k informáciám, informačným systémom, elektronickým službám a web sídlam</w:t>
      </w:r>
      <w:r w:rsidRPr="004A6A07">
        <w:rPr>
          <w:rFonts w:asciiTheme="minorHAnsi" w:hAnsiTheme="minorHAnsi"/>
        </w:rPr>
        <w:t xml:space="preserve"> pre znevýhodnené skupiny splnením požiadaviek definovaných vo Výnose MF SR č. 55 /2014 Z. z. o štandardoch pre informačné systémy verejnej správy.</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Analytickú, hodnotiacu, strategickú a legislatívnu činnosť pre uplatňovanie horizontálnych princípov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Pr="004A6A07">
        <w:rPr>
          <w:rFonts w:asciiTheme="minorHAnsi" w:hAnsiTheme="minorHAnsi"/>
        </w:rPr>
        <w:t xml:space="preserve"> </w:t>
      </w:r>
      <w:r w:rsidR="009A02E9" w:rsidRPr="004A6A07">
        <w:rPr>
          <w:rFonts w:asciiTheme="minorHAnsi" w:hAnsiTheme="minorHAnsi"/>
        </w:rPr>
        <w:t>mužov a žien</w:t>
      </w:r>
      <w:r w:rsidRPr="004A6A07">
        <w:rPr>
          <w:rFonts w:asciiTheme="minorHAnsi" w:hAnsiTheme="minorHAnsi"/>
        </w:rPr>
        <w:t xml:space="preserve"> a </w:t>
      </w:r>
      <w:r w:rsidR="00D07489" w:rsidRPr="004A6A07">
        <w:rPr>
          <w:rFonts w:asciiTheme="minorHAnsi" w:hAnsiTheme="minorHAnsi"/>
        </w:rPr>
        <w:t>N</w:t>
      </w:r>
      <w:r w:rsidRPr="004A6A07">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Uplatňovanie HP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 a </w:t>
      </w:r>
      <w:r w:rsidR="00D07489" w:rsidRPr="004A6A07">
        <w:rPr>
          <w:rFonts w:asciiTheme="minorHAnsi" w:hAnsiTheme="minorHAnsi"/>
        </w:rPr>
        <w:t>N</w:t>
      </w:r>
      <w:r w:rsidR="009A02E9" w:rsidRPr="004A6A07">
        <w:rPr>
          <w:rFonts w:asciiTheme="minorHAnsi" w:hAnsiTheme="minorHAnsi"/>
        </w:rPr>
        <w:t>ediskriminácia</w:t>
      </w:r>
      <w:r w:rsidRPr="004A6A07">
        <w:rPr>
          <w:rFonts w:asciiTheme="minorHAnsi" w:hAnsiTheme="minorHAnsi"/>
        </w:rPr>
        <w:t xml:space="preserve"> bude </w:t>
      </w:r>
      <w:r w:rsidR="00296481" w:rsidRPr="004A6A07">
        <w:rPr>
          <w:rFonts w:asciiTheme="minorHAnsi" w:hAnsiTheme="minorHAnsi"/>
        </w:rPr>
        <w:t xml:space="preserve">v prípade relevancie vyzvania </w:t>
      </w:r>
      <w:r w:rsidRPr="004A6A07">
        <w:rPr>
          <w:rFonts w:asciiTheme="minorHAnsi" w:hAnsiTheme="minorHAnsi"/>
        </w:rPr>
        <w:t xml:space="preserve">na projektovej úrovni overované v procese výberu projektov, ako aj v procese monitorovania a kontroly projektov. </w:t>
      </w:r>
    </w:p>
    <w:p w:rsidR="00110F5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V rámci </w:t>
      </w:r>
      <w:r w:rsidRPr="004A6A07">
        <w:rPr>
          <w:rFonts w:asciiTheme="minorHAnsi" w:hAnsiTheme="minorHAnsi"/>
          <w:b/>
        </w:rPr>
        <w:t>aktivít tohto vyzvania</w:t>
      </w:r>
      <w:r w:rsidRPr="004A6A07">
        <w:rPr>
          <w:rFonts w:asciiTheme="minorHAnsi" w:hAnsiTheme="minorHAnsi"/>
        </w:rPr>
        <w:t xml:space="preserve"> nie sú projekty priamo zamerané na podporu znevýhodnených skupín. </w:t>
      </w:r>
      <w:r w:rsidR="00D07489" w:rsidRPr="004A6A07">
        <w:rPr>
          <w:rFonts w:asciiTheme="minorHAnsi" w:hAnsiTheme="minorHAnsi"/>
        </w:rPr>
        <w:t xml:space="preserve">Identifikácia príspevku k HP RMŽaND bude obsahovať iba konštatovanie, že </w:t>
      </w:r>
      <w:r w:rsidR="00D07489" w:rsidRPr="004A6A07">
        <w:rPr>
          <w:rFonts w:asciiTheme="minorHAnsi" w:hAnsiTheme="minorHAnsi"/>
          <w:b/>
        </w:rPr>
        <w:t>Projekt je v súlade s horizontálnym princípom Rovnosť mužov a žien a Nediskriminácia</w:t>
      </w:r>
      <w:r w:rsidR="00D07489" w:rsidRPr="004A6A07">
        <w:rPr>
          <w:rFonts w:asciiTheme="minorHAnsi" w:hAnsiTheme="minorHAnsi"/>
        </w:rPr>
        <w:t>.</w:t>
      </w:r>
    </w:p>
    <w:p w:rsidR="00F51B13" w:rsidRPr="004A6A07" w:rsidRDefault="00457927" w:rsidP="00BF0064">
      <w:pPr>
        <w:spacing w:before="120" w:after="120" w:line="240" w:lineRule="auto"/>
        <w:jc w:val="both"/>
        <w:rPr>
          <w:rFonts w:asciiTheme="minorHAnsi" w:hAnsiTheme="minorHAnsi"/>
        </w:rPr>
      </w:pPr>
      <w:r w:rsidRPr="004A6A07">
        <w:rPr>
          <w:rFonts w:asciiTheme="minorHAnsi" w:hAnsiTheme="minorHAnsi"/>
        </w:rPr>
        <w:t xml:space="preserve">Úspešný žiadateľ bude však </w:t>
      </w:r>
      <w:r w:rsidRPr="004A6A07">
        <w:rPr>
          <w:rFonts w:asciiTheme="minorHAnsi" w:hAnsiTheme="minorHAnsi"/>
          <w:b/>
        </w:rPr>
        <w:t>povinný</w:t>
      </w:r>
      <w:r w:rsidRPr="004A6A07">
        <w:rPr>
          <w:rFonts w:asciiTheme="minorHAnsi" w:hAnsiTheme="minorHAnsi"/>
        </w:rPr>
        <w:t xml:space="preserve"> v rámci monitorovacej správy projektu </w:t>
      </w:r>
      <w:r w:rsidRPr="004A6A07">
        <w:rPr>
          <w:rFonts w:asciiTheme="minorHAnsi" w:hAnsiTheme="minorHAnsi"/>
          <w:b/>
        </w:rPr>
        <w:t>vypĺňať „Iné údaje</w:t>
      </w:r>
      <w:r w:rsidR="00F51B13" w:rsidRPr="004A6A07">
        <w:rPr>
          <w:rFonts w:asciiTheme="minorHAnsi" w:hAnsiTheme="minorHAnsi"/>
          <w:b/>
        </w:rPr>
        <w:t>“</w:t>
      </w:r>
      <w:r w:rsidRPr="004A6A07">
        <w:rPr>
          <w:rFonts w:asciiTheme="minorHAnsi" w:hAnsiTheme="minorHAnsi"/>
        </w:rPr>
        <w:t xml:space="preserve"> na úrovni projektu, ktoré prispievajú k sledovaniu príspevku k HP RMŽaND v prípade, ak budú vyžadované a uvedené v Prílohe č. 2 Zmluvy o poskytnutí NFP</w:t>
      </w:r>
      <w:r w:rsidR="00836039" w:rsidRPr="004A6A07">
        <w:rPr>
          <w:rFonts w:asciiTheme="minorHAnsi" w:hAnsiTheme="minorHAnsi"/>
        </w:rPr>
        <w:t>.</w:t>
      </w:r>
      <w:r w:rsidR="00A64129" w:rsidRPr="004A6A07">
        <w:rPr>
          <w:rFonts w:asciiTheme="minorHAnsi" w:hAnsiTheme="minorHAnsi"/>
        </w:rPr>
        <w:t xml:space="preserve"> </w:t>
      </w:r>
    </w:p>
    <w:p w:rsidR="00836039" w:rsidRDefault="00A64129" w:rsidP="00BF0064">
      <w:pPr>
        <w:spacing w:before="120" w:after="120" w:line="240" w:lineRule="auto"/>
        <w:jc w:val="both"/>
        <w:rPr>
          <w:ins w:id="3" w:author="Autor"/>
          <w:rFonts w:asciiTheme="minorHAnsi" w:hAnsiTheme="minorHAnsi"/>
          <w:b/>
        </w:rPr>
      </w:pPr>
      <w:r w:rsidRPr="004A6A07">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poskytnutí NFP.</w:t>
      </w:r>
    </w:p>
    <w:p w:rsidR="007314FD" w:rsidRPr="004A6A07" w:rsidRDefault="007314FD" w:rsidP="00BF0064">
      <w:pPr>
        <w:spacing w:before="120" w:after="120" w:line="240" w:lineRule="auto"/>
        <w:jc w:val="both"/>
        <w:rPr>
          <w:rFonts w:asciiTheme="minorHAnsi" w:hAnsiTheme="minorHAnsi"/>
        </w:rPr>
      </w:pPr>
    </w:p>
    <w:p w:rsidR="00317420" w:rsidRPr="004A6A07" w:rsidRDefault="00836039" w:rsidP="004A6A07">
      <w:pPr>
        <w:spacing w:before="120" w:after="120" w:line="240" w:lineRule="auto"/>
        <w:ind w:firstLine="360"/>
        <w:jc w:val="both"/>
        <w:rPr>
          <w:rFonts w:asciiTheme="minorHAnsi" w:hAnsiTheme="minorHAnsi"/>
        </w:rPr>
      </w:pPr>
      <w:r w:rsidRPr="004A6A07">
        <w:rPr>
          <w:rFonts w:asciiTheme="minorHAnsi" w:hAnsiTheme="minorHAnsi"/>
        </w:rPr>
        <w:t xml:space="preserve"> </w:t>
      </w: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lastRenderedPageBreak/>
        <w:t>Príprava zmluvy o poskytnutí NFP</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Žiadateľ je v súlade s § 25 ods. 4 zákona o príspevku z EŠIF povinný, pred uzavretím zmluvy </w:t>
      </w:r>
      <w:r w:rsidRPr="004A6A07">
        <w:rPr>
          <w:rFonts w:asciiTheme="minorHAnsi" w:hAnsiTheme="minorHAnsi"/>
        </w:rPr>
        <w:br/>
        <w:t xml:space="preserve">o poskytnutí NFP, </w:t>
      </w:r>
      <w:r w:rsidRPr="004A6A07">
        <w:rPr>
          <w:rFonts w:asciiTheme="minorHAnsi" w:hAnsiTheme="minorHAnsi"/>
          <w:b/>
        </w:rPr>
        <w:t xml:space="preserve">poskytnúť RO OP TP súčinnosť </w:t>
      </w:r>
      <w:r w:rsidRPr="004A6A07">
        <w:rPr>
          <w:rFonts w:asciiTheme="minorHAnsi" w:hAnsiTheme="minorHAnsi"/>
        </w:rPr>
        <w:t xml:space="preserve">v rozsahu potrebnom na uzavretie zmluvy </w:t>
      </w:r>
      <w:r w:rsidRPr="004A6A07">
        <w:rPr>
          <w:rFonts w:asciiTheme="minorHAnsi" w:hAnsiTheme="minorHAnsi"/>
        </w:rPr>
        <w:br/>
        <w:t>o poskytnutí NFP.</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115FD9" w:rsidRPr="004A6A07">
        <w:rPr>
          <w:rFonts w:asciiTheme="minorHAnsi" w:hAnsiTheme="minorHAnsi"/>
        </w:rPr>
        <w:t xml:space="preserve">OP TP </w:t>
      </w:r>
      <w:r w:rsidRPr="004A6A07">
        <w:rPr>
          <w:rFonts w:asciiTheme="minorHAnsi" w:hAnsiTheme="minorHAnsi"/>
        </w:rPr>
        <w:t>zasiela písomný návrh na uzavretie zmluvy o poskytnutí NFP a určí lehotu na prijatie návrhu žiadateľovi:</w:t>
      </w:r>
    </w:p>
    <w:p w:rsidR="00E66306" w:rsidRPr="00C3609C"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C3609C">
        <w:rPr>
          <w:rFonts w:asciiTheme="minorHAnsi" w:hAnsiTheme="minorHAnsi" w:cs="Calibri"/>
          <w:spacing w:val="-3"/>
          <w:sz w:val="22"/>
          <w:szCs w:val="22"/>
        </w:rPr>
        <w:t xml:space="preserve">ktorému rozhodnutie o schválení nadobudlo právoplatnosť,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poskytol potrebnú súčinnosť.</w:t>
      </w:r>
    </w:p>
    <w:p w:rsidR="00E66306" w:rsidRPr="004A6A07" w:rsidRDefault="00FD4C06" w:rsidP="00010D4A">
      <w:pPr>
        <w:spacing w:before="120" w:after="120" w:line="240" w:lineRule="auto"/>
        <w:jc w:val="both"/>
        <w:rPr>
          <w:rFonts w:asciiTheme="minorHAnsi" w:hAnsiTheme="minorHAnsi"/>
        </w:rPr>
      </w:pPr>
      <w:r w:rsidRPr="004A6A07">
        <w:rPr>
          <w:rFonts w:asciiTheme="minorHAnsi" w:hAnsiTheme="minorHAnsi"/>
        </w:rPr>
        <w:t xml:space="preserve">V prípade, ak je prijímateľ a RO OP TP tá istá osoba, </w:t>
      </w:r>
      <w:r w:rsidR="00115FD9" w:rsidRPr="004A6A07">
        <w:rPr>
          <w:rFonts w:asciiTheme="minorHAnsi" w:hAnsiTheme="minorHAnsi"/>
        </w:rPr>
        <w:t>z</w:t>
      </w:r>
      <w:r w:rsidRPr="004A6A07">
        <w:rPr>
          <w:rFonts w:asciiTheme="minorHAnsi" w:hAnsiTheme="minorHAnsi"/>
        </w:rPr>
        <w:t xml:space="preserve">mluva o poskytnutí NFP sa neuzatvára a práva a povinnosti sú upravené rozhodnutím o schválení ŽoNFP. Rozhodnutie o schválení ŽoNFP nadobúda účinnosť v momente, keď nadobudne právoplatnosť podľa paragrafu 52 odsek 1 zákona </w:t>
      </w:r>
      <w:r w:rsidRPr="004A6A07">
        <w:rPr>
          <w:rFonts w:asciiTheme="minorHAnsi" w:hAnsiTheme="minorHAnsi"/>
        </w:rPr>
        <w:br/>
        <w:t>č. 71/1967 Zb. o správnom konaní (Správny poriadok) v znení neskorších predpisov.</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Zmluva o poskytnutí NFP, ktorú RO OP TP uzavrie so </w:t>
      </w:r>
      <w:r w:rsidR="00115FD9" w:rsidRPr="004A6A07">
        <w:rPr>
          <w:rFonts w:asciiTheme="minorHAnsi" w:hAnsiTheme="minorHAnsi"/>
        </w:rPr>
        <w:t>ž</w:t>
      </w:r>
      <w:r w:rsidRPr="004A6A07">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Vzor zmluvy o poskytnutí NFP ako aj Rozhodnutia o schválení ŽoNFP </w:t>
      </w:r>
      <w:r w:rsidR="00115FD9" w:rsidRPr="004A6A07">
        <w:rPr>
          <w:rFonts w:asciiTheme="minorHAnsi" w:hAnsiTheme="minorHAnsi"/>
        </w:rPr>
        <w:t>(</w:t>
      </w:r>
      <w:r w:rsidRPr="004A6A07">
        <w:rPr>
          <w:rFonts w:asciiTheme="minorHAnsi" w:hAnsiTheme="minorHAnsi"/>
        </w:rPr>
        <w:t>v prípade ak je prijímateľ a RO OP TP tá istá osoba</w:t>
      </w:r>
      <w:r w:rsidR="00115FD9" w:rsidRPr="004A6A07">
        <w:rPr>
          <w:rFonts w:asciiTheme="minorHAnsi" w:hAnsiTheme="minorHAnsi"/>
        </w:rPr>
        <w:t>)</w:t>
      </w:r>
      <w:r w:rsidRPr="004A6A07">
        <w:rPr>
          <w:rFonts w:asciiTheme="minorHAnsi" w:hAnsiTheme="minorHAnsi"/>
        </w:rPr>
        <w:t xml:space="preserve">,  sú zverejnené na webovom sídle RO OP TP  </w:t>
      </w:r>
      <w:hyperlink r:id="rId26" w:history="1">
        <w:r w:rsidR="00115FD9" w:rsidRPr="004A6A07">
          <w:rPr>
            <w:rStyle w:val="Hypertextovprepojenie"/>
            <w:rFonts w:asciiTheme="minorHAnsi" w:hAnsiTheme="minorHAnsi"/>
          </w:rPr>
          <w:t>http://optp.vlada.gov.sk/ine-dokumenty/</w:t>
        </w:r>
      </w:hyperlink>
      <w:r w:rsidR="00115FD9" w:rsidRPr="004A6A07">
        <w:rPr>
          <w:rFonts w:asciiTheme="minorHAnsi" w:hAnsiTheme="minorHAnsi"/>
        </w:rPr>
        <w:t>.</w:t>
      </w:r>
      <w:r w:rsidRPr="004A6A07">
        <w:rPr>
          <w:rFonts w:asciiTheme="minorHAnsi" w:hAnsiTheme="minorHAnsi"/>
        </w:rPr>
        <w:t xml:space="preserve"> V prípade zmeny vzoru zmluvy o poskytnutí NFP/ Rozhodnutia o schválení ŽoNFP zverejnených na webovom sídle RO OP TP, ktoré nie sú prílohou vyzvania,  RO</w:t>
      </w:r>
      <w:r w:rsidR="00EA2605" w:rsidRPr="004A6A07">
        <w:rPr>
          <w:rFonts w:asciiTheme="minorHAnsi" w:hAnsiTheme="minorHAnsi"/>
        </w:rPr>
        <w:t xml:space="preserve"> OP TP</w:t>
      </w:r>
      <w:r w:rsidRPr="004A6A07">
        <w:rPr>
          <w:rFonts w:asciiTheme="minorHAnsi" w:hAnsiTheme="minorHAnsi"/>
        </w:rPr>
        <w:t xml:space="preserve"> nahradí zverejnené vzory novou verziou. Predchádzajúce verzie sú dostupné   v archíve   s jasným   označením   čísla   verzie   a vymedzeným   obdobím   platnosti.</w:t>
      </w:r>
    </w:p>
    <w:p w:rsidR="00120AD4" w:rsidRPr="004A6A07" w:rsidRDefault="00120AD4" w:rsidP="00010D4A">
      <w:pPr>
        <w:autoSpaceDE w:val="0"/>
        <w:autoSpaceDN w:val="0"/>
        <w:adjustRightInd w:val="0"/>
        <w:spacing w:before="120" w:after="120" w:line="240" w:lineRule="auto"/>
        <w:jc w:val="both"/>
        <w:rPr>
          <w:rFonts w:asciiTheme="minorHAnsi" w:eastAsiaTheme="minorHAnsi" w:hAnsiTheme="minorHAnsi"/>
        </w:rPr>
      </w:pPr>
      <w:r w:rsidRPr="004A6A07">
        <w:rPr>
          <w:rFonts w:asciiTheme="minorHAnsi" w:eastAsiaTheme="minorHAnsi" w:hAnsiTheme="minorHAnsi"/>
        </w:rPr>
        <w:t>RO OP TP zašle žiadateľovi návrh na uzavretie zmluvy o poskytnutí NFP bezodkladne po podpise štatutárnym orgánom. V zmysle zákona č. 305/2013 o elektronickej podobe výkonu pôsobnosti orgánov verejnej moci a o zmene a doplnení niektorých zákonov (zákon o e-Governmente) je</w:t>
      </w:r>
      <w:r w:rsidRPr="004A6A07">
        <w:rPr>
          <w:rFonts w:asciiTheme="minorHAnsi" w:eastAsiaTheme="minorHAnsi" w:hAnsiTheme="minorHAnsi"/>
        </w:rPr>
        <w:br/>
        <w:t xml:space="preserve">od 1. 11. 2016 zmluva o poskytnutí NFP vyhotovená v elektronickej podobe a zmluvné strany ju podpisujú kvalifikovaným elektronickým podpisom (na základe kvalifikovaného certifikátu, mandátneho certifikátu). Uzatvorenie zmluvy </w:t>
      </w:r>
      <w:r w:rsidR="00C41B7F">
        <w:rPr>
          <w:rFonts w:asciiTheme="minorHAnsi" w:eastAsiaTheme="minorHAnsi" w:hAnsiTheme="minorHAnsi"/>
        </w:rPr>
        <w:t xml:space="preserve">o poskytnutí NFP </w:t>
      </w:r>
      <w:r w:rsidRPr="004A6A07">
        <w:rPr>
          <w:rFonts w:asciiTheme="minorHAnsi" w:eastAsiaTheme="minorHAnsi" w:hAnsiTheme="minorHAnsi"/>
        </w:rPr>
        <w:t xml:space="preserve">v elektronickej podobe sa rovnako vzťahuje aj na uzavretie každého dodatku k </w:t>
      </w:r>
      <w:r w:rsidR="00EA2605" w:rsidRPr="00C3609C">
        <w:rPr>
          <w:rFonts w:asciiTheme="minorHAnsi" w:eastAsiaTheme="minorHAnsi" w:hAnsiTheme="minorHAnsi"/>
        </w:rPr>
        <w:t>z</w:t>
      </w:r>
      <w:r w:rsidRPr="004A6A07">
        <w:rPr>
          <w:rFonts w:asciiTheme="minorHAnsi" w:eastAsiaTheme="minorHAnsi" w:hAnsiTheme="minorHAnsi"/>
        </w:rPr>
        <w:t xml:space="preserve">mluve o poskytnutí NFP. </w:t>
      </w:r>
    </w:p>
    <w:p w:rsidR="00E66306" w:rsidRPr="004A6A07" w:rsidRDefault="00120AD4" w:rsidP="00010D4A">
      <w:pPr>
        <w:spacing w:before="120" w:after="120" w:line="240" w:lineRule="auto"/>
        <w:jc w:val="both"/>
        <w:rPr>
          <w:rFonts w:asciiTheme="minorHAnsi" w:hAnsiTheme="minorHAnsi"/>
        </w:rPr>
      </w:pPr>
      <w:r w:rsidRPr="004A6A07">
        <w:rPr>
          <w:rFonts w:asciiTheme="minorHAnsi" w:eastAsiaTheme="minorHAnsi" w:hAnsiTheme="minorHAnsi"/>
        </w:rPr>
        <w:t xml:space="preserve">Iba v riadne odôvodnených prípadoch môže RO OP TP pristúpiť k podpisu zmluvy </w:t>
      </w:r>
      <w:r w:rsidR="00C41B7F" w:rsidRPr="00387025">
        <w:rPr>
          <w:rFonts w:asciiTheme="minorHAnsi" w:eastAsiaTheme="minorHAnsi" w:hAnsiTheme="minorHAnsi"/>
        </w:rPr>
        <w:t>o poskytnutí NFP</w:t>
      </w:r>
      <w:r w:rsidR="00C41B7F" w:rsidRPr="00962511">
        <w:rPr>
          <w:rFonts w:asciiTheme="minorHAnsi" w:eastAsiaTheme="minorHAnsi" w:hAnsiTheme="minorHAnsi"/>
        </w:rPr>
        <w:t xml:space="preserve"> </w:t>
      </w:r>
      <w:r w:rsidRPr="004A6A07">
        <w:rPr>
          <w:rFonts w:asciiTheme="minorHAnsi" w:eastAsiaTheme="minorHAnsi" w:hAnsiTheme="minorHAnsi"/>
        </w:rPr>
        <w:t>v tlačenej forme. V tomto prípade RO OP TP zašle žiadateľovi návrh na uzavretie zmluvy o poskytnutí NFP v minimálne šiestich rovnopisoch doporučenou poštou, alebo iným vhodným spôsobom bezodkladne po podpise štatutárnym orgánom.</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OP TP poskytne žiadateľovi lehotu na prijatie návrhu na uzavretie zmluvy o poskytnutí NFP (minimálne  5 pracovných dní).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Návrh na uzavretie zmluvy o poskytnutí NFP zaniká dňom uplynutia lehoty určenej v tomto návrhu alebo doručením prejavu žiadateľa o odmietnutí návrhu na uzavretie zmluvy o poskytnutí NFP. RO OP TP je oprávnený rozhodnúť, že návrh na uzavretie zmluvy o poskytnutí NFP bude odovzdaný žiadateľovi po dohode s ním  na pracovisku RO OP TP. Žiadateľ je zároveň oprávnený rozhodnúť o </w:t>
      </w:r>
      <w:r w:rsidRPr="004A6A07">
        <w:rPr>
          <w:rFonts w:asciiTheme="minorHAnsi" w:hAnsiTheme="minorHAnsi"/>
        </w:rPr>
        <w:lastRenderedPageBreak/>
        <w:t>nevyužití poskytnutej minimálnej lehoty na prijatie návrhu a o následnom prijatí/odmietnutí návrhu na uzavretie zmluvy o poskytnutí NFP.</w:t>
      </w:r>
    </w:p>
    <w:p w:rsidR="00E66306" w:rsidRPr="004A6A07" w:rsidRDefault="009F6392" w:rsidP="00010D4A">
      <w:pPr>
        <w:spacing w:before="120" w:after="120" w:line="240" w:lineRule="auto"/>
        <w:jc w:val="both"/>
        <w:rPr>
          <w:rFonts w:asciiTheme="minorHAnsi" w:hAnsiTheme="minorHAnsi"/>
        </w:rPr>
      </w:pPr>
      <w:r>
        <w:rPr>
          <w:rFonts w:asciiTheme="minorHAnsi" w:eastAsiaTheme="minorHAnsi" w:hAnsiTheme="minorHAnsi"/>
        </w:rPr>
        <w:t xml:space="preserve">V prípade podpísania zmluvy o poskytnutí NFP v tlačenej podobe </w:t>
      </w:r>
      <w:r w:rsidRPr="00BF0AAF">
        <w:rPr>
          <w:rFonts w:asciiTheme="minorHAnsi" w:eastAsiaTheme="minorHAnsi" w:hAnsiTheme="minorHAnsi"/>
        </w:rPr>
        <w:t xml:space="preserve">zasiela </w:t>
      </w:r>
      <w:r>
        <w:rPr>
          <w:rFonts w:asciiTheme="minorHAnsi" w:eastAsiaTheme="minorHAnsi" w:hAnsiTheme="minorHAnsi"/>
        </w:rPr>
        <w:t>ž</w:t>
      </w:r>
      <w:r w:rsidRPr="004A6A07">
        <w:rPr>
          <w:rFonts w:asciiTheme="minorHAnsi" w:eastAsiaTheme="minorHAnsi" w:hAnsiTheme="minorHAnsi"/>
        </w:rPr>
        <w:t xml:space="preserve">iadateľ </w:t>
      </w:r>
      <w:r w:rsidR="00120AD4" w:rsidRPr="004A6A07">
        <w:rPr>
          <w:rFonts w:asciiTheme="minorHAnsi" w:eastAsiaTheme="minorHAnsi" w:hAnsiTheme="minorHAnsi"/>
        </w:rPr>
        <w:t xml:space="preserve">na RO OP TP aj podpisový vzor, prípadne aj splnomocnenie, v dvoch rovnopisoch (vzor podpisového vzoru je zverejnený pri zmluve o NFP na webovom sídle RO OP TP </w:t>
      </w:r>
      <w:hyperlink r:id="rId27" w:history="1">
        <w:r w:rsidR="00EA2605" w:rsidRPr="004A6A07">
          <w:rPr>
            <w:rStyle w:val="Hypertextovprepojenie"/>
            <w:rFonts w:asciiTheme="minorHAnsi" w:eastAsiaTheme="minorHAnsi" w:hAnsiTheme="minorHAnsi"/>
          </w:rPr>
          <w:t>http://www.optp.vlada.gov.sk/ine-dokumenty/</w:t>
        </w:r>
      </w:hyperlink>
      <w:r w:rsidR="00120AD4" w:rsidRPr="004A6A07">
        <w:rPr>
          <w:rFonts w:asciiTheme="minorHAnsi" w:eastAsiaTheme="minorHAnsi" w:hAnsiTheme="minorHAnsi"/>
        </w:rPr>
        <w:t>).</w:t>
      </w:r>
      <w:r w:rsidR="00120AD4" w:rsidRPr="004A6A07">
        <w:rPr>
          <w:rFonts w:asciiTheme="minorHAnsi" w:hAnsiTheme="minorHAnsi"/>
          <w:color w:val="FF0000"/>
        </w:rPr>
        <w:t xml:space="preserve"> </w:t>
      </w:r>
      <w:r w:rsidR="00E66306" w:rsidRPr="004A6A07">
        <w:rPr>
          <w:rFonts w:asciiTheme="minorHAnsi" w:hAnsiTheme="minorHAnsi"/>
        </w:rPr>
        <w:t>Deň doručenia prijatého návrhu na uzavretie zmluvy o poskytnutí NFP je dňom nadobudnutia platnosti a zároveň momentom uzavretia zmluvy</w:t>
      </w:r>
      <w:r w:rsidR="00C41B7F">
        <w:rPr>
          <w:rFonts w:asciiTheme="minorHAnsi" w:hAnsiTheme="minorHAnsi"/>
        </w:rPr>
        <w:t xml:space="preserve"> </w:t>
      </w:r>
      <w:r w:rsidR="00C41B7F" w:rsidRPr="00387025">
        <w:rPr>
          <w:rFonts w:asciiTheme="minorHAnsi" w:eastAsiaTheme="minorHAnsi" w:hAnsiTheme="minorHAnsi"/>
        </w:rPr>
        <w:t>o poskytnutí NFP</w:t>
      </w:r>
      <w:r w:rsidR="00E66306" w:rsidRPr="004A6A07">
        <w:rPr>
          <w:rFonts w:asciiTheme="minorHAnsi" w:hAnsiTheme="minorHAnsi"/>
        </w:rP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OP TP zabezpečí v súlade s ustanoveniami zákona o slobode informácií zverejnenie zmluvy o poskytnutí NFP v Centrálnom registri zmlúv. Deň nasledujúci po dni jej zverejnenia je deň účinnosti zmluvy o poskytnutí NFP a žiadateľ sa stáva prijímateľom. </w:t>
      </w:r>
      <w:r w:rsidR="00FD4C06" w:rsidRPr="004A6A07">
        <w:rPr>
          <w:rFonts w:asciiTheme="minorHAnsi" w:hAnsiTheme="minorHAnsi"/>
        </w:rPr>
        <w:t>Právny nárok na poskytnutie príspevku vzniká nadobudnutím účinnosti zmluvy o NFP alebo nadobudnutím právoplatnosti Rozhodnutia, ak je prijímateľ a RO OP TP tá istá osoba.</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Zároveň sú od tohto dňa obe zmluvné strany viazané ustanoveniami zmluvy o poskytnutí NFP, vrátane povinnosti RO OP TP oznámiť </w:t>
      </w:r>
      <w:r w:rsidR="00EA2605" w:rsidRPr="004A6A07">
        <w:rPr>
          <w:rFonts w:asciiTheme="minorHAnsi" w:hAnsiTheme="minorHAnsi"/>
        </w:rPr>
        <w:t>p</w:t>
      </w:r>
      <w:r w:rsidRPr="004A6A07">
        <w:rPr>
          <w:rFonts w:asciiTheme="minorHAnsi" w:hAnsiTheme="minorHAnsi"/>
        </w:rPr>
        <w:t>rijímateľovi vhodným spôsobom nevzbudzujúcim pochybnosti (napr. listom alebo iným vhodným spôsobom v nadväznosti na zvolenú formu komunikácie medzi RO</w:t>
      </w:r>
      <w:r w:rsidR="00EA2605" w:rsidRPr="004A6A07">
        <w:rPr>
          <w:rFonts w:asciiTheme="minorHAnsi" w:hAnsiTheme="minorHAnsi"/>
        </w:rPr>
        <w:t xml:space="preserve"> OP TP</w:t>
      </w:r>
      <w:r w:rsidRPr="004A6A07">
        <w:rPr>
          <w:rFonts w:asciiTheme="minorHAnsi" w:hAnsiTheme="minorHAnsi"/>
        </w:rPr>
        <w:t xml:space="preserve"> a </w:t>
      </w:r>
      <w:r w:rsidR="00EA2605" w:rsidRPr="004A6A07">
        <w:rPr>
          <w:rFonts w:asciiTheme="minorHAnsi" w:hAnsiTheme="minorHAnsi"/>
        </w:rPr>
        <w:t>p</w:t>
      </w:r>
      <w:r w:rsidRPr="004A6A07">
        <w:rPr>
          <w:rFonts w:asciiTheme="minorHAnsi" w:hAnsiTheme="minorHAnsi"/>
        </w:rPr>
        <w:t>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Zmeny projektov ako aj podmienky a spôsob ukončovania zmluvného vzťahu sú bližšie popísané v Príručke pre prijímateľa.</w:t>
      </w:r>
    </w:p>
    <w:p w:rsidR="00962511" w:rsidRDefault="00962511" w:rsidP="004A6A07">
      <w:pPr>
        <w:spacing w:before="120" w:after="120" w:line="240" w:lineRule="auto"/>
        <w:ind w:firstLine="360"/>
        <w:jc w:val="both"/>
        <w:rPr>
          <w:rFonts w:asciiTheme="minorHAnsi" w:hAnsiTheme="minorHAnsi"/>
          <w:b/>
          <w:u w:val="single"/>
        </w:rPr>
      </w:pP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Zverejňovanie</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w:t>
      </w:r>
      <w:r w:rsidR="00EA2605" w:rsidRPr="004A6A07">
        <w:rPr>
          <w:rFonts w:asciiTheme="minorHAnsi" w:hAnsiTheme="minorHAnsi"/>
        </w:rPr>
        <w:t xml:space="preserve"> OP TP</w:t>
      </w:r>
      <w:r w:rsidRPr="004A6A07">
        <w:rPr>
          <w:rFonts w:asciiTheme="minorHAnsi" w:hAnsiTheme="minorHAnsi"/>
        </w:rPr>
        <w:t xml:space="preserve"> zverejní na svojom webovom sídle </w:t>
      </w:r>
      <w:r w:rsidRPr="004A6A07">
        <w:rPr>
          <w:rFonts w:asciiTheme="minorHAnsi" w:hAnsiTheme="minorHAnsi"/>
          <w:b/>
        </w:rPr>
        <w:t>do 60 pracovných dní</w:t>
      </w:r>
      <w:r w:rsidRPr="004A6A07">
        <w:rPr>
          <w:rFonts w:asciiTheme="minorHAnsi" w:hAnsiTheme="minorHAnsi"/>
        </w:rPr>
        <w:t xml:space="preserve"> od skončenia rozhodovania  o ŽoNFP </w:t>
      </w:r>
      <w:r w:rsidRPr="004A6A07">
        <w:rPr>
          <w:rFonts w:asciiTheme="minorHAnsi" w:hAnsiTheme="minorHAnsi"/>
          <w:b/>
        </w:rPr>
        <w:t>zoznam schválených ŽoNFP,</w:t>
      </w:r>
      <w:r w:rsidRPr="004A6A07">
        <w:rPr>
          <w:rFonts w:asciiTheme="minorHAnsi" w:hAnsiTheme="minorHAnsi"/>
        </w:rPr>
        <w:t xml:space="preserve"> ktorý obsahuje:</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výšku schváleného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zoznam odborných hodnotiteľov, v rozsahu titul, meno,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441F1D" w:rsidRPr="004A6A07">
        <w:rPr>
          <w:rFonts w:asciiTheme="minorHAnsi" w:hAnsiTheme="minorHAnsi"/>
        </w:rPr>
        <w:t xml:space="preserve">OP TP </w:t>
      </w:r>
      <w:r w:rsidRPr="004A6A07">
        <w:rPr>
          <w:rFonts w:asciiTheme="minorHAnsi" w:hAnsiTheme="minorHAnsi"/>
        </w:rPr>
        <w:t>zverejní na svojom webovom sídle do 60 pracovných dní od skončenia rozhodovania  o ŽoNFP  zoznam neschválených ŽoNFP, ktorý obsahuje:</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dôvody neschválenia žiadosti,</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zoznam odborných hodnotiteľov, v rozsahu titul, meno,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r w:rsidR="00441F1D" w:rsidRPr="004A6A07">
        <w:rPr>
          <w:rFonts w:asciiTheme="minorHAnsi" w:hAnsiTheme="minorHAnsi"/>
        </w:rPr>
        <w:t> </w:t>
      </w:r>
      <w:r w:rsidRPr="004A6A07">
        <w:rPr>
          <w:rFonts w:asciiTheme="minorHAnsi" w:hAnsiTheme="minorHAnsi"/>
        </w:rPr>
        <w:t>prijímateľa</w:t>
      </w:r>
      <w:r w:rsidR="00441F1D" w:rsidRPr="004A6A07">
        <w:rPr>
          <w:rFonts w:asciiTheme="minorHAnsi" w:hAnsiTheme="minorHAnsi"/>
        </w:rPr>
        <w:t>,</w:t>
      </w:r>
      <w:r w:rsidRPr="004A6A07">
        <w:rPr>
          <w:rFonts w:asciiTheme="minorHAnsi" w:hAnsiTheme="minorHAnsi"/>
        </w:rPr>
        <w:t xml:space="preserve"> informácie podľa čl. 115 ods. 2 a ods. 1 prílohy XII všeobecného nariadenia.</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 xml:space="preserve">Synergické účinky medzi EŠIF </w:t>
      </w:r>
    </w:p>
    <w:p w:rsidR="0064229B" w:rsidRPr="004A6A07" w:rsidRDefault="0064229B" w:rsidP="00010D4A">
      <w:pPr>
        <w:spacing w:before="120" w:after="120" w:line="240" w:lineRule="auto"/>
        <w:jc w:val="both"/>
        <w:rPr>
          <w:rFonts w:asciiTheme="minorHAnsi" w:hAnsiTheme="minorHAnsi"/>
          <w:color w:val="000000" w:themeColor="text1"/>
        </w:rPr>
      </w:pPr>
      <w:r w:rsidRPr="004A6A07">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w:t>
      </w:r>
      <w:r w:rsidRPr="004A6A07">
        <w:rPr>
          <w:rFonts w:asciiTheme="minorHAnsi" w:hAnsiTheme="minorHAnsi"/>
          <w:color w:val="000000" w:themeColor="text1"/>
        </w:rPr>
        <w:lastRenderedPageBreak/>
        <w:t xml:space="preserve">dostupnými nástrojmi na európskej, národnej a miestnej úrovni. Z týchto dôvodov je možné kombinovať zdroje EŠIF s ďalšími nástrojmi podpory doplnkovým spôsobom. </w:t>
      </w:r>
    </w:p>
    <w:p w:rsidR="003A23D2" w:rsidRPr="004A6A07" w:rsidRDefault="0064229B" w:rsidP="00010D4A">
      <w:pPr>
        <w:spacing w:before="120" w:after="120" w:line="240" w:lineRule="auto"/>
        <w:jc w:val="both"/>
        <w:rPr>
          <w:rFonts w:asciiTheme="minorHAnsi" w:hAnsiTheme="minorHAnsi"/>
        </w:rPr>
      </w:pPr>
      <w:r w:rsidRPr="004A6A07">
        <w:rPr>
          <w:rFonts w:asciiTheme="minorHAnsi" w:hAnsiTheme="minorHAnsi"/>
        </w:rPr>
        <w:t xml:space="preserve">Ku špecifickému cieľu </w:t>
      </w:r>
      <w:r w:rsidR="00441F1D" w:rsidRPr="004A6A07">
        <w:rPr>
          <w:rFonts w:asciiTheme="minorHAnsi" w:hAnsiTheme="minorHAnsi"/>
        </w:rPr>
        <w:t>2</w:t>
      </w:r>
      <w:r w:rsidRPr="004A6A07">
        <w:rPr>
          <w:rFonts w:asciiTheme="minorHAnsi" w:hAnsiTheme="minorHAnsi"/>
        </w:rPr>
        <w:t xml:space="preserve">: </w:t>
      </w:r>
      <w:r w:rsidR="00174E58" w:rsidRPr="004A6A07">
        <w:rPr>
          <w:rFonts w:asciiTheme="minorHAnsi" w:hAnsiTheme="minorHAnsi"/>
          <w:bCs/>
        </w:rPr>
        <w:t>Zabezpečiť účinné informovanie a publicitu</w:t>
      </w:r>
      <w:r w:rsidRPr="004A6A07">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VaI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Špecifický cieľ:</w:t>
            </w:r>
            <w:r w:rsidR="00C2623B">
              <w:t>2</w:t>
            </w:r>
          </w:p>
        </w:tc>
        <w:tc>
          <w:tcPr>
            <w:tcW w:w="4606" w:type="dxa"/>
            <w:shd w:val="clear" w:color="auto" w:fill="auto"/>
          </w:tcPr>
          <w:p w:rsidR="0064229B" w:rsidRPr="00FC0520" w:rsidRDefault="0064229B" w:rsidP="00FB559F">
            <w:pPr>
              <w:jc w:val="both"/>
            </w:pPr>
            <w:r w:rsidRPr="00FC0520">
              <w:t>Špecifický cieľ: 5.1.</w:t>
            </w:r>
            <w:r w:rsidR="00FB559F">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lastRenderedPageBreak/>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B5961" w:rsidP="006B5961">
            <w:pPr>
              <w:jc w:val="both"/>
            </w:pPr>
            <w:r>
              <w:t>Č</w:t>
            </w:r>
            <w:r w:rsidR="00FB559F" w:rsidRPr="006B5961">
              <w:t>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Zameranie</w:t>
            </w:r>
            <w:r w:rsidRPr="006B5961">
              <w:t xml:space="preserve">: </w:t>
            </w:r>
            <w:r w:rsidR="00C2623B" w:rsidRPr="006B5961">
              <w:t>A</w:t>
            </w:r>
            <w:r w:rsidR="006B5961">
              <w:t>,</w:t>
            </w:r>
            <w:r w:rsidR="00C2623B" w:rsidRPr="006B5961">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453BCB" w:rsidRPr="00AA2BAA" w:rsidRDefault="0064229B" w:rsidP="00010D4A">
      <w:pPr>
        <w:spacing w:before="120" w:after="120" w:line="240" w:lineRule="auto"/>
        <w:jc w:val="both"/>
      </w:pPr>
      <w:r w:rsidRPr="004A6A07">
        <w:rPr>
          <w:rFonts w:asciiTheme="minorHAnsi" w:eastAsia="Times New Roman" w:hAnsiTheme="minorHAnsi"/>
        </w:rPr>
        <w:t>Bližšie informácie k synergickým a komplementárnym účinkom je možné získať na webovom sídle centrálneho koordinačného orgánu</w:t>
      </w:r>
      <w:r w:rsidRPr="004A6A07">
        <w:rPr>
          <w:rFonts w:asciiTheme="minorHAnsi" w:hAnsiTheme="minorHAnsi"/>
        </w:rPr>
        <w:t xml:space="preserve"> </w:t>
      </w:r>
      <w:hyperlink r:id="rId28" w:history="1">
        <w:r w:rsidR="009D7392" w:rsidRPr="004A6A07">
          <w:rPr>
            <w:rStyle w:val="Hypertextovprepojenie"/>
            <w:rFonts w:asciiTheme="minorHAnsi" w:eastAsia="Times New Roman" w:hAnsiTheme="minorHAnsi"/>
          </w:rPr>
          <w:t>http://www.partnerskadohoda.gov.sk/273-sk/koordinacia-synergii-a-komplementarit-medzi-esif-a-ostatnymi-nastrojmi-podpory-eu-a-sr/</w:t>
        </w:r>
      </w:hyperlink>
      <w:r w:rsidRPr="004A6A07">
        <w:rPr>
          <w:rFonts w:asciiTheme="minorHAnsi" w:hAnsiTheme="minorHAnsi"/>
        </w:rPr>
        <w:t xml:space="preserve"> a v rámci jednotného informačného systému Európskej komisie, ktorý je dostupný na webovom sídle </w:t>
      </w:r>
      <w:hyperlink r:id="rId29" w:history="1">
        <w:r w:rsidRPr="004A6A07">
          <w:rPr>
            <w:rStyle w:val="Hypertextovprepojenie"/>
            <w:rFonts w:asciiTheme="minorHAnsi" w:hAnsiTheme="minorHAnsi"/>
          </w:rPr>
          <w:t>http://www.ecas.org/</w:t>
        </w:r>
      </w:hyperlink>
      <w:r w:rsidR="003C2776" w:rsidRPr="004A6A07">
        <w:rPr>
          <w:rFonts w:asciiTheme="minorHAnsi" w:hAnsiTheme="minorHAnsi"/>
        </w:rPr>
        <w:t>.</w:t>
      </w:r>
    </w:p>
    <w:p w:rsidR="00962511" w:rsidRDefault="00962511">
      <w:pPr>
        <w:spacing w:after="0" w:line="240" w:lineRule="auto"/>
        <w:rPr>
          <w:rFonts w:ascii="Times New Roman" w:hAnsi="Times New Roman"/>
          <w:b/>
          <w:sz w:val="28"/>
          <w:szCs w:val="28"/>
          <w:lang w:eastAsia="sk-SK"/>
        </w:rPr>
      </w:pPr>
      <w:r>
        <w:rPr>
          <w:b/>
          <w:sz w:val="28"/>
          <w:szCs w:val="28"/>
        </w:rPr>
        <w:br w:type="page"/>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Zmena a zrušenie vyzvania</w:t>
      </w:r>
    </w:p>
    <w:p w:rsidR="003C2776" w:rsidRDefault="0064229B" w:rsidP="00010D4A">
      <w:pPr>
        <w:spacing w:before="120" w:after="120" w:line="240" w:lineRule="auto"/>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536C2D">
        <w:t xml:space="preserve">OP TP </w:t>
      </w:r>
      <w:r w:rsidRPr="00FC0520">
        <w:t>s ohľadom na dopad navrhovanej zmeny na</w:t>
      </w:r>
      <w:r>
        <w:t> </w:t>
      </w:r>
      <w:r w:rsidRPr="00FC0520">
        <w:t>žiadateľa</w:t>
      </w:r>
      <w:r>
        <w:t>.</w:t>
      </w:r>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lastRenderedPageBreak/>
        <w:t>Prílohy vyzvania</w:t>
      </w:r>
    </w:p>
    <w:p w:rsidR="003C2776" w:rsidRDefault="003C2776" w:rsidP="003C2776">
      <w:pPr>
        <w:pStyle w:val="Odsekzoznamu1"/>
        <w:jc w:val="both"/>
        <w:rPr>
          <w:bCs/>
          <w:iCs/>
          <w:szCs w:val="22"/>
        </w:rPr>
      </w:pP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3609C">
        <w:rPr>
          <w:rFonts w:asciiTheme="minorHAnsi" w:hAnsiTheme="minorHAnsi"/>
          <w:bCs/>
          <w:iCs/>
          <w:sz w:val="22"/>
          <w:szCs w:val="22"/>
        </w:rPr>
        <w:t>Formulár žiadosti o NFP</w:t>
      </w:r>
      <w:del w:id="4" w:author="Autor">
        <w:r w:rsidR="00AF0D8F" w:rsidRPr="00AF0D8F" w:rsidDel="007314FD">
          <w:rPr>
            <w:rFonts w:asciiTheme="minorHAnsi" w:hAnsiTheme="minorHAnsi"/>
            <w:bCs/>
            <w:iCs/>
            <w:sz w:val="22"/>
            <w:szCs w:val="22"/>
          </w:rPr>
          <w:delText xml:space="preserve"> </w:delText>
        </w:r>
        <w:r w:rsidR="00AF0D8F" w:rsidRPr="009A25FF" w:rsidDel="007314FD">
          <w:rPr>
            <w:rFonts w:asciiTheme="minorHAnsi" w:hAnsiTheme="minorHAnsi"/>
            <w:bCs/>
            <w:iCs/>
            <w:sz w:val="22"/>
            <w:szCs w:val="22"/>
          </w:rPr>
          <w:delText>-</w:delText>
        </w:r>
        <w:r w:rsidR="00AF0D8F" w:rsidRPr="009A25FF" w:rsidDel="007314FD">
          <w:rPr>
            <w:rFonts w:asciiTheme="minorHAnsi" w:hAnsiTheme="minorHAnsi"/>
            <w:b/>
            <w:sz w:val="22"/>
            <w:szCs w:val="22"/>
          </w:rPr>
          <w:delText xml:space="preserve"> aktualizovaná</w:delText>
        </w:r>
      </w:del>
      <w:r w:rsidR="0040201B" w:rsidRPr="0017751C">
        <w:rPr>
          <w:rFonts w:asciiTheme="minorHAnsi" w:hAnsiTheme="minorHAnsi" w:cstheme="minorHAnsi"/>
          <w:sz w:val="22"/>
          <w:szCs w:val="22"/>
        </w:rPr>
        <w:t>;</w:t>
      </w: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Zoznam </w:t>
      </w:r>
      <w:r w:rsidR="002058E2" w:rsidRPr="009A25FF">
        <w:rPr>
          <w:rFonts w:asciiTheme="minorHAnsi" w:hAnsiTheme="minorHAnsi"/>
          <w:bCs/>
          <w:iCs/>
          <w:sz w:val="22"/>
          <w:szCs w:val="22"/>
        </w:rPr>
        <w:t xml:space="preserve">povinných </w:t>
      </w:r>
      <w:r w:rsidRPr="009A25FF">
        <w:rPr>
          <w:rFonts w:asciiTheme="minorHAnsi" w:hAnsiTheme="minorHAnsi"/>
          <w:bCs/>
          <w:iCs/>
          <w:sz w:val="22"/>
          <w:szCs w:val="22"/>
        </w:rPr>
        <w:t>merateľných ukazovateľov</w:t>
      </w:r>
      <w:r w:rsidR="00536C2D" w:rsidRPr="00962511">
        <w:rPr>
          <w:rFonts w:asciiTheme="minorHAnsi" w:hAnsiTheme="minorHAnsi"/>
          <w:b/>
          <w:sz w:val="22"/>
          <w:szCs w:val="22"/>
        </w:rPr>
        <w:t xml:space="preserve"> </w:t>
      </w:r>
      <w:r w:rsidR="00536C2D" w:rsidRPr="004A6A07">
        <w:rPr>
          <w:rFonts w:asciiTheme="minorHAnsi" w:hAnsiTheme="minorHAnsi"/>
          <w:bCs/>
          <w:iCs/>
          <w:sz w:val="22"/>
          <w:szCs w:val="22"/>
        </w:rPr>
        <w:t>(vrátane iných údajov relevantných k HP);</w:t>
      </w:r>
    </w:p>
    <w:p w:rsidR="00492D5E" w:rsidRPr="004A6A07" w:rsidRDefault="00536C2D"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4A6A07">
        <w:rPr>
          <w:rFonts w:asciiTheme="minorHAnsi" w:hAnsi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r w:rsidR="005B4878" w:rsidRPr="005B4878">
        <w:rPr>
          <w:rFonts w:asciiTheme="minorHAnsi" w:hAnsiTheme="minorHAnsi"/>
          <w:bCs/>
          <w:iCs/>
          <w:sz w:val="22"/>
          <w:szCs w:val="22"/>
        </w:rPr>
        <w:t xml:space="preserve"> </w:t>
      </w:r>
    </w:p>
    <w:p w:rsidR="003C2776" w:rsidRPr="009A25FF" w:rsidRDefault="00634B7F" w:rsidP="009A25FF">
      <w:pPr>
        <w:pStyle w:val="Odsekzoznamu1"/>
        <w:numPr>
          <w:ilvl w:val="0"/>
          <w:numId w:val="3"/>
        </w:numPr>
        <w:spacing w:after="200" w:line="276" w:lineRule="auto"/>
        <w:jc w:val="both"/>
        <w:rPr>
          <w:rFonts w:asciiTheme="minorHAnsi" w:hAnsiTheme="minorHAnsi"/>
          <w:bCs/>
          <w:iCs/>
          <w:sz w:val="22"/>
          <w:szCs w:val="22"/>
        </w:rPr>
      </w:pPr>
      <w:r w:rsidRPr="00C3609C">
        <w:rPr>
          <w:rFonts w:asciiTheme="minorHAnsi" w:hAnsiTheme="minorHAnsi"/>
          <w:bCs/>
          <w:iCs/>
          <w:sz w:val="22"/>
          <w:szCs w:val="22"/>
        </w:rPr>
        <w:t>Vzor</w:t>
      </w:r>
      <w:r w:rsidRPr="009A25FF">
        <w:rPr>
          <w:rFonts w:asciiTheme="minorHAnsi" w:hAnsiTheme="minorHAnsi"/>
          <w:bCs/>
          <w:iCs/>
          <w:sz w:val="22"/>
          <w:szCs w:val="22"/>
        </w:rPr>
        <w:t xml:space="preserve"> povinnej prílohy k žiadosti o NFP</w:t>
      </w:r>
      <w:r w:rsidR="00317EFA" w:rsidRPr="009A25FF">
        <w:rPr>
          <w:rFonts w:asciiTheme="minorHAnsi" w:hAnsiTheme="minorHAnsi"/>
          <w:bCs/>
          <w:iCs/>
          <w:sz w:val="22"/>
          <w:szCs w:val="22"/>
        </w:rPr>
        <w:t xml:space="preserve"> - Opis projektu</w:t>
      </w:r>
      <w:r w:rsidR="00DE4518" w:rsidRPr="004A6A07">
        <w:rPr>
          <w:rFonts w:asciiTheme="minorHAnsi" w:hAnsiTheme="minorHAnsi"/>
          <w:bCs/>
          <w:iCs/>
          <w:sz w:val="22"/>
          <w:szCs w:val="22"/>
        </w:rPr>
        <w:t>;</w:t>
      </w:r>
      <w:r w:rsidR="00DE4518" w:rsidRPr="005B4878">
        <w:rPr>
          <w:rFonts w:asciiTheme="minorHAnsi" w:hAnsiTheme="minorHAnsi"/>
          <w:bCs/>
          <w:iCs/>
          <w:sz w:val="22"/>
          <w:szCs w:val="22"/>
        </w:rPr>
        <w:t xml:space="preserve"> </w:t>
      </w:r>
      <w:r w:rsidR="00992211" w:rsidRPr="009A25FF">
        <w:rPr>
          <w:rFonts w:asciiTheme="minorHAnsi" w:hAnsiTheme="minorHAnsi"/>
          <w:bCs/>
          <w:iCs/>
          <w:sz w:val="22"/>
          <w:szCs w:val="22"/>
        </w:rPr>
        <w:t xml:space="preserve"> </w:t>
      </w:r>
    </w:p>
    <w:p w:rsidR="00BC5244" w:rsidRPr="00962511" w:rsidRDefault="00634B7F"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 </w:t>
      </w:r>
      <w:r w:rsidR="006C4A28" w:rsidRPr="009A25FF">
        <w:rPr>
          <w:rFonts w:asciiTheme="minorHAnsi" w:hAnsiTheme="minorHAnsi"/>
          <w:bCs/>
          <w:iCs/>
          <w:sz w:val="22"/>
          <w:szCs w:val="22"/>
        </w:rPr>
        <w:t>Vzor Výzvy na doplnenie ŽoNFP</w:t>
      </w:r>
      <w:del w:id="5" w:author="Autor">
        <w:r w:rsidR="00777687" w:rsidRPr="009A25FF" w:rsidDel="007314FD">
          <w:rPr>
            <w:rFonts w:asciiTheme="minorHAnsi" w:hAnsiTheme="minorHAnsi"/>
            <w:bCs/>
            <w:iCs/>
            <w:sz w:val="22"/>
            <w:szCs w:val="22"/>
          </w:rPr>
          <w:delText>-</w:delText>
        </w:r>
        <w:r w:rsidR="00777687" w:rsidRPr="009A25FF" w:rsidDel="007314FD">
          <w:rPr>
            <w:rFonts w:asciiTheme="minorHAnsi" w:hAnsiTheme="minorHAnsi"/>
            <w:b/>
            <w:sz w:val="22"/>
            <w:szCs w:val="22"/>
          </w:rPr>
          <w:delText xml:space="preserve"> aktualizovaná</w:delText>
        </w:r>
      </w:del>
      <w:r w:rsidR="00DE4518" w:rsidRPr="007314FD">
        <w:rPr>
          <w:rFonts w:asciiTheme="minorHAnsi" w:hAnsiTheme="minorHAnsi"/>
          <w:sz w:val="22"/>
          <w:szCs w:val="22"/>
          <w:rPrChange w:id="6" w:author="Autor">
            <w:rPr>
              <w:rFonts w:asciiTheme="minorHAnsi" w:hAnsiTheme="minorHAnsi"/>
              <w:b/>
              <w:sz w:val="22"/>
              <w:szCs w:val="22"/>
            </w:rPr>
          </w:rPrChange>
        </w:rPr>
        <w:t>.</w:t>
      </w:r>
    </w:p>
    <w:sectPr w:rsidR="00BC5244" w:rsidRPr="00962511" w:rsidSect="00914DBE">
      <w:headerReference w:type="even" r:id="rId30"/>
      <w:headerReference w:type="default" r:id="rId31"/>
      <w:footerReference w:type="even" r:id="rId32"/>
      <w:footerReference w:type="default" r:id="rId33"/>
      <w:headerReference w:type="first" r:id="rId34"/>
      <w:footerReference w:type="first" r:id="rId3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D4A" w:rsidRDefault="00010D4A" w:rsidP="00784ECE">
      <w:pPr>
        <w:spacing w:after="0" w:line="240" w:lineRule="auto"/>
      </w:pPr>
      <w:r>
        <w:separator/>
      </w:r>
    </w:p>
  </w:endnote>
  <w:endnote w:type="continuationSeparator" w:id="0">
    <w:p w:rsidR="00010D4A" w:rsidRDefault="00010D4A"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3BD" w:rsidRDefault="00D773B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560877"/>
      <w:docPartObj>
        <w:docPartGallery w:val="Page Numbers (Bottom of Page)"/>
        <w:docPartUnique/>
      </w:docPartObj>
    </w:sdtPr>
    <w:sdtEndPr/>
    <w:sdtContent>
      <w:p w:rsidR="00010D4A" w:rsidRDefault="00010D4A">
        <w:pPr>
          <w:pStyle w:val="Pta"/>
          <w:jc w:val="center"/>
        </w:pPr>
        <w:r>
          <w:fldChar w:fldCharType="begin"/>
        </w:r>
        <w:r>
          <w:instrText>PAGE   \* MERGEFORMAT</w:instrText>
        </w:r>
        <w:r>
          <w:fldChar w:fldCharType="separate"/>
        </w:r>
        <w:r w:rsidR="00593333">
          <w:rPr>
            <w:noProof/>
          </w:rPr>
          <w:t>1</w:t>
        </w:r>
        <w:r>
          <w:fldChar w:fldCharType="end"/>
        </w:r>
      </w:p>
    </w:sdtContent>
  </w:sdt>
  <w:p w:rsidR="00010D4A" w:rsidRDefault="00010D4A">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D4A" w:rsidRDefault="00010D4A" w:rsidP="00F4420F">
    <w:pPr>
      <w:pStyle w:val="Pta"/>
      <w:jc w:val="right"/>
    </w:pPr>
    <w:r>
      <w:rPr>
        <w:noProof/>
      </w:rPr>
      <mc:AlternateContent>
        <mc:Choice Requires="wps">
          <w:drawing>
            <wp:anchor distT="0" distB="0" distL="114300" distR="114300" simplePos="0" relativeHeight="251657216" behindDoc="0" locked="0" layoutInCell="1" allowOverlap="1" wp14:anchorId="1C1F1102" wp14:editId="6EDC4A5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9A3C495"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010D4A" w:rsidRDefault="00010D4A" w:rsidP="00F4420F">
    <w:pPr>
      <w:pStyle w:val="Pta"/>
      <w:jc w:val="right"/>
    </w:pPr>
    <w:r>
      <w:rPr>
        <w:noProof/>
      </w:rPr>
      <w:drawing>
        <wp:anchor distT="0" distB="0" distL="114300" distR="114300" simplePos="0" relativeHeight="251658240" behindDoc="1" locked="0" layoutInCell="1" allowOverlap="1" wp14:anchorId="141D2342" wp14:editId="3CDE56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010D4A" w:rsidRDefault="00010D4A" w:rsidP="00F4420F">
    <w:pPr>
      <w:pStyle w:val="Pta"/>
    </w:pPr>
  </w:p>
  <w:p w:rsidR="00010D4A" w:rsidRDefault="00010D4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D4A" w:rsidRDefault="00010D4A" w:rsidP="00784ECE">
      <w:pPr>
        <w:spacing w:after="0" w:line="240" w:lineRule="auto"/>
      </w:pPr>
      <w:r>
        <w:separator/>
      </w:r>
    </w:p>
  </w:footnote>
  <w:footnote w:type="continuationSeparator" w:id="0">
    <w:p w:rsidR="00010D4A" w:rsidRDefault="00010D4A" w:rsidP="00784ECE">
      <w:pPr>
        <w:spacing w:after="0" w:line="240" w:lineRule="auto"/>
      </w:pPr>
      <w:r>
        <w:continuationSeparator/>
      </w:r>
    </w:p>
  </w:footnote>
  <w:footnote w:id="1">
    <w:p w:rsidR="00010D4A" w:rsidRDefault="00010D4A" w:rsidP="00220D59">
      <w:pPr>
        <w:pStyle w:val="Textpoznmkypodiarou"/>
        <w:jc w:val="both"/>
      </w:pPr>
      <w:r>
        <w:rPr>
          <w:rStyle w:val="Odkaznapoznmkupodiarou"/>
        </w:rPr>
        <w:footnoteRef/>
      </w:r>
      <w:r>
        <w:t xml:space="preserve"> </w:t>
      </w:r>
      <w:r w:rsidRPr="004A6A07">
        <w:rPr>
          <w:rFonts w:asciiTheme="minorHAnsi" w:hAnsiTheme="minorHAnsi"/>
        </w:rPr>
        <w:t>Vrátane zdroja pro rata</w:t>
      </w:r>
    </w:p>
  </w:footnote>
  <w:footnote w:id="2">
    <w:p w:rsidR="00010D4A" w:rsidRDefault="00010D4A"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010D4A" w:rsidRDefault="00010D4A" w:rsidP="00120AD4">
      <w:pPr>
        <w:pStyle w:val="Textpoznmkypodiarou"/>
        <w:jc w:val="both"/>
      </w:pPr>
      <w:r>
        <w:rPr>
          <w:rStyle w:val="Odkaznapoznmkupodiarou"/>
        </w:rPr>
        <w:footnoteRef/>
      </w:r>
      <w:r>
        <w:t xml:space="preserve"> </w:t>
      </w:r>
      <w:r w:rsidRPr="004A6A07">
        <w:rPr>
          <w:rFonts w:asciiTheme="minorHAnsi" w:hAnsiTheme="minorHAnsi"/>
        </w:rPr>
        <w:t>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3BD" w:rsidRDefault="00D773B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D4A" w:rsidRDefault="00010D4A">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7F1B8767" wp14:editId="5E2676DF">
          <wp:simplePos x="0" y="0"/>
          <wp:positionH relativeFrom="column">
            <wp:posOffset>195580</wp:posOffset>
          </wp:positionH>
          <wp:positionV relativeFrom="paragraph">
            <wp:posOffset>-144780</wp:posOffset>
          </wp:positionV>
          <wp:extent cx="840740" cy="640080"/>
          <wp:effectExtent l="0" t="0" r="0" b="762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010D4A" w:rsidRDefault="00010D4A">
    <w:pPr>
      <w:pStyle w:val="Hlavika"/>
      <w:rPr>
        <w:rFonts w:asciiTheme="minorHAnsi" w:hAnsiTheme="minorHAnsi"/>
        <w:sz w:val="22"/>
        <w:szCs w:val="22"/>
      </w:rPr>
    </w:pPr>
  </w:p>
  <w:p w:rsidR="00010D4A" w:rsidRPr="00005728" w:rsidRDefault="00010D4A">
    <w:pPr>
      <w:pStyle w:val="Hlavika"/>
      <w:rPr>
        <w:rFonts w:asciiTheme="minorHAnsi" w:hAnsiTheme="minorHAnsi"/>
        <w:b/>
      </w:rPr>
    </w:pPr>
    <w:r>
      <w:rPr>
        <w:rFonts w:asciiTheme="minorHAnsi" w:hAnsiTheme="minorHAnsi"/>
        <w:sz w:val="22"/>
        <w:szCs w:val="22"/>
      </w:rPr>
      <w:t xml:space="preserve">                                             </w:t>
    </w:r>
    <w:r w:rsidRPr="00DB3A8D">
      <w:rPr>
        <w:rFonts w:asciiTheme="minorHAnsi" w:hAnsiTheme="minorHAnsi"/>
      </w:rPr>
      <w:t>Konsolidovaná verzia po zmene č.</w:t>
    </w:r>
    <w:r>
      <w:rPr>
        <w:rFonts w:asciiTheme="minorHAnsi" w:hAnsiTheme="minorHAnsi"/>
      </w:rPr>
      <w:t xml:space="preserve"> </w:t>
    </w:r>
    <w:del w:id="7" w:author="Autor">
      <w:r w:rsidDel="007314FD">
        <w:rPr>
          <w:rFonts w:asciiTheme="minorHAnsi" w:hAnsiTheme="minorHAnsi"/>
        </w:rPr>
        <w:delText>5</w:delText>
      </w:r>
    </w:del>
    <w:ins w:id="8" w:author="Autor">
      <w:r w:rsidR="007314FD">
        <w:rPr>
          <w:rFonts w:asciiTheme="minorHAnsi" w:hAnsiTheme="minorHAnsi"/>
        </w:rPr>
        <w:t>6</w:t>
      </w:r>
    </w:ins>
    <w:r w:rsidRPr="00DB3A8D">
      <w:rPr>
        <w:rFonts w:asciiTheme="minorHAnsi" w:hAnsiTheme="minorHAnsi"/>
      </w:rPr>
      <w:t xml:space="preserve"> </w:t>
    </w:r>
    <w:r w:rsidRPr="002D1D1E">
      <w:rPr>
        <w:rFonts w:asciiTheme="minorHAnsi" w:hAnsiTheme="minorHAnsi"/>
      </w:rPr>
      <w:t xml:space="preserve">z </w:t>
    </w:r>
    <w:del w:id="9" w:author="Autor">
      <w:r w:rsidRPr="002D1D1E" w:rsidDel="00D773BD">
        <w:rPr>
          <w:rFonts w:asciiTheme="minorHAnsi" w:hAnsiTheme="minorHAnsi"/>
        </w:rPr>
        <w:delText>1</w:delText>
      </w:r>
      <w:r w:rsidDel="00D773BD">
        <w:rPr>
          <w:rFonts w:asciiTheme="minorHAnsi" w:hAnsiTheme="minorHAnsi"/>
        </w:rPr>
        <w:delText>5</w:delText>
      </w:r>
    </w:del>
    <w:ins w:id="10" w:author="Autor">
      <w:r w:rsidR="00D773BD">
        <w:rPr>
          <w:rFonts w:asciiTheme="minorHAnsi" w:hAnsiTheme="minorHAnsi"/>
        </w:rPr>
        <w:t>20</w:t>
      </w:r>
    </w:ins>
    <w:r w:rsidRPr="002D1D1E">
      <w:rPr>
        <w:rFonts w:asciiTheme="minorHAnsi" w:hAnsiTheme="minorHAnsi"/>
      </w:rPr>
      <w:t xml:space="preserve">. </w:t>
    </w:r>
    <w:del w:id="11" w:author="Autor">
      <w:r w:rsidRPr="002D1D1E" w:rsidDel="00D773BD">
        <w:rPr>
          <w:rFonts w:asciiTheme="minorHAnsi" w:hAnsiTheme="minorHAnsi"/>
        </w:rPr>
        <w:delText>7</w:delText>
      </w:r>
    </w:del>
    <w:ins w:id="12" w:author="Autor">
      <w:r w:rsidR="00D773BD">
        <w:rPr>
          <w:rFonts w:asciiTheme="minorHAnsi" w:hAnsiTheme="minorHAnsi"/>
        </w:rPr>
        <w:t>04</w:t>
      </w:r>
    </w:ins>
    <w:r w:rsidRPr="002D1D1E">
      <w:rPr>
        <w:rFonts w:asciiTheme="minorHAnsi" w:hAnsiTheme="minorHAnsi"/>
      </w:rPr>
      <w:t xml:space="preserve">. </w:t>
    </w:r>
    <w:del w:id="13" w:author="Autor">
      <w:r w:rsidRPr="002D1D1E" w:rsidDel="00D773BD">
        <w:rPr>
          <w:rFonts w:asciiTheme="minorHAnsi" w:hAnsiTheme="minorHAnsi"/>
        </w:rPr>
        <w:delText>2019</w:delText>
      </w:r>
      <w:r w:rsidDel="00D773BD">
        <w:rPr>
          <w:rFonts w:asciiTheme="minorHAnsi" w:hAnsiTheme="minorHAnsi"/>
        </w:rPr>
        <w:delText xml:space="preserve">    </w:delText>
      </w:r>
    </w:del>
    <w:ins w:id="14" w:author="Autor">
      <w:r w:rsidR="00D773BD" w:rsidRPr="002D1D1E">
        <w:rPr>
          <w:rFonts w:asciiTheme="minorHAnsi" w:hAnsiTheme="minorHAnsi"/>
        </w:rPr>
        <w:t>20</w:t>
      </w:r>
      <w:r w:rsidR="00D773BD">
        <w:rPr>
          <w:rFonts w:asciiTheme="minorHAnsi" w:hAnsiTheme="minorHAnsi"/>
        </w:rPr>
        <w:t xml:space="preserve">20   </w:t>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D4A" w:rsidRDefault="00010D4A">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BD814EF"/>
    <w:multiLevelType w:val="hybridMultilevel"/>
    <w:tmpl w:val="294A4D50"/>
    <w:lvl w:ilvl="0" w:tplc="55D8D356">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719121F"/>
    <w:multiLevelType w:val="hybridMultilevel"/>
    <w:tmpl w:val="78A60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15:restartNumberingAfterBreak="0">
    <w:nsid w:val="587F3F41"/>
    <w:multiLevelType w:val="hybridMultilevel"/>
    <w:tmpl w:val="68309B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6F3BEB"/>
    <w:multiLevelType w:val="hybridMultilevel"/>
    <w:tmpl w:val="54861F08"/>
    <w:lvl w:ilvl="0" w:tplc="04090017">
      <w:start w:val="1"/>
      <w:numFmt w:val="lowerLetter"/>
      <w:lvlText w:val="%1)"/>
      <w:lvlJc w:val="left"/>
      <w:pPr>
        <w:ind w:left="888" w:hanging="360"/>
      </w:pPr>
    </w:lvl>
    <w:lvl w:ilvl="1" w:tplc="FEA24F5C">
      <w:start w:val="1"/>
      <w:numFmt w:val="decimal"/>
      <w:lvlText w:val="%2)"/>
      <w:lvlJc w:val="left"/>
      <w:pPr>
        <w:ind w:left="1608" w:hanging="360"/>
      </w:pPr>
      <w:rPr>
        <w:rFonts w:hint="default"/>
        <w:b/>
      </w:rPr>
    </w:lvl>
    <w:lvl w:ilvl="2" w:tplc="041B001B">
      <w:start w:val="1"/>
      <w:numFmt w:val="lowerRoman"/>
      <w:lvlText w:val="%3."/>
      <w:lvlJc w:val="right"/>
      <w:pPr>
        <w:ind w:left="2328" w:hanging="180"/>
      </w:pPr>
    </w:lvl>
    <w:lvl w:ilvl="3" w:tplc="041B000F" w:tentative="1">
      <w:start w:val="1"/>
      <w:numFmt w:val="decimal"/>
      <w:lvlText w:val="%4."/>
      <w:lvlJc w:val="left"/>
      <w:pPr>
        <w:ind w:left="3048" w:hanging="360"/>
      </w:pPr>
    </w:lvl>
    <w:lvl w:ilvl="4" w:tplc="041B0019" w:tentative="1">
      <w:start w:val="1"/>
      <w:numFmt w:val="lowerLetter"/>
      <w:lvlText w:val="%5."/>
      <w:lvlJc w:val="left"/>
      <w:pPr>
        <w:ind w:left="3768" w:hanging="360"/>
      </w:pPr>
    </w:lvl>
    <w:lvl w:ilvl="5" w:tplc="041B001B" w:tentative="1">
      <w:start w:val="1"/>
      <w:numFmt w:val="lowerRoman"/>
      <w:lvlText w:val="%6."/>
      <w:lvlJc w:val="right"/>
      <w:pPr>
        <w:ind w:left="4488" w:hanging="180"/>
      </w:pPr>
    </w:lvl>
    <w:lvl w:ilvl="6" w:tplc="041B000F" w:tentative="1">
      <w:start w:val="1"/>
      <w:numFmt w:val="decimal"/>
      <w:lvlText w:val="%7."/>
      <w:lvlJc w:val="left"/>
      <w:pPr>
        <w:ind w:left="5208" w:hanging="360"/>
      </w:pPr>
    </w:lvl>
    <w:lvl w:ilvl="7" w:tplc="041B0019" w:tentative="1">
      <w:start w:val="1"/>
      <w:numFmt w:val="lowerLetter"/>
      <w:lvlText w:val="%8."/>
      <w:lvlJc w:val="left"/>
      <w:pPr>
        <w:ind w:left="5928" w:hanging="360"/>
      </w:pPr>
    </w:lvl>
    <w:lvl w:ilvl="8" w:tplc="041B001B" w:tentative="1">
      <w:start w:val="1"/>
      <w:numFmt w:val="lowerRoman"/>
      <w:lvlText w:val="%9."/>
      <w:lvlJc w:val="right"/>
      <w:pPr>
        <w:ind w:left="6648" w:hanging="180"/>
      </w:pPr>
    </w:lvl>
  </w:abstractNum>
  <w:abstractNum w:abstractNumId="27" w15:restartNumberingAfterBreak="0">
    <w:nsid w:val="630575E2"/>
    <w:multiLevelType w:val="hybridMultilevel"/>
    <w:tmpl w:val="1F6A7E56"/>
    <w:lvl w:ilvl="0" w:tplc="6E94BDE8">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0"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6"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6"/>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5"/>
  </w:num>
  <w:num w:numId="6">
    <w:abstractNumId w:val="11"/>
  </w:num>
  <w:num w:numId="7">
    <w:abstractNumId w:val="22"/>
  </w:num>
  <w:num w:numId="8">
    <w:abstractNumId w:val="34"/>
  </w:num>
  <w:num w:numId="9">
    <w:abstractNumId w:val="24"/>
  </w:num>
  <w:num w:numId="10">
    <w:abstractNumId w:val="21"/>
  </w:num>
  <w:num w:numId="11">
    <w:abstractNumId w:val="19"/>
  </w:num>
  <w:num w:numId="12">
    <w:abstractNumId w:val="0"/>
  </w:num>
  <w:num w:numId="13">
    <w:abstractNumId w:val="5"/>
  </w:num>
  <w:num w:numId="14">
    <w:abstractNumId w:val="3"/>
  </w:num>
  <w:num w:numId="15">
    <w:abstractNumId w:val="4"/>
  </w:num>
  <w:num w:numId="16">
    <w:abstractNumId w:val="17"/>
  </w:num>
  <w:num w:numId="17">
    <w:abstractNumId w:val="26"/>
  </w:num>
  <w:num w:numId="18">
    <w:abstractNumId w:val="32"/>
  </w:num>
  <w:num w:numId="19">
    <w:abstractNumId w:val="9"/>
  </w:num>
  <w:num w:numId="20">
    <w:abstractNumId w:val="28"/>
  </w:num>
  <w:num w:numId="21">
    <w:abstractNumId w:val="10"/>
  </w:num>
  <w:num w:numId="22">
    <w:abstractNumId w:val="16"/>
  </w:num>
  <w:num w:numId="23">
    <w:abstractNumId w:val="23"/>
  </w:num>
  <w:num w:numId="24">
    <w:abstractNumId w:val="8"/>
  </w:num>
  <w:num w:numId="25">
    <w:abstractNumId w:val="15"/>
  </w:num>
  <w:num w:numId="26">
    <w:abstractNumId w:val="2"/>
  </w:num>
  <w:num w:numId="27">
    <w:abstractNumId w:val="33"/>
  </w:num>
  <w:num w:numId="28">
    <w:abstractNumId w:val="1"/>
  </w:num>
  <w:num w:numId="29">
    <w:abstractNumId w:val="18"/>
  </w:num>
  <w:num w:numId="30">
    <w:abstractNumId w:val="36"/>
  </w:num>
  <w:num w:numId="31">
    <w:abstractNumId w:val="7"/>
  </w:num>
  <w:num w:numId="32">
    <w:abstractNumId w:val="30"/>
  </w:num>
  <w:num w:numId="33">
    <w:abstractNumId w:val="29"/>
  </w:num>
  <w:num w:numId="34">
    <w:abstractNumId w:val="13"/>
  </w:num>
  <w:num w:numId="35">
    <w:abstractNumId w:val="20"/>
  </w:num>
  <w:num w:numId="36">
    <w:abstractNumId w:val="30"/>
  </w:num>
  <w:num w:numId="37">
    <w:abstractNumId w:val="30"/>
  </w:num>
  <w:num w:numId="38">
    <w:abstractNumId w:val="14"/>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0D4A"/>
    <w:rsid w:val="0001752F"/>
    <w:rsid w:val="00021F03"/>
    <w:rsid w:val="00025BF0"/>
    <w:rsid w:val="00033564"/>
    <w:rsid w:val="00033F3D"/>
    <w:rsid w:val="00036164"/>
    <w:rsid w:val="00040767"/>
    <w:rsid w:val="0004353A"/>
    <w:rsid w:val="00045607"/>
    <w:rsid w:val="00046077"/>
    <w:rsid w:val="00047D69"/>
    <w:rsid w:val="00051690"/>
    <w:rsid w:val="00054C55"/>
    <w:rsid w:val="000605DD"/>
    <w:rsid w:val="0006409B"/>
    <w:rsid w:val="000759C3"/>
    <w:rsid w:val="000969E9"/>
    <w:rsid w:val="00096C8E"/>
    <w:rsid w:val="000A039C"/>
    <w:rsid w:val="000A13C5"/>
    <w:rsid w:val="000A466A"/>
    <w:rsid w:val="000B3821"/>
    <w:rsid w:val="000D0982"/>
    <w:rsid w:val="000D0C57"/>
    <w:rsid w:val="000E747D"/>
    <w:rsid w:val="000F6BBE"/>
    <w:rsid w:val="001001C9"/>
    <w:rsid w:val="0010099B"/>
    <w:rsid w:val="00110F51"/>
    <w:rsid w:val="001132F4"/>
    <w:rsid w:val="00115810"/>
    <w:rsid w:val="00115FD9"/>
    <w:rsid w:val="00120AD4"/>
    <w:rsid w:val="00122DE0"/>
    <w:rsid w:val="0012539E"/>
    <w:rsid w:val="00145333"/>
    <w:rsid w:val="001508E8"/>
    <w:rsid w:val="00153240"/>
    <w:rsid w:val="0015543D"/>
    <w:rsid w:val="001568D1"/>
    <w:rsid w:val="00174E58"/>
    <w:rsid w:val="001760A1"/>
    <w:rsid w:val="0018298C"/>
    <w:rsid w:val="00182A12"/>
    <w:rsid w:val="00197C33"/>
    <w:rsid w:val="001A2409"/>
    <w:rsid w:val="001A35D1"/>
    <w:rsid w:val="001A48D2"/>
    <w:rsid w:val="001A49DE"/>
    <w:rsid w:val="001A4AA9"/>
    <w:rsid w:val="001B2A90"/>
    <w:rsid w:val="001D14C0"/>
    <w:rsid w:val="001D23DF"/>
    <w:rsid w:val="001E486C"/>
    <w:rsid w:val="001F122D"/>
    <w:rsid w:val="001F7C53"/>
    <w:rsid w:val="002058E2"/>
    <w:rsid w:val="00207059"/>
    <w:rsid w:val="002106BF"/>
    <w:rsid w:val="00217207"/>
    <w:rsid w:val="00217F55"/>
    <w:rsid w:val="00220926"/>
    <w:rsid w:val="00220D59"/>
    <w:rsid w:val="00222202"/>
    <w:rsid w:val="00227424"/>
    <w:rsid w:val="00235BF0"/>
    <w:rsid w:val="00236043"/>
    <w:rsid w:val="002366FB"/>
    <w:rsid w:val="00251CDC"/>
    <w:rsid w:val="002559EC"/>
    <w:rsid w:val="00257651"/>
    <w:rsid w:val="00260982"/>
    <w:rsid w:val="00261CB1"/>
    <w:rsid w:val="00263737"/>
    <w:rsid w:val="00271318"/>
    <w:rsid w:val="002751F5"/>
    <w:rsid w:val="002777A8"/>
    <w:rsid w:val="002817D8"/>
    <w:rsid w:val="002828AF"/>
    <w:rsid w:val="0028503C"/>
    <w:rsid w:val="00286AE6"/>
    <w:rsid w:val="002873FF"/>
    <w:rsid w:val="00287ED2"/>
    <w:rsid w:val="0029320B"/>
    <w:rsid w:val="002952E1"/>
    <w:rsid w:val="00296481"/>
    <w:rsid w:val="002B2B13"/>
    <w:rsid w:val="002B3A70"/>
    <w:rsid w:val="002C0475"/>
    <w:rsid w:val="002C49FF"/>
    <w:rsid w:val="002C5B67"/>
    <w:rsid w:val="002C6C98"/>
    <w:rsid w:val="002D161D"/>
    <w:rsid w:val="002D1D1E"/>
    <w:rsid w:val="002D400C"/>
    <w:rsid w:val="002E276F"/>
    <w:rsid w:val="002E414F"/>
    <w:rsid w:val="002E5A79"/>
    <w:rsid w:val="002E5BFD"/>
    <w:rsid w:val="002F6327"/>
    <w:rsid w:val="002F6E95"/>
    <w:rsid w:val="00300655"/>
    <w:rsid w:val="003011D9"/>
    <w:rsid w:val="00303C14"/>
    <w:rsid w:val="00304904"/>
    <w:rsid w:val="00306239"/>
    <w:rsid w:val="003067C4"/>
    <w:rsid w:val="00311944"/>
    <w:rsid w:val="003124AE"/>
    <w:rsid w:val="0031364C"/>
    <w:rsid w:val="00313E3F"/>
    <w:rsid w:val="00317420"/>
    <w:rsid w:val="00317EFA"/>
    <w:rsid w:val="00325A39"/>
    <w:rsid w:val="00330F05"/>
    <w:rsid w:val="003323D2"/>
    <w:rsid w:val="00335C82"/>
    <w:rsid w:val="003401DD"/>
    <w:rsid w:val="00340864"/>
    <w:rsid w:val="00345CCD"/>
    <w:rsid w:val="00353CE8"/>
    <w:rsid w:val="00354603"/>
    <w:rsid w:val="00360731"/>
    <w:rsid w:val="0036245C"/>
    <w:rsid w:val="00362BD8"/>
    <w:rsid w:val="00374C1F"/>
    <w:rsid w:val="003827B7"/>
    <w:rsid w:val="00391763"/>
    <w:rsid w:val="003930B3"/>
    <w:rsid w:val="003939AC"/>
    <w:rsid w:val="003A23D2"/>
    <w:rsid w:val="003A2623"/>
    <w:rsid w:val="003A2C31"/>
    <w:rsid w:val="003B0CE6"/>
    <w:rsid w:val="003B1948"/>
    <w:rsid w:val="003B475A"/>
    <w:rsid w:val="003C1D64"/>
    <w:rsid w:val="003C2776"/>
    <w:rsid w:val="003C3A87"/>
    <w:rsid w:val="003D4F02"/>
    <w:rsid w:val="003E01BF"/>
    <w:rsid w:val="003E149B"/>
    <w:rsid w:val="003F0073"/>
    <w:rsid w:val="003F114F"/>
    <w:rsid w:val="004000A2"/>
    <w:rsid w:val="0040201B"/>
    <w:rsid w:val="00411E54"/>
    <w:rsid w:val="00412144"/>
    <w:rsid w:val="00412BEC"/>
    <w:rsid w:val="00414952"/>
    <w:rsid w:val="00426411"/>
    <w:rsid w:val="0042672B"/>
    <w:rsid w:val="00432099"/>
    <w:rsid w:val="00435834"/>
    <w:rsid w:val="00436323"/>
    <w:rsid w:val="004365DF"/>
    <w:rsid w:val="00441F1D"/>
    <w:rsid w:val="00453AA1"/>
    <w:rsid w:val="00453BCB"/>
    <w:rsid w:val="00457539"/>
    <w:rsid w:val="00457927"/>
    <w:rsid w:val="00457E6C"/>
    <w:rsid w:val="00461274"/>
    <w:rsid w:val="004641E9"/>
    <w:rsid w:val="004751BD"/>
    <w:rsid w:val="00486E74"/>
    <w:rsid w:val="00492D5E"/>
    <w:rsid w:val="0049360B"/>
    <w:rsid w:val="00495F09"/>
    <w:rsid w:val="00496D8C"/>
    <w:rsid w:val="004A3880"/>
    <w:rsid w:val="004A420E"/>
    <w:rsid w:val="004A6A07"/>
    <w:rsid w:val="004B48BB"/>
    <w:rsid w:val="004B7E86"/>
    <w:rsid w:val="004C7CEB"/>
    <w:rsid w:val="004D434F"/>
    <w:rsid w:val="004D5D0F"/>
    <w:rsid w:val="004E067B"/>
    <w:rsid w:val="004F1AED"/>
    <w:rsid w:val="004F35ED"/>
    <w:rsid w:val="0050162E"/>
    <w:rsid w:val="005167A6"/>
    <w:rsid w:val="00520D75"/>
    <w:rsid w:val="005222B0"/>
    <w:rsid w:val="005236E4"/>
    <w:rsid w:val="00527FEF"/>
    <w:rsid w:val="00536C2D"/>
    <w:rsid w:val="00552092"/>
    <w:rsid w:val="00555B34"/>
    <w:rsid w:val="00556BC9"/>
    <w:rsid w:val="00571D60"/>
    <w:rsid w:val="00575926"/>
    <w:rsid w:val="005768F5"/>
    <w:rsid w:val="0058004C"/>
    <w:rsid w:val="00580E28"/>
    <w:rsid w:val="00585402"/>
    <w:rsid w:val="00593333"/>
    <w:rsid w:val="00593B81"/>
    <w:rsid w:val="0059486B"/>
    <w:rsid w:val="00596A6B"/>
    <w:rsid w:val="005B4878"/>
    <w:rsid w:val="005B5471"/>
    <w:rsid w:val="005B55BF"/>
    <w:rsid w:val="005B70FB"/>
    <w:rsid w:val="005C1D7C"/>
    <w:rsid w:val="005C4F9B"/>
    <w:rsid w:val="005C5663"/>
    <w:rsid w:val="005D4071"/>
    <w:rsid w:val="005D5FC6"/>
    <w:rsid w:val="005D616C"/>
    <w:rsid w:val="005D62FE"/>
    <w:rsid w:val="005E3DDC"/>
    <w:rsid w:val="005E4580"/>
    <w:rsid w:val="005F4BF0"/>
    <w:rsid w:val="005F53BE"/>
    <w:rsid w:val="005F5C8C"/>
    <w:rsid w:val="00600EDE"/>
    <w:rsid w:val="0060188D"/>
    <w:rsid w:val="006035CB"/>
    <w:rsid w:val="0062456D"/>
    <w:rsid w:val="006322F4"/>
    <w:rsid w:val="00634B7F"/>
    <w:rsid w:val="006358D9"/>
    <w:rsid w:val="00636E1F"/>
    <w:rsid w:val="0063738D"/>
    <w:rsid w:val="0064229B"/>
    <w:rsid w:val="00661567"/>
    <w:rsid w:val="0066172B"/>
    <w:rsid w:val="00662358"/>
    <w:rsid w:val="00675178"/>
    <w:rsid w:val="00681686"/>
    <w:rsid w:val="0069226A"/>
    <w:rsid w:val="006937F7"/>
    <w:rsid w:val="00694F7B"/>
    <w:rsid w:val="00695289"/>
    <w:rsid w:val="006A6E11"/>
    <w:rsid w:val="006B5961"/>
    <w:rsid w:val="006C01E1"/>
    <w:rsid w:val="006C39F2"/>
    <w:rsid w:val="006C4A28"/>
    <w:rsid w:val="006D1C32"/>
    <w:rsid w:val="006D1E8B"/>
    <w:rsid w:val="006D3A01"/>
    <w:rsid w:val="006D3FE0"/>
    <w:rsid w:val="006D3FF5"/>
    <w:rsid w:val="006F0AA9"/>
    <w:rsid w:val="006F64CA"/>
    <w:rsid w:val="006F7851"/>
    <w:rsid w:val="00700301"/>
    <w:rsid w:val="00702071"/>
    <w:rsid w:val="00702BAC"/>
    <w:rsid w:val="00704476"/>
    <w:rsid w:val="007062A2"/>
    <w:rsid w:val="007065EB"/>
    <w:rsid w:val="007076A1"/>
    <w:rsid w:val="00712E94"/>
    <w:rsid w:val="00715A50"/>
    <w:rsid w:val="007173D1"/>
    <w:rsid w:val="00722CD0"/>
    <w:rsid w:val="0072344A"/>
    <w:rsid w:val="00723D99"/>
    <w:rsid w:val="00724EDC"/>
    <w:rsid w:val="007314FD"/>
    <w:rsid w:val="0073464D"/>
    <w:rsid w:val="00734FEC"/>
    <w:rsid w:val="007400B9"/>
    <w:rsid w:val="00744693"/>
    <w:rsid w:val="00752228"/>
    <w:rsid w:val="00767360"/>
    <w:rsid w:val="007675D2"/>
    <w:rsid w:val="00772BED"/>
    <w:rsid w:val="007741A5"/>
    <w:rsid w:val="00774B1B"/>
    <w:rsid w:val="00775A18"/>
    <w:rsid w:val="00776515"/>
    <w:rsid w:val="00777687"/>
    <w:rsid w:val="00784ECE"/>
    <w:rsid w:val="0079472C"/>
    <w:rsid w:val="007A30FE"/>
    <w:rsid w:val="007A576A"/>
    <w:rsid w:val="007A617E"/>
    <w:rsid w:val="007A62CF"/>
    <w:rsid w:val="007B0FCE"/>
    <w:rsid w:val="007B3C24"/>
    <w:rsid w:val="007C40AA"/>
    <w:rsid w:val="007C4DA2"/>
    <w:rsid w:val="007D3420"/>
    <w:rsid w:val="007E27B7"/>
    <w:rsid w:val="007E7CA9"/>
    <w:rsid w:val="007E7DDB"/>
    <w:rsid w:val="007F31BD"/>
    <w:rsid w:val="007F74E4"/>
    <w:rsid w:val="0080317F"/>
    <w:rsid w:val="00810DAA"/>
    <w:rsid w:val="00815D38"/>
    <w:rsid w:val="00816173"/>
    <w:rsid w:val="00816478"/>
    <w:rsid w:val="00820A5F"/>
    <w:rsid w:val="0082156C"/>
    <w:rsid w:val="00822A82"/>
    <w:rsid w:val="00827D68"/>
    <w:rsid w:val="00836039"/>
    <w:rsid w:val="00841056"/>
    <w:rsid w:val="00851F7F"/>
    <w:rsid w:val="00852EB3"/>
    <w:rsid w:val="0086151A"/>
    <w:rsid w:val="00864532"/>
    <w:rsid w:val="008657DC"/>
    <w:rsid w:val="00873BEF"/>
    <w:rsid w:val="008802B7"/>
    <w:rsid w:val="00882FBE"/>
    <w:rsid w:val="008862F1"/>
    <w:rsid w:val="0088701E"/>
    <w:rsid w:val="00891D4C"/>
    <w:rsid w:val="008A01C9"/>
    <w:rsid w:val="008A1D85"/>
    <w:rsid w:val="008A3A69"/>
    <w:rsid w:val="008B1F86"/>
    <w:rsid w:val="008F16C5"/>
    <w:rsid w:val="008F63CF"/>
    <w:rsid w:val="00904216"/>
    <w:rsid w:val="0090668B"/>
    <w:rsid w:val="0091184F"/>
    <w:rsid w:val="009125E4"/>
    <w:rsid w:val="00914DBE"/>
    <w:rsid w:val="0091595E"/>
    <w:rsid w:val="00920D5C"/>
    <w:rsid w:val="00924196"/>
    <w:rsid w:val="00925630"/>
    <w:rsid w:val="00942160"/>
    <w:rsid w:val="009446DF"/>
    <w:rsid w:val="009555E2"/>
    <w:rsid w:val="00957BDC"/>
    <w:rsid w:val="00962511"/>
    <w:rsid w:val="00965425"/>
    <w:rsid w:val="00981E8D"/>
    <w:rsid w:val="00991362"/>
    <w:rsid w:val="00992211"/>
    <w:rsid w:val="00992988"/>
    <w:rsid w:val="009958B8"/>
    <w:rsid w:val="009960D9"/>
    <w:rsid w:val="00996472"/>
    <w:rsid w:val="009A02E9"/>
    <w:rsid w:val="009A15ED"/>
    <w:rsid w:val="009A25FF"/>
    <w:rsid w:val="009C2449"/>
    <w:rsid w:val="009C431A"/>
    <w:rsid w:val="009D0DD2"/>
    <w:rsid w:val="009D1E6F"/>
    <w:rsid w:val="009D6357"/>
    <w:rsid w:val="009D6F6E"/>
    <w:rsid w:val="009D7392"/>
    <w:rsid w:val="009F0023"/>
    <w:rsid w:val="009F5253"/>
    <w:rsid w:val="009F6392"/>
    <w:rsid w:val="00A2307A"/>
    <w:rsid w:val="00A2390D"/>
    <w:rsid w:val="00A250D1"/>
    <w:rsid w:val="00A27BEC"/>
    <w:rsid w:val="00A31FE1"/>
    <w:rsid w:val="00A3426C"/>
    <w:rsid w:val="00A356C4"/>
    <w:rsid w:val="00A5746D"/>
    <w:rsid w:val="00A61F27"/>
    <w:rsid w:val="00A64129"/>
    <w:rsid w:val="00A66273"/>
    <w:rsid w:val="00A66C01"/>
    <w:rsid w:val="00A70824"/>
    <w:rsid w:val="00A7096E"/>
    <w:rsid w:val="00A7192C"/>
    <w:rsid w:val="00A72653"/>
    <w:rsid w:val="00A75F7B"/>
    <w:rsid w:val="00A9161B"/>
    <w:rsid w:val="00A91B49"/>
    <w:rsid w:val="00AA0BD9"/>
    <w:rsid w:val="00AA31B2"/>
    <w:rsid w:val="00AA49FC"/>
    <w:rsid w:val="00AA569A"/>
    <w:rsid w:val="00AC139D"/>
    <w:rsid w:val="00AC3856"/>
    <w:rsid w:val="00AD5488"/>
    <w:rsid w:val="00AD7F63"/>
    <w:rsid w:val="00AE1B07"/>
    <w:rsid w:val="00AF0D8F"/>
    <w:rsid w:val="00AF2DAB"/>
    <w:rsid w:val="00B17FF4"/>
    <w:rsid w:val="00B23BD6"/>
    <w:rsid w:val="00B30996"/>
    <w:rsid w:val="00B32247"/>
    <w:rsid w:val="00B40AB0"/>
    <w:rsid w:val="00B4267B"/>
    <w:rsid w:val="00B45D86"/>
    <w:rsid w:val="00B517DF"/>
    <w:rsid w:val="00B51B6F"/>
    <w:rsid w:val="00B534C5"/>
    <w:rsid w:val="00B53AB1"/>
    <w:rsid w:val="00B60DD0"/>
    <w:rsid w:val="00B66BB3"/>
    <w:rsid w:val="00B731F7"/>
    <w:rsid w:val="00B822E1"/>
    <w:rsid w:val="00B862C9"/>
    <w:rsid w:val="00B90E3D"/>
    <w:rsid w:val="00B91CD6"/>
    <w:rsid w:val="00B92C26"/>
    <w:rsid w:val="00B95FB2"/>
    <w:rsid w:val="00BA06FA"/>
    <w:rsid w:val="00BA2CDD"/>
    <w:rsid w:val="00BC0662"/>
    <w:rsid w:val="00BC090C"/>
    <w:rsid w:val="00BC471D"/>
    <w:rsid w:val="00BC5244"/>
    <w:rsid w:val="00BE48FD"/>
    <w:rsid w:val="00BE588D"/>
    <w:rsid w:val="00BE69D6"/>
    <w:rsid w:val="00BF0064"/>
    <w:rsid w:val="00C02192"/>
    <w:rsid w:val="00C02E58"/>
    <w:rsid w:val="00C0747D"/>
    <w:rsid w:val="00C20634"/>
    <w:rsid w:val="00C20BED"/>
    <w:rsid w:val="00C2488A"/>
    <w:rsid w:val="00C259E7"/>
    <w:rsid w:val="00C2623B"/>
    <w:rsid w:val="00C322EE"/>
    <w:rsid w:val="00C3240E"/>
    <w:rsid w:val="00C333BC"/>
    <w:rsid w:val="00C35B8B"/>
    <w:rsid w:val="00C3609C"/>
    <w:rsid w:val="00C4040F"/>
    <w:rsid w:val="00C41B7F"/>
    <w:rsid w:val="00C42C93"/>
    <w:rsid w:val="00C51E0C"/>
    <w:rsid w:val="00C5648D"/>
    <w:rsid w:val="00C62740"/>
    <w:rsid w:val="00C62961"/>
    <w:rsid w:val="00C849EB"/>
    <w:rsid w:val="00C84BB2"/>
    <w:rsid w:val="00C9226B"/>
    <w:rsid w:val="00C94DE4"/>
    <w:rsid w:val="00CA28A0"/>
    <w:rsid w:val="00CB03D8"/>
    <w:rsid w:val="00CB2120"/>
    <w:rsid w:val="00CB44F6"/>
    <w:rsid w:val="00CB76A5"/>
    <w:rsid w:val="00CC1398"/>
    <w:rsid w:val="00CC399F"/>
    <w:rsid w:val="00CC755B"/>
    <w:rsid w:val="00CD1A3F"/>
    <w:rsid w:val="00CD4B4E"/>
    <w:rsid w:val="00CD6449"/>
    <w:rsid w:val="00CE0EB4"/>
    <w:rsid w:val="00CE6FAF"/>
    <w:rsid w:val="00CF0F9B"/>
    <w:rsid w:val="00CF13BE"/>
    <w:rsid w:val="00CF390F"/>
    <w:rsid w:val="00CF3A59"/>
    <w:rsid w:val="00CF428C"/>
    <w:rsid w:val="00CF549F"/>
    <w:rsid w:val="00D036E8"/>
    <w:rsid w:val="00D07489"/>
    <w:rsid w:val="00D16C26"/>
    <w:rsid w:val="00D23D79"/>
    <w:rsid w:val="00D41C95"/>
    <w:rsid w:val="00D4720C"/>
    <w:rsid w:val="00D6511F"/>
    <w:rsid w:val="00D65148"/>
    <w:rsid w:val="00D7167A"/>
    <w:rsid w:val="00D7337C"/>
    <w:rsid w:val="00D773BD"/>
    <w:rsid w:val="00D80C37"/>
    <w:rsid w:val="00D815CC"/>
    <w:rsid w:val="00D846A6"/>
    <w:rsid w:val="00D85835"/>
    <w:rsid w:val="00D863AD"/>
    <w:rsid w:val="00D94D48"/>
    <w:rsid w:val="00D95256"/>
    <w:rsid w:val="00D97A38"/>
    <w:rsid w:val="00DA2744"/>
    <w:rsid w:val="00DA5B87"/>
    <w:rsid w:val="00DA6D57"/>
    <w:rsid w:val="00DA7B52"/>
    <w:rsid w:val="00DB2668"/>
    <w:rsid w:val="00DB3A8D"/>
    <w:rsid w:val="00DC6870"/>
    <w:rsid w:val="00DE11D5"/>
    <w:rsid w:val="00DE151E"/>
    <w:rsid w:val="00DE4518"/>
    <w:rsid w:val="00DE46A3"/>
    <w:rsid w:val="00DF361F"/>
    <w:rsid w:val="00DF7E92"/>
    <w:rsid w:val="00E017A1"/>
    <w:rsid w:val="00E1461D"/>
    <w:rsid w:val="00E22E31"/>
    <w:rsid w:val="00E27E84"/>
    <w:rsid w:val="00E306E5"/>
    <w:rsid w:val="00E32DC2"/>
    <w:rsid w:val="00E40CCA"/>
    <w:rsid w:val="00E412B9"/>
    <w:rsid w:val="00E440A0"/>
    <w:rsid w:val="00E4587E"/>
    <w:rsid w:val="00E51D98"/>
    <w:rsid w:val="00E54FE7"/>
    <w:rsid w:val="00E60538"/>
    <w:rsid w:val="00E60BE9"/>
    <w:rsid w:val="00E60E4C"/>
    <w:rsid w:val="00E64455"/>
    <w:rsid w:val="00E66306"/>
    <w:rsid w:val="00E71456"/>
    <w:rsid w:val="00E77D4D"/>
    <w:rsid w:val="00E81977"/>
    <w:rsid w:val="00E8274E"/>
    <w:rsid w:val="00E84989"/>
    <w:rsid w:val="00E93836"/>
    <w:rsid w:val="00E940B7"/>
    <w:rsid w:val="00EA2605"/>
    <w:rsid w:val="00EA3709"/>
    <w:rsid w:val="00EA7082"/>
    <w:rsid w:val="00EB3F89"/>
    <w:rsid w:val="00EB5B9C"/>
    <w:rsid w:val="00EC7A45"/>
    <w:rsid w:val="00ED58E7"/>
    <w:rsid w:val="00ED68E8"/>
    <w:rsid w:val="00EF4219"/>
    <w:rsid w:val="00F04315"/>
    <w:rsid w:val="00F048A3"/>
    <w:rsid w:val="00F10C1B"/>
    <w:rsid w:val="00F1158C"/>
    <w:rsid w:val="00F14B1F"/>
    <w:rsid w:val="00F23EBA"/>
    <w:rsid w:val="00F26BA3"/>
    <w:rsid w:val="00F300DB"/>
    <w:rsid w:val="00F32903"/>
    <w:rsid w:val="00F368C4"/>
    <w:rsid w:val="00F4420F"/>
    <w:rsid w:val="00F44228"/>
    <w:rsid w:val="00F47EA2"/>
    <w:rsid w:val="00F500AD"/>
    <w:rsid w:val="00F51B13"/>
    <w:rsid w:val="00F622D4"/>
    <w:rsid w:val="00F70420"/>
    <w:rsid w:val="00F8169A"/>
    <w:rsid w:val="00F875B0"/>
    <w:rsid w:val="00F9720B"/>
    <w:rsid w:val="00F9755E"/>
    <w:rsid w:val="00F97977"/>
    <w:rsid w:val="00FB04BF"/>
    <w:rsid w:val="00FB5540"/>
    <w:rsid w:val="00FB559F"/>
    <w:rsid w:val="00FB5F38"/>
    <w:rsid w:val="00FC2685"/>
    <w:rsid w:val="00FC7602"/>
    <w:rsid w:val="00FD4C06"/>
    <w:rsid w:val="00FE1F7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tp.vlada.gov.sk/domov/" TargetMode="External"/><Relationship Id="rId13" Type="http://schemas.openxmlformats.org/officeDocument/2006/relationships/hyperlink" Target="mailto:projektyoptp@vlada.gov.sk" TargetMode="External"/><Relationship Id="rId18" Type="http://schemas.openxmlformats.org/officeDocument/2006/relationships/hyperlink" Target="http://www.optp.vlada.gov.sk/programovy-dokument/" TargetMode="External"/><Relationship Id="rId26" Type="http://schemas.openxmlformats.org/officeDocument/2006/relationships/hyperlink" Target="http://optp.vlada.gov.sk/ine-dokumenty/" TargetMode="External"/><Relationship Id="rId3" Type="http://schemas.openxmlformats.org/officeDocument/2006/relationships/styles" Target="styles.xml"/><Relationship Id="rId21" Type="http://schemas.openxmlformats.org/officeDocument/2006/relationships/hyperlink" Target="http://www.optp.vlada.gov.sk/ine-dokumenty/"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optp.vlada.gov.sk/domov/" TargetMode="External"/><Relationship Id="rId17" Type="http://schemas.openxmlformats.org/officeDocument/2006/relationships/hyperlink" Target="http://www.optp.vlada.gov.sk/ine-dokumenty/" TargetMode="External"/><Relationship Id="rId25" Type="http://schemas.openxmlformats.org/officeDocument/2006/relationships/hyperlink" Target="http://www.partnerskadohoda.gov.sk/vzory-cko/"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optp.vlada.gov.sk/ine-dokumenty/" TargetMode="External"/><Relationship Id="rId20" Type="http://schemas.openxmlformats.org/officeDocument/2006/relationships/hyperlink" Target="http://www.partnerskadohoda.gov.sk/metodicke-pokyny-&#160;cko/" TargetMode="External"/><Relationship Id="rId29" Type="http://schemas.openxmlformats.org/officeDocument/2006/relationships/hyperlink" Target="http://www.ecas.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optp.vlada.gov.sk/ine-dokumenty/"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artnerskadohoda.gov.sk/" TargetMode="External"/><Relationship Id="rId23" Type="http://schemas.openxmlformats.org/officeDocument/2006/relationships/hyperlink" Target="http://optp.vlada.gov.sk/ine-dokumenty/" TargetMode="External"/><Relationship Id="rId28" Type="http://schemas.openxmlformats.org/officeDocument/2006/relationships/hyperlink" Target="http://www.partnerskadohoda.gov.sk/273-sk/koordinacia-synergii-a-komplementarit-medzi-esif-a-ostatnymi-nastrojmi-podpory-eu-a-sr/" TargetMode="External"/><Relationship Id="rId36" Type="http://schemas.openxmlformats.org/officeDocument/2006/relationships/fontTable" Target="fontTable.xm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partnerskadohoda.gov.sk/metodicke-pokyny-cko/"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optp.vlada.gov.sk/domov/" TargetMode="External"/><Relationship Id="rId22" Type="http://schemas.openxmlformats.org/officeDocument/2006/relationships/hyperlink" Target="http://www.finance.gov.sk/Default.aspx?CatID=9348" TargetMode="External"/><Relationship Id="rId27" Type="http://schemas.openxmlformats.org/officeDocument/2006/relationships/hyperlink" Target="http://www.optp.vlada.gov.sk/ine-dokumenty/" TargetMode="External"/><Relationship Id="rId30" Type="http://schemas.openxmlformats.org/officeDocument/2006/relationships/header" Target="header1.xml"/><Relationship Id="rId35"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10E3B-DE71-446A-AA82-AA59D04F3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8808</Words>
  <Characters>50207</Characters>
  <Application>Microsoft Office Word</Application>
  <DocSecurity>0</DocSecurity>
  <Lines>418</Lines>
  <Paragraphs>117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2019-07-10T07:39:00Z</dcterms:created>
  <dcterms:modified xsi:type="dcterms:W3CDTF">2020-04-16T15:05:00Z</dcterms:modified>
</cp:coreProperties>
</file>