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bookmarkStart w:id="0" w:name="_GoBack"/>
      <w:bookmarkEnd w:id="0"/>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9"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62EB9886"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del w:id="1" w:author="Autor">
        <w:r w:rsidR="00AF2C8F" w:rsidDel="00851482">
          <w:rPr>
            <w:rFonts w:asciiTheme="minorHAnsi" w:hAnsiTheme="minorHAnsi" w:cstheme="minorHAnsi"/>
            <w:b/>
          </w:rPr>
          <w:delText>14 926</w:delText>
        </w:r>
      </w:del>
      <w:ins w:id="2" w:author="Autor">
        <w:r w:rsidR="00851482">
          <w:rPr>
            <w:rFonts w:asciiTheme="minorHAnsi" w:hAnsiTheme="minorHAnsi" w:cstheme="minorHAnsi"/>
            <w:b/>
          </w:rPr>
          <w:t>19 498</w:t>
        </w:r>
      </w:ins>
      <w:r w:rsidR="00AF2C8F">
        <w:rPr>
          <w:rFonts w:asciiTheme="minorHAnsi" w:hAnsiTheme="minorHAnsi" w:cstheme="minorHAnsi"/>
          <w:b/>
        </w:rPr>
        <w:t xml:space="preserve"> 336</w:t>
      </w:r>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Časový harmonogram konania o </w:t>
      </w:r>
      <w:proofErr w:type="spellStart"/>
      <w:r w:rsidRPr="00F43906">
        <w:rPr>
          <w:rFonts w:asciiTheme="minorHAnsi" w:hAnsiTheme="minorHAnsi" w:cstheme="minorHAnsi"/>
          <w:b/>
        </w:rPr>
        <w:t>ŽoNFP</w:t>
      </w:r>
      <w:proofErr w:type="spellEnd"/>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u (ďalej aj „žiadosť o NFP“ alebo „</w:t>
      </w:r>
      <w:proofErr w:type="spellStart"/>
      <w:r w:rsidR="00111F58" w:rsidRPr="00F43906">
        <w:rPr>
          <w:rFonts w:asciiTheme="minorHAnsi" w:hAnsiTheme="minorHAnsi" w:cstheme="minorHAnsi"/>
        </w:rPr>
        <w:t>ŽoNFP</w:t>
      </w:r>
      <w:proofErr w:type="spellEnd"/>
      <w:r w:rsidR="00111F58" w:rsidRPr="00F43906">
        <w:rPr>
          <w:rFonts w:asciiTheme="minorHAnsi" w:hAnsiTheme="minorHAnsi" w:cstheme="minorHAnsi"/>
        </w:rPr>
        <w:t xml:space="preserve">“)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Miesto a spôsob podania </w:t>
      </w:r>
      <w:proofErr w:type="spellStart"/>
      <w:r w:rsidRPr="00F43906">
        <w:rPr>
          <w:rFonts w:asciiTheme="minorHAnsi" w:hAnsiTheme="minorHAnsi" w:cstheme="minorHAnsi"/>
          <w:b/>
        </w:rPr>
        <w:t>ŽoNFP</w:t>
      </w:r>
      <w:proofErr w:type="spellEnd"/>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6DFE0439"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sekcia finančných programov</w:t>
      </w:r>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02046604"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sekcia finančných programov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57068E86"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V zmysle zákona o </w:t>
      </w:r>
      <w:proofErr w:type="spellStart"/>
      <w:r w:rsidRPr="00F43906">
        <w:rPr>
          <w:rFonts w:asciiTheme="minorHAnsi" w:hAnsiTheme="minorHAnsi" w:cstheme="minorHAnsi"/>
          <w:sz w:val="22"/>
          <w:szCs w:val="22"/>
        </w:rPr>
        <w:t>e-Governmente</w:t>
      </w:r>
      <w:proofErr w:type="spellEnd"/>
      <w:r w:rsidRPr="00F43906">
        <w:rPr>
          <w:rFonts w:asciiTheme="minorHAnsi" w:hAnsiTheme="minorHAnsi" w:cstheme="minorHAnsi"/>
          <w:sz w:val="22"/>
          <w:szCs w:val="22"/>
        </w:rPr>
        <w:t xml:space="preserv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10"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w:t>
      </w:r>
      <w:proofErr w:type="spellStart"/>
      <w:r w:rsidRPr="00F43906">
        <w:rPr>
          <w:rFonts w:asciiTheme="minorHAnsi" w:hAnsiTheme="minorHAnsi" w:cstheme="minorHAnsi"/>
          <w:sz w:val="22"/>
          <w:szCs w:val="22"/>
        </w:rPr>
        <w:t>pdf</w:t>
      </w:r>
      <w:proofErr w:type="spellEnd"/>
      <w:r w:rsidRPr="00F43906">
        <w:rPr>
          <w:rFonts w:asciiTheme="minorHAnsi" w:hAnsiTheme="minorHAnsi" w:cstheme="minorHAnsi"/>
          <w:sz w:val="22"/>
          <w:szCs w:val="22"/>
        </w:rPr>
        <w:t xml:space="preserve"> súbor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1"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w:t>
      </w:r>
      <w:hyperlink r:id="rId12"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31968113"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 xml:space="preserve">MS2014+ </w:t>
      </w:r>
      <w:proofErr w:type="spellStart"/>
      <w:r w:rsidR="00091658" w:rsidRPr="00F43906">
        <w:rPr>
          <w:rFonts w:asciiTheme="minorHAnsi" w:hAnsiTheme="minorHAnsi" w:cstheme="minorHAnsi"/>
        </w:rPr>
        <w:t>ske</w:t>
      </w:r>
      <w:r w:rsidR="00E86D82" w:rsidRPr="00F43906">
        <w:rPr>
          <w:rFonts w:asciiTheme="minorHAnsi" w:hAnsiTheme="minorHAnsi" w:cstheme="minorHAnsi"/>
        </w:rPr>
        <w:t>n</w:t>
      </w:r>
      <w:proofErr w:type="spellEnd"/>
      <w:r w:rsidR="00E86D82" w:rsidRPr="00F43906">
        <w:rPr>
          <w:rFonts w:asciiTheme="minorHAnsi" w:hAnsiTheme="minorHAnsi" w:cstheme="minorHAnsi"/>
        </w:rPr>
        <w:t xml:space="preserve">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w:t>
      </w:r>
      <w:proofErr w:type="spellStart"/>
      <w:r w:rsidR="00E86D82" w:rsidRPr="00F43906">
        <w:rPr>
          <w:rFonts w:asciiTheme="minorHAnsi" w:hAnsiTheme="minorHAnsi" w:cstheme="minorHAnsi"/>
        </w:rPr>
        <w:t>ŽoNFP</w:t>
      </w:r>
      <w:proofErr w:type="spellEnd"/>
      <w:r w:rsidR="00E86D82" w:rsidRPr="00F43906">
        <w:rPr>
          <w:rFonts w:asciiTheme="minorHAnsi" w:hAnsiTheme="minorHAnsi" w:cstheme="minorHAnsi"/>
        </w:rPr>
        <w:t xml:space="preserve">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EF5792" w:rsidRPr="00F43906">
        <w:rPr>
          <w:rFonts w:asciiTheme="minorHAnsi" w:hAnsiTheme="minorHAnsi" w:cstheme="minorHAnsi"/>
        </w:rPr>
        <w:t xml:space="preserve">bez príloh </w:t>
      </w:r>
      <w:r w:rsidRPr="00F43906">
        <w:rPr>
          <w:rFonts w:asciiTheme="minorHAnsi" w:hAnsiTheme="minorHAnsi" w:cstheme="minorHAnsi"/>
        </w:rPr>
        <w:t xml:space="preserve">elektronickým spôsobom a má aktivovanú elektronickú schránku, RO OP TP je povinný doručovať všetky rozhodnutia, vydané v konaní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v súlade so zákonom o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proofErr w:type="spellStart"/>
      <w:r w:rsidRPr="00C77BDB">
        <w:t>ŽoNFP</w:t>
      </w:r>
      <w:proofErr w:type="spellEnd"/>
      <w:r w:rsidRPr="00C77BDB">
        <w:t xml:space="preserve"> a jej príloh </w:t>
      </w:r>
      <w:r w:rsidR="00C10E4F">
        <w:t xml:space="preserve">riadne, včas a v určenej forme </w:t>
      </w:r>
      <w:r w:rsidRPr="00C77BDB">
        <w:t xml:space="preserve">vzniknú pochybnosti o pravdivosti alebo úplnosti </w:t>
      </w:r>
      <w:proofErr w:type="spellStart"/>
      <w:r w:rsidRPr="00C77BDB">
        <w:t>ŽoNFP</w:t>
      </w:r>
      <w:proofErr w:type="spellEnd"/>
      <w:r w:rsidRPr="00C77BDB">
        <w:t xml:space="preserve"> alebo jej príloh,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w:t>
        </w:r>
        <w:proofErr w:type="spellStart"/>
        <w:r w:rsidRPr="00C760A7">
          <w:t>ŽoNFP</w:t>
        </w:r>
        <w:proofErr w:type="spellEnd"/>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3"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5"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75E279EF"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DB0B10" w:rsidRPr="00DB0B10">
        <w:rPr>
          <w:rFonts w:asciiTheme="minorHAnsi" w:hAnsiTheme="minorHAnsi" w:cstheme="minorHAnsi"/>
          <w:sz w:val="22"/>
          <w:szCs w:val="22"/>
        </w:rPr>
        <w:t xml:space="preserve">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0C6CC35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45C42F2D"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2"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proofErr w:type="spellStart"/>
      <w:r w:rsidRPr="00F43906">
        <w:rPr>
          <w:rFonts w:asciiTheme="minorHAnsi" w:hAnsiTheme="minorHAnsi" w:cstheme="minorHAnsi"/>
          <w:sz w:val="22"/>
          <w:szCs w:val="22"/>
        </w:rPr>
        <w:t>DataCentrum</w:t>
      </w:r>
      <w:proofErr w:type="spellEnd"/>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F43906">
        <w:rPr>
          <w:rFonts w:asciiTheme="minorHAnsi" w:eastAsiaTheme="minorHAnsi" w:hAnsiTheme="minorHAnsi" w:cstheme="minorHAnsi"/>
          <w:i/>
          <w:color w:val="000000"/>
        </w:rPr>
        <w:t>ŽoNFP</w:t>
      </w:r>
      <w:proofErr w:type="spellEnd"/>
      <w:r w:rsidRPr="00F43906">
        <w:rPr>
          <w:rFonts w:asciiTheme="minorHAnsi" w:eastAsiaTheme="minorHAnsi" w:hAnsiTheme="minorHAnsi" w:cstheme="minorHAnsi"/>
          <w:i/>
          <w:color w:val="000000"/>
        </w:rPr>
        <w:t>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 xml:space="preserve">v časti č. 15 vo formulári </w:t>
      </w:r>
      <w:proofErr w:type="spellStart"/>
      <w:r w:rsidR="00E97370" w:rsidRPr="00F43906">
        <w:rPr>
          <w:rFonts w:asciiTheme="minorHAnsi" w:hAnsiTheme="minorHAnsi" w:cstheme="minorHAnsi"/>
          <w:i/>
        </w:rPr>
        <w:t>ŽoNFP</w:t>
      </w:r>
      <w:proofErr w:type="spellEnd"/>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F43906">
        <w:rPr>
          <w:rFonts w:asciiTheme="minorHAnsi" w:hAnsiTheme="minorHAnsi" w:cstheme="minorHAnsi"/>
          <w:color w:val="000000"/>
          <w:sz w:val="22"/>
          <w:szCs w:val="22"/>
        </w:rPr>
        <w:t>ŽoNFP</w:t>
      </w:r>
      <w:proofErr w:type="spellEnd"/>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4"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5"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6"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7"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 xml:space="preserve">Za účelom posúdenia splnenia tejto podmienky poskytnutia príspevku uvedie žiadateľ skupiny výdavkov vo formulári </w:t>
      </w:r>
      <w:proofErr w:type="spellStart"/>
      <w:r w:rsidR="00EE1C41" w:rsidRPr="00F43906">
        <w:rPr>
          <w:rFonts w:asciiTheme="minorHAnsi" w:hAnsiTheme="minorHAnsi" w:cstheme="minorHAnsi"/>
          <w:i/>
          <w:sz w:val="22"/>
          <w:szCs w:val="22"/>
        </w:rPr>
        <w:t>ŽoNFP</w:t>
      </w:r>
      <w:proofErr w:type="spellEnd"/>
      <w:r w:rsidR="00EE1C41" w:rsidRPr="00F43906">
        <w:rPr>
          <w:rFonts w:asciiTheme="minorHAnsi" w:hAnsiTheme="minorHAnsi" w:cstheme="minorHAnsi"/>
          <w:i/>
          <w:sz w:val="22"/>
          <w:szCs w:val="22"/>
        </w:rPr>
        <w:t>,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127175" w:rsidRPr="00230311">
        <w:rPr>
          <w:rFonts w:asciiTheme="minorHAnsi" w:hAnsiTheme="minorHAnsi" w:cstheme="minorHAnsi"/>
          <w:i/>
          <w:sz w:val="22"/>
          <w:szCs w:val="22"/>
        </w:rPr>
        <w:t>ŽoNFP</w:t>
      </w:r>
      <w:proofErr w:type="spellEnd"/>
      <w:r w:rsidR="00127175" w:rsidRPr="00230311">
        <w:rPr>
          <w:rFonts w:asciiTheme="minorHAnsi" w:hAnsiTheme="minorHAnsi" w:cstheme="minorHAnsi"/>
          <w:i/>
          <w:sz w:val="22"/>
          <w:szCs w:val="22"/>
        </w:rPr>
        <w:t xml:space="preserve">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8"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9"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 xml:space="preserve">plnenie podmienky čestným vyhlásením v časti č. 15 vo formulári </w:t>
      </w:r>
      <w:proofErr w:type="spellStart"/>
      <w:r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Žiadateľ/prijímateľ nesmie túto podmienku poskytnutia príspevku porušiť ani počas konania o </w:t>
      </w:r>
      <w:proofErr w:type="spellStart"/>
      <w:r w:rsidR="000C35D2"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xml:space="preserve">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w:t>
      </w:r>
      <w:proofErr w:type="spellStart"/>
      <w:r w:rsidR="0096474C" w:rsidRPr="00F43906">
        <w:rPr>
          <w:rFonts w:asciiTheme="minorHAnsi" w:hAnsiTheme="minorHAnsi" w:cstheme="minorHAnsi"/>
          <w:color w:val="000000"/>
          <w:sz w:val="22"/>
          <w:szCs w:val="22"/>
        </w:rPr>
        <w:t>RMŽaND</w:t>
      </w:r>
      <w:proofErr w:type="spellEnd"/>
      <w:r w:rsidR="0096474C" w:rsidRPr="00F43906">
        <w:rPr>
          <w:rFonts w:asciiTheme="minorHAnsi" w:hAnsiTheme="minorHAnsi" w:cstheme="minorHAnsi"/>
          <w:color w:val="000000"/>
          <w:sz w:val="22"/>
          <w:szCs w:val="22"/>
        </w:rPr>
        <w:t>“)</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F43906">
        <w:rPr>
          <w:rFonts w:asciiTheme="minorHAnsi" w:hAnsiTheme="minorHAnsi" w:cstheme="minorHAnsi"/>
          <w:i/>
          <w:sz w:val="22"/>
          <w:szCs w:val="22"/>
          <w:lang w:eastAsia="en-US"/>
        </w:rPr>
        <w:t>RMŽaND</w:t>
      </w:r>
      <w:proofErr w:type="spellEnd"/>
      <w:r w:rsidRPr="00F43906">
        <w:rPr>
          <w:rFonts w:asciiTheme="minorHAnsi" w:hAnsiTheme="minorHAnsi" w:cstheme="minorHAnsi"/>
          <w:i/>
          <w:sz w:val="22"/>
          <w:szCs w:val="22"/>
          <w:lang w:eastAsia="en-US"/>
        </w:rPr>
        <w:t xml:space="preserve"> prostredníctvom výberu oprávnených typov aktivít vo formulári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 xml:space="preserve">žien a nediskriminácia“. Žiadateľ rovnako v rámci formulára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xml:space="preserve">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24067335"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593491" w:rsidRPr="00CD0EF3">
        <w:rPr>
          <w:rFonts w:asciiTheme="minorHAnsi" w:hAnsiTheme="minorHAnsi" w:cstheme="minorHAnsi"/>
          <w:b/>
          <w:color w:val="000000"/>
          <w:sz w:val="22"/>
          <w:szCs w:val="22"/>
        </w:rPr>
        <w:t>20</w:t>
      </w:r>
      <w:r w:rsidR="00593491">
        <w:rPr>
          <w:rFonts w:asciiTheme="minorHAnsi" w:hAnsiTheme="minorHAnsi" w:cstheme="minorHAnsi"/>
          <w:b/>
          <w:color w:val="000000"/>
          <w:sz w:val="22"/>
          <w:szCs w:val="22"/>
        </w:rPr>
        <w:t>20</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5E41F0B6"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593491" w:rsidRPr="00CD0EF3">
        <w:rPr>
          <w:rFonts w:asciiTheme="minorHAnsi" w:hAnsiTheme="minorHAnsi" w:cstheme="minorHAnsi"/>
          <w:i/>
          <w:sz w:val="22"/>
          <w:szCs w:val="22"/>
        </w:rPr>
        <w:t>20</w:t>
      </w:r>
      <w:r w:rsidR="00593491">
        <w:rPr>
          <w:rFonts w:asciiTheme="minorHAnsi" w:hAnsiTheme="minorHAnsi" w:cstheme="minorHAnsi"/>
          <w:i/>
          <w:sz w:val="22"/>
          <w:szCs w:val="22"/>
        </w:rPr>
        <w:t>20</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F43906">
        <w:rPr>
          <w:rFonts w:asciiTheme="minorHAnsi" w:eastAsia="Calibri" w:hAnsiTheme="minorHAnsi" w:cstheme="minorHAnsi"/>
          <w:i/>
          <w:sz w:val="22"/>
          <w:szCs w:val="22"/>
          <w:lang w:eastAsia="en-US"/>
        </w:rPr>
        <w:t>ŽoNFP</w:t>
      </w:r>
      <w:proofErr w:type="spellEnd"/>
      <w:r w:rsidRPr="00F43906">
        <w:rPr>
          <w:rFonts w:asciiTheme="minorHAnsi" w:eastAsia="Calibri" w:hAnsiTheme="minorHAnsi" w:cstheme="minorHAnsi"/>
          <w:i/>
          <w:sz w:val="22"/>
          <w:szCs w:val="22"/>
          <w:lang w:eastAsia="en-US"/>
        </w:rPr>
        <w:t>,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 xml:space="preserve">napr. predpokladaný počet refundovaných zamestnancov, počet mesiacov, priemerná suma na zamestnanca, </w:t>
      </w:r>
      <w:proofErr w:type="spellStart"/>
      <w:r w:rsidR="00E86BA8" w:rsidRPr="00F43906">
        <w:rPr>
          <w:rFonts w:asciiTheme="minorHAnsi" w:hAnsiTheme="minorHAnsi" w:cstheme="minorHAnsi"/>
          <w:sz w:val="22"/>
          <w:szCs w:val="22"/>
        </w:rPr>
        <w:t>dohodára</w:t>
      </w:r>
      <w:proofErr w:type="spellEnd"/>
      <w:r w:rsidR="00E86BA8" w:rsidRPr="00F43906">
        <w:rPr>
          <w:rFonts w:asciiTheme="minorHAnsi" w:hAnsiTheme="minorHAnsi" w:cstheme="minorHAnsi"/>
          <w:sz w:val="22"/>
          <w:szCs w:val="22"/>
        </w:rPr>
        <w:t>,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6B9EE2A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proofErr w:type="spellStart"/>
      <w:r w:rsidRPr="00F43906">
        <w:rPr>
          <w:rFonts w:asciiTheme="minorHAnsi" w:hAnsiTheme="minorHAnsi" w:cstheme="minorHAnsi"/>
          <w:b/>
        </w:rPr>
        <w:t>ex-ante</w:t>
      </w:r>
      <w:proofErr w:type="spellEnd"/>
      <w:r w:rsidRPr="00F43906">
        <w:rPr>
          <w:rFonts w:asciiTheme="minorHAnsi" w:hAnsiTheme="minorHAnsi" w:cstheme="minorHAnsi"/>
          <w:b/>
        </w:rPr>
        <w:t xml:space="preserv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ako súčasť predkladanej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 doručenie potvrdenia o splnení podmienky poskytnutia príspevku. V prípade, ak žiadateľ predložil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 xml:space="preserve">zuje žiadateľ najmä vložením </w:t>
      </w:r>
      <w:proofErr w:type="spellStart"/>
      <w:r w:rsidR="00091658" w:rsidRPr="00F43906">
        <w:rPr>
          <w:rFonts w:asciiTheme="minorHAnsi" w:hAnsiTheme="minorHAnsi" w:cstheme="minorHAnsi"/>
        </w:rPr>
        <w:t>ske</w:t>
      </w:r>
      <w:r w:rsidRPr="00F43906">
        <w:rPr>
          <w:rFonts w:asciiTheme="minorHAnsi" w:hAnsiTheme="minorHAnsi" w:cstheme="minorHAnsi"/>
        </w:rPr>
        <w:t>nu</w:t>
      </w:r>
      <w:proofErr w:type="spellEnd"/>
      <w:r w:rsidRPr="00F43906">
        <w:rPr>
          <w:rFonts w:asciiTheme="minorHAnsi" w:hAnsiTheme="minorHAnsi" w:cstheme="minorHAnsi"/>
        </w:rPr>
        <w:t xml:space="preserve">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xml:space="preserve">, ak ho vypracúva žiadateľ sám a nie je potrebné, aby bol úradne osvedčený/podpísaný, napr. </w:t>
      </w:r>
      <w:proofErr w:type="spellStart"/>
      <w:r w:rsidRPr="00F43906">
        <w:rPr>
          <w:rFonts w:asciiTheme="minorHAnsi" w:hAnsiTheme="minorHAnsi" w:cstheme="minorHAnsi"/>
        </w:rPr>
        <w:t>rtf</w:t>
      </w:r>
      <w:proofErr w:type="spellEnd"/>
      <w:r w:rsidRPr="00F43906">
        <w:rPr>
          <w:rFonts w:asciiTheme="minorHAnsi" w:hAnsiTheme="minorHAnsi" w:cstheme="minorHAnsi"/>
        </w:rPr>
        <w:t xml:space="preserve"> a pod.)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 xml:space="preserv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Konanie o žiadosti o NFP sa začína doručením žiadosti o NFP žiadateľom. Žiadateľ doručuje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dostupných zdrojov na priame overenie podmienok poskytnutia príspevku a v relevantných prílohách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preskúmania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jej príloh vzniknú pochybnosti o pravdivosti alebo úpln</w:t>
      </w:r>
      <w:r w:rsidR="00733D06" w:rsidRPr="00F43906">
        <w:rPr>
          <w:rFonts w:asciiTheme="minorHAnsi" w:hAnsiTheme="minorHAnsi" w:cstheme="minorHAnsi"/>
        </w:rPr>
        <w:t xml:space="preserve">osti </w:t>
      </w:r>
      <w:proofErr w:type="spellStart"/>
      <w:r w:rsidR="00733D06" w:rsidRPr="00F43906">
        <w:rPr>
          <w:rFonts w:asciiTheme="minorHAnsi" w:hAnsiTheme="minorHAnsi" w:cstheme="minorHAnsi"/>
        </w:rPr>
        <w:t>ŽoNFP</w:t>
      </w:r>
      <w:proofErr w:type="spellEnd"/>
      <w:r w:rsidR="00733D06" w:rsidRPr="00F43906">
        <w:rPr>
          <w:rFonts w:asciiTheme="minorHAnsi" w:hAnsiTheme="minorHAnsi" w:cstheme="minorHAnsi"/>
        </w:rPr>
        <w:t xml:space="preserve">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proofErr w:type="spellStart"/>
      <w:r w:rsidR="00EB5582" w:rsidRPr="00F43906">
        <w:rPr>
          <w:rFonts w:asciiTheme="minorHAnsi" w:hAnsiTheme="minorHAnsi" w:cstheme="minorHAnsi"/>
        </w:rPr>
        <w:t>ŽoNFP</w:t>
      </w:r>
      <w:proofErr w:type="spellEnd"/>
      <w:r w:rsidR="00EB5582" w:rsidRPr="00F43906">
        <w:rPr>
          <w:rFonts w:asciiTheme="minorHAnsi" w:hAnsiTheme="minorHAnsi" w:cstheme="minorHAnsi"/>
        </w:rPr>
        <w:t xml:space="preserve">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 xml:space="preserve">rozhodne o neschválení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FF6B77">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 </w:t>
      </w:r>
      <w:proofErr w:type="spellStart"/>
      <w:r w:rsidR="0064229B" w:rsidRPr="00F43906">
        <w:rPr>
          <w:rFonts w:asciiTheme="minorHAnsi" w:hAnsiTheme="minorHAnsi" w:cstheme="minorHAnsi"/>
          <w:sz w:val="22"/>
          <w:szCs w:val="22"/>
        </w:rPr>
        <w:t>ŽoNFP</w:t>
      </w:r>
      <w:proofErr w:type="spellEnd"/>
      <w:r w:rsidR="0064229B" w:rsidRPr="00F43906">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30"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1"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7845734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w:t>
      </w:r>
      <w:proofErr w:type="spellStart"/>
      <w:r w:rsidR="00175DE0" w:rsidRPr="00F43906">
        <w:rPr>
          <w:rFonts w:asciiTheme="minorHAnsi" w:hAnsiTheme="minorHAnsi" w:cstheme="minorHAnsi"/>
        </w:rPr>
        <w:t>ŽoNFP</w:t>
      </w:r>
      <w:proofErr w:type="spellEnd"/>
      <w:r w:rsidR="00175DE0" w:rsidRPr="00F43906">
        <w:rPr>
          <w:rFonts w:asciiTheme="minorHAnsi" w:hAnsiTheme="minorHAnsi" w:cstheme="minorHAnsi"/>
        </w:rPr>
        <w:t xml:space="preserve">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bude viesť k zastaveniu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F43906">
        <w:rPr>
          <w:rFonts w:asciiTheme="minorHAnsi" w:hAnsiTheme="minorHAnsi" w:cstheme="minorHAnsi"/>
          <w:color w:val="000000"/>
        </w:rPr>
        <w:t>ŽoNFP</w:t>
      </w:r>
      <w:proofErr w:type="spellEnd"/>
      <w:r w:rsidRPr="00F43906">
        <w:rPr>
          <w:rFonts w:asciiTheme="minorHAnsi" w:hAnsiTheme="minorHAnsi" w:cstheme="minorHAnsi"/>
          <w:color w:val="000000"/>
        </w:rPr>
        <w:t xml:space="preserve">. </w:t>
      </w:r>
      <w:r w:rsidR="0064229B" w:rsidRPr="00F43906">
        <w:rPr>
          <w:rFonts w:asciiTheme="minorHAnsi" w:hAnsiTheme="minorHAnsi" w:cstheme="minorHAnsi"/>
          <w:color w:val="000000"/>
        </w:rPr>
        <w:t xml:space="preserve">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 xml:space="preserve">rozhodne o neschválení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Žiadateľ je oprávnený kedykoľvek počas konania o  </w:t>
      </w:r>
      <w:proofErr w:type="spellStart"/>
      <w:r w:rsidRPr="00F43906">
        <w:rPr>
          <w:rFonts w:asciiTheme="minorHAnsi" w:hAnsiTheme="minorHAnsi" w:cstheme="minorHAnsi"/>
        </w:rPr>
        <w:t>ŽoNFP</w:t>
      </w:r>
      <w:proofErr w:type="spellEnd"/>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 xml:space="preserve">vziať svoju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Za </w:t>
      </w:r>
      <w:proofErr w:type="spellStart"/>
      <w:r w:rsidRPr="00F43906">
        <w:rPr>
          <w:rFonts w:asciiTheme="minorHAnsi" w:hAnsiTheme="minorHAnsi" w:cstheme="minorHAnsi"/>
        </w:rPr>
        <w:t>späťvzatie</w:t>
      </w:r>
      <w:proofErr w:type="spellEnd"/>
      <w:r w:rsidRPr="00F43906">
        <w:rPr>
          <w:rFonts w:asciiTheme="minorHAnsi" w:hAnsiTheme="minorHAnsi" w:cstheme="minorHAnsi"/>
        </w:rPr>
        <w:t xml:space="preserv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V prípade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 xml:space="preserve"> RO OP TP konanie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rozhodnutím zastaví. RO OP TP zastaví konanie ku dňu doručenia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Vzor rozhodnutia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o zastavení konania vydáva CKO (Vzor CKO č. 22 - Rozhodnutia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zverejnený na webovom sídle CKO</w:t>
      </w:r>
      <w:r w:rsidR="005E1CB2">
        <w:rPr>
          <w:rFonts w:asciiTheme="minorHAnsi" w:hAnsiTheme="minorHAnsi" w:cstheme="minorHAnsi"/>
        </w:rPr>
        <w:t xml:space="preserve"> </w:t>
      </w:r>
      <w:hyperlink r:id="rId32"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 je prijímateľ a RO OP TP tá istá osoba, RO OP TP vydá interné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ktoré nahrádza zmluvu o NFP. Vzor je zverejnený na webovom sídle RO OP TP  </w:t>
      </w:r>
      <w:hyperlink r:id="rId33"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 xml:space="preserve">(tzv. </w:t>
      </w:r>
      <w:proofErr w:type="spellStart"/>
      <w:r w:rsidRPr="00F43906">
        <w:rPr>
          <w:rFonts w:asciiTheme="minorHAnsi" w:hAnsiTheme="minorHAnsi" w:cstheme="minorHAnsi"/>
        </w:rPr>
        <w:t>autoremedúra</w:t>
      </w:r>
      <w:proofErr w:type="spellEnd"/>
      <w:r w:rsidRPr="00F43906">
        <w:rPr>
          <w:rFonts w:asciiTheme="minorHAnsi" w:hAnsiTheme="minorHAnsi" w:cstheme="minorHAnsi"/>
        </w:rPr>
        <w:t>),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zmene rozhodnutia o neschválení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 žiadateľ je oprávnený do rozhodnutia o odvolaní vziať podané odvolanie písomne späť. Ak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nie je žiadateľ oprávnený podať znova odvolanie.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Za deň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rozhodne o zastavení konania ku dňu doručenia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5DD8FE7B"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 xml:space="preserve">schválení/neschválení </w:t>
      </w:r>
      <w:proofErr w:type="spellStart"/>
      <w:r w:rsidRPr="00F43906">
        <w:rPr>
          <w:rFonts w:asciiTheme="minorHAnsi" w:hAnsiTheme="minorHAnsi" w:cstheme="minorHAnsi"/>
          <w:sz w:val="22"/>
          <w:szCs w:val="22"/>
        </w:rPr>
        <w:t>ŽoNFP</w:t>
      </w:r>
      <w:proofErr w:type="spellEnd"/>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proofErr w:type="spellStart"/>
      <w:r w:rsidR="00222202" w:rsidRPr="00F43906">
        <w:rPr>
          <w:rFonts w:asciiTheme="minorHAnsi" w:hAnsiTheme="minorHAnsi" w:cstheme="minorHAnsi"/>
        </w:rPr>
        <w:t>RMŽaND</w:t>
      </w:r>
      <w:proofErr w:type="spellEnd"/>
      <w:r w:rsidR="00222202" w:rsidRPr="00F43906">
        <w:rPr>
          <w:rFonts w:asciiTheme="minorHAnsi" w:hAnsiTheme="minorHAnsi" w:cstheme="minorHAnsi"/>
        </w:rPr>
        <w:t xml:space="preserve">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w:t>
      </w:r>
      <w:proofErr w:type="spellStart"/>
      <w:r w:rsidR="009A02E9" w:rsidRPr="00F43906">
        <w:rPr>
          <w:rFonts w:asciiTheme="minorHAnsi" w:hAnsiTheme="minorHAnsi" w:cstheme="minorHAnsi"/>
        </w:rPr>
        <w:t>RMŽaND</w:t>
      </w:r>
      <w:proofErr w:type="spellEnd"/>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xml:space="preserve"> HP </w:t>
      </w:r>
      <w:proofErr w:type="spellStart"/>
      <w:r w:rsidR="00222202" w:rsidRPr="00F43906">
        <w:rPr>
          <w:rFonts w:asciiTheme="minorHAnsi" w:hAnsiTheme="minorHAnsi" w:cstheme="minorHAnsi"/>
        </w:rPr>
        <w:t>RMŽaND</w:t>
      </w:r>
      <w:proofErr w:type="spellEnd"/>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 xml:space="preserve">V súvislosti s uplatňovaním HP </w:t>
      </w:r>
      <w:proofErr w:type="spellStart"/>
      <w:r w:rsidRPr="00B30BCC">
        <w:rPr>
          <w:rFonts w:asciiTheme="minorHAnsi" w:hAnsiTheme="minorHAnsi" w:cstheme="minorHAnsi"/>
          <w:color w:val="000000"/>
        </w:rPr>
        <w:t>RMŽaND</w:t>
      </w:r>
      <w:proofErr w:type="spellEnd"/>
      <w:r w:rsidRPr="00B30BCC">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proofErr w:type="spellStart"/>
      <w:r w:rsidR="00222202" w:rsidRPr="00F43906">
        <w:rPr>
          <w:rFonts w:asciiTheme="minorHAnsi" w:hAnsiTheme="minorHAnsi" w:cstheme="minorHAnsi"/>
        </w:rPr>
        <w:t>RMŽaND</w:t>
      </w:r>
      <w:proofErr w:type="spellEnd"/>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6"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F3B6C31"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proofErr w:type="spellStart"/>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e</w:t>
      </w:r>
      <w:proofErr w:type="spellEnd"/>
      <w:r w:rsidR="001057B3" w:rsidRPr="00F43906">
        <w:rPr>
          <w:rFonts w:asciiTheme="minorHAnsi" w:eastAsiaTheme="minorHAnsi" w:hAnsiTheme="minorHAnsi" w:cstheme="minorHAnsi"/>
          <w:color w:val="000000"/>
        </w:rPr>
        <w:t xml:space="preserv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poskytnutí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w:t>
      </w:r>
      <w:proofErr w:type="spellStart"/>
      <w:r w:rsidR="001223FA">
        <w:rPr>
          <w:rFonts w:asciiTheme="minorHAnsi" w:eastAsiaTheme="minorHAnsi" w:hAnsiTheme="minorHAnsi" w:cstheme="minorHAnsi"/>
          <w:color w:val="000000"/>
        </w:rPr>
        <w:t>Plnomocenstvo</w:t>
      </w:r>
      <w:proofErr w:type="spellEnd"/>
      <w:r w:rsidR="001223FA" w:rsidRPr="002D24D7">
        <w:rPr>
          <w:rFonts w:asciiTheme="minorHAnsi" w:eastAsiaTheme="minorHAnsi" w:hAnsiTheme="minorHAnsi" w:cstheme="minorHAnsi"/>
          <w:color w:val="000000"/>
        </w:rPr>
        <w:t xml:space="preserve"> s uvedením čísla a dátumu </w:t>
      </w:r>
      <w:proofErr w:type="spellStart"/>
      <w:r w:rsidR="001223FA" w:rsidRPr="002D24D7">
        <w:rPr>
          <w:rFonts w:asciiTheme="minorHAnsi" w:eastAsiaTheme="minorHAnsi" w:hAnsiTheme="minorHAnsi" w:cstheme="minorHAnsi"/>
          <w:color w:val="000000"/>
        </w:rPr>
        <w:t>Plnomocenstva</w:t>
      </w:r>
      <w:proofErr w:type="spellEnd"/>
      <w:r w:rsidR="001223FA">
        <w:rPr>
          <w:rFonts w:asciiTheme="minorHAnsi" w:eastAsiaTheme="minorHAnsi" w:hAnsiTheme="minorHAnsi" w:cstheme="minorHAnsi"/>
          <w:color w:val="000000"/>
        </w:rPr>
        <w:t>.</w:t>
      </w:r>
    </w:p>
    <w:p w14:paraId="3E90BC6C" w14:textId="68A798B6"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7"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Pr="00F43906">
        <w:rPr>
          <w:rFonts w:asciiTheme="minorHAnsi" w:hAnsiTheme="minorHAnsi" w:cstheme="minorHAnsi"/>
          <w:b/>
        </w:rPr>
        <w:t xml:space="preserve">zoznam schválených </w:t>
      </w:r>
      <w:proofErr w:type="spellStart"/>
      <w:r w:rsidRPr="00F43906">
        <w:rPr>
          <w:rFonts w:asciiTheme="minorHAnsi" w:hAnsiTheme="minorHAnsi" w:cstheme="minorHAnsi"/>
          <w:b/>
        </w:rPr>
        <w:t>ŽoNFP</w:t>
      </w:r>
      <w:proofErr w:type="spellEnd"/>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do 60 pracovných dní od skončenia rozhodovania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zoznam neschválených </w:t>
      </w:r>
      <w:proofErr w:type="spellStart"/>
      <w:r w:rsidRPr="00F43906">
        <w:rPr>
          <w:rFonts w:asciiTheme="minorHAnsi" w:hAnsiTheme="minorHAnsi" w:cstheme="minorHAnsi"/>
        </w:rPr>
        <w:t>ŽoNFP</w:t>
      </w:r>
      <w:proofErr w:type="spellEnd"/>
      <w:r w:rsidRPr="00F43906">
        <w:rPr>
          <w:rFonts w:asciiTheme="minorHAnsi" w:hAnsiTheme="minorHAnsi" w:cstheme="minorHAnsi"/>
        </w:rPr>
        <w:t>,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w:t>
      </w:r>
      <w:proofErr w:type="spellStart"/>
      <w:r w:rsidR="00EA3AAE">
        <w:rPr>
          <w:rFonts w:asciiTheme="minorHAnsi" w:hAnsiTheme="minorHAnsi" w:cstheme="minorHAnsi"/>
        </w:rPr>
        <w:t>ŽoNFP</w:t>
      </w:r>
      <w:proofErr w:type="spellEnd"/>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2AE117F6" w:rsidR="00202522" w:rsidRPr="00F43906" w:rsidRDefault="005F6426" w:rsidP="00AC293D">
      <w:pPr>
        <w:spacing w:before="120" w:after="120" w:line="240" w:lineRule="auto"/>
        <w:ind w:firstLine="357"/>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4E43C8C7" w14:textId="0927A2FF" w:rsidR="00202522" w:rsidRPr="00F43906" w:rsidDel="00687474" w:rsidRDefault="00202522" w:rsidP="0064229B">
      <w:pPr>
        <w:spacing w:before="120"/>
        <w:jc w:val="both"/>
        <w:rPr>
          <w:del w:id="3"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rsidDel="009244CB" w14:paraId="5A753E7A" w14:textId="5D0E667A" w:rsidTr="001132F4">
        <w:trPr>
          <w:del w:id="4" w:author="Autor"/>
        </w:trPr>
        <w:tc>
          <w:tcPr>
            <w:tcW w:w="4606" w:type="dxa"/>
            <w:shd w:val="clear" w:color="auto" w:fill="002060"/>
            <w:vAlign w:val="center"/>
          </w:tcPr>
          <w:p w14:paraId="418978B4" w14:textId="50FA2D29" w:rsidR="0064229B" w:rsidRPr="00F43906" w:rsidDel="009244CB" w:rsidRDefault="0064229B" w:rsidP="001132F4">
            <w:pPr>
              <w:spacing w:before="120" w:after="120"/>
              <w:jc w:val="center"/>
              <w:rPr>
                <w:del w:id="5" w:author="Autor"/>
                <w:rFonts w:asciiTheme="minorHAnsi" w:hAnsiTheme="minorHAnsi" w:cstheme="minorHAnsi"/>
                <w:b/>
              </w:rPr>
            </w:pPr>
            <w:del w:id="6" w:author="Autor">
              <w:r w:rsidRPr="00F43906" w:rsidDel="009244CB">
                <w:rPr>
                  <w:rFonts w:asciiTheme="minorHAnsi" w:hAnsiTheme="minorHAnsi" w:cstheme="minorHAnsi"/>
                  <w:b/>
                </w:rPr>
                <w:delText>OP TP</w:delText>
              </w:r>
            </w:del>
          </w:p>
        </w:tc>
        <w:tc>
          <w:tcPr>
            <w:tcW w:w="4606" w:type="dxa"/>
            <w:shd w:val="clear" w:color="auto" w:fill="002060"/>
            <w:vAlign w:val="center"/>
          </w:tcPr>
          <w:p w14:paraId="51E85E44" w14:textId="202F9907" w:rsidR="0064229B" w:rsidRPr="00F43906" w:rsidDel="009244CB" w:rsidRDefault="0064229B" w:rsidP="001132F4">
            <w:pPr>
              <w:spacing w:before="120" w:after="120"/>
              <w:jc w:val="center"/>
              <w:rPr>
                <w:del w:id="7" w:author="Autor"/>
                <w:rFonts w:asciiTheme="minorHAnsi" w:hAnsiTheme="minorHAnsi" w:cstheme="minorHAnsi"/>
                <w:b/>
              </w:rPr>
            </w:pPr>
            <w:del w:id="8" w:author="Autor">
              <w:r w:rsidRPr="00F43906" w:rsidDel="009244CB">
                <w:rPr>
                  <w:rFonts w:asciiTheme="minorHAnsi" w:hAnsiTheme="minorHAnsi" w:cstheme="minorHAnsi"/>
                  <w:b/>
                </w:rPr>
                <w:delText>OP VaI</w:delText>
              </w:r>
            </w:del>
          </w:p>
        </w:tc>
      </w:tr>
      <w:tr w:rsidR="0064229B" w:rsidRPr="00F43906" w:rsidDel="009244CB" w14:paraId="14670C08" w14:textId="7D893BD5" w:rsidTr="001132F4">
        <w:trPr>
          <w:del w:id="9" w:author="Autor"/>
        </w:trPr>
        <w:tc>
          <w:tcPr>
            <w:tcW w:w="4606" w:type="dxa"/>
            <w:shd w:val="clear" w:color="auto" w:fill="95B3D7" w:themeFill="accent1" w:themeFillTint="99"/>
          </w:tcPr>
          <w:p w14:paraId="5EEABE1D" w14:textId="60AB5F53" w:rsidR="0064229B" w:rsidRPr="00F43906" w:rsidDel="009244CB" w:rsidRDefault="0064229B" w:rsidP="001132F4">
            <w:pPr>
              <w:jc w:val="both"/>
              <w:rPr>
                <w:del w:id="10" w:author="Autor"/>
                <w:rFonts w:asciiTheme="minorHAnsi" w:hAnsiTheme="minorHAnsi" w:cstheme="minorHAnsi"/>
              </w:rPr>
            </w:pPr>
            <w:del w:id="11" w:author="Autor">
              <w:r w:rsidRPr="00F43906" w:rsidDel="009244CB">
                <w:rPr>
                  <w:rFonts w:asciiTheme="minorHAnsi" w:hAnsiTheme="minorHAnsi" w:cstheme="minorHAnsi"/>
                </w:rPr>
                <w:delText>Prioritná os: 1</w:delText>
              </w:r>
            </w:del>
          </w:p>
        </w:tc>
        <w:tc>
          <w:tcPr>
            <w:tcW w:w="4606" w:type="dxa"/>
            <w:shd w:val="clear" w:color="auto" w:fill="95B3D7" w:themeFill="accent1" w:themeFillTint="99"/>
          </w:tcPr>
          <w:p w14:paraId="6E8C38AC" w14:textId="00C0BFC3" w:rsidR="0064229B" w:rsidRPr="00F43906" w:rsidDel="009244CB" w:rsidRDefault="0064229B" w:rsidP="001132F4">
            <w:pPr>
              <w:jc w:val="both"/>
              <w:rPr>
                <w:del w:id="12" w:author="Autor"/>
                <w:rFonts w:asciiTheme="minorHAnsi" w:hAnsiTheme="minorHAnsi" w:cstheme="minorHAnsi"/>
              </w:rPr>
            </w:pPr>
            <w:del w:id="13" w:author="Autor">
              <w:r w:rsidRPr="00F43906" w:rsidDel="009244CB">
                <w:rPr>
                  <w:rFonts w:asciiTheme="minorHAnsi" w:hAnsiTheme="minorHAnsi" w:cstheme="minorHAnsi"/>
                </w:rPr>
                <w:delText>Prioritná os: 5</w:delText>
              </w:r>
            </w:del>
          </w:p>
        </w:tc>
      </w:tr>
      <w:tr w:rsidR="0064229B" w:rsidRPr="00F43906" w:rsidDel="009244CB" w14:paraId="7E8D2654" w14:textId="59D42A8B" w:rsidTr="001132F4">
        <w:trPr>
          <w:del w:id="14" w:author="Autor"/>
        </w:trPr>
        <w:tc>
          <w:tcPr>
            <w:tcW w:w="4606" w:type="dxa"/>
            <w:shd w:val="clear" w:color="auto" w:fill="auto"/>
          </w:tcPr>
          <w:p w14:paraId="504557F6" w14:textId="091E2071" w:rsidR="0064229B" w:rsidRPr="00F43906" w:rsidDel="009244CB" w:rsidRDefault="0064229B" w:rsidP="003F114F">
            <w:pPr>
              <w:jc w:val="both"/>
              <w:rPr>
                <w:del w:id="15" w:author="Autor"/>
                <w:rFonts w:asciiTheme="minorHAnsi" w:hAnsiTheme="minorHAnsi" w:cstheme="minorHAnsi"/>
              </w:rPr>
            </w:pPr>
            <w:del w:id="16" w:author="Autor">
              <w:r w:rsidRPr="00F43906" w:rsidDel="009244CB">
                <w:rPr>
                  <w:rFonts w:asciiTheme="minorHAnsi" w:hAnsiTheme="minorHAnsi" w:cstheme="minorHAnsi"/>
                </w:rPr>
                <w:delText>Špecifický cieľ: 1</w:delText>
              </w:r>
            </w:del>
          </w:p>
        </w:tc>
        <w:tc>
          <w:tcPr>
            <w:tcW w:w="4606" w:type="dxa"/>
            <w:shd w:val="clear" w:color="auto" w:fill="auto"/>
          </w:tcPr>
          <w:p w14:paraId="0F4C5608" w14:textId="21F89E0D" w:rsidR="0064229B" w:rsidRPr="00F43906" w:rsidDel="009244CB" w:rsidRDefault="0064229B" w:rsidP="00182A12">
            <w:pPr>
              <w:jc w:val="both"/>
              <w:rPr>
                <w:del w:id="17" w:author="Autor"/>
                <w:rFonts w:asciiTheme="minorHAnsi" w:hAnsiTheme="minorHAnsi" w:cstheme="minorHAnsi"/>
              </w:rPr>
            </w:pPr>
            <w:del w:id="18" w:author="Autor">
              <w:r w:rsidRPr="00F43906" w:rsidDel="009244CB">
                <w:rPr>
                  <w:rFonts w:asciiTheme="minorHAnsi" w:hAnsiTheme="minorHAnsi" w:cstheme="minorHAnsi"/>
                </w:rPr>
                <w:delText>Špecifický cieľ: 5.1.1</w:delText>
              </w:r>
            </w:del>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6FF93EFC"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ins w:id="19" w:author="Autor">
              <w:r w:rsidR="009244CB">
                <w:rPr>
                  <w:rFonts w:asciiTheme="minorHAnsi" w:hAnsiTheme="minorHAnsi" w:cstheme="minorHAnsi"/>
                </w:rPr>
                <w:t>, 13</w:t>
              </w:r>
            </w:ins>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47F2427B"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ins w:id="20" w:author="Autor">
              <w:r w:rsidR="009244CB">
                <w:rPr>
                  <w:rFonts w:asciiTheme="minorHAnsi" w:hAnsiTheme="minorHAnsi" w:cstheme="minorHAnsi"/>
                </w:rPr>
                <w:t>, 13.1</w:t>
              </w:r>
            </w:ins>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9"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40"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F43906">
        <w:rPr>
          <w:rFonts w:asciiTheme="minorHAnsi" w:hAnsiTheme="minorHAnsi" w:cstheme="minorHAnsi"/>
          <w:bCs/>
          <w:iCs/>
          <w:sz w:val="22"/>
          <w:szCs w:val="22"/>
        </w:rPr>
        <w:t>nasl</w:t>
      </w:r>
      <w:proofErr w:type="spellEnd"/>
      <w:r w:rsidRPr="00F43906">
        <w:rPr>
          <w:rFonts w:asciiTheme="minorHAnsi" w:hAnsiTheme="minorHAnsi" w:cstheme="minorHAnsi"/>
          <w:bCs/>
          <w:iCs/>
          <w:sz w:val="22"/>
          <w:szCs w:val="22"/>
        </w:rPr>
        <w:t xml:space="preserve">. nariadenia Európskeho parlamentu a Rady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 xml:space="preserve">28. októbra 2015,  ktorým sa mení nariadenie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8A3AF03"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 xml:space="preserve">Vzor Výzvy na doplnenie </w:t>
      </w:r>
      <w:proofErr w:type="spellStart"/>
      <w:r w:rsidR="006C4A28" w:rsidRPr="00F43906">
        <w:rPr>
          <w:rFonts w:asciiTheme="minorHAnsi" w:hAnsiTheme="minorHAnsi" w:cstheme="minorHAnsi"/>
          <w:bCs/>
          <w:iCs/>
          <w:sz w:val="22"/>
          <w:szCs w:val="22"/>
        </w:rPr>
        <w:t>ŽoNFP</w:t>
      </w:r>
      <w:proofErr w:type="spellEnd"/>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9F72F" w14:textId="77777777" w:rsidR="00FC3CEB" w:rsidRDefault="00FC3CEB" w:rsidP="00784ECE">
      <w:pPr>
        <w:spacing w:after="0" w:line="240" w:lineRule="auto"/>
      </w:pPr>
      <w:r>
        <w:separator/>
      </w:r>
    </w:p>
  </w:endnote>
  <w:endnote w:type="continuationSeparator" w:id="0">
    <w:p w14:paraId="0E73BEB4" w14:textId="77777777" w:rsidR="00FC3CEB" w:rsidRDefault="00FC3CE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090653"/>
      <w:docPartObj>
        <w:docPartGallery w:val="Page Numbers (Bottom of Page)"/>
        <w:docPartUnique/>
      </w:docPartObj>
    </w:sdtPr>
    <w:sdtEndPr/>
    <w:sdtContent>
      <w:p w14:paraId="1BB75045" w14:textId="7600F159" w:rsidR="00FC3CEB" w:rsidRDefault="00FC3CEB">
        <w:pPr>
          <w:pStyle w:val="Pta"/>
          <w:jc w:val="center"/>
        </w:pPr>
        <w:r>
          <w:fldChar w:fldCharType="begin"/>
        </w:r>
        <w:r>
          <w:instrText>PAGE   \* MERGEFORMAT</w:instrText>
        </w:r>
        <w:r>
          <w:fldChar w:fldCharType="separate"/>
        </w:r>
        <w:r w:rsidR="00570C72">
          <w:rPr>
            <w:noProof/>
          </w:rPr>
          <w:t>1</w:t>
        </w:r>
        <w:r>
          <w:fldChar w:fldCharType="end"/>
        </w:r>
      </w:p>
    </w:sdtContent>
  </w:sdt>
  <w:p w14:paraId="628F27A7" w14:textId="77777777" w:rsidR="00FC3CEB" w:rsidRDefault="00FC3CE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A20C0" w14:textId="77777777" w:rsidR="00FC3CEB" w:rsidRDefault="00FC3CEB"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10F87841"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FC3CEB" w:rsidRDefault="00FC3CEB"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FC3CEB" w:rsidRDefault="00FC3CEB" w:rsidP="00F4420F">
    <w:pPr>
      <w:pStyle w:val="Pta"/>
    </w:pPr>
  </w:p>
  <w:p w14:paraId="71157559" w14:textId="77777777" w:rsidR="00FC3CEB" w:rsidRDefault="00FC3CE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F2376" w14:textId="77777777" w:rsidR="00FC3CEB" w:rsidRDefault="00FC3CEB" w:rsidP="00784ECE">
      <w:pPr>
        <w:spacing w:after="0" w:line="240" w:lineRule="auto"/>
      </w:pPr>
      <w:r>
        <w:separator/>
      </w:r>
    </w:p>
  </w:footnote>
  <w:footnote w:type="continuationSeparator" w:id="0">
    <w:p w14:paraId="579D9B69" w14:textId="77777777" w:rsidR="00FC3CEB" w:rsidRDefault="00FC3CEB" w:rsidP="00784ECE">
      <w:pPr>
        <w:spacing w:after="0" w:line="240" w:lineRule="auto"/>
      </w:pPr>
      <w:r>
        <w:continuationSeparator/>
      </w:r>
    </w:p>
  </w:footnote>
  <w:footnote w:id="1">
    <w:p w14:paraId="5760F6AC" w14:textId="6CC5AF2B" w:rsidR="00FC3CEB" w:rsidRPr="004A19CB" w:rsidRDefault="00FC3CEB"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FC3CEB" w:rsidRDefault="00FC3CEB" w:rsidP="00593491">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3DE414BA" w14:textId="77777777" w:rsidR="00FC3CEB" w:rsidRDefault="00FC3CEB"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E93EB" w14:textId="77777777" w:rsidR="00FC3CEB" w:rsidRPr="00F43906" w:rsidRDefault="00FC3CEB">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776"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FC3CEB" w:rsidRDefault="00FC3CEB">
    <w:pPr>
      <w:pStyle w:val="Hlavika"/>
      <w:rPr>
        <w:rFonts w:asciiTheme="minorHAnsi" w:hAnsiTheme="minorHAnsi"/>
        <w:sz w:val="22"/>
        <w:szCs w:val="22"/>
      </w:rPr>
    </w:pPr>
  </w:p>
  <w:p w14:paraId="36D3C7B3" w14:textId="01199B78" w:rsidR="00FC3CEB" w:rsidRDefault="00FC3CEB">
    <w:pPr>
      <w:pStyle w:val="Hlavika"/>
      <w:rPr>
        <w:rFonts w:asciiTheme="minorHAnsi" w:hAnsiTheme="minorHAnsi"/>
      </w:rPr>
    </w:pPr>
    <w:r>
      <w:rPr>
        <w:rFonts w:asciiTheme="minorHAnsi" w:hAnsiTheme="minorHAnsi"/>
        <w:sz w:val="22"/>
        <w:szCs w:val="22"/>
      </w:rPr>
      <w:t xml:space="preserve">                                            Konsolidovaná verzia po zmene č. </w:t>
    </w:r>
    <w:r w:rsidR="00934041">
      <w:rPr>
        <w:rFonts w:asciiTheme="minorHAnsi" w:hAnsiTheme="minorHAnsi"/>
        <w:sz w:val="22"/>
        <w:szCs w:val="22"/>
      </w:rPr>
      <w:t xml:space="preserve">4 </w:t>
    </w:r>
    <w:r>
      <w:rPr>
        <w:rFonts w:asciiTheme="minorHAnsi" w:hAnsiTheme="minorHAnsi"/>
        <w:sz w:val="22"/>
        <w:szCs w:val="22"/>
      </w:rPr>
      <w:t>z </w:t>
    </w:r>
    <w:r w:rsidR="00934041">
      <w:rPr>
        <w:rFonts w:asciiTheme="minorHAnsi" w:hAnsiTheme="minorHAnsi"/>
        <w:sz w:val="22"/>
        <w:szCs w:val="22"/>
      </w:rPr>
      <w:t>22</w:t>
    </w:r>
    <w:r>
      <w:rPr>
        <w:rFonts w:asciiTheme="minorHAnsi" w:hAnsiTheme="minorHAnsi"/>
        <w:sz w:val="22"/>
        <w:szCs w:val="22"/>
      </w:rPr>
      <w:t xml:space="preserve">. </w:t>
    </w:r>
    <w:r w:rsidR="00934041">
      <w:rPr>
        <w:rFonts w:asciiTheme="minorHAnsi" w:hAnsiTheme="minorHAnsi"/>
        <w:sz w:val="22"/>
        <w:szCs w:val="22"/>
      </w:rPr>
      <w:t>6</w:t>
    </w:r>
    <w:r>
      <w:rPr>
        <w:rFonts w:asciiTheme="minorHAnsi" w:hAnsiTheme="minorHAnsi"/>
        <w:sz w:val="22"/>
        <w:szCs w:val="22"/>
      </w:rPr>
      <w:t>. 2020</w:t>
    </w:r>
  </w:p>
  <w:p w14:paraId="75A0F3BE" w14:textId="77777777" w:rsidR="00FC3CEB" w:rsidRPr="00005728" w:rsidRDefault="00FC3CEB">
    <w:pPr>
      <w:pStyle w:val="Hlavika"/>
      <w:rPr>
        <w:rFonts w:asciiTheme="minorHAnsi" w:hAnsiTheme="minorHAnsi"/>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065E0" w14:textId="77777777" w:rsidR="00FC3CEB" w:rsidRDefault="00FC3CEB">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7"/>
  </w:num>
  <w:num w:numId="6">
    <w:abstractNumId w:val="10"/>
  </w:num>
  <w:num w:numId="7">
    <w:abstractNumId w:val="24"/>
  </w:num>
  <w:num w:numId="8">
    <w:abstractNumId w:val="36"/>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4"/>
  </w:num>
  <w:num w:numId="19">
    <w:abstractNumId w:val="8"/>
  </w:num>
  <w:num w:numId="20">
    <w:abstractNumId w:val="30"/>
  </w:num>
  <w:num w:numId="21">
    <w:abstractNumId w:val="9"/>
  </w:num>
  <w:num w:numId="22">
    <w:abstractNumId w:val="18"/>
  </w:num>
  <w:num w:numId="23">
    <w:abstractNumId w:val="26"/>
  </w:num>
  <w:num w:numId="24">
    <w:abstractNumId w:val="7"/>
  </w:num>
  <w:num w:numId="25">
    <w:abstractNumId w:val="17"/>
  </w:num>
  <w:num w:numId="26">
    <w:abstractNumId w:val="2"/>
  </w:num>
  <w:num w:numId="27">
    <w:abstractNumId w:val="35"/>
  </w:num>
  <w:num w:numId="28">
    <w:abstractNumId w:val="1"/>
  </w:num>
  <w:num w:numId="29">
    <w:abstractNumId w:val="20"/>
  </w:num>
  <w:num w:numId="30">
    <w:abstractNumId w:val="32"/>
  </w:num>
  <w:num w:numId="31">
    <w:abstractNumId w:val="31"/>
  </w:num>
  <w:num w:numId="32">
    <w:abstractNumId w:val="14"/>
  </w:num>
  <w:num w:numId="33">
    <w:abstractNumId w:val="11"/>
  </w:num>
  <w:num w:numId="34">
    <w:abstractNumId w:val="16"/>
  </w:num>
  <w:num w:numId="35">
    <w:abstractNumId w:val="25"/>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E7B4F"/>
    <w:rsid w:val="001F122D"/>
    <w:rsid w:val="001F7C53"/>
    <w:rsid w:val="00202522"/>
    <w:rsid w:val="002058E2"/>
    <w:rsid w:val="002106BF"/>
    <w:rsid w:val="00214495"/>
    <w:rsid w:val="00220D59"/>
    <w:rsid w:val="00222202"/>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4BD1"/>
    <w:rsid w:val="002F6327"/>
    <w:rsid w:val="002F7FDE"/>
    <w:rsid w:val="003011D9"/>
    <w:rsid w:val="003042AD"/>
    <w:rsid w:val="00306239"/>
    <w:rsid w:val="003067C4"/>
    <w:rsid w:val="00312228"/>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3F34A2"/>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B09"/>
    <w:rsid w:val="004C57B1"/>
    <w:rsid w:val="004D209C"/>
    <w:rsid w:val="004D2AF9"/>
    <w:rsid w:val="004D39AC"/>
    <w:rsid w:val="004D57D7"/>
    <w:rsid w:val="004D7760"/>
    <w:rsid w:val="004E6D55"/>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6EE4"/>
    <w:rsid w:val="00570C72"/>
    <w:rsid w:val="005772BE"/>
    <w:rsid w:val="0058004C"/>
    <w:rsid w:val="00580F96"/>
    <w:rsid w:val="00583AAB"/>
    <w:rsid w:val="005860A3"/>
    <w:rsid w:val="00587B2C"/>
    <w:rsid w:val="00593491"/>
    <w:rsid w:val="00593B81"/>
    <w:rsid w:val="0059622C"/>
    <w:rsid w:val="005977ED"/>
    <w:rsid w:val="005A1C89"/>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76A1"/>
    <w:rsid w:val="0072344A"/>
    <w:rsid w:val="00733D06"/>
    <w:rsid w:val="0073464D"/>
    <w:rsid w:val="00734FB0"/>
    <w:rsid w:val="00735114"/>
    <w:rsid w:val="0073540D"/>
    <w:rsid w:val="007400B9"/>
    <w:rsid w:val="00742C1B"/>
    <w:rsid w:val="00752228"/>
    <w:rsid w:val="00752388"/>
    <w:rsid w:val="00754D50"/>
    <w:rsid w:val="00763C2D"/>
    <w:rsid w:val="00767360"/>
    <w:rsid w:val="007675D2"/>
    <w:rsid w:val="007714CF"/>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6B9"/>
    <w:rsid w:val="00815D38"/>
    <w:rsid w:val="00816173"/>
    <w:rsid w:val="008202F0"/>
    <w:rsid w:val="008209BF"/>
    <w:rsid w:val="00822A82"/>
    <w:rsid w:val="00836039"/>
    <w:rsid w:val="00851482"/>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4ABB"/>
    <w:rsid w:val="008E0BF5"/>
    <w:rsid w:val="008E21E5"/>
    <w:rsid w:val="008E4960"/>
    <w:rsid w:val="008F1477"/>
    <w:rsid w:val="008F1784"/>
    <w:rsid w:val="009032B1"/>
    <w:rsid w:val="009125E4"/>
    <w:rsid w:val="009136CC"/>
    <w:rsid w:val="0091578B"/>
    <w:rsid w:val="00921C38"/>
    <w:rsid w:val="009244CB"/>
    <w:rsid w:val="009273EE"/>
    <w:rsid w:val="009306EB"/>
    <w:rsid w:val="00934041"/>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AF2C8F"/>
    <w:rsid w:val="00B13786"/>
    <w:rsid w:val="00B2025F"/>
    <w:rsid w:val="00B208E3"/>
    <w:rsid w:val="00B24B18"/>
    <w:rsid w:val="00B25C3F"/>
    <w:rsid w:val="00B30BCC"/>
    <w:rsid w:val="00B31E38"/>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D3E68"/>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10FA3"/>
    <w:rsid w:val="00D15434"/>
    <w:rsid w:val="00D16C26"/>
    <w:rsid w:val="00D179C0"/>
    <w:rsid w:val="00D35E7F"/>
    <w:rsid w:val="00D37A5C"/>
    <w:rsid w:val="00D4032F"/>
    <w:rsid w:val="00D4498C"/>
    <w:rsid w:val="00D4561A"/>
    <w:rsid w:val="00D4645C"/>
    <w:rsid w:val="00D50DF3"/>
    <w:rsid w:val="00D61085"/>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46A3"/>
    <w:rsid w:val="00DE49EF"/>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7601"/>
    <w:rsid w:val="00F32F2E"/>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3CEB"/>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EEE07-E420-4AE3-9E65-10DC9EB8C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9832</Words>
  <Characters>56045</Characters>
  <Application>Microsoft Office Word</Application>
  <DocSecurity>0</DocSecurity>
  <Lines>467</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2020-03-26T08:23:00Z</dcterms:created>
  <dcterms:modified xsi:type="dcterms:W3CDTF">2020-06-15T08:49:00Z</dcterms:modified>
</cp:coreProperties>
</file>