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010" w:rsidRPr="005D01A7" w:rsidRDefault="00963010" w:rsidP="00963010">
      <w:pPr>
        <w:pStyle w:val="Nzov"/>
        <w:pBdr>
          <w:bottom w:val="single" w:sz="8" w:space="1" w:color="5F497A"/>
        </w:pBdr>
        <w:rPr>
          <w:rFonts w:asciiTheme="minorHAnsi" w:hAnsiTheme="minorHAnsi" w:cstheme="minorHAnsi"/>
        </w:rPr>
      </w:pPr>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Úrad vlády </w:t>
      </w:r>
      <w:r w:rsidR="003E04E9" w:rsidRPr="005D01A7">
        <w:rPr>
          <w:rFonts w:asciiTheme="minorHAnsi" w:hAnsiTheme="minorHAnsi" w:cstheme="minorHAnsi"/>
          <w:sz w:val="22"/>
          <w:szCs w:val="22"/>
        </w:rPr>
        <w:t>Slovenskej republiky (ďalej aj „Úrad vlády SR“ alebo „ÚV SR“)</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b/>
          <w:sz w:val="22"/>
          <w:szCs w:val="22"/>
        </w:rPr>
        <w:t>Adresa:</w:t>
      </w:r>
      <w:r w:rsidRPr="005D01A7">
        <w:rPr>
          <w:rFonts w:asciiTheme="minorHAnsi" w:hAnsiTheme="minorHAnsi" w:cstheme="minorHAnsi"/>
          <w:sz w:val="22"/>
          <w:szCs w:val="22"/>
        </w:rPr>
        <w:t xml:space="preserve"> Námestie slobody 1, 813 70 Bratislava, Slovenská republika</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 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8"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r w:rsidR="00830D13">
        <w:rPr>
          <w:rFonts w:asciiTheme="minorHAnsi" w:hAnsiTheme="minorHAnsi" w:cstheme="minorHAnsi"/>
          <w:b/>
          <w:bCs/>
          <w:sz w:val="22"/>
          <w:szCs w:val="22"/>
        </w:rPr>
        <w:t>541 6</w:t>
      </w:r>
      <w:r w:rsidR="00DA77AA">
        <w:rPr>
          <w:rFonts w:asciiTheme="minorHAnsi" w:hAnsiTheme="minorHAnsi" w:cstheme="minorHAnsi"/>
          <w:b/>
          <w:bCs/>
          <w:sz w:val="22"/>
          <w:szCs w:val="22"/>
        </w:rPr>
        <w:t>46</w:t>
      </w:r>
      <w:r w:rsidRPr="005D01A7">
        <w:rPr>
          <w:rFonts w:asciiTheme="minorHAnsi" w:hAnsiTheme="minorHAnsi" w:cstheme="minorHAnsi"/>
          <w:b/>
          <w:bCs/>
          <w:sz w:val="22"/>
          <w:szCs w:val="22"/>
        </w:rPr>
        <w:t xml:space="preserve">,00 </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Pr="005D01A7" w:rsidRDefault="006829F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F61C6E">
      <w:pPr>
        <w:spacing w:before="240" w:after="24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rsidR="00EA7C0C" w:rsidRPr="005D01A7" w:rsidRDefault="00EA7C0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„pro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Časový harmonogram konania o </w:t>
      </w:r>
      <w:proofErr w:type="spellStart"/>
      <w:r w:rsidRPr="005D01A7">
        <w:rPr>
          <w:rFonts w:asciiTheme="minorHAnsi" w:hAnsiTheme="minorHAnsi" w:cstheme="minorHAnsi"/>
          <w:b/>
        </w:rPr>
        <w:t>ŽoNFP</w:t>
      </w:r>
      <w:proofErr w:type="spellEnd"/>
      <w:r w:rsidRPr="005D01A7">
        <w:rPr>
          <w:rFonts w:asciiTheme="minorHAnsi" w:hAnsiTheme="minorHAnsi" w:cstheme="minorHAnsi"/>
          <w:b/>
        </w:rPr>
        <w:tab/>
      </w:r>
    </w:p>
    <w:p w:rsidR="002D76F0" w:rsidRPr="005D01A7"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w:t>
      </w:r>
      <w:proofErr w:type="spellStart"/>
      <w:r w:rsidR="006878E4" w:rsidRPr="005D01A7">
        <w:rPr>
          <w:rFonts w:asciiTheme="minorHAnsi" w:hAnsiTheme="minorHAnsi" w:cstheme="minorHAnsi"/>
          <w:sz w:val="22"/>
          <w:szCs w:val="22"/>
        </w:rPr>
        <w:t>ŽoNFP</w:t>
      </w:r>
      <w:proofErr w:type="spellEnd"/>
      <w:r w:rsidR="006878E4" w:rsidRPr="005D01A7">
        <w:rPr>
          <w:rFonts w:asciiTheme="minorHAnsi" w:hAnsiTheme="minorHAnsi" w:cstheme="minorHAnsi"/>
          <w:sz w:val="22"/>
          <w:szCs w:val="22"/>
        </w:rPr>
        <w:t>“)</w:t>
      </w:r>
      <w:r w:rsidRPr="005D01A7">
        <w:rPr>
          <w:rFonts w:asciiTheme="minorHAnsi" w:hAnsiTheme="minorHAnsi" w:cstheme="minorHAnsi"/>
          <w:color w:val="000000"/>
          <w:sz w:val="22"/>
          <w:szCs w:val="22"/>
          <w:lang w:eastAsia="en-US"/>
        </w:rPr>
        <w:t xml:space="preserve">bude vydané najneskôr do </w:t>
      </w:r>
      <w:r w:rsidR="00C105A6" w:rsidRPr="005D01A7">
        <w:rPr>
          <w:rFonts w:asciiTheme="minorHAnsi" w:hAnsiTheme="minorHAnsi" w:cstheme="minorHAnsi"/>
          <w:color w:val="000000"/>
          <w:sz w:val="22"/>
          <w:szCs w:val="22"/>
          <w:lang w:eastAsia="en-US"/>
        </w:rPr>
        <w:t xml:space="preserve">70 </w:t>
      </w:r>
      <w:r w:rsidRPr="005D01A7">
        <w:rPr>
          <w:rFonts w:asciiTheme="minorHAnsi" w:hAnsiTheme="minorHAnsi" w:cstheme="minorHAnsi"/>
          <w:color w:val="000000"/>
          <w:sz w:val="22"/>
          <w:szCs w:val="22"/>
          <w:lang w:eastAsia="en-US"/>
        </w:rPr>
        <w:t xml:space="preserve">pracovných dní od konečného termínu príslušného posudzovaného časového obdobia vyzvania.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6A315B" w:rsidRPr="00860323">
        <w:rPr>
          <w:rFonts w:asciiTheme="minorHAnsi" w:hAnsiTheme="minorHAnsi" w:cstheme="minorHAnsi"/>
          <w:sz w:val="22"/>
          <w:szCs w:val="22"/>
        </w:rPr>
        <w:t>ŽoNFP</w:t>
      </w:r>
      <w:proofErr w:type="spellEnd"/>
      <w:r w:rsidR="006A315B" w:rsidRPr="00860323">
        <w:rPr>
          <w:rFonts w:asciiTheme="minorHAnsi" w:hAnsiTheme="minorHAnsi" w:cstheme="minorHAnsi"/>
          <w:sz w:val="22"/>
          <w:szCs w:val="22"/>
        </w:rPr>
        <w:t xml:space="preserve">. Pri nedodržaní oznámeného predpokladaného termínu RO OP TP opakovane zabezpečí informovanosť žiadateľov za rovnakých podmienok. </w:t>
      </w:r>
    </w:p>
    <w:p w:rsidR="00B47E18" w:rsidRPr="00860323" w:rsidRDefault="002D76F0" w:rsidP="00F61C6E">
      <w:pPr>
        <w:spacing w:before="120" w:after="120"/>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860323">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Miesto a spôsob podania </w:t>
      </w:r>
      <w:proofErr w:type="spellStart"/>
      <w:r w:rsidRPr="005D01A7">
        <w:rPr>
          <w:rFonts w:asciiTheme="minorHAnsi" w:hAnsiTheme="minorHAnsi" w:cstheme="minorHAnsi"/>
          <w:b/>
        </w:rPr>
        <w:t>ŽoNFP</w:t>
      </w:r>
      <w:proofErr w:type="spellEnd"/>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FB497D" w:rsidRPr="00860323" w:rsidRDefault="006878E4"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určenej RO OP TP, ak je formulár žiadosti o NFP (spolu so všetkými 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p>
    <w:p w:rsidR="00860323" w:rsidRPr="00860323" w:rsidRDefault="00FB497D" w:rsidP="00E66FF6">
      <w:pPr>
        <w:pStyle w:val="Odsekzoznamu"/>
        <w:numPr>
          <w:ilvl w:val="0"/>
          <w:numId w:val="27"/>
        </w:numPr>
        <w:tabs>
          <w:tab w:val="left" w:pos="0"/>
        </w:tabs>
        <w:spacing w:before="240" w:after="240"/>
        <w:ind w:left="709" w:hanging="283"/>
        <w:jc w:val="both"/>
        <w:rPr>
          <w:rFonts w:asciiTheme="minorHAnsi" w:hAnsiTheme="minorHAnsi" w:cstheme="minorHAnsi"/>
        </w:rPr>
      </w:pPr>
      <w:r w:rsidRPr="00860323">
        <w:rPr>
          <w:rFonts w:asciiTheme="minorHAnsi" w:hAnsiTheme="minorHAnsi" w:cstheme="minorHAnsi"/>
          <w:b/>
          <w:sz w:val="22"/>
          <w:szCs w:val="22"/>
        </w:rPr>
        <w:t>V listinnej podobe</w:t>
      </w:r>
      <w:r w:rsidRPr="00860323">
        <w:rPr>
          <w:rFonts w:asciiTheme="minorHAnsi" w:hAnsiTheme="minorHAnsi" w:cstheme="minorHAnsi"/>
          <w:sz w:val="22"/>
          <w:szCs w:val="22"/>
        </w:rPr>
        <w:t xml:space="preserve"> je žiadosť o NFP, vrátane všetkých príloh, možné doručiť v jednom origináli (vytlačenom po odoslaní prostredníctvom ITMS2014+</w:t>
      </w:r>
      <w:r w:rsidR="00CA1346">
        <w:rPr>
          <w:rFonts w:asciiTheme="minorHAnsi" w:hAnsiTheme="minorHAnsi" w:cstheme="minorHAnsi"/>
          <w:sz w:val="22"/>
          <w:szCs w:val="22"/>
        </w:rPr>
        <w:t>a podpísanom</w:t>
      </w:r>
      <w:r w:rsidRPr="00860323">
        <w:rPr>
          <w:rFonts w:asciiTheme="minorHAnsi" w:hAnsiTheme="minorHAnsi" w:cstheme="minorHAnsi"/>
          <w:sz w:val="22"/>
          <w:szCs w:val="22"/>
        </w:rPr>
        <w:t>) a jednej kópii:</w:t>
      </w:r>
    </w:p>
    <w:p w:rsidR="00AE6D4D" w:rsidRPr="00860323" w:rsidRDefault="00D572F8" w:rsidP="00860323">
      <w:pPr>
        <w:pStyle w:val="Odsekzoznamu"/>
        <w:tabs>
          <w:tab w:val="left" w:pos="0"/>
        </w:tabs>
        <w:spacing w:before="240" w:after="240"/>
        <w:ind w:left="709"/>
        <w:jc w:val="both"/>
        <w:rPr>
          <w:rFonts w:asciiTheme="minorHAnsi" w:hAnsiTheme="minorHAnsi" w:cstheme="minorHAnsi"/>
        </w:rPr>
      </w:pPr>
      <w:r w:rsidRPr="00860323">
        <w:rPr>
          <w:rFonts w:asciiTheme="minorHAnsi" w:hAnsiTheme="minorHAnsi" w:cstheme="minorHAnsi"/>
          <w:sz w:val="22"/>
          <w:szCs w:val="22"/>
        </w:rPr>
        <w:t xml:space="preserve"> </w:t>
      </w:r>
    </w:p>
    <w:p w:rsidR="00C92C97" w:rsidRPr="005D01A7" w:rsidRDefault="00C92C97" w:rsidP="002D0D60">
      <w:pPr>
        <w:pStyle w:val="Odsekzoznamu"/>
        <w:numPr>
          <w:ilvl w:val="0"/>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doporučenou poštou alebo kuriérskou službou na adresu:</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Úrad vlády Slovenskej republiky </w:t>
      </w:r>
    </w:p>
    <w:p w:rsidR="00C92C97" w:rsidRPr="002219FB" w:rsidRDefault="00DE6E32" w:rsidP="002D0D60">
      <w:pPr>
        <w:ind w:firstLine="709"/>
        <w:jc w:val="both"/>
        <w:rPr>
          <w:rFonts w:asciiTheme="minorHAnsi" w:hAnsiTheme="minorHAnsi" w:cstheme="minorHAnsi"/>
          <w:sz w:val="22"/>
          <w:szCs w:val="22"/>
        </w:rPr>
      </w:pPr>
      <w:r w:rsidRPr="002219FB">
        <w:rPr>
          <w:rFonts w:asciiTheme="minorHAnsi" w:eastAsiaTheme="minorHAnsi" w:hAnsiTheme="minorHAnsi" w:cstheme="minorHAnsi"/>
          <w:sz w:val="22"/>
          <w:szCs w:val="22"/>
        </w:rPr>
        <w:t>Riadiaci orgán pre OP TP</w:t>
      </w:r>
      <w:r w:rsidR="00C92C97" w:rsidRPr="002219FB">
        <w:rPr>
          <w:rFonts w:asciiTheme="minorHAnsi" w:hAnsiTheme="minorHAnsi" w:cstheme="minorHAnsi"/>
          <w:sz w:val="22"/>
          <w:szCs w:val="22"/>
        </w:rPr>
        <w:t xml:space="preserve">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odbor implementácie projektov OP TP</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709"/>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2D0D60">
      <w:pPr>
        <w:pStyle w:val="Odsekzoznamu"/>
        <w:numPr>
          <w:ilvl w:val="0"/>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w:t>
      </w:r>
    </w:p>
    <w:p w:rsidR="00C92C97" w:rsidRPr="005D01A7" w:rsidRDefault="00C92C97" w:rsidP="002D0D60">
      <w:pPr>
        <w:pStyle w:val="Odsekzoznamu"/>
        <w:numPr>
          <w:ilvl w:val="1"/>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v čase od 8.00 hod. do 15.00 hod. (obedňajšia prestávka 11.45-12.15 hod</w:t>
      </w:r>
      <w:r w:rsidR="00FB497D" w:rsidRPr="005D01A7">
        <w:rPr>
          <w:rFonts w:asciiTheme="minorHAnsi" w:hAnsiTheme="minorHAnsi" w:cstheme="minorHAnsi"/>
          <w:sz w:val="22"/>
          <w:szCs w:val="22"/>
        </w:rPr>
        <w:t>.</w:t>
      </w:r>
      <w:r w:rsidRPr="005D01A7">
        <w:rPr>
          <w:rFonts w:asciiTheme="minorHAnsi" w:hAnsiTheme="minorHAnsi" w:cstheme="minorHAnsi"/>
          <w:sz w:val="22"/>
          <w:szCs w:val="22"/>
        </w:rPr>
        <w:t>):</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podateľňa Úradu vlády Slovenskej republiky </w:t>
      </w:r>
    </w:p>
    <w:p w:rsidR="00C92C97" w:rsidRPr="005D01A7" w:rsidRDefault="00C92C97" w:rsidP="002D0D60">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C92C97" w:rsidRPr="005D01A7" w:rsidRDefault="00C92C97" w:rsidP="002D0D60">
      <w:pPr>
        <w:ind w:firstLine="1418"/>
        <w:jc w:val="both"/>
        <w:rPr>
          <w:rFonts w:asciiTheme="minorHAnsi" w:hAnsiTheme="minorHAnsi" w:cstheme="minorHAnsi"/>
          <w:sz w:val="22"/>
          <w:szCs w:val="22"/>
        </w:rPr>
      </w:pPr>
      <w:r w:rsidRPr="005D01A7">
        <w:rPr>
          <w:rFonts w:asciiTheme="minorHAnsi" w:hAnsiTheme="minorHAnsi" w:cstheme="minorHAnsi"/>
          <w:sz w:val="22"/>
          <w:szCs w:val="22"/>
        </w:rPr>
        <w:t>813 70 Bratislava 15</w:t>
      </w:r>
    </w:p>
    <w:p w:rsidR="00C92C97" w:rsidRPr="005D01A7" w:rsidRDefault="00C92C97" w:rsidP="00A727FF">
      <w:pPr>
        <w:pStyle w:val="Odsekzoznamu"/>
        <w:numPr>
          <w:ilvl w:val="1"/>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v čase od 8.30 hod. do 14.30 hod. na adresu:</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Úrad vlády Slovenskej republiky</w:t>
      </w:r>
    </w:p>
    <w:p w:rsidR="00C92C97" w:rsidRPr="005D01A7" w:rsidRDefault="00DE6E32" w:rsidP="00A727FF">
      <w:pPr>
        <w:spacing w:before="120" w:after="120"/>
        <w:ind w:firstLine="1418"/>
        <w:contextualSpacing/>
        <w:jc w:val="both"/>
        <w:rPr>
          <w:rFonts w:asciiTheme="minorHAnsi" w:hAnsiTheme="minorHAnsi" w:cstheme="minorHAnsi"/>
          <w:sz w:val="22"/>
          <w:szCs w:val="22"/>
        </w:rPr>
      </w:pPr>
      <w:r w:rsidRPr="005D01A7">
        <w:rPr>
          <w:rFonts w:asciiTheme="minorHAnsi" w:eastAsiaTheme="minorHAnsi" w:hAnsiTheme="minorHAnsi" w:cstheme="minorHAnsi"/>
        </w:rPr>
        <w:t>Riadiaci orgán pre OP TP</w:t>
      </w:r>
      <w:r w:rsidR="00C92C97" w:rsidRPr="005D01A7">
        <w:rPr>
          <w:rFonts w:asciiTheme="minorHAnsi" w:hAnsiTheme="minorHAnsi" w:cstheme="minorHAnsi"/>
          <w:sz w:val="22"/>
          <w:szCs w:val="22"/>
        </w:rPr>
        <w:t xml:space="preserve"> </w:t>
      </w:r>
    </w:p>
    <w:p w:rsidR="00C92C97" w:rsidRPr="005D01A7" w:rsidRDefault="00C92C97" w:rsidP="00A727FF">
      <w:pPr>
        <w:spacing w:before="120" w:after="120"/>
        <w:ind w:firstLine="1418"/>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C92C97" w:rsidRPr="005D01A7" w:rsidRDefault="001A5A7A" w:rsidP="00A727FF">
      <w:pPr>
        <w:spacing w:before="120" w:after="120"/>
        <w:ind w:firstLine="1418"/>
        <w:contextualSpacing/>
        <w:jc w:val="both"/>
        <w:rPr>
          <w:rFonts w:asciiTheme="minorHAnsi" w:hAnsiTheme="minorHAnsi" w:cstheme="minorHAnsi"/>
          <w:sz w:val="22"/>
          <w:szCs w:val="22"/>
        </w:rPr>
      </w:pPr>
      <w:r>
        <w:rPr>
          <w:rFonts w:asciiTheme="minorHAnsi" w:hAnsiTheme="minorHAnsi" w:cstheme="minorHAnsi"/>
          <w:sz w:val="22"/>
          <w:szCs w:val="22"/>
        </w:rPr>
        <w:t>Dunajská 68</w:t>
      </w:r>
    </w:p>
    <w:p w:rsidR="00F75923" w:rsidRPr="005D01A7" w:rsidRDefault="00667992" w:rsidP="00A727FF">
      <w:pPr>
        <w:spacing w:line="276" w:lineRule="auto"/>
        <w:ind w:firstLine="1418"/>
        <w:jc w:val="both"/>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C92C97" w:rsidRPr="005D01A7">
        <w:rPr>
          <w:rFonts w:asciiTheme="minorHAnsi" w:hAnsiTheme="minorHAnsi" w:cstheme="minorHAnsi"/>
          <w:sz w:val="22"/>
          <w:szCs w:val="22"/>
        </w:rPr>
        <w:t>Bratislava</w:t>
      </w:r>
      <w:r w:rsidRPr="005D01A7">
        <w:rPr>
          <w:rFonts w:asciiTheme="minorHAnsi" w:hAnsiTheme="minorHAnsi" w:cstheme="minorHAnsi"/>
          <w:sz w:val="22"/>
          <w:szCs w:val="22"/>
        </w:rPr>
        <w:t xml:space="preserve"> 1</w:t>
      </w:r>
    </w:p>
    <w:p w:rsidR="00AB40BB" w:rsidRPr="005D01A7" w:rsidRDefault="00A36F6D" w:rsidP="00F61C6E">
      <w:pPr>
        <w:spacing w:before="120" w:after="120"/>
        <w:ind w:left="644"/>
        <w:jc w:val="both"/>
        <w:rPr>
          <w:rFonts w:asciiTheme="minorHAnsi" w:hAnsiTheme="minorHAnsi" w:cstheme="minorHAnsi"/>
          <w:sz w:val="22"/>
          <w:szCs w:val="22"/>
        </w:rPr>
      </w:pPr>
      <w:r w:rsidRPr="005D01A7">
        <w:rPr>
          <w:rFonts w:asciiTheme="minorHAnsi" w:hAnsiTheme="minorHAnsi" w:cstheme="minorHAnsi"/>
          <w:sz w:val="22"/>
          <w:szCs w:val="22"/>
        </w:rPr>
        <w:t xml:space="preserve">RO OP TP nie je oprávnený v zmysle v súčasnosti platných právnych prepisov obmedziť pre žiadateľov predkladanie </w:t>
      </w:r>
      <w:proofErr w:type="spellStart"/>
      <w:r w:rsidRPr="005D01A7">
        <w:rPr>
          <w:rFonts w:asciiTheme="minorHAnsi" w:hAnsiTheme="minorHAnsi" w:cstheme="minorHAnsi"/>
          <w:sz w:val="22"/>
          <w:szCs w:val="22"/>
        </w:rPr>
        <w:t>ŽoNFP</w:t>
      </w:r>
      <w:proofErr w:type="spellEnd"/>
      <w:r w:rsidRPr="005D01A7">
        <w:rPr>
          <w:rFonts w:asciiTheme="minorHAnsi" w:hAnsiTheme="minorHAnsi" w:cstheme="minorHAnsi"/>
          <w:sz w:val="22"/>
          <w:szCs w:val="22"/>
        </w:rPr>
        <w:t xml:space="preserve"> v listinnej podobe. </w:t>
      </w:r>
    </w:p>
    <w:p w:rsidR="00A36F6D" w:rsidRPr="0012621C" w:rsidRDefault="00A36F6D" w:rsidP="0012621C">
      <w:pPr>
        <w:pStyle w:val="Odsekzoznamu"/>
        <w:numPr>
          <w:ilvl w:val="0"/>
          <w:numId w:val="27"/>
        </w:numPr>
        <w:spacing w:before="240" w:after="240"/>
        <w:jc w:val="both"/>
        <w:rPr>
          <w:rFonts w:asciiTheme="minorHAnsi" w:hAnsiTheme="minorHAnsi" w:cstheme="minorHAnsi"/>
          <w:sz w:val="22"/>
          <w:szCs w:val="22"/>
        </w:rPr>
      </w:pPr>
      <w:r w:rsidRPr="0012621C">
        <w:rPr>
          <w:rFonts w:asciiTheme="minorHAnsi" w:hAnsiTheme="minorHAnsi" w:cstheme="minorHAnsi"/>
          <w:sz w:val="22"/>
          <w:szCs w:val="22"/>
        </w:rPr>
        <w:t>V zmysle zákona o e-</w:t>
      </w:r>
      <w:proofErr w:type="spellStart"/>
      <w:r w:rsidRPr="0012621C">
        <w:rPr>
          <w:rFonts w:asciiTheme="minorHAnsi" w:hAnsiTheme="minorHAnsi" w:cstheme="minorHAnsi"/>
          <w:sz w:val="22"/>
          <w:szCs w:val="22"/>
        </w:rPr>
        <w:t>Governmente</w:t>
      </w:r>
      <w:proofErr w:type="spellEnd"/>
      <w:r w:rsidRPr="0012621C">
        <w:rPr>
          <w:rFonts w:asciiTheme="minorHAnsi" w:hAnsiTheme="minorHAnsi" w:cstheme="minorHAnsi"/>
          <w:sz w:val="22"/>
          <w:szCs w:val="22"/>
        </w:rPr>
        <w:t xml:space="preserve"> môže žiadateľ </w:t>
      </w:r>
      <w:r w:rsidR="00AB40BB" w:rsidRPr="00A727FF">
        <w:rPr>
          <w:rFonts w:asciiTheme="minorHAnsi" w:hAnsiTheme="minorHAnsi" w:cstheme="minorHAnsi"/>
          <w:sz w:val="22"/>
          <w:szCs w:val="22"/>
        </w:rPr>
        <w:t>listinné</w:t>
      </w:r>
      <w:r w:rsidR="00AB40BB" w:rsidRPr="0012621C">
        <w:rPr>
          <w:rFonts w:asciiTheme="minorHAnsi" w:hAnsiTheme="minorHAnsi" w:cstheme="minorHAnsi"/>
          <w:sz w:val="22"/>
          <w:szCs w:val="22"/>
        </w:rPr>
        <w:t xml:space="preserve"> </w:t>
      </w:r>
      <w:r w:rsidRPr="0012621C">
        <w:rPr>
          <w:rFonts w:asciiTheme="minorHAnsi" w:hAnsiTheme="minorHAnsi" w:cstheme="minorHAnsi"/>
          <w:sz w:val="22"/>
          <w:szCs w:val="22"/>
        </w:rPr>
        <w:t xml:space="preserve">doručenie </w:t>
      </w:r>
      <w:proofErr w:type="spellStart"/>
      <w:r w:rsidRPr="0012621C">
        <w:rPr>
          <w:rFonts w:asciiTheme="minorHAnsi" w:hAnsiTheme="minorHAnsi" w:cstheme="minorHAnsi"/>
          <w:sz w:val="22"/>
          <w:szCs w:val="22"/>
        </w:rPr>
        <w:t>ŽoNFP</w:t>
      </w:r>
      <w:proofErr w:type="spellEnd"/>
      <w:r w:rsidRPr="0012621C">
        <w:rPr>
          <w:rFonts w:asciiTheme="minorHAnsi" w:hAnsiTheme="minorHAnsi" w:cstheme="minorHAnsi"/>
          <w:sz w:val="22"/>
          <w:szCs w:val="22"/>
        </w:rPr>
        <w:t xml:space="preserve"> nahradiť </w:t>
      </w:r>
      <w:r w:rsidRPr="0012621C">
        <w:rPr>
          <w:rFonts w:asciiTheme="minorHAnsi" w:hAnsiTheme="minorHAnsi" w:cstheme="minorHAnsi"/>
          <w:b/>
          <w:sz w:val="22"/>
          <w:szCs w:val="22"/>
        </w:rPr>
        <w:t>elektronickým doručením prostredníctvom Ústredného portálu verejnej správy</w:t>
      </w:r>
      <w:r w:rsidRPr="0012621C">
        <w:rPr>
          <w:rFonts w:asciiTheme="minorHAnsi" w:hAnsiTheme="minorHAnsi" w:cstheme="minorHAnsi"/>
          <w:sz w:val="22"/>
          <w:szCs w:val="22"/>
        </w:rPr>
        <w:t xml:space="preserve"> (</w:t>
      </w:r>
      <w:r w:rsidR="00AB40BB" w:rsidRPr="00A727FF">
        <w:rPr>
          <w:rFonts w:asciiTheme="minorHAnsi" w:hAnsiTheme="minorHAnsi" w:cstheme="minorHAnsi"/>
          <w:sz w:val="22"/>
          <w:szCs w:val="22"/>
        </w:rPr>
        <w:t>ďalej aj „</w:t>
      </w:r>
      <w:r w:rsidRPr="0012621C">
        <w:rPr>
          <w:rFonts w:asciiTheme="minorHAnsi" w:hAnsiTheme="minorHAnsi" w:cstheme="minorHAnsi"/>
          <w:sz w:val="22"/>
          <w:szCs w:val="22"/>
        </w:rPr>
        <w:t>ÚP VS</w:t>
      </w:r>
      <w:r w:rsidR="00AB40BB" w:rsidRPr="00A727FF">
        <w:rPr>
          <w:rFonts w:asciiTheme="minorHAnsi" w:hAnsiTheme="minorHAnsi" w:cstheme="minorHAnsi"/>
          <w:sz w:val="22"/>
          <w:szCs w:val="22"/>
        </w:rPr>
        <w:t>“)</w:t>
      </w:r>
      <w:r w:rsidRPr="0012621C">
        <w:rPr>
          <w:rFonts w:asciiTheme="minorHAnsi" w:hAnsiTheme="minorHAnsi" w:cstheme="minorHAnsi"/>
          <w:sz w:val="22"/>
          <w:szCs w:val="22"/>
        </w:rPr>
        <w:t xml:space="preserve"> </w:t>
      </w:r>
      <w:r w:rsidRPr="0012621C">
        <w:rPr>
          <w:rFonts w:asciiTheme="minorHAnsi" w:hAnsiTheme="minorHAnsi" w:cstheme="minorHAnsi"/>
          <w:sz w:val="22"/>
          <w:szCs w:val="22"/>
        </w:rPr>
        <w:lastRenderedPageBreak/>
        <w:t xml:space="preserve">do elektronickej schránky RO OP TP </w:t>
      </w:r>
      <w:r w:rsidR="00AB40BB" w:rsidRPr="00A727FF">
        <w:rPr>
          <w:rFonts w:asciiTheme="minorHAnsi" w:hAnsiTheme="minorHAnsi" w:cstheme="minorHAnsi"/>
          <w:sz w:val="22"/>
          <w:szCs w:val="22"/>
        </w:rPr>
        <w:t>(ÚP VS na adrese www.slovensko.sk, špeciálna služba ÚV SR zriadená pre takéto podanie „</w:t>
      </w:r>
      <w:r w:rsidR="00AB40BB" w:rsidRPr="0012621C">
        <w:rPr>
          <w:rFonts w:asciiTheme="minorHAnsi" w:hAnsiTheme="minorHAnsi" w:cstheme="minorHAnsi"/>
          <w:b/>
          <w:sz w:val="22"/>
          <w:szCs w:val="22"/>
        </w:rPr>
        <w:t>Podanie na RO OP TP - dokumenty k projektom</w:t>
      </w:r>
      <w:r w:rsidR="00AB40BB" w:rsidRPr="00A727FF">
        <w:rPr>
          <w:rFonts w:asciiTheme="minorHAnsi" w:hAnsiTheme="minorHAnsi" w:cstheme="minorHAnsi"/>
          <w:sz w:val="22"/>
          <w:szCs w:val="22"/>
        </w:rPr>
        <w:t xml:space="preserve">“).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w:t>
      </w:r>
      <w:proofErr w:type="spellStart"/>
      <w:r w:rsidRPr="00A727FF">
        <w:rPr>
          <w:rFonts w:asciiTheme="minorHAnsi" w:hAnsiTheme="minorHAnsi" w:cstheme="minorHAnsi"/>
          <w:sz w:val="22"/>
          <w:szCs w:val="22"/>
        </w:rPr>
        <w:t>pdf</w:t>
      </w:r>
      <w:proofErr w:type="spellEnd"/>
      <w:r w:rsidRPr="00A727FF">
        <w:rPr>
          <w:rFonts w:asciiTheme="minorHAnsi" w:hAnsiTheme="minorHAnsi" w:cstheme="minorHAnsi"/>
          <w:sz w:val="22"/>
          <w:szCs w:val="22"/>
        </w:rPr>
        <w:t xml:space="preserve"> súbor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 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 xml:space="preserve">žiadateľ autorizuje a odošle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9"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hyperlink r:id="rId10" w:history="1">
        <w:r w:rsidR="008F7D9C" w:rsidRPr="00967684">
          <w:rPr>
            <w:rStyle w:val="Hypertextovprepojenie"/>
            <w:rFonts w:asciiTheme="minorHAnsi" w:hAnsiTheme="minorHAnsi" w:cstheme="minorHAnsi"/>
            <w:sz w:val="22"/>
            <w:szCs w:val="22"/>
          </w:rPr>
          <w:t>https://www.itms2014.sk/aktuality/aktualita?id=3177b6ce-fe6d-40a4-b9b2-d8fbb2e439f8</w:t>
        </w:r>
      </w:hyperlink>
      <w:r w:rsidR="008F7D9C">
        <w:rPr>
          <w:rFonts w:asciiTheme="minorHAnsi" w:hAnsiTheme="minorHAnsi" w:cstheme="minorHAnsi"/>
          <w:sz w:val="22"/>
          <w:szCs w:val="22"/>
        </w:rPr>
        <w:t xml:space="preserve"> </w:t>
      </w:r>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 VS</w:t>
      </w:r>
      <w:r w:rsidRPr="00A727FF">
        <w:rPr>
          <w:rFonts w:asciiTheme="minorHAnsi" w:hAnsiTheme="minorHAnsi" w:cstheme="minorHAnsi"/>
          <w:sz w:val="22"/>
          <w:szCs w:val="22"/>
        </w:rPr>
        <w:t xml:space="preserve"> žiadateľ</w:t>
      </w:r>
      <w:r w:rsidRPr="00F61C6E">
        <w:rPr>
          <w:rFonts w:asciiTheme="minorHAnsi" w:hAnsiTheme="minorHAnsi" w:cstheme="minorHAnsi"/>
          <w:sz w:val="22"/>
          <w:szCs w:val="22"/>
        </w:rPr>
        <w:t xml:space="preserve"> </w:t>
      </w:r>
      <w:r w:rsidRPr="0012621C">
        <w:rPr>
          <w:rFonts w:asciiTheme="minorHAnsi" w:hAnsiTheme="minorHAnsi" w:cstheme="minorHAnsi"/>
          <w:sz w:val="22"/>
          <w:szCs w:val="22"/>
        </w:rPr>
        <w:t>povinné prílohy k </w:t>
      </w:r>
      <w:proofErr w:type="spellStart"/>
      <w:r w:rsidRPr="0012621C">
        <w:rPr>
          <w:rFonts w:asciiTheme="minorHAnsi" w:hAnsiTheme="minorHAnsi" w:cstheme="minorHAnsi"/>
          <w:sz w:val="22"/>
          <w:szCs w:val="22"/>
        </w:rPr>
        <w:t>ŽoNFP</w:t>
      </w:r>
      <w:proofErr w:type="spellEnd"/>
      <w:r w:rsidRPr="0012621C">
        <w:rPr>
          <w:rFonts w:asciiTheme="minorHAnsi" w:hAnsiTheme="minorHAnsi" w:cstheme="minorHAnsi"/>
          <w:sz w:val="22"/>
          <w:szCs w:val="22"/>
        </w:rPr>
        <w:t xml:space="preserve">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r w:rsidR="00A36F6D" w:rsidRPr="00A727FF">
        <w:rPr>
          <w:rFonts w:asciiTheme="minorHAnsi" w:hAnsiTheme="minorHAnsi" w:cstheme="minorHAnsi"/>
          <w:sz w:val="22"/>
          <w:szCs w:val="22"/>
        </w:rPr>
        <w:t>osoby splnomocnenej zastupovať žiadateľa v konaní o </w:t>
      </w:r>
      <w:proofErr w:type="spellStart"/>
      <w:r w:rsidR="00A36F6D" w:rsidRPr="00A727FF">
        <w:rPr>
          <w:rFonts w:asciiTheme="minorHAnsi" w:hAnsiTheme="minorHAnsi" w:cstheme="minorHAnsi"/>
          <w:sz w:val="22"/>
          <w:szCs w:val="22"/>
        </w:rPr>
        <w:t>ŽoNFP</w:t>
      </w:r>
      <w:proofErr w:type="spellEnd"/>
      <w:r w:rsidR="00A36F6D" w:rsidRPr="00A727FF">
        <w:rPr>
          <w:rFonts w:asciiTheme="minorHAnsi" w:hAnsiTheme="minorHAnsi" w:cstheme="minorHAnsi"/>
          <w:sz w:val="22"/>
          <w:szCs w:val="22"/>
        </w:rPr>
        <w:t xml:space="preserve"> je potrebné </w:t>
      </w:r>
      <w:r w:rsidRPr="00A727FF">
        <w:rPr>
          <w:rFonts w:asciiTheme="minorHAnsi" w:hAnsiTheme="minorHAnsi" w:cstheme="minorHAnsi"/>
          <w:sz w:val="22"/>
          <w:szCs w:val="22"/>
        </w:rPr>
        <w:t xml:space="preserve">vložiť do ITMS2014+ elektronicky autorizovanú prílohu. Ak nie je možné túto prílohu autorizovať, žiadateľ vloží do ITMS2014+ </w:t>
      </w:r>
      <w:proofErr w:type="spellStart"/>
      <w:r w:rsidRPr="00A727FF">
        <w:rPr>
          <w:rFonts w:asciiTheme="minorHAnsi" w:hAnsiTheme="minorHAnsi" w:cstheme="minorHAnsi"/>
          <w:sz w:val="22"/>
          <w:szCs w:val="22"/>
        </w:rPr>
        <w:t>sken</w:t>
      </w:r>
      <w:proofErr w:type="spellEnd"/>
      <w:r w:rsidRPr="00A727FF">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V prípade, ak žiadateľ predloží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elektronickým spôsobom a má aktivovanú elektronickú schránku, RO OP TP je povinný doručovať všetky rozhodnutia, vydané v konaní o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elektronicky, v súlade so zákonom o e-</w:t>
      </w:r>
      <w:proofErr w:type="spellStart"/>
      <w:r w:rsidRPr="00A727FF">
        <w:rPr>
          <w:rFonts w:asciiTheme="minorHAnsi" w:hAnsiTheme="minorHAnsi" w:cstheme="minorHAnsi"/>
          <w:sz w:val="22"/>
          <w:szCs w:val="22"/>
        </w:rPr>
        <w:t>Governmente</w:t>
      </w:r>
      <w:proofErr w:type="spellEnd"/>
      <w:r w:rsidRPr="00A727FF">
        <w:rPr>
          <w:rFonts w:asciiTheme="minorHAnsi" w:hAnsiTheme="minorHAnsi" w:cstheme="minorHAnsi"/>
          <w:sz w:val="22"/>
          <w:szCs w:val="22"/>
        </w:rPr>
        <w:t>.</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 xml:space="preserve">v 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2B60E5">
        <w:rPr>
          <w:rFonts w:asciiTheme="minorHAnsi" w:hAnsiTheme="minorHAnsi" w:cstheme="minorHAnsi"/>
          <w:sz w:val="22"/>
          <w:szCs w:val="22"/>
        </w:rPr>
        <w:t xml:space="preserve">certifikovaný </w:t>
      </w:r>
      <w:r w:rsidRPr="00E66FF6">
        <w:rPr>
          <w:rFonts w:asciiTheme="minorHAnsi" w:hAnsiTheme="minorHAnsi" w:cstheme="minorHAnsi"/>
          <w:sz w:val="22"/>
          <w:szCs w:val="22"/>
        </w:rPr>
        <w:t>preklad do slovenského jazyka. Preklad do slovenského jazyka sa nevyžaduje v prípade príloh, ktoré sú originálne vyhotovené v českom jazyku a sú vypracované vo formáte, ktorý umožňuje objektívne posúdenie obsahu žiadosti (</w:t>
      </w:r>
      <w:proofErr w:type="spellStart"/>
      <w:r w:rsidRPr="00E66FF6">
        <w:rPr>
          <w:rFonts w:asciiTheme="minorHAnsi" w:hAnsiTheme="minorHAnsi" w:cstheme="minorHAnsi"/>
          <w:sz w:val="22"/>
          <w:szCs w:val="22"/>
        </w:rPr>
        <w:t>t.j</w:t>
      </w:r>
      <w:proofErr w:type="spellEnd"/>
      <w:r w:rsidRPr="00E66FF6">
        <w:rPr>
          <w:rFonts w:asciiTheme="minorHAnsi" w:hAnsiTheme="minorHAnsi" w:cstheme="minorHAnsi"/>
          <w:sz w:val="22"/>
          <w:szCs w:val="22"/>
        </w:rPr>
        <w:t xml:space="preserve">. čitateľnosť písma). </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doručená </w:t>
      </w:r>
      <w:r w:rsidRPr="00E66FF6">
        <w:rPr>
          <w:rFonts w:asciiTheme="minorHAnsi" w:hAnsiTheme="minorHAnsi" w:cstheme="minorHAnsi"/>
          <w:b/>
          <w:sz w:val="22"/>
          <w:szCs w:val="22"/>
        </w:rPr>
        <w:t>včas</w:t>
      </w:r>
      <w:r w:rsidRPr="00E66FF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osobného doručenia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ÚV 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704359" w:rsidRPr="00E66FF6">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elektronického doručenia do elektronickej schránky RO OP TP dátum </w:t>
      </w:r>
      <w:r w:rsidR="00704359" w:rsidRPr="00E66FF6">
        <w:rPr>
          <w:rFonts w:asciiTheme="minorHAnsi" w:hAnsiTheme="minorHAnsi" w:cstheme="minorHAnsi"/>
          <w:sz w:val="22"/>
          <w:szCs w:val="22"/>
        </w:rPr>
        <w:t xml:space="preserve">odoslania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do elektronickej schránky RO OP TP. </w:t>
      </w:r>
    </w:p>
    <w:p w:rsidR="004D3F96" w:rsidRPr="00E66FF6" w:rsidRDefault="00CF6B09"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jej príloh </w:t>
      </w:r>
      <w:r w:rsidR="00400B2B" w:rsidRPr="00F61C6E">
        <w:rPr>
          <w:rFonts w:asciiTheme="minorHAnsi" w:hAnsiTheme="minorHAnsi" w:cstheme="minorHAnsi"/>
          <w:sz w:val="22"/>
          <w:szCs w:val="22"/>
        </w:rPr>
        <w:t>riadne, včas a v určenej forme</w:t>
      </w:r>
      <w:r w:rsidR="00400B2B" w:rsidRPr="00E66FF6">
        <w:rPr>
          <w:rFonts w:asciiTheme="minorHAnsi" w:hAnsiTheme="minorHAnsi" w:cstheme="minorHAnsi"/>
          <w:sz w:val="22"/>
          <w:szCs w:val="22"/>
        </w:rPr>
        <w:t xml:space="preserve"> </w:t>
      </w:r>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ďalej postupuje v zmysle kapitoly 3. Overovanie podmienok poskytnutia príspevku a ďalšie informácie k vyzvaniu, Schvaľovanie</w:t>
      </w:r>
      <w:r w:rsidR="00400B2B">
        <w:rPr>
          <w:rFonts w:asciiTheme="minorHAnsi" w:hAnsiTheme="minorHAnsi" w:cstheme="minorHAnsi"/>
          <w:sz w:val="22"/>
          <w:szCs w:val="22"/>
        </w:rPr>
        <w:t xml:space="preserv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w:t>
      </w:r>
      <w:r w:rsidR="00400B2B">
        <w:rPr>
          <w:rFonts w:asciiTheme="minorHAnsi" w:hAnsiTheme="minorHAnsi" w:cstheme="minorHAnsi"/>
          <w:sz w:val="22"/>
          <w:szCs w:val="22"/>
        </w:rPr>
        <w:t xml:space="preserve"> </w:t>
      </w:r>
      <w:r w:rsidR="00AE6D4D" w:rsidRPr="00E66FF6">
        <w:rPr>
          <w:rFonts w:asciiTheme="minorHAnsi" w:hAnsiTheme="minorHAnsi" w:cstheme="minorHAnsi"/>
          <w:sz w:val="22"/>
          <w:szCs w:val="22"/>
        </w:rPr>
        <w:t xml:space="preserve">V prípade, ak žiadateľ nepredloží žiadosť o NFP riadne, včas alebo v určenej forme, </w:t>
      </w:r>
      <w:r w:rsidR="00704359" w:rsidRPr="00E66FF6">
        <w:rPr>
          <w:rFonts w:asciiTheme="minorHAnsi" w:hAnsiTheme="minorHAnsi" w:cstheme="minorHAnsi"/>
          <w:sz w:val="22"/>
          <w:szCs w:val="22"/>
        </w:rPr>
        <w:t>RO OP TP</w:t>
      </w:r>
      <w:r w:rsidR="00AE6D4D" w:rsidRPr="00E66FF6">
        <w:rPr>
          <w:rFonts w:asciiTheme="minorHAnsi" w:hAnsiTheme="minorHAnsi" w:cstheme="minorHAnsi"/>
          <w:sz w:val="22"/>
          <w:szCs w:val="22"/>
        </w:rPr>
        <w:t xml:space="preserve"> zastaví konanie vydaním rozhodnutia o zastavení konania o žiadosti o NFP. </w:t>
      </w:r>
      <w:r w:rsidR="004D3F96" w:rsidRPr="00E66FF6">
        <w:rPr>
          <w:rFonts w:asciiTheme="minorHAnsi" w:hAnsiTheme="minorHAnsi" w:cstheme="minorHAnsi"/>
          <w:sz w:val="22"/>
          <w:szCs w:val="22"/>
        </w:rPr>
        <w:t xml:space="preserve">V prípade, že žiadosť o NFP podpisuje v mene štatutára </w:t>
      </w:r>
      <w:r w:rsidR="004D3F96" w:rsidRPr="00E66FF6">
        <w:rPr>
          <w:rFonts w:asciiTheme="minorHAnsi" w:hAnsiTheme="minorHAnsi" w:cstheme="minorHAnsi"/>
          <w:sz w:val="22"/>
          <w:szCs w:val="22"/>
        </w:rPr>
        <w:lastRenderedPageBreak/>
        <w:t>splnomocnená osoba</w:t>
      </w:r>
      <w:r w:rsidR="000D6D0F" w:rsidRPr="00E66FF6">
        <w:rPr>
          <w:rFonts w:asciiTheme="minorHAnsi" w:hAnsiTheme="minorHAnsi" w:cstheme="minorHAnsi"/>
          <w:sz w:val="22"/>
          <w:szCs w:val="22"/>
        </w:rPr>
        <w:t>,</w:t>
      </w:r>
      <w:r w:rsidR="004D3F96" w:rsidRPr="00E66FF6">
        <w:rPr>
          <w:rFonts w:asciiTheme="minorHAnsi" w:hAnsiTheme="minorHAnsi" w:cstheme="minorHAnsi"/>
          <w:sz w:val="22"/>
          <w:szCs w:val="22"/>
        </w:rPr>
        <w:t xml:space="preserve"> je žiadateľ povinný predložiť spolu so žiadosťou o NFP aj splnomocnenie na tento úkon.</w:t>
      </w:r>
    </w:p>
    <w:p w:rsidR="00AE6D4D" w:rsidRPr="00E66FF6" w:rsidRDefault="00AE6D4D"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Postup pri získavaní prístupu do verejnej časti ITMS2014+ je popísaný na webovom sídle </w:t>
      </w:r>
      <w:hyperlink r:id="rId11" w:history="1">
        <w:r w:rsidR="00DE4FEF" w:rsidRPr="0012621C">
          <w:rPr>
            <w:rStyle w:val="Hypertextovprepojenie"/>
            <w:rFonts w:cstheme="minorHAnsi"/>
          </w:rPr>
          <w:t>www.ITMS2014.sk</w:t>
        </w:r>
      </w:hyperlink>
      <w:r w:rsidR="00DE4FEF" w:rsidRPr="00E66FF6">
        <w:rPr>
          <w:rFonts w:asciiTheme="minorHAnsi" w:hAnsiTheme="minorHAnsi" w:cstheme="minorHAnsi"/>
          <w:sz w:val="22"/>
          <w:szCs w:val="22"/>
          <w:u w:val="single"/>
        </w:rPr>
        <w:t xml:space="preserve"> </w:t>
      </w:r>
      <w:r w:rsidRPr="00E66FF6">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Úradu vlády Slovenskej republiky </w:t>
      </w:r>
      <w:hyperlink r:id="rId12" w:history="1">
        <w:r w:rsidRPr="005D01A7">
          <w:rPr>
            <w:rStyle w:val="Hypertextovprepojenie"/>
            <w:rFonts w:asciiTheme="minorHAnsi" w:hAnsiTheme="minorHAnsi" w:cstheme="minorHAnsi"/>
            <w:sz w:val="22"/>
            <w:szCs w:val="22"/>
          </w:rPr>
          <w:t>http://optp.vlada.gov.sk</w:t>
        </w:r>
      </w:hyperlink>
      <w:r w:rsidRPr="005D01A7">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02/20 925 902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02/20 925 977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02/20 925 718 </w:t>
      </w:r>
    </w:p>
    <w:p w:rsidR="00AE6D4D" w:rsidRPr="005D01A7" w:rsidRDefault="00AE6D4D" w:rsidP="00E66FF6">
      <w:pPr>
        <w:pStyle w:val="Default"/>
        <w:numPr>
          <w:ilvl w:val="0"/>
          <w:numId w:val="11"/>
        </w:numPr>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e-mailom na adrese: </w:t>
      </w:r>
      <w:hyperlink r:id="rId13" w:history="1">
        <w:r w:rsidR="008216B8" w:rsidRPr="005D01A7">
          <w:rPr>
            <w:rStyle w:val="Hypertextovprepojenie"/>
            <w:rFonts w:asciiTheme="minorHAnsi" w:hAnsiTheme="minorHAnsi" w:cstheme="minorHAnsi"/>
            <w:sz w:val="22"/>
            <w:szCs w:val="22"/>
          </w:rPr>
          <w:t>projektyoptp@vlada.gov.sk</w:t>
        </w:r>
      </w:hyperlink>
      <w:r w:rsidR="008216B8" w:rsidRPr="005D01A7">
        <w:rPr>
          <w:rFonts w:asciiTheme="minorHAnsi" w:hAnsiTheme="minorHAnsi" w:cstheme="minorHAnsi"/>
          <w:sz w:val="22"/>
          <w:szCs w:val="22"/>
        </w:rPr>
        <w:t xml:space="preserve"> </w:t>
      </w:r>
      <w:r w:rsidRPr="005D01A7">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Námestie slobody 1 </w:t>
      </w:r>
    </w:p>
    <w:p w:rsidR="00AE6D4D" w:rsidRPr="005D01A7" w:rsidRDefault="00AE6D4D"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813 70 Bratislava 15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8.30 hod. do 14.30 hod. na kontaktnej adrese: </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Úrad vlády SR </w:t>
      </w:r>
    </w:p>
    <w:p w:rsidR="00120F53" w:rsidRPr="005D01A7" w:rsidRDefault="00120F53" w:rsidP="0012621C">
      <w:pPr>
        <w:pStyle w:val="Default"/>
        <w:spacing w:before="120" w:after="120"/>
        <w:ind w:firstLine="708"/>
        <w:contextualSpacing/>
        <w:rPr>
          <w:rFonts w:asciiTheme="minorHAnsi" w:hAnsiTheme="minorHAnsi" w:cstheme="minorHAnsi"/>
          <w:sz w:val="22"/>
          <w:szCs w:val="22"/>
        </w:rPr>
      </w:pPr>
      <w:r w:rsidRPr="005D01A7">
        <w:rPr>
          <w:rFonts w:asciiTheme="minorHAnsi" w:hAnsiTheme="minorHAnsi" w:cstheme="minorHAnsi"/>
          <w:sz w:val="22"/>
          <w:szCs w:val="22"/>
        </w:rPr>
        <w:t>Riadiaci orgán pre OP TP</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1A5A7A"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Dunajská 68</w:t>
      </w:r>
      <w:r w:rsidR="00AE6D4D"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Bratislava </w:t>
      </w:r>
      <w:r w:rsidR="00494198" w:rsidRPr="005D01A7">
        <w:rPr>
          <w:rFonts w:asciiTheme="minorHAnsi" w:hAnsiTheme="minorHAnsi" w:cstheme="minorHAnsi"/>
          <w:sz w:val="22"/>
          <w:szCs w:val="22"/>
        </w:rPr>
        <w:t>1</w:t>
      </w:r>
    </w:p>
    <w:p w:rsidR="00AE6D4D" w:rsidRPr="005D01A7" w:rsidRDefault="00AE6D4D" w:rsidP="00F61C6E">
      <w:pPr>
        <w:pStyle w:val="Default"/>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Záväzné informácie sú žiadateľom poskytované výlučne v písomnej forme. Informácie poskytované ústne nemajú záväzný charakter a žiadateľ sa na </w:t>
      </w:r>
      <w:proofErr w:type="spellStart"/>
      <w:r w:rsidRPr="005D01A7">
        <w:rPr>
          <w:rFonts w:asciiTheme="minorHAnsi" w:hAnsiTheme="minorHAnsi" w:cstheme="minorHAnsi"/>
          <w:sz w:val="22"/>
          <w:szCs w:val="22"/>
        </w:rPr>
        <w:t>ne</w:t>
      </w:r>
      <w:proofErr w:type="spellEnd"/>
      <w:r w:rsidRPr="005D01A7">
        <w:rPr>
          <w:rFonts w:asciiTheme="minorHAnsi" w:hAnsiTheme="minorHAnsi" w:cstheme="minorHAnsi"/>
          <w:sz w:val="22"/>
          <w:szCs w:val="22"/>
        </w:rPr>
        <w:t xml:space="preserve"> nemôže odvolávať.</w:t>
      </w:r>
    </w:p>
    <w:p w:rsidR="00F75923" w:rsidRPr="005D01A7" w:rsidRDefault="00F75923"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sídlo </w:t>
      </w:r>
      <w:hyperlink r:id="rId14" w:history="1">
        <w:r w:rsidRPr="005D01A7">
          <w:rPr>
            <w:rStyle w:val="Hypertextovprepojenie"/>
            <w:rFonts w:asciiTheme="minorHAnsi" w:hAnsiTheme="minorHAnsi" w:cstheme="minorHAnsi"/>
            <w:sz w:val="22"/>
            <w:szCs w:val="22"/>
          </w:rPr>
          <w:t>http://optp.vlada.gov.sk</w:t>
        </w:r>
      </w:hyperlink>
      <w:r w:rsidRPr="005D01A7">
        <w:rPr>
          <w:rFonts w:asciiTheme="minorHAnsi" w:hAnsiTheme="minorHAnsi" w:cstheme="minorHAnsi"/>
          <w:sz w:val="22"/>
          <w:szCs w:val="22"/>
        </w:rPr>
        <w:t xml:space="preserve">, kde budú v 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 xml:space="preserve">podmienok uvedených v tomto vyzvaní ako aj  z aktuálnej verzie operačného programu Technická pomoc zverejnenej na </w:t>
      </w:r>
      <w:hyperlink r:id="rId15" w:history="1">
        <w:r w:rsidR="00052DE5" w:rsidRPr="00712ADD">
          <w:rPr>
            <w:rStyle w:val="Hypertextovprepojenie"/>
            <w:rFonts w:asciiTheme="minorHAnsi" w:hAnsiTheme="minorHAnsi" w:cstheme="minorHAnsi"/>
            <w:sz w:val="22"/>
            <w:szCs w:val="22"/>
          </w:rPr>
          <w:t>https://www.optp.vlada.gov.sk/programovy-dokument/</w:t>
        </w:r>
      </w:hyperlink>
      <w:r w:rsidR="00052DE5" w:rsidRPr="00712ADD">
        <w:rPr>
          <w:rFonts w:asciiTheme="minorHAnsi" w:hAnsiTheme="minorHAnsi" w:cstheme="minorHAnsi"/>
          <w:sz w:val="22"/>
          <w:szCs w:val="22"/>
        </w:rPr>
        <w:t xml:space="preserve">, v ktorom sú bližšie rozpísané špecifické ciele ako aj oprávnené aktivity na ich dosiahnutie. Pri vypĺňaní formuláru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xml:space="preserve"> postupuje žiadateľ podľa pokynov uvedených v Popise k vzoru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ktorý je súčasťou prílohy č. 1 tohto vyzvania.</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lastRenderedPageBreak/>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6"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xml:space="preserve">. Kritérium hospodárnosti a efektívnosti výdavkov v projekte je jedným z najdôležitejších kritérií odborného hodnotenia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Spôsob vyhodnotenia tohto ako aj ostatných kritérií pre výber projektov zo strany odborných hodnotiteľov môže žiadateľ nájsť v Príručke pre odborného hodnotiteľa, ktorá je zverejnená na </w:t>
      </w:r>
      <w:hyperlink r:id="rId17"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E66FF6"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RO OP TP v zmysle Príručky pre kontrolu verejného obstarávania zverejnenej na </w:t>
      </w:r>
      <w:hyperlink r:id="rId18"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Z uvedeného dôvodu žiadateľ nepredkladá na kontrolu RO OP TP spolu so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dokumentáciu z už vykonaného VO. </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19"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20"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F61C6E">
      <w:pPr>
        <w:spacing w:before="240" w:after="24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w:t>
      </w:r>
      <w:proofErr w:type="spellStart"/>
      <w:r w:rsidRPr="00173BDD">
        <w:rPr>
          <w:rFonts w:asciiTheme="minorHAnsi" w:hAnsiTheme="minorHAnsi" w:cstheme="minorHAnsi"/>
          <w:sz w:val="22"/>
          <w:szCs w:val="22"/>
        </w:rPr>
        <w:t>ŽoNFP</w:t>
      </w:r>
      <w:proofErr w:type="spellEnd"/>
      <w:r w:rsidRPr="00173BDD">
        <w:rPr>
          <w:rFonts w:asciiTheme="minorHAnsi" w:hAnsiTheme="minorHAnsi" w:cstheme="minorHAnsi"/>
          <w:sz w:val="22"/>
          <w:szCs w:val="22"/>
        </w:rPr>
        <w:t xml:space="preserve"> zohľadňuje aj informácie z relevantných Metodických pokynov (ďalej aj „MP“) Centrálneho koordinačného orgánu (ďalej aj „CKO“) a ÚV SR zverejnených na webovom sídle </w:t>
      </w:r>
      <w:hyperlink r:id="rId21" w:history="1">
        <w:r w:rsidR="00BF4301" w:rsidRPr="00F61C6E">
          <w:rPr>
            <w:rStyle w:val="Hypertextovprepojenie"/>
            <w:rFonts w:asciiTheme="minorHAnsi" w:hAnsiTheme="minorHAnsi" w:cstheme="minorHAnsi"/>
            <w:sz w:val="22"/>
            <w:szCs w:val="22"/>
          </w:rPr>
          <w:t>http://www.partnerskadohoda.gov.sk/metodicke-pokyny-cko-a-uv-sr/</w:t>
        </w:r>
      </w:hyperlink>
      <w:r w:rsidRPr="00F61C6E">
        <w:rPr>
          <w:rStyle w:val="Hypertextovprepojenie"/>
        </w:rPr>
        <w:t>.</w:t>
      </w:r>
    </w:p>
    <w:p w:rsidR="00173BDD" w:rsidRDefault="00173BDD">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8216B8">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673ACD" w:rsidRPr="00A6535D">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673ACD" w:rsidRPr="00A6535D">
        <w:rPr>
          <w:rFonts w:asciiTheme="minorHAnsi" w:eastAsiaTheme="minorHAnsi" w:hAnsiTheme="minorHAnsi" w:cstheme="minorHAnsi"/>
          <w:color w:val="000000"/>
          <w:sz w:val="22"/>
          <w:szCs w:val="22"/>
          <w:lang w:eastAsia="en-US"/>
        </w:rPr>
        <w:t>:</w:t>
      </w:r>
    </w:p>
    <w:p w:rsidR="002C1187" w:rsidRPr="00A6535D" w:rsidRDefault="00A20759" w:rsidP="00A6535D">
      <w:pPr>
        <w:pStyle w:val="Odsekzoznamu"/>
        <w:numPr>
          <w:ilvl w:val="0"/>
          <w:numId w:val="30"/>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12621C">
      <w:pPr>
        <w:pStyle w:val="Odsekzoznamu"/>
        <w:numPr>
          <w:ilvl w:val="0"/>
          <w:numId w:val="32"/>
        </w:numPr>
        <w:autoSpaceDE w:val="0"/>
        <w:autoSpaceDN w:val="0"/>
        <w:adjustRightInd w:val="0"/>
        <w:spacing w:before="120" w:after="120"/>
        <w:ind w:left="7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142B86">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6D79B5"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všetci členovia štatutárneho orgánu žiadateľa a osoba splnomocnená zastupovať žiadateľa</w:t>
      </w:r>
      <w:r w:rsidR="00831F42" w:rsidRPr="00A6535D">
        <w:rPr>
          <w:rFonts w:asciiTheme="minorHAnsi" w:eastAsiaTheme="minorHAnsi" w:hAnsiTheme="minorHAnsi" w:cstheme="minorHAnsi"/>
          <w:color w:val="000000"/>
          <w:sz w:val="22"/>
          <w:szCs w:val="22"/>
          <w:lang w:eastAsia="en-US"/>
        </w:rPr>
        <w:t>/partnera</w:t>
      </w:r>
      <w:r w:rsidRPr="00A6535D">
        <w:rPr>
          <w:rFonts w:asciiTheme="minorHAnsi" w:eastAsiaTheme="minorHAnsi" w:hAnsiTheme="minorHAnsi" w:cstheme="minorHAnsi"/>
          <w:color w:val="000000"/>
          <w:sz w:val="22"/>
          <w:szCs w:val="22"/>
          <w:lang w:eastAsia="en-US"/>
        </w:rPr>
        <w:t xml:space="preserve"> v konaní o </w:t>
      </w:r>
      <w:proofErr w:type="spellStart"/>
      <w:r w:rsidRPr="00A6535D">
        <w:rPr>
          <w:rFonts w:asciiTheme="minorHAnsi" w:eastAsiaTheme="minorHAnsi" w:hAnsiTheme="minorHAnsi" w:cstheme="minorHAnsi"/>
          <w:color w:val="000000"/>
          <w:sz w:val="22"/>
          <w:szCs w:val="22"/>
          <w:lang w:eastAsia="en-US"/>
        </w:rPr>
        <w:t>ŽoNFP</w:t>
      </w:r>
      <w:proofErr w:type="spellEnd"/>
      <w:r w:rsidRPr="00A6535D">
        <w:rPr>
          <w:rFonts w:asciiTheme="minorHAnsi" w:eastAsiaTheme="minorHAnsi" w:hAnsiTheme="minorHAnsi" w:cstheme="minorHAnsi"/>
          <w:color w:val="000000"/>
          <w:sz w:val="22"/>
          <w:szCs w:val="22"/>
          <w:lang w:eastAsia="en-US"/>
        </w:rPr>
        <w:t xml:space="preserve"> neboli právoplatne odsúdení za trestný čin korupcie, </w:t>
      </w:r>
      <w:r w:rsidR="00320FB6" w:rsidRPr="00A6535D">
        <w:rPr>
          <w:rFonts w:asciiTheme="minorHAnsi" w:eastAsiaTheme="minorHAnsi" w:hAnsiTheme="minorHAnsi" w:cstheme="minorHAnsi"/>
          <w:color w:val="000000"/>
          <w:sz w:val="22"/>
          <w:szCs w:val="22"/>
          <w:lang w:eastAsia="en-US"/>
        </w:rPr>
        <w:t>(§328 -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6D79B5" w:rsidRPr="0012621C" w:rsidRDefault="006D79B5" w:rsidP="006D79B5">
      <w:pPr>
        <w:autoSpaceDE w:val="0"/>
        <w:autoSpaceDN w:val="0"/>
        <w:adjustRightInd w:val="0"/>
        <w:spacing w:before="120" w:after="120"/>
        <w:ind w:firstLine="708"/>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(podmienka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o</w:t>
      </w:r>
      <w:r w:rsidRPr="0012621C">
        <w:rPr>
          <w:rFonts w:asciiTheme="minorHAnsi" w:eastAsiaTheme="minorHAnsi" w:hAnsiTheme="minorHAnsi" w:cstheme="minorHAnsi"/>
          <w:i/>
          <w:color w:val="000000"/>
          <w:sz w:val="22"/>
          <w:szCs w:val="22"/>
          <w:lang w:eastAsia="en-US"/>
        </w:rPr>
        <w:t xml:space="preserve">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w:t>
      </w:r>
    </w:p>
    <w:p w:rsidR="00BF0DBC" w:rsidRPr="0012621C" w:rsidRDefault="00BF0DBC" w:rsidP="0012621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813D0F" w:rsidRPr="00A5499D" w:rsidRDefault="00DB42B7" w:rsidP="00DB42B7">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813D0F" w:rsidRPr="0012621C" w:rsidRDefault="00813D0F" w:rsidP="0012621C">
      <w:pPr>
        <w:pStyle w:val="Odsekzoznamu"/>
        <w:autoSpaceDE w:val="0"/>
        <w:autoSpaceDN w:val="0"/>
        <w:adjustRightInd w:val="0"/>
        <w:spacing w:before="120" w:after="120"/>
        <w:ind w:left="1080"/>
        <w:rPr>
          <w:rFonts w:asciiTheme="minorHAnsi" w:eastAsiaTheme="minorHAnsi" w:hAnsiTheme="minorHAnsi" w:cstheme="minorHAnsi"/>
          <w:color w:val="000000"/>
          <w:sz w:val="22"/>
          <w:szCs w:val="22"/>
          <w:u w:val="single"/>
          <w:lang w:eastAsia="en-US"/>
        </w:rPr>
      </w:pPr>
    </w:p>
    <w:p w:rsidR="00142B86" w:rsidRDefault="00DB42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všetci členovia štatutárneho orgánu partnera a osoba splnomocnená zastupovať partnera v konaní o </w:t>
      </w:r>
      <w:proofErr w:type="spellStart"/>
      <w:r w:rsidRPr="00A5499D">
        <w:rPr>
          <w:rFonts w:asciiTheme="minorHAnsi" w:eastAsiaTheme="minorHAnsi" w:hAnsiTheme="minorHAnsi" w:cstheme="minorHAnsi"/>
          <w:color w:val="000000"/>
          <w:sz w:val="22"/>
          <w:szCs w:val="22"/>
          <w:lang w:eastAsia="en-US"/>
        </w:rPr>
        <w:t>ŽoNFP</w:t>
      </w:r>
      <w:proofErr w:type="spellEnd"/>
      <w:r w:rsidRPr="00A5499D">
        <w:rPr>
          <w:rFonts w:asciiTheme="minorHAnsi" w:eastAsiaTheme="minorHAnsi" w:hAnsiTheme="minorHAnsi" w:cstheme="minorHAnsi"/>
          <w:color w:val="000000"/>
          <w:sz w:val="22"/>
          <w:szCs w:val="22"/>
          <w:lang w:eastAsia="en-US"/>
        </w:rPr>
        <w:t xml:space="preserve"> neboli právoplatne odsúdení za trestný čin korupcie, (§328 - § 336 Trestného </w:t>
      </w:r>
      <w:r w:rsidRPr="00A5499D">
        <w:rPr>
          <w:rFonts w:asciiTheme="minorHAnsi" w:eastAsiaTheme="minorHAnsi" w:hAnsiTheme="minorHAnsi" w:cstheme="minorHAnsi"/>
          <w:color w:val="000000"/>
          <w:sz w:val="22"/>
          <w:szCs w:val="22"/>
          <w:lang w:eastAsia="en-US"/>
        </w:rPr>
        <w:lastRenderedPageBreak/>
        <w:t>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142B86" w:rsidRPr="0012621C"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voči partnerovi sa nenárokuje vrátenie pomoci na základe rozhodnutia Európskej komisie, ktorým bola pomoc označená za neoprávnenú a nezlučiteľnú so spoločným trhom </w:t>
      </w:r>
    </w:p>
    <w:p w:rsidR="002A7815" w:rsidRPr="0012621C" w:rsidRDefault="00142B86" w:rsidP="002B1402">
      <w:pPr>
        <w:pStyle w:val="Odsekzoznamu"/>
        <w:autoSpaceDE w:val="0"/>
        <w:autoSpaceDN w:val="0"/>
        <w:adjustRightInd w:val="0"/>
        <w:spacing w:before="120" w:after="120"/>
        <w:contextualSpacing w:val="0"/>
        <w:jc w:val="both"/>
        <w:rPr>
          <w:rFonts w:asciiTheme="minorHAnsi" w:eastAsiaTheme="minorHAnsi" w:hAnsiTheme="minorHAnsi" w:cstheme="minorHAnsi"/>
          <w: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w:t>
      </w:r>
      <w:proofErr w:type="spellStart"/>
      <w:r w:rsidR="0054659C" w:rsidRPr="0012621C">
        <w:rPr>
          <w:rFonts w:asciiTheme="minorHAnsi" w:eastAsiaTheme="minorHAnsi" w:hAnsiTheme="minorHAnsi" w:cstheme="minorHAnsi"/>
          <w:i/>
          <w:color w:val="000000"/>
          <w:sz w:val="22"/>
          <w:szCs w:val="22"/>
          <w:lang w:eastAsia="en-US"/>
        </w:rPr>
        <w:t>ŽoNFP</w:t>
      </w:r>
      <w:proofErr w:type="spellEnd"/>
      <w:r w:rsidR="0054659C"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5D01A7">
        <w:rPr>
          <w:rFonts w:asciiTheme="minorHAnsi" w:eastAsiaTheme="minorHAnsi" w:hAnsiTheme="minorHAnsi" w:cstheme="minorHAnsi"/>
          <w:color w:val="000000"/>
          <w:sz w:val="22"/>
          <w:szCs w:val="22"/>
          <w:lang w:eastAsia="en-US"/>
        </w:rPr>
        <w:t>ŽoNFP</w:t>
      </w:r>
      <w:proofErr w:type="spellEnd"/>
      <w:r w:rsidR="002B6CE1" w:rsidRPr="005D01A7">
        <w:rPr>
          <w:rFonts w:asciiTheme="minorHAnsi" w:eastAsiaTheme="minorHAnsi" w:hAnsiTheme="minorHAnsi" w:cstheme="minorHAnsi"/>
          <w:color w:val="000000"/>
          <w:sz w:val="22"/>
          <w:szCs w:val="22"/>
          <w:lang w:eastAsia="en-US"/>
        </w:rPr>
        <w:t xml:space="preserve">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 xml:space="preserve">začiatok a koniec </w:t>
      </w:r>
      <w:r w:rsidR="00186B7F" w:rsidRPr="0012621C">
        <w:rPr>
          <w:rFonts w:asciiTheme="minorHAnsi" w:eastAsiaTheme="minorHAnsi" w:hAnsiTheme="minorHAnsi" w:cstheme="minorHAnsi"/>
          <w:i/>
          <w:color w:val="000000"/>
          <w:sz w:val="22"/>
          <w:szCs w:val="22"/>
          <w:lang w:eastAsia="en-US"/>
        </w:rPr>
        <w:lastRenderedPageBreak/>
        <w:t>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AE6D1A" w:rsidRPr="005D01A7" w:rsidRDefault="00AE6D1A" w:rsidP="007F24AF">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6829FC" w:rsidRPr="00A5499D" w:rsidRDefault="006829FC" w:rsidP="00A5499D">
      <w:pPr>
        <w:pStyle w:val="Odsekzoznamu"/>
        <w:numPr>
          <w:ilvl w:val="1"/>
          <w:numId w:val="1"/>
        </w:numPr>
        <w:spacing w:before="120" w:after="240"/>
        <w:ind w:left="573" w:hanging="431"/>
        <w:contextualSpacing w:val="0"/>
        <w:rPr>
          <w:rFonts w:asciiTheme="minorHAnsi" w:hAnsiTheme="minorHAnsi" w:cstheme="minorHAnsi"/>
          <w:b/>
        </w:rPr>
      </w:pPr>
      <w:r w:rsidRPr="00A5499D">
        <w:rPr>
          <w:rFonts w:asciiTheme="minorHAnsi" w:hAnsiTheme="minorHAnsi" w:cstheme="minorHAnsi"/>
          <w:b/>
        </w:rPr>
        <w:t>Oprávnenosť výdavkov realizácie projektu</w:t>
      </w:r>
    </w:p>
    <w:p w:rsidR="002B6CE1" w:rsidRPr="005D01A7" w:rsidRDefault="002B6CE1"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7F24AF" w:rsidRPr="005D01A7" w:rsidRDefault="007F24AF" w:rsidP="00A5499D">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sú v súlade s oprávnenými výdavkami pre oprávnenú aktivitu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toto vyzvanie </w:t>
      </w:r>
    </w:p>
    <w:p w:rsidR="006829FC" w:rsidRPr="005D01A7" w:rsidRDefault="002B6CE1"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7A6843" w:rsidRPr="005D01A7" w:rsidRDefault="007A6843" w:rsidP="00A5499D">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2B6CE1" w:rsidRPr="005D01A7" w:rsidRDefault="002B6CE1" w:rsidP="00A5499D">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musia byť v súlade s podmienkami oprávnenosti podrobne definovanými v dokumentoch: </w:t>
      </w:r>
    </w:p>
    <w:p w:rsidR="007F24AF"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oprávnenosti výdavkov pre projekty operačného programu Technická pomoc 2014 - 2020 (</w:t>
      </w:r>
      <w:hyperlink r:id="rId22"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3" w:history="1">
        <w:r w:rsidR="005A1282" w:rsidRPr="005D01A7">
          <w:rPr>
            <w:rStyle w:val="Hypertextovprepojenie"/>
            <w:rFonts w:asciiTheme="minorHAnsi" w:eastAsiaTheme="minorHAnsi" w:hAnsiTheme="minorHAnsi" w:cstheme="minorHAnsi"/>
            <w:sz w:val="22"/>
            <w:szCs w:val="22"/>
            <w:lang w:eastAsia="en-US"/>
          </w:rPr>
          <w:t>http://www.optp.vlada.gov.sk/ine-dokumenty/</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24" w:history="1">
        <w:r w:rsidR="005A1282" w:rsidRPr="005D01A7">
          <w:rPr>
            <w:rStyle w:val="Hypertextovprepojenie"/>
            <w:rFonts w:asciiTheme="minorHAnsi" w:eastAsiaTheme="minorHAnsi" w:hAnsiTheme="minorHAnsi" w:cstheme="minorHAnsi"/>
            <w:sz w:val="22"/>
            <w:szCs w:val="22"/>
            <w:lang w:eastAsia="en-US"/>
          </w:rPr>
          <w:t>http://www.optp.vlada.gov.sk/programovy-dokument/</w:t>
        </w:r>
      </w:hyperlink>
      <w:r w:rsidR="005A1282"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5" w:history="1">
        <w:r w:rsidR="00230CBB"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w:t>
      </w:r>
      <w:r w:rsidR="00287F44"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programové obdobie 2014-2020 (</w:t>
      </w:r>
      <w:hyperlink r:id="rId26" w:history="1">
        <w:r w:rsidR="00230CBB"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2B6CE1" w:rsidRPr="005D01A7" w:rsidRDefault="002B6CE1" w:rsidP="00A5499D">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C3F97" w:rsidRPr="0012621C" w:rsidRDefault="005C3F97" w:rsidP="00466D1D">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11.A a 11.B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Rozpočet žiadateľa a</w:t>
      </w:r>
      <w:r w:rsidR="00BB0089" w:rsidRPr="0012621C">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partnerov</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 xml:space="preserve"> skupiny výdavkov.)</w:t>
      </w:r>
    </w:p>
    <w:p w:rsidR="00466D1D" w:rsidRPr="005D01A7" w:rsidRDefault="00466D1D" w:rsidP="00466D1D">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E84A9B" w:rsidP="00287F44">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č</w:t>
      </w:r>
      <w:r w:rsidR="002B6CE1" w:rsidRPr="005D01A7">
        <w:rPr>
          <w:rFonts w:asciiTheme="minorHAnsi" w:eastAsiaTheme="minorHAnsi" w:hAnsiTheme="minorHAnsi" w:cstheme="minorHAnsi"/>
          <w:color w:val="000000"/>
          <w:sz w:val="22"/>
          <w:szCs w:val="22"/>
          <w:lang w:eastAsia="en-US"/>
        </w:rPr>
        <w:t xml:space="preserve">asová oprávnenosť výdavkov </w:t>
      </w:r>
    </w:p>
    <w:p w:rsidR="00B1742D" w:rsidRPr="005D01A7" w:rsidRDefault="00B1742D"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 xml:space="preserve">od </w:t>
      </w:r>
      <w:r w:rsidR="003C2270" w:rsidRPr="005D01A7">
        <w:rPr>
          <w:rFonts w:asciiTheme="minorHAnsi" w:eastAsiaTheme="minorHAnsi" w:hAnsiTheme="minorHAnsi" w:cstheme="minorHAnsi"/>
          <w:b/>
          <w:bCs/>
          <w:color w:val="000000"/>
          <w:sz w:val="22"/>
          <w:szCs w:val="22"/>
          <w:lang w:eastAsia="en-US"/>
        </w:rPr>
        <w:t>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0</w:t>
      </w:r>
      <w:r w:rsidRPr="005D01A7">
        <w:rPr>
          <w:rFonts w:asciiTheme="minorHAnsi" w:eastAsiaTheme="minorHAnsi" w:hAnsiTheme="minorHAnsi" w:cstheme="minorHAnsi"/>
          <w:b/>
          <w:bCs/>
          <w:color w:val="000000"/>
          <w:sz w:val="22"/>
          <w:szCs w:val="22"/>
          <w:lang w:eastAsia="en-US"/>
        </w:rPr>
        <w:t>1.</w:t>
      </w:r>
      <w:r w:rsidR="003C2270"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2014</w:t>
      </w:r>
      <w:r w:rsidR="003C2270" w:rsidRPr="005D01A7">
        <w:rPr>
          <w:rFonts w:asciiTheme="minorHAnsi" w:eastAsiaTheme="minorHAnsi" w:hAnsiTheme="minorHAnsi" w:cstheme="minorHAnsi"/>
          <w:b/>
          <w:bCs/>
          <w:color w:val="000000"/>
          <w:sz w:val="22"/>
          <w:szCs w:val="22"/>
          <w:lang w:eastAsia="en-US"/>
        </w:rPr>
        <w:t xml:space="preserve">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w:t>
      </w:r>
      <w:r w:rsidR="00E84A9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 prijímateľ tá istá osoba) nemá vplyv na počiatočný dátum oprávnenosti výdavkov</w:t>
      </w:r>
      <w:r w:rsidR="003C2270" w:rsidRPr="005D01A7">
        <w:rPr>
          <w:rFonts w:asciiTheme="minorHAnsi" w:eastAsiaTheme="minorHAnsi" w:hAnsiTheme="minorHAnsi" w:cstheme="minorHAnsi"/>
          <w:color w:val="000000"/>
          <w:sz w:val="22"/>
          <w:szCs w:val="22"/>
          <w:lang w:eastAsia="en-US"/>
        </w:rPr>
        <w:t xml:space="preserve">, </w:t>
      </w:r>
      <w:r w:rsidR="003C2270"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708"/>
        <w:jc w:val="both"/>
        <w:rPr>
          <w:rFonts w:asciiTheme="minorHAnsi" w:eastAsiaTheme="minorHAnsi" w:hAnsiTheme="minorHAnsi" w:cstheme="minorHAnsi"/>
          <w:color w:val="000000"/>
          <w:sz w:val="22"/>
          <w:szCs w:val="22"/>
          <w:lang w:eastAsia="en-US"/>
        </w:rPr>
      </w:pPr>
    </w:p>
    <w:p w:rsidR="00F51B99" w:rsidRPr="0012621C" w:rsidRDefault="00466D1D" w:rsidP="00287F44">
      <w:pPr>
        <w:pStyle w:val="Odsekzoznamu"/>
        <w:spacing w:before="120" w:after="120"/>
        <w:ind w:left="708"/>
        <w:jc w:val="both"/>
        <w:rPr>
          <w:rFonts w:asciiTheme="minorHAnsi" w:hAnsiTheme="minorHAnsi" w:cstheme="minorHAnsi"/>
          <w:i/>
          <w:sz w:val="22"/>
          <w:szCs w:val="22"/>
        </w:rPr>
      </w:pPr>
      <w:r w:rsidRPr="0012621C">
        <w:rPr>
          <w:rFonts w:asciiTheme="minorHAnsi" w:eastAsiaTheme="minorHAnsi" w:hAnsiTheme="minorHAnsi" w:cstheme="minorHAnsi"/>
          <w:i/>
          <w:color w:val="000000"/>
          <w:sz w:val="22"/>
          <w:szCs w:val="22"/>
          <w:lang w:eastAsia="en-US"/>
        </w:rPr>
        <w:t>(</w:t>
      </w:r>
      <w:r w:rsidR="003C2270" w:rsidRPr="005D01A7">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3C2270" w:rsidRPr="005D01A7">
        <w:rPr>
          <w:rFonts w:asciiTheme="minorHAnsi" w:hAnsiTheme="minorHAnsi" w:cstheme="minorHAnsi"/>
          <w:i/>
          <w:sz w:val="22"/>
          <w:szCs w:val="22"/>
        </w:rPr>
        <w:t>ŽoNFP</w:t>
      </w:r>
      <w:proofErr w:type="spellEnd"/>
      <w:r w:rsidR="003C2270" w:rsidRPr="005D01A7">
        <w:rPr>
          <w:rFonts w:asciiTheme="minorHAnsi" w:hAnsiTheme="minorHAnsi" w:cstheme="minorHAnsi"/>
          <w:i/>
          <w:sz w:val="22"/>
          <w:szCs w:val="22"/>
        </w:rPr>
        <w:t xml:space="preserve"> a taktiež nepredkladá ani samostatnú prílohu, ktorou deklaruje splnenie tejto podmienky poskytnutia príspevku. </w:t>
      </w:r>
      <w:r w:rsidRPr="005D01A7">
        <w:rPr>
          <w:rFonts w:asciiTheme="minorHAnsi" w:eastAsiaTheme="minorHAnsi" w:hAnsiTheme="minorHAnsi" w:cstheme="minorHAns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lastRenderedPageBreak/>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27"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51B99" w:rsidRPr="005D01A7" w:rsidRDefault="00F51B99"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Spôsob financovania</w:t>
      </w:r>
    </w:p>
    <w:p w:rsidR="00F41E86" w:rsidRPr="0012621C" w:rsidRDefault="00F41E86" w:rsidP="0012621C">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28"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6829FC" w:rsidRPr="00A5499D" w:rsidRDefault="002B6CE1" w:rsidP="00287F44">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00A463E6"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A463E6" w:rsidRPr="00A5499D" w:rsidRDefault="00A463E6" w:rsidP="00A463E6">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A463E6" w:rsidRPr="00A5499D" w:rsidRDefault="00A463E6" w:rsidP="00A463E6">
      <w:pPr>
        <w:pStyle w:val="Odsekzoznamu"/>
        <w:tabs>
          <w:tab w:val="left" w:pos="3119"/>
        </w:tabs>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w:t>
      </w:r>
      <w:r w:rsidR="00F41E86" w:rsidRPr="00A5499D">
        <w:rPr>
          <w:rFonts w:asciiTheme="minorHAnsi" w:eastAsiaTheme="minorHAnsi" w:hAnsiTheme="minorHAnsi" w:cstheme="minorHAnsi"/>
          <w:b/>
          <w:bCs/>
          <w:color w:val="000000"/>
          <w:sz w:val="22"/>
          <w:szCs w:val="22"/>
          <w:lang w:eastAsia="en-US"/>
        </w:rPr>
        <w:t>ých</w:t>
      </w:r>
      <w:r w:rsidRPr="00A5499D">
        <w:rPr>
          <w:rFonts w:asciiTheme="minorHAnsi" w:eastAsiaTheme="minorHAnsi" w:hAnsiTheme="minorHAnsi" w:cstheme="minorHAnsi"/>
          <w:b/>
          <w:bCs/>
          <w:color w:val="000000"/>
          <w:sz w:val="22"/>
          <w:szCs w:val="22"/>
          <w:lang w:eastAsia="en-US"/>
        </w:rPr>
        <w:t xml:space="preserve"> plat</w:t>
      </w:r>
      <w:r w:rsidR="00F41E86" w:rsidRPr="00A5499D">
        <w:rPr>
          <w:rFonts w:asciiTheme="minorHAnsi" w:eastAsiaTheme="minorHAnsi" w:hAnsiTheme="minorHAnsi" w:cstheme="minorHAnsi"/>
          <w:b/>
          <w:bCs/>
          <w:color w:val="000000"/>
          <w:sz w:val="22"/>
          <w:szCs w:val="22"/>
          <w:lang w:eastAsia="en-US"/>
        </w:rPr>
        <w:t>ie</w:t>
      </w:r>
      <w:r w:rsidRPr="00A5499D">
        <w:rPr>
          <w:rFonts w:asciiTheme="minorHAnsi" w:eastAsiaTheme="minorHAnsi" w:hAnsiTheme="minorHAnsi" w:cstheme="minorHAnsi"/>
          <w:b/>
          <w:bCs/>
          <w:color w:val="000000"/>
          <w:sz w:val="22"/>
          <w:szCs w:val="22"/>
          <w:lang w:eastAsia="en-US"/>
        </w:rPr>
        <w:t>b a refundácie</w:t>
      </w:r>
      <w:r w:rsidRPr="00A5499D">
        <w:rPr>
          <w:rFonts w:asciiTheme="minorHAnsi" w:hAnsiTheme="minorHAnsi" w:cstheme="minorHAnsi"/>
          <w:b/>
          <w:bCs/>
          <w:sz w:val="22"/>
          <w:szCs w:val="22"/>
        </w:rPr>
        <w:t xml:space="preserve"> </w:t>
      </w:r>
    </w:p>
    <w:p w:rsidR="002B6CE1" w:rsidRPr="005D01A7" w:rsidRDefault="002B6CE1"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p>
    <w:p w:rsidR="00F41E86" w:rsidRPr="005D01A7" w:rsidRDefault="00F41E86" w:rsidP="00F41E86">
      <w:pPr>
        <w:pStyle w:val="Odsekzoznamu"/>
        <w:spacing w:before="12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405985" w:rsidRDefault="00405985"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p>
    <w:p w:rsidR="00F51B99" w:rsidRDefault="00F51B99" w:rsidP="00405985">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405985" w:rsidRPr="005D01A7" w:rsidRDefault="00405985" w:rsidP="00405985">
      <w:pPr>
        <w:pStyle w:val="Odsekzoznamu"/>
        <w:spacing w:before="120" w:after="120"/>
        <w:ind w:left="708"/>
        <w:jc w:val="both"/>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forma poskytovaného príspevku: </w:t>
      </w:r>
      <w:r w:rsidRPr="005D01A7">
        <w:rPr>
          <w:rFonts w:asciiTheme="minorHAnsi" w:eastAsiaTheme="minorHAnsi" w:hAnsiTheme="minorHAnsi" w:cstheme="minorHAnsi"/>
          <w:b/>
          <w:bCs/>
          <w:color w:val="000000"/>
          <w:sz w:val="22"/>
          <w:szCs w:val="22"/>
          <w:lang w:eastAsia="en-US"/>
        </w:rPr>
        <w:t>nenávratný finančný príspevok</w:t>
      </w:r>
      <w:r w:rsidRPr="005D01A7">
        <w:rPr>
          <w:rFonts w:asciiTheme="minorHAnsi" w:eastAsiaTheme="minorHAnsi" w:hAnsiTheme="minorHAnsi" w:cstheme="minorHAnsi"/>
          <w:color w:val="000000"/>
          <w:sz w:val="22"/>
          <w:szCs w:val="22"/>
          <w:lang w:eastAsia="en-US"/>
        </w:rPr>
        <w:t xml:space="preserve">. </w:t>
      </w:r>
    </w:p>
    <w:p w:rsidR="00E157BE" w:rsidRPr="005D01A7" w:rsidRDefault="00E157BE" w:rsidP="00F51B99">
      <w:pPr>
        <w:pStyle w:val="Odsekzoznamu"/>
        <w:spacing w:before="120" w:after="120"/>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F51B99" w:rsidRPr="005D01A7" w:rsidRDefault="00F51B99" w:rsidP="00E157BE">
      <w:pPr>
        <w:pStyle w:val="Odsekzoznamu"/>
        <w:autoSpaceDE w:val="0"/>
        <w:autoSpaceDN w:val="0"/>
        <w:adjustRightInd w:val="0"/>
        <w:spacing w:before="120" w:after="120"/>
        <w:rPr>
          <w:rFonts w:asciiTheme="minorHAnsi" w:eastAsiaTheme="minorHAnsi" w:hAnsiTheme="minorHAnsi" w:cstheme="minorHAnsi"/>
          <w:color w:val="000000"/>
          <w:sz w:val="22"/>
          <w:szCs w:val="22"/>
          <w:lang w:eastAsia="en-US"/>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2B6CE1" w:rsidRPr="00405985" w:rsidRDefault="006829FC" w:rsidP="00727285">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Splnenie podmienok ustanovených v osobitných predpisoch</w:t>
      </w:r>
    </w:p>
    <w:p w:rsidR="002B6CE1" w:rsidRPr="005D01A7" w:rsidRDefault="002B6CE1" w:rsidP="00405985">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neporušenie zákazu nelegálnej práce a nelegálneho zamestnávania </w:t>
      </w:r>
    </w:p>
    <w:p w:rsidR="00EE5FC0"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Žiadateľ</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w:t>
      </w:r>
      <w:r w:rsidRPr="005D01A7">
        <w:rPr>
          <w:rFonts w:asciiTheme="minorHAnsi" w:eastAsiaTheme="minorHAnsi" w:hAnsiTheme="minorHAnsi" w:cstheme="minorHAnsi"/>
          <w:color w:val="000000"/>
          <w:sz w:val="22"/>
          <w:szCs w:val="22"/>
          <w:lang w:eastAsia="en-US"/>
        </w:rPr>
        <w:lastRenderedPageBreak/>
        <w:t>o zmene a doplnení niektorých zákonov v znení neskorších predpisov za obdobie 5 rokov predchádzajúcich podaniu žiadosti o</w:t>
      </w:r>
      <w:r w:rsidR="001D643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1D643F"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w:t>
      </w:r>
    </w:p>
    <w:p w:rsidR="00E157BE" w:rsidRPr="005D01A7"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284DB1" w:rsidRPr="005D01A7">
        <w:rPr>
          <w:rFonts w:asciiTheme="minorHAnsi" w:hAnsiTheme="minorHAnsi" w:cstheme="minorHAnsi"/>
          <w:i/>
          <w:color w:val="000000"/>
          <w:sz w:val="22"/>
          <w:szCs w:val="22"/>
        </w:rPr>
        <w:t xml:space="preserve">Žiadateľ preukazuje </w:t>
      </w:r>
      <w:r w:rsidR="00513E00" w:rsidRPr="005D01A7">
        <w:rPr>
          <w:rFonts w:asciiTheme="minorHAnsi" w:hAnsiTheme="minorHAnsi" w:cstheme="minorHAnsi"/>
          <w:i/>
          <w:color w:val="000000"/>
          <w:sz w:val="22"/>
          <w:szCs w:val="22"/>
        </w:rPr>
        <w:t>s</w:t>
      </w:r>
      <w:r w:rsidR="00284DB1" w:rsidRPr="005D01A7">
        <w:rPr>
          <w:rFonts w:asciiTheme="minorHAnsi" w:hAnsiTheme="minorHAnsi" w:cstheme="minorHAnsi"/>
          <w:i/>
          <w:color w:val="000000"/>
          <w:sz w:val="22"/>
          <w:szCs w:val="22"/>
        </w:rPr>
        <w:t xml:space="preserve">plnenie podmienky čestným vyhlásením v časti č. 15 vo formulári </w:t>
      </w:r>
      <w:proofErr w:type="spellStart"/>
      <w:r w:rsidR="00284DB1" w:rsidRPr="005D01A7">
        <w:rPr>
          <w:rFonts w:asciiTheme="minorHAnsi" w:hAnsiTheme="minorHAnsi" w:cstheme="minorHAnsi"/>
          <w:i/>
          <w:color w:val="000000"/>
          <w:sz w:val="22"/>
          <w:szCs w:val="22"/>
        </w:rPr>
        <w:t>ŽoNFP</w:t>
      </w:r>
      <w:proofErr w:type="spellEnd"/>
      <w:r w:rsidR="00E157BE" w:rsidRPr="005D01A7">
        <w:rPr>
          <w:rFonts w:asciiTheme="minorHAnsi" w:eastAsiaTheme="minorHAnsi" w:hAnsiTheme="minorHAnsi" w:cstheme="minorHAnsi"/>
          <w:color w:val="000000"/>
          <w:sz w:val="22"/>
          <w:szCs w:val="22"/>
          <w:lang w:eastAsia="en-US"/>
        </w:rPr>
        <w:t>.</w:t>
      </w:r>
      <w:r w:rsidR="001D643F" w:rsidRPr="005D01A7">
        <w:rPr>
          <w:rFonts w:asciiTheme="minorHAnsi" w:eastAsiaTheme="minorHAnsi" w:hAnsiTheme="minorHAnsi" w:cstheme="minorHAnsi"/>
          <w:color w:val="000000"/>
          <w:sz w:val="22"/>
          <w:szCs w:val="22"/>
          <w:lang w:eastAsia="en-US"/>
        </w:rPr>
        <w:t xml:space="preserve"> </w:t>
      </w:r>
      <w:r w:rsidR="001D643F" w:rsidRPr="005D01A7">
        <w:rPr>
          <w:rFonts w:asciiTheme="minorHAnsi" w:hAnsiTheme="minorHAnsi" w:cstheme="minorHAnsi"/>
          <w:i/>
          <w:sz w:val="22"/>
          <w:szCs w:val="22"/>
        </w:rPr>
        <w:t>Žiadateľ/prijímateľ nesmie túto podmienku poskytnutia príspevku porušiť ani počas konania o </w:t>
      </w:r>
      <w:proofErr w:type="spellStart"/>
      <w:r w:rsidR="001D643F" w:rsidRPr="005D01A7">
        <w:rPr>
          <w:rFonts w:asciiTheme="minorHAnsi" w:hAnsiTheme="minorHAnsi" w:cstheme="minorHAnsi"/>
          <w:i/>
          <w:sz w:val="22"/>
          <w:szCs w:val="22"/>
        </w:rPr>
        <w:t>ŽoNFP</w:t>
      </w:r>
      <w:proofErr w:type="spellEnd"/>
      <w:r w:rsidR="001D643F" w:rsidRPr="005D01A7">
        <w:rPr>
          <w:rFonts w:asciiTheme="minorHAnsi" w:hAnsiTheme="minorHAnsi" w:cstheme="minorHAnsi"/>
          <w:i/>
          <w:sz w:val="22"/>
          <w:szCs w:val="22"/>
        </w:rPr>
        <w:t xml:space="preserve"> a realizácie projektu.</w:t>
      </w:r>
      <w:r w:rsidR="00E157BE" w:rsidRPr="005D01A7">
        <w:rPr>
          <w:rFonts w:asciiTheme="minorHAnsi" w:eastAsiaTheme="minorHAnsi" w:hAnsiTheme="minorHAnsi" w:cstheme="minorHAnsi"/>
          <w:color w:val="000000"/>
          <w:sz w:val="22"/>
          <w:szCs w:val="22"/>
          <w:lang w:eastAsia="en-US"/>
        </w:rPr>
        <w:t>)</w:t>
      </w:r>
    </w:p>
    <w:p w:rsidR="00E157BE" w:rsidRPr="005D01A7" w:rsidRDefault="00E157BE"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A21045"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A21045" w:rsidRPr="005D01A7">
        <w:rPr>
          <w:rFonts w:asciiTheme="minorHAnsi" w:eastAsiaTheme="minorHAnsi" w:hAnsiTheme="minorHAnsi" w:cstheme="minorHAnsi"/>
          <w:color w:val="000000"/>
          <w:sz w:val="22"/>
          <w:szCs w:val="22"/>
          <w:lang w:eastAsia="en-US"/>
        </w:rPr>
        <w:t>.</w:t>
      </w:r>
    </w:p>
    <w:p w:rsidR="006829FC" w:rsidRPr="0012621C" w:rsidRDefault="00E157BE" w:rsidP="00405985">
      <w:pPr>
        <w:spacing w:before="120" w:after="120"/>
        <w:ind w:left="708"/>
        <w:jc w:val="both"/>
        <w:rPr>
          <w:rFonts w:asciiTheme="minorHAnsi" w:hAnsiTheme="minorHAnsi" w:cstheme="minorHAnsi"/>
          <w:i/>
          <w:sz w:val="22"/>
          <w:szCs w:val="22"/>
        </w:rPr>
      </w:pPr>
      <w:r w:rsidRPr="005D01A7">
        <w:rPr>
          <w:rFonts w:asciiTheme="minorHAnsi" w:eastAsiaTheme="minorHAnsi" w:hAnsiTheme="minorHAnsi" w:cstheme="minorHAnsi"/>
          <w:color w:val="000000"/>
          <w:sz w:val="22"/>
          <w:szCs w:val="22"/>
          <w:lang w:eastAsia="en-US"/>
        </w:rPr>
        <w:t>(</w:t>
      </w:r>
      <w:r w:rsidR="00A21045" w:rsidRPr="005D01A7">
        <w:rPr>
          <w:rFonts w:asciiTheme="minorHAnsi" w:hAnsiTheme="minorHAnsi" w:cstheme="minorHAnsi"/>
          <w:i/>
          <w:sz w:val="22"/>
          <w:szCs w:val="22"/>
        </w:rPr>
        <w:t>Partner  preukazuje splnenie podmienky čestným vyhlásením partnera žiadateľa o NFP nie starším ako tri mesiace ku dňu predloženia žiadosti o NFP, predkladá sa ako príloha k žiadosti o NFP. Partner nesmie túto podmienku poskytnutia príspevku porušiť ani počas konania o </w:t>
      </w:r>
      <w:proofErr w:type="spellStart"/>
      <w:r w:rsidR="00A21045" w:rsidRPr="005D01A7">
        <w:rPr>
          <w:rFonts w:asciiTheme="minorHAnsi" w:hAnsiTheme="minorHAnsi" w:cstheme="minorHAnsi"/>
          <w:i/>
          <w:sz w:val="22"/>
          <w:szCs w:val="22"/>
        </w:rPr>
        <w:t>ŽoNFP</w:t>
      </w:r>
      <w:proofErr w:type="spellEnd"/>
      <w:r w:rsidR="00A21045" w:rsidRPr="005D01A7">
        <w:rPr>
          <w:rFonts w:asciiTheme="minorHAnsi" w:hAnsiTheme="minorHAnsi" w:cstheme="minorHAnsi"/>
          <w:i/>
          <w:sz w:val="22"/>
          <w:szCs w:val="22"/>
        </w:rPr>
        <w:t xml:space="preserve"> a realizácie projektu. </w:t>
      </w:r>
      <w:r w:rsidRPr="0012621C">
        <w:rPr>
          <w:rFonts w:asciiTheme="minorHAnsi" w:eastAsiaTheme="minorHAnsi" w:hAnsiTheme="minorHAnsi" w:cstheme="minorHAnsi"/>
          <w:i/>
          <w:color w:val="000000"/>
          <w:sz w:val="22"/>
          <w:szCs w:val="22"/>
          <w:lang w:eastAsia="en-US"/>
        </w:rPr>
        <w:t>)</w:t>
      </w:r>
      <w:r w:rsidR="002B6CE1" w:rsidRPr="0012621C">
        <w:rPr>
          <w:rFonts w:asciiTheme="minorHAnsi" w:eastAsiaTheme="minorHAnsi" w:hAnsiTheme="minorHAnsi" w:cstheme="minorHAnsi"/>
          <w:i/>
          <w:color w:val="000000"/>
          <w:sz w:val="22"/>
          <w:szCs w:val="22"/>
          <w:lang w:eastAsia="en-US"/>
        </w:rPr>
        <w:t xml:space="preserve"> </w:t>
      </w: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proofErr w:type="spellStart"/>
      <w:r w:rsidRPr="0012621C">
        <w:rPr>
          <w:rFonts w:asciiTheme="minorHAnsi" w:eastAsiaTheme="minorHAnsi" w:hAnsiTheme="minorHAnsi" w:cstheme="minorHAnsi"/>
          <w:i/>
          <w:color w:val="000000"/>
          <w:sz w:val="22"/>
          <w:szCs w:val="22"/>
          <w:lang w:eastAsia="en-US"/>
        </w:rPr>
        <w:t>RMŽaND</w:t>
      </w:r>
      <w:proofErr w:type="spellEnd"/>
      <w:r w:rsidRPr="0012621C">
        <w:rPr>
          <w:rFonts w:asciiTheme="minorHAnsi" w:eastAsiaTheme="minorHAnsi" w:hAnsiTheme="minorHAnsi" w:cstheme="minorHAnsi"/>
          <w:i/>
          <w:color w:val="000000"/>
          <w:sz w:val="22"/>
          <w:szCs w:val="22"/>
          <w:lang w:eastAsia="en-US"/>
        </w:rPr>
        <w:t xml:space="preserve"> prostredníctvom výberu oprávnených typov aktivít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 nediskriminácia“. Žiadateľ rovnako v rámci formulára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405985" w:rsidRPr="0012621C" w:rsidRDefault="00405985" w:rsidP="006735E4">
      <w:pPr>
        <w:spacing w:before="120" w:after="120"/>
        <w:ind w:left="708"/>
        <w:jc w:val="both"/>
        <w:rPr>
          <w:rFonts w:asciiTheme="minorHAnsi" w:eastAsiaTheme="minorHAnsi" w:hAnsiTheme="minorHAnsi" w:cstheme="minorHAnsi"/>
          <w: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2B6CE1" w:rsidRPr="005D01A7"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rsidR="006829FC"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Hlavné aktivity projektu je prijímateľ</w:t>
      </w:r>
      <w:r w:rsidR="00F35F70"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začať realizovať najneskôr do 3 mesiacov od nadobudnutia účinnosti zmluvy o poskytnutí NFP</w:t>
      </w:r>
      <w:r w:rsidR="00F35F70" w:rsidRPr="005D01A7">
        <w:rPr>
          <w:rFonts w:asciiTheme="minorHAnsi" w:eastAsiaTheme="minorHAnsi" w:hAnsiTheme="minorHAnsi" w:cstheme="minorHAnsi"/>
          <w:color w:val="000000"/>
          <w:sz w:val="22"/>
          <w:szCs w:val="22"/>
          <w:lang w:eastAsia="en-US"/>
        </w:rPr>
        <w:t xml:space="preserve"> </w:t>
      </w:r>
      <w:r w:rsidR="00F35F70" w:rsidRPr="005D01A7">
        <w:rPr>
          <w:rFonts w:asciiTheme="minorHAnsi" w:hAnsiTheme="minorHAnsi" w:cstheme="minorHAnsi"/>
          <w:color w:val="000000"/>
          <w:sz w:val="22"/>
          <w:szCs w:val="22"/>
        </w:rPr>
        <w:t>(ďalej aj „zmluva o NFP“)</w:t>
      </w:r>
      <w:r w:rsidR="00B15795"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w:t>
      </w:r>
      <w:r w:rsidR="001A6804"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ukončiť </w:t>
      </w:r>
      <w:r w:rsidRPr="005D01A7">
        <w:rPr>
          <w:rFonts w:asciiTheme="minorHAnsi" w:eastAsiaTheme="minorHAnsi" w:hAnsiTheme="minorHAnsi" w:cstheme="minorHAnsi"/>
          <w:b/>
          <w:bCs/>
          <w:color w:val="000000"/>
          <w:sz w:val="22"/>
          <w:szCs w:val="22"/>
          <w:lang w:eastAsia="en-US"/>
        </w:rPr>
        <w:t>najneskôr do 31.</w:t>
      </w:r>
      <w:r w:rsidR="00C22106">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12.</w:t>
      </w:r>
      <w:r w:rsidR="00C22106">
        <w:rPr>
          <w:rFonts w:asciiTheme="minorHAnsi" w:eastAsiaTheme="minorHAnsi" w:hAnsiTheme="minorHAnsi" w:cstheme="minorHAnsi"/>
          <w:b/>
          <w:bCs/>
          <w:color w:val="000000"/>
          <w:sz w:val="22"/>
          <w:szCs w:val="22"/>
          <w:lang w:eastAsia="en-US"/>
        </w:rPr>
        <w:t xml:space="preserve"> </w:t>
      </w:r>
      <w:del w:id="0" w:author="Šušlíková Mária" w:date="2020-09-08T10:07:00Z">
        <w:r w:rsidR="009C25B1" w:rsidRPr="005D01A7" w:rsidDel="00C4114C">
          <w:rPr>
            <w:rFonts w:asciiTheme="minorHAnsi" w:eastAsiaTheme="minorHAnsi" w:hAnsiTheme="minorHAnsi" w:cstheme="minorHAnsi"/>
            <w:b/>
            <w:bCs/>
            <w:color w:val="000000"/>
            <w:sz w:val="22"/>
            <w:szCs w:val="22"/>
            <w:lang w:eastAsia="en-US"/>
          </w:rPr>
          <w:delText>202</w:delText>
        </w:r>
        <w:r w:rsidR="009C25B1" w:rsidDel="00C4114C">
          <w:rPr>
            <w:rFonts w:asciiTheme="minorHAnsi" w:eastAsiaTheme="minorHAnsi" w:hAnsiTheme="minorHAnsi" w:cstheme="minorHAnsi"/>
            <w:b/>
            <w:bCs/>
            <w:color w:val="000000"/>
            <w:sz w:val="22"/>
            <w:szCs w:val="22"/>
            <w:lang w:eastAsia="en-US"/>
          </w:rPr>
          <w:delText>0</w:delText>
        </w:r>
      </w:del>
      <w:ins w:id="1" w:author="Šušlíková Mária" w:date="2020-09-08T10:07:00Z">
        <w:r w:rsidR="00C4114C">
          <w:rPr>
            <w:rFonts w:asciiTheme="minorHAnsi" w:eastAsiaTheme="minorHAnsi" w:hAnsiTheme="minorHAnsi" w:cstheme="minorHAnsi"/>
            <w:b/>
            <w:bCs/>
            <w:color w:val="000000"/>
            <w:sz w:val="22"/>
            <w:szCs w:val="22"/>
            <w:lang w:eastAsia="en-US"/>
          </w:rPr>
          <w:t>2021</w:t>
        </w:r>
      </w:ins>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6735E4" w:rsidRPr="0012621C"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9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Harmonogram realizácie aktivít</w:t>
      </w:r>
      <w:r w:rsidR="00BB0089"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del w:id="2" w:author="Šušlíková Mária" w:date="2020-09-08T10:08:00Z">
        <w:r w:rsidR="009C25B1" w:rsidRPr="0012621C" w:rsidDel="00C4114C">
          <w:rPr>
            <w:rFonts w:asciiTheme="minorHAnsi" w:eastAsiaTheme="minorHAnsi" w:hAnsiTheme="minorHAnsi" w:cstheme="minorHAnsi"/>
            <w:i/>
            <w:color w:val="000000"/>
            <w:sz w:val="22"/>
            <w:szCs w:val="22"/>
            <w:lang w:eastAsia="en-US"/>
          </w:rPr>
          <w:delText>20</w:delText>
        </w:r>
        <w:r w:rsidR="009C25B1" w:rsidRPr="005D01A7" w:rsidDel="00C4114C">
          <w:rPr>
            <w:rFonts w:asciiTheme="minorHAnsi" w:eastAsiaTheme="minorHAnsi" w:hAnsiTheme="minorHAnsi" w:cstheme="minorHAnsi"/>
            <w:i/>
            <w:color w:val="000000"/>
            <w:sz w:val="22"/>
            <w:szCs w:val="22"/>
            <w:lang w:eastAsia="en-US"/>
          </w:rPr>
          <w:delText>2</w:delText>
        </w:r>
        <w:r w:rsidR="009C25B1" w:rsidDel="00C4114C">
          <w:rPr>
            <w:rFonts w:asciiTheme="minorHAnsi" w:eastAsiaTheme="minorHAnsi" w:hAnsiTheme="minorHAnsi" w:cstheme="minorHAnsi"/>
            <w:i/>
            <w:color w:val="000000"/>
            <w:sz w:val="22"/>
            <w:szCs w:val="22"/>
            <w:lang w:eastAsia="en-US"/>
          </w:rPr>
          <w:delText>0</w:delText>
        </w:r>
      </w:del>
      <w:ins w:id="3" w:author="Šušlíková Mária" w:date="2020-09-08T10:08:00Z">
        <w:r w:rsidR="00C4114C">
          <w:rPr>
            <w:rFonts w:asciiTheme="minorHAnsi" w:eastAsiaTheme="minorHAnsi" w:hAnsiTheme="minorHAnsi" w:cstheme="minorHAnsi"/>
            <w:i/>
            <w:color w:val="000000"/>
            <w:sz w:val="22"/>
            <w:szCs w:val="22"/>
            <w:lang w:eastAsia="en-US"/>
          </w:rPr>
          <w:t>2021</w:t>
        </w:r>
      </w:ins>
      <w:r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0"/>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6735E4" w:rsidP="00287F44">
      <w:pPr>
        <w:spacing w:before="120" w:after="120"/>
        <w:ind w:left="708"/>
        <w:jc w:val="both"/>
        <w:rPr>
          <w:rFonts w:asciiTheme="minorHAnsi" w:hAnsiTheme="minorHAnsi" w:cstheme="minorHAnsi"/>
          <w:i/>
          <w:color w:val="1F497D"/>
          <w:sz w:val="22"/>
          <w:szCs w:val="22"/>
        </w:rPr>
      </w:pPr>
      <w:r w:rsidRPr="0012621C">
        <w:rPr>
          <w:rFonts w:asciiTheme="minorHAnsi" w:eastAsiaTheme="minorHAnsi" w:hAnsiTheme="minorHAnsi" w:cstheme="minorHAnsi"/>
          <w:i/>
          <w:color w:val="000000"/>
          <w:sz w:val="22"/>
          <w:szCs w:val="22"/>
          <w:lang w:eastAsia="en-US"/>
        </w:rPr>
        <w:t xml:space="preserve">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Pr="0012621C">
        <w:rPr>
          <w:rFonts w:asciiTheme="minorHAnsi" w:eastAsiaTheme="minorHAnsi" w:hAnsiTheme="minorHAnsi" w:cstheme="minorHAnsi"/>
          <w:i/>
          <w:color w:val="000000"/>
          <w:sz w:val="22"/>
          <w:szCs w:val="22"/>
          <w:lang w:eastAsia="en-US"/>
        </w:rPr>
        <w:t>)</w:t>
      </w:r>
    </w:p>
    <w:p w:rsidR="003F2A48" w:rsidRPr="00405985"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727285">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 xml:space="preserve">pomocný výpočet žiadanej sumy (popis metodiky výpočtu žiadanej sumy a 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2C47F6">
      <w:pPr>
        <w:pStyle w:val="Odsekzoznamu"/>
        <w:numPr>
          <w:ilvl w:val="1"/>
          <w:numId w:val="2"/>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3F2A48" w:rsidRPr="0012621C" w:rsidRDefault="000348B1" w:rsidP="000348B1">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povinné prílohy ako súčasť odoslanej žiadosti o NFP v ITMS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405985" w:rsidRDefault="00405985">
      <w:pPr>
        <w:spacing w:after="200" w:line="276" w:lineRule="auto"/>
        <w:rPr>
          <w:rFonts w:asciiTheme="minorHAnsi" w:eastAsiaTheme="minorHAnsi" w:hAnsiTheme="minorHAnsi" w:cstheme="minorHAnsi"/>
          <w:color w:val="000000"/>
          <w:sz w:val="22"/>
          <w:szCs w:val="22"/>
          <w:lang w:eastAsia="en-US"/>
        </w:rPr>
      </w:pPr>
      <w:r>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r w:rsidRPr="00405985">
        <w:rPr>
          <w:rFonts w:asciiTheme="minorHAnsi" w:hAnsiTheme="minorHAnsi" w:cstheme="minorHAnsi"/>
          <w:b/>
          <w:sz w:val="22"/>
          <w:szCs w:val="22"/>
        </w:rPr>
        <w:t>ex-</w:t>
      </w:r>
      <w:proofErr w:type="spellStart"/>
      <w:r w:rsidRPr="00405985">
        <w:rPr>
          <w:rFonts w:asciiTheme="minorHAnsi" w:hAnsiTheme="minorHAnsi" w:cstheme="minorHAnsi"/>
          <w:b/>
          <w:sz w:val="22"/>
          <w:szCs w:val="22"/>
        </w:rPr>
        <w:t>ante</w:t>
      </w:r>
      <w:proofErr w:type="spellEnd"/>
      <w:r w:rsidRPr="00405985">
        <w:rPr>
          <w:rFonts w:asciiTheme="minorHAnsi" w:hAnsiTheme="minorHAnsi" w:cstheme="minorHAnsi"/>
          <w:b/>
          <w:sz w:val="22"/>
          <w:szCs w:val="22"/>
        </w:rPr>
        <w:t xml:space="preserve"> overenia</w:t>
      </w:r>
      <w:r w:rsidRPr="00405985">
        <w:rPr>
          <w:rFonts w:asciiTheme="minorHAnsi" w:hAnsiTheme="minorHAnsi" w:cstheme="minorHAnsi"/>
          <w:sz w:val="22"/>
          <w:szCs w:val="22"/>
        </w:rPr>
        <w:t xml:space="preserve"> splnenia podmienok poskytnutia príspevku v príslušných elektronických verejných registroch, resp. v ITMS2014+</w:t>
      </w:r>
      <w:r w:rsidR="00810F48">
        <w:rPr>
          <w:rStyle w:val="Odkaznapoznmkupodiarou"/>
          <w:bCs/>
          <w:iCs/>
          <w:szCs w:val="22"/>
          <w:lang w:eastAsia="en-US"/>
        </w:rPr>
        <w:footnoteReference w:id="3"/>
      </w:r>
      <w:r w:rsidRPr="00405985">
        <w:rPr>
          <w:rFonts w:asciiTheme="minorHAnsi" w:hAnsiTheme="minorHAnsi" w:cstheme="minorHAnsi"/>
          <w:sz w:val="22"/>
          <w:szCs w:val="22"/>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ako súčasť predkladanej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 doručenie potvrdenia o splnení podmienky poskytnutia príspevku. V prípade, ak žiadateľ predložil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rovnako elektronicky, do elektronickej schránky žiadateľa.</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Podmienky poskytnutia príspevku, ktoré nie je možné overiť v elektronických verejných registroch, preukazuje žiadateľ najmä vložením </w:t>
      </w:r>
      <w:proofErr w:type="spellStart"/>
      <w:r w:rsidRPr="00405985">
        <w:rPr>
          <w:rFonts w:asciiTheme="minorHAnsi" w:hAnsiTheme="minorHAnsi" w:cstheme="minorHAnsi"/>
          <w:sz w:val="22"/>
          <w:szCs w:val="22"/>
        </w:rPr>
        <w:t>skenu</w:t>
      </w:r>
      <w:proofErr w:type="spellEnd"/>
      <w:r w:rsidRPr="00405985">
        <w:rPr>
          <w:rFonts w:asciiTheme="minorHAnsi" w:hAnsiTheme="minorHAnsi" w:cstheme="minorHAnsi"/>
          <w:sz w:val="22"/>
          <w:szCs w:val="22"/>
        </w:rPr>
        <w:t xml:space="preserve"> dokumentu vo formáte PDF (resp. v inom formáte dokumentu</w:t>
      </w:r>
      <w:r w:rsidRPr="0012621C">
        <w:rPr>
          <w:rFonts w:asciiTheme="minorHAnsi" w:hAnsiTheme="minorHAnsi" w:cstheme="minorHAnsi"/>
          <w:sz w:val="22"/>
          <w:szCs w:val="22"/>
          <w:vertAlign w:val="superscript"/>
        </w:rPr>
        <w:footnoteReference w:id="4"/>
      </w:r>
      <w:r w:rsidRPr="00405985">
        <w:rPr>
          <w:rFonts w:asciiTheme="minorHAnsi" w:hAnsiTheme="minorHAnsi" w:cstheme="minorHAnsi"/>
          <w:sz w:val="22"/>
          <w:szCs w:val="22"/>
        </w:rPr>
        <w:t xml:space="preserve">, ak ho vypracúva žiadateľ sám a nie je potrebné, aby bol úradne osvedčený/podpísaný, napr. </w:t>
      </w:r>
      <w:proofErr w:type="spellStart"/>
      <w:r w:rsidRPr="00405985">
        <w:rPr>
          <w:rFonts w:asciiTheme="minorHAnsi" w:hAnsiTheme="minorHAnsi" w:cstheme="minorHAnsi"/>
          <w:sz w:val="22"/>
          <w:szCs w:val="22"/>
        </w:rPr>
        <w:t>rtf</w:t>
      </w:r>
      <w:proofErr w:type="spellEnd"/>
      <w:r w:rsidRPr="00405985">
        <w:rPr>
          <w:rFonts w:asciiTheme="minorHAnsi" w:hAnsiTheme="minorHAnsi" w:cstheme="minorHAnsi"/>
          <w:sz w:val="22"/>
          <w:szCs w:val="22"/>
        </w:rPr>
        <w:t xml:space="preserve"> a pod.) 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e-</w:t>
      </w:r>
      <w:proofErr w:type="spellStart"/>
      <w:r w:rsidRPr="00405985">
        <w:rPr>
          <w:rFonts w:asciiTheme="minorHAnsi" w:hAnsiTheme="minorHAnsi" w:cstheme="minorHAnsi"/>
          <w:sz w:val="22"/>
          <w:szCs w:val="22"/>
        </w:rPr>
        <w:t>Governmente</w:t>
      </w:r>
      <w:proofErr w:type="spellEnd"/>
      <w:r w:rsidRPr="00405985">
        <w:rPr>
          <w:rFonts w:asciiTheme="minorHAnsi" w:hAnsiTheme="minorHAnsi" w:cstheme="minorHAnsi"/>
          <w:sz w:val="22"/>
          <w:szCs w:val="22"/>
        </w:rPr>
        <w:t xml:space="preserv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 xml:space="preserve">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F61C6E">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F46A13"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 xml:space="preserve">Konanie o žiadosti o NFP sa začína doručením žiadosti o NFP žiadateľom. Žiadateľ doručuje </w:t>
      </w:r>
      <w:proofErr w:type="spellStart"/>
      <w:r w:rsidRPr="00F46A13">
        <w:rPr>
          <w:rFonts w:asciiTheme="minorHAnsi" w:eastAsiaTheme="minorHAnsi" w:hAnsiTheme="minorHAnsi" w:cstheme="minorHAnsi"/>
          <w:color w:val="000000"/>
          <w:sz w:val="22"/>
          <w:szCs w:val="22"/>
          <w:lang w:eastAsia="en-US"/>
        </w:rPr>
        <w:t>ŽoNFP</w:t>
      </w:r>
      <w:proofErr w:type="spellEnd"/>
      <w:r w:rsidRPr="00F46A13">
        <w:rPr>
          <w:rFonts w:asciiTheme="minorHAnsi" w:eastAsiaTheme="minorHAnsi" w:hAnsiTheme="minorHAnsi" w:cstheme="minorHAnsi"/>
          <w:color w:val="000000"/>
          <w:sz w:val="22"/>
          <w:szCs w:val="22"/>
          <w:lang w:eastAsia="en-US"/>
        </w:rPr>
        <w:t xml:space="preserve">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 xml:space="preserve">overí splnenie doručenia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w:t>
      </w:r>
      <w:r w:rsidRPr="00405985">
        <w:rPr>
          <w:rFonts w:asciiTheme="minorHAnsi" w:eastAsiaTheme="minorHAnsi" w:hAnsiTheme="minorHAnsi" w:cstheme="minorHAnsi"/>
          <w:color w:val="000000"/>
          <w:sz w:val="22"/>
          <w:szCs w:val="22"/>
          <w:lang w:eastAsia="en-US"/>
        </w:rPr>
        <w:lastRenderedPageBreak/>
        <w:t xml:space="preserve">podmienky poskytnutia príspevku (ktorá je overovaná v rámci administratívneho overenia) na základe údajov uvedených žiadateľom v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dostupných zdrojov na priame overenie podmienok poskytnutia príspevku a v relevantných prílohách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preskúmania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3F2A48" w:rsidRPr="00405985"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 doplnení údajov zo strany žiadateľa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opätovne skontroluje predložené dokumenty a 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nesplnenia niektorej z podmienok poskytnutia príspevku, a to ani po predložení doplnených údajov zo strany žiadateľa, RO OP TP rozhodne o neschválení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pričom v rozhodnutí identifikuje, ktorá z podmienok nebola splnená;</w:t>
      </w:r>
    </w:p>
    <w:p w:rsidR="001912B9" w:rsidRPr="00405985"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405985">
        <w:rPr>
          <w:rFonts w:asciiTheme="minorHAnsi" w:hAnsiTheme="minorHAnsi" w:cstheme="minorHAnsi"/>
          <w:sz w:val="22"/>
          <w:szCs w:val="22"/>
        </w:rPr>
        <w:t>ŽoNFP</w:t>
      </w:r>
      <w:proofErr w:type="spellEnd"/>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 xml:space="preserve">zastaví konanie o </w:t>
      </w:r>
      <w:proofErr w:type="spellStart"/>
      <w:r w:rsidR="003F2A48" w:rsidRPr="00405985">
        <w:rPr>
          <w:rFonts w:asciiTheme="minorHAnsi" w:eastAsiaTheme="minorHAnsi" w:hAnsiTheme="minorHAnsi" w:cstheme="minorHAnsi"/>
          <w:color w:val="000000"/>
          <w:sz w:val="22"/>
          <w:szCs w:val="22"/>
          <w:lang w:eastAsia="en-US"/>
        </w:rPr>
        <w:t>ŽoNFP</w:t>
      </w:r>
      <w:proofErr w:type="spellEnd"/>
      <w:r w:rsidR="003F2A48" w:rsidRPr="00405985">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postúpená na odborné hodnotenie. </w:t>
      </w:r>
    </w:p>
    <w:p w:rsidR="006829FC" w:rsidRPr="00405985" w:rsidRDefault="003F2A48" w:rsidP="00F61C6E">
      <w:pPr>
        <w:spacing w:before="120" w:after="120"/>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9"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 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30"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w:t>
      </w:r>
      <w:proofErr w:type="spellStart"/>
      <w:r w:rsidR="00D2234A" w:rsidRPr="00405985">
        <w:rPr>
          <w:rFonts w:asciiTheme="minorHAnsi" w:hAnsiTheme="minorHAnsi" w:cstheme="minorHAnsi"/>
          <w:sz w:val="22"/>
          <w:szCs w:val="22"/>
        </w:rPr>
        <w:t>ŽoNFP</w:t>
      </w:r>
      <w:proofErr w:type="spellEnd"/>
      <w:r w:rsidR="00D2234A" w:rsidRPr="00405985">
        <w:rPr>
          <w:rFonts w:asciiTheme="minorHAnsi" w:hAnsiTheme="minorHAnsi" w:cstheme="minorHAnsi"/>
          <w:sz w:val="22"/>
          <w:szCs w:val="22"/>
        </w:rPr>
        <w:t xml:space="preserve">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bude viesť k zastaveniu konania o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Ak sa na základe predložených dokumentov v tejto fáze preukáže, že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Konečným výstupom odborného hodnotenia je spoločný hodnotiaci hárok. </w:t>
      </w:r>
    </w:p>
    <w:p w:rsidR="003F2A48" w:rsidRPr="005D01A7" w:rsidRDefault="00AD58F3"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w:t>
      </w:r>
      <w:proofErr w:type="spellStart"/>
      <w:r w:rsidRPr="005D01A7">
        <w:rPr>
          <w:rFonts w:asciiTheme="minorHAnsi" w:hAnsiTheme="minorHAnsi" w:cstheme="minorHAnsi"/>
          <w:color w:val="000000"/>
          <w:sz w:val="22"/>
          <w:szCs w:val="22"/>
        </w:rPr>
        <w:t>ŽoNFP</w:t>
      </w:r>
      <w:proofErr w:type="spellEnd"/>
      <w:r w:rsidRPr="005D01A7">
        <w:rPr>
          <w:rFonts w:asciiTheme="minorHAnsi" w:hAnsiTheme="minorHAnsi" w:cstheme="minorHAnsi"/>
          <w:color w:val="000000"/>
          <w:sz w:val="22"/>
          <w:szCs w:val="22"/>
        </w:rPr>
        <w:t xml:space="preserve">. </w:t>
      </w:r>
      <w:r w:rsidR="003F2A48" w:rsidRPr="005D01A7">
        <w:rPr>
          <w:rFonts w:asciiTheme="minorHAnsi" w:eastAsiaTheme="minorHAnsi" w:hAnsiTheme="minorHAnsi" w:cstheme="minorHAnsi"/>
          <w:color w:val="000000"/>
          <w:sz w:val="22"/>
          <w:szCs w:val="22"/>
          <w:lang w:eastAsia="en-US"/>
        </w:rPr>
        <w:t xml:space="preserve">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w:t>
      </w:r>
    </w:p>
    <w:p w:rsidR="00AD58F3" w:rsidRPr="00D60320" w:rsidRDefault="00AD58F3" w:rsidP="00F61C6E">
      <w:pPr>
        <w:autoSpaceDE w:val="0"/>
        <w:autoSpaceDN w:val="0"/>
        <w:adjustRightInd w:val="0"/>
        <w:spacing w:before="120" w:after="12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proofErr w:type="spellStart"/>
      <w:r w:rsidRPr="00D60320">
        <w:rPr>
          <w:rFonts w:asciiTheme="minorHAnsi" w:hAnsiTheme="minorHAnsi" w:cstheme="minorHAnsi"/>
          <w:sz w:val="22"/>
          <w:szCs w:val="22"/>
        </w:rPr>
        <w:t>ŽoNFP</w:t>
      </w:r>
      <w:proofErr w:type="spellEnd"/>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Za </w:t>
      </w:r>
      <w:proofErr w:type="spellStart"/>
      <w:r w:rsidRPr="00D60320">
        <w:rPr>
          <w:rFonts w:asciiTheme="minorHAnsi" w:hAnsiTheme="minorHAnsi" w:cstheme="minorHAnsi"/>
          <w:sz w:val="22"/>
          <w:szCs w:val="22"/>
        </w:rPr>
        <w:t>späťvzatie</w:t>
      </w:r>
      <w:proofErr w:type="spellEnd"/>
      <w:r w:rsidRPr="00D60320">
        <w:rPr>
          <w:rFonts w:asciiTheme="minorHAnsi" w:hAnsiTheme="minorHAnsi" w:cstheme="minorHAnsi"/>
          <w:sz w:val="22"/>
          <w:szCs w:val="22"/>
        </w:rPr>
        <w:t xml:space="preserve">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možné považovať akékoľvek podanie žiadateľa adresované RO OP TP v písomnej podobe, z ktorého je možné jednoznačne identifikovať vôľu žiadateľa vziať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V prípade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 xml:space="preserve"> RO OP TP konanie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rozhodnutím zastaví. RO OP TP zastaví konanie ku dňu doručenia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hAnsiTheme="minorHAnsi" w:cstheme="minorHAnsi"/>
          <w:sz w:val="22"/>
          <w:szCs w:val="22"/>
        </w:rPr>
        <w:t xml:space="preserve">Vzor rozhodnutia o 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neschválení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 o zastavení konania vydáva CKO (Vzor CKO č. 22 - Rozhodnutia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zverejnený na webovom sídle CKO </w:t>
      </w:r>
      <w:hyperlink r:id="rId31"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lastRenderedPageBreak/>
        <w:t xml:space="preserve">V prípade schválenia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ak je prijímateľ a RO OP TP tá istá osoba, RO OP TP vydá interné Rozhodnutie o schválení </w:t>
      </w:r>
      <w:proofErr w:type="spellStart"/>
      <w:r w:rsidRPr="00D60320">
        <w:rPr>
          <w:rFonts w:asciiTheme="minorHAnsi" w:hAnsiTheme="minorHAnsi" w:cstheme="minorHAnsi"/>
          <w:sz w:val="22"/>
          <w:szCs w:val="22"/>
        </w:rPr>
        <w:t>ŽoNFP</w:t>
      </w:r>
      <w:proofErr w:type="spellEnd"/>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32"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D60320" w:rsidRDefault="00EE5FC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3F2A48" w:rsidRPr="00D60320">
        <w:rPr>
          <w:rFonts w:asciiTheme="minorHAnsi" w:eastAsiaTheme="minorHAnsi" w:hAnsiTheme="minorHAnsi" w:cstheme="minorHAnsi"/>
          <w:color w:val="000000"/>
          <w:sz w:val="22"/>
          <w:szCs w:val="22"/>
          <w:lang w:eastAsia="en-US"/>
        </w:rPr>
        <w:t xml:space="preserve">RO </w:t>
      </w:r>
      <w:r w:rsidR="005F0343" w:rsidRPr="00D60320">
        <w:rPr>
          <w:rFonts w:asciiTheme="minorHAnsi" w:eastAsiaTheme="minorHAnsi" w:hAnsiTheme="minorHAnsi" w:cstheme="minorHAnsi"/>
          <w:color w:val="000000"/>
          <w:sz w:val="22"/>
          <w:szCs w:val="22"/>
          <w:lang w:eastAsia="en-US"/>
        </w:rPr>
        <w:t xml:space="preserve">OP TP </w:t>
      </w:r>
      <w:r w:rsidR="003F2A48" w:rsidRPr="00D60320">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r w:rsidR="00622D56" w:rsidRPr="00622D56">
        <w:rPr>
          <w:rFonts w:asciiTheme="minorHAnsi" w:eastAsiaTheme="minorHAnsi" w:hAnsiTheme="minorHAnsi" w:cstheme="minorHAnsi"/>
          <w:color w:val="000000"/>
          <w:sz w:val="22"/>
          <w:szCs w:val="22"/>
          <w:lang w:eastAsia="en-US"/>
        </w:rPr>
        <w:t>elektronického a/alebo písomného podania; to neplatí v prípade, ak vytýkané formálne nedostatky neboli žiadateľom odstránené na základe predchádzajúcej výzvy na doplnenie formálnych nedostatkov elektronického a/alebo písomného podania.</w:t>
      </w:r>
      <w:r w:rsidR="003F2A48" w:rsidRPr="00D60320">
        <w:rPr>
          <w:rFonts w:asciiTheme="minorHAnsi" w:eastAsiaTheme="minorHAnsi" w:hAnsiTheme="minorHAnsi" w:cstheme="minorHAnsi"/>
          <w:color w:val="000000"/>
          <w:sz w:val="22"/>
          <w:szCs w:val="22"/>
          <w:lang w:eastAsia="en-US"/>
        </w:rPr>
        <w:t>. Dôvod, pre ktorý RO</w:t>
      </w:r>
      <w:r w:rsidR="005F0343" w:rsidRPr="00D60320">
        <w:rPr>
          <w:rFonts w:asciiTheme="minorHAnsi" w:eastAsiaTheme="minorHAnsi" w:hAnsiTheme="minorHAnsi" w:cstheme="minorHAnsi"/>
          <w:color w:val="000000"/>
          <w:sz w:val="22"/>
          <w:szCs w:val="22"/>
          <w:lang w:eastAsia="en-US"/>
        </w:rPr>
        <w:t xml:space="preserve"> OP TP</w:t>
      </w:r>
      <w:r w:rsidR="003F2A48" w:rsidRPr="00D60320">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D60320">
        <w:rPr>
          <w:rFonts w:asciiTheme="minorHAnsi" w:eastAsiaTheme="minorHAnsi" w:hAnsiTheme="minorHAnsi" w:cstheme="minorHAnsi"/>
          <w:color w:val="000000"/>
          <w:sz w:val="22"/>
          <w:szCs w:val="22"/>
          <w:lang w:eastAsia="en-US"/>
        </w:rPr>
        <w:t> </w:t>
      </w:r>
      <w:r w:rsidR="003F2A48" w:rsidRPr="00D60320">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Podrobný postup schvaľovania žiadostí o NFP vychádza zo Systému riadenia európskych štrukturálnych a investičných fondov, časť 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Opravné prostriedky umožňujú žiadateľovi v konaní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domáhať sa nápravy, ak sa domnieva, že </w:t>
      </w:r>
      <w:r w:rsidR="00AD58F3" w:rsidRPr="005D01A7">
        <w:rPr>
          <w:rFonts w:asciiTheme="minorHAnsi" w:eastAsiaTheme="minorHAnsi" w:hAnsiTheme="minorHAnsi" w:cstheme="minorHAnsi"/>
          <w:color w:val="000000"/>
          <w:sz w:val="22"/>
          <w:szCs w:val="22"/>
          <w:lang w:eastAsia="en-US"/>
        </w:rPr>
        <w:t>boli porušené</w:t>
      </w:r>
      <w:r w:rsidRPr="005D01A7">
        <w:rPr>
          <w:rFonts w:asciiTheme="minorHAnsi" w:eastAsiaTheme="minorHAnsi" w:hAnsiTheme="minorHAnsi" w:cstheme="minorHAnsi"/>
          <w:color w:val="000000"/>
          <w:sz w:val="22"/>
          <w:szCs w:val="22"/>
          <w:lang w:eastAsia="en-US"/>
        </w:rPr>
        <w:t xml:space="preserve"> ustanovenia zákona o príspevku z EŠIF </w:t>
      </w:r>
      <w:r w:rsidR="00EE5FC0">
        <w:rPr>
          <w:rFonts w:asciiTheme="minorHAnsi" w:eastAsiaTheme="minorHAnsi" w:hAnsiTheme="minorHAnsi" w:cstheme="minorHAnsi"/>
          <w:color w:val="000000"/>
          <w:sz w:val="22"/>
          <w:szCs w:val="22"/>
          <w:lang w:eastAsia="en-US"/>
        </w:rPr>
        <w:t>a/</w:t>
      </w:r>
      <w:r w:rsidR="00AD58F3" w:rsidRPr="005D01A7">
        <w:rPr>
          <w:rFonts w:asciiTheme="minorHAnsi" w:eastAsiaTheme="minorHAnsi" w:hAnsiTheme="minorHAnsi" w:cstheme="minorHAnsi"/>
          <w:color w:val="000000"/>
          <w:sz w:val="22"/>
          <w:szCs w:val="22"/>
          <w:lang w:eastAsia="en-US"/>
        </w:rPr>
        <w:t xml:space="preserve">alebo bolo nesprávne zistené nesplnenie podmienok uvedených </w:t>
      </w:r>
      <w:r w:rsidRPr="005D01A7">
        <w:rPr>
          <w:rFonts w:asciiTheme="minorHAnsi" w:eastAsiaTheme="minorHAnsi" w:hAnsiTheme="minorHAnsi" w:cstheme="minorHAnsi"/>
          <w:color w:val="000000"/>
          <w:sz w:val="22"/>
          <w:szCs w:val="22"/>
          <w:lang w:eastAsia="en-US"/>
        </w:rPr>
        <w:t xml:space="preserve">vo vyzvaní. </w:t>
      </w:r>
      <w:r w:rsidR="00AD58F3" w:rsidRPr="005D01A7">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 rozpore so zákonom o príspevku z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5D01A7">
        <w:rPr>
          <w:rFonts w:asciiTheme="minorHAnsi" w:eastAsiaTheme="minorHAnsi" w:hAnsiTheme="minorHAnsi" w:cstheme="minorHAnsi"/>
          <w:color w:val="000000"/>
          <w:sz w:val="22"/>
          <w:szCs w:val="22"/>
          <w:lang w:eastAsia="en-US"/>
        </w:rPr>
        <w:t>t.j</w:t>
      </w:r>
      <w:proofErr w:type="spellEnd"/>
      <w:r w:rsidRPr="005D01A7">
        <w:rPr>
          <w:rFonts w:asciiTheme="minorHAnsi" w:eastAsiaTheme="minorHAnsi" w:hAnsiTheme="minorHAnsi" w:cstheme="minorHAnsi"/>
          <w:color w:val="000000"/>
          <w:sz w:val="22"/>
          <w:szCs w:val="22"/>
          <w:lang w:eastAsia="en-US"/>
        </w:rPr>
        <w:t>.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na svojej úrovni (tzv. </w:t>
      </w:r>
      <w:proofErr w:type="spellStart"/>
      <w:r w:rsidRPr="005D01A7">
        <w:rPr>
          <w:rFonts w:asciiTheme="minorHAnsi" w:eastAsiaTheme="minorHAnsi" w:hAnsiTheme="minorHAnsi" w:cstheme="minorHAnsi"/>
          <w:color w:val="000000"/>
          <w:sz w:val="22"/>
          <w:szCs w:val="22"/>
          <w:lang w:eastAsia="en-US"/>
        </w:rPr>
        <w:t>autoremedúra</w:t>
      </w:r>
      <w:proofErr w:type="spellEnd"/>
      <w:r w:rsidRPr="005D01A7">
        <w:rPr>
          <w:rFonts w:asciiTheme="minorHAnsi" w:eastAsiaTheme="minorHAnsi" w:hAnsiTheme="minorHAnsi" w:cstheme="minorHAnsi"/>
          <w:color w:val="000000"/>
          <w:sz w:val="22"/>
          <w:szCs w:val="22"/>
          <w:lang w:eastAsia="en-US"/>
        </w:rPr>
        <w:t>),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na podateľňu ÚV SR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p>
    <w:p w:rsidR="003F2A48" w:rsidRPr="00F61C6E" w:rsidRDefault="003F2A48" w:rsidP="00F61C6E">
      <w:pPr>
        <w:spacing w:before="120" w:after="120"/>
        <w:jc w:val="both"/>
        <w:rPr>
          <w:rFonts w:asciiTheme="minorHAnsi" w:hAnsiTheme="minorHAnsi" w:cstheme="minorHAnsi"/>
          <w:sz w:val="22"/>
          <w:szCs w:val="22"/>
        </w:rPr>
      </w:pPr>
      <w:r w:rsidRPr="00F61C6E">
        <w:rPr>
          <w:rFonts w:asciiTheme="minorHAnsi" w:eastAsiaTheme="minorHAnsi" w:hAnsiTheme="minorHAnsi" w:cstheme="minorHAnsi"/>
          <w:color w:val="000000"/>
          <w:sz w:val="22"/>
          <w:szCs w:val="22"/>
          <w:lang w:eastAsia="en-US"/>
        </w:rPr>
        <w:t>Odvolanie nie je prípustné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r w:rsidR="00EE5FC0">
        <w:rPr>
          <w:rFonts w:asciiTheme="minorHAnsi" w:hAnsiTheme="minorHAnsi" w:cstheme="minorHAnsi"/>
          <w:sz w:val="22"/>
          <w:szCs w:val="22"/>
        </w:rPr>
        <w:t>zrušení rozhodnutia a vrátení veci na nové konanie a rozhodnutie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je odvolanie podané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 žiadateľ je oprávnený do rozhodnutia o odvolaní vziať podané odvolanie písomne späť. Ak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F61C6E" w:rsidRDefault="003F2A48" w:rsidP="00F61C6E">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1C6E">
        <w:rPr>
          <w:rFonts w:asciiTheme="minorHAnsi" w:eastAsiaTheme="minorHAnsi" w:hAnsiTheme="minorHAnsi" w:cstheme="minorHAnsi"/>
          <w:b/>
          <w:bCs/>
          <w:color w:val="000000"/>
          <w:sz w:val="22"/>
          <w:szCs w:val="22"/>
          <w:lang w:eastAsia="en-US"/>
        </w:rPr>
        <w:t xml:space="preserve">Odvolacie konanie zastaví </w:t>
      </w:r>
      <w:r w:rsidRPr="00F61C6E">
        <w:rPr>
          <w:rFonts w:asciiTheme="minorHAnsi" w:eastAsiaTheme="minorHAnsi" w:hAnsiTheme="minorHAnsi" w:cstheme="minorHAnsi"/>
          <w:color w:val="000000"/>
          <w:sz w:val="22"/>
          <w:szCs w:val="22"/>
          <w:lang w:eastAsia="en-US"/>
        </w:rPr>
        <w:t xml:space="preserve">– </w:t>
      </w:r>
      <w:r w:rsidRPr="00F61C6E">
        <w:rPr>
          <w:rFonts w:asciiTheme="minorHAnsi" w:eastAsiaTheme="minorHAnsi" w:hAnsiTheme="minorHAnsi" w:cstheme="minorHAnsi"/>
          <w:b/>
          <w:bCs/>
          <w:color w:val="000000"/>
          <w:sz w:val="22"/>
          <w:szCs w:val="22"/>
          <w:lang w:eastAsia="en-US"/>
        </w:rPr>
        <w:t>RO</w:t>
      </w:r>
      <w:r w:rsidR="00CE606D" w:rsidRPr="00F61C6E">
        <w:rPr>
          <w:rFonts w:asciiTheme="minorHAnsi" w:eastAsiaTheme="minorHAnsi" w:hAnsiTheme="minorHAnsi" w:cstheme="minorHAnsi"/>
          <w:b/>
          <w:bCs/>
          <w:color w:val="000000"/>
          <w:sz w:val="22"/>
          <w:szCs w:val="22"/>
          <w:lang w:eastAsia="en-US"/>
        </w:rPr>
        <w:t xml:space="preserve"> OP TP</w:t>
      </w:r>
      <w:r w:rsidRPr="00F61C6E">
        <w:rPr>
          <w:rFonts w:asciiTheme="minorHAnsi" w:eastAsiaTheme="minorHAnsi" w:hAnsiTheme="minorHAnsi" w:cstheme="minorHAnsi"/>
          <w:b/>
          <w:bCs/>
          <w:color w:val="000000"/>
          <w:sz w:val="22"/>
          <w:szCs w:val="22"/>
          <w:lang w:eastAsia="en-US"/>
        </w:rPr>
        <w:t xml:space="preserve"> rozhodnutím zastaví </w:t>
      </w:r>
      <w:r w:rsidRPr="00F61C6E">
        <w:rPr>
          <w:rFonts w:asciiTheme="minorHAnsi" w:eastAsiaTheme="minorHAnsi" w:hAnsiTheme="minorHAnsi" w:cstheme="minorHAnsi"/>
          <w:color w:val="000000"/>
          <w:sz w:val="22"/>
          <w:szCs w:val="22"/>
          <w:lang w:eastAsia="en-US"/>
        </w:rPr>
        <w:t>odvolacie konanie v</w:t>
      </w:r>
      <w:r w:rsidR="00EE5FC0">
        <w:rPr>
          <w:rFonts w:asciiTheme="minorHAnsi" w:eastAsiaTheme="minorHAnsi" w:hAnsiTheme="minorHAnsi" w:cstheme="minorHAnsi"/>
          <w:color w:val="000000"/>
          <w:sz w:val="22"/>
          <w:szCs w:val="22"/>
          <w:lang w:eastAsia="en-US"/>
        </w:rPr>
        <w:t> </w:t>
      </w:r>
      <w:r w:rsidRPr="00F61C6E">
        <w:rPr>
          <w:rFonts w:asciiTheme="minorHAnsi" w:eastAsiaTheme="minorHAnsi" w:hAnsiTheme="minorHAnsi" w:cstheme="minorHAnsi"/>
          <w:color w:val="000000"/>
          <w:sz w:val="22"/>
          <w:szCs w:val="22"/>
          <w:lang w:eastAsia="en-US"/>
        </w:rPr>
        <w:t>prípade</w:t>
      </w:r>
    </w:p>
    <w:p w:rsidR="00EE5FC0" w:rsidRDefault="003F2A48"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F61C6E">
        <w:rPr>
          <w:rFonts w:asciiTheme="minorHAnsi" w:hAnsiTheme="minorHAnsi" w:cstheme="minorHAnsi"/>
          <w:sz w:val="22"/>
          <w:szCs w:val="22"/>
        </w:rPr>
        <w:t xml:space="preserve">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odvolania nie je žiadateľ oprávnený podať znova odvolanie. Oznámenie 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odvolania musí byť podané písomne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Za deň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 sa považuje deň keď bolo oznámenie 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doručené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RO </w:t>
      </w:r>
      <w:r w:rsidR="00CE606D" w:rsidRPr="00F61C6E">
        <w:rPr>
          <w:rFonts w:asciiTheme="minorHAnsi" w:hAnsiTheme="minorHAnsi" w:cstheme="minorHAnsi"/>
          <w:sz w:val="22"/>
          <w:szCs w:val="22"/>
        </w:rPr>
        <w:t xml:space="preserve">OP TP </w:t>
      </w:r>
      <w:r w:rsidRPr="00F61C6E">
        <w:rPr>
          <w:rFonts w:asciiTheme="minorHAnsi" w:hAnsiTheme="minorHAnsi" w:cstheme="minorHAnsi"/>
          <w:sz w:val="22"/>
          <w:szCs w:val="22"/>
        </w:rPr>
        <w:t xml:space="preserve">rozhodne o zastavení konania ku dňu doručenia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w:t>
      </w:r>
      <w:r w:rsidR="00EE5FC0">
        <w:rPr>
          <w:rFonts w:asciiTheme="minorHAnsi" w:hAnsiTheme="minorHAnsi" w:cstheme="minorHAnsi"/>
          <w:sz w:val="22"/>
          <w:szCs w:val="22"/>
        </w:rPr>
        <w:t>;</w:t>
      </w:r>
    </w:p>
    <w:p w:rsidR="00EE5FC0"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EE5FC0"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3F2A48"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sú pochybnosti o pravdivosti alebo úplnosti odvolania a žiadateľ tieto pochybnosti neodstránil v určenej lehote. Pre uplatnenie tohto dôvodu zastavenia odvolacieho konania </w:t>
      </w:r>
      <w:r w:rsidRPr="00116DB9">
        <w:rPr>
          <w:rFonts w:asciiTheme="minorHAnsi" w:hAnsiTheme="minorHAnsi" w:cstheme="minorHAnsi"/>
          <w:sz w:val="22"/>
          <w:szCs w:val="22"/>
        </w:rPr>
        <w:lastRenderedPageBreak/>
        <w:t>v zásade platia tie isté pravidlá, ako pre zastavenie konania o žiadosti (t. j. prvostupňového konania). Aj v tomto prípade platí, že meritórne</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rozhodnutie o odvolaní</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r w:rsidR="003F2A48" w:rsidRPr="00F61C6E">
        <w:rPr>
          <w:rFonts w:asciiTheme="minorHAnsi" w:hAnsiTheme="minorHAnsi" w:cstheme="minorHAnsi"/>
          <w:sz w:val="22"/>
          <w:szCs w:val="22"/>
        </w:rPr>
        <w:t xml:space="preserve"> </w:t>
      </w:r>
    </w:p>
    <w:p w:rsidR="001F2698" w:rsidRPr="006241A9" w:rsidRDefault="001F2698" w:rsidP="006241A9">
      <w:pPr>
        <w:spacing w:before="120" w:after="120"/>
        <w:ind w:left="426" w:right="-18"/>
        <w:jc w:val="both"/>
        <w:rPr>
          <w:rFonts w:asciiTheme="minorHAnsi" w:hAnsiTheme="minorHAnsi" w:cstheme="minorHAnsi"/>
          <w:sz w:val="22"/>
          <w:szCs w:val="22"/>
        </w:rPr>
      </w:pPr>
      <w:r w:rsidRPr="006241A9">
        <w:rPr>
          <w:rFonts w:asciiTheme="minorHAnsi" w:hAnsiTheme="minorHAnsi" w:cstheme="minorHAnsi"/>
          <w:sz w:val="22"/>
          <w:szCs w:val="22"/>
        </w:rPr>
        <w:t>Postup pri odvolacom konaní, ak sú splnené predpoklady uvedené v § 22 ods. 6 a § 20 zákona o príspevku z</w:t>
      </w:r>
      <w:r>
        <w:rPr>
          <w:rFonts w:asciiTheme="minorHAnsi" w:hAnsiTheme="minorHAnsi" w:cstheme="minorHAnsi"/>
          <w:sz w:val="22"/>
          <w:szCs w:val="22"/>
        </w:rPr>
        <w:t> </w:t>
      </w:r>
      <w:r w:rsidRPr="006241A9">
        <w:rPr>
          <w:rFonts w:asciiTheme="minorHAnsi" w:hAnsiTheme="minorHAnsi" w:cstheme="minorHAnsi"/>
          <w:sz w:val="22"/>
          <w:szCs w:val="22"/>
        </w:rPr>
        <w:t>EŠIF</w:t>
      </w:r>
      <w:r>
        <w:rPr>
          <w:rFonts w:asciiTheme="minorHAnsi" w:hAnsiTheme="minorHAnsi" w:cstheme="minorHAnsi"/>
          <w:sz w:val="22"/>
          <w:szCs w:val="22"/>
        </w:rPr>
        <w:t>:</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 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neschválenia na schválenie podľa predchádzajúcej vety malo na základe výsledkov preskúmania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dôjsť ku kráteniu výšky 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Na toto rozhodnutie sa primerane aplikujú ustanovenia o náležitostiach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color w:val="000000"/>
          <w:sz w:val="22"/>
          <w:szCs w:val="22"/>
          <w:u w:val="single"/>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 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1F2698" w:rsidRDefault="00EE5FC0" w:rsidP="00F61C6E">
      <w:pPr>
        <w:pStyle w:val="Odsekzoznamu"/>
        <w:numPr>
          <w:ilvl w:val="0"/>
          <w:numId w:val="15"/>
        </w:numPr>
        <w:spacing w:before="120" w:after="120"/>
        <w:ind w:right="-18"/>
        <w:jc w:val="both"/>
        <w:rPr>
          <w:rFonts w:asciiTheme="minorHAnsi" w:hAnsiTheme="minorHAnsi" w:cstheme="minorHAnsi"/>
          <w:sz w:val="22"/>
          <w:szCs w:val="22"/>
        </w:rPr>
      </w:pPr>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1F2698" w:rsidRPr="00F61C6E" w:rsidRDefault="001F2698" w:rsidP="001F2698">
      <w:pPr>
        <w:pStyle w:val="Odsekzoznamu"/>
        <w:numPr>
          <w:ilvl w:val="0"/>
          <w:numId w:val="15"/>
        </w:numPr>
        <w:spacing w:before="120" w:after="120"/>
        <w:ind w:right="-18"/>
        <w:jc w:val="both"/>
        <w:rPr>
          <w:rFonts w:asciiTheme="minorHAnsi" w:hAnsiTheme="minorHAnsi" w:cstheme="minorHAnsi"/>
          <w:sz w:val="22"/>
          <w:szCs w:val="22"/>
        </w:rPr>
      </w:pPr>
      <w:r w:rsidRPr="006241A9">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w:t>
      </w:r>
      <w:r w:rsidRPr="001F2698">
        <w:rPr>
          <w:rFonts w:asciiTheme="minorHAnsi" w:hAnsiTheme="minorHAnsi" w:cstheme="minorHAnsi"/>
          <w:sz w:val="22"/>
          <w:szCs w:val="22"/>
        </w:rPr>
        <w:lastRenderedPageBreak/>
        <w:t>uvedené v § 22 ods. 6 zákona o príspevku z EŠIF, t. j. žiadateľ vezme odvolanie späť, zastaví konanie poskytovateľ.</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odvolaní musí byť vydané </w:t>
      </w:r>
      <w:r w:rsidRPr="005D01A7">
        <w:rPr>
          <w:rFonts w:asciiTheme="minorHAnsi" w:eastAsiaTheme="minorHAnsi" w:hAnsiTheme="minorHAnsi" w:cstheme="minorHAnsi"/>
          <w:b/>
          <w:bCs/>
          <w:color w:val="000000"/>
          <w:sz w:val="22"/>
          <w:szCs w:val="22"/>
          <w:lang w:eastAsia="en-US"/>
        </w:rPr>
        <w:t xml:space="preserve">do 30 pracovných </w:t>
      </w:r>
      <w:r w:rsidRPr="005D01A7">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5D01A7">
        <w:rPr>
          <w:rFonts w:asciiTheme="minorHAnsi" w:eastAsiaTheme="minorHAnsi" w:hAnsiTheme="minorHAnsi" w:cstheme="minorHAnsi"/>
          <w:b/>
          <w:bCs/>
          <w:color w:val="000000"/>
          <w:sz w:val="22"/>
          <w:szCs w:val="22"/>
          <w:lang w:eastAsia="en-US"/>
        </w:rPr>
        <w:t>do 60 pracovných dní</w:t>
      </w:r>
      <w:r w:rsidRPr="005D01A7">
        <w:rPr>
          <w:rFonts w:asciiTheme="minorHAnsi" w:eastAsiaTheme="minorHAnsi" w:hAnsiTheme="minorHAnsi" w:cstheme="minorHAnsi"/>
          <w:color w:val="000000"/>
          <w:sz w:val="22"/>
          <w:szCs w:val="22"/>
          <w:lang w:eastAsia="en-US"/>
        </w:rPr>
        <w:t xml:space="preserve">, pričom v takomto prípade </w:t>
      </w:r>
      <w:r w:rsidR="00104145" w:rsidRPr="005D01A7">
        <w:rPr>
          <w:rFonts w:asciiTheme="minorHAnsi" w:hAnsiTheme="minorHAnsi" w:cstheme="minorHAnsi"/>
          <w:sz w:val="22"/>
          <w:szCs w:val="22"/>
        </w:rPr>
        <w:t>RO OP TP</w:t>
      </w:r>
      <w:r w:rsidR="00B15795"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písomne </w:t>
      </w:r>
      <w:r w:rsidR="00B15795" w:rsidRPr="005D01A7">
        <w:rPr>
          <w:rFonts w:asciiTheme="minorHAnsi" w:hAnsiTheme="minorHAnsi" w:cstheme="minorHAnsi"/>
          <w:sz w:val="22"/>
          <w:szCs w:val="22"/>
        </w:rPr>
        <w:t>informuje</w:t>
      </w:r>
      <w:r w:rsidRPr="005D01A7">
        <w:rPr>
          <w:rFonts w:asciiTheme="minorHAnsi" w:eastAsiaTheme="minorHAnsi" w:hAnsiTheme="minorHAnsi" w:cstheme="minorHAnsi"/>
          <w:color w:val="000000"/>
          <w:sz w:val="22"/>
          <w:szCs w:val="22"/>
          <w:lang w:eastAsia="en-US"/>
        </w:rPr>
        <w:t xml:space="preserve"> </w:t>
      </w:r>
      <w:r w:rsidR="00457BE1" w:rsidRPr="005D01A7">
        <w:rPr>
          <w:rFonts w:asciiTheme="minorHAnsi" w:eastAsiaTheme="minorHAnsi" w:hAnsiTheme="minorHAnsi" w:cstheme="minorHAnsi"/>
          <w:color w:val="000000"/>
          <w:sz w:val="22"/>
          <w:szCs w:val="22"/>
          <w:lang w:eastAsia="en-US"/>
        </w:rPr>
        <w:t xml:space="preserve">žiadateľa </w:t>
      </w:r>
      <w:r w:rsidRPr="005D01A7">
        <w:rPr>
          <w:rFonts w:asciiTheme="minorHAnsi" w:eastAsiaTheme="minorHAnsi" w:hAnsiTheme="minorHAnsi" w:cstheme="minorHAnsi"/>
          <w:color w:val="000000"/>
          <w:sz w:val="22"/>
          <w:szCs w:val="22"/>
          <w:lang w:eastAsia="en-US"/>
        </w:rPr>
        <w:t xml:space="preserve">o predĺžení a dôvodoch predĺženia. </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Preskúmať mimo odvolacieho konania možno všetky právoplatné rozhodnutia vydané podľa zákona o príspevku z EŠIF, vrátane rozhodnutí o zastavení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xml:space="preserve">. Konanie o preskúmaní rozhodnutia o neschválení mimo odvolacieho konania alebo rozhodnutia o zastavení konania môže byť začaté najneskôr do dvoch rokov od nadobudnutia právoplatnosti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 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náležitostiach rozhodnutia o schválení/neschválení </w:t>
      </w:r>
      <w:proofErr w:type="spellStart"/>
      <w:r w:rsidRPr="00D60320">
        <w:rPr>
          <w:rFonts w:asciiTheme="minorHAnsi" w:eastAsiaTheme="minorHAnsi" w:hAnsiTheme="minorHAnsi" w:cstheme="minorHAnsi"/>
          <w:color w:val="000000"/>
          <w:sz w:val="22"/>
          <w:szCs w:val="22"/>
          <w:lang w:eastAsia="en-US"/>
        </w:rPr>
        <w:t>ŽoNFP</w:t>
      </w:r>
      <w:proofErr w:type="spellEnd"/>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Pr="00D60320">
        <w:rPr>
          <w:rFonts w:asciiTheme="minorHAnsi" w:eastAsiaTheme="minorHAnsi" w:hAnsiTheme="minorHAnsi" w:cstheme="minorHAnsi"/>
          <w:b/>
          <w:bCs/>
          <w:color w:val="000000"/>
          <w:sz w:val="22"/>
          <w:szCs w:val="22"/>
          <w:lang w:eastAsia="en-US"/>
        </w:rPr>
        <w:t xml:space="preserve">Preskúmavané konanie zastaví </w:t>
      </w:r>
      <w:r w:rsidRPr="00D60320">
        <w:rPr>
          <w:rFonts w:asciiTheme="minorHAnsi" w:eastAsiaTheme="minorHAnsi" w:hAnsiTheme="minorHAnsi" w:cstheme="minorHAnsi"/>
          <w:color w:val="000000"/>
          <w:sz w:val="22"/>
          <w:szCs w:val="22"/>
          <w:lang w:eastAsia="en-US"/>
        </w:rPr>
        <w:t>- ak ŠO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11BDB" w:rsidRPr="00D60320">
        <w:rPr>
          <w:rFonts w:asciiTheme="minorHAnsi" w:hAnsiTheme="minorHAnsi" w:cstheme="minorHAnsi"/>
          <w:sz w:val="22"/>
          <w:szCs w:val="22"/>
        </w:rPr>
        <w:t xml:space="preserve">vedúci Úradu vlády SR </w:t>
      </w:r>
      <w:r w:rsidRPr="00D60320">
        <w:rPr>
          <w:rFonts w:asciiTheme="minorHAnsi" w:eastAsiaTheme="minorHAnsi" w:hAnsiTheme="minorHAnsi" w:cstheme="minorHAnsi"/>
          <w:color w:val="000000"/>
          <w:sz w:val="22"/>
          <w:szCs w:val="22"/>
          <w:lang w:eastAsia="en-US"/>
        </w:rPr>
        <w:t xml:space="preserve">preskúmavané konanie zastaví rozhodnutím. </w:t>
      </w:r>
    </w:p>
    <w:p w:rsidR="003F2A48" w:rsidRPr="00D60320" w:rsidRDefault="003F2A48" w:rsidP="00F61C6E">
      <w:pPr>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w:t>
      </w:r>
      <w:r w:rsidRPr="00D60320">
        <w:rPr>
          <w:rFonts w:asciiTheme="minorHAnsi" w:eastAsiaTheme="minorHAnsi" w:hAnsiTheme="minorHAnsi" w:cstheme="minorHAnsi"/>
          <w:color w:val="000000"/>
          <w:sz w:val="22"/>
          <w:szCs w:val="22"/>
          <w:lang w:eastAsia="en-US"/>
        </w:rPr>
        <w:lastRenderedPageBreak/>
        <w:t xml:space="preserve">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pričom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takomto prípade informuje žiadateľa listom ŠO o predĺžení a dôvodoch predĺženia.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Na opravu rozhodnutia sa vzťahuje § 47 ods. 6 správneho poriadku, </w:t>
      </w:r>
      <w:proofErr w:type="spellStart"/>
      <w:r w:rsidRPr="005D01A7">
        <w:rPr>
          <w:rFonts w:asciiTheme="minorHAnsi" w:eastAsiaTheme="minorHAnsi" w:hAnsiTheme="minorHAnsi" w:cstheme="minorHAnsi"/>
          <w:color w:val="000000"/>
          <w:sz w:val="22"/>
          <w:szCs w:val="22"/>
          <w:lang w:eastAsia="en-US"/>
        </w:rPr>
        <w:t>t.j</w:t>
      </w:r>
      <w:proofErr w:type="spellEnd"/>
      <w:r w:rsidRPr="005D01A7">
        <w:rPr>
          <w:rFonts w:asciiTheme="minorHAnsi" w:eastAsiaTheme="minorHAnsi" w:hAnsiTheme="minorHAnsi" w:cstheme="minorHAnsi"/>
          <w:color w:val="000000"/>
          <w:sz w:val="22"/>
          <w:szCs w:val="22"/>
          <w:lang w:eastAsia="en-US"/>
        </w:rPr>
        <w:t>. chyby v písaní,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Opravu rozhodnutia vykoná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alebo štatutárny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žiadateľovi a uchováva ho spolu s rozhodnutím, ktorého sa oprava týka.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D60320" w:rsidRDefault="00D60320" w:rsidP="00992E46">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xml:space="preserve">, ktorá je súčasťou predkladanej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 xml:space="preserve">Žiadateľ pri vypracovaní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w:t>
      </w:r>
      <w:r w:rsidRPr="005D01A7">
        <w:rPr>
          <w:rFonts w:asciiTheme="minorHAnsi" w:eastAsiaTheme="minorHAnsi" w:hAnsiTheme="minorHAnsi" w:cstheme="minorHAnsi"/>
          <w:color w:val="000000"/>
          <w:sz w:val="22"/>
          <w:szCs w:val="22"/>
          <w:lang w:eastAsia="en-US"/>
        </w:rPr>
        <w:lastRenderedPageBreak/>
        <w:t xml:space="preserve">východisková hodnota všetkých merateľných ukazovateľov projektu vždy ,,0“, preto pri merateľnom ukazovateli žiadateľ uvádza výlučne plánovanú cieľovú hodnotu relevantných ukazovateľov.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w:t>
      </w:r>
      <w:proofErr w:type="spellStart"/>
      <w:r w:rsidR="00643C4C" w:rsidRPr="005D01A7">
        <w:rPr>
          <w:rFonts w:asciiTheme="minorHAnsi" w:hAnsiTheme="minorHAnsi" w:cstheme="minorHAnsi"/>
          <w:sz w:val="22"/>
          <w:szCs w:val="22"/>
        </w:rPr>
        <w:t>RMŽaND</w:t>
      </w:r>
      <w:proofErr w:type="spellEnd"/>
      <w:r w:rsidR="00643C4C"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5D01A7">
        <w:rPr>
          <w:rFonts w:asciiTheme="minorHAnsi" w:eastAsiaTheme="minorHAnsi" w:hAnsiTheme="minorHAnsi" w:cstheme="minorHAnsi"/>
          <w:color w:val="000000"/>
          <w:sz w:val="22"/>
          <w:szCs w:val="22"/>
          <w:lang w:eastAsia="en-US"/>
        </w:rPr>
        <w:t>RMŽaND</w:t>
      </w:r>
      <w:proofErr w:type="spellEnd"/>
      <w:r w:rsidRPr="005D01A7">
        <w:rPr>
          <w:rFonts w:asciiTheme="minorHAnsi" w:eastAsiaTheme="minorHAnsi" w:hAnsiTheme="minorHAnsi" w:cs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w:t>
      </w:r>
      <w:proofErr w:type="spellStart"/>
      <w:r w:rsidR="00BE6203" w:rsidRPr="00D60320">
        <w:rPr>
          <w:rFonts w:asciiTheme="minorHAnsi" w:hAnsiTheme="minorHAnsi" w:cstheme="minorHAnsi"/>
          <w:sz w:val="22"/>
          <w:szCs w:val="22"/>
        </w:rPr>
        <w:t>RMŽaND</w:t>
      </w:r>
      <w:proofErr w:type="spellEnd"/>
      <w:r w:rsidR="00BE6203" w:rsidRPr="00D60320">
        <w:rPr>
          <w:rFonts w:asciiTheme="minorHAnsi" w:hAnsiTheme="minorHAnsi" w:cstheme="minorHAnsi"/>
          <w:sz w:val="22"/>
          <w:szCs w:val="22"/>
        </w:rPr>
        <w:t xml:space="preserve">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t xml:space="preserve">Bližšie informácie o základných dokumentoch horizontálnych princípov </w:t>
      </w:r>
      <w:proofErr w:type="spellStart"/>
      <w:r w:rsidRPr="0012621C">
        <w:rPr>
          <w:rFonts w:asciiTheme="minorHAnsi" w:hAnsiTheme="minorHAnsi" w:cstheme="minorHAnsi"/>
          <w:sz w:val="22"/>
          <w:szCs w:val="22"/>
        </w:rPr>
        <w:t>RMŽaND</w:t>
      </w:r>
      <w:proofErr w:type="spellEnd"/>
      <w:r w:rsidRPr="0012621C">
        <w:rPr>
          <w:rFonts w:asciiTheme="minorHAnsi" w:hAnsiTheme="minorHAnsi" w:cstheme="minorHAnsi"/>
          <w:sz w:val="22"/>
          <w:szCs w:val="22"/>
        </w:rPr>
        <w:t xml:space="preserve"> sú uvedené v Systéme implementácie HP RMŽ a ND, ktorý je zverejnený na webových sídlach gestora </w:t>
      </w:r>
      <w:hyperlink r:id="rId33"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34"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lastRenderedPageBreak/>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prípade, ak budú vyžadované a 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súlade s podmienkami dohodnutými v zmluve o NFP. </w:t>
      </w:r>
    </w:p>
    <w:p w:rsidR="003F2A48" w:rsidRPr="00D60320"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D60320">
        <w:rPr>
          <w:rFonts w:asciiTheme="minorHAnsi" w:eastAsiaTheme="minorHAnsi" w:hAnsiTheme="minorHAnsi" w:cstheme="minorHAnsi"/>
          <w:b/>
          <w:bCs/>
          <w:color w:val="000000"/>
          <w:sz w:val="22"/>
          <w:szCs w:val="22"/>
          <w:u w:val="single"/>
          <w:lang w:eastAsia="en-US"/>
        </w:rPr>
        <w:t xml:space="preserve">Príprava zmluvy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D60320">
        <w:rPr>
          <w:rFonts w:asciiTheme="minorHAnsi" w:eastAsiaTheme="minorHAnsi" w:hAnsiTheme="minorHAnsi" w:cstheme="minorHAnsi"/>
          <w:b/>
          <w:bCs/>
          <w:color w:val="000000"/>
          <w:sz w:val="22"/>
          <w:szCs w:val="22"/>
          <w:lang w:eastAsia="en-US"/>
        </w:rPr>
        <w:t xml:space="preserve">poskytnúť RO OP TP súčinnosť </w:t>
      </w:r>
      <w:r w:rsidRPr="00D60320">
        <w:rPr>
          <w:rFonts w:asciiTheme="minorHAnsi" w:eastAsiaTheme="minorHAnsi" w:hAnsiTheme="minorHAnsi" w:cstheme="minorHAnsi"/>
          <w:color w:val="000000"/>
          <w:sz w:val="22"/>
          <w:szCs w:val="22"/>
          <w:lang w:eastAsia="en-US"/>
        </w:rPr>
        <w:t>v rozsahu potrebnom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uzavretie zmluvy o NFP.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písomný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3F2A48" w:rsidRPr="005D01A7" w:rsidRDefault="003F2A48" w:rsidP="00F61C6E">
      <w:pPr>
        <w:autoSpaceDE w:val="0"/>
        <w:autoSpaceDN w:val="0"/>
        <w:adjustRightInd w:val="0"/>
        <w:spacing w:before="120" w:after="120"/>
        <w:ind w:left="672" w:hanging="24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Vzor zmluvy o NFP </w:t>
      </w:r>
      <w:r w:rsidR="00FB4A6D" w:rsidRPr="006C619D">
        <w:rPr>
          <w:rFonts w:asciiTheme="minorHAnsi" w:eastAsiaTheme="minorHAnsi" w:hAnsiTheme="minorHAnsi" w:cstheme="minorHAnsi"/>
          <w:color w:val="000000"/>
          <w:sz w:val="22"/>
          <w:szCs w:val="22"/>
          <w:lang w:eastAsia="en-US"/>
        </w:rPr>
        <w:t>je</w:t>
      </w:r>
      <w:r w:rsidRPr="006C619D">
        <w:rPr>
          <w:rFonts w:asciiTheme="minorHAnsi" w:eastAsiaTheme="minorHAnsi" w:hAnsiTheme="minorHAnsi" w:cstheme="minorHAnsi"/>
          <w:color w:val="000000"/>
          <w:sz w:val="22"/>
          <w:szCs w:val="22"/>
          <w:lang w:eastAsia="en-US"/>
        </w:rPr>
        <w:t xml:space="preserve">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 xml:space="preserve">na webovom sídle RO OP TP </w:t>
      </w:r>
      <w:hyperlink r:id="rId35"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FB4A6D" w:rsidRPr="006C619D">
        <w:rPr>
          <w:rFonts w:asciiTheme="minorHAnsi" w:eastAsiaTheme="minorHAnsi" w:hAnsiTheme="minorHAnsi" w:cstheme="minorHAnsi"/>
          <w:color w:val="000000"/>
          <w:sz w:val="22"/>
          <w:szCs w:val="22"/>
          <w:lang w:eastAsia="en-US"/>
        </w:rPr>
        <w:t>.</w:t>
      </w:r>
      <w:r w:rsidRPr="006C619D">
        <w:rPr>
          <w:rFonts w:asciiTheme="minorHAnsi" w:eastAsiaTheme="minorHAnsi" w:hAnsiTheme="minorHAnsi" w:cstheme="minorHAnsi"/>
          <w:color w:val="000000"/>
          <w:sz w:val="22"/>
          <w:szCs w:val="22"/>
          <w:lang w:eastAsia="en-US"/>
        </w:rPr>
        <w:t xml:space="preserve"> V prípade zmeny vzoru zmluvy o NFP </w:t>
      </w:r>
      <w:r w:rsidR="00FB4A6D" w:rsidRPr="006C619D">
        <w:rPr>
          <w:rFonts w:asciiTheme="minorHAnsi" w:eastAsiaTheme="minorHAnsi" w:hAnsiTheme="minorHAnsi" w:cstheme="minorHAnsi"/>
          <w:color w:val="000000"/>
          <w:sz w:val="22"/>
          <w:szCs w:val="22"/>
          <w:lang w:eastAsia="en-US"/>
        </w:rPr>
        <w:t xml:space="preserve">zverejneného </w:t>
      </w:r>
      <w:r w:rsidRPr="006C619D">
        <w:rPr>
          <w:rFonts w:asciiTheme="minorHAnsi" w:eastAsiaTheme="minorHAnsi" w:hAnsiTheme="minorHAnsi" w:cstheme="minorHAnsi"/>
          <w:color w:val="000000"/>
          <w:sz w:val="22"/>
          <w:szCs w:val="22"/>
          <w:lang w:eastAsia="en-US"/>
        </w:rPr>
        <w:t xml:space="preserve">na webovom sídle RO OP TP, </w:t>
      </w:r>
      <w:r w:rsidR="00FB4A6D" w:rsidRPr="006C619D">
        <w:rPr>
          <w:rFonts w:asciiTheme="minorHAnsi" w:eastAsiaTheme="minorHAnsi" w:hAnsiTheme="minorHAnsi" w:cstheme="minorHAnsi"/>
          <w:color w:val="000000"/>
          <w:sz w:val="22"/>
          <w:szCs w:val="22"/>
          <w:lang w:eastAsia="en-US"/>
        </w:rPr>
        <w:t xml:space="preserve">ktorý </w:t>
      </w:r>
      <w:r w:rsidRPr="006C619D">
        <w:rPr>
          <w:rFonts w:asciiTheme="minorHAnsi" w:eastAsiaTheme="minorHAnsi" w:hAnsiTheme="minorHAnsi" w:cstheme="minorHAnsi"/>
          <w:color w:val="000000"/>
          <w:sz w:val="22"/>
          <w:szCs w:val="22"/>
          <w:lang w:eastAsia="en-US"/>
        </w:rPr>
        <w:t xml:space="preserve">nie </w:t>
      </w:r>
      <w:r w:rsidR="00654DDD" w:rsidRPr="006C619D">
        <w:rPr>
          <w:rFonts w:asciiTheme="minorHAnsi" w:eastAsiaTheme="minorHAnsi" w:hAnsiTheme="minorHAnsi" w:cstheme="minorHAnsi"/>
          <w:color w:val="000000"/>
          <w:sz w:val="22"/>
          <w:szCs w:val="22"/>
          <w:lang w:eastAsia="en-US"/>
        </w:rPr>
        <w:t xml:space="preserve">je </w:t>
      </w:r>
      <w:r w:rsidRPr="006C619D">
        <w:rPr>
          <w:rFonts w:asciiTheme="minorHAnsi" w:eastAsiaTheme="minorHAnsi" w:hAnsiTheme="minorHAnsi" w:cstheme="minorHAnsi"/>
          <w:color w:val="000000"/>
          <w:sz w:val="22"/>
          <w:szCs w:val="22"/>
          <w:lang w:eastAsia="en-US"/>
        </w:rPr>
        <w:t>prílohou vyzvania, RO</w:t>
      </w:r>
      <w:r w:rsidR="005805F5"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nahradí </w:t>
      </w:r>
      <w:r w:rsidR="00FB4A6D" w:rsidRPr="006C619D">
        <w:rPr>
          <w:rFonts w:asciiTheme="minorHAnsi" w:eastAsiaTheme="minorHAnsi" w:hAnsiTheme="minorHAnsi" w:cstheme="minorHAnsi"/>
          <w:color w:val="000000"/>
          <w:sz w:val="22"/>
          <w:szCs w:val="22"/>
          <w:lang w:eastAsia="en-US"/>
        </w:rPr>
        <w:t xml:space="preserve">zverejnený </w:t>
      </w:r>
      <w:r w:rsidRPr="006C619D">
        <w:rPr>
          <w:rFonts w:asciiTheme="minorHAnsi" w:eastAsiaTheme="minorHAnsi" w:hAnsiTheme="minorHAnsi" w:cstheme="minorHAnsi"/>
          <w:color w:val="000000"/>
          <w:sz w:val="22"/>
          <w:szCs w:val="22"/>
          <w:lang w:eastAsia="en-US"/>
        </w:rPr>
        <w:t>vzor novou verziou. Predchádzajúce verzie sú dostupné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archíve s</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podpise štatutárnym orgánom. </w:t>
      </w:r>
      <w:r w:rsidR="00654DDD" w:rsidRPr="006C619D">
        <w:rPr>
          <w:rFonts w:asciiTheme="minorHAnsi" w:eastAsiaTheme="minorHAnsi" w:hAnsiTheme="minorHAnsi" w:cstheme="minorHAnsi"/>
          <w:color w:val="000000"/>
          <w:sz w:val="22"/>
          <w:szCs w:val="22"/>
          <w:lang w:eastAsia="en-US"/>
        </w:rPr>
        <w:t xml:space="preserve">V zmysle zákona č. 305/2013 </w:t>
      </w:r>
      <w:r w:rsidR="009C2C8A" w:rsidRPr="006C619D">
        <w:rPr>
          <w:rFonts w:asciiTheme="minorHAnsi" w:eastAsiaTheme="minorHAnsi" w:hAnsiTheme="minorHAnsi" w:cstheme="minorHAnsi"/>
          <w:color w:val="000000"/>
          <w:sz w:val="22"/>
          <w:szCs w:val="22"/>
          <w:lang w:eastAsia="en-US"/>
        </w:rPr>
        <w:t>o elektronickej podobe výkonu pôsobnosti orgánov verejnej moci a o zmene a doplnení niektorých zákonov (zákon o e-</w:t>
      </w:r>
      <w:proofErr w:type="spellStart"/>
      <w:r w:rsidR="009C2C8A" w:rsidRPr="006C619D">
        <w:rPr>
          <w:rFonts w:asciiTheme="minorHAnsi" w:eastAsiaTheme="minorHAnsi" w:hAnsiTheme="minorHAnsi" w:cstheme="minorHAnsi"/>
          <w:color w:val="000000"/>
          <w:sz w:val="22"/>
          <w:szCs w:val="22"/>
          <w:lang w:eastAsia="en-US"/>
        </w:rPr>
        <w:t>Governmente</w:t>
      </w:r>
      <w:proofErr w:type="spellEnd"/>
      <w:r w:rsidR="009C2C8A" w:rsidRPr="006C619D">
        <w:rPr>
          <w:rFonts w:asciiTheme="minorHAnsi" w:eastAsiaTheme="minorHAnsi" w:hAnsiTheme="minorHAnsi" w:cstheme="minorHAnsi"/>
          <w:color w:val="000000"/>
          <w:sz w:val="22"/>
          <w:szCs w:val="22"/>
          <w:lang w:eastAsia="en-US"/>
        </w:rPr>
        <w:t>)</w:t>
      </w:r>
      <w:r w:rsidR="00654DDD" w:rsidRPr="006C619D">
        <w:rPr>
          <w:rFonts w:asciiTheme="minorHAnsi" w:eastAsiaTheme="minorHAnsi" w:hAnsiTheme="minorHAnsi" w:cstheme="minorHAnsi"/>
          <w:color w:val="000000"/>
          <w:sz w:val="22"/>
          <w:szCs w:val="22"/>
          <w:lang w:eastAsia="en-US"/>
        </w:rPr>
        <w:t xml:space="preserve"> </w:t>
      </w:r>
      <w:r w:rsidR="009C2C8A" w:rsidRPr="006C619D">
        <w:rPr>
          <w:rFonts w:asciiTheme="minorHAnsi" w:eastAsiaTheme="minorHAnsi" w:hAnsiTheme="minorHAnsi" w:cstheme="minorHAnsi"/>
          <w:color w:val="000000"/>
          <w:sz w:val="22"/>
          <w:szCs w:val="22"/>
          <w:lang w:eastAsia="en-US"/>
        </w:rPr>
        <w:t>je</w:t>
      </w:r>
      <w:r w:rsidR="009C2C8A" w:rsidRPr="006C619D">
        <w:rPr>
          <w:rFonts w:asciiTheme="minorHAnsi" w:eastAsiaTheme="minorHAnsi" w:hAnsiTheme="minorHAnsi" w:cstheme="minorHAnsi"/>
          <w:color w:val="000000"/>
          <w:sz w:val="22"/>
          <w:szCs w:val="22"/>
          <w:lang w:eastAsia="en-US"/>
        </w:rPr>
        <w:br/>
        <w:t>od 1. 11. 2016 z</w:t>
      </w:r>
      <w:r w:rsidR="00654DDD" w:rsidRPr="006C619D">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6C619D">
        <w:rPr>
          <w:rFonts w:asciiTheme="minorHAnsi" w:eastAsiaTheme="minorHAnsi" w:hAnsiTheme="minorHAnsi" w:cstheme="minorHAnsi"/>
          <w:color w:val="000000"/>
          <w:sz w:val="22"/>
          <w:szCs w:val="22"/>
          <w:lang w:eastAsia="en-US"/>
        </w:rPr>
        <w:t xml:space="preserve">Uzatvorenie zmluvy </w:t>
      </w:r>
      <w:r w:rsidR="00DE59B8" w:rsidRPr="006C619D">
        <w:rPr>
          <w:rFonts w:asciiTheme="minorHAnsi" w:eastAsiaTheme="minorHAnsi" w:hAnsiTheme="minorHAnsi" w:cstheme="minorHAnsi"/>
          <w:color w:val="000000"/>
          <w:sz w:val="22"/>
          <w:szCs w:val="22"/>
          <w:lang w:eastAsia="en-US"/>
        </w:rPr>
        <w:t xml:space="preserve">o NFP </w:t>
      </w:r>
      <w:r w:rsidR="009C2C8A" w:rsidRPr="006C619D">
        <w:rPr>
          <w:rFonts w:asciiTheme="minorHAnsi" w:eastAsiaTheme="minorHAnsi" w:hAnsiTheme="minorHAnsi" w:cstheme="minorHAnsi"/>
          <w:color w:val="000000"/>
          <w:sz w:val="22"/>
          <w:szCs w:val="22"/>
          <w:lang w:eastAsia="en-US"/>
        </w:rPr>
        <w:t>v</w:t>
      </w:r>
      <w:r w:rsidR="00654DDD" w:rsidRPr="006C619D">
        <w:rPr>
          <w:rFonts w:asciiTheme="minorHAnsi" w:eastAsiaTheme="minorHAnsi" w:hAnsiTheme="minorHAnsi" w:cstheme="minorHAnsi"/>
          <w:color w:val="000000"/>
          <w:sz w:val="22"/>
          <w:szCs w:val="22"/>
          <w:lang w:eastAsia="en-US"/>
        </w:rPr>
        <w:t> elektronickej podobe sa rovnako vzťahuj</w:t>
      </w:r>
      <w:r w:rsidR="009C2C8A" w:rsidRPr="006C619D">
        <w:rPr>
          <w:rFonts w:asciiTheme="minorHAnsi" w:eastAsiaTheme="minorHAnsi" w:hAnsiTheme="minorHAnsi" w:cstheme="minorHAnsi"/>
          <w:color w:val="000000"/>
          <w:sz w:val="22"/>
          <w:szCs w:val="22"/>
          <w:lang w:eastAsia="en-US"/>
        </w:rPr>
        <w:t>e</w:t>
      </w:r>
      <w:r w:rsidR="00654DDD" w:rsidRPr="006C619D">
        <w:rPr>
          <w:rFonts w:asciiTheme="minorHAnsi" w:eastAsiaTheme="minorHAnsi" w:hAnsiTheme="minorHAnsi" w:cstheme="minorHAnsi"/>
          <w:color w:val="000000"/>
          <w:sz w:val="22"/>
          <w:szCs w:val="22"/>
          <w:lang w:eastAsia="en-US"/>
        </w:rPr>
        <w:t xml:space="preserve"> aj na uzavretie každého dodatku k </w:t>
      </w:r>
      <w:r w:rsidR="00DE59B8" w:rsidRPr="006C619D">
        <w:rPr>
          <w:rFonts w:asciiTheme="minorHAnsi" w:eastAsiaTheme="minorHAnsi" w:hAnsiTheme="minorHAnsi" w:cstheme="minorHAnsi"/>
          <w:color w:val="000000"/>
          <w:sz w:val="22"/>
          <w:szCs w:val="22"/>
          <w:lang w:eastAsia="en-US"/>
        </w:rPr>
        <w:t>z</w:t>
      </w:r>
      <w:r w:rsidR="00654DDD" w:rsidRPr="006C619D">
        <w:rPr>
          <w:rFonts w:asciiTheme="minorHAnsi" w:eastAsiaTheme="minorHAnsi" w:hAnsiTheme="minorHAnsi" w:cstheme="minorHAnsi"/>
          <w:color w:val="000000"/>
          <w:sz w:val="22"/>
          <w:szCs w:val="22"/>
          <w:lang w:eastAsia="en-US"/>
        </w:rPr>
        <w:t xml:space="preserve">mluve o NFP. </w:t>
      </w:r>
      <w:r w:rsidR="002D24D7" w:rsidRPr="002D24D7">
        <w:rPr>
          <w:rFonts w:asciiTheme="minorHAnsi" w:eastAsiaTheme="minorHAnsi" w:hAnsiTheme="minorHAnsi" w:cstheme="minorHAnsi"/>
          <w:color w:val="000000"/>
          <w:sz w:val="22"/>
          <w:szCs w:val="22"/>
          <w:lang w:eastAsia="en-US"/>
        </w:rPr>
        <w:t>V prípade elektronického podpisu zmluvy o NFP splnomocnenou osobou je súčasťou dokumentu</w:t>
      </w:r>
      <w:r w:rsidR="002D24D7">
        <w:rPr>
          <w:rFonts w:asciiTheme="minorHAnsi" w:eastAsiaTheme="minorHAnsi" w:hAnsiTheme="minorHAnsi" w:cstheme="minorHAnsi"/>
          <w:color w:val="000000"/>
          <w:sz w:val="22"/>
          <w:szCs w:val="22"/>
          <w:lang w:eastAsia="en-US"/>
        </w:rPr>
        <w:t xml:space="preserve"> zmluvy o NFP  aj Plnomocenstvo</w:t>
      </w:r>
      <w:r w:rsidR="002D24D7" w:rsidRPr="002D24D7">
        <w:rPr>
          <w:rFonts w:asciiTheme="minorHAnsi" w:eastAsiaTheme="minorHAnsi" w:hAnsiTheme="minorHAnsi" w:cstheme="minorHAnsi"/>
          <w:color w:val="000000"/>
          <w:sz w:val="22"/>
          <w:szCs w:val="22"/>
          <w:lang w:eastAsia="en-US"/>
        </w:rPr>
        <w:t xml:space="preserve"> s uvedením čísla a dátumu Plnomocenstva</w:t>
      </w:r>
      <w:r w:rsidR="002D24D7">
        <w:rPr>
          <w:rFonts w:asciiTheme="minorHAnsi" w:eastAsiaTheme="minorHAnsi" w:hAnsiTheme="minorHAnsi" w:cstheme="minorHAnsi"/>
          <w:color w:val="000000"/>
          <w:sz w:val="22"/>
          <w:szCs w:val="22"/>
          <w:lang w:eastAsia="en-US"/>
        </w:rPr>
        <w:t>.</w:t>
      </w:r>
    </w:p>
    <w:p w:rsidR="007F6A88" w:rsidRPr="006C619D" w:rsidRDefault="005632BA"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Iba v riadne odôvodnených prípadoch môže RO OP TP pristúpiť k podpisu zmluvy </w:t>
      </w:r>
      <w:r w:rsidR="00DE59B8" w:rsidRPr="006C619D">
        <w:rPr>
          <w:rFonts w:asciiTheme="minorHAnsi" w:eastAsiaTheme="minorHAnsi" w:hAnsiTheme="minorHAnsi" w:cstheme="minorHAnsi"/>
          <w:color w:val="000000"/>
          <w:sz w:val="22"/>
          <w:szCs w:val="22"/>
          <w:lang w:eastAsia="en-US"/>
        </w:rPr>
        <w:t xml:space="preserve">o NFP </w:t>
      </w:r>
      <w:r w:rsidRPr="006C619D">
        <w:rPr>
          <w:rFonts w:asciiTheme="minorHAnsi" w:eastAsiaTheme="minorHAnsi" w:hAnsiTheme="minorHAnsi" w:cstheme="minorHAnsi"/>
          <w:color w:val="000000"/>
          <w:sz w:val="22"/>
          <w:szCs w:val="22"/>
          <w:lang w:eastAsia="en-US"/>
        </w:rPr>
        <w:t>v tlačenej forme</w:t>
      </w:r>
      <w:r w:rsidR="007F00E2" w:rsidRPr="006C619D">
        <w:rPr>
          <w:rFonts w:asciiTheme="minorHAnsi" w:eastAsiaTheme="minorHAnsi" w:hAnsiTheme="minorHAnsi" w:cstheme="minorHAnsi"/>
          <w:color w:val="000000"/>
          <w:sz w:val="22"/>
          <w:szCs w:val="22"/>
          <w:lang w:eastAsia="en-US"/>
        </w:rPr>
        <w:t xml:space="preserve">. V tomto prípade RO OP TP zašle žiadateľovi návrh na uzavretie zmluvy o NFP v minimálne </w:t>
      </w:r>
      <w:r w:rsidR="002D24D7">
        <w:rPr>
          <w:rFonts w:asciiTheme="minorHAnsi" w:eastAsiaTheme="minorHAnsi" w:hAnsiTheme="minorHAnsi" w:cstheme="minorHAnsi"/>
          <w:color w:val="000000"/>
          <w:sz w:val="22"/>
          <w:szCs w:val="22"/>
          <w:lang w:eastAsia="en-US"/>
        </w:rPr>
        <w:t>štyroch</w:t>
      </w:r>
      <w:r w:rsidR="002D24D7" w:rsidRPr="006C619D">
        <w:rPr>
          <w:rFonts w:asciiTheme="minorHAnsi" w:eastAsiaTheme="minorHAnsi" w:hAnsiTheme="minorHAnsi" w:cstheme="minorHAnsi"/>
          <w:color w:val="000000"/>
          <w:sz w:val="22"/>
          <w:szCs w:val="22"/>
          <w:lang w:eastAsia="en-US"/>
        </w:rPr>
        <w:t xml:space="preserve"> </w:t>
      </w:r>
      <w:r w:rsidR="007F00E2" w:rsidRPr="006C619D">
        <w:rPr>
          <w:rFonts w:asciiTheme="minorHAnsi" w:eastAsiaTheme="minorHAnsi" w:hAnsiTheme="minorHAnsi" w:cstheme="minorHAnsi"/>
          <w:color w:val="000000"/>
          <w:sz w:val="22"/>
          <w:szCs w:val="22"/>
          <w:lang w:eastAsia="en-US"/>
        </w:rPr>
        <w:t>rovnopisoch doporučenou poštou, alebo iným vhodným spôsobom bezodkladne po podpise štatutárnym orgánom.</w:t>
      </w:r>
      <w:r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(minimálne 5 pracovných dní).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Návrh na uzavretie zmluvy o NFP zaniká dňom uplynutia lehoty určenej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w:t>
      </w:r>
      <w:r w:rsidR="001B4049" w:rsidRPr="006C61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6C619D">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prijatie návrhu a o následnom prijatí/odmietnutí návrhu na uzavretie zmluvy o NFP. </w:t>
      </w:r>
    </w:p>
    <w:p w:rsidR="003F2A48" w:rsidRPr="006C619D" w:rsidRDefault="00DE59B8" w:rsidP="00F61C6E">
      <w:pPr>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sz w:val="22"/>
          <w:szCs w:val="22"/>
        </w:rPr>
        <w:lastRenderedPageBreak/>
        <w:t xml:space="preserve">V prípade podpísania zmluvy o  NFP v tlačenej podobe zasiela </w:t>
      </w:r>
      <w:r w:rsidRPr="006C619D">
        <w:rPr>
          <w:rFonts w:asciiTheme="minorHAnsi" w:eastAsiaTheme="minorHAnsi" w:hAnsiTheme="minorHAnsi" w:cstheme="minorHAnsi"/>
          <w:color w:val="000000"/>
          <w:sz w:val="22"/>
          <w:szCs w:val="22"/>
          <w:lang w:eastAsia="en-US"/>
        </w:rPr>
        <w:t>ž</w:t>
      </w:r>
      <w:r w:rsidR="003F2A48" w:rsidRPr="006C619D">
        <w:rPr>
          <w:rFonts w:asciiTheme="minorHAnsi" w:eastAsiaTheme="minorHAnsi" w:hAnsiTheme="minorHAnsi" w:cstheme="minorHAnsi"/>
          <w:color w:val="000000"/>
          <w:sz w:val="22"/>
          <w:szCs w:val="22"/>
          <w:lang w:eastAsia="en-US"/>
        </w:rPr>
        <w:t xml:space="preserve">iadateľ na RO OP TP aj podpisový vzor, prípadne aj splnomocnenie, v dvoch rovnopisoch (vzor podpisového vzoru je zverejnený pri zmluve o NFP na webovom sídle RO OP TP </w:t>
      </w:r>
      <w:hyperlink r:id="rId36"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Deň doručenia prijatého návrhu na</w:t>
      </w:r>
      <w:r w:rsidR="00150B3C" w:rsidRPr="006C619D">
        <w:rPr>
          <w:rFonts w:asciiTheme="minorHAnsi" w:eastAsiaTheme="minorHAnsi" w:hAnsiTheme="minorHAnsi" w:cstheme="minorHAnsi"/>
          <w:color w:val="000000"/>
          <w:sz w:val="22"/>
          <w:szCs w:val="22"/>
          <w:lang w:eastAsia="en-US"/>
        </w:rPr>
        <w:t xml:space="preserve"> </w:t>
      </w:r>
      <w:r w:rsidR="003F2A48" w:rsidRPr="006C619D">
        <w:rPr>
          <w:rFonts w:asciiTheme="minorHAnsi" w:eastAsiaTheme="minorHAnsi" w:hAnsiTheme="minorHAnsi" w:cstheme="minorHAnsi"/>
          <w:color w:val="000000"/>
          <w:sz w:val="22"/>
          <w:szCs w:val="22"/>
          <w:lang w:eastAsia="en-US"/>
        </w:rPr>
        <w:t>uzavretie zmluvy o NFP je dňom nadobudnutia platnosti a zároveň momentom uzavretia zmluvy</w:t>
      </w:r>
      <w:r w:rsidRPr="006C619D">
        <w:rPr>
          <w:rFonts w:asciiTheme="minorHAnsi" w:eastAsiaTheme="minorHAnsi" w:hAnsiTheme="minorHAnsi" w:cstheme="minorHAnsi"/>
          <w:color w:val="000000"/>
          <w:sz w:val="22"/>
          <w:szCs w:val="22"/>
          <w:lang w:eastAsia="en-US"/>
        </w:rPr>
        <w:t xml:space="preserve"> o NFP</w:t>
      </w:r>
      <w:r w:rsidR="003F2A48"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Zároveň sú od tohto dňa obe zmluvné strany viazané ustanoveniami zmluvy o NFP, vrátane povinnosti RO 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zoznam schválených </w:t>
      </w:r>
      <w:proofErr w:type="spellStart"/>
      <w:r w:rsidRPr="005D01A7">
        <w:rPr>
          <w:rFonts w:asciiTheme="minorHAnsi" w:eastAsiaTheme="minorHAnsi" w:hAnsiTheme="minorHAnsi" w:cstheme="minorHAnsi"/>
          <w:b/>
          <w:bCs/>
          <w:color w:val="000000"/>
          <w:sz w:val="22"/>
          <w:szCs w:val="22"/>
          <w:lang w:eastAsia="en-US"/>
        </w:rPr>
        <w:t>ŽoNFP</w:t>
      </w:r>
      <w:proofErr w:type="spellEnd"/>
      <w:r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3F2A48" w:rsidRPr="005D01A7" w:rsidRDefault="003F2A48" w:rsidP="00B32790">
      <w:pPr>
        <w:autoSpaceDE w:val="0"/>
        <w:autoSpaceDN w:val="0"/>
        <w:adjustRightInd w:val="0"/>
        <w:spacing w:before="120" w:after="120"/>
        <w:ind w:firstLine="42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do 60 pracovných dní 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zoznam neschválených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EE48A7"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zmluvách, ktoré nadobudli účinnosť a o právoplatných rozhodnutiach o schválení </w:t>
      </w:r>
      <w:proofErr w:type="spellStart"/>
      <w:r w:rsidR="00EE5FC0">
        <w:rPr>
          <w:rFonts w:asciiTheme="minorHAnsi" w:eastAsiaTheme="minorHAnsi" w:hAnsiTheme="minorHAnsi" w:cstheme="minorHAnsi"/>
          <w:color w:val="000000"/>
          <w:sz w:val="22"/>
          <w:szCs w:val="22"/>
          <w:lang w:eastAsia="en-US"/>
        </w:rPr>
        <w:t>ŽoNFP</w:t>
      </w:r>
      <w:proofErr w:type="spellEnd"/>
      <w:r w:rsidR="00EE5FC0">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Default="00A45BED" w:rsidP="00F61C6E">
      <w:pPr>
        <w:autoSpaceDE w:val="0"/>
        <w:autoSpaceDN w:val="0"/>
        <w:adjustRightInd w:val="0"/>
        <w:spacing w:before="120" w:after="120"/>
        <w:jc w:val="both"/>
        <w:rPr>
          <w:ins w:id="4" w:author="Šušlíková Mária" w:date="2020-09-08T11:18:00Z"/>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 OP TP zverejňuje bezodkladne po nadobudnutí právoplatnosti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prostredníctvom funkcionality ITMS2014+ spoločné hodnotiace hárky odborného hodnotenia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na webovom sídle </w:t>
      </w:r>
      <w:hyperlink r:id="rId37" w:history="1">
        <w:r w:rsidRPr="005D01A7">
          <w:rPr>
            <w:rFonts w:asciiTheme="minorHAnsi" w:eastAsiaTheme="minorHAnsi" w:hAnsiTheme="minorHAnsi" w:cstheme="minorHAnsi"/>
            <w:color w:val="000000"/>
            <w:sz w:val="22"/>
            <w:szCs w:val="22"/>
            <w:lang w:eastAsia="en-US"/>
          </w:rPr>
          <w:t>www.itms2014.sk</w:t>
        </w:r>
      </w:hyperlink>
      <w:r w:rsidRPr="005D01A7">
        <w:rPr>
          <w:rFonts w:asciiTheme="minorHAnsi" w:eastAsiaTheme="minorHAnsi" w:hAnsiTheme="minorHAnsi" w:cstheme="minorHAnsi"/>
          <w:color w:val="000000"/>
          <w:sz w:val="22"/>
          <w:szCs w:val="22"/>
          <w:lang w:eastAsia="en-US"/>
        </w:rPr>
        <w:t>.</w:t>
      </w:r>
    </w:p>
    <w:p w:rsidR="00BC1666" w:rsidRPr="005D01A7" w:rsidRDefault="00BC1666" w:rsidP="00F61C6E">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lastRenderedPageBreak/>
        <w:t>Synergické účinky medzi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F2A48" w:rsidRDefault="0006785B" w:rsidP="00F61C6E">
      <w:pPr>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p w:rsidR="00E508E7" w:rsidRPr="005D01A7" w:rsidRDefault="00E508E7"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 xml:space="preserve">OP </w:t>
            </w:r>
            <w:proofErr w:type="spellStart"/>
            <w:r w:rsidRPr="005D01A7">
              <w:rPr>
                <w:rFonts w:asciiTheme="minorHAnsi" w:hAnsiTheme="minorHAnsi" w:cstheme="minorHAnsi"/>
                <w:b/>
                <w:sz w:val="22"/>
                <w:szCs w:val="22"/>
              </w:rPr>
              <w:t>VaI</w:t>
            </w:r>
            <w:proofErr w:type="spellEnd"/>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3F2A48" w:rsidRPr="00E508E7" w:rsidRDefault="00FD12A8" w:rsidP="00F61C6E">
      <w:pPr>
        <w:spacing w:before="120" w:after="120"/>
        <w:jc w:val="both"/>
        <w:rPr>
          <w:rFonts w:asciiTheme="minorHAnsi" w:hAnsiTheme="minorHAnsi" w:cstheme="minorHAnsi"/>
          <w:sz w:val="22"/>
          <w:szCs w:val="22"/>
        </w:rPr>
      </w:pPr>
      <w:r w:rsidRPr="00E508E7">
        <w:rPr>
          <w:rFonts w:asciiTheme="minorHAnsi" w:hAnsiTheme="minorHAnsi" w:cstheme="minorHAnsi"/>
          <w:sz w:val="22"/>
          <w:szCs w:val="22"/>
        </w:rPr>
        <w:t>Bližšie informácie k synergickým a komplementárnym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38"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39"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6829FC" w:rsidRPr="005D01A7" w:rsidRDefault="00FD12A8"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A7022" w:rsidRPr="005D01A7">
        <w:rPr>
          <w:rFonts w:asciiTheme="minorHAnsi" w:hAnsiTheme="minorHAnsi" w:cstheme="minorHAnsi"/>
          <w:sz w:val="22"/>
          <w:szCs w:val="22"/>
        </w:rPr>
        <w:t xml:space="preserve">OP TP </w:t>
      </w:r>
      <w:r w:rsidRPr="005D01A7">
        <w:rPr>
          <w:rFonts w:asciiTheme="minorHAnsi" w:hAnsiTheme="minorHAnsi" w:cstheme="minorHAnsi"/>
          <w:sz w:val="22"/>
          <w:szCs w:val="22"/>
        </w:rPr>
        <w:t>s ohľadom na dopad navrhovanej zmeny na</w:t>
      </w:r>
      <w:r w:rsidR="00150B3C" w:rsidRPr="005D01A7">
        <w:rPr>
          <w:rFonts w:asciiTheme="minorHAnsi" w:hAnsiTheme="minorHAnsi" w:cstheme="minorHAnsi"/>
          <w:sz w:val="22"/>
          <w:szCs w:val="22"/>
        </w:rPr>
        <w:t> </w:t>
      </w:r>
      <w:r w:rsidRPr="005D01A7">
        <w:rPr>
          <w:rFonts w:asciiTheme="minorHAnsi" w:hAnsiTheme="minorHAnsi" w:cstheme="minorHAnsi"/>
          <w:sz w:val="22"/>
          <w:szCs w:val="22"/>
        </w:rPr>
        <w:t>žiadateľa.</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proofErr w:type="spellStart"/>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proofErr w:type="spellEnd"/>
      <w:del w:id="5" w:author="Šušlíková Mária" w:date="2020-09-08T10:12:00Z">
        <w:r w:rsidR="001B12A9" w:rsidRPr="00C22106" w:rsidDel="009B640B">
          <w:rPr>
            <w:rFonts w:asciiTheme="minorHAnsi" w:eastAsiaTheme="minorHAnsi" w:hAnsiTheme="minorHAnsi" w:cstheme="minorHAnsi"/>
            <w:color w:val="000000"/>
            <w:sz w:val="22"/>
            <w:szCs w:val="22"/>
            <w:lang w:eastAsia="en-US"/>
          </w:rPr>
          <w:delText xml:space="preserve">– </w:delText>
        </w:r>
        <w:r w:rsidR="001B12A9" w:rsidRPr="00F61C6E" w:rsidDel="009B640B">
          <w:rPr>
            <w:rFonts w:asciiTheme="minorHAnsi" w:eastAsiaTheme="minorHAnsi" w:hAnsiTheme="minorHAnsi" w:cstheme="minorHAnsi"/>
            <w:b/>
            <w:color w:val="000000"/>
            <w:sz w:val="22"/>
            <w:szCs w:val="22"/>
            <w:lang w:eastAsia="en-US"/>
          </w:rPr>
          <w:delText>aktualizovaná</w:delText>
        </w:r>
      </w:del>
      <w:r w:rsidR="00C005AC">
        <w:rPr>
          <w:rFonts w:asciiTheme="minorHAnsi" w:hAnsiTheme="minorHAnsi" w:cstheme="minorHAnsi"/>
          <w:bCs/>
          <w:iCs/>
          <w:sz w:val="22"/>
          <w:szCs w:val="22"/>
        </w:rPr>
        <w:t>;</w:t>
      </w:r>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C22106" w:rsidRDefault="006A7022" w:rsidP="0012621C">
      <w:pPr>
        <w:pStyle w:val="Odsekzoznamu"/>
        <w:numPr>
          <w:ilvl w:val="0"/>
          <w:numId w:val="4"/>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C22106">
        <w:rPr>
          <w:rFonts w:asciiTheme="minorHAnsi" w:hAnsiTheme="minorHAnsi" w:cstheme="minorHAnsi"/>
          <w:bCs/>
          <w:iCs/>
          <w:sz w:val="22"/>
          <w:szCs w:val="22"/>
        </w:rPr>
        <w:t xml:space="preserve">Informácia pre žiadateľov o nenávratný finančný príspevok, resp. o príspevok v zmysle čl. 105a a </w:t>
      </w:r>
      <w:proofErr w:type="spellStart"/>
      <w:r w:rsidRPr="00C22106">
        <w:rPr>
          <w:rFonts w:asciiTheme="minorHAnsi" w:hAnsiTheme="minorHAnsi" w:cstheme="minorHAnsi"/>
          <w:bCs/>
          <w:iCs/>
          <w:sz w:val="22"/>
          <w:szCs w:val="22"/>
        </w:rPr>
        <w:t>nasl</w:t>
      </w:r>
      <w:proofErr w:type="spellEnd"/>
      <w:r w:rsidRPr="00C22106">
        <w:rPr>
          <w:rFonts w:asciiTheme="minorHAnsi" w:hAnsiTheme="minorHAnsi" w:cstheme="minorHAnsi"/>
          <w:bCs/>
          <w:iCs/>
          <w:sz w:val="22"/>
          <w:szCs w:val="22"/>
        </w:rPr>
        <w:t xml:space="preserve">. nariadenia Európskeho parlamentu a Rady (EÚ, </w:t>
      </w:r>
      <w:proofErr w:type="spellStart"/>
      <w:r w:rsidRPr="00C22106">
        <w:rPr>
          <w:rFonts w:asciiTheme="minorHAnsi" w:hAnsiTheme="minorHAnsi" w:cstheme="minorHAnsi"/>
          <w:bCs/>
          <w:iCs/>
          <w:sz w:val="22"/>
          <w:szCs w:val="22"/>
        </w:rPr>
        <w:t>Euratom</w:t>
      </w:r>
      <w:proofErr w:type="spellEnd"/>
      <w:r w:rsidRPr="00C22106">
        <w:rPr>
          <w:rFonts w:asciiTheme="minorHAnsi" w:hAnsiTheme="minorHAnsi" w:cstheme="minorHAnsi"/>
          <w:bCs/>
          <w:iCs/>
          <w:sz w:val="22"/>
          <w:szCs w:val="22"/>
        </w:rPr>
        <w:t xml:space="preserve">) 1929/2015 z 28. októbra 2015,  ktorým sa mení nariadenie (EÚ, </w:t>
      </w:r>
      <w:proofErr w:type="spellStart"/>
      <w:r w:rsidRPr="00C22106">
        <w:rPr>
          <w:rFonts w:asciiTheme="minorHAnsi" w:hAnsiTheme="minorHAnsi" w:cstheme="minorHAnsi"/>
          <w:bCs/>
          <w:iCs/>
          <w:sz w:val="22"/>
          <w:szCs w:val="22"/>
        </w:rPr>
        <w:t>Euratom</w:t>
      </w:r>
      <w:proofErr w:type="spellEnd"/>
      <w:r w:rsidRPr="00C22106">
        <w:rPr>
          <w:rFonts w:asciiTheme="minorHAnsi" w:hAnsiTheme="minorHAnsi" w:cstheme="minorHAnsi"/>
          <w:bCs/>
          <w:iCs/>
          <w:sz w:val="22"/>
          <w:szCs w:val="22"/>
        </w:rPr>
        <w:t>) č. 966/2012 o rozpočtových pravidlách, ktoré sa vzťahujú na všeobecný rozpočet Únie;</w:t>
      </w:r>
      <w:del w:id="6" w:author="Šušlíková Mária" w:date="2020-09-08T10:12:00Z">
        <w:r w:rsidR="00FD12A8" w:rsidRPr="00C22106" w:rsidDel="009B640B">
          <w:rPr>
            <w:rFonts w:asciiTheme="minorHAnsi" w:eastAsiaTheme="minorHAnsi" w:hAnsiTheme="minorHAnsi" w:cstheme="minorHAnsi"/>
            <w:color w:val="000000"/>
            <w:sz w:val="22"/>
            <w:szCs w:val="22"/>
            <w:lang w:eastAsia="en-US"/>
          </w:rPr>
          <w:delText xml:space="preserve"> </w:delText>
        </w:r>
        <w:r w:rsidR="00A45BED" w:rsidRPr="00C22106" w:rsidDel="009B640B">
          <w:rPr>
            <w:rFonts w:asciiTheme="minorHAnsi" w:eastAsiaTheme="minorHAnsi" w:hAnsiTheme="minorHAnsi" w:cstheme="minorHAnsi"/>
            <w:color w:val="000000"/>
            <w:sz w:val="22"/>
            <w:szCs w:val="22"/>
            <w:lang w:eastAsia="en-US"/>
          </w:rPr>
          <w:delText>- aktualizovaná</w:delText>
        </w:r>
      </w:del>
      <w:del w:id="7" w:author="Šušlíková Mária" w:date="2020-09-08T14:04:00Z">
        <w:r w:rsidR="00A45BED" w:rsidRPr="00C22106" w:rsidDel="004B6172">
          <w:rPr>
            <w:rFonts w:asciiTheme="minorHAnsi" w:eastAsiaTheme="minorHAnsi" w:hAnsiTheme="minorHAnsi" w:cstheme="minorHAnsi"/>
            <w:color w:val="000000"/>
            <w:sz w:val="22"/>
            <w:szCs w:val="22"/>
            <w:lang w:eastAsia="en-US"/>
          </w:rPr>
          <w:delText>;</w:delText>
        </w:r>
      </w:del>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del w:id="8" w:author="Šušlíková Mária" w:date="2020-09-08T14:06:00Z">
        <w:r w:rsidR="00A45BED" w:rsidRPr="00C22106" w:rsidDel="004B6172">
          <w:rPr>
            <w:rFonts w:asciiTheme="minorHAnsi" w:eastAsiaTheme="minorHAnsi" w:hAnsiTheme="minorHAnsi" w:cstheme="minorHAnsi"/>
            <w:color w:val="000000"/>
            <w:sz w:val="22"/>
            <w:szCs w:val="22"/>
            <w:lang w:eastAsia="en-US"/>
          </w:rPr>
          <w:delText xml:space="preserve"> </w:delText>
        </w:r>
      </w:del>
      <w:r w:rsidR="005970ED">
        <w:rPr>
          <w:rFonts w:asciiTheme="minorHAnsi" w:eastAsiaTheme="minorHAnsi" w:hAnsiTheme="minorHAnsi" w:cstheme="minorHAnsi"/>
          <w:color w:val="000000"/>
          <w:sz w:val="22"/>
          <w:szCs w:val="22"/>
          <w:lang w:eastAsia="en-US"/>
        </w:rPr>
        <w:t>;</w:t>
      </w:r>
      <w:bookmarkStart w:id="9" w:name="_GoBack"/>
      <w:bookmarkEnd w:id="9"/>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 xml:space="preserve">Vzor Výzvy na doplnenie </w:t>
      </w:r>
      <w:proofErr w:type="spellStart"/>
      <w:r w:rsidRPr="00C22106">
        <w:rPr>
          <w:rFonts w:asciiTheme="minorHAnsi" w:eastAsiaTheme="minorHAnsi" w:hAnsiTheme="minorHAnsi" w:cstheme="minorHAnsi"/>
          <w:color w:val="000000"/>
          <w:sz w:val="22"/>
          <w:szCs w:val="22"/>
          <w:lang w:eastAsia="en-US"/>
        </w:rPr>
        <w:t>ŽoNFP</w:t>
      </w:r>
      <w:proofErr w:type="spellEnd"/>
      <w:del w:id="10" w:author="Šušlíková Mária" w:date="2020-09-08T10:12:00Z">
        <w:r w:rsidR="00A45BED" w:rsidRPr="00C22106" w:rsidDel="009B640B">
          <w:rPr>
            <w:rFonts w:asciiTheme="minorHAnsi" w:eastAsiaTheme="minorHAnsi" w:hAnsiTheme="minorHAnsi" w:cstheme="minorHAnsi"/>
            <w:color w:val="000000"/>
            <w:sz w:val="22"/>
            <w:szCs w:val="22"/>
            <w:lang w:eastAsia="en-US"/>
          </w:rPr>
          <w:delText xml:space="preserve"> – </w:delText>
        </w:r>
        <w:r w:rsidR="00A45BED" w:rsidRPr="00F61C6E" w:rsidDel="009B640B">
          <w:rPr>
            <w:rFonts w:asciiTheme="minorHAnsi" w:eastAsiaTheme="minorHAnsi" w:hAnsiTheme="minorHAnsi" w:cstheme="minorHAnsi"/>
            <w:b/>
            <w:color w:val="000000"/>
            <w:sz w:val="22"/>
            <w:szCs w:val="22"/>
            <w:lang w:eastAsia="en-US"/>
          </w:rPr>
          <w:delText>aktualizovaná</w:delText>
        </w:r>
      </w:del>
      <w:r w:rsidR="00A45BED" w:rsidRPr="00F61C6E">
        <w:rPr>
          <w:rFonts w:asciiTheme="minorHAnsi" w:eastAsiaTheme="minorHAnsi" w:hAnsiTheme="minorHAnsi" w:cstheme="minorHAnsi"/>
          <w:b/>
          <w:color w:val="000000"/>
          <w:sz w:val="22"/>
          <w:szCs w:val="22"/>
          <w:lang w:eastAsia="en-US"/>
        </w:rPr>
        <w:t>;</w:t>
      </w:r>
    </w:p>
    <w:p w:rsidR="00343ECF" w:rsidRPr="00E508E7" w:rsidRDefault="00343ECF"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 xml:space="preserve">Vzor </w:t>
      </w:r>
      <w:r w:rsidR="000D6D0F" w:rsidRPr="00E508E7">
        <w:rPr>
          <w:rFonts w:asciiTheme="minorHAnsi" w:eastAsiaTheme="minorHAnsi" w:hAnsiTheme="minorHAnsi" w:cstheme="minorHAnsi"/>
          <w:color w:val="000000"/>
          <w:sz w:val="22"/>
          <w:szCs w:val="22"/>
          <w:lang w:eastAsia="en-US"/>
        </w:rPr>
        <w:t>povinnej prílohy - Č</w:t>
      </w:r>
      <w:r w:rsidRPr="00E508E7">
        <w:rPr>
          <w:rFonts w:asciiTheme="minorHAnsi" w:eastAsiaTheme="minorHAnsi" w:hAnsiTheme="minorHAnsi" w:cstheme="minorHAnsi"/>
          <w:color w:val="000000"/>
          <w:sz w:val="22"/>
          <w:szCs w:val="22"/>
          <w:lang w:eastAsia="en-US"/>
        </w:rPr>
        <w:t>estné vyhláseni</w:t>
      </w:r>
      <w:r w:rsidR="000D6D0F" w:rsidRPr="00E508E7">
        <w:rPr>
          <w:rFonts w:asciiTheme="minorHAnsi" w:eastAsiaTheme="minorHAnsi" w:hAnsiTheme="minorHAnsi" w:cstheme="minorHAnsi"/>
          <w:color w:val="000000"/>
          <w:sz w:val="22"/>
          <w:szCs w:val="22"/>
          <w:lang w:eastAsia="en-US"/>
        </w:rPr>
        <w:t>e</w:t>
      </w:r>
      <w:r w:rsidRPr="00E508E7">
        <w:rPr>
          <w:rFonts w:asciiTheme="minorHAnsi" w:eastAsiaTheme="minorHAnsi" w:hAnsiTheme="minorHAnsi" w:cstheme="minorHAnsi"/>
          <w:color w:val="000000"/>
          <w:sz w:val="22"/>
          <w:szCs w:val="22"/>
          <w:lang w:eastAsia="en-US"/>
        </w:rPr>
        <w:t xml:space="preserve"> partnera</w:t>
      </w:r>
      <w:r w:rsidR="000D6D0F" w:rsidRPr="00E508E7">
        <w:rPr>
          <w:rFonts w:asciiTheme="minorHAnsi" w:eastAsiaTheme="minorHAnsi" w:hAnsiTheme="minorHAnsi" w:cstheme="minorHAnsi"/>
          <w:color w:val="000000"/>
          <w:sz w:val="22"/>
          <w:szCs w:val="22"/>
          <w:lang w:eastAsia="en-US"/>
        </w:rPr>
        <w:t xml:space="preserve"> žiadateľa o</w:t>
      </w:r>
      <w:r w:rsidR="006A7022" w:rsidRPr="00E508E7">
        <w:rPr>
          <w:rFonts w:asciiTheme="minorHAnsi" w:eastAsiaTheme="minorHAnsi" w:hAnsiTheme="minorHAnsi" w:cstheme="minorHAnsi"/>
          <w:color w:val="000000"/>
          <w:sz w:val="22"/>
          <w:szCs w:val="22"/>
          <w:lang w:eastAsia="en-US"/>
        </w:rPr>
        <w:t> </w:t>
      </w:r>
      <w:r w:rsidR="000D6D0F" w:rsidRPr="00E508E7">
        <w:rPr>
          <w:rFonts w:asciiTheme="minorHAnsi" w:eastAsiaTheme="minorHAnsi" w:hAnsiTheme="minorHAnsi" w:cstheme="minorHAnsi"/>
          <w:color w:val="000000"/>
          <w:sz w:val="22"/>
          <w:szCs w:val="22"/>
          <w:lang w:eastAsia="en-US"/>
        </w:rPr>
        <w:t>NFP</w:t>
      </w:r>
      <w:r w:rsidR="006A7022" w:rsidRPr="00E508E7">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even" r:id="rId40"/>
      <w:headerReference w:type="default" r:id="rId41"/>
      <w:footerReference w:type="even" r:id="rId42"/>
      <w:footerReference w:type="default" r:id="rId43"/>
      <w:headerReference w:type="first" r:id="rId44"/>
      <w:footerReference w:type="first" r:id="rId45"/>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2A9" w:rsidRDefault="001B12A9" w:rsidP="006829FC">
      <w:r>
        <w:separator/>
      </w:r>
    </w:p>
  </w:endnote>
  <w:endnote w:type="continuationSeparator" w:id="0">
    <w:p w:rsidR="001B12A9" w:rsidRDefault="001B12A9"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14" w:rsidRDefault="00FF131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785951"/>
      <w:docPartObj>
        <w:docPartGallery w:val="Page Numbers (Bottom of Page)"/>
        <w:docPartUnique/>
      </w:docPartObj>
    </w:sdtPr>
    <w:sdtEndPr/>
    <w:sdtContent>
      <w:p w:rsidR="001B12A9" w:rsidRDefault="001B12A9">
        <w:pPr>
          <w:pStyle w:val="Pta"/>
          <w:jc w:val="center"/>
        </w:pPr>
        <w:r>
          <w:fldChar w:fldCharType="begin"/>
        </w:r>
        <w:r>
          <w:instrText>PAGE   \* MERGEFORMAT</w:instrText>
        </w:r>
        <w:r>
          <w:fldChar w:fldCharType="separate"/>
        </w:r>
        <w:r w:rsidR="004B6172">
          <w:rPr>
            <w:noProof/>
          </w:rPr>
          <w:t>24</w:t>
        </w:r>
        <w:r>
          <w:fldChar w:fldCharType="end"/>
        </w:r>
      </w:p>
    </w:sdtContent>
  </w:sdt>
  <w:p w:rsidR="001B12A9" w:rsidRDefault="001B12A9">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14" w:rsidRDefault="00FF131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2A9" w:rsidRDefault="001B12A9" w:rsidP="006829FC">
      <w:r>
        <w:separator/>
      </w:r>
    </w:p>
  </w:footnote>
  <w:footnote w:type="continuationSeparator" w:id="0">
    <w:p w:rsidR="001B12A9" w:rsidRDefault="001B12A9" w:rsidP="006829FC">
      <w:r>
        <w:continuationSeparator/>
      </w:r>
    </w:p>
  </w:footnote>
  <w:footnote w:id="1">
    <w:p w:rsidR="001B12A9" w:rsidRDefault="001B12A9"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1B12A9" w:rsidRDefault="001B12A9"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1B12A9" w:rsidRDefault="001B12A9" w:rsidP="00810F48">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1B12A9" w:rsidRDefault="001B12A9"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14" w:rsidRDefault="00FF131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2A9" w:rsidRPr="0012621C" w:rsidRDefault="001B12A9"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53B9CEE0" wp14:editId="1A424DCE">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1B12A9" w:rsidRPr="005D01A7" w:rsidRDefault="001B12A9" w:rsidP="00936B1C">
    <w:pPr>
      <w:rPr>
        <w:rFonts w:asciiTheme="minorHAnsi" w:hAnsiTheme="minorHAnsi" w:cstheme="minorHAnsi"/>
      </w:rPr>
    </w:pPr>
    <w:r w:rsidRPr="005D01A7">
      <w:rPr>
        <w:rFonts w:asciiTheme="minorHAnsi" w:hAnsiTheme="minorHAnsi" w:cstheme="minorHAnsi"/>
      </w:rPr>
      <w:t xml:space="preserve">                                         Konsolidovaná verzia po zmene č. </w:t>
    </w:r>
    <w:del w:id="11" w:author="Šušlíková Mária" w:date="2020-09-08T10:00:00Z">
      <w:r w:rsidR="00E002AE" w:rsidDel="00C4114C">
        <w:rPr>
          <w:rFonts w:asciiTheme="minorHAnsi" w:hAnsiTheme="minorHAnsi" w:cstheme="minorHAnsi"/>
        </w:rPr>
        <w:delText>5</w:delText>
      </w:r>
      <w:r w:rsidR="00E002AE" w:rsidRPr="005D01A7" w:rsidDel="00C4114C">
        <w:rPr>
          <w:rFonts w:asciiTheme="minorHAnsi" w:hAnsiTheme="minorHAnsi" w:cstheme="minorHAnsi"/>
        </w:rPr>
        <w:delText xml:space="preserve"> </w:delText>
      </w:r>
    </w:del>
    <w:ins w:id="12" w:author="Šušlíková Mária" w:date="2020-09-08T10:00:00Z">
      <w:r w:rsidR="00C4114C">
        <w:rPr>
          <w:rFonts w:asciiTheme="minorHAnsi" w:hAnsiTheme="minorHAnsi" w:cstheme="minorHAnsi"/>
        </w:rPr>
        <w:t>6</w:t>
      </w:r>
      <w:r w:rsidR="00C4114C" w:rsidRPr="005D01A7">
        <w:rPr>
          <w:rFonts w:asciiTheme="minorHAnsi" w:hAnsiTheme="minorHAnsi" w:cstheme="minorHAnsi"/>
        </w:rPr>
        <w:t xml:space="preserve"> </w:t>
      </w:r>
    </w:ins>
    <w:r w:rsidRPr="005D01A7">
      <w:rPr>
        <w:rFonts w:asciiTheme="minorHAnsi" w:hAnsiTheme="minorHAnsi" w:cstheme="minorHAnsi"/>
      </w:rPr>
      <w:t>z</w:t>
    </w:r>
    <w:del w:id="13" w:author="Šušlíková Mária" w:date="2020-09-08T10:00:00Z">
      <w:r w:rsidDel="00C4114C">
        <w:rPr>
          <w:rFonts w:asciiTheme="minorHAnsi" w:hAnsiTheme="minorHAnsi" w:cstheme="minorHAnsi"/>
        </w:rPr>
        <w:delText>o</w:delText>
      </w:r>
    </w:del>
    <w:r>
      <w:rPr>
        <w:rFonts w:asciiTheme="minorHAnsi" w:hAnsiTheme="minorHAnsi" w:cstheme="minorHAnsi"/>
      </w:rPr>
      <w:t xml:space="preserve"> </w:t>
    </w:r>
    <w:del w:id="14" w:author="Šušlíková Mária" w:date="2020-09-08T10:01:00Z">
      <w:r w:rsidDel="00C4114C">
        <w:rPr>
          <w:rFonts w:asciiTheme="minorHAnsi" w:hAnsiTheme="minorHAnsi" w:cstheme="minorHAnsi"/>
        </w:rPr>
        <w:delText>1</w:delText>
      </w:r>
      <w:r w:rsidR="00E002AE" w:rsidDel="00C4114C">
        <w:rPr>
          <w:rFonts w:asciiTheme="minorHAnsi" w:hAnsiTheme="minorHAnsi" w:cstheme="minorHAnsi"/>
        </w:rPr>
        <w:delText>1</w:delText>
      </w:r>
      <w:r w:rsidRPr="005D01A7" w:rsidDel="00C4114C">
        <w:rPr>
          <w:rFonts w:asciiTheme="minorHAnsi" w:hAnsiTheme="minorHAnsi" w:cstheme="minorHAnsi"/>
        </w:rPr>
        <w:delText>.</w:delText>
      </w:r>
      <w:r w:rsidDel="00C4114C">
        <w:rPr>
          <w:rFonts w:asciiTheme="minorHAnsi" w:hAnsiTheme="minorHAnsi" w:cstheme="minorHAnsi"/>
        </w:rPr>
        <w:delText xml:space="preserve"> </w:delText>
      </w:r>
      <w:r w:rsidR="00E002AE" w:rsidDel="00C4114C">
        <w:rPr>
          <w:rFonts w:asciiTheme="minorHAnsi" w:hAnsiTheme="minorHAnsi" w:cstheme="minorHAnsi"/>
        </w:rPr>
        <w:delText>12</w:delText>
      </w:r>
      <w:r w:rsidRPr="005D01A7" w:rsidDel="00C4114C">
        <w:rPr>
          <w:rFonts w:asciiTheme="minorHAnsi" w:hAnsiTheme="minorHAnsi" w:cstheme="minorHAnsi"/>
        </w:rPr>
        <w:delText>.</w:delText>
      </w:r>
      <w:r w:rsidDel="00C4114C">
        <w:rPr>
          <w:rFonts w:asciiTheme="minorHAnsi" w:hAnsiTheme="minorHAnsi" w:cstheme="minorHAnsi"/>
        </w:rPr>
        <w:delText xml:space="preserve"> </w:delText>
      </w:r>
      <w:r w:rsidRPr="005D01A7" w:rsidDel="00C4114C">
        <w:rPr>
          <w:rFonts w:asciiTheme="minorHAnsi" w:hAnsiTheme="minorHAnsi" w:cstheme="minorHAnsi"/>
        </w:rPr>
        <w:delText>201</w:delText>
      </w:r>
      <w:r w:rsidDel="00C4114C">
        <w:rPr>
          <w:rFonts w:asciiTheme="minorHAnsi" w:hAnsiTheme="minorHAnsi" w:cstheme="minorHAnsi"/>
        </w:rPr>
        <w:delText>9</w:delText>
      </w:r>
    </w:del>
    <w:ins w:id="15" w:author="Šušlíková Mária" w:date="2020-09-08T10:59:00Z">
      <w:r w:rsidR="00FF1314">
        <w:rPr>
          <w:rFonts w:asciiTheme="minorHAnsi" w:hAnsiTheme="minorHAnsi" w:cstheme="minorHAnsi"/>
        </w:rPr>
        <w:t>22</w:t>
      </w:r>
    </w:ins>
    <w:ins w:id="16" w:author="Šušlíková Mária" w:date="2020-09-08T10:01:00Z">
      <w:r w:rsidR="00C4114C">
        <w:rPr>
          <w:rFonts w:asciiTheme="minorHAnsi" w:hAnsiTheme="minorHAnsi" w:cstheme="minorHAnsi"/>
        </w:rPr>
        <w:t>. 09. 2020</w:t>
      </w:r>
    </w:ins>
    <w:r w:rsidRPr="005D01A7">
      <w:rPr>
        <w:rFonts w:asciiTheme="minorHAnsi" w:hAnsiTheme="minorHAnsi" w:cstheme="minorHAnsi"/>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1314" w:rsidRDefault="00FF131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7"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CF23331"/>
    <w:multiLevelType w:val="hybridMultilevel"/>
    <w:tmpl w:val="1462394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0"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4"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8"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4"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574"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7"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9"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0"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3"/>
  </w:num>
  <w:num w:numId="7">
    <w:abstractNumId w:val="31"/>
  </w:num>
  <w:num w:numId="8">
    <w:abstractNumId w:val="22"/>
  </w:num>
  <w:num w:numId="9">
    <w:abstractNumId w:val="10"/>
  </w:num>
  <w:num w:numId="10">
    <w:abstractNumId w:val="0"/>
  </w:num>
  <w:num w:numId="11">
    <w:abstractNumId w:val="19"/>
  </w:num>
  <w:num w:numId="12">
    <w:abstractNumId w:val="16"/>
  </w:num>
  <w:num w:numId="13">
    <w:abstractNumId w:val="3"/>
  </w:num>
  <w:num w:numId="14">
    <w:abstractNumId w:val="2"/>
  </w:num>
  <w:num w:numId="15">
    <w:abstractNumId w:val="1"/>
  </w:num>
  <w:num w:numId="16">
    <w:abstractNumId w:val="30"/>
  </w:num>
  <w:num w:numId="17">
    <w:abstractNumId w:val="29"/>
  </w:num>
  <w:num w:numId="18">
    <w:abstractNumId w:val="11"/>
  </w:num>
  <w:num w:numId="19">
    <w:abstractNumId w:val="7"/>
  </w:num>
  <w:num w:numId="20">
    <w:abstractNumId w:val="23"/>
  </w:num>
  <w:num w:numId="21">
    <w:abstractNumId w:val="25"/>
  </w:num>
  <w:num w:numId="22">
    <w:abstractNumId w:val="18"/>
  </w:num>
  <w:num w:numId="23">
    <w:abstractNumId w:val="32"/>
  </w:num>
  <w:num w:numId="24">
    <w:abstractNumId w:val="31"/>
  </w:num>
  <w:num w:numId="25">
    <w:abstractNumId w:val="27"/>
  </w:num>
  <w:num w:numId="26">
    <w:abstractNumId w:val="26"/>
  </w:num>
  <w:num w:numId="27">
    <w:abstractNumId w:val="14"/>
  </w:num>
  <w:num w:numId="28">
    <w:abstractNumId w:val="12"/>
  </w:num>
  <w:num w:numId="29">
    <w:abstractNumId w:val="21"/>
  </w:num>
  <w:num w:numId="30">
    <w:abstractNumId w:val="8"/>
  </w:num>
  <w:num w:numId="31">
    <w:abstractNumId w:val="5"/>
  </w:num>
  <w:num w:numId="32">
    <w:abstractNumId w:val="33"/>
  </w:num>
  <w:num w:numId="33">
    <w:abstractNumId w:val="6"/>
  </w:num>
  <w:num w:numId="34">
    <w:abstractNumId w:val="9"/>
  </w:num>
  <w:num w:numId="35">
    <w:abstractNumId w:val="20"/>
  </w:num>
  <w:num w:numId="3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776561741-602162358-839522115-137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6C0A"/>
    <w:rsid w:val="00017B90"/>
    <w:rsid w:val="0002371A"/>
    <w:rsid w:val="0002715F"/>
    <w:rsid w:val="000348B1"/>
    <w:rsid w:val="0003739A"/>
    <w:rsid w:val="00052DE5"/>
    <w:rsid w:val="00055186"/>
    <w:rsid w:val="00064160"/>
    <w:rsid w:val="0006785B"/>
    <w:rsid w:val="0007013E"/>
    <w:rsid w:val="00080E99"/>
    <w:rsid w:val="00085CCD"/>
    <w:rsid w:val="000A6770"/>
    <w:rsid w:val="000B4649"/>
    <w:rsid w:val="000B4859"/>
    <w:rsid w:val="000C225D"/>
    <w:rsid w:val="000C6A20"/>
    <w:rsid w:val="000D60BA"/>
    <w:rsid w:val="000D6D0F"/>
    <w:rsid w:val="00104145"/>
    <w:rsid w:val="001127EB"/>
    <w:rsid w:val="0011383A"/>
    <w:rsid w:val="00115088"/>
    <w:rsid w:val="00120F53"/>
    <w:rsid w:val="0012621C"/>
    <w:rsid w:val="00142B86"/>
    <w:rsid w:val="001508CE"/>
    <w:rsid w:val="00150B3C"/>
    <w:rsid w:val="001717FE"/>
    <w:rsid w:val="00173BDD"/>
    <w:rsid w:val="00180C29"/>
    <w:rsid w:val="001825D1"/>
    <w:rsid w:val="001867CA"/>
    <w:rsid w:val="00186B7F"/>
    <w:rsid w:val="001912B9"/>
    <w:rsid w:val="001947A4"/>
    <w:rsid w:val="001A5A7A"/>
    <w:rsid w:val="001A6804"/>
    <w:rsid w:val="001B12A9"/>
    <w:rsid w:val="001B4049"/>
    <w:rsid w:val="001D643F"/>
    <w:rsid w:val="001D65F8"/>
    <w:rsid w:val="001D6638"/>
    <w:rsid w:val="001D7E1B"/>
    <w:rsid w:val="001F2698"/>
    <w:rsid w:val="001F2D53"/>
    <w:rsid w:val="001F3ED9"/>
    <w:rsid w:val="00217F06"/>
    <w:rsid w:val="002219FB"/>
    <w:rsid w:val="00230CBB"/>
    <w:rsid w:val="00252D0D"/>
    <w:rsid w:val="00254A06"/>
    <w:rsid w:val="00254EC8"/>
    <w:rsid w:val="00284DB1"/>
    <w:rsid w:val="00287F44"/>
    <w:rsid w:val="0029221B"/>
    <w:rsid w:val="002A172B"/>
    <w:rsid w:val="002A7815"/>
    <w:rsid w:val="002B1402"/>
    <w:rsid w:val="002B60E5"/>
    <w:rsid w:val="002B6CE1"/>
    <w:rsid w:val="002C1187"/>
    <w:rsid w:val="002C47F6"/>
    <w:rsid w:val="002D08EE"/>
    <w:rsid w:val="002D0D60"/>
    <w:rsid w:val="002D24D7"/>
    <w:rsid w:val="002D76F0"/>
    <w:rsid w:val="002D771C"/>
    <w:rsid w:val="002E1A35"/>
    <w:rsid w:val="002E5133"/>
    <w:rsid w:val="003041BF"/>
    <w:rsid w:val="003142E6"/>
    <w:rsid w:val="00320FB6"/>
    <w:rsid w:val="0034149C"/>
    <w:rsid w:val="00343ECF"/>
    <w:rsid w:val="00347BA3"/>
    <w:rsid w:val="00375457"/>
    <w:rsid w:val="00385068"/>
    <w:rsid w:val="003A44D9"/>
    <w:rsid w:val="003B517D"/>
    <w:rsid w:val="003C1744"/>
    <w:rsid w:val="003C2270"/>
    <w:rsid w:val="003C44E2"/>
    <w:rsid w:val="003E04E9"/>
    <w:rsid w:val="003E2B46"/>
    <w:rsid w:val="003F2A48"/>
    <w:rsid w:val="003F2AC8"/>
    <w:rsid w:val="003F6297"/>
    <w:rsid w:val="003F75F9"/>
    <w:rsid w:val="00400374"/>
    <w:rsid w:val="00400B2B"/>
    <w:rsid w:val="00405985"/>
    <w:rsid w:val="004065BC"/>
    <w:rsid w:val="00411BDB"/>
    <w:rsid w:val="00420655"/>
    <w:rsid w:val="0042231A"/>
    <w:rsid w:val="00441B02"/>
    <w:rsid w:val="00457BE1"/>
    <w:rsid w:val="004645BC"/>
    <w:rsid w:val="00466D1D"/>
    <w:rsid w:val="00477FDE"/>
    <w:rsid w:val="00484C3B"/>
    <w:rsid w:val="00491D71"/>
    <w:rsid w:val="00494198"/>
    <w:rsid w:val="004A50DD"/>
    <w:rsid w:val="004A72B2"/>
    <w:rsid w:val="004B6172"/>
    <w:rsid w:val="004C642B"/>
    <w:rsid w:val="004D3F96"/>
    <w:rsid w:val="004D5DB0"/>
    <w:rsid w:val="004D7BF2"/>
    <w:rsid w:val="005034F6"/>
    <w:rsid w:val="00503622"/>
    <w:rsid w:val="00513E00"/>
    <w:rsid w:val="00516775"/>
    <w:rsid w:val="00525516"/>
    <w:rsid w:val="0052799D"/>
    <w:rsid w:val="00533245"/>
    <w:rsid w:val="00541E08"/>
    <w:rsid w:val="0054659C"/>
    <w:rsid w:val="005504FC"/>
    <w:rsid w:val="00550DD5"/>
    <w:rsid w:val="005632BA"/>
    <w:rsid w:val="005805F5"/>
    <w:rsid w:val="005863C3"/>
    <w:rsid w:val="005970ED"/>
    <w:rsid w:val="005A1282"/>
    <w:rsid w:val="005A53D8"/>
    <w:rsid w:val="005A7C33"/>
    <w:rsid w:val="005B04EE"/>
    <w:rsid w:val="005C3F97"/>
    <w:rsid w:val="005D01A7"/>
    <w:rsid w:val="005D1398"/>
    <w:rsid w:val="005E5834"/>
    <w:rsid w:val="005F0343"/>
    <w:rsid w:val="005F0C5A"/>
    <w:rsid w:val="005F3252"/>
    <w:rsid w:val="005F7C37"/>
    <w:rsid w:val="00612C88"/>
    <w:rsid w:val="006148A8"/>
    <w:rsid w:val="00622D56"/>
    <w:rsid w:val="006241A9"/>
    <w:rsid w:val="006246F6"/>
    <w:rsid w:val="00631405"/>
    <w:rsid w:val="00633D08"/>
    <w:rsid w:val="00635D46"/>
    <w:rsid w:val="00637A4B"/>
    <w:rsid w:val="0064265D"/>
    <w:rsid w:val="00643C4C"/>
    <w:rsid w:val="00646FEC"/>
    <w:rsid w:val="00651551"/>
    <w:rsid w:val="00652E40"/>
    <w:rsid w:val="00654DDD"/>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3FDE"/>
    <w:rsid w:val="006C211F"/>
    <w:rsid w:val="006C619D"/>
    <w:rsid w:val="006D2F0A"/>
    <w:rsid w:val="006D31FE"/>
    <w:rsid w:val="006D79B5"/>
    <w:rsid w:val="006E5E7D"/>
    <w:rsid w:val="006F20F1"/>
    <w:rsid w:val="006F4A48"/>
    <w:rsid w:val="006F5DBC"/>
    <w:rsid w:val="00703AD1"/>
    <w:rsid w:val="00704359"/>
    <w:rsid w:val="00712ADD"/>
    <w:rsid w:val="00723C75"/>
    <w:rsid w:val="00727285"/>
    <w:rsid w:val="00736DE3"/>
    <w:rsid w:val="00742E4E"/>
    <w:rsid w:val="00744A61"/>
    <w:rsid w:val="00761784"/>
    <w:rsid w:val="00766DC0"/>
    <w:rsid w:val="00773ED6"/>
    <w:rsid w:val="007775EB"/>
    <w:rsid w:val="007919FC"/>
    <w:rsid w:val="007A6843"/>
    <w:rsid w:val="007A6B5E"/>
    <w:rsid w:val="007C3073"/>
    <w:rsid w:val="007C7205"/>
    <w:rsid w:val="007D28C5"/>
    <w:rsid w:val="007D4E2D"/>
    <w:rsid w:val="007E5308"/>
    <w:rsid w:val="007F00E2"/>
    <w:rsid w:val="007F24AF"/>
    <w:rsid w:val="007F6A88"/>
    <w:rsid w:val="00810F48"/>
    <w:rsid w:val="0081210D"/>
    <w:rsid w:val="00813D0F"/>
    <w:rsid w:val="00817B45"/>
    <w:rsid w:val="008216B8"/>
    <w:rsid w:val="00830D13"/>
    <w:rsid w:val="00831F42"/>
    <w:rsid w:val="00852AFB"/>
    <w:rsid w:val="008540BD"/>
    <w:rsid w:val="00860323"/>
    <w:rsid w:val="00883B84"/>
    <w:rsid w:val="008929FF"/>
    <w:rsid w:val="008A7C6B"/>
    <w:rsid w:val="008C777C"/>
    <w:rsid w:val="008D5AB1"/>
    <w:rsid w:val="008E414D"/>
    <w:rsid w:val="008F09D5"/>
    <w:rsid w:val="008F7D9C"/>
    <w:rsid w:val="00905260"/>
    <w:rsid w:val="0091371E"/>
    <w:rsid w:val="00917516"/>
    <w:rsid w:val="00926015"/>
    <w:rsid w:val="00936B1C"/>
    <w:rsid w:val="00963010"/>
    <w:rsid w:val="00966802"/>
    <w:rsid w:val="009670EF"/>
    <w:rsid w:val="00970B2A"/>
    <w:rsid w:val="0097731A"/>
    <w:rsid w:val="009852D3"/>
    <w:rsid w:val="00992667"/>
    <w:rsid w:val="00992E46"/>
    <w:rsid w:val="00997381"/>
    <w:rsid w:val="009A39CA"/>
    <w:rsid w:val="009B640B"/>
    <w:rsid w:val="009C25B1"/>
    <w:rsid w:val="009C2C8A"/>
    <w:rsid w:val="009C3185"/>
    <w:rsid w:val="00A06A3C"/>
    <w:rsid w:val="00A20759"/>
    <w:rsid w:val="00A21045"/>
    <w:rsid w:val="00A21DC3"/>
    <w:rsid w:val="00A21EE1"/>
    <w:rsid w:val="00A22AA4"/>
    <w:rsid w:val="00A3047D"/>
    <w:rsid w:val="00A36F6D"/>
    <w:rsid w:val="00A45BED"/>
    <w:rsid w:val="00A463E6"/>
    <w:rsid w:val="00A474BB"/>
    <w:rsid w:val="00A5499D"/>
    <w:rsid w:val="00A6535D"/>
    <w:rsid w:val="00A71778"/>
    <w:rsid w:val="00A727FF"/>
    <w:rsid w:val="00A829F4"/>
    <w:rsid w:val="00A86C8C"/>
    <w:rsid w:val="00A9234D"/>
    <w:rsid w:val="00AA067D"/>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47E18"/>
    <w:rsid w:val="00B560EA"/>
    <w:rsid w:val="00B71188"/>
    <w:rsid w:val="00B85727"/>
    <w:rsid w:val="00B91DDF"/>
    <w:rsid w:val="00BB0089"/>
    <w:rsid w:val="00BB2A2A"/>
    <w:rsid w:val="00BB410A"/>
    <w:rsid w:val="00BC1666"/>
    <w:rsid w:val="00BD373F"/>
    <w:rsid w:val="00BE155F"/>
    <w:rsid w:val="00BE6203"/>
    <w:rsid w:val="00BF0DBC"/>
    <w:rsid w:val="00BF2E3D"/>
    <w:rsid w:val="00BF4301"/>
    <w:rsid w:val="00C005AC"/>
    <w:rsid w:val="00C105A6"/>
    <w:rsid w:val="00C22106"/>
    <w:rsid w:val="00C24B9E"/>
    <w:rsid w:val="00C25D76"/>
    <w:rsid w:val="00C4114C"/>
    <w:rsid w:val="00C6125A"/>
    <w:rsid w:val="00C70E8E"/>
    <w:rsid w:val="00C77E60"/>
    <w:rsid w:val="00C87D50"/>
    <w:rsid w:val="00C92C97"/>
    <w:rsid w:val="00C94C49"/>
    <w:rsid w:val="00CA1346"/>
    <w:rsid w:val="00CA3F55"/>
    <w:rsid w:val="00CB2D85"/>
    <w:rsid w:val="00CB4E33"/>
    <w:rsid w:val="00CC0EE9"/>
    <w:rsid w:val="00CD51DD"/>
    <w:rsid w:val="00CE1C5B"/>
    <w:rsid w:val="00CE392F"/>
    <w:rsid w:val="00CE3AFB"/>
    <w:rsid w:val="00CE606D"/>
    <w:rsid w:val="00CF2851"/>
    <w:rsid w:val="00CF3548"/>
    <w:rsid w:val="00CF3735"/>
    <w:rsid w:val="00CF63F4"/>
    <w:rsid w:val="00CF6B09"/>
    <w:rsid w:val="00D06C71"/>
    <w:rsid w:val="00D0734A"/>
    <w:rsid w:val="00D1385F"/>
    <w:rsid w:val="00D2234A"/>
    <w:rsid w:val="00D23130"/>
    <w:rsid w:val="00D355FE"/>
    <w:rsid w:val="00D54B8B"/>
    <w:rsid w:val="00D572F8"/>
    <w:rsid w:val="00D60320"/>
    <w:rsid w:val="00D76B9B"/>
    <w:rsid w:val="00D82794"/>
    <w:rsid w:val="00D87519"/>
    <w:rsid w:val="00DA00E7"/>
    <w:rsid w:val="00DA77AA"/>
    <w:rsid w:val="00DB42B7"/>
    <w:rsid w:val="00DD0031"/>
    <w:rsid w:val="00DD10FC"/>
    <w:rsid w:val="00DD1FCE"/>
    <w:rsid w:val="00DD2622"/>
    <w:rsid w:val="00DD6FA3"/>
    <w:rsid w:val="00DE029E"/>
    <w:rsid w:val="00DE4FEF"/>
    <w:rsid w:val="00DE59B8"/>
    <w:rsid w:val="00DE6E32"/>
    <w:rsid w:val="00DE79BF"/>
    <w:rsid w:val="00DF39E6"/>
    <w:rsid w:val="00DF60D0"/>
    <w:rsid w:val="00E002AE"/>
    <w:rsid w:val="00E157BE"/>
    <w:rsid w:val="00E173C2"/>
    <w:rsid w:val="00E21103"/>
    <w:rsid w:val="00E27D4E"/>
    <w:rsid w:val="00E3536A"/>
    <w:rsid w:val="00E508E7"/>
    <w:rsid w:val="00E529BF"/>
    <w:rsid w:val="00E535E7"/>
    <w:rsid w:val="00E57816"/>
    <w:rsid w:val="00E633F8"/>
    <w:rsid w:val="00E66FF6"/>
    <w:rsid w:val="00E70167"/>
    <w:rsid w:val="00E73800"/>
    <w:rsid w:val="00E84A9B"/>
    <w:rsid w:val="00EA0BC1"/>
    <w:rsid w:val="00EA7C0C"/>
    <w:rsid w:val="00EB52B7"/>
    <w:rsid w:val="00EB785C"/>
    <w:rsid w:val="00EC04DE"/>
    <w:rsid w:val="00EC46DE"/>
    <w:rsid w:val="00EC5280"/>
    <w:rsid w:val="00EC6D47"/>
    <w:rsid w:val="00ED7396"/>
    <w:rsid w:val="00EE48A7"/>
    <w:rsid w:val="00EE5FC0"/>
    <w:rsid w:val="00EF333E"/>
    <w:rsid w:val="00EF4A8E"/>
    <w:rsid w:val="00F044B1"/>
    <w:rsid w:val="00F12069"/>
    <w:rsid w:val="00F17564"/>
    <w:rsid w:val="00F178A9"/>
    <w:rsid w:val="00F17C1E"/>
    <w:rsid w:val="00F2695D"/>
    <w:rsid w:val="00F26DCF"/>
    <w:rsid w:val="00F34FA7"/>
    <w:rsid w:val="00F35F70"/>
    <w:rsid w:val="00F41E86"/>
    <w:rsid w:val="00F46A13"/>
    <w:rsid w:val="00F50BF1"/>
    <w:rsid w:val="00F51B99"/>
    <w:rsid w:val="00F5453A"/>
    <w:rsid w:val="00F61C6E"/>
    <w:rsid w:val="00F75923"/>
    <w:rsid w:val="00F808E3"/>
    <w:rsid w:val="00F8353B"/>
    <w:rsid w:val="00F85EB6"/>
    <w:rsid w:val="00F95F62"/>
    <w:rsid w:val="00FA1E27"/>
    <w:rsid w:val="00FA3B1D"/>
    <w:rsid w:val="00FB0083"/>
    <w:rsid w:val="00FB3E1F"/>
    <w:rsid w:val="00FB497D"/>
    <w:rsid w:val="00FB4A6D"/>
    <w:rsid w:val="00FC02E6"/>
    <w:rsid w:val="00FC57A1"/>
    <w:rsid w:val="00FC5E14"/>
    <w:rsid w:val="00FD12A8"/>
    <w:rsid w:val="00FE55F8"/>
    <w:rsid w:val="00FE7421"/>
    <w:rsid w:val="00FF13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280CAA0"/>
  <w15:docId w15:val="{14D84464-A31F-45F0-AE3C-5CAA3915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47"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optp.vlada.gov.sk/ine-dokumenty/"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www.optp.vlada.gov.sk/ine-dokumenty/"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footer" Target="footer2.xml"/><Relationship Id="rId48" Type="http://schemas.openxmlformats.org/officeDocument/2006/relationships/theme" Target="theme/theme1.xml"/><Relationship Id="rId8" Type="http://schemas.openxmlformats.org/officeDocument/2006/relationships/hyperlink" Target="http://optp.vlada.gov.sk" TargetMode="External"/><Relationship Id="rId3" Type="http://schemas.openxmlformats.org/officeDocument/2006/relationships/styles" Target="styles.xml"/><Relationship Id="rId12" Type="http://schemas.openxmlformats.org/officeDocument/2006/relationships/hyperlink" Target="http://optp.vlada.gov.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ntTable" Target="fontTable.xml"/><Relationship Id="rId20" Type="http://schemas.openxmlformats.org/officeDocument/2006/relationships/hyperlink" Target="https://www.optp.vlada.gov.sk/predkladanie-ziadosti-o-nfp/" TargetMode="External"/><Relationship Id="rId41"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0D9D5-8BCD-4E4B-8137-34CDF0B4B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26</Pages>
  <Words>9965</Words>
  <Characters>56805</Characters>
  <Application>Microsoft Office Word</Application>
  <DocSecurity>0</DocSecurity>
  <Lines>473</Lines>
  <Paragraphs>133</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66637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7</cp:revision>
  <dcterms:created xsi:type="dcterms:W3CDTF">2020-09-08T07:59:00Z</dcterms:created>
  <dcterms:modified xsi:type="dcterms:W3CDTF">2020-09-08T12:06:00Z</dcterms:modified>
</cp:coreProperties>
</file>