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9"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42839667"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4A5672">
        <w:rPr>
          <w:b/>
        </w:rPr>
        <w:t>17 630 100</w:t>
      </w:r>
      <w:r w:rsidR="00C47604">
        <w:rPr>
          <w:rFonts w:asciiTheme="minorHAnsi" w:hAnsiTheme="minorHAnsi" w:cstheme="minorHAnsi"/>
          <w:b/>
        </w:rPr>
        <w:t>,00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 xml:space="preserve">pisov obmedziť pre žiadateľov predkladanie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zmysle zákona o </w:t>
      </w:r>
      <w:proofErr w:type="spellStart"/>
      <w:r w:rsidRPr="00230311">
        <w:rPr>
          <w:rFonts w:asciiTheme="minorHAnsi" w:hAnsiTheme="minorHAnsi" w:cstheme="minorHAnsi"/>
          <w:sz w:val="22"/>
          <w:szCs w:val="22"/>
        </w:rPr>
        <w:t>e-Governmente</w:t>
      </w:r>
      <w:proofErr w:type="spellEnd"/>
      <w:r w:rsidRPr="00230311">
        <w:rPr>
          <w:rFonts w:asciiTheme="minorHAnsi" w:hAnsiTheme="minorHAnsi" w:cstheme="minorHAnsi"/>
          <w:sz w:val="22"/>
          <w:szCs w:val="22"/>
        </w:rPr>
        <w:t xml:space="preserv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10"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w:t>
      </w:r>
      <w:proofErr w:type="spellStart"/>
      <w:r w:rsidRPr="00230311">
        <w:rPr>
          <w:rFonts w:asciiTheme="minorHAnsi" w:hAnsiTheme="minorHAnsi" w:cstheme="minorHAnsi"/>
          <w:sz w:val="22"/>
          <w:szCs w:val="22"/>
        </w:rPr>
        <w:t>pdf</w:t>
      </w:r>
      <w:proofErr w:type="spellEnd"/>
      <w:r w:rsidRPr="00230311">
        <w:rPr>
          <w:rFonts w:asciiTheme="minorHAnsi" w:hAnsiTheme="minorHAnsi" w:cstheme="minorHAnsi"/>
          <w:sz w:val="22"/>
          <w:szCs w:val="22"/>
        </w:rPr>
        <w:t xml:space="preserve"> súbor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1"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2"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w:t>
      </w:r>
      <w:r w:rsidR="001936D0" w:rsidRPr="00230311">
        <w:rPr>
          <w:rFonts w:asciiTheme="minorHAnsi" w:hAnsiTheme="minorHAnsi" w:cstheme="minorHAnsi"/>
        </w:rPr>
        <w:lastRenderedPageBreak/>
        <w:t xml:space="preserve">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 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p>
    <w:p w14:paraId="4E73F8DA" w14:textId="7384ED6D"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w:t>
      </w:r>
      <w:r w:rsidR="00EF130B">
        <w:t xml:space="preserve"> riadne, včas a v určenej forme</w:t>
      </w:r>
      <w:r w:rsidRPr="00C77BDB">
        <w:t xml:space="preserve"> vzniknú pochybnosti o pravdivosti alebo úplnosti </w:t>
      </w:r>
      <w:proofErr w:type="spellStart"/>
      <w:r w:rsidRPr="00C77BDB">
        <w:t>ŽoNFP</w:t>
      </w:r>
      <w:proofErr w:type="spellEnd"/>
      <w:r w:rsidRPr="00C77BDB">
        <w:t xml:space="preserve"> alebo jej príloh</w:t>
      </w:r>
      <w:r w:rsidR="00EF130B">
        <w:t>,</w:t>
      </w:r>
      <w:r>
        <w:t xml:space="preserve"> </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Pr="00D457E3">
          <w:rPr>
            <w:rFonts w:asciiTheme="minorHAnsi" w:hAnsiTheme="minorHAnsi" w:cstheme="minorHAnsi"/>
          </w:rPr>
          <w:t xml:space="preserve">. </w:t>
        </w:r>
      </w:hyperlink>
    </w:p>
    <w:p w14:paraId="76800C31" w14:textId="4A9843F5"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3"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4D956C07"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hyperlink r:id="rId15"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6"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7"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8"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4EC1569E"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w:t>
      </w:r>
      <w:r w:rsidR="004C0E4D">
        <w:rPr>
          <w:rFonts w:asciiTheme="minorHAnsi" w:hAnsiTheme="minorHAnsi" w:cstheme="minorHAnsi"/>
        </w:rPr>
        <w:t xml:space="preserve">verejného obstarávania </w:t>
      </w:r>
      <w:r>
        <w:rPr>
          <w:rFonts w:asciiTheme="minorHAnsi" w:hAnsiTheme="minorHAnsi" w:cstheme="minorHAnsi"/>
        </w:rPr>
        <w:t>zverejnenej</w:t>
      </w:r>
      <w:r w:rsidR="004C0E4D">
        <w:rPr>
          <w:rFonts w:asciiTheme="minorHAnsi" w:hAnsiTheme="minorHAnsi" w:cstheme="minorHAnsi"/>
        </w:rPr>
        <w:t xml:space="preserve"> na </w:t>
      </w:r>
      <w:r>
        <w:rPr>
          <w:rFonts w:asciiTheme="minorHAnsi" w:hAnsiTheme="minorHAnsi" w:cstheme="minorHAnsi"/>
        </w:rPr>
        <w:t xml:space="preserve">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4C0E4D">
        <w:rPr>
          <w:rFonts w:asciiTheme="minorHAnsi" w:hAnsiTheme="minorHAnsi" w:cstheme="minorHAnsi"/>
        </w:rPr>
        <w:t> verejného obstarávania (ďalej aj „</w:t>
      </w:r>
      <w:r>
        <w:rPr>
          <w:rFonts w:asciiTheme="minorHAnsi" w:hAnsiTheme="minorHAnsi" w:cstheme="minorHAnsi"/>
        </w:rPr>
        <w:t>VO</w:t>
      </w:r>
      <w:r w:rsidR="004C0E4D">
        <w:rPr>
          <w:rFonts w:asciiTheme="minorHAnsi" w:hAnsiTheme="minorHAnsi" w:cstheme="minorHAnsi"/>
        </w:rPr>
        <w:t>“)</w:t>
      </w:r>
      <w:r>
        <w:rPr>
          <w:rFonts w:asciiTheme="minorHAnsi" w:hAnsiTheme="minorHAnsi" w:cstheme="minorHAnsi"/>
        </w:rPr>
        <w:t xml:space="preserve">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00983655">
        <w:rPr>
          <w:rFonts w:asciiTheme="minorHAnsi" w:hAnsiTheme="minorHAnsi" w:cstheme="minorHAnsi"/>
        </w:rPr>
        <w:t xml:space="preserve">Z uvedeného dôvodu žiadateľ nepredkladá na kontrolu RO OP TP spolu so </w:t>
      </w:r>
      <w:proofErr w:type="spellStart"/>
      <w:r w:rsidR="00983655">
        <w:rPr>
          <w:rFonts w:asciiTheme="minorHAnsi" w:hAnsiTheme="minorHAnsi" w:cstheme="minorHAnsi"/>
        </w:rPr>
        <w:t>ŽoNFP</w:t>
      </w:r>
      <w:proofErr w:type="spellEnd"/>
      <w:r w:rsidR="00983655">
        <w:rPr>
          <w:rFonts w:asciiTheme="minorHAnsi" w:hAnsiTheme="minorHAnsi" w:cstheme="minorHAnsi"/>
        </w:rPr>
        <w:t xml:space="preserve">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2"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 xml:space="preserve">horizontálnej priority </w:t>
      </w:r>
      <w:proofErr w:type="spellStart"/>
      <w:r w:rsidR="00FB4A32" w:rsidRPr="00230311">
        <w:rPr>
          <w:rFonts w:asciiTheme="minorHAnsi" w:hAnsiTheme="minorHAnsi" w:cstheme="minorHAnsi"/>
          <w:sz w:val="22"/>
          <w:szCs w:val="22"/>
        </w:rPr>
        <w:t>Marginalizované</w:t>
      </w:r>
      <w:proofErr w:type="spellEnd"/>
      <w:r w:rsidR="00FB4A32" w:rsidRPr="00230311">
        <w:rPr>
          <w:rFonts w:asciiTheme="minorHAnsi" w:hAnsiTheme="minorHAnsi" w:cstheme="minorHAnsi"/>
          <w:sz w:val="22"/>
          <w:szCs w:val="22"/>
        </w:rPr>
        <w:t xml:space="preserve">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w:t>
      </w:r>
      <w:proofErr w:type="spellStart"/>
      <w:r w:rsidRPr="001111BA">
        <w:rPr>
          <w:rFonts w:asciiTheme="minorHAnsi" w:hAnsiTheme="minorHAnsi" w:cstheme="minorHAnsi"/>
          <w:color w:val="000000"/>
          <w:sz w:val="22"/>
          <w:szCs w:val="22"/>
        </w:rPr>
        <w:t>ŽoNFP</w:t>
      </w:r>
      <w:proofErr w:type="spellEnd"/>
      <w:r w:rsidRPr="001111BA">
        <w:rPr>
          <w:rFonts w:asciiTheme="minorHAnsi" w:hAnsiTheme="minorHAnsi" w:cstheme="minorHAnsi"/>
          <w:color w:val="000000"/>
          <w:sz w:val="22"/>
          <w:szCs w:val="22"/>
        </w:rPr>
        <w:t xml:space="preserve">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631E9896"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5EE4ECA3"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 xml:space="preserve">(podmienka sa preukazuje čestným vyhlásením žiadateľa v časti č. 15 vo formulári </w:t>
      </w:r>
      <w:proofErr w:type="spellStart"/>
      <w:r w:rsidR="00D50AD5" w:rsidRPr="00230311">
        <w:rPr>
          <w:rFonts w:asciiTheme="minorHAnsi" w:hAnsiTheme="minorHAnsi" w:cstheme="minorHAnsi"/>
          <w:i/>
          <w:sz w:val="22"/>
          <w:szCs w:val="22"/>
        </w:rPr>
        <w:t>ŽoNFP</w:t>
      </w:r>
      <w:proofErr w:type="spellEnd"/>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0F9F6497"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(podmienka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230311">
        <w:rPr>
          <w:rFonts w:asciiTheme="minorHAnsi" w:hAnsiTheme="minorHAnsi" w:cstheme="minorHAnsi"/>
          <w:color w:val="000000"/>
          <w:sz w:val="22"/>
          <w:szCs w:val="22"/>
        </w:rPr>
        <w:t>ŽoNFP</w:t>
      </w:r>
      <w:proofErr w:type="spellEnd"/>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30311">
        <w:rPr>
          <w:rFonts w:asciiTheme="minorHAnsi" w:hAnsiTheme="minorHAnsi" w:cstheme="minorHAnsi"/>
          <w:color w:val="000000"/>
          <w:sz w:val="22"/>
          <w:szCs w:val="22"/>
        </w:rPr>
        <w:t>ŽoNFP</w:t>
      </w:r>
      <w:proofErr w:type="spellEnd"/>
      <w:r w:rsidRPr="00230311">
        <w:rPr>
          <w:rFonts w:asciiTheme="minorHAnsi" w:hAnsiTheme="minorHAnsi" w:cstheme="minorHAnsi"/>
          <w:color w:val="000000"/>
          <w:sz w:val="22"/>
          <w:szCs w:val="22"/>
        </w:rPr>
        <w:t xml:space="preserve">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5"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6"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7"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A24CA08" w:rsidR="003C2776" w:rsidRPr="00230311" w:rsidRDefault="00EE0D35"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w:t>
      </w:r>
      <w:r w:rsidR="007065EB"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w:t>
      </w:r>
      <w:r>
        <w:rPr>
          <w:rFonts w:asciiTheme="minorHAnsi" w:hAnsiTheme="minorHAnsi" w:cstheme="minorHAnsi"/>
          <w:color w:val="000000"/>
          <w:sz w:val="22"/>
          <w:szCs w:val="22"/>
        </w:rPr>
        <w:t>, </w:t>
      </w:r>
      <w:r w:rsidR="00496D8C" w:rsidRPr="00230311">
        <w:rPr>
          <w:rFonts w:asciiTheme="minorHAnsi" w:hAnsiTheme="minorHAnsi" w:cstheme="minorHAnsi"/>
          <w:color w:val="000000"/>
          <w:sz w:val="22"/>
          <w:szCs w:val="22"/>
        </w:rPr>
        <w:t>nariadenia</w:t>
      </w:r>
      <w:r>
        <w:rPr>
          <w:rFonts w:asciiTheme="minorHAnsi" w:hAnsiTheme="minorHAnsi" w:cstheme="minorHAnsi"/>
          <w:color w:val="000000"/>
          <w:sz w:val="22"/>
          <w:szCs w:val="22"/>
        </w:rPr>
        <w:t xml:space="preserve"> a iné právne predpisy</w:t>
      </w:r>
      <w:r w:rsidR="00496D8C" w:rsidRPr="00230311">
        <w:rPr>
          <w:rFonts w:asciiTheme="minorHAnsi" w:hAnsiTheme="minorHAnsi" w:cstheme="minorHAnsi"/>
          <w:color w:val="000000"/>
          <w:sz w:val="22"/>
          <w:szCs w:val="22"/>
        </w:rPr>
        <w:t>,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 xml:space="preserve">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F25692" w:rsidRPr="00230311">
        <w:rPr>
          <w:rFonts w:asciiTheme="minorHAnsi" w:hAnsiTheme="minorHAnsi" w:cstheme="minorHAnsi"/>
          <w:i/>
          <w:sz w:val="22"/>
          <w:szCs w:val="22"/>
        </w:rPr>
        <w:t>ŽoNFP</w:t>
      </w:r>
      <w:proofErr w:type="spellEnd"/>
      <w:r w:rsidR="00F25692" w:rsidRPr="00230311">
        <w:rPr>
          <w:rFonts w:asciiTheme="minorHAnsi" w:hAnsiTheme="minorHAnsi" w:cstheme="minorHAnsi"/>
          <w:i/>
          <w:sz w:val="22"/>
          <w:szCs w:val="22"/>
        </w:rPr>
        <w:t xml:space="preserve">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8"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9"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20677E8F"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3D6EEBC5"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r w:rsidR="003A720F">
        <w:rPr>
          <w:rFonts w:asciiTheme="minorHAnsi" w:hAnsiTheme="minorHAnsi" w:cstheme="minorHAnsi"/>
          <w:i/>
          <w:sz w:val="22"/>
          <w:szCs w:val="22"/>
        </w:rPr>
        <w:t>.</w:t>
      </w:r>
      <w:r w:rsidRPr="00230311">
        <w:rPr>
          <w:rFonts w:asciiTheme="minorHAnsi" w:hAnsiTheme="minorHAnsi" w:cstheme="minorHAnsi"/>
          <w:i/>
          <w:sz w:val="22"/>
          <w:szCs w:val="22"/>
        </w:rPr>
        <w:t>)</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 xml:space="preserve">plnenie podmienky čestným vyhlásením v časti č. 15 vo formulári </w:t>
      </w:r>
      <w:proofErr w:type="spellStart"/>
      <w:r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Žiadateľ/prijímateľ nesmie túto podmienku poskytnutia príspevku porušiť ani počas konania o </w:t>
      </w:r>
      <w:proofErr w:type="spellStart"/>
      <w:r w:rsidR="003850CB"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xml:space="preserve">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51B5D058"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2F390DC6"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del w:id="0" w:author="Autor">
        <w:r w:rsidR="00FE4F8E" w:rsidDel="00341E90">
          <w:rPr>
            <w:rFonts w:asciiTheme="minorHAnsi" w:hAnsiTheme="minorHAnsi" w:cstheme="minorHAnsi"/>
            <w:b/>
            <w:color w:val="000000"/>
            <w:sz w:val="22"/>
            <w:szCs w:val="22"/>
          </w:rPr>
          <w:delText>2020</w:delText>
        </w:r>
      </w:del>
      <w:ins w:id="1" w:author="Autor">
        <w:r w:rsidR="00341E90">
          <w:rPr>
            <w:rFonts w:asciiTheme="minorHAnsi" w:hAnsiTheme="minorHAnsi" w:cstheme="minorHAnsi"/>
            <w:b/>
            <w:color w:val="000000"/>
            <w:sz w:val="22"/>
            <w:szCs w:val="22"/>
          </w:rPr>
          <w:t>202</w:t>
        </w:r>
        <w:r w:rsidR="00341E90">
          <w:rPr>
            <w:rFonts w:asciiTheme="minorHAnsi" w:hAnsiTheme="minorHAnsi" w:cstheme="minorHAnsi"/>
            <w:b/>
            <w:color w:val="000000"/>
            <w:sz w:val="22"/>
            <w:szCs w:val="22"/>
          </w:rPr>
          <w:t>1</w:t>
        </w:r>
      </w:ins>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462C6FA6"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60676">
        <w:rPr>
          <w:rFonts w:asciiTheme="minorHAnsi" w:hAnsiTheme="minorHAnsi"/>
          <w:i/>
          <w:sz w:val="22"/>
          <w:szCs w:val="22"/>
        </w:rPr>
        <w:t>0</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del w:id="2" w:author="Autor">
        <w:r w:rsidR="00A74A92" w:rsidDel="00341E90">
          <w:rPr>
            <w:rFonts w:asciiTheme="minorHAnsi" w:hAnsiTheme="minorHAnsi" w:cstheme="minorHAnsi"/>
            <w:i/>
            <w:sz w:val="22"/>
            <w:szCs w:val="22"/>
          </w:rPr>
          <w:delText>2020</w:delText>
        </w:r>
      </w:del>
      <w:ins w:id="3" w:author="Autor">
        <w:r w:rsidR="00341E90">
          <w:rPr>
            <w:rFonts w:asciiTheme="minorHAnsi" w:hAnsiTheme="minorHAnsi" w:cstheme="minorHAnsi"/>
            <w:i/>
            <w:sz w:val="22"/>
            <w:szCs w:val="22"/>
          </w:rPr>
          <w:t>202</w:t>
        </w:r>
        <w:r w:rsidR="00341E90">
          <w:rPr>
            <w:rFonts w:asciiTheme="minorHAnsi" w:hAnsiTheme="minorHAnsi" w:cstheme="minorHAnsi"/>
            <w:i/>
            <w:sz w:val="22"/>
            <w:szCs w:val="22"/>
          </w:rPr>
          <w:t>1</w:t>
        </w:r>
      </w:ins>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bookmarkStart w:id="4" w:name="_GoBack"/>
      <w:bookmarkEnd w:id="4"/>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w:t>
      </w:r>
      <w:r w:rsidR="00841561" w:rsidRPr="00CF41AA">
        <w:rPr>
          <w:rFonts w:asciiTheme="minorHAnsi" w:hAnsiTheme="minorHAnsi" w:cstheme="minorHAnsi"/>
          <w:sz w:val="22"/>
          <w:szCs w:val="22"/>
        </w:rPr>
        <w:lastRenderedPageBreak/>
        <w:t xml:space="preserve">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66C11DD1"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5D82867F"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proofErr w:type="spellStart"/>
      <w:r w:rsidR="00B40556" w:rsidRPr="00230311">
        <w:rPr>
          <w:rFonts w:asciiTheme="minorHAnsi" w:hAnsiTheme="minorHAnsi" w:cstheme="minorHAnsi"/>
        </w:rPr>
        <w:t>e-Governmente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26F5B605"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C13B6E">
        <w:rPr>
          <w:rFonts w:asciiTheme="minorHAnsi" w:hAnsiTheme="minorHAnsi" w:cstheme="minorHAnsi"/>
          <w:sz w:val="22"/>
          <w:szCs w:val="22"/>
        </w:rPr>
        <w:t>ŽoNFP</w:t>
      </w:r>
      <w:proofErr w:type="spellEnd"/>
      <w:r w:rsidR="003664B0">
        <w:rPr>
          <w:rFonts w:asciiTheme="minorHAnsi" w:hAnsiTheme="minorHAnsi" w:cstheme="minorHAnsi"/>
          <w:sz w:val="22"/>
          <w:szCs w:val="22"/>
        </w:rPr>
        <w:t>,</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 </w:t>
      </w:r>
      <w:proofErr w:type="spellStart"/>
      <w:r w:rsidR="0064229B" w:rsidRPr="00230311">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1"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19A1BEC5"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w:t>
      </w:r>
      <w:r w:rsidRPr="00731709">
        <w:rPr>
          <w:rFonts w:asciiTheme="minorHAnsi" w:hAnsiTheme="minorHAnsi" w:cstheme="minorHAnsi"/>
          <w:sz w:val="22"/>
          <w:szCs w:val="22"/>
          <w:lang w:eastAsia="en-US"/>
        </w:rPr>
        <w:lastRenderedPageBreak/>
        <w:t xml:space="preserve">dôležité, aby bolo rozhodnutie poskytovateľa o odmietnutí, resp. o zastavení konania riadne odôvodnené na základe riadnych dôkazov; </w:t>
      </w:r>
    </w:p>
    <w:p w14:paraId="602C7898" w14:textId="1A940951"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77777777" w:rsidR="004E73C3" w:rsidRPr="004E73C3" w:rsidRDefault="004E73C3" w:rsidP="00933EB9">
      <w:pPr>
        <w:pStyle w:val="Odsekzoznamu"/>
        <w:spacing w:before="120" w:after="120"/>
        <w:ind w:right="-18"/>
        <w:jc w:val="both"/>
        <w:rPr>
          <w:rFonts w:asciiTheme="minorHAnsi" w:eastAsia="Calibri" w:hAnsiTheme="minorHAnsi"/>
        </w:rPr>
      </w:pPr>
      <w:r w:rsidRPr="004E73C3">
        <w:rPr>
          <w:rFonts w:asciiTheme="minorHAnsi" w:eastAsia="Calibri" w:hAnsiTheme="minorHAnsi" w:cstheme="minorHAnsi"/>
        </w:rPr>
        <w:t>Postup pri odvolacom konaní, ak sú splnené predpoklady uvedené v § 22 ods. 6 a § 20 zákona o 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0C35D71B"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w:t>
      </w:r>
      <w:r w:rsidRPr="00731709">
        <w:rPr>
          <w:rFonts w:asciiTheme="minorHAnsi" w:hAnsiTheme="minorHAnsi" w:cstheme="minorHAnsi"/>
          <w:bCs/>
          <w:iCs/>
          <w:sz w:val="22"/>
          <w:szCs w:val="22"/>
          <w:lang w:eastAsia="en-US"/>
        </w:rPr>
        <w:lastRenderedPageBreak/>
        <w:t xml:space="preserve">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7777777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2CF2F80B" w:rsidR="006553FF" w:rsidRPr="00230311"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w:t>
      </w:r>
      <w:r w:rsidRPr="00230311">
        <w:rPr>
          <w:rFonts w:asciiTheme="minorHAnsi" w:hAnsiTheme="minorHAnsi" w:cstheme="minorHAnsi"/>
          <w:sz w:val="22"/>
          <w:szCs w:val="22"/>
        </w:rPr>
        <w:lastRenderedPageBreak/>
        <w:t>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lastRenderedPageBreak/>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 xml:space="preserve">mluva o poskytnutí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Vzor zmluvy o poskytnutí NFP</w:t>
      </w:r>
      <w:r w:rsidR="00E54FE7" w:rsidRPr="00230311">
        <w:rPr>
          <w:rFonts w:asciiTheme="minorHAnsi" w:hAnsiTheme="minorHAnsi" w:cstheme="minorHAnsi"/>
        </w:rPr>
        <w:t xml:space="preserve"> ako aj 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6"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70B2CDE" w:rsidR="00DC3FBA" w:rsidRPr="00230311" w:rsidRDefault="00DC3FBA" w:rsidP="00933EB9">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proofErr w:type="spellStart"/>
      <w:r w:rsidRPr="00230311">
        <w:rPr>
          <w:rFonts w:asciiTheme="minorHAnsi" w:eastAsiaTheme="minorHAnsi" w:hAnsiTheme="minorHAnsi" w:cstheme="minorHAnsi"/>
        </w:rPr>
        <w:t>Governmente</w:t>
      </w:r>
      <w:proofErr w:type="spellEnd"/>
      <w:r w:rsidRPr="00230311">
        <w:rPr>
          <w:rFonts w:asciiTheme="minorHAnsi" w:eastAsiaTheme="minorHAnsi" w:hAnsiTheme="minorHAnsi" w:cstheme="minorHAnsi"/>
        </w:rPr>
        <w:t>)</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r w:rsidR="00232FE8" w:rsidRPr="002B4448">
        <w:rPr>
          <w:spacing w:val="1"/>
        </w:rPr>
        <w:t xml:space="preserve">V prípade elektronického podpisu zmluvy o NFP splnomocnenou osobou je súčasťou dokumentu zmluvy o NFP  aj </w:t>
      </w:r>
      <w:proofErr w:type="spellStart"/>
      <w:r w:rsidR="00232FE8" w:rsidRPr="002B4448">
        <w:rPr>
          <w:spacing w:val="1"/>
        </w:rPr>
        <w:t>Plnomocenstvo</w:t>
      </w:r>
      <w:proofErr w:type="spellEnd"/>
      <w:r w:rsidR="00232FE8" w:rsidRPr="002B4448">
        <w:rPr>
          <w:spacing w:val="1"/>
        </w:rPr>
        <w:t xml:space="preserve"> s uvedením čísla a dátumu </w:t>
      </w:r>
      <w:proofErr w:type="spellStart"/>
      <w:r w:rsidR="00232FE8" w:rsidRPr="002B4448">
        <w:rPr>
          <w:spacing w:val="1"/>
        </w:rPr>
        <w:t>Plnomocenstva</w:t>
      </w:r>
      <w:proofErr w:type="spellEnd"/>
      <w:r w:rsidR="00232FE8" w:rsidRPr="002B4448">
        <w:rPr>
          <w:spacing w:val="1"/>
        </w:rPr>
        <w:t>.</w:t>
      </w:r>
    </w:p>
    <w:p w14:paraId="45D1A60B" w14:textId="49D4622A"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tlačenej forme. V tomto prípade RO OP TP zašle žiadateľovi návrh na uzavretie zmluvy o poskytnutí NFP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7"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514A3A9D" w14:textId="5F58DFF3" w:rsidR="00717B10" w:rsidRDefault="00AD5488">
      <w:pPr>
        <w:spacing w:after="0" w:line="240" w:lineRule="auto"/>
        <w:rPr>
          <w:rFonts w:asciiTheme="minorHAnsi" w:hAnsiTheme="minorHAnsi" w:cstheme="minorHAnsi"/>
          <w:b/>
          <w:u w:val="single"/>
        </w:rPr>
      </w:pPr>
      <w:r w:rsidRPr="00230311">
        <w:rPr>
          <w:rFonts w:asciiTheme="minorHAnsi" w:hAnsiTheme="minorHAnsi" w:cstheme="minorHAnsi"/>
        </w:rPr>
        <w:lastRenderedPageBreak/>
        <w:t>Zmeny projektov ako aj podmienky a spôsob ukončovania zmluvného vzťahu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230311">
        <w:rPr>
          <w:rFonts w:asciiTheme="minorHAnsi" w:hAnsiTheme="minorHAnsi" w:cstheme="minorHAnsi"/>
        </w:rPr>
        <w:t xml:space="preserve">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 xml:space="preserve">OP </w:t>
            </w:r>
            <w:proofErr w:type="spellStart"/>
            <w:r w:rsidRPr="00230311">
              <w:rPr>
                <w:rFonts w:asciiTheme="minorHAnsi" w:hAnsiTheme="minorHAnsi" w:cstheme="minorHAnsi"/>
                <w:b/>
              </w:rPr>
              <w:t>VaI</w:t>
            </w:r>
            <w:proofErr w:type="spellEnd"/>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9"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40"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799D8946"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00AB2617">
        <w:rPr>
          <w:rFonts w:asciiTheme="minorHAnsi" w:hAnsiTheme="minorHAnsi" w:cstheme="minorHAnsi"/>
          <w:bCs/>
          <w:iCs/>
          <w:sz w:val="22"/>
          <w:szCs w:val="22"/>
        </w:rPr>
        <w:t xml:space="preserve"> -</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 xml:space="preserve">a </w:t>
      </w:r>
      <w:proofErr w:type="spellStart"/>
      <w:r w:rsidRPr="00230311">
        <w:rPr>
          <w:rFonts w:asciiTheme="minorHAnsi" w:hAnsiTheme="minorHAnsi" w:cstheme="minorHAnsi"/>
          <w:bCs/>
          <w:iCs/>
          <w:sz w:val="22"/>
          <w:szCs w:val="22"/>
        </w:rPr>
        <w:t>nasl</w:t>
      </w:r>
      <w:proofErr w:type="spellEnd"/>
      <w:r w:rsidRPr="00230311">
        <w:rPr>
          <w:rFonts w:asciiTheme="minorHAnsi" w:hAnsiTheme="minorHAnsi" w:cstheme="minorHAnsi"/>
          <w:bCs/>
          <w:iCs/>
          <w:sz w:val="22"/>
          <w:szCs w:val="22"/>
        </w:rPr>
        <w:t>. nariadenia Európskeho parlamentu a Rad</w:t>
      </w:r>
      <w:r w:rsidR="001D6156" w:rsidRPr="00230311">
        <w:rPr>
          <w:rFonts w:asciiTheme="minorHAnsi" w:hAnsiTheme="minorHAnsi" w:cstheme="minorHAnsi"/>
          <w:bCs/>
          <w:iCs/>
          <w:sz w:val="22"/>
          <w:szCs w:val="22"/>
        </w:rPr>
        <w:t xml:space="preserve">y (EÚ, </w:t>
      </w:r>
      <w:proofErr w:type="spellStart"/>
      <w:r w:rsidR="001D6156" w:rsidRPr="00230311">
        <w:rPr>
          <w:rFonts w:asciiTheme="minorHAnsi" w:hAnsiTheme="minorHAnsi" w:cstheme="minorHAnsi"/>
          <w:bCs/>
          <w:iCs/>
          <w:sz w:val="22"/>
          <w:szCs w:val="22"/>
        </w:rPr>
        <w:t>Euratom</w:t>
      </w:r>
      <w:proofErr w:type="spellEnd"/>
      <w:r w:rsidR="001D6156" w:rsidRPr="00230311">
        <w:rPr>
          <w:rFonts w:asciiTheme="minorHAnsi" w:hAnsiTheme="minorHAnsi" w:cstheme="minorHAnsi"/>
          <w:bCs/>
          <w:iCs/>
          <w:sz w:val="22"/>
          <w:szCs w:val="22"/>
        </w:rPr>
        <w:t>) 1929/2015 z 28. </w:t>
      </w:r>
      <w:r w:rsidRPr="00230311">
        <w:rPr>
          <w:rFonts w:asciiTheme="minorHAnsi" w:hAnsiTheme="minorHAnsi" w:cstheme="minorHAnsi"/>
          <w:bCs/>
          <w:iCs/>
          <w:sz w:val="22"/>
          <w:szCs w:val="22"/>
        </w:rPr>
        <w:t xml:space="preserve">októbra 2015,  ktorým sa mení nariadenie (EÚ, </w:t>
      </w:r>
      <w:proofErr w:type="spellStart"/>
      <w:r w:rsidRPr="00230311">
        <w:rPr>
          <w:rFonts w:asciiTheme="minorHAnsi" w:hAnsiTheme="minorHAnsi" w:cstheme="minorHAnsi"/>
          <w:bCs/>
          <w:iCs/>
          <w:sz w:val="22"/>
          <w:szCs w:val="22"/>
        </w:rPr>
        <w:t>Euratom</w:t>
      </w:r>
      <w:proofErr w:type="spellEnd"/>
      <w:r w:rsidRPr="00230311">
        <w:rPr>
          <w:rFonts w:asciiTheme="minorHAnsi" w:hAnsiTheme="minorHAnsi" w:cstheme="minorHAnsi"/>
          <w:bCs/>
          <w:iCs/>
          <w:sz w:val="22"/>
          <w:szCs w:val="22"/>
        </w:rPr>
        <w:t>)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13F1087"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 xml:space="preserve">Vzor Výzvy na doplnenie </w:t>
      </w:r>
      <w:proofErr w:type="spellStart"/>
      <w:r w:rsidR="006C4A28" w:rsidRPr="00230311">
        <w:rPr>
          <w:rFonts w:asciiTheme="minorHAnsi" w:hAnsiTheme="minorHAnsi" w:cstheme="minorHAnsi"/>
          <w:bCs/>
          <w:iCs/>
          <w:sz w:val="22"/>
          <w:szCs w:val="22"/>
        </w:rPr>
        <w:t>ŽoNFP</w:t>
      </w:r>
      <w:proofErr w:type="spellEnd"/>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05296" w14:textId="77777777" w:rsidR="00B6047C" w:rsidRDefault="00B6047C" w:rsidP="00784ECE">
      <w:pPr>
        <w:spacing w:after="0" w:line="240" w:lineRule="auto"/>
      </w:pPr>
      <w:r>
        <w:separator/>
      </w:r>
    </w:p>
  </w:endnote>
  <w:endnote w:type="continuationSeparator" w:id="0">
    <w:p w14:paraId="742C20A2" w14:textId="77777777" w:rsidR="00B6047C" w:rsidRDefault="00B6047C"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008878944"/>
      <w:docPartObj>
        <w:docPartGallery w:val="Page Numbers (Bottom of Page)"/>
        <w:docPartUnique/>
      </w:docPartObj>
    </w:sdtPr>
    <w:sdtEndPr/>
    <w:sdtContent>
      <w:p w14:paraId="30D9D944" w14:textId="00457252" w:rsidR="00B6047C" w:rsidRPr="001D6156" w:rsidRDefault="00B6047C">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AC59EC">
          <w:rPr>
            <w:rFonts w:asciiTheme="minorHAnsi" w:hAnsiTheme="minorHAnsi"/>
            <w:noProof/>
          </w:rPr>
          <w:t>11</w:t>
        </w:r>
        <w:r w:rsidRPr="001D6156">
          <w:rPr>
            <w:rFonts w:asciiTheme="minorHAnsi" w:hAnsiTheme="minorHAnsi"/>
          </w:rPr>
          <w:fldChar w:fldCharType="end"/>
        </w:r>
      </w:p>
    </w:sdtContent>
  </w:sdt>
  <w:p w14:paraId="3070D61A" w14:textId="77777777" w:rsidR="00B6047C" w:rsidRPr="001D6156" w:rsidRDefault="00B6047C">
    <w:pPr>
      <w:pStyle w:val="Pta"/>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49BA2" w14:textId="77777777" w:rsidR="00B6047C" w:rsidRDefault="00B6047C"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w15="http://schemas.microsoft.com/office/word/2012/wordml" xmlns:cx="http://schemas.microsoft.com/office/drawing/2014/chartex">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B6047C" w:rsidRDefault="00B6047C"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B6047C" w:rsidRDefault="00B6047C" w:rsidP="00F4420F">
    <w:pPr>
      <w:pStyle w:val="Pta"/>
    </w:pPr>
  </w:p>
  <w:p w14:paraId="48E47412" w14:textId="77777777" w:rsidR="00B6047C" w:rsidRDefault="00B6047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C43B6" w14:textId="77777777" w:rsidR="00B6047C" w:rsidRDefault="00B6047C" w:rsidP="00784ECE">
      <w:pPr>
        <w:spacing w:after="0" w:line="240" w:lineRule="auto"/>
      </w:pPr>
      <w:r>
        <w:separator/>
      </w:r>
    </w:p>
  </w:footnote>
  <w:footnote w:type="continuationSeparator" w:id="0">
    <w:p w14:paraId="45D9FABD" w14:textId="77777777" w:rsidR="00B6047C" w:rsidRDefault="00B6047C" w:rsidP="00784ECE">
      <w:pPr>
        <w:spacing w:after="0" w:line="240" w:lineRule="auto"/>
      </w:pPr>
      <w:r>
        <w:continuationSeparator/>
      </w:r>
    </w:p>
  </w:footnote>
  <w:footnote w:id="1">
    <w:p w14:paraId="335C10FD" w14:textId="56628C51" w:rsidR="00B6047C" w:rsidRPr="00692BD7" w:rsidRDefault="00B6047C"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B6047C" w:rsidRDefault="00B6047C" w:rsidP="009A02E9">
      <w:pPr>
        <w:pStyle w:val="Textpoznmkypodiarou"/>
        <w:jc w:val="both"/>
      </w:pPr>
    </w:p>
  </w:footnote>
  <w:footnote w:id="2">
    <w:p w14:paraId="7D0B3A63" w14:textId="77777777" w:rsidR="00B6047C" w:rsidRDefault="00B6047C" w:rsidP="00C90FF9">
      <w:pPr>
        <w:pStyle w:val="Textpoznmkypodiarou"/>
        <w:jc w:val="both"/>
      </w:pPr>
      <w:r>
        <w:rPr>
          <w:rStyle w:val="Odkaznapoznmkupodiarou"/>
        </w:rPr>
        <w:footnoteRef/>
      </w:r>
      <w:r>
        <w:t xml:space="preserve"> </w:t>
      </w:r>
      <w:r>
        <w:t xml:space="preserve">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4E79B722" w14:textId="77777777" w:rsidR="00B6047C" w:rsidRPr="00425D65" w:rsidRDefault="00B6047C"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w:t>
      </w:r>
      <w:r w:rsidRPr="00425D65">
        <w:rPr>
          <w:rFonts w:asciiTheme="minorHAnsi" w:hAnsiTheme="minorHAnsi"/>
          <w:sz w:val="16"/>
          <w:szCs w:val="16"/>
        </w:rPr>
        <w:t xml:space="preserve">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8489D" w14:textId="77777777" w:rsidR="00B6047C" w:rsidRPr="003A25AC" w:rsidRDefault="00B6047C"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B6047C" w:rsidRDefault="00B6047C">
    <w:pPr>
      <w:pStyle w:val="Hlavika"/>
      <w:rPr>
        <w:rFonts w:asciiTheme="minorHAnsi" w:hAnsiTheme="minorHAnsi"/>
        <w:sz w:val="22"/>
        <w:szCs w:val="22"/>
      </w:rPr>
    </w:pPr>
    <w:r>
      <w:rPr>
        <w:rFonts w:asciiTheme="minorHAnsi" w:hAnsiTheme="minorHAnsi"/>
        <w:sz w:val="22"/>
        <w:szCs w:val="22"/>
      </w:rPr>
      <w:t xml:space="preserve">                                                                                                                                                                                                                                                                                                                </w:t>
    </w:r>
  </w:p>
  <w:p w14:paraId="295C51A9" w14:textId="599FBC41" w:rsidR="00B6047C" w:rsidRPr="00005728" w:rsidRDefault="00B6047C">
    <w:pPr>
      <w:pStyle w:val="Hlavika"/>
      <w:rPr>
        <w:rFonts w:asciiTheme="minorHAnsi" w:hAnsiTheme="minorHAnsi"/>
        <w:b/>
      </w:rPr>
    </w:pPr>
    <w:r>
      <w:rPr>
        <w:rFonts w:asciiTheme="minorHAnsi" w:hAnsiTheme="minorHAnsi"/>
        <w:sz w:val="22"/>
        <w:szCs w:val="22"/>
      </w:rPr>
      <w:t xml:space="preserve">                                                 Konsolidovaná verzia po zmene č. </w:t>
    </w:r>
    <w:del w:id="5" w:author="Autor">
      <w:r w:rsidDel="00AC59EC">
        <w:rPr>
          <w:rFonts w:asciiTheme="minorHAnsi" w:hAnsiTheme="minorHAnsi"/>
          <w:sz w:val="22"/>
          <w:szCs w:val="22"/>
        </w:rPr>
        <w:delText xml:space="preserve">3 </w:delText>
      </w:r>
    </w:del>
    <w:ins w:id="6" w:author="Autor">
      <w:r w:rsidR="00AC59EC">
        <w:rPr>
          <w:rFonts w:asciiTheme="minorHAnsi" w:hAnsiTheme="minorHAnsi"/>
          <w:sz w:val="22"/>
          <w:szCs w:val="22"/>
        </w:rPr>
        <w:t>4</w:t>
      </w:r>
      <w:r w:rsidR="00AC59EC">
        <w:rPr>
          <w:rFonts w:asciiTheme="minorHAnsi" w:hAnsiTheme="minorHAnsi"/>
          <w:sz w:val="22"/>
          <w:szCs w:val="22"/>
        </w:rPr>
        <w:t xml:space="preserve"> </w:t>
      </w:r>
    </w:ins>
    <w:r>
      <w:rPr>
        <w:rFonts w:asciiTheme="minorHAnsi" w:hAnsiTheme="minorHAnsi"/>
        <w:sz w:val="22"/>
        <w:szCs w:val="22"/>
      </w:rPr>
      <w:t>z </w:t>
    </w:r>
    <w:del w:id="7" w:author="Autor">
      <w:r w:rsidDel="00AC59EC">
        <w:rPr>
          <w:rFonts w:asciiTheme="minorHAnsi" w:hAnsiTheme="minorHAnsi"/>
          <w:sz w:val="22"/>
          <w:szCs w:val="22"/>
        </w:rPr>
        <w:delText>1</w:delText>
      </w:r>
    </w:del>
    <w:ins w:id="8" w:author="Autor">
      <w:r w:rsidR="00AC59EC">
        <w:rPr>
          <w:rFonts w:asciiTheme="minorHAnsi" w:hAnsiTheme="minorHAnsi"/>
          <w:sz w:val="22"/>
          <w:szCs w:val="22"/>
        </w:rPr>
        <w:t>22</w:t>
      </w:r>
    </w:ins>
    <w:r>
      <w:rPr>
        <w:rFonts w:asciiTheme="minorHAnsi" w:hAnsiTheme="minorHAnsi"/>
        <w:sz w:val="22"/>
        <w:szCs w:val="22"/>
      </w:rPr>
      <w:t xml:space="preserve">. </w:t>
    </w:r>
    <w:del w:id="9" w:author="Autor">
      <w:r w:rsidDel="00AC59EC">
        <w:rPr>
          <w:rFonts w:asciiTheme="minorHAnsi" w:hAnsiTheme="minorHAnsi"/>
          <w:sz w:val="22"/>
          <w:szCs w:val="22"/>
        </w:rPr>
        <w:delText>4</w:delText>
      </w:r>
    </w:del>
    <w:ins w:id="10" w:author="Autor">
      <w:r w:rsidR="00AC59EC">
        <w:rPr>
          <w:rFonts w:asciiTheme="minorHAnsi" w:hAnsiTheme="minorHAnsi"/>
          <w:sz w:val="22"/>
          <w:szCs w:val="22"/>
        </w:rPr>
        <w:t>9</w:t>
      </w:r>
    </w:ins>
    <w:r>
      <w:rPr>
        <w:rFonts w:asciiTheme="minorHAnsi" w:hAnsiTheme="minorHAnsi"/>
        <w:sz w:val="22"/>
        <w:szCs w:val="22"/>
      </w:rPr>
      <w:t>.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A91C9" w14:textId="77777777" w:rsidR="00B6047C" w:rsidRDefault="00B6047C">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1">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3">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6"/>
  </w:num>
  <w:num w:numId="2">
    <w:abstractNumId w:val="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7"/>
  </w:num>
  <w:num w:numId="6">
    <w:abstractNumId w:val="12"/>
  </w:num>
  <w:num w:numId="7">
    <w:abstractNumId w:val="22"/>
  </w:num>
  <w:num w:numId="8">
    <w:abstractNumId w:val="35"/>
  </w:num>
  <w:num w:numId="9">
    <w:abstractNumId w:val="25"/>
  </w:num>
  <w:num w:numId="10">
    <w:abstractNumId w:val="21"/>
  </w:num>
  <w:num w:numId="11">
    <w:abstractNumId w:val="20"/>
  </w:num>
  <w:num w:numId="12">
    <w:abstractNumId w:val="1"/>
  </w:num>
  <w:num w:numId="13">
    <w:abstractNumId w:val="7"/>
  </w:num>
  <w:num w:numId="14">
    <w:abstractNumId w:val="4"/>
  </w:num>
  <w:num w:numId="15">
    <w:abstractNumId w:val="6"/>
  </w:num>
  <w:num w:numId="16">
    <w:abstractNumId w:val="18"/>
  </w:num>
  <w:num w:numId="17">
    <w:abstractNumId w:val="27"/>
  </w:num>
  <w:num w:numId="18">
    <w:abstractNumId w:val="33"/>
  </w:num>
  <w:num w:numId="19">
    <w:abstractNumId w:val="10"/>
  </w:num>
  <w:num w:numId="20">
    <w:abstractNumId w:val="28"/>
  </w:num>
  <w:num w:numId="21">
    <w:abstractNumId w:val="11"/>
  </w:num>
  <w:num w:numId="22">
    <w:abstractNumId w:val="17"/>
  </w:num>
  <w:num w:numId="23">
    <w:abstractNumId w:val="24"/>
  </w:num>
  <w:num w:numId="24">
    <w:abstractNumId w:val="9"/>
  </w:num>
  <w:num w:numId="25">
    <w:abstractNumId w:val="16"/>
  </w:num>
  <w:num w:numId="26">
    <w:abstractNumId w:val="3"/>
  </w:num>
  <w:num w:numId="27">
    <w:abstractNumId w:val="34"/>
  </w:num>
  <w:num w:numId="28">
    <w:abstractNumId w:val="2"/>
  </w:num>
  <w:num w:numId="29">
    <w:abstractNumId w:val="19"/>
  </w:num>
  <w:num w:numId="30">
    <w:abstractNumId w:val="31"/>
  </w:num>
  <w:num w:numId="31">
    <w:abstractNumId w:val="30"/>
  </w:num>
  <w:num w:numId="32">
    <w:abstractNumId w:val="31"/>
  </w:num>
  <w:num w:numId="33">
    <w:abstractNumId w:val="15"/>
  </w:num>
  <w:num w:numId="34">
    <w:abstractNumId w:val="0"/>
  </w:num>
  <w:num w:numId="35">
    <w:abstractNumId w:val="5"/>
  </w:num>
  <w:num w:numId="36">
    <w:abstractNumId w:val="23"/>
  </w:num>
  <w:num w:numId="37">
    <w:abstractNumId w:val="36"/>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26F4"/>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06A3"/>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6C03"/>
    <w:rsid w:val="00217BEE"/>
    <w:rsid w:val="00220D59"/>
    <w:rsid w:val="00222202"/>
    <w:rsid w:val="00225900"/>
    <w:rsid w:val="00227259"/>
    <w:rsid w:val="00230311"/>
    <w:rsid w:val="00232EBF"/>
    <w:rsid w:val="00232ED5"/>
    <w:rsid w:val="00232FE8"/>
    <w:rsid w:val="002351F0"/>
    <w:rsid w:val="002366C3"/>
    <w:rsid w:val="002366FB"/>
    <w:rsid w:val="00237063"/>
    <w:rsid w:val="00237752"/>
    <w:rsid w:val="00237D1F"/>
    <w:rsid w:val="0024108C"/>
    <w:rsid w:val="00244C4E"/>
    <w:rsid w:val="00253AB9"/>
    <w:rsid w:val="00254B41"/>
    <w:rsid w:val="002559EC"/>
    <w:rsid w:val="00260DFF"/>
    <w:rsid w:val="00261CB1"/>
    <w:rsid w:val="00261DF9"/>
    <w:rsid w:val="002667F6"/>
    <w:rsid w:val="00271265"/>
    <w:rsid w:val="00272B0F"/>
    <w:rsid w:val="00276137"/>
    <w:rsid w:val="002777A8"/>
    <w:rsid w:val="0028271F"/>
    <w:rsid w:val="002836D3"/>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4FC3"/>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41E90"/>
    <w:rsid w:val="00352506"/>
    <w:rsid w:val="00354603"/>
    <w:rsid w:val="00355105"/>
    <w:rsid w:val="00356B51"/>
    <w:rsid w:val="00361E64"/>
    <w:rsid w:val="0036371A"/>
    <w:rsid w:val="003664B0"/>
    <w:rsid w:val="00375A8A"/>
    <w:rsid w:val="003765B5"/>
    <w:rsid w:val="00377AFB"/>
    <w:rsid w:val="00381950"/>
    <w:rsid w:val="003850CB"/>
    <w:rsid w:val="003854B0"/>
    <w:rsid w:val="00391763"/>
    <w:rsid w:val="003942F2"/>
    <w:rsid w:val="0039652C"/>
    <w:rsid w:val="003A25AC"/>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3763"/>
    <w:rsid w:val="00455B6A"/>
    <w:rsid w:val="0045629E"/>
    <w:rsid w:val="00457309"/>
    <w:rsid w:val="00457539"/>
    <w:rsid w:val="00457C01"/>
    <w:rsid w:val="004631AB"/>
    <w:rsid w:val="004641E9"/>
    <w:rsid w:val="00471C68"/>
    <w:rsid w:val="0047380A"/>
    <w:rsid w:val="004746C5"/>
    <w:rsid w:val="00474D31"/>
    <w:rsid w:val="0048226E"/>
    <w:rsid w:val="00490BFC"/>
    <w:rsid w:val="00495F16"/>
    <w:rsid w:val="00496D8C"/>
    <w:rsid w:val="004A2B5E"/>
    <w:rsid w:val="004A2EFE"/>
    <w:rsid w:val="004A3880"/>
    <w:rsid w:val="004A420E"/>
    <w:rsid w:val="004A46C9"/>
    <w:rsid w:val="004A5069"/>
    <w:rsid w:val="004A5672"/>
    <w:rsid w:val="004A7FDB"/>
    <w:rsid w:val="004B02FF"/>
    <w:rsid w:val="004B0D76"/>
    <w:rsid w:val="004B291A"/>
    <w:rsid w:val="004B5A49"/>
    <w:rsid w:val="004B5CAF"/>
    <w:rsid w:val="004B6EB1"/>
    <w:rsid w:val="004C01BC"/>
    <w:rsid w:val="004C0E4D"/>
    <w:rsid w:val="004C3E2F"/>
    <w:rsid w:val="004C7A47"/>
    <w:rsid w:val="004D1F12"/>
    <w:rsid w:val="004D38C8"/>
    <w:rsid w:val="004D6DB5"/>
    <w:rsid w:val="004D6EE1"/>
    <w:rsid w:val="004D719E"/>
    <w:rsid w:val="004D7246"/>
    <w:rsid w:val="004E1FAF"/>
    <w:rsid w:val="004E4D56"/>
    <w:rsid w:val="004E6E3C"/>
    <w:rsid w:val="004E73C3"/>
    <w:rsid w:val="004E7E71"/>
    <w:rsid w:val="004F1AED"/>
    <w:rsid w:val="004F35ED"/>
    <w:rsid w:val="004F3AC1"/>
    <w:rsid w:val="005117FA"/>
    <w:rsid w:val="00511D44"/>
    <w:rsid w:val="00515D99"/>
    <w:rsid w:val="0051720B"/>
    <w:rsid w:val="00520D75"/>
    <w:rsid w:val="00521757"/>
    <w:rsid w:val="005236E4"/>
    <w:rsid w:val="00525EC5"/>
    <w:rsid w:val="005263CC"/>
    <w:rsid w:val="005363F1"/>
    <w:rsid w:val="00536C72"/>
    <w:rsid w:val="00541088"/>
    <w:rsid w:val="0054178E"/>
    <w:rsid w:val="00542FD8"/>
    <w:rsid w:val="00543BFD"/>
    <w:rsid w:val="0054455F"/>
    <w:rsid w:val="00555B34"/>
    <w:rsid w:val="005565C0"/>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676"/>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2DAF"/>
    <w:rsid w:val="0073464D"/>
    <w:rsid w:val="007354B1"/>
    <w:rsid w:val="0073751B"/>
    <w:rsid w:val="00752228"/>
    <w:rsid w:val="00754916"/>
    <w:rsid w:val="00754B5A"/>
    <w:rsid w:val="007570FB"/>
    <w:rsid w:val="00760764"/>
    <w:rsid w:val="007664C0"/>
    <w:rsid w:val="00767360"/>
    <w:rsid w:val="007675D2"/>
    <w:rsid w:val="0077168D"/>
    <w:rsid w:val="0077532D"/>
    <w:rsid w:val="0078219C"/>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46EB9"/>
    <w:rsid w:val="00852EB3"/>
    <w:rsid w:val="0086151A"/>
    <w:rsid w:val="00862410"/>
    <w:rsid w:val="00863169"/>
    <w:rsid w:val="00863F38"/>
    <w:rsid w:val="008724AF"/>
    <w:rsid w:val="008771AD"/>
    <w:rsid w:val="008802B7"/>
    <w:rsid w:val="00881817"/>
    <w:rsid w:val="00881C3B"/>
    <w:rsid w:val="008859A4"/>
    <w:rsid w:val="008903D1"/>
    <w:rsid w:val="008912BC"/>
    <w:rsid w:val="0089451C"/>
    <w:rsid w:val="00896562"/>
    <w:rsid w:val="008A01C9"/>
    <w:rsid w:val="008A3A69"/>
    <w:rsid w:val="008B179C"/>
    <w:rsid w:val="008B1F86"/>
    <w:rsid w:val="008B7197"/>
    <w:rsid w:val="008D00BC"/>
    <w:rsid w:val="008E0476"/>
    <w:rsid w:val="008E7EB3"/>
    <w:rsid w:val="008F0EF6"/>
    <w:rsid w:val="008F120F"/>
    <w:rsid w:val="008F2013"/>
    <w:rsid w:val="00900E6A"/>
    <w:rsid w:val="00906113"/>
    <w:rsid w:val="0091242E"/>
    <w:rsid w:val="009125E4"/>
    <w:rsid w:val="00914090"/>
    <w:rsid w:val="00916ECD"/>
    <w:rsid w:val="009209F8"/>
    <w:rsid w:val="009210B0"/>
    <w:rsid w:val="00930700"/>
    <w:rsid w:val="0093197B"/>
    <w:rsid w:val="00933EB9"/>
    <w:rsid w:val="00936C0F"/>
    <w:rsid w:val="009401F2"/>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5D1B"/>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4A92"/>
    <w:rsid w:val="00A75F7B"/>
    <w:rsid w:val="00A760A3"/>
    <w:rsid w:val="00A811F5"/>
    <w:rsid w:val="00A8154F"/>
    <w:rsid w:val="00A823CC"/>
    <w:rsid w:val="00A825E5"/>
    <w:rsid w:val="00A85443"/>
    <w:rsid w:val="00A91B49"/>
    <w:rsid w:val="00A95473"/>
    <w:rsid w:val="00AA0BD9"/>
    <w:rsid w:val="00AA49FC"/>
    <w:rsid w:val="00AA569A"/>
    <w:rsid w:val="00AB176D"/>
    <w:rsid w:val="00AB2617"/>
    <w:rsid w:val="00AB6C46"/>
    <w:rsid w:val="00AC139D"/>
    <w:rsid w:val="00AC2CAE"/>
    <w:rsid w:val="00AC3856"/>
    <w:rsid w:val="00AC59EC"/>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178AC"/>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7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03A3"/>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1CDD"/>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75A5"/>
    <w:rsid w:val="00EB5B9C"/>
    <w:rsid w:val="00EB64BE"/>
    <w:rsid w:val="00EB7CD1"/>
    <w:rsid w:val="00EC6ED7"/>
    <w:rsid w:val="00EE0D35"/>
    <w:rsid w:val="00EE1E1F"/>
    <w:rsid w:val="00EE2471"/>
    <w:rsid w:val="00EF130B"/>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553AA"/>
    <w:rsid w:val="00F56232"/>
    <w:rsid w:val="00F622D4"/>
    <w:rsid w:val="00F80D3D"/>
    <w:rsid w:val="00F86B95"/>
    <w:rsid w:val="00F875B0"/>
    <w:rsid w:val="00F95CFE"/>
    <w:rsid w:val="00F96F60"/>
    <w:rsid w:val="00F97977"/>
    <w:rsid w:val="00FA194E"/>
    <w:rsid w:val="00FA1C8C"/>
    <w:rsid w:val="00FA2E2A"/>
    <w:rsid w:val="00FA4296"/>
    <w:rsid w:val="00FB04BF"/>
    <w:rsid w:val="00FB0978"/>
    <w:rsid w:val="00FB4A32"/>
    <w:rsid w:val="00FB4EE7"/>
    <w:rsid w:val="00FB5F38"/>
    <w:rsid w:val="00FB71A8"/>
    <w:rsid w:val="00FC120C"/>
    <w:rsid w:val="00FC5EC7"/>
    <w:rsid w:val="00FD2EAA"/>
    <w:rsid w:val="00FD749F"/>
    <w:rsid w:val="00FE221D"/>
    <w:rsid w:val="00FE4F8E"/>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A1ED5-809D-44C8-A8F2-4F5ECAB19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9973</Words>
  <Characters>56851</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2020-03-25T15:18:00Z</dcterms:created>
  <dcterms:modified xsi:type="dcterms:W3CDTF">2020-09-08T07:56:00Z</dcterms:modified>
</cp:coreProperties>
</file>