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p>
    <w:p w14:paraId="1E15D41D" w14:textId="77777777"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Úrad vlády S</w:t>
      </w:r>
      <w:r w:rsidR="00CC50CD" w:rsidRPr="00F43906">
        <w:rPr>
          <w:rFonts w:asciiTheme="minorHAnsi" w:hAnsiTheme="minorHAnsi" w:cstheme="minorHAnsi"/>
        </w:rPr>
        <w:t>lovenskej republiky (ďalej aj „Úrad vlády SR“ alebo „ÚV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77777777"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Námestie slobody 1, 813 70 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639BC2A3"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 webovom sídle </w:t>
      </w:r>
      <w:hyperlink r:id="rId9"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7EDA3ECC"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851482">
        <w:rPr>
          <w:rFonts w:asciiTheme="minorHAnsi" w:hAnsiTheme="minorHAnsi" w:cstheme="minorHAnsi"/>
          <w:b/>
        </w:rPr>
        <w:t>19 498</w:t>
      </w:r>
      <w:r w:rsidR="00AF2C8F">
        <w:rPr>
          <w:rFonts w:asciiTheme="minorHAnsi" w:hAnsiTheme="minorHAnsi" w:cstheme="minorHAnsi"/>
          <w:b/>
        </w:rPr>
        <w:t xml:space="preserve"> 336</w:t>
      </w:r>
      <w:r w:rsidR="00A57438">
        <w:rPr>
          <w:rFonts w:asciiTheme="minorHAnsi" w:hAnsiTheme="minorHAnsi" w:cstheme="minorHAnsi"/>
          <w:b/>
        </w:rPr>
        <w:t>,00</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3E4B5986"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Časový harmonogram konania o </w:t>
      </w:r>
      <w:proofErr w:type="spellStart"/>
      <w:r w:rsidRPr="00F43906">
        <w:rPr>
          <w:rFonts w:asciiTheme="minorHAnsi" w:hAnsiTheme="minorHAnsi" w:cstheme="minorHAnsi"/>
          <w:b/>
        </w:rPr>
        <w:t>ŽoNFP</w:t>
      </w:r>
      <w:proofErr w:type="spellEnd"/>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u (ďalej aj „žiadosť o NFP“ alebo „</w:t>
      </w:r>
      <w:proofErr w:type="spellStart"/>
      <w:r w:rsidR="00111F58" w:rsidRPr="00F43906">
        <w:rPr>
          <w:rFonts w:asciiTheme="minorHAnsi" w:hAnsiTheme="minorHAnsi" w:cstheme="minorHAnsi"/>
        </w:rPr>
        <w:t>ŽoNFP</w:t>
      </w:r>
      <w:proofErr w:type="spellEnd"/>
      <w:r w:rsidR="00111F58" w:rsidRPr="00F43906">
        <w:rPr>
          <w:rFonts w:asciiTheme="minorHAnsi" w:hAnsiTheme="minorHAnsi" w:cstheme="minorHAnsi"/>
        </w:rPr>
        <w:t xml:space="preserve">“)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t>ŽoNFP</w:t>
      </w:r>
      <w:proofErr w:type="spellEnd"/>
      <w:r>
        <w:t xml:space="preserve">.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Miesto a spôsob podania </w:t>
      </w:r>
      <w:proofErr w:type="spellStart"/>
      <w:r w:rsidRPr="00F43906">
        <w:rPr>
          <w:rFonts w:asciiTheme="minorHAnsi" w:hAnsiTheme="minorHAnsi" w:cstheme="minorHAnsi"/>
          <w:b/>
        </w:rPr>
        <w:t>ŽoNFP</w:t>
      </w:r>
      <w:proofErr w:type="spellEnd"/>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2F9C4900" w:rsidR="00422C02" w:rsidRPr="008D4ABB" w:rsidRDefault="00422C02" w:rsidP="00E14F1E">
      <w:pPr>
        <w:pStyle w:val="Odsekzoznamu"/>
        <w:numPr>
          <w:ilvl w:val="0"/>
          <w:numId w:val="32"/>
        </w:numPr>
        <w:spacing w:before="120" w:after="120"/>
        <w:ind w:left="714" w:hanging="357"/>
        <w:contextualSpacing w:val="0"/>
        <w:jc w:val="both"/>
        <w:rPr>
          <w:rFonts w:asciiTheme="minorHAnsi" w:hAnsiTheme="minorHAnsi" w:cstheme="minorHAnsi"/>
          <w:sz w:val="22"/>
          <w:szCs w:val="22"/>
        </w:rPr>
      </w:pPr>
      <w:r w:rsidRPr="008D4ABB">
        <w:rPr>
          <w:rFonts w:asciiTheme="minorHAnsi" w:hAnsiTheme="minorHAnsi" w:cstheme="minorHAnsi"/>
          <w:b/>
          <w:sz w:val="22"/>
          <w:szCs w:val="22"/>
        </w:rPr>
        <w:t>V listinnej podobe</w:t>
      </w:r>
      <w:r w:rsidRPr="008D4ABB">
        <w:rPr>
          <w:rFonts w:asciiTheme="minorHAnsi" w:hAnsiTheme="minorHAnsi" w:cstheme="minorHAnsi"/>
          <w:sz w:val="22"/>
          <w:szCs w:val="22"/>
        </w:rPr>
        <w:t xml:space="preserve"> je žiadosť o</w:t>
      </w:r>
      <w:r w:rsidR="004135E7" w:rsidRPr="008D4ABB">
        <w:rPr>
          <w:rFonts w:asciiTheme="minorHAnsi" w:hAnsiTheme="minorHAnsi" w:cstheme="minorHAnsi"/>
          <w:sz w:val="22"/>
          <w:szCs w:val="22"/>
        </w:rPr>
        <w:t> </w:t>
      </w:r>
      <w:r w:rsidRPr="008D4ABB">
        <w:rPr>
          <w:rFonts w:asciiTheme="minorHAnsi" w:hAnsiTheme="minorHAnsi" w:cstheme="minorHAnsi"/>
          <w:sz w:val="22"/>
          <w:szCs w:val="22"/>
        </w:rPr>
        <w:t>NFP</w:t>
      </w:r>
      <w:r w:rsidR="004135E7" w:rsidRPr="008D4ABB">
        <w:rPr>
          <w:rFonts w:asciiTheme="minorHAnsi" w:hAnsiTheme="minorHAnsi" w:cstheme="minorHAnsi"/>
          <w:sz w:val="22"/>
          <w:szCs w:val="22"/>
        </w:rPr>
        <w:t>,</w:t>
      </w:r>
      <w:r w:rsidRPr="008D4ABB">
        <w:rPr>
          <w:rFonts w:asciiTheme="minorHAnsi" w:hAnsiTheme="minorHAnsi" w:cstheme="minorHAnsi"/>
          <w:sz w:val="22"/>
          <w:szCs w:val="22"/>
        </w:rPr>
        <w:t xml:space="preserve"> </w:t>
      </w:r>
      <w:r w:rsidR="006A2FFE" w:rsidRPr="008D4ABB">
        <w:rPr>
          <w:rFonts w:asciiTheme="minorHAnsi" w:hAnsiTheme="minorHAnsi" w:cstheme="minorHAnsi"/>
          <w:sz w:val="22"/>
          <w:szCs w:val="22"/>
        </w:rPr>
        <w:t>vrátane všetkých príloh</w:t>
      </w:r>
      <w:r w:rsidR="004135E7" w:rsidRPr="008D4ABB">
        <w:rPr>
          <w:rFonts w:asciiTheme="minorHAnsi" w:hAnsiTheme="minorHAnsi" w:cstheme="minorHAnsi"/>
          <w:sz w:val="22"/>
          <w:szCs w:val="22"/>
        </w:rPr>
        <w:t>,</w:t>
      </w:r>
      <w:r w:rsidR="006A2FFE" w:rsidRPr="008D4ABB">
        <w:rPr>
          <w:rFonts w:asciiTheme="minorHAnsi" w:hAnsiTheme="minorHAnsi" w:cstheme="minorHAnsi"/>
          <w:sz w:val="22"/>
          <w:szCs w:val="22"/>
        </w:rPr>
        <w:t xml:space="preserve"> </w:t>
      </w:r>
      <w:r w:rsidRPr="008D4ABB">
        <w:rPr>
          <w:rFonts w:asciiTheme="minorHAnsi" w:hAnsiTheme="minorHAnsi" w:cstheme="minorHAnsi"/>
          <w:sz w:val="22"/>
          <w:szCs w:val="22"/>
        </w:rPr>
        <w:t>možné doručiť  v jednom origináli (vytlačenom po odoslaní prostredníctvom ITMS2014+</w:t>
      </w:r>
      <w:r w:rsidR="006D527D" w:rsidRPr="008D4ABB">
        <w:rPr>
          <w:rFonts w:asciiTheme="minorHAnsi" w:hAnsiTheme="minorHAnsi" w:cstheme="minorHAnsi"/>
          <w:sz w:val="22"/>
          <w:szCs w:val="22"/>
        </w:rPr>
        <w:t xml:space="preserve"> a podpísanom</w:t>
      </w:r>
      <w:r w:rsidRPr="008D4ABB">
        <w:rPr>
          <w:rFonts w:asciiTheme="minorHAnsi" w:hAnsiTheme="minorHAnsi" w:cstheme="minorHAnsi"/>
          <w:sz w:val="22"/>
          <w:szCs w:val="22"/>
        </w:rPr>
        <w:t>) a jednej kópii:</w:t>
      </w:r>
    </w:p>
    <w:p w14:paraId="60BA35BA" w14:textId="77777777" w:rsidR="0062456D" w:rsidRPr="00F43906" w:rsidRDefault="0062456D" w:rsidP="008D4ABB">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77777777" w:rsidR="00DB0B10"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Úrad vlády Slovenskej republiky</w:t>
      </w:r>
    </w:p>
    <w:p w14:paraId="62AC050C" w14:textId="6DFE0439" w:rsidR="0062456D" w:rsidRPr="00F43906" w:rsidRDefault="008D4ABB"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sekcia finančných programov</w:t>
      </w:r>
      <w:r w:rsidR="0062456D" w:rsidRPr="00F43906">
        <w:rPr>
          <w:rFonts w:asciiTheme="minorHAnsi" w:hAnsiTheme="minorHAnsi" w:cstheme="minorHAnsi"/>
        </w:rPr>
        <w:t xml:space="preserve"> </w:t>
      </w:r>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675653B0" w14:textId="77777777" w:rsidR="0062456D" w:rsidRPr="00F43906" w:rsidRDefault="0062456D" w:rsidP="00CD4E2E">
      <w:pPr>
        <w:spacing w:before="120" w:after="120" w:line="240" w:lineRule="auto"/>
        <w:ind w:left="1134"/>
        <w:jc w:val="both"/>
        <w:rPr>
          <w:rFonts w:asciiTheme="minorHAnsi" w:hAnsiTheme="minorHAnsi" w:cstheme="minorHAnsi"/>
        </w:rPr>
      </w:pPr>
      <w:r w:rsidRPr="00F43906">
        <w:rPr>
          <w:rFonts w:asciiTheme="minorHAnsi" w:hAnsiTheme="minorHAnsi" w:cstheme="minorHAnsi"/>
        </w:rPr>
        <w:t>813 70 Bratislava 15</w:t>
      </w:r>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176FB2A3" w14:textId="77777777" w:rsidR="00DD2566" w:rsidRPr="00F43906" w:rsidRDefault="00DD2566" w:rsidP="00CD4E2E">
      <w:pPr>
        <w:pStyle w:val="Odsekzoznamu"/>
        <w:numPr>
          <w:ilvl w:val="0"/>
          <w:numId w:val="33"/>
        </w:numPr>
        <w:spacing w:before="120" w:after="120"/>
        <w:ind w:left="1418" w:hanging="284"/>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8.00 hod. do 15.00 hod. (obedňajšia prestávka 11.45-12.15 hod</w:t>
      </w:r>
      <w:r w:rsidR="007B271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3324E178"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Úradu vlády Slovenskej republiky </w:t>
      </w:r>
    </w:p>
    <w:p w14:paraId="28EA92A9"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4A091D9C" w14:textId="77777777" w:rsidR="00DD2566" w:rsidRPr="00F43906" w:rsidRDefault="00DD256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813 70 Bratislava 15</w:t>
      </w:r>
    </w:p>
    <w:p w14:paraId="5AC1B6B2" w14:textId="77777777"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8.30 hod. do 14.30 hod. na adresu:</w:t>
      </w:r>
    </w:p>
    <w:p w14:paraId="548AC060" w14:textId="77777777" w:rsidR="0062456D"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Úrad vlády Slovenskej republiky</w:t>
      </w:r>
    </w:p>
    <w:p w14:paraId="1DE366BA" w14:textId="02046604" w:rsidR="00DB0B10" w:rsidRPr="00F43906" w:rsidRDefault="00BA2CDA" w:rsidP="00DB0B10">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sekcia finančných programov</w:t>
      </w:r>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7DCA5AB3" w:rsidR="0062456D" w:rsidRPr="00F43906" w:rsidRDefault="00A66F6B"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780D7847" w14:textId="57068E86"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w:t>
      </w:r>
      <w:r w:rsidR="00232F1A" w:rsidRPr="00F43906">
        <w:rPr>
          <w:rFonts w:asciiTheme="minorHAnsi" w:hAnsiTheme="minorHAnsi" w:cstheme="minorHAnsi"/>
        </w:rPr>
        <w:t>0</w:t>
      </w:r>
      <w:r w:rsidR="00232F1A">
        <w:rPr>
          <w:rFonts w:asciiTheme="minorHAnsi" w:hAnsiTheme="minorHAnsi" w:cstheme="minorHAnsi"/>
        </w:rPr>
        <w:t>8</w:t>
      </w:r>
      <w:r w:rsidR="00232F1A" w:rsidRPr="00F43906">
        <w:rPr>
          <w:rFonts w:asciiTheme="minorHAnsi" w:hAnsiTheme="minorHAnsi" w:cstheme="minorHAnsi"/>
        </w:rPr>
        <w:t xml:space="preserve"> </w:t>
      </w:r>
      <w:r w:rsidR="0062456D" w:rsidRPr="00F43906">
        <w:rPr>
          <w:rFonts w:asciiTheme="minorHAnsi" w:hAnsiTheme="minorHAnsi" w:cstheme="minorHAnsi"/>
        </w:rPr>
        <w:t>Bratislava</w:t>
      </w:r>
      <w:r w:rsidR="00CD0DA0" w:rsidRPr="00F43906">
        <w:rPr>
          <w:rFonts w:asciiTheme="minorHAnsi" w:hAnsiTheme="minorHAnsi" w:cstheme="minorHAnsi"/>
        </w:rPr>
        <w:t xml:space="preserve"> 1</w:t>
      </w:r>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listinnej podobe. </w:t>
      </w:r>
    </w:p>
    <w:p w14:paraId="30322274" w14:textId="77777777"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V zmysle zákona o </w:t>
      </w:r>
      <w:proofErr w:type="spellStart"/>
      <w:r w:rsidRPr="00F43906">
        <w:rPr>
          <w:rFonts w:asciiTheme="minorHAnsi" w:hAnsiTheme="minorHAnsi" w:cstheme="minorHAnsi"/>
          <w:sz w:val="22"/>
          <w:szCs w:val="22"/>
        </w:rPr>
        <w:t>e-Governmente</w:t>
      </w:r>
      <w:proofErr w:type="spellEnd"/>
      <w:r w:rsidRPr="00F43906">
        <w:rPr>
          <w:rFonts w:asciiTheme="minorHAnsi" w:hAnsiTheme="minorHAnsi" w:cstheme="minorHAnsi"/>
          <w:sz w:val="22"/>
          <w:szCs w:val="22"/>
        </w:rPr>
        <w:t xml:space="preserv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 xml:space="preserve">(ďalej aj „ÚP VS“) </w:t>
      </w:r>
      <w:r w:rsidR="009C4C1D" w:rsidRPr="00F43906">
        <w:rPr>
          <w:rFonts w:asciiTheme="minorHAnsi" w:hAnsiTheme="minorHAnsi" w:cstheme="minorHAnsi"/>
          <w:sz w:val="22"/>
          <w:szCs w:val="22"/>
        </w:rPr>
        <w:t>do elektronickej schránky RO OP TP</w:t>
      </w:r>
      <w:r w:rsidRPr="00F43906">
        <w:rPr>
          <w:rFonts w:asciiTheme="minorHAnsi" w:hAnsiTheme="minorHAnsi" w:cstheme="minorHAnsi"/>
          <w:sz w:val="22"/>
          <w:szCs w:val="22"/>
        </w:rPr>
        <w:t xml:space="preserve"> (ÚP VS na adrese </w:t>
      </w:r>
      <w:hyperlink r:id="rId10"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špeciálna služba ÚV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w:t>
      </w:r>
      <w:proofErr w:type="spellStart"/>
      <w:r w:rsidRPr="00F43906">
        <w:rPr>
          <w:rFonts w:asciiTheme="minorHAnsi" w:hAnsiTheme="minorHAnsi" w:cstheme="minorHAnsi"/>
          <w:sz w:val="22"/>
          <w:szCs w:val="22"/>
        </w:rPr>
        <w:t>pdf</w:t>
      </w:r>
      <w:proofErr w:type="spellEnd"/>
      <w:r w:rsidRPr="00F43906">
        <w:rPr>
          <w:rFonts w:asciiTheme="minorHAnsi" w:hAnsiTheme="minorHAnsi" w:cstheme="minorHAnsi"/>
          <w:sz w:val="22"/>
          <w:szCs w:val="22"/>
        </w:rPr>
        <w:t xml:space="preserve"> súbor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1"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xml:space="preserve">+ </w:t>
      </w:r>
      <w:r w:rsidR="000D68BA" w:rsidRPr="00F43906">
        <w:rPr>
          <w:rFonts w:asciiTheme="minorHAnsi" w:hAnsiTheme="minorHAnsi" w:cstheme="minorHAnsi"/>
          <w:sz w:val="22"/>
          <w:szCs w:val="22"/>
        </w:rPr>
        <w:lastRenderedPageBreak/>
        <w:t>(</w:t>
      </w:r>
      <w:hyperlink r:id="rId12"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31968113"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 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 xml:space="preserve">MS2014+ </w:t>
      </w:r>
      <w:proofErr w:type="spellStart"/>
      <w:r w:rsidR="00091658" w:rsidRPr="00F43906">
        <w:rPr>
          <w:rFonts w:asciiTheme="minorHAnsi" w:hAnsiTheme="minorHAnsi" w:cstheme="minorHAnsi"/>
        </w:rPr>
        <w:t>ske</w:t>
      </w:r>
      <w:r w:rsidR="00E86D82" w:rsidRPr="00F43906">
        <w:rPr>
          <w:rFonts w:asciiTheme="minorHAnsi" w:hAnsiTheme="minorHAnsi" w:cstheme="minorHAnsi"/>
        </w:rPr>
        <w:t>n</w:t>
      </w:r>
      <w:proofErr w:type="spellEnd"/>
      <w:r w:rsidR="00E86D82" w:rsidRPr="00F43906">
        <w:rPr>
          <w:rFonts w:asciiTheme="minorHAnsi" w:hAnsiTheme="minorHAnsi" w:cstheme="minorHAnsi"/>
        </w:rPr>
        <w:t xml:space="preserve">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 OP TP v listinnej podobe a to najneskôr do troch pracovných dní od odoslania </w:t>
      </w:r>
      <w:proofErr w:type="spellStart"/>
      <w:r w:rsidR="00E86D82" w:rsidRPr="00F43906">
        <w:rPr>
          <w:rFonts w:asciiTheme="minorHAnsi" w:hAnsiTheme="minorHAnsi" w:cstheme="minorHAnsi"/>
        </w:rPr>
        <w:t>ŽoNFP</w:t>
      </w:r>
      <w:proofErr w:type="spellEnd"/>
      <w:r w:rsidR="00E86D82" w:rsidRPr="00F43906">
        <w:rPr>
          <w:rFonts w:asciiTheme="minorHAnsi" w:hAnsiTheme="minorHAnsi" w:cstheme="minorHAnsi"/>
        </w:rPr>
        <w:t xml:space="preserve">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EF5792" w:rsidRPr="00F43906">
        <w:rPr>
          <w:rFonts w:asciiTheme="minorHAnsi" w:hAnsiTheme="minorHAnsi" w:cstheme="minorHAnsi"/>
        </w:rPr>
        <w:t xml:space="preserve">bez príloh </w:t>
      </w:r>
      <w:r w:rsidRPr="00F43906">
        <w:rPr>
          <w:rFonts w:asciiTheme="minorHAnsi" w:hAnsiTheme="minorHAnsi" w:cstheme="minorHAnsi"/>
        </w:rPr>
        <w:t xml:space="preserve">elektronickým spôsobom a má aktivovanú elektronickú schránku, RO OP TP je povinný doručovať všetky rozhodnutia, vydané v konaní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v súlade so zákonom o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w:t>
      </w:r>
    </w:p>
    <w:p w14:paraId="54A9E02B" w14:textId="5F437EBD"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 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77777777"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36AEF5F"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ÚV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do elektronickej schránky RO OP TP. </w:t>
      </w:r>
    </w:p>
    <w:p w14:paraId="567EED28" w14:textId="4C8A1EE9"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proofErr w:type="spellStart"/>
      <w:r w:rsidRPr="00C77BDB">
        <w:t>ŽoNFP</w:t>
      </w:r>
      <w:proofErr w:type="spellEnd"/>
      <w:r w:rsidRPr="00C77BDB">
        <w:t xml:space="preserve"> a jej príloh </w:t>
      </w:r>
      <w:r w:rsidR="00C10E4F">
        <w:t xml:space="preserve">riadne, včas a v určenej forme </w:t>
      </w:r>
      <w:r w:rsidRPr="00C77BDB">
        <w:t xml:space="preserve">vzniknú pochybnosti o pravdivosti alebo úplnosti </w:t>
      </w:r>
      <w:proofErr w:type="spellStart"/>
      <w:r w:rsidRPr="00C77BDB">
        <w:t>ŽoNFP</w:t>
      </w:r>
      <w:proofErr w:type="spellEnd"/>
      <w:r w:rsidRPr="00C77BDB">
        <w:t xml:space="preserve"> alebo jej príloh,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t xml:space="preserve"> </w:t>
        </w:r>
        <w:r w:rsidRPr="00C760A7">
          <w:t xml:space="preserve">Overovanie podmienok poskytnutia príspevku a ďalšie informácie k vyzvaniu, Schvaľovanie </w:t>
        </w:r>
        <w:proofErr w:type="spellStart"/>
        <w:r w:rsidRPr="00C760A7">
          <w:t>ŽoNFP</w:t>
        </w:r>
        <w:proofErr w:type="spellEnd"/>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57D896A5"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3"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spôsob komunikácie s poskytovateľom:</w:t>
      </w:r>
    </w:p>
    <w:p w14:paraId="7C2D5E5C" w14:textId="77777777"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F43906">
          <w:rPr>
            <w:rStyle w:val="Hypertextovprepojenie"/>
            <w:rFonts w:asciiTheme="minorHAnsi" w:hAnsiTheme="minorHAnsi" w:cstheme="minorHAnsi"/>
          </w:rPr>
          <w:t>http://optp.vlada.gov.sk</w:t>
        </w:r>
      </w:hyperlink>
      <w:r w:rsidR="00593B81" w:rsidRPr="00F43906">
        <w:rPr>
          <w:rStyle w:val="Hypertextovprepojenie"/>
          <w:rFonts w:asciiTheme="minorHAnsi" w:hAnsiTheme="minorHAnsi" w:cstheme="minorHAnsi"/>
        </w:rPr>
        <w:t>.</w:t>
      </w:r>
    </w:p>
    <w:p w14:paraId="7389F4B7" w14:textId="77777777"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7777777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telefonicky na telefónnych číslach: </w:t>
      </w:r>
      <w:r w:rsidRPr="00F43906">
        <w:rPr>
          <w:rFonts w:asciiTheme="minorHAnsi" w:eastAsiaTheme="minorHAnsi" w:hAnsiTheme="minorHAnsi" w:cstheme="minorHAnsi"/>
          <w:sz w:val="22"/>
          <w:szCs w:val="22"/>
        </w:rPr>
        <w:tab/>
      </w:r>
      <w:r w:rsidR="009C38FB" w:rsidRPr="00F43906">
        <w:rPr>
          <w:rFonts w:asciiTheme="minorHAnsi" w:eastAsiaTheme="minorHAnsi" w:hAnsiTheme="minorHAnsi" w:cstheme="minorHAnsi"/>
          <w:sz w:val="22"/>
          <w:szCs w:val="22"/>
        </w:rPr>
        <w:t>02/20 925 902</w:t>
      </w:r>
    </w:p>
    <w:p w14:paraId="1621D203" w14:textId="77777777" w:rsidR="00AA49FC" w:rsidRPr="00F43906" w:rsidRDefault="00AA49FC" w:rsidP="00CD4E2E">
      <w:pPr>
        <w:pStyle w:val="Default"/>
        <w:spacing w:before="120" w:after="120"/>
        <w:ind w:left="3540" w:firstLine="708"/>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lastRenderedPageBreak/>
        <w:t>02/20 925 977</w:t>
      </w:r>
    </w:p>
    <w:p w14:paraId="2A828147" w14:textId="77777777" w:rsidR="002C676B" w:rsidRPr="00F43906" w:rsidRDefault="003A2C31" w:rsidP="00CD4E2E">
      <w:pPr>
        <w:pStyle w:val="Default"/>
        <w:spacing w:before="120" w:after="120"/>
        <w:ind w:left="3824" w:firstLine="424"/>
        <w:rPr>
          <w:rFonts w:asciiTheme="minorHAnsi" w:hAnsiTheme="minorHAnsi" w:cstheme="minorHAnsi"/>
          <w:sz w:val="22"/>
          <w:szCs w:val="22"/>
        </w:rPr>
      </w:pPr>
      <w:r w:rsidRPr="00F43906">
        <w:rPr>
          <w:rFonts w:asciiTheme="minorHAnsi" w:eastAsiaTheme="minorHAnsi" w:hAnsiTheme="minorHAnsi" w:cstheme="minorHAnsi"/>
          <w:sz w:val="22"/>
          <w:szCs w:val="22"/>
        </w:rPr>
        <w:t>02/20 925 718</w:t>
      </w:r>
    </w:p>
    <w:p w14:paraId="6BA63F81" w14:textId="01B2E47C" w:rsidR="003A2C31" w:rsidRPr="00F43906"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5" w:history="1">
        <w:r w:rsidR="00AA49FC" w:rsidRPr="00F43906">
          <w:rPr>
            <w:rStyle w:val="Hypertextovprepojenie"/>
            <w:rFonts w:asciiTheme="minorHAnsi" w:eastAsiaTheme="minorHAnsi" w:hAnsiTheme="minorHAnsi" w:cstheme="minorHAnsi"/>
            <w:sz w:val="22"/>
            <w:szCs w:val="22"/>
          </w:rPr>
          <w:t>projektyoptp@vlada.gov.sk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77777777" w:rsidR="00DB0B10"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Úrad vlády SR</w:t>
      </w:r>
    </w:p>
    <w:p w14:paraId="0EBAECA5" w14:textId="75E279EF"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DB0B10" w:rsidRPr="00DB0B10">
        <w:rPr>
          <w:rFonts w:asciiTheme="minorHAnsi" w:hAnsiTheme="minorHAnsi" w:cstheme="minorHAnsi"/>
          <w:sz w:val="22"/>
          <w:szCs w:val="22"/>
        </w:rPr>
        <w:t xml:space="preserve"> </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77777777" w:rsidR="003A2C31" w:rsidRPr="00DB0B10" w:rsidRDefault="003A2C31" w:rsidP="00CD4E2E">
      <w:pPr>
        <w:pStyle w:val="Default"/>
        <w:spacing w:before="120" w:after="120"/>
        <w:ind w:left="709"/>
        <w:contextualSpacing/>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Námestie slobody 1 </w:t>
      </w:r>
    </w:p>
    <w:p w14:paraId="7B87CA26" w14:textId="77777777" w:rsidR="003A2C31" w:rsidRPr="00DB0B10" w:rsidRDefault="003D756B" w:rsidP="00CD4E2E">
      <w:pPr>
        <w:pStyle w:val="Default"/>
        <w:numPr>
          <w:ilvl w:val="0"/>
          <w:numId w:val="35"/>
        </w:numPr>
        <w:spacing w:before="120" w:after="120"/>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70 </w:t>
      </w:r>
      <w:r w:rsidR="003A2C31" w:rsidRPr="00DB0B10">
        <w:rPr>
          <w:rFonts w:asciiTheme="minorHAnsi" w:eastAsiaTheme="minorHAnsi" w:hAnsiTheme="minorHAnsi" w:cstheme="minorHAnsi"/>
          <w:sz w:val="22"/>
          <w:szCs w:val="22"/>
        </w:rPr>
        <w:t>Bratislava 15</w:t>
      </w:r>
    </w:p>
    <w:p w14:paraId="23631489" w14:textId="77777777"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8.30 hod. do 14.30 hod. na kontaktnej adrese: </w:t>
      </w:r>
    </w:p>
    <w:p w14:paraId="324A4880" w14:textId="77777777" w:rsidR="007E10FA"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Úrad vlády SR</w:t>
      </w:r>
    </w:p>
    <w:p w14:paraId="3FD5616C" w14:textId="0C6CC35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3A2C31" w:rsidRPr="00F43906">
        <w:rPr>
          <w:rFonts w:asciiTheme="minorHAnsi" w:eastAsiaTheme="minorHAnsi" w:hAnsiTheme="minorHAnsi" w:cstheme="minorHAnsi"/>
          <w:sz w:val="22"/>
          <w:szCs w:val="22"/>
        </w:rPr>
        <w:t xml:space="preserve"> </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45C42F2D"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r w:rsidR="00CD0DA0" w:rsidRPr="00F43906">
        <w:rPr>
          <w:rFonts w:asciiTheme="minorHAnsi" w:eastAsiaTheme="minorHAnsi" w:hAnsiTheme="minorHAnsi" w:cstheme="minorHAnsi"/>
          <w:sz w:val="22"/>
          <w:szCs w:val="22"/>
        </w:rPr>
        <w:t xml:space="preserve"> 1</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7777777" w:rsidR="003C2776"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7777777"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r w:rsidR="002F7FDE">
        <w:rPr>
          <w:rFonts w:asciiTheme="minorHAnsi" w:hAnsiTheme="minorHAnsi" w:cstheme="minorHAnsi"/>
        </w:rPr>
        <w:t xml:space="preserve">na </w:t>
      </w:r>
      <w:hyperlink r:id="rId19"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2650F488"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2"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 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proofErr w:type="spellStart"/>
      <w:r w:rsidRPr="00F43906">
        <w:rPr>
          <w:rFonts w:asciiTheme="minorHAnsi" w:hAnsiTheme="minorHAnsi" w:cstheme="minorHAnsi"/>
          <w:sz w:val="22"/>
          <w:szCs w:val="22"/>
        </w:rPr>
        <w:t>DataCentrum</w:t>
      </w:r>
      <w:proofErr w:type="spellEnd"/>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77777777"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F43906">
        <w:rPr>
          <w:rFonts w:asciiTheme="minorHAnsi" w:eastAsiaTheme="minorHAnsi" w:hAnsiTheme="minorHAnsi" w:cstheme="minorHAnsi"/>
          <w:i/>
          <w:color w:val="000000"/>
        </w:rPr>
        <w:t>ŽoNFP</w:t>
      </w:r>
      <w:proofErr w:type="spellEnd"/>
      <w:r w:rsidRPr="00F43906">
        <w:rPr>
          <w:rFonts w:asciiTheme="minorHAnsi" w:eastAsiaTheme="minorHAnsi" w:hAnsiTheme="minorHAnsi" w:cstheme="minorHAnsi"/>
          <w:i/>
          <w:color w:val="000000"/>
        </w:rPr>
        <w:t>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77777777"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8DBFE6" w14:textId="77777777" w:rsidR="00B2025F" w:rsidRPr="00F43906" w:rsidRDefault="00E97370" w:rsidP="00BA4CE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voči žiadateľovi sa nenárokuje vrátenie pomoci na základe rozhodnutia E</w:t>
      </w:r>
      <w:r w:rsidR="00CC6019" w:rsidRPr="00F43906">
        <w:rPr>
          <w:rFonts w:asciiTheme="minorHAnsi" w:hAnsiTheme="minorHAnsi" w:cstheme="minorHAnsi"/>
          <w:sz w:val="22"/>
          <w:szCs w:val="22"/>
        </w:rPr>
        <w:t>urópskej komisie</w:t>
      </w:r>
      <w:r w:rsidRPr="00F43906">
        <w:rPr>
          <w:rFonts w:asciiTheme="minorHAnsi" w:hAnsiTheme="minorHAnsi" w:cstheme="minorHAnsi"/>
          <w:sz w:val="22"/>
          <w:szCs w:val="22"/>
        </w:rPr>
        <w:t>, ktorým bola pomoc označená za neoprávnenú a nezlučiteľnú so spoločným trhom</w:t>
      </w:r>
    </w:p>
    <w:p w14:paraId="5107AE40" w14:textId="77777777" w:rsidR="007675D2" w:rsidRPr="00F43906" w:rsidRDefault="007675D2" w:rsidP="00BA4CEE">
      <w:pPr>
        <w:spacing w:before="120" w:after="120" w:line="240" w:lineRule="auto"/>
        <w:ind w:left="720"/>
        <w:jc w:val="both"/>
        <w:rPr>
          <w:rFonts w:asciiTheme="minorHAnsi" w:hAnsiTheme="minorHAnsi" w:cstheme="minorHAnsi"/>
        </w:rPr>
      </w:pPr>
      <w:r w:rsidRPr="00F43906">
        <w:rPr>
          <w:rFonts w:asciiTheme="minorHAnsi" w:hAnsiTheme="minorHAnsi" w:cstheme="minorHAnsi"/>
        </w:rPr>
        <w:t>(</w:t>
      </w:r>
      <w:r w:rsidRPr="00F43906">
        <w:rPr>
          <w:rFonts w:asciiTheme="minorHAnsi" w:hAnsiTheme="minorHAnsi" w:cstheme="minorHAnsi"/>
          <w:i/>
        </w:rPr>
        <w:t>podmienka sa preukazuje čestným vyhlásením žiadateľa</w:t>
      </w:r>
      <w:r w:rsidR="006F0AA9" w:rsidRPr="00F43906">
        <w:rPr>
          <w:rFonts w:asciiTheme="minorHAnsi" w:hAnsiTheme="minorHAnsi" w:cstheme="minorHAnsi"/>
          <w:i/>
        </w:rPr>
        <w:t xml:space="preserve"> </w:t>
      </w:r>
      <w:r w:rsidR="00E97370" w:rsidRPr="00F43906">
        <w:rPr>
          <w:rFonts w:asciiTheme="minorHAnsi" w:hAnsiTheme="minorHAnsi" w:cstheme="minorHAnsi"/>
          <w:i/>
        </w:rPr>
        <w:t xml:space="preserve">v časti č. 15 vo formulári </w:t>
      </w:r>
      <w:proofErr w:type="spellStart"/>
      <w:r w:rsidR="00E97370" w:rsidRPr="00F43906">
        <w:rPr>
          <w:rFonts w:asciiTheme="minorHAnsi" w:hAnsiTheme="minorHAnsi" w:cstheme="minorHAnsi"/>
          <w:i/>
        </w:rPr>
        <w:t>ŽoNFP</w:t>
      </w:r>
      <w:proofErr w:type="spellEnd"/>
      <w:r w:rsidRPr="00F43906">
        <w:rPr>
          <w:rFonts w:asciiTheme="minorHAnsi" w:hAnsiTheme="minorHAnsi" w:cstheme="minorHAnsi"/>
        </w:rPr>
        <w:t>)</w:t>
      </w:r>
      <w:r w:rsidR="00EF5792" w:rsidRPr="00F43906">
        <w:rPr>
          <w:rFonts w:asciiTheme="minorHAnsi" w:hAnsiTheme="minorHAnsi" w:cstheme="minorHAnsi"/>
        </w:rPr>
        <w:t>.</w:t>
      </w:r>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lastRenderedPageBreak/>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F43906">
        <w:rPr>
          <w:rFonts w:asciiTheme="minorHAnsi" w:hAnsiTheme="minorHAnsi" w:cstheme="minorHAnsi"/>
          <w:color w:val="000000"/>
          <w:sz w:val="22"/>
          <w:szCs w:val="22"/>
        </w:rPr>
        <w:t>ŽoNFP</w:t>
      </w:r>
      <w:proofErr w:type="spellEnd"/>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41F0063A" w14:textId="77777777" w:rsidR="00BE7973" w:rsidRPr="00F43906" w:rsidRDefault="00BE7973" w:rsidP="004A19CB">
      <w:pPr>
        <w:pStyle w:val="Odsekzoznamu"/>
        <w:autoSpaceDE w:val="0"/>
        <w:autoSpaceDN w:val="0"/>
        <w:adjustRightInd w:val="0"/>
        <w:contextualSpacing w:val="0"/>
        <w:jc w:val="both"/>
        <w:rPr>
          <w:rFonts w:asciiTheme="minorHAnsi" w:hAnsiTheme="minorHAnsi" w:cstheme="minorHAnsi"/>
          <w:color w:val="000000"/>
          <w:sz w:val="22"/>
          <w:szCs w:val="22"/>
        </w:rPr>
      </w:pPr>
    </w:p>
    <w:p w14:paraId="302BAAE6"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výdavkov realizácie projektu</w:t>
      </w:r>
    </w:p>
    <w:p w14:paraId="16480C81" w14:textId="77777777" w:rsidR="00B517DF" w:rsidRPr="00F43906" w:rsidRDefault="00496D8C" w:rsidP="00BA4CE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r w:rsidR="00B517DF" w:rsidRPr="00F43906">
        <w:rPr>
          <w:rFonts w:asciiTheme="minorHAnsi" w:eastAsia="Times New Roman" w:hAnsiTheme="minorHAnsi" w:cstheme="minorHAnsi"/>
          <w:u w:val="single"/>
          <w:lang w:eastAsia="sk-SK"/>
        </w:rPr>
        <w:t>:</w:t>
      </w:r>
    </w:p>
    <w:p w14:paraId="65146742" w14:textId="77777777" w:rsidR="004641E9" w:rsidRPr="00F43906" w:rsidRDefault="00D16C26"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výdavky projektu sú </w:t>
      </w:r>
      <w:r w:rsidR="00354603" w:rsidRPr="00F43906">
        <w:rPr>
          <w:rFonts w:asciiTheme="minorHAnsi" w:hAnsiTheme="minorHAnsi" w:cstheme="minorHAnsi"/>
          <w:color w:val="000000"/>
          <w:sz w:val="22"/>
          <w:szCs w:val="22"/>
        </w:rPr>
        <w:t>v súlade s</w:t>
      </w:r>
      <w:r w:rsidR="007065EB"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oprávnen</w:t>
      </w:r>
      <w:r w:rsidR="007065EB" w:rsidRPr="00F43906">
        <w:rPr>
          <w:rFonts w:asciiTheme="minorHAnsi" w:hAnsiTheme="minorHAnsi" w:cstheme="minorHAnsi"/>
          <w:color w:val="000000"/>
          <w:sz w:val="22"/>
          <w:szCs w:val="22"/>
        </w:rPr>
        <w:t>ými výdavkami pre oprávnenú aktivitu na toto vyzvanie</w:t>
      </w:r>
    </w:p>
    <w:p w14:paraId="1D8EB1EC" w14:textId="78026BD9" w:rsidR="00E22E31" w:rsidRPr="00F43906" w:rsidRDefault="00D16C26" w:rsidP="00BA4CE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007065EB" w:rsidRPr="00F43906">
        <w:rPr>
          <w:rFonts w:asciiTheme="minorHAnsi" w:hAnsiTheme="minorHAnsi" w:cstheme="minorHAnsi"/>
          <w:color w:val="000000"/>
          <w:sz w:val="22"/>
          <w:szCs w:val="22"/>
        </w:rPr>
        <w:t xml:space="preserve">Pre toto vyzvanie sú oprávneným typom výdavkov : </w:t>
      </w:r>
      <w:r w:rsidR="007065EB" w:rsidRPr="00F43906">
        <w:rPr>
          <w:rFonts w:asciiTheme="minorHAnsi" w:hAnsiTheme="minorHAnsi" w:cstheme="minorHAnsi"/>
          <w:b/>
          <w:color w:val="000000"/>
          <w:sz w:val="22"/>
          <w:szCs w:val="22"/>
        </w:rPr>
        <w:t>521 Mzdové výdavky</w:t>
      </w:r>
      <w:r w:rsidR="007065EB" w:rsidRPr="00F43906">
        <w:rPr>
          <w:rFonts w:asciiTheme="minorHAnsi" w:hAnsiTheme="minorHAnsi" w:cstheme="minorHAnsi"/>
          <w:color w:val="000000"/>
          <w:sz w:val="22"/>
          <w:szCs w:val="22"/>
        </w:rPr>
        <w:t xml:space="preserve">. </w:t>
      </w:r>
    </w:p>
    <w:p w14:paraId="064C6136" w14:textId="77777777" w:rsidR="00B517DF" w:rsidRPr="00F43906" w:rsidRDefault="00D16C2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3B3A0A1E" w14:textId="77777777"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oprávnenosti výdavkov pre projekty operačného programu Technická pomoc 2014 - 2020 </w:t>
      </w:r>
      <w:r w:rsidR="00693F75" w:rsidRPr="00F43906">
        <w:rPr>
          <w:rFonts w:asciiTheme="minorHAnsi" w:hAnsiTheme="minorHAnsi" w:cstheme="minorHAnsi"/>
          <w:sz w:val="22"/>
          <w:szCs w:val="22"/>
        </w:rPr>
        <w:t xml:space="preserve"> (</w:t>
      </w:r>
      <w:hyperlink r:id="rId23"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3CA2EEE6" w14:textId="77777777" w:rsidR="005D5FC6" w:rsidRPr="00F43906" w:rsidRDefault="005D5FC6"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2014 - 2020 </w:t>
      </w:r>
      <w:r w:rsidR="00693F75" w:rsidRPr="00F43906">
        <w:rPr>
          <w:rFonts w:asciiTheme="minorHAnsi" w:hAnsiTheme="minorHAnsi" w:cstheme="minorHAnsi"/>
          <w:sz w:val="22"/>
          <w:szCs w:val="22"/>
        </w:rPr>
        <w:t xml:space="preserve"> (</w:t>
      </w:r>
      <w:hyperlink r:id="rId24"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51B3CAC4" w14:textId="77777777" w:rsidR="00A72653" w:rsidRPr="00F43906" w:rsidRDefault="00A72653"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Operačný program Technická pomoc pre programové obdobie 2014-2020 </w:t>
      </w:r>
      <w:r w:rsidR="00693F75" w:rsidRPr="00F43906">
        <w:rPr>
          <w:rFonts w:asciiTheme="minorHAnsi" w:hAnsiTheme="minorHAnsi" w:cstheme="minorHAnsi"/>
          <w:sz w:val="22"/>
          <w:szCs w:val="22"/>
        </w:rPr>
        <w:t>(</w:t>
      </w:r>
      <w:hyperlink r:id="rId25" w:history="1">
        <w:r w:rsidR="00693F75" w:rsidRPr="00F43906">
          <w:rPr>
            <w:rStyle w:val="Hypertextovprepojenie"/>
            <w:rFonts w:asciiTheme="minorHAnsi" w:hAnsiTheme="minorHAnsi" w:cstheme="minorHAnsi"/>
            <w:sz w:val="22"/>
            <w:szCs w:val="22"/>
          </w:rPr>
          <w:t>http://www.optp.vlada.gov.sk/programovy-dokument/</w:t>
        </w:r>
      </w:hyperlink>
      <w:r w:rsidR="00693F75" w:rsidRPr="00F43906">
        <w:rPr>
          <w:rFonts w:asciiTheme="minorHAnsi" w:hAnsiTheme="minorHAnsi" w:cstheme="minorHAnsi"/>
          <w:color w:val="000000"/>
          <w:sz w:val="22"/>
          <w:szCs w:val="22"/>
        </w:rPr>
        <w:t>)</w:t>
      </w:r>
      <w:r w:rsidR="00693F75" w:rsidRPr="00F43906">
        <w:rPr>
          <w:rFonts w:asciiTheme="minorHAnsi" w:hAnsiTheme="minorHAnsi" w:cstheme="minorHAnsi"/>
          <w:sz w:val="22"/>
          <w:szCs w:val="22"/>
        </w:rPr>
        <w:t>;</w:t>
      </w:r>
    </w:p>
    <w:p w14:paraId="7976998A" w14:textId="7F18B6AE"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6 k pravidlám oprávnenosti pre najčastejšie sa vyskytujúce skupiny výdavkov </w:t>
      </w:r>
      <w:r w:rsidR="007951C4" w:rsidRPr="00F43906">
        <w:rPr>
          <w:rFonts w:asciiTheme="minorHAnsi" w:hAnsiTheme="minorHAnsi" w:cstheme="minorHAnsi"/>
          <w:sz w:val="22"/>
          <w:szCs w:val="22"/>
        </w:rPr>
        <w:t xml:space="preserve"> (</w:t>
      </w:r>
      <w:hyperlink r:id="rId26" w:history="1">
        <w:r w:rsidR="007C1D60" w:rsidRPr="0042088A">
          <w:rPr>
            <w:rStyle w:val="Hypertextovprepojenie"/>
            <w:rFonts w:asciiTheme="minorHAnsi" w:hAnsiTheme="minorHAnsi"/>
            <w:sz w:val="22"/>
            <w:szCs w:val="22"/>
          </w:rPr>
          <w:t>http://www.partnerskadohoda.gov.sk/metodicke-pokyny-cko-a-uv-sr/</w:t>
        </w:r>
      </w:hyperlink>
      <w:r w:rsidR="007951C4" w:rsidRPr="00F43906">
        <w:rPr>
          <w:rFonts w:asciiTheme="minorHAnsi" w:hAnsiTheme="minorHAnsi" w:cstheme="minorHAnsi"/>
          <w:sz w:val="22"/>
          <w:szCs w:val="22"/>
        </w:rPr>
        <w:t>);</w:t>
      </w:r>
    </w:p>
    <w:p w14:paraId="55ED4941" w14:textId="722531EF" w:rsidR="002C5B67" w:rsidRPr="00F43906" w:rsidRDefault="002C5B67"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008829EC" w:rsidRPr="00F43906">
        <w:rPr>
          <w:rStyle w:val="Hypertextovprepojenie"/>
          <w:rFonts w:asciiTheme="minorHAnsi" w:hAnsiTheme="minorHAnsi" w:cstheme="minorHAnsi"/>
          <w:sz w:val="22"/>
          <w:szCs w:val="22"/>
        </w:rPr>
        <w:t xml:space="preserve"> </w:t>
      </w:r>
      <w:r w:rsidR="008829EC" w:rsidRPr="00F43906">
        <w:rPr>
          <w:rFonts w:asciiTheme="minorHAnsi" w:hAnsiTheme="minorHAnsi" w:cstheme="minorHAnsi"/>
          <w:sz w:val="22"/>
          <w:szCs w:val="22"/>
        </w:rPr>
        <w:t>(</w:t>
      </w:r>
      <w:hyperlink r:id="rId27" w:history="1">
        <w:r w:rsidR="00081FF1" w:rsidRPr="00331E17">
          <w:rPr>
            <w:rStyle w:val="Hypertextovprepojenie"/>
            <w:rFonts w:asciiTheme="minorHAnsi" w:hAnsiTheme="minorHAnsi"/>
            <w:sz w:val="22"/>
            <w:szCs w:val="22"/>
          </w:rPr>
          <w:t>http://www.partnerskadohoda.gov.sk/metodicke-pokyny-cko-a-uv-sr/</w:t>
        </w:r>
      </w:hyperlink>
      <w:r w:rsidR="008829EC" w:rsidRPr="00F43906">
        <w:rPr>
          <w:rStyle w:val="Hypertextovprepojenie"/>
          <w:rFonts w:asciiTheme="minorHAnsi" w:hAnsiTheme="minorHAnsi" w:cstheme="minorHAnsi"/>
          <w:sz w:val="22"/>
          <w:szCs w:val="22"/>
        </w:rPr>
        <w:t>);</w:t>
      </w:r>
    </w:p>
    <w:p w14:paraId="0B2021DA" w14:textId="77777777" w:rsidR="003C2776" w:rsidRPr="00F43906" w:rsidRDefault="007065EB" w:rsidP="00BA4CE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w:t>
      </w:r>
      <w:r w:rsidR="00496D8C" w:rsidRPr="00F43906">
        <w:rPr>
          <w:rFonts w:asciiTheme="minorHAnsi" w:hAnsiTheme="minorHAnsi" w:cstheme="minorHAnsi"/>
          <w:color w:val="000000"/>
          <w:sz w:val="22"/>
          <w:szCs w:val="22"/>
        </w:rPr>
        <w:t>ákony a nariadenia, na ktoré sa uvedené dokumenty odvolávajú.</w:t>
      </w:r>
    </w:p>
    <w:p w14:paraId="49665014" w14:textId="224886A5" w:rsidR="00A12BD0" w:rsidRDefault="00A12BD0" w:rsidP="00BA4CE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w:t>
      </w:r>
      <w:r w:rsidR="00EE1C41" w:rsidRPr="00F43906">
        <w:rPr>
          <w:rFonts w:asciiTheme="minorHAnsi" w:hAnsiTheme="minorHAnsi" w:cstheme="minorHAnsi"/>
          <w:i/>
          <w:sz w:val="22"/>
          <w:szCs w:val="22"/>
        </w:rPr>
        <w:t xml:space="preserve">Za účelom posúdenia splnenia tejto podmienky poskytnutia príspevku uvedie žiadateľ skupiny výdavkov vo formulári </w:t>
      </w:r>
      <w:proofErr w:type="spellStart"/>
      <w:r w:rsidR="00EE1C41" w:rsidRPr="00F43906">
        <w:rPr>
          <w:rFonts w:asciiTheme="minorHAnsi" w:hAnsiTheme="minorHAnsi" w:cstheme="minorHAnsi"/>
          <w:i/>
          <w:sz w:val="22"/>
          <w:szCs w:val="22"/>
        </w:rPr>
        <w:t>ŽoNFP</w:t>
      </w:r>
      <w:proofErr w:type="spellEnd"/>
      <w:r w:rsidR="00EE1C41" w:rsidRPr="00F43906">
        <w:rPr>
          <w:rFonts w:asciiTheme="minorHAnsi" w:hAnsiTheme="minorHAnsi" w:cstheme="minorHAnsi"/>
          <w:i/>
          <w:sz w:val="22"/>
          <w:szCs w:val="22"/>
        </w:rPr>
        <w:t>, v rámci časti č. 11.A  - Rozpočet žiadateľa.</w:t>
      </w:r>
      <w:r w:rsidRPr="00F43906">
        <w:rPr>
          <w:rFonts w:asciiTheme="minorHAnsi" w:hAnsiTheme="minorHAnsi" w:cstheme="minorHAnsi"/>
          <w:i/>
          <w:sz w:val="22"/>
          <w:szCs w:val="22"/>
        </w:rPr>
        <w:t>)</w:t>
      </w:r>
    </w:p>
    <w:p w14:paraId="751AF876" w14:textId="77777777" w:rsidR="004641E9" w:rsidRPr="00F43906" w:rsidRDefault="004641E9" w:rsidP="00BA4CEE">
      <w:pPr>
        <w:pStyle w:val="Odsekzoznamu"/>
        <w:spacing w:before="120" w:after="120"/>
        <w:ind w:left="1440"/>
        <w:contextualSpacing w:val="0"/>
        <w:rPr>
          <w:rFonts w:asciiTheme="minorHAnsi" w:hAnsiTheme="minorHAnsi" w:cstheme="minorHAnsi"/>
          <w:color w:val="000000"/>
          <w:sz w:val="22"/>
          <w:szCs w:val="22"/>
        </w:rPr>
      </w:pPr>
    </w:p>
    <w:p w14:paraId="26BAC7F8" w14:textId="77777777" w:rsidR="00AE1B07" w:rsidRPr="00F43906" w:rsidRDefault="00AE1B07"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CD6449" w:rsidRPr="00F43906">
        <w:rPr>
          <w:rFonts w:asciiTheme="minorHAnsi" w:hAnsiTheme="minorHAnsi" w:cstheme="minorHAnsi"/>
          <w:color w:val="000000"/>
          <w:sz w:val="22"/>
          <w:szCs w:val="22"/>
        </w:rPr>
        <w:t>asová oprávnenosť výdavkov</w:t>
      </w:r>
    </w:p>
    <w:p w14:paraId="2F30FA91" w14:textId="3D78E089" w:rsidR="00CD6449" w:rsidRPr="00F43906" w:rsidRDefault="00AE1B07"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r w:rsidR="003C3A87" w:rsidRPr="00F43906">
        <w:rPr>
          <w:rFonts w:asciiTheme="minorHAnsi" w:hAnsiTheme="minorHAnsi" w:cstheme="minorHAnsi"/>
          <w:color w:val="000000"/>
          <w:sz w:val="22"/>
          <w:szCs w:val="22"/>
        </w:rPr>
        <w:t xml:space="preserve"> v rámci OP TP</w:t>
      </w:r>
      <w:r w:rsidR="00CD6449" w:rsidRPr="00F43906">
        <w:rPr>
          <w:rFonts w:asciiTheme="minorHAnsi" w:hAnsiTheme="minorHAnsi" w:cstheme="minorHAnsi"/>
          <w:color w:val="000000"/>
          <w:sz w:val="22"/>
          <w:szCs w:val="22"/>
        </w:rPr>
        <w:t xml:space="preserve"> je stanovená </w:t>
      </w:r>
      <w:r w:rsidR="00CD6449" w:rsidRPr="00BA4CEE">
        <w:rPr>
          <w:rFonts w:asciiTheme="minorHAnsi" w:hAnsiTheme="minorHAnsi" w:cstheme="minorHAnsi"/>
          <w:b/>
          <w:color w:val="000000"/>
          <w:sz w:val="22"/>
          <w:szCs w:val="22"/>
        </w:rPr>
        <w:t xml:space="preserve">od </w:t>
      </w:r>
      <w:r w:rsidR="005D7C4C" w:rsidRPr="00BA4CEE">
        <w:rPr>
          <w:rFonts w:asciiTheme="minorHAnsi" w:hAnsiTheme="minorHAnsi" w:cstheme="minorHAnsi"/>
          <w:b/>
          <w:color w:val="000000"/>
          <w:sz w:val="22"/>
          <w:szCs w:val="22"/>
        </w:rPr>
        <w:t>0</w:t>
      </w:r>
      <w:r w:rsidR="00CD6449" w:rsidRPr="00BA4CEE">
        <w:rPr>
          <w:rFonts w:asciiTheme="minorHAnsi" w:hAnsiTheme="minorHAnsi" w:cstheme="minorHAnsi"/>
          <w:b/>
          <w:color w:val="000000"/>
          <w:sz w:val="22"/>
          <w:szCs w:val="22"/>
        </w:rPr>
        <w:t>1.</w:t>
      </w:r>
      <w:r w:rsidR="005D7C4C" w:rsidRPr="00BA4CEE">
        <w:rPr>
          <w:rFonts w:asciiTheme="minorHAnsi" w:hAnsiTheme="minorHAnsi" w:cstheme="minorHAnsi"/>
          <w:b/>
          <w:color w:val="000000"/>
          <w:sz w:val="22"/>
          <w:szCs w:val="22"/>
        </w:rPr>
        <w:t xml:space="preserve"> 0</w:t>
      </w:r>
      <w:r w:rsidR="00CD6449" w:rsidRPr="00BA4CEE">
        <w:rPr>
          <w:rFonts w:asciiTheme="minorHAnsi" w:hAnsiTheme="minorHAnsi" w:cstheme="minorHAnsi"/>
          <w:b/>
          <w:color w:val="000000"/>
          <w:sz w:val="22"/>
          <w:szCs w:val="22"/>
        </w:rPr>
        <w:t>1.</w:t>
      </w:r>
      <w:r w:rsidR="0043156D" w:rsidRPr="00BA4CEE">
        <w:rPr>
          <w:rFonts w:asciiTheme="minorHAnsi" w:hAnsiTheme="minorHAnsi" w:cstheme="minorHAnsi"/>
          <w:b/>
          <w:color w:val="000000"/>
          <w:sz w:val="22"/>
          <w:szCs w:val="22"/>
        </w:rPr>
        <w:t xml:space="preserve"> </w:t>
      </w:r>
      <w:r w:rsidR="00CD6449" w:rsidRPr="00BA4CEE">
        <w:rPr>
          <w:rFonts w:asciiTheme="minorHAnsi" w:hAnsiTheme="minorHAnsi" w:cstheme="minorHAnsi"/>
          <w:b/>
          <w:color w:val="000000"/>
          <w:sz w:val="22"/>
          <w:szCs w:val="22"/>
        </w:rPr>
        <w:t>201</w:t>
      </w:r>
      <w:r w:rsidR="00EF5792" w:rsidRPr="00BA4CEE">
        <w:rPr>
          <w:rFonts w:asciiTheme="minorHAnsi" w:hAnsiTheme="minorHAnsi" w:cstheme="minorHAnsi"/>
          <w:b/>
          <w:color w:val="000000"/>
          <w:sz w:val="22"/>
          <w:szCs w:val="22"/>
        </w:rPr>
        <w:t>4</w:t>
      </w:r>
      <w:r w:rsidR="005F6426" w:rsidRPr="005F6426">
        <w:rPr>
          <w:rFonts w:asciiTheme="minorHAnsi" w:hAnsiTheme="minorHAnsi" w:cstheme="minorHAnsi"/>
          <w:b/>
          <w:color w:val="000000"/>
          <w:sz w:val="22"/>
          <w:szCs w:val="22"/>
        </w:rPr>
        <w:t xml:space="preserve"> </w:t>
      </w:r>
      <w:r w:rsidR="005F6426">
        <w:rPr>
          <w:rFonts w:asciiTheme="minorHAnsi" w:hAnsiTheme="minorHAnsi" w:cstheme="minorHAnsi"/>
          <w:b/>
          <w:color w:val="000000"/>
          <w:sz w:val="22"/>
          <w:szCs w:val="22"/>
        </w:rPr>
        <w:t>do 31. 12. 2023</w:t>
      </w:r>
      <w:r w:rsidR="00CD6449" w:rsidRPr="00BA4CEE">
        <w:rPr>
          <w:rFonts w:asciiTheme="minorHAnsi" w:hAnsiTheme="minorHAnsi" w:cstheme="minorHAnsi"/>
          <w:color w:val="000000"/>
          <w:sz w:val="22"/>
          <w:szCs w:val="22"/>
        </w:rPr>
        <w:t>.</w:t>
      </w:r>
      <w:r w:rsidR="00CD6449" w:rsidRPr="00F43906">
        <w:rPr>
          <w:rFonts w:asciiTheme="minorHAnsi" w:hAnsiTheme="minorHAnsi" w:cstheme="minorHAnsi"/>
          <w:color w:val="000000"/>
          <w:sz w:val="22"/>
          <w:szCs w:val="22"/>
        </w:rPr>
        <w:t xml:space="preserve"> Dátum nadobudnutia účinnosti zmluvy o poskytnutí NFP (resp. rozhodnutia o schválení žiadosti o NFP, ak je RO</w:t>
      </w:r>
      <w:r w:rsidR="00660610" w:rsidRPr="00F43906">
        <w:rPr>
          <w:rFonts w:asciiTheme="minorHAnsi" w:hAnsiTheme="minorHAnsi" w:cstheme="minorHAnsi"/>
          <w:color w:val="000000"/>
          <w:sz w:val="22"/>
          <w:szCs w:val="22"/>
        </w:rPr>
        <w:t xml:space="preserve"> OP TP</w:t>
      </w:r>
      <w:r w:rsidR="00CD6449" w:rsidRPr="00F43906">
        <w:rPr>
          <w:rFonts w:asciiTheme="minorHAnsi" w:hAnsiTheme="minorHAnsi" w:cstheme="minorHAnsi"/>
          <w:color w:val="000000"/>
          <w:sz w:val="22"/>
          <w:szCs w:val="22"/>
        </w:rPr>
        <w:t xml:space="preserve"> a prijímateľ tá istá osoba) nemá vplyv na počiatočný dátum oprávnenosti výdavkov.</w:t>
      </w:r>
    </w:p>
    <w:p w14:paraId="52FF7B06" w14:textId="414CABBA" w:rsidR="00D37A5C" w:rsidRPr="00F43906" w:rsidRDefault="00D37A5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00127175"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127175" w:rsidRPr="00230311">
        <w:rPr>
          <w:rFonts w:asciiTheme="minorHAnsi" w:hAnsiTheme="minorHAnsi" w:cstheme="minorHAnsi"/>
          <w:i/>
          <w:sz w:val="22"/>
          <w:szCs w:val="22"/>
        </w:rPr>
        <w:t>ŽoNFP</w:t>
      </w:r>
      <w:proofErr w:type="spellEnd"/>
      <w:r w:rsidR="00127175" w:rsidRPr="00230311">
        <w:rPr>
          <w:rFonts w:asciiTheme="minorHAnsi" w:hAnsiTheme="minorHAnsi" w:cstheme="minorHAnsi"/>
          <w:i/>
          <w:sz w:val="22"/>
          <w:szCs w:val="22"/>
        </w:rPr>
        <w:t xml:space="preserve"> a taktiež nepredkladá ani samostatnú prílohu, ktorou deklaruje splnenie tejto podmienky poskytnutia príspevku</w:t>
      </w:r>
      <w:r w:rsidR="00127175">
        <w:rPr>
          <w:rFonts w:asciiTheme="minorHAnsi" w:hAnsiTheme="minorHAnsi" w:cstheme="minorHAnsi"/>
          <w:i/>
          <w:sz w:val="22"/>
          <w:szCs w:val="22"/>
        </w:rPr>
        <w:t>.</w:t>
      </w:r>
      <w:r w:rsidR="0043156D" w:rsidRPr="00BA4CEE">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8"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53D9089" w14:textId="77777777" w:rsidR="00AA0BD9" w:rsidRPr="00F43906" w:rsidRDefault="00AA0BD9" w:rsidP="004641E9">
      <w:pPr>
        <w:pStyle w:val="Odsekzoznamu"/>
        <w:spacing w:before="120"/>
        <w:jc w:val="both"/>
        <w:rPr>
          <w:rFonts w:asciiTheme="minorHAnsi" w:hAnsiTheme="minorHAnsi" w:cstheme="minorHAnsi"/>
          <w:color w:val="000000"/>
          <w:sz w:val="22"/>
          <w:szCs w:val="22"/>
        </w:rPr>
      </w:pPr>
    </w:p>
    <w:p w14:paraId="05DED607"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Spôsob financovania</w:t>
      </w:r>
    </w:p>
    <w:p w14:paraId="50C5807E" w14:textId="77777777" w:rsidR="007675D2" w:rsidRPr="00F43906" w:rsidRDefault="004641E9"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s</w:t>
      </w:r>
      <w:r w:rsidR="006C39F2" w:rsidRPr="00F43906">
        <w:rPr>
          <w:rFonts w:asciiTheme="minorHAnsi" w:hAnsiTheme="minorHAnsi" w:cstheme="minorHAnsi"/>
          <w:sz w:val="22"/>
          <w:szCs w:val="22"/>
        </w:rPr>
        <w:t>pôsob</w:t>
      </w:r>
      <w:r w:rsidR="007675D2" w:rsidRPr="00F43906">
        <w:rPr>
          <w:rFonts w:asciiTheme="minorHAnsi" w:hAnsiTheme="minorHAnsi" w:cstheme="minorHAnsi"/>
          <w:sz w:val="22"/>
          <w:szCs w:val="22"/>
        </w:rPr>
        <w:t xml:space="preserve"> financovania – </w:t>
      </w:r>
      <w:r w:rsidR="007675D2" w:rsidRPr="00F43906">
        <w:rPr>
          <w:rFonts w:asciiTheme="minorHAnsi" w:hAnsiTheme="minorHAnsi" w:cstheme="minorHAnsi"/>
          <w:b/>
          <w:sz w:val="22"/>
          <w:szCs w:val="22"/>
        </w:rPr>
        <w:t>systém refundácie</w:t>
      </w:r>
    </w:p>
    <w:p w14:paraId="64BCD631" w14:textId="77777777" w:rsidR="00D6511F" w:rsidRPr="00F43906" w:rsidRDefault="006C39F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w:t>
      </w:r>
      <w:r w:rsidR="007675D2" w:rsidRPr="00F43906">
        <w:rPr>
          <w:rFonts w:asciiTheme="minorHAnsi" w:hAnsiTheme="minorHAnsi" w:cstheme="minorHAnsi"/>
          <w:color w:val="000000"/>
          <w:sz w:val="22"/>
          <w:szCs w:val="22"/>
        </w:rPr>
        <w:t> rámci tohto vyzvania je určený spôsob financovania</w:t>
      </w:r>
      <w:r w:rsidRPr="00F43906">
        <w:rPr>
          <w:rFonts w:asciiTheme="minorHAnsi" w:hAnsiTheme="minorHAnsi" w:cstheme="minorHAnsi"/>
          <w:color w:val="000000"/>
          <w:sz w:val="22"/>
          <w:szCs w:val="22"/>
        </w:rPr>
        <w:t xml:space="preserve"> systémom refundácie</w:t>
      </w:r>
      <w:r w:rsidR="00992988" w:rsidRPr="00F43906">
        <w:rPr>
          <w:rFonts w:asciiTheme="minorHAnsi" w:hAnsiTheme="minorHAnsi" w:cstheme="minorHAnsi"/>
          <w:color w:val="000000"/>
          <w:sz w:val="22"/>
          <w:szCs w:val="22"/>
        </w:rPr>
        <w:t xml:space="preserve"> </w:t>
      </w:r>
      <w:r w:rsidR="00B534C5" w:rsidRPr="00F43906">
        <w:rPr>
          <w:rFonts w:asciiTheme="minorHAnsi" w:hAnsiTheme="minorHAnsi" w:cstheme="minorHAnsi"/>
          <w:color w:val="000000"/>
          <w:sz w:val="22"/>
          <w:szCs w:val="22"/>
        </w:rPr>
        <w:t>v súlade s</w:t>
      </w:r>
      <w:r w:rsidR="009347EA" w:rsidRPr="00F43906">
        <w:rPr>
          <w:rFonts w:asciiTheme="minorHAnsi" w:hAnsiTheme="minorHAnsi" w:cstheme="minorHAnsi"/>
          <w:color w:val="000000"/>
          <w:sz w:val="22"/>
          <w:szCs w:val="22"/>
        </w:rPr>
        <w:t> </w:t>
      </w:r>
      <w:r w:rsidR="00B534C5" w:rsidRPr="00F43906">
        <w:rPr>
          <w:rFonts w:asciiTheme="minorHAnsi" w:hAnsiTheme="minorHAnsi" w:cstheme="minorHAnsi"/>
          <w:color w:val="000000"/>
          <w:sz w:val="22"/>
          <w:szCs w:val="22"/>
        </w:rPr>
        <w:t>platným</w:t>
      </w:r>
      <w:r w:rsidR="00E93836" w:rsidRPr="00F43906">
        <w:rPr>
          <w:rFonts w:asciiTheme="minorHAnsi" w:hAnsiTheme="minorHAnsi" w:cstheme="minorHAnsi"/>
          <w:color w:val="000000"/>
          <w:sz w:val="22"/>
          <w:szCs w:val="22"/>
        </w:rPr>
        <w:t xml:space="preserve"> Systém</w:t>
      </w:r>
      <w:r w:rsidR="00B534C5" w:rsidRPr="00F43906">
        <w:rPr>
          <w:rFonts w:asciiTheme="minorHAnsi" w:hAnsiTheme="minorHAnsi" w:cstheme="minorHAnsi"/>
          <w:color w:val="000000"/>
          <w:sz w:val="22"/>
          <w:szCs w:val="22"/>
        </w:rPr>
        <w:t>om</w:t>
      </w:r>
      <w:r w:rsidR="00E93836" w:rsidRPr="00F43906">
        <w:rPr>
          <w:rFonts w:asciiTheme="minorHAnsi" w:hAnsiTheme="minorHAnsi" w:cstheme="minorHAnsi"/>
          <w:color w:val="000000"/>
          <w:sz w:val="22"/>
          <w:szCs w:val="22"/>
        </w:rPr>
        <w:t xml:space="preserve"> finančného riadenia štrukturálnych fondov, Kohézneho fondu a</w:t>
      </w:r>
      <w:r w:rsidR="009347EA" w:rsidRPr="00F43906">
        <w:rPr>
          <w:rFonts w:asciiTheme="minorHAnsi" w:hAnsiTheme="minorHAnsi" w:cstheme="minorHAnsi"/>
          <w:color w:val="000000"/>
          <w:sz w:val="22"/>
          <w:szCs w:val="22"/>
        </w:rPr>
        <w:t> </w:t>
      </w:r>
      <w:r w:rsidR="00E93836" w:rsidRPr="00F43906">
        <w:rPr>
          <w:rFonts w:asciiTheme="minorHAnsi" w:hAnsiTheme="minorHAnsi" w:cstheme="minorHAnsi"/>
          <w:color w:val="000000"/>
          <w:sz w:val="22"/>
          <w:szCs w:val="22"/>
        </w:rPr>
        <w:t>Európskeho námorného a rybárskeho fondu na programové obdobie 2014 – 2020 (</w:t>
      </w:r>
      <w:hyperlink r:id="rId29" w:history="1">
        <w:r w:rsidR="00E93836" w:rsidRPr="00F43906">
          <w:rPr>
            <w:rStyle w:val="Hypertextovprepojenie"/>
            <w:rFonts w:asciiTheme="minorHAnsi" w:hAnsiTheme="minorHAnsi" w:cstheme="minorHAnsi"/>
            <w:sz w:val="22"/>
            <w:szCs w:val="22"/>
          </w:rPr>
          <w:t>http://www.finance.gov.sk/Default.aspx?CatID=9348</w:t>
        </w:r>
      </w:hyperlink>
      <w:r w:rsidR="00E93836" w:rsidRPr="00F43906">
        <w:rPr>
          <w:rFonts w:asciiTheme="minorHAnsi" w:hAnsiTheme="minorHAnsi" w:cstheme="minorHAnsi"/>
          <w:color w:val="000000"/>
          <w:sz w:val="22"/>
          <w:szCs w:val="22"/>
        </w:rPr>
        <w:t>)</w:t>
      </w:r>
      <w:r w:rsidR="00992988" w:rsidRPr="00F43906">
        <w:rPr>
          <w:rFonts w:asciiTheme="minorHAnsi" w:hAnsiTheme="minorHAnsi" w:cstheme="minorHAnsi"/>
          <w:color w:val="000000"/>
          <w:sz w:val="22"/>
          <w:szCs w:val="22"/>
        </w:rPr>
        <w:t>.</w:t>
      </w:r>
      <w:r w:rsidR="002366FB" w:rsidRPr="00F43906">
        <w:rPr>
          <w:rFonts w:asciiTheme="minorHAnsi" w:hAnsiTheme="minorHAnsi" w:cstheme="minorHAnsi"/>
          <w:color w:val="000000"/>
          <w:sz w:val="22"/>
          <w:szCs w:val="22"/>
        </w:rPr>
        <w:t xml:space="preserve"> </w:t>
      </w:r>
    </w:p>
    <w:p w14:paraId="1D1FF6F6" w14:textId="77777777" w:rsidR="000A2314" w:rsidRPr="00F43906" w:rsidRDefault="000A2314"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E51EB8B" w14:textId="77777777" w:rsidR="004641E9" w:rsidRPr="00F43906" w:rsidRDefault="004641E9" w:rsidP="00BA4CEE">
      <w:pPr>
        <w:pStyle w:val="Odsekzoznamu"/>
        <w:spacing w:before="120" w:after="120"/>
        <w:contextualSpacing w:val="0"/>
        <w:jc w:val="both"/>
        <w:rPr>
          <w:rFonts w:asciiTheme="minorHAnsi" w:hAnsiTheme="minorHAnsi" w:cstheme="minorHAnsi"/>
          <w:color w:val="000000"/>
          <w:sz w:val="22"/>
          <w:szCs w:val="22"/>
        </w:rPr>
      </w:pPr>
    </w:p>
    <w:p w14:paraId="57C62BD4" w14:textId="77777777" w:rsidR="00B534C5" w:rsidRPr="00F43906" w:rsidRDefault="00D6511F"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f</w:t>
      </w:r>
      <w:r w:rsidR="00B534C5" w:rsidRPr="00F43906">
        <w:rPr>
          <w:rFonts w:asciiTheme="minorHAnsi" w:hAnsiTheme="minorHAnsi" w:cstheme="minorHAnsi"/>
          <w:sz w:val="22"/>
          <w:szCs w:val="22"/>
        </w:rPr>
        <w:t xml:space="preserve">orma poskytovaného príspevku: </w:t>
      </w:r>
      <w:r w:rsidR="00B534C5" w:rsidRPr="00F43906">
        <w:rPr>
          <w:rFonts w:asciiTheme="minorHAnsi" w:hAnsiTheme="minorHAnsi" w:cstheme="minorHAnsi"/>
          <w:b/>
          <w:sz w:val="22"/>
          <w:szCs w:val="22"/>
        </w:rPr>
        <w:t>nenávratný finančný príspevok</w:t>
      </w:r>
      <w:r w:rsidR="00B534C5" w:rsidRPr="00F43906">
        <w:rPr>
          <w:rFonts w:asciiTheme="minorHAnsi" w:hAnsiTheme="minorHAnsi" w:cstheme="minorHAnsi"/>
          <w:sz w:val="22"/>
          <w:szCs w:val="22"/>
        </w:rPr>
        <w:t>.</w:t>
      </w:r>
    </w:p>
    <w:p w14:paraId="688C596D"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6B4F9CA3" w14:textId="77777777" w:rsidR="001D2AE9" w:rsidRPr="00F43906" w:rsidRDefault="001D2AE9"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i/>
          <w:sz w:val="22"/>
          <w:szCs w:val="22"/>
        </w:rPr>
        <w:lastRenderedPageBreak/>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 xml:space="preserve">plnenie podmienky čestným vyhlásením v časti č. 15 vo formulári </w:t>
      </w:r>
      <w:proofErr w:type="spellStart"/>
      <w:r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Žiadateľ/prijímateľ nesmie túto podmienku poskytnutia príspevku porušiť ani počas konania o </w:t>
      </w:r>
      <w:proofErr w:type="spellStart"/>
      <w:r w:rsidR="000C35D2"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xml:space="preserve">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w:t>
      </w:r>
      <w:proofErr w:type="spellStart"/>
      <w:r w:rsidR="0096474C" w:rsidRPr="00F43906">
        <w:rPr>
          <w:rFonts w:asciiTheme="minorHAnsi" w:hAnsiTheme="minorHAnsi" w:cstheme="minorHAnsi"/>
          <w:color w:val="000000"/>
          <w:sz w:val="22"/>
          <w:szCs w:val="22"/>
        </w:rPr>
        <w:t>RMŽaND</w:t>
      </w:r>
      <w:proofErr w:type="spellEnd"/>
      <w:r w:rsidR="0096474C" w:rsidRPr="00F43906">
        <w:rPr>
          <w:rFonts w:asciiTheme="minorHAnsi" w:hAnsiTheme="minorHAnsi" w:cstheme="minorHAnsi"/>
          <w:color w:val="000000"/>
          <w:sz w:val="22"/>
          <w:szCs w:val="22"/>
        </w:rPr>
        <w:t>“)</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F43906">
        <w:rPr>
          <w:rFonts w:asciiTheme="minorHAnsi" w:hAnsiTheme="minorHAnsi" w:cstheme="minorHAnsi"/>
          <w:i/>
          <w:sz w:val="22"/>
          <w:szCs w:val="22"/>
          <w:lang w:eastAsia="en-US"/>
        </w:rPr>
        <w:t>RMŽaND</w:t>
      </w:r>
      <w:proofErr w:type="spellEnd"/>
      <w:r w:rsidRPr="00F43906">
        <w:rPr>
          <w:rFonts w:asciiTheme="minorHAnsi" w:hAnsiTheme="minorHAnsi" w:cstheme="minorHAnsi"/>
          <w:i/>
          <w:sz w:val="22"/>
          <w:szCs w:val="22"/>
          <w:lang w:eastAsia="en-US"/>
        </w:rPr>
        <w:t xml:space="preserve"> prostredníctvom výberu oprávnených typov aktivít vo formulári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 xml:space="preserve">žien a nediskriminácia“. Žiadateľ rovnako v rámci formulára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xml:space="preserve">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6F7C8736"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del w:id="0" w:author="Autor">
        <w:r w:rsidR="00593491" w:rsidRPr="00CD0EF3" w:rsidDel="00B32EC4">
          <w:rPr>
            <w:rFonts w:asciiTheme="minorHAnsi" w:hAnsiTheme="minorHAnsi" w:cstheme="minorHAnsi"/>
            <w:b/>
            <w:color w:val="000000"/>
            <w:sz w:val="22"/>
            <w:szCs w:val="22"/>
          </w:rPr>
          <w:delText>20</w:delText>
        </w:r>
        <w:r w:rsidR="00593491" w:rsidDel="00B32EC4">
          <w:rPr>
            <w:rFonts w:asciiTheme="minorHAnsi" w:hAnsiTheme="minorHAnsi" w:cstheme="minorHAnsi"/>
            <w:b/>
            <w:color w:val="000000"/>
            <w:sz w:val="22"/>
            <w:szCs w:val="22"/>
          </w:rPr>
          <w:delText>20</w:delText>
        </w:r>
      </w:del>
      <w:ins w:id="1" w:author="Autor">
        <w:r w:rsidR="00B32EC4" w:rsidRPr="00CD0EF3">
          <w:rPr>
            <w:rFonts w:asciiTheme="minorHAnsi" w:hAnsiTheme="minorHAnsi" w:cstheme="minorHAnsi"/>
            <w:b/>
            <w:color w:val="000000"/>
            <w:sz w:val="22"/>
            <w:szCs w:val="22"/>
          </w:rPr>
          <w:t>20</w:t>
        </w:r>
        <w:r w:rsidR="00B32EC4">
          <w:rPr>
            <w:rFonts w:asciiTheme="minorHAnsi" w:hAnsiTheme="minorHAnsi" w:cstheme="minorHAnsi"/>
            <w:b/>
            <w:color w:val="000000"/>
            <w:sz w:val="22"/>
            <w:szCs w:val="22"/>
          </w:rPr>
          <w:t>2</w:t>
        </w:r>
        <w:r w:rsidR="00B32EC4">
          <w:rPr>
            <w:rFonts w:asciiTheme="minorHAnsi" w:hAnsiTheme="minorHAnsi" w:cstheme="minorHAnsi"/>
            <w:b/>
            <w:color w:val="000000"/>
            <w:sz w:val="22"/>
            <w:szCs w:val="22"/>
          </w:rPr>
          <w:t>1</w:t>
        </w:r>
      </w:ins>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176CBDD3"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del w:id="2" w:author="Autor">
        <w:r w:rsidR="00593491" w:rsidRPr="00CD0EF3" w:rsidDel="00B32EC4">
          <w:rPr>
            <w:rFonts w:asciiTheme="minorHAnsi" w:hAnsiTheme="minorHAnsi" w:cstheme="minorHAnsi"/>
            <w:i/>
            <w:sz w:val="22"/>
            <w:szCs w:val="22"/>
          </w:rPr>
          <w:delText>20</w:delText>
        </w:r>
        <w:r w:rsidR="00593491" w:rsidDel="00B32EC4">
          <w:rPr>
            <w:rFonts w:asciiTheme="minorHAnsi" w:hAnsiTheme="minorHAnsi" w:cstheme="minorHAnsi"/>
            <w:i/>
            <w:sz w:val="22"/>
            <w:szCs w:val="22"/>
          </w:rPr>
          <w:delText>20</w:delText>
        </w:r>
      </w:del>
      <w:ins w:id="3" w:author="Autor">
        <w:r w:rsidR="00B32EC4" w:rsidRPr="00CD0EF3">
          <w:rPr>
            <w:rFonts w:asciiTheme="minorHAnsi" w:hAnsiTheme="minorHAnsi" w:cstheme="minorHAnsi"/>
            <w:i/>
            <w:sz w:val="22"/>
            <w:szCs w:val="22"/>
          </w:rPr>
          <w:t>20</w:t>
        </w:r>
        <w:r w:rsidR="00B32EC4">
          <w:rPr>
            <w:rFonts w:asciiTheme="minorHAnsi" w:hAnsiTheme="minorHAnsi" w:cstheme="minorHAnsi"/>
            <w:i/>
            <w:sz w:val="22"/>
            <w:szCs w:val="22"/>
          </w:rPr>
          <w:t>2</w:t>
        </w:r>
        <w:r w:rsidR="00B32EC4">
          <w:rPr>
            <w:rFonts w:asciiTheme="minorHAnsi" w:hAnsiTheme="minorHAnsi" w:cstheme="minorHAnsi"/>
            <w:i/>
            <w:sz w:val="22"/>
            <w:szCs w:val="22"/>
          </w:rPr>
          <w:t>1</w:t>
        </w:r>
      </w:ins>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Pr="00F43906">
        <w:rPr>
          <w:rFonts w:asciiTheme="minorHAnsi" w:eastAsia="Calibri" w:hAnsiTheme="minorHAnsi" w:cstheme="minorHAnsi"/>
          <w:i/>
          <w:sz w:val="22"/>
          <w:szCs w:val="22"/>
          <w:lang w:eastAsia="en-US"/>
        </w:rPr>
        <w:t>ŽoNFP</w:t>
      </w:r>
      <w:proofErr w:type="spellEnd"/>
      <w:r w:rsidRPr="00F43906">
        <w:rPr>
          <w:rFonts w:asciiTheme="minorHAnsi" w:eastAsia="Calibri" w:hAnsiTheme="minorHAnsi" w:cstheme="minorHAnsi"/>
          <w:i/>
          <w:sz w:val="22"/>
          <w:szCs w:val="22"/>
          <w:lang w:eastAsia="en-US"/>
        </w:rPr>
        <w:t>,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77777777" w:rsidR="005D5FC6" w:rsidRPr="00F43906" w:rsidRDefault="005D5FC6"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 xml:space="preserve">napr. predpokladaný počet refundovaných zamestnancov, počet mesiacov, priemerná suma na zamestnanca, </w:t>
      </w:r>
      <w:proofErr w:type="spellStart"/>
      <w:r w:rsidR="00E86BA8" w:rsidRPr="00F43906">
        <w:rPr>
          <w:rFonts w:asciiTheme="minorHAnsi" w:hAnsiTheme="minorHAnsi" w:cstheme="minorHAnsi"/>
          <w:sz w:val="22"/>
          <w:szCs w:val="22"/>
        </w:rPr>
        <w:t>dohodára</w:t>
      </w:r>
      <w:proofErr w:type="spellEnd"/>
      <w:r w:rsidR="00E86BA8" w:rsidRPr="00F43906">
        <w:rPr>
          <w:rFonts w:asciiTheme="minorHAnsi" w:hAnsiTheme="minorHAnsi" w:cstheme="minorHAnsi"/>
          <w:sz w:val="22"/>
          <w:szCs w:val="22"/>
        </w:rPr>
        <w:t>,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6B9EE2A3"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w:t>
      </w:r>
      <w:r w:rsidR="00182AA3">
        <w:rPr>
          <w:rFonts w:asciiTheme="minorHAnsi" w:hAnsiTheme="minorHAnsi" w:cstheme="minorHAnsi"/>
          <w:i/>
          <w:sz w:val="22"/>
          <w:szCs w:val="22"/>
        </w:rPr>
        <w:t>,</w:t>
      </w:r>
      <w:r w:rsidRPr="00F43906">
        <w:rPr>
          <w:rFonts w:asciiTheme="minorHAnsi" w:hAnsiTheme="minorHAnsi" w:cstheme="minorHAnsi"/>
          <w:i/>
          <w:sz w:val="22"/>
          <w:szCs w:val="22"/>
        </w:rPr>
        <w:t xml:space="preserve">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11A17F32"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proofErr w:type="spellStart"/>
      <w:r w:rsidRPr="00F43906">
        <w:rPr>
          <w:rFonts w:asciiTheme="minorHAnsi" w:hAnsiTheme="minorHAnsi" w:cstheme="minorHAnsi"/>
          <w:b/>
        </w:rPr>
        <w:t>ex-ante</w:t>
      </w:r>
      <w:proofErr w:type="spellEnd"/>
      <w:r w:rsidRPr="00F43906">
        <w:rPr>
          <w:rFonts w:asciiTheme="minorHAnsi" w:hAnsiTheme="minorHAnsi" w:cstheme="minorHAnsi"/>
          <w:b/>
        </w:rPr>
        <w:t xml:space="preserv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ako súčasť predkladanej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 doručenie potvrdenia o splnení podmienky poskytnutia príspevku. V prípade, ak žiadateľ predložil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rovnako elektronicky, do elektronickej schránky žiadateľa.</w:t>
      </w:r>
    </w:p>
    <w:p w14:paraId="0792BA4F" w14:textId="77777777" w:rsidR="00B13786" w:rsidRPr="00F43906" w:rsidRDefault="00B13786" w:rsidP="00AC293D">
      <w:pPr>
        <w:spacing w:before="120" w:after="120" w:line="240" w:lineRule="auto"/>
        <w:ind w:firstLine="360"/>
        <w:jc w:val="both"/>
        <w:rPr>
          <w:rFonts w:asciiTheme="minorHAnsi" w:hAnsiTheme="minorHAnsi" w:cstheme="minorHAnsi"/>
        </w:rPr>
      </w:pPr>
      <w:bookmarkStart w:id="4" w:name="_GoBack"/>
      <w:bookmarkEnd w:id="4"/>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 xml:space="preserve">zuje žiadateľ najmä vložením </w:t>
      </w:r>
      <w:proofErr w:type="spellStart"/>
      <w:r w:rsidR="00091658" w:rsidRPr="00F43906">
        <w:rPr>
          <w:rFonts w:asciiTheme="minorHAnsi" w:hAnsiTheme="minorHAnsi" w:cstheme="minorHAnsi"/>
        </w:rPr>
        <w:t>ske</w:t>
      </w:r>
      <w:r w:rsidRPr="00F43906">
        <w:rPr>
          <w:rFonts w:asciiTheme="minorHAnsi" w:hAnsiTheme="minorHAnsi" w:cstheme="minorHAnsi"/>
        </w:rPr>
        <w:t>nu</w:t>
      </w:r>
      <w:proofErr w:type="spellEnd"/>
      <w:r w:rsidRPr="00F43906">
        <w:rPr>
          <w:rFonts w:asciiTheme="minorHAnsi" w:hAnsiTheme="minorHAnsi" w:cstheme="minorHAnsi"/>
        </w:rPr>
        <w:t xml:space="preserve">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xml:space="preserve">, ak ho vypracúva žiadateľ sám a nie je potrebné, aby bol úradne osvedčený/podpísaný, napr. </w:t>
      </w:r>
      <w:proofErr w:type="spellStart"/>
      <w:r w:rsidRPr="00F43906">
        <w:rPr>
          <w:rFonts w:asciiTheme="minorHAnsi" w:hAnsiTheme="minorHAnsi" w:cstheme="minorHAnsi"/>
        </w:rPr>
        <w:t>rtf</w:t>
      </w:r>
      <w:proofErr w:type="spellEnd"/>
      <w:r w:rsidRPr="00F43906">
        <w:rPr>
          <w:rFonts w:asciiTheme="minorHAnsi" w:hAnsiTheme="minorHAnsi" w:cstheme="minorHAnsi"/>
        </w:rPr>
        <w:t xml:space="preserve"> a pod.)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 xml:space="preserv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 xml:space="preserve">Konanie o žiadosti o NFP sa začína doručením žiadosti o NFP žiadateľom. Žiadateľ doručuje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dostupných zdrojov na priame overenie podmienok poskytnutia príspevku a v relevantných prílohách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40A7232C" w14:textId="444AE35C"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na základe preskúmania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jej príloh vzniknú pochybnosti o pravdivosti alebo úpln</w:t>
      </w:r>
      <w:r w:rsidR="00733D06" w:rsidRPr="00F43906">
        <w:rPr>
          <w:rFonts w:asciiTheme="minorHAnsi" w:hAnsiTheme="minorHAnsi" w:cstheme="minorHAnsi"/>
        </w:rPr>
        <w:t xml:space="preserve">osti </w:t>
      </w:r>
      <w:proofErr w:type="spellStart"/>
      <w:r w:rsidR="00733D06" w:rsidRPr="00F43906">
        <w:rPr>
          <w:rFonts w:asciiTheme="minorHAnsi" w:hAnsiTheme="minorHAnsi" w:cstheme="minorHAnsi"/>
        </w:rPr>
        <w:t>ŽoNFP</w:t>
      </w:r>
      <w:proofErr w:type="spellEnd"/>
      <w:r w:rsidR="00733D06" w:rsidRPr="00F43906">
        <w:rPr>
          <w:rFonts w:asciiTheme="minorHAnsi" w:hAnsiTheme="minorHAnsi" w:cstheme="minorHAnsi"/>
        </w:rPr>
        <w:t xml:space="preserve">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proofErr w:type="spellStart"/>
      <w:r w:rsidR="00EB5582" w:rsidRPr="00F43906">
        <w:rPr>
          <w:rFonts w:asciiTheme="minorHAnsi" w:hAnsiTheme="minorHAnsi" w:cstheme="minorHAnsi"/>
        </w:rPr>
        <w:t>ŽoNFP</w:t>
      </w:r>
      <w:proofErr w:type="spellEnd"/>
      <w:r w:rsidR="00EB5582" w:rsidRPr="00F43906">
        <w:rPr>
          <w:rFonts w:asciiTheme="minorHAnsi" w:hAnsiTheme="minorHAnsi" w:cstheme="minorHAnsi"/>
        </w:rPr>
        <w:t xml:space="preserve">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w:t>
      </w:r>
      <w:r w:rsidR="00E977FB">
        <w:rPr>
          <w:rFonts w:asciiTheme="minorHAnsi" w:hAnsiTheme="minorHAnsi" w:cstheme="minorHAnsi"/>
        </w:rPr>
        <w:br/>
      </w:r>
      <w:r w:rsidRPr="00F43906">
        <w:rPr>
          <w:rFonts w:asciiTheme="minorHAnsi" w:hAnsiTheme="minorHAnsi" w:cstheme="minorHAnsi"/>
        </w:rPr>
        <w:t xml:space="preserve">5 pracovných dní. </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 xml:space="preserve">rozhodne o neschválení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4C499DFD" w14:textId="22AB99DD" w:rsidR="00E91588" w:rsidRPr="00F43906"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FF6B77">
        <w:rPr>
          <w:rFonts w:asciiTheme="minorHAnsi" w:hAnsiTheme="minorHAnsi" w:cstheme="minorHAnsi"/>
          <w:sz w:val="22"/>
          <w:szCs w:val="22"/>
        </w:rPr>
        <w:t>ŽoNFP</w:t>
      </w:r>
      <w:proofErr w:type="spellEnd"/>
      <w:r>
        <w:rPr>
          <w:rFonts w:asciiTheme="minorHAnsi" w:hAnsiTheme="minorHAnsi" w:cstheme="minorHAnsi"/>
          <w:sz w:val="22"/>
          <w:szCs w:val="22"/>
        </w:rPr>
        <w:t xml:space="preserve"> RO OP TP </w:t>
      </w:r>
      <w:r w:rsidR="0064229B" w:rsidRPr="00F43906">
        <w:rPr>
          <w:rFonts w:asciiTheme="minorHAnsi" w:hAnsiTheme="minorHAnsi" w:cstheme="minorHAnsi"/>
          <w:sz w:val="22"/>
          <w:szCs w:val="22"/>
        </w:rPr>
        <w:t>zastaví konanie o </w:t>
      </w:r>
      <w:proofErr w:type="spellStart"/>
      <w:r w:rsidR="0064229B" w:rsidRPr="00F43906">
        <w:rPr>
          <w:rFonts w:asciiTheme="minorHAnsi" w:hAnsiTheme="minorHAnsi" w:cstheme="minorHAnsi"/>
          <w:sz w:val="22"/>
          <w:szCs w:val="22"/>
        </w:rPr>
        <w:t>ŽoNFP</w:t>
      </w:r>
      <w:proofErr w:type="spellEnd"/>
      <w:r w:rsidR="0064229B" w:rsidRPr="00F43906">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30"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31"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7845734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w:t>
      </w:r>
      <w:proofErr w:type="spellStart"/>
      <w:r w:rsidR="00175DE0" w:rsidRPr="00F43906">
        <w:rPr>
          <w:rFonts w:asciiTheme="minorHAnsi" w:hAnsiTheme="minorHAnsi" w:cstheme="minorHAnsi"/>
        </w:rPr>
        <w:t>ŽoNFP</w:t>
      </w:r>
      <w:proofErr w:type="spellEnd"/>
      <w:r w:rsidR="00175DE0" w:rsidRPr="00F43906">
        <w:rPr>
          <w:rFonts w:asciiTheme="minorHAnsi" w:hAnsiTheme="minorHAnsi" w:cstheme="minorHAnsi"/>
        </w:rPr>
        <w:t xml:space="preserve">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bude viesť k zastaveniu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F43906">
        <w:rPr>
          <w:rFonts w:asciiTheme="minorHAnsi" w:hAnsiTheme="minorHAnsi" w:cstheme="minorHAnsi"/>
          <w:color w:val="000000"/>
        </w:rPr>
        <w:t>ŽoNFP</w:t>
      </w:r>
      <w:proofErr w:type="spellEnd"/>
      <w:r w:rsidRPr="00F43906">
        <w:rPr>
          <w:rFonts w:asciiTheme="minorHAnsi" w:hAnsiTheme="minorHAnsi" w:cstheme="minorHAnsi"/>
          <w:color w:val="000000"/>
        </w:rPr>
        <w:t xml:space="preserve">. </w:t>
      </w:r>
      <w:r w:rsidR="0064229B" w:rsidRPr="00F43906">
        <w:rPr>
          <w:rFonts w:asciiTheme="minorHAnsi" w:hAnsiTheme="minorHAnsi" w:cstheme="minorHAnsi"/>
          <w:color w:val="000000"/>
        </w:rPr>
        <w:t xml:space="preserve">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 xml:space="preserve">rozhodne o neschválení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w:t>
      </w:r>
    </w:p>
    <w:p w14:paraId="3FA76D3B" w14:textId="5CE4BE01"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Žiadateľ je oprávnený kedykoľvek počas konania o  </w:t>
      </w:r>
      <w:proofErr w:type="spellStart"/>
      <w:r w:rsidRPr="00F43906">
        <w:rPr>
          <w:rFonts w:asciiTheme="minorHAnsi" w:hAnsiTheme="minorHAnsi" w:cstheme="minorHAnsi"/>
        </w:rPr>
        <w:t>ŽoNFP</w:t>
      </w:r>
      <w:proofErr w:type="spellEnd"/>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 xml:space="preserve">vziať svoju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Za </w:t>
      </w:r>
      <w:proofErr w:type="spellStart"/>
      <w:r w:rsidRPr="00F43906">
        <w:rPr>
          <w:rFonts w:asciiTheme="minorHAnsi" w:hAnsiTheme="minorHAnsi" w:cstheme="minorHAnsi"/>
        </w:rPr>
        <w:t>späťvzatie</w:t>
      </w:r>
      <w:proofErr w:type="spellEnd"/>
      <w:r w:rsidRPr="00F43906">
        <w:rPr>
          <w:rFonts w:asciiTheme="minorHAnsi" w:hAnsiTheme="minorHAnsi" w:cstheme="minorHAnsi"/>
        </w:rPr>
        <w:t xml:space="preserv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možné považovať akékoľvek podanie žiadateľa adresované RO OP TP v písomnej podobe, z ktorého je možné jednoznačne identifikovať vôľu </w:t>
      </w:r>
      <w:r w:rsidRPr="00F43906">
        <w:rPr>
          <w:rFonts w:asciiTheme="minorHAnsi" w:hAnsiTheme="minorHAnsi" w:cstheme="minorHAnsi"/>
        </w:rPr>
        <w:lastRenderedPageBreak/>
        <w:t xml:space="preserve">žiadateľa vziať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V prípade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 xml:space="preserve"> RO OP TP konanie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rozhodnutím zastaví. RO OP TP zastaví konanie ku dňu doručenia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Vzor rozhodnutia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o zastavení konania vydáva CKO (Vzor CKO č. 22 - Rozhodnutia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zverejnený na webovom sídle CKO</w:t>
      </w:r>
      <w:r w:rsidR="005E1CB2">
        <w:rPr>
          <w:rFonts w:asciiTheme="minorHAnsi" w:hAnsiTheme="minorHAnsi" w:cstheme="minorHAnsi"/>
        </w:rPr>
        <w:t xml:space="preserve"> </w:t>
      </w:r>
      <w:hyperlink r:id="rId32"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 je prijímateľ a RO OP TP tá istá osoba, RO OP TP vydá interné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ktoré nahrádza zmluvu o NFP. Vzor je zverejnený na webovom sídle RO OP TP  </w:t>
      </w:r>
      <w:hyperlink r:id="rId33"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2FCF02BF"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6233830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 xml:space="preserve">(tzv. </w:t>
      </w:r>
      <w:proofErr w:type="spellStart"/>
      <w:r w:rsidRPr="00F43906">
        <w:rPr>
          <w:rFonts w:asciiTheme="minorHAnsi" w:hAnsiTheme="minorHAnsi" w:cstheme="minorHAnsi"/>
        </w:rPr>
        <w:t>autoremedúra</w:t>
      </w:r>
      <w:proofErr w:type="spellEnd"/>
      <w:r w:rsidRPr="00F43906">
        <w:rPr>
          <w:rFonts w:asciiTheme="minorHAnsi" w:hAnsiTheme="minorHAnsi" w:cstheme="minorHAnsi"/>
        </w:rPr>
        <w:t>),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ÚV 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29FA234" w14:textId="72D01308"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zmene rozhodnutia o neschválení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lastRenderedPageBreak/>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 žiadateľ je oprávnený do rozhodnutia o odvolaní vziať podané odvolanie písomne späť. Ak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nie je žiadateľ oprávnený podať znova odvolanie.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Za deň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rozhodne o zastavení konania ku dňu doručenia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w:t>
      </w:r>
      <w:r w:rsidR="002A752A">
        <w:rPr>
          <w:rFonts w:asciiTheme="minorHAnsi" w:hAnsiTheme="minorHAnsi" w:cstheme="minorHAnsi"/>
          <w:sz w:val="22"/>
          <w:szCs w:val="22"/>
        </w:rPr>
        <w:t>;</w:t>
      </w:r>
    </w:p>
    <w:p w14:paraId="539185F1" w14:textId="0919DE3B"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06F2778" w14:textId="77777777" w:rsidR="002A752A" w:rsidRPr="00763C2D" w:rsidRDefault="002A752A" w:rsidP="00763C2D">
      <w:pPr>
        <w:pStyle w:val="Odsekzoznamu"/>
        <w:tabs>
          <w:tab w:val="left" w:pos="900"/>
        </w:tabs>
        <w:spacing w:before="120" w:after="120"/>
        <w:ind w:left="1276" w:right="-18"/>
        <w:jc w:val="both"/>
        <w:rPr>
          <w:rFonts w:asciiTheme="minorHAnsi" w:hAnsiTheme="minorHAnsi" w:cstheme="minorHAnsi"/>
          <w:sz w:val="22"/>
          <w:szCs w:val="22"/>
        </w:rPr>
      </w:pPr>
    </w:p>
    <w:p w14:paraId="10CC53C8" w14:textId="69076AB1"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w:t>
      </w:r>
      <w:r w:rsidRPr="00763C2D">
        <w:rPr>
          <w:rFonts w:asciiTheme="minorHAnsi" w:hAnsiTheme="minorHAnsi" w:cstheme="minorHAnsi"/>
          <w:sz w:val="22"/>
          <w:szCs w:val="22"/>
        </w:rPr>
        <w:lastRenderedPageBreak/>
        <w:t xml:space="preserve">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5C9504C1" w14:textId="77777777" w:rsidR="002A752A" w:rsidRPr="00763C2D" w:rsidRDefault="002A752A" w:rsidP="00763C2D">
      <w:pPr>
        <w:pStyle w:val="Odsekzoznamu"/>
        <w:tabs>
          <w:tab w:val="left" w:pos="900"/>
        </w:tabs>
        <w:spacing w:before="120" w:after="120"/>
        <w:ind w:right="-18"/>
        <w:jc w:val="both"/>
        <w:rPr>
          <w:rFonts w:asciiTheme="minorHAnsi" w:hAnsiTheme="minorHAnsi" w:cstheme="minorHAnsi"/>
          <w:sz w:val="22"/>
          <w:szCs w:val="22"/>
        </w:rPr>
      </w:pPr>
    </w:p>
    <w:p w14:paraId="09B6E259" w14:textId="1271DB4F"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5DD8FE7B"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 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lastRenderedPageBreak/>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76E05E45"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5D040C09" w14:textId="77777777" w:rsidR="002F32F4" w:rsidRPr="00F43906" w:rsidRDefault="002F32F4" w:rsidP="00763C2D">
      <w:pPr>
        <w:pStyle w:val="Odsekzoznamu"/>
        <w:spacing w:before="120" w:after="120"/>
        <w:ind w:left="1350" w:right="-18"/>
        <w:contextualSpacing w:val="0"/>
        <w:jc w:val="both"/>
        <w:rPr>
          <w:rFonts w:asciiTheme="minorHAnsi" w:hAnsiTheme="minorHAnsi" w:cstheme="minorHAnsi"/>
          <w:sz w:val="22"/>
          <w:szCs w:val="22"/>
        </w:rPr>
      </w:pPr>
    </w:p>
    <w:p w14:paraId="2275B780" w14:textId="77777777"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w:t>
      </w:r>
      <w:r w:rsidRPr="00F43906">
        <w:rPr>
          <w:rFonts w:asciiTheme="minorHAnsi" w:hAnsiTheme="minorHAnsi" w:cstheme="minorHAnsi"/>
        </w:rPr>
        <w:lastRenderedPageBreak/>
        <w:t xml:space="preserve">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65290E8F"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ŠO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 xml:space="preserve">schválení/neschválení </w:t>
      </w:r>
      <w:proofErr w:type="spellStart"/>
      <w:r w:rsidRPr="00F43906">
        <w:rPr>
          <w:rFonts w:asciiTheme="minorHAnsi" w:hAnsiTheme="minorHAnsi" w:cstheme="minorHAnsi"/>
          <w:sz w:val="22"/>
          <w:szCs w:val="22"/>
        </w:rPr>
        <w:t>ŽoNFP</w:t>
      </w:r>
      <w:proofErr w:type="spellEnd"/>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7777777"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konanie zastaví</w:t>
      </w:r>
      <w:r w:rsidRPr="00F43906">
        <w:rPr>
          <w:rFonts w:asciiTheme="minorHAnsi" w:hAnsiTheme="minorHAnsi" w:cstheme="minorHAnsi"/>
          <w:sz w:val="22"/>
          <w:szCs w:val="22"/>
        </w:rPr>
        <w:t xml:space="preserve"> - ak ŠO preskúmaním rozhodnutia mimo odvolacieho konania zistí, že rozhodnutie nebolo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príspevku z EŠIF, </w:t>
      </w:r>
      <w:r w:rsidR="00F706BC" w:rsidRPr="00F43906">
        <w:rPr>
          <w:rFonts w:asciiTheme="minorHAnsi" w:hAnsiTheme="minorHAnsi" w:cstheme="minorHAnsi"/>
          <w:sz w:val="22"/>
          <w:szCs w:val="22"/>
        </w:rPr>
        <w:t>vedúci Úradu vlády SR</w:t>
      </w:r>
      <w:r w:rsidRPr="00F43906">
        <w:rPr>
          <w:rFonts w:asciiTheme="minorHAnsi" w:hAnsiTheme="minorHAnsi" w:cstheme="minorHAnsi"/>
          <w:sz w:val="22"/>
          <w:szCs w:val="22"/>
        </w:rPr>
        <w:t xml:space="preserve"> preskúmavané konanie zastaví rozhodnutím.</w:t>
      </w:r>
    </w:p>
    <w:p w14:paraId="32534D04" w14:textId="77777777"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 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p>
    <w:p w14:paraId="40BE6181" w14:textId="7777777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01B37555" w14:textId="77777777" w:rsidR="002F6327"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w:t>
      </w:r>
      <w:r w:rsidRPr="00584F91">
        <w:rPr>
          <w:rFonts w:asciiTheme="minorHAnsi" w:eastAsiaTheme="minorHAnsi" w:hAnsiTheme="minorHAnsi"/>
          <w:color w:val="000000"/>
        </w:rPr>
        <w:lastRenderedPageBreak/>
        <w:t xml:space="preserve">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77777777"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739B6779" w14:textId="4DEFFDA4"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proofErr w:type="spellStart"/>
      <w:r w:rsidR="00222202" w:rsidRPr="00F43906">
        <w:rPr>
          <w:rFonts w:asciiTheme="minorHAnsi" w:hAnsiTheme="minorHAnsi" w:cstheme="minorHAnsi"/>
        </w:rPr>
        <w:t>RMŽaND</w:t>
      </w:r>
      <w:proofErr w:type="spellEnd"/>
      <w:r w:rsidR="00222202" w:rsidRPr="00F43906">
        <w:rPr>
          <w:rFonts w:asciiTheme="minorHAnsi" w:hAnsiTheme="minorHAnsi" w:cstheme="minorHAnsi"/>
        </w:rPr>
        <w:t xml:space="preserve">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w:t>
      </w:r>
      <w:proofErr w:type="spellStart"/>
      <w:r w:rsidR="009A02E9" w:rsidRPr="00F43906">
        <w:rPr>
          <w:rFonts w:asciiTheme="minorHAnsi" w:hAnsiTheme="minorHAnsi" w:cstheme="minorHAnsi"/>
        </w:rPr>
        <w:t>RMŽaND</w:t>
      </w:r>
      <w:proofErr w:type="spellEnd"/>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xml:space="preserve"> HP </w:t>
      </w:r>
      <w:proofErr w:type="spellStart"/>
      <w:r w:rsidR="00222202" w:rsidRPr="00F43906">
        <w:rPr>
          <w:rFonts w:asciiTheme="minorHAnsi" w:hAnsiTheme="minorHAnsi" w:cstheme="minorHAnsi"/>
        </w:rPr>
        <w:t>RMŽaND</w:t>
      </w:r>
      <w:proofErr w:type="spellEnd"/>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 xml:space="preserve">V súvislosti s uplatňovaním HP </w:t>
      </w:r>
      <w:proofErr w:type="spellStart"/>
      <w:r w:rsidRPr="00B30BCC">
        <w:rPr>
          <w:rFonts w:asciiTheme="minorHAnsi" w:hAnsiTheme="minorHAnsi" w:cstheme="minorHAnsi"/>
          <w:color w:val="000000"/>
        </w:rPr>
        <w:t>RMŽaND</w:t>
      </w:r>
      <w:proofErr w:type="spellEnd"/>
      <w:r w:rsidRPr="00B30BCC">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proofErr w:type="spellStart"/>
      <w:r w:rsidR="00222202" w:rsidRPr="00F43906">
        <w:rPr>
          <w:rFonts w:asciiTheme="minorHAnsi" w:hAnsiTheme="minorHAnsi" w:cstheme="minorHAnsi"/>
        </w:rPr>
        <w:t>RMŽaND</w:t>
      </w:r>
      <w:proofErr w:type="spellEnd"/>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77777777"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poskytnutí </w:t>
      </w:r>
      <w:r w:rsidRPr="00F43906">
        <w:rPr>
          <w:rFonts w:asciiTheme="minorHAnsi" w:hAnsiTheme="minorHAnsi" w:cstheme="minorHAnsi"/>
          <w:b/>
          <w:u w:val="single"/>
        </w:rPr>
        <w:t>NFP</w:t>
      </w:r>
    </w:p>
    <w:p w14:paraId="08F4580D"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20E2A492"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poskytnutí 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poskytnutí NFP.</w:t>
      </w:r>
    </w:p>
    <w:p w14:paraId="31D03135"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písomný 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10C0D87" w:rsidR="0040122A" w:rsidRPr="00F43906" w:rsidRDefault="0040122A"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V prípade, ak je prijímateľ a RO OP TP tá istá osoba, </w:t>
      </w:r>
      <w:r w:rsidR="00517A3C" w:rsidRPr="00F43906">
        <w:rPr>
          <w:rFonts w:asciiTheme="minorHAnsi" w:hAnsiTheme="minorHAnsi" w:cstheme="minorHAnsi"/>
        </w:rPr>
        <w:t>z</w:t>
      </w:r>
      <w:r w:rsidRPr="00F43906">
        <w:rPr>
          <w:rFonts w:asciiTheme="minorHAnsi" w:hAnsiTheme="minorHAnsi" w:cstheme="minorHAnsi"/>
        </w:rPr>
        <w:t xml:space="preserve">mluva o poskytnutí NFP sa neuzatvára a práva a povinnosti sú upravené rozhodnutím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nadobúda účinnosť v momente, keď nadobudne právoplatnosť podľa paragrafu 52 odsek 1 zákona </w:t>
      </w:r>
      <w:r w:rsidR="00E977FB">
        <w:rPr>
          <w:rFonts w:asciiTheme="minorHAnsi" w:hAnsiTheme="minorHAnsi" w:cstheme="minorHAnsi"/>
        </w:rPr>
        <w:br/>
      </w:r>
      <w:r w:rsidRPr="00F43906">
        <w:rPr>
          <w:rFonts w:asciiTheme="minorHAnsi" w:hAnsiTheme="minorHAnsi" w:cstheme="minorHAnsi"/>
        </w:rPr>
        <w:t>č. 71/1967 Zb. o správnom konaní (Správny poriadok) v znení neskorších predpisov.</w:t>
      </w:r>
    </w:p>
    <w:p w14:paraId="34E0B85C" w14:textId="77777777"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lastRenderedPageBreak/>
        <w:t xml:space="preserve">Zmluva o poskytnutí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2C0D660F" w14:textId="77777777"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poskytnutí NFP</w:t>
      </w:r>
      <w:r w:rsidR="00E54FE7" w:rsidRPr="00F43906">
        <w:rPr>
          <w:rFonts w:asciiTheme="minorHAnsi" w:hAnsiTheme="minorHAnsi" w:cstheme="minorHAnsi"/>
        </w:rPr>
        <w:t xml:space="preserve"> ako aj 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6"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poskytnutí NFP</w:t>
      </w:r>
      <w:r w:rsidR="00E54FE7" w:rsidRPr="00F43906">
        <w:rPr>
          <w:rFonts w:asciiTheme="minorHAnsi" w:hAnsiTheme="minorHAnsi" w:cstheme="minorHAnsi"/>
        </w:rPr>
        <w:t>/</w:t>
      </w:r>
      <w:r w:rsidR="001132F4" w:rsidRPr="00F43906">
        <w:rPr>
          <w:rFonts w:asciiTheme="minorHAnsi" w:hAnsiTheme="minorHAnsi" w:cstheme="minorHAnsi"/>
        </w:rPr>
        <w:t xml:space="preserve"> </w:t>
      </w:r>
      <w:r w:rsidR="00E54FE7" w:rsidRPr="00F43906">
        <w:rPr>
          <w:rFonts w:asciiTheme="minorHAnsi" w:hAnsiTheme="minorHAnsi" w:cstheme="minorHAnsi"/>
        </w:rPr>
        <w:t xml:space="preserve">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E54FE7" w:rsidRPr="00F43906">
        <w:rPr>
          <w:rFonts w:asciiTheme="minorHAnsi" w:hAnsiTheme="minorHAnsi" w:cstheme="minorHAnsi"/>
        </w:rPr>
        <w:t>é</w:t>
      </w:r>
      <w:r w:rsidR="001132F4" w:rsidRPr="00F43906">
        <w:rPr>
          <w:rFonts w:asciiTheme="minorHAnsi" w:hAnsiTheme="minorHAnsi" w:cstheme="minorHAnsi"/>
        </w:rPr>
        <w:t xml:space="preserve"> vzor</w:t>
      </w:r>
      <w:r w:rsidR="00E54FE7" w:rsidRPr="00F43906">
        <w:rPr>
          <w:rFonts w:asciiTheme="minorHAnsi" w:hAnsiTheme="minorHAnsi" w:cstheme="minorHAnsi"/>
        </w:rPr>
        <w:t>y</w:t>
      </w:r>
      <w:r w:rsidR="001132F4" w:rsidRPr="00F43906">
        <w:rPr>
          <w:rFonts w:asciiTheme="minorHAnsi" w:hAnsiTheme="minorHAnsi" w:cstheme="minorHAnsi"/>
        </w:rPr>
        <w:t xml:space="preserve">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2F3B6C31"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proofErr w:type="spellStart"/>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e</w:t>
      </w:r>
      <w:proofErr w:type="spellEnd"/>
      <w:r w:rsidR="001057B3" w:rsidRPr="00F43906">
        <w:rPr>
          <w:rFonts w:asciiTheme="minorHAnsi" w:eastAsiaTheme="minorHAnsi" w:hAnsiTheme="minorHAnsi" w:cstheme="minorHAnsi"/>
          <w:color w:val="000000"/>
        </w:rPr>
        <w:t xml:space="preserv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11.2016 zmluva o poskytnutí NFP vyhotovená v elektronickej podobe a zmluvné strany ju podpisujú kvalifikovaným elektronickým podpisom (na základe kvalifikovaného certifikátu, mandátneho certifikátu). Uzatvorenie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poskytnutí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w:t>
      </w:r>
      <w:proofErr w:type="spellStart"/>
      <w:r w:rsidR="001223FA">
        <w:rPr>
          <w:rFonts w:asciiTheme="minorHAnsi" w:eastAsiaTheme="minorHAnsi" w:hAnsiTheme="minorHAnsi" w:cstheme="minorHAnsi"/>
          <w:color w:val="000000"/>
        </w:rPr>
        <w:t>Plnomocenstvo</w:t>
      </w:r>
      <w:proofErr w:type="spellEnd"/>
      <w:r w:rsidR="001223FA" w:rsidRPr="002D24D7">
        <w:rPr>
          <w:rFonts w:asciiTheme="minorHAnsi" w:eastAsiaTheme="minorHAnsi" w:hAnsiTheme="minorHAnsi" w:cstheme="minorHAnsi"/>
          <w:color w:val="000000"/>
        </w:rPr>
        <w:t xml:space="preserve"> s uvedením čísla a dátumu </w:t>
      </w:r>
      <w:proofErr w:type="spellStart"/>
      <w:r w:rsidR="001223FA" w:rsidRPr="002D24D7">
        <w:rPr>
          <w:rFonts w:asciiTheme="minorHAnsi" w:eastAsiaTheme="minorHAnsi" w:hAnsiTheme="minorHAnsi" w:cstheme="minorHAnsi"/>
          <w:color w:val="000000"/>
        </w:rPr>
        <w:t>Plnomocenstva</w:t>
      </w:r>
      <w:proofErr w:type="spellEnd"/>
      <w:r w:rsidR="001223FA">
        <w:rPr>
          <w:rFonts w:asciiTheme="minorHAnsi" w:eastAsiaTheme="minorHAnsi" w:hAnsiTheme="minorHAnsi" w:cstheme="minorHAnsi"/>
          <w:color w:val="000000"/>
        </w:rPr>
        <w:t>.</w:t>
      </w:r>
    </w:p>
    <w:p w14:paraId="3E90BC6C" w14:textId="68A798B6"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tlačenej forme. V tomto prípade RO OP TP zašle žiadateľovi návrh na uzavretie zmluvy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poskytnutí 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poskytnutí NFP zaniká dňom uplynutia lehoty určenej v tomto návrhu alebo doručením prejavu žiadateľa o odmietnutí návrhu na uzavretie zmluvy o poskytnutí 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poskytnutí 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poskytnutí NFP. </w:t>
      </w:r>
    </w:p>
    <w:p w14:paraId="4DDA4F82" w14:textId="77777777"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V prípade podpísania zmluvy o poskytnutí NFP v tlačenej podobe zasiela ž</w:t>
      </w:r>
      <w:r w:rsidR="00B31E38" w:rsidRPr="00F43906">
        <w:rPr>
          <w:rFonts w:asciiTheme="minorHAnsi" w:eastAsiaTheme="minorHAnsi" w:hAnsiTheme="minorHAnsi" w:cstheme="minorHAnsi"/>
          <w:color w:val="000000"/>
        </w:rPr>
        <w:t>iadateľ na RO OP TP aj 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7"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 xml:space="preserve">vretie zmluvy o poskytnutí NFP </w:t>
      </w:r>
      <w:r w:rsidRPr="00F43906">
        <w:rPr>
          <w:rFonts w:asciiTheme="minorHAnsi" w:hAnsiTheme="minorHAnsi" w:cstheme="minorHAnsi"/>
        </w:rPr>
        <w:t>je dňom nadobudnutia platnosti a zá</w:t>
      </w:r>
      <w:r w:rsidR="00C62127" w:rsidRPr="00F43906">
        <w:rPr>
          <w:rFonts w:asciiTheme="minorHAnsi" w:hAnsiTheme="minorHAnsi" w:cstheme="minorHAnsi"/>
        </w:rPr>
        <w:t>roveň momentom uzavretia zmluvy o poskytnutí NFP.</w:t>
      </w:r>
      <w:r w:rsidRPr="00F43906">
        <w:rPr>
          <w:rFonts w:asciiTheme="minorHAnsi" w:hAnsiTheme="minorHAnsi" w:cstheme="minorHAnsi"/>
        </w:rPr>
        <w:t xml:space="preserve"> </w:t>
      </w:r>
    </w:p>
    <w:p w14:paraId="0240E4AC"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r w:rsidRPr="00F43906">
        <w:rPr>
          <w:rFonts w:asciiTheme="minorHAnsi" w:hAnsiTheme="minorHAnsi" w:cstheme="minorHAnsi"/>
        </w:rPr>
        <w:t>poskytnutí 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zverejnenia je deň účinnosti zmluvy o poskytnutí NFP a žiadateľ sa stáva prijímateľom. </w:t>
      </w:r>
      <w:r w:rsidR="0040122A" w:rsidRPr="00F43906">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0E914113"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 poskytnutí 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 listom alebo iným vhodným spôsobom v nadväznosti na zvolenú formu komunikácie medzi RO</w:t>
      </w:r>
      <w:r w:rsidR="008101C2" w:rsidRPr="00F43906">
        <w:rPr>
          <w:rFonts w:asciiTheme="minorHAnsi" w:hAnsiTheme="minorHAnsi" w:cstheme="minorHAnsi"/>
        </w:rPr>
        <w:t xml:space="preserve"> </w:t>
      </w:r>
      <w:r w:rsidR="008101C2" w:rsidRPr="00F43906">
        <w:rPr>
          <w:rFonts w:asciiTheme="minorHAnsi" w:hAnsiTheme="minorHAnsi" w:cstheme="minorHAnsi"/>
        </w:rPr>
        <w:lastRenderedPageBreak/>
        <w:t>OP TP a p</w:t>
      </w:r>
      <w:r w:rsidRPr="00F43906">
        <w:rPr>
          <w:rFonts w:asciiTheme="minorHAnsi" w:hAnsiTheme="minorHAnsi" w:cs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14:paraId="757A3E48" w14:textId="3869C1CE"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 ako aj podmienky a spôsob ukončovania zmluvného vzťahu sú bližšie popísané v Príručke pre prijímateľa</w:t>
      </w:r>
      <w:r w:rsidR="00B822E1" w:rsidRPr="00F43906">
        <w:rPr>
          <w:rFonts w:asciiTheme="minorHAnsi" w:hAnsiTheme="minorHAnsi" w:cstheme="minorHAnsi"/>
        </w:rPr>
        <w:t>.</w:t>
      </w: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Pr="00F43906">
        <w:rPr>
          <w:rFonts w:asciiTheme="minorHAnsi" w:hAnsiTheme="minorHAnsi" w:cstheme="minorHAnsi"/>
          <w:b/>
        </w:rPr>
        <w:t xml:space="preserve">zoznam schválených </w:t>
      </w:r>
      <w:proofErr w:type="spellStart"/>
      <w:r w:rsidRPr="00F43906">
        <w:rPr>
          <w:rFonts w:asciiTheme="minorHAnsi" w:hAnsiTheme="minorHAnsi" w:cstheme="minorHAnsi"/>
          <w:b/>
        </w:rPr>
        <w:t>ŽoNFP</w:t>
      </w:r>
      <w:proofErr w:type="spellEnd"/>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77777777"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do 60 pracovných dní od skončenia rozhodovania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zoznam neschválených </w:t>
      </w:r>
      <w:proofErr w:type="spellStart"/>
      <w:r w:rsidRPr="00F43906">
        <w:rPr>
          <w:rFonts w:asciiTheme="minorHAnsi" w:hAnsiTheme="minorHAnsi" w:cstheme="minorHAnsi"/>
        </w:rPr>
        <w:t>ŽoNFP</w:t>
      </w:r>
      <w:proofErr w:type="spellEnd"/>
      <w:r w:rsidRPr="00F43906">
        <w:rPr>
          <w:rFonts w:asciiTheme="minorHAnsi" w:hAnsiTheme="minorHAnsi" w:cstheme="minorHAnsi"/>
        </w:rPr>
        <w:t>,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210D06BF"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w:t>
      </w:r>
      <w:proofErr w:type="spellStart"/>
      <w:r w:rsidR="00EA3AAE">
        <w:rPr>
          <w:rFonts w:asciiTheme="minorHAnsi" w:hAnsiTheme="minorHAnsi" w:cstheme="minorHAnsi"/>
        </w:rPr>
        <w:t>ŽoNFP</w:t>
      </w:r>
      <w:proofErr w:type="spellEnd"/>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2AE117F6" w:rsidR="00202522" w:rsidRPr="00F43906" w:rsidRDefault="005F6426" w:rsidP="00AC293D">
      <w:pPr>
        <w:spacing w:before="120" w:after="120" w:line="240" w:lineRule="auto"/>
        <w:ind w:firstLine="357"/>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lastRenderedPageBreak/>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6FF93EFC"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r w:rsidR="009244CB">
              <w:rPr>
                <w:rFonts w:asciiTheme="minorHAnsi" w:hAnsiTheme="minorHAnsi" w:cstheme="minorHAnsi"/>
              </w:rPr>
              <w:t>, 13</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47F2427B"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r w:rsidR="009244CB">
              <w:rPr>
                <w:rFonts w:asciiTheme="minorHAnsi" w:hAnsiTheme="minorHAnsi" w:cstheme="minorHAnsi"/>
              </w:rPr>
              <w:t>, 13.1</w:t>
            </w:r>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496CEAA1"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a komplementárnym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9"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40"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77777777" w:rsidR="003C5B13" w:rsidRPr="00F43906" w:rsidRDefault="003C5B13"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F43906">
        <w:rPr>
          <w:rFonts w:asciiTheme="minorHAnsi" w:hAnsiTheme="minorHAnsi" w:cstheme="minorHAnsi"/>
          <w:bCs/>
          <w:iCs/>
          <w:sz w:val="22"/>
          <w:szCs w:val="22"/>
        </w:rPr>
        <w:t>nasl</w:t>
      </w:r>
      <w:proofErr w:type="spellEnd"/>
      <w:r w:rsidRPr="00F43906">
        <w:rPr>
          <w:rFonts w:asciiTheme="minorHAnsi" w:hAnsiTheme="minorHAnsi" w:cstheme="minorHAnsi"/>
          <w:bCs/>
          <w:iCs/>
          <w:sz w:val="22"/>
          <w:szCs w:val="22"/>
        </w:rPr>
        <w:t xml:space="preserve">. nariadenia Európskeho parlamentu a Rady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1929/2015 z</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 xml:space="preserve">28. októbra 2015,  ktorým sa mení nariadenie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č. 966/2012 o</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rozpočtových pravidlách, ktoré sa vzťahujú na všeobecný rozpočet Únie;</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77777777"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8A3AF03"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 xml:space="preserve">Vzor Výzvy na doplnenie </w:t>
      </w:r>
      <w:proofErr w:type="spellStart"/>
      <w:r w:rsidR="006C4A28" w:rsidRPr="00F43906">
        <w:rPr>
          <w:rFonts w:asciiTheme="minorHAnsi" w:hAnsiTheme="minorHAnsi" w:cstheme="minorHAnsi"/>
          <w:bCs/>
          <w:iCs/>
          <w:sz w:val="22"/>
          <w:szCs w:val="22"/>
        </w:rPr>
        <w:t>ŽoNFP</w:t>
      </w:r>
      <w:proofErr w:type="spellEnd"/>
      <w:r w:rsidR="005218D6" w:rsidRPr="00F43906">
        <w:rPr>
          <w:rFonts w:asciiTheme="minorHAnsi" w:hAnsiTheme="minorHAnsi" w:cstheme="minorHAnsi"/>
          <w:bCs/>
          <w:iCs/>
          <w:sz w:val="22"/>
          <w:szCs w:val="22"/>
        </w:rPr>
        <w:t>.</w:t>
      </w:r>
    </w:p>
    <w:sectPr w:rsidR="006C4A28" w:rsidRPr="00F43906"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9F72F" w14:textId="77777777" w:rsidR="00FC3CEB" w:rsidRDefault="00FC3CEB" w:rsidP="00784ECE">
      <w:pPr>
        <w:spacing w:after="0" w:line="240" w:lineRule="auto"/>
      </w:pPr>
      <w:r>
        <w:separator/>
      </w:r>
    </w:p>
  </w:endnote>
  <w:endnote w:type="continuationSeparator" w:id="0">
    <w:p w14:paraId="0E73BEB4" w14:textId="77777777" w:rsidR="00FC3CEB" w:rsidRDefault="00FC3CE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090653"/>
      <w:docPartObj>
        <w:docPartGallery w:val="Page Numbers (Bottom of Page)"/>
        <w:docPartUnique/>
      </w:docPartObj>
    </w:sdtPr>
    <w:sdtEndPr/>
    <w:sdtContent>
      <w:p w14:paraId="1BB75045" w14:textId="7600F159" w:rsidR="00FC3CEB" w:rsidRDefault="00FC3CEB">
        <w:pPr>
          <w:pStyle w:val="Pta"/>
          <w:jc w:val="center"/>
        </w:pPr>
        <w:r>
          <w:fldChar w:fldCharType="begin"/>
        </w:r>
        <w:r>
          <w:instrText>PAGE   \* MERGEFORMAT</w:instrText>
        </w:r>
        <w:r>
          <w:fldChar w:fldCharType="separate"/>
        </w:r>
        <w:r w:rsidR="0031294F">
          <w:rPr>
            <w:noProof/>
          </w:rPr>
          <w:t>8</w:t>
        </w:r>
        <w:r>
          <w:fldChar w:fldCharType="end"/>
        </w:r>
      </w:p>
    </w:sdtContent>
  </w:sdt>
  <w:p w14:paraId="628F27A7" w14:textId="77777777" w:rsidR="00FC3CEB" w:rsidRDefault="00FC3CE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A20C0" w14:textId="77777777" w:rsidR="00FC3CEB" w:rsidRDefault="00FC3CEB"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0F87841"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FC3CEB" w:rsidRDefault="00FC3CEB"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FC3CEB" w:rsidRDefault="00FC3CEB" w:rsidP="00F4420F">
    <w:pPr>
      <w:pStyle w:val="Pta"/>
    </w:pPr>
  </w:p>
  <w:p w14:paraId="71157559" w14:textId="77777777" w:rsidR="00FC3CEB" w:rsidRDefault="00FC3CE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9F2376" w14:textId="77777777" w:rsidR="00FC3CEB" w:rsidRDefault="00FC3CEB" w:rsidP="00784ECE">
      <w:pPr>
        <w:spacing w:after="0" w:line="240" w:lineRule="auto"/>
      </w:pPr>
      <w:r>
        <w:separator/>
      </w:r>
    </w:p>
  </w:footnote>
  <w:footnote w:type="continuationSeparator" w:id="0">
    <w:p w14:paraId="579D9B69" w14:textId="77777777" w:rsidR="00FC3CEB" w:rsidRDefault="00FC3CEB" w:rsidP="00784ECE">
      <w:pPr>
        <w:spacing w:after="0" w:line="240" w:lineRule="auto"/>
      </w:pPr>
      <w:r>
        <w:continuationSeparator/>
      </w:r>
    </w:p>
  </w:footnote>
  <w:footnote w:id="1">
    <w:p w14:paraId="5760F6AC" w14:textId="6CC5AF2B" w:rsidR="00FC3CEB" w:rsidRPr="004A19CB" w:rsidRDefault="00FC3CEB"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7B994E7E" w14:textId="77777777" w:rsidR="00FC3CEB" w:rsidRDefault="00FC3CEB" w:rsidP="00593491">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3DE414BA" w14:textId="77777777" w:rsidR="00FC3CEB" w:rsidRDefault="00FC3CEB"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E93EB" w14:textId="77777777" w:rsidR="00FC3CEB" w:rsidRPr="00F43906" w:rsidRDefault="00FC3CEB">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9776" behindDoc="0" locked="0" layoutInCell="1" allowOverlap="1" wp14:anchorId="0B2EB6AB" wp14:editId="1A2274BF">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FC3CEB" w:rsidRDefault="00FC3CEB">
    <w:pPr>
      <w:pStyle w:val="Hlavika"/>
      <w:rPr>
        <w:rFonts w:asciiTheme="minorHAnsi" w:hAnsiTheme="minorHAnsi"/>
        <w:sz w:val="22"/>
        <w:szCs w:val="22"/>
      </w:rPr>
    </w:pPr>
  </w:p>
  <w:p w14:paraId="36D3C7B3" w14:textId="3050D54A" w:rsidR="00FC3CEB" w:rsidRDefault="00FC3CEB">
    <w:pPr>
      <w:pStyle w:val="Hlavika"/>
      <w:rPr>
        <w:rFonts w:asciiTheme="minorHAnsi" w:hAnsiTheme="minorHAnsi"/>
      </w:rPr>
    </w:pPr>
    <w:r>
      <w:rPr>
        <w:rFonts w:asciiTheme="minorHAnsi" w:hAnsiTheme="minorHAnsi"/>
        <w:sz w:val="22"/>
        <w:szCs w:val="22"/>
      </w:rPr>
      <w:t xml:space="preserve">                                            Konsolidovaná verzia po zmene č. </w:t>
    </w:r>
    <w:del w:id="5" w:author="Autor">
      <w:r w:rsidR="00934041" w:rsidDel="0031294F">
        <w:rPr>
          <w:rFonts w:asciiTheme="minorHAnsi" w:hAnsiTheme="minorHAnsi"/>
          <w:sz w:val="22"/>
          <w:szCs w:val="22"/>
        </w:rPr>
        <w:delText xml:space="preserve">4 </w:delText>
      </w:r>
    </w:del>
    <w:ins w:id="6" w:author="Autor">
      <w:r w:rsidR="0031294F">
        <w:rPr>
          <w:rFonts w:asciiTheme="minorHAnsi" w:hAnsiTheme="minorHAnsi"/>
          <w:sz w:val="22"/>
          <w:szCs w:val="22"/>
        </w:rPr>
        <w:t>5</w:t>
      </w:r>
      <w:r w:rsidR="0031294F">
        <w:rPr>
          <w:rFonts w:asciiTheme="minorHAnsi" w:hAnsiTheme="minorHAnsi"/>
          <w:sz w:val="22"/>
          <w:szCs w:val="22"/>
        </w:rPr>
        <w:t xml:space="preserve"> </w:t>
      </w:r>
    </w:ins>
    <w:r>
      <w:rPr>
        <w:rFonts w:asciiTheme="minorHAnsi" w:hAnsiTheme="minorHAnsi"/>
        <w:sz w:val="22"/>
        <w:szCs w:val="22"/>
      </w:rPr>
      <w:t>z </w:t>
    </w:r>
    <w:r w:rsidR="00934041">
      <w:rPr>
        <w:rFonts w:asciiTheme="minorHAnsi" w:hAnsiTheme="minorHAnsi"/>
        <w:sz w:val="22"/>
        <w:szCs w:val="22"/>
      </w:rPr>
      <w:t>22</w:t>
    </w:r>
    <w:r>
      <w:rPr>
        <w:rFonts w:asciiTheme="minorHAnsi" w:hAnsiTheme="minorHAnsi"/>
        <w:sz w:val="22"/>
        <w:szCs w:val="22"/>
      </w:rPr>
      <w:t xml:space="preserve">. </w:t>
    </w:r>
    <w:del w:id="7" w:author="Autor">
      <w:r w:rsidR="00934041" w:rsidDel="0031294F">
        <w:rPr>
          <w:rFonts w:asciiTheme="minorHAnsi" w:hAnsiTheme="minorHAnsi"/>
          <w:sz w:val="22"/>
          <w:szCs w:val="22"/>
        </w:rPr>
        <w:delText>6</w:delText>
      </w:r>
    </w:del>
    <w:ins w:id="8" w:author="Autor">
      <w:r w:rsidR="0031294F">
        <w:rPr>
          <w:rFonts w:asciiTheme="minorHAnsi" w:hAnsiTheme="minorHAnsi"/>
          <w:sz w:val="22"/>
          <w:szCs w:val="22"/>
        </w:rPr>
        <w:t>9</w:t>
      </w:r>
    </w:ins>
    <w:r>
      <w:rPr>
        <w:rFonts w:asciiTheme="minorHAnsi" w:hAnsiTheme="minorHAnsi"/>
        <w:sz w:val="22"/>
        <w:szCs w:val="22"/>
      </w:rPr>
      <w:t>. 2020</w:t>
    </w:r>
  </w:p>
  <w:p w14:paraId="75A0F3BE" w14:textId="77777777" w:rsidR="00FC3CEB" w:rsidRPr="00005728" w:rsidRDefault="00FC3CEB">
    <w:pPr>
      <w:pStyle w:val="Hlavika"/>
      <w:rPr>
        <w:rFonts w:asciiTheme="minorHAnsi" w:hAnsiTheme="minorHAnsi"/>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065E0" w14:textId="77777777" w:rsidR="00FC3CEB" w:rsidRDefault="00FC3CEB">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87F3F41"/>
    <w:multiLevelType w:val="hybridMultilevel"/>
    <w:tmpl w:val="8CAC071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7"/>
  </w:num>
  <w:num w:numId="6">
    <w:abstractNumId w:val="10"/>
  </w:num>
  <w:num w:numId="7">
    <w:abstractNumId w:val="24"/>
  </w:num>
  <w:num w:numId="8">
    <w:abstractNumId w:val="36"/>
  </w:num>
  <w:num w:numId="9">
    <w:abstractNumId w:val="27"/>
  </w:num>
  <w:num w:numId="10">
    <w:abstractNumId w:val="22"/>
  </w:num>
  <w:num w:numId="11">
    <w:abstractNumId w:val="21"/>
  </w:num>
  <w:num w:numId="12">
    <w:abstractNumId w:val="0"/>
  </w:num>
  <w:num w:numId="13">
    <w:abstractNumId w:val="5"/>
  </w:num>
  <w:num w:numId="14">
    <w:abstractNumId w:val="3"/>
  </w:num>
  <w:num w:numId="15">
    <w:abstractNumId w:val="4"/>
  </w:num>
  <w:num w:numId="16">
    <w:abstractNumId w:val="19"/>
  </w:num>
  <w:num w:numId="17">
    <w:abstractNumId w:val="29"/>
  </w:num>
  <w:num w:numId="18">
    <w:abstractNumId w:val="34"/>
  </w:num>
  <w:num w:numId="19">
    <w:abstractNumId w:val="8"/>
  </w:num>
  <w:num w:numId="20">
    <w:abstractNumId w:val="30"/>
  </w:num>
  <w:num w:numId="21">
    <w:abstractNumId w:val="9"/>
  </w:num>
  <w:num w:numId="22">
    <w:abstractNumId w:val="18"/>
  </w:num>
  <w:num w:numId="23">
    <w:abstractNumId w:val="26"/>
  </w:num>
  <w:num w:numId="24">
    <w:abstractNumId w:val="7"/>
  </w:num>
  <w:num w:numId="25">
    <w:abstractNumId w:val="17"/>
  </w:num>
  <w:num w:numId="26">
    <w:abstractNumId w:val="2"/>
  </w:num>
  <w:num w:numId="27">
    <w:abstractNumId w:val="35"/>
  </w:num>
  <w:num w:numId="28">
    <w:abstractNumId w:val="1"/>
  </w:num>
  <w:num w:numId="29">
    <w:abstractNumId w:val="20"/>
  </w:num>
  <w:num w:numId="30">
    <w:abstractNumId w:val="32"/>
  </w:num>
  <w:num w:numId="31">
    <w:abstractNumId w:val="31"/>
  </w:num>
  <w:num w:numId="32">
    <w:abstractNumId w:val="14"/>
  </w:num>
  <w:num w:numId="33">
    <w:abstractNumId w:val="11"/>
  </w:num>
  <w:num w:numId="34">
    <w:abstractNumId w:val="16"/>
  </w:num>
  <w:num w:numId="35">
    <w:abstractNumId w:val="25"/>
  </w:num>
  <w:num w:numId="36">
    <w:abstractNumId w:val="12"/>
  </w:num>
  <w:num w:numId="37">
    <w:abstractNumId w:val="23"/>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74CA"/>
    <w:rsid w:val="00051690"/>
    <w:rsid w:val="00054C55"/>
    <w:rsid w:val="0006409B"/>
    <w:rsid w:val="00065C12"/>
    <w:rsid w:val="0007128B"/>
    <w:rsid w:val="000712AB"/>
    <w:rsid w:val="00074EE3"/>
    <w:rsid w:val="000759C3"/>
    <w:rsid w:val="00081FF1"/>
    <w:rsid w:val="00086D4C"/>
    <w:rsid w:val="00091658"/>
    <w:rsid w:val="000A2314"/>
    <w:rsid w:val="000A7342"/>
    <w:rsid w:val="000C35D2"/>
    <w:rsid w:val="000C6BA0"/>
    <w:rsid w:val="000D0982"/>
    <w:rsid w:val="000D0C57"/>
    <w:rsid w:val="000D544C"/>
    <w:rsid w:val="000D59DA"/>
    <w:rsid w:val="000D68BA"/>
    <w:rsid w:val="000E243E"/>
    <w:rsid w:val="000F6445"/>
    <w:rsid w:val="000F6829"/>
    <w:rsid w:val="0010553E"/>
    <w:rsid w:val="001057B3"/>
    <w:rsid w:val="00110531"/>
    <w:rsid w:val="00110D8A"/>
    <w:rsid w:val="00110F51"/>
    <w:rsid w:val="00111F58"/>
    <w:rsid w:val="001132F4"/>
    <w:rsid w:val="001161BD"/>
    <w:rsid w:val="001223FA"/>
    <w:rsid w:val="00122D9B"/>
    <w:rsid w:val="001232A8"/>
    <w:rsid w:val="00124436"/>
    <w:rsid w:val="00127175"/>
    <w:rsid w:val="00127433"/>
    <w:rsid w:val="001424C6"/>
    <w:rsid w:val="001508E8"/>
    <w:rsid w:val="001549E7"/>
    <w:rsid w:val="001637C3"/>
    <w:rsid w:val="0016424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318E"/>
    <w:rsid w:val="001E3BF6"/>
    <w:rsid w:val="001E485E"/>
    <w:rsid w:val="001E486C"/>
    <w:rsid w:val="001E7B4F"/>
    <w:rsid w:val="001F122D"/>
    <w:rsid w:val="001F7C53"/>
    <w:rsid w:val="00202522"/>
    <w:rsid w:val="002058E2"/>
    <w:rsid w:val="002106BF"/>
    <w:rsid w:val="00214495"/>
    <w:rsid w:val="00220D59"/>
    <w:rsid w:val="00222202"/>
    <w:rsid w:val="00232F1A"/>
    <w:rsid w:val="002366FB"/>
    <w:rsid w:val="00241421"/>
    <w:rsid w:val="00242FF4"/>
    <w:rsid w:val="0025333C"/>
    <w:rsid w:val="002559EC"/>
    <w:rsid w:val="00256F2D"/>
    <w:rsid w:val="00260C0E"/>
    <w:rsid w:val="00261CB1"/>
    <w:rsid w:val="00265CF1"/>
    <w:rsid w:val="00270AF1"/>
    <w:rsid w:val="00273702"/>
    <w:rsid w:val="0027387D"/>
    <w:rsid w:val="002777A8"/>
    <w:rsid w:val="002824E9"/>
    <w:rsid w:val="00286A30"/>
    <w:rsid w:val="00286AE6"/>
    <w:rsid w:val="00293F1E"/>
    <w:rsid w:val="00294A71"/>
    <w:rsid w:val="002952E1"/>
    <w:rsid w:val="00296481"/>
    <w:rsid w:val="002A04EB"/>
    <w:rsid w:val="002A12C3"/>
    <w:rsid w:val="002A752A"/>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4BD1"/>
    <w:rsid w:val="002F6327"/>
    <w:rsid w:val="002F7FDE"/>
    <w:rsid w:val="003011D9"/>
    <w:rsid w:val="003042AD"/>
    <w:rsid w:val="00306239"/>
    <w:rsid w:val="003067C4"/>
    <w:rsid w:val="00312228"/>
    <w:rsid w:val="0031294F"/>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756B"/>
    <w:rsid w:val="003E01BF"/>
    <w:rsid w:val="003E0680"/>
    <w:rsid w:val="003E149B"/>
    <w:rsid w:val="003E2031"/>
    <w:rsid w:val="003F0073"/>
    <w:rsid w:val="003F114F"/>
    <w:rsid w:val="003F1E40"/>
    <w:rsid w:val="003F34A2"/>
    <w:rsid w:val="004000A2"/>
    <w:rsid w:val="0040122A"/>
    <w:rsid w:val="00401B37"/>
    <w:rsid w:val="00401CC3"/>
    <w:rsid w:val="00411E54"/>
    <w:rsid w:val="00412BEC"/>
    <w:rsid w:val="004135E7"/>
    <w:rsid w:val="004172B4"/>
    <w:rsid w:val="00422C02"/>
    <w:rsid w:val="00425320"/>
    <w:rsid w:val="00426411"/>
    <w:rsid w:val="0043156D"/>
    <w:rsid w:val="004338FC"/>
    <w:rsid w:val="004341FA"/>
    <w:rsid w:val="004345D8"/>
    <w:rsid w:val="00435BB1"/>
    <w:rsid w:val="004378A6"/>
    <w:rsid w:val="00442E19"/>
    <w:rsid w:val="00444CE8"/>
    <w:rsid w:val="00447C1B"/>
    <w:rsid w:val="00451B09"/>
    <w:rsid w:val="00457539"/>
    <w:rsid w:val="00457F30"/>
    <w:rsid w:val="004640E0"/>
    <w:rsid w:val="004641E9"/>
    <w:rsid w:val="00472C05"/>
    <w:rsid w:val="00474464"/>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B09"/>
    <w:rsid w:val="004C57B1"/>
    <w:rsid w:val="004D209C"/>
    <w:rsid w:val="004D2AF9"/>
    <w:rsid w:val="004D39AC"/>
    <w:rsid w:val="004D57D7"/>
    <w:rsid w:val="004D7760"/>
    <w:rsid w:val="004E6D55"/>
    <w:rsid w:val="004F1AED"/>
    <w:rsid w:val="004F2194"/>
    <w:rsid w:val="004F35ED"/>
    <w:rsid w:val="004F3F12"/>
    <w:rsid w:val="004F6EE7"/>
    <w:rsid w:val="00511E19"/>
    <w:rsid w:val="00517725"/>
    <w:rsid w:val="00517A3C"/>
    <w:rsid w:val="00520D75"/>
    <w:rsid w:val="005218D6"/>
    <w:rsid w:val="005236E4"/>
    <w:rsid w:val="0052758B"/>
    <w:rsid w:val="00536A1A"/>
    <w:rsid w:val="0054562F"/>
    <w:rsid w:val="00547D90"/>
    <w:rsid w:val="00554CB7"/>
    <w:rsid w:val="00555B34"/>
    <w:rsid w:val="00556097"/>
    <w:rsid w:val="00556BC9"/>
    <w:rsid w:val="00566EE4"/>
    <w:rsid w:val="00570C72"/>
    <w:rsid w:val="005772BE"/>
    <w:rsid w:val="0058004C"/>
    <w:rsid w:val="00580F96"/>
    <w:rsid w:val="00583AAB"/>
    <w:rsid w:val="005860A3"/>
    <w:rsid w:val="00587B2C"/>
    <w:rsid w:val="00593491"/>
    <w:rsid w:val="00593B81"/>
    <w:rsid w:val="0059622C"/>
    <w:rsid w:val="005977ED"/>
    <w:rsid w:val="005A1C89"/>
    <w:rsid w:val="005A5DFB"/>
    <w:rsid w:val="005B2F42"/>
    <w:rsid w:val="005B39E0"/>
    <w:rsid w:val="005B78D1"/>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474"/>
    <w:rsid w:val="00687D55"/>
    <w:rsid w:val="0069226A"/>
    <w:rsid w:val="006937F7"/>
    <w:rsid w:val="00693F75"/>
    <w:rsid w:val="00695289"/>
    <w:rsid w:val="006A217B"/>
    <w:rsid w:val="006A2FFE"/>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4847"/>
    <w:rsid w:val="006F505A"/>
    <w:rsid w:val="00700301"/>
    <w:rsid w:val="00702071"/>
    <w:rsid w:val="00702BAC"/>
    <w:rsid w:val="00704476"/>
    <w:rsid w:val="007062A2"/>
    <w:rsid w:val="007065EB"/>
    <w:rsid w:val="00706CEE"/>
    <w:rsid w:val="00706DD9"/>
    <w:rsid w:val="007076A1"/>
    <w:rsid w:val="0072344A"/>
    <w:rsid w:val="00733D06"/>
    <w:rsid w:val="0073464D"/>
    <w:rsid w:val="00734FB0"/>
    <w:rsid w:val="00735114"/>
    <w:rsid w:val="0073540D"/>
    <w:rsid w:val="007400B9"/>
    <w:rsid w:val="00742C1B"/>
    <w:rsid w:val="00752228"/>
    <w:rsid w:val="00752388"/>
    <w:rsid w:val="00754D50"/>
    <w:rsid w:val="00763C2D"/>
    <w:rsid w:val="00767360"/>
    <w:rsid w:val="007675D2"/>
    <w:rsid w:val="007714CF"/>
    <w:rsid w:val="00782F97"/>
    <w:rsid w:val="00784ECE"/>
    <w:rsid w:val="00793772"/>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1F20"/>
    <w:rsid w:val="007E6316"/>
    <w:rsid w:val="007E7CA9"/>
    <w:rsid w:val="007E7DDB"/>
    <w:rsid w:val="007F0EF6"/>
    <w:rsid w:val="007F3BDE"/>
    <w:rsid w:val="008003C5"/>
    <w:rsid w:val="0080384E"/>
    <w:rsid w:val="008101C2"/>
    <w:rsid w:val="00810DAA"/>
    <w:rsid w:val="008156B9"/>
    <w:rsid w:val="00815D38"/>
    <w:rsid w:val="00816173"/>
    <w:rsid w:val="008202F0"/>
    <w:rsid w:val="008209BF"/>
    <w:rsid w:val="00822A82"/>
    <w:rsid w:val="00836039"/>
    <w:rsid w:val="00851482"/>
    <w:rsid w:val="00851F7F"/>
    <w:rsid w:val="00852EB3"/>
    <w:rsid w:val="00853BF3"/>
    <w:rsid w:val="00855A33"/>
    <w:rsid w:val="00860F1A"/>
    <w:rsid w:val="0086151A"/>
    <w:rsid w:val="0086285C"/>
    <w:rsid w:val="0086559E"/>
    <w:rsid w:val="0087078B"/>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4ABB"/>
    <w:rsid w:val="008E0BF5"/>
    <w:rsid w:val="008E21E5"/>
    <w:rsid w:val="008E4960"/>
    <w:rsid w:val="008F1477"/>
    <w:rsid w:val="008F1784"/>
    <w:rsid w:val="009032B1"/>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273E"/>
    <w:rsid w:val="0096474C"/>
    <w:rsid w:val="00966809"/>
    <w:rsid w:val="00966B4D"/>
    <w:rsid w:val="00974D38"/>
    <w:rsid w:val="009771AF"/>
    <w:rsid w:val="00980757"/>
    <w:rsid w:val="00981E8D"/>
    <w:rsid w:val="0099002B"/>
    <w:rsid w:val="00992988"/>
    <w:rsid w:val="009960D9"/>
    <w:rsid w:val="009A0118"/>
    <w:rsid w:val="009A02E9"/>
    <w:rsid w:val="009A6055"/>
    <w:rsid w:val="009A7990"/>
    <w:rsid w:val="009B3051"/>
    <w:rsid w:val="009B39BF"/>
    <w:rsid w:val="009C123B"/>
    <w:rsid w:val="009C2449"/>
    <w:rsid w:val="009C38FB"/>
    <w:rsid w:val="009C4C1D"/>
    <w:rsid w:val="009C70D3"/>
    <w:rsid w:val="009D0DD2"/>
    <w:rsid w:val="009D287E"/>
    <w:rsid w:val="009D6720"/>
    <w:rsid w:val="009D6F6E"/>
    <w:rsid w:val="009E1BC6"/>
    <w:rsid w:val="009E3EE5"/>
    <w:rsid w:val="009F0023"/>
    <w:rsid w:val="00A102D5"/>
    <w:rsid w:val="00A12BD0"/>
    <w:rsid w:val="00A12E61"/>
    <w:rsid w:val="00A153B9"/>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AF2C8F"/>
    <w:rsid w:val="00B13786"/>
    <w:rsid w:val="00B2025F"/>
    <w:rsid w:val="00B208E3"/>
    <w:rsid w:val="00B24B18"/>
    <w:rsid w:val="00B25C3F"/>
    <w:rsid w:val="00B30BCC"/>
    <w:rsid w:val="00B31E38"/>
    <w:rsid w:val="00B32EC4"/>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A"/>
    <w:rsid w:val="00BA2CDD"/>
    <w:rsid w:val="00BA4CEE"/>
    <w:rsid w:val="00BA51B8"/>
    <w:rsid w:val="00BA57AD"/>
    <w:rsid w:val="00BB37F0"/>
    <w:rsid w:val="00BB682E"/>
    <w:rsid w:val="00BD3E68"/>
    <w:rsid w:val="00BE4719"/>
    <w:rsid w:val="00BE48FD"/>
    <w:rsid w:val="00BE588D"/>
    <w:rsid w:val="00BE7973"/>
    <w:rsid w:val="00C02E58"/>
    <w:rsid w:val="00C05610"/>
    <w:rsid w:val="00C10E4F"/>
    <w:rsid w:val="00C13254"/>
    <w:rsid w:val="00C201CD"/>
    <w:rsid w:val="00C20634"/>
    <w:rsid w:val="00C2267D"/>
    <w:rsid w:val="00C2469E"/>
    <w:rsid w:val="00C25C59"/>
    <w:rsid w:val="00C304C4"/>
    <w:rsid w:val="00C3240E"/>
    <w:rsid w:val="00C41CCF"/>
    <w:rsid w:val="00C44FF9"/>
    <w:rsid w:val="00C50095"/>
    <w:rsid w:val="00C51E0C"/>
    <w:rsid w:val="00C56287"/>
    <w:rsid w:val="00C62127"/>
    <w:rsid w:val="00C62740"/>
    <w:rsid w:val="00C62961"/>
    <w:rsid w:val="00C63108"/>
    <w:rsid w:val="00C73051"/>
    <w:rsid w:val="00C75859"/>
    <w:rsid w:val="00C760A7"/>
    <w:rsid w:val="00C77975"/>
    <w:rsid w:val="00C83C6A"/>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59B8"/>
    <w:rsid w:val="00D10FA3"/>
    <w:rsid w:val="00D15434"/>
    <w:rsid w:val="00D16C26"/>
    <w:rsid w:val="00D179C0"/>
    <w:rsid w:val="00D35E7F"/>
    <w:rsid w:val="00D37A5C"/>
    <w:rsid w:val="00D4032F"/>
    <w:rsid w:val="00D4498C"/>
    <w:rsid w:val="00D4561A"/>
    <w:rsid w:val="00D4645C"/>
    <w:rsid w:val="00D50DF3"/>
    <w:rsid w:val="00D61085"/>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15A1"/>
    <w:rsid w:val="00DC55CF"/>
    <w:rsid w:val="00DC6870"/>
    <w:rsid w:val="00DD2566"/>
    <w:rsid w:val="00DE11D5"/>
    <w:rsid w:val="00DE151E"/>
    <w:rsid w:val="00DE46A3"/>
    <w:rsid w:val="00DE49EF"/>
    <w:rsid w:val="00DF361F"/>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FE7"/>
    <w:rsid w:val="00E57B73"/>
    <w:rsid w:val="00E60538"/>
    <w:rsid w:val="00E60E4C"/>
    <w:rsid w:val="00E70446"/>
    <w:rsid w:val="00E71194"/>
    <w:rsid w:val="00E755F5"/>
    <w:rsid w:val="00E75881"/>
    <w:rsid w:val="00E77D4D"/>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0E5"/>
    <w:rsid w:val="00EA081C"/>
    <w:rsid w:val="00EA1350"/>
    <w:rsid w:val="00EA3709"/>
    <w:rsid w:val="00EA3AAE"/>
    <w:rsid w:val="00EB37B6"/>
    <w:rsid w:val="00EB45B1"/>
    <w:rsid w:val="00EB5582"/>
    <w:rsid w:val="00EB5B9C"/>
    <w:rsid w:val="00EB697A"/>
    <w:rsid w:val="00EC2AB9"/>
    <w:rsid w:val="00EC302C"/>
    <w:rsid w:val="00ED73E0"/>
    <w:rsid w:val="00EE1C41"/>
    <w:rsid w:val="00EE3673"/>
    <w:rsid w:val="00EE426E"/>
    <w:rsid w:val="00EF2027"/>
    <w:rsid w:val="00EF3928"/>
    <w:rsid w:val="00EF4219"/>
    <w:rsid w:val="00EF5792"/>
    <w:rsid w:val="00F048A3"/>
    <w:rsid w:val="00F1158C"/>
    <w:rsid w:val="00F12F69"/>
    <w:rsid w:val="00F14B1F"/>
    <w:rsid w:val="00F17601"/>
    <w:rsid w:val="00F32F2E"/>
    <w:rsid w:val="00F36616"/>
    <w:rsid w:val="00F43906"/>
    <w:rsid w:val="00F4420F"/>
    <w:rsid w:val="00F444D2"/>
    <w:rsid w:val="00F47EA2"/>
    <w:rsid w:val="00F50345"/>
    <w:rsid w:val="00F525F4"/>
    <w:rsid w:val="00F5657B"/>
    <w:rsid w:val="00F622D4"/>
    <w:rsid w:val="00F62DDD"/>
    <w:rsid w:val="00F62EE8"/>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5F38"/>
    <w:rsid w:val="00FB6945"/>
    <w:rsid w:val="00FC09DD"/>
    <w:rsid w:val="00FC1275"/>
    <w:rsid w:val="00FC1CFE"/>
    <w:rsid w:val="00FC3CEB"/>
    <w:rsid w:val="00FC7602"/>
    <w:rsid w:val="00FE0DB0"/>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D39FA-B0F0-492C-BA75-57EA16A6B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9819</Words>
  <Characters>55969</Characters>
  <Application>Microsoft Office Word</Application>
  <DocSecurity>0</DocSecurity>
  <Lines>466</Lines>
  <Paragraphs>131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2020-06-16T08:24:00Z</dcterms:created>
  <dcterms:modified xsi:type="dcterms:W3CDTF">2020-09-08T12:00:00Z</dcterms:modified>
</cp:coreProperties>
</file>